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17297581" w:rsidR="007479E1" w:rsidRDefault="00444945" w:rsidP="00F0533E">
      <w:pPr>
        <w:rPr>
          <w:noProof/>
        </w:rPr>
      </w:pPr>
      <w:ins w:id="0" w:author="Jaroslav Váňa" w:date="2025-08-01T01:37:00Z" w16du:dateUtc="2025-07-31T23:37:00Z">
        <w:r>
          <w:rPr>
            <w:noProof/>
          </w:rPr>
          <w:t xml:space="preserve"> </w:t>
        </w:r>
      </w:ins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 xml:space="preserve">(označení dle </w:t>
            </w:r>
            <w:r w:rsidR="007D7EE3" w:rsidRPr="00404764">
              <w:rPr>
                <w:noProof/>
                <w:vanish/>
                <w:szCs w:val="20"/>
              </w:rPr>
              <w:lastRenderedPageBreak/>
              <w:t>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lastRenderedPageBreak/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roslav Váňa">
    <w15:presenceInfo w15:providerId="None" w15:userId="Jaroslav Váň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17788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4945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C43BBB-FBDE-425E-A2B6-65D8E64D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85</TotalTime>
  <Pages>4</Pages>
  <Words>956</Words>
  <Characters>5647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Jaroslav Váňa</cp:lastModifiedBy>
  <cp:revision>27</cp:revision>
  <cp:lastPrinted>2022-03-23T11:11:00Z</cp:lastPrinted>
  <dcterms:created xsi:type="dcterms:W3CDTF">2023-04-17T12:23:00Z</dcterms:created>
  <dcterms:modified xsi:type="dcterms:W3CDTF">2025-07-31T23:37:00Z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