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118694B" w14:textId="415057D0" w:rsidR="00AD0C7B" w:rsidRPr="00EF3FE5" w:rsidRDefault="00000000" w:rsidP="006F60B7">
      <w:pPr>
        <w:pStyle w:val="Titul1"/>
        <w:spacing w:before="2400"/>
        <w:ind w:right="-57"/>
        <w:rPr>
          <w:szCs w:val="48"/>
        </w:rPr>
      </w:pPr>
      <w:sdt>
        <w:sdtPr>
          <w:rPr>
            <w:szCs w:val="48"/>
          </w:rPr>
          <w:alias w:val="Název"/>
          <w:tag w:val=""/>
          <w:id w:val="1091428847"/>
          <w:placeholder>
            <w:docPart w:val="BBE471799B8948219C6ADD55BAA110A5"/>
          </w:placeholder>
          <w:dataBinding w:prefixMappings="xmlns:ns0='http://purl.org/dc/elements/1.1/' xmlns:ns1='http://schemas.openxmlformats.org/package/2006/metadata/core-properties' " w:xpath="/ns1:coreProperties[1]/ns0:title[1]" w:storeItemID="{6C3C8BC8-F283-45AE-878A-BAB7291924A1}"/>
          <w:text/>
        </w:sdtPr>
        <w:sdtContent>
          <w:r w:rsidR="00B259C3">
            <w:rPr>
              <w:szCs w:val="48"/>
            </w:rPr>
            <w:t>Požadavky na výměnu informací (EIR)</w:t>
          </w:r>
        </w:sdtContent>
      </w:sdt>
    </w:p>
    <w:p w14:paraId="5D756FE8" w14:textId="4C50749A" w:rsidR="008D63E4" w:rsidRPr="00EF3FE5" w:rsidRDefault="00D3365C" w:rsidP="009916DF">
      <w:pPr>
        <w:pStyle w:val="Titul2"/>
        <w:tabs>
          <w:tab w:val="clear" w:pos="6796"/>
        </w:tabs>
        <w:spacing w:before="2400"/>
      </w:pPr>
      <w:r w:rsidRPr="00EF3FE5">
        <w:rPr>
          <w:rFonts w:ascii="Verdana" w:hAnsi="Verdana"/>
          <w:szCs w:val="36"/>
        </w:rPr>
        <w:t>Stavba</w:t>
      </w:r>
      <w:r w:rsidR="009E0953" w:rsidRPr="00EF3FE5">
        <w:t>:</w:t>
      </w:r>
    </w:p>
    <w:bookmarkStart w:id="0" w:name="_Hlk183770859"/>
    <w:bookmarkStart w:id="1" w:name="_Toc488655332"/>
    <w:bookmarkStart w:id="2" w:name="_Toc489536447"/>
    <w:bookmarkStart w:id="3" w:name="_Toc489617455"/>
    <w:bookmarkStart w:id="4" w:name="_Toc20977904"/>
    <w:bookmarkStart w:id="5" w:name="_Toc389559699"/>
    <w:bookmarkStart w:id="6" w:name="_Toc397429847"/>
    <w:bookmarkStart w:id="7" w:name="_Ref433028040"/>
    <w:bookmarkStart w:id="8" w:name="_Toc1048197"/>
    <w:p w14:paraId="32EFE525" w14:textId="14543858" w:rsidR="00D3365C" w:rsidRDefault="00000000" w:rsidP="00D3365C">
      <w:pPr>
        <w:pStyle w:val="Titul2"/>
        <w:tabs>
          <w:tab w:val="clear" w:pos="6796"/>
        </w:tabs>
        <w:rPr>
          <w:rStyle w:val="ZhlavChar"/>
          <w:highlight w:val="cyan"/>
          <w:lang w:val="en-US"/>
        </w:rPr>
        <w:sectPr w:rsidR="00D3365C" w:rsidSect="000F4276">
          <w:footerReference w:type="even" r:id="rId11"/>
          <w:footerReference w:type="default" r:id="rId12"/>
          <w:headerReference w:type="first" r:id="rId13"/>
          <w:footerReference w:type="first" r:id="rId14"/>
          <w:pgSz w:w="11906" w:h="16838" w:code="9"/>
          <w:pgMar w:top="1049" w:right="1588" w:bottom="1474" w:left="1588" w:header="595" w:footer="624" w:gutter="0"/>
          <w:cols w:space="708"/>
          <w:titlePg/>
          <w:docGrid w:linePitch="360"/>
        </w:sectPr>
      </w:pPr>
      <w:sdt>
        <w:sdtPr>
          <w:rPr>
            <w:szCs w:val="24"/>
          </w:rPr>
          <w:alias w:val="Předmět"/>
          <w:tag w:val=""/>
          <w:id w:val="1432005146"/>
          <w:placeholder>
            <w:docPart w:val="EA2A5204C6954B4E889543CF8DA97EF3"/>
          </w:placeholder>
          <w:dataBinding w:prefixMappings="xmlns:ns0='http://purl.org/dc/elements/1.1/' xmlns:ns1='http://schemas.openxmlformats.org/package/2006/metadata/core-properties' " w:xpath="/ns1:coreProperties[1]/ns0:subject[1]" w:storeItemID="{6C3C8BC8-F283-45AE-878A-BAB7291924A1}"/>
          <w:text/>
        </w:sdtPr>
        <w:sdtContent>
          <w:r w:rsidR="00E129D3">
            <w:rPr>
              <w:szCs w:val="24"/>
            </w:rPr>
            <w:t>„RS5 Jaroměř – Náchod“</w:t>
          </w:r>
        </w:sdtContent>
      </w:sdt>
    </w:p>
    <w:bookmarkEnd w:id="0"/>
    <w:p w14:paraId="00E6CD8D" w14:textId="0B123A56" w:rsidR="009E0953" w:rsidRPr="00F27BB3" w:rsidRDefault="00D40E02" w:rsidP="00316F44">
      <w:pPr>
        <w:pStyle w:val="Nadpisbezsl1-1"/>
      </w:pPr>
      <w:r>
        <w:lastRenderedPageBreak/>
        <w:t>Obsah</w:t>
      </w:r>
      <w:bookmarkEnd w:id="1"/>
      <w:bookmarkEnd w:id="2"/>
      <w:bookmarkEnd w:id="3"/>
    </w:p>
    <w:p w14:paraId="5AD32FB0" w14:textId="3CC7481D" w:rsidR="00F43627" w:rsidRDefault="009E0953">
      <w:pPr>
        <w:pStyle w:val="Obsah1"/>
        <w:rPr>
          <w:rFonts w:asciiTheme="minorHAnsi" w:eastAsiaTheme="minorEastAsia" w:hAnsiTheme="minorHAnsi"/>
          <w:b w:val="0"/>
          <w:caps w:val="0"/>
          <w:noProof/>
          <w:spacing w:val="0"/>
          <w:kern w:val="2"/>
          <w:sz w:val="24"/>
          <w:szCs w:val="24"/>
          <w:lang w:eastAsia="cs-CZ"/>
          <w14:ligatures w14:val="standardContextual"/>
        </w:rPr>
      </w:pPr>
      <w:r w:rsidRPr="00F27BB3">
        <w:rPr>
          <w:rFonts w:ascii="Arial Narrow" w:eastAsia="SimSun" w:hAnsi="Arial Narrow" w:cs="font350"/>
          <w:b w:val="0"/>
          <w:caps w:val="0"/>
          <w:szCs w:val="22"/>
          <w:lang w:eastAsia="ar-SA"/>
        </w:rPr>
        <w:fldChar w:fldCharType="begin"/>
      </w:r>
      <w:r w:rsidRPr="00F27BB3">
        <w:rPr>
          <w:rFonts w:ascii="Arial Narrow" w:eastAsia="SimSun" w:hAnsi="Arial Narrow" w:cs="font350"/>
          <w:szCs w:val="22"/>
          <w:lang w:eastAsia="ar-SA"/>
        </w:rPr>
        <w:instrText xml:space="preserve"> TOC </w:instrText>
      </w:r>
      <w:r w:rsidRPr="00F27BB3">
        <w:rPr>
          <w:rFonts w:ascii="Arial Narrow" w:eastAsia="SimSun" w:hAnsi="Arial Narrow" w:cs="font350"/>
          <w:b w:val="0"/>
          <w:caps w:val="0"/>
          <w:szCs w:val="22"/>
          <w:lang w:eastAsia="ar-SA"/>
        </w:rPr>
        <w:fldChar w:fldCharType="separate"/>
      </w:r>
      <w:r w:rsidR="00F43627">
        <w:rPr>
          <w:noProof/>
        </w:rPr>
        <w:t>1.</w:t>
      </w:r>
      <w:r w:rsidR="00F43627">
        <w:rPr>
          <w:rFonts w:asciiTheme="minorHAnsi" w:eastAsiaTheme="minorEastAsia" w:hAnsiTheme="minorHAnsi"/>
          <w:b w:val="0"/>
          <w:caps w:val="0"/>
          <w:noProof/>
          <w:spacing w:val="0"/>
          <w:kern w:val="2"/>
          <w:sz w:val="24"/>
          <w:szCs w:val="24"/>
          <w:lang w:eastAsia="cs-CZ"/>
          <w14:ligatures w14:val="standardContextual"/>
        </w:rPr>
        <w:tab/>
      </w:r>
      <w:r w:rsidR="00F43627">
        <w:rPr>
          <w:noProof/>
        </w:rPr>
        <w:t>Identifikační údaje stavby</w:t>
      </w:r>
      <w:r w:rsidR="00F43627">
        <w:rPr>
          <w:noProof/>
        </w:rPr>
        <w:tab/>
      </w:r>
      <w:r w:rsidR="00F43627">
        <w:rPr>
          <w:noProof/>
        </w:rPr>
        <w:fldChar w:fldCharType="begin"/>
      </w:r>
      <w:r w:rsidR="00F43627">
        <w:rPr>
          <w:noProof/>
        </w:rPr>
        <w:instrText xml:space="preserve"> PAGEREF _Toc180160161 \h </w:instrText>
      </w:r>
      <w:r w:rsidR="00F43627">
        <w:rPr>
          <w:noProof/>
        </w:rPr>
      </w:r>
      <w:r w:rsidR="00F43627">
        <w:rPr>
          <w:noProof/>
        </w:rPr>
        <w:fldChar w:fldCharType="separate"/>
      </w:r>
      <w:r w:rsidR="00F43627">
        <w:rPr>
          <w:noProof/>
        </w:rPr>
        <w:t>3</w:t>
      </w:r>
      <w:r w:rsidR="00F43627">
        <w:rPr>
          <w:noProof/>
        </w:rPr>
        <w:fldChar w:fldCharType="end"/>
      </w:r>
    </w:p>
    <w:p w14:paraId="72D96653" w14:textId="3B0B9C69" w:rsidR="00F43627" w:rsidRDefault="00F43627">
      <w:pPr>
        <w:pStyle w:val="Obsah2"/>
        <w:rPr>
          <w:rFonts w:asciiTheme="minorHAnsi" w:eastAsiaTheme="minorEastAsia" w:hAnsiTheme="minorHAnsi"/>
          <w:noProof/>
          <w:spacing w:val="0"/>
          <w:kern w:val="2"/>
          <w:sz w:val="24"/>
          <w:szCs w:val="24"/>
          <w:lang w:eastAsia="cs-CZ"/>
          <w14:ligatures w14:val="standardContextual"/>
        </w:rPr>
      </w:pPr>
      <w:r w:rsidRPr="008B60DF">
        <w:rPr>
          <w:rFonts w:asciiTheme="majorHAnsi" w:hAnsiTheme="majorHAnsi"/>
          <w:noProof/>
        </w:rPr>
        <w:t>1.1</w:t>
      </w:r>
      <w:r>
        <w:rPr>
          <w:rFonts w:asciiTheme="minorHAnsi" w:eastAsiaTheme="minorEastAsia" w:hAnsiTheme="minorHAnsi"/>
          <w:noProof/>
          <w:spacing w:val="0"/>
          <w:kern w:val="2"/>
          <w:sz w:val="24"/>
          <w:szCs w:val="24"/>
          <w:lang w:eastAsia="cs-CZ"/>
          <w14:ligatures w14:val="standardContextual"/>
        </w:rPr>
        <w:tab/>
      </w:r>
      <w:r>
        <w:rPr>
          <w:noProof/>
        </w:rPr>
        <w:t>Základní informace</w:t>
      </w:r>
      <w:r>
        <w:rPr>
          <w:noProof/>
        </w:rPr>
        <w:tab/>
      </w:r>
      <w:r>
        <w:rPr>
          <w:noProof/>
        </w:rPr>
        <w:fldChar w:fldCharType="begin"/>
      </w:r>
      <w:r>
        <w:rPr>
          <w:noProof/>
        </w:rPr>
        <w:instrText xml:space="preserve"> PAGEREF _Toc180160162 \h </w:instrText>
      </w:r>
      <w:r>
        <w:rPr>
          <w:noProof/>
        </w:rPr>
      </w:r>
      <w:r>
        <w:rPr>
          <w:noProof/>
        </w:rPr>
        <w:fldChar w:fldCharType="separate"/>
      </w:r>
      <w:r>
        <w:rPr>
          <w:noProof/>
        </w:rPr>
        <w:t>3</w:t>
      </w:r>
      <w:r>
        <w:rPr>
          <w:noProof/>
        </w:rPr>
        <w:fldChar w:fldCharType="end"/>
      </w:r>
    </w:p>
    <w:p w14:paraId="193773DE" w14:textId="606FA575" w:rsidR="00F43627" w:rsidRDefault="00F43627">
      <w:pPr>
        <w:pStyle w:val="Obsah2"/>
        <w:rPr>
          <w:rFonts w:asciiTheme="minorHAnsi" w:eastAsiaTheme="minorEastAsia" w:hAnsiTheme="minorHAnsi"/>
          <w:noProof/>
          <w:spacing w:val="0"/>
          <w:kern w:val="2"/>
          <w:sz w:val="24"/>
          <w:szCs w:val="24"/>
          <w:lang w:eastAsia="cs-CZ"/>
          <w14:ligatures w14:val="standardContextual"/>
        </w:rPr>
      </w:pPr>
      <w:r w:rsidRPr="008B60DF">
        <w:rPr>
          <w:rFonts w:asciiTheme="majorHAnsi" w:hAnsiTheme="majorHAnsi"/>
          <w:noProof/>
        </w:rPr>
        <w:t>1.2</w:t>
      </w:r>
      <w:r>
        <w:rPr>
          <w:rFonts w:asciiTheme="minorHAnsi" w:eastAsiaTheme="minorEastAsia" w:hAnsiTheme="minorHAnsi"/>
          <w:noProof/>
          <w:spacing w:val="0"/>
          <w:kern w:val="2"/>
          <w:sz w:val="24"/>
          <w:szCs w:val="24"/>
          <w:lang w:eastAsia="cs-CZ"/>
          <w14:ligatures w14:val="standardContextual"/>
        </w:rPr>
        <w:tab/>
      </w:r>
      <w:r>
        <w:rPr>
          <w:noProof/>
        </w:rPr>
        <w:t>Objednatel</w:t>
      </w:r>
      <w:r>
        <w:rPr>
          <w:noProof/>
        </w:rPr>
        <w:tab/>
      </w:r>
      <w:r>
        <w:rPr>
          <w:noProof/>
        </w:rPr>
        <w:fldChar w:fldCharType="begin"/>
      </w:r>
      <w:r>
        <w:rPr>
          <w:noProof/>
        </w:rPr>
        <w:instrText xml:space="preserve"> PAGEREF _Toc180160163 \h </w:instrText>
      </w:r>
      <w:r>
        <w:rPr>
          <w:noProof/>
        </w:rPr>
      </w:r>
      <w:r>
        <w:rPr>
          <w:noProof/>
        </w:rPr>
        <w:fldChar w:fldCharType="separate"/>
      </w:r>
      <w:r>
        <w:rPr>
          <w:noProof/>
        </w:rPr>
        <w:t>3</w:t>
      </w:r>
      <w:r>
        <w:rPr>
          <w:noProof/>
        </w:rPr>
        <w:fldChar w:fldCharType="end"/>
      </w:r>
    </w:p>
    <w:p w14:paraId="7F64CCE8" w14:textId="45E5DCE7" w:rsidR="00F43627" w:rsidRDefault="00F43627">
      <w:pPr>
        <w:pStyle w:val="Obsah2"/>
        <w:rPr>
          <w:rFonts w:asciiTheme="minorHAnsi" w:eastAsiaTheme="minorEastAsia" w:hAnsiTheme="minorHAnsi"/>
          <w:noProof/>
          <w:spacing w:val="0"/>
          <w:kern w:val="2"/>
          <w:sz w:val="24"/>
          <w:szCs w:val="24"/>
          <w:lang w:eastAsia="cs-CZ"/>
          <w14:ligatures w14:val="standardContextual"/>
        </w:rPr>
      </w:pPr>
      <w:r w:rsidRPr="008B60DF">
        <w:rPr>
          <w:rFonts w:asciiTheme="majorHAnsi" w:hAnsiTheme="majorHAnsi"/>
          <w:noProof/>
        </w:rPr>
        <w:t>1.3</w:t>
      </w:r>
      <w:r>
        <w:rPr>
          <w:rFonts w:asciiTheme="minorHAnsi" w:eastAsiaTheme="minorEastAsia" w:hAnsiTheme="minorHAnsi"/>
          <w:noProof/>
          <w:spacing w:val="0"/>
          <w:kern w:val="2"/>
          <w:sz w:val="24"/>
          <w:szCs w:val="24"/>
          <w:lang w:eastAsia="cs-CZ"/>
          <w14:ligatures w14:val="standardContextual"/>
        </w:rPr>
        <w:tab/>
      </w:r>
      <w:r>
        <w:rPr>
          <w:noProof/>
        </w:rPr>
        <w:t>Dodavatel</w:t>
      </w:r>
      <w:r>
        <w:rPr>
          <w:noProof/>
        </w:rPr>
        <w:tab/>
      </w:r>
      <w:r>
        <w:rPr>
          <w:noProof/>
        </w:rPr>
        <w:fldChar w:fldCharType="begin"/>
      </w:r>
      <w:r>
        <w:rPr>
          <w:noProof/>
        </w:rPr>
        <w:instrText xml:space="preserve"> PAGEREF _Toc180160164 \h </w:instrText>
      </w:r>
      <w:r>
        <w:rPr>
          <w:noProof/>
        </w:rPr>
      </w:r>
      <w:r>
        <w:rPr>
          <w:noProof/>
        </w:rPr>
        <w:fldChar w:fldCharType="separate"/>
      </w:r>
      <w:r>
        <w:rPr>
          <w:noProof/>
        </w:rPr>
        <w:t>3</w:t>
      </w:r>
      <w:r>
        <w:rPr>
          <w:noProof/>
        </w:rPr>
        <w:fldChar w:fldCharType="end"/>
      </w:r>
    </w:p>
    <w:p w14:paraId="5915E880" w14:textId="7B9C600F" w:rsidR="00F43627" w:rsidRDefault="00F43627">
      <w:pPr>
        <w:pStyle w:val="Obsah2"/>
        <w:rPr>
          <w:rFonts w:asciiTheme="minorHAnsi" w:eastAsiaTheme="minorEastAsia" w:hAnsiTheme="minorHAnsi"/>
          <w:noProof/>
          <w:spacing w:val="0"/>
          <w:kern w:val="2"/>
          <w:sz w:val="24"/>
          <w:szCs w:val="24"/>
          <w:lang w:eastAsia="cs-CZ"/>
          <w14:ligatures w14:val="standardContextual"/>
        </w:rPr>
      </w:pPr>
      <w:r w:rsidRPr="008B60DF">
        <w:rPr>
          <w:rFonts w:asciiTheme="majorHAnsi" w:hAnsiTheme="majorHAnsi"/>
          <w:noProof/>
        </w:rPr>
        <w:t>1.4</w:t>
      </w:r>
      <w:r>
        <w:rPr>
          <w:rFonts w:asciiTheme="minorHAnsi" w:eastAsiaTheme="minorEastAsia" w:hAnsiTheme="minorHAnsi"/>
          <w:noProof/>
          <w:spacing w:val="0"/>
          <w:kern w:val="2"/>
          <w:sz w:val="24"/>
          <w:szCs w:val="24"/>
          <w:lang w:eastAsia="cs-CZ"/>
          <w14:ligatures w14:val="standardContextual"/>
        </w:rPr>
        <w:tab/>
      </w:r>
      <w:r>
        <w:rPr>
          <w:noProof/>
        </w:rPr>
        <w:t>Popis stavby</w:t>
      </w:r>
      <w:r>
        <w:rPr>
          <w:noProof/>
        </w:rPr>
        <w:tab/>
      </w:r>
      <w:r>
        <w:rPr>
          <w:noProof/>
        </w:rPr>
        <w:fldChar w:fldCharType="begin"/>
      </w:r>
      <w:r>
        <w:rPr>
          <w:noProof/>
        </w:rPr>
        <w:instrText xml:space="preserve"> PAGEREF _Toc180160165 \h </w:instrText>
      </w:r>
      <w:r>
        <w:rPr>
          <w:noProof/>
        </w:rPr>
      </w:r>
      <w:r>
        <w:rPr>
          <w:noProof/>
        </w:rPr>
        <w:fldChar w:fldCharType="separate"/>
      </w:r>
      <w:r>
        <w:rPr>
          <w:noProof/>
        </w:rPr>
        <w:t>3</w:t>
      </w:r>
      <w:r>
        <w:rPr>
          <w:noProof/>
        </w:rPr>
        <w:fldChar w:fldCharType="end"/>
      </w:r>
    </w:p>
    <w:p w14:paraId="38855908" w14:textId="5E6A8251" w:rsidR="00F43627" w:rsidRDefault="00F43627">
      <w:pPr>
        <w:pStyle w:val="Obsah1"/>
        <w:rPr>
          <w:rFonts w:asciiTheme="minorHAnsi" w:eastAsiaTheme="minorEastAsia" w:hAnsiTheme="minorHAnsi"/>
          <w:b w:val="0"/>
          <w:caps w:val="0"/>
          <w:noProof/>
          <w:spacing w:val="0"/>
          <w:kern w:val="2"/>
          <w:sz w:val="24"/>
          <w:szCs w:val="24"/>
          <w:lang w:eastAsia="cs-CZ"/>
          <w14:ligatures w14:val="standardContextual"/>
        </w:rPr>
      </w:pPr>
      <w:r>
        <w:rPr>
          <w:noProof/>
        </w:rPr>
        <w:t>2.</w:t>
      </w:r>
      <w:r>
        <w:rPr>
          <w:rFonts w:asciiTheme="minorHAnsi" w:eastAsiaTheme="minorEastAsia" w:hAnsiTheme="minorHAnsi"/>
          <w:b w:val="0"/>
          <w:caps w:val="0"/>
          <w:noProof/>
          <w:spacing w:val="0"/>
          <w:kern w:val="2"/>
          <w:sz w:val="24"/>
          <w:szCs w:val="24"/>
          <w:lang w:eastAsia="cs-CZ"/>
          <w14:ligatures w14:val="standardContextual"/>
        </w:rPr>
        <w:tab/>
      </w:r>
      <w:r>
        <w:rPr>
          <w:noProof/>
        </w:rPr>
        <w:t>Odpovědné osoby a Projektový tým</w:t>
      </w:r>
      <w:r>
        <w:rPr>
          <w:noProof/>
        </w:rPr>
        <w:tab/>
      </w:r>
      <w:r>
        <w:rPr>
          <w:noProof/>
        </w:rPr>
        <w:fldChar w:fldCharType="begin"/>
      </w:r>
      <w:r>
        <w:rPr>
          <w:noProof/>
        </w:rPr>
        <w:instrText xml:space="preserve"> PAGEREF _Toc180160166 \h </w:instrText>
      </w:r>
      <w:r>
        <w:rPr>
          <w:noProof/>
        </w:rPr>
      </w:r>
      <w:r>
        <w:rPr>
          <w:noProof/>
        </w:rPr>
        <w:fldChar w:fldCharType="separate"/>
      </w:r>
      <w:r>
        <w:rPr>
          <w:noProof/>
        </w:rPr>
        <w:t>4</w:t>
      </w:r>
      <w:r>
        <w:rPr>
          <w:noProof/>
        </w:rPr>
        <w:fldChar w:fldCharType="end"/>
      </w:r>
    </w:p>
    <w:p w14:paraId="6EB55C46" w14:textId="3BABA9DE" w:rsidR="00F43627" w:rsidRDefault="00F43627">
      <w:pPr>
        <w:pStyle w:val="Obsah2"/>
        <w:rPr>
          <w:rFonts w:asciiTheme="minorHAnsi" w:eastAsiaTheme="minorEastAsia" w:hAnsiTheme="minorHAnsi"/>
          <w:noProof/>
          <w:spacing w:val="0"/>
          <w:kern w:val="2"/>
          <w:sz w:val="24"/>
          <w:szCs w:val="24"/>
          <w:lang w:eastAsia="cs-CZ"/>
          <w14:ligatures w14:val="standardContextual"/>
        </w:rPr>
      </w:pPr>
      <w:r w:rsidRPr="008B60DF">
        <w:rPr>
          <w:rFonts w:asciiTheme="majorHAnsi" w:hAnsiTheme="majorHAnsi"/>
          <w:noProof/>
        </w:rPr>
        <w:t>2.1</w:t>
      </w:r>
      <w:r>
        <w:rPr>
          <w:rFonts w:asciiTheme="minorHAnsi" w:eastAsiaTheme="minorEastAsia" w:hAnsiTheme="minorHAnsi"/>
          <w:noProof/>
          <w:spacing w:val="0"/>
          <w:kern w:val="2"/>
          <w:sz w:val="24"/>
          <w:szCs w:val="24"/>
          <w:lang w:eastAsia="cs-CZ"/>
          <w14:ligatures w14:val="standardContextual"/>
        </w:rPr>
        <w:tab/>
      </w:r>
      <w:r>
        <w:rPr>
          <w:noProof/>
        </w:rPr>
        <w:t>Definice činností odpovědných osob Objednatele</w:t>
      </w:r>
      <w:r>
        <w:rPr>
          <w:noProof/>
        </w:rPr>
        <w:tab/>
      </w:r>
      <w:r>
        <w:rPr>
          <w:noProof/>
        </w:rPr>
        <w:fldChar w:fldCharType="begin"/>
      </w:r>
      <w:r>
        <w:rPr>
          <w:noProof/>
        </w:rPr>
        <w:instrText xml:space="preserve"> PAGEREF _Toc180160167 \h </w:instrText>
      </w:r>
      <w:r>
        <w:rPr>
          <w:noProof/>
        </w:rPr>
      </w:r>
      <w:r>
        <w:rPr>
          <w:noProof/>
        </w:rPr>
        <w:fldChar w:fldCharType="separate"/>
      </w:r>
      <w:r>
        <w:rPr>
          <w:noProof/>
        </w:rPr>
        <w:t>4</w:t>
      </w:r>
      <w:r>
        <w:rPr>
          <w:noProof/>
        </w:rPr>
        <w:fldChar w:fldCharType="end"/>
      </w:r>
    </w:p>
    <w:p w14:paraId="3EA1D780" w14:textId="757D66D3" w:rsidR="00F43627" w:rsidRDefault="00F43627">
      <w:pPr>
        <w:pStyle w:val="Obsah2"/>
        <w:rPr>
          <w:rFonts w:asciiTheme="minorHAnsi" w:eastAsiaTheme="minorEastAsia" w:hAnsiTheme="minorHAnsi"/>
          <w:noProof/>
          <w:spacing w:val="0"/>
          <w:kern w:val="2"/>
          <w:sz w:val="24"/>
          <w:szCs w:val="24"/>
          <w:lang w:eastAsia="cs-CZ"/>
          <w14:ligatures w14:val="standardContextual"/>
        </w:rPr>
      </w:pPr>
      <w:r w:rsidRPr="008B60DF">
        <w:rPr>
          <w:rFonts w:asciiTheme="majorHAnsi" w:hAnsiTheme="majorHAnsi"/>
          <w:noProof/>
        </w:rPr>
        <w:t>2.2</w:t>
      </w:r>
      <w:r>
        <w:rPr>
          <w:rFonts w:asciiTheme="minorHAnsi" w:eastAsiaTheme="minorEastAsia" w:hAnsiTheme="minorHAnsi"/>
          <w:noProof/>
          <w:spacing w:val="0"/>
          <w:kern w:val="2"/>
          <w:sz w:val="24"/>
          <w:szCs w:val="24"/>
          <w:lang w:eastAsia="cs-CZ"/>
          <w14:ligatures w14:val="standardContextual"/>
        </w:rPr>
        <w:tab/>
      </w:r>
      <w:r>
        <w:rPr>
          <w:noProof/>
        </w:rPr>
        <w:t>Definice činností odpovědných osob Dodavatele</w:t>
      </w:r>
      <w:r>
        <w:rPr>
          <w:noProof/>
        </w:rPr>
        <w:tab/>
      </w:r>
      <w:r>
        <w:rPr>
          <w:noProof/>
        </w:rPr>
        <w:fldChar w:fldCharType="begin"/>
      </w:r>
      <w:r>
        <w:rPr>
          <w:noProof/>
        </w:rPr>
        <w:instrText xml:space="preserve"> PAGEREF _Toc180160168 \h </w:instrText>
      </w:r>
      <w:r>
        <w:rPr>
          <w:noProof/>
        </w:rPr>
      </w:r>
      <w:r>
        <w:rPr>
          <w:noProof/>
        </w:rPr>
        <w:fldChar w:fldCharType="separate"/>
      </w:r>
      <w:r>
        <w:rPr>
          <w:noProof/>
        </w:rPr>
        <w:t>4</w:t>
      </w:r>
      <w:r>
        <w:rPr>
          <w:noProof/>
        </w:rPr>
        <w:fldChar w:fldCharType="end"/>
      </w:r>
    </w:p>
    <w:p w14:paraId="61D51CE5" w14:textId="58A08B98" w:rsidR="00F43627" w:rsidRDefault="00F43627">
      <w:pPr>
        <w:pStyle w:val="Obsah2"/>
        <w:rPr>
          <w:rFonts w:asciiTheme="minorHAnsi" w:eastAsiaTheme="minorEastAsia" w:hAnsiTheme="minorHAnsi"/>
          <w:noProof/>
          <w:spacing w:val="0"/>
          <w:kern w:val="2"/>
          <w:sz w:val="24"/>
          <w:szCs w:val="24"/>
          <w:lang w:eastAsia="cs-CZ"/>
          <w14:ligatures w14:val="standardContextual"/>
        </w:rPr>
      </w:pPr>
      <w:r w:rsidRPr="008B60DF">
        <w:rPr>
          <w:rFonts w:asciiTheme="majorHAnsi" w:hAnsiTheme="majorHAnsi"/>
          <w:noProof/>
        </w:rPr>
        <w:t>2.3</w:t>
      </w:r>
      <w:r>
        <w:rPr>
          <w:rFonts w:asciiTheme="minorHAnsi" w:eastAsiaTheme="minorEastAsia" w:hAnsiTheme="minorHAnsi"/>
          <w:noProof/>
          <w:spacing w:val="0"/>
          <w:kern w:val="2"/>
          <w:sz w:val="24"/>
          <w:szCs w:val="24"/>
          <w:lang w:eastAsia="cs-CZ"/>
          <w14:ligatures w14:val="standardContextual"/>
        </w:rPr>
        <w:tab/>
      </w:r>
      <w:r>
        <w:rPr>
          <w:noProof/>
        </w:rPr>
        <w:t>Odpovědné osoby Objednatele</w:t>
      </w:r>
      <w:r>
        <w:rPr>
          <w:noProof/>
        </w:rPr>
        <w:tab/>
      </w:r>
      <w:r>
        <w:rPr>
          <w:noProof/>
        </w:rPr>
        <w:fldChar w:fldCharType="begin"/>
      </w:r>
      <w:r>
        <w:rPr>
          <w:noProof/>
        </w:rPr>
        <w:instrText xml:space="preserve"> PAGEREF _Toc180160169 \h </w:instrText>
      </w:r>
      <w:r>
        <w:rPr>
          <w:noProof/>
        </w:rPr>
      </w:r>
      <w:r>
        <w:rPr>
          <w:noProof/>
        </w:rPr>
        <w:fldChar w:fldCharType="separate"/>
      </w:r>
      <w:r>
        <w:rPr>
          <w:noProof/>
        </w:rPr>
        <w:t>6</w:t>
      </w:r>
      <w:r>
        <w:rPr>
          <w:noProof/>
        </w:rPr>
        <w:fldChar w:fldCharType="end"/>
      </w:r>
    </w:p>
    <w:p w14:paraId="47C25D66" w14:textId="463A1626" w:rsidR="00F43627" w:rsidRDefault="00F43627">
      <w:pPr>
        <w:pStyle w:val="Obsah2"/>
        <w:rPr>
          <w:rFonts w:asciiTheme="minorHAnsi" w:eastAsiaTheme="minorEastAsia" w:hAnsiTheme="minorHAnsi"/>
          <w:noProof/>
          <w:spacing w:val="0"/>
          <w:kern w:val="2"/>
          <w:sz w:val="24"/>
          <w:szCs w:val="24"/>
          <w:lang w:eastAsia="cs-CZ"/>
          <w14:ligatures w14:val="standardContextual"/>
        </w:rPr>
      </w:pPr>
      <w:r w:rsidRPr="008B60DF">
        <w:rPr>
          <w:rFonts w:asciiTheme="majorHAnsi" w:hAnsiTheme="majorHAnsi"/>
          <w:noProof/>
        </w:rPr>
        <w:t>2.4</w:t>
      </w:r>
      <w:r>
        <w:rPr>
          <w:rFonts w:asciiTheme="minorHAnsi" w:eastAsiaTheme="minorEastAsia" w:hAnsiTheme="minorHAnsi"/>
          <w:noProof/>
          <w:spacing w:val="0"/>
          <w:kern w:val="2"/>
          <w:sz w:val="24"/>
          <w:szCs w:val="24"/>
          <w:lang w:eastAsia="cs-CZ"/>
          <w14:ligatures w14:val="standardContextual"/>
        </w:rPr>
        <w:tab/>
      </w:r>
      <w:r>
        <w:rPr>
          <w:noProof/>
        </w:rPr>
        <w:t>Odpovědné osoby Dodavatele</w:t>
      </w:r>
      <w:r>
        <w:rPr>
          <w:noProof/>
        </w:rPr>
        <w:tab/>
      </w:r>
      <w:r>
        <w:rPr>
          <w:noProof/>
        </w:rPr>
        <w:fldChar w:fldCharType="begin"/>
      </w:r>
      <w:r>
        <w:rPr>
          <w:noProof/>
        </w:rPr>
        <w:instrText xml:space="preserve"> PAGEREF _Toc180160170 \h </w:instrText>
      </w:r>
      <w:r>
        <w:rPr>
          <w:noProof/>
        </w:rPr>
      </w:r>
      <w:r>
        <w:rPr>
          <w:noProof/>
        </w:rPr>
        <w:fldChar w:fldCharType="separate"/>
      </w:r>
      <w:r>
        <w:rPr>
          <w:noProof/>
        </w:rPr>
        <w:t>6</w:t>
      </w:r>
      <w:r>
        <w:rPr>
          <w:noProof/>
        </w:rPr>
        <w:fldChar w:fldCharType="end"/>
      </w:r>
    </w:p>
    <w:p w14:paraId="0685F497" w14:textId="18158FE0" w:rsidR="00F43627" w:rsidRDefault="00F43627">
      <w:pPr>
        <w:pStyle w:val="Obsah2"/>
        <w:rPr>
          <w:rFonts w:asciiTheme="minorHAnsi" w:eastAsiaTheme="minorEastAsia" w:hAnsiTheme="minorHAnsi"/>
          <w:noProof/>
          <w:spacing w:val="0"/>
          <w:kern w:val="2"/>
          <w:sz w:val="24"/>
          <w:szCs w:val="24"/>
          <w:lang w:eastAsia="cs-CZ"/>
          <w14:ligatures w14:val="standardContextual"/>
        </w:rPr>
      </w:pPr>
      <w:r w:rsidRPr="008B60DF">
        <w:rPr>
          <w:rFonts w:asciiTheme="majorHAnsi" w:hAnsiTheme="majorHAnsi"/>
          <w:noProof/>
        </w:rPr>
        <w:t>2.5</w:t>
      </w:r>
      <w:r>
        <w:rPr>
          <w:rFonts w:asciiTheme="minorHAnsi" w:eastAsiaTheme="minorEastAsia" w:hAnsiTheme="minorHAnsi"/>
          <w:noProof/>
          <w:spacing w:val="0"/>
          <w:kern w:val="2"/>
          <w:sz w:val="24"/>
          <w:szCs w:val="24"/>
          <w:lang w:eastAsia="cs-CZ"/>
          <w14:ligatures w14:val="standardContextual"/>
        </w:rPr>
        <w:tab/>
      </w:r>
      <w:r>
        <w:rPr>
          <w:noProof/>
        </w:rPr>
        <w:t>Matice odpovědnosti</w:t>
      </w:r>
      <w:r>
        <w:rPr>
          <w:noProof/>
        </w:rPr>
        <w:tab/>
      </w:r>
      <w:r>
        <w:rPr>
          <w:noProof/>
        </w:rPr>
        <w:fldChar w:fldCharType="begin"/>
      </w:r>
      <w:r>
        <w:rPr>
          <w:noProof/>
        </w:rPr>
        <w:instrText xml:space="preserve"> PAGEREF _Toc180160171 \h </w:instrText>
      </w:r>
      <w:r>
        <w:rPr>
          <w:noProof/>
        </w:rPr>
      </w:r>
      <w:r>
        <w:rPr>
          <w:noProof/>
        </w:rPr>
        <w:fldChar w:fldCharType="separate"/>
      </w:r>
      <w:r>
        <w:rPr>
          <w:noProof/>
        </w:rPr>
        <w:t>7</w:t>
      </w:r>
      <w:r>
        <w:rPr>
          <w:noProof/>
        </w:rPr>
        <w:fldChar w:fldCharType="end"/>
      </w:r>
    </w:p>
    <w:p w14:paraId="5C04F2DC" w14:textId="0DA46945" w:rsidR="00F43627" w:rsidRDefault="00F43627">
      <w:pPr>
        <w:pStyle w:val="Obsah1"/>
        <w:rPr>
          <w:rFonts w:asciiTheme="minorHAnsi" w:eastAsiaTheme="minorEastAsia" w:hAnsiTheme="minorHAnsi"/>
          <w:b w:val="0"/>
          <w:caps w:val="0"/>
          <w:noProof/>
          <w:spacing w:val="0"/>
          <w:kern w:val="2"/>
          <w:sz w:val="24"/>
          <w:szCs w:val="24"/>
          <w:lang w:eastAsia="cs-CZ"/>
          <w14:ligatures w14:val="standardContextual"/>
        </w:rPr>
      </w:pPr>
      <w:r>
        <w:rPr>
          <w:noProof/>
        </w:rPr>
        <w:t>3.</w:t>
      </w:r>
      <w:r>
        <w:rPr>
          <w:rFonts w:asciiTheme="minorHAnsi" w:eastAsiaTheme="minorEastAsia" w:hAnsiTheme="minorHAnsi"/>
          <w:b w:val="0"/>
          <w:caps w:val="0"/>
          <w:noProof/>
          <w:spacing w:val="0"/>
          <w:kern w:val="2"/>
          <w:sz w:val="24"/>
          <w:szCs w:val="24"/>
          <w:lang w:eastAsia="cs-CZ"/>
          <w14:ligatures w14:val="standardContextual"/>
        </w:rPr>
        <w:tab/>
      </w:r>
      <w:r>
        <w:rPr>
          <w:noProof/>
        </w:rPr>
        <w:t>Cíle BIM projektu</w:t>
      </w:r>
      <w:r>
        <w:rPr>
          <w:noProof/>
        </w:rPr>
        <w:tab/>
      </w:r>
      <w:r>
        <w:rPr>
          <w:noProof/>
        </w:rPr>
        <w:fldChar w:fldCharType="begin"/>
      </w:r>
      <w:r>
        <w:rPr>
          <w:noProof/>
        </w:rPr>
        <w:instrText xml:space="preserve"> PAGEREF _Toc180160172 \h </w:instrText>
      </w:r>
      <w:r>
        <w:rPr>
          <w:noProof/>
        </w:rPr>
      </w:r>
      <w:r>
        <w:rPr>
          <w:noProof/>
        </w:rPr>
        <w:fldChar w:fldCharType="separate"/>
      </w:r>
      <w:r>
        <w:rPr>
          <w:noProof/>
        </w:rPr>
        <w:t>8</w:t>
      </w:r>
      <w:r>
        <w:rPr>
          <w:noProof/>
        </w:rPr>
        <w:fldChar w:fldCharType="end"/>
      </w:r>
    </w:p>
    <w:p w14:paraId="44E5CFFE" w14:textId="26AF2423" w:rsidR="00F43627" w:rsidRDefault="00F43627">
      <w:pPr>
        <w:pStyle w:val="Obsah2"/>
        <w:rPr>
          <w:rFonts w:asciiTheme="minorHAnsi" w:eastAsiaTheme="minorEastAsia" w:hAnsiTheme="minorHAnsi"/>
          <w:noProof/>
          <w:spacing w:val="0"/>
          <w:kern w:val="2"/>
          <w:sz w:val="24"/>
          <w:szCs w:val="24"/>
          <w:lang w:eastAsia="cs-CZ"/>
          <w14:ligatures w14:val="standardContextual"/>
        </w:rPr>
      </w:pPr>
      <w:r w:rsidRPr="008B60DF">
        <w:rPr>
          <w:rFonts w:asciiTheme="majorHAnsi" w:hAnsiTheme="majorHAnsi"/>
          <w:noProof/>
        </w:rPr>
        <w:t>3.1</w:t>
      </w:r>
      <w:r>
        <w:rPr>
          <w:rFonts w:asciiTheme="minorHAnsi" w:eastAsiaTheme="minorEastAsia" w:hAnsiTheme="minorHAnsi"/>
          <w:noProof/>
          <w:spacing w:val="0"/>
          <w:kern w:val="2"/>
          <w:sz w:val="24"/>
          <w:szCs w:val="24"/>
          <w:lang w:eastAsia="cs-CZ"/>
          <w14:ligatures w14:val="standardContextual"/>
        </w:rPr>
        <w:tab/>
      </w:r>
      <w:r>
        <w:rPr>
          <w:noProof/>
        </w:rPr>
        <w:t>Základní charakteristika cílů BIM projektu</w:t>
      </w:r>
      <w:r>
        <w:rPr>
          <w:noProof/>
        </w:rPr>
        <w:tab/>
      </w:r>
      <w:r>
        <w:rPr>
          <w:noProof/>
        </w:rPr>
        <w:fldChar w:fldCharType="begin"/>
      </w:r>
      <w:r>
        <w:rPr>
          <w:noProof/>
        </w:rPr>
        <w:instrText xml:space="preserve"> PAGEREF _Toc180160173 \h </w:instrText>
      </w:r>
      <w:r>
        <w:rPr>
          <w:noProof/>
        </w:rPr>
      </w:r>
      <w:r>
        <w:rPr>
          <w:noProof/>
        </w:rPr>
        <w:fldChar w:fldCharType="separate"/>
      </w:r>
      <w:r>
        <w:rPr>
          <w:noProof/>
        </w:rPr>
        <w:t>8</w:t>
      </w:r>
      <w:r>
        <w:rPr>
          <w:noProof/>
        </w:rPr>
        <w:fldChar w:fldCharType="end"/>
      </w:r>
    </w:p>
    <w:p w14:paraId="3F691698" w14:textId="09ED2561" w:rsidR="00F43627" w:rsidRDefault="00F43627">
      <w:pPr>
        <w:pStyle w:val="Obsah2"/>
        <w:rPr>
          <w:rFonts w:asciiTheme="minorHAnsi" w:eastAsiaTheme="minorEastAsia" w:hAnsiTheme="minorHAnsi"/>
          <w:noProof/>
          <w:spacing w:val="0"/>
          <w:kern w:val="2"/>
          <w:sz w:val="24"/>
          <w:szCs w:val="24"/>
          <w:lang w:eastAsia="cs-CZ"/>
          <w14:ligatures w14:val="standardContextual"/>
        </w:rPr>
      </w:pPr>
      <w:r w:rsidRPr="008B60DF">
        <w:rPr>
          <w:rFonts w:asciiTheme="majorHAnsi" w:hAnsiTheme="majorHAnsi"/>
          <w:noProof/>
        </w:rPr>
        <w:t>3.2</w:t>
      </w:r>
      <w:r>
        <w:rPr>
          <w:rFonts w:asciiTheme="minorHAnsi" w:eastAsiaTheme="minorEastAsia" w:hAnsiTheme="minorHAnsi"/>
          <w:noProof/>
          <w:spacing w:val="0"/>
          <w:kern w:val="2"/>
          <w:sz w:val="24"/>
          <w:szCs w:val="24"/>
          <w:lang w:eastAsia="cs-CZ"/>
          <w14:ligatures w14:val="standardContextual"/>
        </w:rPr>
        <w:tab/>
      </w:r>
      <w:r>
        <w:rPr>
          <w:noProof/>
        </w:rPr>
        <w:t>Cíle BIM projektu</w:t>
      </w:r>
      <w:r>
        <w:rPr>
          <w:noProof/>
        </w:rPr>
        <w:tab/>
      </w:r>
      <w:r>
        <w:rPr>
          <w:noProof/>
        </w:rPr>
        <w:fldChar w:fldCharType="begin"/>
      </w:r>
      <w:r>
        <w:rPr>
          <w:noProof/>
        </w:rPr>
        <w:instrText xml:space="preserve"> PAGEREF _Toc180160174 \h </w:instrText>
      </w:r>
      <w:r>
        <w:rPr>
          <w:noProof/>
        </w:rPr>
      </w:r>
      <w:r>
        <w:rPr>
          <w:noProof/>
        </w:rPr>
        <w:fldChar w:fldCharType="separate"/>
      </w:r>
      <w:r>
        <w:rPr>
          <w:noProof/>
        </w:rPr>
        <w:t>9</w:t>
      </w:r>
      <w:r>
        <w:rPr>
          <w:noProof/>
        </w:rPr>
        <w:fldChar w:fldCharType="end"/>
      </w:r>
    </w:p>
    <w:p w14:paraId="3D949E75" w14:textId="167A629A" w:rsidR="00F43627" w:rsidRDefault="00F43627">
      <w:pPr>
        <w:pStyle w:val="Obsah1"/>
        <w:rPr>
          <w:rFonts w:asciiTheme="minorHAnsi" w:eastAsiaTheme="minorEastAsia" w:hAnsiTheme="minorHAnsi"/>
          <w:b w:val="0"/>
          <w:caps w:val="0"/>
          <w:noProof/>
          <w:spacing w:val="0"/>
          <w:kern w:val="2"/>
          <w:sz w:val="24"/>
          <w:szCs w:val="24"/>
          <w:lang w:eastAsia="cs-CZ"/>
          <w14:ligatures w14:val="standardContextual"/>
        </w:rPr>
      </w:pPr>
      <w:r>
        <w:rPr>
          <w:noProof/>
        </w:rPr>
        <w:t>4.</w:t>
      </w:r>
      <w:r>
        <w:rPr>
          <w:rFonts w:asciiTheme="minorHAnsi" w:eastAsiaTheme="minorEastAsia" w:hAnsiTheme="minorHAnsi"/>
          <w:b w:val="0"/>
          <w:caps w:val="0"/>
          <w:noProof/>
          <w:spacing w:val="0"/>
          <w:kern w:val="2"/>
          <w:sz w:val="24"/>
          <w:szCs w:val="24"/>
          <w:lang w:eastAsia="cs-CZ"/>
          <w14:ligatures w14:val="standardContextual"/>
        </w:rPr>
        <w:tab/>
      </w:r>
      <w:r>
        <w:rPr>
          <w:noProof/>
        </w:rPr>
        <w:t>Informační model stavby</w:t>
      </w:r>
      <w:r>
        <w:rPr>
          <w:noProof/>
        </w:rPr>
        <w:tab/>
      </w:r>
      <w:r>
        <w:rPr>
          <w:noProof/>
        </w:rPr>
        <w:fldChar w:fldCharType="begin"/>
      </w:r>
      <w:r>
        <w:rPr>
          <w:noProof/>
        </w:rPr>
        <w:instrText xml:space="preserve"> PAGEREF _Toc180160175 \h </w:instrText>
      </w:r>
      <w:r>
        <w:rPr>
          <w:noProof/>
        </w:rPr>
      </w:r>
      <w:r>
        <w:rPr>
          <w:noProof/>
        </w:rPr>
        <w:fldChar w:fldCharType="separate"/>
      </w:r>
      <w:r>
        <w:rPr>
          <w:noProof/>
        </w:rPr>
        <w:t>12</w:t>
      </w:r>
      <w:r>
        <w:rPr>
          <w:noProof/>
        </w:rPr>
        <w:fldChar w:fldCharType="end"/>
      </w:r>
    </w:p>
    <w:p w14:paraId="098FD529" w14:textId="7C7E31D3" w:rsidR="00F43627" w:rsidRDefault="00F43627">
      <w:pPr>
        <w:pStyle w:val="Obsah2"/>
        <w:rPr>
          <w:rFonts w:asciiTheme="minorHAnsi" w:eastAsiaTheme="minorEastAsia" w:hAnsiTheme="minorHAnsi"/>
          <w:noProof/>
          <w:spacing w:val="0"/>
          <w:kern w:val="2"/>
          <w:sz w:val="24"/>
          <w:szCs w:val="24"/>
          <w:lang w:eastAsia="cs-CZ"/>
          <w14:ligatures w14:val="standardContextual"/>
        </w:rPr>
      </w:pPr>
      <w:r w:rsidRPr="008B60DF">
        <w:rPr>
          <w:rFonts w:asciiTheme="majorHAnsi" w:hAnsiTheme="majorHAnsi"/>
          <w:noProof/>
        </w:rPr>
        <w:t>4.1</w:t>
      </w:r>
      <w:r>
        <w:rPr>
          <w:rFonts w:asciiTheme="minorHAnsi" w:eastAsiaTheme="minorEastAsia" w:hAnsiTheme="minorHAnsi"/>
          <w:noProof/>
          <w:spacing w:val="0"/>
          <w:kern w:val="2"/>
          <w:sz w:val="24"/>
          <w:szCs w:val="24"/>
          <w:lang w:eastAsia="cs-CZ"/>
          <w14:ligatures w14:val="standardContextual"/>
        </w:rPr>
        <w:tab/>
      </w:r>
      <w:r>
        <w:rPr>
          <w:noProof/>
        </w:rPr>
        <w:t>Obecné požadavky na IMS</w:t>
      </w:r>
      <w:r>
        <w:rPr>
          <w:noProof/>
        </w:rPr>
        <w:tab/>
      </w:r>
      <w:r>
        <w:rPr>
          <w:noProof/>
        </w:rPr>
        <w:fldChar w:fldCharType="begin"/>
      </w:r>
      <w:r>
        <w:rPr>
          <w:noProof/>
        </w:rPr>
        <w:instrText xml:space="preserve"> PAGEREF _Toc180160176 \h </w:instrText>
      </w:r>
      <w:r>
        <w:rPr>
          <w:noProof/>
        </w:rPr>
      </w:r>
      <w:r>
        <w:rPr>
          <w:noProof/>
        </w:rPr>
        <w:fldChar w:fldCharType="separate"/>
      </w:r>
      <w:r>
        <w:rPr>
          <w:noProof/>
        </w:rPr>
        <w:t>12</w:t>
      </w:r>
      <w:r>
        <w:rPr>
          <w:noProof/>
        </w:rPr>
        <w:fldChar w:fldCharType="end"/>
      </w:r>
    </w:p>
    <w:p w14:paraId="6DF13386" w14:textId="1A3B042D" w:rsidR="00F43627" w:rsidRDefault="00F43627">
      <w:pPr>
        <w:pStyle w:val="Obsah2"/>
        <w:rPr>
          <w:rFonts w:asciiTheme="minorHAnsi" w:eastAsiaTheme="minorEastAsia" w:hAnsiTheme="minorHAnsi"/>
          <w:noProof/>
          <w:spacing w:val="0"/>
          <w:kern w:val="2"/>
          <w:sz w:val="24"/>
          <w:szCs w:val="24"/>
          <w:lang w:eastAsia="cs-CZ"/>
          <w14:ligatures w14:val="standardContextual"/>
        </w:rPr>
      </w:pPr>
      <w:r w:rsidRPr="008B60DF">
        <w:rPr>
          <w:rFonts w:asciiTheme="majorHAnsi" w:hAnsiTheme="majorHAnsi"/>
          <w:noProof/>
        </w:rPr>
        <w:t>4.2</w:t>
      </w:r>
      <w:r>
        <w:rPr>
          <w:rFonts w:asciiTheme="minorHAnsi" w:eastAsiaTheme="minorEastAsia" w:hAnsiTheme="minorHAnsi"/>
          <w:noProof/>
          <w:spacing w:val="0"/>
          <w:kern w:val="2"/>
          <w:sz w:val="24"/>
          <w:szCs w:val="24"/>
          <w:lang w:eastAsia="cs-CZ"/>
          <w14:ligatures w14:val="standardContextual"/>
        </w:rPr>
        <w:tab/>
      </w:r>
      <w:r>
        <w:rPr>
          <w:noProof/>
        </w:rPr>
        <w:t>Společné datové prostředí (CDE)</w:t>
      </w:r>
      <w:r>
        <w:rPr>
          <w:noProof/>
        </w:rPr>
        <w:tab/>
      </w:r>
      <w:r>
        <w:rPr>
          <w:noProof/>
        </w:rPr>
        <w:fldChar w:fldCharType="begin"/>
      </w:r>
      <w:r>
        <w:rPr>
          <w:noProof/>
        </w:rPr>
        <w:instrText xml:space="preserve"> PAGEREF _Toc180160177 \h </w:instrText>
      </w:r>
      <w:r>
        <w:rPr>
          <w:noProof/>
        </w:rPr>
      </w:r>
      <w:r>
        <w:rPr>
          <w:noProof/>
        </w:rPr>
        <w:fldChar w:fldCharType="separate"/>
      </w:r>
      <w:r>
        <w:rPr>
          <w:noProof/>
        </w:rPr>
        <w:t>13</w:t>
      </w:r>
      <w:r>
        <w:rPr>
          <w:noProof/>
        </w:rPr>
        <w:fldChar w:fldCharType="end"/>
      </w:r>
    </w:p>
    <w:p w14:paraId="59528D45" w14:textId="3B63B194" w:rsidR="00F43627" w:rsidRDefault="00F43627">
      <w:pPr>
        <w:pStyle w:val="Obsah2"/>
        <w:rPr>
          <w:rFonts w:asciiTheme="minorHAnsi" w:eastAsiaTheme="minorEastAsia" w:hAnsiTheme="minorHAnsi"/>
          <w:noProof/>
          <w:spacing w:val="0"/>
          <w:kern w:val="2"/>
          <w:sz w:val="24"/>
          <w:szCs w:val="24"/>
          <w:lang w:eastAsia="cs-CZ"/>
          <w14:ligatures w14:val="standardContextual"/>
        </w:rPr>
      </w:pPr>
      <w:r w:rsidRPr="008B60DF">
        <w:rPr>
          <w:rFonts w:asciiTheme="majorHAnsi" w:hAnsiTheme="majorHAnsi"/>
          <w:noProof/>
        </w:rPr>
        <w:t>4.3</w:t>
      </w:r>
      <w:r>
        <w:rPr>
          <w:rFonts w:asciiTheme="minorHAnsi" w:eastAsiaTheme="minorEastAsia" w:hAnsiTheme="minorHAnsi"/>
          <w:noProof/>
          <w:spacing w:val="0"/>
          <w:kern w:val="2"/>
          <w:sz w:val="24"/>
          <w:szCs w:val="24"/>
          <w:lang w:eastAsia="cs-CZ"/>
          <w14:ligatures w14:val="standardContextual"/>
        </w:rPr>
        <w:tab/>
      </w:r>
      <w:r>
        <w:rPr>
          <w:noProof/>
        </w:rPr>
        <w:t>Digitální model stavby (DiMS)</w:t>
      </w:r>
      <w:r>
        <w:rPr>
          <w:noProof/>
        </w:rPr>
        <w:tab/>
      </w:r>
      <w:r>
        <w:rPr>
          <w:noProof/>
        </w:rPr>
        <w:fldChar w:fldCharType="begin"/>
      </w:r>
      <w:r>
        <w:rPr>
          <w:noProof/>
        </w:rPr>
        <w:instrText xml:space="preserve"> PAGEREF _Toc180160178 \h </w:instrText>
      </w:r>
      <w:r>
        <w:rPr>
          <w:noProof/>
        </w:rPr>
      </w:r>
      <w:r>
        <w:rPr>
          <w:noProof/>
        </w:rPr>
        <w:fldChar w:fldCharType="separate"/>
      </w:r>
      <w:r>
        <w:rPr>
          <w:noProof/>
        </w:rPr>
        <w:t>15</w:t>
      </w:r>
      <w:r>
        <w:rPr>
          <w:noProof/>
        </w:rPr>
        <w:fldChar w:fldCharType="end"/>
      </w:r>
    </w:p>
    <w:p w14:paraId="4F0277FE" w14:textId="5C6885B6" w:rsidR="00F43627" w:rsidRDefault="00F43627">
      <w:pPr>
        <w:pStyle w:val="Obsah1"/>
        <w:rPr>
          <w:rFonts w:asciiTheme="minorHAnsi" w:eastAsiaTheme="minorEastAsia" w:hAnsiTheme="minorHAnsi"/>
          <w:b w:val="0"/>
          <w:caps w:val="0"/>
          <w:noProof/>
          <w:spacing w:val="0"/>
          <w:kern w:val="2"/>
          <w:sz w:val="24"/>
          <w:szCs w:val="24"/>
          <w:lang w:eastAsia="cs-CZ"/>
          <w14:ligatures w14:val="standardContextual"/>
        </w:rPr>
      </w:pPr>
      <w:r w:rsidRPr="008B60DF">
        <w:rPr>
          <w:noProof/>
          <w:w w:val="95"/>
        </w:rPr>
        <w:t>5.</w:t>
      </w:r>
      <w:r>
        <w:rPr>
          <w:rFonts w:asciiTheme="minorHAnsi" w:eastAsiaTheme="minorEastAsia" w:hAnsiTheme="minorHAnsi"/>
          <w:b w:val="0"/>
          <w:caps w:val="0"/>
          <w:noProof/>
          <w:spacing w:val="0"/>
          <w:kern w:val="2"/>
          <w:sz w:val="24"/>
          <w:szCs w:val="24"/>
          <w:lang w:eastAsia="cs-CZ"/>
          <w14:ligatures w14:val="standardContextual"/>
        </w:rPr>
        <w:tab/>
      </w:r>
      <w:r w:rsidRPr="008B60DF">
        <w:rPr>
          <w:noProof/>
          <w:w w:val="95"/>
        </w:rPr>
        <w:t>Požadavky na software, datové formáty a strukturu dat</w:t>
      </w:r>
      <w:r>
        <w:rPr>
          <w:noProof/>
        </w:rPr>
        <w:tab/>
      </w:r>
      <w:r>
        <w:rPr>
          <w:noProof/>
        </w:rPr>
        <w:fldChar w:fldCharType="begin"/>
      </w:r>
      <w:r>
        <w:rPr>
          <w:noProof/>
        </w:rPr>
        <w:instrText xml:space="preserve"> PAGEREF _Toc180160179 \h </w:instrText>
      </w:r>
      <w:r>
        <w:rPr>
          <w:noProof/>
        </w:rPr>
      </w:r>
      <w:r>
        <w:rPr>
          <w:noProof/>
        </w:rPr>
        <w:fldChar w:fldCharType="separate"/>
      </w:r>
      <w:r>
        <w:rPr>
          <w:noProof/>
        </w:rPr>
        <w:t>19</w:t>
      </w:r>
      <w:r>
        <w:rPr>
          <w:noProof/>
        </w:rPr>
        <w:fldChar w:fldCharType="end"/>
      </w:r>
    </w:p>
    <w:p w14:paraId="2CC222A4" w14:textId="0CE23EC0" w:rsidR="00F43627" w:rsidRDefault="00F43627">
      <w:pPr>
        <w:pStyle w:val="Obsah2"/>
        <w:rPr>
          <w:rFonts w:asciiTheme="minorHAnsi" w:eastAsiaTheme="minorEastAsia" w:hAnsiTheme="minorHAnsi"/>
          <w:noProof/>
          <w:spacing w:val="0"/>
          <w:kern w:val="2"/>
          <w:sz w:val="24"/>
          <w:szCs w:val="24"/>
          <w:lang w:eastAsia="cs-CZ"/>
          <w14:ligatures w14:val="standardContextual"/>
        </w:rPr>
      </w:pPr>
      <w:r w:rsidRPr="008B60DF">
        <w:rPr>
          <w:rFonts w:asciiTheme="majorHAnsi" w:hAnsiTheme="majorHAnsi"/>
          <w:noProof/>
        </w:rPr>
        <w:t>5.1</w:t>
      </w:r>
      <w:r>
        <w:rPr>
          <w:rFonts w:asciiTheme="minorHAnsi" w:eastAsiaTheme="minorEastAsia" w:hAnsiTheme="minorHAnsi"/>
          <w:noProof/>
          <w:spacing w:val="0"/>
          <w:kern w:val="2"/>
          <w:sz w:val="24"/>
          <w:szCs w:val="24"/>
          <w:lang w:eastAsia="cs-CZ"/>
          <w14:ligatures w14:val="standardContextual"/>
        </w:rPr>
        <w:tab/>
      </w:r>
      <w:r>
        <w:rPr>
          <w:noProof/>
        </w:rPr>
        <w:t>Datové formáty DiMS</w:t>
      </w:r>
      <w:r>
        <w:rPr>
          <w:noProof/>
        </w:rPr>
        <w:tab/>
      </w:r>
      <w:r>
        <w:rPr>
          <w:noProof/>
        </w:rPr>
        <w:fldChar w:fldCharType="begin"/>
      </w:r>
      <w:r>
        <w:rPr>
          <w:noProof/>
        </w:rPr>
        <w:instrText xml:space="preserve"> PAGEREF _Toc180160180 \h </w:instrText>
      </w:r>
      <w:r>
        <w:rPr>
          <w:noProof/>
        </w:rPr>
      </w:r>
      <w:r>
        <w:rPr>
          <w:noProof/>
        </w:rPr>
        <w:fldChar w:fldCharType="separate"/>
      </w:r>
      <w:r>
        <w:rPr>
          <w:noProof/>
        </w:rPr>
        <w:t>19</w:t>
      </w:r>
      <w:r>
        <w:rPr>
          <w:noProof/>
        </w:rPr>
        <w:fldChar w:fldCharType="end"/>
      </w:r>
    </w:p>
    <w:p w14:paraId="2EB7BF7A" w14:textId="64CFB8E0" w:rsidR="00F43627" w:rsidRDefault="00F43627">
      <w:pPr>
        <w:pStyle w:val="Obsah2"/>
        <w:rPr>
          <w:rFonts w:asciiTheme="minorHAnsi" w:eastAsiaTheme="minorEastAsia" w:hAnsiTheme="minorHAnsi"/>
          <w:noProof/>
          <w:spacing w:val="0"/>
          <w:kern w:val="2"/>
          <w:sz w:val="24"/>
          <w:szCs w:val="24"/>
          <w:lang w:eastAsia="cs-CZ"/>
          <w14:ligatures w14:val="standardContextual"/>
        </w:rPr>
      </w:pPr>
      <w:r w:rsidRPr="008B60DF">
        <w:rPr>
          <w:rFonts w:asciiTheme="majorHAnsi" w:hAnsiTheme="majorHAnsi"/>
          <w:noProof/>
        </w:rPr>
        <w:t>5.2</w:t>
      </w:r>
      <w:r>
        <w:rPr>
          <w:rFonts w:asciiTheme="minorHAnsi" w:eastAsiaTheme="minorEastAsia" w:hAnsiTheme="minorHAnsi"/>
          <w:noProof/>
          <w:spacing w:val="0"/>
          <w:kern w:val="2"/>
          <w:sz w:val="24"/>
          <w:szCs w:val="24"/>
          <w:lang w:eastAsia="cs-CZ"/>
          <w14:ligatures w14:val="standardContextual"/>
        </w:rPr>
        <w:tab/>
      </w:r>
      <w:r>
        <w:rPr>
          <w:noProof/>
        </w:rPr>
        <w:t>Softwarové nástroje</w:t>
      </w:r>
      <w:r>
        <w:rPr>
          <w:noProof/>
        </w:rPr>
        <w:tab/>
      </w:r>
      <w:r>
        <w:rPr>
          <w:noProof/>
        </w:rPr>
        <w:fldChar w:fldCharType="begin"/>
      </w:r>
      <w:r>
        <w:rPr>
          <w:noProof/>
        </w:rPr>
        <w:instrText xml:space="preserve"> PAGEREF _Toc180160181 \h </w:instrText>
      </w:r>
      <w:r>
        <w:rPr>
          <w:noProof/>
        </w:rPr>
      </w:r>
      <w:r>
        <w:rPr>
          <w:noProof/>
        </w:rPr>
        <w:fldChar w:fldCharType="separate"/>
      </w:r>
      <w:r>
        <w:rPr>
          <w:noProof/>
        </w:rPr>
        <w:t>19</w:t>
      </w:r>
      <w:r>
        <w:rPr>
          <w:noProof/>
        </w:rPr>
        <w:fldChar w:fldCharType="end"/>
      </w:r>
    </w:p>
    <w:p w14:paraId="5A397340" w14:textId="31EE0C48" w:rsidR="00F43627" w:rsidRDefault="00F43627">
      <w:pPr>
        <w:pStyle w:val="Obsah2"/>
        <w:rPr>
          <w:rFonts w:asciiTheme="minorHAnsi" w:eastAsiaTheme="minorEastAsia" w:hAnsiTheme="minorHAnsi"/>
          <w:noProof/>
          <w:spacing w:val="0"/>
          <w:kern w:val="2"/>
          <w:sz w:val="24"/>
          <w:szCs w:val="24"/>
          <w:lang w:eastAsia="cs-CZ"/>
          <w14:ligatures w14:val="standardContextual"/>
        </w:rPr>
      </w:pPr>
      <w:r w:rsidRPr="008B60DF">
        <w:rPr>
          <w:rFonts w:asciiTheme="majorHAnsi" w:hAnsiTheme="majorHAnsi"/>
          <w:noProof/>
        </w:rPr>
        <w:t>5.3</w:t>
      </w:r>
      <w:r>
        <w:rPr>
          <w:rFonts w:asciiTheme="minorHAnsi" w:eastAsiaTheme="minorEastAsia" w:hAnsiTheme="minorHAnsi"/>
          <w:noProof/>
          <w:spacing w:val="0"/>
          <w:kern w:val="2"/>
          <w:sz w:val="24"/>
          <w:szCs w:val="24"/>
          <w:lang w:eastAsia="cs-CZ"/>
          <w14:ligatures w14:val="standardContextual"/>
        </w:rPr>
        <w:tab/>
      </w:r>
      <w:r>
        <w:rPr>
          <w:noProof/>
        </w:rPr>
        <w:t>Struktura negrafických informací elementů DiMS</w:t>
      </w:r>
      <w:r>
        <w:rPr>
          <w:noProof/>
        </w:rPr>
        <w:tab/>
      </w:r>
      <w:r>
        <w:rPr>
          <w:noProof/>
        </w:rPr>
        <w:fldChar w:fldCharType="begin"/>
      </w:r>
      <w:r>
        <w:rPr>
          <w:noProof/>
        </w:rPr>
        <w:instrText xml:space="preserve"> PAGEREF _Toc180160182 \h </w:instrText>
      </w:r>
      <w:r>
        <w:rPr>
          <w:noProof/>
        </w:rPr>
      </w:r>
      <w:r>
        <w:rPr>
          <w:noProof/>
        </w:rPr>
        <w:fldChar w:fldCharType="separate"/>
      </w:r>
      <w:r>
        <w:rPr>
          <w:noProof/>
        </w:rPr>
        <w:t>19</w:t>
      </w:r>
      <w:r>
        <w:rPr>
          <w:noProof/>
        </w:rPr>
        <w:fldChar w:fldCharType="end"/>
      </w:r>
    </w:p>
    <w:p w14:paraId="69074679" w14:textId="4C918122" w:rsidR="00F43627" w:rsidRDefault="00F43627">
      <w:pPr>
        <w:pStyle w:val="Obsah2"/>
        <w:rPr>
          <w:rFonts w:asciiTheme="minorHAnsi" w:eastAsiaTheme="minorEastAsia" w:hAnsiTheme="minorHAnsi"/>
          <w:noProof/>
          <w:spacing w:val="0"/>
          <w:kern w:val="2"/>
          <w:sz w:val="24"/>
          <w:szCs w:val="24"/>
          <w:lang w:eastAsia="cs-CZ"/>
          <w14:ligatures w14:val="standardContextual"/>
        </w:rPr>
      </w:pPr>
      <w:r w:rsidRPr="008B60DF">
        <w:rPr>
          <w:rFonts w:asciiTheme="majorHAnsi" w:hAnsiTheme="majorHAnsi"/>
          <w:noProof/>
        </w:rPr>
        <w:t>5.4</w:t>
      </w:r>
      <w:r>
        <w:rPr>
          <w:rFonts w:asciiTheme="minorHAnsi" w:eastAsiaTheme="minorEastAsia" w:hAnsiTheme="minorHAnsi"/>
          <w:noProof/>
          <w:spacing w:val="0"/>
          <w:kern w:val="2"/>
          <w:sz w:val="24"/>
          <w:szCs w:val="24"/>
          <w:lang w:eastAsia="cs-CZ"/>
          <w14:ligatures w14:val="standardContextual"/>
        </w:rPr>
        <w:tab/>
      </w:r>
      <w:r>
        <w:rPr>
          <w:noProof/>
        </w:rPr>
        <w:t>Klasifikace CCI</w:t>
      </w:r>
      <w:r>
        <w:rPr>
          <w:noProof/>
        </w:rPr>
        <w:tab/>
      </w:r>
      <w:r>
        <w:rPr>
          <w:noProof/>
        </w:rPr>
        <w:fldChar w:fldCharType="begin"/>
      </w:r>
      <w:r>
        <w:rPr>
          <w:noProof/>
        </w:rPr>
        <w:instrText xml:space="preserve"> PAGEREF _Toc180160183 \h </w:instrText>
      </w:r>
      <w:r>
        <w:rPr>
          <w:noProof/>
        </w:rPr>
      </w:r>
      <w:r>
        <w:rPr>
          <w:noProof/>
        </w:rPr>
        <w:fldChar w:fldCharType="separate"/>
      </w:r>
      <w:r>
        <w:rPr>
          <w:noProof/>
        </w:rPr>
        <w:t>20</w:t>
      </w:r>
      <w:r>
        <w:rPr>
          <w:noProof/>
        </w:rPr>
        <w:fldChar w:fldCharType="end"/>
      </w:r>
    </w:p>
    <w:p w14:paraId="57278332" w14:textId="14378C8B" w:rsidR="00F43627" w:rsidRDefault="00F43627">
      <w:pPr>
        <w:pStyle w:val="Obsah2"/>
        <w:rPr>
          <w:rFonts w:asciiTheme="minorHAnsi" w:eastAsiaTheme="minorEastAsia" w:hAnsiTheme="minorHAnsi"/>
          <w:noProof/>
          <w:spacing w:val="0"/>
          <w:kern w:val="2"/>
          <w:sz w:val="24"/>
          <w:szCs w:val="24"/>
          <w:lang w:eastAsia="cs-CZ"/>
          <w14:ligatures w14:val="standardContextual"/>
        </w:rPr>
      </w:pPr>
      <w:r w:rsidRPr="008B60DF">
        <w:rPr>
          <w:rFonts w:asciiTheme="majorHAnsi" w:hAnsiTheme="majorHAnsi"/>
          <w:noProof/>
        </w:rPr>
        <w:t>5.5</w:t>
      </w:r>
      <w:r>
        <w:rPr>
          <w:rFonts w:asciiTheme="minorHAnsi" w:eastAsiaTheme="minorEastAsia" w:hAnsiTheme="minorHAnsi"/>
          <w:noProof/>
          <w:spacing w:val="0"/>
          <w:kern w:val="2"/>
          <w:sz w:val="24"/>
          <w:szCs w:val="24"/>
          <w:lang w:eastAsia="cs-CZ"/>
          <w14:ligatures w14:val="standardContextual"/>
        </w:rPr>
        <w:tab/>
      </w:r>
      <w:r>
        <w:rPr>
          <w:noProof/>
        </w:rPr>
        <w:t>Datový standard</w:t>
      </w:r>
      <w:r>
        <w:rPr>
          <w:noProof/>
        </w:rPr>
        <w:tab/>
      </w:r>
      <w:r>
        <w:rPr>
          <w:noProof/>
        </w:rPr>
        <w:fldChar w:fldCharType="begin"/>
      </w:r>
      <w:r>
        <w:rPr>
          <w:noProof/>
        </w:rPr>
        <w:instrText xml:space="preserve"> PAGEREF _Toc180160184 \h </w:instrText>
      </w:r>
      <w:r>
        <w:rPr>
          <w:noProof/>
        </w:rPr>
      </w:r>
      <w:r>
        <w:rPr>
          <w:noProof/>
        </w:rPr>
        <w:fldChar w:fldCharType="separate"/>
      </w:r>
      <w:r>
        <w:rPr>
          <w:noProof/>
        </w:rPr>
        <w:t>21</w:t>
      </w:r>
      <w:r>
        <w:rPr>
          <w:noProof/>
        </w:rPr>
        <w:fldChar w:fldCharType="end"/>
      </w:r>
    </w:p>
    <w:p w14:paraId="21E0FCF1" w14:textId="05DDB548" w:rsidR="00F43627" w:rsidRDefault="00F43627">
      <w:pPr>
        <w:pStyle w:val="Obsah2"/>
        <w:rPr>
          <w:rFonts w:asciiTheme="minorHAnsi" w:eastAsiaTheme="minorEastAsia" w:hAnsiTheme="minorHAnsi"/>
          <w:noProof/>
          <w:spacing w:val="0"/>
          <w:kern w:val="2"/>
          <w:sz w:val="24"/>
          <w:szCs w:val="24"/>
          <w:lang w:eastAsia="cs-CZ"/>
          <w14:ligatures w14:val="standardContextual"/>
        </w:rPr>
      </w:pPr>
      <w:r w:rsidRPr="008B60DF">
        <w:rPr>
          <w:rFonts w:asciiTheme="majorHAnsi" w:hAnsiTheme="majorHAnsi"/>
          <w:noProof/>
        </w:rPr>
        <w:t>5.6</w:t>
      </w:r>
      <w:r>
        <w:rPr>
          <w:rFonts w:asciiTheme="minorHAnsi" w:eastAsiaTheme="minorEastAsia" w:hAnsiTheme="minorHAnsi"/>
          <w:noProof/>
          <w:spacing w:val="0"/>
          <w:kern w:val="2"/>
          <w:sz w:val="24"/>
          <w:szCs w:val="24"/>
          <w:lang w:eastAsia="cs-CZ"/>
          <w14:ligatures w14:val="standardContextual"/>
        </w:rPr>
        <w:tab/>
      </w:r>
      <w:r>
        <w:rPr>
          <w:noProof/>
        </w:rPr>
        <w:t>Výjimky z datového standardu</w:t>
      </w:r>
      <w:r>
        <w:rPr>
          <w:noProof/>
        </w:rPr>
        <w:tab/>
      </w:r>
      <w:r>
        <w:rPr>
          <w:noProof/>
        </w:rPr>
        <w:fldChar w:fldCharType="begin"/>
      </w:r>
      <w:r>
        <w:rPr>
          <w:noProof/>
        </w:rPr>
        <w:instrText xml:space="preserve"> PAGEREF _Toc180160185 \h </w:instrText>
      </w:r>
      <w:r>
        <w:rPr>
          <w:noProof/>
        </w:rPr>
      </w:r>
      <w:r>
        <w:rPr>
          <w:noProof/>
        </w:rPr>
        <w:fldChar w:fldCharType="separate"/>
      </w:r>
      <w:r>
        <w:rPr>
          <w:noProof/>
        </w:rPr>
        <w:t>23</w:t>
      </w:r>
      <w:r>
        <w:rPr>
          <w:noProof/>
        </w:rPr>
        <w:fldChar w:fldCharType="end"/>
      </w:r>
    </w:p>
    <w:p w14:paraId="4F5472FB" w14:textId="2BC4CF78" w:rsidR="00F43627" w:rsidRDefault="00F43627">
      <w:pPr>
        <w:pStyle w:val="Obsah1"/>
        <w:rPr>
          <w:rFonts w:asciiTheme="minorHAnsi" w:eastAsiaTheme="minorEastAsia" w:hAnsiTheme="minorHAnsi"/>
          <w:b w:val="0"/>
          <w:caps w:val="0"/>
          <w:noProof/>
          <w:spacing w:val="0"/>
          <w:kern w:val="2"/>
          <w:sz w:val="24"/>
          <w:szCs w:val="24"/>
          <w:lang w:eastAsia="cs-CZ"/>
          <w14:ligatures w14:val="standardContextual"/>
        </w:rPr>
      </w:pPr>
      <w:r w:rsidRPr="008B60DF">
        <w:rPr>
          <w:noProof/>
          <w:w w:val="95"/>
        </w:rPr>
        <w:t>6.</w:t>
      </w:r>
      <w:r>
        <w:rPr>
          <w:rFonts w:asciiTheme="minorHAnsi" w:eastAsiaTheme="minorEastAsia" w:hAnsiTheme="minorHAnsi"/>
          <w:b w:val="0"/>
          <w:caps w:val="0"/>
          <w:noProof/>
          <w:spacing w:val="0"/>
          <w:kern w:val="2"/>
          <w:sz w:val="24"/>
          <w:szCs w:val="24"/>
          <w:lang w:eastAsia="cs-CZ"/>
          <w14:ligatures w14:val="standardContextual"/>
        </w:rPr>
        <w:tab/>
      </w:r>
      <w:r w:rsidRPr="008B60DF">
        <w:rPr>
          <w:noProof/>
          <w:w w:val="95"/>
        </w:rPr>
        <w:t>Datová kontrola DiMS</w:t>
      </w:r>
      <w:r>
        <w:rPr>
          <w:noProof/>
        </w:rPr>
        <w:tab/>
      </w:r>
      <w:r>
        <w:rPr>
          <w:noProof/>
        </w:rPr>
        <w:fldChar w:fldCharType="begin"/>
      </w:r>
      <w:r>
        <w:rPr>
          <w:noProof/>
        </w:rPr>
        <w:instrText xml:space="preserve"> PAGEREF _Toc180160186 \h </w:instrText>
      </w:r>
      <w:r>
        <w:rPr>
          <w:noProof/>
        </w:rPr>
      </w:r>
      <w:r>
        <w:rPr>
          <w:noProof/>
        </w:rPr>
        <w:fldChar w:fldCharType="separate"/>
      </w:r>
      <w:r>
        <w:rPr>
          <w:noProof/>
        </w:rPr>
        <w:t>24</w:t>
      </w:r>
      <w:r>
        <w:rPr>
          <w:noProof/>
        </w:rPr>
        <w:fldChar w:fldCharType="end"/>
      </w:r>
    </w:p>
    <w:p w14:paraId="75CBE152" w14:textId="71B4FB00" w:rsidR="00F43627" w:rsidRDefault="00F43627">
      <w:pPr>
        <w:pStyle w:val="Obsah2"/>
        <w:rPr>
          <w:rFonts w:asciiTheme="minorHAnsi" w:eastAsiaTheme="minorEastAsia" w:hAnsiTheme="minorHAnsi"/>
          <w:noProof/>
          <w:spacing w:val="0"/>
          <w:kern w:val="2"/>
          <w:sz w:val="24"/>
          <w:szCs w:val="24"/>
          <w:lang w:eastAsia="cs-CZ"/>
          <w14:ligatures w14:val="standardContextual"/>
        </w:rPr>
      </w:pPr>
      <w:r w:rsidRPr="008B60DF">
        <w:rPr>
          <w:rFonts w:asciiTheme="majorHAnsi" w:hAnsiTheme="majorHAnsi"/>
          <w:noProof/>
        </w:rPr>
        <w:t>6.1</w:t>
      </w:r>
      <w:r>
        <w:rPr>
          <w:rFonts w:asciiTheme="minorHAnsi" w:eastAsiaTheme="minorEastAsia" w:hAnsiTheme="minorHAnsi"/>
          <w:noProof/>
          <w:spacing w:val="0"/>
          <w:kern w:val="2"/>
          <w:sz w:val="24"/>
          <w:szCs w:val="24"/>
          <w:lang w:eastAsia="cs-CZ"/>
          <w14:ligatures w14:val="standardContextual"/>
        </w:rPr>
        <w:tab/>
      </w:r>
      <w:r>
        <w:rPr>
          <w:noProof/>
        </w:rPr>
        <w:t>Kontrola negrafických informací</w:t>
      </w:r>
      <w:r>
        <w:rPr>
          <w:noProof/>
        </w:rPr>
        <w:tab/>
      </w:r>
      <w:r>
        <w:rPr>
          <w:noProof/>
        </w:rPr>
        <w:fldChar w:fldCharType="begin"/>
      </w:r>
      <w:r>
        <w:rPr>
          <w:noProof/>
        </w:rPr>
        <w:instrText xml:space="preserve"> PAGEREF _Toc180160187 \h </w:instrText>
      </w:r>
      <w:r>
        <w:rPr>
          <w:noProof/>
        </w:rPr>
      </w:r>
      <w:r>
        <w:rPr>
          <w:noProof/>
        </w:rPr>
        <w:fldChar w:fldCharType="separate"/>
      </w:r>
      <w:r>
        <w:rPr>
          <w:noProof/>
        </w:rPr>
        <w:t>24</w:t>
      </w:r>
      <w:r>
        <w:rPr>
          <w:noProof/>
        </w:rPr>
        <w:fldChar w:fldCharType="end"/>
      </w:r>
    </w:p>
    <w:p w14:paraId="298FF456" w14:textId="3F379F71" w:rsidR="00F43627" w:rsidRDefault="00F43627">
      <w:pPr>
        <w:pStyle w:val="Obsah2"/>
        <w:rPr>
          <w:rFonts w:asciiTheme="minorHAnsi" w:eastAsiaTheme="minorEastAsia" w:hAnsiTheme="minorHAnsi"/>
          <w:noProof/>
          <w:spacing w:val="0"/>
          <w:kern w:val="2"/>
          <w:sz w:val="24"/>
          <w:szCs w:val="24"/>
          <w:lang w:eastAsia="cs-CZ"/>
          <w14:ligatures w14:val="standardContextual"/>
        </w:rPr>
      </w:pPr>
      <w:r w:rsidRPr="008B60DF">
        <w:rPr>
          <w:rFonts w:asciiTheme="majorHAnsi" w:hAnsiTheme="majorHAnsi"/>
          <w:noProof/>
        </w:rPr>
        <w:t>6.2</w:t>
      </w:r>
      <w:r>
        <w:rPr>
          <w:rFonts w:asciiTheme="minorHAnsi" w:eastAsiaTheme="minorEastAsia" w:hAnsiTheme="minorHAnsi"/>
          <w:noProof/>
          <w:spacing w:val="0"/>
          <w:kern w:val="2"/>
          <w:sz w:val="24"/>
          <w:szCs w:val="24"/>
          <w:lang w:eastAsia="cs-CZ"/>
          <w14:ligatures w14:val="standardContextual"/>
        </w:rPr>
        <w:tab/>
      </w:r>
      <w:r>
        <w:rPr>
          <w:noProof/>
        </w:rPr>
        <w:t>Kontrola grafických informací</w:t>
      </w:r>
      <w:r>
        <w:rPr>
          <w:noProof/>
        </w:rPr>
        <w:tab/>
      </w:r>
      <w:r>
        <w:rPr>
          <w:noProof/>
        </w:rPr>
        <w:fldChar w:fldCharType="begin"/>
      </w:r>
      <w:r>
        <w:rPr>
          <w:noProof/>
        </w:rPr>
        <w:instrText xml:space="preserve"> PAGEREF _Toc180160188 \h </w:instrText>
      </w:r>
      <w:r>
        <w:rPr>
          <w:noProof/>
        </w:rPr>
      </w:r>
      <w:r>
        <w:rPr>
          <w:noProof/>
        </w:rPr>
        <w:fldChar w:fldCharType="separate"/>
      </w:r>
      <w:r>
        <w:rPr>
          <w:noProof/>
        </w:rPr>
        <w:t>26</w:t>
      </w:r>
      <w:r>
        <w:rPr>
          <w:noProof/>
        </w:rPr>
        <w:fldChar w:fldCharType="end"/>
      </w:r>
    </w:p>
    <w:p w14:paraId="129D504D" w14:textId="69CD243C" w:rsidR="00F43627" w:rsidRDefault="00F43627">
      <w:pPr>
        <w:pStyle w:val="Obsah1"/>
        <w:rPr>
          <w:rFonts w:asciiTheme="minorHAnsi" w:eastAsiaTheme="minorEastAsia" w:hAnsiTheme="minorHAnsi"/>
          <w:b w:val="0"/>
          <w:caps w:val="0"/>
          <w:noProof/>
          <w:spacing w:val="0"/>
          <w:kern w:val="2"/>
          <w:sz w:val="24"/>
          <w:szCs w:val="24"/>
          <w:lang w:eastAsia="cs-CZ"/>
          <w14:ligatures w14:val="standardContextual"/>
        </w:rPr>
      </w:pPr>
      <w:r>
        <w:rPr>
          <w:noProof/>
        </w:rPr>
        <w:t>7.</w:t>
      </w:r>
      <w:r>
        <w:rPr>
          <w:rFonts w:asciiTheme="minorHAnsi" w:eastAsiaTheme="minorEastAsia" w:hAnsiTheme="minorHAnsi"/>
          <w:b w:val="0"/>
          <w:caps w:val="0"/>
          <w:noProof/>
          <w:spacing w:val="0"/>
          <w:kern w:val="2"/>
          <w:sz w:val="24"/>
          <w:szCs w:val="24"/>
          <w:lang w:eastAsia="cs-CZ"/>
          <w14:ligatures w14:val="standardContextual"/>
        </w:rPr>
        <w:tab/>
      </w:r>
      <w:r>
        <w:rPr>
          <w:noProof/>
        </w:rPr>
        <w:t>Přílohy</w:t>
      </w:r>
      <w:r>
        <w:rPr>
          <w:noProof/>
        </w:rPr>
        <w:tab/>
      </w:r>
      <w:r>
        <w:rPr>
          <w:noProof/>
        </w:rPr>
        <w:fldChar w:fldCharType="begin"/>
      </w:r>
      <w:r>
        <w:rPr>
          <w:noProof/>
        </w:rPr>
        <w:instrText xml:space="preserve"> PAGEREF _Toc180160189 \h </w:instrText>
      </w:r>
      <w:r>
        <w:rPr>
          <w:noProof/>
        </w:rPr>
      </w:r>
      <w:r>
        <w:rPr>
          <w:noProof/>
        </w:rPr>
        <w:fldChar w:fldCharType="separate"/>
      </w:r>
      <w:r>
        <w:rPr>
          <w:noProof/>
        </w:rPr>
        <w:t>27</w:t>
      </w:r>
      <w:r>
        <w:rPr>
          <w:noProof/>
        </w:rPr>
        <w:fldChar w:fldCharType="end"/>
      </w:r>
    </w:p>
    <w:p w14:paraId="5BF94CAA" w14:textId="381E5145" w:rsidR="000B7A56" w:rsidRDefault="009E0953">
      <w:r w:rsidRPr="00F27BB3">
        <w:rPr>
          <w:lang w:eastAsia="ar-SA"/>
        </w:rPr>
        <w:fldChar w:fldCharType="end"/>
      </w:r>
      <w:bookmarkEnd w:id="4"/>
      <w:r w:rsidR="00D70454">
        <w:br w:type="page"/>
      </w:r>
    </w:p>
    <w:p w14:paraId="5AC63892" w14:textId="59531F48" w:rsidR="00280C98" w:rsidRPr="00D97184" w:rsidRDefault="00D40E02" w:rsidP="00316F44">
      <w:pPr>
        <w:pStyle w:val="Nadpisbezsl1-1"/>
      </w:pPr>
      <w:r>
        <w:lastRenderedPageBreak/>
        <w:t>Seznam zkratek</w:t>
      </w:r>
    </w:p>
    <w:tbl>
      <w:tblPr>
        <w:tblStyle w:val="Mkatabulky"/>
        <w:tblW w:w="0" w:type="auto"/>
        <w:tblBorders>
          <w:insideH w:val="none" w:sz="0" w:space="0" w:color="auto"/>
          <w:insideV w:val="none" w:sz="0" w:space="0" w:color="auto"/>
        </w:tblBorders>
        <w:tblLook w:val="04A0" w:firstRow="1" w:lastRow="0" w:firstColumn="1" w:lastColumn="0" w:noHBand="0" w:noVBand="1"/>
      </w:tblPr>
      <w:tblGrid>
        <w:gridCol w:w="1250"/>
        <w:gridCol w:w="7452"/>
      </w:tblGrid>
      <w:tr w:rsidR="005A26DD" w:rsidRPr="00AD0C7B" w14:paraId="7606A3DB" w14:textId="77777777" w:rsidTr="16EB36B8">
        <w:trPr>
          <w:cnfStyle w:val="100000000000" w:firstRow="1" w:lastRow="0" w:firstColumn="0" w:lastColumn="0" w:oddVBand="0" w:evenVBand="0" w:oddHBand="0"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41CAF90F" w14:textId="77777777" w:rsidR="005A26DD" w:rsidRPr="00E91823" w:rsidRDefault="005A26DD" w:rsidP="00192C19">
            <w:pPr>
              <w:pStyle w:val="Zkratky1"/>
              <w:spacing w:before="0"/>
              <w:rPr>
                <w:szCs w:val="16"/>
              </w:rPr>
            </w:pPr>
            <w:bookmarkStart w:id="11" w:name="_Toc20977909"/>
            <w:r w:rsidRPr="00E91823">
              <w:rPr>
                <w:szCs w:val="16"/>
              </w:rPr>
              <w:t>BEP</w:t>
            </w:r>
            <w:r w:rsidRPr="00E91823">
              <w:rPr>
                <w:szCs w:val="16"/>
              </w:rPr>
              <w:tab/>
            </w:r>
          </w:p>
        </w:tc>
        <w:tc>
          <w:tcPr>
            <w:tcW w:w="7452" w:type="dxa"/>
            <w:shd w:val="clear" w:color="auto" w:fill="FFFFFF" w:themeFill="background1"/>
            <w:tcMar>
              <w:top w:w="28" w:type="dxa"/>
              <w:left w:w="0" w:type="dxa"/>
              <w:bottom w:w="28" w:type="dxa"/>
              <w:right w:w="0" w:type="dxa"/>
            </w:tcMar>
          </w:tcPr>
          <w:p w14:paraId="22C18B38" w14:textId="6BADB2E6" w:rsidR="005A26DD" w:rsidRPr="00E91823" w:rsidRDefault="00D238E2" w:rsidP="00192C19">
            <w:pPr>
              <w:pStyle w:val="Zkratky2"/>
              <w:spacing w:before="0"/>
              <w:cnfStyle w:val="100000000000" w:firstRow="1" w:lastRow="0" w:firstColumn="0" w:lastColumn="0" w:oddVBand="0" w:evenVBand="0" w:oddHBand="0" w:evenHBand="0" w:firstRowFirstColumn="0" w:firstRowLastColumn="0" w:lastRowFirstColumn="0" w:lastRowLastColumn="0"/>
            </w:pPr>
            <w:r>
              <w:rPr>
                <w:lang w:val="en-US"/>
              </w:rPr>
              <w:t xml:space="preserve">BIM </w:t>
            </w:r>
            <w:r w:rsidR="005A26DD" w:rsidRPr="00D238E2">
              <w:rPr>
                <w:lang w:val="en-US"/>
              </w:rPr>
              <w:t>Execution Plan</w:t>
            </w:r>
            <w:r w:rsidR="005A26DD" w:rsidRPr="00E91823">
              <w:t xml:space="preserve"> </w:t>
            </w:r>
            <w:r w:rsidR="00F40971">
              <w:t>–</w:t>
            </w:r>
            <w:r w:rsidR="005A26DD" w:rsidRPr="00E91823">
              <w:t xml:space="preserve"> </w:t>
            </w:r>
            <w:r w:rsidR="00F40971">
              <w:t xml:space="preserve">dokument </w:t>
            </w:r>
            <w:r w:rsidR="00724795">
              <w:t>P</w:t>
            </w:r>
            <w:r w:rsidR="00F40971">
              <w:t>lán realizace BIM</w:t>
            </w:r>
          </w:p>
        </w:tc>
      </w:tr>
      <w:tr w:rsidR="00B64861" w:rsidRPr="00AD0C7B" w14:paraId="4EC6B930" w14:textId="77777777" w:rsidTr="16EB36B8">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0F54386F" w14:textId="4F31A115" w:rsidR="00B64861" w:rsidRPr="00E91823" w:rsidRDefault="00B64861" w:rsidP="00B64861">
            <w:pPr>
              <w:pStyle w:val="Zkratky1"/>
              <w:spacing w:before="0"/>
              <w:rPr>
                <w:szCs w:val="16"/>
              </w:rPr>
            </w:pPr>
            <w:r w:rsidRPr="00E91823">
              <w:rPr>
                <w:szCs w:val="16"/>
              </w:rPr>
              <w:t>BIM</w:t>
            </w:r>
            <w:r w:rsidRPr="00E91823">
              <w:rPr>
                <w:szCs w:val="16"/>
              </w:rPr>
              <w:tab/>
            </w:r>
          </w:p>
        </w:tc>
        <w:tc>
          <w:tcPr>
            <w:tcW w:w="7452" w:type="dxa"/>
            <w:shd w:val="clear" w:color="auto" w:fill="FFFFFF" w:themeFill="background1"/>
            <w:tcMar>
              <w:top w:w="28" w:type="dxa"/>
              <w:left w:w="0" w:type="dxa"/>
              <w:bottom w:w="28" w:type="dxa"/>
              <w:right w:w="0" w:type="dxa"/>
            </w:tcMar>
          </w:tcPr>
          <w:p w14:paraId="2D05B392" w14:textId="3DFD72E1" w:rsidR="00B64861"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rPr>
                <w:lang w:val="en-US"/>
              </w:rPr>
            </w:pPr>
            <w:r w:rsidRPr="00D238E2">
              <w:rPr>
                <w:lang w:val="en-US"/>
              </w:rPr>
              <w:t>Building Information Management</w:t>
            </w:r>
            <w:r>
              <w:t xml:space="preserve"> – informační management staveb</w:t>
            </w:r>
          </w:p>
        </w:tc>
      </w:tr>
      <w:tr w:rsidR="00B64861" w:rsidRPr="00AD0C7B" w14:paraId="5EFFFDA3" w14:textId="77777777" w:rsidTr="16EB36B8">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2EBB5175" w14:textId="6D1019A7" w:rsidR="00B64861" w:rsidRPr="00E91823" w:rsidRDefault="00B64861" w:rsidP="00B64861">
            <w:pPr>
              <w:pStyle w:val="Zkratky1"/>
              <w:spacing w:before="0"/>
              <w:rPr>
                <w:szCs w:val="16"/>
              </w:rPr>
            </w:pPr>
            <w:r w:rsidRPr="00E91823">
              <w:rPr>
                <w:szCs w:val="16"/>
              </w:rPr>
              <w:t>C</w:t>
            </w:r>
            <w:r>
              <w:rPr>
                <w:szCs w:val="16"/>
              </w:rPr>
              <w:t>CI</w:t>
            </w:r>
            <w:r w:rsidRPr="00E91823">
              <w:rPr>
                <w:szCs w:val="16"/>
              </w:rPr>
              <w:tab/>
            </w:r>
          </w:p>
        </w:tc>
        <w:tc>
          <w:tcPr>
            <w:tcW w:w="7452" w:type="dxa"/>
            <w:shd w:val="clear" w:color="auto" w:fill="FFFFFF" w:themeFill="background1"/>
            <w:tcMar>
              <w:top w:w="28" w:type="dxa"/>
              <w:left w:w="0" w:type="dxa"/>
              <w:bottom w:w="28" w:type="dxa"/>
              <w:right w:w="0" w:type="dxa"/>
            </w:tcMar>
          </w:tcPr>
          <w:p w14:paraId="6330B797" w14:textId="1DB50F49" w:rsidR="00B64861"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rPr>
                <w:lang w:val="en-US"/>
              </w:rPr>
            </w:pPr>
            <w:r w:rsidRPr="00D238E2">
              <w:rPr>
                <w:lang w:val="en-US"/>
              </w:rPr>
              <w:t>Construction Classification International</w:t>
            </w:r>
            <w:r>
              <w:t xml:space="preserve"> – mezinárodní klasifikační systém pro stavebnictví</w:t>
            </w:r>
          </w:p>
        </w:tc>
      </w:tr>
      <w:tr w:rsidR="00B64861" w:rsidRPr="00AD0C7B" w14:paraId="2F16C10F" w14:textId="77777777" w:rsidTr="16EB36B8">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77C8F175" w14:textId="77777777" w:rsidR="00B64861" w:rsidRPr="00E91823" w:rsidRDefault="00B64861" w:rsidP="00B64861">
            <w:pPr>
              <w:pStyle w:val="Zkratky1"/>
              <w:spacing w:before="0"/>
              <w:rPr>
                <w:szCs w:val="16"/>
              </w:rPr>
            </w:pPr>
            <w:r w:rsidRPr="00E91823">
              <w:rPr>
                <w:szCs w:val="16"/>
              </w:rPr>
              <w:t>CDE</w:t>
            </w:r>
            <w:r w:rsidRPr="00E91823">
              <w:rPr>
                <w:szCs w:val="16"/>
              </w:rPr>
              <w:tab/>
            </w:r>
          </w:p>
        </w:tc>
        <w:tc>
          <w:tcPr>
            <w:tcW w:w="7452" w:type="dxa"/>
            <w:shd w:val="clear" w:color="auto" w:fill="FFFFFF" w:themeFill="background1"/>
            <w:tcMar>
              <w:top w:w="28" w:type="dxa"/>
              <w:left w:w="0" w:type="dxa"/>
              <w:bottom w:w="28" w:type="dxa"/>
              <w:right w:w="0" w:type="dxa"/>
            </w:tcMar>
          </w:tcPr>
          <w:p w14:paraId="72E3FABB" w14:textId="2CCC8D48" w:rsidR="00B64861" w:rsidRPr="00E91823" w:rsidRDefault="00C864B7" w:rsidP="00B64861">
            <w:pPr>
              <w:pStyle w:val="Zkratky2"/>
              <w:spacing w:before="0"/>
              <w:cnfStyle w:val="000000000000" w:firstRow="0" w:lastRow="0" w:firstColumn="0" w:lastColumn="0" w:oddVBand="0" w:evenVBand="0" w:oddHBand="0" w:evenHBand="0" w:firstRowFirstColumn="0" w:firstRowLastColumn="0" w:lastRowFirstColumn="0" w:lastRowLastColumn="0"/>
            </w:pPr>
            <w:r w:rsidRPr="00023064">
              <w:rPr>
                <w:lang w:val="en-US"/>
              </w:rPr>
              <w:t>Com</w:t>
            </w:r>
            <w:r w:rsidR="00023064" w:rsidRPr="00023064">
              <w:rPr>
                <w:lang w:val="en-US"/>
              </w:rPr>
              <w:t>m</w:t>
            </w:r>
            <w:r w:rsidRPr="00023064">
              <w:rPr>
                <w:lang w:val="en-US"/>
              </w:rPr>
              <w:t>on Data Environment</w:t>
            </w:r>
            <w:r>
              <w:t xml:space="preserve"> – </w:t>
            </w:r>
            <w:r w:rsidR="00B64861" w:rsidRPr="00E91823">
              <w:t>Společné datové prostředí</w:t>
            </w:r>
          </w:p>
        </w:tc>
      </w:tr>
      <w:tr w:rsidR="00B64861" w:rsidRPr="00AD0C7B" w14:paraId="6C862612" w14:textId="77777777" w:rsidTr="16EB36B8">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6E77DA36" w14:textId="25441107" w:rsidR="00B64861" w:rsidRPr="00E91823" w:rsidRDefault="00B64861" w:rsidP="00B64861">
            <w:pPr>
              <w:pStyle w:val="Zkratky1"/>
              <w:spacing w:before="0"/>
              <w:rPr>
                <w:szCs w:val="16"/>
              </w:rPr>
            </w:pPr>
            <w:r>
              <w:rPr>
                <w:szCs w:val="16"/>
              </w:rPr>
              <w:t>ČAS</w:t>
            </w:r>
            <w:r w:rsidRPr="00E91823">
              <w:rPr>
                <w:szCs w:val="16"/>
              </w:rPr>
              <w:tab/>
            </w:r>
          </w:p>
        </w:tc>
        <w:tc>
          <w:tcPr>
            <w:tcW w:w="7452" w:type="dxa"/>
            <w:shd w:val="clear" w:color="auto" w:fill="FFFFFF" w:themeFill="background1"/>
            <w:tcMar>
              <w:top w:w="28" w:type="dxa"/>
              <w:left w:w="0" w:type="dxa"/>
              <w:bottom w:w="28" w:type="dxa"/>
              <w:right w:w="0" w:type="dxa"/>
            </w:tcMar>
          </w:tcPr>
          <w:p w14:paraId="06FB29FB" w14:textId="6926340A" w:rsidR="00B64861" w:rsidRPr="00B64861"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pPr>
            <w:r w:rsidRPr="00B64861">
              <w:t>Česká agentura pro standardizaci</w:t>
            </w:r>
          </w:p>
        </w:tc>
      </w:tr>
      <w:tr w:rsidR="00B64861" w:rsidRPr="00AD0C7B" w14:paraId="59C9B7B9" w14:textId="77777777" w:rsidTr="16EB36B8">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16F9304C" w14:textId="77777777" w:rsidR="00B64861" w:rsidRPr="00E91823" w:rsidRDefault="00B64861" w:rsidP="00B64861">
            <w:pPr>
              <w:pStyle w:val="Zkratky1"/>
              <w:spacing w:before="0"/>
              <w:rPr>
                <w:szCs w:val="16"/>
              </w:rPr>
            </w:pPr>
            <w:r w:rsidRPr="00E91823">
              <w:rPr>
                <w:szCs w:val="16"/>
              </w:rPr>
              <w:t>D</w:t>
            </w:r>
            <w:r>
              <w:rPr>
                <w:szCs w:val="16"/>
              </w:rPr>
              <w:t>iMS</w:t>
            </w:r>
            <w:r w:rsidRPr="00E91823">
              <w:rPr>
                <w:szCs w:val="16"/>
              </w:rPr>
              <w:tab/>
            </w:r>
          </w:p>
        </w:tc>
        <w:tc>
          <w:tcPr>
            <w:tcW w:w="7452" w:type="dxa"/>
            <w:shd w:val="clear" w:color="auto" w:fill="FFFFFF" w:themeFill="background1"/>
            <w:tcMar>
              <w:top w:w="28" w:type="dxa"/>
              <w:left w:w="0" w:type="dxa"/>
              <w:bottom w:w="28" w:type="dxa"/>
              <w:right w:w="0" w:type="dxa"/>
            </w:tcMar>
          </w:tcPr>
          <w:p w14:paraId="70BE90E6" w14:textId="77777777" w:rsidR="00B64861" w:rsidRPr="00E91823"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pPr>
            <w:r>
              <w:t>Digitální model stavby</w:t>
            </w:r>
          </w:p>
        </w:tc>
      </w:tr>
      <w:tr w:rsidR="00B64861" w:rsidRPr="00AD0C7B" w14:paraId="4469E364" w14:textId="77777777" w:rsidTr="16EB36B8">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62867891" w14:textId="7D86901C" w:rsidR="00B64861" w:rsidRPr="00E91823" w:rsidRDefault="00B64861" w:rsidP="00B64861">
            <w:pPr>
              <w:pStyle w:val="Zkratky1"/>
              <w:spacing w:before="0"/>
              <w:rPr>
                <w:szCs w:val="16"/>
              </w:rPr>
            </w:pPr>
            <w:r>
              <w:rPr>
                <w:szCs w:val="16"/>
              </w:rPr>
              <w:t>DOC(X)</w:t>
            </w:r>
            <w:r w:rsidRPr="00E91823">
              <w:rPr>
                <w:szCs w:val="16"/>
              </w:rPr>
              <w:tab/>
            </w:r>
          </w:p>
        </w:tc>
        <w:tc>
          <w:tcPr>
            <w:tcW w:w="7452" w:type="dxa"/>
            <w:shd w:val="clear" w:color="auto" w:fill="FFFFFF" w:themeFill="background1"/>
            <w:tcMar>
              <w:top w:w="28" w:type="dxa"/>
              <w:left w:w="0" w:type="dxa"/>
              <w:bottom w:w="28" w:type="dxa"/>
              <w:right w:w="0" w:type="dxa"/>
            </w:tcMar>
          </w:tcPr>
          <w:p w14:paraId="5BCC3714" w14:textId="722AAB00" w:rsidR="00B64861"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pPr>
            <w:r>
              <w:rPr>
                <w:rFonts w:asciiTheme="minorHAnsi" w:eastAsia="SimSun" w:hAnsiTheme="minorHAnsi" w:cs="font350"/>
                <w:lang w:eastAsia="ar-SA"/>
              </w:rPr>
              <w:t>Formát textového dokumentu</w:t>
            </w:r>
          </w:p>
        </w:tc>
      </w:tr>
      <w:tr w:rsidR="00B64861" w:rsidRPr="00AD0C7B" w14:paraId="15F335F0" w14:textId="77777777" w:rsidTr="16EB36B8">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1F87B965" w14:textId="64D850B9" w:rsidR="00B64861" w:rsidRPr="00E91823" w:rsidRDefault="00B64861" w:rsidP="00B64861">
            <w:pPr>
              <w:pStyle w:val="Zkratky1"/>
              <w:spacing w:before="0"/>
              <w:rPr>
                <w:szCs w:val="16"/>
              </w:rPr>
            </w:pPr>
            <w:r w:rsidRPr="00E91823">
              <w:rPr>
                <w:szCs w:val="16"/>
              </w:rPr>
              <w:t>DS</w:t>
            </w:r>
            <w:r w:rsidRPr="00E91823">
              <w:rPr>
                <w:szCs w:val="16"/>
              </w:rPr>
              <w:tab/>
            </w:r>
          </w:p>
        </w:tc>
        <w:tc>
          <w:tcPr>
            <w:tcW w:w="7452" w:type="dxa"/>
            <w:shd w:val="clear" w:color="auto" w:fill="FFFFFF" w:themeFill="background1"/>
            <w:tcMar>
              <w:top w:w="28" w:type="dxa"/>
              <w:left w:w="0" w:type="dxa"/>
              <w:bottom w:w="28" w:type="dxa"/>
              <w:right w:w="0" w:type="dxa"/>
            </w:tcMar>
          </w:tcPr>
          <w:p w14:paraId="34E024DE" w14:textId="6AB6C84C" w:rsidR="00B64861" w:rsidRPr="00E91823"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pPr>
            <w:r w:rsidRPr="00E91823">
              <w:t>Datový standard</w:t>
            </w:r>
          </w:p>
        </w:tc>
      </w:tr>
      <w:tr w:rsidR="00B64861" w:rsidRPr="00AD0C7B" w14:paraId="541C495E" w14:textId="77777777" w:rsidTr="16EB36B8">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2E68F122" w14:textId="77777777" w:rsidR="00B64861" w:rsidRPr="00E91823" w:rsidRDefault="00B64861" w:rsidP="00B64861">
            <w:pPr>
              <w:pStyle w:val="Zkratky1"/>
              <w:spacing w:before="0"/>
              <w:rPr>
                <w:szCs w:val="16"/>
              </w:rPr>
            </w:pPr>
            <w:r>
              <w:rPr>
                <w:szCs w:val="16"/>
              </w:rPr>
              <w:t>EIR</w:t>
            </w:r>
            <w:r w:rsidRPr="00E91823">
              <w:rPr>
                <w:szCs w:val="16"/>
              </w:rPr>
              <w:tab/>
            </w:r>
          </w:p>
        </w:tc>
        <w:tc>
          <w:tcPr>
            <w:tcW w:w="7452" w:type="dxa"/>
            <w:shd w:val="clear" w:color="auto" w:fill="FFFFFF" w:themeFill="background1"/>
            <w:tcMar>
              <w:top w:w="28" w:type="dxa"/>
              <w:left w:w="0" w:type="dxa"/>
              <w:bottom w:w="28" w:type="dxa"/>
              <w:right w:w="0" w:type="dxa"/>
            </w:tcMar>
          </w:tcPr>
          <w:p w14:paraId="0AF780FE" w14:textId="37AD77D2" w:rsidR="00B64861" w:rsidRPr="00E91823"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pPr>
            <w:r>
              <w:t xml:space="preserve">Dokument </w:t>
            </w:r>
            <w:r w:rsidRPr="00D068FA">
              <w:t xml:space="preserve">Požadavky </w:t>
            </w:r>
            <w:r>
              <w:t>na výměnu informací</w:t>
            </w:r>
          </w:p>
        </w:tc>
      </w:tr>
      <w:tr w:rsidR="00B64861" w:rsidRPr="00AD0C7B" w14:paraId="5E440D8E" w14:textId="77777777" w:rsidTr="16EB36B8">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5C3784B9" w14:textId="77777777" w:rsidR="00B64861" w:rsidRPr="00E91823" w:rsidRDefault="00B64861" w:rsidP="00B64861">
            <w:pPr>
              <w:pStyle w:val="Zkratky1"/>
              <w:spacing w:before="0"/>
              <w:rPr>
                <w:szCs w:val="16"/>
              </w:rPr>
            </w:pPr>
            <w:r w:rsidRPr="00E91823">
              <w:rPr>
                <w:szCs w:val="16"/>
              </w:rPr>
              <w:t>GŘ</w:t>
            </w:r>
            <w:r w:rsidRPr="00E91823">
              <w:rPr>
                <w:szCs w:val="16"/>
              </w:rPr>
              <w:tab/>
            </w:r>
          </w:p>
        </w:tc>
        <w:tc>
          <w:tcPr>
            <w:tcW w:w="7452" w:type="dxa"/>
            <w:shd w:val="clear" w:color="auto" w:fill="FFFFFF" w:themeFill="background1"/>
            <w:tcMar>
              <w:top w:w="28" w:type="dxa"/>
              <w:left w:w="0" w:type="dxa"/>
              <w:bottom w:w="28" w:type="dxa"/>
              <w:right w:w="0" w:type="dxa"/>
            </w:tcMar>
          </w:tcPr>
          <w:p w14:paraId="58EB846C" w14:textId="1446D05C" w:rsidR="00B64861" w:rsidRPr="00D43D37"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pPr>
            <w:r w:rsidRPr="00D43D37">
              <w:t>Generální ředitelství</w:t>
            </w:r>
            <w:r>
              <w:t xml:space="preserve"> Správy železnic</w:t>
            </w:r>
          </w:p>
        </w:tc>
      </w:tr>
      <w:tr w:rsidR="00B64861" w:rsidRPr="00AD0C7B" w14:paraId="1B75F1A8" w14:textId="77777777" w:rsidTr="16EB36B8">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73C8F71F" w14:textId="77777777" w:rsidR="00B64861" w:rsidRPr="00E91823" w:rsidRDefault="00B64861" w:rsidP="00B64861">
            <w:pPr>
              <w:pStyle w:val="Zkratky1"/>
              <w:spacing w:before="0"/>
              <w:rPr>
                <w:szCs w:val="16"/>
              </w:rPr>
            </w:pPr>
            <w:r w:rsidRPr="00E91823">
              <w:rPr>
                <w:szCs w:val="16"/>
              </w:rPr>
              <w:t>HIP</w:t>
            </w:r>
            <w:r w:rsidRPr="00E91823">
              <w:rPr>
                <w:szCs w:val="16"/>
              </w:rPr>
              <w:tab/>
            </w:r>
          </w:p>
        </w:tc>
        <w:tc>
          <w:tcPr>
            <w:tcW w:w="7452" w:type="dxa"/>
            <w:shd w:val="clear" w:color="auto" w:fill="FFFFFF" w:themeFill="background1"/>
            <w:tcMar>
              <w:top w:w="28" w:type="dxa"/>
              <w:left w:w="0" w:type="dxa"/>
              <w:bottom w:w="28" w:type="dxa"/>
              <w:right w:w="0" w:type="dxa"/>
            </w:tcMar>
          </w:tcPr>
          <w:p w14:paraId="7FBD47BC" w14:textId="66D1CEB5" w:rsidR="00B64861" w:rsidRPr="00D43D37"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pPr>
            <w:r w:rsidRPr="00D43D37">
              <w:t xml:space="preserve">Hlavní </w:t>
            </w:r>
            <w:r>
              <w:t xml:space="preserve">inženýr projektu </w:t>
            </w:r>
            <w:r w:rsidRPr="00D43D37">
              <w:t xml:space="preserve">– projektový manažer </w:t>
            </w:r>
            <w:r>
              <w:t>Dodavatel</w:t>
            </w:r>
            <w:r w:rsidRPr="00D43D37">
              <w:t>e – vedoucí týmu</w:t>
            </w:r>
          </w:p>
        </w:tc>
      </w:tr>
      <w:tr w:rsidR="00B64861" w:rsidRPr="00AD0C7B" w14:paraId="745D0B2C" w14:textId="77777777" w:rsidTr="16EB36B8">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16C48556" w14:textId="77777777" w:rsidR="00B64861" w:rsidRPr="00E91823" w:rsidRDefault="00B64861" w:rsidP="00B64861">
            <w:pPr>
              <w:pStyle w:val="Zkratky1"/>
              <w:spacing w:before="0"/>
              <w:rPr>
                <w:szCs w:val="16"/>
              </w:rPr>
            </w:pPr>
            <w:r w:rsidRPr="00E91823">
              <w:rPr>
                <w:szCs w:val="16"/>
              </w:rPr>
              <w:t>HIS</w:t>
            </w:r>
            <w:r w:rsidRPr="00E91823">
              <w:rPr>
                <w:szCs w:val="16"/>
              </w:rPr>
              <w:tab/>
            </w:r>
          </w:p>
        </w:tc>
        <w:tc>
          <w:tcPr>
            <w:tcW w:w="7452" w:type="dxa"/>
            <w:shd w:val="clear" w:color="auto" w:fill="FFFFFF" w:themeFill="background1"/>
            <w:tcMar>
              <w:top w:w="28" w:type="dxa"/>
              <w:left w:w="0" w:type="dxa"/>
              <w:bottom w:w="28" w:type="dxa"/>
              <w:right w:w="0" w:type="dxa"/>
            </w:tcMar>
          </w:tcPr>
          <w:p w14:paraId="0C3BFCC7" w14:textId="1E2A3CCC" w:rsidR="00B64861" w:rsidRPr="00D43D37" w:rsidRDefault="610BE292" w:rsidP="00B64861">
            <w:pPr>
              <w:pStyle w:val="Zkratky2"/>
              <w:spacing w:before="0"/>
              <w:cnfStyle w:val="000000000000" w:firstRow="0" w:lastRow="0" w:firstColumn="0" w:lastColumn="0" w:oddVBand="0" w:evenVBand="0" w:oddHBand="0" w:evenHBand="0" w:firstRowFirstColumn="0" w:firstRowLastColumn="0" w:lastRowFirstColumn="0" w:lastRowLastColumn="0"/>
            </w:pPr>
            <w:r>
              <w:t>Hlavní inženýr stavby – projektový manažer Objednatele</w:t>
            </w:r>
            <w:r w:rsidR="00904B80">
              <w:t xml:space="preserve"> – vedoucí týmu</w:t>
            </w:r>
          </w:p>
        </w:tc>
      </w:tr>
      <w:tr w:rsidR="00B64861" w:rsidRPr="00AD0C7B" w14:paraId="51F90C4C" w14:textId="77777777" w:rsidTr="16EB36B8">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152F0398" w14:textId="587C14C6" w:rsidR="00B64861" w:rsidRPr="00E91823" w:rsidRDefault="00B64861" w:rsidP="00B64861">
            <w:pPr>
              <w:pStyle w:val="Zkratky1"/>
              <w:spacing w:before="0"/>
              <w:rPr>
                <w:szCs w:val="16"/>
              </w:rPr>
            </w:pPr>
            <w:r>
              <w:rPr>
                <w:szCs w:val="16"/>
              </w:rPr>
              <w:t>HW</w:t>
            </w:r>
            <w:r w:rsidRPr="00E91823">
              <w:rPr>
                <w:szCs w:val="16"/>
              </w:rPr>
              <w:tab/>
            </w:r>
          </w:p>
        </w:tc>
        <w:tc>
          <w:tcPr>
            <w:tcW w:w="7452" w:type="dxa"/>
            <w:shd w:val="clear" w:color="auto" w:fill="FFFFFF" w:themeFill="background1"/>
            <w:tcMar>
              <w:top w:w="28" w:type="dxa"/>
              <w:left w:w="0" w:type="dxa"/>
              <w:bottom w:w="28" w:type="dxa"/>
              <w:right w:w="0" w:type="dxa"/>
            </w:tcMar>
          </w:tcPr>
          <w:p w14:paraId="47A9A3AD" w14:textId="51D3FC73" w:rsidR="00B64861" w:rsidRPr="00D43D37"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pPr>
            <w:r>
              <w:rPr>
                <w:rFonts w:asciiTheme="minorHAnsi" w:eastAsia="SimSun" w:hAnsiTheme="minorHAnsi" w:cs="font350"/>
                <w:lang w:eastAsia="ar-SA"/>
              </w:rPr>
              <w:t>Hardware (vybavení výpočetní technikou</w:t>
            </w:r>
            <w:r w:rsidRPr="00854DAB">
              <w:rPr>
                <w:rFonts w:asciiTheme="minorHAnsi" w:eastAsia="SimSun" w:hAnsiTheme="minorHAnsi" w:cs="font350"/>
                <w:lang w:eastAsia="ar-SA"/>
              </w:rPr>
              <w:t>)</w:t>
            </w:r>
          </w:p>
        </w:tc>
      </w:tr>
      <w:tr w:rsidR="00B64861" w:rsidRPr="00AD0C7B" w14:paraId="1109AA59" w14:textId="77777777" w:rsidTr="16EB36B8">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30828F9F" w14:textId="77777777" w:rsidR="00B64861" w:rsidRPr="00E91823" w:rsidRDefault="00B64861" w:rsidP="00B64861">
            <w:pPr>
              <w:pStyle w:val="Zkratky1"/>
              <w:spacing w:before="0"/>
              <w:rPr>
                <w:szCs w:val="16"/>
              </w:rPr>
            </w:pPr>
            <w:r w:rsidRPr="00E91823">
              <w:rPr>
                <w:szCs w:val="16"/>
              </w:rPr>
              <w:t>IFC</w:t>
            </w:r>
            <w:r w:rsidRPr="00E91823">
              <w:rPr>
                <w:szCs w:val="16"/>
              </w:rPr>
              <w:tab/>
            </w:r>
          </w:p>
        </w:tc>
        <w:tc>
          <w:tcPr>
            <w:tcW w:w="7452" w:type="dxa"/>
            <w:shd w:val="clear" w:color="auto" w:fill="FFFFFF" w:themeFill="background1"/>
            <w:tcMar>
              <w:top w:w="28" w:type="dxa"/>
              <w:left w:w="0" w:type="dxa"/>
              <w:bottom w:w="28" w:type="dxa"/>
              <w:right w:w="0" w:type="dxa"/>
            </w:tcMar>
          </w:tcPr>
          <w:p w14:paraId="1BCC8B53" w14:textId="1AFD44B6" w:rsidR="00B64861" w:rsidRPr="00D43D37"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pPr>
            <w:r w:rsidRPr="00386F02">
              <w:rPr>
                <w:rFonts w:asciiTheme="minorHAnsi" w:eastAsia="SimSun" w:hAnsiTheme="minorHAnsi" w:cs="font350"/>
                <w:lang w:val="en-US" w:eastAsia="ar-SA"/>
              </w:rPr>
              <w:t>Industry Foundation Classes</w:t>
            </w:r>
            <w:r w:rsidRPr="00D43D37">
              <w:rPr>
                <w:rFonts w:asciiTheme="minorHAnsi" w:eastAsia="SimSun" w:hAnsiTheme="minorHAnsi" w:cs="font350"/>
                <w:lang w:eastAsia="ar-SA"/>
              </w:rPr>
              <w:t xml:space="preserve"> – </w:t>
            </w:r>
            <w:r>
              <w:rPr>
                <w:rFonts w:asciiTheme="minorHAnsi" w:eastAsia="SimSun" w:hAnsiTheme="minorHAnsi" w:cs="font350"/>
                <w:lang w:eastAsia="ar-SA"/>
              </w:rPr>
              <w:t>otevřený výměnný</w:t>
            </w:r>
            <w:r w:rsidRPr="00D43D37">
              <w:rPr>
                <w:rFonts w:asciiTheme="minorHAnsi" w:eastAsia="SimSun" w:hAnsiTheme="minorHAnsi" w:cs="font350"/>
                <w:lang w:eastAsia="ar-SA"/>
              </w:rPr>
              <w:t xml:space="preserve"> datový formát</w:t>
            </w:r>
            <w:r>
              <w:rPr>
                <w:rFonts w:asciiTheme="minorHAnsi" w:eastAsia="SimSun" w:hAnsiTheme="minorHAnsi" w:cs="font350"/>
                <w:lang w:eastAsia="ar-SA"/>
              </w:rPr>
              <w:t xml:space="preserve"> DiMS</w:t>
            </w:r>
          </w:p>
        </w:tc>
      </w:tr>
      <w:tr w:rsidR="00B64861" w:rsidRPr="00AD0C7B" w14:paraId="1CD275A2" w14:textId="77777777" w:rsidTr="16EB36B8">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3AD8DED7" w14:textId="77777777" w:rsidR="00B64861" w:rsidRPr="00E91823" w:rsidRDefault="00B64861" w:rsidP="00B64861">
            <w:pPr>
              <w:pStyle w:val="Zkratky1"/>
              <w:spacing w:before="0"/>
              <w:rPr>
                <w:szCs w:val="16"/>
              </w:rPr>
            </w:pPr>
            <w:r w:rsidRPr="00E91823">
              <w:rPr>
                <w:szCs w:val="16"/>
              </w:rPr>
              <w:t>I</w:t>
            </w:r>
            <w:r>
              <w:rPr>
                <w:szCs w:val="16"/>
              </w:rPr>
              <w:t>MS</w:t>
            </w:r>
            <w:r w:rsidRPr="00E91823">
              <w:rPr>
                <w:szCs w:val="16"/>
              </w:rPr>
              <w:tab/>
            </w:r>
          </w:p>
        </w:tc>
        <w:tc>
          <w:tcPr>
            <w:tcW w:w="7452" w:type="dxa"/>
            <w:shd w:val="clear" w:color="auto" w:fill="FFFFFF" w:themeFill="background1"/>
            <w:tcMar>
              <w:top w:w="28" w:type="dxa"/>
              <w:left w:w="0" w:type="dxa"/>
              <w:bottom w:w="28" w:type="dxa"/>
              <w:right w:w="0" w:type="dxa"/>
            </w:tcMar>
          </w:tcPr>
          <w:p w14:paraId="2CE9B506" w14:textId="77777777" w:rsidR="00B64861" w:rsidRPr="00D43D37"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pPr>
            <w:r>
              <w:rPr>
                <w:rFonts w:asciiTheme="minorHAnsi" w:eastAsia="SimSun" w:hAnsiTheme="minorHAnsi" w:cs="font350"/>
                <w:lang w:eastAsia="ar-SA"/>
              </w:rPr>
              <w:t>Informační model stavby</w:t>
            </w:r>
          </w:p>
        </w:tc>
      </w:tr>
      <w:tr w:rsidR="00B64861" w:rsidRPr="00AD0C7B" w14:paraId="151973E6" w14:textId="77777777" w:rsidTr="16EB36B8">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05193CC2" w14:textId="1C56EDB2" w:rsidR="00B64861" w:rsidRPr="00E91823" w:rsidRDefault="00B64861" w:rsidP="00B64861">
            <w:pPr>
              <w:pStyle w:val="Zkratky1"/>
              <w:spacing w:before="0"/>
              <w:rPr>
                <w:szCs w:val="16"/>
              </w:rPr>
            </w:pPr>
            <w:r>
              <w:rPr>
                <w:szCs w:val="16"/>
              </w:rPr>
              <w:t>O</w:t>
            </w:r>
            <w:r w:rsidRPr="00E91823">
              <w:rPr>
                <w:szCs w:val="16"/>
              </w:rPr>
              <w:t>Ř</w:t>
            </w:r>
            <w:r w:rsidRPr="00E91823">
              <w:rPr>
                <w:szCs w:val="16"/>
              </w:rPr>
              <w:tab/>
            </w:r>
          </w:p>
        </w:tc>
        <w:tc>
          <w:tcPr>
            <w:tcW w:w="7452" w:type="dxa"/>
            <w:shd w:val="clear" w:color="auto" w:fill="FFFFFF" w:themeFill="background1"/>
            <w:tcMar>
              <w:top w:w="28" w:type="dxa"/>
              <w:left w:w="0" w:type="dxa"/>
              <w:bottom w:w="28" w:type="dxa"/>
              <w:right w:w="0" w:type="dxa"/>
            </w:tcMar>
          </w:tcPr>
          <w:p w14:paraId="343CA1D7" w14:textId="4DE97C10" w:rsidR="00B64861"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rPr>
                <w:rFonts w:asciiTheme="minorHAnsi" w:eastAsia="SimSun" w:hAnsiTheme="minorHAnsi" w:cs="font350"/>
                <w:lang w:eastAsia="ar-SA"/>
              </w:rPr>
            </w:pPr>
            <w:r>
              <w:t>Oblast</w:t>
            </w:r>
            <w:r w:rsidRPr="00D43D37">
              <w:t>ní ředitelství</w:t>
            </w:r>
            <w:r>
              <w:t xml:space="preserve"> Správy železnic</w:t>
            </w:r>
          </w:p>
        </w:tc>
      </w:tr>
      <w:tr w:rsidR="00B64861" w:rsidRPr="00AD0C7B" w14:paraId="208410F3" w14:textId="77777777" w:rsidTr="16EB36B8">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3116C8D2" w14:textId="114946B6" w:rsidR="00B64861" w:rsidRPr="00E91823" w:rsidRDefault="00B64861" w:rsidP="00B64861">
            <w:pPr>
              <w:pStyle w:val="Zkratky1"/>
              <w:spacing w:before="0"/>
              <w:rPr>
                <w:szCs w:val="16"/>
              </w:rPr>
            </w:pPr>
            <w:r w:rsidRPr="00E91823">
              <w:rPr>
                <w:szCs w:val="16"/>
              </w:rPr>
              <w:t>PDF</w:t>
            </w:r>
            <w:r w:rsidRPr="00E91823">
              <w:rPr>
                <w:szCs w:val="16"/>
              </w:rPr>
              <w:tab/>
            </w:r>
          </w:p>
        </w:tc>
        <w:tc>
          <w:tcPr>
            <w:tcW w:w="7452" w:type="dxa"/>
            <w:shd w:val="clear" w:color="auto" w:fill="FFFFFF" w:themeFill="background1"/>
            <w:tcMar>
              <w:top w:w="28" w:type="dxa"/>
              <w:left w:w="0" w:type="dxa"/>
              <w:bottom w:w="28" w:type="dxa"/>
              <w:right w:w="0" w:type="dxa"/>
            </w:tcMar>
          </w:tcPr>
          <w:p w14:paraId="5222EA51" w14:textId="432A5FE0" w:rsidR="00B64861"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rPr>
                <w:rFonts w:asciiTheme="minorHAnsi" w:eastAsia="SimSun" w:hAnsiTheme="minorHAnsi" w:cs="font350"/>
                <w:lang w:eastAsia="ar-SA"/>
              </w:rPr>
            </w:pPr>
            <w:r>
              <w:rPr>
                <w:rFonts w:asciiTheme="minorHAnsi" w:eastAsia="SimSun" w:hAnsiTheme="minorHAnsi" w:cs="font350"/>
                <w:lang w:eastAsia="ar-SA"/>
              </w:rPr>
              <w:t>Formát přenosného dokumentu</w:t>
            </w:r>
          </w:p>
        </w:tc>
      </w:tr>
      <w:tr w:rsidR="00B64861" w:rsidRPr="00AD0C7B" w14:paraId="38911924" w14:textId="77777777" w:rsidTr="16EB36B8">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3D7F0DF9" w14:textId="4BACF136" w:rsidR="00B64861" w:rsidRPr="00E91823" w:rsidRDefault="00B64861" w:rsidP="00B64861">
            <w:pPr>
              <w:pStyle w:val="Zkratky1"/>
              <w:spacing w:before="0"/>
              <w:rPr>
                <w:szCs w:val="16"/>
              </w:rPr>
            </w:pPr>
            <w:r w:rsidRPr="00E91823">
              <w:rPr>
                <w:szCs w:val="16"/>
              </w:rPr>
              <w:t>PS</w:t>
            </w:r>
            <w:r w:rsidRPr="00E91823">
              <w:rPr>
                <w:szCs w:val="16"/>
              </w:rPr>
              <w:tab/>
            </w:r>
          </w:p>
        </w:tc>
        <w:tc>
          <w:tcPr>
            <w:tcW w:w="7452" w:type="dxa"/>
            <w:shd w:val="clear" w:color="auto" w:fill="FFFFFF" w:themeFill="background1"/>
            <w:tcMar>
              <w:top w:w="28" w:type="dxa"/>
              <w:left w:w="0" w:type="dxa"/>
              <w:bottom w:w="28" w:type="dxa"/>
              <w:right w:w="0" w:type="dxa"/>
            </w:tcMar>
          </w:tcPr>
          <w:p w14:paraId="4E47EE63" w14:textId="44AE807B" w:rsidR="00B64861"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rPr>
                <w:rFonts w:asciiTheme="minorHAnsi" w:eastAsia="SimSun" w:hAnsiTheme="minorHAnsi" w:cs="font350"/>
                <w:lang w:eastAsia="ar-SA"/>
              </w:rPr>
            </w:pPr>
            <w:r w:rsidRPr="00D43D37">
              <w:rPr>
                <w:rFonts w:asciiTheme="minorHAnsi" w:eastAsia="SimSun" w:hAnsiTheme="minorHAnsi" w:cs="font350"/>
                <w:lang w:eastAsia="ar-SA"/>
              </w:rPr>
              <w:t>Provozní soubor – objekt technologické části dokumentace</w:t>
            </w:r>
          </w:p>
        </w:tc>
      </w:tr>
      <w:tr w:rsidR="00B64861" w:rsidRPr="00AD0C7B" w14:paraId="522CC04C" w14:textId="77777777" w:rsidTr="16EB36B8">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550F999D" w14:textId="6BEB0768" w:rsidR="00B64861" w:rsidRPr="00E91823" w:rsidRDefault="00B64861" w:rsidP="00B64861">
            <w:pPr>
              <w:pStyle w:val="Zkratky1"/>
              <w:spacing w:before="0"/>
              <w:rPr>
                <w:szCs w:val="16"/>
              </w:rPr>
            </w:pPr>
            <w:r>
              <w:rPr>
                <w:szCs w:val="16"/>
              </w:rPr>
              <w:t>s</w:t>
            </w:r>
            <w:r w:rsidRPr="00E91823">
              <w:rPr>
                <w:szCs w:val="16"/>
              </w:rPr>
              <w:t>D</w:t>
            </w:r>
            <w:r>
              <w:rPr>
                <w:szCs w:val="16"/>
              </w:rPr>
              <w:t>iMS</w:t>
            </w:r>
            <w:r w:rsidRPr="00E91823">
              <w:rPr>
                <w:szCs w:val="16"/>
              </w:rPr>
              <w:tab/>
            </w:r>
          </w:p>
        </w:tc>
        <w:tc>
          <w:tcPr>
            <w:tcW w:w="7452" w:type="dxa"/>
            <w:shd w:val="clear" w:color="auto" w:fill="FFFFFF" w:themeFill="background1"/>
            <w:tcMar>
              <w:top w:w="28" w:type="dxa"/>
              <w:left w:w="0" w:type="dxa"/>
              <w:bottom w:w="28" w:type="dxa"/>
              <w:right w:w="0" w:type="dxa"/>
            </w:tcMar>
          </w:tcPr>
          <w:p w14:paraId="5284F80C" w14:textId="32880663" w:rsidR="00B64861"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rPr>
                <w:rFonts w:asciiTheme="minorHAnsi" w:eastAsia="SimSun" w:hAnsiTheme="minorHAnsi" w:cs="font350"/>
                <w:lang w:eastAsia="ar-SA"/>
              </w:rPr>
            </w:pPr>
            <w:r>
              <w:t>Sdružený digitální model stavby</w:t>
            </w:r>
          </w:p>
        </w:tc>
      </w:tr>
      <w:tr w:rsidR="00B64861" w:rsidRPr="00AD0C7B" w14:paraId="78E509E0" w14:textId="77777777" w:rsidTr="16EB36B8">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50F78225" w14:textId="77777777" w:rsidR="00B64861" w:rsidRPr="00E91823" w:rsidRDefault="00B64861" w:rsidP="00B64861">
            <w:pPr>
              <w:pStyle w:val="Zkratky1"/>
              <w:spacing w:before="0"/>
              <w:rPr>
                <w:szCs w:val="16"/>
              </w:rPr>
            </w:pPr>
            <w:r>
              <w:rPr>
                <w:szCs w:val="16"/>
              </w:rPr>
              <w:t>SFDI</w:t>
            </w:r>
            <w:r w:rsidRPr="00E91823">
              <w:rPr>
                <w:szCs w:val="16"/>
              </w:rPr>
              <w:tab/>
            </w:r>
          </w:p>
        </w:tc>
        <w:tc>
          <w:tcPr>
            <w:tcW w:w="7452" w:type="dxa"/>
            <w:shd w:val="clear" w:color="auto" w:fill="FFFFFF" w:themeFill="background1"/>
            <w:tcMar>
              <w:top w:w="28" w:type="dxa"/>
              <w:left w:w="0" w:type="dxa"/>
              <w:bottom w:w="28" w:type="dxa"/>
              <w:right w:w="0" w:type="dxa"/>
            </w:tcMar>
          </w:tcPr>
          <w:p w14:paraId="4248AB6B" w14:textId="77777777" w:rsidR="00B64861" w:rsidRPr="00D43D37"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pPr>
            <w:r>
              <w:rPr>
                <w:rFonts w:asciiTheme="minorHAnsi" w:eastAsia="SimSun" w:hAnsiTheme="minorHAnsi" w:cs="font350"/>
                <w:lang w:eastAsia="ar-SA"/>
              </w:rPr>
              <w:t>Státní fond dopravní infrastruktury</w:t>
            </w:r>
          </w:p>
        </w:tc>
      </w:tr>
      <w:tr w:rsidR="00B64861" w:rsidRPr="00AD0C7B" w14:paraId="747F7A20" w14:textId="77777777" w:rsidTr="16EB36B8">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05B8C6B2" w14:textId="77777777" w:rsidR="00B64861" w:rsidRPr="00E91823" w:rsidRDefault="00B64861" w:rsidP="00B64861">
            <w:pPr>
              <w:pStyle w:val="Zkratky1"/>
              <w:spacing w:before="0"/>
              <w:rPr>
                <w:szCs w:val="16"/>
              </w:rPr>
            </w:pPr>
            <w:r w:rsidRPr="00E91823">
              <w:rPr>
                <w:szCs w:val="16"/>
              </w:rPr>
              <w:t>SO</w:t>
            </w:r>
            <w:r w:rsidRPr="00E91823">
              <w:rPr>
                <w:szCs w:val="16"/>
              </w:rPr>
              <w:tab/>
            </w:r>
          </w:p>
        </w:tc>
        <w:tc>
          <w:tcPr>
            <w:tcW w:w="7452" w:type="dxa"/>
            <w:shd w:val="clear" w:color="auto" w:fill="FFFFFF" w:themeFill="background1"/>
            <w:tcMar>
              <w:top w:w="28" w:type="dxa"/>
              <w:left w:w="0" w:type="dxa"/>
              <w:bottom w:w="28" w:type="dxa"/>
              <w:right w:w="0" w:type="dxa"/>
            </w:tcMar>
          </w:tcPr>
          <w:p w14:paraId="1CAB58EF" w14:textId="77777777" w:rsidR="00B64861" w:rsidRPr="00D43D37"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pPr>
            <w:r w:rsidRPr="00D43D37">
              <w:rPr>
                <w:rFonts w:asciiTheme="minorHAnsi" w:eastAsia="SimSun" w:hAnsiTheme="minorHAnsi" w:cs="font350"/>
                <w:lang w:eastAsia="ar-SA"/>
              </w:rPr>
              <w:t>Stavební objekt</w:t>
            </w:r>
          </w:p>
        </w:tc>
      </w:tr>
      <w:tr w:rsidR="00B64861" w:rsidRPr="00AD0C7B" w14:paraId="268CCEA8" w14:textId="77777777" w:rsidTr="16EB36B8">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1D99C8C1" w14:textId="394AFF73" w:rsidR="00B64861" w:rsidRPr="00E91823" w:rsidRDefault="00B64861" w:rsidP="00B64861">
            <w:pPr>
              <w:pStyle w:val="Zkratky1"/>
              <w:spacing w:before="0"/>
              <w:rPr>
                <w:szCs w:val="16"/>
              </w:rPr>
            </w:pPr>
            <w:r w:rsidRPr="00E91823">
              <w:rPr>
                <w:szCs w:val="16"/>
              </w:rPr>
              <w:t>S</w:t>
            </w:r>
            <w:r>
              <w:rPr>
                <w:szCs w:val="16"/>
              </w:rPr>
              <w:t>o</w:t>
            </w:r>
            <w:r w:rsidRPr="00E91823">
              <w:rPr>
                <w:szCs w:val="16"/>
              </w:rPr>
              <w:t>D</w:t>
            </w:r>
            <w:r w:rsidRPr="00E91823">
              <w:rPr>
                <w:szCs w:val="16"/>
              </w:rPr>
              <w:tab/>
            </w:r>
          </w:p>
        </w:tc>
        <w:tc>
          <w:tcPr>
            <w:tcW w:w="7452" w:type="dxa"/>
            <w:shd w:val="clear" w:color="auto" w:fill="FFFFFF" w:themeFill="background1"/>
            <w:tcMar>
              <w:top w:w="28" w:type="dxa"/>
              <w:left w:w="0" w:type="dxa"/>
              <w:bottom w:w="28" w:type="dxa"/>
              <w:right w:w="0" w:type="dxa"/>
            </w:tcMar>
          </w:tcPr>
          <w:p w14:paraId="2FB75035" w14:textId="77777777" w:rsidR="00B64861" w:rsidRPr="00D43D37"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pPr>
            <w:r w:rsidRPr="00D43D37">
              <w:rPr>
                <w:rFonts w:asciiTheme="minorHAnsi" w:eastAsia="SimSun" w:hAnsiTheme="minorHAnsi" w:cs="font350"/>
                <w:lang w:eastAsia="ar-SA"/>
              </w:rPr>
              <w:t>Smlouva o dílo</w:t>
            </w:r>
          </w:p>
        </w:tc>
      </w:tr>
      <w:tr w:rsidR="00B64861" w:rsidRPr="00AD0C7B" w14:paraId="311436B8" w14:textId="77777777" w:rsidTr="16EB36B8">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048CA596" w14:textId="750F9579" w:rsidR="00B64861" w:rsidRPr="00E91823" w:rsidRDefault="00B64861" w:rsidP="00B64861">
            <w:pPr>
              <w:pStyle w:val="Zkratky1"/>
              <w:spacing w:before="0"/>
              <w:rPr>
                <w:szCs w:val="16"/>
              </w:rPr>
            </w:pPr>
            <w:r w:rsidRPr="00E91823">
              <w:rPr>
                <w:szCs w:val="16"/>
              </w:rPr>
              <w:t>SS</w:t>
            </w:r>
            <w:r>
              <w:rPr>
                <w:szCs w:val="16"/>
              </w:rPr>
              <w:t>V</w:t>
            </w:r>
            <w:r w:rsidRPr="00E91823">
              <w:rPr>
                <w:szCs w:val="16"/>
              </w:rPr>
              <w:tab/>
            </w:r>
          </w:p>
        </w:tc>
        <w:tc>
          <w:tcPr>
            <w:tcW w:w="7452" w:type="dxa"/>
            <w:shd w:val="clear" w:color="auto" w:fill="FFFFFF" w:themeFill="background1"/>
            <w:tcMar>
              <w:top w:w="28" w:type="dxa"/>
              <w:left w:w="0" w:type="dxa"/>
              <w:bottom w:w="28" w:type="dxa"/>
              <w:right w:w="0" w:type="dxa"/>
            </w:tcMar>
          </w:tcPr>
          <w:p w14:paraId="22B912D5" w14:textId="3EC6A7CA" w:rsidR="00B64861" w:rsidRPr="00D43D37"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rPr>
                <w:rFonts w:asciiTheme="minorHAnsi" w:eastAsia="SimSun" w:hAnsiTheme="minorHAnsi" w:cs="font350"/>
                <w:lang w:eastAsia="ar-SA"/>
              </w:rPr>
            </w:pPr>
            <w:r w:rsidRPr="00D43D37">
              <w:rPr>
                <w:rFonts w:asciiTheme="minorHAnsi" w:eastAsia="SimSun" w:hAnsiTheme="minorHAnsi" w:cs="font350"/>
                <w:lang w:eastAsia="ar-SA"/>
              </w:rPr>
              <w:t xml:space="preserve">Stavení správa </w:t>
            </w:r>
            <w:r>
              <w:rPr>
                <w:rFonts w:asciiTheme="minorHAnsi" w:eastAsia="SimSun" w:hAnsiTheme="minorHAnsi" w:cs="font350"/>
                <w:lang w:eastAsia="ar-SA"/>
              </w:rPr>
              <w:t>výcho</w:t>
            </w:r>
            <w:r w:rsidRPr="00D43D37">
              <w:rPr>
                <w:rFonts w:asciiTheme="minorHAnsi" w:eastAsia="SimSun" w:hAnsiTheme="minorHAnsi" w:cs="font350"/>
                <w:lang w:eastAsia="ar-SA"/>
              </w:rPr>
              <w:t>d</w:t>
            </w:r>
          </w:p>
        </w:tc>
      </w:tr>
      <w:tr w:rsidR="00B64861" w:rsidRPr="00AD0C7B" w14:paraId="391D682D" w14:textId="77777777" w:rsidTr="16EB36B8">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58753847" w14:textId="6226AAC8" w:rsidR="00B64861" w:rsidRPr="00E91823" w:rsidRDefault="00B64861" w:rsidP="00B64861">
            <w:pPr>
              <w:pStyle w:val="Zkratky1"/>
              <w:spacing w:before="0"/>
              <w:rPr>
                <w:szCs w:val="16"/>
              </w:rPr>
            </w:pPr>
            <w:r w:rsidRPr="00E91823">
              <w:rPr>
                <w:szCs w:val="16"/>
              </w:rPr>
              <w:t>SS</w:t>
            </w:r>
            <w:r>
              <w:rPr>
                <w:szCs w:val="16"/>
              </w:rPr>
              <w:t>VRT</w:t>
            </w:r>
            <w:r w:rsidRPr="00E91823">
              <w:rPr>
                <w:szCs w:val="16"/>
              </w:rPr>
              <w:tab/>
            </w:r>
          </w:p>
        </w:tc>
        <w:tc>
          <w:tcPr>
            <w:tcW w:w="7452" w:type="dxa"/>
            <w:shd w:val="clear" w:color="auto" w:fill="FFFFFF" w:themeFill="background1"/>
            <w:tcMar>
              <w:top w:w="28" w:type="dxa"/>
              <w:left w:w="0" w:type="dxa"/>
              <w:bottom w:w="28" w:type="dxa"/>
              <w:right w:w="0" w:type="dxa"/>
            </w:tcMar>
          </w:tcPr>
          <w:p w14:paraId="23FCED04" w14:textId="007296D2" w:rsidR="00B64861" w:rsidRPr="00D43D37"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rPr>
                <w:rFonts w:asciiTheme="minorHAnsi" w:eastAsia="SimSun" w:hAnsiTheme="minorHAnsi" w:cs="font350"/>
                <w:lang w:eastAsia="ar-SA"/>
              </w:rPr>
            </w:pPr>
            <w:r w:rsidRPr="00D43D37">
              <w:rPr>
                <w:rFonts w:asciiTheme="minorHAnsi" w:eastAsia="SimSun" w:hAnsiTheme="minorHAnsi" w:cs="font350"/>
                <w:lang w:eastAsia="ar-SA"/>
              </w:rPr>
              <w:t xml:space="preserve">Stavení správa </w:t>
            </w:r>
            <w:r>
              <w:rPr>
                <w:rFonts w:asciiTheme="minorHAnsi" w:eastAsia="SimSun" w:hAnsiTheme="minorHAnsi" w:cs="font350"/>
                <w:lang w:eastAsia="ar-SA"/>
              </w:rPr>
              <w:t>vysokorychlostních tratí</w:t>
            </w:r>
          </w:p>
        </w:tc>
      </w:tr>
      <w:tr w:rsidR="00B64861" w:rsidRPr="00AD0C7B" w14:paraId="3364416A" w14:textId="77777777" w:rsidTr="16EB36B8">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02E0CEDD" w14:textId="77777777" w:rsidR="00B64861" w:rsidRPr="00E91823" w:rsidRDefault="00B64861" w:rsidP="00B64861">
            <w:pPr>
              <w:pStyle w:val="Zkratky1"/>
              <w:spacing w:before="0"/>
              <w:rPr>
                <w:szCs w:val="16"/>
              </w:rPr>
            </w:pPr>
            <w:r w:rsidRPr="00E91823">
              <w:rPr>
                <w:szCs w:val="16"/>
              </w:rPr>
              <w:t>SSZ</w:t>
            </w:r>
            <w:r w:rsidRPr="00E91823">
              <w:rPr>
                <w:szCs w:val="16"/>
              </w:rPr>
              <w:tab/>
            </w:r>
          </w:p>
        </w:tc>
        <w:tc>
          <w:tcPr>
            <w:tcW w:w="7452" w:type="dxa"/>
            <w:shd w:val="clear" w:color="auto" w:fill="FFFFFF" w:themeFill="background1"/>
            <w:tcMar>
              <w:top w:w="28" w:type="dxa"/>
              <w:left w:w="0" w:type="dxa"/>
              <w:bottom w:w="28" w:type="dxa"/>
              <w:right w:w="0" w:type="dxa"/>
            </w:tcMar>
          </w:tcPr>
          <w:p w14:paraId="056CA0DF" w14:textId="77777777" w:rsidR="00B64861" w:rsidRPr="00D43D37"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rPr>
                <w:rFonts w:asciiTheme="minorHAnsi" w:eastAsia="SimSun" w:hAnsiTheme="minorHAnsi" w:cs="font350"/>
                <w:lang w:eastAsia="ar-SA"/>
              </w:rPr>
            </w:pPr>
            <w:r w:rsidRPr="00D43D37">
              <w:rPr>
                <w:rFonts w:asciiTheme="minorHAnsi" w:eastAsia="SimSun" w:hAnsiTheme="minorHAnsi" w:cs="font350"/>
                <w:lang w:eastAsia="ar-SA"/>
              </w:rPr>
              <w:t>Stavení správa západ</w:t>
            </w:r>
          </w:p>
        </w:tc>
      </w:tr>
      <w:tr w:rsidR="00B64861" w:rsidRPr="00AD0C7B" w14:paraId="3643DF22" w14:textId="77777777" w:rsidTr="16EB36B8">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282E4509" w14:textId="77777777" w:rsidR="00B64861" w:rsidRPr="00E91823" w:rsidRDefault="00B64861" w:rsidP="00B64861">
            <w:pPr>
              <w:pStyle w:val="Zkratky1"/>
              <w:spacing w:before="0"/>
              <w:rPr>
                <w:szCs w:val="16"/>
              </w:rPr>
            </w:pPr>
            <w:r w:rsidRPr="00E91823">
              <w:rPr>
                <w:szCs w:val="16"/>
              </w:rPr>
              <w:t>SŽ</w:t>
            </w:r>
            <w:r w:rsidRPr="00E91823">
              <w:rPr>
                <w:szCs w:val="16"/>
              </w:rPr>
              <w:tab/>
            </w:r>
          </w:p>
        </w:tc>
        <w:tc>
          <w:tcPr>
            <w:tcW w:w="7452" w:type="dxa"/>
            <w:shd w:val="clear" w:color="auto" w:fill="FFFFFF" w:themeFill="background1"/>
            <w:tcMar>
              <w:top w:w="28" w:type="dxa"/>
              <w:left w:w="0" w:type="dxa"/>
              <w:bottom w:w="28" w:type="dxa"/>
              <w:right w:w="0" w:type="dxa"/>
            </w:tcMar>
          </w:tcPr>
          <w:p w14:paraId="121B2414" w14:textId="77777777" w:rsidR="00B64861" w:rsidRPr="00D43D37"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rPr>
                <w:rFonts w:asciiTheme="minorHAnsi" w:eastAsia="SimSun" w:hAnsiTheme="minorHAnsi" w:cs="font350"/>
                <w:lang w:eastAsia="ar-SA"/>
              </w:rPr>
            </w:pPr>
            <w:r w:rsidRPr="00D43D37">
              <w:rPr>
                <w:rFonts w:asciiTheme="minorHAnsi" w:eastAsia="SimSun" w:hAnsiTheme="minorHAnsi" w:cs="font350"/>
                <w:lang w:eastAsia="ar-SA"/>
              </w:rPr>
              <w:t>Správa železnic, státní organizace</w:t>
            </w:r>
          </w:p>
        </w:tc>
      </w:tr>
      <w:tr w:rsidR="00B64861" w:rsidRPr="00AD0C7B" w14:paraId="00E51761" w14:textId="77777777" w:rsidTr="16EB36B8">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64D3DE99" w14:textId="77777777" w:rsidR="00B64861" w:rsidRPr="00E91823" w:rsidRDefault="00B64861" w:rsidP="00B64861">
            <w:pPr>
              <w:pStyle w:val="Zkratky1"/>
              <w:spacing w:before="0"/>
              <w:rPr>
                <w:szCs w:val="16"/>
              </w:rPr>
            </w:pPr>
            <w:r>
              <w:rPr>
                <w:szCs w:val="16"/>
              </w:rPr>
              <w:t>SW</w:t>
            </w:r>
            <w:r w:rsidRPr="00E91823">
              <w:rPr>
                <w:szCs w:val="16"/>
              </w:rPr>
              <w:tab/>
            </w:r>
          </w:p>
        </w:tc>
        <w:tc>
          <w:tcPr>
            <w:tcW w:w="7452" w:type="dxa"/>
            <w:shd w:val="clear" w:color="auto" w:fill="FFFFFF" w:themeFill="background1"/>
            <w:tcMar>
              <w:top w:w="28" w:type="dxa"/>
              <w:left w:w="0" w:type="dxa"/>
              <w:bottom w:w="28" w:type="dxa"/>
              <w:right w:w="0" w:type="dxa"/>
            </w:tcMar>
          </w:tcPr>
          <w:p w14:paraId="2F0F816E" w14:textId="77777777" w:rsidR="00B64861" w:rsidRPr="00D43D37"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rPr>
                <w:rFonts w:asciiTheme="minorHAnsi" w:eastAsia="SimSun" w:hAnsiTheme="minorHAnsi" w:cs="font350"/>
                <w:lang w:eastAsia="ar-SA"/>
              </w:rPr>
            </w:pPr>
            <w:r>
              <w:rPr>
                <w:rFonts w:asciiTheme="minorHAnsi" w:eastAsia="SimSun" w:hAnsiTheme="minorHAnsi" w:cs="font350"/>
                <w:lang w:eastAsia="ar-SA"/>
              </w:rPr>
              <w:t>Software (</w:t>
            </w:r>
            <w:r w:rsidRPr="00854DAB">
              <w:rPr>
                <w:rFonts w:asciiTheme="minorHAnsi" w:eastAsia="SimSun" w:hAnsiTheme="minorHAnsi" w:cs="font350"/>
                <w:lang w:eastAsia="ar-SA"/>
              </w:rPr>
              <w:t>programové vybavení)</w:t>
            </w:r>
          </w:p>
        </w:tc>
      </w:tr>
      <w:tr w:rsidR="00B64861" w:rsidRPr="00AD0C7B" w14:paraId="0B5FB81A" w14:textId="77777777" w:rsidTr="16EB36B8">
        <w:trPr>
          <w:trHeight w:val="283"/>
        </w:trPr>
        <w:tc>
          <w:tcPr>
            <w:cnfStyle w:val="001000000000" w:firstRow="0" w:lastRow="0" w:firstColumn="1" w:lastColumn="0" w:oddVBand="0" w:evenVBand="0" w:oddHBand="0" w:evenHBand="0" w:firstRowFirstColumn="0" w:firstRowLastColumn="0" w:lastRowFirstColumn="0" w:lastRowLastColumn="0"/>
            <w:tcW w:w="1250" w:type="dxa"/>
            <w:tcMar>
              <w:top w:w="28" w:type="dxa"/>
              <w:left w:w="0" w:type="dxa"/>
              <w:bottom w:w="28" w:type="dxa"/>
              <w:right w:w="0" w:type="dxa"/>
            </w:tcMar>
          </w:tcPr>
          <w:p w14:paraId="60BEEAE8" w14:textId="6B54E497" w:rsidR="00B64861" w:rsidRPr="00E91823" w:rsidRDefault="00B64861" w:rsidP="00B64861">
            <w:pPr>
              <w:pStyle w:val="Zkratky1"/>
              <w:spacing w:before="0"/>
              <w:rPr>
                <w:szCs w:val="16"/>
              </w:rPr>
            </w:pPr>
            <w:r w:rsidRPr="00E91823">
              <w:rPr>
                <w:szCs w:val="16"/>
              </w:rPr>
              <w:t>XLS</w:t>
            </w:r>
            <w:r>
              <w:rPr>
                <w:szCs w:val="16"/>
              </w:rPr>
              <w:t>(X)</w:t>
            </w:r>
            <w:r w:rsidRPr="00E91823">
              <w:rPr>
                <w:szCs w:val="16"/>
              </w:rPr>
              <w:tab/>
            </w:r>
          </w:p>
        </w:tc>
        <w:tc>
          <w:tcPr>
            <w:tcW w:w="7452" w:type="dxa"/>
            <w:tcMar>
              <w:top w:w="28" w:type="dxa"/>
              <w:left w:w="0" w:type="dxa"/>
              <w:bottom w:w="28" w:type="dxa"/>
              <w:right w:w="0" w:type="dxa"/>
            </w:tcMar>
          </w:tcPr>
          <w:p w14:paraId="17469F73" w14:textId="5FFCE7FD" w:rsidR="00B64861" w:rsidRPr="00E91823"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rPr>
                <w:rFonts w:asciiTheme="minorHAnsi" w:eastAsia="SimSun" w:hAnsiTheme="minorHAnsi" w:cs="font350"/>
                <w:lang w:eastAsia="ar-SA"/>
              </w:rPr>
            </w:pPr>
            <w:r>
              <w:rPr>
                <w:rFonts w:asciiTheme="minorHAnsi" w:eastAsia="SimSun" w:hAnsiTheme="minorHAnsi" w:cs="font350"/>
                <w:lang w:eastAsia="ar-SA"/>
              </w:rPr>
              <w:t>Formát tabulkového dokumentu</w:t>
            </w:r>
          </w:p>
        </w:tc>
      </w:tr>
    </w:tbl>
    <w:p w14:paraId="622DF2AF" w14:textId="77777777" w:rsidR="00D70454" w:rsidRDefault="00D70454">
      <w:pPr>
        <w:rPr>
          <w:rFonts w:asciiTheme="majorHAnsi" w:hAnsiTheme="majorHAnsi"/>
          <w:b/>
          <w:caps/>
          <w:sz w:val="22"/>
        </w:rPr>
      </w:pPr>
      <w:r>
        <w:br w:type="page"/>
      </w:r>
    </w:p>
    <w:p w14:paraId="17C3FB8B" w14:textId="652B0211" w:rsidR="00273380" w:rsidRPr="00C02C9D" w:rsidRDefault="002E37A9" w:rsidP="00273380">
      <w:pPr>
        <w:pStyle w:val="Nadpis2-1"/>
        <w:keepNext w:val="0"/>
        <w:widowControl w:val="0"/>
      </w:pPr>
      <w:bookmarkStart w:id="12" w:name="_Toc180160161"/>
      <w:r w:rsidRPr="00C02C9D">
        <w:lastRenderedPageBreak/>
        <w:t>Identifikační údaje</w:t>
      </w:r>
      <w:r w:rsidR="009E5209" w:rsidRPr="00C02C9D">
        <w:t xml:space="preserve"> </w:t>
      </w:r>
      <w:r w:rsidR="00D40E02" w:rsidRPr="00C02C9D">
        <w:t>stavby</w:t>
      </w:r>
      <w:bookmarkEnd w:id="12"/>
    </w:p>
    <w:p w14:paraId="5495C069" w14:textId="77777777" w:rsidR="009977AA" w:rsidRPr="00C02C9D" w:rsidRDefault="002E37A9" w:rsidP="00D70454">
      <w:pPr>
        <w:pStyle w:val="Nadpis2-2"/>
      </w:pPr>
      <w:bookmarkStart w:id="13" w:name="_Toc180160162"/>
      <w:bookmarkStart w:id="14" w:name="_Toc20977905"/>
      <w:r w:rsidRPr="00C02C9D">
        <w:t>Základní informace</w:t>
      </w:r>
      <w:bookmarkEnd w:id="13"/>
    </w:p>
    <w:tbl>
      <w:tblPr>
        <w:tblStyle w:val="Mkatabulky"/>
        <w:tblW w:w="0" w:type="auto"/>
        <w:tblInd w:w="737" w:type="dxa"/>
        <w:tblLook w:val="04A0" w:firstRow="1" w:lastRow="0" w:firstColumn="1" w:lastColumn="0" w:noHBand="0" w:noVBand="1"/>
      </w:tblPr>
      <w:tblGrid>
        <w:gridCol w:w="2744"/>
        <w:gridCol w:w="5407"/>
      </w:tblGrid>
      <w:tr w:rsidR="00D70454" w:rsidRPr="00C02C9D" w14:paraId="6EE62999" w14:textId="77777777" w:rsidTr="00B435A5">
        <w:trPr>
          <w:cnfStyle w:val="100000000000" w:firstRow="1" w:lastRow="0" w:firstColumn="0" w:lastColumn="0" w:oddVBand="0" w:evenVBand="0" w:oddHBand="0"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8151" w:type="dxa"/>
            <w:gridSpan w:val="2"/>
          </w:tcPr>
          <w:p w14:paraId="10036FD6" w14:textId="5A253CD7" w:rsidR="00D70454" w:rsidRPr="00C02C9D" w:rsidRDefault="00D70454" w:rsidP="00B435A5">
            <w:pPr>
              <w:pStyle w:val="Textbezslovn"/>
              <w:spacing w:before="40" w:after="40"/>
              <w:ind w:left="0"/>
              <w:rPr>
                <w:b/>
                <w:sz w:val="18"/>
              </w:rPr>
            </w:pPr>
            <w:r w:rsidRPr="00C02C9D">
              <w:rPr>
                <w:b/>
                <w:sz w:val="18"/>
              </w:rPr>
              <w:t>Údaje o stavbě</w:t>
            </w:r>
            <w:r w:rsidR="00652062" w:rsidRPr="00C02C9D">
              <w:rPr>
                <w:b/>
                <w:sz w:val="18"/>
              </w:rPr>
              <w:t>:</w:t>
            </w:r>
          </w:p>
        </w:tc>
      </w:tr>
      <w:tr w:rsidR="000763BC" w:rsidRPr="00C02C9D" w14:paraId="56EDE37A" w14:textId="77777777" w:rsidTr="00B435A5">
        <w:trPr>
          <w:trHeight w:val="20"/>
        </w:trPr>
        <w:tc>
          <w:tcPr>
            <w:cnfStyle w:val="001000000000" w:firstRow="0" w:lastRow="0" w:firstColumn="1" w:lastColumn="0" w:oddVBand="0" w:evenVBand="0" w:oddHBand="0" w:evenHBand="0" w:firstRowFirstColumn="0" w:firstRowLastColumn="0" w:lastRowFirstColumn="0" w:lastRowLastColumn="0"/>
            <w:tcW w:w="2744" w:type="dxa"/>
            <w:tcBorders>
              <w:left w:val="nil"/>
            </w:tcBorders>
            <w:vAlign w:val="center"/>
          </w:tcPr>
          <w:p w14:paraId="0ED6D004" w14:textId="7A2B9CBA" w:rsidR="000763BC" w:rsidRPr="00C02C9D" w:rsidRDefault="000763BC" w:rsidP="00B435A5">
            <w:pPr>
              <w:pStyle w:val="Textbezslovn"/>
              <w:spacing w:before="40" w:after="40"/>
              <w:ind w:left="0"/>
              <w:jc w:val="left"/>
              <w:rPr>
                <w:sz w:val="18"/>
              </w:rPr>
            </w:pPr>
            <w:r w:rsidRPr="00C02C9D">
              <w:rPr>
                <w:sz w:val="18"/>
              </w:rPr>
              <w:t>Název stavb</w:t>
            </w:r>
            <w:r w:rsidR="005B3104" w:rsidRPr="00C02C9D">
              <w:rPr>
                <w:sz w:val="18"/>
              </w:rPr>
              <w:t>y</w:t>
            </w:r>
            <w:r w:rsidR="002C3CC2" w:rsidRPr="00C02C9D">
              <w:rPr>
                <w:sz w:val="18"/>
              </w:rPr>
              <w:t>:</w:t>
            </w:r>
          </w:p>
        </w:tc>
        <w:tc>
          <w:tcPr>
            <w:tcW w:w="5407" w:type="dxa"/>
            <w:tcBorders>
              <w:right w:val="nil"/>
            </w:tcBorders>
            <w:vAlign w:val="center"/>
          </w:tcPr>
          <w:p w14:paraId="61F6DFA0" w14:textId="015FD128" w:rsidR="000763BC" w:rsidRPr="00307E82" w:rsidRDefault="00000000" w:rsidP="00307E82">
            <w:pPr>
              <w:pStyle w:val="Tituldatum"/>
              <w:cnfStyle w:val="000000000000" w:firstRow="0" w:lastRow="0" w:firstColumn="0" w:lastColumn="0" w:oddVBand="0" w:evenVBand="0" w:oddHBand="0" w:evenHBand="0" w:firstRowFirstColumn="0" w:firstRowLastColumn="0" w:lastRowFirstColumn="0" w:lastRowLastColumn="0"/>
            </w:pPr>
            <w:sdt>
              <w:sdtPr>
                <w:rPr>
                  <w:sz w:val="18"/>
                  <w:szCs w:val="18"/>
                </w:rPr>
                <w:alias w:val="Název akce - Vypsat pole, přenese se do zápatí"/>
                <w:tag w:val="Název akce"/>
                <w:id w:val="1889687308"/>
                <w:placeholder>
                  <w:docPart w:val="F811B636947B47AEAA9822FC05E3E7EE"/>
                </w:placeholder>
                <w:text w:multiLine="1"/>
              </w:sdtPr>
              <w:sdtContent>
                <w:r w:rsidR="00F37474" w:rsidRPr="00F37474">
                  <w:rPr>
                    <w:sz w:val="18"/>
                    <w:szCs w:val="18"/>
                  </w:rPr>
                  <w:t>RS5 Jaroměř – Náchod</w:t>
                </w:r>
              </w:sdtContent>
            </w:sdt>
          </w:p>
        </w:tc>
      </w:tr>
      <w:tr w:rsidR="000763BC" w:rsidRPr="00C02C9D" w14:paraId="4120B849" w14:textId="77777777" w:rsidTr="00B435A5">
        <w:trPr>
          <w:trHeight w:val="20"/>
        </w:trPr>
        <w:tc>
          <w:tcPr>
            <w:cnfStyle w:val="001000000000" w:firstRow="0" w:lastRow="0" w:firstColumn="1" w:lastColumn="0" w:oddVBand="0" w:evenVBand="0" w:oddHBand="0" w:evenHBand="0" w:firstRowFirstColumn="0" w:firstRowLastColumn="0" w:lastRowFirstColumn="0" w:lastRowLastColumn="0"/>
            <w:tcW w:w="2744" w:type="dxa"/>
            <w:tcBorders>
              <w:left w:val="nil"/>
            </w:tcBorders>
            <w:vAlign w:val="center"/>
          </w:tcPr>
          <w:p w14:paraId="7F3C9DCD" w14:textId="77777777" w:rsidR="000763BC" w:rsidRPr="00C02C9D" w:rsidRDefault="000763BC" w:rsidP="00B435A5">
            <w:pPr>
              <w:pStyle w:val="Textbezslovn"/>
              <w:spacing w:before="40" w:after="40"/>
              <w:ind w:left="0"/>
              <w:jc w:val="left"/>
              <w:rPr>
                <w:sz w:val="18"/>
              </w:rPr>
            </w:pPr>
            <w:r w:rsidRPr="00C02C9D">
              <w:rPr>
                <w:sz w:val="18"/>
              </w:rPr>
              <w:t>Stupeň dokumentace:</w:t>
            </w:r>
          </w:p>
        </w:tc>
        <w:tc>
          <w:tcPr>
            <w:tcW w:w="5407" w:type="dxa"/>
            <w:tcBorders>
              <w:right w:val="nil"/>
            </w:tcBorders>
            <w:vAlign w:val="center"/>
          </w:tcPr>
          <w:p w14:paraId="537EC38C" w14:textId="6A847E52" w:rsidR="000763BC" w:rsidRPr="00C02C9D" w:rsidRDefault="00034BF1" w:rsidP="00B435A5">
            <w:pPr>
              <w:pStyle w:val="Textbezslovn"/>
              <w:spacing w:before="40" w:after="40"/>
              <w:ind w:left="0"/>
              <w:jc w:val="left"/>
              <w:cnfStyle w:val="000000000000" w:firstRow="0" w:lastRow="0" w:firstColumn="0" w:lastColumn="0" w:oddVBand="0" w:evenVBand="0" w:oddHBand="0" w:evenHBand="0" w:firstRowFirstColumn="0" w:firstRowLastColumn="0" w:lastRowFirstColumn="0" w:lastRowLastColumn="0"/>
              <w:rPr>
                <w:sz w:val="18"/>
                <w:highlight w:val="cyan"/>
              </w:rPr>
            </w:pPr>
            <w:r w:rsidRPr="00034BF1">
              <w:rPr>
                <w:sz w:val="18"/>
              </w:rPr>
              <w:t>ZP</w:t>
            </w:r>
            <w:r w:rsidR="00DA12A2">
              <w:rPr>
                <w:sz w:val="18"/>
              </w:rPr>
              <w:t>, EIA</w:t>
            </w:r>
            <w:r w:rsidRPr="00034BF1">
              <w:rPr>
                <w:sz w:val="18"/>
              </w:rPr>
              <w:t xml:space="preserve"> </w:t>
            </w:r>
            <w:r w:rsidR="00DA12A2">
              <w:rPr>
                <w:sz w:val="18"/>
              </w:rPr>
              <w:t>a</w:t>
            </w:r>
            <w:r w:rsidRPr="00034BF1">
              <w:rPr>
                <w:sz w:val="18"/>
              </w:rPr>
              <w:t xml:space="preserve"> DPS</w:t>
            </w:r>
          </w:p>
        </w:tc>
      </w:tr>
      <w:tr w:rsidR="000763BC" w:rsidRPr="00C02C9D" w14:paraId="34921029" w14:textId="77777777" w:rsidTr="00B435A5">
        <w:trPr>
          <w:trHeight w:val="20"/>
        </w:trPr>
        <w:tc>
          <w:tcPr>
            <w:cnfStyle w:val="001000000000" w:firstRow="0" w:lastRow="0" w:firstColumn="1" w:lastColumn="0" w:oddVBand="0" w:evenVBand="0" w:oddHBand="0" w:evenHBand="0" w:firstRowFirstColumn="0" w:firstRowLastColumn="0" w:lastRowFirstColumn="0" w:lastRowLastColumn="0"/>
            <w:tcW w:w="2744" w:type="dxa"/>
            <w:tcBorders>
              <w:left w:val="nil"/>
            </w:tcBorders>
            <w:vAlign w:val="center"/>
          </w:tcPr>
          <w:p w14:paraId="1F4AADFA" w14:textId="637C4A9C" w:rsidR="000763BC" w:rsidRPr="00C02C9D" w:rsidRDefault="000763BC" w:rsidP="00B435A5">
            <w:pPr>
              <w:pStyle w:val="Textbezslovn"/>
              <w:spacing w:before="40" w:after="40"/>
              <w:ind w:left="0"/>
              <w:jc w:val="left"/>
              <w:rPr>
                <w:sz w:val="18"/>
              </w:rPr>
            </w:pPr>
            <w:bookmarkStart w:id="15" w:name="_Hlk183692839"/>
            <w:r w:rsidRPr="00C02C9D">
              <w:rPr>
                <w:sz w:val="18"/>
              </w:rPr>
              <w:t xml:space="preserve">Číslo stavby </w:t>
            </w:r>
            <w:r w:rsidR="00652062" w:rsidRPr="00C02C9D">
              <w:rPr>
                <w:sz w:val="18"/>
              </w:rPr>
              <w:t>Objednatel</w:t>
            </w:r>
            <w:r w:rsidRPr="00C02C9D">
              <w:rPr>
                <w:sz w:val="18"/>
              </w:rPr>
              <w:t xml:space="preserve">e </w:t>
            </w:r>
            <w:r w:rsidRPr="00C02C9D">
              <w:rPr>
                <w:sz w:val="18"/>
              </w:rPr>
              <w:br/>
              <w:t>(S-kód):</w:t>
            </w:r>
          </w:p>
        </w:tc>
        <w:tc>
          <w:tcPr>
            <w:tcW w:w="5407" w:type="dxa"/>
            <w:tcBorders>
              <w:right w:val="nil"/>
            </w:tcBorders>
            <w:vAlign w:val="center"/>
          </w:tcPr>
          <w:p w14:paraId="0F01010D" w14:textId="655ACFCA" w:rsidR="000763BC" w:rsidRPr="00C02C9D" w:rsidRDefault="00E129D3" w:rsidP="00B435A5">
            <w:pPr>
              <w:pStyle w:val="Textbezslovn"/>
              <w:spacing w:before="40" w:after="40"/>
              <w:ind w:left="0"/>
              <w:jc w:val="left"/>
              <w:cnfStyle w:val="000000000000" w:firstRow="0" w:lastRow="0" w:firstColumn="0" w:lastColumn="0" w:oddVBand="0" w:evenVBand="0" w:oddHBand="0" w:evenHBand="0" w:firstRowFirstColumn="0" w:firstRowLastColumn="0" w:lastRowFirstColumn="0" w:lastRowLastColumn="0"/>
              <w:rPr>
                <w:sz w:val="18"/>
              </w:rPr>
            </w:pPr>
            <w:r w:rsidRPr="00E129D3">
              <w:rPr>
                <w:sz w:val="18"/>
              </w:rPr>
              <w:t>S602400452</w:t>
            </w:r>
          </w:p>
        </w:tc>
      </w:tr>
      <w:tr w:rsidR="0007147F" w:rsidRPr="00C02C9D" w14:paraId="02CF8563" w14:textId="77777777" w:rsidTr="00B435A5">
        <w:trPr>
          <w:trHeight w:val="20"/>
        </w:trPr>
        <w:tc>
          <w:tcPr>
            <w:cnfStyle w:val="001000000000" w:firstRow="0" w:lastRow="0" w:firstColumn="1" w:lastColumn="0" w:oddVBand="0" w:evenVBand="0" w:oddHBand="0" w:evenHBand="0" w:firstRowFirstColumn="0" w:firstRowLastColumn="0" w:lastRowFirstColumn="0" w:lastRowLastColumn="0"/>
            <w:tcW w:w="2744" w:type="dxa"/>
            <w:tcBorders>
              <w:left w:val="nil"/>
            </w:tcBorders>
            <w:vAlign w:val="center"/>
          </w:tcPr>
          <w:p w14:paraId="7707C6D3" w14:textId="3C31E513" w:rsidR="0007147F" w:rsidRPr="00C02C9D" w:rsidRDefault="0007147F" w:rsidP="0007147F">
            <w:pPr>
              <w:pStyle w:val="Textbezslovn"/>
              <w:spacing w:before="40" w:after="40"/>
              <w:ind w:left="0"/>
              <w:jc w:val="left"/>
            </w:pPr>
            <w:r w:rsidRPr="00C02C9D">
              <w:rPr>
                <w:sz w:val="18"/>
              </w:rPr>
              <w:t>ISPROFOND:</w:t>
            </w:r>
          </w:p>
        </w:tc>
        <w:tc>
          <w:tcPr>
            <w:tcW w:w="5407" w:type="dxa"/>
            <w:tcBorders>
              <w:right w:val="nil"/>
            </w:tcBorders>
            <w:vAlign w:val="center"/>
          </w:tcPr>
          <w:p w14:paraId="006376C1" w14:textId="3EDE001D" w:rsidR="0007147F" w:rsidRPr="00FD562B" w:rsidRDefault="00FD562B" w:rsidP="00FD562B">
            <w:pPr>
              <w:pStyle w:val="Textbezslovn"/>
              <w:spacing w:before="40" w:after="40"/>
              <w:ind w:left="0"/>
              <w:cnfStyle w:val="000000000000" w:firstRow="0" w:lastRow="0" w:firstColumn="0" w:lastColumn="0" w:oddVBand="0" w:evenVBand="0" w:oddHBand="0" w:evenHBand="0" w:firstRowFirstColumn="0" w:firstRowLastColumn="0" w:lastRowFirstColumn="0" w:lastRowLastColumn="0"/>
              <w:rPr>
                <w:b/>
                <w:bCs/>
              </w:rPr>
            </w:pPr>
            <w:r w:rsidRPr="00FD562B">
              <w:rPr>
                <w:sz w:val="18"/>
              </w:rPr>
              <w:t>552352007</w:t>
            </w:r>
            <w:r w:rsidR="00F37474">
              <w:rPr>
                <w:sz w:val="18"/>
              </w:rPr>
              <w:t>5</w:t>
            </w:r>
          </w:p>
        </w:tc>
      </w:tr>
      <w:bookmarkEnd w:id="15"/>
      <w:tr w:rsidR="0007147F" w:rsidRPr="00C02C9D" w14:paraId="312256AD" w14:textId="77777777" w:rsidTr="00B435A5">
        <w:trPr>
          <w:trHeight w:val="20"/>
        </w:trPr>
        <w:tc>
          <w:tcPr>
            <w:cnfStyle w:val="001000000000" w:firstRow="0" w:lastRow="0" w:firstColumn="1" w:lastColumn="0" w:oddVBand="0" w:evenVBand="0" w:oddHBand="0" w:evenHBand="0" w:firstRowFirstColumn="0" w:firstRowLastColumn="0" w:lastRowFirstColumn="0" w:lastRowLastColumn="0"/>
            <w:tcW w:w="2744" w:type="dxa"/>
            <w:tcBorders>
              <w:left w:val="nil"/>
            </w:tcBorders>
            <w:vAlign w:val="center"/>
          </w:tcPr>
          <w:p w14:paraId="6282D6D3" w14:textId="185DB007" w:rsidR="0007147F" w:rsidRPr="00C02C9D" w:rsidRDefault="0007147F" w:rsidP="0007147F">
            <w:pPr>
              <w:pStyle w:val="Textbezslovn"/>
              <w:spacing w:before="40" w:after="40"/>
              <w:ind w:left="0"/>
              <w:jc w:val="left"/>
              <w:rPr>
                <w:sz w:val="18"/>
              </w:rPr>
            </w:pPr>
            <w:r w:rsidRPr="00C02C9D">
              <w:rPr>
                <w:sz w:val="18"/>
              </w:rPr>
              <w:t xml:space="preserve">Číslo stavby </w:t>
            </w:r>
            <w:r w:rsidR="008047DF" w:rsidRPr="00C02C9D">
              <w:rPr>
                <w:sz w:val="18"/>
              </w:rPr>
              <w:t>Dodava</w:t>
            </w:r>
            <w:r w:rsidRPr="00C02C9D">
              <w:rPr>
                <w:sz w:val="18"/>
              </w:rPr>
              <w:t>tele:</w:t>
            </w:r>
          </w:p>
        </w:tc>
        <w:tc>
          <w:tcPr>
            <w:tcW w:w="5407" w:type="dxa"/>
            <w:tcBorders>
              <w:right w:val="nil"/>
            </w:tcBorders>
            <w:vAlign w:val="center"/>
          </w:tcPr>
          <w:p w14:paraId="50784600" w14:textId="2BAA6F74" w:rsidR="0007147F" w:rsidRPr="00C02C9D" w:rsidRDefault="0007147F" w:rsidP="0007147F">
            <w:pPr>
              <w:pStyle w:val="Textbezslovn"/>
              <w:spacing w:before="40" w:after="40"/>
              <w:ind w:left="0"/>
              <w:jc w:val="left"/>
              <w:cnfStyle w:val="000000000000" w:firstRow="0" w:lastRow="0" w:firstColumn="0" w:lastColumn="0" w:oddVBand="0" w:evenVBand="0" w:oddHBand="0" w:evenHBand="0" w:firstRowFirstColumn="0" w:firstRowLastColumn="0" w:lastRowFirstColumn="0" w:lastRowLastColumn="0"/>
              <w:rPr>
                <w:sz w:val="18"/>
                <w:highlight w:val="yellow"/>
              </w:rPr>
            </w:pPr>
            <w:r w:rsidRPr="00C02C9D">
              <w:rPr>
                <w:sz w:val="18"/>
                <w:highlight w:val="yellow"/>
              </w:rPr>
              <w:t>[</w:t>
            </w:r>
            <w:r w:rsidR="000E474B" w:rsidRPr="00C02C9D">
              <w:rPr>
                <w:sz w:val="18"/>
                <w:highlight w:val="yellow"/>
              </w:rPr>
              <w:t>*</w:t>
            </w:r>
            <w:r w:rsidR="00116D13" w:rsidRPr="00C02C9D">
              <w:rPr>
                <w:sz w:val="18"/>
                <w:highlight w:val="yellow"/>
              </w:rPr>
              <w:t>ČÍSLO_STAVBY_</w:t>
            </w:r>
            <w:r w:rsidR="00652062" w:rsidRPr="00C02C9D">
              <w:rPr>
                <w:sz w:val="18"/>
                <w:highlight w:val="yellow"/>
              </w:rPr>
              <w:t>DODAVATEL</w:t>
            </w:r>
            <w:r w:rsidR="00116D13" w:rsidRPr="00C02C9D">
              <w:rPr>
                <w:sz w:val="18"/>
                <w:highlight w:val="yellow"/>
              </w:rPr>
              <w:t>E</w:t>
            </w:r>
            <w:r w:rsidRPr="00C02C9D">
              <w:rPr>
                <w:sz w:val="18"/>
                <w:highlight w:val="yellow"/>
              </w:rPr>
              <w:t>]</w:t>
            </w:r>
          </w:p>
        </w:tc>
      </w:tr>
      <w:tr w:rsidR="0007147F" w:rsidRPr="00C02C9D" w14:paraId="6B33A2F2" w14:textId="77777777" w:rsidTr="00B435A5">
        <w:trPr>
          <w:trHeight w:val="20"/>
        </w:trPr>
        <w:tc>
          <w:tcPr>
            <w:cnfStyle w:val="001000000000" w:firstRow="0" w:lastRow="0" w:firstColumn="1" w:lastColumn="0" w:oddVBand="0" w:evenVBand="0" w:oddHBand="0" w:evenHBand="0" w:firstRowFirstColumn="0" w:firstRowLastColumn="0" w:lastRowFirstColumn="0" w:lastRowLastColumn="0"/>
            <w:tcW w:w="2744" w:type="dxa"/>
            <w:tcBorders>
              <w:left w:val="nil"/>
            </w:tcBorders>
            <w:vAlign w:val="center"/>
          </w:tcPr>
          <w:p w14:paraId="0D63FB2D" w14:textId="77777777" w:rsidR="0007147F" w:rsidRPr="00C02C9D" w:rsidRDefault="0007147F" w:rsidP="0007147F">
            <w:pPr>
              <w:pStyle w:val="Textbezslovn"/>
              <w:spacing w:before="40" w:after="40"/>
              <w:ind w:left="0"/>
              <w:jc w:val="left"/>
              <w:rPr>
                <w:sz w:val="18"/>
              </w:rPr>
            </w:pPr>
            <w:r w:rsidRPr="00C02C9D">
              <w:rPr>
                <w:sz w:val="18"/>
              </w:rPr>
              <w:t>Místo stavby:</w:t>
            </w:r>
          </w:p>
        </w:tc>
        <w:tc>
          <w:tcPr>
            <w:tcW w:w="5407" w:type="dxa"/>
            <w:tcBorders>
              <w:right w:val="nil"/>
            </w:tcBorders>
            <w:vAlign w:val="center"/>
          </w:tcPr>
          <w:p w14:paraId="4FA79608" w14:textId="5CAC9FC0" w:rsidR="0007147F" w:rsidRPr="00C02C9D" w:rsidRDefault="00F37474" w:rsidP="0007147F">
            <w:pPr>
              <w:pStyle w:val="Textbezslovn"/>
              <w:spacing w:before="40" w:after="40"/>
              <w:ind w:left="0"/>
              <w:jc w:val="left"/>
              <w:cnfStyle w:val="000000000000" w:firstRow="0" w:lastRow="0" w:firstColumn="0" w:lastColumn="0" w:oddVBand="0" w:evenVBand="0" w:oddHBand="0" w:evenHBand="0" w:firstRowFirstColumn="0" w:firstRowLastColumn="0" w:lastRowFirstColumn="0" w:lastRowLastColumn="0"/>
              <w:rPr>
                <w:sz w:val="18"/>
                <w:highlight w:val="cyan"/>
              </w:rPr>
            </w:pPr>
            <w:r w:rsidRPr="00F37474">
              <w:rPr>
                <w:sz w:val="18"/>
              </w:rPr>
              <w:t>Jaroměř – Náchod</w:t>
            </w:r>
          </w:p>
        </w:tc>
      </w:tr>
      <w:tr w:rsidR="0007147F" w:rsidRPr="00C02C9D" w14:paraId="2B4D3AB2" w14:textId="77777777" w:rsidTr="00B435A5">
        <w:trPr>
          <w:trHeight w:val="20"/>
        </w:trPr>
        <w:tc>
          <w:tcPr>
            <w:cnfStyle w:val="001000000000" w:firstRow="0" w:lastRow="0" w:firstColumn="1" w:lastColumn="0" w:oddVBand="0" w:evenVBand="0" w:oddHBand="0" w:evenHBand="0" w:firstRowFirstColumn="0" w:firstRowLastColumn="0" w:lastRowFirstColumn="0" w:lastRowLastColumn="0"/>
            <w:tcW w:w="2744" w:type="dxa"/>
            <w:tcBorders>
              <w:left w:val="nil"/>
              <w:bottom w:val="single" w:sz="2" w:space="0" w:color="auto"/>
            </w:tcBorders>
            <w:vAlign w:val="center"/>
          </w:tcPr>
          <w:p w14:paraId="36FF094A" w14:textId="192C0C47" w:rsidR="0007147F" w:rsidRPr="00C02C9D" w:rsidRDefault="0007147F" w:rsidP="0007147F">
            <w:pPr>
              <w:pStyle w:val="Textbezslovn"/>
              <w:spacing w:before="40" w:after="40"/>
              <w:ind w:left="0"/>
              <w:jc w:val="left"/>
              <w:rPr>
                <w:sz w:val="18"/>
              </w:rPr>
            </w:pPr>
            <w:r w:rsidRPr="00C02C9D">
              <w:rPr>
                <w:sz w:val="18"/>
              </w:rPr>
              <w:t>TU/DU:</w:t>
            </w:r>
          </w:p>
        </w:tc>
        <w:tc>
          <w:tcPr>
            <w:tcW w:w="5407" w:type="dxa"/>
            <w:tcBorders>
              <w:bottom w:val="single" w:sz="2" w:space="0" w:color="auto"/>
              <w:right w:val="nil"/>
            </w:tcBorders>
            <w:vAlign w:val="center"/>
          </w:tcPr>
          <w:p w14:paraId="71141A98" w14:textId="2ECBC658" w:rsidR="0007147F" w:rsidRPr="00C02C9D" w:rsidRDefault="00034BF1" w:rsidP="0007147F">
            <w:pPr>
              <w:pStyle w:val="Textbezslovn"/>
              <w:spacing w:before="40" w:after="40"/>
              <w:ind w:left="0"/>
              <w:jc w:val="left"/>
              <w:cnfStyle w:val="000000000000" w:firstRow="0" w:lastRow="0" w:firstColumn="0" w:lastColumn="0" w:oddVBand="0" w:evenVBand="0" w:oddHBand="0" w:evenHBand="0" w:firstRowFirstColumn="0" w:firstRowLastColumn="0" w:lastRowFirstColumn="0" w:lastRowLastColumn="0"/>
              <w:rPr>
                <w:sz w:val="18"/>
              </w:rPr>
            </w:pPr>
            <w:r>
              <w:rPr>
                <w:sz w:val="18"/>
              </w:rPr>
              <w:t>Novostavba</w:t>
            </w:r>
          </w:p>
        </w:tc>
      </w:tr>
      <w:tr w:rsidR="0007147F" w:rsidRPr="00C02C9D" w14:paraId="1FA10E29" w14:textId="77777777" w:rsidTr="00B567B3">
        <w:trPr>
          <w:trHeight w:val="20"/>
        </w:trPr>
        <w:tc>
          <w:tcPr>
            <w:cnfStyle w:val="001000000000" w:firstRow="0" w:lastRow="0" w:firstColumn="1" w:lastColumn="0" w:oddVBand="0" w:evenVBand="0" w:oddHBand="0" w:evenHBand="0" w:firstRowFirstColumn="0" w:firstRowLastColumn="0" w:lastRowFirstColumn="0" w:lastRowLastColumn="0"/>
            <w:tcW w:w="2744" w:type="dxa"/>
            <w:tcBorders>
              <w:top w:val="single" w:sz="2" w:space="0" w:color="auto"/>
              <w:left w:val="nil"/>
              <w:bottom w:val="single" w:sz="2" w:space="0" w:color="auto"/>
              <w:right w:val="single" w:sz="2" w:space="0" w:color="auto"/>
            </w:tcBorders>
            <w:vAlign w:val="center"/>
          </w:tcPr>
          <w:p w14:paraId="4CD193B5" w14:textId="77777777" w:rsidR="0007147F" w:rsidRPr="00C02C9D" w:rsidRDefault="0007147F" w:rsidP="0007147F">
            <w:pPr>
              <w:pStyle w:val="Textbezslovn"/>
              <w:spacing w:before="40" w:after="40"/>
              <w:ind w:left="0"/>
              <w:jc w:val="left"/>
              <w:rPr>
                <w:sz w:val="18"/>
              </w:rPr>
            </w:pPr>
            <w:r w:rsidRPr="00C02C9D">
              <w:rPr>
                <w:sz w:val="18"/>
              </w:rPr>
              <w:t>Kraj:</w:t>
            </w:r>
          </w:p>
        </w:tc>
        <w:tc>
          <w:tcPr>
            <w:tcW w:w="5407" w:type="dxa"/>
            <w:tcBorders>
              <w:top w:val="single" w:sz="2" w:space="0" w:color="auto"/>
              <w:left w:val="single" w:sz="2" w:space="0" w:color="auto"/>
              <w:bottom w:val="single" w:sz="2" w:space="0" w:color="auto"/>
              <w:right w:val="nil"/>
            </w:tcBorders>
            <w:vAlign w:val="center"/>
          </w:tcPr>
          <w:p w14:paraId="1F1C66D0" w14:textId="49E81AB4" w:rsidR="0007147F" w:rsidRPr="00C02C9D" w:rsidRDefault="00034BF1" w:rsidP="0007147F">
            <w:pPr>
              <w:pStyle w:val="Textbezslovn"/>
              <w:spacing w:before="40" w:after="40"/>
              <w:ind w:left="0"/>
              <w:jc w:val="left"/>
              <w:cnfStyle w:val="000000000000" w:firstRow="0" w:lastRow="0" w:firstColumn="0" w:lastColumn="0" w:oddVBand="0" w:evenVBand="0" w:oddHBand="0" w:evenHBand="0" w:firstRowFirstColumn="0" w:firstRowLastColumn="0" w:lastRowFirstColumn="0" w:lastRowLastColumn="0"/>
              <w:rPr>
                <w:sz w:val="18"/>
                <w:highlight w:val="cyan"/>
              </w:rPr>
            </w:pPr>
            <w:r w:rsidRPr="00034BF1">
              <w:rPr>
                <w:sz w:val="18"/>
              </w:rPr>
              <w:t>Královehradecký</w:t>
            </w:r>
          </w:p>
        </w:tc>
      </w:tr>
      <w:tr w:rsidR="0007147F" w:rsidRPr="00C02C9D" w14:paraId="3682266C" w14:textId="77777777" w:rsidTr="00B567B3">
        <w:trPr>
          <w:trHeight w:val="20"/>
        </w:trPr>
        <w:tc>
          <w:tcPr>
            <w:cnfStyle w:val="001000000000" w:firstRow="0" w:lastRow="0" w:firstColumn="1" w:lastColumn="0" w:oddVBand="0" w:evenVBand="0" w:oddHBand="0" w:evenHBand="0" w:firstRowFirstColumn="0" w:firstRowLastColumn="0" w:lastRowFirstColumn="0" w:lastRowLastColumn="0"/>
            <w:tcW w:w="2744" w:type="dxa"/>
            <w:tcBorders>
              <w:top w:val="single" w:sz="2" w:space="0" w:color="auto"/>
              <w:left w:val="nil"/>
              <w:bottom w:val="single" w:sz="4" w:space="0" w:color="auto"/>
              <w:right w:val="single" w:sz="2" w:space="0" w:color="auto"/>
            </w:tcBorders>
            <w:vAlign w:val="center"/>
          </w:tcPr>
          <w:p w14:paraId="00A8F126" w14:textId="77777777" w:rsidR="0007147F" w:rsidRPr="00C02C9D" w:rsidRDefault="0007147F" w:rsidP="0007147F">
            <w:pPr>
              <w:pStyle w:val="Textbezslovn"/>
              <w:spacing w:before="40" w:after="40"/>
              <w:ind w:left="0"/>
              <w:jc w:val="left"/>
              <w:rPr>
                <w:sz w:val="18"/>
              </w:rPr>
            </w:pPr>
            <w:r w:rsidRPr="00C02C9D">
              <w:rPr>
                <w:sz w:val="18"/>
              </w:rPr>
              <w:t>Katastrální území:</w:t>
            </w:r>
          </w:p>
        </w:tc>
        <w:tc>
          <w:tcPr>
            <w:tcW w:w="5407" w:type="dxa"/>
            <w:tcBorders>
              <w:top w:val="single" w:sz="2" w:space="0" w:color="auto"/>
              <w:left w:val="single" w:sz="2" w:space="0" w:color="auto"/>
              <w:bottom w:val="single" w:sz="4" w:space="0" w:color="auto"/>
              <w:right w:val="nil"/>
            </w:tcBorders>
            <w:vAlign w:val="center"/>
          </w:tcPr>
          <w:p w14:paraId="6C37DF65" w14:textId="59C76029" w:rsidR="0007147F" w:rsidRPr="00C02C9D" w:rsidRDefault="00034BF1" w:rsidP="0007147F">
            <w:pPr>
              <w:pStyle w:val="Textbezslovn"/>
              <w:spacing w:before="40" w:after="40"/>
              <w:ind w:left="0"/>
              <w:jc w:val="left"/>
              <w:cnfStyle w:val="000000000000" w:firstRow="0" w:lastRow="0" w:firstColumn="0" w:lastColumn="0" w:oddVBand="0" w:evenVBand="0" w:oddHBand="0" w:evenHBand="0" w:firstRowFirstColumn="0" w:firstRowLastColumn="0" w:lastRowFirstColumn="0" w:lastRowLastColumn="0"/>
              <w:rPr>
                <w:sz w:val="18"/>
              </w:rPr>
            </w:pPr>
            <w:r>
              <w:rPr>
                <w:sz w:val="18"/>
              </w:rPr>
              <w:t>Dle dokumentace</w:t>
            </w:r>
          </w:p>
        </w:tc>
      </w:tr>
    </w:tbl>
    <w:p w14:paraId="7C80EFFD" w14:textId="77777777" w:rsidR="009977AA" w:rsidRPr="00C02C9D" w:rsidRDefault="00717EC8" w:rsidP="00D70454">
      <w:pPr>
        <w:pStyle w:val="Nadpis2-2"/>
      </w:pPr>
      <w:bookmarkStart w:id="16" w:name="_Toc180160163"/>
      <w:r w:rsidRPr="00C02C9D">
        <w:t>Objednatel</w:t>
      </w:r>
      <w:bookmarkEnd w:id="16"/>
    </w:p>
    <w:tbl>
      <w:tblPr>
        <w:tblStyle w:val="Mkatabulky"/>
        <w:tblW w:w="0" w:type="auto"/>
        <w:tblInd w:w="737" w:type="dxa"/>
        <w:tblLook w:val="04A0" w:firstRow="1" w:lastRow="0" w:firstColumn="1" w:lastColumn="0" w:noHBand="0" w:noVBand="1"/>
      </w:tblPr>
      <w:tblGrid>
        <w:gridCol w:w="2744"/>
        <w:gridCol w:w="5407"/>
      </w:tblGrid>
      <w:tr w:rsidR="00C7349F" w:rsidRPr="00C02C9D" w14:paraId="45E37920" w14:textId="77777777" w:rsidTr="00B435A5">
        <w:trPr>
          <w:cnfStyle w:val="100000000000" w:firstRow="1" w:lastRow="0" w:firstColumn="0" w:lastColumn="0" w:oddVBand="0" w:evenVBand="0" w:oddHBand="0"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8151" w:type="dxa"/>
            <w:gridSpan w:val="2"/>
            <w:tcBorders>
              <w:bottom w:val="single" w:sz="4" w:space="0" w:color="auto"/>
            </w:tcBorders>
            <w:vAlign w:val="center"/>
          </w:tcPr>
          <w:p w14:paraId="4F42848A" w14:textId="48CFE805" w:rsidR="00C7349F" w:rsidRPr="00C02C9D" w:rsidRDefault="00C7349F" w:rsidP="00B018B7">
            <w:pPr>
              <w:pStyle w:val="Textbezslovn"/>
              <w:spacing w:before="40" w:after="40"/>
              <w:ind w:left="0"/>
              <w:jc w:val="left"/>
              <w:rPr>
                <w:b/>
                <w:sz w:val="18"/>
              </w:rPr>
            </w:pPr>
            <w:r w:rsidRPr="00C02C9D">
              <w:rPr>
                <w:b/>
                <w:sz w:val="18"/>
              </w:rPr>
              <w:t xml:space="preserve">Údaje o </w:t>
            </w:r>
            <w:r w:rsidR="00652062" w:rsidRPr="00C02C9D">
              <w:rPr>
                <w:b/>
                <w:sz w:val="18"/>
              </w:rPr>
              <w:t>Objednatel</w:t>
            </w:r>
            <w:r w:rsidR="00F536F8" w:rsidRPr="00C02C9D">
              <w:rPr>
                <w:b/>
                <w:sz w:val="18"/>
              </w:rPr>
              <w:t>i</w:t>
            </w:r>
            <w:r w:rsidR="00652062" w:rsidRPr="00C02C9D">
              <w:rPr>
                <w:b/>
                <w:sz w:val="18"/>
              </w:rPr>
              <w:t>:</w:t>
            </w:r>
          </w:p>
        </w:tc>
      </w:tr>
      <w:tr w:rsidR="00034BF1" w:rsidRPr="00C02C9D" w14:paraId="08AAFC79" w14:textId="77777777" w:rsidTr="00B435A5">
        <w:trPr>
          <w:trHeight w:val="20"/>
        </w:trPr>
        <w:tc>
          <w:tcPr>
            <w:cnfStyle w:val="001000000000" w:firstRow="0" w:lastRow="0" w:firstColumn="1" w:lastColumn="0" w:oddVBand="0" w:evenVBand="0" w:oddHBand="0" w:evenHBand="0" w:firstRowFirstColumn="0" w:firstRowLastColumn="0" w:lastRowFirstColumn="0" w:lastRowLastColumn="0"/>
            <w:tcW w:w="2744" w:type="dxa"/>
            <w:tcBorders>
              <w:bottom w:val="nil"/>
            </w:tcBorders>
            <w:vAlign w:val="center"/>
          </w:tcPr>
          <w:p w14:paraId="0FFFDD80" w14:textId="780A1ADB" w:rsidR="00034BF1" w:rsidRPr="00C02C9D" w:rsidRDefault="00034BF1" w:rsidP="00034BF1">
            <w:pPr>
              <w:pStyle w:val="Textbezslovn"/>
              <w:spacing w:before="40" w:after="40"/>
              <w:ind w:left="0"/>
              <w:jc w:val="left"/>
            </w:pPr>
            <w:r w:rsidRPr="00C02C9D">
              <w:rPr>
                <w:sz w:val="18"/>
              </w:rPr>
              <w:t>Objednatel:</w:t>
            </w:r>
          </w:p>
        </w:tc>
        <w:tc>
          <w:tcPr>
            <w:tcW w:w="5407" w:type="dxa"/>
            <w:tcBorders>
              <w:bottom w:val="nil"/>
            </w:tcBorders>
            <w:vAlign w:val="center"/>
          </w:tcPr>
          <w:p w14:paraId="65E1208F" w14:textId="33D2335C" w:rsidR="00034BF1" w:rsidRPr="00C02C9D" w:rsidRDefault="001501BA" w:rsidP="00034BF1">
            <w:pPr>
              <w:pStyle w:val="Textbezslovn"/>
              <w:spacing w:before="40" w:after="40"/>
              <w:ind w:left="0"/>
              <w:jc w:val="left"/>
              <w:cnfStyle w:val="000000000000" w:firstRow="0" w:lastRow="0" w:firstColumn="0" w:lastColumn="0" w:oddVBand="0" w:evenVBand="0" w:oddHBand="0" w:evenHBand="0" w:firstRowFirstColumn="0" w:firstRowLastColumn="0" w:lastRowFirstColumn="0" w:lastRowLastColumn="0"/>
              <w:rPr>
                <w:b/>
                <w:highlight w:val="cyan"/>
              </w:rPr>
            </w:pPr>
            <w:r w:rsidRPr="00122EFB">
              <w:rPr>
                <w:b/>
                <w:sz w:val="18"/>
              </w:rPr>
              <w:t xml:space="preserve">Správa železnic, státní organizace  </w:t>
            </w:r>
          </w:p>
        </w:tc>
      </w:tr>
      <w:tr w:rsidR="00034BF1" w:rsidRPr="00C02C9D" w14:paraId="496047C2" w14:textId="77777777" w:rsidTr="00B435A5">
        <w:trPr>
          <w:trHeight w:val="20"/>
        </w:trPr>
        <w:tc>
          <w:tcPr>
            <w:cnfStyle w:val="001000000000" w:firstRow="0" w:lastRow="0" w:firstColumn="1" w:lastColumn="0" w:oddVBand="0" w:evenVBand="0" w:oddHBand="0" w:evenHBand="0" w:firstRowFirstColumn="0" w:firstRowLastColumn="0" w:lastRowFirstColumn="0" w:lastRowLastColumn="0"/>
            <w:tcW w:w="2744" w:type="dxa"/>
            <w:tcBorders>
              <w:top w:val="nil"/>
              <w:left w:val="nil"/>
              <w:bottom w:val="single" w:sz="2" w:space="0" w:color="auto"/>
            </w:tcBorders>
            <w:vAlign w:val="center"/>
          </w:tcPr>
          <w:p w14:paraId="42AA960B" w14:textId="22DB8A47" w:rsidR="00034BF1" w:rsidRPr="00C02C9D" w:rsidRDefault="00034BF1" w:rsidP="00034BF1">
            <w:pPr>
              <w:pStyle w:val="Textbezslovn"/>
              <w:spacing w:before="40" w:after="40"/>
              <w:ind w:left="0"/>
              <w:jc w:val="left"/>
              <w:rPr>
                <w:sz w:val="18"/>
              </w:rPr>
            </w:pPr>
            <w:r w:rsidRPr="00C02C9D">
              <w:rPr>
                <w:sz w:val="18"/>
              </w:rPr>
              <w:t>Adresa:</w:t>
            </w:r>
          </w:p>
        </w:tc>
        <w:tc>
          <w:tcPr>
            <w:tcW w:w="5407" w:type="dxa"/>
            <w:tcBorders>
              <w:top w:val="nil"/>
              <w:bottom w:val="single" w:sz="2" w:space="0" w:color="auto"/>
              <w:right w:val="nil"/>
            </w:tcBorders>
            <w:vAlign w:val="center"/>
          </w:tcPr>
          <w:p w14:paraId="254B0089" w14:textId="19BDC0DF" w:rsidR="00034BF1" w:rsidRPr="00C02C9D" w:rsidRDefault="00034BF1" w:rsidP="00034BF1">
            <w:pPr>
              <w:pStyle w:val="Textbezslovn"/>
              <w:spacing w:before="40" w:after="40"/>
              <w:ind w:left="0"/>
              <w:jc w:val="left"/>
              <w:cnfStyle w:val="000000000000" w:firstRow="0" w:lastRow="0" w:firstColumn="0" w:lastColumn="0" w:oddVBand="0" w:evenVBand="0" w:oddHBand="0" w:evenHBand="0" w:firstRowFirstColumn="0" w:firstRowLastColumn="0" w:lastRowFirstColumn="0" w:lastRowLastColumn="0"/>
              <w:rPr>
                <w:sz w:val="18"/>
                <w:highlight w:val="cyan"/>
              </w:rPr>
            </w:pPr>
            <w:r w:rsidRPr="00122EFB">
              <w:rPr>
                <w:sz w:val="18"/>
              </w:rPr>
              <w:t>Dlážděná 1003/7, 110 00 Praha 1 - Nové Město</w:t>
            </w:r>
          </w:p>
        </w:tc>
      </w:tr>
      <w:tr w:rsidR="00034BF1" w:rsidRPr="00C02C9D" w14:paraId="4CA05B32" w14:textId="77777777" w:rsidTr="00B567B3">
        <w:trPr>
          <w:trHeight w:val="20"/>
        </w:trPr>
        <w:tc>
          <w:tcPr>
            <w:cnfStyle w:val="001000000000" w:firstRow="0" w:lastRow="0" w:firstColumn="1" w:lastColumn="0" w:oddVBand="0" w:evenVBand="0" w:oddHBand="0" w:evenHBand="0" w:firstRowFirstColumn="0" w:firstRowLastColumn="0" w:lastRowFirstColumn="0" w:lastRowLastColumn="0"/>
            <w:tcW w:w="2744" w:type="dxa"/>
            <w:tcBorders>
              <w:top w:val="single" w:sz="2" w:space="0" w:color="auto"/>
              <w:left w:val="nil"/>
              <w:bottom w:val="nil"/>
            </w:tcBorders>
            <w:vAlign w:val="center"/>
          </w:tcPr>
          <w:p w14:paraId="5D10A814" w14:textId="3AC39A96" w:rsidR="00034BF1" w:rsidRPr="00C02C9D" w:rsidRDefault="00034BF1" w:rsidP="00034BF1">
            <w:pPr>
              <w:pStyle w:val="Textbezslovn"/>
              <w:spacing w:before="40" w:after="40"/>
              <w:ind w:left="0"/>
              <w:jc w:val="left"/>
              <w:rPr>
                <w:sz w:val="18"/>
              </w:rPr>
            </w:pPr>
            <w:r w:rsidRPr="00C02C9D">
              <w:rPr>
                <w:sz w:val="18"/>
              </w:rPr>
              <w:t>Zástupce Objednatele:</w:t>
            </w:r>
          </w:p>
        </w:tc>
        <w:tc>
          <w:tcPr>
            <w:tcW w:w="5407" w:type="dxa"/>
            <w:tcBorders>
              <w:top w:val="single" w:sz="2" w:space="0" w:color="auto"/>
              <w:bottom w:val="nil"/>
              <w:right w:val="nil"/>
            </w:tcBorders>
            <w:vAlign w:val="center"/>
          </w:tcPr>
          <w:p w14:paraId="757CB7B4" w14:textId="6171C32C" w:rsidR="00034BF1" w:rsidRPr="00C02C9D" w:rsidRDefault="00034BF1" w:rsidP="00034BF1">
            <w:pPr>
              <w:pStyle w:val="Textbezslovn"/>
              <w:spacing w:before="40" w:after="40"/>
              <w:ind w:left="0"/>
              <w:jc w:val="left"/>
              <w:cnfStyle w:val="000000000000" w:firstRow="0" w:lastRow="0" w:firstColumn="0" w:lastColumn="0" w:oddVBand="0" w:evenVBand="0" w:oddHBand="0" w:evenHBand="0" w:firstRowFirstColumn="0" w:firstRowLastColumn="0" w:lastRowFirstColumn="0" w:lastRowLastColumn="0"/>
              <w:rPr>
                <w:sz w:val="18"/>
              </w:rPr>
            </w:pPr>
            <w:r>
              <w:rPr>
                <w:sz w:val="18"/>
              </w:rPr>
              <w:t>Stavební správa vysokorychlostních tratí</w:t>
            </w:r>
          </w:p>
        </w:tc>
      </w:tr>
      <w:tr w:rsidR="00034BF1" w:rsidRPr="00C02C9D" w14:paraId="6CE42257" w14:textId="77777777" w:rsidTr="00B567B3">
        <w:trPr>
          <w:trHeight w:val="20"/>
        </w:trPr>
        <w:tc>
          <w:tcPr>
            <w:cnfStyle w:val="001000000000" w:firstRow="0" w:lastRow="0" w:firstColumn="1" w:lastColumn="0" w:oddVBand="0" w:evenVBand="0" w:oddHBand="0" w:evenHBand="0" w:firstRowFirstColumn="0" w:firstRowLastColumn="0" w:lastRowFirstColumn="0" w:lastRowLastColumn="0"/>
            <w:tcW w:w="2744" w:type="dxa"/>
            <w:tcBorders>
              <w:top w:val="nil"/>
              <w:left w:val="nil"/>
              <w:bottom w:val="single" w:sz="4" w:space="0" w:color="auto"/>
            </w:tcBorders>
            <w:vAlign w:val="center"/>
          </w:tcPr>
          <w:p w14:paraId="0DF55C7F" w14:textId="12426F8E" w:rsidR="00034BF1" w:rsidRPr="00C02C9D" w:rsidRDefault="00034BF1" w:rsidP="00034BF1">
            <w:pPr>
              <w:pStyle w:val="Textbezslovn"/>
              <w:spacing w:before="40" w:after="40"/>
              <w:ind w:left="0"/>
              <w:jc w:val="left"/>
            </w:pPr>
            <w:r w:rsidRPr="00C02C9D">
              <w:rPr>
                <w:sz w:val="18"/>
              </w:rPr>
              <w:t>Korespondenční adresa:</w:t>
            </w:r>
          </w:p>
        </w:tc>
        <w:tc>
          <w:tcPr>
            <w:tcW w:w="5407" w:type="dxa"/>
            <w:tcBorders>
              <w:top w:val="nil"/>
              <w:bottom w:val="single" w:sz="4" w:space="0" w:color="auto"/>
              <w:right w:val="nil"/>
            </w:tcBorders>
            <w:vAlign w:val="center"/>
          </w:tcPr>
          <w:p w14:paraId="18EA3AF2" w14:textId="54C0C4FB" w:rsidR="00034BF1" w:rsidRPr="00C02C9D" w:rsidRDefault="00034BF1" w:rsidP="00034BF1">
            <w:pPr>
              <w:pStyle w:val="Textbezslovn"/>
              <w:spacing w:before="40" w:after="40"/>
              <w:ind w:left="0"/>
              <w:jc w:val="left"/>
              <w:cnfStyle w:val="000000000000" w:firstRow="0" w:lastRow="0" w:firstColumn="0" w:lastColumn="0" w:oddVBand="0" w:evenVBand="0" w:oddHBand="0" w:evenHBand="0" w:firstRowFirstColumn="0" w:firstRowLastColumn="0" w:lastRowFirstColumn="0" w:lastRowLastColumn="0"/>
              <w:rPr>
                <w:highlight w:val="cyan"/>
              </w:rPr>
            </w:pPr>
            <w:r w:rsidRPr="001A69A3">
              <w:rPr>
                <w:sz w:val="18"/>
              </w:rPr>
              <w:t>V Celnici 1028/10</w:t>
            </w:r>
            <w:r>
              <w:rPr>
                <w:sz w:val="18"/>
              </w:rPr>
              <w:t xml:space="preserve">, </w:t>
            </w:r>
            <w:r w:rsidRPr="001A69A3">
              <w:rPr>
                <w:sz w:val="18"/>
              </w:rPr>
              <w:t>110 00 Praha 1-Nové Město</w:t>
            </w:r>
          </w:p>
        </w:tc>
      </w:tr>
    </w:tbl>
    <w:p w14:paraId="38577428" w14:textId="3D0A8261" w:rsidR="00717EC8" w:rsidRPr="00C02C9D" w:rsidRDefault="00652062" w:rsidP="00D70454">
      <w:pPr>
        <w:pStyle w:val="Nadpis2-2"/>
      </w:pPr>
      <w:bookmarkStart w:id="17" w:name="_Toc180160164"/>
      <w:r w:rsidRPr="00C02C9D">
        <w:t>Dodavatel</w:t>
      </w:r>
      <w:bookmarkEnd w:id="17"/>
    </w:p>
    <w:tbl>
      <w:tblPr>
        <w:tblStyle w:val="Mkatabulky"/>
        <w:tblW w:w="0" w:type="auto"/>
        <w:tblInd w:w="737" w:type="dxa"/>
        <w:tblBorders>
          <w:top w:val="single" w:sz="2" w:space="0" w:color="auto"/>
          <w:bottom w:val="single" w:sz="2" w:space="0" w:color="auto"/>
          <w:insideH w:val="none" w:sz="0" w:space="0" w:color="auto"/>
        </w:tblBorders>
        <w:tblLook w:val="04A0" w:firstRow="1" w:lastRow="0" w:firstColumn="1" w:lastColumn="0" w:noHBand="0" w:noVBand="1"/>
      </w:tblPr>
      <w:tblGrid>
        <w:gridCol w:w="2744"/>
        <w:gridCol w:w="5407"/>
      </w:tblGrid>
      <w:tr w:rsidR="00CB5229" w:rsidRPr="00C02C9D" w14:paraId="57BFF5E9" w14:textId="77777777" w:rsidTr="00B435A5">
        <w:trPr>
          <w:cnfStyle w:val="100000000000" w:firstRow="1" w:lastRow="0" w:firstColumn="0" w:lastColumn="0" w:oddVBand="0" w:evenVBand="0" w:oddHBand="0"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8151" w:type="dxa"/>
            <w:gridSpan w:val="2"/>
            <w:tcBorders>
              <w:bottom w:val="single" w:sz="4" w:space="0" w:color="auto"/>
            </w:tcBorders>
          </w:tcPr>
          <w:p w14:paraId="14F00A18" w14:textId="3232E93B" w:rsidR="00CB5229" w:rsidRPr="00C02C9D" w:rsidRDefault="00CB5229" w:rsidP="00B435A5">
            <w:pPr>
              <w:pStyle w:val="Textbezslovn"/>
              <w:spacing w:before="40" w:after="40"/>
              <w:ind w:left="0"/>
              <w:jc w:val="left"/>
              <w:rPr>
                <w:sz w:val="18"/>
              </w:rPr>
            </w:pPr>
            <w:r w:rsidRPr="00C02C9D">
              <w:rPr>
                <w:b/>
                <w:sz w:val="18"/>
              </w:rPr>
              <w:t xml:space="preserve">Údaje o </w:t>
            </w:r>
            <w:r w:rsidR="00652062" w:rsidRPr="00C02C9D">
              <w:rPr>
                <w:b/>
                <w:sz w:val="18"/>
              </w:rPr>
              <w:t>Dodavateli:</w:t>
            </w:r>
          </w:p>
        </w:tc>
      </w:tr>
      <w:tr w:rsidR="0068683E" w:rsidRPr="00C02C9D" w14:paraId="2D71B8AA" w14:textId="77777777" w:rsidTr="00B567B3">
        <w:trPr>
          <w:trHeight w:val="20"/>
        </w:trPr>
        <w:tc>
          <w:tcPr>
            <w:cnfStyle w:val="001000000000" w:firstRow="0" w:lastRow="0" w:firstColumn="1" w:lastColumn="0" w:oddVBand="0" w:evenVBand="0" w:oddHBand="0" w:evenHBand="0" w:firstRowFirstColumn="0" w:firstRowLastColumn="0" w:lastRowFirstColumn="0" w:lastRowLastColumn="0"/>
            <w:tcW w:w="2744" w:type="dxa"/>
            <w:tcBorders>
              <w:bottom w:val="nil"/>
            </w:tcBorders>
          </w:tcPr>
          <w:p w14:paraId="25BADFF0" w14:textId="7A52DF08" w:rsidR="0068683E" w:rsidRPr="00C02C9D" w:rsidRDefault="00652062" w:rsidP="00B435A5">
            <w:pPr>
              <w:pStyle w:val="Textbezslovn"/>
              <w:spacing w:before="40" w:after="40"/>
              <w:ind w:left="0"/>
              <w:jc w:val="left"/>
            </w:pPr>
            <w:r w:rsidRPr="00C02C9D">
              <w:rPr>
                <w:sz w:val="18"/>
              </w:rPr>
              <w:t>Dodavatel</w:t>
            </w:r>
            <w:r w:rsidR="0068683E" w:rsidRPr="00C02C9D">
              <w:rPr>
                <w:sz w:val="18"/>
              </w:rPr>
              <w:t>:</w:t>
            </w:r>
          </w:p>
        </w:tc>
        <w:tc>
          <w:tcPr>
            <w:tcW w:w="5407" w:type="dxa"/>
            <w:tcBorders>
              <w:bottom w:val="nil"/>
            </w:tcBorders>
            <w:vAlign w:val="center"/>
          </w:tcPr>
          <w:p w14:paraId="0D2DB47C" w14:textId="5D865DF1" w:rsidR="0068683E" w:rsidRPr="00C02C9D" w:rsidRDefault="00EB45F3" w:rsidP="00B435A5">
            <w:pPr>
              <w:pStyle w:val="Textbezslovn"/>
              <w:spacing w:before="40" w:after="40"/>
              <w:ind w:left="0"/>
              <w:jc w:val="left"/>
              <w:cnfStyle w:val="000000000000" w:firstRow="0" w:lastRow="0" w:firstColumn="0" w:lastColumn="0" w:oddVBand="0" w:evenVBand="0" w:oddHBand="0" w:evenHBand="0" w:firstRowFirstColumn="0" w:firstRowLastColumn="0" w:lastRowFirstColumn="0" w:lastRowLastColumn="0"/>
              <w:rPr>
                <w:b/>
                <w:bCs/>
              </w:rPr>
            </w:pPr>
            <w:r w:rsidRPr="00C02C9D">
              <w:rPr>
                <w:b/>
                <w:bCs/>
                <w:sz w:val="18"/>
                <w:highlight w:val="yellow"/>
              </w:rPr>
              <w:t>[</w:t>
            </w:r>
            <w:r w:rsidR="000E474B" w:rsidRPr="00C02C9D">
              <w:rPr>
                <w:b/>
                <w:bCs/>
                <w:sz w:val="18"/>
                <w:highlight w:val="yellow"/>
              </w:rPr>
              <w:t>*</w:t>
            </w:r>
            <w:r w:rsidR="00652062" w:rsidRPr="00C02C9D">
              <w:rPr>
                <w:b/>
                <w:bCs/>
                <w:sz w:val="18"/>
                <w:highlight w:val="yellow"/>
              </w:rPr>
              <w:t>DODAVATEL</w:t>
            </w:r>
            <w:r w:rsidRPr="00C02C9D">
              <w:rPr>
                <w:b/>
                <w:bCs/>
                <w:sz w:val="18"/>
                <w:highlight w:val="yellow"/>
              </w:rPr>
              <w:t>]</w:t>
            </w:r>
          </w:p>
        </w:tc>
      </w:tr>
      <w:tr w:rsidR="0068683E" w:rsidRPr="00C02C9D" w14:paraId="7DEE3775" w14:textId="77777777" w:rsidTr="00B567B3">
        <w:trPr>
          <w:trHeight w:val="20"/>
        </w:trPr>
        <w:tc>
          <w:tcPr>
            <w:cnfStyle w:val="001000000000" w:firstRow="0" w:lastRow="0" w:firstColumn="1" w:lastColumn="0" w:oddVBand="0" w:evenVBand="0" w:oddHBand="0" w:evenHBand="0" w:firstRowFirstColumn="0" w:firstRowLastColumn="0" w:lastRowFirstColumn="0" w:lastRowLastColumn="0"/>
            <w:tcW w:w="2744" w:type="dxa"/>
            <w:tcBorders>
              <w:top w:val="nil"/>
              <w:bottom w:val="single" w:sz="4" w:space="0" w:color="auto"/>
            </w:tcBorders>
          </w:tcPr>
          <w:p w14:paraId="7A49D883" w14:textId="77777777" w:rsidR="0068683E" w:rsidRPr="00C02C9D" w:rsidRDefault="0068683E" w:rsidP="00B435A5">
            <w:pPr>
              <w:pStyle w:val="Textbezslovn"/>
              <w:spacing w:before="40" w:after="40"/>
              <w:ind w:left="0"/>
              <w:jc w:val="left"/>
              <w:rPr>
                <w:sz w:val="18"/>
              </w:rPr>
            </w:pPr>
            <w:r w:rsidRPr="00C02C9D">
              <w:rPr>
                <w:sz w:val="18"/>
              </w:rPr>
              <w:t>Adresa:</w:t>
            </w:r>
          </w:p>
        </w:tc>
        <w:tc>
          <w:tcPr>
            <w:tcW w:w="5407" w:type="dxa"/>
            <w:tcBorders>
              <w:top w:val="nil"/>
              <w:bottom w:val="single" w:sz="4" w:space="0" w:color="auto"/>
            </w:tcBorders>
            <w:vAlign w:val="center"/>
          </w:tcPr>
          <w:p w14:paraId="7E0416DE" w14:textId="497A572A" w:rsidR="0068683E" w:rsidRPr="00C02C9D" w:rsidRDefault="00EB45F3" w:rsidP="00B435A5">
            <w:pPr>
              <w:pStyle w:val="Textbezslovn"/>
              <w:spacing w:before="40" w:after="40"/>
              <w:ind w:left="0"/>
              <w:jc w:val="left"/>
              <w:cnfStyle w:val="000000000000" w:firstRow="0" w:lastRow="0" w:firstColumn="0" w:lastColumn="0" w:oddVBand="0" w:evenVBand="0" w:oddHBand="0" w:evenHBand="0" w:firstRowFirstColumn="0" w:firstRowLastColumn="0" w:lastRowFirstColumn="0" w:lastRowLastColumn="0"/>
              <w:rPr>
                <w:sz w:val="18"/>
              </w:rPr>
            </w:pPr>
            <w:r w:rsidRPr="00C02C9D">
              <w:rPr>
                <w:sz w:val="18"/>
                <w:highlight w:val="yellow"/>
              </w:rPr>
              <w:t>[</w:t>
            </w:r>
            <w:r w:rsidR="000E474B" w:rsidRPr="00C02C9D">
              <w:rPr>
                <w:sz w:val="18"/>
                <w:highlight w:val="yellow"/>
              </w:rPr>
              <w:t>*</w:t>
            </w:r>
            <w:r w:rsidR="00652062" w:rsidRPr="00C02C9D">
              <w:rPr>
                <w:sz w:val="18"/>
                <w:highlight w:val="yellow"/>
              </w:rPr>
              <w:t>DODAVATEL</w:t>
            </w:r>
            <w:r w:rsidR="00116D13" w:rsidRPr="00C02C9D">
              <w:rPr>
                <w:sz w:val="18"/>
                <w:highlight w:val="yellow"/>
              </w:rPr>
              <w:t>_ADRESA</w:t>
            </w:r>
            <w:r w:rsidRPr="00C02C9D">
              <w:rPr>
                <w:sz w:val="18"/>
                <w:highlight w:val="yellow"/>
              </w:rPr>
              <w:t>]</w:t>
            </w:r>
          </w:p>
        </w:tc>
      </w:tr>
    </w:tbl>
    <w:p w14:paraId="36D28A9A" w14:textId="299D2E75" w:rsidR="000E0D96" w:rsidRPr="00C02C9D" w:rsidRDefault="000E0D96" w:rsidP="000E0D96">
      <w:pPr>
        <w:pStyle w:val="Nadpis2-2"/>
      </w:pPr>
      <w:bookmarkStart w:id="18" w:name="_Toc180160165"/>
      <w:r w:rsidRPr="00C02C9D">
        <w:t>Popis stavby</w:t>
      </w:r>
      <w:bookmarkEnd w:id="18"/>
    </w:p>
    <w:p w14:paraId="5C6B6602" w14:textId="15E95BFF" w:rsidR="00F37474" w:rsidRPr="007D2230" w:rsidRDefault="00F37474" w:rsidP="00F37474">
      <w:pPr>
        <w:pStyle w:val="Text2-1"/>
      </w:pPr>
      <w:bookmarkStart w:id="19" w:name="_Hlk183769314"/>
      <w:r w:rsidRPr="007D2230">
        <w:t xml:space="preserve">Cílem díla je modernizace, částečné zdvoukolejnění a elektrizace </w:t>
      </w:r>
      <w:r>
        <w:t xml:space="preserve">stávající </w:t>
      </w:r>
      <w:r w:rsidRPr="007D2230">
        <w:t xml:space="preserve">trati </w:t>
      </w:r>
      <w:r>
        <w:t xml:space="preserve">a novostavba trati </w:t>
      </w:r>
      <w:r w:rsidRPr="007D2230">
        <w:t xml:space="preserve">ve variantě „320 optimalizovaná“ dle Studie proveditelnosti „Vysokorychlostní spojení RS5 Praha – Wrocław“ (dále jen „Studie proveditelnosti“). Realizací projektu má dojít ke zvýšení kapacity dráhy a zkrácení jízdních dob vlaků v řešeném úseku trati při současném splnění podmínky ekonomické rentability. Traťový úsek Jaroměř – Náchod bude po modernizaci součástí sítě Rychlých spojení (RS) na území České republiky a bude využíván vnitrostátními i mezinárodními expresními linkami. Vyžaduje se zajištění plynulosti a bezpečnosti železniční dopravy zlepšením technického stavu a parametrů traťového úseku, rovněž zvýšení komfortu cestování a zvýšení bezpečnosti cestujících zvýšením nástupních hran nástupišť na všech stanicích a zastávkách na 550 mm nad TK a zajištění plně bezbariérového přístupu k nástupištím. Vybrané železniční přejezdy budou nahrazeny mimoúrovňovým křížením nebo zrušeny, ostatní vybaveny novým PZZ. V rámci stavebních prací proběhne kompletní rekonstrukce železničního svršku i spodku a inženýrských staveb. Rekonstrukcí projde ŽST Česká Skalice a ŽST Náchod i všechny zastávky. Součástí nových nástupišť bude i nový mobiliář, informační a orientační systém a zastřešení. Zřízeny budou nové odbočky Kleny a Náchod-Homolka. V celé délce trati bude implementován systém ERTMS. </w:t>
      </w:r>
    </w:p>
    <w:bookmarkEnd w:id="19"/>
    <w:p w14:paraId="7E6E57CA" w14:textId="54F7AF3C" w:rsidR="00DA12A2" w:rsidRDefault="001501BA" w:rsidP="001501BA">
      <w:pPr>
        <w:rPr>
          <w:highlight w:val="cyan"/>
        </w:rPr>
      </w:pPr>
      <w:r>
        <w:lastRenderedPageBreak/>
        <w:t xml:space="preserve">            </w:t>
      </w:r>
      <w:r w:rsidR="00DA12A2">
        <w:t>Stavba bude zpracována v režimu BIM pro stupeň dokumentace DPS.</w:t>
      </w:r>
    </w:p>
    <w:p w14:paraId="4FDF1A93" w14:textId="3D1ECEC3" w:rsidR="00DE1242" w:rsidRDefault="00DE1242" w:rsidP="00BD4B1F">
      <w:pPr>
        <w:spacing w:before="0"/>
        <w:rPr>
          <w:highlight w:val="cyan"/>
          <w:lang w:val="en-US"/>
        </w:rPr>
      </w:pPr>
    </w:p>
    <w:p w14:paraId="43695E9E" w14:textId="237F4DF5" w:rsidR="000E0D96" w:rsidRDefault="00F2688E" w:rsidP="000E0D96">
      <w:pPr>
        <w:pStyle w:val="Nadpis2-1"/>
        <w:keepNext w:val="0"/>
        <w:widowControl w:val="0"/>
      </w:pPr>
      <w:bookmarkStart w:id="20" w:name="_Toc180160166"/>
      <w:r>
        <w:t xml:space="preserve">Odpovědné osoby a </w:t>
      </w:r>
      <w:r w:rsidR="00D40E02">
        <w:t>P</w:t>
      </w:r>
      <w:r w:rsidR="000A419A">
        <w:t>rojektový tým</w:t>
      </w:r>
      <w:bookmarkEnd w:id="20"/>
    </w:p>
    <w:p w14:paraId="3E49460A" w14:textId="031593CF" w:rsidR="0097207A" w:rsidRDefault="0097207A" w:rsidP="00DE1242">
      <w:pPr>
        <w:pStyle w:val="Nadpis2-2"/>
      </w:pPr>
      <w:bookmarkStart w:id="21" w:name="_Toc180160167"/>
      <w:r>
        <w:t>Definice činností odpovědných osob</w:t>
      </w:r>
      <w:r w:rsidR="00DE1242">
        <w:t xml:space="preserve"> Objednatele</w:t>
      </w:r>
      <w:bookmarkEnd w:id="21"/>
    </w:p>
    <w:tbl>
      <w:tblPr>
        <w:tblStyle w:val="Mkatabulky"/>
        <w:tblW w:w="8080" w:type="dxa"/>
        <w:tblInd w:w="709" w:type="dxa"/>
        <w:tblLook w:val="04A0" w:firstRow="1" w:lastRow="0" w:firstColumn="1" w:lastColumn="0" w:noHBand="0" w:noVBand="1"/>
      </w:tblPr>
      <w:tblGrid>
        <w:gridCol w:w="1985"/>
        <w:gridCol w:w="6095"/>
      </w:tblGrid>
      <w:tr w:rsidR="0097207A" w:rsidRPr="00F2688E" w14:paraId="29FD7D98" w14:textId="77777777" w:rsidTr="009343F5">
        <w:trPr>
          <w:cnfStyle w:val="100000000000" w:firstRow="1" w:lastRow="0" w:firstColumn="0" w:lastColumn="0" w:oddVBand="0" w:evenVBand="0" w:oddHBand="0"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1985" w:type="dxa"/>
          </w:tcPr>
          <w:p w14:paraId="1C10BB56" w14:textId="77777777" w:rsidR="0097207A" w:rsidRPr="00C96066" w:rsidRDefault="0097207A" w:rsidP="009D77EA">
            <w:pPr>
              <w:spacing w:before="40" w:after="40"/>
              <w:jc w:val="center"/>
              <w:rPr>
                <w:b/>
                <w:sz w:val="18"/>
              </w:rPr>
            </w:pPr>
            <w:r w:rsidRPr="00C96066">
              <w:rPr>
                <w:b/>
                <w:sz w:val="18"/>
              </w:rPr>
              <w:t>Název funkce</w:t>
            </w:r>
          </w:p>
        </w:tc>
        <w:tc>
          <w:tcPr>
            <w:tcW w:w="6095" w:type="dxa"/>
          </w:tcPr>
          <w:p w14:paraId="48EF9394" w14:textId="77777777" w:rsidR="0097207A" w:rsidRPr="00C96066" w:rsidRDefault="0097207A" w:rsidP="009D77EA">
            <w:pPr>
              <w:spacing w:before="40" w:after="40"/>
              <w:cnfStyle w:val="100000000000" w:firstRow="1" w:lastRow="0" w:firstColumn="0" w:lastColumn="0" w:oddVBand="0" w:evenVBand="0" w:oddHBand="0" w:evenHBand="0" w:firstRowFirstColumn="0" w:firstRowLastColumn="0" w:lastRowFirstColumn="0" w:lastRowLastColumn="0"/>
              <w:rPr>
                <w:b/>
                <w:sz w:val="18"/>
              </w:rPr>
            </w:pPr>
            <w:r w:rsidRPr="00C96066">
              <w:rPr>
                <w:b/>
                <w:sz w:val="18"/>
              </w:rPr>
              <w:t>Definice činností</w:t>
            </w:r>
          </w:p>
        </w:tc>
      </w:tr>
      <w:tr w:rsidR="0097207A" w:rsidRPr="00F2688E" w14:paraId="27E92542" w14:textId="77777777" w:rsidTr="009343F5">
        <w:trPr>
          <w:trHeight w:val="283"/>
        </w:trPr>
        <w:tc>
          <w:tcPr>
            <w:cnfStyle w:val="001000000000" w:firstRow="0" w:lastRow="0" w:firstColumn="1" w:lastColumn="0" w:oddVBand="0" w:evenVBand="0" w:oddHBand="0" w:evenHBand="0" w:firstRowFirstColumn="0" w:firstRowLastColumn="0" w:lastRowFirstColumn="0" w:lastRowLastColumn="0"/>
            <w:tcW w:w="1985" w:type="dxa"/>
            <w:vAlign w:val="center"/>
          </w:tcPr>
          <w:p w14:paraId="22A37DC0" w14:textId="77777777" w:rsidR="0097207A" w:rsidRPr="00885F2A" w:rsidRDefault="0012164F" w:rsidP="00644423">
            <w:pPr>
              <w:spacing w:before="20" w:after="20" w:line="288" w:lineRule="auto"/>
              <w:jc w:val="center"/>
              <w:rPr>
                <w:sz w:val="16"/>
                <w:szCs w:val="16"/>
              </w:rPr>
            </w:pPr>
            <w:r w:rsidRPr="00885F2A">
              <w:rPr>
                <w:sz w:val="16"/>
                <w:szCs w:val="16"/>
              </w:rPr>
              <w:t>Hlavní inženýr stavby</w:t>
            </w:r>
            <w:r w:rsidR="00B9137F" w:rsidRPr="00885F2A">
              <w:rPr>
                <w:sz w:val="16"/>
                <w:szCs w:val="16"/>
              </w:rPr>
              <w:br/>
            </w:r>
            <w:r w:rsidRPr="00885F2A">
              <w:rPr>
                <w:sz w:val="16"/>
                <w:szCs w:val="16"/>
              </w:rPr>
              <w:t>(</w:t>
            </w:r>
            <w:r w:rsidR="0097207A" w:rsidRPr="00885F2A">
              <w:rPr>
                <w:sz w:val="16"/>
                <w:szCs w:val="16"/>
              </w:rPr>
              <w:t>HIS</w:t>
            </w:r>
            <w:r w:rsidR="009D77EA" w:rsidRPr="00885F2A">
              <w:rPr>
                <w:sz w:val="16"/>
                <w:szCs w:val="16"/>
              </w:rPr>
              <w:t>)</w:t>
            </w:r>
          </w:p>
          <w:p w14:paraId="7CC7E81D" w14:textId="686D17A9" w:rsidR="009D77EA" w:rsidRPr="00885F2A" w:rsidRDefault="009D77EA" w:rsidP="00644423">
            <w:pPr>
              <w:spacing w:before="20" w:after="20" w:line="288" w:lineRule="auto"/>
              <w:jc w:val="center"/>
              <w:rPr>
                <w:sz w:val="16"/>
                <w:szCs w:val="16"/>
              </w:rPr>
            </w:pPr>
          </w:p>
        </w:tc>
        <w:tc>
          <w:tcPr>
            <w:tcW w:w="6095" w:type="dxa"/>
            <w:vAlign w:val="center"/>
          </w:tcPr>
          <w:p w14:paraId="1C208DB5" w14:textId="7853B882" w:rsidR="007236F7" w:rsidRPr="00B52735" w:rsidRDefault="00B13725" w:rsidP="00644423">
            <w:pPr>
              <w:spacing w:before="20" w:after="20" w:line="288" w:lineRule="auto"/>
              <w:jc w:val="both"/>
              <w:cnfStyle w:val="000000000000" w:firstRow="0" w:lastRow="0" w:firstColumn="0" w:lastColumn="0" w:oddVBand="0" w:evenVBand="0" w:oddHBand="0" w:evenHBand="0" w:firstRowFirstColumn="0" w:firstRowLastColumn="0" w:lastRowFirstColumn="0" w:lastRowLastColumn="0"/>
              <w:rPr>
                <w:sz w:val="16"/>
                <w:szCs w:val="16"/>
              </w:rPr>
            </w:pPr>
            <w:r w:rsidRPr="00B52735">
              <w:rPr>
                <w:rStyle w:val="Tun"/>
                <w:b w:val="0"/>
                <w:sz w:val="16"/>
                <w:szCs w:val="16"/>
              </w:rPr>
              <w:t>O</w:t>
            </w:r>
            <w:r w:rsidR="0097207A" w:rsidRPr="00B52735">
              <w:rPr>
                <w:rStyle w:val="Tun"/>
                <w:b w:val="0"/>
                <w:sz w:val="16"/>
                <w:szCs w:val="16"/>
              </w:rPr>
              <w:t>soba projektového manažera zastupující Objednatele, která řídí a</w:t>
            </w:r>
            <w:r w:rsidR="009343F5" w:rsidRPr="00B52735">
              <w:rPr>
                <w:sz w:val="16"/>
                <w:szCs w:val="16"/>
              </w:rPr>
              <w:t> </w:t>
            </w:r>
            <w:r w:rsidR="0097207A" w:rsidRPr="00B52735">
              <w:rPr>
                <w:rStyle w:val="Tun"/>
                <w:b w:val="0"/>
                <w:sz w:val="16"/>
                <w:szCs w:val="16"/>
              </w:rPr>
              <w:t>koordinuje zpracování Díla ve věcech technických</w:t>
            </w:r>
            <w:r w:rsidR="00B52735" w:rsidRPr="00B52735">
              <w:rPr>
                <w:rStyle w:val="Tun"/>
                <w:b w:val="0"/>
                <w:sz w:val="16"/>
                <w:szCs w:val="16"/>
              </w:rPr>
              <w:t>.</w:t>
            </w:r>
            <w:r w:rsidR="00B52735" w:rsidRPr="00B52735">
              <w:rPr>
                <w:rStyle w:val="Tun"/>
                <w:sz w:val="16"/>
                <w:szCs w:val="16"/>
              </w:rPr>
              <w:t xml:space="preserve"> </w:t>
            </w:r>
            <w:r w:rsidR="00B52735" w:rsidRPr="00B52735">
              <w:rPr>
                <w:rStyle w:val="Tun"/>
                <w:b w:val="0"/>
                <w:sz w:val="16"/>
                <w:szCs w:val="16"/>
              </w:rPr>
              <w:t>Odp</w:t>
            </w:r>
            <w:r w:rsidR="0097207A" w:rsidRPr="00B52735">
              <w:rPr>
                <w:rStyle w:val="Tun"/>
                <w:b w:val="0"/>
                <w:sz w:val="16"/>
                <w:szCs w:val="16"/>
              </w:rPr>
              <w:t xml:space="preserve">ovědnost HIS vůči </w:t>
            </w:r>
            <w:r w:rsidR="00885F2A" w:rsidRPr="00B52735">
              <w:rPr>
                <w:rStyle w:val="Tun"/>
                <w:b w:val="0"/>
                <w:sz w:val="16"/>
                <w:szCs w:val="16"/>
              </w:rPr>
              <w:t>ostatním</w:t>
            </w:r>
            <w:r w:rsidR="0097207A" w:rsidRPr="00B52735">
              <w:rPr>
                <w:rStyle w:val="Tun"/>
                <w:b w:val="0"/>
                <w:sz w:val="16"/>
                <w:szCs w:val="16"/>
              </w:rPr>
              <w:t xml:space="preserve"> zástupcům Objednatele, podílej</w:t>
            </w:r>
            <w:r w:rsidR="009343F5" w:rsidRPr="00B52735">
              <w:rPr>
                <w:rStyle w:val="Tun"/>
                <w:b w:val="0"/>
                <w:sz w:val="16"/>
                <w:szCs w:val="16"/>
              </w:rPr>
              <w:t>ících se</w:t>
            </w:r>
            <w:r w:rsidR="0097207A" w:rsidRPr="00B52735">
              <w:rPr>
                <w:rStyle w:val="Tun"/>
                <w:b w:val="0"/>
                <w:sz w:val="16"/>
                <w:szCs w:val="16"/>
              </w:rPr>
              <w:t xml:space="preserve"> na projednání a</w:t>
            </w:r>
            <w:r w:rsidR="009343F5" w:rsidRPr="00B52735">
              <w:rPr>
                <w:sz w:val="16"/>
                <w:szCs w:val="16"/>
              </w:rPr>
              <w:t> </w:t>
            </w:r>
            <w:r w:rsidR="0097207A" w:rsidRPr="00B52735">
              <w:rPr>
                <w:rStyle w:val="Tun"/>
                <w:b w:val="0"/>
                <w:sz w:val="16"/>
                <w:szCs w:val="16"/>
              </w:rPr>
              <w:t>koordinaci návrhu technického řešení</w:t>
            </w:r>
            <w:r w:rsidR="00885F2A" w:rsidRPr="00B52735">
              <w:rPr>
                <w:rStyle w:val="Tun"/>
                <w:b w:val="0"/>
                <w:sz w:val="16"/>
                <w:szCs w:val="16"/>
              </w:rPr>
              <w:t>,</w:t>
            </w:r>
            <w:r w:rsidR="0060187E" w:rsidRPr="00B52735">
              <w:rPr>
                <w:rStyle w:val="Tun"/>
                <w:b w:val="0"/>
                <w:sz w:val="16"/>
                <w:szCs w:val="16"/>
              </w:rPr>
              <w:t xml:space="preserve"> </w:t>
            </w:r>
            <w:r w:rsidR="0097207A" w:rsidRPr="00B52735">
              <w:rPr>
                <w:rStyle w:val="Tun"/>
                <w:b w:val="0"/>
                <w:sz w:val="16"/>
                <w:szCs w:val="16"/>
              </w:rPr>
              <w:t>se</w:t>
            </w:r>
            <w:r w:rsidR="0060187E" w:rsidRPr="00B52735">
              <w:rPr>
                <w:rStyle w:val="Tun"/>
                <w:b w:val="0"/>
                <w:sz w:val="16"/>
                <w:szCs w:val="16"/>
              </w:rPr>
              <w:t> </w:t>
            </w:r>
            <w:r w:rsidR="0097207A" w:rsidRPr="00B52735">
              <w:rPr>
                <w:rStyle w:val="Tun"/>
                <w:b w:val="0"/>
                <w:sz w:val="16"/>
                <w:szCs w:val="16"/>
              </w:rPr>
              <w:t xml:space="preserve">řídí interními předpisy </w:t>
            </w:r>
            <w:r w:rsidR="00885F2A" w:rsidRPr="00B52735">
              <w:rPr>
                <w:rStyle w:val="Tun"/>
                <w:b w:val="0"/>
                <w:sz w:val="16"/>
                <w:szCs w:val="16"/>
              </w:rPr>
              <w:t>SŽ.</w:t>
            </w:r>
          </w:p>
        </w:tc>
      </w:tr>
      <w:tr w:rsidR="009D77EA" w:rsidRPr="00F2688E" w14:paraId="557A347A" w14:textId="77777777" w:rsidTr="009343F5">
        <w:trPr>
          <w:trHeight w:val="283"/>
        </w:trPr>
        <w:tc>
          <w:tcPr>
            <w:cnfStyle w:val="001000000000" w:firstRow="0" w:lastRow="0" w:firstColumn="1" w:lastColumn="0" w:oddVBand="0" w:evenVBand="0" w:oddHBand="0" w:evenHBand="0" w:firstRowFirstColumn="0" w:firstRowLastColumn="0" w:lastRowFirstColumn="0" w:lastRowLastColumn="0"/>
            <w:tcW w:w="1985" w:type="dxa"/>
            <w:vAlign w:val="center"/>
          </w:tcPr>
          <w:p w14:paraId="364719E9" w14:textId="77777777" w:rsidR="009D77EA" w:rsidRPr="00885F2A" w:rsidRDefault="009D77EA" w:rsidP="00644423">
            <w:pPr>
              <w:spacing w:before="20" w:after="20" w:line="288" w:lineRule="auto"/>
              <w:jc w:val="center"/>
              <w:rPr>
                <w:sz w:val="16"/>
                <w:szCs w:val="16"/>
              </w:rPr>
            </w:pPr>
            <w:r w:rsidRPr="00885F2A">
              <w:rPr>
                <w:sz w:val="16"/>
                <w:szCs w:val="16"/>
              </w:rPr>
              <w:t>Manažer BIM</w:t>
            </w:r>
          </w:p>
        </w:tc>
        <w:tc>
          <w:tcPr>
            <w:tcW w:w="6095" w:type="dxa"/>
            <w:vAlign w:val="center"/>
          </w:tcPr>
          <w:p w14:paraId="60B9DDAE" w14:textId="2531493D" w:rsidR="009D77EA" w:rsidRPr="00B52735" w:rsidRDefault="00B13725" w:rsidP="00644423">
            <w:pPr>
              <w:spacing w:before="20" w:after="20" w:line="288" w:lineRule="auto"/>
              <w:jc w:val="both"/>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B52735">
              <w:rPr>
                <w:rStyle w:val="Tun"/>
                <w:b w:val="0"/>
                <w:sz w:val="16"/>
                <w:szCs w:val="16"/>
              </w:rPr>
              <w:t>O</w:t>
            </w:r>
            <w:r w:rsidR="009D77EA" w:rsidRPr="00B52735">
              <w:rPr>
                <w:rStyle w:val="Tun"/>
                <w:b w:val="0"/>
                <w:sz w:val="16"/>
                <w:szCs w:val="16"/>
              </w:rPr>
              <w:t>soba zastupující Objednatele ve věcech implementace BIM</w:t>
            </w:r>
            <w:r w:rsidR="00B567B3" w:rsidRPr="00B52735">
              <w:rPr>
                <w:rStyle w:val="Tun"/>
                <w:b w:val="0"/>
                <w:sz w:val="16"/>
                <w:szCs w:val="16"/>
              </w:rPr>
              <w:t xml:space="preserve"> </w:t>
            </w:r>
            <w:r w:rsidR="009D77EA" w:rsidRPr="00B52735">
              <w:rPr>
                <w:rStyle w:val="Tun"/>
                <w:b w:val="0"/>
                <w:sz w:val="16"/>
                <w:szCs w:val="16"/>
              </w:rPr>
              <w:t>v rámci procesu</w:t>
            </w:r>
            <w:r w:rsidR="00B567B3" w:rsidRPr="00B52735">
              <w:rPr>
                <w:rStyle w:val="Tun"/>
                <w:b w:val="0"/>
                <w:sz w:val="16"/>
                <w:szCs w:val="16"/>
              </w:rPr>
              <w:t xml:space="preserve"> </w:t>
            </w:r>
            <w:r w:rsidR="009D77EA" w:rsidRPr="00B52735">
              <w:rPr>
                <w:rStyle w:val="Tun"/>
                <w:b w:val="0"/>
                <w:sz w:val="16"/>
                <w:szCs w:val="16"/>
              </w:rPr>
              <w:t>digitalizace stavebních projektů SŽ</w:t>
            </w:r>
            <w:r w:rsidRPr="00B52735">
              <w:rPr>
                <w:rStyle w:val="Tun"/>
                <w:b w:val="0"/>
                <w:sz w:val="16"/>
                <w:szCs w:val="16"/>
              </w:rPr>
              <w:t>.</w:t>
            </w:r>
          </w:p>
        </w:tc>
      </w:tr>
      <w:tr w:rsidR="009D77EA" w:rsidRPr="00F2688E" w14:paraId="4B29AB0A" w14:textId="77777777" w:rsidTr="009343F5">
        <w:trPr>
          <w:trHeight w:val="283"/>
        </w:trPr>
        <w:tc>
          <w:tcPr>
            <w:cnfStyle w:val="001000000000" w:firstRow="0" w:lastRow="0" w:firstColumn="1" w:lastColumn="0" w:oddVBand="0" w:evenVBand="0" w:oddHBand="0" w:evenHBand="0" w:firstRowFirstColumn="0" w:firstRowLastColumn="0" w:lastRowFirstColumn="0" w:lastRowLastColumn="0"/>
            <w:tcW w:w="1985" w:type="dxa"/>
            <w:vAlign w:val="center"/>
          </w:tcPr>
          <w:p w14:paraId="4C3C051C" w14:textId="77777777" w:rsidR="009D77EA" w:rsidRPr="00885F2A" w:rsidRDefault="009D77EA" w:rsidP="00644423">
            <w:pPr>
              <w:spacing w:before="20" w:after="20" w:line="288" w:lineRule="auto"/>
              <w:jc w:val="center"/>
              <w:rPr>
                <w:sz w:val="16"/>
                <w:szCs w:val="16"/>
              </w:rPr>
            </w:pPr>
            <w:r w:rsidRPr="00885F2A">
              <w:rPr>
                <w:sz w:val="16"/>
                <w:szCs w:val="16"/>
              </w:rPr>
              <w:t>Koordinátor BIM SŽ</w:t>
            </w:r>
          </w:p>
        </w:tc>
        <w:tc>
          <w:tcPr>
            <w:tcW w:w="6095" w:type="dxa"/>
            <w:vAlign w:val="center"/>
          </w:tcPr>
          <w:p w14:paraId="359CE661" w14:textId="460FB223" w:rsidR="009D77EA" w:rsidRPr="00B52735" w:rsidRDefault="00B52735" w:rsidP="00644423">
            <w:pPr>
              <w:spacing w:before="20" w:after="20" w:line="288" w:lineRule="auto"/>
              <w:jc w:val="both"/>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B52735">
              <w:rPr>
                <w:rStyle w:val="Tun"/>
                <w:b w:val="0"/>
                <w:sz w:val="16"/>
                <w:szCs w:val="16"/>
              </w:rPr>
              <w:t>O</w:t>
            </w:r>
            <w:r w:rsidR="009D77EA" w:rsidRPr="00B52735">
              <w:rPr>
                <w:rStyle w:val="Tun"/>
                <w:b w:val="0"/>
                <w:sz w:val="16"/>
                <w:szCs w:val="16"/>
              </w:rPr>
              <w:t>soba zastupující Objednatele ve věcech implementace procesu BIM,</w:t>
            </w:r>
            <w:r w:rsidR="009D77EA" w:rsidRPr="00B52735">
              <w:rPr>
                <w:rStyle w:val="Tun"/>
                <w:b w:val="0"/>
                <w:sz w:val="16"/>
                <w:szCs w:val="16"/>
              </w:rPr>
              <w:br/>
              <w:t>která řídí a kontroluje průběh zpracování Informačního modelu stavby (IMS)</w:t>
            </w:r>
            <w:r w:rsidR="009343F5" w:rsidRPr="00B52735">
              <w:rPr>
                <w:rStyle w:val="Tun"/>
                <w:b w:val="0"/>
                <w:sz w:val="16"/>
                <w:szCs w:val="16"/>
              </w:rPr>
              <w:t>. P</w:t>
            </w:r>
            <w:r w:rsidR="009D77EA" w:rsidRPr="00B52735">
              <w:rPr>
                <w:sz w:val="16"/>
                <w:szCs w:val="16"/>
              </w:rPr>
              <w:t xml:space="preserve">oskytuje </w:t>
            </w:r>
            <w:r w:rsidR="009D77EA" w:rsidRPr="00B52735">
              <w:rPr>
                <w:rStyle w:val="Tun"/>
                <w:b w:val="0"/>
                <w:sz w:val="16"/>
                <w:szCs w:val="16"/>
              </w:rPr>
              <w:t>Objednateli technickou podporu</w:t>
            </w:r>
            <w:r w:rsidR="009343F5" w:rsidRPr="00B52735">
              <w:rPr>
                <w:rStyle w:val="Tun"/>
                <w:b w:val="0"/>
                <w:sz w:val="16"/>
                <w:szCs w:val="16"/>
              </w:rPr>
              <w:t xml:space="preserve"> – </w:t>
            </w:r>
            <w:r w:rsidR="009D77EA" w:rsidRPr="00B52735">
              <w:rPr>
                <w:rStyle w:val="Tun"/>
                <w:b w:val="0"/>
                <w:sz w:val="16"/>
                <w:szCs w:val="16"/>
              </w:rPr>
              <w:t>zejména ve věcech:</w:t>
            </w:r>
          </w:p>
          <w:p w14:paraId="5F3EDD98" w14:textId="3C56E4D9" w:rsidR="009D77EA" w:rsidRPr="00B52735" w:rsidRDefault="009D77EA" w:rsidP="00644423">
            <w:pPr>
              <w:pStyle w:val="Odstavecseseznamem"/>
              <w:numPr>
                <w:ilvl w:val="0"/>
                <w:numId w:val="10"/>
              </w:numPr>
              <w:spacing w:before="20" w:after="20" w:line="288" w:lineRule="auto"/>
              <w:ind w:left="419" w:hanging="284"/>
              <w:jc w:val="both"/>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B52735">
              <w:rPr>
                <w:rStyle w:val="Tun"/>
                <w:b w:val="0"/>
                <w:sz w:val="16"/>
                <w:szCs w:val="16"/>
              </w:rPr>
              <w:t>kontroly a dohledu při zpracování Informačního modelu stavby</w:t>
            </w:r>
            <w:r w:rsidR="00CE10C4" w:rsidRPr="00B52735">
              <w:rPr>
                <w:rStyle w:val="Tun"/>
                <w:b w:val="0"/>
                <w:sz w:val="16"/>
                <w:szCs w:val="16"/>
              </w:rPr>
              <w:t>;</w:t>
            </w:r>
          </w:p>
          <w:p w14:paraId="09C7FF91" w14:textId="6C6B34EF" w:rsidR="009D77EA" w:rsidRPr="00B52735" w:rsidRDefault="009D77EA" w:rsidP="00644423">
            <w:pPr>
              <w:pStyle w:val="Odstavecseseznamem"/>
              <w:numPr>
                <w:ilvl w:val="0"/>
                <w:numId w:val="10"/>
              </w:numPr>
              <w:spacing w:before="20" w:after="20" w:line="288" w:lineRule="auto"/>
              <w:ind w:left="419" w:hanging="284"/>
              <w:jc w:val="both"/>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B52735">
              <w:rPr>
                <w:rStyle w:val="Tun"/>
                <w:b w:val="0"/>
                <w:sz w:val="16"/>
                <w:szCs w:val="16"/>
              </w:rPr>
              <w:t>asistence při posuzování návrhu řešení technických, operativních, manažerských nebo strategických problémů</w:t>
            </w:r>
            <w:r w:rsidR="00CE10C4" w:rsidRPr="00B52735">
              <w:rPr>
                <w:rStyle w:val="Tun"/>
                <w:b w:val="0"/>
                <w:sz w:val="16"/>
                <w:szCs w:val="16"/>
              </w:rPr>
              <w:t>;</w:t>
            </w:r>
          </w:p>
          <w:p w14:paraId="58A40E01" w14:textId="3D355BE1" w:rsidR="009D77EA" w:rsidRPr="00B52735" w:rsidRDefault="009D77EA" w:rsidP="00644423">
            <w:pPr>
              <w:pStyle w:val="Odstavecseseznamem"/>
              <w:numPr>
                <w:ilvl w:val="0"/>
                <w:numId w:val="10"/>
              </w:numPr>
              <w:spacing w:before="20" w:after="20" w:line="288" w:lineRule="auto"/>
              <w:ind w:left="419" w:hanging="284"/>
              <w:jc w:val="both"/>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B52735">
              <w:rPr>
                <w:rStyle w:val="Tun"/>
                <w:b w:val="0"/>
                <w:sz w:val="16"/>
                <w:szCs w:val="16"/>
              </w:rPr>
              <w:t>aplikac</w:t>
            </w:r>
            <w:r w:rsidR="00411486" w:rsidRPr="00B52735">
              <w:rPr>
                <w:rStyle w:val="Tun"/>
                <w:b w:val="0"/>
                <w:sz w:val="16"/>
                <w:szCs w:val="16"/>
              </w:rPr>
              <w:t>e</w:t>
            </w:r>
            <w:r w:rsidRPr="00B52735">
              <w:rPr>
                <w:rStyle w:val="Tun"/>
                <w:b w:val="0"/>
                <w:sz w:val="16"/>
                <w:szCs w:val="16"/>
              </w:rPr>
              <w:t xml:space="preserve"> požadavků a podmínek vycházejících z</w:t>
            </w:r>
            <w:r w:rsidR="009343F5" w:rsidRPr="00B52735">
              <w:rPr>
                <w:sz w:val="16"/>
                <w:szCs w:val="16"/>
              </w:rPr>
              <w:t> </w:t>
            </w:r>
            <w:r w:rsidRPr="00B52735">
              <w:rPr>
                <w:rStyle w:val="Tun"/>
                <w:b w:val="0"/>
                <w:sz w:val="16"/>
                <w:szCs w:val="16"/>
              </w:rPr>
              <w:t>příloh</w:t>
            </w:r>
            <w:r w:rsidR="0070206C" w:rsidRPr="00B52735">
              <w:rPr>
                <w:rStyle w:val="Tun"/>
                <w:b w:val="0"/>
                <w:sz w:val="16"/>
                <w:szCs w:val="16"/>
              </w:rPr>
              <w:t>y</w:t>
            </w:r>
            <w:r w:rsidRPr="00B52735">
              <w:rPr>
                <w:rStyle w:val="Tun"/>
                <w:b w:val="0"/>
                <w:sz w:val="16"/>
                <w:szCs w:val="16"/>
              </w:rPr>
              <w:t xml:space="preserve"> </w:t>
            </w:r>
            <w:r w:rsidR="008F338B" w:rsidRPr="00B52735">
              <w:rPr>
                <w:rStyle w:val="Tun"/>
                <w:b w:val="0"/>
                <w:sz w:val="16"/>
                <w:szCs w:val="16"/>
              </w:rPr>
              <w:t>EI</w:t>
            </w:r>
            <w:r w:rsidR="00411486" w:rsidRPr="00B52735">
              <w:rPr>
                <w:rStyle w:val="Tun"/>
                <w:b w:val="0"/>
                <w:sz w:val="16"/>
                <w:szCs w:val="16"/>
              </w:rPr>
              <w:t>R</w:t>
            </w:r>
            <w:r w:rsidR="00411486" w:rsidRPr="00B52735">
              <w:rPr>
                <w:rStyle w:val="Tun"/>
                <w:sz w:val="16"/>
                <w:szCs w:val="16"/>
              </w:rPr>
              <w:t xml:space="preserve"> </w:t>
            </w:r>
            <w:r w:rsidR="00411486" w:rsidRPr="00B52735">
              <w:rPr>
                <w:rStyle w:val="Tun"/>
                <w:b w:val="0"/>
                <w:bCs/>
                <w:sz w:val="16"/>
                <w:szCs w:val="16"/>
              </w:rPr>
              <w:t>č.</w:t>
            </w:r>
            <w:r w:rsidR="0070206C" w:rsidRPr="00B52735">
              <w:rPr>
                <w:sz w:val="16"/>
                <w:szCs w:val="16"/>
              </w:rPr>
              <w:t> </w:t>
            </w:r>
            <w:r w:rsidR="00254BF1" w:rsidRPr="00254BF1">
              <w:rPr>
                <w:rStyle w:val="Tun"/>
                <w:b w:val="0"/>
              </w:rPr>
              <w:t>5</w:t>
            </w:r>
            <w:r w:rsidR="00411486" w:rsidRPr="00B52735">
              <w:rPr>
                <w:rStyle w:val="Tun"/>
                <w:b w:val="0"/>
                <w:bCs/>
                <w:sz w:val="16"/>
                <w:szCs w:val="16"/>
              </w:rPr>
              <w:t xml:space="preserve"> </w:t>
            </w:r>
            <w:r w:rsidR="00411486" w:rsidRPr="00B52735">
              <w:rPr>
                <w:rStyle w:val="Tun"/>
                <w:b w:val="0"/>
                <w:bCs/>
                <w:i/>
                <w:iCs/>
                <w:sz w:val="16"/>
                <w:szCs w:val="16"/>
              </w:rPr>
              <w:t>Předpis pro</w:t>
            </w:r>
            <w:r w:rsidR="00411486" w:rsidRPr="00B52735">
              <w:rPr>
                <w:i/>
                <w:iCs/>
                <w:sz w:val="16"/>
                <w:szCs w:val="16"/>
              </w:rPr>
              <w:t> </w:t>
            </w:r>
            <w:r w:rsidR="00411486" w:rsidRPr="00B52735">
              <w:rPr>
                <w:rStyle w:val="Tun"/>
                <w:b w:val="0"/>
                <w:bCs/>
                <w:i/>
                <w:iCs/>
                <w:sz w:val="16"/>
                <w:szCs w:val="16"/>
              </w:rPr>
              <w:t>informační modelování staveb (BIM) pro</w:t>
            </w:r>
            <w:r w:rsidR="00411486" w:rsidRPr="00B52735">
              <w:rPr>
                <w:i/>
                <w:iCs/>
                <w:sz w:val="16"/>
                <w:szCs w:val="16"/>
              </w:rPr>
              <w:t> </w:t>
            </w:r>
            <w:r w:rsidR="00411486" w:rsidRPr="00B52735">
              <w:rPr>
                <w:rStyle w:val="Tun"/>
                <w:b w:val="0"/>
                <w:bCs/>
                <w:i/>
                <w:iCs/>
                <w:sz w:val="16"/>
                <w:szCs w:val="16"/>
              </w:rPr>
              <w:t xml:space="preserve">stavby dopravní </w:t>
            </w:r>
            <w:r w:rsidR="0070206C" w:rsidRPr="00B52735">
              <w:rPr>
                <w:rStyle w:val="Tun"/>
                <w:b w:val="0"/>
                <w:bCs/>
                <w:i/>
                <w:iCs/>
                <w:sz w:val="16"/>
                <w:szCs w:val="16"/>
              </w:rPr>
              <w:t>infrastruktury – Datový</w:t>
            </w:r>
            <w:r w:rsidR="00411486" w:rsidRPr="00B52735">
              <w:rPr>
                <w:rStyle w:val="Tun"/>
                <w:b w:val="0"/>
                <w:bCs/>
                <w:i/>
                <w:iCs/>
                <w:sz w:val="16"/>
                <w:szCs w:val="16"/>
              </w:rPr>
              <w:t xml:space="preserve"> standard DÚR, DSP, PDPS, RDS</w:t>
            </w:r>
            <w:r w:rsidR="008F338B" w:rsidRPr="00B52735">
              <w:rPr>
                <w:rStyle w:val="Tun"/>
                <w:b w:val="0"/>
                <w:sz w:val="16"/>
                <w:szCs w:val="16"/>
              </w:rPr>
              <w:t>)</w:t>
            </w:r>
            <w:r w:rsidR="00CE10C4" w:rsidRPr="00B52735">
              <w:rPr>
                <w:rStyle w:val="Tun"/>
                <w:b w:val="0"/>
                <w:sz w:val="16"/>
                <w:szCs w:val="16"/>
              </w:rPr>
              <w:t>;</w:t>
            </w:r>
          </w:p>
          <w:p w14:paraId="28BA1C46" w14:textId="2392C4DA" w:rsidR="009D77EA" w:rsidRPr="00B52735" w:rsidRDefault="009D77EA" w:rsidP="00644423">
            <w:pPr>
              <w:pStyle w:val="Odstavecseseznamem"/>
              <w:numPr>
                <w:ilvl w:val="0"/>
                <w:numId w:val="10"/>
              </w:numPr>
              <w:spacing w:before="20" w:after="20" w:line="288" w:lineRule="auto"/>
              <w:ind w:left="419" w:hanging="284"/>
              <w:jc w:val="both"/>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B52735">
              <w:rPr>
                <w:rStyle w:val="Tun"/>
                <w:b w:val="0"/>
                <w:sz w:val="16"/>
                <w:szCs w:val="16"/>
              </w:rPr>
              <w:t xml:space="preserve">aktivní spolupráce při řešení problémů </w:t>
            </w:r>
            <w:r w:rsidR="00885F2A" w:rsidRPr="00B52735">
              <w:rPr>
                <w:rStyle w:val="Tun"/>
                <w:b w:val="0"/>
                <w:sz w:val="16"/>
                <w:szCs w:val="16"/>
              </w:rPr>
              <w:t xml:space="preserve">při </w:t>
            </w:r>
            <w:r w:rsidRPr="00B52735">
              <w:rPr>
                <w:rStyle w:val="Tun"/>
                <w:b w:val="0"/>
                <w:sz w:val="16"/>
                <w:szCs w:val="16"/>
              </w:rPr>
              <w:t xml:space="preserve">zpracování </w:t>
            </w:r>
            <w:r w:rsidR="00885F2A" w:rsidRPr="00B52735">
              <w:rPr>
                <w:rStyle w:val="Tun"/>
                <w:b w:val="0"/>
                <w:sz w:val="16"/>
                <w:szCs w:val="16"/>
              </w:rPr>
              <w:t>Di</w:t>
            </w:r>
            <w:r w:rsidRPr="00B52735">
              <w:rPr>
                <w:rStyle w:val="Tun"/>
                <w:b w:val="0"/>
                <w:sz w:val="16"/>
                <w:szCs w:val="16"/>
              </w:rPr>
              <w:t>MS</w:t>
            </w:r>
            <w:r w:rsidR="00CE10C4" w:rsidRPr="00B52735">
              <w:rPr>
                <w:rStyle w:val="Tun"/>
                <w:b w:val="0"/>
                <w:sz w:val="16"/>
                <w:szCs w:val="16"/>
              </w:rPr>
              <w:t>;</w:t>
            </w:r>
          </w:p>
          <w:p w14:paraId="06DB7017" w14:textId="1517D93E" w:rsidR="009D77EA" w:rsidRPr="00B52735" w:rsidRDefault="009D77EA" w:rsidP="00644423">
            <w:pPr>
              <w:pStyle w:val="Odstavecseseznamem"/>
              <w:numPr>
                <w:ilvl w:val="0"/>
                <w:numId w:val="10"/>
              </w:numPr>
              <w:spacing w:before="20" w:after="20" w:line="288" w:lineRule="auto"/>
              <w:ind w:left="419" w:hanging="284"/>
              <w:jc w:val="both"/>
              <w:cnfStyle w:val="000000000000" w:firstRow="0" w:lastRow="0" w:firstColumn="0" w:lastColumn="0" w:oddVBand="0" w:evenVBand="0" w:oddHBand="0" w:evenHBand="0" w:firstRowFirstColumn="0" w:firstRowLastColumn="0" w:lastRowFirstColumn="0" w:lastRowLastColumn="0"/>
              <w:rPr>
                <w:rStyle w:val="Tun"/>
                <w:sz w:val="16"/>
                <w:szCs w:val="16"/>
              </w:rPr>
            </w:pPr>
            <w:r w:rsidRPr="00B52735">
              <w:rPr>
                <w:rStyle w:val="Tun"/>
                <w:b w:val="0"/>
                <w:sz w:val="16"/>
                <w:szCs w:val="16"/>
              </w:rPr>
              <w:t xml:space="preserve">pravidelné aktualizace celkového přehledu o stavu </w:t>
            </w:r>
            <w:r w:rsidR="00885F2A" w:rsidRPr="00B52735">
              <w:rPr>
                <w:rStyle w:val="Tun"/>
                <w:b w:val="0"/>
                <w:sz w:val="16"/>
                <w:szCs w:val="16"/>
              </w:rPr>
              <w:t>IMS</w:t>
            </w:r>
            <w:r w:rsidR="00B52735" w:rsidRPr="00B52735">
              <w:rPr>
                <w:rStyle w:val="Tun"/>
                <w:b w:val="0"/>
                <w:sz w:val="16"/>
                <w:szCs w:val="16"/>
              </w:rPr>
              <w:t>;</w:t>
            </w:r>
          </w:p>
          <w:p w14:paraId="2B67E0D9" w14:textId="07FEE323" w:rsidR="009D77EA" w:rsidRPr="00B52735" w:rsidRDefault="009D77EA" w:rsidP="00644423">
            <w:pPr>
              <w:pStyle w:val="Odstavecseseznamem"/>
              <w:numPr>
                <w:ilvl w:val="0"/>
                <w:numId w:val="10"/>
              </w:numPr>
              <w:spacing w:before="20" w:after="20" w:line="288" w:lineRule="auto"/>
              <w:ind w:left="419" w:hanging="284"/>
              <w:jc w:val="both"/>
              <w:cnfStyle w:val="000000000000" w:firstRow="0" w:lastRow="0" w:firstColumn="0" w:lastColumn="0" w:oddVBand="0" w:evenVBand="0" w:oddHBand="0" w:evenHBand="0" w:firstRowFirstColumn="0" w:firstRowLastColumn="0" w:lastRowFirstColumn="0" w:lastRowLastColumn="0"/>
              <w:rPr>
                <w:b/>
                <w:sz w:val="16"/>
                <w:szCs w:val="16"/>
              </w:rPr>
            </w:pPr>
            <w:r w:rsidRPr="00B52735">
              <w:rPr>
                <w:rStyle w:val="Tun"/>
                <w:b w:val="0"/>
                <w:sz w:val="16"/>
                <w:szCs w:val="16"/>
              </w:rPr>
              <w:t xml:space="preserve">účasti na jednáních v souvislosti se zpracováním </w:t>
            </w:r>
            <w:r w:rsidR="00885F2A" w:rsidRPr="00B52735">
              <w:rPr>
                <w:rStyle w:val="Tun"/>
                <w:b w:val="0"/>
                <w:sz w:val="16"/>
                <w:szCs w:val="16"/>
              </w:rPr>
              <w:t>Di</w:t>
            </w:r>
            <w:r w:rsidRPr="00B52735">
              <w:rPr>
                <w:rStyle w:val="Tun"/>
                <w:b w:val="0"/>
                <w:sz w:val="16"/>
                <w:szCs w:val="16"/>
              </w:rPr>
              <w:t>MS</w:t>
            </w:r>
            <w:r w:rsidR="00CE10C4" w:rsidRPr="00B52735">
              <w:rPr>
                <w:rStyle w:val="Tun"/>
                <w:b w:val="0"/>
                <w:sz w:val="16"/>
                <w:szCs w:val="16"/>
              </w:rPr>
              <w:t>.</w:t>
            </w:r>
          </w:p>
        </w:tc>
      </w:tr>
      <w:tr w:rsidR="00ED1B53" w:rsidRPr="00F2688E" w14:paraId="1EEDD098" w14:textId="77777777" w:rsidTr="009343F5">
        <w:trPr>
          <w:trHeight w:val="283"/>
        </w:trPr>
        <w:tc>
          <w:tcPr>
            <w:cnfStyle w:val="001000000000" w:firstRow="0" w:lastRow="0" w:firstColumn="1" w:lastColumn="0" w:oddVBand="0" w:evenVBand="0" w:oddHBand="0" w:evenHBand="0" w:firstRowFirstColumn="0" w:firstRowLastColumn="0" w:lastRowFirstColumn="0" w:lastRowLastColumn="0"/>
            <w:tcW w:w="1985" w:type="dxa"/>
            <w:vAlign w:val="center"/>
          </w:tcPr>
          <w:p w14:paraId="579D29EF" w14:textId="754FD0B1" w:rsidR="00ED1B53" w:rsidRPr="00885F2A" w:rsidRDefault="00ED1B53" w:rsidP="00644423">
            <w:pPr>
              <w:spacing w:before="20" w:after="20" w:line="288" w:lineRule="auto"/>
              <w:jc w:val="center"/>
              <w:rPr>
                <w:sz w:val="16"/>
                <w:szCs w:val="16"/>
              </w:rPr>
            </w:pPr>
            <w:r w:rsidRPr="00885F2A">
              <w:rPr>
                <w:sz w:val="16"/>
                <w:szCs w:val="16"/>
              </w:rPr>
              <w:t>Vrcholový koordinátor</w:t>
            </w:r>
          </w:p>
        </w:tc>
        <w:tc>
          <w:tcPr>
            <w:tcW w:w="6095" w:type="dxa"/>
            <w:vAlign w:val="center"/>
          </w:tcPr>
          <w:p w14:paraId="435E97AE" w14:textId="31F7AB4C" w:rsidR="00ED1B53" w:rsidRPr="00B52735" w:rsidRDefault="00F73A3F" w:rsidP="00644423">
            <w:pPr>
              <w:spacing w:before="20" w:after="20" w:line="288" w:lineRule="auto"/>
              <w:jc w:val="both"/>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B52735">
              <w:rPr>
                <w:rStyle w:val="Tun"/>
                <w:b w:val="0"/>
                <w:sz w:val="16"/>
                <w:szCs w:val="16"/>
              </w:rPr>
              <w:t xml:space="preserve">Osoba zastupující Objednatele </w:t>
            </w:r>
            <w:r w:rsidR="004335AF" w:rsidRPr="00B52735">
              <w:rPr>
                <w:rStyle w:val="Tun"/>
                <w:b w:val="0"/>
                <w:sz w:val="16"/>
                <w:szCs w:val="16"/>
              </w:rPr>
              <w:t>v rámci zpracování připomínek a</w:t>
            </w:r>
            <w:r w:rsidR="009343F5" w:rsidRPr="00B52735">
              <w:rPr>
                <w:sz w:val="16"/>
                <w:szCs w:val="16"/>
              </w:rPr>
              <w:t> zajišťuj</w:t>
            </w:r>
            <w:r w:rsidR="00B52735" w:rsidRPr="00B52735">
              <w:rPr>
                <w:sz w:val="16"/>
                <w:szCs w:val="16"/>
              </w:rPr>
              <w:t>í</w:t>
            </w:r>
            <w:r w:rsidR="009343F5" w:rsidRPr="00B52735">
              <w:rPr>
                <w:sz w:val="16"/>
                <w:szCs w:val="16"/>
              </w:rPr>
              <w:t xml:space="preserve">cí </w:t>
            </w:r>
            <w:r w:rsidR="004335AF" w:rsidRPr="00B52735">
              <w:rPr>
                <w:rStyle w:val="Tun"/>
                <w:b w:val="0"/>
                <w:sz w:val="16"/>
                <w:szCs w:val="16"/>
              </w:rPr>
              <w:t>mezioborovou koordinaci.</w:t>
            </w:r>
          </w:p>
        </w:tc>
      </w:tr>
      <w:tr w:rsidR="000315B5" w:rsidRPr="00F2688E" w14:paraId="3054D552" w14:textId="77777777" w:rsidTr="009343F5">
        <w:trPr>
          <w:trHeight w:val="283"/>
        </w:trPr>
        <w:tc>
          <w:tcPr>
            <w:cnfStyle w:val="001000000000" w:firstRow="0" w:lastRow="0" w:firstColumn="1" w:lastColumn="0" w:oddVBand="0" w:evenVBand="0" w:oddHBand="0" w:evenHBand="0" w:firstRowFirstColumn="0" w:firstRowLastColumn="0" w:lastRowFirstColumn="0" w:lastRowLastColumn="0"/>
            <w:tcW w:w="1985" w:type="dxa"/>
            <w:tcBorders>
              <w:bottom w:val="single" w:sz="2" w:space="0" w:color="auto"/>
            </w:tcBorders>
            <w:vAlign w:val="center"/>
          </w:tcPr>
          <w:p w14:paraId="10F074F5" w14:textId="69690577" w:rsidR="000315B5" w:rsidRPr="00885F2A" w:rsidRDefault="000315B5" w:rsidP="00644423">
            <w:pPr>
              <w:spacing w:before="20" w:after="20" w:line="288" w:lineRule="auto"/>
              <w:jc w:val="center"/>
              <w:rPr>
                <w:sz w:val="16"/>
                <w:szCs w:val="16"/>
              </w:rPr>
            </w:pPr>
            <w:r w:rsidRPr="00885F2A">
              <w:rPr>
                <w:sz w:val="16"/>
                <w:szCs w:val="16"/>
              </w:rPr>
              <w:t>Odborný garant</w:t>
            </w:r>
          </w:p>
        </w:tc>
        <w:tc>
          <w:tcPr>
            <w:tcW w:w="6095" w:type="dxa"/>
            <w:tcBorders>
              <w:bottom w:val="single" w:sz="2" w:space="0" w:color="auto"/>
            </w:tcBorders>
            <w:vAlign w:val="center"/>
          </w:tcPr>
          <w:p w14:paraId="73C38F14" w14:textId="73A3E091" w:rsidR="000315B5" w:rsidRPr="00B52735" w:rsidRDefault="00263856" w:rsidP="00644423">
            <w:pPr>
              <w:spacing w:before="20" w:after="20" w:line="288" w:lineRule="auto"/>
              <w:jc w:val="both"/>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B52735">
              <w:rPr>
                <w:rStyle w:val="Tun"/>
                <w:b w:val="0"/>
                <w:sz w:val="16"/>
                <w:szCs w:val="16"/>
              </w:rPr>
              <w:t xml:space="preserve">Osoba zastupující Objednatele </w:t>
            </w:r>
            <w:r w:rsidR="0078646F" w:rsidRPr="00B52735">
              <w:rPr>
                <w:rStyle w:val="Tun"/>
                <w:b w:val="0"/>
                <w:sz w:val="16"/>
                <w:szCs w:val="16"/>
              </w:rPr>
              <w:t>v rámci připomínek dané profese</w:t>
            </w:r>
            <w:r w:rsidR="00CE10C4" w:rsidRPr="00B52735">
              <w:rPr>
                <w:rStyle w:val="Tun"/>
                <w:b w:val="0"/>
                <w:sz w:val="16"/>
                <w:szCs w:val="16"/>
              </w:rPr>
              <w:t>.</w:t>
            </w:r>
          </w:p>
        </w:tc>
      </w:tr>
      <w:tr w:rsidR="000315B5" w:rsidRPr="00F2688E" w14:paraId="65645C9C" w14:textId="77777777" w:rsidTr="009343F5">
        <w:trPr>
          <w:trHeight w:val="283"/>
        </w:trPr>
        <w:tc>
          <w:tcPr>
            <w:cnfStyle w:val="001000000000" w:firstRow="0" w:lastRow="0" w:firstColumn="1" w:lastColumn="0" w:oddVBand="0" w:evenVBand="0" w:oddHBand="0" w:evenHBand="0" w:firstRowFirstColumn="0" w:firstRowLastColumn="0" w:lastRowFirstColumn="0" w:lastRowLastColumn="0"/>
            <w:tcW w:w="1985" w:type="dxa"/>
            <w:tcBorders>
              <w:top w:val="single" w:sz="2" w:space="0" w:color="auto"/>
              <w:bottom w:val="single" w:sz="4" w:space="0" w:color="auto"/>
            </w:tcBorders>
            <w:vAlign w:val="center"/>
          </w:tcPr>
          <w:p w14:paraId="3C57E4D1" w14:textId="78652D69" w:rsidR="000315B5" w:rsidRPr="00885F2A" w:rsidRDefault="000315B5" w:rsidP="00644423">
            <w:pPr>
              <w:spacing w:before="20" w:after="20" w:line="288" w:lineRule="auto"/>
              <w:jc w:val="center"/>
              <w:rPr>
                <w:sz w:val="16"/>
                <w:szCs w:val="16"/>
              </w:rPr>
            </w:pPr>
            <w:r w:rsidRPr="00885F2A">
              <w:rPr>
                <w:sz w:val="16"/>
                <w:szCs w:val="16"/>
              </w:rPr>
              <w:t>Připomínkující</w:t>
            </w:r>
          </w:p>
        </w:tc>
        <w:tc>
          <w:tcPr>
            <w:tcW w:w="6095" w:type="dxa"/>
            <w:tcBorders>
              <w:top w:val="single" w:sz="2" w:space="0" w:color="auto"/>
              <w:bottom w:val="single" w:sz="4" w:space="0" w:color="auto"/>
            </w:tcBorders>
            <w:vAlign w:val="center"/>
          </w:tcPr>
          <w:p w14:paraId="12F1E82A" w14:textId="70796EB1" w:rsidR="000315B5" w:rsidRPr="00B52735" w:rsidRDefault="00B13725" w:rsidP="00644423">
            <w:pPr>
              <w:spacing w:before="20" w:after="20" w:line="288" w:lineRule="auto"/>
              <w:jc w:val="both"/>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B52735">
              <w:rPr>
                <w:rStyle w:val="Tun"/>
                <w:b w:val="0"/>
                <w:sz w:val="16"/>
                <w:szCs w:val="16"/>
              </w:rPr>
              <w:t xml:space="preserve">Osoba zastupující </w:t>
            </w:r>
            <w:r w:rsidR="00CE10C4" w:rsidRPr="00B52735">
              <w:rPr>
                <w:rStyle w:val="Tun"/>
                <w:b w:val="0"/>
                <w:sz w:val="16"/>
                <w:szCs w:val="16"/>
              </w:rPr>
              <w:t xml:space="preserve">Objednatele </w:t>
            </w:r>
            <w:r w:rsidR="003E7756" w:rsidRPr="00B52735">
              <w:rPr>
                <w:rStyle w:val="Tun"/>
                <w:b w:val="0"/>
                <w:sz w:val="16"/>
                <w:szCs w:val="16"/>
              </w:rPr>
              <w:t>při zadávání připomínek dané profese.</w:t>
            </w:r>
            <w:r w:rsidR="00A01BD6" w:rsidRPr="00B52735">
              <w:rPr>
                <w:rStyle w:val="Tun"/>
                <w:b w:val="0"/>
                <w:sz w:val="16"/>
                <w:szCs w:val="16"/>
              </w:rPr>
              <w:t xml:space="preserve"> </w:t>
            </w:r>
            <w:r w:rsidR="000F47E1" w:rsidRPr="00B52735">
              <w:rPr>
                <w:rStyle w:val="Tun"/>
                <w:b w:val="0"/>
                <w:sz w:val="16"/>
                <w:szCs w:val="16"/>
              </w:rPr>
              <w:t>Jde</w:t>
            </w:r>
            <w:r w:rsidR="00B567B3" w:rsidRPr="00B52735">
              <w:rPr>
                <w:sz w:val="16"/>
                <w:szCs w:val="16"/>
              </w:rPr>
              <w:t> </w:t>
            </w:r>
            <w:r w:rsidR="000F47E1" w:rsidRPr="00B52735">
              <w:rPr>
                <w:rStyle w:val="Tun"/>
                <w:b w:val="0"/>
                <w:sz w:val="16"/>
                <w:szCs w:val="16"/>
              </w:rPr>
              <w:t>o</w:t>
            </w:r>
            <w:r w:rsidR="00B567B3" w:rsidRPr="00B52735">
              <w:rPr>
                <w:sz w:val="16"/>
                <w:szCs w:val="16"/>
              </w:rPr>
              <w:t> </w:t>
            </w:r>
            <w:r w:rsidR="000F47E1" w:rsidRPr="00B52735">
              <w:rPr>
                <w:rStyle w:val="Tun"/>
                <w:b w:val="0"/>
                <w:sz w:val="16"/>
                <w:szCs w:val="16"/>
              </w:rPr>
              <w:t>zástupce organizačních jednotek SŽ.</w:t>
            </w:r>
          </w:p>
        </w:tc>
      </w:tr>
    </w:tbl>
    <w:p w14:paraId="3E2C5273" w14:textId="6A10A9B0" w:rsidR="00DE1242" w:rsidRPr="00DE1242" w:rsidRDefault="00DE1242" w:rsidP="00DE1242">
      <w:pPr>
        <w:pStyle w:val="Nadpis2-2"/>
      </w:pPr>
      <w:bookmarkStart w:id="22" w:name="_Toc180160168"/>
      <w:r>
        <w:t xml:space="preserve">Definice činností odpovědných osob </w:t>
      </w:r>
      <w:r w:rsidR="00652062">
        <w:t>Dodavatel</w:t>
      </w:r>
      <w:r>
        <w:t>e</w:t>
      </w:r>
      <w:bookmarkEnd w:id="22"/>
    </w:p>
    <w:tbl>
      <w:tblPr>
        <w:tblStyle w:val="Mkatabulky"/>
        <w:tblW w:w="8080" w:type="dxa"/>
        <w:tblInd w:w="709" w:type="dxa"/>
        <w:tblLook w:val="04A0" w:firstRow="1" w:lastRow="0" w:firstColumn="1" w:lastColumn="0" w:noHBand="0" w:noVBand="1"/>
      </w:tblPr>
      <w:tblGrid>
        <w:gridCol w:w="1985"/>
        <w:gridCol w:w="6095"/>
      </w:tblGrid>
      <w:tr w:rsidR="0097207A" w:rsidRPr="00C96066" w14:paraId="727E925A" w14:textId="77777777" w:rsidTr="009343F5">
        <w:trPr>
          <w:cnfStyle w:val="100000000000" w:firstRow="1" w:lastRow="0" w:firstColumn="0" w:lastColumn="0" w:oddVBand="0" w:evenVBand="0" w:oddHBand="0"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1985" w:type="dxa"/>
          </w:tcPr>
          <w:p w14:paraId="4C03C298" w14:textId="77777777" w:rsidR="0097207A" w:rsidRPr="00C96066" w:rsidRDefault="0097207A" w:rsidP="009D77EA">
            <w:pPr>
              <w:spacing w:before="40" w:after="40"/>
              <w:jc w:val="center"/>
              <w:rPr>
                <w:b/>
                <w:sz w:val="18"/>
              </w:rPr>
            </w:pPr>
            <w:r w:rsidRPr="00C96066">
              <w:rPr>
                <w:b/>
                <w:sz w:val="18"/>
              </w:rPr>
              <w:t>Název funkce</w:t>
            </w:r>
          </w:p>
        </w:tc>
        <w:tc>
          <w:tcPr>
            <w:tcW w:w="6095" w:type="dxa"/>
          </w:tcPr>
          <w:p w14:paraId="474D107E" w14:textId="77777777" w:rsidR="0097207A" w:rsidRPr="00C96066" w:rsidRDefault="0097207A" w:rsidP="009D77EA">
            <w:pPr>
              <w:spacing w:before="40" w:after="40"/>
              <w:cnfStyle w:val="100000000000" w:firstRow="1" w:lastRow="0" w:firstColumn="0" w:lastColumn="0" w:oddVBand="0" w:evenVBand="0" w:oddHBand="0" w:evenHBand="0" w:firstRowFirstColumn="0" w:firstRowLastColumn="0" w:lastRowFirstColumn="0" w:lastRowLastColumn="0"/>
              <w:rPr>
                <w:b/>
                <w:sz w:val="18"/>
              </w:rPr>
            </w:pPr>
            <w:r w:rsidRPr="00C96066">
              <w:rPr>
                <w:b/>
                <w:sz w:val="18"/>
              </w:rPr>
              <w:t>Definice činností</w:t>
            </w:r>
          </w:p>
        </w:tc>
      </w:tr>
      <w:tr w:rsidR="0097207A" w:rsidRPr="00F2688E" w14:paraId="06F3CFFF" w14:textId="77777777" w:rsidTr="009343F5">
        <w:trPr>
          <w:trHeight w:val="283"/>
        </w:trPr>
        <w:tc>
          <w:tcPr>
            <w:cnfStyle w:val="001000000000" w:firstRow="0" w:lastRow="0" w:firstColumn="1" w:lastColumn="0" w:oddVBand="0" w:evenVBand="0" w:oddHBand="0" w:evenHBand="0" w:firstRowFirstColumn="0" w:firstRowLastColumn="0" w:lastRowFirstColumn="0" w:lastRowLastColumn="0"/>
            <w:tcW w:w="1985" w:type="dxa"/>
            <w:tcBorders>
              <w:bottom w:val="single" w:sz="2" w:space="0" w:color="auto"/>
            </w:tcBorders>
            <w:vAlign w:val="center"/>
          </w:tcPr>
          <w:p w14:paraId="26447667" w14:textId="75AE5EF9" w:rsidR="0097207A" w:rsidRPr="00865D6F" w:rsidRDefault="0012164F" w:rsidP="00644423">
            <w:pPr>
              <w:spacing w:before="20" w:after="20" w:line="288" w:lineRule="auto"/>
              <w:jc w:val="center"/>
              <w:rPr>
                <w:sz w:val="16"/>
                <w:szCs w:val="16"/>
              </w:rPr>
            </w:pPr>
            <w:r w:rsidRPr="00865D6F">
              <w:rPr>
                <w:sz w:val="16"/>
                <w:szCs w:val="16"/>
              </w:rPr>
              <w:t xml:space="preserve">Hlavní </w:t>
            </w:r>
            <w:r w:rsidR="00865D6F" w:rsidRPr="00865D6F">
              <w:rPr>
                <w:sz w:val="16"/>
                <w:szCs w:val="16"/>
              </w:rPr>
              <w:t xml:space="preserve">projektant </w:t>
            </w:r>
            <w:r w:rsidRPr="00865D6F">
              <w:rPr>
                <w:sz w:val="16"/>
                <w:szCs w:val="16"/>
              </w:rPr>
              <w:t>(</w:t>
            </w:r>
            <w:r w:rsidR="0097207A" w:rsidRPr="00865D6F">
              <w:rPr>
                <w:sz w:val="16"/>
                <w:szCs w:val="16"/>
              </w:rPr>
              <w:t>HIP</w:t>
            </w:r>
            <w:r w:rsidRPr="00865D6F">
              <w:rPr>
                <w:sz w:val="16"/>
                <w:szCs w:val="16"/>
              </w:rPr>
              <w:t>)</w:t>
            </w:r>
          </w:p>
          <w:p w14:paraId="7CC18C10" w14:textId="2E9F9324" w:rsidR="009D77EA" w:rsidRPr="009D77EA" w:rsidRDefault="009D77EA" w:rsidP="00644423">
            <w:pPr>
              <w:spacing w:before="20" w:after="20" w:line="288" w:lineRule="auto"/>
              <w:jc w:val="center"/>
              <w:rPr>
                <w:sz w:val="16"/>
                <w:szCs w:val="16"/>
              </w:rPr>
            </w:pPr>
          </w:p>
        </w:tc>
        <w:tc>
          <w:tcPr>
            <w:tcW w:w="6095" w:type="dxa"/>
            <w:tcBorders>
              <w:bottom w:val="single" w:sz="2" w:space="0" w:color="auto"/>
            </w:tcBorders>
            <w:vAlign w:val="center"/>
          </w:tcPr>
          <w:p w14:paraId="28274E4E" w14:textId="6D69C806" w:rsidR="001472A2" w:rsidRPr="00B52735" w:rsidRDefault="00565728" w:rsidP="00BF1C86">
            <w:pPr>
              <w:spacing w:before="20" w:after="20" w:line="288" w:lineRule="auto"/>
              <w:jc w:val="both"/>
              <w:cnfStyle w:val="000000000000" w:firstRow="0" w:lastRow="0" w:firstColumn="0" w:lastColumn="0" w:oddVBand="0" w:evenVBand="0" w:oddHBand="0" w:evenHBand="0" w:firstRowFirstColumn="0" w:firstRowLastColumn="0" w:lastRowFirstColumn="0" w:lastRowLastColumn="0"/>
              <w:rPr>
                <w:sz w:val="16"/>
                <w:szCs w:val="16"/>
              </w:rPr>
            </w:pPr>
            <w:r w:rsidRPr="00B52735">
              <w:rPr>
                <w:sz w:val="16"/>
                <w:szCs w:val="16"/>
              </w:rPr>
              <w:t>O</w:t>
            </w:r>
            <w:r w:rsidR="0097207A" w:rsidRPr="00B52735">
              <w:rPr>
                <w:sz w:val="16"/>
                <w:szCs w:val="16"/>
              </w:rPr>
              <w:t>soba vedoucího týmu</w:t>
            </w:r>
            <w:r w:rsidR="0097207A" w:rsidRPr="00B52735">
              <w:rPr>
                <w:rStyle w:val="Tun"/>
                <w:b w:val="0"/>
                <w:sz w:val="16"/>
                <w:szCs w:val="16"/>
              </w:rPr>
              <w:t xml:space="preserve"> ve funkci projektového manažera </w:t>
            </w:r>
            <w:r w:rsidR="00652062" w:rsidRPr="00B52735">
              <w:rPr>
                <w:rStyle w:val="Tun"/>
                <w:b w:val="0"/>
                <w:sz w:val="16"/>
                <w:szCs w:val="16"/>
              </w:rPr>
              <w:t>Dodavatel</w:t>
            </w:r>
            <w:r w:rsidR="0097207A" w:rsidRPr="00B52735">
              <w:rPr>
                <w:rStyle w:val="Tun"/>
                <w:b w:val="0"/>
                <w:sz w:val="16"/>
                <w:szCs w:val="16"/>
              </w:rPr>
              <w:t>e</w:t>
            </w:r>
            <w:r w:rsidR="009D77EA" w:rsidRPr="00B52735">
              <w:rPr>
                <w:rStyle w:val="Tun"/>
                <w:b w:val="0"/>
                <w:sz w:val="16"/>
                <w:szCs w:val="16"/>
              </w:rPr>
              <w:t xml:space="preserve">, pověřená </w:t>
            </w:r>
            <w:r w:rsidR="0097207A" w:rsidRPr="00B52735">
              <w:rPr>
                <w:sz w:val="16"/>
                <w:szCs w:val="16"/>
              </w:rPr>
              <w:t>řízením a koordinací celého Díla</w:t>
            </w:r>
            <w:r w:rsidR="00B52735" w:rsidRPr="00B52735">
              <w:rPr>
                <w:sz w:val="16"/>
                <w:szCs w:val="16"/>
              </w:rPr>
              <w:t xml:space="preserve">. Jedná se o osobu hlavního projektanta </w:t>
            </w:r>
            <w:r w:rsidR="009D77EA" w:rsidRPr="00B52735">
              <w:rPr>
                <w:sz w:val="16"/>
                <w:szCs w:val="16"/>
              </w:rPr>
              <w:t>v</w:t>
            </w:r>
            <w:r w:rsidR="0097207A" w:rsidRPr="00B52735">
              <w:rPr>
                <w:sz w:val="16"/>
                <w:szCs w:val="16"/>
              </w:rPr>
              <w:t xml:space="preserve">e </w:t>
            </w:r>
            <w:r w:rsidR="00B9137F" w:rsidRPr="00B52735">
              <w:rPr>
                <w:sz w:val="16"/>
                <w:szCs w:val="16"/>
              </w:rPr>
              <w:t>smyslu zákona</w:t>
            </w:r>
            <w:r w:rsidR="0097207A" w:rsidRPr="00B52735">
              <w:rPr>
                <w:sz w:val="16"/>
                <w:szCs w:val="16"/>
              </w:rPr>
              <w:t xml:space="preserve"> č. </w:t>
            </w:r>
            <w:r w:rsidR="00BF1C86">
              <w:rPr>
                <w:sz w:val="16"/>
                <w:szCs w:val="16"/>
              </w:rPr>
              <w:t>2</w:t>
            </w:r>
            <w:r w:rsidR="0097207A" w:rsidRPr="00B52735">
              <w:rPr>
                <w:sz w:val="16"/>
                <w:szCs w:val="16"/>
              </w:rPr>
              <w:t>83/20</w:t>
            </w:r>
            <w:r w:rsidR="00BF1C86">
              <w:rPr>
                <w:sz w:val="16"/>
                <w:szCs w:val="16"/>
              </w:rPr>
              <w:t>21</w:t>
            </w:r>
            <w:r w:rsidR="0097207A" w:rsidRPr="00B52735">
              <w:rPr>
                <w:sz w:val="16"/>
                <w:szCs w:val="16"/>
              </w:rPr>
              <w:t xml:space="preserve"> Sb</w:t>
            </w:r>
            <w:r w:rsidR="00B52735" w:rsidRPr="00B52735">
              <w:rPr>
                <w:sz w:val="16"/>
                <w:szCs w:val="16"/>
              </w:rPr>
              <w:t>.</w:t>
            </w:r>
          </w:p>
        </w:tc>
      </w:tr>
      <w:tr w:rsidR="00043D2A" w:rsidRPr="00F2688E" w14:paraId="66D9DAF7" w14:textId="77777777" w:rsidTr="009343F5">
        <w:trPr>
          <w:trHeight w:val="283"/>
        </w:trPr>
        <w:tc>
          <w:tcPr>
            <w:cnfStyle w:val="001000000000" w:firstRow="0" w:lastRow="0" w:firstColumn="1" w:lastColumn="0" w:oddVBand="0" w:evenVBand="0" w:oddHBand="0" w:evenHBand="0" w:firstRowFirstColumn="0" w:firstRowLastColumn="0" w:lastRowFirstColumn="0" w:lastRowLastColumn="0"/>
            <w:tcW w:w="1985" w:type="dxa"/>
            <w:tcBorders>
              <w:top w:val="single" w:sz="2" w:space="0" w:color="auto"/>
              <w:bottom w:val="single" w:sz="4" w:space="0" w:color="auto"/>
            </w:tcBorders>
            <w:vAlign w:val="center"/>
          </w:tcPr>
          <w:p w14:paraId="527F0BF4" w14:textId="77777777" w:rsidR="00043D2A" w:rsidRPr="001F698B" w:rsidRDefault="00043D2A" w:rsidP="00043D2A">
            <w:pPr>
              <w:spacing w:before="20" w:after="20" w:line="288" w:lineRule="auto"/>
              <w:jc w:val="center"/>
              <w:rPr>
                <w:sz w:val="16"/>
                <w:szCs w:val="16"/>
              </w:rPr>
            </w:pPr>
            <w:r w:rsidRPr="001F698B">
              <w:rPr>
                <w:sz w:val="16"/>
                <w:szCs w:val="16"/>
              </w:rPr>
              <w:t>Koordinátor BIM</w:t>
            </w:r>
          </w:p>
        </w:tc>
        <w:tc>
          <w:tcPr>
            <w:tcW w:w="6095" w:type="dxa"/>
            <w:tcBorders>
              <w:top w:val="single" w:sz="2" w:space="0" w:color="auto"/>
              <w:bottom w:val="single" w:sz="4" w:space="0" w:color="auto"/>
            </w:tcBorders>
            <w:vAlign w:val="center"/>
          </w:tcPr>
          <w:p w14:paraId="24C3609A" w14:textId="77777777" w:rsidR="00043D2A" w:rsidRPr="008644D3" w:rsidRDefault="00043D2A" w:rsidP="00043D2A">
            <w:pPr>
              <w:spacing w:before="20" w:after="20" w:line="288" w:lineRule="auto"/>
              <w:jc w:val="both"/>
              <w:cnfStyle w:val="000000000000" w:firstRow="0" w:lastRow="0" w:firstColumn="0" w:lastColumn="0" w:oddVBand="0" w:evenVBand="0" w:oddHBand="0" w:evenHBand="0" w:firstRowFirstColumn="0" w:firstRowLastColumn="0" w:lastRowFirstColumn="0" w:lastRowLastColumn="0"/>
              <w:rPr>
                <w:rStyle w:val="Tun"/>
                <w:b w:val="0"/>
                <w:sz w:val="16"/>
                <w:szCs w:val="16"/>
              </w:rPr>
            </w:pPr>
            <w:r>
              <w:rPr>
                <w:rStyle w:val="Tun"/>
                <w:b w:val="0"/>
                <w:sz w:val="16"/>
                <w:szCs w:val="16"/>
              </w:rPr>
              <w:t>O</w:t>
            </w:r>
            <w:r w:rsidRPr="0060187E">
              <w:rPr>
                <w:rStyle w:val="Tun"/>
                <w:b w:val="0"/>
                <w:sz w:val="16"/>
                <w:szCs w:val="16"/>
              </w:rPr>
              <w:t>soba zastupující</w:t>
            </w:r>
            <w:r w:rsidRPr="00B70D51">
              <w:rPr>
                <w:rStyle w:val="Tun"/>
                <w:b w:val="0"/>
                <w:sz w:val="16"/>
                <w:szCs w:val="16"/>
              </w:rPr>
              <w:t xml:space="preserve"> </w:t>
            </w:r>
            <w:r>
              <w:rPr>
                <w:rStyle w:val="Tun"/>
                <w:b w:val="0"/>
                <w:sz w:val="16"/>
                <w:szCs w:val="16"/>
              </w:rPr>
              <w:t>Dodavatel</w:t>
            </w:r>
            <w:r w:rsidRPr="00B70D51">
              <w:rPr>
                <w:rStyle w:val="Tun"/>
                <w:b w:val="0"/>
                <w:sz w:val="16"/>
                <w:szCs w:val="16"/>
              </w:rPr>
              <w:t xml:space="preserve">e, </w:t>
            </w:r>
            <w:r>
              <w:rPr>
                <w:rStyle w:val="Tun"/>
                <w:b w:val="0"/>
                <w:sz w:val="16"/>
                <w:szCs w:val="16"/>
              </w:rPr>
              <w:t>která vytváří a koordinuje</w:t>
            </w:r>
            <w:r w:rsidRPr="00B70D51">
              <w:rPr>
                <w:rStyle w:val="Tun"/>
                <w:b w:val="0"/>
                <w:sz w:val="16"/>
                <w:szCs w:val="16"/>
              </w:rPr>
              <w:t xml:space="preserve"> </w:t>
            </w:r>
            <w:r>
              <w:rPr>
                <w:rStyle w:val="Tun"/>
                <w:b w:val="0"/>
                <w:sz w:val="16"/>
                <w:szCs w:val="16"/>
              </w:rPr>
              <w:t>IMS</w:t>
            </w:r>
            <w:r w:rsidRPr="00B70D51">
              <w:rPr>
                <w:rStyle w:val="Tun"/>
                <w:b w:val="0"/>
                <w:sz w:val="16"/>
                <w:szCs w:val="16"/>
              </w:rPr>
              <w:t xml:space="preserve"> na úrovni řízení procesů se zaměřením na vztah</w:t>
            </w:r>
            <w:r>
              <w:rPr>
                <w:rStyle w:val="Tun"/>
                <w:b w:val="0"/>
                <w:sz w:val="16"/>
                <w:szCs w:val="16"/>
              </w:rPr>
              <w:t>y</w:t>
            </w:r>
            <w:r w:rsidRPr="00B70D51">
              <w:rPr>
                <w:rStyle w:val="Tun"/>
                <w:b w:val="0"/>
                <w:sz w:val="16"/>
                <w:szCs w:val="16"/>
              </w:rPr>
              <w:t xml:space="preserve"> </w:t>
            </w:r>
            <w:r>
              <w:rPr>
                <w:rStyle w:val="Tun"/>
                <w:b w:val="0"/>
                <w:sz w:val="16"/>
                <w:szCs w:val="16"/>
              </w:rPr>
              <w:t>mezi Dodavatelem</w:t>
            </w:r>
            <w:r w:rsidRPr="00B70D51">
              <w:rPr>
                <w:rStyle w:val="Tun"/>
                <w:b w:val="0"/>
                <w:sz w:val="16"/>
                <w:szCs w:val="16"/>
              </w:rPr>
              <w:t xml:space="preserve"> a</w:t>
            </w:r>
            <w:r w:rsidRPr="00B567B3">
              <w:t> </w:t>
            </w:r>
            <w:r w:rsidRPr="00B70D51">
              <w:rPr>
                <w:rStyle w:val="Tun"/>
                <w:b w:val="0"/>
                <w:sz w:val="16"/>
                <w:szCs w:val="16"/>
              </w:rPr>
              <w:t>Objednatel</w:t>
            </w:r>
            <w:r>
              <w:rPr>
                <w:rStyle w:val="Tun"/>
                <w:b w:val="0"/>
                <w:sz w:val="16"/>
                <w:szCs w:val="16"/>
              </w:rPr>
              <w:t>em. J</w:t>
            </w:r>
            <w:r>
              <w:rPr>
                <w:sz w:val="16"/>
                <w:szCs w:val="16"/>
              </w:rPr>
              <w:t>eh</w:t>
            </w:r>
            <w:r>
              <w:t>o</w:t>
            </w:r>
            <w:r>
              <w:rPr>
                <w:sz w:val="16"/>
                <w:szCs w:val="16"/>
              </w:rPr>
              <w:t xml:space="preserve"> činností je:</w:t>
            </w:r>
          </w:p>
          <w:p w14:paraId="765DC038" w14:textId="6E31543A" w:rsidR="00043D2A" w:rsidRPr="00CA7AB0" w:rsidRDefault="00043D2A" w:rsidP="00043D2A">
            <w:pPr>
              <w:pStyle w:val="Odstavecseseznamem"/>
              <w:numPr>
                <w:ilvl w:val="0"/>
                <w:numId w:val="10"/>
              </w:numPr>
              <w:spacing w:before="20" w:after="20" w:line="288" w:lineRule="auto"/>
              <w:ind w:left="419" w:hanging="284"/>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CA7AB0">
              <w:rPr>
                <w:rStyle w:val="Tun"/>
                <w:b w:val="0"/>
                <w:sz w:val="16"/>
                <w:szCs w:val="16"/>
              </w:rPr>
              <w:t>zastupov</w:t>
            </w:r>
            <w:r w:rsidR="00B52735">
              <w:rPr>
                <w:rStyle w:val="Tun"/>
                <w:b w:val="0"/>
                <w:sz w:val="16"/>
                <w:szCs w:val="16"/>
              </w:rPr>
              <w:t>ání</w:t>
            </w:r>
            <w:r w:rsidRPr="00CA7AB0">
              <w:rPr>
                <w:rStyle w:val="Tun"/>
                <w:b w:val="0"/>
                <w:sz w:val="16"/>
                <w:szCs w:val="16"/>
              </w:rPr>
              <w:t xml:space="preserve"> </w:t>
            </w:r>
            <w:r>
              <w:rPr>
                <w:rStyle w:val="Tun"/>
                <w:b w:val="0"/>
                <w:sz w:val="16"/>
                <w:szCs w:val="16"/>
              </w:rPr>
              <w:t>Dodavatel</w:t>
            </w:r>
            <w:r w:rsidRPr="00CA7AB0">
              <w:rPr>
                <w:rStyle w:val="Tun"/>
                <w:b w:val="0"/>
                <w:sz w:val="16"/>
                <w:szCs w:val="16"/>
              </w:rPr>
              <w:t xml:space="preserve">e ve věcech týkajících se </w:t>
            </w:r>
            <w:r>
              <w:rPr>
                <w:rStyle w:val="Tun"/>
                <w:b w:val="0"/>
                <w:sz w:val="16"/>
                <w:szCs w:val="16"/>
              </w:rPr>
              <w:t>IMS</w:t>
            </w:r>
            <w:r w:rsidRPr="00CA7AB0">
              <w:rPr>
                <w:rStyle w:val="Tun"/>
                <w:b w:val="0"/>
                <w:sz w:val="16"/>
                <w:szCs w:val="16"/>
              </w:rPr>
              <w:t xml:space="preserve"> po</w:t>
            </w:r>
            <w:r w:rsidRPr="00B567B3">
              <w:t> </w:t>
            </w:r>
            <w:r w:rsidRPr="00CA7AB0">
              <w:rPr>
                <w:rStyle w:val="Tun"/>
                <w:b w:val="0"/>
                <w:sz w:val="16"/>
                <w:szCs w:val="16"/>
              </w:rPr>
              <w:t>technické i</w:t>
            </w:r>
            <w:r>
              <w:rPr>
                <w:rStyle w:val="Tun"/>
                <w:b w:val="0"/>
                <w:sz w:val="16"/>
                <w:szCs w:val="16"/>
              </w:rPr>
              <w:t> </w:t>
            </w:r>
            <w:r w:rsidRPr="00CA7AB0">
              <w:rPr>
                <w:rStyle w:val="Tun"/>
                <w:b w:val="0"/>
                <w:sz w:val="16"/>
                <w:szCs w:val="16"/>
              </w:rPr>
              <w:t>manažerské stránce</w:t>
            </w:r>
            <w:r>
              <w:rPr>
                <w:rStyle w:val="Tun"/>
                <w:b w:val="0"/>
                <w:sz w:val="16"/>
                <w:szCs w:val="16"/>
              </w:rPr>
              <w:t>;</w:t>
            </w:r>
          </w:p>
          <w:p w14:paraId="05A4211A" w14:textId="77777777" w:rsidR="00043D2A" w:rsidRPr="006733A3" w:rsidRDefault="00043D2A" w:rsidP="00043D2A">
            <w:pPr>
              <w:pStyle w:val="Odstavecseseznamem"/>
              <w:numPr>
                <w:ilvl w:val="0"/>
                <w:numId w:val="10"/>
              </w:numPr>
              <w:spacing w:before="20" w:after="20" w:line="288" w:lineRule="auto"/>
              <w:ind w:left="419" w:hanging="284"/>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6733A3">
              <w:rPr>
                <w:rStyle w:val="Tun"/>
                <w:b w:val="0"/>
                <w:sz w:val="16"/>
                <w:szCs w:val="16"/>
              </w:rPr>
              <w:t xml:space="preserve">aktualizace </w:t>
            </w:r>
            <w:r>
              <w:rPr>
                <w:rStyle w:val="Tun"/>
                <w:b w:val="0"/>
                <w:sz w:val="16"/>
                <w:szCs w:val="16"/>
              </w:rPr>
              <w:t>Plánu realizace BIM (BEP) a jeho příloh</w:t>
            </w:r>
            <w:r w:rsidRPr="006733A3">
              <w:rPr>
                <w:rStyle w:val="Tun"/>
                <w:b w:val="0"/>
                <w:sz w:val="16"/>
                <w:szCs w:val="16"/>
              </w:rPr>
              <w:t>;</w:t>
            </w:r>
          </w:p>
          <w:p w14:paraId="0496A68F" w14:textId="77777777" w:rsidR="00043D2A" w:rsidRPr="00CA7AB0" w:rsidRDefault="00043D2A" w:rsidP="00043D2A">
            <w:pPr>
              <w:pStyle w:val="Odstavecseseznamem"/>
              <w:numPr>
                <w:ilvl w:val="0"/>
                <w:numId w:val="10"/>
              </w:numPr>
              <w:spacing w:before="20" w:after="20" w:line="288" w:lineRule="auto"/>
              <w:ind w:left="419" w:hanging="284"/>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CA7AB0">
              <w:rPr>
                <w:rStyle w:val="Tun"/>
                <w:b w:val="0"/>
                <w:sz w:val="16"/>
                <w:szCs w:val="16"/>
              </w:rPr>
              <w:t xml:space="preserve">vedení koordinačních schůzí </w:t>
            </w:r>
            <w:r>
              <w:rPr>
                <w:rStyle w:val="Tun"/>
                <w:b w:val="0"/>
                <w:sz w:val="16"/>
                <w:szCs w:val="16"/>
              </w:rPr>
              <w:t>(</w:t>
            </w:r>
            <w:r w:rsidRPr="00CA7AB0">
              <w:rPr>
                <w:rStyle w:val="Tun"/>
                <w:b w:val="0"/>
                <w:sz w:val="16"/>
                <w:szCs w:val="16"/>
              </w:rPr>
              <w:t>koordinace profesí, prostorového uspořádání prvků, zamezení kolizím a rozhodování ve věcech priorit při koordinaci</w:t>
            </w:r>
            <w:r>
              <w:rPr>
                <w:rStyle w:val="Tun"/>
                <w:b w:val="0"/>
                <w:sz w:val="16"/>
                <w:szCs w:val="16"/>
              </w:rPr>
              <w:t>);</w:t>
            </w:r>
          </w:p>
          <w:p w14:paraId="228073B3" w14:textId="37AC0BDE" w:rsidR="00043D2A" w:rsidRDefault="00043D2A" w:rsidP="00043D2A">
            <w:pPr>
              <w:pStyle w:val="Odstavecseseznamem"/>
              <w:numPr>
                <w:ilvl w:val="0"/>
                <w:numId w:val="10"/>
              </w:numPr>
              <w:spacing w:before="20" w:after="20" w:line="288" w:lineRule="auto"/>
              <w:ind w:left="419" w:hanging="284"/>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CA7AB0">
              <w:rPr>
                <w:rStyle w:val="Tun"/>
                <w:b w:val="0"/>
                <w:sz w:val="16"/>
                <w:szCs w:val="16"/>
              </w:rPr>
              <w:t>zajištění tvorby</w:t>
            </w:r>
            <w:r w:rsidR="00B52735">
              <w:rPr>
                <w:rStyle w:val="Tun"/>
                <w:b w:val="0"/>
                <w:sz w:val="16"/>
                <w:szCs w:val="16"/>
              </w:rPr>
              <w:t xml:space="preserve"> a</w:t>
            </w:r>
            <w:r>
              <w:rPr>
                <w:rStyle w:val="Tun"/>
                <w:b w:val="0"/>
                <w:sz w:val="16"/>
                <w:szCs w:val="16"/>
              </w:rPr>
              <w:t xml:space="preserve"> aktualizace š</w:t>
            </w:r>
            <w:r w:rsidRPr="00CA7AB0">
              <w:rPr>
                <w:rStyle w:val="Tun"/>
                <w:b w:val="0"/>
                <w:sz w:val="16"/>
                <w:szCs w:val="16"/>
              </w:rPr>
              <w:t>ablon, vzorů a</w:t>
            </w:r>
            <w:r w:rsidRPr="00B567B3">
              <w:t> </w:t>
            </w:r>
            <w:r w:rsidRPr="00CA7AB0">
              <w:rPr>
                <w:rStyle w:val="Tun"/>
                <w:b w:val="0"/>
                <w:sz w:val="16"/>
                <w:szCs w:val="16"/>
              </w:rPr>
              <w:t>podkladů</w:t>
            </w:r>
            <w:r w:rsidR="00B52735">
              <w:rPr>
                <w:rStyle w:val="Tun"/>
                <w:b w:val="0"/>
                <w:sz w:val="16"/>
                <w:szCs w:val="16"/>
              </w:rPr>
              <w:t xml:space="preserve"> </w:t>
            </w:r>
            <w:r>
              <w:rPr>
                <w:rStyle w:val="Tun"/>
                <w:b w:val="0"/>
                <w:sz w:val="16"/>
                <w:szCs w:val="16"/>
              </w:rPr>
              <w:t>včetně</w:t>
            </w:r>
            <w:r w:rsidR="00B52735">
              <w:rPr>
                <w:rStyle w:val="Tun"/>
                <w:b w:val="0"/>
                <w:sz w:val="16"/>
                <w:szCs w:val="16"/>
              </w:rPr>
              <w:t xml:space="preserve"> </w:t>
            </w:r>
            <w:r w:rsidRPr="00CA7AB0">
              <w:rPr>
                <w:rStyle w:val="Tun"/>
                <w:b w:val="0"/>
                <w:sz w:val="16"/>
                <w:szCs w:val="16"/>
              </w:rPr>
              <w:t>zajištění jejich správné aplikace</w:t>
            </w:r>
            <w:r>
              <w:rPr>
                <w:rStyle w:val="Tun"/>
                <w:b w:val="0"/>
                <w:sz w:val="16"/>
                <w:szCs w:val="16"/>
              </w:rPr>
              <w:t>;</w:t>
            </w:r>
          </w:p>
          <w:p w14:paraId="6787FBF5" w14:textId="5752F8D0" w:rsidR="00043D2A" w:rsidRPr="00E468C8" w:rsidRDefault="003B2572" w:rsidP="00043D2A">
            <w:pPr>
              <w:pStyle w:val="Odstavecseseznamem"/>
              <w:numPr>
                <w:ilvl w:val="0"/>
                <w:numId w:val="10"/>
              </w:numPr>
              <w:spacing w:before="20" w:after="20" w:line="288" w:lineRule="auto"/>
              <w:ind w:left="419" w:hanging="284"/>
              <w:cnfStyle w:val="000000000000" w:firstRow="0" w:lastRow="0" w:firstColumn="0" w:lastColumn="0" w:oddVBand="0" w:evenVBand="0" w:oddHBand="0" w:evenHBand="0" w:firstRowFirstColumn="0" w:firstRowLastColumn="0" w:lastRowFirstColumn="0" w:lastRowLastColumn="0"/>
              <w:rPr>
                <w:sz w:val="16"/>
                <w:szCs w:val="16"/>
              </w:rPr>
            </w:pPr>
            <w:r>
              <w:rPr>
                <w:rStyle w:val="Tun"/>
                <w:b w:val="0"/>
                <w:sz w:val="16"/>
                <w:szCs w:val="16"/>
              </w:rPr>
              <w:t xml:space="preserve">definice přístupových pravidel workflow </w:t>
            </w:r>
            <w:r w:rsidR="00043D2A" w:rsidRPr="00CA7AB0">
              <w:rPr>
                <w:rStyle w:val="Tun"/>
                <w:b w:val="0"/>
                <w:sz w:val="16"/>
                <w:szCs w:val="16"/>
              </w:rPr>
              <w:t>(</w:t>
            </w:r>
            <w:r>
              <w:rPr>
                <w:rStyle w:val="Tun"/>
                <w:b w:val="0"/>
                <w:sz w:val="16"/>
                <w:szCs w:val="16"/>
              </w:rPr>
              <w:t xml:space="preserve">např. připomínkové řízení, vypořádání připomínek, </w:t>
            </w:r>
            <w:r w:rsidR="00043D2A" w:rsidRPr="00CA7AB0">
              <w:rPr>
                <w:rStyle w:val="Tun"/>
                <w:b w:val="0"/>
                <w:sz w:val="16"/>
                <w:szCs w:val="16"/>
              </w:rPr>
              <w:t>apod.)</w:t>
            </w:r>
            <w:r w:rsidR="00043D2A">
              <w:rPr>
                <w:rStyle w:val="Tun"/>
                <w:b w:val="0"/>
                <w:sz w:val="16"/>
                <w:szCs w:val="16"/>
              </w:rPr>
              <w:t>.</w:t>
            </w:r>
          </w:p>
        </w:tc>
      </w:tr>
    </w:tbl>
    <w:p w14:paraId="12C88A23" w14:textId="77777777" w:rsidR="00C96066" w:rsidRDefault="00C96066">
      <w:r>
        <w:br w:type="page"/>
      </w:r>
    </w:p>
    <w:tbl>
      <w:tblPr>
        <w:tblStyle w:val="Mkatabulky"/>
        <w:tblW w:w="8143" w:type="dxa"/>
        <w:tblInd w:w="709" w:type="dxa"/>
        <w:tblLook w:val="04A0" w:firstRow="1" w:lastRow="0" w:firstColumn="1" w:lastColumn="0" w:noHBand="0" w:noVBand="1"/>
      </w:tblPr>
      <w:tblGrid>
        <w:gridCol w:w="2000"/>
        <w:gridCol w:w="6143"/>
      </w:tblGrid>
      <w:tr w:rsidR="008A3DC7" w:rsidRPr="00C96066" w14:paraId="7AF21C75" w14:textId="77777777" w:rsidTr="16EB36B8">
        <w:trPr>
          <w:cnfStyle w:val="100000000000" w:firstRow="1" w:lastRow="0" w:firstColumn="0" w:lastColumn="0" w:oddVBand="0" w:evenVBand="0" w:oddHBand="0"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1985" w:type="dxa"/>
          </w:tcPr>
          <w:p w14:paraId="32681DB5" w14:textId="488E7EA3" w:rsidR="008A3DC7" w:rsidRPr="00C96066" w:rsidRDefault="008A3DC7" w:rsidP="008A3DC7">
            <w:pPr>
              <w:spacing w:before="40" w:after="40" w:line="288" w:lineRule="auto"/>
              <w:jc w:val="center"/>
              <w:rPr>
                <w:b/>
                <w:sz w:val="18"/>
              </w:rPr>
            </w:pPr>
            <w:r w:rsidRPr="00C96066">
              <w:rPr>
                <w:b/>
                <w:sz w:val="18"/>
              </w:rPr>
              <w:lastRenderedPageBreak/>
              <w:t>Název funkce</w:t>
            </w:r>
          </w:p>
        </w:tc>
        <w:tc>
          <w:tcPr>
            <w:tcW w:w="6095" w:type="dxa"/>
          </w:tcPr>
          <w:p w14:paraId="5F487D0C" w14:textId="2BD431BA" w:rsidR="008A3DC7" w:rsidRPr="00C96066" w:rsidRDefault="008A3DC7" w:rsidP="008A3DC7">
            <w:pPr>
              <w:spacing w:before="40" w:after="40" w:line="288" w:lineRule="auto"/>
              <w:cnfStyle w:val="100000000000" w:firstRow="1" w:lastRow="0" w:firstColumn="0" w:lastColumn="0" w:oddVBand="0" w:evenVBand="0" w:oddHBand="0" w:evenHBand="0" w:firstRowFirstColumn="0" w:firstRowLastColumn="0" w:lastRowFirstColumn="0" w:lastRowLastColumn="0"/>
              <w:rPr>
                <w:b/>
                <w:sz w:val="18"/>
              </w:rPr>
            </w:pPr>
            <w:r w:rsidRPr="00C96066">
              <w:rPr>
                <w:b/>
                <w:sz w:val="18"/>
              </w:rPr>
              <w:t>Definice činností</w:t>
            </w:r>
          </w:p>
        </w:tc>
      </w:tr>
      <w:tr w:rsidR="009C2DF4" w:rsidRPr="00C96066" w14:paraId="3210A2C4" w14:textId="77777777" w:rsidTr="16EB36B8">
        <w:trPr>
          <w:trHeight w:val="283"/>
        </w:trPr>
        <w:tc>
          <w:tcPr>
            <w:cnfStyle w:val="001000000000" w:firstRow="0" w:lastRow="0" w:firstColumn="1" w:lastColumn="0" w:oddVBand="0" w:evenVBand="0" w:oddHBand="0" w:evenHBand="0" w:firstRowFirstColumn="0" w:firstRowLastColumn="0" w:lastRowFirstColumn="0" w:lastRowLastColumn="0"/>
            <w:tcW w:w="1985" w:type="dxa"/>
            <w:vAlign w:val="center"/>
          </w:tcPr>
          <w:p w14:paraId="404B030C" w14:textId="6C95854D" w:rsidR="009C2DF4" w:rsidRPr="00C96066" w:rsidRDefault="009C2DF4" w:rsidP="008A3DC7">
            <w:pPr>
              <w:spacing w:before="40" w:after="40" w:line="288" w:lineRule="auto"/>
              <w:jc w:val="center"/>
              <w:rPr>
                <w:b/>
              </w:rPr>
            </w:pPr>
            <w:r w:rsidRPr="001F698B">
              <w:rPr>
                <w:sz w:val="16"/>
                <w:szCs w:val="16"/>
              </w:rPr>
              <w:t>Manažer informací</w:t>
            </w:r>
          </w:p>
        </w:tc>
        <w:tc>
          <w:tcPr>
            <w:tcW w:w="6095" w:type="dxa"/>
            <w:vAlign w:val="center"/>
          </w:tcPr>
          <w:p w14:paraId="3F27CA9E" w14:textId="02055462" w:rsidR="009C2DF4" w:rsidRPr="0041068C" w:rsidRDefault="00154847" w:rsidP="00B567B3">
            <w:pPr>
              <w:spacing w:before="40" w:after="40" w:line="288" w:lineRule="auto"/>
              <w:jc w:val="both"/>
              <w:cnfStyle w:val="000000000000" w:firstRow="0" w:lastRow="0" w:firstColumn="0" w:lastColumn="0" w:oddVBand="0" w:evenVBand="0" w:oddHBand="0" w:evenHBand="0" w:firstRowFirstColumn="0" w:firstRowLastColumn="0" w:lastRowFirstColumn="0" w:lastRowLastColumn="0"/>
              <w:rPr>
                <w:rStyle w:val="Tun"/>
                <w:b w:val="0"/>
                <w:sz w:val="16"/>
                <w:szCs w:val="16"/>
              </w:rPr>
            </w:pPr>
            <w:r>
              <w:rPr>
                <w:rStyle w:val="Tun"/>
                <w:b w:val="0"/>
                <w:sz w:val="16"/>
                <w:szCs w:val="16"/>
              </w:rPr>
              <w:t>O</w:t>
            </w:r>
            <w:r w:rsidR="009C2DF4" w:rsidRPr="0041068C">
              <w:rPr>
                <w:rStyle w:val="Tun"/>
                <w:b w:val="0"/>
                <w:sz w:val="16"/>
                <w:szCs w:val="16"/>
              </w:rPr>
              <w:t xml:space="preserve">soba </w:t>
            </w:r>
            <w:r w:rsidR="004D4E59">
              <w:rPr>
                <w:rStyle w:val="Tun"/>
                <w:b w:val="0"/>
                <w:sz w:val="16"/>
                <w:szCs w:val="16"/>
              </w:rPr>
              <w:t xml:space="preserve">zastupující </w:t>
            </w:r>
            <w:r w:rsidR="00652062">
              <w:rPr>
                <w:rStyle w:val="Tun"/>
                <w:b w:val="0"/>
                <w:sz w:val="16"/>
                <w:szCs w:val="16"/>
              </w:rPr>
              <w:t>Dodavatel</w:t>
            </w:r>
            <w:r w:rsidR="009C2DF4" w:rsidRPr="0041068C">
              <w:rPr>
                <w:rStyle w:val="Tun"/>
                <w:b w:val="0"/>
                <w:sz w:val="16"/>
                <w:szCs w:val="16"/>
              </w:rPr>
              <w:t>e</w:t>
            </w:r>
            <w:r w:rsidR="003B2572">
              <w:rPr>
                <w:rStyle w:val="Tun"/>
                <w:b w:val="0"/>
                <w:sz w:val="16"/>
                <w:szCs w:val="16"/>
              </w:rPr>
              <w:t xml:space="preserve">, která </w:t>
            </w:r>
            <w:r w:rsidR="000E3923">
              <w:rPr>
                <w:rStyle w:val="Tun"/>
                <w:b w:val="0"/>
                <w:sz w:val="16"/>
                <w:szCs w:val="16"/>
              </w:rPr>
              <w:t>tvoří</w:t>
            </w:r>
            <w:r w:rsidR="003B2572">
              <w:rPr>
                <w:rStyle w:val="Tun"/>
                <w:b w:val="0"/>
                <w:sz w:val="16"/>
                <w:szCs w:val="16"/>
              </w:rPr>
              <w:t xml:space="preserve">, </w:t>
            </w:r>
            <w:r w:rsidR="000E3923">
              <w:rPr>
                <w:rStyle w:val="Tun"/>
                <w:b w:val="0"/>
                <w:sz w:val="16"/>
                <w:szCs w:val="16"/>
              </w:rPr>
              <w:t>upravuj</w:t>
            </w:r>
            <w:r w:rsidR="003B2572">
              <w:rPr>
                <w:rStyle w:val="Tun"/>
                <w:b w:val="0"/>
                <w:sz w:val="16"/>
                <w:szCs w:val="16"/>
              </w:rPr>
              <w:t>e</w:t>
            </w:r>
            <w:r w:rsidR="000E3923">
              <w:rPr>
                <w:rStyle w:val="Tun"/>
                <w:b w:val="0"/>
                <w:sz w:val="16"/>
                <w:szCs w:val="16"/>
              </w:rPr>
              <w:t xml:space="preserve"> nebo spravuj</w:t>
            </w:r>
            <w:r w:rsidR="003B2572">
              <w:rPr>
                <w:rStyle w:val="Tun"/>
                <w:b w:val="0"/>
                <w:sz w:val="16"/>
                <w:szCs w:val="16"/>
              </w:rPr>
              <w:t>e</w:t>
            </w:r>
            <w:r w:rsidR="000E3923">
              <w:rPr>
                <w:rStyle w:val="Tun"/>
                <w:b w:val="0"/>
                <w:sz w:val="16"/>
                <w:szCs w:val="16"/>
              </w:rPr>
              <w:t xml:space="preserve"> </w:t>
            </w:r>
            <w:r w:rsidR="00D40E02" w:rsidRPr="00D40E02">
              <w:rPr>
                <w:rStyle w:val="Tun"/>
                <w:b w:val="0"/>
                <w:sz w:val="16"/>
                <w:szCs w:val="16"/>
              </w:rPr>
              <w:t>D</w:t>
            </w:r>
            <w:r w:rsidR="00D40E02">
              <w:rPr>
                <w:rStyle w:val="Tun"/>
                <w:b w:val="0"/>
                <w:sz w:val="16"/>
                <w:szCs w:val="16"/>
              </w:rPr>
              <w:t>iM</w:t>
            </w:r>
            <w:r w:rsidR="000E3923" w:rsidRPr="00D40E02">
              <w:rPr>
                <w:rStyle w:val="Tun"/>
                <w:b w:val="0"/>
                <w:sz w:val="16"/>
                <w:szCs w:val="16"/>
              </w:rPr>
              <w:t>S</w:t>
            </w:r>
            <w:r w:rsidR="003B2572">
              <w:rPr>
                <w:rStyle w:val="Tun"/>
                <w:b w:val="0"/>
                <w:sz w:val="16"/>
                <w:szCs w:val="16"/>
              </w:rPr>
              <w:t>. Z</w:t>
            </w:r>
            <w:r w:rsidR="003B2572" w:rsidRPr="0041068C">
              <w:rPr>
                <w:rStyle w:val="Tun"/>
                <w:b w:val="0"/>
                <w:sz w:val="16"/>
                <w:szCs w:val="16"/>
              </w:rPr>
              <w:t xml:space="preserve">pravidla </w:t>
            </w:r>
            <w:r w:rsidR="003B2572">
              <w:rPr>
                <w:rStyle w:val="Tun"/>
                <w:b w:val="0"/>
                <w:sz w:val="16"/>
                <w:szCs w:val="16"/>
              </w:rPr>
              <w:t xml:space="preserve">se jedná o </w:t>
            </w:r>
            <w:r w:rsidR="003B2572" w:rsidRPr="0041068C">
              <w:rPr>
                <w:rStyle w:val="Tun"/>
                <w:b w:val="0"/>
                <w:sz w:val="16"/>
                <w:szCs w:val="16"/>
              </w:rPr>
              <w:t>projektant</w:t>
            </w:r>
            <w:r w:rsidR="003B2572">
              <w:rPr>
                <w:rStyle w:val="Tun"/>
                <w:b w:val="0"/>
                <w:sz w:val="16"/>
                <w:szCs w:val="16"/>
              </w:rPr>
              <w:t>a, m</w:t>
            </w:r>
            <w:r w:rsidR="008644D3">
              <w:rPr>
                <w:rStyle w:val="Tun"/>
                <w:b w:val="0"/>
                <w:sz w:val="16"/>
                <w:szCs w:val="16"/>
              </w:rPr>
              <w:t>ezi jeho</w:t>
            </w:r>
            <w:r w:rsidR="003B2572">
              <w:rPr>
                <w:rStyle w:val="Tun"/>
                <w:b w:val="0"/>
                <w:sz w:val="16"/>
                <w:szCs w:val="16"/>
              </w:rPr>
              <w:t>ž</w:t>
            </w:r>
            <w:r w:rsidR="008644D3">
              <w:rPr>
                <w:rStyle w:val="Tun"/>
                <w:b w:val="0"/>
                <w:sz w:val="16"/>
                <w:szCs w:val="16"/>
              </w:rPr>
              <w:t xml:space="preserve"> činnosti patří </w:t>
            </w:r>
            <w:r w:rsidR="009C2DF4">
              <w:rPr>
                <w:sz w:val="16"/>
                <w:szCs w:val="16"/>
              </w:rPr>
              <w:t>zejména</w:t>
            </w:r>
            <w:r w:rsidR="009C2DF4" w:rsidRPr="0041068C">
              <w:rPr>
                <w:rStyle w:val="Tun"/>
                <w:b w:val="0"/>
                <w:sz w:val="16"/>
                <w:szCs w:val="16"/>
              </w:rPr>
              <w:t>:</w:t>
            </w:r>
          </w:p>
          <w:p w14:paraId="7494DBBF" w14:textId="1F7EE3C0" w:rsidR="009C2DF4" w:rsidRPr="00E468C8" w:rsidRDefault="009C2DF4" w:rsidP="008A3DC7">
            <w:pPr>
              <w:pStyle w:val="Odstavecseseznamem"/>
              <w:numPr>
                <w:ilvl w:val="0"/>
                <w:numId w:val="10"/>
              </w:numPr>
              <w:spacing w:before="40" w:after="40" w:line="288" w:lineRule="auto"/>
              <w:ind w:left="584" w:hanging="357"/>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E468C8">
              <w:rPr>
                <w:rStyle w:val="Tun"/>
                <w:b w:val="0"/>
                <w:sz w:val="16"/>
                <w:szCs w:val="16"/>
              </w:rPr>
              <w:t xml:space="preserve">zpracování </w:t>
            </w:r>
            <w:r>
              <w:rPr>
                <w:rStyle w:val="Tun"/>
                <w:b w:val="0"/>
                <w:sz w:val="16"/>
                <w:szCs w:val="16"/>
              </w:rPr>
              <w:t>K</w:t>
            </w:r>
            <w:r w:rsidRPr="00E468C8">
              <w:rPr>
                <w:rStyle w:val="Tun"/>
                <w:b w:val="0"/>
                <w:sz w:val="16"/>
                <w:szCs w:val="16"/>
              </w:rPr>
              <w:t>oordinačního modelu</w:t>
            </w:r>
            <w:r>
              <w:rPr>
                <w:rStyle w:val="Tun"/>
                <w:b w:val="0"/>
                <w:sz w:val="16"/>
                <w:szCs w:val="16"/>
              </w:rPr>
              <w:t xml:space="preserve"> DiMS a sdružených DiMS</w:t>
            </w:r>
            <w:r w:rsidR="00154847">
              <w:rPr>
                <w:rStyle w:val="Tun"/>
                <w:b w:val="0"/>
                <w:sz w:val="16"/>
                <w:szCs w:val="16"/>
              </w:rPr>
              <w:t>;</w:t>
            </w:r>
          </w:p>
          <w:p w14:paraId="0DBF321D" w14:textId="52541C16" w:rsidR="009C2DF4" w:rsidRPr="00E468C8" w:rsidRDefault="009C2DF4" w:rsidP="008A3DC7">
            <w:pPr>
              <w:pStyle w:val="Odstavecseseznamem"/>
              <w:numPr>
                <w:ilvl w:val="0"/>
                <w:numId w:val="10"/>
              </w:numPr>
              <w:spacing w:before="40" w:after="40" w:line="288" w:lineRule="auto"/>
              <w:ind w:left="584" w:hanging="357"/>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E468C8">
              <w:rPr>
                <w:rStyle w:val="Tun"/>
                <w:b w:val="0"/>
                <w:sz w:val="16"/>
                <w:szCs w:val="16"/>
              </w:rPr>
              <w:t xml:space="preserve">dodržování BEP a dalších požadavků na tvorbu </w:t>
            </w:r>
            <w:r>
              <w:rPr>
                <w:rStyle w:val="Tun"/>
                <w:b w:val="0"/>
                <w:sz w:val="16"/>
                <w:szCs w:val="16"/>
              </w:rPr>
              <w:t>IMS</w:t>
            </w:r>
            <w:r w:rsidR="00154847">
              <w:rPr>
                <w:rStyle w:val="Tun"/>
                <w:b w:val="0"/>
                <w:sz w:val="16"/>
                <w:szCs w:val="16"/>
              </w:rPr>
              <w:t>;</w:t>
            </w:r>
          </w:p>
          <w:p w14:paraId="7AF24298" w14:textId="01D8655B" w:rsidR="009C2DF4" w:rsidRPr="00E468C8" w:rsidRDefault="009C2DF4" w:rsidP="008A3DC7">
            <w:pPr>
              <w:pStyle w:val="Odstavecseseznamem"/>
              <w:numPr>
                <w:ilvl w:val="0"/>
                <w:numId w:val="10"/>
              </w:numPr>
              <w:spacing w:before="40" w:after="40" w:line="288" w:lineRule="auto"/>
              <w:ind w:left="584" w:hanging="357"/>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E468C8">
              <w:rPr>
                <w:rStyle w:val="Tun"/>
                <w:b w:val="0"/>
                <w:sz w:val="16"/>
                <w:szCs w:val="16"/>
              </w:rPr>
              <w:t>koordinac</w:t>
            </w:r>
            <w:r w:rsidR="003B2572">
              <w:rPr>
                <w:rStyle w:val="Tun"/>
                <w:b w:val="0"/>
                <w:sz w:val="16"/>
                <w:szCs w:val="16"/>
              </w:rPr>
              <w:t>e</w:t>
            </w:r>
            <w:r w:rsidRPr="00E468C8">
              <w:rPr>
                <w:rStyle w:val="Tun"/>
                <w:b w:val="0"/>
                <w:sz w:val="16"/>
                <w:szCs w:val="16"/>
              </w:rPr>
              <w:t xml:space="preserve"> a detekc</w:t>
            </w:r>
            <w:r w:rsidR="003B2572">
              <w:rPr>
                <w:rStyle w:val="Tun"/>
                <w:b w:val="0"/>
                <w:sz w:val="16"/>
                <w:szCs w:val="16"/>
              </w:rPr>
              <w:t>e</w:t>
            </w:r>
            <w:r w:rsidRPr="00E468C8">
              <w:rPr>
                <w:rStyle w:val="Tun"/>
                <w:b w:val="0"/>
                <w:sz w:val="16"/>
                <w:szCs w:val="16"/>
              </w:rPr>
              <w:t xml:space="preserve"> kolizí v rámci </w:t>
            </w:r>
            <w:r>
              <w:rPr>
                <w:rStyle w:val="Tun"/>
                <w:b w:val="0"/>
                <w:sz w:val="16"/>
                <w:szCs w:val="16"/>
              </w:rPr>
              <w:t>DiMS</w:t>
            </w:r>
            <w:r w:rsidR="00154847">
              <w:rPr>
                <w:rStyle w:val="Tun"/>
                <w:b w:val="0"/>
                <w:sz w:val="16"/>
                <w:szCs w:val="16"/>
              </w:rPr>
              <w:t>;</w:t>
            </w:r>
          </w:p>
          <w:p w14:paraId="3AF1CD09" w14:textId="0E5683CE" w:rsidR="009C2DF4" w:rsidRPr="00E468C8" w:rsidRDefault="009C2DF4" w:rsidP="008A3DC7">
            <w:pPr>
              <w:pStyle w:val="Odstavecseseznamem"/>
              <w:numPr>
                <w:ilvl w:val="0"/>
                <w:numId w:val="10"/>
              </w:numPr>
              <w:spacing w:before="40" w:after="40" w:line="288" w:lineRule="auto"/>
              <w:ind w:left="584" w:hanging="357"/>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E468C8">
              <w:rPr>
                <w:rStyle w:val="Tun"/>
                <w:b w:val="0"/>
                <w:sz w:val="16"/>
                <w:szCs w:val="16"/>
              </w:rPr>
              <w:t>aktualizace a odpovědnost za kompatibilitu dat v průběhu zpracování Díla</w:t>
            </w:r>
            <w:r w:rsidR="00154847">
              <w:rPr>
                <w:rStyle w:val="Tun"/>
                <w:b w:val="0"/>
                <w:sz w:val="16"/>
                <w:szCs w:val="16"/>
              </w:rPr>
              <w:t>;</w:t>
            </w:r>
          </w:p>
          <w:p w14:paraId="6953AA02" w14:textId="4141FD15" w:rsidR="009C2DF4" w:rsidRPr="000E3923" w:rsidRDefault="009C2DF4" w:rsidP="008A3DC7">
            <w:pPr>
              <w:pStyle w:val="Odstavecseseznamem"/>
              <w:numPr>
                <w:ilvl w:val="0"/>
                <w:numId w:val="10"/>
              </w:numPr>
              <w:spacing w:before="40" w:after="40" w:line="288" w:lineRule="auto"/>
              <w:ind w:left="584" w:hanging="357"/>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E468C8">
              <w:rPr>
                <w:rStyle w:val="Tun"/>
                <w:b w:val="0"/>
                <w:sz w:val="16"/>
                <w:szCs w:val="16"/>
              </w:rPr>
              <w:t>zajištění informační kontinuity v průběhu zpracování Díla</w:t>
            </w:r>
            <w:r w:rsidR="003B2572">
              <w:rPr>
                <w:rStyle w:val="Tun"/>
                <w:b w:val="0"/>
                <w:sz w:val="16"/>
                <w:szCs w:val="16"/>
              </w:rPr>
              <w:t xml:space="preserve">, tak aby se </w:t>
            </w:r>
            <w:r w:rsidRPr="000E3923">
              <w:rPr>
                <w:rStyle w:val="Tun"/>
                <w:b w:val="0"/>
                <w:sz w:val="16"/>
                <w:szCs w:val="16"/>
              </w:rPr>
              <w:t>v</w:t>
            </w:r>
            <w:r w:rsidR="003B2572">
              <w:rPr>
                <w:rStyle w:val="Tun"/>
                <w:b w:val="0"/>
                <w:sz w:val="16"/>
                <w:szCs w:val="16"/>
              </w:rPr>
              <w:t> </w:t>
            </w:r>
            <w:r w:rsidRPr="000E3923">
              <w:rPr>
                <w:rStyle w:val="Tun"/>
                <w:b w:val="0"/>
                <w:sz w:val="16"/>
                <w:szCs w:val="16"/>
              </w:rPr>
              <w:t>maximální</w:t>
            </w:r>
            <w:r w:rsidR="003B2572">
              <w:rPr>
                <w:rStyle w:val="Tun"/>
                <w:b w:val="0"/>
                <w:sz w:val="16"/>
                <w:szCs w:val="16"/>
              </w:rPr>
              <w:t xml:space="preserve"> </w:t>
            </w:r>
            <w:r w:rsidRPr="000E3923">
              <w:rPr>
                <w:rStyle w:val="Tun"/>
                <w:b w:val="0"/>
                <w:sz w:val="16"/>
                <w:szCs w:val="16"/>
              </w:rPr>
              <w:t xml:space="preserve">míře </w:t>
            </w:r>
            <w:r w:rsidR="003B2572">
              <w:rPr>
                <w:rStyle w:val="Tun"/>
                <w:b w:val="0"/>
                <w:sz w:val="16"/>
                <w:szCs w:val="16"/>
              </w:rPr>
              <w:t xml:space="preserve">předešlo </w:t>
            </w:r>
            <w:r w:rsidRPr="000E3923">
              <w:rPr>
                <w:rStyle w:val="Tun"/>
                <w:b w:val="0"/>
                <w:sz w:val="16"/>
                <w:szCs w:val="16"/>
              </w:rPr>
              <w:t>ztrátě dat při sdílení a</w:t>
            </w:r>
            <w:r w:rsidR="009F5BBA" w:rsidRPr="00B567B3">
              <w:t> </w:t>
            </w:r>
            <w:r w:rsidRPr="000E3923">
              <w:rPr>
                <w:rStyle w:val="Tun"/>
                <w:b w:val="0"/>
                <w:sz w:val="16"/>
                <w:szCs w:val="16"/>
              </w:rPr>
              <w:t>přenosu</w:t>
            </w:r>
            <w:r w:rsidR="00154847">
              <w:rPr>
                <w:rStyle w:val="Tun"/>
                <w:b w:val="0"/>
                <w:sz w:val="16"/>
                <w:szCs w:val="16"/>
              </w:rPr>
              <w:t>;</w:t>
            </w:r>
          </w:p>
          <w:p w14:paraId="0407FAF2" w14:textId="53B9CF01" w:rsidR="000E3923" w:rsidRPr="008F338B" w:rsidRDefault="009C2DF4" w:rsidP="008A3DC7">
            <w:pPr>
              <w:pStyle w:val="Odstavecseseznamem"/>
              <w:numPr>
                <w:ilvl w:val="0"/>
                <w:numId w:val="10"/>
              </w:numPr>
              <w:spacing w:before="40" w:after="40" w:line="288" w:lineRule="auto"/>
              <w:ind w:left="584" w:hanging="357"/>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E468C8">
              <w:rPr>
                <w:rStyle w:val="Tun"/>
                <w:b w:val="0"/>
                <w:sz w:val="16"/>
                <w:szCs w:val="16"/>
              </w:rPr>
              <w:t>zapracování smluvních požadavků včetně požadavků vycházejících</w:t>
            </w:r>
            <w:r w:rsidR="000E3923">
              <w:rPr>
                <w:rStyle w:val="Tun"/>
                <w:b w:val="0"/>
                <w:sz w:val="16"/>
                <w:szCs w:val="16"/>
              </w:rPr>
              <w:br/>
            </w:r>
            <w:r w:rsidRPr="00E468C8">
              <w:rPr>
                <w:rStyle w:val="Tun"/>
                <w:b w:val="0"/>
                <w:sz w:val="16"/>
                <w:szCs w:val="16"/>
              </w:rPr>
              <w:t xml:space="preserve">ze schválených metodik, které jsou součástí příloh </w:t>
            </w:r>
            <w:r w:rsidR="008F338B" w:rsidRPr="008F338B">
              <w:rPr>
                <w:rStyle w:val="Tun"/>
                <w:b w:val="0"/>
                <w:sz w:val="16"/>
                <w:szCs w:val="16"/>
              </w:rPr>
              <w:t>EIR</w:t>
            </w:r>
            <w:r w:rsidR="00154847" w:rsidRPr="008F338B">
              <w:rPr>
                <w:rStyle w:val="Tun"/>
                <w:b w:val="0"/>
                <w:sz w:val="16"/>
                <w:szCs w:val="16"/>
              </w:rPr>
              <w:t>;</w:t>
            </w:r>
          </w:p>
          <w:p w14:paraId="18C0A899" w14:textId="55DAC833" w:rsidR="009C2DF4" w:rsidRPr="000E3923" w:rsidRDefault="009C2DF4" w:rsidP="008A3DC7">
            <w:pPr>
              <w:pStyle w:val="Odstavecseseznamem"/>
              <w:numPr>
                <w:ilvl w:val="0"/>
                <w:numId w:val="10"/>
              </w:numPr>
              <w:spacing w:before="40" w:after="40" w:line="288" w:lineRule="auto"/>
              <w:ind w:left="584" w:hanging="357"/>
              <w:cnfStyle w:val="000000000000" w:firstRow="0" w:lastRow="0" w:firstColumn="0" w:lastColumn="0" w:oddVBand="0" w:evenVBand="0" w:oddHBand="0" w:evenHBand="0" w:firstRowFirstColumn="0" w:firstRowLastColumn="0" w:lastRowFirstColumn="0" w:lastRowLastColumn="0"/>
              <w:rPr>
                <w:sz w:val="16"/>
                <w:szCs w:val="16"/>
              </w:rPr>
            </w:pPr>
            <w:r w:rsidRPr="000E3923">
              <w:rPr>
                <w:rStyle w:val="Tun"/>
                <w:b w:val="0"/>
                <w:sz w:val="16"/>
                <w:szCs w:val="16"/>
              </w:rPr>
              <w:t>příprava a aktualizace podkladů pro koordinační jednání</w:t>
            </w:r>
            <w:r w:rsidR="00154847">
              <w:rPr>
                <w:rStyle w:val="Tun"/>
                <w:b w:val="0"/>
                <w:sz w:val="16"/>
                <w:szCs w:val="16"/>
              </w:rPr>
              <w:t>.</w:t>
            </w:r>
          </w:p>
        </w:tc>
      </w:tr>
      <w:tr w:rsidR="009C2DF4" w:rsidRPr="00C96066" w14:paraId="10D578DD" w14:textId="77777777" w:rsidTr="16EB36B8">
        <w:trPr>
          <w:trHeight w:val="283"/>
        </w:trPr>
        <w:tc>
          <w:tcPr>
            <w:cnfStyle w:val="001000000000" w:firstRow="0" w:lastRow="0" w:firstColumn="1" w:lastColumn="0" w:oddVBand="0" w:evenVBand="0" w:oddHBand="0" w:evenHBand="0" w:firstRowFirstColumn="0" w:firstRowLastColumn="0" w:lastRowFirstColumn="0" w:lastRowLastColumn="0"/>
            <w:tcW w:w="1985" w:type="dxa"/>
            <w:vAlign w:val="center"/>
          </w:tcPr>
          <w:p w14:paraId="5268124E" w14:textId="1200B279" w:rsidR="009C2DF4" w:rsidRPr="00C96066" w:rsidRDefault="009C2DF4" w:rsidP="008A3DC7">
            <w:pPr>
              <w:spacing w:before="40" w:after="40" w:line="288" w:lineRule="auto"/>
              <w:jc w:val="center"/>
              <w:rPr>
                <w:b/>
              </w:rPr>
            </w:pPr>
            <w:r w:rsidRPr="001F698B">
              <w:rPr>
                <w:sz w:val="16"/>
                <w:szCs w:val="16"/>
              </w:rPr>
              <w:t>Správce informací</w:t>
            </w:r>
          </w:p>
        </w:tc>
        <w:tc>
          <w:tcPr>
            <w:tcW w:w="6095" w:type="dxa"/>
            <w:vAlign w:val="center"/>
          </w:tcPr>
          <w:p w14:paraId="3FCB873A" w14:textId="227F126E" w:rsidR="009C2DF4" w:rsidRDefault="00154847" w:rsidP="00B567B3">
            <w:pPr>
              <w:spacing w:before="40" w:after="40" w:line="288" w:lineRule="auto"/>
              <w:ind w:left="5"/>
              <w:jc w:val="both"/>
              <w:cnfStyle w:val="000000000000" w:firstRow="0" w:lastRow="0" w:firstColumn="0" w:lastColumn="0" w:oddVBand="0" w:evenVBand="0" w:oddHBand="0" w:evenHBand="0" w:firstRowFirstColumn="0" w:firstRowLastColumn="0" w:lastRowFirstColumn="0" w:lastRowLastColumn="0"/>
              <w:rPr>
                <w:rStyle w:val="Tun"/>
                <w:b w:val="0"/>
                <w:sz w:val="16"/>
                <w:szCs w:val="16"/>
              </w:rPr>
            </w:pPr>
            <w:r>
              <w:rPr>
                <w:sz w:val="16"/>
                <w:szCs w:val="16"/>
              </w:rPr>
              <w:t>O</w:t>
            </w:r>
            <w:r w:rsidR="009C2DF4" w:rsidRPr="002465F4">
              <w:rPr>
                <w:sz w:val="16"/>
                <w:szCs w:val="16"/>
              </w:rPr>
              <w:t>soba</w:t>
            </w:r>
            <w:r w:rsidR="009C2DF4">
              <w:rPr>
                <w:sz w:val="16"/>
                <w:szCs w:val="16"/>
              </w:rPr>
              <w:t xml:space="preserve"> </w:t>
            </w:r>
            <w:r w:rsidR="008644D3">
              <w:rPr>
                <w:sz w:val="16"/>
                <w:szCs w:val="16"/>
              </w:rPr>
              <w:t>zastupující</w:t>
            </w:r>
            <w:r w:rsidR="009C2DF4">
              <w:rPr>
                <w:sz w:val="16"/>
                <w:szCs w:val="16"/>
              </w:rPr>
              <w:t xml:space="preserve"> </w:t>
            </w:r>
            <w:r w:rsidR="00652062">
              <w:rPr>
                <w:sz w:val="16"/>
                <w:szCs w:val="16"/>
              </w:rPr>
              <w:t>Dodavatel</w:t>
            </w:r>
            <w:r w:rsidR="009C2DF4">
              <w:rPr>
                <w:sz w:val="16"/>
                <w:szCs w:val="16"/>
              </w:rPr>
              <w:t>e</w:t>
            </w:r>
            <w:r w:rsidR="008644D3">
              <w:rPr>
                <w:sz w:val="16"/>
                <w:szCs w:val="16"/>
              </w:rPr>
              <w:t>,</w:t>
            </w:r>
            <w:r w:rsidR="009C2DF4" w:rsidRPr="002465F4">
              <w:rPr>
                <w:sz w:val="16"/>
                <w:szCs w:val="16"/>
              </w:rPr>
              <w:t xml:space="preserve"> zodpovídající za správu datového úložiště</w:t>
            </w:r>
            <w:r w:rsidR="008644D3">
              <w:rPr>
                <w:sz w:val="16"/>
                <w:szCs w:val="16"/>
              </w:rPr>
              <w:t>;</w:t>
            </w:r>
            <w:r w:rsidR="008644D3">
              <w:rPr>
                <w:sz w:val="16"/>
                <w:szCs w:val="16"/>
              </w:rPr>
              <w:br/>
              <w:t xml:space="preserve">mezi jeho činnosti </w:t>
            </w:r>
            <w:r w:rsidR="008644D3" w:rsidRPr="00C017DA">
              <w:rPr>
                <w:sz w:val="16"/>
                <w:szCs w:val="16"/>
              </w:rPr>
              <w:t>patří</w:t>
            </w:r>
            <w:r w:rsidR="000E3923" w:rsidRPr="00C017DA">
              <w:rPr>
                <w:sz w:val="16"/>
                <w:szCs w:val="16"/>
              </w:rPr>
              <w:t xml:space="preserve"> zejména</w:t>
            </w:r>
            <w:r w:rsidR="008644D3">
              <w:rPr>
                <w:sz w:val="16"/>
                <w:szCs w:val="16"/>
              </w:rPr>
              <w:t>:</w:t>
            </w:r>
          </w:p>
          <w:p w14:paraId="7E0F898B" w14:textId="5C2E942C" w:rsidR="009C2DF4" w:rsidRPr="009E2594" w:rsidRDefault="009C2DF4" w:rsidP="008A3DC7">
            <w:pPr>
              <w:pStyle w:val="Odstavecseseznamem"/>
              <w:numPr>
                <w:ilvl w:val="0"/>
                <w:numId w:val="10"/>
              </w:numPr>
              <w:spacing w:before="40" w:after="40" w:line="288" w:lineRule="auto"/>
              <w:ind w:left="584" w:hanging="357"/>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9E2594">
              <w:rPr>
                <w:rStyle w:val="Tun"/>
                <w:b w:val="0"/>
                <w:sz w:val="16"/>
                <w:szCs w:val="16"/>
              </w:rPr>
              <w:t>nastavení pracovních postupů v</w:t>
            </w:r>
            <w:r w:rsidR="00C017DA">
              <w:rPr>
                <w:rStyle w:val="Tun"/>
                <w:b w:val="0"/>
                <w:sz w:val="16"/>
                <w:szCs w:val="16"/>
              </w:rPr>
              <w:t> </w:t>
            </w:r>
            <w:r>
              <w:rPr>
                <w:rStyle w:val="Tun"/>
                <w:b w:val="0"/>
                <w:sz w:val="16"/>
                <w:szCs w:val="16"/>
              </w:rPr>
              <w:t>IMS</w:t>
            </w:r>
            <w:r w:rsidR="00C017DA">
              <w:rPr>
                <w:rStyle w:val="Tun"/>
                <w:b w:val="0"/>
                <w:sz w:val="16"/>
                <w:szCs w:val="16"/>
              </w:rPr>
              <w:t>;</w:t>
            </w:r>
          </w:p>
          <w:p w14:paraId="351C92A8" w14:textId="7EA8AA45" w:rsidR="009C2DF4" w:rsidRPr="00CD056C" w:rsidRDefault="009C2DF4" w:rsidP="008A3DC7">
            <w:pPr>
              <w:pStyle w:val="Odstavecseseznamem"/>
              <w:numPr>
                <w:ilvl w:val="0"/>
                <w:numId w:val="10"/>
              </w:numPr>
              <w:spacing w:before="40" w:after="40" w:line="288" w:lineRule="auto"/>
              <w:ind w:left="584" w:hanging="357"/>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9E2594">
              <w:rPr>
                <w:rStyle w:val="Tun"/>
                <w:b w:val="0"/>
                <w:sz w:val="16"/>
                <w:szCs w:val="16"/>
              </w:rPr>
              <w:t>nastavení šablony modelu pro členy Projektového týmu a</w:t>
            </w:r>
            <w:r w:rsidR="00454E4E">
              <w:rPr>
                <w:sz w:val="16"/>
              </w:rPr>
              <w:t> </w:t>
            </w:r>
            <w:r w:rsidRPr="009E2594">
              <w:rPr>
                <w:rStyle w:val="Tun"/>
                <w:b w:val="0"/>
                <w:sz w:val="16"/>
                <w:szCs w:val="16"/>
              </w:rPr>
              <w:t>Objednatele,</w:t>
            </w:r>
            <w:r>
              <w:rPr>
                <w:rStyle w:val="Tun"/>
                <w:b w:val="0"/>
                <w:sz w:val="16"/>
                <w:szCs w:val="16"/>
              </w:rPr>
              <w:t xml:space="preserve"> a</w:t>
            </w:r>
            <w:r w:rsidR="009F5BBA" w:rsidRPr="00B567B3">
              <w:t> </w:t>
            </w:r>
            <w:r>
              <w:rPr>
                <w:rStyle w:val="Tun"/>
                <w:b w:val="0"/>
                <w:sz w:val="16"/>
                <w:szCs w:val="16"/>
              </w:rPr>
              <w:t>to dle stanovené struktury pro datové úložiště a</w:t>
            </w:r>
            <w:r w:rsidR="00454E4E">
              <w:rPr>
                <w:sz w:val="16"/>
              </w:rPr>
              <w:t> </w:t>
            </w:r>
            <w:r>
              <w:rPr>
                <w:rStyle w:val="Tun"/>
                <w:b w:val="0"/>
                <w:sz w:val="16"/>
                <w:szCs w:val="16"/>
              </w:rPr>
              <w:t xml:space="preserve">metodik, které jsou </w:t>
            </w:r>
            <w:r w:rsidRPr="00203B47">
              <w:rPr>
                <w:rStyle w:val="Tun"/>
                <w:b w:val="0"/>
                <w:sz w:val="16"/>
                <w:szCs w:val="16"/>
              </w:rPr>
              <w:t>příloho</w:t>
            </w:r>
            <w:r w:rsidR="008F338B" w:rsidRPr="00203B47">
              <w:rPr>
                <w:rStyle w:val="Tun"/>
                <w:b w:val="0"/>
                <w:sz w:val="16"/>
                <w:szCs w:val="16"/>
              </w:rPr>
              <w:t xml:space="preserve">u </w:t>
            </w:r>
            <w:r w:rsidR="00203B47" w:rsidRPr="00203B47">
              <w:rPr>
                <w:rStyle w:val="Tun"/>
                <w:b w:val="0"/>
                <w:sz w:val="16"/>
                <w:szCs w:val="16"/>
              </w:rPr>
              <w:t>BEP</w:t>
            </w:r>
            <w:r w:rsidR="00C017DA">
              <w:rPr>
                <w:rStyle w:val="Tun"/>
                <w:b w:val="0"/>
                <w:sz w:val="16"/>
                <w:szCs w:val="16"/>
              </w:rPr>
              <w:t>;</w:t>
            </w:r>
          </w:p>
          <w:p w14:paraId="243305EF" w14:textId="10FB2F1D" w:rsidR="009C2DF4" w:rsidRPr="009E2594" w:rsidRDefault="009C2DF4" w:rsidP="008A3DC7">
            <w:pPr>
              <w:pStyle w:val="Odstavecseseznamem"/>
              <w:numPr>
                <w:ilvl w:val="0"/>
                <w:numId w:val="10"/>
              </w:numPr>
              <w:spacing w:before="40" w:after="40" w:line="288" w:lineRule="auto"/>
              <w:ind w:left="584" w:hanging="357"/>
              <w:cnfStyle w:val="000000000000" w:firstRow="0" w:lastRow="0" w:firstColumn="0" w:lastColumn="0" w:oddVBand="0" w:evenVBand="0" w:oddHBand="0" w:evenHBand="0" w:firstRowFirstColumn="0" w:firstRowLastColumn="0" w:lastRowFirstColumn="0" w:lastRowLastColumn="0"/>
              <w:rPr>
                <w:rStyle w:val="Tun"/>
                <w:b w:val="0"/>
                <w:sz w:val="16"/>
                <w:szCs w:val="16"/>
              </w:rPr>
            </w:pPr>
            <w:r>
              <w:rPr>
                <w:rStyle w:val="Tun"/>
                <w:b w:val="0"/>
                <w:sz w:val="16"/>
                <w:szCs w:val="16"/>
              </w:rPr>
              <w:t>technická podpora při p</w:t>
            </w:r>
            <w:r w:rsidRPr="009E2594">
              <w:rPr>
                <w:rStyle w:val="Tun"/>
                <w:b w:val="0"/>
                <w:sz w:val="16"/>
                <w:szCs w:val="16"/>
              </w:rPr>
              <w:t xml:space="preserve">oskytování </w:t>
            </w:r>
            <w:r>
              <w:rPr>
                <w:rStyle w:val="Tun"/>
                <w:b w:val="0"/>
                <w:sz w:val="16"/>
                <w:szCs w:val="16"/>
              </w:rPr>
              <w:t>součinnosti při práci v</w:t>
            </w:r>
            <w:r w:rsidR="00C017DA">
              <w:rPr>
                <w:rStyle w:val="Tun"/>
                <w:b w:val="0"/>
                <w:sz w:val="16"/>
                <w:szCs w:val="16"/>
              </w:rPr>
              <w:t> </w:t>
            </w:r>
            <w:r>
              <w:rPr>
                <w:rStyle w:val="Tun"/>
                <w:b w:val="0"/>
                <w:sz w:val="16"/>
                <w:szCs w:val="16"/>
              </w:rPr>
              <w:t>IMS</w:t>
            </w:r>
            <w:r w:rsidR="00C017DA">
              <w:rPr>
                <w:rStyle w:val="Tun"/>
                <w:b w:val="0"/>
                <w:sz w:val="16"/>
                <w:szCs w:val="16"/>
              </w:rPr>
              <w:t>;</w:t>
            </w:r>
          </w:p>
          <w:p w14:paraId="54775F90" w14:textId="2164A1E2" w:rsidR="009C2DF4" w:rsidRPr="009E2594" w:rsidRDefault="009C2DF4" w:rsidP="008A3DC7">
            <w:pPr>
              <w:pStyle w:val="Odstavecseseznamem"/>
              <w:numPr>
                <w:ilvl w:val="0"/>
                <w:numId w:val="10"/>
              </w:numPr>
              <w:spacing w:before="40" w:after="40" w:line="288" w:lineRule="auto"/>
              <w:ind w:left="584" w:hanging="357"/>
              <w:cnfStyle w:val="000000000000" w:firstRow="0" w:lastRow="0" w:firstColumn="0" w:lastColumn="0" w:oddVBand="0" w:evenVBand="0" w:oddHBand="0" w:evenHBand="0" w:firstRowFirstColumn="0" w:firstRowLastColumn="0" w:lastRowFirstColumn="0" w:lastRowLastColumn="0"/>
              <w:rPr>
                <w:rStyle w:val="Tun"/>
                <w:b w:val="0"/>
                <w:sz w:val="16"/>
                <w:szCs w:val="16"/>
              </w:rPr>
            </w:pPr>
            <w:r>
              <w:rPr>
                <w:rStyle w:val="Tun"/>
                <w:b w:val="0"/>
                <w:sz w:val="16"/>
                <w:szCs w:val="16"/>
              </w:rPr>
              <w:t>p</w:t>
            </w:r>
            <w:r w:rsidRPr="009E2594">
              <w:rPr>
                <w:rStyle w:val="Tun"/>
                <w:b w:val="0"/>
                <w:sz w:val="16"/>
                <w:szCs w:val="16"/>
              </w:rPr>
              <w:t>rovádění každodenní správy a údržby</w:t>
            </w:r>
            <w:r>
              <w:rPr>
                <w:rStyle w:val="Tun"/>
                <w:b w:val="0"/>
                <w:sz w:val="16"/>
                <w:szCs w:val="16"/>
              </w:rPr>
              <w:t xml:space="preserve"> IMS</w:t>
            </w:r>
            <w:r w:rsidR="00C017DA">
              <w:rPr>
                <w:rStyle w:val="Tun"/>
                <w:b w:val="0"/>
                <w:sz w:val="16"/>
                <w:szCs w:val="16"/>
              </w:rPr>
              <w:t>;</w:t>
            </w:r>
          </w:p>
          <w:p w14:paraId="029A0AEE" w14:textId="16E1F4CE" w:rsidR="009C2DF4" w:rsidRPr="009E2594" w:rsidRDefault="009C2DF4" w:rsidP="008A3DC7">
            <w:pPr>
              <w:pStyle w:val="Odstavecseseznamem"/>
              <w:numPr>
                <w:ilvl w:val="0"/>
                <w:numId w:val="10"/>
              </w:numPr>
              <w:spacing w:before="40" w:after="40" w:line="288" w:lineRule="auto"/>
              <w:ind w:left="584" w:hanging="357"/>
              <w:cnfStyle w:val="000000000000" w:firstRow="0" w:lastRow="0" w:firstColumn="0" w:lastColumn="0" w:oddVBand="0" w:evenVBand="0" w:oddHBand="0" w:evenHBand="0" w:firstRowFirstColumn="0" w:firstRowLastColumn="0" w:lastRowFirstColumn="0" w:lastRowLastColumn="0"/>
              <w:rPr>
                <w:rStyle w:val="Tun"/>
                <w:b w:val="0"/>
                <w:sz w:val="16"/>
                <w:szCs w:val="16"/>
              </w:rPr>
            </w:pPr>
            <w:r>
              <w:rPr>
                <w:rStyle w:val="Tun"/>
                <w:b w:val="0"/>
                <w:sz w:val="16"/>
                <w:szCs w:val="16"/>
              </w:rPr>
              <w:t>i</w:t>
            </w:r>
            <w:r w:rsidRPr="009E2594">
              <w:rPr>
                <w:rStyle w:val="Tun"/>
                <w:b w:val="0"/>
                <w:sz w:val="16"/>
                <w:szCs w:val="16"/>
              </w:rPr>
              <w:t>ntegrování a propojení různých softwarových produktů</w:t>
            </w:r>
            <w:r w:rsidR="00C017DA">
              <w:rPr>
                <w:rStyle w:val="Tun"/>
                <w:b w:val="0"/>
                <w:sz w:val="16"/>
                <w:szCs w:val="16"/>
              </w:rPr>
              <w:t>;</w:t>
            </w:r>
          </w:p>
          <w:p w14:paraId="6AA20A59" w14:textId="6DF34DFF" w:rsidR="009C2DF4" w:rsidRPr="009E2594" w:rsidRDefault="009C2DF4" w:rsidP="008A3DC7">
            <w:pPr>
              <w:pStyle w:val="Odstavecseseznamem"/>
              <w:numPr>
                <w:ilvl w:val="0"/>
                <w:numId w:val="10"/>
              </w:numPr>
              <w:spacing w:before="40" w:after="40" w:line="288" w:lineRule="auto"/>
              <w:ind w:left="584" w:hanging="357"/>
              <w:cnfStyle w:val="000000000000" w:firstRow="0" w:lastRow="0" w:firstColumn="0" w:lastColumn="0" w:oddVBand="0" w:evenVBand="0" w:oddHBand="0" w:evenHBand="0" w:firstRowFirstColumn="0" w:firstRowLastColumn="0" w:lastRowFirstColumn="0" w:lastRowLastColumn="0"/>
              <w:rPr>
                <w:rStyle w:val="Tun"/>
                <w:b w:val="0"/>
                <w:sz w:val="16"/>
                <w:szCs w:val="16"/>
              </w:rPr>
            </w:pPr>
            <w:r>
              <w:rPr>
                <w:rStyle w:val="Tun"/>
                <w:b w:val="0"/>
                <w:sz w:val="16"/>
                <w:szCs w:val="16"/>
              </w:rPr>
              <w:t>t</w:t>
            </w:r>
            <w:r w:rsidRPr="009E2594">
              <w:rPr>
                <w:rStyle w:val="Tun"/>
                <w:b w:val="0"/>
                <w:sz w:val="16"/>
                <w:szCs w:val="16"/>
              </w:rPr>
              <w:t xml:space="preserve">estování </w:t>
            </w:r>
            <w:r w:rsidR="00454E4E">
              <w:rPr>
                <w:rStyle w:val="Tun"/>
                <w:b w:val="0"/>
                <w:sz w:val="16"/>
                <w:szCs w:val="16"/>
              </w:rPr>
              <w:t>HW</w:t>
            </w:r>
            <w:r w:rsidRPr="009E2594">
              <w:rPr>
                <w:rStyle w:val="Tun"/>
                <w:b w:val="0"/>
                <w:sz w:val="16"/>
                <w:szCs w:val="16"/>
              </w:rPr>
              <w:t xml:space="preserve"> k zajištění plynulé funkčnosti </w:t>
            </w:r>
            <w:r w:rsidR="00454E4E">
              <w:rPr>
                <w:rStyle w:val="Tun"/>
                <w:b w:val="0"/>
                <w:sz w:val="16"/>
                <w:szCs w:val="16"/>
              </w:rPr>
              <w:t>SW</w:t>
            </w:r>
            <w:r w:rsidRPr="009E2594">
              <w:rPr>
                <w:rStyle w:val="Tun"/>
                <w:b w:val="0"/>
                <w:sz w:val="16"/>
                <w:szCs w:val="16"/>
              </w:rPr>
              <w:t xml:space="preserve"> na síti WAN/LAN</w:t>
            </w:r>
            <w:r w:rsidR="00C017DA">
              <w:rPr>
                <w:rStyle w:val="Tun"/>
                <w:b w:val="0"/>
                <w:sz w:val="16"/>
                <w:szCs w:val="16"/>
              </w:rPr>
              <w:t>;</w:t>
            </w:r>
          </w:p>
          <w:p w14:paraId="6573F9E2" w14:textId="12EA6668" w:rsidR="009C2DF4" w:rsidRPr="009E2594" w:rsidRDefault="009C2DF4" w:rsidP="008A3DC7">
            <w:pPr>
              <w:pStyle w:val="Odstavecseseznamem"/>
              <w:numPr>
                <w:ilvl w:val="0"/>
                <w:numId w:val="10"/>
              </w:numPr>
              <w:spacing w:before="40" w:after="40" w:line="288" w:lineRule="auto"/>
              <w:ind w:left="584" w:hanging="357"/>
              <w:cnfStyle w:val="000000000000" w:firstRow="0" w:lastRow="0" w:firstColumn="0" w:lastColumn="0" w:oddVBand="0" w:evenVBand="0" w:oddHBand="0" w:evenHBand="0" w:firstRowFirstColumn="0" w:firstRowLastColumn="0" w:lastRowFirstColumn="0" w:lastRowLastColumn="0"/>
              <w:rPr>
                <w:rStyle w:val="Tun"/>
                <w:b w:val="0"/>
                <w:sz w:val="16"/>
                <w:szCs w:val="16"/>
              </w:rPr>
            </w:pPr>
            <w:r>
              <w:rPr>
                <w:rStyle w:val="Tun"/>
                <w:b w:val="0"/>
                <w:sz w:val="16"/>
                <w:szCs w:val="16"/>
              </w:rPr>
              <w:t>i</w:t>
            </w:r>
            <w:r w:rsidRPr="009E2594">
              <w:rPr>
                <w:rStyle w:val="Tun"/>
                <w:b w:val="0"/>
                <w:sz w:val="16"/>
                <w:szCs w:val="16"/>
              </w:rPr>
              <w:t>nstalace, nastavení, přizpůsobení a úvodní spuštění programů</w:t>
            </w:r>
            <w:r w:rsidR="00C017DA">
              <w:rPr>
                <w:rStyle w:val="Tun"/>
                <w:b w:val="0"/>
                <w:sz w:val="16"/>
                <w:szCs w:val="16"/>
              </w:rPr>
              <w:t>;</w:t>
            </w:r>
          </w:p>
          <w:p w14:paraId="2D46461E" w14:textId="6A22F6E6" w:rsidR="009C2DF4" w:rsidRPr="009E2594" w:rsidRDefault="009C2DF4" w:rsidP="008A3DC7">
            <w:pPr>
              <w:pStyle w:val="Odstavecseseznamem"/>
              <w:numPr>
                <w:ilvl w:val="0"/>
                <w:numId w:val="10"/>
              </w:numPr>
              <w:spacing w:before="40" w:after="40" w:line="288" w:lineRule="auto"/>
              <w:ind w:left="584" w:hanging="357"/>
              <w:cnfStyle w:val="000000000000" w:firstRow="0" w:lastRow="0" w:firstColumn="0" w:lastColumn="0" w:oddVBand="0" w:evenVBand="0" w:oddHBand="0" w:evenHBand="0" w:firstRowFirstColumn="0" w:firstRowLastColumn="0" w:lastRowFirstColumn="0" w:lastRowLastColumn="0"/>
              <w:rPr>
                <w:rStyle w:val="Tun"/>
                <w:b w:val="0"/>
                <w:sz w:val="16"/>
                <w:szCs w:val="16"/>
              </w:rPr>
            </w:pPr>
            <w:r>
              <w:rPr>
                <w:rStyle w:val="Tun"/>
                <w:b w:val="0"/>
                <w:sz w:val="16"/>
                <w:szCs w:val="16"/>
              </w:rPr>
              <w:t>t</w:t>
            </w:r>
            <w:r w:rsidRPr="009E2594">
              <w:rPr>
                <w:rStyle w:val="Tun"/>
                <w:b w:val="0"/>
                <w:sz w:val="16"/>
                <w:szCs w:val="16"/>
              </w:rPr>
              <w:t xml:space="preserve">vorba podkladů k instalaci a individuálnímu nastavení </w:t>
            </w:r>
            <w:r>
              <w:rPr>
                <w:rStyle w:val="Tun"/>
                <w:b w:val="0"/>
                <w:sz w:val="16"/>
                <w:szCs w:val="16"/>
              </w:rPr>
              <w:t xml:space="preserve">SW </w:t>
            </w:r>
            <w:r w:rsidR="00454E4E">
              <w:rPr>
                <w:rStyle w:val="Tun"/>
                <w:b w:val="0"/>
                <w:sz w:val="16"/>
                <w:szCs w:val="16"/>
              </w:rPr>
              <w:t xml:space="preserve">či </w:t>
            </w:r>
            <w:r>
              <w:rPr>
                <w:rStyle w:val="Tun"/>
                <w:b w:val="0"/>
                <w:sz w:val="16"/>
                <w:szCs w:val="16"/>
              </w:rPr>
              <w:t>HW</w:t>
            </w:r>
            <w:r w:rsidR="00C017DA">
              <w:rPr>
                <w:rStyle w:val="Tun"/>
                <w:b w:val="0"/>
                <w:sz w:val="16"/>
                <w:szCs w:val="16"/>
              </w:rPr>
              <w:t>;</w:t>
            </w:r>
            <w:r w:rsidRPr="009E2594">
              <w:rPr>
                <w:rStyle w:val="Tun"/>
                <w:b w:val="0"/>
                <w:sz w:val="16"/>
                <w:szCs w:val="16"/>
              </w:rPr>
              <w:t xml:space="preserve"> </w:t>
            </w:r>
          </w:p>
          <w:p w14:paraId="6168F650" w14:textId="4628C628" w:rsidR="000E3923" w:rsidRDefault="009C2DF4" w:rsidP="008A3DC7">
            <w:pPr>
              <w:pStyle w:val="Odstavecseseznamem"/>
              <w:numPr>
                <w:ilvl w:val="0"/>
                <w:numId w:val="10"/>
              </w:numPr>
              <w:spacing w:before="40" w:after="40" w:line="288" w:lineRule="auto"/>
              <w:ind w:left="584" w:hanging="357"/>
              <w:cnfStyle w:val="000000000000" w:firstRow="0" w:lastRow="0" w:firstColumn="0" w:lastColumn="0" w:oddVBand="0" w:evenVBand="0" w:oddHBand="0" w:evenHBand="0" w:firstRowFirstColumn="0" w:firstRowLastColumn="0" w:lastRowFirstColumn="0" w:lastRowLastColumn="0"/>
              <w:rPr>
                <w:rStyle w:val="Tun"/>
                <w:b w:val="0"/>
                <w:sz w:val="16"/>
                <w:szCs w:val="16"/>
              </w:rPr>
            </w:pPr>
            <w:r>
              <w:rPr>
                <w:rStyle w:val="Tun"/>
                <w:b w:val="0"/>
                <w:sz w:val="16"/>
                <w:szCs w:val="16"/>
              </w:rPr>
              <w:t>n</w:t>
            </w:r>
            <w:r w:rsidRPr="009E2594">
              <w:rPr>
                <w:rStyle w:val="Tun"/>
                <w:b w:val="0"/>
                <w:sz w:val="16"/>
                <w:szCs w:val="16"/>
              </w:rPr>
              <w:t xml:space="preserve">astavení přístupů </w:t>
            </w:r>
            <w:r w:rsidR="00454E4E">
              <w:rPr>
                <w:rStyle w:val="Tun"/>
                <w:b w:val="0"/>
                <w:sz w:val="16"/>
                <w:szCs w:val="16"/>
              </w:rPr>
              <w:t xml:space="preserve">a </w:t>
            </w:r>
            <w:r w:rsidRPr="009E2594">
              <w:rPr>
                <w:rStyle w:val="Tun"/>
                <w:b w:val="0"/>
                <w:sz w:val="16"/>
                <w:szCs w:val="16"/>
              </w:rPr>
              <w:t xml:space="preserve">uživatelských </w:t>
            </w:r>
            <w:r w:rsidR="00454E4E">
              <w:rPr>
                <w:rStyle w:val="Tun"/>
                <w:b w:val="0"/>
                <w:sz w:val="16"/>
                <w:szCs w:val="16"/>
              </w:rPr>
              <w:t xml:space="preserve">oprávnění </w:t>
            </w:r>
            <w:r w:rsidRPr="009E2594">
              <w:rPr>
                <w:rStyle w:val="Tun"/>
                <w:b w:val="0"/>
                <w:sz w:val="16"/>
                <w:szCs w:val="16"/>
              </w:rPr>
              <w:t>skupin</w:t>
            </w:r>
            <w:r w:rsidR="00454E4E">
              <w:rPr>
                <w:rStyle w:val="Tun"/>
                <w:b w:val="0"/>
                <w:sz w:val="16"/>
                <w:szCs w:val="16"/>
              </w:rPr>
              <w:t xml:space="preserve"> uživatelů</w:t>
            </w:r>
            <w:r w:rsidR="00C017DA">
              <w:rPr>
                <w:rStyle w:val="Tun"/>
                <w:b w:val="0"/>
                <w:sz w:val="16"/>
                <w:szCs w:val="16"/>
              </w:rPr>
              <w:t>;</w:t>
            </w:r>
          </w:p>
          <w:p w14:paraId="7D9323E8" w14:textId="7CBCB1A6" w:rsidR="009C2DF4" w:rsidRPr="000E3923" w:rsidRDefault="009C2DF4" w:rsidP="008A3DC7">
            <w:pPr>
              <w:pStyle w:val="Odstavecseseznamem"/>
              <w:numPr>
                <w:ilvl w:val="0"/>
                <w:numId w:val="10"/>
              </w:numPr>
              <w:spacing w:before="40" w:after="40" w:line="288" w:lineRule="auto"/>
              <w:ind w:left="584" w:hanging="357"/>
              <w:cnfStyle w:val="000000000000" w:firstRow="0" w:lastRow="0" w:firstColumn="0" w:lastColumn="0" w:oddVBand="0" w:evenVBand="0" w:oddHBand="0" w:evenHBand="0" w:firstRowFirstColumn="0" w:firstRowLastColumn="0" w:lastRowFirstColumn="0" w:lastRowLastColumn="0"/>
              <w:rPr>
                <w:sz w:val="16"/>
                <w:szCs w:val="16"/>
              </w:rPr>
            </w:pPr>
            <w:r w:rsidRPr="000E3923">
              <w:rPr>
                <w:rStyle w:val="Tun"/>
                <w:b w:val="0"/>
                <w:sz w:val="16"/>
                <w:szCs w:val="16"/>
              </w:rPr>
              <w:t>spravování licencí SW</w:t>
            </w:r>
            <w:r w:rsidR="00C017DA">
              <w:rPr>
                <w:rStyle w:val="Tun"/>
                <w:b w:val="0"/>
                <w:sz w:val="16"/>
                <w:szCs w:val="16"/>
              </w:rPr>
              <w:t>.</w:t>
            </w:r>
          </w:p>
        </w:tc>
      </w:tr>
      <w:tr w:rsidR="009C2DF4" w:rsidRPr="00F2688E" w14:paraId="2F6B8E8A" w14:textId="77777777" w:rsidTr="16EB36B8">
        <w:trPr>
          <w:trHeight w:val="283"/>
        </w:trPr>
        <w:tc>
          <w:tcPr>
            <w:cnfStyle w:val="001000000000" w:firstRow="0" w:lastRow="0" w:firstColumn="1" w:lastColumn="0" w:oddVBand="0" w:evenVBand="0" w:oddHBand="0" w:evenHBand="0" w:firstRowFirstColumn="0" w:firstRowLastColumn="0" w:lastRowFirstColumn="0" w:lastRowLastColumn="0"/>
            <w:tcW w:w="1985" w:type="dxa"/>
            <w:vAlign w:val="center"/>
          </w:tcPr>
          <w:p w14:paraId="353AB24F" w14:textId="77777777" w:rsidR="009C2DF4" w:rsidRPr="001F698B" w:rsidRDefault="009C2DF4" w:rsidP="008A3DC7">
            <w:pPr>
              <w:spacing w:before="40" w:after="40" w:line="288" w:lineRule="auto"/>
              <w:jc w:val="center"/>
              <w:rPr>
                <w:sz w:val="16"/>
                <w:szCs w:val="16"/>
              </w:rPr>
            </w:pPr>
            <w:r w:rsidRPr="001F698B">
              <w:rPr>
                <w:sz w:val="16"/>
                <w:szCs w:val="16"/>
              </w:rPr>
              <w:t>Specialist</w:t>
            </w:r>
            <w:r>
              <w:rPr>
                <w:sz w:val="16"/>
                <w:szCs w:val="16"/>
              </w:rPr>
              <w:t>a</w:t>
            </w:r>
          </w:p>
        </w:tc>
        <w:tc>
          <w:tcPr>
            <w:tcW w:w="6095" w:type="dxa"/>
            <w:vAlign w:val="center"/>
          </w:tcPr>
          <w:p w14:paraId="64E8E2B4" w14:textId="3E5BF445" w:rsidR="00D76885" w:rsidRDefault="7B288157" w:rsidP="00B567B3">
            <w:pPr>
              <w:spacing w:before="40" w:after="40" w:line="288" w:lineRule="auto"/>
              <w:jc w:val="both"/>
              <w:cnfStyle w:val="000000000000" w:firstRow="0" w:lastRow="0" w:firstColumn="0" w:lastColumn="0" w:oddVBand="0" w:evenVBand="0" w:oddHBand="0" w:evenHBand="0" w:firstRowFirstColumn="0" w:firstRowLastColumn="0" w:lastRowFirstColumn="0" w:lastRowLastColumn="0"/>
              <w:rPr>
                <w:sz w:val="16"/>
                <w:szCs w:val="16"/>
              </w:rPr>
            </w:pPr>
            <w:r w:rsidRPr="16EB36B8">
              <w:rPr>
                <w:sz w:val="16"/>
                <w:szCs w:val="16"/>
              </w:rPr>
              <w:t>O</w:t>
            </w:r>
            <w:r w:rsidR="159DACCC" w:rsidRPr="16EB36B8">
              <w:rPr>
                <w:sz w:val="16"/>
                <w:szCs w:val="16"/>
              </w:rPr>
              <w:t xml:space="preserve">soba kvalifikovaného člena týmu </w:t>
            </w:r>
            <w:r w:rsidR="4FBCDDD2" w:rsidRPr="16EB36B8">
              <w:rPr>
                <w:sz w:val="16"/>
                <w:szCs w:val="16"/>
              </w:rPr>
              <w:t>Dodavatel</w:t>
            </w:r>
            <w:r w:rsidR="159DACCC" w:rsidRPr="16EB36B8">
              <w:rPr>
                <w:sz w:val="16"/>
                <w:szCs w:val="16"/>
              </w:rPr>
              <w:t>e s profesní specializací</w:t>
            </w:r>
            <w:r w:rsidR="08F53632" w:rsidRPr="16EB36B8">
              <w:rPr>
                <w:sz w:val="16"/>
                <w:szCs w:val="16"/>
              </w:rPr>
              <w:t xml:space="preserve">, která zodpovídá za </w:t>
            </w:r>
            <w:r w:rsidR="159DACCC" w:rsidRPr="16EB36B8">
              <w:rPr>
                <w:sz w:val="16"/>
                <w:szCs w:val="16"/>
              </w:rPr>
              <w:t>část Díla v pozici Odpovědného projektanta v oboru své specializace</w:t>
            </w:r>
            <w:r w:rsidR="08F53632" w:rsidRPr="16EB36B8">
              <w:rPr>
                <w:sz w:val="16"/>
                <w:szCs w:val="16"/>
              </w:rPr>
              <w:t xml:space="preserve">, ale </w:t>
            </w:r>
            <w:r w:rsidR="159DACCC" w:rsidRPr="16EB36B8">
              <w:rPr>
                <w:sz w:val="16"/>
                <w:szCs w:val="16"/>
              </w:rPr>
              <w:t>současně koordin</w:t>
            </w:r>
            <w:r w:rsidR="43B5F39E" w:rsidRPr="16EB36B8">
              <w:rPr>
                <w:sz w:val="16"/>
                <w:szCs w:val="16"/>
              </w:rPr>
              <w:t>uj</w:t>
            </w:r>
            <w:r w:rsidR="08F53632" w:rsidRPr="16EB36B8">
              <w:rPr>
                <w:sz w:val="16"/>
                <w:szCs w:val="16"/>
              </w:rPr>
              <w:t xml:space="preserve">e </w:t>
            </w:r>
            <w:r w:rsidR="159DACCC" w:rsidRPr="16EB36B8">
              <w:rPr>
                <w:sz w:val="16"/>
                <w:szCs w:val="16"/>
              </w:rPr>
              <w:t xml:space="preserve">návrh technického řešení příslušné části Díla v rámci </w:t>
            </w:r>
            <w:r w:rsidR="08F53632" w:rsidRPr="16EB36B8">
              <w:rPr>
                <w:sz w:val="16"/>
                <w:szCs w:val="16"/>
              </w:rPr>
              <w:t>celé</w:t>
            </w:r>
            <w:r w:rsidR="159DACCC" w:rsidRPr="16EB36B8">
              <w:rPr>
                <w:sz w:val="16"/>
                <w:szCs w:val="16"/>
              </w:rPr>
              <w:t xml:space="preserve"> specializace</w:t>
            </w:r>
            <w:r w:rsidR="08F53632" w:rsidRPr="16EB36B8">
              <w:rPr>
                <w:sz w:val="16"/>
                <w:szCs w:val="16"/>
              </w:rPr>
              <w:t>. V</w:t>
            </w:r>
            <w:r w:rsidR="159DACCC" w:rsidRPr="16EB36B8">
              <w:rPr>
                <w:sz w:val="16"/>
                <w:szCs w:val="16"/>
              </w:rPr>
              <w:t xml:space="preserve"> oboru své specializace provádí také koordinaci </w:t>
            </w:r>
            <w:r w:rsidR="0D158C6B" w:rsidRPr="16EB36B8">
              <w:rPr>
                <w:sz w:val="16"/>
                <w:szCs w:val="16"/>
              </w:rPr>
              <w:t>profesního</w:t>
            </w:r>
            <w:r w:rsidR="159DACCC" w:rsidRPr="16EB36B8">
              <w:rPr>
                <w:sz w:val="16"/>
                <w:szCs w:val="16"/>
              </w:rPr>
              <w:t xml:space="preserve"> BIM modelu</w:t>
            </w:r>
            <w:r w:rsidR="00252E57">
              <w:rPr>
                <w:sz w:val="16"/>
                <w:szCs w:val="16"/>
              </w:rPr>
              <w:t>.</w:t>
            </w:r>
          </w:p>
          <w:p w14:paraId="1E8E919C" w14:textId="750FAC0A" w:rsidR="00D76885" w:rsidRDefault="00B567B3" w:rsidP="00B567B3">
            <w:pPr>
              <w:spacing w:before="40" w:after="40" w:line="288" w:lineRule="auto"/>
              <w:jc w:val="both"/>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J</w:t>
            </w:r>
            <w:r w:rsidR="009C2DF4">
              <w:rPr>
                <w:sz w:val="16"/>
                <w:szCs w:val="16"/>
              </w:rPr>
              <w:t xml:space="preserve">edná se o </w:t>
            </w:r>
            <w:r w:rsidR="009C2DF4" w:rsidRPr="00CC201D">
              <w:rPr>
                <w:sz w:val="16"/>
                <w:szCs w:val="16"/>
              </w:rPr>
              <w:t>člena odborného personálu</w:t>
            </w:r>
            <w:r w:rsidR="009C2DF4">
              <w:rPr>
                <w:sz w:val="16"/>
                <w:szCs w:val="16"/>
              </w:rPr>
              <w:t xml:space="preserve">, který byl </w:t>
            </w:r>
            <w:r w:rsidR="00652062">
              <w:rPr>
                <w:sz w:val="16"/>
                <w:szCs w:val="16"/>
              </w:rPr>
              <w:t>Dodavatel</w:t>
            </w:r>
            <w:r w:rsidR="009C2DF4">
              <w:rPr>
                <w:sz w:val="16"/>
                <w:szCs w:val="16"/>
              </w:rPr>
              <w:t>em doložen v </w:t>
            </w:r>
            <w:r w:rsidR="009C2DF4" w:rsidRPr="00CC201D">
              <w:rPr>
                <w:sz w:val="16"/>
                <w:szCs w:val="16"/>
              </w:rPr>
              <w:t>nabídce</w:t>
            </w:r>
            <w:r w:rsidR="009C2DF4">
              <w:rPr>
                <w:sz w:val="16"/>
                <w:szCs w:val="16"/>
              </w:rPr>
              <w:t xml:space="preserve"> veřejné zakázky na zpracování Díla, nebo určen v průběhu zpracování Díla dle S</w:t>
            </w:r>
            <w:r w:rsidR="000D5177">
              <w:rPr>
                <w:sz w:val="16"/>
                <w:szCs w:val="16"/>
              </w:rPr>
              <w:t>o</w:t>
            </w:r>
            <w:r w:rsidR="009C2DF4">
              <w:rPr>
                <w:sz w:val="16"/>
                <w:szCs w:val="16"/>
              </w:rPr>
              <w:t>D</w:t>
            </w:r>
            <w:r>
              <w:rPr>
                <w:sz w:val="16"/>
                <w:szCs w:val="16"/>
              </w:rPr>
              <w:t>.</w:t>
            </w:r>
          </w:p>
          <w:p w14:paraId="0B96B35C" w14:textId="0EBE21E7" w:rsidR="009C2DF4" w:rsidRPr="001F698B" w:rsidRDefault="00B567B3" w:rsidP="00B567B3">
            <w:pPr>
              <w:spacing w:before="40" w:after="40" w:line="288" w:lineRule="auto"/>
              <w:jc w:val="both"/>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J</w:t>
            </w:r>
            <w:r w:rsidR="008039DA">
              <w:rPr>
                <w:sz w:val="16"/>
                <w:szCs w:val="16"/>
              </w:rPr>
              <w:t>e</w:t>
            </w:r>
            <w:r w:rsidR="009C2DF4">
              <w:rPr>
                <w:sz w:val="16"/>
                <w:szCs w:val="16"/>
              </w:rPr>
              <w:t xml:space="preserve">dná se o oprávněnou osobu </w:t>
            </w:r>
            <w:r w:rsidR="00652062">
              <w:rPr>
                <w:sz w:val="16"/>
                <w:szCs w:val="16"/>
              </w:rPr>
              <w:t>Dodavatel</w:t>
            </w:r>
            <w:r w:rsidR="009C2DF4">
              <w:rPr>
                <w:sz w:val="16"/>
                <w:szCs w:val="16"/>
              </w:rPr>
              <w:t xml:space="preserve">e, u které je vyžadováno doložení </w:t>
            </w:r>
            <w:r w:rsidR="009C2DF4" w:rsidRPr="001A5F4E">
              <w:rPr>
                <w:sz w:val="16"/>
                <w:szCs w:val="16"/>
              </w:rPr>
              <w:t>odborn</w:t>
            </w:r>
            <w:r w:rsidR="009C2DF4">
              <w:rPr>
                <w:sz w:val="16"/>
                <w:szCs w:val="16"/>
              </w:rPr>
              <w:t>á</w:t>
            </w:r>
            <w:r w:rsidR="009C2DF4" w:rsidRPr="001A5F4E">
              <w:rPr>
                <w:sz w:val="16"/>
                <w:szCs w:val="16"/>
              </w:rPr>
              <w:t xml:space="preserve"> způsobilost</w:t>
            </w:r>
            <w:r w:rsidR="009C2DF4">
              <w:rPr>
                <w:sz w:val="16"/>
                <w:szCs w:val="16"/>
              </w:rPr>
              <w:t>i v rozsahu oprávnění, nebo registrace</w:t>
            </w:r>
            <w:r w:rsidR="009C2DF4" w:rsidRPr="001A5F4E">
              <w:rPr>
                <w:sz w:val="16"/>
                <w:szCs w:val="16"/>
              </w:rPr>
              <w:t xml:space="preserve"> </w:t>
            </w:r>
            <w:r w:rsidR="009C2DF4">
              <w:rPr>
                <w:sz w:val="16"/>
                <w:szCs w:val="16"/>
              </w:rPr>
              <w:t>či jiného oprávnění k výkonu činnosti odpovídající</w:t>
            </w:r>
            <w:r w:rsidR="009C2DF4" w:rsidRPr="001A5F4E">
              <w:rPr>
                <w:sz w:val="16"/>
                <w:szCs w:val="16"/>
              </w:rPr>
              <w:t xml:space="preserve"> předmětu</w:t>
            </w:r>
            <w:r w:rsidR="009C2DF4">
              <w:rPr>
                <w:sz w:val="16"/>
                <w:szCs w:val="16"/>
              </w:rPr>
              <w:t xml:space="preserve"> specializace</w:t>
            </w:r>
            <w:r w:rsidR="00230B10">
              <w:rPr>
                <w:sz w:val="16"/>
                <w:szCs w:val="16"/>
              </w:rPr>
              <w:t>.</w:t>
            </w:r>
          </w:p>
        </w:tc>
      </w:tr>
      <w:tr w:rsidR="009C2DF4" w:rsidRPr="00F2688E" w14:paraId="6DCF2CA6" w14:textId="77777777" w:rsidTr="16EB36B8">
        <w:trPr>
          <w:trHeight w:val="283"/>
        </w:trPr>
        <w:tc>
          <w:tcPr>
            <w:cnfStyle w:val="001000000000" w:firstRow="0" w:lastRow="0" w:firstColumn="1" w:lastColumn="0" w:oddVBand="0" w:evenVBand="0" w:oddHBand="0" w:evenHBand="0" w:firstRowFirstColumn="0" w:firstRowLastColumn="0" w:lastRowFirstColumn="0" w:lastRowLastColumn="0"/>
            <w:tcW w:w="1985" w:type="dxa"/>
            <w:tcBorders>
              <w:bottom w:val="single" w:sz="2" w:space="0" w:color="auto"/>
            </w:tcBorders>
            <w:vAlign w:val="center"/>
          </w:tcPr>
          <w:p w14:paraId="4C480DDD" w14:textId="77777777" w:rsidR="009C2DF4" w:rsidRPr="004C2606" w:rsidRDefault="009C2DF4" w:rsidP="008A3DC7">
            <w:pPr>
              <w:spacing w:before="40" w:after="40" w:line="288" w:lineRule="auto"/>
              <w:jc w:val="center"/>
              <w:rPr>
                <w:sz w:val="16"/>
              </w:rPr>
            </w:pPr>
            <w:r>
              <w:rPr>
                <w:sz w:val="16"/>
              </w:rPr>
              <w:t>Odpovědný projektant</w:t>
            </w:r>
          </w:p>
        </w:tc>
        <w:tc>
          <w:tcPr>
            <w:tcW w:w="6095" w:type="dxa"/>
            <w:tcBorders>
              <w:bottom w:val="single" w:sz="2" w:space="0" w:color="auto"/>
            </w:tcBorders>
          </w:tcPr>
          <w:p w14:paraId="44A85E2A" w14:textId="77777777" w:rsidR="003B2572" w:rsidRDefault="00230B10" w:rsidP="00B567B3">
            <w:pPr>
              <w:spacing w:before="40" w:after="40" w:line="288" w:lineRule="auto"/>
              <w:jc w:val="both"/>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O</w:t>
            </w:r>
            <w:r w:rsidR="009C2DF4" w:rsidRPr="007C657F">
              <w:rPr>
                <w:sz w:val="16"/>
                <w:szCs w:val="16"/>
              </w:rPr>
              <w:t>sob</w:t>
            </w:r>
            <w:r w:rsidR="009C2DF4">
              <w:rPr>
                <w:sz w:val="16"/>
                <w:szCs w:val="16"/>
              </w:rPr>
              <w:t>a</w:t>
            </w:r>
            <w:r w:rsidR="009C2DF4" w:rsidRPr="007C657F">
              <w:rPr>
                <w:sz w:val="16"/>
                <w:szCs w:val="16"/>
              </w:rPr>
              <w:t xml:space="preserve"> </w:t>
            </w:r>
            <w:r w:rsidR="009C2DF4">
              <w:rPr>
                <w:sz w:val="16"/>
                <w:szCs w:val="16"/>
              </w:rPr>
              <w:t xml:space="preserve">kvalifikovaného člena týmu </w:t>
            </w:r>
            <w:r w:rsidR="00652062">
              <w:rPr>
                <w:sz w:val="16"/>
                <w:szCs w:val="16"/>
              </w:rPr>
              <w:t>Dodavatel</w:t>
            </w:r>
            <w:r w:rsidR="009C2DF4">
              <w:rPr>
                <w:sz w:val="16"/>
                <w:szCs w:val="16"/>
              </w:rPr>
              <w:t>e s profesní specializací</w:t>
            </w:r>
            <w:r w:rsidR="003B2572">
              <w:rPr>
                <w:sz w:val="16"/>
                <w:szCs w:val="16"/>
              </w:rPr>
              <w:t>, která zodpovídá za č</w:t>
            </w:r>
            <w:r w:rsidR="009C2DF4">
              <w:rPr>
                <w:sz w:val="16"/>
                <w:szCs w:val="16"/>
              </w:rPr>
              <w:t>ást Díla v oboru své specializac</w:t>
            </w:r>
            <w:r w:rsidR="003B2572">
              <w:rPr>
                <w:sz w:val="16"/>
                <w:szCs w:val="16"/>
              </w:rPr>
              <w:t>e</w:t>
            </w:r>
            <w:r w:rsidR="00B567B3">
              <w:rPr>
                <w:sz w:val="16"/>
                <w:szCs w:val="16"/>
              </w:rPr>
              <w:t>.</w:t>
            </w:r>
          </w:p>
          <w:p w14:paraId="1538FBE3" w14:textId="1E4B1629" w:rsidR="009C2DF4" w:rsidRDefault="00B567B3" w:rsidP="00B567B3">
            <w:pPr>
              <w:spacing w:before="40" w:after="40" w:line="288" w:lineRule="auto"/>
              <w:jc w:val="both"/>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J</w:t>
            </w:r>
            <w:r w:rsidR="008039DA">
              <w:rPr>
                <w:sz w:val="16"/>
                <w:szCs w:val="16"/>
              </w:rPr>
              <w:t>e</w:t>
            </w:r>
            <w:r w:rsidR="009C2DF4">
              <w:rPr>
                <w:sz w:val="16"/>
                <w:szCs w:val="16"/>
              </w:rPr>
              <w:t>dná se o</w:t>
            </w:r>
            <w:r w:rsidR="003B2572">
              <w:rPr>
                <w:sz w:val="16"/>
                <w:szCs w:val="16"/>
              </w:rPr>
              <w:t> </w:t>
            </w:r>
            <w:r w:rsidR="009C2DF4">
              <w:rPr>
                <w:sz w:val="16"/>
                <w:szCs w:val="16"/>
              </w:rPr>
              <w:t xml:space="preserve">oprávněnou osobu </w:t>
            </w:r>
            <w:r w:rsidR="00652062">
              <w:rPr>
                <w:sz w:val="16"/>
                <w:szCs w:val="16"/>
              </w:rPr>
              <w:t>Dodavatel</w:t>
            </w:r>
            <w:r w:rsidR="009C2DF4">
              <w:rPr>
                <w:sz w:val="16"/>
                <w:szCs w:val="16"/>
              </w:rPr>
              <w:t xml:space="preserve">e, u které je vyžadováno doložení </w:t>
            </w:r>
            <w:r w:rsidR="009C2DF4" w:rsidRPr="001A5F4E">
              <w:rPr>
                <w:sz w:val="16"/>
                <w:szCs w:val="16"/>
              </w:rPr>
              <w:t>odborn</w:t>
            </w:r>
            <w:r w:rsidR="003B2572">
              <w:rPr>
                <w:sz w:val="16"/>
                <w:szCs w:val="16"/>
              </w:rPr>
              <w:t>é</w:t>
            </w:r>
            <w:r w:rsidR="009C2DF4" w:rsidRPr="001A5F4E">
              <w:rPr>
                <w:sz w:val="16"/>
                <w:szCs w:val="16"/>
              </w:rPr>
              <w:t xml:space="preserve"> způsobilost</w:t>
            </w:r>
            <w:r w:rsidR="009C2DF4">
              <w:rPr>
                <w:sz w:val="16"/>
                <w:szCs w:val="16"/>
              </w:rPr>
              <w:t>i v rozsahu oprávnění, nebo registrace</w:t>
            </w:r>
            <w:r w:rsidR="003B2572">
              <w:rPr>
                <w:sz w:val="16"/>
                <w:szCs w:val="16"/>
              </w:rPr>
              <w:t>,</w:t>
            </w:r>
            <w:r w:rsidR="009C2DF4" w:rsidRPr="001A5F4E">
              <w:rPr>
                <w:sz w:val="16"/>
                <w:szCs w:val="16"/>
              </w:rPr>
              <w:t xml:space="preserve"> </w:t>
            </w:r>
            <w:r w:rsidR="009C2DF4">
              <w:rPr>
                <w:sz w:val="16"/>
                <w:szCs w:val="16"/>
              </w:rPr>
              <w:t>či jiného oprávnění k výkonu činnosti odpovídající</w:t>
            </w:r>
            <w:r w:rsidR="009C2DF4" w:rsidRPr="001A5F4E">
              <w:rPr>
                <w:sz w:val="16"/>
                <w:szCs w:val="16"/>
              </w:rPr>
              <w:t xml:space="preserve"> předmětu</w:t>
            </w:r>
            <w:r w:rsidR="009C2DF4">
              <w:rPr>
                <w:sz w:val="16"/>
                <w:szCs w:val="16"/>
              </w:rPr>
              <w:t xml:space="preserve"> specializace</w:t>
            </w:r>
            <w:r>
              <w:rPr>
                <w:sz w:val="16"/>
                <w:szCs w:val="16"/>
              </w:rPr>
              <w:t>.</w:t>
            </w:r>
          </w:p>
          <w:p w14:paraId="4623FDDF" w14:textId="3E2A8B29" w:rsidR="009C2DF4" w:rsidRPr="001A5F4E" w:rsidRDefault="00B567B3" w:rsidP="00B567B3">
            <w:pPr>
              <w:spacing w:before="40" w:after="40" w:line="288" w:lineRule="auto"/>
              <w:jc w:val="both"/>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M</w:t>
            </w:r>
            <w:r w:rsidR="009C2DF4">
              <w:rPr>
                <w:sz w:val="16"/>
                <w:szCs w:val="16"/>
              </w:rPr>
              <w:t xml:space="preserve">ůže také plnit funkci Specialisty, v případě že je současně osobou kvalifikovaného člena týmu </w:t>
            </w:r>
            <w:r w:rsidR="00652062">
              <w:rPr>
                <w:sz w:val="16"/>
                <w:szCs w:val="16"/>
              </w:rPr>
              <w:t>Dodavatel</w:t>
            </w:r>
            <w:r w:rsidR="009C2DF4">
              <w:rPr>
                <w:sz w:val="16"/>
                <w:szCs w:val="16"/>
              </w:rPr>
              <w:t>e s profesní specializací pro části jim zpracovávaného Díla</w:t>
            </w:r>
            <w:r w:rsidR="00230B10">
              <w:rPr>
                <w:sz w:val="16"/>
                <w:szCs w:val="16"/>
              </w:rPr>
              <w:t>.</w:t>
            </w:r>
          </w:p>
        </w:tc>
      </w:tr>
      <w:tr w:rsidR="009C2DF4" w14:paraId="2CAAD18E" w14:textId="77777777" w:rsidTr="16EB36B8">
        <w:trPr>
          <w:trHeight w:val="283"/>
        </w:trPr>
        <w:tc>
          <w:tcPr>
            <w:cnfStyle w:val="001000000000" w:firstRow="0" w:lastRow="0" w:firstColumn="1" w:lastColumn="0" w:oddVBand="0" w:evenVBand="0" w:oddHBand="0" w:evenHBand="0" w:firstRowFirstColumn="0" w:firstRowLastColumn="0" w:lastRowFirstColumn="0" w:lastRowLastColumn="0"/>
            <w:tcW w:w="1985" w:type="dxa"/>
            <w:tcBorders>
              <w:top w:val="single" w:sz="2" w:space="0" w:color="auto"/>
              <w:bottom w:val="single" w:sz="4" w:space="0" w:color="auto"/>
            </w:tcBorders>
            <w:vAlign w:val="center"/>
          </w:tcPr>
          <w:p w14:paraId="3FF0D7F0" w14:textId="77777777" w:rsidR="009C2DF4" w:rsidRDefault="009C2DF4" w:rsidP="008A3DC7">
            <w:pPr>
              <w:spacing w:before="40" w:after="40" w:line="288" w:lineRule="auto"/>
              <w:jc w:val="center"/>
              <w:rPr>
                <w:sz w:val="16"/>
              </w:rPr>
            </w:pPr>
            <w:r>
              <w:rPr>
                <w:sz w:val="16"/>
              </w:rPr>
              <w:t>Zpracovatel dílčí části Díla</w:t>
            </w:r>
          </w:p>
        </w:tc>
        <w:tc>
          <w:tcPr>
            <w:tcW w:w="6095" w:type="dxa"/>
            <w:tcBorders>
              <w:top w:val="single" w:sz="2" w:space="0" w:color="auto"/>
              <w:bottom w:val="single" w:sz="4" w:space="0" w:color="auto"/>
            </w:tcBorders>
          </w:tcPr>
          <w:p w14:paraId="1598E0F1" w14:textId="077FF5E4" w:rsidR="009C2DF4" w:rsidRDefault="00230B10" w:rsidP="00B567B3">
            <w:pPr>
              <w:spacing w:before="40" w:after="40" w:line="288" w:lineRule="auto"/>
              <w:jc w:val="both"/>
              <w:cnfStyle w:val="000000000000" w:firstRow="0" w:lastRow="0" w:firstColumn="0" w:lastColumn="0" w:oddVBand="0" w:evenVBand="0" w:oddHBand="0" w:evenHBand="0" w:firstRowFirstColumn="0" w:firstRowLastColumn="0" w:lastRowFirstColumn="0" w:lastRowLastColumn="0"/>
              <w:rPr>
                <w:sz w:val="16"/>
              </w:rPr>
            </w:pPr>
            <w:r>
              <w:rPr>
                <w:sz w:val="16"/>
              </w:rPr>
              <w:t>O</w:t>
            </w:r>
            <w:r w:rsidR="00D76885">
              <w:rPr>
                <w:sz w:val="16"/>
              </w:rPr>
              <w:t>soba</w:t>
            </w:r>
            <w:r w:rsidR="009C2DF4">
              <w:rPr>
                <w:sz w:val="16"/>
              </w:rPr>
              <w:t xml:space="preserve"> člena týmu </w:t>
            </w:r>
            <w:r w:rsidR="00652062">
              <w:rPr>
                <w:sz w:val="16"/>
              </w:rPr>
              <w:t>Dodavatel</w:t>
            </w:r>
            <w:r w:rsidR="009C2DF4">
              <w:rPr>
                <w:sz w:val="16"/>
              </w:rPr>
              <w:t xml:space="preserve">e, </w:t>
            </w:r>
            <w:r w:rsidR="00D76885">
              <w:rPr>
                <w:sz w:val="16"/>
              </w:rPr>
              <w:t>zpracovávající</w:t>
            </w:r>
            <w:r w:rsidR="009C2DF4" w:rsidRPr="00D354BC">
              <w:rPr>
                <w:sz w:val="16"/>
              </w:rPr>
              <w:t xml:space="preserve"> </w:t>
            </w:r>
            <w:r w:rsidR="009C2DF4">
              <w:rPr>
                <w:sz w:val="16"/>
              </w:rPr>
              <w:t>dílčí</w:t>
            </w:r>
            <w:r w:rsidR="009C2DF4" w:rsidRPr="00D354BC">
              <w:rPr>
                <w:sz w:val="16"/>
              </w:rPr>
              <w:t xml:space="preserve"> části</w:t>
            </w:r>
            <w:r w:rsidR="009C2DF4">
              <w:rPr>
                <w:sz w:val="16"/>
              </w:rPr>
              <w:t xml:space="preserve"> Díla</w:t>
            </w:r>
            <w:r w:rsidR="009C2DF4" w:rsidRPr="00D354BC">
              <w:rPr>
                <w:sz w:val="16"/>
              </w:rPr>
              <w:t xml:space="preserve"> dokumentace</w:t>
            </w:r>
            <w:r w:rsidR="009C2DF4">
              <w:rPr>
                <w:sz w:val="16"/>
              </w:rPr>
              <w:t xml:space="preserve"> pod</w:t>
            </w:r>
            <w:r w:rsidR="009F5BBA" w:rsidRPr="00B567B3">
              <w:t> </w:t>
            </w:r>
            <w:r w:rsidR="009C2DF4">
              <w:rPr>
                <w:sz w:val="16"/>
              </w:rPr>
              <w:t xml:space="preserve">vedením osoby Odpovědného projektanta </w:t>
            </w:r>
            <w:r w:rsidR="00D76885">
              <w:rPr>
                <w:sz w:val="16"/>
              </w:rPr>
              <w:t>(</w:t>
            </w:r>
            <w:r w:rsidR="009C2DF4">
              <w:rPr>
                <w:sz w:val="16"/>
              </w:rPr>
              <w:t xml:space="preserve">v případě, že </w:t>
            </w:r>
            <w:r w:rsidR="00D76885">
              <w:rPr>
                <w:sz w:val="16"/>
              </w:rPr>
              <w:t>Odpovědný projektant není sám</w:t>
            </w:r>
            <w:r w:rsidR="009C2DF4">
              <w:rPr>
                <w:sz w:val="16"/>
              </w:rPr>
              <w:t xml:space="preserve"> zpracovatelem </w:t>
            </w:r>
            <w:r w:rsidR="00D76885">
              <w:rPr>
                <w:sz w:val="16"/>
              </w:rPr>
              <w:t>těchto</w:t>
            </w:r>
            <w:r w:rsidR="009C2DF4">
              <w:rPr>
                <w:sz w:val="16"/>
              </w:rPr>
              <w:t xml:space="preserve"> část</w:t>
            </w:r>
            <w:r w:rsidR="00D76885">
              <w:rPr>
                <w:sz w:val="16"/>
              </w:rPr>
              <w:t>í</w:t>
            </w:r>
            <w:r w:rsidR="009C2DF4">
              <w:rPr>
                <w:sz w:val="16"/>
              </w:rPr>
              <w:t xml:space="preserve"> dokumentace</w:t>
            </w:r>
            <w:r w:rsidR="00D76885">
              <w:rPr>
                <w:sz w:val="16"/>
              </w:rPr>
              <w:t>)</w:t>
            </w:r>
            <w:r w:rsidR="00B567B3">
              <w:rPr>
                <w:sz w:val="16"/>
              </w:rPr>
              <w:t>.</w:t>
            </w:r>
          </w:p>
          <w:p w14:paraId="24FA2D5B" w14:textId="724FF53F" w:rsidR="009C2DF4" w:rsidRDefault="00B567B3" w:rsidP="00B567B3">
            <w:pPr>
              <w:spacing w:before="40" w:after="40" w:line="288" w:lineRule="auto"/>
              <w:jc w:val="both"/>
              <w:cnfStyle w:val="000000000000" w:firstRow="0" w:lastRow="0" w:firstColumn="0" w:lastColumn="0" w:oddVBand="0" w:evenVBand="0" w:oddHBand="0" w:evenHBand="0" w:firstRowFirstColumn="0" w:firstRowLastColumn="0" w:lastRowFirstColumn="0" w:lastRowLastColumn="0"/>
              <w:rPr>
                <w:sz w:val="16"/>
              </w:rPr>
            </w:pPr>
            <w:r>
              <w:rPr>
                <w:sz w:val="16"/>
                <w:szCs w:val="16"/>
              </w:rPr>
              <w:t>N</w:t>
            </w:r>
            <w:r w:rsidR="009C2DF4">
              <w:rPr>
                <w:sz w:val="16"/>
                <w:szCs w:val="16"/>
              </w:rPr>
              <w:t xml:space="preserve">ení vyžadováno doložení </w:t>
            </w:r>
            <w:r w:rsidR="009C2DF4" w:rsidRPr="001A5F4E">
              <w:rPr>
                <w:sz w:val="16"/>
                <w:szCs w:val="16"/>
              </w:rPr>
              <w:t>odborn</w:t>
            </w:r>
            <w:r>
              <w:rPr>
                <w:sz w:val="16"/>
                <w:szCs w:val="16"/>
              </w:rPr>
              <w:t>é</w:t>
            </w:r>
            <w:r w:rsidR="009C2DF4" w:rsidRPr="001A5F4E">
              <w:rPr>
                <w:sz w:val="16"/>
                <w:szCs w:val="16"/>
              </w:rPr>
              <w:t xml:space="preserve"> způsobilost</w:t>
            </w:r>
            <w:r w:rsidR="009C2DF4">
              <w:rPr>
                <w:sz w:val="16"/>
                <w:szCs w:val="16"/>
              </w:rPr>
              <w:t>i v rozsahu oprávnění, nebo registrace</w:t>
            </w:r>
            <w:r w:rsidR="009C2DF4" w:rsidRPr="001A5F4E">
              <w:rPr>
                <w:sz w:val="16"/>
                <w:szCs w:val="16"/>
              </w:rPr>
              <w:t xml:space="preserve"> </w:t>
            </w:r>
            <w:r w:rsidR="009C2DF4">
              <w:rPr>
                <w:sz w:val="16"/>
                <w:szCs w:val="16"/>
              </w:rPr>
              <w:t>odpovídající</w:t>
            </w:r>
            <w:r w:rsidR="009C2DF4" w:rsidRPr="001A5F4E">
              <w:rPr>
                <w:sz w:val="16"/>
                <w:szCs w:val="16"/>
              </w:rPr>
              <w:t xml:space="preserve"> předmětu</w:t>
            </w:r>
            <w:r w:rsidR="009C2DF4">
              <w:rPr>
                <w:sz w:val="16"/>
                <w:szCs w:val="16"/>
              </w:rPr>
              <w:t xml:space="preserve"> specializace</w:t>
            </w:r>
            <w:r w:rsidR="00373453">
              <w:rPr>
                <w:sz w:val="16"/>
                <w:szCs w:val="16"/>
              </w:rPr>
              <w:t>.</w:t>
            </w:r>
          </w:p>
        </w:tc>
      </w:tr>
    </w:tbl>
    <w:p w14:paraId="5A8DD6D9" w14:textId="77777777" w:rsidR="009C2DF4" w:rsidRDefault="009C2DF4">
      <w:pPr>
        <w:rPr>
          <w:sz w:val="22"/>
        </w:rPr>
      </w:pPr>
      <w:r>
        <w:rPr>
          <w:sz w:val="22"/>
        </w:rPr>
        <w:br w:type="page"/>
      </w:r>
    </w:p>
    <w:p w14:paraId="20874ECE" w14:textId="77777777" w:rsidR="00224780" w:rsidRDefault="00224780" w:rsidP="00224780">
      <w:pPr>
        <w:pStyle w:val="Nadpis2-2"/>
      </w:pPr>
      <w:bookmarkStart w:id="23" w:name="_Toc180160169"/>
      <w:r>
        <w:lastRenderedPageBreak/>
        <w:t>Odpovědné osoby</w:t>
      </w:r>
      <w:r w:rsidR="00F2688E">
        <w:t xml:space="preserve"> </w:t>
      </w:r>
      <w:r w:rsidR="0097207A">
        <w:t>Objednatele</w:t>
      </w:r>
      <w:bookmarkEnd w:id="23"/>
    </w:p>
    <w:tbl>
      <w:tblPr>
        <w:tblStyle w:val="Mkatabulky"/>
        <w:tblW w:w="8052" w:type="dxa"/>
        <w:tblInd w:w="737" w:type="dxa"/>
        <w:tblLook w:val="04A0" w:firstRow="1" w:lastRow="0" w:firstColumn="1" w:lastColumn="0" w:noHBand="0" w:noVBand="1"/>
      </w:tblPr>
      <w:tblGrid>
        <w:gridCol w:w="2835"/>
        <w:gridCol w:w="5217"/>
      </w:tblGrid>
      <w:tr w:rsidR="0097207A" w:rsidRPr="00C02C9D" w14:paraId="0DC1BA5E" w14:textId="77777777" w:rsidTr="009343F5">
        <w:trPr>
          <w:cnfStyle w:val="100000000000" w:firstRow="1" w:lastRow="0" w:firstColumn="0" w:lastColumn="0" w:oddVBand="0" w:evenVBand="0" w:oddHBand="0"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2835" w:type="dxa"/>
            <w:tcBorders>
              <w:bottom w:val="single" w:sz="2" w:space="0" w:color="auto"/>
            </w:tcBorders>
          </w:tcPr>
          <w:p w14:paraId="01E6ED56" w14:textId="75366CF7" w:rsidR="0097207A" w:rsidRPr="00C02C9D" w:rsidRDefault="00EF456C" w:rsidP="008A3DC7">
            <w:pPr>
              <w:pStyle w:val="Textbezslovn"/>
              <w:spacing w:before="40" w:after="40"/>
              <w:ind w:left="0"/>
              <w:jc w:val="left"/>
              <w:rPr>
                <w:b/>
                <w:sz w:val="18"/>
              </w:rPr>
            </w:pPr>
            <w:r w:rsidRPr="00C02C9D">
              <w:rPr>
                <w:b/>
                <w:sz w:val="18"/>
              </w:rPr>
              <w:t>Objednatel:</w:t>
            </w:r>
          </w:p>
        </w:tc>
        <w:tc>
          <w:tcPr>
            <w:tcW w:w="5217" w:type="dxa"/>
            <w:tcBorders>
              <w:bottom w:val="single" w:sz="2" w:space="0" w:color="auto"/>
            </w:tcBorders>
          </w:tcPr>
          <w:p w14:paraId="132BAE13" w14:textId="588E3052" w:rsidR="0097207A" w:rsidRPr="00C02C9D" w:rsidRDefault="00DA12A2" w:rsidP="008A3DC7">
            <w:pPr>
              <w:pStyle w:val="Textbezslovn"/>
              <w:spacing w:before="40" w:after="40"/>
              <w:ind w:left="0"/>
              <w:jc w:val="left"/>
              <w:cnfStyle w:val="100000000000" w:firstRow="1" w:lastRow="0" w:firstColumn="0" w:lastColumn="0" w:oddVBand="0" w:evenVBand="0" w:oddHBand="0" w:evenHBand="0" w:firstRowFirstColumn="0" w:firstRowLastColumn="0" w:lastRowFirstColumn="0" w:lastRowLastColumn="0"/>
              <w:rPr>
                <w:b/>
                <w:sz w:val="18"/>
              </w:rPr>
            </w:pPr>
            <w:r w:rsidRPr="007662E4">
              <w:rPr>
                <w:b/>
                <w:sz w:val="18"/>
              </w:rPr>
              <w:t>Správa železnic, státní organizace</w:t>
            </w:r>
          </w:p>
        </w:tc>
      </w:tr>
      <w:tr w:rsidR="0097207A" w:rsidRPr="00C02C9D" w14:paraId="4B5619EA" w14:textId="77777777" w:rsidTr="002F0758">
        <w:trPr>
          <w:trHeight w:val="283"/>
        </w:trPr>
        <w:tc>
          <w:tcPr>
            <w:cnfStyle w:val="001000000000" w:firstRow="0" w:lastRow="0" w:firstColumn="1" w:lastColumn="0" w:oddVBand="0" w:evenVBand="0" w:oddHBand="0" w:evenHBand="0" w:firstRowFirstColumn="0" w:firstRowLastColumn="0" w:lastRowFirstColumn="0" w:lastRowLastColumn="0"/>
            <w:tcW w:w="2835" w:type="dxa"/>
            <w:tcBorders>
              <w:top w:val="single" w:sz="2" w:space="0" w:color="auto"/>
              <w:left w:val="nil"/>
              <w:bottom w:val="single" w:sz="2" w:space="0" w:color="auto"/>
            </w:tcBorders>
            <w:vAlign w:val="center"/>
          </w:tcPr>
          <w:p w14:paraId="14A330A9" w14:textId="73107FAB" w:rsidR="00C63F37" w:rsidRPr="00C02C9D" w:rsidRDefault="0097207A" w:rsidP="002F0758">
            <w:pPr>
              <w:pStyle w:val="Textbezslovn"/>
              <w:spacing w:before="40" w:after="40"/>
              <w:ind w:left="0"/>
              <w:jc w:val="left"/>
              <w:rPr>
                <w:sz w:val="18"/>
              </w:rPr>
            </w:pPr>
            <w:r w:rsidRPr="00C02C9D">
              <w:rPr>
                <w:sz w:val="18"/>
              </w:rPr>
              <w:t>H</w:t>
            </w:r>
            <w:r w:rsidR="005F0952" w:rsidRPr="00C02C9D">
              <w:rPr>
                <w:sz w:val="18"/>
              </w:rPr>
              <w:t>lavní inženýr stavby (HIS)</w:t>
            </w:r>
            <w:r w:rsidRPr="00C02C9D">
              <w:rPr>
                <w:sz w:val="18"/>
              </w:rPr>
              <w:t>:</w:t>
            </w:r>
          </w:p>
        </w:tc>
        <w:tc>
          <w:tcPr>
            <w:tcW w:w="5217" w:type="dxa"/>
            <w:tcBorders>
              <w:top w:val="single" w:sz="2" w:space="0" w:color="auto"/>
              <w:bottom w:val="single" w:sz="2" w:space="0" w:color="auto"/>
              <w:right w:val="nil"/>
            </w:tcBorders>
          </w:tcPr>
          <w:p w14:paraId="1901E754" w14:textId="77777777" w:rsidR="00FD562B" w:rsidRPr="004B1059" w:rsidRDefault="00FD562B" w:rsidP="00FD562B">
            <w:pPr>
              <w:spacing w:before="40" w:after="40"/>
              <w:cnfStyle w:val="000000000000" w:firstRow="0" w:lastRow="0" w:firstColumn="0" w:lastColumn="0" w:oddVBand="0" w:evenVBand="0" w:oddHBand="0" w:evenHBand="0" w:firstRowFirstColumn="0" w:firstRowLastColumn="0" w:lastRowFirstColumn="0" w:lastRowLastColumn="0"/>
              <w:rPr>
                <w:sz w:val="18"/>
              </w:rPr>
            </w:pPr>
            <w:r w:rsidRPr="004B1059">
              <w:rPr>
                <w:sz w:val="18"/>
              </w:rPr>
              <w:t>Správa železnic, státní organizace</w:t>
            </w:r>
          </w:p>
          <w:p w14:paraId="79143537" w14:textId="77777777" w:rsidR="00FD562B" w:rsidRPr="004B1059" w:rsidRDefault="00FD562B" w:rsidP="00FD562B">
            <w:pPr>
              <w:spacing w:before="40" w:after="40"/>
              <w:cnfStyle w:val="000000000000" w:firstRow="0" w:lastRow="0" w:firstColumn="0" w:lastColumn="0" w:oddVBand="0" w:evenVBand="0" w:oddHBand="0" w:evenHBand="0" w:firstRowFirstColumn="0" w:firstRowLastColumn="0" w:lastRowFirstColumn="0" w:lastRowLastColumn="0"/>
              <w:rPr>
                <w:sz w:val="18"/>
              </w:rPr>
            </w:pPr>
            <w:r w:rsidRPr="004B1059">
              <w:rPr>
                <w:sz w:val="18"/>
              </w:rPr>
              <w:t xml:space="preserve">Stavební správa </w:t>
            </w:r>
            <w:r>
              <w:rPr>
                <w:sz w:val="18"/>
              </w:rPr>
              <w:t>vysokorychlostních tratí</w:t>
            </w:r>
          </w:p>
          <w:p w14:paraId="174A658F" w14:textId="13CD6866" w:rsidR="00FD562B" w:rsidRPr="004B1059" w:rsidRDefault="00307E82" w:rsidP="00FD562B">
            <w:pPr>
              <w:spacing w:before="40" w:after="40"/>
              <w:cnfStyle w:val="000000000000" w:firstRow="0" w:lastRow="0" w:firstColumn="0" w:lastColumn="0" w:oddVBand="0" w:evenVBand="0" w:oddHBand="0" w:evenHBand="0" w:firstRowFirstColumn="0" w:firstRowLastColumn="0" w:lastRowFirstColumn="0" w:lastRowLastColumn="0"/>
              <w:rPr>
                <w:sz w:val="18"/>
              </w:rPr>
            </w:pPr>
            <w:r>
              <w:rPr>
                <w:sz w:val="18"/>
              </w:rPr>
              <w:t>Ing.</w:t>
            </w:r>
            <w:r w:rsidR="00FD562B" w:rsidRPr="004B1059">
              <w:rPr>
                <w:sz w:val="18"/>
              </w:rPr>
              <w:t xml:space="preserve"> </w:t>
            </w:r>
            <w:r w:rsidR="00F37474">
              <w:rPr>
                <w:sz w:val="18"/>
              </w:rPr>
              <w:t>Petr Jeništa</w:t>
            </w:r>
            <w:r w:rsidR="00FD562B">
              <w:rPr>
                <w:sz w:val="18"/>
              </w:rPr>
              <w:t xml:space="preserve"> </w:t>
            </w:r>
          </w:p>
          <w:p w14:paraId="1C3A850B" w14:textId="767D6D11" w:rsidR="00FD562B" w:rsidRPr="004B1059" w:rsidRDefault="00FD562B" w:rsidP="00FD562B">
            <w:pPr>
              <w:spacing w:before="40" w:after="40"/>
              <w:cnfStyle w:val="000000000000" w:firstRow="0" w:lastRow="0" w:firstColumn="0" w:lastColumn="0" w:oddVBand="0" w:evenVBand="0" w:oddHBand="0" w:evenHBand="0" w:firstRowFirstColumn="0" w:firstRowLastColumn="0" w:lastRowFirstColumn="0" w:lastRowLastColumn="0"/>
              <w:rPr>
                <w:sz w:val="18"/>
              </w:rPr>
            </w:pPr>
            <w:r w:rsidRPr="004B1059">
              <w:rPr>
                <w:sz w:val="18"/>
              </w:rPr>
              <w:t>M: +420</w:t>
            </w:r>
            <w:r w:rsidR="00307E82">
              <w:rPr>
                <w:sz w:val="18"/>
              </w:rPr>
              <w:t> </w:t>
            </w:r>
            <w:r w:rsidR="00F37474">
              <w:rPr>
                <w:sz w:val="18"/>
              </w:rPr>
              <w:t xml:space="preserve">720 800 727 </w:t>
            </w:r>
            <w:r w:rsidRPr="004B1059">
              <w:rPr>
                <w:sz w:val="18"/>
              </w:rPr>
              <w:t xml:space="preserve">             </w:t>
            </w:r>
          </w:p>
          <w:p w14:paraId="6797F31A" w14:textId="3C7CF07E" w:rsidR="0097207A" w:rsidRPr="00C02C9D" w:rsidRDefault="00FD562B" w:rsidP="00FD562B">
            <w:pPr>
              <w:spacing w:before="0"/>
              <w:cnfStyle w:val="000000000000" w:firstRow="0" w:lastRow="0" w:firstColumn="0" w:lastColumn="0" w:oddVBand="0" w:evenVBand="0" w:oddHBand="0" w:evenHBand="0" w:firstRowFirstColumn="0" w:firstRowLastColumn="0" w:lastRowFirstColumn="0" w:lastRowLastColumn="0"/>
              <w:rPr>
                <w:sz w:val="18"/>
              </w:rPr>
            </w:pPr>
            <w:r w:rsidRPr="004B1059">
              <w:rPr>
                <w:sz w:val="18"/>
              </w:rPr>
              <w:t>E:</w:t>
            </w:r>
            <w:r w:rsidRPr="004B1059">
              <w:rPr>
                <w:sz w:val="18"/>
              </w:rPr>
              <w:t> </w:t>
            </w:r>
            <w:r w:rsidR="00F37474">
              <w:rPr>
                <w:sz w:val="18"/>
              </w:rPr>
              <w:t>jenista</w:t>
            </w:r>
            <w:r>
              <w:rPr>
                <w:sz w:val="18"/>
              </w:rPr>
              <w:t>@spravazeleznic.cz</w:t>
            </w:r>
          </w:p>
        </w:tc>
      </w:tr>
      <w:tr w:rsidR="00FD562B" w:rsidRPr="00C02C9D" w14:paraId="4E91EC4A" w14:textId="77777777" w:rsidTr="002F0758">
        <w:trPr>
          <w:trHeight w:val="283"/>
        </w:trPr>
        <w:tc>
          <w:tcPr>
            <w:cnfStyle w:val="001000000000" w:firstRow="0" w:lastRow="0" w:firstColumn="1" w:lastColumn="0" w:oddVBand="0" w:evenVBand="0" w:oddHBand="0" w:evenHBand="0" w:firstRowFirstColumn="0" w:firstRowLastColumn="0" w:lastRowFirstColumn="0" w:lastRowLastColumn="0"/>
            <w:tcW w:w="2835" w:type="dxa"/>
            <w:tcBorders>
              <w:top w:val="single" w:sz="2" w:space="0" w:color="auto"/>
              <w:left w:val="nil"/>
              <w:bottom w:val="single" w:sz="2" w:space="0" w:color="auto"/>
            </w:tcBorders>
            <w:vAlign w:val="center"/>
          </w:tcPr>
          <w:p w14:paraId="7511A96B" w14:textId="4E17FF0F" w:rsidR="00FD562B" w:rsidRPr="00C02C9D" w:rsidRDefault="00FD562B" w:rsidP="00FD562B">
            <w:pPr>
              <w:pStyle w:val="Textbezslovn"/>
              <w:spacing w:before="40" w:after="40"/>
              <w:ind w:left="0"/>
              <w:jc w:val="left"/>
              <w:rPr>
                <w:sz w:val="18"/>
              </w:rPr>
            </w:pPr>
            <w:r w:rsidRPr="00C02C9D">
              <w:rPr>
                <w:sz w:val="18"/>
              </w:rPr>
              <w:t>Manažer BIM:</w:t>
            </w:r>
          </w:p>
        </w:tc>
        <w:tc>
          <w:tcPr>
            <w:tcW w:w="5217" w:type="dxa"/>
            <w:tcBorders>
              <w:top w:val="single" w:sz="2" w:space="0" w:color="auto"/>
              <w:bottom w:val="single" w:sz="2" w:space="0" w:color="auto"/>
              <w:right w:val="nil"/>
            </w:tcBorders>
          </w:tcPr>
          <w:p w14:paraId="7AA16B68" w14:textId="77777777" w:rsidR="00FD562B" w:rsidRPr="004B1059" w:rsidRDefault="00FD562B" w:rsidP="00FD562B">
            <w:pPr>
              <w:spacing w:before="40" w:after="40"/>
              <w:cnfStyle w:val="000000000000" w:firstRow="0" w:lastRow="0" w:firstColumn="0" w:lastColumn="0" w:oddVBand="0" w:evenVBand="0" w:oddHBand="0" w:evenHBand="0" w:firstRowFirstColumn="0" w:firstRowLastColumn="0" w:lastRowFirstColumn="0" w:lastRowLastColumn="0"/>
              <w:rPr>
                <w:sz w:val="18"/>
              </w:rPr>
            </w:pPr>
            <w:r w:rsidRPr="004B1059">
              <w:rPr>
                <w:sz w:val="18"/>
              </w:rPr>
              <w:t>Ing. Stanislav Vitásek, Ph.D.</w:t>
            </w:r>
          </w:p>
          <w:p w14:paraId="1DA2701E" w14:textId="77777777" w:rsidR="00FD562B" w:rsidRPr="004B1059" w:rsidRDefault="00FD562B" w:rsidP="00FD562B">
            <w:pPr>
              <w:spacing w:before="40" w:after="40"/>
              <w:cnfStyle w:val="000000000000" w:firstRow="0" w:lastRow="0" w:firstColumn="0" w:lastColumn="0" w:oddVBand="0" w:evenVBand="0" w:oddHBand="0" w:evenHBand="0" w:firstRowFirstColumn="0" w:firstRowLastColumn="0" w:lastRowFirstColumn="0" w:lastRowLastColumn="0"/>
              <w:rPr>
                <w:b/>
                <w:sz w:val="18"/>
              </w:rPr>
            </w:pPr>
            <w:r w:rsidRPr="004B1059">
              <w:rPr>
                <w:sz w:val="18"/>
              </w:rPr>
              <w:t>SŽ GŘ - Odbor strategie,</w:t>
            </w:r>
          </w:p>
          <w:p w14:paraId="7BB3E1C5" w14:textId="77777777" w:rsidR="00FD562B" w:rsidRPr="004B1059" w:rsidRDefault="00FD562B" w:rsidP="00FD562B">
            <w:pPr>
              <w:spacing w:before="40" w:after="40"/>
              <w:cnfStyle w:val="000000000000" w:firstRow="0" w:lastRow="0" w:firstColumn="0" w:lastColumn="0" w:oddVBand="0" w:evenVBand="0" w:oddHBand="0" w:evenHBand="0" w:firstRowFirstColumn="0" w:firstRowLastColumn="0" w:lastRowFirstColumn="0" w:lastRowLastColumn="0"/>
              <w:rPr>
                <w:sz w:val="18"/>
              </w:rPr>
            </w:pPr>
            <w:r w:rsidRPr="004B1059">
              <w:rPr>
                <w:sz w:val="18"/>
              </w:rPr>
              <w:t xml:space="preserve">Oddělení digitalizace stavebních projektů </w:t>
            </w:r>
          </w:p>
          <w:p w14:paraId="179EDB47" w14:textId="77777777" w:rsidR="00FD562B" w:rsidRPr="004B1059" w:rsidRDefault="00FD562B" w:rsidP="00FD562B">
            <w:pPr>
              <w:spacing w:before="40" w:after="40"/>
              <w:cnfStyle w:val="000000000000" w:firstRow="0" w:lastRow="0" w:firstColumn="0" w:lastColumn="0" w:oddVBand="0" w:evenVBand="0" w:oddHBand="0" w:evenHBand="0" w:firstRowFirstColumn="0" w:firstRowLastColumn="0" w:lastRowFirstColumn="0" w:lastRowLastColumn="0"/>
              <w:rPr>
                <w:sz w:val="18"/>
              </w:rPr>
            </w:pPr>
            <w:r w:rsidRPr="004B1059">
              <w:rPr>
                <w:sz w:val="18"/>
              </w:rPr>
              <w:t>M: +420 736 260 403</w:t>
            </w:r>
          </w:p>
          <w:p w14:paraId="419D6755" w14:textId="444EE598" w:rsidR="00FD562B" w:rsidRPr="00C02C9D" w:rsidRDefault="00FD562B" w:rsidP="00FD562B">
            <w:pPr>
              <w:spacing w:before="0"/>
              <w:cnfStyle w:val="000000000000" w:firstRow="0" w:lastRow="0" w:firstColumn="0" w:lastColumn="0" w:oddVBand="0" w:evenVBand="0" w:oddHBand="0" w:evenHBand="0" w:firstRowFirstColumn="0" w:firstRowLastColumn="0" w:lastRowFirstColumn="0" w:lastRowLastColumn="0"/>
              <w:rPr>
                <w:highlight w:val="cyan"/>
              </w:rPr>
            </w:pPr>
            <w:r w:rsidRPr="004B1059">
              <w:rPr>
                <w:sz w:val="18"/>
              </w:rPr>
              <w:t>E: vitasek@spravazeleznic.cz</w:t>
            </w:r>
          </w:p>
        </w:tc>
      </w:tr>
      <w:tr w:rsidR="00FD562B" w:rsidRPr="00C02C9D" w14:paraId="6A747E4E" w14:textId="77777777" w:rsidTr="002F0758">
        <w:trPr>
          <w:trHeight w:val="283"/>
        </w:trPr>
        <w:tc>
          <w:tcPr>
            <w:cnfStyle w:val="001000000000" w:firstRow="0" w:lastRow="0" w:firstColumn="1" w:lastColumn="0" w:oddVBand="0" w:evenVBand="0" w:oddHBand="0" w:evenHBand="0" w:firstRowFirstColumn="0" w:firstRowLastColumn="0" w:lastRowFirstColumn="0" w:lastRowLastColumn="0"/>
            <w:tcW w:w="2835" w:type="dxa"/>
            <w:tcBorders>
              <w:top w:val="single" w:sz="2" w:space="0" w:color="auto"/>
              <w:left w:val="nil"/>
              <w:bottom w:val="single" w:sz="4" w:space="0" w:color="auto"/>
            </w:tcBorders>
            <w:vAlign w:val="center"/>
          </w:tcPr>
          <w:p w14:paraId="4C533A1F" w14:textId="6ECC82EA" w:rsidR="00FD562B" w:rsidRPr="00C02C9D" w:rsidRDefault="00FD562B" w:rsidP="00FD562B">
            <w:pPr>
              <w:pStyle w:val="Textbezslovn"/>
              <w:spacing w:before="40" w:after="40"/>
              <w:ind w:left="0"/>
              <w:jc w:val="left"/>
              <w:rPr>
                <w:sz w:val="18"/>
              </w:rPr>
            </w:pPr>
            <w:r w:rsidRPr="00C02C9D">
              <w:rPr>
                <w:sz w:val="18"/>
              </w:rPr>
              <w:t>Koordinátor BIM SŽ:</w:t>
            </w:r>
          </w:p>
        </w:tc>
        <w:tc>
          <w:tcPr>
            <w:tcW w:w="5217" w:type="dxa"/>
            <w:tcBorders>
              <w:top w:val="single" w:sz="2" w:space="0" w:color="auto"/>
              <w:bottom w:val="single" w:sz="4" w:space="0" w:color="auto"/>
              <w:right w:val="nil"/>
            </w:tcBorders>
          </w:tcPr>
          <w:p w14:paraId="7DC99108" w14:textId="77777777" w:rsidR="00FD562B" w:rsidRPr="004B1059" w:rsidRDefault="00FD562B" w:rsidP="00FD562B">
            <w:pPr>
              <w:spacing w:before="40" w:after="40"/>
              <w:cnfStyle w:val="000000000000" w:firstRow="0" w:lastRow="0" w:firstColumn="0" w:lastColumn="0" w:oddVBand="0" w:evenVBand="0" w:oddHBand="0" w:evenHBand="0" w:firstRowFirstColumn="0" w:firstRowLastColumn="0" w:lastRowFirstColumn="0" w:lastRowLastColumn="0"/>
              <w:rPr>
                <w:sz w:val="18"/>
              </w:rPr>
            </w:pPr>
            <w:r w:rsidRPr="004B1059">
              <w:rPr>
                <w:sz w:val="18"/>
              </w:rPr>
              <w:t>Ing. Stanislav Vitásek, Ph.D.</w:t>
            </w:r>
          </w:p>
          <w:p w14:paraId="38CDD120" w14:textId="77777777" w:rsidR="00FD562B" w:rsidRPr="004B1059" w:rsidRDefault="00FD562B" w:rsidP="00FD562B">
            <w:pPr>
              <w:spacing w:before="40" w:after="40"/>
              <w:cnfStyle w:val="000000000000" w:firstRow="0" w:lastRow="0" w:firstColumn="0" w:lastColumn="0" w:oddVBand="0" w:evenVBand="0" w:oddHBand="0" w:evenHBand="0" w:firstRowFirstColumn="0" w:firstRowLastColumn="0" w:lastRowFirstColumn="0" w:lastRowLastColumn="0"/>
              <w:rPr>
                <w:b/>
                <w:sz w:val="18"/>
              </w:rPr>
            </w:pPr>
            <w:r w:rsidRPr="004B1059">
              <w:rPr>
                <w:sz w:val="18"/>
              </w:rPr>
              <w:t>SŽ GŘ - Odbor strategie,</w:t>
            </w:r>
          </w:p>
          <w:p w14:paraId="4ADC7DC9" w14:textId="77777777" w:rsidR="00FD562B" w:rsidRPr="004B1059" w:rsidRDefault="00FD562B" w:rsidP="00FD562B">
            <w:pPr>
              <w:spacing w:before="40" w:after="40"/>
              <w:cnfStyle w:val="000000000000" w:firstRow="0" w:lastRow="0" w:firstColumn="0" w:lastColumn="0" w:oddVBand="0" w:evenVBand="0" w:oddHBand="0" w:evenHBand="0" w:firstRowFirstColumn="0" w:firstRowLastColumn="0" w:lastRowFirstColumn="0" w:lastRowLastColumn="0"/>
              <w:rPr>
                <w:sz w:val="18"/>
              </w:rPr>
            </w:pPr>
            <w:r w:rsidRPr="004B1059">
              <w:rPr>
                <w:sz w:val="18"/>
              </w:rPr>
              <w:t xml:space="preserve">Oddělení digitalizace stavebních projektů </w:t>
            </w:r>
          </w:p>
          <w:p w14:paraId="2B043D7C" w14:textId="77777777" w:rsidR="00FD562B" w:rsidRPr="004B1059" w:rsidRDefault="00FD562B" w:rsidP="00FD562B">
            <w:pPr>
              <w:spacing w:before="40" w:after="40"/>
              <w:cnfStyle w:val="000000000000" w:firstRow="0" w:lastRow="0" w:firstColumn="0" w:lastColumn="0" w:oddVBand="0" w:evenVBand="0" w:oddHBand="0" w:evenHBand="0" w:firstRowFirstColumn="0" w:firstRowLastColumn="0" w:lastRowFirstColumn="0" w:lastRowLastColumn="0"/>
              <w:rPr>
                <w:sz w:val="18"/>
              </w:rPr>
            </w:pPr>
            <w:r w:rsidRPr="004B1059">
              <w:rPr>
                <w:sz w:val="18"/>
              </w:rPr>
              <w:t>M: +420 736 260 403</w:t>
            </w:r>
          </w:p>
          <w:p w14:paraId="30593C8B" w14:textId="5CB797F6" w:rsidR="00FD562B" w:rsidRPr="00C02C9D" w:rsidRDefault="00FD562B" w:rsidP="00FD562B">
            <w:pPr>
              <w:spacing w:before="0"/>
              <w:cnfStyle w:val="000000000000" w:firstRow="0" w:lastRow="0" w:firstColumn="0" w:lastColumn="0" w:oddVBand="0" w:evenVBand="0" w:oddHBand="0" w:evenHBand="0" w:firstRowFirstColumn="0" w:firstRowLastColumn="0" w:lastRowFirstColumn="0" w:lastRowLastColumn="0"/>
              <w:rPr>
                <w:sz w:val="18"/>
                <w:highlight w:val="cyan"/>
              </w:rPr>
            </w:pPr>
            <w:r w:rsidRPr="004B1059">
              <w:rPr>
                <w:sz w:val="18"/>
              </w:rPr>
              <w:t>E: vitasek@spravazeleznic.cz</w:t>
            </w:r>
          </w:p>
        </w:tc>
      </w:tr>
    </w:tbl>
    <w:p w14:paraId="121E6010" w14:textId="0827CE09" w:rsidR="0097207A" w:rsidRPr="00C02C9D" w:rsidRDefault="00717CF4" w:rsidP="0097207A">
      <w:pPr>
        <w:pStyle w:val="Textbezslovn"/>
        <w:rPr>
          <w:sz w:val="22"/>
        </w:rPr>
      </w:pPr>
      <w:r w:rsidRPr="00C02C9D">
        <w:t>Ostatní o</w:t>
      </w:r>
      <w:r w:rsidR="0097207A" w:rsidRPr="00C02C9D">
        <w:t xml:space="preserve">soby zastupující Objednatele </w:t>
      </w:r>
      <w:r w:rsidRPr="00C02C9D">
        <w:t xml:space="preserve">budou </w:t>
      </w:r>
      <w:r w:rsidR="0097207A" w:rsidRPr="00C02C9D">
        <w:t>uveden</w:t>
      </w:r>
      <w:r w:rsidRPr="00C02C9D">
        <w:t>y</w:t>
      </w:r>
      <w:r w:rsidR="0097207A" w:rsidRPr="00C02C9D">
        <w:t xml:space="preserve"> </w:t>
      </w:r>
      <w:bookmarkStart w:id="24" w:name="_Toc51660002"/>
      <w:r w:rsidR="00E56344" w:rsidRPr="00C02C9D">
        <w:t>v </w:t>
      </w:r>
      <w:r w:rsidR="00B567B3" w:rsidRPr="00C02C9D">
        <w:t xml:space="preserve">příloze </w:t>
      </w:r>
      <w:r w:rsidR="008F338B" w:rsidRPr="00C02C9D">
        <w:t xml:space="preserve">BEP </w:t>
      </w:r>
      <w:r w:rsidR="00B567B3" w:rsidRPr="00C02C9D">
        <w:t>č.</w:t>
      </w:r>
      <w:bookmarkStart w:id="25" w:name="_Hlk151554224"/>
      <w:r w:rsidR="008F338B" w:rsidRPr="00C02C9D">
        <w:t> </w:t>
      </w:r>
      <w:bookmarkEnd w:id="25"/>
      <w:r w:rsidR="00B567B3" w:rsidRPr="00C02C9D">
        <w:t xml:space="preserve">2 </w:t>
      </w:r>
      <w:r w:rsidR="00B567B3" w:rsidRPr="00C02C9D">
        <w:rPr>
          <w:i/>
          <w:iCs/>
        </w:rPr>
        <w:t>Struktura DiMS a</w:t>
      </w:r>
      <w:r w:rsidR="00424628" w:rsidRPr="00C02C9D">
        <w:t> </w:t>
      </w:r>
      <w:r w:rsidR="00B567B3" w:rsidRPr="00C02C9D">
        <w:rPr>
          <w:i/>
          <w:iCs/>
        </w:rPr>
        <w:t>odpovědné osoby</w:t>
      </w:r>
      <w:r w:rsidR="00B567B3" w:rsidRPr="00C02C9D">
        <w:t>.</w:t>
      </w:r>
    </w:p>
    <w:p w14:paraId="75B56A06" w14:textId="6E855871" w:rsidR="0097207A" w:rsidRPr="00C02C9D" w:rsidRDefault="0097207A" w:rsidP="0097207A">
      <w:pPr>
        <w:pStyle w:val="Nadpis2-2"/>
      </w:pPr>
      <w:bookmarkStart w:id="26" w:name="_Toc180160170"/>
      <w:r w:rsidRPr="00C02C9D">
        <w:t xml:space="preserve">Odpovědné osoby </w:t>
      </w:r>
      <w:r w:rsidR="00652062" w:rsidRPr="00C02C9D">
        <w:t>Dodavatel</w:t>
      </w:r>
      <w:bookmarkEnd w:id="24"/>
      <w:r w:rsidR="00331F0C" w:rsidRPr="00C02C9D">
        <w:t>e</w:t>
      </w:r>
      <w:bookmarkEnd w:id="26"/>
    </w:p>
    <w:tbl>
      <w:tblPr>
        <w:tblStyle w:val="Mkatabulky"/>
        <w:tblW w:w="8052" w:type="dxa"/>
        <w:tblInd w:w="737" w:type="dxa"/>
        <w:tblBorders>
          <w:top w:val="single" w:sz="2" w:space="0" w:color="auto"/>
          <w:bottom w:val="single" w:sz="2" w:space="0" w:color="auto"/>
          <w:insideH w:val="none" w:sz="0" w:space="0" w:color="auto"/>
        </w:tblBorders>
        <w:tblLook w:val="04A0" w:firstRow="1" w:lastRow="0" w:firstColumn="1" w:lastColumn="0" w:noHBand="0" w:noVBand="1"/>
      </w:tblPr>
      <w:tblGrid>
        <w:gridCol w:w="2835"/>
        <w:gridCol w:w="5217"/>
      </w:tblGrid>
      <w:tr w:rsidR="0097207A" w:rsidRPr="00C02C9D" w14:paraId="4692A2D5" w14:textId="77777777" w:rsidTr="009343F5">
        <w:trPr>
          <w:cnfStyle w:val="100000000000" w:firstRow="1" w:lastRow="0" w:firstColumn="0" w:lastColumn="0" w:oddVBand="0" w:evenVBand="0" w:oddHBand="0"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2835" w:type="dxa"/>
            <w:tcBorders>
              <w:bottom w:val="single" w:sz="2" w:space="0" w:color="auto"/>
            </w:tcBorders>
          </w:tcPr>
          <w:p w14:paraId="4BB15F77" w14:textId="39A9CB30" w:rsidR="0097207A" w:rsidRPr="00C02C9D" w:rsidRDefault="00652062" w:rsidP="008A3DC7">
            <w:pPr>
              <w:pStyle w:val="Textbezslovn"/>
              <w:spacing w:before="40" w:after="40"/>
              <w:ind w:left="0"/>
              <w:jc w:val="left"/>
              <w:rPr>
                <w:b/>
                <w:sz w:val="18"/>
              </w:rPr>
            </w:pPr>
            <w:r w:rsidRPr="00C02C9D">
              <w:rPr>
                <w:b/>
                <w:sz w:val="18"/>
              </w:rPr>
              <w:t>Dodavatel</w:t>
            </w:r>
            <w:r w:rsidR="0097207A" w:rsidRPr="00C02C9D">
              <w:rPr>
                <w:b/>
                <w:sz w:val="18"/>
              </w:rPr>
              <w:t>:</w:t>
            </w:r>
          </w:p>
        </w:tc>
        <w:tc>
          <w:tcPr>
            <w:tcW w:w="5217" w:type="dxa"/>
            <w:tcBorders>
              <w:bottom w:val="single" w:sz="2" w:space="0" w:color="auto"/>
            </w:tcBorders>
          </w:tcPr>
          <w:p w14:paraId="6EA838A9" w14:textId="776C50CA" w:rsidR="0097207A" w:rsidRPr="00C02C9D" w:rsidRDefault="00116D13" w:rsidP="008A3DC7">
            <w:pPr>
              <w:pStyle w:val="Textbezslovn"/>
              <w:spacing w:before="40" w:after="40"/>
              <w:ind w:left="0"/>
              <w:jc w:val="left"/>
              <w:cnfStyle w:val="100000000000" w:firstRow="1" w:lastRow="0" w:firstColumn="0" w:lastColumn="0" w:oddVBand="0" w:evenVBand="0" w:oddHBand="0" w:evenHBand="0" w:firstRowFirstColumn="0" w:firstRowLastColumn="0" w:lastRowFirstColumn="0" w:lastRowLastColumn="0"/>
              <w:rPr>
                <w:b/>
                <w:sz w:val="18"/>
                <w:highlight w:val="yellow"/>
              </w:rPr>
            </w:pPr>
            <w:r w:rsidRPr="00C02C9D">
              <w:rPr>
                <w:b/>
                <w:sz w:val="18"/>
                <w:highlight w:val="yellow"/>
              </w:rPr>
              <w:t>[*</w:t>
            </w:r>
            <w:r w:rsidR="00652062" w:rsidRPr="00C02C9D">
              <w:rPr>
                <w:b/>
                <w:sz w:val="18"/>
                <w:highlight w:val="yellow"/>
              </w:rPr>
              <w:t>DODAVATEL</w:t>
            </w:r>
            <w:r w:rsidRPr="00C02C9D">
              <w:rPr>
                <w:b/>
                <w:sz w:val="18"/>
                <w:highlight w:val="yellow"/>
              </w:rPr>
              <w:t>]</w:t>
            </w:r>
          </w:p>
        </w:tc>
      </w:tr>
      <w:tr w:rsidR="00302A44" w:rsidRPr="00C02C9D" w14:paraId="5E1EC0A1" w14:textId="77777777" w:rsidTr="002F0758">
        <w:trPr>
          <w:trHeight w:val="283"/>
        </w:trPr>
        <w:tc>
          <w:tcPr>
            <w:cnfStyle w:val="001000000000" w:firstRow="0" w:lastRow="0" w:firstColumn="1" w:lastColumn="0" w:oddVBand="0" w:evenVBand="0" w:oddHBand="0" w:evenHBand="0" w:firstRowFirstColumn="0" w:firstRowLastColumn="0" w:lastRowFirstColumn="0" w:lastRowLastColumn="0"/>
            <w:tcW w:w="2835" w:type="dxa"/>
            <w:tcBorders>
              <w:top w:val="single" w:sz="2" w:space="0" w:color="auto"/>
              <w:bottom w:val="nil"/>
            </w:tcBorders>
            <w:vAlign w:val="center"/>
          </w:tcPr>
          <w:p w14:paraId="42E149A6" w14:textId="2667489D" w:rsidR="00302A44" w:rsidRPr="00C02C9D" w:rsidRDefault="005F0952" w:rsidP="002F0758">
            <w:pPr>
              <w:spacing w:before="40" w:after="40"/>
              <w:rPr>
                <w:sz w:val="18"/>
              </w:rPr>
            </w:pPr>
            <w:r w:rsidRPr="00C02C9D">
              <w:rPr>
                <w:sz w:val="18"/>
              </w:rPr>
              <w:t xml:space="preserve">Hlavní </w:t>
            </w:r>
            <w:r w:rsidR="00865D6F" w:rsidRPr="00C02C9D">
              <w:rPr>
                <w:sz w:val="18"/>
              </w:rPr>
              <w:t>projektant</w:t>
            </w:r>
            <w:r w:rsidRPr="00C02C9D">
              <w:rPr>
                <w:sz w:val="18"/>
              </w:rPr>
              <w:t xml:space="preserve"> (HIP)</w:t>
            </w:r>
            <w:r w:rsidR="00331F0C" w:rsidRPr="00C02C9D">
              <w:rPr>
                <w:sz w:val="18"/>
              </w:rPr>
              <w:t>:</w:t>
            </w:r>
          </w:p>
        </w:tc>
        <w:tc>
          <w:tcPr>
            <w:tcW w:w="5217" w:type="dxa"/>
            <w:tcBorders>
              <w:top w:val="single" w:sz="2" w:space="0" w:color="auto"/>
              <w:bottom w:val="nil"/>
            </w:tcBorders>
          </w:tcPr>
          <w:p w14:paraId="2952BD2B" w14:textId="7F19759C" w:rsidR="00116D13" w:rsidRPr="00C02C9D" w:rsidRDefault="00116D13" w:rsidP="008A3DC7">
            <w:pPr>
              <w:spacing w:before="40" w:after="40"/>
              <w:cnfStyle w:val="000000000000" w:firstRow="0" w:lastRow="0" w:firstColumn="0" w:lastColumn="0" w:oddVBand="0" w:evenVBand="0" w:oddHBand="0" w:evenHBand="0" w:firstRowFirstColumn="0" w:firstRowLastColumn="0" w:lastRowFirstColumn="0" w:lastRowLastColumn="0"/>
              <w:rPr>
                <w:sz w:val="18"/>
                <w:highlight w:val="yellow"/>
              </w:rPr>
            </w:pPr>
            <w:r w:rsidRPr="00C02C9D">
              <w:rPr>
                <w:sz w:val="18"/>
                <w:highlight w:val="yellow"/>
              </w:rPr>
              <w:t>[*HIP_JMÉNO]</w:t>
            </w:r>
          </w:p>
          <w:p w14:paraId="6CBE0CFA" w14:textId="77777777" w:rsidR="002F0758" w:rsidRPr="00C02C9D" w:rsidRDefault="00116D13" w:rsidP="002F0758">
            <w:pPr>
              <w:spacing w:before="40" w:after="40"/>
              <w:cnfStyle w:val="000000000000" w:firstRow="0" w:lastRow="0" w:firstColumn="0" w:lastColumn="0" w:oddVBand="0" w:evenVBand="0" w:oddHBand="0" w:evenHBand="0" w:firstRowFirstColumn="0" w:firstRowLastColumn="0" w:lastRowFirstColumn="0" w:lastRowLastColumn="0"/>
              <w:rPr>
                <w:sz w:val="18"/>
                <w:highlight w:val="yellow"/>
              </w:rPr>
            </w:pPr>
            <w:r w:rsidRPr="00C02C9D">
              <w:rPr>
                <w:sz w:val="18"/>
                <w:highlight w:val="yellow"/>
              </w:rPr>
              <w:t>[*HIP_ZAŘAZENÍ]</w:t>
            </w:r>
          </w:p>
          <w:p w14:paraId="1AC5307E" w14:textId="77777777" w:rsidR="00FC0054" w:rsidRDefault="00116D13" w:rsidP="00FC0054">
            <w:pPr>
              <w:spacing w:before="0"/>
              <w:cnfStyle w:val="000000000000" w:firstRow="0" w:lastRow="0" w:firstColumn="0" w:lastColumn="0" w:oddVBand="0" w:evenVBand="0" w:oddHBand="0" w:evenHBand="0" w:firstRowFirstColumn="0" w:firstRowLastColumn="0" w:lastRowFirstColumn="0" w:lastRowLastColumn="0"/>
              <w:rPr>
                <w:sz w:val="18"/>
                <w:highlight w:val="yellow"/>
              </w:rPr>
            </w:pPr>
            <w:r w:rsidRPr="00C02C9D">
              <w:rPr>
                <w:sz w:val="18"/>
                <w:highlight w:val="yellow"/>
              </w:rPr>
              <w:t>[*HIP_ADRESA]</w:t>
            </w:r>
          </w:p>
          <w:p w14:paraId="66708FEB" w14:textId="77777777" w:rsidR="00FC0054" w:rsidRDefault="00116D13" w:rsidP="00FC0054">
            <w:pPr>
              <w:spacing w:before="0"/>
              <w:cnfStyle w:val="000000000000" w:firstRow="0" w:lastRow="0" w:firstColumn="0" w:lastColumn="0" w:oddVBand="0" w:evenVBand="0" w:oddHBand="0" w:evenHBand="0" w:firstRowFirstColumn="0" w:firstRowLastColumn="0" w:lastRowFirstColumn="0" w:lastRowLastColumn="0"/>
              <w:rPr>
                <w:sz w:val="18"/>
                <w:highlight w:val="yellow"/>
              </w:rPr>
            </w:pPr>
            <w:r w:rsidRPr="00C02C9D">
              <w:rPr>
                <w:sz w:val="18"/>
                <w:highlight w:val="yellow"/>
              </w:rPr>
              <w:t>[*HIP_E-MAIL]</w:t>
            </w:r>
          </w:p>
          <w:p w14:paraId="57D33ED8" w14:textId="44F78330" w:rsidR="00D76885" w:rsidRPr="00C02C9D" w:rsidRDefault="00116D13" w:rsidP="00FC0054">
            <w:pPr>
              <w:spacing w:before="0"/>
              <w:cnfStyle w:val="000000000000" w:firstRow="0" w:lastRow="0" w:firstColumn="0" w:lastColumn="0" w:oddVBand="0" w:evenVBand="0" w:oddHBand="0" w:evenHBand="0" w:firstRowFirstColumn="0" w:firstRowLastColumn="0" w:lastRowFirstColumn="0" w:lastRowLastColumn="0"/>
              <w:rPr>
                <w:sz w:val="18"/>
              </w:rPr>
            </w:pPr>
            <w:r w:rsidRPr="00C02C9D">
              <w:rPr>
                <w:sz w:val="18"/>
                <w:highlight w:val="yellow"/>
              </w:rPr>
              <w:t>[*HIP_TELEFON]</w:t>
            </w:r>
          </w:p>
        </w:tc>
      </w:tr>
      <w:tr w:rsidR="002F0758" w:rsidRPr="00C02C9D" w14:paraId="40A8423E" w14:textId="77777777" w:rsidTr="001B7536">
        <w:trPr>
          <w:trHeight w:val="283"/>
        </w:trPr>
        <w:tc>
          <w:tcPr>
            <w:cnfStyle w:val="001000000000" w:firstRow="0" w:lastRow="0" w:firstColumn="1" w:lastColumn="0" w:oddVBand="0" w:evenVBand="0" w:oddHBand="0" w:evenHBand="0" w:firstRowFirstColumn="0" w:firstRowLastColumn="0" w:lastRowFirstColumn="0" w:lastRowLastColumn="0"/>
            <w:tcW w:w="2835" w:type="dxa"/>
            <w:tcBorders>
              <w:top w:val="single" w:sz="2" w:space="0" w:color="auto"/>
              <w:bottom w:val="nil"/>
            </w:tcBorders>
            <w:vAlign w:val="center"/>
          </w:tcPr>
          <w:p w14:paraId="26CF616E" w14:textId="55FA5B57" w:rsidR="002F0758" w:rsidRPr="00C02C9D" w:rsidRDefault="002F0758" w:rsidP="002F0758">
            <w:pPr>
              <w:spacing w:before="40" w:after="40"/>
              <w:rPr>
                <w:sz w:val="18"/>
              </w:rPr>
            </w:pPr>
            <w:r w:rsidRPr="00C02C9D">
              <w:rPr>
                <w:sz w:val="18"/>
              </w:rPr>
              <w:t>Koordinátor BIM:</w:t>
            </w:r>
          </w:p>
        </w:tc>
        <w:tc>
          <w:tcPr>
            <w:tcW w:w="5217" w:type="dxa"/>
            <w:tcBorders>
              <w:top w:val="single" w:sz="2" w:space="0" w:color="auto"/>
              <w:bottom w:val="nil"/>
            </w:tcBorders>
          </w:tcPr>
          <w:p w14:paraId="5E96B6D0" w14:textId="75483D9E" w:rsidR="002F0758" w:rsidRPr="00C02C9D" w:rsidRDefault="002F0758" w:rsidP="002F0758">
            <w:pPr>
              <w:spacing w:before="40" w:after="40"/>
              <w:cnfStyle w:val="000000000000" w:firstRow="0" w:lastRow="0" w:firstColumn="0" w:lastColumn="0" w:oddVBand="0" w:evenVBand="0" w:oddHBand="0" w:evenHBand="0" w:firstRowFirstColumn="0" w:firstRowLastColumn="0" w:lastRowFirstColumn="0" w:lastRowLastColumn="0"/>
              <w:rPr>
                <w:sz w:val="18"/>
                <w:highlight w:val="yellow"/>
              </w:rPr>
            </w:pPr>
            <w:r w:rsidRPr="00C02C9D">
              <w:rPr>
                <w:sz w:val="18"/>
                <w:highlight w:val="yellow"/>
              </w:rPr>
              <w:t>[*KOORDINÁTOR_BIM_JMÉNO]</w:t>
            </w:r>
          </w:p>
          <w:p w14:paraId="6EA07DA5" w14:textId="77777777" w:rsidR="002F0758" w:rsidRPr="00C02C9D" w:rsidRDefault="002F0758" w:rsidP="002F0758">
            <w:pPr>
              <w:spacing w:before="40" w:after="40"/>
              <w:cnfStyle w:val="000000000000" w:firstRow="0" w:lastRow="0" w:firstColumn="0" w:lastColumn="0" w:oddVBand="0" w:evenVBand="0" w:oddHBand="0" w:evenHBand="0" w:firstRowFirstColumn="0" w:firstRowLastColumn="0" w:lastRowFirstColumn="0" w:lastRowLastColumn="0"/>
              <w:rPr>
                <w:sz w:val="18"/>
                <w:highlight w:val="yellow"/>
              </w:rPr>
            </w:pPr>
            <w:r w:rsidRPr="00C02C9D">
              <w:rPr>
                <w:sz w:val="18"/>
                <w:highlight w:val="yellow"/>
              </w:rPr>
              <w:t>[*KOORDINÁTOR_BIM_ZAŘAZENÍ]</w:t>
            </w:r>
          </w:p>
          <w:p w14:paraId="21619D54" w14:textId="77777777" w:rsidR="00FC0054" w:rsidRDefault="002F0758" w:rsidP="00FC0054">
            <w:pPr>
              <w:spacing w:before="0"/>
              <w:cnfStyle w:val="000000000000" w:firstRow="0" w:lastRow="0" w:firstColumn="0" w:lastColumn="0" w:oddVBand="0" w:evenVBand="0" w:oddHBand="0" w:evenHBand="0" w:firstRowFirstColumn="0" w:firstRowLastColumn="0" w:lastRowFirstColumn="0" w:lastRowLastColumn="0"/>
              <w:rPr>
                <w:sz w:val="18"/>
                <w:highlight w:val="yellow"/>
              </w:rPr>
            </w:pPr>
            <w:r w:rsidRPr="00C02C9D">
              <w:rPr>
                <w:sz w:val="18"/>
                <w:highlight w:val="yellow"/>
              </w:rPr>
              <w:t>[*KOORDINÁTOR_BIM_ADRESA]</w:t>
            </w:r>
          </w:p>
          <w:p w14:paraId="1DD46C7D" w14:textId="77777777" w:rsidR="00FC0054" w:rsidRDefault="002F0758" w:rsidP="00FC0054">
            <w:pPr>
              <w:spacing w:before="0"/>
              <w:cnfStyle w:val="000000000000" w:firstRow="0" w:lastRow="0" w:firstColumn="0" w:lastColumn="0" w:oddVBand="0" w:evenVBand="0" w:oddHBand="0" w:evenHBand="0" w:firstRowFirstColumn="0" w:firstRowLastColumn="0" w:lastRowFirstColumn="0" w:lastRowLastColumn="0"/>
              <w:rPr>
                <w:sz w:val="18"/>
                <w:highlight w:val="yellow"/>
              </w:rPr>
            </w:pPr>
            <w:r w:rsidRPr="00C02C9D">
              <w:rPr>
                <w:sz w:val="18"/>
                <w:highlight w:val="yellow"/>
              </w:rPr>
              <w:t>[*KOORDINÁTOR_BIM_E-MAIL]</w:t>
            </w:r>
          </w:p>
          <w:p w14:paraId="7CD98AA1" w14:textId="34117C25" w:rsidR="002F0758" w:rsidRPr="00C02C9D" w:rsidRDefault="002F0758" w:rsidP="00FC0054">
            <w:pPr>
              <w:spacing w:before="0"/>
              <w:cnfStyle w:val="000000000000" w:firstRow="0" w:lastRow="0" w:firstColumn="0" w:lastColumn="0" w:oddVBand="0" w:evenVBand="0" w:oddHBand="0" w:evenHBand="0" w:firstRowFirstColumn="0" w:firstRowLastColumn="0" w:lastRowFirstColumn="0" w:lastRowLastColumn="0"/>
              <w:rPr>
                <w:sz w:val="18"/>
              </w:rPr>
            </w:pPr>
            <w:r w:rsidRPr="00C02C9D">
              <w:rPr>
                <w:sz w:val="18"/>
                <w:highlight w:val="yellow"/>
              </w:rPr>
              <w:t>[*KOORDINÁTOR_BIM_TELEFON]</w:t>
            </w:r>
          </w:p>
        </w:tc>
      </w:tr>
      <w:tr w:rsidR="002F0758" w:rsidRPr="00C02C9D" w14:paraId="63A7D4AB" w14:textId="77777777" w:rsidTr="001B7536">
        <w:trPr>
          <w:trHeight w:val="283"/>
        </w:trPr>
        <w:tc>
          <w:tcPr>
            <w:cnfStyle w:val="001000000000" w:firstRow="0" w:lastRow="0" w:firstColumn="1" w:lastColumn="0" w:oddVBand="0" w:evenVBand="0" w:oddHBand="0" w:evenHBand="0" w:firstRowFirstColumn="0" w:firstRowLastColumn="0" w:lastRowFirstColumn="0" w:lastRowLastColumn="0"/>
            <w:tcW w:w="2835" w:type="dxa"/>
            <w:tcBorders>
              <w:top w:val="single" w:sz="2" w:space="0" w:color="auto"/>
              <w:bottom w:val="single" w:sz="2" w:space="0" w:color="auto"/>
            </w:tcBorders>
            <w:vAlign w:val="center"/>
          </w:tcPr>
          <w:p w14:paraId="2BF059BC" w14:textId="0A33ABD8" w:rsidR="002F0758" w:rsidRPr="00C02C9D" w:rsidRDefault="002F0758" w:rsidP="002F0758">
            <w:pPr>
              <w:spacing w:before="40" w:after="40"/>
              <w:rPr>
                <w:sz w:val="18"/>
              </w:rPr>
            </w:pPr>
            <w:r w:rsidRPr="00C02C9D">
              <w:rPr>
                <w:sz w:val="18"/>
              </w:rPr>
              <w:t>Manažer informací:</w:t>
            </w:r>
          </w:p>
        </w:tc>
        <w:tc>
          <w:tcPr>
            <w:tcW w:w="5217" w:type="dxa"/>
            <w:tcBorders>
              <w:top w:val="single" w:sz="2" w:space="0" w:color="auto"/>
              <w:bottom w:val="single" w:sz="2" w:space="0" w:color="auto"/>
            </w:tcBorders>
          </w:tcPr>
          <w:p w14:paraId="36D60A0A" w14:textId="0F1B8CDE" w:rsidR="002F0758" w:rsidRPr="00C02C9D" w:rsidRDefault="002F0758" w:rsidP="002F0758">
            <w:pPr>
              <w:spacing w:before="40" w:after="40"/>
              <w:cnfStyle w:val="000000000000" w:firstRow="0" w:lastRow="0" w:firstColumn="0" w:lastColumn="0" w:oddVBand="0" w:evenVBand="0" w:oddHBand="0" w:evenHBand="0" w:firstRowFirstColumn="0" w:firstRowLastColumn="0" w:lastRowFirstColumn="0" w:lastRowLastColumn="0"/>
              <w:rPr>
                <w:sz w:val="18"/>
                <w:highlight w:val="yellow"/>
              </w:rPr>
            </w:pPr>
            <w:r w:rsidRPr="00C02C9D">
              <w:rPr>
                <w:sz w:val="18"/>
                <w:highlight w:val="yellow"/>
              </w:rPr>
              <w:t>[*MANAŽER_INFORMACÍ_JMÉNO]</w:t>
            </w:r>
          </w:p>
          <w:p w14:paraId="364D7598" w14:textId="77777777" w:rsidR="002F0758" w:rsidRPr="00C02C9D" w:rsidRDefault="002F0758" w:rsidP="002F0758">
            <w:pPr>
              <w:spacing w:before="40" w:after="40"/>
              <w:cnfStyle w:val="000000000000" w:firstRow="0" w:lastRow="0" w:firstColumn="0" w:lastColumn="0" w:oddVBand="0" w:evenVBand="0" w:oddHBand="0" w:evenHBand="0" w:firstRowFirstColumn="0" w:firstRowLastColumn="0" w:lastRowFirstColumn="0" w:lastRowLastColumn="0"/>
              <w:rPr>
                <w:sz w:val="18"/>
                <w:highlight w:val="yellow"/>
              </w:rPr>
            </w:pPr>
            <w:r w:rsidRPr="00C02C9D">
              <w:rPr>
                <w:sz w:val="18"/>
                <w:highlight w:val="yellow"/>
              </w:rPr>
              <w:t>[*MANAŽER_INFORMACÍ_ZAŘAZENÍ]</w:t>
            </w:r>
          </w:p>
          <w:p w14:paraId="4D549CCE" w14:textId="77777777" w:rsidR="00FC0054" w:rsidRDefault="002F0758" w:rsidP="00FC0054">
            <w:pPr>
              <w:spacing w:before="0"/>
              <w:cnfStyle w:val="000000000000" w:firstRow="0" w:lastRow="0" w:firstColumn="0" w:lastColumn="0" w:oddVBand="0" w:evenVBand="0" w:oddHBand="0" w:evenHBand="0" w:firstRowFirstColumn="0" w:firstRowLastColumn="0" w:lastRowFirstColumn="0" w:lastRowLastColumn="0"/>
              <w:rPr>
                <w:sz w:val="18"/>
                <w:highlight w:val="yellow"/>
              </w:rPr>
            </w:pPr>
            <w:r w:rsidRPr="00C02C9D">
              <w:rPr>
                <w:sz w:val="18"/>
                <w:highlight w:val="yellow"/>
              </w:rPr>
              <w:t>[*MANAŽER_INFORMACÍ_ADRESA]</w:t>
            </w:r>
          </w:p>
          <w:p w14:paraId="3D8A5A23" w14:textId="77777777" w:rsidR="00FC0054" w:rsidRDefault="002F0758" w:rsidP="00FC0054">
            <w:pPr>
              <w:spacing w:before="0"/>
              <w:cnfStyle w:val="000000000000" w:firstRow="0" w:lastRow="0" w:firstColumn="0" w:lastColumn="0" w:oddVBand="0" w:evenVBand="0" w:oddHBand="0" w:evenHBand="0" w:firstRowFirstColumn="0" w:firstRowLastColumn="0" w:lastRowFirstColumn="0" w:lastRowLastColumn="0"/>
              <w:rPr>
                <w:sz w:val="18"/>
                <w:highlight w:val="yellow"/>
              </w:rPr>
            </w:pPr>
            <w:r w:rsidRPr="00C02C9D">
              <w:rPr>
                <w:sz w:val="18"/>
                <w:highlight w:val="yellow"/>
              </w:rPr>
              <w:t>[*MANAŽER_INFORMACÍ_E-MAIL]</w:t>
            </w:r>
          </w:p>
          <w:p w14:paraId="3EAF3C44" w14:textId="68130A98" w:rsidR="002F0758" w:rsidRPr="00C02C9D" w:rsidRDefault="002F0758" w:rsidP="00FC0054">
            <w:pPr>
              <w:spacing w:before="0"/>
              <w:cnfStyle w:val="000000000000" w:firstRow="0" w:lastRow="0" w:firstColumn="0" w:lastColumn="0" w:oddVBand="0" w:evenVBand="0" w:oddHBand="0" w:evenHBand="0" w:firstRowFirstColumn="0" w:firstRowLastColumn="0" w:lastRowFirstColumn="0" w:lastRowLastColumn="0"/>
              <w:rPr>
                <w:sz w:val="18"/>
              </w:rPr>
            </w:pPr>
            <w:r w:rsidRPr="00C02C9D">
              <w:rPr>
                <w:sz w:val="18"/>
                <w:highlight w:val="yellow"/>
              </w:rPr>
              <w:t>[*MANAŽER_INFORMACÍ_TELEFON]</w:t>
            </w:r>
          </w:p>
        </w:tc>
      </w:tr>
      <w:tr w:rsidR="002F0758" w:rsidRPr="00C02C9D" w14:paraId="6CC9361A" w14:textId="77777777" w:rsidTr="001B7536">
        <w:trPr>
          <w:trHeight w:val="283"/>
        </w:trPr>
        <w:tc>
          <w:tcPr>
            <w:cnfStyle w:val="001000000000" w:firstRow="0" w:lastRow="0" w:firstColumn="1" w:lastColumn="0" w:oddVBand="0" w:evenVBand="0" w:oddHBand="0" w:evenHBand="0" w:firstRowFirstColumn="0" w:firstRowLastColumn="0" w:lastRowFirstColumn="0" w:lastRowLastColumn="0"/>
            <w:tcW w:w="2835" w:type="dxa"/>
            <w:tcBorders>
              <w:top w:val="single" w:sz="2" w:space="0" w:color="auto"/>
              <w:bottom w:val="single" w:sz="4" w:space="0" w:color="auto"/>
            </w:tcBorders>
            <w:vAlign w:val="center"/>
          </w:tcPr>
          <w:p w14:paraId="6E2E2F3E" w14:textId="68314DB9" w:rsidR="002F0758" w:rsidRPr="00C02C9D" w:rsidRDefault="002F0758" w:rsidP="002F0758">
            <w:pPr>
              <w:spacing w:before="40" w:after="40"/>
              <w:rPr>
                <w:sz w:val="18"/>
              </w:rPr>
            </w:pPr>
            <w:r w:rsidRPr="00C02C9D">
              <w:rPr>
                <w:sz w:val="18"/>
              </w:rPr>
              <w:t>Správce informací:</w:t>
            </w:r>
          </w:p>
        </w:tc>
        <w:tc>
          <w:tcPr>
            <w:tcW w:w="5217" w:type="dxa"/>
            <w:tcBorders>
              <w:top w:val="single" w:sz="2" w:space="0" w:color="auto"/>
              <w:bottom w:val="single" w:sz="4" w:space="0" w:color="auto"/>
            </w:tcBorders>
          </w:tcPr>
          <w:p w14:paraId="20B64ED3" w14:textId="3B140CB7" w:rsidR="002F0758" w:rsidRPr="00C02C9D" w:rsidRDefault="002F0758" w:rsidP="002F0758">
            <w:pPr>
              <w:spacing w:before="40" w:after="40"/>
              <w:cnfStyle w:val="000000000000" w:firstRow="0" w:lastRow="0" w:firstColumn="0" w:lastColumn="0" w:oddVBand="0" w:evenVBand="0" w:oddHBand="0" w:evenHBand="0" w:firstRowFirstColumn="0" w:firstRowLastColumn="0" w:lastRowFirstColumn="0" w:lastRowLastColumn="0"/>
              <w:rPr>
                <w:sz w:val="18"/>
                <w:highlight w:val="yellow"/>
              </w:rPr>
            </w:pPr>
            <w:r w:rsidRPr="00C02C9D">
              <w:rPr>
                <w:sz w:val="18"/>
                <w:highlight w:val="yellow"/>
              </w:rPr>
              <w:t>[*SPRÁVCE_INFORMACÍ_JMÉNO]</w:t>
            </w:r>
          </w:p>
          <w:p w14:paraId="14CB2225" w14:textId="77777777" w:rsidR="002F0758" w:rsidRPr="00C02C9D" w:rsidRDefault="002F0758" w:rsidP="002F0758">
            <w:pPr>
              <w:spacing w:before="40" w:after="40"/>
              <w:cnfStyle w:val="000000000000" w:firstRow="0" w:lastRow="0" w:firstColumn="0" w:lastColumn="0" w:oddVBand="0" w:evenVBand="0" w:oddHBand="0" w:evenHBand="0" w:firstRowFirstColumn="0" w:firstRowLastColumn="0" w:lastRowFirstColumn="0" w:lastRowLastColumn="0"/>
              <w:rPr>
                <w:sz w:val="18"/>
                <w:highlight w:val="yellow"/>
              </w:rPr>
            </w:pPr>
            <w:r w:rsidRPr="00C02C9D">
              <w:rPr>
                <w:sz w:val="18"/>
                <w:highlight w:val="yellow"/>
              </w:rPr>
              <w:t>[*SPRÁVCE_INFORMACÍ_ZAŘAZENÍ]</w:t>
            </w:r>
          </w:p>
          <w:p w14:paraId="2A133626" w14:textId="77777777" w:rsidR="00FC0054" w:rsidRDefault="002F0758" w:rsidP="00FC0054">
            <w:pPr>
              <w:spacing w:before="0"/>
              <w:cnfStyle w:val="000000000000" w:firstRow="0" w:lastRow="0" w:firstColumn="0" w:lastColumn="0" w:oddVBand="0" w:evenVBand="0" w:oddHBand="0" w:evenHBand="0" w:firstRowFirstColumn="0" w:firstRowLastColumn="0" w:lastRowFirstColumn="0" w:lastRowLastColumn="0"/>
              <w:rPr>
                <w:sz w:val="18"/>
                <w:highlight w:val="yellow"/>
              </w:rPr>
            </w:pPr>
            <w:r w:rsidRPr="00C02C9D">
              <w:rPr>
                <w:sz w:val="18"/>
                <w:highlight w:val="yellow"/>
              </w:rPr>
              <w:t>[*SPRÁVCE_INFORMACÍ_ADRESA]</w:t>
            </w:r>
          </w:p>
          <w:p w14:paraId="473966D4" w14:textId="77777777" w:rsidR="00FC0054" w:rsidRDefault="002F0758" w:rsidP="00FC0054">
            <w:pPr>
              <w:spacing w:before="0"/>
              <w:cnfStyle w:val="000000000000" w:firstRow="0" w:lastRow="0" w:firstColumn="0" w:lastColumn="0" w:oddVBand="0" w:evenVBand="0" w:oddHBand="0" w:evenHBand="0" w:firstRowFirstColumn="0" w:firstRowLastColumn="0" w:lastRowFirstColumn="0" w:lastRowLastColumn="0"/>
              <w:rPr>
                <w:sz w:val="18"/>
                <w:highlight w:val="yellow"/>
              </w:rPr>
            </w:pPr>
            <w:r w:rsidRPr="00C02C9D">
              <w:rPr>
                <w:sz w:val="18"/>
                <w:highlight w:val="yellow"/>
              </w:rPr>
              <w:t>[*SPRÁVCE_INFORMACÍ_E-MAIL]</w:t>
            </w:r>
          </w:p>
          <w:p w14:paraId="7CD75AF4" w14:textId="173429EF" w:rsidR="002F0758" w:rsidRPr="00C02C9D" w:rsidRDefault="002F0758" w:rsidP="00FC0054">
            <w:pPr>
              <w:spacing w:before="0"/>
              <w:cnfStyle w:val="000000000000" w:firstRow="0" w:lastRow="0" w:firstColumn="0" w:lastColumn="0" w:oddVBand="0" w:evenVBand="0" w:oddHBand="0" w:evenHBand="0" w:firstRowFirstColumn="0" w:firstRowLastColumn="0" w:lastRowFirstColumn="0" w:lastRowLastColumn="0"/>
              <w:rPr>
                <w:sz w:val="18"/>
              </w:rPr>
            </w:pPr>
            <w:r w:rsidRPr="00C02C9D">
              <w:rPr>
                <w:sz w:val="18"/>
                <w:highlight w:val="yellow"/>
              </w:rPr>
              <w:t>[*SPRÁVCE_INFORMACÍ_TELEFON]</w:t>
            </w:r>
          </w:p>
        </w:tc>
      </w:tr>
    </w:tbl>
    <w:p w14:paraId="0BCFE498" w14:textId="751DFE88" w:rsidR="00E1742E" w:rsidRPr="00A76C46" w:rsidRDefault="00B567B3" w:rsidP="00B567B3">
      <w:pPr>
        <w:ind w:left="709"/>
        <w:jc w:val="both"/>
      </w:pPr>
      <w:bookmarkStart w:id="27" w:name="_Hlk151554234"/>
      <w:r>
        <w:t>Ostatní osoby zastupující Dodavatele</w:t>
      </w:r>
      <w:r w:rsidR="003A5271" w:rsidRPr="00A76C46">
        <w:t xml:space="preserve"> </w:t>
      </w:r>
      <w:r w:rsidR="00586EF2" w:rsidRPr="00A76C46">
        <w:t>budou uveden</w:t>
      </w:r>
      <w:r w:rsidR="00424628">
        <w:t>y</w:t>
      </w:r>
      <w:r w:rsidR="00586EF2" w:rsidRPr="00A76C46">
        <w:t xml:space="preserve"> v</w:t>
      </w:r>
      <w:r w:rsidR="00E56344" w:rsidRPr="008F338B">
        <w:t> </w:t>
      </w:r>
      <w:r>
        <w:t xml:space="preserve">příloze </w:t>
      </w:r>
      <w:r w:rsidR="008F338B">
        <w:t xml:space="preserve">BEP </w:t>
      </w:r>
      <w:r>
        <w:t xml:space="preserve">č. 2 </w:t>
      </w:r>
      <w:r w:rsidRPr="008F338B">
        <w:rPr>
          <w:i/>
          <w:iCs/>
        </w:rPr>
        <w:t>Struktura DiMS a odpovědné osoby</w:t>
      </w:r>
      <w:r>
        <w:t>.</w:t>
      </w:r>
    </w:p>
    <w:bookmarkEnd w:id="27"/>
    <w:p w14:paraId="5A43F736" w14:textId="0095BF13" w:rsidR="009C2DF4" w:rsidRDefault="009C2DF4">
      <w:r>
        <w:br w:type="page"/>
      </w:r>
    </w:p>
    <w:p w14:paraId="7E2D8033" w14:textId="1524855F" w:rsidR="00810A09" w:rsidRDefault="00810A09" w:rsidP="00810A09">
      <w:pPr>
        <w:pStyle w:val="Nadpis2-2"/>
      </w:pPr>
      <w:bookmarkStart w:id="28" w:name="_Toc180160171"/>
      <w:bookmarkStart w:id="29" w:name="_Hlk151554317"/>
      <w:r>
        <w:lastRenderedPageBreak/>
        <w:t>Matice odpovědnosti</w:t>
      </w:r>
      <w:bookmarkEnd w:id="28"/>
    </w:p>
    <w:p w14:paraId="6E365B33" w14:textId="77777777" w:rsidR="00EF3FE5" w:rsidRDefault="00EF3FE5" w:rsidP="00EF3FE5">
      <w:pPr>
        <w:pStyle w:val="Text2-1"/>
      </w:pPr>
      <w:r w:rsidRPr="00F836E2">
        <w:t xml:space="preserve">Dílo je zpracováváno v rámci systému projektů </w:t>
      </w:r>
      <w:r>
        <w:t xml:space="preserve">v režimu BIM. Matice odpovědnosti SŽ popisuje úrovně procesní odpovědnosti na straně Objednatele. </w:t>
      </w:r>
      <w:r w:rsidRPr="00F836E2">
        <w:t>Navržená struktura může být v průběhu zpracování Díla upravována dle logických návazností a potřeb na</w:t>
      </w:r>
      <w:r>
        <w:t> </w:t>
      </w:r>
      <w:r w:rsidRPr="00F836E2">
        <w:t>straně Objednatele.</w:t>
      </w:r>
    </w:p>
    <w:p w14:paraId="36559D67" w14:textId="77777777" w:rsidR="00EF3FE5" w:rsidRDefault="00EF3FE5" w:rsidP="00EF3FE5">
      <w:pPr>
        <w:pStyle w:val="Text2-1"/>
      </w:pPr>
      <w:r>
        <w:t>V rámci dokumentu Plán realizace BIM (BEP) předloží Dodavatel obdobnou matici procesní odpovědnosti na své straně – Matici Dodavatele. Jakékoli ú</w:t>
      </w:r>
      <w:r w:rsidRPr="00F836E2">
        <w:t>prav</w:t>
      </w:r>
      <w:r>
        <w:t>y a detailní rozpracování obou matic a způsob jejich implementace do připomínkového procesu v rámci zpracování Díla budou odsouhlaseny Objednatelem před zahájením těchto procesů.</w:t>
      </w:r>
    </w:p>
    <w:p w14:paraId="0D844539" w14:textId="77777777" w:rsidR="00EF3FE5" w:rsidRDefault="00EF3FE5" w:rsidP="00EF3FE5">
      <w:pPr>
        <w:pStyle w:val="Text2-1"/>
      </w:pPr>
      <w:r>
        <w:t>Matice odpovědnosti SŽ – rozdělení úrovní procesní odpovědnosti:</w:t>
      </w:r>
    </w:p>
    <w:p w14:paraId="26605627" w14:textId="77777777" w:rsidR="00EF3FE5" w:rsidRDefault="00EF3FE5" w:rsidP="00EF3FE5">
      <w:pPr>
        <w:pStyle w:val="Text2-1"/>
        <w:numPr>
          <w:ilvl w:val="0"/>
          <w:numId w:val="26"/>
        </w:numPr>
        <w:ind w:hanging="246"/>
      </w:pPr>
      <w:r w:rsidRPr="004A336F">
        <w:rPr>
          <w:b/>
        </w:rPr>
        <w:t>I</w:t>
      </w:r>
      <w:r>
        <w:rPr>
          <w:b/>
        </w:rPr>
        <w:t>.</w:t>
      </w:r>
      <w:r w:rsidRPr="004A336F">
        <w:rPr>
          <w:b/>
        </w:rPr>
        <w:t xml:space="preserve"> </w:t>
      </w:r>
      <w:r>
        <w:rPr>
          <w:b/>
        </w:rPr>
        <w:t>ú</w:t>
      </w:r>
      <w:r w:rsidRPr="004A336F">
        <w:rPr>
          <w:b/>
        </w:rPr>
        <w:t>roveň</w:t>
      </w:r>
      <w:r>
        <w:t xml:space="preserve"> – Vrcholové schválení na úrovní osoby projektového manažera stavby (HIS) – vydání Souhrnného stanoviska k Dílu. Připomínku je možné zamítnout a</w:t>
      </w:r>
      <w:r w:rsidRPr="00B567B3">
        <w:t> </w:t>
      </w:r>
      <w:r>
        <w:t>vrátit Vrcholovému koordinátorovi, nebo schválit. Po schválení jsou připomínky předány Dodavateli.</w:t>
      </w:r>
    </w:p>
    <w:p w14:paraId="58D5E3B8" w14:textId="77777777" w:rsidR="00EF3FE5" w:rsidRDefault="00EF3FE5" w:rsidP="00EF3FE5">
      <w:pPr>
        <w:pStyle w:val="Text2-1"/>
        <w:numPr>
          <w:ilvl w:val="0"/>
          <w:numId w:val="26"/>
        </w:numPr>
        <w:ind w:hanging="246"/>
      </w:pPr>
      <w:r>
        <w:rPr>
          <w:b/>
        </w:rPr>
        <w:t>II. ú</w:t>
      </w:r>
      <w:r w:rsidRPr="004A336F">
        <w:rPr>
          <w:b/>
        </w:rPr>
        <w:t>roveň</w:t>
      </w:r>
      <w:r>
        <w:t xml:space="preserve"> – Schválení dokumentace na úrovni odsouhlasení Souhrnného stanoviska Vrcholovým koordinátorem v případě kolizních požadavků Dílčích stanovisek profesí. Připomínku je možné zamítnout, vrátit Odbornému garantovi k přepracování, nebo schválit a přesměrovat na HIS.</w:t>
      </w:r>
    </w:p>
    <w:p w14:paraId="208DE39C" w14:textId="77777777" w:rsidR="00EF3FE5" w:rsidRDefault="00EF3FE5" w:rsidP="00EF3FE5">
      <w:pPr>
        <w:pStyle w:val="Text2-1"/>
        <w:numPr>
          <w:ilvl w:val="0"/>
          <w:numId w:val="26"/>
        </w:numPr>
        <w:ind w:hanging="246"/>
      </w:pPr>
      <w:r>
        <w:rPr>
          <w:b/>
        </w:rPr>
        <w:t xml:space="preserve">III. úroveň </w:t>
      </w:r>
      <w:r>
        <w:t>– Převzetí a posouzení na úrovni profesního členění dokumentace Odborným garantem – vydání dílčího stanoviska k části dokumentace, které bude součástí Souhrnného stanoviska k Dílu. Odborný garant může připomínku zamítnout, nebo schválit a předat Vrcholovému koordinátorovi.</w:t>
      </w:r>
    </w:p>
    <w:p w14:paraId="7E61A25F" w14:textId="77777777" w:rsidR="00EF3FE5" w:rsidRDefault="00EF3FE5" w:rsidP="00EF3FE5">
      <w:pPr>
        <w:pStyle w:val="Text2-1"/>
        <w:numPr>
          <w:ilvl w:val="0"/>
          <w:numId w:val="26"/>
        </w:numPr>
        <w:ind w:hanging="246"/>
      </w:pPr>
      <w:r>
        <w:rPr>
          <w:b/>
        </w:rPr>
        <w:t>IV</w:t>
      </w:r>
      <w:r w:rsidRPr="00471397">
        <w:t>.</w:t>
      </w:r>
      <w:r>
        <w:t xml:space="preserve"> </w:t>
      </w:r>
      <w:r>
        <w:rPr>
          <w:b/>
        </w:rPr>
        <w:t>ú</w:t>
      </w:r>
      <w:r w:rsidRPr="00471397">
        <w:rPr>
          <w:b/>
        </w:rPr>
        <w:t xml:space="preserve">roveň </w:t>
      </w:r>
      <w:r>
        <w:t>– Vytvoření připomínek ke konkrétní části dokumentaci (Připomínkující) na úrovni organizačních jednotek SŽ. Úroveň je časově rozdělená do dvou fází, kdy Připomínkující vstupuje do procesu připomínek s časovým předstihem (21 dnů) a své připomínky poskytuje dalším Připomínkujícím na stejné úrovni, kterým je určen shodný čas (21 dnů). Celková doba pro připomínkovací proces IV. úrovně je tedy 42</w:t>
      </w:r>
      <w:r w:rsidRPr="00B567B3">
        <w:t> </w:t>
      </w:r>
      <w:r>
        <w:t>dnů, ale pro část připomínkujících se po 21 dnech proces uzavře. Zadané připomínky jsou předány na schválení Odborný garantem.</w:t>
      </w:r>
    </w:p>
    <w:p w14:paraId="029F1A64" w14:textId="77777777" w:rsidR="00EF3FE5" w:rsidRDefault="00EF3FE5" w:rsidP="00EF3FE5">
      <w:pPr>
        <w:pStyle w:val="Text2-1"/>
      </w:pPr>
      <w:r>
        <w:t>Popis jednotlivých rolí v Matici odpovědnosti SŽ:</w:t>
      </w:r>
    </w:p>
    <w:p w14:paraId="2CC415D1" w14:textId="77777777" w:rsidR="00EF3FE5" w:rsidRDefault="00EF3FE5" w:rsidP="00EF3FE5">
      <w:pPr>
        <w:pStyle w:val="Text2-1"/>
        <w:numPr>
          <w:ilvl w:val="0"/>
          <w:numId w:val="26"/>
        </w:numPr>
        <w:ind w:hanging="246"/>
      </w:pPr>
      <w:r>
        <w:t>Připomínkující – (úroveň IV.) je každá osoba v organizaci, která vznese připomínku k jakékoli části dokumentace ve stanoveném časovém harmonogramu. Jedná se o jakoukoliv osobu v organizaci v dané odbornosti, která vznese připomínku, přičemž vstup do workflow je dobrovolné.</w:t>
      </w:r>
    </w:p>
    <w:p w14:paraId="7985C233" w14:textId="77777777" w:rsidR="00EF3FE5" w:rsidRDefault="00EF3FE5" w:rsidP="00EF3FE5">
      <w:pPr>
        <w:pStyle w:val="Text2-1"/>
        <w:numPr>
          <w:ilvl w:val="0"/>
          <w:numId w:val="26"/>
        </w:numPr>
        <w:ind w:hanging="246"/>
      </w:pPr>
      <w:r>
        <w:t xml:space="preserve">Povinně Připomínkující - (úroveň IV.) je Připomínkující, který musí vznést připomínku k té části dokumentace, ke které je povinně jmenovitě přiřazen. </w:t>
      </w:r>
    </w:p>
    <w:p w14:paraId="1B78161E" w14:textId="77777777" w:rsidR="00EF3FE5" w:rsidRDefault="00EF3FE5" w:rsidP="00EF3FE5">
      <w:pPr>
        <w:pStyle w:val="Text2-1"/>
        <w:numPr>
          <w:ilvl w:val="0"/>
          <w:numId w:val="26"/>
        </w:numPr>
        <w:ind w:hanging="246"/>
      </w:pPr>
      <w:r>
        <w:t>Odborný garant - (úroveň III.) osoba, která může být Připomínkující k jakékoliv části dokumentace avšak jeho povinností je koordinace všech připomínek pro jim přiřazené části dokumentace. V odpovědnostní roli je také rozhodující osobou v případě sporu mezi různými Připomínkujícími. Pokud se jedná o rozpor mezi jim vznesenými připomínkami a jiným Připomínkujícím, je rozhodující osobou Vrcholový koordinátor nebo HIS. V případech kdy Odborný garant není určen, nebo jeho pozice není obsazena, je Odborným garantem HIS.</w:t>
      </w:r>
    </w:p>
    <w:p w14:paraId="68F52C7A" w14:textId="0E3089FE" w:rsidR="00EF3FE5" w:rsidRDefault="00EF3FE5" w:rsidP="00EF3FE5">
      <w:pPr>
        <w:pStyle w:val="Text2-1"/>
        <w:numPr>
          <w:ilvl w:val="0"/>
          <w:numId w:val="26"/>
        </w:numPr>
        <w:ind w:hanging="246"/>
      </w:pPr>
      <w:r>
        <w:t xml:space="preserve">Vrcholový koordinátor a HIS (úroveň </w:t>
      </w:r>
      <w:r w:rsidR="00B61E2E">
        <w:t>I</w:t>
      </w:r>
      <w:r>
        <w:t>I. a I.) - jsou osoby, které vrcholově koordinují připomínkující proces včetně možnosti zamítnutí připomínky nebo koordinačního stanoviska Odborného garanta. Vrcholový koordinátor je určen pro vybrané části dokumentace z důvodu, aby ve své odbornosti zajistil profesní podporu vrcholovému manažerovi stavby s označením HIS.  V případech, kdy vrcholový koordinátor není určen, nebo jeho pozice není obsazena, je Vrcholovým koordinátorem HIS. Vrcholový koordinátor nemůže být současně Odborným garantem.</w:t>
      </w:r>
    </w:p>
    <w:p w14:paraId="1262D6BE" w14:textId="46D00888" w:rsidR="00424628" w:rsidRDefault="00EF3FE5" w:rsidP="00EF3FE5">
      <w:pPr>
        <w:pStyle w:val="Text2-1"/>
      </w:pPr>
      <w:r w:rsidRPr="00454E4E">
        <w:t xml:space="preserve">Personální obsazení bude součástí přílohy BEP č. 2 </w:t>
      </w:r>
      <w:r w:rsidRPr="008F338B">
        <w:rPr>
          <w:i/>
          <w:iCs/>
        </w:rPr>
        <w:t>Struktura DiMS a odpovědné osoby</w:t>
      </w:r>
      <w:r w:rsidR="008A4644" w:rsidRPr="00454E4E">
        <w:t>.</w:t>
      </w:r>
    </w:p>
    <w:p w14:paraId="070C7AE1" w14:textId="26973898" w:rsidR="00704BAE" w:rsidRPr="00454E4E" w:rsidRDefault="0062253D" w:rsidP="000E57C9">
      <w:pPr>
        <w:pStyle w:val="Text2-1"/>
        <w:numPr>
          <w:ilvl w:val="0"/>
          <w:numId w:val="0"/>
        </w:numPr>
      </w:pPr>
      <w:r w:rsidRPr="00454E4E">
        <w:br w:type="page"/>
      </w:r>
    </w:p>
    <w:p w14:paraId="1AE6B55E" w14:textId="6FAD0872" w:rsidR="00304C18" w:rsidRDefault="00304C18" w:rsidP="00810A09">
      <w:pPr>
        <w:pStyle w:val="Nadpis2-1"/>
        <w:keepNext w:val="0"/>
        <w:widowControl w:val="0"/>
      </w:pPr>
      <w:bookmarkStart w:id="30" w:name="_Toc180160172"/>
      <w:bookmarkEnd w:id="29"/>
      <w:r>
        <w:lastRenderedPageBreak/>
        <w:t>Cíle BIM projektu</w:t>
      </w:r>
      <w:bookmarkEnd w:id="30"/>
    </w:p>
    <w:p w14:paraId="1FC8986A" w14:textId="77777777" w:rsidR="00B67C4E" w:rsidRDefault="00B67C4E" w:rsidP="00B67C4E">
      <w:pPr>
        <w:pStyle w:val="Nadpis2-2"/>
      </w:pPr>
      <w:bookmarkStart w:id="31" w:name="_Toc180160173"/>
      <w:r>
        <w:t>Základní charakteristika cílů BIM projektu</w:t>
      </w:r>
      <w:bookmarkEnd w:id="31"/>
    </w:p>
    <w:p w14:paraId="1DD60C1A" w14:textId="77777777" w:rsidR="008E4756" w:rsidRDefault="008E4756" w:rsidP="008E4756">
      <w:pPr>
        <w:pStyle w:val="Text2-1"/>
      </w:pPr>
      <w:r>
        <w:t xml:space="preserve">Základním cílem zpracování díla v režimu BIM (dále cíl BIM projektu) je vypracování Informačního modelu stavby, dle zadávací </w:t>
      </w:r>
      <w:r w:rsidRPr="007D6AB6">
        <w:t>dokumentace</w:t>
      </w:r>
      <w:r>
        <w:t>, zejména jednotlivých příloh EIR a BEP a dle základních požadavků na strukturu a členění DiMS (viz kap. 4.3). DiMS</w:t>
      </w:r>
      <w:r w:rsidRPr="00885F2A">
        <w:rPr>
          <w:sz w:val="16"/>
          <w:szCs w:val="16"/>
        </w:rPr>
        <w:t> </w:t>
      </w:r>
      <w:r w:rsidRPr="002C60C2">
        <w:t>je</w:t>
      </w:r>
      <w:r w:rsidRPr="00B567B3">
        <w:t> </w:t>
      </w:r>
      <w:r w:rsidRPr="002C60C2">
        <w:t>součást Díla a bude zpracováván a projednává</w:t>
      </w:r>
      <w:r>
        <w:t>n</w:t>
      </w:r>
      <w:r w:rsidRPr="002C60C2">
        <w:t xml:space="preserve"> průběžně a společně s</w:t>
      </w:r>
      <w:r w:rsidRPr="00885F2A">
        <w:rPr>
          <w:sz w:val="16"/>
          <w:szCs w:val="16"/>
        </w:rPr>
        <w:t> </w:t>
      </w:r>
      <w:r w:rsidRPr="002C60C2">
        <w:t>ostatními část</w:t>
      </w:r>
      <w:r>
        <w:t>m</w:t>
      </w:r>
      <w:r w:rsidRPr="002C60C2">
        <w:t xml:space="preserve">i Díla dle </w:t>
      </w:r>
      <w:r w:rsidRPr="003F74C7">
        <w:rPr>
          <w:i/>
          <w:iCs/>
        </w:rPr>
        <w:t>Harmonogramu plnění</w:t>
      </w:r>
      <w:r w:rsidRPr="002C60C2">
        <w:t>.</w:t>
      </w:r>
      <w:r>
        <w:t xml:space="preserve"> Pro vyloučení pochybností se uvádí, že Dílo je</w:t>
      </w:r>
      <w:r w:rsidRPr="00B567B3">
        <w:t> </w:t>
      </w:r>
      <w:r>
        <w:t>zpracováváno v režimu BIM, a to v daném stupni dokumentace, jako celek, tj.</w:t>
      </w:r>
      <w:r w:rsidRPr="00885F2A">
        <w:rPr>
          <w:sz w:val="16"/>
          <w:szCs w:val="16"/>
        </w:rPr>
        <w:t> </w:t>
      </w:r>
      <w:r>
        <w:t>DiMS bude zpracován a</w:t>
      </w:r>
      <w:r w:rsidRPr="00393918">
        <w:t> </w:t>
      </w:r>
      <w:r>
        <w:t>prezentován průběžně dle postupu zpracování projekčních prací a bude prezentován na</w:t>
      </w:r>
      <w:r w:rsidRPr="00393918">
        <w:t> </w:t>
      </w:r>
      <w:r>
        <w:t xml:space="preserve">dílčích poradách dle aktuálního stavu rozpracování Díla. </w:t>
      </w:r>
    </w:p>
    <w:p w14:paraId="289DA062" w14:textId="72C5BF09" w:rsidR="0057040F" w:rsidRPr="00AE27BA" w:rsidRDefault="005F7AE0" w:rsidP="00A21C61">
      <w:pPr>
        <w:pStyle w:val="Text2-1"/>
      </w:pPr>
      <w:r w:rsidRPr="00AE27BA">
        <w:t xml:space="preserve">Dílo </w:t>
      </w:r>
      <w:r w:rsidR="00AD3ADF" w:rsidRPr="00AE27BA">
        <w:t>v rozsahu</w:t>
      </w:r>
      <w:r w:rsidRPr="00AE27BA">
        <w:t xml:space="preserve"> </w:t>
      </w:r>
      <w:r w:rsidR="0032351D" w:rsidRPr="00AE27BA">
        <w:t>Informačn</w:t>
      </w:r>
      <w:r w:rsidRPr="00AE27BA">
        <w:t>ího</w:t>
      </w:r>
      <w:r w:rsidR="0032351D" w:rsidRPr="00AE27BA">
        <w:t xml:space="preserve"> model</w:t>
      </w:r>
      <w:r w:rsidRPr="00AE27BA">
        <w:t>u</w:t>
      </w:r>
      <w:r w:rsidR="0032351D" w:rsidRPr="00AE27BA">
        <w:t xml:space="preserve"> </w:t>
      </w:r>
      <w:r w:rsidR="00AD3ADF" w:rsidRPr="00AE27BA">
        <w:t xml:space="preserve">stavby (IMS) včetně </w:t>
      </w:r>
      <w:r w:rsidR="00393918">
        <w:t>Dokumentace stavby a</w:t>
      </w:r>
      <w:r w:rsidR="00393918" w:rsidRPr="00393918">
        <w:t> </w:t>
      </w:r>
      <w:r w:rsidR="00AD3ADF" w:rsidRPr="00AE27BA">
        <w:t>Digitálního modelu stavby (DiMS)</w:t>
      </w:r>
      <w:r w:rsidR="0032351D" w:rsidRPr="00AE27BA">
        <w:t xml:space="preserve"> bude</w:t>
      </w:r>
      <w:r w:rsidR="00902934" w:rsidRPr="00AE27BA">
        <w:t xml:space="preserve"> v daném stupni </w:t>
      </w:r>
      <w:r w:rsidR="00393918">
        <w:t>PD</w:t>
      </w:r>
      <w:r w:rsidR="0032351D" w:rsidRPr="00AE27BA">
        <w:t xml:space="preserve"> zpracováván</w:t>
      </w:r>
      <w:r w:rsidRPr="00AE27BA">
        <w:t>o</w:t>
      </w:r>
      <w:r w:rsidR="0032351D" w:rsidRPr="00AE27BA">
        <w:t xml:space="preserve"> průběžně a</w:t>
      </w:r>
      <w:r w:rsidR="00393918" w:rsidRPr="00393918">
        <w:t> </w:t>
      </w:r>
      <w:r w:rsidR="0032351D" w:rsidRPr="00AE27BA">
        <w:t xml:space="preserve">bude </w:t>
      </w:r>
      <w:r w:rsidR="00393918">
        <w:t>pravidelně aktualizováno v</w:t>
      </w:r>
      <w:r w:rsidR="0032351D" w:rsidRPr="00AE27BA">
        <w:t xml:space="preserve"> rámci CDE</w:t>
      </w:r>
      <w:r w:rsidR="00393918">
        <w:t>, kde bude dostupné Objednateli</w:t>
      </w:r>
      <w:r w:rsidR="0032351D" w:rsidRPr="00AE27BA">
        <w:t>.</w:t>
      </w:r>
    </w:p>
    <w:p w14:paraId="421E961C" w14:textId="6E1C77E5" w:rsidR="00B67C4E" w:rsidRDefault="00B67C4E" w:rsidP="00A21C61">
      <w:pPr>
        <w:pStyle w:val="Text2-1"/>
      </w:pPr>
      <w:r w:rsidRPr="00094163">
        <w:t xml:space="preserve">Cílem </w:t>
      </w:r>
      <w:r w:rsidR="00AE0956" w:rsidRPr="00094163">
        <w:t xml:space="preserve">BIM </w:t>
      </w:r>
      <w:r w:rsidR="001472A2" w:rsidRPr="00094163">
        <w:t xml:space="preserve">projektu </w:t>
      </w:r>
      <w:r w:rsidRPr="00094163">
        <w:t>je také prověření informačních toků v</w:t>
      </w:r>
      <w:r w:rsidR="001472A2" w:rsidRPr="00094163">
        <w:t> </w:t>
      </w:r>
      <w:r w:rsidRPr="00094163">
        <w:t>průběhu</w:t>
      </w:r>
      <w:r w:rsidR="001472A2" w:rsidRPr="00094163">
        <w:t xml:space="preserve"> projektových prací</w:t>
      </w:r>
      <w:r w:rsidR="001472A2">
        <w:t xml:space="preserve"> a</w:t>
      </w:r>
      <w:r w:rsidR="00BF1EF2">
        <w:t> </w:t>
      </w:r>
      <w:r>
        <w:t xml:space="preserve">zpracování </w:t>
      </w:r>
      <w:r w:rsidR="00AD3ADF">
        <w:t>DiMS</w:t>
      </w:r>
      <w:r>
        <w:t>, tj.</w:t>
      </w:r>
      <w:r w:rsidR="0011668C">
        <w:t xml:space="preserve"> </w:t>
      </w:r>
      <w:r>
        <w:t>nastavení optimálního způsobu komunikace v rámci Projektového týmu a současně komunikace mezi členy Projektového týmu a zástupci odborných složek Objednatele.</w:t>
      </w:r>
    </w:p>
    <w:p w14:paraId="2A718717" w14:textId="0A915FD6" w:rsidR="00B67C4E" w:rsidRDefault="00B67C4E" w:rsidP="00A21C61">
      <w:pPr>
        <w:pStyle w:val="Text2-1"/>
      </w:pPr>
      <w:r>
        <w:t xml:space="preserve">Detailně jsou dílčí </w:t>
      </w:r>
      <w:r w:rsidR="00F64A6E">
        <w:t>cíle podrobně pops</w:t>
      </w:r>
      <w:r w:rsidR="00DF7B7D">
        <w:t>á</w:t>
      </w:r>
      <w:r w:rsidR="00F64A6E">
        <w:t>n</w:t>
      </w:r>
      <w:r w:rsidR="00DF7B7D">
        <w:t>y</w:t>
      </w:r>
      <w:r w:rsidR="00F64A6E">
        <w:t xml:space="preserve"> v kapitole </w:t>
      </w:r>
      <w:r w:rsidR="0011668C">
        <w:t>3</w:t>
      </w:r>
      <w:r w:rsidR="00F64A6E">
        <w:t xml:space="preserve">.2. </w:t>
      </w:r>
      <w:bookmarkStart w:id="32" w:name="_Hlk151555118"/>
      <w:r w:rsidR="00F64A6E">
        <w:t>Pro jednotlivé cíle jsou stanoven</w:t>
      </w:r>
      <w:r w:rsidR="00547189">
        <w:t>y</w:t>
      </w:r>
      <w:r w:rsidR="00F64A6E">
        <w:t xml:space="preserve"> různé priority, které charakterizují </w:t>
      </w:r>
      <w:r>
        <w:t>důležitost a následně pořadí úkolů</w:t>
      </w:r>
      <w:r w:rsidR="00F64A6E">
        <w:t xml:space="preserve"> a</w:t>
      </w:r>
      <w:r w:rsidR="00393918" w:rsidRPr="00393918">
        <w:t> </w:t>
      </w:r>
      <w:r>
        <w:t>požadavků</w:t>
      </w:r>
      <w:r w:rsidR="00F64A6E">
        <w:t>, které jsou součástí Díla.</w:t>
      </w:r>
      <w:r w:rsidR="00235BFF">
        <w:t xml:space="preserve"> Žádný z uvedených cílů není nadřazen hlavní nápln</w:t>
      </w:r>
      <w:r w:rsidR="00FF1997">
        <w:t>i</w:t>
      </w:r>
      <w:r w:rsidR="00235BFF">
        <w:t xml:space="preserve"> Díla, tj. zpracování </w:t>
      </w:r>
      <w:r w:rsidR="00AD3ADF">
        <w:t>D</w:t>
      </w:r>
      <w:r w:rsidR="00235BFF">
        <w:t>okumentace dle S</w:t>
      </w:r>
      <w:r w:rsidR="00547189">
        <w:t>o</w:t>
      </w:r>
      <w:r w:rsidR="00235BFF">
        <w:t>D.</w:t>
      </w:r>
      <w:r w:rsidR="00F64A6E">
        <w:t xml:space="preserve"> </w:t>
      </w:r>
      <w:r w:rsidR="00F64A6E" w:rsidRPr="00F64A6E">
        <w:t xml:space="preserve">Priorita </w:t>
      </w:r>
      <w:r w:rsidR="00F64A6E">
        <w:t>cíle</w:t>
      </w:r>
      <w:r w:rsidR="00F64A6E" w:rsidRPr="00F64A6E">
        <w:t xml:space="preserve"> </w:t>
      </w:r>
      <w:r w:rsidR="00F64A6E">
        <w:t xml:space="preserve">tedy </w:t>
      </w:r>
      <w:r w:rsidR="00F64A6E" w:rsidRPr="00F64A6E">
        <w:t>defin</w:t>
      </w:r>
      <w:r w:rsidR="00F64A6E">
        <w:t>uje</w:t>
      </w:r>
      <w:r w:rsidR="00F64A6E" w:rsidRPr="00F64A6E">
        <w:t xml:space="preserve"> úroveň významnosti </w:t>
      </w:r>
      <w:r w:rsidR="00F64A6E">
        <w:t>cíle</w:t>
      </w:r>
      <w:r w:rsidR="00F64A6E" w:rsidRPr="00F64A6E">
        <w:t xml:space="preserve"> z pohledu </w:t>
      </w:r>
      <w:r w:rsidR="00F64A6E">
        <w:t>účelu zpracování BIM projektu, a její charakteristiky jsou následující</w:t>
      </w:r>
      <w:bookmarkEnd w:id="32"/>
      <w:r w:rsidR="00F64A6E">
        <w:t>:</w:t>
      </w:r>
    </w:p>
    <w:p w14:paraId="60584BCE" w14:textId="362C682A" w:rsidR="00F64A6E" w:rsidRDefault="006C7E81" w:rsidP="000946C9">
      <w:pPr>
        <w:pStyle w:val="Textbezslovn"/>
        <w:numPr>
          <w:ilvl w:val="0"/>
          <w:numId w:val="11"/>
        </w:numPr>
      </w:pPr>
      <w:bookmarkStart w:id="33" w:name="_Hlk151554988"/>
      <w:r w:rsidRPr="006C7E81">
        <w:rPr>
          <w:b/>
        </w:rPr>
        <w:t>vysoká priorita</w:t>
      </w:r>
      <w:r>
        <w:t>: cíl s tímto označením je zásadní pro řešení a zpracování Díla a</w:t>
      </w:r>
      <w:r w:rsidR="00BF1EF2">
        <w:t> </w:t>
      </w:r>
      <w:r>
        <w:t>Objednatel bude trvat na naplnění cíle v </w:t>
      </w:r>
      <w:r w:rsidR="006546CE">
        <w:t>maximálním</w:t>
      </w:r>
      <w:r>
        <w:t xml:space="preserve"> rozsahu,</w:t>
      </w:r>
    </w:p>
    <w:p w14:paraId="3660FE7F" w14:textId="0C3B2754" w:rsidR="006C7E81" w:rsidRDefault="006C7E81" w:rsidP="000946C9">
      <w:pPr>
        <w:pStyle w:val="Textbezslovn"/>
        <w:numPr>
          <w:ilvl w:val="0"/>
          <w:numId w:val="11"/>
        </w:numPr>
      </w:pPr>
      <w:r w:rsidRPr="006C7E81">
        <w:rPr>
          <w:b/>
        </w:rPr>
        <w:t>střední priorita</w:t>
      </w:r>
      <w:r>
        <w:t>: cíl s tímto označením je důležitý pro řešení a zpracování Díla a</w:t>
      </w:r>
      <w:r w:rsidR="00BF1EF2">
        <w:t> </w:t>
      </w:r>
      <w:r>
        <w:t xml:space="preserve">Objednatel bude trvat na naplnění cíle v takovém rozsahu, který </w:t>
      </w:r>
      <w:r w:rsidR="00671DD4">
        <w:t>je bezprostředně nezbytný pro zpracování Díla,</w:t>
      </w:r>
    </w:p>
    <w:p w14:paraId="42100DC0" w14:textId="77777777" w:rsidR="00F65E53" w:rsidRDefault="006C7E81" w:rsidP="000946C9">
      <w:pPr>
        <w:pStyle w:val="Textbezslovn"/>
        <w:numPr>
          <w:ilvl w:val="0"/>
          <w:numId w:val="11"/>
        </w:numPr>
      </w:pPr>
      <w:r w:rsidRPr="00671DD4">
        <w:rPr>
          <w:b/>
        </w:rPr>
        <w:t>nízká priorita</w:t>
      </w:r>
      <w:r>
        <w:t xml:space="preserve">: cíl s tímto označením není zásadní pro řešení a zpracování Díla </w:t>
      </w:r>
      <w:r w:rsidR="00671DD4">
        <w:br/>
      </w:r>
      <w:r>
        <w:t>a Objednatel bude trvat na naplnění cíle pouze v rozsahu stanovení základních parametrů</w:t>
      </w:r>
      <w:r w:rsidR="00671DD4">
        <w:t>, struktury a požadavků na výstupy</w:t>
      </w:r>
      <w:r w:rsidR="006546CE">
        <w:t>, a to dle charakteru cíle</w:t>
      </w:r>
      <w:r w:rsidR="00902934">
        <w:t>,</w:t>
      </w:r>
    </w:p>
    <w:p w14:paraId="7CEC60C1" w14:textId="74DAB690" w:rsidR="00902934" w:rsidRPr="00094163" w:rsidRDefault="00902934" w:rsidP="000946C9">
      <w:pPr>
        <w:pStyle w:val="Textbezslovn"/>
        <w:numPr>
          <w:ilvl w:val="0"/>
          <w:numId w:val="11"/>
        </w:numPr>
      </w:pPr>
      <w:r w:rsidRPr="00094163">
        <w:rPr>
          <w:b/>
        </w:rPr>
        <w:t>vyhrazená priorita</w:t>
      </w:r>
      <w:r w:rsidRPr="00094163">
        <w:t>: cíl s tímto označením je zásadní pro řešení a zpracování Díla a</w:t>
      </w:r>
      <w:r w:rsidR="00BF1EF2" w:rsidRPr="00094163">
        <w:t> </w:t>
      </w:r>
      <w:r w:rsidRPr="00094163">
        <w:t>Objednatel bude trvat na naplnění cíle v maximálním rozsahu avšak až na vyzvání k plnění cíle, pokud Objednatel k plnění cíle nevyzve, cíl nebude plněn.</w:t>
      </w:r>
      <w:bookmarkEnd w:id="33"/>
    </w:p>
    <w:p w14:paraId="1348BC6F" w14:textId="4E46CBDD" w:rsidR="00E73358" w:rsidRDefault="00E73358" w:rsidP="00A21C61">
      <w:pPr>
        <w:pStyle w:val="Text2-1"/>
      </w:pPr>
      <w:bookmarkStart w:id="34" w:name="_Hlk151554995"/>
      <w:r w:rsidRPr="00094163">
        <w:t xml:space="preserve">U priorit s označením nízká a střední, </w:t>
      </w:r>
      <w:r w:rsidR="00652062">
        <w:t>Dodavatel</w:t>
      </w:r>
      <w:r w:rsidRPr="00094163">
        <w:t xml:space="preserve"> prokáže postup, kterým cíle</w:t>
      </w:r>
      <w:r>
        <w:t xml:space="preserve"> bude dosahovat. Objednatel nebude trvat na dosažení cíle v plném rozsahu, pouze pokud </w:t>
      </w:r>
      <w:r w:rsidR="00652062">
        <w:t>Dodavatel</w:t>
      </w:r>
      <w:r>
        <w:t xml:space="preserve"> prokáže, že dosažení daného cíle v pleném rozsahu je z časového nebo technického hlediska v rozporu s naplněním základního cíle, tj. </w:t>
      </w:r>
      <w:r w:rsidR="00EF580E">
        <w:t xml:space="preserve">s </w:t>
      </w:r>
      <w:r>
        <w:t>vypracování</w:t>
      </w:r>
      <w:r w:rsidR="00EF580E">
        <w:t>m</w:t>
      </w:r>
      <w:r>
        <w:t xml:space="preserve"> </w:t>
      </w:r>
      <w:r w:rsidR="00AD3ADF">
        <w:t>Dokumentace</w:t>
      </w:r>
      <w:r>
        <w:t xml:space="preserve"> dle stanoveného </w:t>
      </w:r>
      <w:r w:rsidR="00863893" w:rsidRPr="00863893">
        <w:rPr>
          <w:i/>
          <w:iCs/>
        </w:rPr>
        <w:t>H</w:t>
      </w:r>
      <w:r w:rsidRPr="00863893">
        <w:rPr>
          <w:i/>
          <w:iCs/>
        </w:rPr>
        <w:t>armonogramu</w:t>
      </w:r>
      <w:r w:rsidR="00863893" w:rsidRPr="00863893">
        <w:rPr>
          <w:i/>
          <w:iCs/>
        </w:rPr>
        <w:t xml:space="preserve"> plnění</w:t>
      </w:r>
      <w:r>
        <w:t>. Rozsah zpracování cíle musí být vždy ze</w:t>
      </w:r>
      <w:r w:rsidR="007D2836" w:rsidRPr="00B567B3">
        <w:t> </w:t>
      </w:r>
      <w:r>
        <w:t>strany Objednatele odsouhlasen.</w:t>
      </w:r>
    </w:p>
    <w:p w14:paraId="6871AC96" w14:textId="214DDAC8" w:rsidR="00145FDA" w:rsidRPr="00094163" w:rsidRDefault="00145FDA" w:rsidP="00A21C61">
      <w:pPr>
        <w:pStyle w:val="Text2-1"/>
      </w:pPr>
      <w:bookmarkStart w:id="35" w:name="_Hlk151555192"/>
      <w:bookmarkEnd w:id="34"/>
      <w:r w:rsidRPr="00094163">
        <w:t>Za vyzvání k plnění všech cílů s</w:t>
      </w:r>
      <w:r w:rsidR="00547189">
        <w:t> prioritou ve stupni „</w:t>
      </w:r>
      <w:r w:rsidRPr="00094163">
        <w:t>vyhrazená“ je pokládáno jednorázové oznámení, písemnou formou že cíle s tímto označením je vyžadováno plnit, přičemž v oznámení bude uveden postup plnění uvedených cílů.</w:t>
      </w:r>
    </w:p>
    <w:bookmarkEnd w:id="35"/>
    <w:p w14:paraId="7C0F8015" w14:textId="77777777" w:rsidR="00EA2FEB" w:rsidRDefault="00EA2FEB">
      <w:pPr>
        <w:rPr>
          <w:sz w:val="22"/>
        </w:rPr>
      </w:pPr>
      <w:r>
        <w:br w:type="page"/>
      </w:r>
    </w:p>
    <w:p w14:paraId="451EB58C" w14:textId="77777777" w:rsidR="00771AB1" w:rsidRDefault="00771AB1" w:rsidP="00771AB1">
      <w:pPr>
        <w:pStyle w:val="Nadpis2-2"/>
      </w:pPr>
      <w:bookmarkStart w:id="36" w:name="_Toc180160174"/>
      <w:r>
        <w:lastRenderedPageBreak/>
        <w:t>Cíle BIM projektu</w:t>
      </w:r>
      <w:bookmarkEnd w:id="36"/>
    </w:p>
    <w:p w14:paraId="462786B6" w14:textId="77777777" w:rsidR="00771AB1" w:rsidRDefault="00771AB1" w:rsidP="00771AB1">
      <w:pPr>
        <w:pStyle w:val="Text2-1"/>
      </w:pPr>
      <w:r>
        <w:t>Podrobný popis jednotlivých cílů zpracování Díla v režimu BIM:</w:t>
      </w:r>
    </w:p>
    <w:tbl>
      <w:tblPr>
        <w:tblStyle w:val="Mkatabulky"/>
        <w:tblW w:w="8159" w:type="dxa"/>
        <w:tblInd w:w="709" w:type="dxa"/>
        <w:tblLook w:val="04A0" w:firstRow="1" w:lastRow="0" w:firstColumn="1" w:lastColumn="0" w:noHBand="0" w:noVBand="1"/>
      </w:tblPr>
      <w:tblGrid>
        <w:gridCol w:w="693"/>
        <w:gridCol w:w="6376"/>
        <w:gridCol w:w="1090"/>
      </w:tblGrid>
      <w:tr w:rsidR="00771AB1" w:rsidRPr="00B46D03" w14:paraId="54D1579E" w14:textId="77777777" w:rsidTr="007D2836">
        <w:trPr>
          <w:cnfStyle w:val="100000000000" w:firstRow="1" w:lastRow="0" w:firstColumn="0" w:lastColumn="0" w:oddVBand="0" w:evenVBand="0" w:oddHBand="0"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7069" w:type="dxa"/>
            <w:gridSpan w:val="2"/>
            <w:tcBorders>
              <w:bottom w:val="single" w:sz="2" w:space="0" w:color="auto"/>
            </w:tcBorders>
            <w:shd w:val="clear" w:color="auto" w:fill="D9D9D9" w:themeFill="background1" w:themeFillShade="D9"/>
          </w:tcPr>
          <w:p w14:paraId="7567DF90" w14:textId="77777777" w:rsidR="00771AB1" w:rsidRPr="00622673" w:rsidRDefault="00771AB1" w:rsidP="00771AB1">
            <w:pPr>
              <w:spacing w:before="40" w:after="40" w:line="276" w:lineRule="auto"/>
              <w:rPr>
                <w:b/>
                <w:sz w:val="18"/>
              </w:rPr>
            </w:pPr>
            <w:r w:rsidRPr="00622673">
              <w:rPr>
                <w:b/>
                <w:sz w:val="18"/>
              </w:rPr>
              <w:t>Označení a popis cíle</w:t>
            </w:r>
          </w:p>
        </w:tc>
        <w:tc>
          <w:tcPr>
            <w:tcW w:w="1090" w:type="dxa"/>
            <w:tcBorders>
              <w:bottom w:val="single" w:sz="2" w:space="0" w:color="auto"/>
            </w:tcBorders>
            <w:shd w:val="clear" w:color="auto" w:fill="D9D9D9" w:themeFill="background1" w:themeFillShade="D9"/>
            <w:vAlign w:val="center"/>
          </w:tcPr>
          <w:p w14:paraId="2CF88349" w14:textId="77777777" w:rsidR="00771AB1" w:rsidRPr="00622673" w:rsidRDefault="00771AB1" w:rsidP="007D2836">
            <w:pPr>
              <w:spacing w:before="40" w:after="40" w:line="276" w:lineRule="auto"/>
              <w:jc w:val="center"/>
              <w:cnfStyle w:val="100000000000" w:firstRow="1" w:lastRow="0" w:firstColumn="0" w:lastColumn="0" w:oddVBand="0" w:evenVBand="0" w:oddHBand="0" w:evenHBand="0" w:firstRowFirstColumn="0" w:firstRowLastColumn="0" w:lastRowFirstColumn="0" w:lastRowLastColumn="0"/>
              <w:rPr>
                <w:b/>
                <w:sz w:val="18"/>
              </w:rPr>
            </w:pPr>
            <w:r w:rsidRPr="00622673">
              <w:rPr>
                <w:b/>
                <w:sz w:val="18"/>
              </w:rPr>
              <w:t>Priorita</w:t>
            </w:r>
          </w:p>
        </w:tc>
      </w:tr>
      <w:tr w:rsidR="007D2836" w:rsidRPr="00B46D03" w14:paraId="72FD2452" w14:textId="77777777" w:rsidTr="00A53BF5">
        <w:trPr>
          <w:trHeight w:val="283"/>
        </w:trPr>
        <w:tc>
          <w:tcPr>
            <w:cnfStyle w:val="001000000000" w:firstRow="0" w:lastRow="0" w:firstColumn="1" w:lastColumn="0" w:oddVBand="0" w:evenVBand="0" w:oddHBand="0" w:evenHBand="0" w:firstRowFirstColumn="0" w:firstRowLastColumn="0" w:lastRowFirstColumn="0" w:lastRowLastColumn="0"/>
            <w:tcW w:w="693" w:type="dxa"/>
            <w:tcBorders>
              <w:bottom w:val="single" w:sz="2" w:space="0" w:color="auto"/>
              <w:right w:val="nil"/>
            </w:tcBorders>
            <w:shd w:val="clear" w:color="auto" w:fill="F2F2F2" w:themeFill="background1" w:themeFillShade="F2"/>
          </w:tcPr>
          <w:p w14:paraId="69AE7000" w14:textId="55431596" w:rsidR="007D2836" w:rsidRPr="005D7DF1" w:rsidRDefault="007D2836" w:rsidP="00EE1F89">
            <w:pPr>
              <w:spacing w:before="40" w:after="40" w:line="276" w:lineRule="auto"/>
              <w:rPr>
                <w:b/>
                <w:sz w:val="16"/>
              </w:rPr>
            </w:pPr>
            <w:r w:rsidRPr="00B46D03">
              <w:rPr>
                <w:b/>
                <w:sz w:val="16"/>
              </w:rPr>
              <w:t>CÍL 1</w:t>
            </w:r>
          </w:p>
        </w:tc>
        <w:tc>
          <w:tcPr>
            <w:tcW w:w="6376" w:type="dxa"/>
            <w:tcBorders>
              <w:left w:val="nil"/>
              <w:bottom w:val="single" w:sz="2" w:space="0" w:color="auto"/>
              <w:right w:val="nil"/>
            </w:tcBorders>
            <w:shd w:val="clear" w:color="auto" w:fill="F2F2F2" w:themeFill="background1" w:themeFillShade="F2"/>
          </w:tcPr>
          <w:p w14:paraId="640B94B4" w14:textId="6B87B232" w:rsidR="007D2836" w:rsidRPr="005D7DF1" w:rsidRDefault="007D2836" w:rsidP="00771AB1">
            <w:pPr>
              <w:spacing w:before="40" w:after="40" w:line="276" w:lineRule="auto"/>
              <w:cnfStyle w:val="000000000000" w:firstRow="0" w:lastRow="0" w:firstColumn="0" w:lastColumn="0" w:oddVBand="0" w:evenVBand="0" w:oddHBand="0" w:evenHBand="0" w:firstRowFirstColumn="0" w:firstRowLastColumn="0" w:lastRowFirstColumn="0" w:lastRowLastColumn="0"/>
              <w:rPr>
                <w:b/>
                <w:sz w:val="16"/>
              </w:rPr>
            </w:pPr>
            <w:bookmarkStart w:id="37" w:name="_Hlk151556440"/>
            <w:r w:rsidRPr="00B46D03">
              <w:rPr>
                <w:b/>
                <w:sz w:val="16"/>
                <w:szCs w:val="16"/>
              </w:rPr>
              <w:t>Společné datové prostředí (CDE)</w:t>
            </w:r>
            <w:bookmarkEnd w:id="37"/>
          </w:p>
        </w:tc>
        <w:tc>
          <w:tcPr>
            <w:tcW w:w="1090" w:type="dxa"/>
            <w:tcBorders>
              <w:left w:val="nil"/>
              <w:bottom w:val="single" w:sz="2" w:space="0" w:color="auto"/>
            </w:tcBorders>
            <w:shd w:val="clear" w:color="auto" w:fill="F2F2F2" w:themeFill="background1" w:themeFillShade="F2"/>
          </w:tcPr>
          <w:p w14:paraId="7E1B28E7" w14:textId="67EC2759" w:rsidR="007D2836" w:rsidRPr="005D7DF1" w:rsidRDefault="007D2836" w:rsidP="00771AB1">
            <w:pPr>
              <w:spacing w:before="40" w:after="40" w:line="276" w:lineRule="auto"/>
              <w:cnfStyle w:val="000000000000" w:firstRow="0" w:lastRow="0" w:firstColumn="0" w:lastColumn="0" w:oddVBand="0" w:evenVBand="0" w:oddHBand="0" w:evenHBand="0" w:firstRowFirstColumn="0" w:firstRowLastColumn="0" w:lastRowFirstColumn="0" w:lastRowLastColumn="0"/>
              <w:rPr>
                <w:b/>
                <w:sz w:val="16"/>
              </w:rPr>
            </w:pPr>
          </w:p>
        </w:tc>
      </w:tr>
      <w:tr w:rsidR="00771AB1" w:rsidRPr="00B46D03" w14:paraId="6938501D" w14:textId="77777777" w:rsidTr="00EE1F89">
        <w:trPr>
          <w:trHeight w:val="283"/>
        </w:trPr>
        <w:tc>
          <w:tcPr>
            <w:cnfStyle w:val="001000000000" w:firstRow="0" w:lastRow="0" w:firstColumn="1" w:lastColumn="0" w:oddVBand="0" w:evenVBand="0" w:oddHBand="0" w:evenHBand="0" w:firstRowFirstColumn="0" w:firstRowLastColumn="0" w:lastRowFirstColumn="0" w:lastRowLastColumn="0"/>
            <w:tcW w:w="693" w:type="dxa"/>
            <w:tcBorders>
              <w:top w:val="single" w:sz="2" w:space="0" w:color="auto"/>
              <w:bottom w:val="single" w:sz="2" w:space="0" w:color="auto"/>
            </w:tcBorders>
            <w:shd w:val="clear" w:color="auto" w:fill="auto"/>
          </w:tcPr>
          <w:p w14:paraId="7467481C" w14:textId="196D0F61" w:rsidR="00771AB1" w:rsidRPr="00186A7F" w:rsidRDefault="00771AB1" w:rsidP="00FF46C0">
            <w:pPr>
              <w:spacing w:before="20" w:after="20" w:line="276" w:lineRule="auto"/>
              <w:rPr>
                <w:sz w:val="16"/>
                <w:szCs w:val="14"/>
              </w:rPr>
            </w:pPr>
            <w:r>
              <w:rPr>
                <w:sz w:val="16"/>
                <w:szCs w:val="14"/>
              </w:rPr>
              <w:t>Cíl 1.</w:t>
            </w:r>
            <w:r w:rsidR="00413E59">
              <w:rPr>
                <w:sz w:val="16"/>
                <w:szCs w:val="14"/>
              </w:rPr>
              <w:t>1</w:t>
            </w:r>
          </w:p>
        </w:tc>
        <w:tc>
          <w:tcPr>
            <w:tcW w:w="6376" w:type="dxa"/>
            <w:tcBorders>
              <w:top w:val="single" w:sz="2" w:space="0" w:color="auto"/>
              <w:bottom w:val="single" w:sz="4" w:space="0" w:color="auto"/>
            </w:tcBorders>
            <w:shd w:val="clear" w:color="auto" w:fill="auto"/>
            <w:vAlign w:val="center"/>
          </w:tcPr>
          <w:p w14:paraId="394650C9" w14:textId="2C977096" w:rsidR="00771AB1" w:rsidRPr="00186A7F" w:rsidRDefault="00771AB1" w:rsidP="00FF46C0">
            <w:pPr>
              <w:spacing w:before="20" w:after="20" w:line="276" w:lineRule="auto"/>
              <w:jc w:val="both"/>
              <w:cnfStyle w:val="000000000000" w:firstRow="0" w:lastRow="0" w:firstColumn="0" w:lastColumn="0" w:oddVBand="0" w:evenVBand="0" w:oddHBand="0" w:evenHBand="0" w:firstRowFirstColumn="0" w:firstRowLastColumn="0" w:lastRowFirstColumn="0" w:lastRowLastColumn="0"/>
              <w:rPr>
                <w:sz w:val="16"/>
                <w:szCs w:val="14"/>
              </w:rPr>
            </w:pPr>
            <w:r w:rsidRPr="00186A7F">
              <w:rPr>
                <w:sz w:val="16"/>
                <w:szCs w:val="14"/>
              </w:rPr>
              <w:t>Vytvoření společného datového prostředí</w:t>
            </w:r>
            <w:r>
              <w:rPr>
                <w:sz w:val="16"/>
                <w:szCs w:val="14"/>
              </w:rPr>
              <w:t xml:space="preserve"> pro ukládání </w:t>
            </w:r>
            <w:r w:rsidR="00353FA4">
              <w:rPr>
                <w:sz w:val="16"/>
                <w:szCs w:val="14"/>
              </w:rPr>
              <w:t>D</w:t>
            </w:r>
            <w:r>
              <w:rPr>
                <w:sz w:val="16"/>
                <w:szCs w:val="14"/>
              </w:rPr>
              <w:t>okumentace</w:t>
            </w:r>
            <w:r w:rsidR="00F50A92">
              <w:rPr>
                <w:sz w:val="16"/>
                <w:szCs w:val="14"/>
              </w:rPr>
              <w:t xml:space="preserve"> </w:t>
            </w:r>
            <w:r w:rsidR="00362E2B">
              <w:rPr>
                <w:sz w:val="16"/>
                <w:szCs w:val="14"/>
              </w:rPr>
              <w:t xml:space="preserve">a jiných dokumentů </w:t>
            </w:r>
            <w:r w:rsidR="00F50A92">
              <w:rPr>
                <w:sz w:val="16"/>
                <w:szCs w:val="14"/>
              </w:rPr>
              <w:t>tak</w:t>
            </w:r>
            <w:r>
              <w:rPr>
                <w:sz w:val="16"/>
              </w:rPr>
              <w:t xml:space="preserve">, aby bylo možné orientovat </w:t>
            </w:r>
            <w:r w:rsidR="00362E2B">
              <w:rPr>
                <w:sz w:val="16"/>
              </w:rPr>
              <w:t xml:space="preserve">se </w:t>
            </w:r>
            <w:r>
              <w:rPr>
                <w:sz w:val="16"/>
              </w:rPr>
              <w:t xml:space="preserve">v dokumentech předávaných ze strany </w:t>
            </w:r>
            <w:r w:rsidR="00652062">
              <w:rPr>
                <w:sz w:val="16"/>
              </w:rPr>
              <w:t>Dodavatel</w:t>
            </w:r>
            <w:r>
              <w:rPr>
                <w:sz w:val="16"/>
              </w:rPr>
              <w:t>e včetně výkonu průběžné kontroly provádění Díla a</w:t>
            </w:r>
            <w:r w:rsidR="00EE1F89" w:rsidRPr="00EE1F89">
              <w:rPr>
                <w:sz w:val="16"/>
              </w:rPr>
              <w:t> </w:t>
            </w:r>
            <w:r>
              <w:rPr>
                <w:sz w:val="16"/>
              </w:rPr>
              <w:t xml:space="preserve">plnění dílčích termínů dle </w:t>
            </w:r>
            <w:r w:rsidRPr="00565EA5">
              <w:rPr>
                <w:i/>
                <w:iCs/>
                <w:sz w:val="16"/>
              </w:rPr>
              <w:t>Harmonogram</w:t>
            </w:r>
            <w:r w:rsidR="00B04436">
              <w:rPr>
                <w:i/>
                <w:iCs/>
                <w:sz w:val="16"/>
              </w:rPr>
              <w:t>u</w:t>
            </w:r>
            <w:r w:rsidRPr="00565EA5">
              <w:rPr>
                <w:i/>
                <w:iCs/>
                <w:sz w:val="16"/>
              </w:rPr>
              <w:t xml:space="preserve"> plnění</w:t>
            </w:r>
            <w:r>
              <w:rPr>
                <w:sz w:val="16"/>
              </w:rPr>
              <w:t>.</w:t>
            </w:r>
          </w:p>
        </w:tc>
        <w:tc>
          <w:tcPr>
            <w:tcW w:w="1090" w:type="dxa"/>
            <w:tcBorders>
              <w:top w:val="single" w:sz="2" w:space="0" w:color="auto"/>
              <w:bottom w:val="single" w:sz="2" w:space="0" w:color="auto"/>
            </w:tcBorders>
            <w:shd w:val="clear" w:color="auto" w:fill="auto"/>
          </w:tcPr>
          <w:p w14:paraId="5995F72D" w14:textId="77777777" w:rsidR="00771AB1" w:rsidRPr="005D7DF1" w:rsidRDefault="00771AB1" w:rsidP="00FF46C0">
            <w:pPr>
              <w:spacing w:before="20" w:after="20" w:line="276" w:lineRule="auto"/>
              <w:jc w:val="center"/>
              <w:cnfStyle w:val="000000000000" w:firstRow="0" w:lastRow="0" w:firstColumn="0" w:lastColumn="0" w:oddVBand="0" w:evenVBand="0" w:oddHBand="0" w:evenHBand="0" w:firstRowFirstColumn="0" w:firstRowLastColumn="0" w:lastRowFirstColumn="0" w:lastRowLastColumn="0"/>
              <w:rPr>
                <w:b/>
                <w:sz w:val="16"/>
              </w:rPr>
            </w:pPr>
            <w:r w:rsidRPr="005D7DF1">
              <w:rPr>
                <w:b/>
                <w:sz w:val="16"/>
              </w:rPr>
              <w:t>vysoká</w:t>
            </w:r>
          </w:p>
        </w:tc>
      </w:tr>
      <w:tr w:rsidR="008B5876" w:rsidRPr="00B46D03" w14:paraId="23F96668" w14:textId="77777777" w:rsidTr="00EE1F89">
        <w:trPr>
          <w:trHeight w:val="283"/>
        </w:trPr>
        <w:tc>
          <w:tcPr>
            <w:cnfStyle w:val="001000000000" w:firstRow="0" w:lastRow="0" w:firstColumn="1" w:lastColumn="0" w:oddVBand="0" w:evenVBand="0" w:oddHBand="0" w:evenHBand="0" w:firstRowFirstColumn="0" w:firstRowLastColumn="0" w:lastRowFirstColumn="0" w:lastRowLastColumn="0"/>
            <w:tcW w:w="693" w:type="dxa"/>
            <w:tcBorders>
              <w:top w:val="single" w:sz="2" w:space="0" w:color="auto"/>
              <w:bottom w:val="single" w:sz="2" w:space="0" w:color="auto"/>
            </w:tcBorders>
            <w:shd w:val="clear" w:color="auto" w:fill="auto"/>
          </w:tcPr>
          <w:p w14:paraId="2A23D3B8" w14:textId="2AC4576F" w:rsidR="008B5876" w:rsidRDefault="008B5876" w:rsidP="008B5876">
            <w:pPr>
              <w:spacing w:before="20" w:after="20" w:line="276" w:lineRule="auto"/>
              <w:rPr>
                <w:sz w:val="16"/>
                <w:szCs w:val="14"/>
              </w:rPr>
            </w:pPr>
            <w:r>
              <w:rPr>
                <w:sz w:val="16"/>
                <w:szCs w:val="14"/>
              </w:rPr>
              <w:t>Cíl 1.2</w:t>
            </w:r>
          </w:p>
        </w:tc>
        <w:tc>
          <w:tcPr>
            <w:tcW w:w="6376" w:type="dxa"/>
            <w:tcBorders>
              <w:top w:val="single" w:sz="2" w:space="0" w:color="auto"/>
              <w:bottom w:val="single" w:sz="4" w:space="0" w:color="auto"/>
            </w:tcBorders>
            <w:shd w:val="clear" w:color="auto" w:fill="auto"/>
            <w:vAlign w:val="center"/>
          </w:tcPr>
          <w:p w14:paraId="3B7DF82F" w14:textId="7BCFF72F" w:rsidR="008B5876" w:rsidRPr="00186A7F" w:rsidRDefault="008B5876" w:rsidP="008B5876">
            <w:pPr>
              <w:spacing w:before="20" w:after="20" w:line="276" w:lineRule="auto"/>
              <w:jc w:val="both"/>
              <w:cnfStyle w:val="000000000000" w:firstRow="0" w:lastRow="0" w:firstColumn="0" w:lastColumn="0" w:oddVBand="0" w:evenVBand="0" w:oddHBand="0" w:evenHBand="0" w:firstRowFirstColumn="0" w:firstRowLastColumn="0" w:lastRowFirstColumn="0" w:lastRowLastColumn="0"/>
              <w:rPr>
                <w:sz w:val="16"/>
                <w:szCs w:val="14"/>
              </w:rPr>
            </w:pPr>
            <w:r>
              <w:rPr>
                <w:sz w:val="16"/>
              </w:rPr>
              <w:t>Průběžná aktualizace dat v</w:t>
            </w:r>
            <w:r w:rsidRPr="00E84FC4">
              <w:rPr>
                <w:sz w:val="16"/>
              </w:rPr>
              <w:t xml:space="preserve"> CDE</w:t>
            </w:r>
            <w:r>
              <w:rPr>
                <w:color w:val="FF0000"/>
                <w:sz w:val="16"/>
              </w:rPr>
              <w:t xml:space="preserve"> </w:t>
            </w:r>
            <w:r>
              <w:rPr>
                <w:sz w:val="16"/>
              </w:rPr>
              <w:t>v časovém horizontu jednou týdně a současně v termínech dle přílo</w:t>
            </w:r>
            <w:r w:rsidR="007D01CB">
              <w:rPr>
                <w:sz w:val="16"/>
              </w:rPr>
              <w:t>hy</w:t>
            </w:r>
            <w:r>
              <w:rPr>
                <w:sz w:val="16"/>
              </w:rPr>
              <w:t xml:space="preserve"> BEP č.</w:t>
            </w:r>
            <w:r w:rsidRPr="00393918">
              <w:t> </w:t>
            </w:r>
            <w:r>
              <w:rPr>
                <w:sz w:val="16"/>
              </w:rPr>
              <w:t xml:space="preserve">3 </w:t>
            </w:r>
            <w:r w:rsidR="007D01CB" w:rsidRPr="00067A86">
              <w:rPr>
                <w:i/>
                <w:iCs/>
                <w:sz w:val="16"/>
              </w:rPr>
              <w:t>Harmonogram cílů BIM</w:t>
            </w:r>
            <w:r w:rsidR="007D01CB">
              <w:rPr>
                <w:sz w:val="16"/>
              </w:rPr>
              <w:t xml:space="preserve"> </w:t>
            </w:r>
            <w:r>
              <w:rPr>
                <w:sz w:val="16"/>
              </w:rPr>
              <w:t>tak, aby bylo možné provádět průběžnou kontrolu zpracování celého Díla a</w:t>
            </w:r>
            <w:r w:rsidRPr="00EE1F89">
              <w:rPr>
                <w:sz w:val="16"/>
              </w:rPr>
              <w:t> </w:t>
            </w:r>
            <w:r>
              <w:rPr>
                <w:sz w:val="16"/>
              </w:rPr>
              <w:t>předávat všechny podklady a dokumenty potřebné k procesům projednání Díla</w:t>
            </w:r>
            <w:r w:rsidRPr="00EE1F89">
              <w:rPr>
                <w:sz w:val="16"/>
              </w:rPr>
              <w:t> </w:t>
            </w:r>
            <w:r>
              <w:rPr>
                <w:sz w:val="16"/>
              </w:rPr>
              <w:t>s</w:t>
            </w:r>
            <w:r w:rsidRPr="00EE1F89">
              <w:rPr>
                <w:sz w:val="16"/>
              </w:rPr>
              <w:t> </w:t>
            </w:r>
            <w:r>
              <w:rPr>
                <w:sz w:val="16"/>
              </w:rPr>
              <w:t>Objednatelem včetně provádění připomínkovacího procesu.</w:t>
            </w:r>
          </w:p>
        </w:tc>
        <w:tc>
          <w:tcPr>
            <w:tcW w:w="1090" w:type="dxa"/>
            <w:tcBorders>
              <w:top w:val="single" w:sz="2" w:space="0" w:color="auto"/>
              <w:bottom w:val="single" w:sz="2" w:space="0" w:color="auto"/>
            </w:tcBorders>
            <w:shd w:val="clear" w:color="auto" w:fill="auto"/>
          </w:tcPr>
          <w:p w14:paraId="6AA701B5" w14:textId="49C7FE4C" w:rsidR="008B5876" w:rsidRPr="005D7DF1" w:rsidRDefault="008B5876" w:rsidP="008B5876">
            <w:pPr>
              <w:spacing w:before="20" w:after="20" w:line="276" w:lineRule="auto"/>
              <w:jc w:val="center"/>
              <w:cnfStyle w:val="000000000000" w:firstRow="0" w:lastRow="0" w:firstColumn="0" w:lastColumn="0" w:oddVBand="0" w:evenVBand="0" w:oddHBand="0" w:evenHBand="0" w:firstRowFirstColumn="0" w:firstRowLastColumn="0" w:lastRowFirstColumn="0" w:lastRowLastColumn="0"/>
              <w:rPr>
                <w:b/>
                <w:sz w:val="16"/>
              </w:rPr>
            </w:pPr>
            <w:r>
              <w:rPr>
                <w:b/>
                <w:sz w:val="16"/>
              </w:rPr>
              <w:t>vysoká</w:t>
            </w:r>
          </w:p>
        </w:tc>
      </w:tr>
      <w:tr w:rsidR="008B5876" w:rsidRPr="00B46D03" w14:paraId="3533DCC0" w14:textId="77777777" w:rsidTr="00EE1F89">
        <w:trPr>
          <w:trHeight w:val="283"/>
        </w:trPr>
        <w:tc>
          <w:tcPr>
            <w:cnfStyle w:val="001000000000" w:firstRow="0" w:lastRow="0" w:firstColumn="1" w:lastColumn="0" w:oddVBand="0" w:evenVBand="0" w:oddHBand="0" w:evenHBand="0" w:firstRowFirstColumn="0" w:firstRowLastColumn="0" w:lastRowFirstColumn="0" w:lastRowLastColumn="0"/>
            <w:tcW w:w="693" w:type="dxa"/>
            <w:tcBorders>
              <w:top w:val="single" w:sz="2" w:space="0" w:color="auto"/>
              <w:bottom w:val="single" w:sz="2" w:space="0" w:color="auto"/>
            </w:tcBorders>
            <w:shd w:val="clear" w:color="auto" w:fill="auto"/>
          </w:tcPr>
          <w:p w14:paraId="4032D822" w14:textId="78C725B5" w:rsidR="008B5876" w:rsidRDefault="008B5876" w:rsidP="008B5876">
            <w:pPr>
              <w:spacing w:before="20" w:after="20" w:line="276" w:lineRule="auto"/>
              <w:rPr>
                <w:sz w:val="16"/>
                <w:szCs w:val="14"/>
              </w:rPr>
            </w:pPr>
            <w:r>
              <w:rPr>
                <w:sz w:val="16"/>
                <w:szCs w:val="14"/>
              </w:rPr>
              <w:t>Cíl 1.3</w:t>
            </w:r>
          </w:p>
        </w:tc>
        <w:tc>
          <w:tcPr>
            <w:tcW w:w="6376" w:type="dxa"/>
            <w:tcBorders>
              <w:top w:val="single" w:sz="2" w:space="0" w:color="auto"/>
              <w:bottom w:val="single" w:sz="4" w:space="0" w:color="auto"/>
            </w:tcBorders>
            <w:shd w:val="clear" w:color="auto" w:fill="auto"/>
            <w:vAlign w:val="center"/>
          </w:tcPr>
          <w:p w14:paraId="799A69F6" w14:textId="6F38B9E5" w:rsidR="008B5876" w:rsidRDefault="008B5876" w:rsidP="008B5876">
            <w:pPr>
              <w:spacing w:before="20" w:after="20" w:line="276" w:lineRule="auto"/>
              <w:jc w:val="both"/>
              <w:cnfStyle w:val="000000000000" w:firstRow="0" w:lastRow="0" w:firstColumn="0" w:lastColumn="0" w:oddVBand="0" w:evenVBand="0" w:oddHBand="0" w:evenHBand="0" w:firstRowFirstColumn="0" w:firstRowLastColumn="0" w:lastRowFirstColumn="0" w:lastRowLastColumn="0"/>
              <w:rPr>
                <w:sz w:val="16"/>
              </w:rPr>
            </w:pPr>
            <w:r w:rsidRPr="00E4689C">
              <w:rPr>
                <w:sz w:val="16"/>
                <w:szCs w:val="14"/>
              </w:rPr>
              <w:t xml:space="preserve">Využití společného datového prostředí pro milník spojený s připomínkovým řízením </w:t>
            </w:r>
            <w:r w:rsidR="00353FA4">
              <w:rPr>
                <w:sz w:val="16"/>
                <w:szCs w:val="14"/>
              </w:rPr>
              <w:t>D</w:t>
            </w:r>
            <w:r w:rsidRPr="00E4689C">
              <w:rPr>
                <w:sz w:val="16"/>
                <w:szCs w:val="14"/>
              </w:rPr>
              <w:t xml:space="preserve">okumentace (dle </w:t>
            </w:r>
            <w:r w:rsidR="00FA5A9E" w:rsidRPr="00B04436">
              <w:rPr>
                <w:i/>
                <w:iCs/>
                <w:sz w:val="16"/>
                <w:szCs w:val="14"/>
              </w:rPr>
              <w:t>H</w:t>
            </w:r>
            <w:r w:rsidRPr="00B04436">
              <w:rPr>
                <w:i/>
                <w:iCs/>
                <w:sz w:val="16"/>
                <w:szCs w:val="14"/>
              </w:rPr>
              <w:t>armonogramu</w:t>
            </w:r>
            <w:r w:rsidR="00FA5A9E" w:rsidRPr="00B04436">
              <w:rPr>
                <w:i/>
                <w:iCs/>
                <w:sz w:val="16"/>
                <w:szCs w:val="14"/>
              </w:rPr>
              <w:t xml:space="preserve"> plnění</w:t>
            </w:r>
            <w:r w:rsidRPr="00E4689C">
              <w:rPr>
                <w:sz w:val="16"/>
                <w:szCs w:val="14"/>
              </w:rPr>
              <w:t xml:space="preserve"> a rozsahu Díla), na straně </w:t>
            </w:r>
            <w:r>
              <w:rPr>
                <w:sz w:val="16"/>
                <w:szCs w:val="14"/>
              </w:rPr>
              <w:t>Dodavatel</w:t>
            </w:r>
            <w:r w:rsidRPr="00E4689C">
              <w:rPr>
                <w:sz w:val="16"/>
                <w:szCs w:val="14"/>
              </w:rPr>
              <w:t>e.</w:t>
            </w:r>
          </w:p>
        </w:tc>
        <w:tc>
          <w:tcPr>
            <w:tcW w:w="1090" w:type="dxa"/>
            <w:tcBorders>
              <w:top w:val="single" w:sz="2" w:space="0" w:color="auto"/>
              <w:bottom w:val="single" w:sz="2" w:space="0" w:color="auto"/>
            </w:tcBorders>
            <w:shd w:val="clear" w:color="auto" w:fill="auto"/>
          </w:tcPr>
          <w:p w14:paraId="33E00BDD" w14:textId="0853881E" w:rsidR="008B5876" w:rsidRDefault="008B5876" w:rsidP="008B5876">
            <w:pPr>
              <w:spacing w:before="20" w:after="20" w:line="276" w:lineRule="auto"/>
              <w:jc w:val="center"/>
              <w:cnfStyle w:val="000000000000" w:firstRow="0" w:lastRow="0" w:firstColumn="0" w:lastColumn="0" w:oddVBand="0" w:evenVBand="0" w:oddHBand="0" w:evenHBand="0" w:firstRowFirstColumn="0" w:firstRowLastColumn="0" w:lastRowFirstColumn="0" w:lastRowLastColumn="0"/>
              <w:rPr>
                <w:b/>
                <w:sz w:val="16"/>
              </w:rPr>
            </w:pPr>
            <w:r>
              <w:rPr>
                <w:b/>
                <w:sz w:val="16"/>
              </w:rPr>
              <w:t>vyhrazená</w:t>
            </w:r>
          </w:p>
        </w:tc>
      </w:tr>
      <w:tr w:rsidR="008B5876" w:rsidRPr="00B46D03" w14:paraId="7576C7F9" w14:textId="77777777" w:rsidTr="00EE1F89">
        <w:trPr>
          <w:trHeight w:val="283"/>
        </w:trPr>
        <w:tc>
          <w:tcPr>
            <w:cnfStyle w:val="001000000000" w:firstRow="0" w:lastRow="0" w:firstColumn="1" w:lastColumn="0" w:oddVBand="0" w:evenVBand="0" w:oddHBand="0" w:evenHBand="0" w:firstRowFirstColumn="0" w:firstRowLastColumn="0" w:lastRowFirstColumn="0" w:lastRowLastColumn="0"/>
            <w:tcW w:w="693" w:type="dxa"/>
            <w:tcBorders>
              <w:top w:val="single" w:sz="2" w:space="0" w:color="auto"/>
              <w:bottom w:val="single" w:sz="2" w:space="0" w:color="auto"/>
            </w:tcBorders>
            <w:shd w:val="clear" w:color="auto" w:fill="auto"/>
          </w:tcPr>
          <w:p w14:paraId="45D78147" w14:textId="5FA2DD20" w:rsidR="008B5876" w:rsidRPr="00186A7F" w:rsidRDefault="008B5876" w:rsidP="008B5876">
            <w:pPr>
              <w:spacing w:before="20" w:after="20" w:line="276" w:lineRule="auto"/>
              <w:rPr>
                <w:sz w:val="16"/>
                <w:szCs w:val="14"/>
              </w:rPr>
            </w:pPr>
            <w:r>
              <w:rPr>
                <w:sz w:val="16"/>
                <w:szCs w:val="14"/>
              </w:rPr>
              <w:t>Cíl 1.4</w:t>
            </w:r>
          </w:p>
        </w:tc>
        <w:tc>
          <w:tcPr>
            <w:tcW w:w="6376" w:type="dxa"/>
            <w:tcBorders>
              <w:top w:val="single" w:sz="4" w:space="0" w:color="auto"/>
              <w:bottom w:val="single" w:sz="2" w:space="0" w:color="auto"/>
            </w:tcBorders>
            <w:shd w:val="clear" w:color="auto" w:fill="auto"/>
            <w:vAlign w:val="center"/>
          </w:tcPr>
          <w:p w14:paraId="77876199" w14:textId="327C27E2" w:rsidR="008B5876" w:rsidRPr="00186A7F" w:rsidRDefault="008B5876" w:rsidP="008B5876">
            <w:pPr>
              <w:spacing w:before="20" w:after="20" w:line="276" w:lineRule="auto"/>
              <w:jc w:val="both"/>
              <w:cnfStyle w:val="000000000000" w:firstRow="0" w:lastRow="0" w:firstColumn="0" w:lastColumn="0" w:oddVBand="0" w:evenVBand="0" w:oddHBand="0" w:evenHBand="0" w:firstRowFirstColumn="0" w:firstRowLastColumn="0" w:lastRowFirstColumn="0" w:lastRowLastColumn="0"/>
              <w:rPr>
                <w:sz w:val="16"/>
              </w:rPr>
            </w:pPr>
            <w:r>
              <w:rPr>
                <w:sz w:val="16"/>
              </w:rPr>
              <w:t xml:space="preserve">Vytvoření </w:t>
            </w:r>
            <w:r w:rsidR="00DF5BBE">
              <w:rPr>
                <w:sz w:val="16"/>
              </w:rPr>
              <w:t xml:space="preserve">adresářové </w:t>
            </w:r>
            <w:r>
              <w:rPr>
                <w:sz w:val="16"/>
              </w:rPr>
              <w:t>struktury CDE dle kap. 4.2 EIR pro cíl 1.1.</w:t>
            </w:r>
          </w:p>
        </w:tc>
        <w:tc>
          <w:tcPr>
            <w:tcW w:w="1090" w:type="dxa"/>
            <w:tcBorders>
              <w:top w:val="single" w:sz="2" w:space="0" w:color="auto"/>
              <w:bottom w:val="single" w:sz="2" w:space="0" w:color="auto"/>
            </w:tcBorders>
            <w:shd w:val="clear" w:color="auto" w:fill="auto"/>
          </w:tcPr>
          <w:p w14:paraId="1FB81E80" w14:textId="77777777" w:rsidR="008B5876" w:rsidRPr="005D7DF1" w:rsidRDefault="008B5876" w:rsidP="008B5876">
            <w:pPr>
              <w:spacing w:before="20" w:after="20" w:line="276" w:lineRule="auto"/>
              <w:jc w:val="center"/>
              <w:cnfStyle w:val="000000000000" w:firstRow="0" w:lastRow="0" w:firstColumn="0" w:lastColumn="0" w:oddVBand="0" w:evenVBand="0" w:oddHBand="0" w:evenHBand="0" w:firstRowFirstColumn="0" w:firstRowLastColumn="0" w:lastRowFirstColumn="0" w:lastRowLastColumn="0"/>
              <w:rPr>
                <w:b/>
                <w:sz w:val="16"/>
              </w:rPr>
            </w:pPr>
            <w:r w:rsidRPr="005D7DF1">
              <w:rPr>
                <w:b/>
                <w:sz w:val="16"/>
              </w:rPr>
              <w:t>vysoká</w:t>
            </w:r>
          </w:p>
        </w:tc>
      </w:tr>
      <w:tr w:rsidR="008B5876" w:rsidRPr="00B46D03" w14:paraId="198FFB95" w14:textId="77777777" w:rsidTr="00EE1F89">
        <w:trPr>
          <w:trHeight w:val="283"/>
        </w:trPr>
        <w:tc>
          <w:tcPr>
            <w:cnfStyle w:val="001000000000" w:firstRow="0" w:lastRow="0" w:firstColumn="1" w:lastColumn="0" w:oddVBand="0" w:evenVBand="0" w:oddHBand="0" w:evenHBand="0" w:firstRowFirstColumn="0" w:firstRowLastColumn="0" w:lastRowFirstColumn="0" w:lastRowLastColumn="0"/>
            <w:tcW w:w="693" w:type="dxa"/>
            <w:tcBorders>
              <w:top w:val="single" w:sz="2" w:space="0" w:color="auto"/>
              <w:bottom w:val="single" w:sz="2" w:space="0" w:color="auto"/>
            </w:tcBorders>
            <w:shd w:val="clear" w:color="auto" w:fill="auto"/>
          </w:tcPr>
          <w:p w14:paraId="68E2937D" w14:textId="2DFCB8B7" w:rsidR="008B5876" w:rsidRPr="00186A7F" w:rsidRDefault="008B5876" w:rsidP="008B5876">
            <w:pPr>
              <w:spacing w:before="20" w:after="20" w:line="276" w:lineRule="auto"/>
              <w:rPr>
                <w:sz w:val="16"/>
                <w:szCs w:val="14"/>
              </w:rPr>
            </w:pPr>
            <w:r>
              <w:rPr>
                <w:sz w:val="16"/>
                <w:szCs w:val="14"/>
              </w:rPr>
              <w:t>Cíl 1.5</w:t>
            </w:r>
          </w:p>
        </w:tc>
        <w:tc>
          <w:tcPr>
            <w:tcW w:w="6376" w:type="dxa"/>
            <w:tcBorders>
              <w:top w:val="single" w:sz="2" w:space="0" w:color="auto"/>
              <w:bottom w:val="single" w:sz="2" w:space="0" w:color="auto"/>
            </w:tcBorders>
            <w:shd w:val="clear" w:color="auto" w:fill="auto"/>
            <w:vAlign w:val="center"/>
          </w:tcPr>
          <w:p w14:paraId="57412250" w14:textId="28FEF54C" w:rsidR="008B5876" w:rsidRPr="00186A7F" w:rsidRDefault="008B5876" w:rsidP="008B5876">
            <w:pPr>
              <w:spacing w:before="20" w:after="20" w:line="276" w:lineRule="auto"/>
              <w:jc w:val="both"/>
              <w:cnfStyle w:val="000000000000" w:firstRow="0" w:lastRow="0" w:firstColumn="0" w:lastColumn="0" w:oddVBand="0" w:evenVBand="0" w:oddHBand="0" w:evenHBand="0" w:firstRowFirstColumn="0" w:firstRowLastColumn="0" w:lastRowFirstColumn="0" w:lastRowLastColumn="0"/>
              <w:rPr>
                <w:sz w:val="16"/>
              </w:rPr>
            </w:pPr>
            <w:r>
              <w:rPr>
                <w:sz w:val="16"/>
              </w:rPr>
              <w:t xml:space="preserve">Rozšíření </w:t>
            </w:r>
            <w:r w:rsidR="00DF5BBE">
              <w:rPr>
                <w:sz w:val="16"/>
              </w:rPr>
              <w:t xml:space="preserve">adresářové </w:t>
            </w:r>
            <w:r>
              <w:rPr>
                <w:sz w:val="16"/>
              </w:rPr>
              <w:t xml:space="preserve">struktury CDE </w:t>
            </w:r>
            <w:r w:rsidRPr="006F5937">
              <w:rPr>
                <w:sz w:val="16"/>
              </w:rPr>
              <w:t xml:space="preserve">dle </w:t>
            </w:r>
            <w:r>
              <w:rPr>
                <w:sz w:val="16"/>
              </w:rPr>
              <w:t>kap.</w:t>
            </w:r>
            <w:r w:rsidRPr="006F5937">
              <w:rPr>
                <w:sz w:val="16"/>
              </w:rPr>
              <w:t xml:space="preserve"> </w:t>
            </w:r>
            <w:r>
              <w:rPr>
                <w:sz w:val="16"/>
              </w:rPr>
              <w:t>4</w:t>
            </w:r>
            <w:r w:rsidRPr="006F5937">
              <w:rPr>
                <w:sz w:val="16"/>
              </w:rPr>
              <w:t>.</w:t>
            </w:r>
            <w:r>
              <w:rPr>
                <w:sz w:val="16"/>
              </w:rPr>
              <w:t>2</w:t>
            </w:r>
            <w:r w:rsidRPr="006F5937">
              <w:rPr>
                <w:sz w:val="16"/>
              </w:rPr>
              <w:t xml:space="preserve"> </w:t>
            </w:r>
            <w:r>
              <w:rPr>
                <w:sz w:val="16"/>
              </w:rPr>
              <w:t>EIR pro cíl 1.3.</w:t>
            </w:r>
          </w:p>
        </w:tc>
        <w:tc>
          <w:tcPr>
            <w:tcW w:w="1090" w:type="dxa"/>
            <w:tcBorders>
              <w:top w:val="single" w:sz="2" w:space="0" w:color="auto"/>
              <w:bottom w:val="single" w:sz="2" w:space="0" w:color="auto"/>
            </w:tcBorders>
            <w:shd w:val="clear" w:color="auto" w:fill="auto"/>
          </w:tcPr>
          <w:p w14:paraId="78CE3339" w14:textId="77777777" w:rsidR="008B5876" w:rsidRPr="005D7DF1" w:rsidRDefault="008B5876" w:rsidP="008B5876">
            <w:pPr>
              <w:spacing w:before="20" w:after="20" w:line="276" w:lineRule="auto"/>
              <w:jc w:val="center"/>
              <w:cnfStyle w:val="000000000000" w:firstRow="0" w:lastRow="0" w:firstColumn="0" w:lastColumn="0" w:oddVBand="0" w:evenVBand="0" w:oddHBand="0" w:evenHBand="0" w:firstRowFirstColumn="0" w:firstRowLastColumn="0" w:lastRowFirstColumn="0" w:lastRowLastColumn="0"/>
              <w:rPr>
                <w:b/>
                <w:sz w:val="16"/>
              </w:rPr>
            </w:pPr>
            <w:r>
              <w:rPr>
                <w:b/>
                <w:sz w:val="16"/>
              </w:rPr>
              <w:t>vyhrazená</w:t>
            </w:r>
          </w:p>
        </w:tc>
      </w:tr>
      <w:tr w:rsidR="008B5876" w:rsidRPr="00B46D03" w14:paraId="65E3983E" w14:textId="77777777" w:rsidTr="00EE1F89">
        <w:trPr>
          <w:trHeight w:val="283"/>
        </w:trPr>
        <w:tc>
          <w:tcPr>
            <w:cnfStyle w:val="001000000000" w:firstRow="0" w:lastRow="0" w:firstColumn="1" w:lastColumn="0" w:oddVBand="0" w:evenVBand="0" w:oddHBand="0" w:evenHBand="0" w:firstRowFirstColumn="0" w:firstRowLastColumn="0" w:lastRowFirstColumn="0" w:lastRowLastColumn="0"/>
            <w:tcW w:w="693" w:type="dxa"/>
            <w:tcBorders>
              <w:top w:val="single" w:sz="2" w:space="0" w:color="auto"/>
              <w:bottom w:val="single" w:sz="2" w:space="0" w:color="auto"/>
            </w:tcBorders>
            <w:shd w:val="clear" w:color="auto" w:fill="auto"/>
          </w:tcPr>
          <w:p w14:paraId="3C02D8D2" w14:textId="73229901" w:rsidR="008B5876" w:rsidRPr="00186A7F" w:rsidRDefault="008B5876" w:rsidP="008B5876">
            <w:pPr>
              <w:spacing w:before="20" w:after="20" w:line="276" w:lineRule="auto"/>
              <w:rPr>
                <w:sz w:val="16"/>
                <w:szCs w:val="14"/>
              </w:rPr>
            </w:pPr>
            <w:r>
              <w:rPr>
                <w:sz w:val="16"/>
                <w:szCs w:val="14"/>
              </w:rPr>
              <w:t>Cíl 1.6</w:t>
            </w:r>
          </w:p>
        </w:tc>
        <w:tc>
          <w:tcPr>
            <w:tcW w:w="6376" w:type="dxa"/>
            <w:tcBorders>
              <w:top w:val="single" w:sz="2" w:space="0" w:color="auto"/>
              <w:bottom w:val="single" w:sz="2" w:space="0" w:color="auto"/>
            </w:tcBorders>
            <w:shd w:val="clear" w:color="auto" w:fill="auto"/>
            <w:vAlign w:val="center"/>
          </w:tcPr>
          <w:p w14:paraId="5444B18D" w14:textId="0FE83B02" w:rsidR="008B5876" w:rsidRDefault="008B5876" w:rsidP="008B5876">
            <w:pPr>
              <w:spacing w:before="20" w:after="20" w:line="276" w:lineRule="auto"/>
              <w:jc w:val="both"/>
              <w:cnfStyle w:val="000000000000" w:firstRow="0" w:lastRow="0" w:firstColumn="0" w:lastColumn="0" w:oddVBand="0" w:evenVBand="0" w:oddHBand="0" w:evenHBand="0" w:firstRowFirstColumn="0" w:firstRowLastColumn="0" w:lastRowFirstColumn="0" w:lastRowLastColumn="0"/>
              <w:rPr>
                <w:sz w:val="16"/>
              </w:rPr>
            </w:pPr>
            <w:r>
              <w:rPr>
                <w:sz w:val="16"/>
              </w:rPr>
              <w:t>Proškolení vybraných zaměstnanců Objednatele pro cíle 1.1 tak, aby bylo možné se orientovat v dokumentech předávaných ze strany Dodavatele včetně výkonu průběžné kontroly provádění Díla a plnění dílčích termínů dle</w:t>
            </w:r>
            <w:r w:rsidR="00B04436">
              <w:rPr>
                <w:sz w:val="16"/>
              </w:rPr>
              <w:t xml:space="preserve"> </w:t>
            </w:r>
            <w:r w:rsidRPr="00FE1A3B">
              <w:rPr>
                <w:i/>
                <w:iCs/>
                <w:sz w:val="16"/>
              </w:rPr>
              <w:t>Harmonogram</w:t>
            </w:r>
            <w:r w:rsidR="00B04436">
              <w:rPr>
                <w:i/>
                <w:iCs/>
                <w:sz w:val="16"/>
              </w:rPr>
              <w:t>u</w:t>
            </w:r>
            <w:r w:rsidRPr="00FE1A3B">
              <w:rPr>
                <w:i/>
                <w:iCs/>
                <w:sz w:val="16"/>
              </w:rPr>
              <w:t xml:space="preserve"> plnění</w:t>
            </w:r>
            <w:r>
              <w:rPr>
                <w:sz w:val="16"/>
              </w:rPr>
              <w:t xml:space="preserve">. Vypracování jednoduché verze manuálu pro práci v CDE a jeho předání 3 pracovní dny před zahájením školení: </w:t>
            </w:r>
          </w:p>
          <w:p w14:paraId="6A5C5014" w14:textId="77777777" w:rsidR="008B5876" w:rsidRPr="009F4AD2" w:rsidRDefault="008B5876" w:rsidP="008B5876">
            <w:pPr>
              <w:spacing w:before="20" w:after="20" w:line="276" w:lineRule="auto"/>
              <w:jc w:val="both"/>
              <w:cnfStyle w:val="000000000000" w:firstRow="0" w:lastRow="0" w:firstColumn="0" w:lastColumn="0" w:oddVBand="0" w:evenVBand="0" w:oddHBand="0" w:evenHBand="0" w:firstRowFirstColumn="0" w:firstRowLastColumn="0" w:lastRowFirstColumn="0" w:lastRowLastColumn="0"/>
              <w:rPr>
                <w:sz w:val="16"/>
              </w:rPr>
            </w:pPr>
            <w:r w:rsidRPr="009F4AD2">
              <w:rPr>
                <w:sz w:val="16"/>
              </w:rPr>
              <w:t>Požadavky na provedení školení:</w:t>
            </w:r>
          </w:p>
          <w:p w14:paraId="7278F1A5" w14:textId="403AC120" w:rsidR="008B5876" w:rsidRPr="009F4AD2" w:rsidRDefault="008B5876" w:rsidP="008B5876">
            <w:pPr>
              <w:pStyle w:val="Odstavecseseznamem"/>
              <w:numPr>
                <w:ilvl w:val="0"/>
                <w:numId w:val="11"/>
              </w:numPr>
              <w:spacing w:before="20" w:after="20" w:line="276" w:lineRule="auto"/>
              <w:ind w:left="340" w:hanging="170"/>
              <w:jc w:val="both"/>
              <w:cnfStyle w:val="000000000000" w:firstRow="0" w:lastRow="0" w:firstColumn="0" w:lastColumn="0" w:oddVBand="0" w:evenVBand="0" w:oddHBand="0" w:evenHBand="0" w:firstRowFirstColumn="0" w:firstRowLastColumn="0" w:lastRowFirstColumn="0" w:lastRowLastColumn="0"/>
              <w:rPr>
                <w:sz w:val="16"/>
              </w:rPr>
            </w:pPr>
            <w:r w:rsidRPr="009F4AD2">
              <w:rPr>
                <w:sz w:val="16"/>
              </w:rPr>
              <w:t>školení bude provedeno výukovou praktickou formou tak, aby se školený mohl ze své pracovní stanice přihlásit do prostředí CDE a</w:t>
            </w:r>
            <w:r>
              <w:rPr>
                <w:sz w:val="16"/>
              </w:rPr>
              <w:t> </w:t>
            </w:r>
            <w:r w:rsidRPr="009F4AD2">
              <w:rPr>
                <w:sz w:val="16"/>
              </w:rPr>
              <w:t>ve</w:t>
            </w:r>
            <w:r>
              <w:rPr>
                <w:sz w:val="16"/>
              </w:rPr>
              <w:t> </w:t>
            </w:r>
            <w:r w:rsidRPr="009F4AD2">
              <w:rPr>
                <w:sz w:val="16"/>
              </w:rPr>
              <w:t xml:space="preserve">virtuální stavbě provádět úkony pro práci CDE, </w:t>
            </w:r>
          </w:p>
          <w:p w14:paraId="24DB33BD" w14:textId="5ED05E8C" w:rsidR="008B5876" w:rsidRPr="008F6FAD" w:rsidRDefault="008B5876" w:rsidP="008B5876">
            <w:pPr>
              <w:pStyle w:val="Odstavecseseznamem"/>
              <w:numPr>
                <w:ilvl w:val="0"/>
                <w:numId w:val="11"/>
              </w:numPr>
              <w:spacing w:before="20" w:after="20" w:line="276" w:lineRule="auto"/>
              <w:ind w:left="340" w:hanging="170"/>
              <w:jc w:val="both"/>
              <w:cnfStyle w:val="000000000000" w:firstRow="0" w:lastRow="0" w:firstColumn="0" w:lastColumn="0" w:oddVBand="0" w:evenVBand="0" w:oddHBand="0" w:evenHBand="0" w:firstRowFirstColumn="0" w:firstRowLastColumn="0" w:lastRowFirstColumn="0" w:lastRowLastColumn="0"/>
              <w:rPr>
                <w:sz w:val="16"/>
              </w:rPr>
            </w:pPr>
            <w:r>
              <w:rPr>
                <w:sz w:val="16"/>
              </w:rPr>
              <w:t>Dodavatel</w:t>
            </w:r>
            <w:r w:rsidRPr="009F4AD2">
              <w:rPr>
                <w:sz w:val="16"/>
              </w:rPr>
              <w:t xml:space="preserve"> předá Objednateli po ukončení školení školící video</w:t>
            </w:r>
            <w:r>
              <w:rPr>
                <w:sz w:val="16"/>
              </w:rPr>
              <w:t xml:space="preserve"> (ne záznam ze školení)</w:t>
            </w:r>
            <w:r w:rsidRPr="009F4AD2">
              <w:rPr>
                <w:sz w:val="16"/>
              </w:rPr>
              <w:t xml:space="preserve"> a současně zachová přístup do výukové virtuální stavby pro umožnění procvičování práce v CDE.</w:t>
            </w:r>
          </w:p>
        </w:tc>
        <w:tc>
          <w:tcPr>
            <w:tcW w:w="1090" w:type="dxa"/>
            <w:tcBorders>
              <w:top w:val="single" w:sz="2" w:space="0" w:color="auto"/>
              <w:bottom w:val="single" w:sz="2" w:space="0" w:color="auto"/>
            </w:tcBorders>
            <w:shd w:val="clear" w:color="auto" w:fill="auto"/>
          </w:tcPr>
          <w:p w14:paraId="085CA99D" w14:textId="77777777" w:rsidR="008B5876" w:rsidRPr="005D7DF1" w:rsidRDefault="008B5876" w:rsidP="008B5876">
            <w:pPr>
              <w:spacing w:before="20" w:after="20" w:line="276" w:lineRule="auto"/>
              <w:jc w:val="center"/>
              <w:cnfStyle w:val="000000000000" w:firstRow="0" w:lastRow="0" w:firstColumn="0" w:lastColumn="0" w:oddVBand="0" w:evenVBand="0" w:oddHBand="0" w:evenHBand="0" w:firstRowFirstColumn="0" w:firstRowLastColumn="0" w:lastRowFirstColumn="0" w:lastRowLastColumn="0"/>
              <w:rPr>
                <w:b/>
                <w:sz w:val="16"/>
              </w:rPr>
            </w:pPr>
            <w:r>
              <w:rPr>
                <w:b/>
                <w:sz w:val="16"/>
              </w:rPr>
              <w:t>vysoká</w:t>
            </w:r>
          </w:p>
        </w:tc>
      </w:tr>
      <w:tr w:rsidR="008B5876" w:rsidRPr="00B46D03" w14:paraId="1D6770AB" w14:textId="77777777" w:rsidTr="00FF46C0">
        <w:trPr>
          <w:trHeight w:val="283"/>
        </w:trPr>
        <w:tc>
          <w:tcPr>
            <w:cnfStyle w:val="001000000000" w:firstRow="0" w:lastRow="0" w:firstColumn="1" w:lastColumn="0" w:oddVBand="0" w:evenVBand="0" w:oddHBand="0" w:evenHBand="0" w:firstRowFirstColumn="0" w:firstRowLastColumn="0" w:lastRowFirstColumn="0" w:lastRowLastColumn="0"/>
            <w:tcW w:w="693" w:type="dxa"/>
            <w:tcBorders>
              <w:top w:val="single" w:sz="4" w:space="0" w:color="auto"/>
              <w:bottom w:val="single" w:sz="4" w:space="0" w:color="auto"/>
            </w:tcBorders>
            <w:shd w:val="clear" w:color="auto" w:fill="auto"/>
          </w:tcPr>
          <w:p w14:paraId="19857B5C" w14:textId="29D64A61" w:rsidR="008B5876" w:rsidRDefault="008B5876" w:rsidP="008B5876">
            <w:pPr>
              <w:spacing w:before="20" w:after="20" w:line="276" w:lineRule="auto"/>
              <w:rPr>
                <w:sz w:val="16"/>
                <w:szCs w:val="14"/>
              </w:rPr>
            </w:pPr>
            <w:r>
              <w:rPr>
                <w:sz w:val="16"/>
                <w:szCs w:val="14"/>
              </w:rPr>
              <w:t>Cíl 1.7</w:t>
            </w:r>
          </w:p>
        </w:tc>
        <w:tc>
          <w:tcPr>
            <w:tcW w:w="6376" w:type="dxa"/>
            <w:tcBorders>
              <w:top w:val="single" w:sz="4" w:space="0" w:color="auto"/>
              <w:bottom w:val="single" w:sz="4" w:space="0" w:color="auto"/>
            </w:tcBorders>
            <w:shd w:val="clear" w:color="auto" w:fill="auto"/>
            <w:vAlign w:val="center"/>
          </w:tcPr>
          <w:p w14:paraId="30DA3D0F" w14:textId="225DC23D" w:rsidR="008B5876" w:rsidRDefault="008B5876" w:rsidP="008B5876">
            <w:pPr>
              <w:spacing w:before="20" w:after="20" w:line="276" w:lineRule="auto"/>
              <w:jc w:val="both"/>
              <w:cnfStyle w:val="000000000000" w:firstRow="0" w:lastRow="0" w:firstColumn="0" w:lastColumn="0" w:oddVBand="0" w:evenVBand="0" w:oddHBand="0" w:evenHBand="0" w:firstRowFirstColumn="0" w:firstRowLastColumn="0" w:lastRowFirstColumn="0" w:lastRowLastColumn="0"/>
              <w:rPr>
                <w:sz w:val="16"/>
              </w:rPr>
            </w:pPr>
            <w:r w:rsidRPr="0055082D">
              <w:rPr>
                <w:sz w:val="16"/>
              </w:rPr>
              <w:t>Proškolení jednotlivých zástupců Objednatele</w:t>
            </w:r>
            <w:r>
              <w:rPr>
                <w:sz w:val="16"/>
              </w:rPr>
              <w:t xml:space="preserve"> pro cíl 1.3 </w:t>
            </w:r>
            <w:r w:rsidRPr="0055082D">
              <w:rPr>
                <w:sz w:val="16"/>
              </w:rPr>
              <w:t>tak, aby bylo možné efektivn</w:t>
            </w:r>
            <w:r>
              <w:rPr>
                <w:sz w:val="16"/>
              </w:rPr>
              <w:t xml:space="preserve">ě využívat funkcionality </w:t>
            </w:r>
            <w:r w:rsidRPr="0055082D">
              <w:rPr>
                <w:sz w:val="16"/>
              </w:rPr>
              <w:t>CDE</w:t>
            </w:r>
            <w:r>
              <w:rPr>
                <w:sz w:val="16"/>
              </w:rPr>
              <w:t>.</w:t>
            </w:r>
            <w:r w:rsidRPr="0055082D">
              <w:rPr>
                <w:sz w:val="16"/>
              </w:rPr>
              <w:t xml:space="preserve"> </w:t>
            </w:r>
            <w:r>
              <w:rPr>
                <w:sz w:val="16"/>
              </w:rPr>
              <w:t>V</w:t>
            </w:r>
            <w:r w:rsidRPr="0055082D">
              <w:rPr>
                <w:sz w:val="16"/>
              </w:rPr>
              <w:t xml:space="preserve">ytvoření manuálu </w:t>
            </w:r>
            <w:r>
              <w:rPr>
                <w:sz w:val="16"/>
              </w:rPr>
              <w:t xml:space="preserve">pro práci v CDE (dále také Manuál CDE) </w:t>
            </w:r>
            <w:r w:rsidRPr="0055082D">
              <w:rPr>
                <w:sz w:val="16"/>
              </w:rPr>
              <w:t xml:space="preserve">s návodným postupem pro práci </w:t>
            </w:r>
            <w:r>
              <w:rPr>
                <w:sz w:val="16"/>
              </w:rPr>
              <w:t xml:space="preserve">a využívaní </w:t>
            </w:r>
            <w:r w:rsidRPr="0055082D">
              <w:rPr>
                <w:sz w:val="16"/>
              </w:rPr>
              <w:t>CDE</w:t>
            </w:r>
            <w:r>
              <w:rPr>
                <w:sz w:val="16"/>
              </w:rPr>
              <w:t xml:space="preserve"> </w:t>
            </w:r>
            <w:r w:rsidR="00324491">
              <w:rPr>
                <w:sz w:val="16"/>
              </w:rPr>
              <w:t>ke </w:t>
            </w:r>
            <w:r>
              <w:rPr>
                <w:sz w:val="16"/>
              </w:rPr>
              <w:t>zpracování díla v režimu BIM</w:t>
            </w:r>
            <w:r w:rsidRPr="0055082D">
              <w:rPr>
                <w:sz w:val="16"/>
              </w:rPr>
              <w:t>.</w:t>
            </w:r>
            <w:r>
              <w:rPr>
                <w:sz w:val="16"/>
              </w:rPr>
              <w:t xml:space="preserve"> Manuál CDE bude vytvořen </w:t>
            </w:r>
            <w:r w:rsidR="00EB385C">
              <w:rPr>
                <w:sz w:val="16"/>
              </w:rPr>
              <w:t>v popisné</w:t>
            </w:r>
            <w:r>
              <w:rPr>
                <w:sz w:val="16"/>
              </w:rPr>
              <w:t xml:space="preserve"> formě </w:t>
            </w:r>
            <w:r w:rsidRPr="0055082D">
              <w:rPr>
                <w:sz w:val="16"/>
              </w:rPr>
              <w:t>v</w:t>
            </w:r>
            <w:r>
              <w:rPr>
                <w:sz w:val="16"/>
              </w:rPr>
              <w:t>e</w:t>
            </w:r>
            <w:r w:rsidRPr="0055082D">
              <w:rPr>
                <w:sz w:val="16"/>
              </w:rPr>
              <w:t> formátu PDF</w:t>
            </w:r>
            <w:r w:rsidR="00DC72D6">
              <w:rPr>
                <w:sz w:val="16"/>
              </w:rPr>
              <w:t xml:space="preserve"> (</w:t>
            </w:r>
            <w:r w:rsidRPr="0055082D">
              <w:rPr>
                <w:sz w:val="16"/>
              </w:rPr>
              <w:t>v českém jazyce</w:t>
            </w:r>
            <w:r w:rsidR="00DC72D6">
              <w:rPr>
                <w:sz w:val="16"/>
              </w:rPr>
              <w:t xml:space="preserve">) a také </w:t>
            </w:r>
            <w:r>
              <w:rPr>
                <w:sz w:val="16"/>
              </w:rPr>
              <w:t>ve</w:t>
            </w:r>
            <w:r w:rsidRPr="00EE1F89">
              <w:rPr>
                <w:sz w:val="16"/>
              </w:rPr>
              <w:t> </w:t>
            </w:r>
            <w:r>
              <w:rPr>
                <w:sz w:val="16"/>
              </w:rPr>
              <w:t xml:space="preserve">formě výukového videa, které bude na principu práce </w:t>
            </w:r>
            <w:r w:rsidR="00DC72D6">
              <w:rPr>
                <w:sz w:val="16"/>
              </w:rPr>
              <w:t>na</w:t>
            </w:r>
            <w:r>
              <w:rPr>
                <w:sz w:val="16"/>
              </w:rPr>
              <w:t xml:space="preserve"> fiktivní stavbě uvádět postupné kroky pro</w:t>
            </w:r>
            <w:r w:rsidR="00DC72D6">
              <w:rPr>
                <w:sz w:val="16"/>
              </w:rPr>
              <w:t> </w:t>
            </w:r>
            <w:r>
              <w:rPr>
                <w:sz w:val="16"/>
              </w:rPr>
              <w:t>práci v</w:t>
            </w:r>
            <w:r w:rsidR="00DC72D6">
              <w:rPr>
                <w:sz w:val="16"/>
              </w:rPr>
              <w:t> </w:t>
            </w:r>
            <w:r>
              <w:rPr>
                <w:sz w:val="16"/>
              </w:rPr>
              <w:t>CDE</w:t>
            </w:r>
            <w:r w:rsidR="00DC72D6">
              <w:rPr>
                <w:sz w:val="16"/>
              </w:rPr>
              <w:t>.</w:t>
            </w:r>
          </w:p>
          <w:p w14:paraId="3F652A9C" w14:textId="77777777" w:rsidR="008B5876" w:rsidRPr="009F4AD2" w:rsidRDefault="008B5876" w:rsidP="008B5876">
            <w:pPr>
              <w:spacing w:before="20" w:after="20" w:line="276" w:lineRule="auto"/>
              <w:jc w:val="both"/>
              <w:cnfStyle w:val="000000000000" w:firstRow="0" w:lastRow="0" w:firstColumn="0" w:lastColumn="0" w:oddVBand="0" w:evenVBand="0" w:oddHBand="0" w:evenHBand="0" w:firstRowFirstColumn="0" w:firstRowLastColumn="0" w:lastRowFirstColumn="0" w:lastRowLastColumn="0"/>
              <w:rPr>
                <w:sz w:val="16"/>
              </w:rPr>
            </w:pPr>
            <w:r w:rsidRPr="009F4AD2">
              <w:rPr>
                <w:sz w:val="16"/>
              </w:rPr>
              <w:t>Požadavky na provedení školení:</w:t>
            </w:r>
          </w:p>
          <w:p w14:paraId="27208B6C" w14:textId="4AA832EF" w:rsidR="008B5876" w:rsidRPr="009F4AD2" w:rsidRDefault="008B5876" w:rsidP="008B5876">
            <w:pPr>
              <w:pStyle w:val="Odstavecseseznamem"/>
              <w:numPr>
                <w:ilvl w:val="0"/>
                <w:numId w:val="11"/>
              </w:numPr>
              <w:spacing w:before="20" w:after="20" w:line="276" w:lineRule="auto"/>
              <w:ind w:left="340" w:hanging="170"/>
              <w:jc w:val="both"/>
              <w:cnfStyle w:val="000000000000" w:firstRow="0" w:lastRow="0" w:firstColumn="0" w:lastColumn="0" w:oddVBand="0" w:evenVBand="0" w:oddHBand="0" w:evenHBand="0" w:firstRowFirstColumn="0" w:firstRowLastColumn="0" w:lastRowFirstColumn="0" w:lastRowLastColumn="0"/>
              <w:rPr>
                <w:sz w:val="16"/>
              </w:rPr>
            </w:pPr>
            <w:r w:rsidRPr="009F4AD2">
              <w:rPr>
                <w:sz w:val="16"/>
              </w:rPr>
              <w:t>školení bude provedeno výukovou praktickou formou tak, aby se školený mohl ze své pracovní stanice přihlásit do prostředí CDE a</w:t>
            </w:r>
            <w:r>
              <w:rPr>
                <w:sz w:val="16"/>
              </w:rPr>
              <w:t> </w:t>
            </w:r>
            <w:r w:rsidRPr="009F4AD2">
              <w:rPr>
                <w:sz w:val="16"/>
              </w:rPr>
              <w:t>ve</w:t>
            </w:r>
            <w:r>
              <w:rPr>
                <w:sz w:val="16"/>
              </w:rPr>
              <w:t> </w:t>
            </w:r>
            <w:r w:rsidRPr="009F4AD2">
              <w:rPr>
                <w:sz w:val="16"/>
              </w:rPr>
              <w:t xml:space="preserve">virtuální stavbě provádět úkony pro práci CDE, </w:t>
            </w:r>
          </w:p>
          <w:p w14:paraId="26918587" w14:textId="00DBA024" w:rsidR="008B5876" w:rsidRPr="009F4AD2" w:rsidRDefault="008B5876" w:rsidP="008B5876">
            <w:pPr>
              <w:pStyle w:val="Odstavecseseznamem"/>
              <w:numPr>
                <w:ilvl w:val="0"/>
                <w:numId w:val="11"/>
              </w:numPr>
              <w:spacing w:before="20" w:after="20" w:line="276" w:lineRule="auto"/>
              <w:ind w:left="340" w:hanging="170"/>
              <w:jc w:val="both"/>
              <w:cnfStyle w:val="000000000000" w:firstRow="0" w:lastRow="0" w:firstColumn="0" w:lastColumn="0" w:oddVBand="0" w:evenVBand="0" w:oddHBand="0" w:evenHBand="0" w:firstRowFirstColumn="0" w:firstRowLastColumn="0" w:lastRowFirstColumn="0" w:lastRowLastColumn="0"/>
              <w:rPr>
                <w:sz w:val="16"/>
              </w:rPr>
            </w:pPr>
            <w:r>
              <w:rPr>
                <w:sz w:val="16"/>
              </w:rPr>
              <w:t>Dodavatel</w:t>
            </w:r>
            <w:r w:rsidRPr="009F4AD2">
              <w:rPr>
                <w:sz w:val="16"/>
              </w:rPr>
              <w:t xml:space="preserve"> předá Objednateli Manuál CDE ve formě PDF, a to nejpozději 3</w:t>
            </w:r>
            <w:r w:rsidRPr="00EE1F89">
              <w:rPr>
                <w:sz w:val="16"/>
              </w:rPr>
              <w:t> </w:t>
            </w:r>
            <w:r w:rsidRPr="009F4AD2">
              <w:rPr>
                <w:sz w:val="16"/>
              </w:rPr>
              <w:t>pracovní dny před zahájením školení,</w:t>
            </w:r>
          </w:p>
          <w:p w14:paraId="37BC56F9" w14:textId="50FC080D" w:rsidR="008B5876" w:rsidRPr="009F4AD2" w:rsidRDefault="008B5876" w:rsidP="008B5876">
            <w:pPr>
              <w:pStyle w:val="Odstavecseseznamem"/>
              <w:numPr>
                <w:ilvl w:val="0"/>
                <w:numId w:val="11"/>
              </w:numPr>
              <w:spacing w:before="20" w:after="20" w:line="276" w:lineRule="auto"/>
              <w:ind w:left="340" w:hanging="170"/>
              <w:jc w:val="both"/>
              <w:cnfStyle w:val="000000000000" w:firstRow="0" w:lastRow="0" w:firstColumn="0" w:lastColumn="0" w:oddVBand="0" w:evenVBand="0" w:oddHBand="0" w:evenHBand="0" w:firstRowFirstColumn="0" w:firstRowLastColumn="0" w:lastRowFirstColumn="0" w:lastRowLastColumn="0"/>
              <w:rPr>
                <w:sz w:val="16"/>
              </w:rPr>
            </w:pPr>
            <w:r>
              <w:rPr>
                <w:sz w:val="16"/>
              </w:rPr>
              <w:t>Dodavatel</w:t>
            </w:r>
            <w:r w:rsidRPr="009F4AD2">
              <w:rPr>
                <w:sz w:val="16"/>
              </w:rPr>
              <w:t xml:space="preserve"> předá Objednateli po ukončení školení školící video</w:t>
            </w:r>
            <w:r>
              <w:rPr>
                <w:sz w:val="16"/>
              </w:rPr>
              <w:t xml:space="preserve"> (ne záznam ze školení)</w:t>
            </w:r>
            <w:r w:rsidRPr="009F4AD2">
              <w:rPr>
                <w:sz w:val="16"/>
              </w:rPr>
              <w:t xml:space="preserve"> a současně zachová přístup do výukové virtuální stavby pro</w:t>
            </w:r>
            <w:r w:rsidRPr="00EE1F89">
              <w:rPr>
                <w:sz w:val="16"/>
              </w:rPr>
              <w:t> </w:t>
            </w:r>
            <w:r w:rsidRPr="009F4AD2">
              <w:rPr>
                <w:sz w:val="16"/>
              </w:rPr>
              <w:t>umožnění procvičování práce v CDE.</w:t>
            </w:r>
          </w:p>
          <w:p w14:paraId="4F615A82" w14:textId="38B4A8B1" w:rsidR="008B5876" w:rsidRPr="00511843" w:rsidRDefault="008B5876" w:rsidP="008B5876">
            <w:pPr>
              <w:spacing w:before="20" w:after="20" w:line="276" w:lineRule="auto"/>
              <w:jc w:val="both"/>
              <w:cnfStyle w:val="000000000000" w:firstRow="0" w:lastRow="0" w:firstColumn="0" w:lastColumn="0" w:oddVBand="0" w:evenVBand="0" w:oddHBand="0" w:evenHBand="0" w:firstRowFirstColumn="0" w:firstRowLastColumn="0" w:lastRowFirstColumn="0" w:lastRowLastColumn="0"/>
              <w:rPr>
                <w:sz w:val="16"/>
              </w:rPr>
            </w:pPr>
            <w:r w:rsidRPr="009F4AD2">
              <w:rPr>
                <w:sz w:val="16"/>
              </w:rPr>
              <w:t xml:space="preserve">Objednatel předpokládá provést proškolení ze strany </w:t>
            </w:r>
            <w:r>
              <w:rPr>
                <w:sz w:val="16"/>
              </w:rPr>
              <w:t>Dodavatel</w:t>
            </w:r>
            <w:r w:rsidRPr="009F4AD2">
              <w:rPr>
                <w:sz w:val="16"/>
              </w:rPr>
              <w:t>e v</w:t>
            </w:r>
            <w:r>
              <w:rPr>
                <w:sz w:val="16"/>
              </w:rPr>
              <w:t>e</w:t>
            </w:r>
            <w:r w:rsidRPr="00EE1F89">
              <w:rPr>
                <w:sz w:val="16"/>
              </w:rPr>
              <w:t> </w:t>
            </w:r>
            <w:r w:rsidRPr="002D2AEE">
              <w:rPr>
                <w:sz w:val="16"/>
              </w:rPr>
              <w:t>třech</w:t>
            </w:r>
            <w:r w:rsidRPr="009F4AD2">
              <w:rPr>
                <w:sz w:val="16"/>
              </w:rPr>
              <w:t xml:space="preserve"> předem dohodnutých termínech</w:t>
            </w:r>
            <w:r>
              <w:rPr>
                <w:sz w:val="16"/>
              </w:rPr>
              <w:t>.</w:t>
            </w:r>
          </w:p>
        </w:tc>
        <w:tc>
          <w:tcPr>
            <w:tcW w:w="1090" w:type="dxa"/>
            <w:tcBorders>
              <w:top w:val="single" w:sz="4" w:space="0" w:color="auto"/>
              <w:bottom w:val="single" w:sz="4" w:space="0" w:color="auto"/>
            </w:tcBorders>
            <w:shd w:val="clear" w:color="auto" w:fill="auto"/>
          </w:tcPr>
          <w:p w14:paraId="64DA1513" w14:textId="77777777" w:rsidR="008B5876" w:rsidRPr="005D7DF1" w:rsidRDefault="008B5876" w:rsidP="008B5876">
            <w:pPr>
              <w:spacing w:before="20" w:after="20" w:line="276" w:lineRule="auto"/>
              <w:jc w:val="center"/>
              <w:cnfStyle w:val="000000000000" w:firstRow="0" w:lastRow="0" w:firstColumn="0" w:lastColumn="0" w:oddVBand="0" w:evenVBand="0" w:oddHBand="0" w:evenHBand="0" w:firstRowFirstColumn="0" w:firstRowLastColumn="0" w:lastRowFirstColumn="0" w:lastRowLastColumn="0"/>
              <w:rPr>
                <w:b/>
                <w:sz w:val="16"/>
              </w:rPr>
            </w:pPr>
            <w:r>
              <w:rPr>
                <w:b/>
                <w:sz w:val="16"/>
              </w:rPr>
              <w:t>vyhrazená</w:t>
            </w:r>
          </w:p>
        </w:tc>
      </w:tr>
    </w:tbl>
    <w:p w14:paraId="71822A75" w14:textId="77777777" w:rsidR="00414753" w:rsidRDefault="00414753">
      <w:r>
        <w:br w:type="page"/>
      </w:r>
    </w:p>
    <w:tbl>
      <w:tblPr>
        <w:tblStyle w:val="Mkatabulky"/>
        <w:tblW w:w="8159" w:type="dxa"/>
        <w:tblInd w:w="709" w:type="dxa"/>
        <w:tblLook w:val="04A0" w:firstRow="1" w:lastRow="0" w:firstColumn="1" w:lastColumn="0" w:noHBand="0" w:noVBand="1"/>
      </w:tblPr>
      <w:tblGrid>
        <w:gridCol w:w="709"/>
        <w:gridCol w:w="6366"/>
        <w:gridCol w:w="1084"/>
      </w:tblGrid>
      <w:tr w:rsidR="00414753" w:rsidRPr="00B46D03" w14:paraId="4A4A66B7" w14:textId="77777777" w:rsidTr="16EB36B8">
        <w:trPr>
          <w:cnfStyle w:val="100000000000" w:firstRow="1" w:lastRow="0" w:firstColumn="0" w:lastColumn="0" w:oddVBand="0" w:evenVBand="0" w:oddHBand="0"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7075" w:type="dxa"/>
            <w:gridSpan w:val="2"/>
            <w:tcBorders>
              <w:bottom w:val="single" w:sz="2" w:space="0" w:color="auto"/>
            </w:tcBorders>
            <w:shd w:val="clear" w:color="auto" w:fill="D9D9D9" w:themeFill="background1" w:themeFillShade="D9"/>
          </w:tcPr>
          <w:p w14:paraId="760796D3" w14:textId="77777777" w:rsidR="00414753" w:rsidRPr="00622673" w:rsidRDefault="00414753" w:rsidP="00EE1F89">
            <w:pPr>
              <w:spacing w:before="40" w:after="40" w:line="276" w:lineRule="auto"/>
              <w:rPr>
                <w:b/>
                <w:sz w:val="18"/>
              </w:rPr>
            </w:pPr>
            <w:bookmarkStart w:id="38" w:name="_Hlk151555525"/>
            <w:r w:rsidRPr="00622673">
              <w:rPr>
                <w:b/>
                <w:sz w:val="18"/>
              </w:rPr>
              <w:lastRenderedPageBreak/>
              <w:t>Označení a popis cíle</w:t>
            </w:r>
          </w:p>
        </w:tc>
        <w:tc>
          <w:tcPr>
            <w:tcW w:w="1084" w:type="dxa"/>
            <w:tcBorders>
              <w:bottom w:val="single" w:sz="2" w:space="0" w:color="auto"/>
            </w:tcBorders>
            <w:shd w:val="clear" w:color="auto" w:fill="D9D9D9" w:themeFill="background1" w:themeFillShade="D9"/>
            <w:vAlign w:val="center"/>
          </w:tcPr>
          <w:p w14:paraId="1C3221E1" w14:textId="77777777" w:rsidR="00414753" w:rsidRPr="00622673" w:rsidRDefault="00414753" w:rsidP="007D2836">
            <w:pPr>
              <w:spacing w:before="40" w:after="40" w:line="276" w:lineRule="auto"/>
              <w:jc w:val="center"/>
              <w:cnfStyle w:val="100000000000" w:firstRow="1" w:lastRow="0" w:firstColumn="0" w:lastColumn="0" w:oddVBand="0" w:evenVBand="0" w:oddHBand="0" w:evenHBand="0" w:firstRowFirstColumn="0" w:firstRowLastColumn="0" w:lastRowFirstColumn="0" w:lastRowLastColumn="0"/>
              <w:rPr>
                <w:b/>
                <w:sz w:val="18"/>
              </w:rPr>
            </w:pPr>
            <w:r w:rsidRPr="00622673">
              <w:rPr>
                <w:b/>
                <w:sz w:val="18"/>
              </w:rPr>
              <w:t>Priorita</w:t>
            </w:r>
          </w:p>
        </w:tc>
      </w:tr>
      <w:tr w:rsidR="007D2836" w:rsidRPr="00B46D03" w14:paraId="2BB63CDA" w14:textId="77777777" w:rsidTr="16EB36B8">
        <w:trPr>
          <w:trHeight w:val="283"/>
        </w:trPr>
        <w:tc>
          <w:tcPr>
            <w:cnfStyle w:val="001000000000" w:firstRow="0" w:lastRow="0" w:firstColumn="1" w:lastColumn="0" w:oddVBand="0" w:evenVBand="0" w:oddHBand="0" w:evenHBand="0" w:firstRowFirstColumn="0" w:firstRowLastColumn="0" w:lastRowFirstColumn="0" w:lastRowLastColumn="0"/>
            <w:tcW w:w="709" w:type="dxa"/>
            <w:tcBorders>
              <w:top w:val="single" w:sz="2" w:space="0" w:color="auto"/>
              <w:bottom w:val="single" w:sz="2" w:space="0" w:color="auto"/>
              <w:right w:val="nil"/>
            </w:tcBorders>
            <w:shd w:val="clear" w:color="auto" w:fill="F2F2F2" w:themeFill="background1" w:themeFillShade="F2"/>
          </w:tcPr>
          <w:p w14:paraId="743F5B23" w14:textId="3AA84871" w:rsidR="007D2836" w:rsidRPr="005D7DF1" w:rsidRDefault="007D2836" w:rsidP="00EE1F89">
            <w:pPr>
              <w:spacing w:before="40" w:after="40" w:line="276" w:lineRule="auto"/>
              <w:rPr>
                <w:b/>
                <w:sz w:val="16"/>
              </w:rPr>
            </w:pPr>
            <w:r>
              <w:rPr>
                <w:b/>
                <w:sz w:val="16"/>
              </w:rPr>
              <w:t>C</w:t>
            </w:r>
            <w:r w:rsidRPr="00B46D03">
              <w:rPr>
                <w:b/>
                <w:sz w:val="16"/>
              </w:rPr>
              <w:t xml:space="preserve">ÍL </w:t>
            </w:r>
            <w:r>
              <w:rPr>
                <w:b/>
                <w:sz w:val="16"/>
              </w:rPr>
              <w:t>2</w:t>
            </w:r>
          </w:p>
        </w:tc>
        <w:tc>
          <w:tcPr>
            <w:tcW w:w="6366" w:type="dxa"/>
            <w:tcBorders>
              <w:top w:val="single" w:sz="2" w:space="0" w:color="auto"/>
              <w:left w:val="nil"/>
              <w:bottom w:val="single" w:sz="2" w:space="0" w:color="auto"/>
              <w:right w:val="nil"/>
            </w:tcBorders>
            <w:shd w:val="clear" w:color="auto" w:fill="F2F2F2" w:themeFill="background1" w:themeFillShade="F2"/>
          </w:tcPr>
          <w:p w14:paraId="3D984C92" w14:textId="7E8B87D3" w:rsidR="007D2836" w:rsidRPr="005D7DF1" w:rsidRDefault="0AE0301A" w:rsidP="16EB36B8">
            <w:pPr>
              <w:spacing w:before="40" w:after="40" w:line="276" w:lineRule="auto"/>
              <w:cnfStyle w:val="000000000000" w:firstRow="0" w:lastRow="0" w:firstColumn="0" w:lastColumn="0" w:oddVBand="0" w:evenVBand="0" w:oddHBand="0" w:evenHBand="0" w:firstRowFirstColumn="0" w:firstRowLastColumn="0" w:lastRowFirstColumn="0" w:lastRowLastColumn="0"/>
              <w:rPr>
                <w:b/>
                <w:bCs/>
                <w:sz w:val="16"/>
                <w:szCs w:val="16"/>
              </w:rPr>
            </w:pPr>
            <w:r w:rsidRPr="16EB36B8">
              <w:rPr>
                <w:b/>
                <w:bCs/>
                <w:sz w:val="16"/>
                <w:szCs w:val="16"/>
              </w:rPr>
              <w:t>Modelování stávajícího stavu</w:t>
            </w:r>
          </w:p>
        </w:tc>
        <w:tc>
          <w:tcPr>
            <w:tcW w:w="1084" w:type="dxa"/>
            <w:tcBorders>
              <w:top w:val="single" w:sz="2" w:space="0" w:color="auto"/>
              <w:left w:val="nil"/>
              <w:bottom w:val="single" w:sz="2" w:space="0" w:color="auto"/>
            </w:tcBorders>
            <w:shd w:val="clear" w:color="auto" w:fill="F2F2F2" w:themeFill="background1" w:themeFillShade="F2"/>
          </w:tcPr>
          <w:p w14:paraId="2459FFC7" w14:textId="6F60EBB4" w:rsidR="007D2836" w:rsidRPr="005D7DF1" w:rsidRDefault="007D2836" w:rsidP="007D2836">
            <w:pPr>
              <w:spacing w:before="40" w:after="40" w:line="276" w:lineRule="auto"/>
              <w:jc w:val="center"/>
              <w:cnfStyle w:val="000000000000" w:firstRow="0" w:lastRow="0" w:firstColumn="0" w:lastColumn="0" w:oddVBand="0" w:evenVBand="0" w:oddHBand="0" w:evenHBand="0" w:firstRowFirstColumn="0" w:firstRowLastColumn="0" w:lastRowFirstColumn="0" w:lastRowLastColumn="0"/>
              <w:rPr>
                <w:b/>
                <w:sz w:val="16"/>
              </w:rPr>
            </w:pPr>
          </w:p>
        </w:tc>
      </w:tr>
      <w:bookmarkEnd w:id="38"/>
      <w:tr w:rsidR="00771AB1" w:rsidRPr="00B46D03" w14:paraId="7DF4516B" w14:textId="77777777" w:rsidTr="16EB36B8">
        <w:trPr>
          <w:trHeight w:val="283"/>
        </w:trPr>
        <w:tc>
          <w:tcPr>
            <w:cnfStyle w:val="001000000000" w:firstRow="0" w:lastRow="0" w:firstColumn="1" w:lastColumn="0" w:oddVBand="0" w:evenVBand="0" w:oddHBand="0" w:evenHBand="0" w:firstRowFirstColumn="0" w:firstRowLastColumn="0" w:lastRowFirstColumn="0" w:lastRowLastColumn="0"/>
            <w:tcW w:w="709" w:type="dxa"/>
            <w:shd w:val="clear" w:color="auto" w:fill="auto"/>
          </w:tcPr>
          <w:p w14:paraId="09493C95" w14:textId="77777777" w:rsidR="00771AB1" w:rsidRPr="00186A7F" w:rsidRDefault="00771AB1" w:rsidP="00FF46C0">
            <w:pPr>
              <w:spacing w:before="20" w:after="20" w:line="276" w:lineRule="auto"/>
              <w:jc w:val="both"/>
              <w:rPr>
                <w:sz w:val="16"/>
                <w:szCs w:val="14"/>
              </w:rPr>
            </w:pPr>
            <w:r>
              <w:rPr>
                <w:sz w:val="16"/>
                <w:szCs w:val="14"/>
              </w:rPr>
              <w:t>Cíl 2.1</w:t>
            </w:r>
          </w:p>
        </w:tc>
        <w:tc>
          <w:tcPr>
            <w:tcW w:w="6366" w:type="dxa"/>
            <w:tcBorders>
              <w:top w:val="single" w:sz="2" w:space="0" w:color="auto"/>
              <w:bottom w:val="single" w:sz="2" w:space="0" w:color="auto"/>
            </w:tcBorders>
            <w:shd w:val="clear" w:color="auto" w:fill="auto"/>
          </w:tcPr>
          <w:p w14:paraId="59A5DB3F" w14:textId="21317EE4" w:rsidR="00771AB1" w:rsidRPr="00837696" w:rsidRDefault="00771AB1" w:rsidP="00FF46C0">
            <w:pPr>
              <w:spacing w:before="20" w:after="20" w:line="276" w:lineRule="auto"/>
              <w:jc w:val="both"/>
              <w:cnfStyle w:val="000000000000" w:firstRow="0" w:lastRow="0" w:firstColumn="0" w:lastColumn="0" w:oddVBand="0" w:evenVBand="0" w:oddHBand="0" w:evenHBand="0" w:firstRowFirstColumn="0" w:firstRowLastColumn="0" w:lastRowFirstColumn="0" w:lastRowLastColumn="0"/>
              <w:rPr>
                <w:sz w:val="16"/>
                <w:szCs w:val="14"/>
              </w:rPr>
            </w:pPr>
            <w:r w:rsidRPr="00837696">
              <w:rPr>
                <w:sz w:val="16"/>
              </w:rPr>
              <w:t>Zpracování DiMS stávajícího stavu</w:t>
            </w:r>
            <w:r w:rsidR="00A0629A">
              <w:rPr>
                <w:sz w:val="16"/>
              </w:rPr>
              <w:t xml:space="preserve"> (mimo inženýrské sítě) b</w:t>
            </w:r>
            <w:r w:rsidRPr="00837696">
              <w:rPr>
                <w:sz w:val="16"/>
              </w:rPr>
              <w:t>ude</w:t>
            </w:r>
            <w:r w:rsidR="00A0629A">
              <w:rPr>
                <w:sz w:val="16"/>
              </w:rPr>
              <w:t> </w:t>
            </w:r>
            <w:r w:rsidRPr="00837696">
              <w:rPr>
                <w:sz w:val="16"/>
              </w:rPr>
              <w:t>proveden</w:t>
            </w:r>
            <w:r w:rsidR="00345847">
              <w:rPr>
                <w:sz w:val="16"/>
              </w:rPr>
              <w:t>o</w:t>
            </w:r>
            <w:r w:rsidRPr="00837696">
              <w:rPr>
                <w:sz w:val="16"/>
              </w:rPr>
              <w:t xml:space="preserve"> v takovém rozsahu a podrobnosti, aby bylo možné </w:t>
            </w:r>
            <w:r w:rsidR="00AA36E2">
              <w:rPr>
                <w:sz w:val="16"/>
              </w:rPr>
              <w:t>na základě</w:t>
            </w:r>
            <w:r w:rsidR="00781E3A">
              <w:rPr>
                <w:sz w:val="16"/>
              </w:rPr>
              <w:t xml:space="preserve"> všech</w:t>
            </w:r>
            <w:r w:rsidRPr="00837696">
              <w:rPr>
                <w:sz w:val="16"/>
              </w:rPr>
              <w:t> dílčích model</w:t>
            </w:r>
            <w:r w:rsidR="00781E3A">
              <w:rPr>
                <w:sz w:val="16"/>
              </w:rPr>
              <w:t>ů</w:t>
            </w:r>
            <w:r w:rsidRPr="00837696">
              <w:rPr>
                <w:sz w:val="16"/>
              </w:rPr>
              <w:t xml:space="preserve"> vytvořit model výkopových případně razících terénních úprav v</w:t>
            </w:r>
            <w:r w:rsidR="00AA36E2">
              <w:rPr>
                <w:sz w:val="16"/>
              </w:rPr>
              <w:t> </w:t>
            </w:r>
            <w:r w:rsidRPr="00837696">
              <w:rPr>
                <w:sz w:val="16"/>
              </w:rPr>
              <w:t>rozsahu stavbou dotčeného území.</w:t>
            </w:r>
            <w:r w:rsidR="00E844FF">
              <w:rPr>
                <w:sz w:val="16"/>
              </w:rPr>
              <w:t xml:space="preserve"> Model st</w:t>
            </w:r>
            <w:r w:rsidR="00E844FF" w:rsidRPr="00E844FF">
              <w:rPr>
                <w:sz w:val="16"/>
              </w:rPr>
              <w:t>ávající</w:t>
            </w:r>
            <w:r w:rsidR="00E844FF">
              <w:rPr>
                <w:sz w:val="16"/>
              </w:rPr>
              <w:t>ho</w:t>
            </w:r>
            <w:r w:rsidR="00E844FF" w:rsidRPr="00E844FF">
              <w:rPr>
                <w:sz w:val="16"/>
              </w:rPr>
              <w:t xml:space="preserve"> stav</w:t>
            </w:r>
            <w:r w:rsidR="00E844FF">
              <w:rPr>
                <w:sz w:val="16"/>
              </w:rPr>
              <w:t>u</w:t>
            </w:r>
            <w:r w:rsidR="00E844FF" w:rsidRPr="00E844FF">
              <w:rPr>
                <w:sz w:val="16"/>
              </w:rPr>
              <w:t xml:space="preserve"> </w:t>
            </w:r>
            <w:r w:rsidR="00E844FF">
              <w:rPr>
                <w:sz w:val="16"/>
              </w:rPr>
              <w:t>bude modelován do</w:t>
            </w:r>
            <w:r w:rsidR="00781E3A">
              <w:rPr>
                <w:sz w:val="16"/>
              </w:rPr>
              <w:t> </w:t>
            </w:r>
            <w:r w:rsidR="00E844FF" w:rsidRPr="00E844FF">
              <w:rPr>
                <w:sz w:val="16"/>
              </w:rPr>
              <w:t xml:space="preserve">vzdálenosti min. 5 m od </w:t>
            </w:r>
            <w:r w:rsidR="00F44B1F">
              <w:rPr>
                <w:sz w:val="16"/>
              </w:rPr>
              <w:t>obvodu stavby.</w:t>
            </w:r>
          </w:p>
        </w:tc>
        <w:tc>
          <w:tcPr>
            <w:tcW w:w="1084" w:type="dxa"/>
            <w:tcBorders>
              <w:top w:val="single" w:sz="2" w:space="0" w:color="auto"/>
              <w:bottom w:val="single" w:sz="2" w:space="0" w:color="auto"/>
            </w:tcBorders>
            <w:shd w:val="clear" w:color="auto" w:fill="auto"/>
          </w:tcPr>
          <w:p w14:paraId="4AD8E5CA" w14:textId="77777777" w:rsidR="00771AB1" w:rsidRPr="00F535CA" w:rsidRDefault="00771AB1" w:rsidP="00FF46C0">
            <w:pPr>
              <w:spacing w:before="20" w:after="20" w:line="276" w:lineRule="auto"/>
              <w:jc w:val="center"/>
              <w:cnfStyle w:val="000000000000" w:firstRow="0" w:lastRow="0" w:firstColumn="0" w:lastColumn="0" w:oddVBand="0" w:evenVBand="0" w:oddHBand="0" w:evenHBand="0" w:firstRowFirstColumn="0" w:firstRowLastColumn="0" w:lastRowFirstColumn="0" w:lastRowLastColumn="0"/>
              <w:rPr>
                <w:b/>
                <w:sz w:val="16"/>
                <w:szCs w:val="14"/>
              </w:rPr>
            </w:pPr>
            <w:r w:rsidRPr="00F535CA">
              <w:rPr>
                <w:b/>
                <w:sz w:val="16"/>
                <w:szCs w:val="14"/>
              </w:rPr>
              <w:t>vysoká</w:t>
            </w:r>
          </w:p>
        </w:tc>
      </w:tr>
      <w:tr w:rsidR="00771AB1" w:rsidRPr="00B46D03" w14:paraId="28606256" w14:textId="77777777" w:rsidTr="16EB36B8">
        <w:tc>
          <w:tcPr>
            <w:cnfStyle w:val="001000000000" w:firstRow="0" w:lastRow="0" w:firstColumn="1" w:lastColumn="0" w:oddVBand="0" w:evenVBand="0" w:oddHBand="0" w:evenHBand="0" w:firstRowFirstColumn="0" w:firstRowLastColumn="0" w:lastRowFirstColumn="0" w:lastRowLastColumn="0"/>
            <w:tcW w:w="709" w:type="dxa"/>
            <w:tcBorders>
              <w:top w:val="single" w:sz="2" w:space="0" w:color="auto"/>
            </w:tcBorders>
            <w:shd w:val="clear" w:color="auto" w:fill="auto"/>
          </w:tcPr>
          <w:p w14:paraId="29DD7788" w14:textId="6C086C6F" w:rsidR="00771AB1" w:rsidRPr="00F535CA" w:rsidRDefault="00771AB1" w:rsidP="00FF46C0">
            <w:pPr>
              <w:spacing w:before="20" w:after="20" w:line="276" w:lineRule="auto"/>
              <w:jc w:val="both"/>
              <w:rPr>
                <w:sz w:val="16"/>
              </w:rPr>
            </w:pPr>
            <w:r>
              <w:rPr>
                <w:sz w:val="16"/>
                <w:szCs w:val="14"/>
              </w:rPr>
              <w:t>Cíl 2.</w:t>
            </w:r>
            <w:r w:rsidR="00A0629A">
              <w:rPr>
                <w:sz w:val="16"/>
                <w:szCs w:val="14"/>
              </w:rPr>
              <w:t>2</w:t>
            </w:r>
          </w:p>
        </w:tc>
        <w:tc>
          <w:tcPr>
            <w:tcW w:w="6366" w:type="dxa"/>
            <w:tcBorders>
              <w:top w:val="single" w:sz="2" w:space="0" w:color="auto"/>
              <w:bottom w:val="single" w:sz="2" w:space="0" w:color="auto"/>
            </w:tcBorders>
            <w:shd w:val="clear" w:color="auto" w:fill="auto"/>
          </w:tcPr>
          <w:p w14:paraId="0932F3E8" w14:textId="4A0D41CE" w:rsidR="00575912" w:rsidRPr="00F535CA" w:rsidRDefault="00771AB1" w:rsidP="00002D93">
            <w:pPr>
              <w:spacing w:before="20" w:after="20" w:line="276" w:lineRule="auto"/>
              <w:jc w:val="both"/>
              <w:cnfStyle w:val="000000000000" w:firstRow="0" w:lastRow="0" w:firstColumn="0" w:lastColumn="0" w:oddVBand="0" w:evenVBand="0" w:oddHBand="0" w:evenHBand="0" w:firstRowFirstColumn="0" w:firstRowLastColumn="0" w:lastRowFirstColumn="0" w:lastRowLastColumn="0"/>
              <w:rPr>
                <w:sz w:val="16"/>
              </w:rPr>
            </w:pPr>
            <w:r w:rsidRPr="00F535CA">
              <w:rPr>
                <w:sz w:val="16"/>
              </w:rPr>
              <w:t xml:space="preserve">Zpracování </w:t>
            </w:r>
            <w:r>
              <w:rPr>
                <w:sz w:val="16"/>
              </w:rPr>
              <w:t>DiMS</w:t>
            </w:r>
            <w:r w:rsidRPr="00F535CA">
              <w:rPr>
                <w:sz w:val="16"/>
              </w:rPr>
              <w:t xml:space="preserve"> stávajícího stavu </w:t>
            </w:r>
            <w:r w:rsidRPr="00454E4E">
              <w:rPr>
                <w:sz w:val="16"/>
                <w:szCs w:val="16"/>
              </w:rPr>
              <w:t xml:space="preserve">inženýrských sítí </w:t>
            </w:r>
            <w:r w:rsidR="00454E4E" w:rsidRPr="00454E4E">
              <w:rPr>
                <w:sz w:val="16"/>
                <w:szCs w:val="16"/>
              </w:rPr>
              <w:t xml:space="preserve">v oblasti stavby </w:t>
            </w:r>
            <w:r w:rsidRPr="00454E4E">
              <w:rPr>
                <w:sz w:val="16"/>
                <w:szCs w:val="16"/>
              </w:rPr>
              <w:t>bude provedeno v takovém rozsahu a podrobnosti, aby bylo možné v</w:t>
            </w:r>
            <w:r w:rsidR="002C3AB3">
              <w:rPr>
                <w:sz w:val="16"/>
                <w:szCs w:val="16"/>
              </w:rPr>
              <w:t xml:space="preserve"> profesních </w:t>
            </w:r>
            <w:r w:rsidRPr="00454E4E">
              <w:rPr>
                <w:sz w:val="16"/>
                <w:szCs w:val="16"/>
              </w:rPr>
              <w:t>modelech jednotlivých specializací doložit</w:t>
            </w:r>
            <w:r w:rsidRPr="00F535CA">
              <w:rPr>
                <w:sz w:val="16"/>
              </w:rPr>
              <w:t xml:space="preserve"> napojení nového navrhovaného stavu na stávající stav.</w:t>
            </w:r>
            <w:r w:rsidR="00780FBB">
              <w:rPr>
                <w:sz w:val="16"/>
              </w:rPr>
              <w:t xml:space="preserve"> </w:t>
            </w:r>
            <w:r w:rsidR="00796D56">
              <w:rPr>
                <w:sz w:val="16"/>
              </w:rPr>
              <w:t>I</w:t>
            </w:r>
            <w:r w:rsidR="00780FBB">
              <w:rPr>
                <w:sz w:val="16"/>
              </w:rPr>
              <w:t>nženýrské sítě budou modelovány</w:t>
            </w:r>
            <w:r w:rsidR="00AF59D2">
              <w:rPr>
                <w:sz w:val="16"/>
              </w:rPr>
              <w:t xml:space="preserve"> včetně svých ochranných pásem</w:t>
            </w:r>
            <w:r w:rsidR="003718B0">
              <w:rPr>
                <w:sz w:val="16"/>
              </w:rPr>
              <w:t xml:space="preserve">. Pokud je </w:t>
            </w:r>
            <w:r w:rsidR="00B669F3">
              <w:rPr>
                <w:sz w:val="16"/>
              </w:rPr>
              <w:t xml:space="preserve">znalost </w:t>
            </w:r>
            <w:r w:rsidR="00850C77">
              <w:rPr>
                <w:sz w:val="16"/>
              </w:rPr>
              <w:t xml:space="preserve">jejich </w:t>
            </w:r>
            <w:r w:rsidR="00B669F3">
              <w:rPr>
                <w:sz w:val="16"/>
              </w:rPr>
              <w:t xml:space="preserve">polohy </w:t>
            </w:r>
            <w:r w:rsidR="009C13D4">
              <w:rPr>
                <w:sz w:val="16"/>
              </w:rPr>
              <w:t>pouze orientační</w:t>
            </w:r>
            <w:r w:rsidR="000F5151">
              <w:rPr>
                <w:sz w:val="16"/>
              </w:rPr>
              <w:t>,</w:t>
            </w:r>
            <w:r w:rsidR="009C13D4">
              <w:rPr>
                <w:sz w:val="16"/>
              </w:rPr>
              <w:t xml:space="preserve"> bud</w:t>
            </w:r>
            <w:r w:rsidR="000F5151">
              <w:rPr>
                <w:sz w:val="16"/>
              </w:rPr>
              <w:t>ou</w:t>
            </w:r>
            <w:r w:rsidR="009C13D4">
              <w:rPr>
                <w:sz w:val="16"/>
              </w:rPr>
              <w:t xml:space="preserve"> modelován</w:t>
            </w:r>
            <w:r w:rsidR="000F5151">
              <w:rPr>
                <w:sz w:val="16"/>
              </w:rPr>
              <w:t>y</w:t>
            </w:r>
            <w:r w:rsidR="009C13D4">
              <w:rPr>
                <w:sz w:val="16"/>
              </w:rPr>
              <w:t xml:space="preserve"> pouze ochrann</w:t>
            </w:r>
            <w:r w:rsidR="000F5151">
              <w:rPr>
                <w:sz w:val="16"/>
              </w:rPr>
              <w:t xml:space="preserve">ým </w:t>
            </w:r>
            <w:r w:rsidR="009C13D4">
              <w:rPr>
                <w:sz w:val="16"/>
              </w:rPr>
              <w:t>pásm</w:t>
            </w:r>
            <w:r w:rsidR="000F5151">
              <w:rPr>
                <w:sz w:val="16"/>
              </w:rPr>
              <w:t>em</w:t>
            </w:r>
            <w:r w:rsidR="00736CEE">
              <w:rPr>
                <w:sz w:val="16"/>
              </w:rPr>
              <w:t xml:space="preserve">, které ale bude </w:t>
            </w:r>
            <w:r w:rsidR="00002D93">
              <w:rPr>
                <w:sz w:val="16"/>
              </w:rPr>
              <w:t xml:space="preserve">na všechny strany </w:t>
            </w:r>
            <w:r w:rsidR="009C13D4">
              <w:rPr>
                <w:sz w:val="16"/>
              </w:rPr>
              <w:t>rozšířen</w:t>
            </w:r>
            <w:r w:rsidR="00736CEE">
              <w:rPr>
                <w:sz w:val="16"/>
              </w:rPr>
              <w:t>o</w:t>
            </w:r>
            <w:r w:rsidR="009C13D4">
              <w:rPr>
                <w:sz w:val="16"/>
              </w:rPr>
              <w:t xml:space="preserve"> o</w:t>
            </w:r>
            <w:r w:rsidR="00736CEE">
              <w:rPr>
                <w:sz w:val="16"/>
              </w:rPr>
              <w:t> </w:t>
            </w:r>
            <w:r w:rsidR="00ED03B4">
              <w:rPr>
                <w:sz w:val="16"/>
              </w:rPr>
              <w:t xml:space="preserve">příslušné </w:t>
            </w:r>
            <w:r w:rsidR="009C13D4">
              <w:rPr>
                <w:sz w:val="16"/>
              </w:rPr>
              <w:t>předpokládan</w:t>
            </w:r>
            <w:r w:rsidR="00EE2E38">
              <w:rPr>
                <w:sz w:val="16"/>
              </w:rPr>
              <w:t>é výškové a</w:t>
            </w:r>
            <w:r w:rsidR="008905A7">
              <w:rPr>
                <w:sz w:val="16"/>
              </w:rPr>
              <w:t xml:space="preserve"> směrové odchylky.</w:t>
            </w:r>
            <w:r w:rsidR="00564551">
              <w:rPr>
                <w:sz w:val="16"/>
              </w:rPr>
              <w:t xml:space="preserve"> Model st</w:t>
            </w:r>
            <w:r w:rsidR="00564551" w:rsidRPr="00E844FF">
              <w:rPr>
                <w:sz w:val="16"/>
              </w:rPr>
              <w:t>ávající</w:t>
            </w:r>
            <w:r w:rsidR="00564551">
              <w:rPr>
                <w:sz w:val="16"/>
              </w:rPr>
              <w:t>ch sítí bude modelován do </w:t>
            </w:r>
            <w:r w:rsidR="00564551" w:rsidRPr="00E844FF">
              <w:rPr>
                <w:sz w:val="16"/>
              </w:rPr>
              <w:t xml:space="preserve">vzdálenosti min. 5 m od </w:t>
            </w:r>
            <w:r w:rsidR="00564551">
              <w:rPr>
                <w:sz w:val="16"/>
              </w:rPr>
              <w:t>obvodu stavby.</w:t>
            </w:r>
          </w:p>
        </w:tc>
        <w:tc>
          <w:tcPr>
            <w:tcW w:w="1084" w:type="dxa"/>
            <w:tcBorders>
              <w:top w:val="single" w:sz="2" w:space="0" w:color="auto"/>
              <w:bottom w:val="single" w:sz="2" w:space="0" w:color="auto"/>
            </w:tcBorders>
            <w:shd w:val="clear" w:color="auto" w:fill="auto"/>
          </w:tcPr>
          <w:p w14:paraId="02C3B0C0" w14:textId="7AC339DD" w:rsidR="00771AB1" w:rsidRPr="00454E4E" w:rsidRDefault="00454E4E" w:rsidP="00FF46C0">
            <w:pPr>
              <w:spacing w:before="20" w:after="20" w:line="276" w:lineRule="auto"/>
              <w:jc w:val="center"/>
              <w:cnfStyle w:val="000000000000" w:firstRow="0" w:lastRow="0" w:firstColumn="0" w:lastColumn="0" w:oddVBand="0" w:evenVBand="0" w:oddHBand="0" w:evenHBand="0" w:firstRowFirstColumn="0" w:firstRowLastColumn="0" w:lastRowFirstColumn="0" w:lastRowLastColumn="0"/>
              <w:rPr>
                <w:b/>
                <w:sz w:val="16"/>
                <w:szCs w:val="16"/>
              </w:rPr>
            </w:pPr>
            <w:r w:rsidRPr="00454E4E">
              <w:rPr>
                <w:b/>
                <w:sz w:val="16"/>
                <w:szCs w:val="16"/>
              </w:rPr>
              <w:t>vysoká</w:t>
            </w:r>
          </w:p>
        </w:tc>
      </w:tr>
      <w:tr w:rsidR="00CD73D8" w:rsidRPr="00B46D03" w14:paraId="5F25D9C2" w14:textId="77777777" w:rsidTr="16EB36B8">
        <w:tc>
          <w:tcPr>
            <w:cnfStyle w:val="001000000000" w:firstRow="0" w:lastRow="0" w:firstColumn="1" w:lastColumn="0" w:oddVBand="0" w:evenVBand="0" w:oddHBand="0" w:evenHBand="0" w:firstRowFirstColumn="0" w:firstRowLastColumn="0" w:lastRowFirstColumn="0" w:lastRowLastColumn="0"/>
            <w:tcW w:w="709" w:type="dxa"/>
            <w:tcBorders>
              <w:top w:val="single" w:sz="2" w:space="0" w:color="auto"/>
            </w:tcBorders>
            <w:shd w:val="clear" w:color="auto" w:fill="auto"/>
          </w:tcPr>
          <w:p w14:paraId="3288FB7E" w14:textId="02CBA35A" w:rsidR="00CD73D8" w:rsidRDefault="008D67BC" w:rsidP="00FF46C0">
            <w:pPr>
              <w:spacing w:before="20" w:after="20" w:line="276" w:lineRule="auto"/>
              <w:jc w:val="both"/>
              <w:rPr>
                <w:sz w:val="16"/>
                <w:szCs w:val="14"/>
              </w:rPr>
            </w:pPr>
            <w:r>
              <w:rPr>
                <w:sz w:val="16"/>
                <w:szCs w:val="14"/>
              </w:rPr>
              <w:t>Cíl 2.3</w:t>
            </w:r>
          </w:p>
        </w:tc>
        <w:tc>
          <w:tcPr>
            <w:tcW w:w="6366" w:type="dxa"/>
            <w:tcBorders>
              <w:top w:val="single" w:sz="2" w:space="0" w:color="auto"/>
              <w:bottom w:val="single" w:sz="2" w:space="0" w:color="auto"/>
            </w:tcBorders>
            <w:shd w:val="clear" w:color="auto" w:fill="auto"/>
          </w:tcPr>
          <w:p w14:paraId="4C24D5A2" w14:textId="31802F08" w:rsidR="00CD73D8" w:rsidRPr="00F535CA" w:rsidRDefault="0002089E" w:rsidP="00FF46C0">
            <w:pPr>
              <w:spacing w:before="20" w:after="20" w:line="276" w:lineRule="auto"/>
              <w:jc w:val="both"/>
              <w:cnfStyle w:val="000000000000" w:firstRow="0" w:lastRow="0" w:firstColumn="0" w:lastColumn="0" w:oddVBand="0" w:evenVBand="0" w:oddHBand="0" w:evenHBand="0" w:firstRowFirstColumn="0" w:firstRowLastColumn="0" w:lastRowFirstColumn="0" w:lastRowLastColumn="0"/>
              <w:rPr>
                <w:sz w:val="16"/>
              </w:rPr>
            </w:pPr>
            <w:r>
              <w:rPr>
                <w:sz w:val="16"/>
              </w:rPr>
              <w:t xml:space="preserve">Zpracování </w:t>
            </w:r>
            <w:r w:rsidR="002E1A8C">
              <w:rPr>
                <w:sz w:val="16"/>
              </w:rPr>
              <w:t>DiMS</w:t>
            </w:r>
            <w:r w:rsidR="007D4861">
              <w:rPr>
                <w:sz w:val="16"/>
              </w:rPr>
              <w:t xml:space="preserve"> odstraňovaných konstrukcí</w:t>
            </w:r>
            <w:r w:rsidR="00747E68">
              <w:rPr>
                <w:sz w:val="16"/>
              </w:rPr>
              <w:t xml:space="preserve"> bude provedeno v</w:t>
            </w:r>
            <w:r w:rsidR="0050512F">
              <w:rPr>
                <w:sz w:val="16"/>
              </w:rPr>
              <w:t> </w:t>
            </w:r>
            <w:r w:rsidR="00747E68">
              <w:rPr>
                <w:sz w:val="16"/>
              </w:rPr>
              <w:t>ro</w:t>
            </w:r>
            <w:r w:rsidR="0050512F">
              <w:rPr>
                <w:sz w:val="16"/>
              </w:rPr>
              <w:t xml:space="preserve">zsahu prováděných </w:t>
            </w:r>
            <w:r w:rsidR="00F42459">
              <w:rPr>
                <w:sz w:val="16"/>
              </w:rPr>
              <w:t>úprav</w:t>
            </w:r>
            <w:r w:rsidR="000E2D4E">
              <w:rPr>
                <w:sz w:val="16"/>
              </w:rPr>
              <w:t xml:space="preserve"> a v</w:t>
            </w:r>
            <w:r w:rsidR="00AE16DB">
              <w:rPr>
                <w:sz w:val="16"/>
              </w:rPr>
              <w:t> </w:t>
            </w:r>
            <w:r w:rsidR="000E2D4E">
              <w:rPr>
                <w:sz w:val="16"/>
              </w:rPr>
              <w:t>podrobnosti</w:t>
            </w:r>
            <w:r w:rsidR="00AE16DB">
              <w:rPr>
                <w:sz w:val="16"/>
              </w:rPr>
              <w:t xml:space="preserve"> potřebné pro </w:t>
            </w:r>
            <w:r w:rsidR="009D0E2D">
              <w:rPr>
                <w:sz w:val="16"/>
              </w:rPr>
              <w:t xml:space="preserve">jejich </w:t>
            </w:r>
            <w:r w:rsidR="00802AC1">
              <w:rPr>
                <w:sz w:val="16"/>
              </w:rPr>
              <w:t xml:space="preserve">realizaci. </w:t>
            </w:r>
            <w:r w:rsidR="009665AE">
              <w:rPr>
                <w:sz w:val="16"/>
              </w:rPr>
              <w:t>Ú</w:t>
            </w:r>
            <w:r w:rsidR="002A102F">
              <w:rPr>
                <w:sz w:val="16"/>
              </w:rPr>
              <w:t>prav</w:t>
            </w:r>
            <w:r w:rsidR="00802AC1">
              <w:rPr>
                <w:sz w:val="16"/>
              </w:rPr>
              <w:t>y</w:t>
            </w:r>
            <w:r w:rsidR="002A102F">
              <w:rPr>
                <w:sz w:val="16"/>
              </w:rPr>
              <w:t xml:space="preserve"> prováděn</w:t>
            </w:r>
            <w:r w:rsidR="00802AC1">
              <w:rPr>
                <w:sz w:val="16"/>
              </w:rPr>
              <w:t xml:space="preserve">é </w:t>
            </w:r>
            <w:r w:rsidR="002A102F">
              <w:rPr>
                <w:sz w:val="16"/>
              </w:rPr>
              <w:t xml:space="preserve">na </w:t>
            </w:r>
            <w:r w:rsidR="009665AE">
              <w:rPr>
                <w:sz w:val="16"/>
              </w:rPr>
              <w:t xml:space="preserve">objektech </w:t>
            </w:r>
            <w:r w:rsidR="002A102F">
              <w:rPr>
                <w:sz w:val="16"/>
              </w:rPr>
              <w:t>pozemních stav</w:t>
            </w:r>
            <w:r w:rsidR="009665AE">
              <w:rPr>
                <w:sz w:val="16"/>
              </w:rPr>
              <w:t>e</w:t>
            </w:r>
            <w:r w:rsidR="002A102F">
              <w:rPr>
                <w:sz w:val="16"/>
              </w:rPr>
              <w:t>b bud</w:t>
            </w:r>
            <w:r w:rsidR="00F90090">
              <w:rPr>
                <w:sz w:val="16"/>
              </w:rPr>
              <w:t>ou</w:t>
            </w:r>
            <w:r w:rsidR="002A102F">
              <w:rPr>
                <w:sz w:val="16"/>
              </w:rPr>
              <w:t xml:space="preserve"> </w:t>
            </w:r>
            <w:r w:rsidR="00775AFA">
              <w:rPr>
                <w:sz w:val="16"/>
              </w:rPr>
              <w:t>zpracovává</w:t>
            </w:r>
            <w:r w:rsidR="00437D1E">
              <w:rPr>
                <w:sz w:val="16"/>
              </w:rPr>
              <w:t>n</w:t>
            </w:r>
            <w:r w:rsidR="00F90090">
              <w:rPr>
                <w:sz w:val="16"/>
              </w:rPr>
              <w:t>y</w:t>
            </w:r>
            <w:r w:rsidR="00437D1E">
              <w:rPr>
                <w:sz w:val="16"/>
              </w:rPr>
              <w:t xml:space="preserve"> </w:t>
            </w:r>
            <w:r w:rsidR="00802AC1">
              <w:rPr>
                <w:sz w:val="16"/>
              </w:rPr>
              <w:t>v </w:t>
            </w:r>
            <w:r w:rsidR="00437D1E">
              <w:rPr>
                <w:sz w:val="16"/>
              </w:rPr>
              <w:t>samostatn</w:t>
            </w:r>
            <w:r w:rsidR="00802AC1">
              <w:rPr>
                <w:sz w:val="16"/>
              </w:rPr>
              <w:t xml:space="preserve">ých </w:t>
            </w:r>
            <w:r w:rsidR="007C5FE0">
              <w:rPr>
                <w:sz w:val="16"/>
              </w:rPr>
              <w:t>model</w:t>
            </w:r>
            <w:r w:rsidR="00802AC1">
              <w:rPr>
                <w:sz w:val="16"/>
              </w:rPr>
              <w:t>ech</w:t>
            </w:r>
            <w:r w:rsidR="007C5FE0">
              <w:rPr>
                <w:sz w:val="16"/>
              </w:rPr>
              <w:t>.</w:t>
            </w:r>
          </w:p>
        </w:tc>
        <w:tc>
          <w:tcPr>
            <w:tcW w:w="1084" w:type="dxa"/>
            <w:tcBorders>
              <w:top w:val="single" w:sz="2" w:space="0" w:color="auto"/>
              <w:bottom w:val="single" w:sz="2" w:space="0" w:color="auto"/>
            </w:tcBorders>
            <w:shd w:val="clear" w:color="auto" w:fill="auto"/>
          </w:tcPr>
          <w:p w14:paraId="3C247EEB" w14:textId="20A34F6D" w:rsidR="00CD73D8" w:rsidRPr="00454E4E" w:rsidRDefault="00B9180E" w:rsidP="00FF46C0">
            <w:pPr>
              <w:spacing w:before="20" w:after="20" w:line="276" w:lineRule="auto"/>
              <w:jc w:val="center"/>
              <w:cnfStyle w:val="000000000000" w:firstRow="0" w:lastRow="0" w:firstColumn="0" w:lastColumn="0" w:oddVBand="0" w:evenVBand="0" w:oddHBand="0" w:evenHBand="0" w:firstRowFirstColumn="0" w:firstRowLastColumn="0" w:lastRowFirstColumn="0" w:lastRowLastColumn="0"/>
              <w:rPr>
                <w:b/>
                <w:sz w:val="16"/>
                <w:szCs w:val="16"/>
              </w:rPr>
            </w:pPr>
            <w:r>
              <w:rPr>
                <w:b/>
                <w:sz w:val="16"/>
                <w:szCs w:val="16"/>
              </w:rPr>
              <w:t>vysoká</w:t>
            </w:r>
          </w:p>
        </w:tc>
      </w:tr>
      <w:tr w:rsidR="00C92F06" w:rsidRPr="00B46D03" w14:paraId="69CA2D1A" w14:textId="77777777" w:rsidTr="16EB36B8">
        <w:tc>
          <w:tcPr>
            <w:cnfStyle w:val="001000000000" w:firstRow="0" w:lastRow="0" w:firstColumn="1" w:lastColumn="0" w:oddVBand="0" w:evenVBand="0" w:oddHBand="0" w:evenHBand="0" w:firstRowFirstColumn="0" w:firstRowLastColumn="0" w:lastRowFirstColumn="0" w:lastRowLastColumn="0"/>
            <w:tcW w:w="709" w:type="dxa"/>
            <w:tcBorders>
              <w:top w:val="single" w:sz="2" w:space="0" w:color="auto"/>
            </w:tcBorders>
            <w:shd w:val="clear" w:color="auto" w:fill="auto"/>
          </w:tcPr>
          <w:p w14:paraId="701EAAA8" w14:textId="32A282D4" w:rsidR="00C92F06" w:rsidRDefault="00C92F06" w:rsidP="00FF46C0">
            <w:pPr>
              <w:spacing w:before="20" w:after="20" w:line="276" w:lineRule="auto"/>
              <w:jc w:val="both"/>
              <w:rPr>
                <w:sz w:val="16"/>
                <w:szCs w:val="14"/>
              </w:rPr>
            </w:pPr>
            <w:r>
              <w:rPr>
                <w:sz w:val="16"/>
                <w:szCs w:val="14"/>
              </w:rPr>
              <w:t>Cíl 2.4</w:t>
            </w:r>
          </w:p>
        </w:tc>
        <w:tc>
          <w:tcPr>
            <w:tcW w:w="6366" w:type="dxa"/>
            <w:tcBorders>
              <w:top w:val="single" w:sz="2" w:space="0" w:color="auto"/>
              <w:bottom w:val="single" w:sz="2" w:space="0" w:color="auto"/>
            </w:tcBorders>
            <w:shd w:val="clear" w:color="auto" w:fill="auto"/>
          </w:tcPr>
          <w:p w14:paraId="6385F06E" w14:textId="06F566AA" w:rsidR="00C92F06" w:rsidRPr="00F535CA" w:rsidRDefault="00A74E42" w:rsidP="00FF46C0">
            <w:pPr>
              <w:spacing w:before="20" w:after="20" w:line="276" w:lineRule="auto"/>
              <w:jc w:val="both"/>
              <w:cnfStyle w:val="000000000000" w:firstRow="0" w:lastRow="0" w:firstColumn="0" w:lastColumn="0" w:oddVBand="0" w:evenVBand="0" w:oddHBand="0" w:evenHBand="0" w:firstRowFirstColumn="0" w:firstRowLastColumn="0" w:lastRowFirstColumn="0" w:lastRowLastColumn="0"/>
              <w:rPr>
                <w:sz w:val="16"/>
              </w:rPr>
            </w:pPr>
            <w:r>
              <w:rPr>
                <w:sz w:val="16"/>
              </w:rPr>
              <w:t>Zpracování DiMS odstraňovaných inženýrských sítí</w:t>
            </w:r>
            <w:r w:rsidR="00E47C85">
              <w:rPr>
                <w:sz w:val="16"/>
              </w:rPr>
              <w:t xml:space="preserve"> </w:t>
            </w:r>
            <w:r w:rsidR="00703D5F">
              <w:rPr>
                <w:sz w:val="16"/>
              </w:rPr>
              <w:t>bude provedeno v</w:t>
            </w:r>
            <w:r w:rsidR="00F9464A">
              <w:rPr>
                <w:sz w:val="16"/>
              </w:rPr>
              <w:t xml:space="preserve"> takovém </w:t>
            </w:r>
            <w:r w:rsidR="00703D5F">
              <w:rPr>
                <w:sz w:val="16"/>
              </w:rPr>
              <w:t>rozsahu a podrobnosti</w:t>
            </w:r>
            <w:r w:rsidR="00F9464A">
              <w:rPr>
                <w:sz w:val="16"/>
              </w:rPr>
              <w:t>,</w:t>
            </w:r>
            <w:r w:rsidR="00703D5F">
              <w:rPr>
                <w:sz w:val="16"/>
              </w:rPr>
              <w:t xml:space="preserve"> </w:t>
            </w:r>
            <w:r w:rsidR="00F9464A" w:rsidRPr="00454E4E">
              <w:rPr>
                <w:sz w:val="16"/>
                <w:szCs w:val="16"/>
              </w:rPr>
              <w:t>aby bylo možné v</w:t>
            </w:r>
            <w:r w:rsidR="00F9464A">
              <w:rPr>
                <w:sz w:val="16"/>
                <w:szCs w:val="16"/>
              </w:rPr>
              <w:t xml:space="preserve"> profesních </w:t>
            </w:r>
            <w:r w:rsidR="00F9464A" w:rsidRPr="00454E4E">
              <w:rPr>
                <w:sz w:val="16"/>
                <w:szCs w:val="16"/>
              </w:rPr>
              <w:t>modelech jednotlivých specializací doložit</w:t>
            </w:r>
            <w:r w:rsidR="00F9464A" w:rsidRPr="00F535CA">
              <w:rPr>
                <w:sz w:val="16"/>
              </w:rPr>
              <w:t xml:space="preserve"> napojení nového navrhovaného stavu na</w:t>
            </w:r>
            <w:r w:rsidR="00547252">
              <w:rPr>
                <w:sz w:val="16"/>
              </w:rPr>
              <w:t> </w:t>
            </w:r>
            <w:r w:rsidR="00F9464A" w:rsidRPr="00F535CA">
              <w:rPr>
                <w:sz w:val="16"/>
              </w:rPr>
              <w:t>stávající stav.</w:t>
            </w:r>
          </w:p>
        </w:tc>
        <w:tc>
          <w:tcPr>
            <w:tcW w:w="1084" w:type="dxa"/>
            <w:tcBorders>
              <w:top w:val="single" w:sz="2" w:space="0" w:color="auto"/>
              <w:bottom w:val="single" w:sz="2" w:space="0" w:color="auto"/>
            </w:tcBorders>
            <w:shd w:val="clear" w:color="auto" w:fill="auto"/>
          </w:tcPr>
          <w:p w14:paraId="2465A07A" w14:textId="44041C9C" w:rsidR="00C92F06" w:rsidRPr="00454E4E" w:rsidRDefault="00354EA0" w:rsidP="00FF46C0">
            <w:pPr>
              <w:spacing w:before="20" w:after="20" w:line="276" w:lineRule="auto"/>
              <w:jc w:val="center"/>
              <w:cnfStyle w:val="000000000000" w:firstRow="0" w:lastRow="0" w:firstColumn="0" w:lastColumn="0" w:oddVBand="0" w:evenVBand="0" w:oddHBand="0" w:evenHBand="0" w:firstRowFirstColumn="0" w:firstRowLastColumn="0" w:lastRowFirstColumn="0" w:lastRowLastColumn="0"/>
              <w:rPr>
                <w:b/>
                <w:sz w:val="16"/>
                <w:szCs w:val="16"/>
              </w:rPr>
            </w:pPr>
            <w:r>
              <w:rPr>
                <w:b/>
                <w:sz w:val="16"/>
                <w:szCs w:val="16"/>
              </w:rPr>
              <w:t>střední</w:t>
            </w:r>
          </w:p>
        </w:tc>
      </w:tr>
      <w:tr w:rsidR="00E844FF" w:rsidRPr="00B46D03" w14:paraId="3E884392" w14:textId="77777777" w:rsidTr="16EB36B8">
        <w:tc>
          <w:tcPr>
            <w:cnfStyle w:val="001000000000" w:firstRow="0" w:lastRow="0" w:firstColumn="1" w:lastColumn="0" w:oddVBand="0" w:evenVBand="0" w:oddHBand="0" w:evenHBand="0" w:firstRowFirstColumn="0" w:firstRowLastColumn="0" w:lastRowFirstColumn="0" w:lastRowLastColumn="0"/>
            <w:tcW w:w="709" w:type="dxa"/>
            <w:tcBorders>
              <w:top w:val="single" w:sz="2" w:space="0" w:color="auto"/>
            </w:tcBorders>
            <w:shd w:val="clear" w:color="auto" w:fill="auto"/>
          </w:tcPr>
          <w:p w14:paraId="4ED0A788" w14:textId="06D2334F" w:rsidR="00E844FF" w:rsidRDefault="00E844FF" w:rsidP="00FF46C0">
            <w:pPr>
              <w:spacing w:before="20" w:after="20" w:line="276" w:lineRule="auto"/>
              <w:jc w:val="both"/>
              <w:rPr>
                <w:sz w:val="16"/>
                <w:szCs w:val="14"/>
              </w:rPr>
            </w:pPr>
            <w:r>
              <w:rPr>
                <w:sz w:val="16"/>
                <w:szCs w:val="14"/>
              </w:rPr>
              <w:t>Cíl 2.</w:t>
            </w:r>
            <w:r w:rsidR="00093611">
              <w:rPr>
                <w:sz w:val="16"/>
                <w:szCs w:val="14"/>
              </w:rPr>
              <w:t>5</w:t>
            </w:r>
          </w:p>
        </w:tc>
        <w:tc>
          <w:tcPr>
            <w:tcW w:w="6366" w:type="dxa"/>
            <w:tcBorders>
              <w:top w:val="single" w:sz="2" w:space="0" w:color="auto"/>
              <w:bottom w:val="single" w:sz="2" w:space="0" w:color="auto"/>
            </w:tcBorders>
            <w:shd w:val="clear" w:color="auto" w:fill="auto"/>
          </w:tcPr>
          <w:p w14:paraId="35B7E1FA" w14:textId="4ADC2D26" w:rsidR="00E844FF" w:rsidRPr="00F535CA" w:rsidRDefault="00E844FF" w:rsidP="00FF46C0">
            <w:pPr>
              <w:spacing w:before="20" w:after="20" w:line="276" w:lineRule="auto"/>
              <w:jc w:val="both"/>
              <w:cnfStyle w:val="000000000000" w:firstRow="0" w:lastRow="0" w:firstColumn="0" w:lastColumn="0" w:oddVBand="0" w:evenVBand="0" w:oddHBand="0" w:evenHBand="0" w:firstRowFirstColumn="0" w:firstRowLastColumn="0" w:lastRowFirstColumn="0" w:lastRowLastColumn="0"/>
              <w:rPr>
                <w:sz w:val="16"/>
              </w:rPr>
            </w:pPr>
            <w:r w:rsidRPr="00837696">
              <w:rPr>
                <w:sz w:val="16"/>
              </w:rPr>
              <w:t>V</w:t>
            </w:r>
            <w:r>
              <w:rPr>
                <w:sz w:val="16"/>
              </w:rPr>
              <w:t> </w:t>
            </w:r>
            <w:r w:rsidRPr="00837696">
              <w:rPr>
                <w:sz w:val="16"/>
              </w:rPr>
              <w:t>případě, že je součástí projektu i průzkum geologického podloží, bude do</w:t>
            </w:r>
            <w:r>
              <w:rPr>
                <w:sz w:val="16"/>
              </w:rPr>
              <w:t> </w:t>
            </w:r>
            <w:r w:rsidRPr="00837696">
              <w:rPr>
                <w:sz w:val="16"/>
              </w:rPr>
              <w:t>samostatného DiMS zapracován průběh geologických podkladních vrstev, zejména předpokládaný průběh skalního podloží a hladiny spodní vody</w:t>
            </w:r>
            <w:r w:rsidR="00605004">
              <w:rPr>
                <w:sz w:val="16"/>
              </w:rPr>
              <w:t>.</w:t>
            </w:r>
          </w:p>
        </w:tc>
        <w:tc>
          <w:tcPr>
            <w:tcW w:w="1084" w:type="dxa"/>
            <w:tcBorders>
              <w:top w:val="single" w:sz="2" w:space="0" w:color="auto"/>
              <w:bottom w:val="single" w:sz="2" w:space="0" w:color="auto"/>
            </w:tcBorders>
            <w:shd w:val="clear" w:color="auto" w:fill="auto"/>
          </w:tcPr>
          <w:p w14:paraId="6A64F7EE" w14:textId="75F30269" w:rsidR="00E844FF" w:rsidRPr="00454E4E" w:rsidRDefault="00E844FF" w:rsidP="00FF46C0">
            <w:pPr>
              <w:spacing w:before="20" w:after="20" w:line="276" w:lineRule="auto"/>
              <w:jc w:val="center"/>
              <w:cnfStyle w:val="000000000000" w:firstRow="0" w:lastRow="0" w:firstColumn="0" w:lastColumn="0" w:oddVBand="0" w:evenVBand="0" w:oddHBand="0" w:evenHBand="0" w:firstRowFirstColumn="0" w:firstRowLastColumn="0" w:lastRowFirstColumn="0" w:lastRowLastColumn="0"/>
              <w:rPr>
                <w:b/>
                <w:sz w:val="16"/>
                <w:szCs w:val="16"/>
              </w:rPr>
            </w:pPr>
            <w:r>
              <w:rPr>
                <w:b/>
                <w:sz w:val="16"/>
                <w:szCs w:val="16"/>
              </w:rPr>
              <w:t>střední</w:t>
            </w:r>
          </w:p>
        </w:tc>
      </w:tr>
      <w:tr w:rsidR="00771AB1" w:rsidRPr="00B46D03" w14:paraId="72442388" w14:textId="77777777" w:rsidTr="16EB36B8">
        <w:tc>
          <w:tcPr>
            <w:cnfStyle w:val="001000000000" w:firstRow="0" w:lastRow="0" w:firstColumn="1" w:lastColumn="0" w:oddVBand="0" w:evenVBand="0" w:oddHBand="0" w:evenHBand="0" w:firstRowFirstColumn="0" w:firstRowLastColumn="0" w:lastRowFirstColumn="0" w:lastRowLastColumn="0"/>
            <w:tcW w:w="709" w:type="dxa"/>
            <w:tcBorders>
              <w:bottom w:val="single" w:sz="2" w:space="0" w:color="auto"/>
            </w:tcBorders>
            <w:shd w:val="clear" w:color="auto" w:fill="auto"/>
          </w:tcPr>
          <w:p w14:paraId="14A933A5" w14:textId="2C167414" w:rsidR="00771AB1" w:rsidRPr="00F535CA" w:rsidRDefault="00771AB1" w:rsidP="00FF46C0">
            <w:pPr>
              <w:spacing w:before="20" w:after="20" w:line="276" w:lineRule="auto"/>
              <w:jc w:val="both"/>
              <w:rPr>
                <w:sz w:val="16"/>
              </w:rPr>
            </w:pPr>
            <w:r>
              <w:rPr>
                <w:sz w:val="16"/>
                <w:szCs w:val="14"/>
              </w:rPr>
              <w:t>Cíl 2.</w:t>
            </w:r>
            <w:r w:rsidR="00093611">
              <w:rPr>
                <w:sz w:val="16"/>
                <w:szCs w:val="14"/>
              </w:rPr>
              <w:t>6</w:t>
            </w:r>
          </w:p>
        </w:tc>
        <w:tc>
          <w:tcPr>
            <w:tcW w:w="6366" w:type="dxa"/>
            <w:tcBorders>
              <w:top w:val="single" w:sz="2" w:space="0" w:color="auto"/>
              <w:bottom w:val="single" w:sz="2" w:space="0" w:color="auto"/>
            </w:tcBorders>
            <w:shd w:val="clear" w:color="auto" w:fill="auto"/>
          </w:tcPr>
          <w:p w14:paraId="3A2F067A" w14:textId="7F5B6CE5" w:rsidR="00771AB1" w:rsidRPr="00F535CA" w:rsidRDefault="007C72E8" w:rsidP="00FF46C0">
            <w:pPr>
              <w:spacing w:before="20" w:after="20" w:line="276" w:lineRule="auto"/>
              <w:jc w:val="both"/>
              <w:cnfStyle w:val="000000000000" w:firstRow="0" w:lastRow="0" w:firstColumn="0" w:lastColumn="0" w:oddVBand="0" w:evenVBand="0" w:oddHBand="0" w:evenHBand="0" w:firstRowFirstColumn="0" w:firstRowLastColumn="0" w:lastRowFirstColumn="0" w:lastRowLastColumn="0"/>
              <w:rPr>
                <w:sz w:val="16"/>
              </w:rPr>
            </w:pPr>
            <w:r>
              <w:rPr>
                <w:sz w:val="16"/>
              </w:rPr>
              <w:t xml:space="preserve">Modelování </w:t>
            </w:r>
            <w:r w:rsidR="00771AB1" w:rsidRPr="00377EB2">
              <w:rPr>
                <w:sz w:val="16"/>
              </w:rPr>
              <w:t xml:space="preserve">stávajících </w:t>
            </w:r>
            <w:r w:rsidR="00A0629A">
              <w:rPr>
                <w:sz w:val="16"/>
              </w:rPr>
              <w:t xml:space="preserve">inženýrských </w:t>
            </w:r>
            <w:r w:rsidR="00771AB1" w:rsidRPr="00377EB2">
              <w:rPr>
                <w:sz w:val="16"/>
              </w:rPr>
              <w:t>sítí mimo oblast stavby (například v případě přípojek kabelových tras samostatně vedených z důvodu napojení na technická a technologická zařízení mimo oblast stavby</w:t>
            </w:r>
            <w:r w:rsidR="00771AB1" w:rsidRPr="00454E4E">
              <w:rPr>
                <w:sz w:val="16"/>
                <w:szCs w:val="16"/>
              </w:rPr>
              <w:t>)</w:t>
            </w:r>
            <w:r w:rsidR="001000B0" w:rsidRPr="00454E4E">
              <w:rPr>
                <w:sz w:val="16"/>
                <w:szCs w:val="16"/>
              </w:rPr>
              <w:t>.</w:t>
            </w:r>
            <w:r w:rsidR="00771AB1" w:rsidRPr="00454E4E">
              <w:rPr>
                <w:sz w:val="16"/>
                <w:szCs w:val="16"/>
              </w:rPr>
              <w:t xml:space="preserve"> </w:t>
            </w:r>
            <w:r w:rsidR="00454E4E">
              <w:rPr>
                <w:sz w:val="16"/>
                <w:szCs w:val="16"/>
              </w:rPr>
              <w:t xml:space="preserve">Na základě </w:t>
            </w:r>
            <w:r w:rsidR="00771AB1" w:rsidRPr="00454E4E">
              <w:rPr>
                <w:sz w:val="16"/>
                <w:szCs w:val="16"/>
              </w:rPr>
              <w:t>projednán</w:t>
            </w:r>
            <w:r w:rsidR="00454E4E">
              <w:rPr>
                <w:sz w:val="16"/>
                <w:szCs w:val="16"/>
              </w:rPr>
              <w:t>í</w:t>
            </w:r>
            <w:r w:rsidR="00771AB1" w:rsidRPr="00454E4E">
              <w:rPr>
                <w:sz w:val="16"/>
                <w:szCs w:val="16"/>
              </w:rPr>
              <w:t xml:space="preserve"> </w:t>
            </w:r>
            <w:r w:rsidR="00E844FF">
              <w:rPr>
                <w:sz w:val="16"/>
                <w:szCs w:val="16"/>
              </w:rPr>
              <w:t xml:space="preserve">s </w:t>
            </w:r>
            <w:r w:rsidR="00771AB1" w:rsidRPr="00454E4E">
              <w:rPr>
                <w:sz w:val="16"/>
                <w:szCs w:val="16"/>
              </w:rPr>
              <w:t>Objednatelem</w:t>
            </w:r>
            <w:r w:rsidR="00E844FF">
              <w:rPr>
                <w:sz w:val="16"/>
                <w:szCs w:val="16"/>
              </w:rPr>
              <w:t xml:space="preserve"> a odsouhlasení může být tento cíl redukován.</w:t>
            </w:r>
          </w:p>
        </w:tc>
        <w:tc>
          <w:tcPr>
            <w:tcW w:w="1084" w:type="dxa"/>
            <w:tcBorders>
              <w:top w:val="single" w:sz="2" w:space="0" w:color="auto"/>
              <w:bottom w:val="single" w:sz="2" w:space="0" w:color="auto"/>
            </w:tcBorders>
            <w:shd w:val="clear" w:color="auto" w:fill="auto"/>
          </w:tcPr>
          <w:p w14:paraId="39183F60" w14:textId="3652D5AF" w:rsidR="00771AB1" w:rsidRPr="00F535CA" w:rsidRDefault="00AA0241" w:rsidP="00FF46C0">
            <w:pPr>
              <w:spacing w:before="20" w:after="20" w:line="276" w:lineRule="auto"/>
              <w:jc w:val="center"/>
              <w:cnfStyle w:val="000000000000" w:firstRow="0" w:lastRow="0" w:firstColumn="0" w:lastColumn="0" w:oddVBand="0" w:evenVBand="0" w:oddHBand="0" w:evenHBand="0" w:firstRowFirstColumn="0" w:firstRowLastColumn="0" w:lastRowFirstColumn="0" w:lastRowLastColumn="0"/>
              <w:rPr>
                <w:b/>
                <w:sz w:val="16"/>
                <w:szCs w:val="14"/>
              </w:rPr>
            </w:pPr>
            <w:r>
              <w:rPr>
                <w:b/>
                <w:sz w:val="16"/>
                <w:szCs w:val="14"/>
              </w:rPr>
              <w:t>nízká</w:t>
            </w:r>
          </w:p>
        </w:tc>
      </w:tr>
    </w:tbl>
    <w:p w14:paraId="5FF75722" w14:textId="77777777" w:rsidR="00253646" w:rsidRDefault="00253646">
      <w:r>
        <w:br w:type="page"/>
      </w:r>
    </w:p>
    <w:tbl>
      <w:tblPr>
        <w:tblStyle w:val="Mkatabulky"/>
        <w:tblW w:w="8164" w:type="dxa"/>
        <w:tblInd w:w="709" w:type="dxa"/>
        <w:tblLook w:val="04A0" w:firstRow="1" w:lastRow="0" w:firstColumn="1" w:lastColumn="0" w:noHBand="0" w:noVBand="1"/>
      </w:tblPr>
      <w:tblGrid>
        <w:gridCol w:w="646"/>
        <w:gridCol w:w="63"/>
        <w:gridCol w:w="6366"/>
        <w:gridCol w:w="14"/>
        <w:gridCol w:w="1057"/>
        <w:gridCol w:w="18"/>
      </w:tblGrid>
      <w:tr w:rsidR="00253646" w:rsidRPr="00B46D03" w14:paraId="3701E987" w14:textId="77777777" w:rsidTr="16EB36B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089" w:type="dxa"/>
            <w:gridSpan w:val="4"/>
            <w:tcBorders>
              <w:bottom w:val="single" w:sz="2" w:space="0" w:color="auto"/>
              <w:right w:val="single" w:sz="4" w:space="0" w:color="auto"/>
            </w:tcBorders>
            <w:shd w:val="clear" w:color="auto" w:fill="D9D9D9" w:themeFill="background1" w:themeFillShade="D9"/>
          </w:tcPr>
          <w:p w14:paraId="06ECD883" w14:textId="6DFF3F8D" w:rsidR="00253646" w:rsidRDefault="00253646" w:rsidP="00A0629A">
            <w:pPr>
              <w:spacing w:before="40" w:after="40" w:line="276" w:lineRule="auto"/>
              <w:jc w:val="both"/>
              <w:rPr>
                <w:b/>
                <w:sz w:val="16"/>
                <w:szCs w:val="16"/>
              </w:rPr>
            </w:pPr>
            <w:r w:rsidRPr="00622673">
              <w:rPr>
                <w:b/>
                <w:sz w:val="18"/>
              </w:rPr>
              <w:lastRenderedPageBreak/>
              <w:t>Označení a popis cíle</w:t>
            </w:r>
          </w:p>
        </w:tc>
        <w:tc>
          <w:tcPr>
            <w:tcW w:w="1075" w:type="dxa"/>
            <w:gridSpan w:val="2"/>
            <w:tcBorders>
              <w:left w:val="single" w:sz="4" w:space="0" w:color="auto"/>
              <w:bottom w:val="single" w:sz="2" w:space="0" w:color="auto"/>
            </w:tcBorders>
            <w:shd w:val="clear" w:color="auto" w:fill="D9D9D9" w:themeFill="background1" w:themeFillShade="D9"/>
          </w:tcPr>
          <w:p w14:paraId="473AD4C8" w14:textId="48D56086" w:rsidR="00253646" w:rsidRDefault="00253646" w:rsidP="00A0629A">
            <w:pPr>
              <w:spacing w:before="40" w:after="40" w:line="276" w:lineRule="auto"/>
              <w:jc w:val="center"/>
              <w:cnfStyle w:val="100000000000" w:firstRow="1" w:lastRow="0" w:firstColumn="0" w:lastColumn="0" w:oddVBand="0" w:evenVBand="0" w:oddHBand="0" w:evenHBand="0" w:firstRowFirstColumn="0" w:firstRowLastColumn="0" w:lastRowFirstColumn="0" w:lastRowLastColumn="0"/>
              <w:rPr>
                <w:b/>
                <w:sz w:val="16"/>
                <w:szCs w:val="14"/>
              </w:rPr>
            </w:pPr>
            <w:r w:rsidRPr="00622673">
              <w:rPr>
                <w:b/>
                <w:sz w:val="18"/>
              </w:rPr>
              <w:t>Priorita</w:t>
            </w:r>
          </w:p>
        </w:tc>
      </w:tr>
      <w:tr w:rsidR="00A0629A" w:rsidRPr="00B46D03" w14:paraId="7DFA2100" w14:textId="77777777" w:rsidTr="16EB36B8">
        <w:tc>
          <w:tcPr>
            <w:cnfStyle w:val="001000000000" w:firstRow="0" w:lastRow="0" w:firstColumn="1" w:lastColumn="0" w:oddVBand="0" w:evenVBand="0" w:oddHBand="0" w:evenHBand="0" w:firstRowFirstColumn="0" w:firstRowLastColumn="0" w:lastRowFirstColumn="0" w:lastRowLastColumn="0"/>
            <w:tcW w:w="646" w:type="dxa"/>
            <w:tcBorders>
              <w:bottom w:val="single" w:sz="2" w:space="0" w:color="auto"/>
              <w:right w:val="nil"/>
            </w:tcBorders>
            <w:shd w:val="clear" w:color="auto" w:fill="F2F2F2" w:themeFill="background1" w:themeFillShade="F2"/>
          </w:tcPr>
          <w:p w14:paraId="3B29E461" w14:textId="60766790" w:rsidR="00A0629A" w:rsidRDefault="00A0629A" w:rsidP="00A0629A">
            <w:pPr>
              <w:spacing w:before="40" w:after="40" w:line="276" w:lineRule="auto"/>
              <w:jc w:val="both"/>
              <w:rPr>
                <w:sz w:val="16"/>
                <w:szCs w:val="14"/>
              </w:rPr>
            </w:pPr>
            <w:r>
              <w:rPr>
                <w:b/>
                <w:sz w:val="16"/>
              </w:rPr>
              <w:t>C</w:t>
            </w:r>
            <w:r w:rsidRPr="00B46D03">
              <w:rPr>
                <w:b/>
                <w:sz w:val="16"/>
              </w:rPr>
              <w:t xml:space="preserve">ÍL </w:t>
            </w:r>
            <w:r>
              <w:rPr>
                <w:b/>
                <w:sz w:val="16"/>
              </w:rPr>
              <w:t>3</w:t>
            </w:r>
          </w:p>
        </w:tc>
        <w:tc>
          <w:tcPr>
            <w:tcW w:w="6443" w:type="dxa"/>
            <w:gridSpan w:val="3"/>
            <w:tcBorders>
              <w:top w:val="single" w:sz="2" w:space="0" w:color="auto"/>
              <w:left w:val="nil"/>
              <w:bottom w:val="single" w:sz="2" w:space="0" w:color="auto"/>
              <w:right w:val="nil"/>
            </w:tcBorders>
            <w:shd w:val="clear" w:color="auto" w:fill="F2F2F2" w:themeFill="background1" w:themeFillShade="F2"/>
          </w:tcPr>
          <w:p w14:paraId="512B3FB1" w14:textId="6A6855B3" w:rsidR="00A0629A" w:rsidRDefault="66F138E8" w:rsidP="16EB36B8">
            <w:pPr>
              <w:spacing w:before="40" w:after="40" w:line="276" w:lineRule="auto"/>
              <w:jc w:val="both"/>
              <w:cnfStyle w:val="000000000000" w:firstRow="0" w:lastRow="0" w:firstColumn="0" w:lastColumn="0" w:oddVBand="0" w:evenVBand="0" w:oddHBand="0" w:evenHBand="0" w:firstRowFirstColumn="0" w:firstRowLastColumn="0" w:lastRowFirstColumn="0" w:lastRowLastColumn="0"/>
              <w:rPr>
                <w:sz w:val="16"/>
                <w:szCs w:val="16"/>
              </w:rPr>
            </w:pPr>
            <w:r w:rsidRPr="16EB36B8">
              <w:rPr>
                <w:b/>
                <w:bCs/>
                <w:sz w:val="16"/>
                <w:szCs w:val="16"/>
              </w:rPr>
              <w:t>Modelování nového stavu</w:t>
            </w:r>
          </w:p>
        </w:tc>
        <w:tc>
          <w:tcPr>
            <w:tcW w:w="1075" w:type="dxa"/>
            <w:gridSpan w:val="2"/>
            <w:tcBorders>
              <w:top w:val="single" w:sz="2" w:space="0" w:color="auto"/>
              <w:left w:val="nil"/>
              <w:bottom w:val="single" w:sz="2" w:space="0" w:color="auto"/>
            </w:tcBorders>
            <w:shd w:val="clear" w:color="auto" w:fill="F2F2F2" w:themeFill="background1" w:themeFillShade="F2"/>
          </w:tcPr>
          <w:p w14:paraId="03375D12" w14:textId="77777777" w:rsidR="00A0629A" w:rsidRDefault="00A0629A" w:rsidP="00A0629A">
            <w:pPr>
              <w:spacing w:before="40" w:after="40" w:line="276" w:lineRule="auto"/>
              <w:jc w:val="center"/>
              <w:cnfStyle w:val="000000000000" w:firstRow="0" w:lastRow="0" w:firstColumn="0" w:lastColumn="0" w:oddVBand="0" w:evenVBand="0" w:oddHBand="0" w:evenHBand="0" w:firstRowFirstColumn="0" w:firstRowLastColumn="0" w:lastRowFirstColumn="0" w:lastRowLastColumn="0"/>
              <w:rPr>
                <w:b/>
                <w:sz w:val="16"/>
                <w:szCs w:val="14"/>
              </w:rPr>
            </w:pPr>
          </w:p>
        </w:tc>
      </w:tr>
      <w:tr w:rsidR="00A0629A" w:rsidRPr="00B46D03" w14:paraId="2655F667" w14:textId="77777777" w:rsidTr="16EB36B8">
        <w:trPr>
          <w:gridAfter w:val="1"/>
          <w:wAfter w:w="18" w:type="dxa"/>
        </w:trPr>
        <w:tc>
          <w:tcPr>
            <w:cnfStyle w:val="001000000000" w:firstRow="0" w:lastRow="0" w:firstColumn="1" w:lastColumn="0" w:oddVBand="0" w:evenVBand="0" w:oddHBand="0" w:evenHBand="0" w:firstRowFirstColumn="0" w:firstRowLastColumn="0" w:lastRowFirstColumn="0" w:lastRowLastColumn="0"/>
            <w:tcW w:w="709" w:type="dxa"/>
            <w:gridSpan w:val="2"/>
          </w:tcPr>
          <w:p w14:paraId="2A54AC63" w14:textId="77777777" w:rsidR="00A0629A" w:rsidRPr="00253646" w:rsidRDefault="00A0629A" w:rsidP="00FF46C0">
            <w:pPr>
              <w:spacing w:before="20" w:after="20" w:line="276" w:lineRule="auto"/>
              <w:jc w:val="both"/>
              <w:rPr>
                <w:sz w:val="16"/>
              </w:rPr>
            </w:pPr>
            <w:r w:rsidRPr="00253646">
              <w:rPr>
                <w:sz w:val="16"/>
              </w:rPr>
              <w:t>Cíl 3.1</w:t>
            </w:r>
          </w:p>
        </w:tc>
        <w:tc>
          <w:tcPr>
            <w:tcW w:w="6366" w:type="dxa"/>
            <w:tcBorders>
              <w:top w:val="single" w:sz="2" w:space="0" w:color="auto"/>
              <w:bottom w:val="single" w:sz="2" w:space="0" w:color="auto"/>
            </w:tcBorders>
            <w:shd w:val="clear" w:color="auto" w:fill="auto"/>
            <w:vAlign w:val="center"/>
          </w:tcPr>
          <w:p w14:paraId="22C559DB" w14:textId="0F61D0BE" w:rsidR="00A0629A" w:rsidRPr="00A703A2" w:rsidRDefault="00A0629A" w:rsidP="0043269D">
            <w:pPr>
              <w:spacing w:before="20" w:after="20" w:line="276" w:lineRule="auto"/>
              <w:jc w:val="both"/>
              <w:cnfStyle w:val="000000000000" w:firstRow="0" w:lastRow="0" w:firstColumn="0" w:lastColumn="0" w:oddVBand="0" w:evenVBand="0" w:oddHBand="0" w:evenHBand="0" w:firstRowFirstColumn="0" w:firstRowLastColumn="0" w:lastRowFirstColumn="0" w:lastRowLastColumn="0"/>
              <w:rPr>
                <w:sz w:val="16"/>
              </w:rPr>
            </w:pPr>
            <w:r>
              <w:rPr>
                <w:sz w:val="16"/>
              </w:rPr>
              <w:t>V</w:t>
            </w:r>
            <w:r w:rsidRPr="00A703A2">
              <w:rPr>
                <w:sz w:val="16"/>
              </w:rPr>
              <w:t>ytv</w:t>
            </w:r>
            <w:r w:rsidR="00253646">
              <w:rPr>
                <w:sz w:val="16"/>
              </w:rPr>
              <w:t>á</w:t>
            </w:r>
            <w:r w:rsidRPr="00A703A2">
              <w:rPr>
                <w:sz w:val="16"/>
              </w:rPr>
              <w:t>ření, zpracová</w:t>
            </w:r>
            <w:r w:rsidR="00253646">
              <w:rPr>
                <w:sz w:val="16"/>
              </w:rPr>
              <w:t>n</w:t>
            </w:r>
            <w:r w:rsidRPr="00A703A2">
              <w:rPr>
                <w:sz w:val="16"/>
              </w:rPr>
              <w:t>í a</w:t>
            </w:r>
            <w:r w:rsidRPr="00EE1F89">
              <w:rPr>
                <w:sz w:val="16"/>
              </w:rPr>
              <w:t> </w:t>
            </w:r>
            <w:r w:rsidRPr="00A703A2">
              <w:rPr>
                <w:sz w:val="16"/>
              </w:rPr>
              <w:t xml:space="preserve">projednání </w:t>
            </w:r>
            <w:r>
              <w:rPr>
                <w:sz w:val="16"/>
              </w:rPr>
              <w:t>DiMS</w:t>
            </w:r>
            <w:r w:rsidR="00480652">
              <w:rPr>
                <w:sz w:val="16"/>
              </w:rPr>
              <w:t>.</w:t>
            </w:r>
            <w:r w:rsidRPr="00A703A2">
              <w:rPr>
                <w:sz w:val="16"/>
              </w:rPr>
              <w:t xml:space="preserve"> </w:t>
            </w:r>
            <w:r w:rsidR="00253646">
              <w:rPr>
                <w:sz w:val="16"/>
              </w:rPr>
              <w:t xml:space="preserve">Tyto činnosti budou probíhat </w:t>
            </w:r>
            <w:r w:rsidRPr="00A703A2">
              <w:rPr>
                <w:sz w:val="16"/>
              </w:rPr>
              <w:t xml:space="preserve">průběžně a společně s </w:t>
            </w:r>
            <w:r w:rsidR="00E844FF" w:rsidRPr="00A703A2">
              <w:rPr>
                <w:sz w:val="16"/>
              </w:rPr>
              <w:t>ostatními</w:t>
            </w:r>
            <w:r w:rsidRPr="00A703A2">
              <w:rPr>
                <w:sz w:val="16"/>
              </w:rPr>
              <w:t xml:space="preserve"> část</w:t>
            </w:r>
            <w:r w:rsidR="005F1ED1">
              <w:rPr>
                <w:sz w:val="16"/>
              </w:rPr>
              <w:t>m</w:t>
            </w:r>
            <w:r w:rsidRPr="00A703A2">
              <w:rPr>
                <w:sz w:val="16"/>
              </w:rPr>
              <w:t xml:space="preserve">i Díla dle </w:t>
            </w:r>
            <w:r w:rsidR="00E844FF" w:rsidRPr="00067A86">
              <w:rPr>
                <w:i/>
                <w:iCs/>
                <w:sz w:val="16"/>
              </w:rPr>
              <w:t>Harmonogram</w:t>
            </w:r>
            <w:r w:rsidR="008E47DF">
              <w:rPr>
                <w:i/>
                <w:iCs/>
                <w:sz w:val="16"/>
              </w:rPr>
              <w:t>u</w:t>
            </w:r>
            <w:r w:rsidRPr="00067A86">
              <w:rPr>
                <w:i/>
                <w:iCs/>
                <w:sz w:val="16"/>
              </w:rPr>
              <w:t xml:space="preserve"> plnění</w:t>
            </w:r>
            <w:r>
              <w:rPr>
                <w:sz w:val="16"/>
              </w:rPr>
              <w:t>.</w:t>
            </w:r>
            <w:r w:rsidR="00067A86">
              <w:rPr>
                <w:sz w:val="16"/>
              </w:rPr>
              <w:t xml:space="preserve"> </w:t>
            </w:r>
            <w:r w:rsidR="00D72E3B">
              <w:rPr>
                <w:sz w:val="16"/>
              </w:rPr>
              <w:t>Bude zajištěna p</w:t>
            </w:r>
            <w:r w:rsidRPr="00A703A2">
              <w:rPr>
                <w:sz w:val="16"/>
              </w:rPr>
              <w:t xml:space="preserve">růběžná aktualizace informací v </w:t>
            </w:r>
            <w:r w:rsidR="00D72E3B">
              <w:rPr>
                <w:sz w:val="16"/>
              </w:rPr>
              <w:t>IMS</w:t>
            </w:r>
            <w:r w:rsidRPr="00A703A2">
              <w:rPr>
                <w:sz w:val="16"/>
              </w:rPr>
              <w:t xml:space="preserve"> a</w:t>
            </w:r>
            <w:r>
              <w:rPr>
                <w:sz w:val="16"/>
              </w:rPr>
              <w:t> </w:t>
            </w:r>
            <w:r w:rsidRPr="00A703A2">
              <w:rPr>
                <w:sz w:val="16"/>
              </w:rPr>
              <w:t>informačních toků Projektového týmu a týmu Objednatele.</w:t>
            </w:r>
          </w:p>
        </w:tc>
        <w:tc>
          <w:tcPr>
            <w:tcW w:w="1071" w:type="dxa"/>
            <w:gridSpan w:val="2"/>
            <w:tcBorders>
              <w:top w:val="single" w:sz="2" w:space="0" w:color="auto"/>
              <w:bottom w:val="single" w:sz="2" w:space="0" w:color="auto"/>
            </w:tcBorders>
            <w:shd w:val="clear" w:color="auto" w:fill="auto"/>
          </w:tcPr>
          <w:p w14:paraId="0814F05E" w14:textId="77777777" w:rsidR="00A0629A" w:rsidRPr="00B46D03" w:rsidRDefault="00A0629A" w:rsidP="00FF46C0">
            <w:pPr>
              <w:spacing w:before="20" w:after="20" w:line="276" w:lineRule="auto"/>
              <w:jc w:val="center"/>
              <w:cnfStyle w:val="000000000000" w:firstRow="0" w:lastRow="0" w:firstColumn="0" w:lastColumn="0" w:oddVBand="0" w:evenVBand="0" w:oddHBand="0" w:evenHBand="0" w:firstRowFirstColumn="0" w:firstRowLastColumn="0" w:lastRowFirstColumn="0" w:lastRowLastColumn="0"/>
              <w:rPr>
                <w:b/>
                <w:sz w:val="16"/>
              </w:rPr>
            </w:pPr>
            <w:r>
              <w:rPr>
                <w:b/>
                <w:sz w:val="16"/>
              </w:rPr>
              <w:t>vysoká</w:t>
            </w:r>
          </w:p>
        </w:tc>
      </w:tr>
      <w:tr w:rsidR="00A0629A" w:rsidRPr="00B46D03" w14:paraId="01912F91" w14:textId="77777777" w:rsidTr="16EB36B8">
        <w:trPr>
          <w:gridAfter w:val="1"/>
          <w:wAfter w:w="18" w:type="dxa"/>
        </w:trPr>
        <w:tc>
          <w:tcPr>
            <w:cnfStyle w:val="001000000000" w:firstRow="0" w:lastRow="0" w:firstColumn="1" w:lastColumn="0" w:oddVBand="0" w:evenVBand="0" w:oddHBand="0" w:evenHBand="0" w:firstRowFirstColumn="0" w:firstRowLastColumn="0" w:lastRowFirstColumn="0" w:lastRowLastColumn="0"/>
            <w:tcW w:w="709" w:type="dxa"/>
            <w:gridSpan w:val="2"/>
          </w:tcPr>
          <w:p w14:paraId="48AE224E" w14:textId="1E660FAF" w:rsidR="00A0629A" w:rsidRPr="00A703A2" w:rsidRDefault="00A0629A" w:rsidP="00FF46C0">
            <w:pPr>
              <w:spacing w:before="20" w:after="20" w:line="276" w:lineRule="auto"/>
              <w:jc w:val="both"/>
              <w:rPr>
                <w:sz w:val="16"/>
              </w:rPr>
            </w:pPr>
            <w:r>
              <w:rPr>
                <w:sz w:val="16"/>
              </w:rPr>
              <w:t>Cíl 3.2</w:t>
            </w:r>
          </w:p>
        </w:tc>
        <w:tc>
          <w:tcPr>
            <w:tcW w:w="6366" w:type="dxa"/>
            <w:tcBorders>
              <w:top w:val="single" w:sz="2" w:space="0" w:color="auto"/>
              <w:bottom w:val="single" w:sz="2" w:space="0" w:color="auto"/>
            </w:tcBorders>
            <w:shd w:val="clear" w:color="auto" w:fill="auto"/>
            <w:vAlign w:val="center"/>
          </w:tcPr>
          <w:p w14:paraId="5B66DBB5" w14:textId="554681AF" w:rsidR="00A0629A" w:rsidRPr="00A703A2" w:rsidRDefault="00A0629A" w:rsidP="00FF46C0">
            <w:pPr>
              <w:spacing w:before="20" w:after="20" w:line="276" w:lineRule="auto"/>
              <w:jc w:val="both"/>
              <w:cnfStyle w:val="000000000000" w:firstRow="0" w:lastRow="0" w:firstColumn="0" w:lastColumn="0" w:oddVBand="0" w:evenVBand="0" w:oddHBand="0" w:evenHBand="0" w:firstRowFirstColumn="0" w:firstRowLastColumn="0" w:lastRowFirstColumn="0" w:lastRowLastColumn="0"/>
              <w:rPr>
                <w:sz w:val="16"/>
              </w:rPr>
            </w:pPr>
            <w:r>
              <w:rPr>
                <w:sz w:val="16"/>
              </w:rPr>
              <w:t xml:space="preserve">Návrh rozsahu </w:t>
            </w:r>
            <w:r w:rsidR="00253646">
              <w:rPr>
                <w:sz w:val="16"/>
              </w:rPr>
              <w:t>profesních</w:t>
            </w:r>
            <w:r>
              <w:rPr>
                <w:sz w:val="16"/>
              </w:rPr>
              <w:t xml:space="preserve"> DiMS viz také </w:t>
            </w:r>
            <w:r w:rsidRPr="009061D6">
              <w:rPr>
                <w:sz w:val="16"/>
              </w:rPr>
              <w:t>kap</w:t>
            </w:r>
            <w:r>
              <w:rPr>
                <w:sz w:val="16"/>
              </w:rPr>
              <w:t>.</w:t>
            </w:r>
            <w:r w:rsidRPr="009061D6">
              <w:rPr>
                <w:sz w:val="16"/>
              </w:rPr>
              <w:t xml:space="preserve"> 4.3. Přesn</w:t>
            </w:r>
            <w:r>
              <w:rPr>
                <w:sz w:val="16"/>
              </w:rPr>
              <w:t xml:space="preserve">é zařazení </w:t>
            </w:r>
            <w:r w:rsidR="00B93037">
              <w:rPr>
                <w:sz w:val="16"/>
              </w:rPr>
              <w:t xml:space="preserve">dílčích DiMS </w:t>
            </w:r>
            <w:r>
              <w:rPr>
                <w:sz w:val="16"/>
              </w:rPr>
              <w:t xml:space="preserve">jednotlivých objektů (SO/PS) dle objektové skladby do </w:t>
            </w:r>
            <w:r w:rsidR="009D66CB">
              <w:rPr>
                <w:sz w:val="16"/>
              </w:rPr>
              <w:t>profesních</w:t>
            </w:r>
            <w:r>
              <w:rPr>
                <w:sz w:val="16"/>
              </w:rPr>
              <w:t xml:space="preserve"> DiMS s využitím příloh</w:t>
            </w:r>
            <w:r w:rsidR="003E1F94">
              <w:rPr>
                <w:sz w:val="16"/>
              </w:rPr>
              <w:t>y</w:t>
            </w:r>
            <w:r>
              <w:rPr>
                <w:sz w:val="16"/>
              </w:rPr>
              <w:t xml:space="preserve"> </w:t>
            </w:r>
            <w:r w:rsidR="00CF1852">
              <w:rPr>
                <w:sz w:val="16"/>
              </w:rPr>
              <w:t>BEP</w:t>
            </w:r>
            <w:r w:rsidR="00393918">
              <w:rPr>
                <w:sz w:val="16"/>
              </w:rPr>
              <w:t xml:space="preserve"> </w:t>
            </w:r>
            <w:r w:rsidR="003E1F94">
              <w:rPr>
                <w:sz w:val="16"/>
              </w:rPr>
              <w:t xml:space="preserve">č. </w:t>
            </w:r>
            <w:r>
              <w:rPr>
                <w:sz w:val="16"/>
              </w:rPr>
              <w:t>2</w:t>
            </w:r>
            <w:r w:rsidR="003E1F94">
              <w:rPr>
                <w:sz w:val="16"/>
              </w:rPr>
              <w:t xml:space="preserve"> </w:t>
            </w:r>
            <w:r w:rsidR="003E1F94" w:rsidRPr="003E1F94">
              <w:rPr>
                <w:i/>
                <w:iCs/>
                <w:sz w:val="16"/>
              </w:rPr>
              <w:t>Struktura DiMS a odpovědné osoby</w:t>
            </w:r>
            <w:r w:rsidR="003E1F94">
              <w:rPr>
                <w:sz w:val="16"/>
              </w:rPr>
              <w:t>.</w:t>
            </w:r>
          </w:p>
        </w:tc>
        <w:tc>
          <w:tcPr>
            <w:tcW w:w="1071" w:type="dxa"/>
            <w:gridSpan w:val="2"/>
            <w:tcBorders>
              <w:top w:val="single" w:sz="2" w:space="0" w:color="auto"/>
              <w:bottom w:val="single" w:sz="2" w:space="0" w:color="auto"/>
            </w:tcBorders>
            <w:shd w:val="clear" w:color="auto" w:fill="auto"/>
          </w:tcPr>
          <w:p w14:paraId="140792A3" w14:textId="77777777" w:rsidR="00A0629A" w:rsidRDefault="00A0629A" w:rsidP="00FF46C0">
            <w:pPr>
              <w:spacing w:before="20" w:after="20" w:line="276" w:lineRule="auto"/>
              <w:jc w:val="center"/>
              <w:cnfStyle w:val="000000000000" w:firstRow="0" w:lastRow="0" w:firstColumn="0" w:lastColumn="0" w:oddVBand="0" w:evenVBand="0" w:oddHBand="0" w:evenHBand="0" w:firstRowFirstColumn="0" w:firstRowLastColumn="0" w:lastRowFirstColumn="0" w:lastRowLastColumn="0"/>
              <w:rPr>
                <w:b/>
                <w:sz w:val="16"/>
              </w:rPr>
            </w:pPr>
            <w:r>
              <w:rPr>
                <w:b/>
                <w:sz w:val="16"/>
              </w:rPr>
              <w:t>vysoká</w:t>
            </w:r>
          </w:p>
        </w:tc>
      </w:tr>
      <w:tr w:rsidR="00A0629A" w:rsidRPr="00B46D03" w14:paraId="4733DB66" w14:textId="77777777" w:rsidTr="16EB36B8">
        <w:trPr>
          <w:gridAfter w:val="1"/>
          <w:wAfter w:w="18" w:type="dxa"/>
        </w:trPr>
        <w:tc>
          <w:tcPr>
            <w:cnfStyle w:val="001000000000" w:firstRow="0" w:lastRow="0" w:firstColumn="1" w:lastColumn="0" w:oddVBand="0" w:evenVBand="0" w:oddHBand="0" w:evenHBand="0" w:firstRowFirstColumn="0" w:firstRowLastColumn="0" w:lastRowFirstColumn="0" w:lastRowLastColumn="0"/>
            <w:tcW w:w="709" w:type="dxa"/>
            <w:gridSpan w:val="2"/>
          </w:tcPr>
          <w:p w14:paraId="39DA7191" w14:textId="50641C8B" w:rsidR="00A0629A" w:rsidRPr="00A703A2" w:rsidRDefault="00A0629A" w:rsidP="00FF46C0">
            <w:pPr>
              <w:spacing w:before="20" w:after="20" w:line="276" w:lineRule="auto"/>
              <w:jc w:val="both"/>
              <w:rPr>
                <w:sz w:val="16"/>
              </w:rPr>
            </w:pPr>
            <w:r>
              <w:rPr>
                <w:sz w:val="16"/>
              </w:rPr>
              <w:t>Cíl 3.3</w:t>
            </w:r>
          </w:p>
        </w:tc>
        <w:tc>
          <w:tcPr>
            <w:tcW w:w="6366" w:type="dxa"/>
            <w:tcBorders>
              <w:top w:val="single" w:sz="2" w:space="0" w:color="auto"/>
              <w:bottom w:val="single" w:sz="2" w:space="0" w:color="auto"/>
            </w:tcBorders>
            <w:shd w:val="clear" w:color="auto" w:fill="auto"/>
            <w:vAlign w:val="center"/>
          </w:tcPr>
          <w:p w14:paraId="0C43A1BF" w14:textId="2089DF09" w:rsidR="00A0629A" w:rsidRPr="00A703A2" w:rsidRDefault="00A0629A" w:rsidP="00FF46C0">
            <w:pPr>
              <w:spacing w:before="20" w:after="20" w:line="276" w:lineRule="auto"/>
              <w:jc w:val="both"/>
              <w:cnfStyle w:val="000000000000" w:firstRow="0" w:lastRow="0" w:firstColumn="0" w:lastColumn="0" w:oddVBand="0" w:evenVBand="0" w:oddHBand="0" w:evenHBand="0" w:firstRowFirstColumn="0" w:firstRowLastColumn="0" w:lastRowFirstColumn="0" w:lastRowLastColumn="0"/>
              <w:rPr>
                <w:sz w:val="16"/>
              </w:rPr>
            </w:pPr>
            <w:r>
              <w:rPr>
                <w:sz w:val="16"/>
              </w:rPr>
              <w:t>Návrh rozsahu a obsahové náplně s</w:t>
            </w:r>
            <w:r w:rsidRPr="00FC4E82">
              <w:rPr>
                <w:sz w:val="16"/>
              </w:rPr>
              <w:t>družený</w:t>
            </w:r>
            <w:r>
              <w:rPr>
                <w:sz w:val="16"/>
              </w:rPr>
              <w:t>ch</w:t>
            </w:r>
            <w:r w:rsidRPr="00FC4E82">
              <w:rPr>
                <w:sz w:val="16"/>
              </w:rPr>
              <w:t xml:space="preserve"> DiMS (sDiMS)</w:t>
            </w:r>
            <w:r>
              <w:rPr>
                <w:sz w:val="16"/>
              </w:rPr>
              <w:t xml:space="preserve"> s využitím přílohy </w:t>
            </w:r>
            <w:r w:rsidR="00CF1852">
              <w:rPr>
                <w:sz w:val="16"/>
              </w:rPr>
              <w:t>BEP</w:t>
            </w:r>
            <w:r w:rsidR="00393918">
              <w:rPr>
                <w:sz w:val="16"/>
              </w:rPr>
              <w:t xml:space="preserve"> </w:t>
            </w:r>
            <w:r>
              <w:rPr>
                <w:sz w:val="16"/>
              </w:rPr>
              <w:t>č.</w:t>
            </w:r>
            <w:r w:rsidR="00393918" w:rsidRPr="00393918">
              <w:t> </w:t>
            </w:r>
            <w:r w:rsidR="003E1F94">
              <w:rPr>
                <w:sz w:val="16"/>
              </w:rPr>
              <w:t xml:space="preserve">2 </w:t>
            </w:r>
            <w:r w:rsidR="003E1F94" w:rsidRPr="003E1F94">
              <w:rPr>
                <w:i/>
                <w:iCs/>
                <w:sz w:val="16"/>
              </w:rPr>
              <w:t>Struktura DiMS a odpovědné osoby</w:t>
            </w:r>
            <w:r w:rsidR="003E1F94">
              <w:rPr>
                <w:i/>
                <w:iCs/>
                <w:sz w:val="16"/>
              </w:rPr>
              <w:t>.</w:t>
            </w:r>
          </w:p>
        </w:tc>
        <w:tc>
          <w:tcPr>
            <w:tcW w:w="1071" w:type="dxa"/>
            <w:gridSpan w:val="2"/>
            <w:tcBorders>
              <w:top w:val="single" w:sz="2" w:space="0" w:color="auto"/>
              <w:bottom w:val="single" w:sz="2" w:space="0" w:color="auto"/>
            </w:tcBorders>
            <w:shd w:val="clear" w:color="auto" w:fill="auto"/>
          </w:tcPr>
          <w:p w14:paraId="19A0C1B4" w14:textId="77777777" w:rsidR="00A0629A" w:rsidRDefault="00A0629A" w:rsidP="00FF46C0">
            <w:pPr>
              <w:spacing w:before="20" w:after="20" w:line="276" w:lineRule="auto"/>
              <w:jc w:val="center"/>
              <w:cnfStyle w:val="000000000000" w:firstRow="0" w:lastRow="0" w:firstColumn="0" w:lastColumn="0" w:oddVBand="0" w:evenVBand="0" w:oddHBand="0" w:evenHBand="0" w:firstRowFirstColumn="0" w:firstRowLastColumn="0" w:lastRowFirstColumn="0" w:lastRowLastColumn="0"/>
              <w:rPr>
                <w:b/>
                <w:sz w:val="16"/>
              </w:rPr>
            </w:pPr>
            <w:r>
              <w:rPr>
                <w:b/>
                <w:sz w:val="16"/>
              </w:rPr>
              <w:t>vysoká</w:t>
            </w:r>
          </w:p>
        </w:tc>
      </w:tr>
      <w:tr w:rsidR="00A0629A" w:rsidRPr="00B46D03" w14:paraId="734E5C7A" w14:textId="77777777" w:rsidTr="16EB36B8">
        <w:trPr>
          <w:gridAfter w:val="1"/>
          <w:wAfter w:w="18" w:type="dxa"/>
        </w:trPr>
        <w:tc>
          <w:tcPr>
            <w:cnfStyle w:val="001000000000" w:firstRow="0" w:lastRow="0" w:firstColumn="1" w:lastColumn="0" w:oddVBand="0" w:evenVBand="0" w:oddHBand="0" w:evenHBand="0" w:firstRowFirstColumn="0" w:firstRowLastColumn="0" w:lastRowFirstColumn="0" w:lastRowLastColumn="0"/>
            <w:tcW w:w="709" w:type="dxa"/>
            <w:gridSpan w:val="2"/>
            <w:tcBorders>
              <w:bottom w:val="single" w:sz="2" w:space="0" w:color="auto"/>
            </w:tcBorders>
            <w:vAlign w:val="center"/>
          </w:tcPr>
          <w:p w14:paraId="3415B884" w14:textId="59B60F66" w:rsidR="00A0629A" w:rsidRPr="00A703A2" w:rsidRDefault="66F138E8" w:rsidP="00CD3E38">
            <w:pPr>
              <w:spacing w:before="20" w:after="20" w:line="276" w:lineRule="auto"/>
              <w:jc w:val="both"/>
              <w:rPr>
                <w:sz w:val="16"/>
                <w:szCs w:val="16"/>
              </w:rPr>
            </w:pPr>
            <w:r w:rsidRPr="16EB36B8">
              <w:rPr>
                <w:sz w:val="16"/>
                <w:szCs w:val="16"/>
              </w:rPr>
              <w:t>Cíl 3.4</w:t>
            </w:r>
          </w:p>
        </w:tc>
        <w:tc>
          <w:tcPr>
            <w:tcW w:w="6366" w:type="dxa"/>
            <w:tcBorders>
              <w:top w:val="single" w:sz="2" w:space="0" w:color="auto"/>
              <w:bottom w:val="single" w:sz="2" w:space="0" w:color="auto"/>
            </w:tcBorders>
            <w:shd w:val="clear" w:color="auto" w:fill="auto"/>
          </w:tcPr>
          <w:p w14:paraId="40546603" w14:textId="3A1932B9" w:rsidR="00A0629A" w:rsidRPr="00A703A2" w:rsidRDefault="00A0629A" w:rsidP="00FF46C0">
            <w:pPr>
              <w:spacing w:before="20" w:after="20" w:line="276" w:lineRule="auto"/>
              <w:jc w:val="both"/>
              <w:cnfStyle w:val="000000000000" w:firstRow="0" w:lastRow="0" w:firstColumn="0" w:lastColumn="0" w:oddVBand="0" w:evenVBand="0" w:oddHBand="0" w:evenHBand="0" w:firstRowFirstColumn="0" w:firstRowLastColumn="0" w:lastRowFirstColumn="0" w:lastRowLastColumn="0"/>
              <w:rPr>
                <w:sz w:val="16"/>
              </w:rPr>
            </w:pPr>
            <w:r w:rsidRPr="00A703A2">
              <w:rPr>
                <w:sz w:val="16"/>
              </w:rPr>
              <w:t>V</w:t>
            </w:r>
            <w:r w:rsidR="00393918" w:rsidRPr="00393918">
              <w:t> </w:t>
            </w:r>
            <w:r w:rsidRPr="00A703A2">
              <w:rPr>
                <w:sz w:val="16"/>
              </w:rPr>
              <w:t>rámci postupného zpracová</w:t>
            </w:r>
            <w:r w:rsidR="00393918">
              <w:rPr>
                <w:sz w:val="16"/>
              </w:rPr>
              <w:t>vá</w:t>
            </w:r>
            <w:r w:rsidRPr="00A703A2">
              <w:rPr>
                <w:sz w:val="16"/>
              </w:rPr>
              <w:t xml:space="preserve">ní a projednávání </w:t>
            </w:r>
            <w:r>
              <w:rPr>
                <w:sz w:val="16"/>
              </w:rPr>
              <w:t>DiMS</w:t>
            </w:r>
            <w:r w:rsidRPr="00A703A2">
              <w:rPr>
                <w:sz w:val="16"/>
              </w:rPr>
              <w:t xml:space="preserve"> bude prováděn</w:t>
            </w:r>
            <w:r>
              <w:rPr>
                <w:sz w:val="16"/>
              </w:rPr>
              <w:t>a</w:t>
            </w:r>
            <w:r w:rsidRPr="00A703A2">
              <w:rPr>
                <w:sz w:val="16"/>
              </w:rPr>
              <w:t xml:space="preserve"> detekce kolizí a prostorové koordinace v rozsahu předmětu plnění Díla.</w:t>
            </w:r>
          </w:p>
          <w:p w14:paraId="52EAD920" w14:textId="66AFE337" w:rsidR="00A0629A" w:rsidRPr="00A703A2" w:rsidRDefault="00A0629A" w:rsidP="00FF46C0">
            <w:pPr>
              <w:spacing w:before="20" w:after="20" w:line="276" w:lineRule="auto"/>
              <w:jc w:val="both"/>
              <w:cnfStyle w:val="000000000000" w:firstRow="0" w:lastRow="0" w:firstColumn="0" w:lastColumn="0" w:oddVBand="0" w:evenVBand="0" w:oddHBand="0" w:evenHBand="0" w:firstRowFirstColumn="0" w:firstRowLastColumn="0" w:lastRowFirstColumn="0" w:lastRowLastColumn="0"/>
              <w:rPr>
                <w:sz w:val="16"/>
              </w:rPr>
            </w:pPr>
            <w:r w:rsidRPr="00A703A2">
              <w:rPr>
                <w:sz w:val="16"/>
              </w:rPr>
              <w:t>Výstupem bude protokol se zaznamenanými kolizemi a způsob vypořádání</w:t>
            </w:r>
            <w:r>
              <w:rPr>
                <w:sz w:val="16"/>
              </w:rPr>
              <w:t xml:space="preserve"> v souladu s požadavky kap. </w:t>
            </w:r>
            <w:r w:rsidR="00625613">
              <w:rPr>
                <w:sz w:val="16"/>
              </w:rPr>
              <w:t>6</w:t>
            </w:r>
            <w:r w:rsidR="005403B2">
              <w:rPr>
                <w:sz w:val="16"/>
              </w:rPr>
              <w:t>.2</w:t>
            </w:r>
            <w:r w:rsidR="001C6AEE">
              <w:rPr>
                <w:sz w:val="16"/>
              </w:rPr>
              <w:t xml:space="preserve"> EIR.</w:t>
            </w:r>
          </w:p>
        </w:tc>
        <w:tc>
          <w:tcPr>
            <w:tcW w:w="1071" w:type="dxa"/>
            <w:gridSpan w:val="2"/>
            <w:tcBorders>
              <w:top w:val="single" w:sz="2" w:space="0" w:color="auto"/>
              <w:bottom w:val="single" w:sz="2" w:space="0" w:color="auto"/>
            </w:tcBorders>
            <w:shd w:val="clear" w:color="auto" w:fill="auto"/>
          </w:tcPr>
          <w:p w14:paraId="16987F0A" w14:textId="77777777" w:rsidR="00A0629A" w:rsidRPr="00B46D03" w:rsidRDefault="00A0629A" w:rsidP="00FF46C0">
            <w:pPr>
              <w:spacing w:before="20" w:after="20" w:line="276" w:lineRule="auto"/>
              <w:jc w:val="center"/>
              <w:cnfStyle w:val="000000000000" w:firstRow="0" w:lastRow="0" w:firstColumn="0" w:lastColumn="0" w:oddVBand="0" w:evenVBand="0" w:oddHBand="0" w:evenHBand="0" w:firstRowFirstColumn="0" w:firstRowLastColumn="0" w:lastRowFirstColumn="0" w:lastRowLastColumn="0"/>
              <w:rPr>
                <w:b/>
                <w:sz w:val="16"/>
              </w:rPr>
            </w:pPr>
            <w:r>
              <w:rPr>
                <w:b/>
                <w:sz w:val="16"/>
              </w:rPr>
              <w:t>vysoká</w:t>
            </w:r>
          </w:p>
        </w:tc>
      </w:tr>
      <w:tr w:rsidR="00137B7C" w:rsidRPr="00B46D03" w14:paraId="0181D95A" w14:textId="77777777" w:rsidTr="16EB36B8">
        <w:trPr>
          <w:gridAfter w:val="1"/>
          <w:wAfter w:w="18" w:type="dxa"/>
        </w:trPr>
        <w:tc>
          <w:tcPr>
            <w:cnfStyle w:val="001000000000" w:firstRow="0" w:lastRow="0" w:firstColumn="1" w:lastColumn="0" w:oddVBand="0" w:evenVBand="0" w:oddHBand="0" w:evenHBand="0" w:firstRowFirstColumn="0" w:firstRowLastColumn="0" w:lastRowFirstColumn="0" w:lastRowLastColumn="0"/>
            <w:tcW w:w="709" w:type="dxa"/>
            <w:gridSpan w:val="2"/>
            <w:tcBorders>
              <w:top w:val="single" w:sz="2" w:space="0" w:color="auto"/>
              <w:bottom w:val="single" w:sz="4" w:space="0" w:color="auto"/>
            </w:tcBorders>
            <w:vAlign w:val="center"/>
          </w:tcPr>
          <w:p w14:paraId="644203BB" w14:textId="56DABDD1" w:rsidR="00137B7C" w:rsidRDefault="4EC020D6" w:rsidP="00CD3E38">
            <w:pPr>
              <w:spacing w:before="20" w:after="20" w:line="276" w:lineRule="auto"/>
              <w:jc w:val="both"/>
              <w:rPr>
                <w:sz w:val="16"/>
                <w:szCs w:val="16"/>
              </w:rPr>
            </w:pPr>
            <w:r w:rsidRPr="16EB36B8">
              <w:rPr>
                <w:sz w:val="16"/>
                <w:szCs w:val="16"/>
              </w:rPr>
              <w:t>Cíl 3.5</w:t>
            </w:r>
          </w:p>
        </w:tc>
        <w:tc>
          <w:tcPr>
            <w:tcW w:w="6366" w:type="dxa"/>
            <w:tcBorders>
              <w:top w:val="single" w:sz="2" w:space="0" w:color="auto"/>
              <w:bottom w:val="single" w:sz="4" w:space="0" w:color="auto"/>
            </w:tcBorders>
            <w:shd w:val="clear" w:color="auto" w:fill="auto"/>
          </w:tcPr>
          <w:p w14:paraId="53960EC0" w14:textId="3B9D294C" w:rsidR="00E72865" w:rsidRPr="00A703A2" w:rsidRDefault="60ADDBF3" w:rsidP="16EB36B8">
            <w:pPr>
              <w:spacing w:before="20" w:after="20" w:line="276" w:lineRule="auto"/>
              <w:jc w:val="both"/>
              <w:cnfStyle w:val="000000000000" w:firstRow="0" w:lastRow="0" w:firstColumn="0" w:lastColumn="0" w:oddVBand="0" w:evenVBand="0" w:oddHBand="0" w:evenHBand="0" w:firstRowFirstColumn="0" w:firstRowLastColumn="0" w:lastRowFirstColumn="0" w:lastRowLastColumn="0"/>
              <w:rPr>
                <w:sz w:val="16"/>
                <w:szCs w:val="16"/>
              </w:rPr>
            </w:pPr>
            <w:r w:rsidRPr="16EB36B8">
              <w:rPr>
                <w:sz w:val="16"/>
                <w:szCs w:val="16"/>
              </w:rPr>
              <w:t>D</w:t>
            </w:r>
            <w:r w:rsidR="055E815D" w:rsidRPr="16EB36B8">
              <w:rPr>
                <w:sz w:val="16"/>
                <w:szCs w:val="16"/>
              </w:rPr>
              <w:t xml:space="preserve">odavatel předloží testovací vzorek </w:t>
            </w:r>
            <w:r w:rsidR="4FCA1937" w:rsidRPr="16EB36B8">
              <w:rPr>
                <w:sz w:val="16"/>
                <w:szCs w:val="16"/>
              </w:rPr>
              <w:t xml:space="preserve">DiMS </w:t>
            </w:r>
            <w:r w:rsidR="000E099B">
              <w:rPr>
                <w:sz w:val="16"/>
                <w:szCs w:val="16"/>
              </w:rPr>
              <w:t>dle Harmonogramu plnění</w:t>
            </w:r>
            <w:r w:rsidR="00001A7A">
              <w:rPr>
                <w:sz w:val="16"/>
                <w:szCs w:val="16"/>
              </w:rPr>
              <w:t xml:space="preserve"> před začátkem modelovacích prací</w:t>
            </w:r>
            <w:r w:rsidR="16B3E996" w:rsidRPr="16EB36B8">
              <w:rPr>
                <w:sz w:val="16"/>
                <w:szCs w:val="16"/>
              </w:rPr>
              <w:t xml:space="preserve"> </w:t>
            </w:r>
            <w:r w:rsidR="4FCA1937" w:rsidRPr="16EB36B8">
              <w:rPr>
                <w:sz w:val="16"/>
                <w:szCs w:val="16"/>
              </w:rPr>
              <w:t>pro</w:t>
            </w:r>
            <w:r w:rsidR="00E26DA8">
              <w:rPr>
                <w:sz w:val="16"/>
                <w:szCs w:val="16"/>
              </w:rPr>
              <w:t> </w:t>
            </w:r>
            <w:r w:rsidR="071AF62B" w:rsidRPr="16EB36B8">
              <w:rPr>
                <w:sz w:val="16"/>
                <w:szCs w:val="16"/>
              </w:rPr>
              <w:t>ov</w:t>
            </w:r>
            <w:r w:rsidR="6AF42C22" w:rsidRPr="16EB36B8">
              <w:rPr>
                <w:sz w:val="16"/>
                <w:szCs w:val="16"/>
              </w:rPr>
              <w:t>ě</w:t>
            </w:r>
            <w:r w:rsidR="071AF62B" w:rsidRPr="16EB36B8">
              <w:rPr>
                <w:sz w:val="16"/>
                <w:szCs w:val="16"/>
              </w:rPr>
              <w:t>ření správné aplikace</w:t>
            </w:r>
            <w:r w:rsidR="09B4B7E5" w:rsidRPr="16EB36B8">
              <w:rPr>
                <w:sz w:val="16"/>
                <w:szCs w:val="16"/>
              </w:rPr>
              <w:t xml:space="preserve"> </w:t>
            </w:r>
            <w:r w:rsidR="071AF62B" w:rsidRPr="16EB36B8">
              <w:rPr>
                <w:sz w:val="16"/>
                <w:szCs w:val="16"/>
              </w:rPr>
              <w:t>požadav</w:t>
            </w:r>
            <w:r w:rsidR="6AF42C22" w:rsidRPr="16EB36B8">
              <w:rPr>
                <w:sz w:val="16"/>
                <w:szCs w:val="16"/>
              </w:rPr>
              <w:t>ků na</w:t>
            </w:r>
            <w:r w:rsidR="00001A7A">
              <w:rPr>
                <w:sz w:val="16"/>
                <w:szCs w:val="16"/>
              </w:rPr>
              <w:t> </w:t>
            </w:r>
            <w:r w:rsidR="2ACEEF84" w:rsidRPr="16EB36B8">
              <w:rPr>
                <w:sz w:val="16"/>
                <w:szCs w:val="16"/>
              </w:rPr>
              <w:t xml:space="preserve">obsah a formu zápisu </w:t>
            </w:r>
            <w:r w:rsidR="2DEED3FF" w:rsidRPr="16EB36B8">
              <w:rPr>
                <w:sz w:val="16"/>
                <w:szCs w:val="16"/>
              </w:rPr>
              <w:t>negrafický</w:t>
            </w:r>
            <w:r w:rsidR="1F5F42B7" w:rsidRPr="16EB36B8">
              <w:rPr>
                <w:sz w:val="16"/>
                <w:szCs w:val="16"/>
              </w:rPr>
              <w:t>ch</w:t>
            </w:r>
            <w:r w:rsidR="2DEED3FF" w:rsidRPr="16EB36B8">
              <w:rPr>
                <w:sz w:val="16"/>
                <w:szCs w:val="16"/>
              </w:rPr>
              <w:t xml:space="preserve"> in</w:t>
            </w:r>
            <w:r w:rsidR="253A75E2" w:rsidRPr="16EB36B8">
              <w:rPr>
                <w:sz w:val="16"/>
                <w:szCs w:val="16"/>
              </w:rPr>
              <w:t>formací</w:t>
            </w:r>
            <w:r w:rsidR="3A18D4D3" w:rsidRPr="16EB36B8">
              <w:rPr>
                <w:sz w:val="16"/>
                <w:szCs w:val="16"/>
              </w:rPr>
              <w:t xml:space="preserve">. Vzorek musí </w:t>
            </w:r>
            <w:r w:rsidR="04113BDC" w:rsidRPr="16EB36B8">
              <w:rPr>
                <w:sz w:val="16"/>
                <w:szCs w:val="16"/>
              </w:rPr>
              <w:t xml:space="preserve">úspěšně </w:t>
            </w:r>
            <w:r w:rsidR="3A18D4D3" w:rsidRPr="16EB36B8">
              <w:rPr>
                <w:sz w:val="16"/>
                <w:szCs w:val="16"/>
              </w:rPr>
              <w:t xml:space="preserve">projít </w:t>
            </w:r>
            <w:r w:rsidR="49FE8721" w:rsidRPr="16EB36B8">
              <w:rPr>
                <w:sz w:val="16"/>
                <w:szCs w:val="16"/>
              </w:rPr>
              <w:t xml:space="preserve">všemi </w:t>
            </w:r>
            <w:r w:rsidR="153C42CA" w:rsidRPr="16EB36B8">
              <w:rPr>
                <w:sz w:val="16"/>
                <w:szCs w:val="16"/>
              </w:rPr>
              <w:t>ú</w:t>
            </w:r>
            <w:r w:rsidR="49FE8721" w:rsidRPr="16EB36B8">
              <w:rPr>
                <w:sz w:val="16"/>
                <w:szCs w:val="16"/>
              </w:rPr>
              <w:t>rovn</w:t>
            </w:r>
            <w:r w:rsidR="153C42CA" w:rsidRPr="16EB36B8">
              <w:rPr>
                <w:sz w:val="16"/>
                <w:szCs w:val="16"/>
              </w:rPr>
              <w:t>ě</w:t>
            </w:r>
            <w:r w:rsidR="49FE8721" w:rsidRPr="16EB36B8">
              <w:rPr>
                <w:sz w:val="16"/>
                <w:szCs w:val="16"/>
              </w:rPr>
              <w:t>mi kontroly dle kap.</w:t>
            </w:r>
            <w:r w:rsidR="153C42CA" w:rsidRPr="16EB36B8">
              <w:rPr>
                <w:sz w:val="16"/>
                <w:szCs w:val="16"/>
              </w:rPr>
              <w:t xml:space="preserve"> </w:t>
            </w:r>
            <w:r w:rsidR="613C830C" w:rsidRPr="16EB36B8">
              <w:rPr>
                <w:sz w:val="16"/>
                <w:szCs w:val="16"/>
              </w:rPr>
              <w:t>6.1</w:t>
            </w:r>
            <w:r w:rsidR="153C42CA" w:rsidRPr="16EB36B8">
              <w:rPr>
                <w:sz w:val="16"/>
                <w:szCs w:val="16"/>
              </w:rPr>
              <w:t xml:space="preserve"> EIR</w:t>
            </w:r>
            <w:r w:rsidR="40E3AF96" w:rsidRPr="16EB36B8">
              <w:rPr>
                <w:sz w:val="16"/>
                <w:szCs w:val="16"/>
              </w:rPr>
              <w:t>,</w:t>
            </w:r>
            <w:r w:rsidR="27DCBCEC" w:rsidRPr="16EB36B8">
              <w:rPr>
                <w:sz w:val="16"/>
                <w:szCs w:val="16"/>
              </w:rPr>
              <w:t xml:space="preserve"> aby b</w:t>
            </w:r>
            <w:r w:rsidR="3769C8CC" w:rsidRPr="16EB36B8">
              <w:rPr>
                <w:sz w:val="16"/>
                <w:szCs w:val="16"/>
              </w:rPr>
              <w:t>yl schválen.</w:t>
            </w:r>
            <w:r w:rsidR="1F5F42B7" w:rsidRPr="16EB36B8">
              <w:rPr>
                <w:sz w:val="16"/>
                <w:szCs w:val="16"/>
              </w:rPr>
              <w:t xml:space="preserve"> </w:t>
            </w:r>
            <w:r w:rsidR="04113BDC" w:rsidRPr="16EB36B8">
              <w:rPr>
                <w:sz w:val="16"/>
                <w:szCs w:val="16"/>
              </w:rPr>
              <w:t>Jeho o</w:t>
            </w:r>
            <w:r w:rsidR="2FA8C3E1" w:rsidRPr="16EB36B8">
              <w:rPr>
                <w:sz w:val="16"/>
                <w:szCs w:val="16"/>
              </w:rPr>
              <w:t>bsah</w:t>
            </w:r>
            <w:r w:rsidR="3745265C" w:rsidRPr="16EB36B8">
              <w:rPr>
                <w:sz w:val="16"/>
                <w:szCs w:val="16"/>
              </w:rPr>
              <w:t xml:space="preserve"> </w:t>
            </w:r>
            <w:r w:rsidR="2FA8C3E1" w:rsidRPr="16EB36B8">
              <w:rPr>
                <w:sz w:val="16"/>
                <w:szCs w:val="16"/>
              </w:rPr>
              <w:t>i</w:t>
            </w:r>
            <w:r w:rsidR="5A29FF8F" w:rsidRPr="16EB36B8">
              <w:rPr>
                <w:sz w:val="16"/>
                <w:szCs w:val="16"/>
              </w:rPr>
              <w:t> </w:t>
            </w:r>
            <w:r w:rsidR="2FA8C3E1" w:rsidRPr="16EB36B8">
              <w:rPr>
                <w:sz w:val="16"/>
                <w:szCs w:val="16"/>
              </w:rPr>
              <w:t xml:space="preserve">rozsah bude </w:t>
            </w:r>
            <w:r w:rsidR="4D6CFD59" w:rsidRPr="16EB36B8">
              <w:rPr>
                <w:sz w:val="16"/>
                <w:szCs w:val="16"/>
              </w:rPr>
              <w:t xml:space="preserve">předem </w:t>
            </w:r>
            <w:r w:rsidR="2FA8C3E1" w:rsidRPr="16EB36B8">
              <w:rPr>
                <w:sz w:val="16"/>
                <w:szCs w:val="16"/>
              </w:rPr>
              <w:t>projednán a</w:t>
            </w:r>
            <w:r w:rsidR="00E26DA8">
              <w:rPr>
                <w:sz w:val="16"/>
                <w:szCs w:val="16"/>
              </w:rPr>
              <w:t> </w:t>
            </w:r>
            <w:r w:rsidR="4D6CFD59" w:rsidRPr="16EB36B8">
              <w:rPr>
                <w:sz w:val="16"/>
                <w:szCs w:val="16"/>
              </w:rPr>
              <w:t>odsouhlasen Objednatelem</w:t>
            </w:r>
            <w:r w:rsidR="2473415C" w:rsidRPr="16EB36B8">
              <w:rPr>
                <w:sz w:val="16"/>
                <w:szCs w:val="16"/>
              </w:rPr>
              <w:t>.</w:t>
            </w:r>
          </w:p>
        </w:tc>
        <w:tc>
          <w:tcPr>
            <w:tcW w:w="1071" w:type="dxa"/>
            <w:gridSpan w:val="2"/>
            <w:tcBorders>
              <w:top w:val="single" w:sz="2" w:space="0" w:color="auto"/>
              <w:bottom w:val="single" w:sz="4" w:space="0" w:color="auto"/>
            </w:tcBorders>
            <w:shd w:val="clear" w:color="auto" w:fill="auto"/>
          </w:tcPr>
          <w:p w14:paraId="3EC0B238" w14:textId="4B40E854" w:rsidR="00137B7C" w:rsidRDefault="00B659F6" w:rsidP="00FF46C0">
            <w:pPr>
              <w:spacing w:before="20" w:after="20" w:line="276" w:lineRule="auto"/>
              <w:jc w:val="center"/>
              <w:cnfStyle w:val="000000000000" w:firstRow="0" w:lastRow="0" w:firstColumn="0" w:lastColumn="0" w:oddVBand="0" w:evenVBand="0" w:oddHBand="0" w:evenHBand="0" w:firstRowFirstColumn="0" w:firstRowLastColumn="0" w:lastRowFirstColumn="0" w:lastRowLastColumn="0"/>
              <w:rPr>
                <w:b/>
                <w:sz w:val="16"/>
              </w:rPr>
            </w:pPr>
            <w:r>
              <w:rPr>
                <w:b/>
                <w:sz w:val="16"/>
              </w:rPr>
              <w:t>vysoká</w:t>
            </w:r>
          </w:p>
        </w:tc>
      </w:tr>
      <w:tr w:rsidR="00A0629A" w:rsidRPr="00B46D03" w14:paraId="7814C796" w14:textId="77777777" w:rsidTr="16EB36B8">
        <w:tc>
          <w:tcPr>
            <w:cnfStyle w:val="001000000000" w:firstRow="0" w:lastRow="0" w:firstColumn="1" w:lastColumn="0" w:oddVBand="0" w:evenVBand="0" w:oddHBand="0" w:evenHBand="0" w:firstRowFirstColumn="0" w:firstRowLastColumn="0" w:lastRowFirstColumn="0" w:lastRowLastColumn="0"/>
            <w:tcW w:w="709" w:type="dxa"/>
            <w:gridSpan w:val="2"/>
            <w:tcBorders>
              <w:right w:val="nil"/>
            </w:tcBorders>
            <w:shd w:val="clear" w:color="auto" w:fill="F2F2F2" w:themeFill="background1" w:themeFillShade="F2"/>
          </w:tcPr>
          <w:p w14:paraId="4CA76A8C" w14:textId="37CEC7FA" w:rsidR="00A0629A" w:rsidRDefault="00A0629A" w:rsidP="00A0629A">
            <w:pPr>
              <w:spacing w:before="40" w:after="40" w:line="276" w:lineRule="auto"/>
              <w:jc w:val="center"/>
              <w:rPr>
                <w:sz w:val="16"/>
              </w:rPr>
            </w:pPr>
            <w:r>
              <w:rPr>
                <w:b/>
                <w:sz w:val="16"/>
              </w:rPr>
              <w:t>C</w:t>
            </w:r>
            <w:r w:rsidRPr="00B46D03">
              <w:rPr>
                <w:b/>
                <w:sz w:val="16"/>
              </w:rPr>
              <w:t xml:space="preserve">ÍL </w:t>
            </w:r>
            <w:r>
              <w:rPr>
                <w:b/>
                <w:sz w:val="16"/>
              </w:rPr>
              <w:t>4</w:t>
            </w:r>
          </w:p>
        </w:tc>
        <w:tc>
          <w:tcPr>
            <w:tcW w:w="6366" w:type="dxa"/>
            <w:tcBorders>
              <w:top w:val="single" w:sz="2" w:space="0" w:color="auto"/>
              <w:left w:val="nil"/>
              <w:bottom w:val="single" w:sz="2" w:space="0" w:color="auto"/>
              <w:right w:val="nil"/>
            </w:tcBorders>
            <w:shd w:val="clear" w:color="auto" w:fill="F2F2F2" w:themeFill="background1" w:themeFillShade="F2"/>
          </w:tcPr>
          <w:p w14:paraId="4DAF5486" w14:textId="777455A5" w:rsidR="00A0629A" w:rsidRPr="00A703A2" w:rsidRDefault="00A0629A" w:rsidP="00A0629A">
            <w:pPr>
              <w:spacing w:before="40" w:after="40" w:line="276" w:lineRule="auto"/>
              <w:cnfStyle w:val="000000000000" w:firstRow="0" w:lastRow="0" w:firstColumn="0" w:lastColumn="0" w:oddVBand="0" w:evenVBand="0" w:oddHBand="0" w:evenHBand="0" w:firstRowFirstColumn="0" w:firstRowLastColumn="0" w:lastRowFirstColumn="0" w:lastRowLastColumn="0"/>
              <w:rPr>
                <w:sz w:val="16"/>
              </w:rPr>
            </w:pPr>
            <w:r>
              <w:rPr>
                <w:b/>
                <w:sz w:val="16"/>
                <w:szCs w:val="16"/>
              </w:rPr>
              <w:t xml:space="preserve">Ostatní </w:t>
            </w:r>
            <w:r w:rsidR="00D84A93">
              <w:rPr>
                <w:b/>
                <w:sz w:val="16"/>
                <w:szCs w:val="16"/>
              </w:rPr>
              <w:t>cíle</w:t>
            </w:r>
          </w:p>
        </w:tc>
        <w:tc>
          <w:tcPr>
            <w:tcW w:w="1089" w:type="dxa"/>
            <w:gridSpan w:val="3"/>
            <w:tcBorders>
              <w:top w:val="single" w:sz="2" w:space="0" w:color="auto"/>
              <w:left w:val="nil"/>
              <w:bottom w:val="single" w:sz="2" w:space="0" w:color="auto"/>
            </w:tcBorders>
            <w:shd w:val="clear" w:color="auto" w:fill="F2F2F2" w:themeFill="background1" w:themeFillShade="F2"/>
          </w:tcPr>
          <w:p w14:paraId="5A4A8673" w14:textId="77777777" w:rsidR="00A0629A" w:rsidRDefault="00A0629A" w:rsidP="00A0629A">
            <w:pPr>
              <w:spacing w:before="40" w:after="40" w:line="276" w:lineRule="auto"/>
              <w:jc w:val="center"/>
              <w:cnfStyle w:val="000000000000" w:firstRow="0" w:lastRow="0" w:firstColumn="0" w:lastColumn="0" w:oddVBand="0" w:evenVBand="0" w:oddHBand="0" w:evenHBand="0" w:firstRowFirstColumn="0" w:firstRowLastColumn="0" w:lastRowFirstColumn="0" w:lastRowLastColumn="0"/>
              <w:rPr>
                <w:b/>
                <w:sz w:val="16"/>
              </w:rPr>
            </w:pPr>
          </w:p>
        </w:tc>
      </w:tr>
      <w:tr w:rsidR="00A0629A" w:rsidRPr="00B46D03" w14:paraId="4F3D878F" w14:textId="77777777" w:rsidTr="16EB36B8">
        <w:tc>
          <w:tcPr>
            <w:cnfStyle w:val="001000000000" w:firstRow="0" w:lastRow="0" w:firstColumn="1" w:lastColumn="0" w:oddVBand="0" w:evenVBand="0" w:oddHBand="0" w:evenHBand="0" w:firstRowFirstColumn="0" w:firstRowLastColumn="0" w:lastRowFirstColumn="0" w:lastRowLastColumn="0"/>
            <w:tcW w:w="709" w:type="dxa"/>
            <w:gridSpan w:val="2"/>
            <w:tcBorders>
              <w:top w:val="single" w:sz="2" w:space="0" w:color="auto"/>
              <w:bottom w:val="single" w:sz="2" w:space="0" w:color="auto"/>
            </w:tcBorders>
          </w:tcPr>
          <w:p w14:paraId="220212C6" w14:textId="1DCD0393" w:rsidR="00A0629A" w:rsidRPr="008A5F0D" w:rsidRDefault="00A0629A" w:rsidP="00FF46C0">
            <w:pPr>
              <w:spacing w:before="20" w:after="20" w:line="300" w:lineRule="auto"/>
              <w:rPr>
                <w:rFonts w:asciiTheme="minorHAnsi" w:hAnsiTheme="minorHAnsi"/>
                <w:b/>
                <w:sz w:val="16"/>
              </w:rPr>
            </w:pPr>
            <w:r w:rsidRPr="001F30AD">
              <w:rPr>
                <w:sz w:val="16"/>
              </w:rPr>
              <w:t xml:space="preserve">Cíl </w:t>
            </w:r>
            <w:r>
              <w:rPr>
                <w:sz w:val="16"/>
              </w:rPr>
              <w:t>4.1</w:t>
            </w:r>
          </w:p>
        </w:tc>
        <w:tc>
          <w:tcPr>
            <w:tcW w:w="6366" w:type="dxa"/>
            <w:tcBorders>
              <w:top w:val="single" w:sz="2" w:space="0" w:color="auto"/>
              <w:bottom w:val="single" w:sz="2" w:space="0" w:color="auto"/>
            </w:tcBorders>
            <w:shd w:val="clear" w:color="auto" w:fill="auto"/>
            <w:vAlign w:val="center"/>
          </w:tcPr>
          <w:p w14:paraId="187CF5BC" w14:textId="3DBDBB1F" w:rsidR="00A0629A" w:rsidRPr="00714F63" w:rsidRDefault="00A0629A" w:rsidP="00FF46C0">
            <w:pPr>
              <w:spacing w:before="20" w:after="20" w:line="300" w:lineRule="auto"/>
              <w:jc w:val="both"/>
              <w:cnfStyle w:val="000000000000" w:firstRow="0" w:lastRow="0" w:firstColumn="0" w:lastColumn="0" w:oddVBand="0" w:evenVBand="0" w:oddHBand="0" w:evenHBand="0" w:firstRowFirstColumn="0" w:firstRowLastColumn="0" w:lastRowFirstColumn="0" w:lastRowLastColumn="0"/>
            </w:pPr>
            <w:r w:rsidRPr="00201ED4">
              <w:rPr>
                <w:rFonts w:asciiTheme="minorHAnsi" w:hAnsiTheme="minorHAnsi"/>
                <w:bCs/>
                <w:sz w:val="16"/>
              </w:rPr>
              <w:t>Vypracování Závěrečné hodnotící zprávy v</w:t>
            </w:r>
            <w:r>
              <w:rPr>
                <w:rFonts w:asciiTheme="minorHAnsi" w:hAnsiTheme="minorHAnsi"/>
                <w:bCs/>
                <w:sz w:val="16"/>
              </w:rPr>
              <w:t> </w:t>
            </w:r>
            <w:r w:rsidRPr="00201ED4">
              <w:rPr>
                <w:rFonts w:asciiTheme="minorHAnsi" w:hAnsiTheme="minorHAnsi"/>
                <w:bCs/>
                <w:sz w:val="16"/>
              </w:rPr>
              <w:t>rozsahu</w:t>
            </w:r>
            <w:r>
              <w:rPr>
                <w:rFonts w:asciiTheme="minorHAnsi" w:hAnsiTheme="minorHAnsi"/>
                <w:bCs/>
                <w:sz w:val="16"/>
              </w:rPr>
              <w:t xml:space="preserve"> </w:t>
            </w:r>
            <w:r w:rsidRPr="002F5046">
              <w:rPr>
                <w:sz w:val="16"/>
                <w:szCs w:val="20"/>
              </w:rPr>
              <w:t>vyhodnocení postupu implementace procesu BIM v projektu, včetně popisu kladných a záporných zkušeností s implementací.</w:t>
            </w:r>
          </w:p>
        </w:tc>
        <w:tc>
          <w:tcPr>
            <w:tcW w:w="1089" w:type="dxa"/>
            <w:gridSpan w:val="3"/>
            <w:tcBorders>
              <w:top w:val="single" w:sz="2" w:space="0" w:color="auto"/>
              <w:bottom w:val="single" w:sz="2" w:space="0" w:color="auto"/>
            </w:tcBorders>
            <w:shd w:val="clear" w:color="auto" w:fill="auto"/>
          </w:tcPr>
          <w:p w14:paraId="0CEBDB02" w14:textId="77777777" w:rsidR="00A0629A" w:rsidRPr="00B46D03" w:rsidRDefault="00A0629A" w:rsidP="00FF46C0">
            <w:pPr>
              <w:spacing w:before="20" w:after="20" w:line="300" w:lineRule="auto"/>
              <w:jc w:val="center"/>
              <w:cnfStyle w:val="000000000000" w:firstRow="0" w:lastRow="0" w:firstColumn="0" w:lastColumn="0" w:oddVBand="0" w:evenVBand="0" w:oddHBand="0" w:evenHBand="0" w:firstRowFirstColumn="0" w:firstRowLastColumn="0" w:lastRowFirstColumn="0" w:lastRowLastColumn="0"/>
              <w:rPr>
                <w:b/>
                <w:sz w:val="16"/>
              </w:rPr>
            </w:pPr>
            <w:r>
              <w:rPr>
                <w:b/>
                <w:sz w:val="16"/>
              </w:rPr>
              <w:t>vysoká</w:t>
            </w:r>
          </w:p>
        </w:tc>
      </w:tr>
      <w:tr w:rsidR="00A0629A" w:rsidRPr="00B46D03" w14:paraId="4F305200" w14:textId="77777777" w:rsidTr="16EB36B8">
        <w:tc>
          <w:tcPr>
            <w:cnfStyle w:val="001000000000" w:firstRow="0" w:lastRow="0" w:firstColumn="1" w:lastColumn="0" w:oddVBand="0" w:evenVBand="0" w:oddHBand="0" w:evenHBand="0" w:firstRowFirstColumn="0" w:firstRowLastColumn="0" w:lastRowFirstColumn="0" w:lastRowLastColumn="0"/>
            <w:tcW w:w="709" w:type="dxa"/>
            <w:gridSpan w:val="2"/>
            <w:tcBorders>
              <w:top w:val="single" w:sz="2" w:space="0" w:color="auto"/>
              <w:bottom w:val="single" w:sz="4" w:space="0" w:color="auto"/>
            </w:tcBorders>
          </w:tcPr>
          <w:p w14:paraId="180D4048" w14:textId="3C784FF1" w:rsidR="00A0629A" w:rsidRPr="001F30AD" w:rsidRDefault="00A0629A" w:rsidP="00FF46C0">
            <w:pPr>
              <w:spacing w:before="20" w:after="20" w:line="300" w:lineRule="auto"/>
              <w:rPr>
                <w:sz w:val="16"/>
              </w:rPr>
            </w:pPr>
            <w:r w:rsidRPr="001F30AD">
              <w:rPr>
                <w:sz w:val="16"/>
              </w:rPr>
              <w:t xml:space="preserve">Cíl </w:t>
            </w:r>
            <w:r>
              <w:rPr>
                <w:sz w:val="16"/>
              </w:rPr>
              <w:t>4.2</w:t>
            </w:r>
          </w:p>
        </w:tc>
        <w:tc>
          <w:tcPr>
            <w:tcW w:w="6366" w:type="dxa"/>
            <w:tcBorders>
              <w:top w:val="single" w:sz="2" w:space="0" w:color="auto"/>
              <w:bottom w:val="single" w:sz="4" w:space="0" w:color="auto"/>
            </w:tcBorders>
            <w:shd w:val="clear" w:color="auto" w:fill="auto"/>
            <w:vAlign w:val="center"/>
          </w:tcPr>
          <w:p w14:paraId="4F67CD71" w14:textId="66DA7446" w:rsidR="00A0629A" w:rsidRPr="00201ED4" w:rsidRDefault="00A0629A" w:rsidP="00FF46C0">
            <w:pPr>
              <w:spacing w:before="20" w:after="20" w:line="300" w:lineRule="auto"/>
              <w:jc w:val="both"/>
              <w:cnfStyle w:val="000000000000" w:firstRow="0" w:lastRow="0" w:firstColumn="0" w:lastColumn="0" w:oddVBand="0" w:evenVBand="0" w:oddHBand="0" w:evenHBand="0" w:firstRowFirstColumn="0" w:firstRowLastColumn="0" w:lastRowFirstColumn="0" w:lastRowLastColumn="0"/>
              <w:rPr>
                <w:rFonts w:asciiTheme="minorHAnsi" w:hAnsiTheme="minorHAnsi"/>
                <w:bCs/>
                <w:sz w:val="16"/>
              </w:rPr>
            </w:pPr>
            <w:r>
              <w:rPr>
                <w:rFonts w:asciiTheme="minorHAnsi" w:hAnsiTheme="minorHAnsi"/>
                <w:bCs/>
                <w:sz w:val="16"/>
              </w:rPr>
              <w:t>Návrh na doplnění datových standardů o zatím nedefinované typy elementů. Dodavatel odevzdá seznam navrhovaných názvů typů elementů a šablon vlastností.</w:t>
            </w:r>
          </w:p>
        </w:tc>
        <w:tc>
          <w:tcPr>
            <w:tcW w:w="1089" w:type="dxa"/>
            <w:gridSpan w:val="3"/>
            <w:tcBorders>
              <w:top w:val="single" w:sz="2" w:space="0" w:color="auto"/>
              <w:bottom w:val="single" w:sz="4" w:space="0" w:color="auto"/>
            </w:tcBorders>
            <w:shd w:val="clear" w:color="auto" w:fill="auto"/>
          </w:tcPr>
          <w:p w14:paraId="5C41463C" w14:textId="43BE4BC3" w:rsidR="00A0629A" w:rsidRDefault="00A0629A" w:rsidP="00FF46C0">
            <w:pPr>
              <w:spacing w:before="20" w:after="20" w:line="300" w:lineRule="auto"/>
              <w:jc w:val="center"/>
              <w:cnfStyle w:val="000000000000" w:firstRow="0" w:lastRow="0" w:firstColumn="0" w:lastColumn="0" w:oddVBand="0" w:evenVBand="0" w:oddHBand="0" w:evenHBand="0" w:firstRowFirstColumn="0" w:firstRowLastColumn="0" w:lastRowFirstColumn="0" w:lastRowLastColumn="0"/>
              <w:rPr>
                <w:b/>
                <w:sz w:val="16"/>
              </w:rPr>
            </w:pPr>
            <w:r>
              <w:rPr>
                <w:b/>
                <w:sz w:val="16"/>
              </w:rPr>
              <w:t>vysoká</w:t>
            </w:r>
          </w:p>
        </w:tc>
      </w:tr>
    </w:tbl>
    <w:p w14:paraId="30E66650" w14:textId="77777777" w:rsidR="001654B4" w:rsidRDefault="001654B4">
      <w:pPr>
        <w:rPr>
          <w:rFonts w:asciiTheme="majorHAnsi" w:hAnsiTheme="majorHAnsi"/>
          <w:b/>
          <w:caps/>
          <w:sz w:val="22"/>
        </w:rPr>
      </w:pPr>
      <w:r>
        <w:br w:type="page"/>
      </w:r>
    </w:p>
    <w:p w14:paraId="25BCB0CC" w14:textId="31DAC5E3" w:rsidR="00371085" w:rsidRDefault="00371085" w:rsidP="00371085">
      <w:pPr>
        <w:pStyle w:val="Nadpis2-1"/>
        <w:keepNext w:val="0"/>
        <w:widowControl w:val="0"/>
      </w:pPr>
      <w:bookmarkStart w:id="39" w:name="_Toc180160175"/>
      <w:r>
        <w:lastRenderedPageBreak/>
        <w:t>Informační model stavby</w:t>
      </w:r>
      <w:bookmarkEnd w:id="39"/>
    </w:p>
    <w:p w14:paraId="52D738E2" w14:textId="222D8DA3" w:rsidR="00C61850" w:rsidRDefault="00C61850" w:rsidP="00C61850">
      <w:pPr>
        <w:pStyle w:val="Nadpis2-2"/>
      </w:pPr>
      <w:bookmarkStart w:id="40" w:name="_Toc180160176"/>
      <w:r>
        <w:t xml:space="preserve">Obecné požadavky na </w:t>
      </w:r>
      <w:r w:rsidR="0031579E">
        <w:t>IMS</w:t>
      </w:r>
      <w:bookmarkEnd w:id="40"/>
    </w:p>
    <w:p w14:paraId="4E584903" w14:textId="3DE0DE90" w:rsidR="00990A16" w:rsidRPr="00280475" w:rsidRDefault="00C61850" w:rsidP="00990A16">
      <w:pPr>
        <w:pStyle w:val="Text2-1"/>
      </w:pPr>
      <w:r>
        <w:t>Dílo bude zpracov</w:t>
      </w:r>
      <w:r w:rsidR="001C6AEE">
        <w:t>á</w:t>
      </w:r>
      <w:r>
        <w:t>n</w:t>
      </w:r>
      <w:r w:rsidR="001C6AEE">
        <w:t>o</w:t>
      </w:r>
      <w:r>
        <w:t xml:space="preserve"> v plnohodnotném režimu BIM </w:t>
      </w:r>
      <w:r w:rsidR="008F338B">
        <w:t xml:space="preserve">na základě podmínek stanovených ve Smlouvě o dílo. </w:t>
      </w:r>
      <w:r w:rsidR="0091568C">
        <w:t xml:space="preserve">Na základě </w:t>
      </w:r>
      <w:r w:rsidR="0091568C" w:rsidRPr="0091568C">
        <w:rPr>
          <w:i/>
          <w:iCs/>
        </w:rPr>
        <w:t>Harmonogram</w:t>
      </w:r>
      <w:r w:rsidR="00B04436">
        <w:rPr>
          <w:i/>
          <w:iCs/>
        </w:rPr>
        <w:t>u</w:t>
      </w:r>
      <w:r w:rsidR="0091568C" w:rsidRPr="0091568C">
        <w:rPr>
          <w:i/>
          <w:iCs/>
        </w:rPr>
        <w:t xml:space="preserve"> plnění</w:t>
      </w:r>
      <w:r w:rsidR="0091568C">
        <w:rPr>
          <w:i/>
          <w:iCs/>
        </w:rPr>
        <w:t xml:space="preserve"> </w:t>
      </w:r>
      <w:r w:rsidR="0091568C">
        <w:t>bude projednán a</w:t>
      </w:r>
      <w:r w:rsidR="0091568C" w:rsidRPr="00393918">
        <w:t> </w:t>
      </w:r>
      <w:r w:rsidR="0091568C">
        <w:t>schválen Plán</w:t>
      </w:r>
      <w:r w:rsidR="00B04436">
        <w:t> </w:t>
      </w:r>
      <w:r w:rsidR="0091568C">
        <w:t>realizace BIM (BEP)</w:t>
      </w:r>
      <w:r w:rsidR="00B64861">
        <w:t>, kde D</w:t>
      </w:r>
      <w:r w:rsidR="00990A16">
        <w:t xml:space="preserve">odavatel podrobně popíše plánovaný způsob naplnění jednotlivých cílů </w:t>
      </w:r>
      <w:r w:rsidR="00B64861">
        <w:t xml:space="preserve">BIM </w:t>
      </w:r>
      <w:r w:rsidR="00990A16">
        <w:t>uvedených v kap. 3.2.</w:t>
      </w:r>
    </w:p>
    <w:p w14:paraId="5CA6FF45" w14:textId="703086E4" w:rsidR="0091568C" w:rsidRDefault="0091568C">
      <w:pPr>
        <w:pStyle w:val="Text2-1"/>
      </w:pPr>
      <w:r w:rsidRPr="0091568C">
        <w:rPr>
          <w:i/>
          <w:iCs/>
        </w:rPr>
        <w:t>S</w:t>
      </w:r>
      <w:r w:rsidR="00067A86">
        <w:t xml:space="preserve">chválený </w:t>
      </w:r>
      <w:r w:rsidR="00BA14BC">
        <w:t xml:space="preserve">BEP </w:t>
      </w:r>
      <w:r w:rsidR="00067A86">
        <w:t>bude</w:t>
      </w:r>
      <w:r w:rsidR="00BA14BC">
        <w:t xml:space="preserve"> podkladem pro zpracování </w:t>
      </w:r>
      <w:r w:rsidR="00067A86">
        <w:t>přílo</w:t>
      </w:r>
      <w:r>
        <w:t>hy</w:t>
      </w:r>
      <w:r w:rsidR="00067A86">
        <w:t xml:space="preserve"> BEP č.</w:t>
      </w:r>
      <w:r w:rsidR="00067A86" w:rsidRPr="00393918">
        <w:t> </w:t>
      </w:r>
      <w:r w:rsidR="00067A86">
        <w:t xml:space="preserve">3 </w:t>
      </w:r>
      <w:r w:rsidRPr="0091568C">
        <w:rPr>
          <w:i/>
          <w:iCs/>
        </w:rPr>
        <w:t>Harmonogram cílů BIM</w:t>
      </w:r>
      <w:r>
        <w:t xml:space="preserve"> </w:t>
      </w:r>
      <w:r w:rsidR="00BA14BC">
        <w:t xml:space="preserve">a nastavení základních postupů pro plnění jednotlivých cílů </w:t>
      </w:r>
      <w:r>
        <w:t xml:space="preserve">BIM </w:t>
      </w:r>
      <w:r w:rsidR="00BA14BC">
        <w:t>(viz</w:t>
      </w:r>
      <w:r w:rsidR="00330D6C">
        <w:t> </w:t>
      </w:r>
      <w:r w:rsidR="00BA14BC">
        <w:t>kap</w:t>
      </w:r>
      <w:r w:rsidR="00330D6C">
        <w:t>. </w:t>
      </w:r>
      <w:r w:rsidR="00BA14BC">
        <w:t>3.2</w:t>
      </w:r>
      <w:r w:rsidR="00D72E3B">
        <w:t>)</w:t>
      </w:r>
      <w:r>
        <w:t>.</w:t>
      </w:r>
      <w:r w:rsidRPr="0091568C">
        <w:t xml:space="preserve"> </w:t>
      </w:r>
      <w:r>
        <w:t>Způsob řešení a</w:t>
      </w:r>
      <w:r w:rsidRPr="00393918">
        <w:t> </w:t>
      </w:r>
      <w:r>
        <w:t>podrobný popis plnění jednotlivých cílů bude průběžně doplňován a</w:t>
      </w:r>
      <w:r w:rsidRPr="00393918">
        <w:t> </w:t>
      </w:r>
      <w:r>
        <w:t xml:space="preserve">schvalován Objednatelem ve vazbě na projednání jednotlivých částí Díla. </w:t>
      </w:r>
      <w:r w:rsidRPr="0091568C">
        <w:rPr>
          <w:i/>
          <w:iCs/>
        </w:rPr>
        <w:t>Harmonogram cílů BIM</w:t>
      </w:r>
      <w:r w:rsidRPr="008F338B">
        <w:t xml:space="preserve"> </w:t>
      </w:r>
      <w:r>
        <w:t>bude uložen ve formátu XLSX nebo jiném vhodném formátu.</w:t>
      </w:r>
    </w:p>
    <w:p w14:paraId="1C3C5C93" w14:textId="77777777" w:rsidR="0091568C" w:rsidRDefault="0091568C" w:rsidP="0091568C">
      <w:pPr>
        <w:pStyle w:val="Text2-1"/>
      </w:pPr>
      <w:r>
        <w:t>Informační model stavby (IMS) zahrnuje dokumenty vztahující se ke zpracování Díla v režimu BIM (podklady, smluvní dokumenty, záznamy, dílčí stanoviska, požadavky externích subjektů, nebo smluvních stran apod.), dále Dokumentaci stavby v příslušném stupni zpracování a Digitální model stavby (DiMS) tvořený jednotlivými dílčími DiMS.</w:t>
      </w:r>
    </w:p>
    <w:p w14:paraId="169A9FBA" w14:textId="305639CB" w:rsidR="00990A16" w:rsidRDefault="00990A16" w:rsidP="00990A16">
      <w:pPr>
        <w:pStyle w:val="Text2-1"/>
      </w:pPr>
      <w:r>
        <w:t>IMS bude uložen ve Společném datovém prostředí (CDE), které bude využíváno pro ukládání podkladů, dokladů a rozpracovaných i finálních verzí dokumentů, aby bylo možné průběžně kontrolovat provádění Díla. Veškeré soubory v CDE musí být dohledatelné (dle uživatelských oprávnění) včetně historie provádění jejich úprav. CDE</w:t>
      </w:r>
      <w:r w:rsidR="00B64861">
        <w:t> </w:t>
      </w:r>
      <w:r>
        <w:t xml:space="preserve">musí </w:t>
      </w:r>
      <w:r w:rsidR="004D3DD6">
        <w:t xml:space="preserve">také </w:t>
      </w:r>
      <w:r>
        <w:t>poskytovat funkce spojené s tvorbou a</w:t>
      </w:r>
      <w:r w:rsidRPr="00393918">
        <w:t> </w:t>
      </w:r>
      <w:r>
        <w:t>vypořádáním připomínek</w:t>
      </w:r>
      <w:r w:rsidR="004D3DD6">
        <w:t xml:space="preserve"> a schvalováním v rámci schvalovacích procesů, </w:t>
      </w:r>
      <w:r w:rsidR="004D3DD6" w:rsidRPr="00004A5B">
        <w:t>které jsou v rámci Díla požadované</w:t>
      </w:r>
      <w:r w:rsidR="004D3DD6">
        <w:t>.</w:t>
      </w:r>
    </w:p>
    <w:p w14:paraId="4DDA5012" w14:textId="4CF5DECF" w:rsidR="00D72E3B" w:rsidRDefault="77EBD82D">
      <w:pPr>
        <w:pStyle w:val="Text2-1"/>
      </w:pPr>
      <w:r>
        <w:t xml:space="preserve">Jednou z částí IMS je </w:t>
      </w:r>
      <w:r w:rsidR="7799E2D8">
        <w:t>Di</w:t>
      </w:r>
      <w:r w:rsidR="300434B8">
        <w:t>gitální model stavby (Di</w:t>
      </w:r>
      <w:r w:rsidR="7799E2D8">
        <w:t>MS</w:t>
      </w:r>
      <w:r w:rsidR="300434B8">
        <w:t>)</w:t>
      </w:r>
      <w:r>
        <w:t>, který bude</w:t>
      </w:r>
      <w:r w:rsidR="7799E2D8">
        <w:t xml:space="preserve"> v součinnosti </w:t>
      </w:r>
      <w:r w:rsidR="300434B8">
        <w:t>s</w:t>
      </w:r>
      <w:r w:rsidR="26F582E7">
        <w:t> </w:t>
      </w:r>
      <w:r w:rsidR="300434B8">
        <w:t>Objednatelem</w:t>
      </w:r>
      <w:r w:rsidR="26F582E7">
        <w:t xml:space="preserve"> </w:t>
      </w:r>
      <w:r w:rsidR="548E6987">
        <w:t>tvořen a strukturován podle</w:t>
      </w:r>
      <w:r w:rsidR="26F582E7">
        <w:t xml:space="preserve"> požadavků v </w:t>
      </w:r>
      <w:r w:rsidR="7799E2D8">
        <w:t>kap</w:t>
      </w:r>
      <w:r w:rsidR="26F582E7">
        <w:t>. </w:t>
      </w:r>
      <w:r w:rsidR="548E6987">
        <w:t xml:space="preserve">4.3 a kap. </w:t>
      </w:r>
      <w:r w:rsidR="1E063CAA">
        <w:t>5</w:t>
      </w:r>
      <w:r>
        <w:t>.</w:t>
      </w:r>
    </w:p>
    <w:p w14:paraId="46D29554" w14:textId="1734556B" w:rsidR="00280475" w:rsidRDefault="00496A36" w:rsidP="00280475">
      <w:pPr>
        <w:pStyle w:val="Text2-1"/>
      </w:pPr>
      <w:r>
        <w:t>Schematická s</w:t>
      </w:r>
      <w:r w:rsidR="00280475">
        <w:t>truktura IM</w:t>
      </w:r>
      <w:r>
        <w:t>S</w:t>
      </w:r>
      <w:r w:rsidR="00990A16">
        <w:t>:</w:t>
      </w:r>
    </w:p>
    <w:p w14:paraId="17B786DE" w14:textId="77777777" w:rsidR="00280475" w:rsidRDefault="00280475" w:rsidP="00280475">
      <w:pPr>
        <w:pStyle w:val="Text2-1"/>
        <w:numPr>
          <w:ilvl w:val="0"/>
          <w:numId w:val="0"/>
        </w:numPr>
        <w:ind w:left="737"/>
      </w:pPr>
      <w:r w:rsidRPr="003A366B">
        <w:rPr>
          <w:noProof/>
          <w:lang w:eastAsia="cs-CZ"/>
        </w:rPr>
        <w:drawing>
          <wp:inline distT="0" distB="0" distL="0" distR="0" wp14:anchorId="14885B37" wp14:editId="14B6EC7F">
            <wp:extent cx="5278582" cy="4005192"/>
            <wp:effectExtent l="0" t="0" r="0" b="0"/>
            <wp:docPr id="1026" name="Obrázek 10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6" name="Picture 2"/>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285278" cy="4010272"/>
                    </a:xfrm>
                    <a:prstGeom prst="rect">
                      <a:avLst/>
                    </a:prstGeom>
                    <a:noFill/>
                    <a:ln>
                      <a:noFill/>
                    </a:ln>
                    <a:effectLst/>
                  </pic:spPr>
                </pic:pic>
              </a:graphicData>
            </a:graphic>
          </wp:inline>
        </w:drawing>
      </w:r>
    </w:p>
    <w:p w14:paraId="76BDB3D5" w14:textId="77777777" w:rsidR="00280475" w:rsidRDefault="00280475">
      <w:r>
        <w:br w:type="page"/>
      </w:r>
    </w:p>
    <w:p w14:paraId="046FEA1C" w14:textId="2AA8FAE4" w:rsidR="002C61F1" w:rsidRDefault="002C61F1" w:rsidP="002C61F1">
      <w:pPr>
        <w:pStyle w:val="Nadpis2-2"/>
      </w:pPr>
      <w:bookmarkStart w:id="41" w:name="_Toc180160177"/>
      <w:r>
        <w:lastRenderedPageBreak/>
        <w:t>Společné datové prostředí</w:t>
      </w:r>
      <w:r w:rsidR="006D434E">
        <w:t xml:space="preserve"> (CDE)</w:t>
      </w:r>
      <w:bookmarkEnd w:id="41"/>
    </w:p>
    <w:p w14:paraId="1DBCD643" w14:textId="71953A6F" w:rsidR="002C61F1" w:rsidRDefault="002C61F1">
      <w:pPr>
        <w:pStyle w:val="Text2-1"/>
      </w:pPr>
      <w:bookmarkStart w:id="42" w:name="_Toc79761485"/>
      <w:r w:rsidRPr="006006EE">
        <w:t xml:space="preserve">Společné datové prostředí (CDE) zajistí </w:t>
      </w:r>
      <w:r>
        <w:t>Dodavatel (pokud Objednatel nestanoví jinak) v rozsahu uvedeném v kap. 3.2</w:t>
      </w:r>
      <w:r w:rsidRPr="006006EE">
        <w:t xml:space="preserve">. </w:t>
      </w:r>
      <w:bookmarkEnd w:id="42"/>
      <w:r>
        <w:t>Dodavatel bude v pravidelných týdenních intervalech a </w:t>
      </w:r>
      <w:r w:rsidR="00D92E04">
        <w:t>stanovených</w:t>
      </w:r>
      <w:r>
        <w:t xml:space="preserve"> termínech dle </w:t>
      </w:r>
      <w:r w:rsidR="00E63903" w:rsidRPr="00E63903">
        <w:rPr>
          <w:i/>
          <w:iCs/>
        </w:rPr>
        <w:t>Harmonogram</w:t>
      </w:r>
      <w:r w:rsidR="00B04436">
        <w:rPr>
          <w:i/>
          <w:iCs/>
        </w:rPr>
        <w:t>u</w:t>
      </w:r>
      <w:r w:rsidR="00E63903" w:rsidRPr="00E63903">
        <w:rPr>
          <w:i/>
          <w:iCs/>
        </w:rPr>
        <w:t xml:space="preserve"> plnění</w:t>
      </w:r>
      <w:r w:rsidR="00D92E04">
        <w:t xml:space="preserve"> data aktualizovat.</w:t>
      </w:r>
    </w:p>
    <w:p w14:paraId="09C2517A" w14:textId="2D72C17C" w:rsidR="002C61F1" w:rsidRDefault="002C61F1" w:rsidP="002C61F1">
      <w:pPr>
        <w:pStyle w:val="Text2-1"/>
      </w:pPr>
      <w:bookmarkStart w:id="43" w:name="_Toc79761486"/>
      <w:r w:rsidRPr="00004A5B">
        <w:t xml:space="preserve">Informace v CDE budou zahrnovat veškeré dokumenty (např. </w:t>
      </w:r>
      <w:r>
        <w:t>DiMS</w:t>
      </w:r>
      <w:r w:rsidRPr="00004A5B">
        <w:t xml:space="preserve"> – obsahující grafické </w:t>
      </w:r>
      <w:r w:rsidR="00B647D7">
        <w:t>a</w:t>
      </w:r>
      <w:r w:rsidRPr="00004A5B">
        <w:t xml:space="preserve"> negrafické informace, 2D výkresov</w:t>
      </w:r>
      <w:r w:rsidR="00B647D7">
        <w:t>ou</w:t>
      </w:r>
      <w:r w:rsidRPr="00004A5B">
        <w:t xml:space="preserve"> dokumentac</w:t>
      </w:r>
      <w:r w:rsidR="00B647D7">
        <w:t>i</w:t>
      </w:r>
      <w:r w:rsidRPr="00004A5B">
        <w:t>, textové, tabulkové či</w:t>
      </w:r>
      <w:r w:rsidR="004D3DD6">
        <w:t> </w:t>
      </w:r>
      <w:r w:rsidRPr="00004A5B">
        <w:t>naskenované dokumenty</w:t>
      </w:r>
      <w:r w:rsidR="00B647D7">
        <w:t xml:space="preserve"> apod.</w:t>
      </w:r>
      <w:r w:rsidRPr="00004A5B">
        <w:t>) včetně jejich popisných údajů (</w:t>
      </w:r>
      <w:r w:rsidR="00B647D7">
        <w:t>metadat</w:t>
      </w:r>
      <w:r w:rsidRPr="00004A5B">
        <w:t>), a veškeré komunikace a proces</w:t>
      </w:r>
      <w:r w:rsidR="00B647D7">
        <w:t>ů</w:t>
      </w:r>
      <w:r w:rsidRPr="00004A5B">
        <w:t xml:space="preserve"> spojen</w:t>
      </w:r>
      <w:r w:rsidR="00B647D7">
        <w:t>ých</w:t>
      </w:r>
      <w:r w:rsidRPr="00004A5B">
        <w:t xml:space="preserve"> se zpracováním a projednáním Díla.</w:t>
      </w:r>
      <w:bookmarkEnd w:id="43"/>
    </w:p>
    <w:p w14:paraId="7EBC74C8" w14:textId="5BFB61A1" w:rsidR="002C61F1" w:rsidRPr="00004A5B" w:rsidRDefault="002C61F1" w:rsidP="002C61F1">
      <w:pPr>
        <w:pStyle w:val="Text2-1"/>
      </w:pPr>
      <w:r>
        <w:t xml:space="preserve">Dokumentace stavby bude </w:t>
      </w:r>
      <w:r w:rsidR="00B647D7">
        <w:t xml:space="preserve">Objednateli </w:t>
      </w:r>
      <w:r>
        <w:t xml:space="preserve">v CDE dostupná po celou dobu zpracování Díla, a to </w:t>
      </w:r>
      <w:r w:rsidR="00B647D7">
        <w:t xml:space="preserve">v </w:t>
      </w:r>
      <w:r>
        <w:t xml:space="preserve">příslušném stupni rozpracování odpovídající projednání dle </w:t>
      </w:r>
      <w:r w:rsidR="006C7516" w:rsidRPr="00B04436">
        <w:rPr>
          <w:i/>
          <w:iCs/>
        </w:rPr>
        <w:t>H</w:t>
      </w:r>
      <w:r w:rsidRPr="00B04436">
        <w:rPr>
          <w:i/>
          <w:iCs/>
        </w:rPr>
        <w:t>armonogramu</w:t>
      </w:r>
      <w:r w:rsidR="006C7516" w:rsidRPr="00B04436">
        <w:rPr>
          <w:i/>
          <w:iCs/>
        </w:rPr>
        <w:t xml:space="preserve"> plnění</w:t>
      </w:r>
      <w:r>
        <w:t xml:space="preserve">. Pro vyloučení pochybností se upřesňuje, že za rozpracovanou </w:t>
      </w:r>
      <w:r w:rsidR="00353FA4">
        <w:t>D</w:t>
      </w:r>
      <w:r>
        <w:t>okumentaci se</w:t>
      </w:r>
      <w:r w:rsidR="004D3DD6">
        <w:t> </w:t>
      </w:r>
      <w:r>
        <w:t xml:space="preserve">pokládá i dílčí odsouhlasené technické řešení stavby nebo její části. </w:t>
      </w:r>
    </w:p>
    <w:p w14:paraId="1ED91717" w14:textId="245DD814" w:rsidR="002C61F1" w:rsidRPr="00004A5B" w:rsidRDefault="002C61F1" w:rsidP="002C61F1">
      <w:pPr>
        <w:pStyle w:val="Text2-1"/>
      </w:pPr>
      <w:bookmarkStart w:id="44" w:name="_Toc79761487"/>
      <w:r w:rsidRPr="00004A5B">
        <w:t xml:space="preserve">Komunikace v rámci </w:t>
      </w:r>
      <w:r w:rsidR="00B647D7">
        <w:t xml:space="preserve">CDE </w:t>
      </w:r>
      <w:r w:rsidRPr="00004A5B">
        <w:t xml:space="preserve">bude probíhat v českém jazyce. Vyžadují-li některé procesy jiný komunikační jazyk (např. </w:t>
      </w:r>
      <w:r w:rsidR="00B647D7">
        <w:t>pojmy z oblasti IT nebo BIM</w:t>
      </w:r>
      <w:r w:rsidRPr="00004A5B">
        <w:t>) budou výstupy v nezbytné míře přeložen</w:t>
      </w:r>
      <w:r w:rsidR="00D30E1F">
        <w:t>y</w:t>
      </w:r>
      <w:r w:rsidRPr="00004A5B">
        <w:t xml:space="preserve"> do českého jazyka, a to v takovém </w:t>
      </w:r>
      <w:r w:rsidR="004D3DD6" w:rsidRPr="00004A5B">
        <w:t>rozsahu,</w:t>
      </w:r>
      <w:r w:rsidRPr="00004A5B">
        <w:t xml:space="preserve"> aby nedošlo k pochybení při zpracování Díla.</w:t>
      </w:r>
      <w:bookmarkEnd w:id="44"/>
    </w:p>
    <w:p w14:paraId="0D08DBD4" w14:textId="77A1CFB6" w:rsidR="004D3DD6" w:rsidRDefault="004D3DD6" w:rsidP="002C61F1">
      <w:pPr>
        <w:pStyle w:val="Text2-1"/>
      </w:pPr>
      <w:bookmarkStart w:id="45" w:name="_Toc79761488"/>
      <w:r w:rsidRPr="00004A5B">
        <w:t xml:space="preserve">CDE bude umožňovat aktivní propojení </w:t>
      </w:r>
      <w:r>
        <w:t>DiMS</w:t>
      </w:r>
      <w:r w:rsidRPr="00004A5B">
        <w:t xml:space="preserve"> s</w:t>
      </w:r>
      <w:r>
        <w:t> jinými částmi IMS a v</w:t>
      </w:r>
      <w:r w:rsidRPr="00140F19">
        <w:t> případě, že</w:t>
      </w:r>
      <w:r>
        <w:t> </w:t>
      </w:r>
      <w:r w:rsidRPr="00140F19">
        <w:t>se</w:t>
      </w:r>
      <w:r>
        <w:t xml:space="preserve"> </w:t>
      </w:r>
      <w:r w:rsidRPr="00140F19">
        <w:t>DiMS na</w:t>
      </w:r>
      <w:r>
        <w:t xml:space="preserve"> jiné </w:t>
      </w:r>
      <w:r w:rsidRPr="00140F19">
        <w:t>části IMS</w:t>
      </w:r>
      <w:r>
        <w:t xml:space="preserve"> odkazuje,</w:t>
      </w:r>
      <w:r w:rsidRPr="00140F19">
        <w:t xml:space="preserve"> musí být po předání Díla zajištěno zachováni </w:t>
      </w:r>
      <w:r>
        <w:t>funkčnosti odkazů</w:t>
      </w:r>
      <w:r w:rsidRPr="00140F19">
        <w:t xml:space="preserve"> k odkazovaným souborům nebo složkám.</w:t>
      </w:r>
    </w:p>
    <w:p w14:paraId="16DF9C21" w14:textId="47AD4473" w:rsidR="002A1F21" w:rsidRPr="00001205" w:rsidRDefault="002A1F21">
      <w:pPr>
        <w:pStyle w:val="Text2-1"/>
      </w:pPr>
      <w:bookmarkStart w:id="46" w:name="_Hlk151558488"/>
      <w:bookmarkEnd w:id="45"/>
      <w:r>
        <w:t>Základní členění společného datového prostředí</w:t>
      </w:r>
      <w:r w:rsidR="00A725B2">
        <w:t>:</w:t>
      </w:r>
    </w:p>
    <w:tbl>
      <w:tblPr>
        <w:tblStyle w:val="Mkatabulky"/>
        <w:tblW w:w="8001" w:type="dxa"/>
        <w:tblInd w:w="788" w:type="dxa"/>
        <w:tblLook w:val="04A0" w:firstRow="1" w:lastRow="0" w:firstColumn="1" w:lastColumn="0" w:noHBand="0" w:noVBand="1"/>
      </w:tblPr>
      <w:tblGrid>
        <w:gridCol w:w="567"/>
        <w:gridCol w:w="3323"/>
        <w:gridCol w:w="4111"/>
      </w:tblGrid>
      <w:tr w:rsidR="002A1F21" w:rsidRPr="00E52C44" w14:paraId="2BF761B7" w14:textId="77777777" w:rsidTr="00A725B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890" w:type="dxa"/>
            <w:gridSpan w:val="2"/>
          </w:tcPr>
          <w:p w14:paraId="1B756BEB" w14:textId="77777777" w:rsidR="002A1F21" w:rsidRPr="000124A7" w:rsidRDefault="002A1F21" w:rsidP="00A725B2">
            <w:pPr>
              <w:spacing w:before="40" w:after="40"/>
              <w:contextualSpacing/>
              <w:jc w:val="both"/>
              <w:rPr>
                <w:b/>
                <w:bCs/>
                <w:sz w:val="18"/>
              </w:rPr>
            </w:pPr>
            <w:r w:rsidRPr="00E52C44">
              <w:rPr>
                <w:b/>
                <w:bCs/>
                <w:sz w:val="18"/>
              </w:rPr>
              <w:t xml:space="preserve">Základní </w:t>
            </w:r>
            <w:r>
              <w:rPr>
                <w:b/>
                <w:bCs/>
                <w:sz w:val="18"/>
              </w:rPr>
              <w:t xml:space="preserve">adresářová </w:t>
            </w:r>
            <w:r w:rsidRPr="00E52C44">
              <w:rPr>
                <w:b/>
                <w:bCs/>
                <w:sz w:val="18"/>
              </w:rPr>
              <w:t xml:space="preserve">struktura CDE </w:t>
            </w:r>
          </w:p>
        </w:tc>
        <w:tc>
          <w:tcPr>
            <w:tcW w:w="4111" w:type="dxa"/>
          </w:tcPr>
          <w:p w14:paraId="02B9C641" w14:textId="77777777" w:rsidR="002A1F21" w:rsidRPr="00E52C44" w:rsidRDefault="002A1F21" w:rsidP="00A725B2">
            <w:pPr>
              <w:spacing w:before="40" w:after="40"/>
              <w:jc w:val="both"/>
              <w:cnfStyle w:val="100000000000" w:firstRow="1" w:lastRow="0" w:firstColumn="0" w:lastColumn="0" w:oddVBand="0" w:evenVBand="0" w:oddHBand="0" w:evenHBand="0" w:firstRowFirstColumn="0" w:firstRowLastColumn="0" w:lastRowFirstColumn="0" w:lastRowLastColumn="0"/>
              <w:rPr>
                <w:b/>
                <w:bCs/>
                <w:sz w:val="18"/>
              </w:rPr>
            </w:pPr>
            <w:r w:rsidRPr="00E52C44">
              <w:rPr>
                <w:b/>
                <w:bCs/>
                <w:sz w:val="18"/>
              </w:rPr>
              <w:t>Popis</w:t>
            </w:r>
          </w:p>
        </w:tc>
      </w:tr>
      <w:tr w:rsidR="002A1F21" w14:paraId="49599FF9" w14:textId="77777777" w:rsidTr="00A725B2">
        <w:tc>
          <w:tcPr>
            <w:cnfStyle w:val="001000000000" w:firstRow="0" w:lastRow="0" w:firstColumn="1" w:lastColumn="0" w:oddVBand="0" w:evenVBand="0" w:oddHBand="0" w:evenHBand="0" w:firstRowFirstColumn="0" w:firstRowLastColumn="0" w:lastRowFirstColumn="0" w:lastRowLastColumn="0"/>
            <w:tcW w:w="567" w:type="dxa"/>
          </w:tcPr>
          <w:p w14:paraId="4C6C6281" w14:textId="77777777" w:rsidR="002A1F21" w:rsidRPr="000124A7" w:rsidRDefault="002A1F21">
            <w:pPr>
              <w:spacing w:before="0"/>
              <w:jc w:val="center"/>
              <w:rPr>
                <w:bCs/>
                <w:sz w:val="16"/>
                <w:szCs w:val="16"/>
              </w:rPr>
            </w:pPr>
            <w:r w:rsidRPr="000124A7">
              <w:rPr>
                <w:bCs/>
                <w:sz w:val="16"/>
                <w:szCs w:val="16"/>
              </w:rPr>
              <w:t>1</w:t>
            </w:r>
          </w:p>
        </w:tc>
        <w:tc>
          <w:tcPr>
            <w:tcW w:w="3323" w:type="dxa"/>
          </w:tcPr>
          <w:p w14:paraId="750BC21B" w14:textId="77777777" w:rsidR="002A1F21" w:rsidRPr="00E52C44" w:rsidRDefault="002A1F21">
            <w:pPr>
              <w:spacing w:before="0"/>
              <w:jc w:val="both"/>
              <w:cnfStyle w:val="000000000000" w:firstRow="0" w:lastRow="0" w:firstColumn="0" w:lastColumn="0" w:oddVBand="0" w:evenVBand="0" w:oddHBand="0" w:evenHBand="0" w:firstRowFirstColumn="0" w:firstRowLastColumn="0" w:lastRowFirstColumn="0" w:lastRowLastColumn="0"/>
              <w:rPr>
                <w:bCs/>
                <w:sz w:val="16"/>
                <w:szCs w:val="16"/>
              </w:rPr>
            </w:pPr>
            <w:r w:rsidRPr="00E52C44">
              <w:rPr>
                <w:bCs/>
                <w:sz w:val="16"/>
                <w:szCs w:val="16"/>
              </w:rPr>
              <w:t>Údaje o stavbě</w:t>
            </w:r>
          </w:p>
        </w:tc>
        <w:tc>
          <w:tcPr>
            <w:tcW w:w="4111" w:type="dxa"/>
          </w:tcPr>
          <w:p w14:paraId="5F227E71" w14:textId="77777777" w:rsidR="002A1F21" w:rsidRPr="008B02AB" w:rsidRDefault="002A1F21">
            <w:pPr>
              <w:spacing w:before="0"/>
              <w:jc w:val="both"/>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Správa projektu, BIM.</w:t>
            </w:r>
          </w:p>
        </w:tc>
      </w:tr>
      <w:tr w:rsidR="002A1F21" w14:paraId="20AF82F9" w14:textId="77777777" w:rsidTr="00A725B2">
        <w:tc>
          <w:tcPr>
            <w:cnfStyle w:val="001000000000" w:firstRow="0" w:lastRow="0" w:firstColumn="1" w:lastColumn="0" w:oddVBand="0" w:evenVBand="0" w:oddHBand="0" w:evenHBand="0" w:firstRowFirstColumn="0" w:firstRowLastColumn="0" w:lastRowFirstColumn="0" w:lastRowLastColumn="0"/>
            <w:tcW w:w="567" w:type="dxa"/>
          </w:tcPr>
          <w:p w14:paraId="0E5AF504" w14:textId="77777777" w:rsidR="002A1F21" w:rsidRPr="000124A7" w:rsidRDefault="002A1F21">
            <w:pPr>
              <w:spacing w:before="0"/>
              <w:jc w:val="center"/>
              <w:rPr>
                <w:bCs/>
                <w:sz w:val="16"/>
                <w:szCs w:val="16"/>
              </w:rPr>
            </w:pPr>
            <w:r w:rsidRPr="000124A7">
              <w:rPr>
                <w:bCs/>
                <w:sz w:val="16"/>
                <w:szCs w:val="16"/>
              </w:rPr>
              <w:t>2</w:t>
            </w:r>
          </w:p>
        </w:tc>
        <w:tc>
          <w:tcPr>
            <w:tcW w:w="3323" w:type="dxa"/>
          </w:tcPr>
          <w:p w14:paraId="527660F6" w14:textId="77777777" w:rsidR="002A1F21" w:rsidRPr="00E52C44" w:rsidRDefault="002A1F21">
            <w:pPr>
              <w:spacing w:before="0"/>
              <w:jc w:val="both"/>
              <w:cnfStyle w:val="000000000000" w:firstRow="0" w:lastRow="0" w:firstColumn="0" w:lastColumn="0" w:oddVBand="0" w:evenVBand="0" w:oddHBand="0" w:evenHBand="0" w:firstRowFirstColumn="0" w:firstRowLastColumn="0" w:lastRowFirstColumn="0" w:lastRowLastColumn="0"/>
              <w:rPr>
                <w:bCs/>
                <w:sz w:val="16"/>
                <w:szCs w:val="16"/>
              </w:rPr>
            </w:pPr>
            <w:r w:rsidRPr="00E52C44">
              <w:rPr>
                <w:bCs/>
                <w:sz w:val="16"/>
                <w:szCs w:val="16"/>
              </w:rPr>
              <w:t>Smluvní dokumenty</w:t>
            </w:r>
          </w:p>
        </w:tc>
        <w:tc>
          <w:tcPr>
            <w:tcW w:w="4111" w:type="dxa"/>
          </w:tcPr>
          <w:p w14:paraId="22729449" w14:textId="51E46661" w:rsidR="002A1F21" w:rsidRPr="008B02AB" w:rsidRDefault="002A1F21">
            <w:pPr>
              <w:spacing w:before="0"/>
              <w:jc w:val="both"/>
              <w:cnfStyle w:val="000000000000" w:firstRow="0" w:lastRow="0" w:firstColumn="0" w:lastColumn="0" w:oddVBand="0" w:evenVBand="0" w:oddHBand="0" w:evenHBand="0" w:firstRowFirstColumn="0" w:firstRowLastColumn="0" w:lastRowFirstColumn="0" w:lastRowLastColumn="0"/>
              <w:rPr>
                <w:sz w:val="16"/>
                <w:szCs w:val="16"/>
              </w:rPr>
            </w:pPr>
            <w:r w:rsidRPr="008B02AB">
              <w:rPr>
                <w:sz w:val="16"/>
                <w:szCs w:val="16"/>
              </w:rPr>
              <w:t>Základní smluvní dokumenty (S</w:t>
            </w:r>
            <w:r w:rsidR="00657249">
              <w:rPr>
                <w:sz w:val="16"/>
                <w:szCs w:val="16"/>
              </w:rPr>
              <w:t>o</w:t>
            </w:r>
            <w:r w:rsidRPr="008B02AB">
              <w:rPr>
                <w:sz w:val="16"/>
                <w:szCs w:val="16"/>
              </w:rPr>
              <w:t>D)</w:t>
            </w:r>
            <w:r>
              <w:rPr>
                <w:sz w:val="16"/>
                <w:szCs w:val="16"/>
              </w:rPr>
              <w:t>.</w:t>
            </w:r>
          </w:p>
        </w:tc>
      </w:tr>
      <w:tr w:rsidR="002A1F21" w14:paraId="1BEEABB9" w14:textId="77777777" w:rsidTr="00A725B2">
        <w:tc>
          <w:tcPr>
            <w:cnfStyle w:val="001000000000" w:firstRow="0" w:lastRow="0" w:firstColumn="1" w:lastColumn="0" w:oddVBand="0" w:evenVBand="0" w:oddHBand="0" w:evenHBand="0" w:firstRowFirstColumn="0" w:firstRowLastColumn="0" w:lastRowFirstColumn="0" w:lastRowLastColumn="0"/>
            <w:tcW w:w="567" w:type="dxa"/>
            <w:tcBorders>
              <w:bottom w:val="single" w:sz="2" w:space="0" w:color="auto"/>
            </w:tcBorders>
          </w:tcPr>
          <w:p w14:paraId="084044C1" w14:textId="77777777" w:rsidR="002A1F21" w:rsidRPr="000124A7" w:rsidRDefault="002A1F21">
            <w:pPr>
              <w:spacing w:before="0"/>
              <w:jc w:val="center"/>
              <w:rPr>
                <w:bCs/>
                <w:sz w:val="16"/>
                <w:szCs w:val="16"/>
              </w:rPr>
            </w:pPr>
            <w:r w:rsidRPr="000124A7">
              <w:rPr>
                <w:bCs/>
                <w:sz w:val="16"/>
                <w:szCs w:val="16"/>
              </w:rPr>
              <w:t>3</w:t>
            </w:r>
          </w:p>
        </w:tc>
        <w:tc>
          <w:tcPr>
            <w:tcW w:w="3323" w:type="dxa"/>
            <w:tcBorders>
              <w:bottom w:val="single" w:sz="2" w:space="0" w:color="auto"/>
            </w:tcBorders>
          </w:tcPr>
          <w:p w14:paraId="249A5FBB" w14:textId="77777777" w:rsidR="002A1F21" w:rsidRPr="00E52C44" w:rsidRDefault="002A1F21">
            <w:pPr>
              <w:spacing w:before="0"/>
              <w:jc w:val="both"/>
              <w:cnfStyle w:val="000000000000" w:firstRow="0" w:lastRow="0" w:firstColumn="0" w:lastColumn="0" w:oddVBand="0" w:evenVBand="0" w:oddHBand="0" w:evenHBand="0" w:firstRowFirstColumn="0" w:firstRowLastColumn="0" w:lastRowFirstColumn="0" w:lastRowLastColumn="0"/>
              <w:rPr>
                <w:bCs/>
                <w:sz w:val="16"/>
                <w:szCs w:val="16"/>
              </w:rPr>
            </w:pPr>
            <w:r w:rsidRPr="00E52C44">
              <w:rPr>
                <w:bCs/>
                <w:sz w:val="16"/>
                <w:szCs w:val="16"/>
              </w:rPr>
              <w:t>Podklady</w:t>
            </w:r>
          </w:p>
        </w:tc>
        <w:tc>
          <w:tcPr>
            <w:tcW w:w="4111" w:type="dxa"/>
            <w:tcBorders>
              <w:bottom w:val="single" w:sz="2" w:space="0" w:color="auto"/>
            </w:tcBorders>
          </w:tcPr>
          <w:p w14:paraId="51574493" w14:textId="77777777" w:rsidR="002A1F21" w:rsidRPr="00C872DA" w:rsidRDefault="002A1F21">
            <w:pPr>
              <w:spacing w:before="0"/>
              <w:jc w:val="both"/>
              <w:cnfStyle w:val="000000000000" w:firstRow="0" w:lastRow="0" w:firstColumn="0" w:lastColumn="0" w:oddVBand="0" w:evenVBand="0" w:oddHBand="0" w:evenHBand="0" w:firstRowFirstColumn="0" w:firstRowLastColumn="0" w:lastRowFirstColumn="0" w:lastRowLastColumn="0"/>
              <w:rPr>
                <w:bCs/>
                <w:sz w:val="16"/>
                <w:szCs w:val="16"/>
              </w:rPr>
            </w:pPr>
            <w:r w:rsidRPr="00C872DA">
              <w:rPr>
                <w:bCs/>
                <w:sz w:val="16"/>
                <w:szCs w:val="16"/>
              </w:rPr>
              <w:t>Stávající stav, metodické dokumenty.</w:t>
            </w:r>
          </w:p>
        </w:tc>
      </w:tr>
      <w:tr w:rsidR="002A1F21" w14:paraId="47647B03" w14:textId="77777777" w:rsidTr="009A338D">
        <w:tc>
          <w:tcPr>
            <w:cnfStyle w:val="001000000000" w:firstRow="0" w:lastRow="0" w:firstColumn="1" w:lastColumn="0" w:oddVBand="0" w:evenVBand="0" w:oddHBand="0" w:evenHBand="0" w:firstRowFirstColumn="0" w:firstRowLastColumn="0" w:lastRowFirstColumn="0" w:lastRowLastColumn="0"/>
            <w:tcW w:w="567" w:type="dxa"/>
            <w:tcBorders>
              <w:top w:val="single" w:sz="2" w:space="0" w:color="auto"/>
              <w:bottom w:val="single" w:sz="2" w:space="0" w:color="auto"/>
            </w:tcBorders>
          </w:tcPr>
          <w:p w14:paraId="2E3E9666" w14:textId="77777777" w:rsidR="002A1F21" w:rsidRPr="000124A7" w:rsidRDefault="002A1F21">
            <w:pPr>
              <w:spacing w:before="0"/>
              <w:jc w:val="center"/>
              <w:rPr>
                <w:bCs/>
                <w:sz w:val="16"/>
                <w:szCs w:val="16"/>
              </w:rPr>
            </w:pPr>
            <w:r w:rsidRPr="000124A7">
              <w:rPr>
                <w:bCs/>
                <w:sz w:val="16"/>
                <w:szCs w:val="16"/>
              </w:rPr>
              <w:t>4</w:t>
            </w:r>
          </w:p>
        </w:tc>
        <w:tc>
          <w:tcPr>
            <w:tcW w:w="3323" w:type="dxa"/>
            <w:tcBorders>
              <w:top w:val="single" w:sz="2" w:space="0" w:color="auto"/>
              <w:bottom w:val="single" w:sz="2" w:space="0" w:color="auto"/>
            </w:tcBorders>
          </w:tcPr>
          <w:p w14:paraId="321C97C1" w14:textId="77777777" w:rsidR="002A1F21" w:rsidRPr="00E52C44" w:rsidRDefault="002A1F21">
            <w:pPr>
              <w:spacing w:before="0"/>
              <w:jc w:val="both"/>
              <w:cnfStyle w:val="000000000000" w:firstRow="0" w:lastRow="0" w:firstColumn="0" w:lastColumn="0" w:oddVBand="0" w:evenVBand="0" w:oddHBand="0" w:evenHBand="0" w:firstRowFirstColumn="0" w:firstRowLastColumn="0" w:lastRowFirstColumn="0" w:lastRowLastColumn="0"/>
              <w:rPr>
                <w:bCs/>
                <w:sz w:val="16"/>
                <w:szCs w:val="16"/>
              </w:rPr>
            </w:pPr>
            <w:r w:rsidRPr="00E52C44">
              <w:rPr>
                <w:bCs/>
                <w:sz w:val="16"/>
                <w:szCs w:val="16"/>
              </w:rPr>
              <w:t>Dokumentace stavby</w:t>
            </w:r>
          </w:p>
        </w:tc>
        <w:tc>
          <w:tcPr>
            <w:tcW w:w="4111" w:type="dxa"/>
            <w:tcBorders>
              <w:top w:val="single" w:sz="2" w:space="0" w:color="auto"/>
              <w:bottom w:val="single" w:sz="2" w:space="0" w:color="auto"/>
            </w:tcBorders>
          </w:tcPr>
          <w:p w14:paraId="0DF692A5" w14:textId="77777777" w:rsidR="002A1F21" w:rsidRPr="00E52C44" w:rsidRDefault="002A1F21">
            <w:pPr>
              <w:spacing w:before="0"/>
              <w:jc w:val="both"/>
              <w:cnfStyle w:val="000000000000" w:firstRow="0" w:lastRow="0" w:firstColumn="0" w:lastColumn="0" w:oddVBand="0" w:evenVBand="0" w:oddHBand="0" w:evenHBand="0" w:firstRowFirstColumn="0" w:firstRowLastColumn="0" w:lastRowFirstColumn="0" w:lastRowLastColumn="0"/>
              <w:rPr>
                <w:bCs/>
                <w:sz w:val="16"/>
                <w:szCs w:val="16"/>
              </w:rPr>
            </w:pPr>
            <w:r w:rsidRPr="00E52C44">
              <w:rPr>
                <w:bCs/>
                <w:sz w:val="16"/>
                <w:szCs w:val="16"/>
              </w:rPr>
              <w:t>Adresáře pro jednotlivé stupně PD.</w:t>
            </w:r>
          </w:p>
        </w:tc>
      </w:tr>
    </w:tbl>
    <w:bookmarkEnd w:id="46"/>
    <w:p w14:paraId="4339FC0C" w14:textId="5E353D72" w:rsidR="009912C5" w:rsidRDefault="009912C5" w:rsidP="009912C5">
      <w:pPr>
        <w:pStyle w:val="Text2-1"/>
        <w:numPr>
          <w:ilvl w:val="0"/>
          <w:numId w:val="0"/>
        </w:numPr>
        <w:ind w:left="737"/>
      </w:pPr>
      <w:r>
        <w:t>A</w:t>
      </w:r>
      <w:r w:rsidR="002A1F21">
        <w:t>dresářov</w:t>
      </w:r>
      <w:r>
        <w:t>á</w:t>
      </w:r>
      <w:r w:rsidR="002A1F21">
        <w:t xml:space="preserve"> struktur</w:t>
      </w:r>
      <w:r>
        <w:t xml:space="preserve">a je detailně popsána </w:t>
      </w:r>
      <w:r w:rsidR="002A1F21">
        <w:t xml:space="preserve">v příloze </w:t>
      </w:r>
      <w:r w:rsidR="00DE5871">
        <w:t>BEP</w:t>
      </w:r>
      <w:r w:rsidR="00586CF6">
        <w:t xml:space="preserve"> </w:t>
      </w:r>
      <w:r w:rsidR="002A1F21">
        <w:t xml:space="preserve">č. 1 </w:t>
      </w:r>
      <w:r w:rsidR="002A1F21" w:rsidRPr="009912C5">
        <w:rPr>
          <w:i/>
          <w:iCs/>
        </w:rPr>
        <w:t>Adresářová struktura CDE</w:t>
      </w:r>
      <w:r w:rsidR="002A1F21">
        <w:t>.</w:t>
      </w:r>
    </w:p>
    <w:p w14:paraId="6CE929A3" w14:textId="7821C971" w:rsidR="002A1F21" w:rsidRDefault="002A1F21" w:rsidP="009912C5">
      <w:pPr>
        <w:pStyle w:val="Text2-1"/>
        <w:numPr>
          <w:ilvl w:val="0"/>
          <w:numId w:val="0"/>
        </w:numPr>
        <w:ind w:left="737"/>
      </w:pPr>
      <w:r>
        <w:t>Navržená výchozí adresářová struktura nemusí být definitivní. V případě potřeby je možné po schválení Objednatelem složkovou strukturu rozšířit.</w:t>
      </w:r>
    </w:p>
    <w:p w14:paraId="6CFCCA52" w14:textId="77777777" w:rsidR="00307E82" w:rsidRDefault="00307E82" w:rsidP="00307E82">
      <w:pPr>
        <w:pStyle w:val="Odrka1-1"/>
        <w:numPr>
          <w:ilvl w:val="0"/>
          <w:numId w:val="0"/>
        </w:numPr>
        <w:ind w:left="1077" w:hanging="340"/>
      </w:pPr>
      <w:r>
        <w:t>Základní adresářová struktura dokumentace bude rozdělena na:</w:t>
      </w:r>
    </w:p>
    <w:p w14:paraId="29F1936B" w14:textId="66236829" w:rsidR="00307E82" w:rsidRDefault="00307E82" w:rsidP="00307E82">
      <w:pPr>
        <w:pStyle w:val="Textbezslovn"/>
        <w:numPr>
          <w:ilvl w:val="1"/>
          <w:numId w:val="11"/>
        </w:numPr>
      </w:pPr>
      <w:r w:rsidRPr="00743E59">
        <w:rPr>
          <w:b/>
        </w:rPr>
        <w:t>Zpracování ZP</w:t>
      </w:r>
      <w:r>
        <w:t xml:space="preserve"> pro stavbu </w:t>
      </w:r>
      <w:sdt>
        <w:sdtPr>
          <w:alias w:val="Název akce - Vypsat pole, přenese se do zápatí"/>
          <w:tag w:val="Název akce"/>
          <w:id w:val="1989290381"/>
          <w:placeholder>
            <w:docPart w:val="4C0518B3ABB84C129B94E0A95565F566"/>
          </w:placeholder>
          <w:text w:multiLine="1"/>
        </w:sdtPr>
        <w:sdtContent>
          <w:r w:rsidR="00F37474" w:rsidRPr="00F37474">
            <w:t xml:space="preserve">RS5 Jaroměř – Náchod </w:t>
          </w:r>
        </w:sdtContent>
      </w:sdt>
      <w:r w:rsidRPr="00743E59">
        <w:t xml:space="preserve"> </w:t>
      </w:r>
    </w:p>
    <w:p w14:paraId="33B13AA7" w14:textId="2B40C47B" w:rsidR="00307E82" w:rsidRDefault="00307E82" w:rsidP="00307E82">
      <w:pPr>
        <w:pStyle w:val="Textbezslovn"/>
        <w:numPr>
          <w:ilvl w:val="1"/>
          <w:numId w:val="11"/>
        </w:numPr>
      </w:pPr>
      <w:r>
        <w:rPr>
          <w:b/>
        </w:rPr>
        <w:t>Dokumentace EIA</w:t>
      </w:r>
      <w:r>
        <w:t xml:space="preserve"> pro stavbu </w:t>
      </w:r>
      <w:sdt>
        <w:sdtPr>
          <w:alias w:val="Název akce - Vypsat pole, přenese se do zápatí"/>
          <w:tag w:val="Název akce"/>
          <w:id w:val="-249274409"/>
          <w:placeholder>
            <w:docPart w:val="C7ED654597684E92986079E442E6F100"/>
          </w:placeholder>
          <w:text w:multiLine="1"/>
        </w:sdtPr>
        <w:sdtContent>
          <w:r w:rsidR="00F37474" w:rsidRPr="00F37474">
            <w:t xml:space="preserve">RS5 Jaroměř – Náchod </w:t>
          </w:r>
        </w:sdtContent>
      </w:sdt>
      <w:r w:rsidRPr="00743E59">
        <w:t xml:space="preserve"> </w:t>
      </w:r>
    </w:p>
    <w:p w14:paraId="3123D6C9" w14:textId="51291C07" w:rsidR="00307E82" w:rsidRDefault="00307E82" w:rsidP="00307E82">
      <w:pPr>
        <w:pStyle w:val="Textbezslovn"/>
        <w:numPr>
          <w:ilvl w:val="1"/>
          <w:numId w:val="11"/>
        </w:numPr>
      </w:pPr>
      <w:r w:rsidRPr="00743E59">
        <w:rPr>
          <w:b/>
        </w:rPr>
        <w:t>D</w:t>
      </w:r>
      <w:r>
        <w:rPr>
          <w:b/>
        </w:rPr>
        <w:t>PS</w:t>
      </w:r>
      <w:r>
        <w:t xml:space="preserve"> </w:t>
      </w:r>
      <w:r w:rsidRPr="00686007">
        <w:rPr>
          <w:rStyle w:val="Tun"/>
          <w:b w:val="0"/>
        </w:rPr>
        <w:t>pro stavbu</w:t>
      </w:r>
      <w:r>
        <w:rPr>
          <w:rStyle w:val="Tun"/>
          <w:b w:val="0"/>
        </w:rPr>
        <w:t xml:space="preserve"> </w:t>
      </w:r>
      <w:sdt>
        <w:sdtPr>
          <w:alias w:val="Název akce - Vypsat pole, přenese se do zápatí"/>
          <w:tag w:val="Název akce"/>
          <w:id w:val="-1658836849"/>
          <w:placeholder>
            <w:docPart w:val="2A525BE088154C6D88005277F881D02B"/>
          </w:placeholder>
          <w:text w:multiLine="1"/>
        </w:sdtPr>
        <w:sdtContent>
          <w:r w:rsidR="00F37474" w:rsidRPr="00F37474">
            <w:t xml:space="preserve">RS5 Jaroměř – Náchod </w:t>
          </w:r>
        </w:sdtContent>
      </w:sdt>
      <w:r w:rsidRPr="00F247A7">
        <w:rPr>
          <w:rStyle w:val="Tun"/>
          <w:b w:val="0"/>
        </w:rPr>
        <w:t xml:space="preserve"> </w:t>
      </w:r>
    </w:p>
    <w:p w14:paraId="0AB9F3F8" w14:textId="77777777" w:rsidR="00307E82" w:rsidRDefault="00307E82" w:rsidP="00CB6983">
      <w:pPr>
        <w:pStyle w:val="Text2-1"/>
        <w:numPr>
          <w:ilvl w:val="0"/>
          <w:numId w:val="0"/>
        </w:numPr>
        <w:spacing w:after="0"/>
        <w:ind w:left="737"/>
        <w:jc w:val="left"/>
        <w:rPr>
          <w:highlight w:val="cyan"/>
        </w:rPr>
      </w:pPr>
    </w:p>
    <w:p w14:paraId="1D94D71F" w14:textId="6BCF1CB3" w:rsidR="002C61F1" w:rsidRDefault="002C61F1" w:rsidP="00170794">
      <w:pPr>
        <w:pStyle w:val="Text2-1"/>
        <w:spacing w:after="0"/>
        <w:rPr>
          <w:rFonts w:asciiTheme="minorHAnsi" w:hAnsiTheme="minorHAnsi" w:cstheme="minorHAnsi"/>
        </w:rPr>
      </w:pPr>
      <w:bookmarkStart w:id="47" w:name="_Hlk151559899"/>
      <w:r>
        <w:rPr>
          <w:rFonts w:asciiTheme="minorHAnsi" w:hAnsiTheme="minorHAnsi" w:cstheme="minorHAnsi"/>
        </w:rPr>
        <w:t>D</w:t>
      </w:r>
      <w:r w:rsidRPr="00261806">
        <w:rPr>
          <w:rFonts w:asciiTheme="minorHAnsi" w:hAnsiTheme="minorHAnsi" w:cstheme="minorHAnsi"/>
        </w:rPr>
        <w:t>okumenty v rámci CDE budou po celou dobu zpracování Díla zařazen</w:t>
      </w:r>
      <w:r>
        <w:rPr>
          <w:rFonts w:asciiTheme="minorHAnsi" w:hAnsiTheme="minorHAnsi" w:cstheme="minorHAnsi"/>
        </w:rPr>
        <w:t>y</w:t>
      </w:r>
      <w:r w:rsidRPr="00261806">
        <w:rPr>
          <w:rFonts w:asciiTheme="minorHAnsi" w:hAnsiTheme="minorHAnsi" w:cstheme="minorHAnsi"/>
        </w:rPr>
        <w:t xml:space="preserve"> </w:t>
      </w:r>
      <w:r>
        <w:rPr>
          <w:rFonts w:asciiTheme="minorHAnsi" w:hAnsiTheme="minorHAnsi" w:cstheme="minorHAnsi"/>
        </w:rPr>
        <w:t>a </w:t>
      </w:r>
      <w:r w:rsidRPr="00261806">
        <w:rPr>
          <w:rFonts w:asciiTheme="minorHAnsi" w:hAnsiTheme="minorHAnsi" w:cstheme="minorHAnsi"/>
        </w:rPr>
        <w:t>označen</w:t>
      </w:r>
      <w:r>
        <w:rPr>
          <w:rFonts w:asciiTheme="minorHAnsi" w:hAnsiTheme="minorHAnsi" w:cstheme="minorHAnsi"/>
        </w:rPr>
        <w:t>y</w:t>
      </w:r>
      <w:r w:rsidRPr="00261806">
        <w:rPr>
          <w:rFonts w:asciiTheme="minorHAnsi" w:hAnsiTheme="minorHAnsi" w:cstheme="minorHAnsi"/>
        </w:rPr>
        <w:t xml:space="preserve"> </w:t>
      </w:r>
      <w:r>
        <w:rPr>
          <w:rFonts w:asciiTheme="minorHAnsi" w:hAnsiTheme="minorHAnsi" w:cstheme="minorHAnsi"/>
        </w:rPr>
        <w:t>v rámci work</w:t>
      </w:r>
      <w:r w:rsidRPr="00261806">
        <w:rPr>
          <w:rFonts w:asciiTheme="minorHAnsi" w:hAnsiTheme="minorHAnsi" w:cstheme="minorHAnsi"/>
        </w:rPr>
        <w:t>flow</w:t>
      </w:r>
      <w:r>
        <w:rPr>
          <w:rFonts w:asciiTheme="minorHAnsi" w:hAnsiTheme="minorHAnsi" w:cstheme="minorHAnsi"/>
        </w:rPr>
        <w:t xml:space="preserve"> těmito stavy (j</w:t>
      </w:r>
      <w:r w:rsidRPr="004822FF">
        <w:rPr>
          <w:rFonts w:asciiTheme="minorHAnsi" w:hAnsiTheme="minorHAnsi" w:cstheme="minorHAnsi"/>
        </w:rPr>
        <w:t xml:space="preserve">ednotlivé úrovně workflow lze </w:t>
      </w:r>
      <w:r w:rsidR="002D1FE0">
        <w:rPr>
          <w:rFonts w:asciiTheme="minorHAnsi" w:hAnsiTheme="minorHAnsi" w:cstheme="minorHAnsi"/>
        </w:rPr>
        <w:t xml:space="preserve">dle potřeby </w:t>
      </w:r>
      <w:r w:rsidRPr="004822FF">
        <w:rPr>
          <w:rFonts w:asciiTheme="minorHAnsi" w:hAnsiTheme="minorHAnsi" w:cstheme="minorHAnsi"/>
        </w:rPr>
        <w:t>rozšíři</w:t>
      </w:r>
      <w:r w:rsidR="002D1FE0">
        <w:rPr>
          <w:rFonts w:asciiTheme="minorHAnsi" w:hAnsiTheme="minorHAnsi" w:cstheme="minorHAnsi"/>
        </w:rPr>
        <w:t>t</w:t>
      </w:r>
      <w:r>
        <w:rPr>
          <w:rFonts w:asciiTheme="minorHAnsi" w:hAnsiTheme="minorHAnsi" w:cstheme="minorHAnsi"/>
        </w:rPr>
        <w:t>):</w:t>
      </w:r>
      <w:r w:rsidRPr="00261806">
        <w:rPr>
          <w:rFonts w:asciiTheme="minorHAnsi" w:hAnsiTheme="minorHAnsi" w:cstheme="minorHAnsi"/>
        </w:rPr>
        <w:t xml:space="preserve"> </w:t>
      </w:r>
    </w:p>
    <w:p w14:paraId="720D8FD5" w14:textId="1D344665" w:rsidR="002C61F1" w:rsidRPr="00A7488B" w:rsidRDefault="002C61F1" w:rsidP="00067B10">
      <w:pPr>
        <w:pStyle w:val="Odrka1-1"/>
        <w:spacing w:before="40" w:after="40"/>
        <w:ind w:hanging="226"/>
        <w:rPr>
          <w:rFonts w:asciiTheme="minorHAnsi" w:hAnsiTheme="minorHAnsi" w:cstheme="minorHAnsi"/>
          <w:i/>
          <w:sz w:val="16"/>
          <w:szCs w:val="16"/>
        </w:rPr>
      </w:pPr>
      <w:r w:rsidRPr="00586C0F">
        <w:rPr>
          <w:b/>
          <w:bCs/>
          <w:sz w:val="16"/>
          <w:szCs w:val="16"/>
        </w:rPr>
        <w:t>Rozpracováno</w:t>
      </w:r>
      <w:r w:rsidRPr="00A7488B">
        <w:rPr>
          <w:sz w:val="16"/>
          <w:szCs w:val="16"/>
        </w:rPr>
        <w:t xml:space="preserve"> </w:t>
      </w:r>
      <w:r w:rsidRPr="00A7488B">
        <w:rPr>
          <w:i/>
          <w:sz w:val="16"/>
          <w:szCs w:val="16"/>
        </w:rPr>
        <w:t>(pracovních verz</w:t>
      </w:r>
      <w:r w:rsidR="00AD3194">
        <w:rPr>
          <w:i/>
          <w:sz w:val="16"/>
          <w:szCs w:val="16"/>
        </w:rPr>
        <w:t>e dokumentu sdílená</w:t>
      </w:r>
      <w:r w:rsidRPr="00A7488B">
        <w:rPr>
          <w:i/>
          <w:sz w:val="16"/>
          <w:szCs w:val="16"/>
        </w:rPr>
        <w:t xml:space="preserve"> </w:t>
      </w:r>
      <w:r w:rsidR="00AD3194">
        <w:rPr>
          <w:i/>
          <w:sz w:val="16"/>
          <w:szCs w:val="16"/>
        </w:rPr>
        <w:t>pro</w:t>
      </w:r>
      <w:r w:rsidRPr="00A7488B">
        <w:rPr>
          <w:i/>
          <w:sz w:val="16"/>
          <w:szCs w:val="16"/>
        </w:rPr>
        <w:t xml:space="preserve"> potřeby zpracovatele) - povinně</w:t>
      </w:r>
    </w:p>
    <w:p w14:paraId="0D53DAD7" w14:textId="3EC20B56" w:rsidR="002C61F1" w:rsidRPr="00A7488B" w:rsidRDefault="002C61F1" w:rsidP="00067B10">
      <w:pPr>
        <w:pStyle w:val="Odrka1-1"/>
        <w:spacing w:before="40" w:after="40"/>
        <w:ind w:hanging="226"/>
        <w:rPr>
          <w:rFonts w:asciiTheme="minorHAnsi" w:hAnsiTheme="minorHAnsi" w:cstheme="minorHAnsi"/>
          <w:sz w:val="16"/>
          <w:szCs w:val="16"/>
        </w:rPr>
      </w:pPr>
      <w:r w:rsidRPr="00586C0F">
        <w:rPr>
          <w:b/>
          <w:bCs/>
          <w:sz w:val="16"/>
          <w:szCs w:val="16"/>
        </w:rPr>
        <w:t>Sdíleno</w:t>
      </w:r>
      <w:r w:rsidRPr="00A7488B">
        <w:rPr>
          <w:sz w:val="16"/>
          <w:szCs w:val="16"/>
        </w:rPr>
        <w:t xml:space="preserve"> </w:t>
      </w:r>
      <w:r w:rsidRPr="00A7488B">
        <w:rPr>
          <w:i/>
          <w:sz w:val="16"/>
          <w:szCs w:val="16"/>
        </w:rPr>
        <w:t>(pracovní verz</w:t>
      </w:r>
      <w:r w:rsidR="00AD3194">
        <w:rPr>
          <w:i/>
          <w:sz w:val="16"/>
          <w:szCs w:val="16"/>
        </w:rPr>
        <w:t xml:space="preserve">e dokumentu sdílená </w:t>
      </w:r>
      <w:r w:rsidRPr="00A7488B">
        <w:rPr>
          <w:i/>
          <w:sz w:val="16"/>
          <w:szCs w:val="16"/>
        </w:rPr>
        <w:t>v rámci Projektového týmu) - povinně</w:t>
      </w:r>
    </w:p>
    <w:p w14:paraId="64FF1257" w14:textId="69601F78" w:rsidR="002C61F1" w:rsidRPr="00A7488B" w:rsidRDefault="002C61F1" w:rsidP="00067B10">
      <w:pPr>
        <w:pStyle w:val="Odrka1-1"/>
        <w:spacing w:before="40" w:after="40"/>
        <w:ind w:hanging="226"/>
        <w:rPr>
          <w:rFonts w:asciiTheme="minorHAnsi" w:hAnsiTheme="minorHAnsi" w:cstheme="minorHAnsi"/>
          <w:sz w:val="16"/>
          <w:szCs w:val="16"/>
        </w:rPr>
      </w:pPr>
      <w:r w:rsidRPr="00586C0F">
        <w:rPr>
          <w:b/>
          <w:bCs/>
          <w:sz w:val="16"/>
          <w:szCs w:val="16"/>
        </w:rPr>
        <w:t>Publikováno</w:t>
      </w:r>
      <w:r w:rsidRPr="00A7488B">
        <w:rPr>
          <w:sz w:val="16"/>
          <w:szCs w:val="16"/>
        </w:rPr>
        <w:t xml:space="preserve"> </w:t>
      </w:r>
      <w:r w:rsidRPr="00A7488B">
        <w:rPr>
          <w:i/>
          <w:sz w:val="16"/>
          <w:szCs w:val="16"/>
        </w:rPr>
        <w:t>(</w:t>
      </w:r>
      <w:r w:rsidR="004D097B">
        <w:rPr>
          <w:i/>
          <w:sz w:val="16"/>
          <w:szCs w:val="16"/>
        </w:rPr>
        <w:t>dokončen</w:t>
      </w:r>
      <w:r w:rsidR="00AD3194">
        <w:rPr>
          <w:i/>
          <w:sz w:val="16"/>
          <w:szCs w:val="16"/>
        </w:rPr>
        <w:t xml:space="preserve">á verze dokumentu sdílená </w:t>
      </w:r>
      <w:r w:rsidRPr="00A7488B">
        <w:rPr>
          <w:i/>
          <w:sz w:val="16"/>
          <w:szCs w:val="16"/>
        </w:rPr>
        <w:t>s Objednatelem) - povinně</w:t>
      </w:r>
    </w:p>
    <w:p w14:paraId="286F8234" w14:textId="64A2103F" w:rsidR="002C61F1" w:rsidRPr="0056431D" w:rsidRDefault="002C61F1" w:rsidP="00067B10">
      <w:pPr>
        <w:pStyle w:val="Odrka1-1"/>
        <w:spacing w:before="40" w:after="40"/>
        <w:ind w:hanging="226"/>
        <w:rPr>
          <w:rFonts w:asciiTheme="minorHAnsi" w:hAnsiTheme="minorHAnsi" w:cstheme="minorHAnsi"/>
          <w:i/>
          <w:sz w:val="16"/>
          <w:szCs w:val="16"/>
        </w:rPr>
      </w:pPr>
      <w:r w:rsidRPr="00715087">
        <w:rPr>
          <w:b/>
          <w:bCs/>
          <w:i/>
          <w:iCs/>
          <w:sz w:val="16"/>
          <w:szCs w:val="16"/>
        </w:rPr>
        <w:t>Schváleno</w:t>
      </w:r>
      <w:r w:rsidRPr="00715087">
        <w:rPr>
          <w:i/>
          <w:iCs/>
          <w:sz w:val="16"/>
          <w:szCs w:val="16"/>
        </w:rPr>
        <w:t xml:space="preserve"> </w:t>
      </w:r>
      <w:r w:rsidR="004D097B" w:rsidRPr="0056431D">
        <w:rPr>
          <w:i/>
          <w:iCs/>
          <w:sz w:val="16"/>
          <w:szCs w:val="16"/>
        </w:rPr>
        <w:t>(</w:t>
      </w:r>
      <w:r w:rsidR="00CE7FD2">
        <w:rPr>
          <w:i/>
          <w:iCs/>
          <w:sz w:val="16"/>
          <w:szCs w:val="16"/>
        </w:rPr>
        <w:t>finální</w:t>
      </w:r>
      <w:r w:rsidR="0056431D">
        <w:rPr>
          <w:i/>
          <w:iCs/>
          <w:sz w:val="16"/>
          <w:szCs w:val="16"/>
        </w:rPr>
        <w:t xml:space="preserve"> </w:t>
      </w:r>
      <w:r w:rsidR="004D097B" w:rsidRPr="0056431D">
        <w:rPr>
          <w:i/>
          <w:iCs/>
          <w:sz w:val="16"/>
          <w:szCs w:val="16"/>
        </w:rPr>
        <w:t xml:space="preserve">podoba </w:t>
      </w:r>
      <w:r w:rsidRPr="0056431D">
        <w:rPr>
          <w:i/>
          <w:iCs/>
          <w:sz w:val="16"/>
          <w:szCs w:val="16"/>
        </w:rPr>
        <w:t>dokument</w:t>
      </w:r>
      <w:r w:rsidR="0056431D">
        <w:rPr>
          <w:i/>
          <w:iCs/>
          <w:sz w:val="16"/>
          <w:szCs w:val="16"/>
        </w:rPr>
        <w:t>u</w:t>
      </w:r>
      <w:r w:rsidR="00CE7FD2">
        <w:rPr>
          <w:i/>
          <w:iCs/>
          <w:sz w:val="16"/>
          <w:szCs w:val="16"/>
        </w:rPr>
        <w:t xml:space="preserve"> schválená Objednatelem</w:t>
      </w:r>
      <w:r w:rsidRPr="00A7488B">
        <w:rPr>
          <w:i/>
          <w:sz w:val="16"/>
          <w:szCs w:val="16"/>
        </w:rPr>
        <w:t xml:space="preserve">) </w:t>
      </w:r>
      <w:r w:rsidR="0056431D">
        <w:rPr>
          <w:i/>
          <w:sz w:val="16"/>
          <w:szCs w:val="16"/>
        </w:rPr>
        <w:t>–</w:t>
      </w:r>
      <w:r w:rsidRPr="00A7488B">
        <w:rPr>
          <w:i/>
          <w:sz w:val="16"/>
          <w:szCs w:val="16"/>
        </w:rPr>
        <w:t xml:space="preserve"> </w:t>
      </w:r>
      <w:r w:rsidR="00DB2CB0">
        <w:rPr>
          <w:i/>
          <w:sz w:val="16"/>
          <w:szCs w:val="16"/>
        </w:rPr>
        <w:t>volitelně</w:t>
      </w:r>
    </w:p>
    <w:p w14:paraId="3686B063" w14:textId="744D12A8" w:rsidR="0056431D" w:rsidRPr="0056431D" w:rsidRDefault="0056431D" w:rsidP="00067B10">
      <w:pPr>
        <w:pStyle w:val="Odrka1-1"/>
        <w:spacing w:before="40" w:after="40"/>
        <w:ind w:hanging="226"/>
        <w:rPr>
          <w:rFonts w:asciiTheme="minorHAnsi" w:hAnsiTheme="minorHAnsi" w:cstheme="minorHAnsi"/>
          <w:i/>
          <w:sz w:val="16"/>
          <w:szCs w:val="16"/>
        </w:rPr>
      </w:pPr>
      <w:r w:rsidRPr="00715087">
        <w:rPr>
          <w:b/>
          <w:bCs/>
          <w:i/>
          <w:iCs/>
          <w:sz w:val="16"/>
          <w:szCs w:val="16"/>
        </w:rPr>
        <w:t>Vráceno</w:t>
      </w:r>
      <w:r w:rsidRPr="00A7488B">
        <w:rPr>
          <w:sz w:val="16"/>
          <w:szCs w:val="16"/>
        </w:rPr>
        <w:t xml:space="preserve"> </w:t>
      </w:r>
      <w:r w:rsidRPr="00AD3194">
        <w:rPr>
          <w:i/>
          <w:iCs/>
          <w:sz w:val="16"/>
          <w:szCs w:val="16"/>
        </w:rPr>
        <w:t>(</w:t>
      </w:r>
      <w:r w:rsidR="0080668C">
        <w:rPr>
          <w:i/>
          <w:iCs/>
          <w:sz w:val="16"/>
          <w:szCs w:val="16"/>
        </w:rPr>
        <w:t>zamítnutá</w:t>
      </w:r>
      <w:r w:rsidR="008B7F7A">
        <w:rPr>
          <w:i/>
          <w:iCs/>
          <w:sz w:val="16"/>
          <w:szCs w:val="16"/>
        </w:rPr>
        <w:t xml:space="preserve"> verze </w:t>
      </w:r>
      <w:r w:rsidRPr="00AD3194">
        <w:rPr>
          <w:i/>
          <w:iCs/>
          <w:sz w:val="16"/>
          <w:szCs w:val="16"/>
        </w:rPr>
        <w:t>dokument</w:t>
      </w:r>
      <w:r w:rsidR="008B7F7A">
        <w:rPr>
          <w:i/>
          <w:iCs/>
          <w:sz w:val="16"/>
          <w:szCs w:val="16"/>
        </w:rPr>
        <w:t>u</w:t>
      </w:r>
      <w:r w:rsidRPr="00AD3194">
        <w:rPr>
          <w:i/>
          <w:iCs/>
          <w:sz w:val="16"/>
          <w:szCs w:val="16"/>
        </w:rPr>
        <w:t xml:space="preserve"> </w:t>
      </w:r>
      <w:r w:rsidR="008B7F7A">
        <w:rPr>
          <w:i/>
          <w:iCs/>
          <w:sz w:val="16"/>
          <w:szCs w:val="16"/>
        </w:rPr>
        <w:t>vrácená k přepracování</w:t>
      </w:r>
      <w:r w:rsidRPr="00AD3194">
        <w:rPr>
          <w:i/>
          <w:iCs/>
          <w:sz w:val="16"/>
          <w:szCs w:val="16"/>
        </w:rPr>
        <w:t>)</w:t>
      </w:r>
      <w:r w:rsidRPr="00A7488B">
        <w:rPr>
          <w:i/>
          <w:sz w:val="16"/>
          <w:szCs w:val="16"/>
        </w:rPr>
        <w:t xml:space="preserve"> </w:t>
      </w:r>
      <w:r>
        <w:rPr>
          <w:i/>
          <w:sz w:val="16"/>
          <w:szCs w:val="16"/>
        </w:rPr>
        <w:t>–</w:t>
      </w:r>
      <w:r w:rsidRPr="00A7488B">
        <w:rPr>
          <w:i/>
          <w:sz w:val="16"/>
          <w:szCs w:val="16"/>
        </w:rPr>
        <w:t xml:space="preserve"> </w:t>
      </w:r>
      <w:r>
        <w:rPr>
          <w:i/>
          <w:sz w:val="16"/>
          <w:szCs w:val="16"/>
        </w:rPr>
        <w:t>volitelně</w:t>
      </w:r>
    </w:p>
    <w:p w14:paraId="58E2BC43" w14:textId="019629FF" w:rsidR="002C61F1" w:rsidRPr="00CE7FD2" w:rsidRDefault="002C61F1" w:rsidP="00067B10">
      <w:pPr>
        <w:pStyle w:val="Odrka1-1"/>
        <w:spacing w:before="40" w:after="40"/>
        <w:ind w:hanging="226"/>
        <w:rPr>
          <w:rFonts w:asciiTheme="minorHAnsi" w:hAnsiTheme="minorHAnsi" w:cstheme="minorHAnsi"/>
          <w:sz w:val="16"/>
          <w:szCs w:val="16"/>
        </w:rPr>
      </w:pPr>
      <w:r w:rsidRPr="00586C0F">
        <w:rPr>
          <w:b/>
          <w:bCs/>
          <w:sz w:val="16"/>
          <w:szCs w:val="16"/>
        </w:rPr>
        <w:t>Archivováno</w:t>
      </w:r>
      <w:r w:rsidRPr="00A7488B">
        <w:rPr>
          <w:sz w:val="16"/>
          <w:szCs w:val="16"/>
        </w:rPr>
        <w:t xml:space="preserve"> </w:t>
      </w:r>
      <w:r w:rsidRPr="00A7488B">
        <w:rPr>
          <w:i/>
          <w:sz w:val="16"/>
          <w:szCs w:val="16"/>
        </w:rPr>
        <w:t xml:space="preserve">(archivace informací z předešlých úrovní) </w:t>
      </w:r>
      <w:r w:rsidR="00CE7FD2">
        <w:rPr>
          <w:i/>
          <w:sz w:val="16"/>
          <w:szCs w:val="16"/>
        </w:rPr>
        <w:t>–</w:t>
      </w:r>
      <w:r w:rsidRPr="00A7488B">
        <w:rPr>
          <w:i/>
          <w:sz w:val="16"/>
          <w:szCs w:val="16"/>
        </w:rPr>
        <w:t xml:space="preserve"> povinně</w:t>
      </w:r>
    </w:p>
    <w:bookmarkEnd w:id="47"/>
    <w:p w14:paraId="72C505D8" w14:textId="59B69FFE" w:rsidR="00207BBF" w:rsidRDefault="00715087" w:rsidP="009D0D77">
      <w:pPr>
        <w:pStyle w:val="Odrka1-1"/>
        <w:numPr>
          <w:ilvl w:val="0"/>
          <w:numId w:val="0"/>
        </w:numPr>
        <w:spacing w:before="0"/>
        <w:ind w:left="737"/>
        <w:rPr>
          <w:rFonts w:asciiTheme="minorHAnsi" w:hAnsiTheme="minorHAnsi" w:cstheme="minorHAnsi"/>
        </w:rPr>
      </w:pPr>
      <w:r w:rsidRPr="00E35554">
        <w:rPr>
          <w:rFonts w:asciiTheme="minorHAnsi" w:hAnsiTheme="minorHAnsi" w:cstheme="minorHAnsi"/>
        </w:rPr>
        <w:t>Pokud CDE neumožňuje použití volitelných stavů Schváleno</w:t>
      </w:r>
      <w:r w:rsidR="005C5C8D" w:rsidRPr="00E35554">
        <w:rPr>
          <w:rFonts w:asciiTheme="minorHAnsi" w:hAnsiTheme="minorHAnsi" w:cstheme="minorHAnsi"/>
        </w:rPr>
        <w:t xml:space="preserve"> a Vráceno, bude stav Sdíleno </w:t>
      </w:r>
      <w:r w:rsidR="00E96439" w:rsidRPr="00E35554">
        <w:rPr>
          <w:rFonts w:asciiTheme="minorHAnsi" w:hAnsiTheme="minorHAnsi" w:cstheme="minorHAnsi"/>
        </w:rPr>
        <w:t xml:space="preserve">popisovat dokument sdílený s Objednatelem a stav Publikováno </w:t>
      </w:r>
      <w:r w:rsidR="00163BA8" w:rsidRPr="00E35554">
        <w:rPr>
          <w:rFonts w:asciiTheme="minorHAnsi" w:hAnsiTheme="minorHAnsi" w:cstheme="minorHAnsi"/>
        </w:rPr>
        <w:t>bude popisovat dokument schválený Objednatelem.</w:t>
      </w:r>
    </w:p>
    <w:p w14:paraId="497C0C48" w14:textId="77777777" w:rsidR="00207BBF" w:rsidRDefault="00207BBF" w:rsidP="005E1686">
      <w:pPr>
        <w:spacing w:before="0"/>
        <w:rPr>
          <w:rFonts w:asciiTheme="minorHAnsi" w:hAnsiTheme="minorHAnsi" w:cstheme="minorHAnsi"/>
        </w:rPr>
      </w:pPr>
      <w:r>
        <w:rPr>
          <w:rFonts w:asciiTheme="minorHAnsi" w:hAnsiTheme="minorHAnsi" w:cstheme="minorHAnsi"/>
        </w:rPr>
        <w:br w:type="page"/>
      </w:r>
    </w:p>
    <w:p w14:paraId="563B5431" w14:textId="02AEA0E8" w:rsidR="00AE5CE2" w:rsidRPr="00D70BB4" w:rsidRDefault="00B663C9" w:rsidP="00E833D7">
      <w:pPr>
        <w:pStyle w:val="Text2-1"/>
        <w:rPr>
          <w:rFonts w:asciiTheme="minorHAnsi" w:hAnsiTheme="minorHAnsi" w:cstheme="minorHAnsi"/>
        </w:rPr>
      </w:pPr>
      <w:r w:rsidRPr="00D70BB4">
        <w:rPr>
          <w:rFonts w:asciiTheme="minorHAnsi" w:hAnsiTheme="minorHAnsi"/>
        </w:rPr>
        <w:lastRenderedPageBreak/>
        <w:t>Workflow stav</w:t>
      </w:r>
      <w:r w:rsidR="00C2370E">
        <w:rPr>
          <w:rFonts w:asciiTheme="minorHAnsi" w:hAnsiTheme="minorHAnsi"/>
        </w:rPr>
        <w:t>u</w:t>
      </w:r>
      <w:r w:rsidRPr="00D70BB4">
        <w:rPr>
          <w:rFonts w:asciiTheme="minorHAnsi" w:hAnsiTheme="minorHAnsi"/>
        </w:rPr>
        <w:t xml:space="preserve"> dokumentů</w:t>
      </w:r>
      <w:r w:rsidR="00DF1EF1" w:rsidRPr="00D70BB4">
        <w:rPr>
          <w:rFonts w:asciiTheme="minorHAnsi" w:hAnsiTheme="minorHAnsi"/>
        </w:rPr>
        <w:t xml:space="preserve"> v</w:t>
      </w:r>
      <w:r w:rsidR="000B6AEF" w:rsidRPr="00D70BB4">
        <w:rPr>
          <w:rFonts w:asciiTheme="minorHAnsi" w:hAnsiTheme="minorHAnsi"/>
        </w:rPr>
        <w:t> základní i rozšířené variantě:</w:t>
      </w:r>
    </w:p>
    <w:p w14:paraId="4D372CFA" w14:textId="1C96D32C" w:rsidR="00D41B24" w:rsidRDefault="00367EB4" w:rsidP="00606BB9">
      <w:pPr>
        <w:spacing w:after="120"/>
        <w:ind w:firstLine="709"/>
        <w:rPr>
          <w:rFonts w:asciiTheme="minorHAnsi" w:hAnsiTheme="minorHAnsi"/>
        </w:rPr>
      </w:pPr>
      <w:r>
        <w:rPr>
          <w:rFonts w:asciiTheme="minorHAnsi" w:hAnsiTheme="minorHAnsi" w:cstheme="minorHAnsi"/>
          <w:noProof/>
        </w:rPr>
        <w:drawing>
          <wp:inline distT="0" distB="0" distL="0" distR="0" wp14:anchorId="1C4B5844" wp14:editId="1A57F11F">
            <wp:extent cx="3960000" cy="1325739"/>
            <wp:effectExtent l="19050" t="19050" r="2540" b="8255"/>
            <wp:docPr id="124612512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46125122" name="Obrázek 2"/>
                    <pic:cNvPicPr/>
                  </pic:nvPicPr>
                  <pic:blipFill rotWithShape="1">
                    <a:blip r:embed="rId16" cstate="print">
                      <a:extLst>
                        <a:ext uri="{28A0092B-C50C-407E-A947-70E740481C1C}">
                          <a14:useLocalDpi xmlns:a14="http://schemas.microsoft.com/office/drawing/2010/main" val="0"/>
                        </a:ext>
                      </a:extLst>
                    </a:blip>
                    <a:srcRect l="-1322" t="1" r="-925" b="-3789"/>
                    <a:stretch/>
                  </pic:blipFill>
                  <pic:spPr bwMode="auto">
                    <a:xfrm>
                      <a:off x="0" y="0"/>
                      <a:ext cx="3960000" cy="1325739"/>
                    </a:xfrm>
                    <a:prstGeom prst="rect">
                      <a:avLst/>
                    </a:prstGeom>
                    <a:ln w="9525">
                      <a:solidFill>
                        <a:schemeClr val="bg1">
                          <a:lumMod val="65000"/>
                        </a:schemeClr>
                      </a:solidFill>
                      <a:prstDash val="dash"/>
                    </a:ln>
                    <a:effectLst/>
                    <a:extLst>
                      <a:ext uri="{53640926-AAD7-44D8-BBD7-CCE9431645EC}">
                        <a14:shadowObscured xmlns:a14="http://schemas.microsoft.com/office/drawing/2010/main"/>
                      </a:ext>
                    </a:extLst>
                  </pic:spPr>
                </pic:pic>
              </a:graphicData>
            </a:graphic>
          </wp:inline>
        </w:drawing>
      </w:r>
    </w:p>
    <w:p w14:paraId="237DA12F" w14:textId="270C684F" w:rsidR="008531E6" w:rsidRPr="00B259C3" w:rsidRDefault="00134672">
      <w:pPr>
        <w:pStyle w:val="Text2-1"/>
        <w:rPr>
          <w:rFonts w:asciiTheme="minorHAnsi" w:hAnsiTheme="minorHAnsi"/>
        </w:rPr>
      </w:pPr>
      <w:r w:rsidRPr="008531E6">
        <w:rPr>
          <w:rFonts w:asciiTheme="minorHAnsi" w:hAnsiTheme="minorHAnsi" w:cstheme="minorHAnsi"/>
        </w:rPr>
        <w:t xml:space="preserve">Nastavení uživatelských oprávnění v CDE bude odpovídat pozicím členů Projektového týmu Dodavatele a zástupců Objednatele vycházejících z matic odpovědnosti a pracovního postupu provádění, projednávání, kontroly a schvalování Díla (workflow). Oprávnění budou popsána v příloze BEP č.2 </w:t>
      </w:r>
      <w:r w:rsidRPr="008531E6">
        <w:rPr>
          <w:rFonts w:asciiTheme="minorHAnsi" w:hAnsiTheme="minorHAnsi" w:cstheme="minorHAnsi"/>
          <w:i/>
          <w:iCs/>
        </w:rPr>
        <w:t>Struktura DiMS a odpovědné osoby.</w:t>
      </w:r>
    </w:p>
    <w:p w14:paraId="37B754A2" w14:textId="23125787" w:rsidR="00134672" w:rsidRDefault="00134672" w:rsidP="00134672">
      <w:pPr>
        <w:pStyle w:val="Text2-1"/>
        <w:rPr>
          <w:rFonts w:asciiTheme="minorHAnsi" w:hAnsiTheme="minorHAnsi" w:cstheme="minorHAnsi"/>
        </w:rPr>
      </w:pPr>
      <w:r w:rsidRPr="00395512">
        <w:rPr>
          <w:rFonts w:asciiTheme="minorHAnsi" w:hAnsiTheme="minorHAnsi" w:cstheme="minorHAnsi"/>
        </w:rPr>
        <w:t>Pro potřeby Objednatele vytvoř</w:t>
      </w:r>
      <w:r>
        <w:rPr>
          <w:rFonts w:asciiTheme="minorHAnsi" w:hAnsiTheme="minorHAnsi" w:cstheme="minorHAnsi"/>
        </w:rPr>
        <w:t>í Dodavatel</w:t>
      </w:r>
      <w:r w:rsidRPr="00395512">
        <w:rPr>
          <w:rFonts w:asciiTheme="minorHAnsi" w:hAnsiTheme="minorHAnsi" w:cstheme="minorHAnsi"/>
        </w:rPr>
        <w:t xml:space="preserve"> několik základních skupin</w:t>
      </w:r>
      <w:r>
        <w:rPr>
          <w:rFonts w:asciiTheme="minorHAnsi" w:hAnsiTheme="minorHAnsi" w:cstheme="minorHAnsi"/>
        </w:rPr>
        <w:t xml:space="preserve"> uživatelských oprávnění </w:t>
      </w:r>
      <w:r w:rsidRPr="00395512">
        <w:rPr>
          <w:rFonts w:asciiTheme="minorHAnsi" w:hAnsiTheme="minorHAnsi" w:cstheme="minorHAnsi"/>
        </w:rPr>
        <w:t xml:space="preserve">pro práci v CDE. </w:t>
      </w:r>
      <w:r>
        <w:rPr>
          <w:rFonts w:asciiTheme="minorHAnsi" w:hAnsiTheme="minorHAnsi" w:cstheme="minorHAnsi"/>
        </w:rPr>
        <w:t>S</w:t>
      </w:r>
      <w:r w:rsidRPr="008058B7">
        <w:rPr>
          <w:rFonts w:asciiTheme="minorHAnsi" w:hAnsiTheme="minorHAnsi" w:cstheme="minorHAnsi"/>
        </w:rPr>
        <w:t xml:space="preserve">kupiny </w:t>
      </w:r>
      <w:r>
        <w:rPr>
          <w:rFonts w:asciiTheme="minorHAnsi" w:hAnsiTheme="minorHAnsi" w:cstheme="minorHAnsi"/>
        </w:rPr>
        <w:t>uživatelských oprávnění</w:t>
      </w:r>
      <w:r w:rsidRPr="008058B7">
        <w:rPr>
          <w:rFonts w:asciiTheme="minorHAnsi" w:hAnsiTheme="minorHAnsi" w:cstheme="minorHAnsi"/>
        </w:rPr>
        <w:t xml:space="preserve"> </w:t>
      </w:r>
      <w:r>
        <w:rPr>
          <w:rFonts w:asciiTheme="minorHAnsi" w:hAnsiTheme="minorHAnsi" w:cstheme="minorHAnsi"/>
        </w:rPr>
        <w:t>budou</w:t>
      </w:r>
      <w:r w:rsidRPr="008058B7">
        <w:rPr>
          <w:rFonts w:asciiTheme="minorHAnsi" w:hAnsiTheme="minorHAnsi" w:cstheme="minorHAnsi"/>
        </w:rPr>
        <w:t xml:space="preserve"> odpovída</w:t>
      </w:r>
      <w:r>
        <w:rPr>
          <w:rFonts w:asciiTheme="minorHAnsi" w:hAnsiTheme="minorHAnsi" w:cstheme="minorHAnsi"/>
        </w:rPr>
        <w:t>t</w:t>
      </w:r>
      <w:r w:rsidRPr="008058B7">
        <w:rPr>
          <w:rFonts w:asciiTheme="minorHAnsi" w:hAnsiTheme="minorHAnsi" w:cstheme="minorHAnsi"/>
        </w:rPr>
        <w:t xml:space="preserve"> </w:t>
      </w:r>
      <w:r>
        <w:rPr>
          <w:rFonts w:asciiTheme="minorHAnsi" w:hAnsiTheme="minorHAnsi" w:cstheme="minorHAnsi"/>
        </w:rPr>
        <w:t>úrovním procesní odpovědnosti definovaným</w:t>
      </w:r>
      <w:r w:rsidRPr="00395512">
        <w:rPr>
          <w:rFonts w:asciiTheme="minorHAnsi" w:hAnsiTheme="minorHAnsi" w:cstheme="minorHAnsi"/>
        </w:rPr>
        <w:t xml:space="preserve"> </w:t>
      </w:r>
      <w:r>
        <w:rPr>
          <w:rFonts w:asciiTheme="minorHAnsi" w:hAnsiTheme="minorHAnsi" w:cstheme="minorHAnsi"/>
        </w:rPr>
        <w:t>v m</w:t>
      </w:r>
      <w:r w:rsidRPr="00395512">
        <w:rPr>
          <w:rFonts w:asciiTheme="minorHAnsi" w:hAnsiTheme="minorHAnsi" w:cstheme="minorHAnsi"/>
        </w:rPr>
        <w:t>atic</w:t>
      </w:r>
      <w:r>
        <w:rPr>
          <w:rFonts w:asciiTheme="minorHAnsi" w:hAnsiTheme="minorHAnsi" w:cstheme="minorHAnsi"/>
        </w:rPr>
        <w:t>ích odpovědnosti</w:t>
      </w:r>
      <w:r w:rsidRPr="00395512">
        <w:rPr>
          <w:rFonts w:asciiTheme="minorHAnsi" w:hAnsiTheme="minorHAnsi" w:cstheme="minorHAnsi"/>
        </w:rPr>
        <w:t>. Typ a</w:t>
      </w:r>
      <w:r>
        <w:rPr>
          <w:rFonts w:asciiTheme="minorHAnsi" w:hAnsiTheme="minorHAnsi" w:cstheme="minorHAnsi"/>
        </w:rPr>
        <w:t> </w:t>
      </w:r>
      <w:r w:rsidRPr="00395512">
        <w:rPr>
          <w:rFonts w:asciiTheme="minorHAnsi" w:hAnsiTheme="minorHAnsi" w:cstheme="minorHAnsi"/>
        </w:rPr>
        <w:t xml:space="preserve">charakter skupin oprávnění bude upřesněn v rámci </w:t>
      </w:r>
      <w:r w:rsidRPr="008058B7">
        <w:rPr>
          <w:rFonts w:asciiTheme="minorHAnsi" w:hAnsiTheme="minorHAnsi" w:cstheme="minorHAnsi"/>
        </w:rPr>
        <w:t>projednání Díla</w:t>
      </w:r>
      <w:r>
        <w:rPr>
          <w:rFonts w:asciiTheme="minorHAnsi" w:hAnsiTheme="minorHAnsi" w:cstheme="minorHAnsi"/>
        </w:rPr>
        <w:t xml:space="preserve"> a bude uveden v příloze BEP</w:t>
      </w:r>
      <w:r w:rsidRPr="008058B7">
        <w:rPr>
          <w:rFonts w:asciiTheme="minorHAnsi" w:hAnsiTheme="minorHAnsi" w:cstheme="minorHAnsi"/>
        </w:rPr>
        <w:t>.</w:t>
      </w:r>
    </w:p>
    <w:p w14:paraId="1207EF53" w14:textId="264F0961" w:rsidR="00530BE6" w:rsidRPr="00530BE6" w:rsidRDefault="2ECC47D3" w:rsidP="00644FBC">
      <w:pPr>
        <w:pStyle w:val="Text2-1"/>
        <w:spacing w:after="0"/>
      </w:pPr>
      <w:r>
        <w:t xml:space="preserve">V případě, že je ze strany </w:t>
      </w:r>
      <w:r w:rsidR="1D29ADE2">
        <w:t>Dodavatele</w:t>
      </w:r>
      <w:r>
        <w:t xml:space="preserve"> zajišťováno CDE i pro připomínkové řízení Dokumentace, v souladu s cíli viz kap. 3.2, je</w:t>
      </w:r>
      <w:r w:rsidRPr="16EB36B8">
        <w:rPr>
          <w:rFonts w:asciiTheme="minorHAnsi" w:hAnsiTheme="minorHAnsi"/>
        </w:rPr>
        <w:t xml:space="preserve"> požadováno, aby proces</w:t>
      </w:r>
      <w:r w:rsidR="7CBBB329" w:rsidRPr="16EB36B8">
        <w:rPr>
          <w:rFonts w:asciiTheme="minorHAnsi" w:hAnsiTheme="minorHAnsi"/>
        </w:rPr>
        <w:t xml:space="preserve"> </w:t>
      </w:r>
      <w:r w:rsidR="35E4011A" w:rsidRPr="16EB36B8">
        <w:rPr>
          <w:rFonts w:asciiTheme="minorHAnsi" w:hAnsiTheme="minorHAnsi"/>
        </w:rPr>
        <w:t>celého řízení</w:t>
      </w:r>
      <w:r w:rsidRPr="16EB36B8">
        <w:rPr>
          <w:rFonts w:asciiTheme="minorHAnsi" w:hAnsiTheme="minorHAnsi"/>
        </w:rPr>
        <w:t xml:space="preserve"> probíhal </w:t>
      </w:r>
      <w:r w:rsidR="79156DA0" w:rsidRPr="16EB36B8">
        <w:rPr>
          <w:rFonts w:asciiTheme="minorHAnsi" w:hAnsiTheme="minorHAnsi"/>
        </w:rPr>
        <w:t xml:space="preserve">s využitím </w:t>
      </w:r>
      <w:r w:rsidR="35E4011A" w:rsidRPr="16EB36B8">
        <w:rPr>
          <w:rFonts w:asciiTheme="minorHAnsi" w:hAnsiTheme="minorHAnsi"/>
        </w:rPr>
        <w:t>workflow</w:t>
      </w:r>
      <w:r w:rsidR="182A29F6" w:rsidRPr="16EB36B8">
        <w:rPr>
          <w:rFonts w:asciiTheme="minorHAnsi" w:hAnsiTheme="minorHAnsi"/>
        </w:rPr>
        <w:t xml:space="preserve"> </w:t>
      </w:r>
      <w:r w:rsidR="1D29ADE2" w:rsidRPr="16EB36B8">
        <w:rPr>
          <w:rFonts w:asciiTheme="minorHAnsi" w:hAnsiTheme="minorHAnsi"/>
        </w:rPr>
        <w:t>umožňující</w:t>
      </w:r>
      <w:r w:rsidR="00134672" w:rsidRPr="16EB36B8">
        <w:rPr>
          <w:rFonts w:asciiTheme="minorHAnsi" w:hAnsiTheme="minorHAnsi"/>
        </w:rPr>
        <w:t>ho</w:t>
      </w:r>
      <w:r w:rsidR="511956FA" w:rsidRPr="16EB36B8">
        <w:rPr>
          <w:rFonts w:asciiTheme="minorHAnsi" w:hAnsiTheme="minorHAnsi"/>
        </w:rPr>
        <w:t>:</w:t>
      </w:r>
    </w:p>
    <w:p w14:paraId="5E866138" w14:textId="603BB7AF" w:rsidR="006F1653" w:rsidRDefault="211EFE63" w:rsidP="00200DF7">
      <w:pPr>
        <w:pStyle w:val="Text2-2"/>
        <w:numPr>
          <w:ilvl w:val="3"/>
          <w:numId w:val="30"/>
        </w:numPr>
        <w:spacing w:before="0" w:after="0"/>
      </w:pPr>
      <w:r>
        <w:t>přesměrování připomínek</w:t>
      </w:r>
      <w:r w:rsidR="09A3BFE0">
        <w:t xml:space="preserve"> </w:t>
      </w:r>
      <w:r w:rsidR="004E6DCA">
        <w:t>osobě</w:t>
      </w:r>
      <w:r w:rsidR="003B7A68">
        <w:t xml:space="preserve">, </w:t>
      </w:r>
      <w:r w:rsidR="001E401C">
        <w:t>která</w:t>
      </w:r>
      <w:r w:rsidR="003B7A68">
        <w:t xml:space="preserve"> </w:t>
      </w:r>
      <w:r w:rsidR="004E6DCA">
        <w:t xml:space="preserve">se jimi </w:t>
      </w:r>
      <w:r w:rsidR="00200DF7">
        <w:t xml:space="preserve">má </w:t>
      </w:r>
      <w:r w:rsidR="004E6DCA">
        <w:t>zabýv</w:t>
      </w:r>
      <w:r w:rsidR="00200DF7">
        <w:t>at</w:t>
      </w:r>
      <w:r w:rsidR="004A17B1">
        <w:t xml:space="preserve"> </w:t>
      </w:r>
      <w:r w:rsidR="001E401C">
        <w:t>v</w:t>
      </w:r>
      <w:r w:rsidR="004A17B1">
        <w:t> </w:t>
      </w:r>
      <w:r w:rsidR="001E401C">
        <w:t>další</w:t>
      </w:r>
      <w:r w:rsidR="004A17B1">
        <w:t xml:space="preserve"> </w:t>
      </w:r>
      <w:r w:rsidR="001E401C">
        <w:t>procesní úrovni,</w:t>
      </w:r>
    </w:p>
    <w:p w14:paraId="30F28EDB" w14:textId="4AECD985" w:rsidR="00CF7ED7" w:rsidRPr="006F1653" w:rsidRDefault="58564E9D" w:rsidP="00200DF7">
      <w:pPr>
        <w:pStyle w:val="Text2-2"/>
        <w:numPr>
          <w:ilvl w:val="3"/>
          <w:numId w:val="30"/>
        </w:numPr>
        <w:spacing w:before="0" w:after="0"/>
      </w:pPr>
      <w:r>
        <w:t>paralelní přiřazení připomínek vice osobám na stejné procesní úrovni</w:t>
      </w:r>
      <w:r w:rsidR="57702DF8">
        <w:t>,</w:t>
      </w:r>
    </w:p>
    <w:p w14:paraId="41ACB86D" w14:textId="2270DA38" w:rsidR="00CF7ED7" w:rsidRPr="00B259C3" w:rsidRDefault="58564E9D" w:rsidP="00200DF7">
      <w:pPr>
        <w:pStyle w:val="Text2-2"/>
        <w:numPr>
          <w:ilvl w:val="3"/>
          <w:numId w:val="30"/>
        </w:numPr>
        <w:spacing w:before="0" w:after="0"/>
      </w:pPr>
      <w:r>
        <w:t>export vybraných připomínek do textu nebo tabulky</w:t>
      </w:r>
      <w:r w:rsidR="490195D9">
        <w:t>,</w:t>
      </w:r>
    </w:p>
    <w:p w14:paraId="36423601" w14:textId="629A60E1" w:rsidR="006F1653" w:rsidRPr="006F1653" w:rsidRDefault="03665594" w:rsidP="00200DF7">
      <w:pPr>
        <w:pStyle w:val="Text2-2"/>
        <w:numPr>
          <w:ilvl w:val="3"/>
          <w:numId w:val="30"/>
        </w:numPr>
        <w:spacing w:before="0" w:after="0"/>
      </w:pPr>
      <w:r>
        <w:t>automatické schválení připomínek</w:t>
      </w:r>
      <w:r w:rsidR="257E6D6A">
        <w:t xml:space="preserve"> a jejich přesměrování</w:t>
      </w:r>
      <w:r>
        <w:t xml:space="preserve"> </w:t>
      </w:r>
      <w:r w:rsidR="40251878">
        <w:t xml:space="preserve">do </w:t>
      </w:r>
      <w:r w:rsidR="0CB4395F">
        <w:t xml:space="preserve">vyšší </w:t>
      </w:r>
      <w:r w:rsidR="257E6D6A">
        <w:t xml:space="preserve">procesní </w:t>
      </w:r>
      <w:r w:rsidR="00117628">
        <w:t xml:space="preserve">úrovně </w:t>
      </w:r>
      <w:r w:rsidR="5AFC3A5A">
        <w:t>po</w:t>
      </w:r>
      <w:r w:rsidR="00117628">
        <w:t> </w:t>
      </w:r>
      <w:r w:rsidR="5AFC3A5A">
        <w:t>vypršení</w:t>
      </w:r>
      <w:r w:rsidR="37FAA5CC">
        <w:t xml:space="preserve"> </w:t>
      </w:r>
      <w:r w:rsidR="0406DD9C">
        <w:t>č</w:t>
      </w:r>
      <w:r w:rsidR="17996D16">
        <w:t xml:space="preserve">asového limitu </w:t>
      </w:r>
      <w:r w:rsidR="39421666">
        <w:t>stanoveného k</w:t>
      </w:r>
      <w:r w:rsidR="17996D16">
        <w:t xml:space="preserve"> jejich zpracování</w:t>
      </w:r>
      <w:r w:rsidR="61C86D29">
        <w:t>.</w:t>
      </w:r>
    </w:p>
    <w:p w14:paraId="4E95D07D" w14:textId="2A61C629" w:rsidR="00C10C37" w:rsidRDefault="471C202F" w:rsidP="16EB36B8">
      <w:pPr>
        <w:pStyle w:val="Text2-1"/>
        <w:rPr>
          <w:rFonts w:asciiTheme="minorHAnsi" w:hAnsiTheme="minorHAnsi"/>
        </w:rPr>
      </w:pPr>
      <w:r w:rsidRPr="16EB36B8">
        <w:rPr>
          <w:rFonts w:asciiTheme="minorHAnsi" w:hAnsiTheme="minorHAnsi"/>
        </w:rPr>
        <w:t>Pokud bude připomínkové řízení probíhat v</w:t>
      </w:r>
      <w:r w:rsidR="00833D14">
        <w:rPr>
          <w:rFonts w:asciiTheme="minorHAnsi" w:hAnsiTheme="minorHAnsi"/>
        </w:rPr>
        <w:t> </w:t>
      </w:r>
      <w:r w:rsidRPr="16EB36B8">
        <w:rPr>
          <w:rFonts w:asciiTheme="minorHAnsi" w:hAnsiTheme="minorHAnsi"/>
        </w:rPr>
        <w:t>prostředí</w:t>
      </w:r>
      <w:r w:rsidR="42C4806E" w:rsidRPr="16EB36B8">
        <w:rPr>
          <w:rFonts w:asciiTheme="minorHAnsi" w:hAnsiTheme="minorHAnsi"/>
        </w:rPr>
        <w:t xml:space="preserve"> CDE, </w:t>
      </w:r>
      <w:r w:rsidR="42C4806E">
        <w:t>je</w:t>
      </w:r>
      <w:r w:rsidR="42C4806E" w:rsidRPr="16EB36B8">
        <w:rPr>
          <w:rFonts w:asciiTheme="minorHAnsi" w:hAnsiTheme="minorHAnsi"/>
        </w:rPr>
        <w:t xml:space="preserve"> požadováno, aby</w:t>
      </w:r>
      <w:r w:rsidR="00BE1566" w:rsidRPr="16EB36B8">
        <w:rPr>
          <w:rFonts w:asciiTheme="minorHAnsi" w:hAnsiTheme="minorHAnsi"/>
        </w:rPr>
        <w:t> </w:t>
      </w:r>
      <w:r w:rsidR="42C4806E" w:rsidRPr="16EB36B8">
        <w:rPr>
          <w:rFonts w:asciiTheme="minorHAnsi" w:hAnsiTheme="minorHAnsi"/>
        </w:rPr>
        <w:t>komunikace</w:t>
      </w:r>
      <w:r w:rsidR="2D1C09C0" w:rsidRPr="16EB36B8">
        <w:rPr>
          <w:rFonts w:asciiTheme="minorHAnsi" w:hAnsiTheme="minorHAnsi"/>
        </w:rPr>
        <w:t xml:space="preserve"> </w:t>
      </w:r>
      <w:r w:rsidR="42C4806E" w:rsidRPr="16EB36B8">
        <w:rPr>
          <w:rFonts w:asciiTheme="minorHAnsi" w:hAnsiTheme="minorHAnsi"/>
        </w:rPr>
        <w:t>probíhal</w:t>
      </w:r>
      <w:r w:rsidR="2D1C09C0" w:rsidRPr="16EB36B8">
        <w:rPr>
          <w:rFonts w:asciiTheme="minorHAnsi" w:hAnsiTheme="minorHAnsi"/>
        </w:rPr>
        <w:t>a</w:t>
      </w:r>
      <w:r w:rsidR="42C4806E" w:rsidRPr="16EB36B8">
        <w:rPr>
          <w:rFonts w:asciiTheme="minorHAnsi" w:hAnsiTheme="minorHAnsi"/>
        </w:rPr>
        <w:t xml:space="preserve"> </w:t>
      </w:r>
      <w:r w:rsidR="643C6AA4" w:rsidRPr="16EB36B8">
        <w:rPr>
          <w:rFonts w:asciiTheme="minorHAnsi" w:hAnsiTheme="minorHAnsi"/>
        </w:rPr>
        <w:t>pomocí</w:t>
      </w:r>
      <w:r w:rsidR="42C4806E" w:rsidRPr="16EB36B8">
        <w:rPr>
          <w:rFonts w:asciiTheme="minorHAnsi" w:hAnsiTheme="minorHAnsi"/>
        </w:rPr>
        <w:t xml:space="preserve"> </w:t>
      </w:r>
      <w:r w:rsidR="39757821" w:rsidRPr="16EB36B8">
        <w:rPr>
          <w:rFonts w:asciiTheme="minorHAnsi" w:hAnsiTheme="minorHAnsi"/>
        </w:rPr>
        <w:t xml:space="preserve">připomínkového </w:t>
      </w:r>
      <w:r w:rsidR="42C4806E" w:rsidRPr="16EB36B8">
        <w:rPr>
          <w:rFonts w:asciiTheme="minorHAnsi" w:hAnsiTheme="minorHAnsi"/>
        </w:rPr>
        <w:t>formuláře.</w:t>
      </w:r>
      <w:r w:rsidR="39757821" w:rsidRPr="16EB36B8">
        <w:rPr>
          <w:rFonts w:asciiTheme="minorHAnsi" w:hAnsiTheme="minorHAnsi"/>
        </w:rPr>
        <w:t xml:space="preserve"> </w:t>
      </w:r>
      <w:r w:rsidR="2ECC47D3" w:rsidRPr="16EB36B8">
        <w:rPr>
          <w:rFonts w:asciiTheme="minorHAnsi" w:hAnsiTheme="minorHAnsi"/>
        </w:rPr>
        <w:t>Formulář bude rozdělen do</w:t>
      </w:r>
      <w:r w:rsidR="735EBB71" w:rsidRPr="16EB36B8">
        <w:rPr>
          <w:rFonts w:asciiTheme="minorHAnsi" w:hAnsiTheme="minorHAnsi"/>
        </w:rPr>
        <w:t> </w:t>
      </w:r>
      <w:r w:rsidR="2ECC47D3" w:rsidRPr="16EB36B8">
        <w:rPr>
          <w:rFonts w:asciiTheme="minorHAnsi" w:hAnsiTheme="minorHAnsi"/>
        </w:rPr>
        <w:t>několika základních polí, reprezentující</w:t>
      </w:r>
      <w:r w:rsidR="1D9F500A" w:rsidRPr="16EB36B8">
        <w:rPr>
          <w:rFonts w:asciiTheme="minorHAnsi" w:hAnsiTheme="minorHAnsi"/>
        </w:rPr>
        <w:t>ch</w:t>
      </w:r>
      <w:r w:rsidR="2ECC47D3" w:rsidRPr="16EB36B8">
        <w:rPr>
          <w:rFonts w:asciiTheme="minorHAnsi" w:hAnsiTheme="minorHAnsi"/>
        </w:rPr>
        <w:t xml:space="preserve"> </w:t>
      </w:r>
      <w:r w:rsidR="4CBA4702" w:rsidRPr="16EB36B8">
        <w:rPr>
          <w:rFonts w:asciiTheme="minorHAnsi" w:hAnsiTheme="minorHAnsi"/>
        </w:rPr>
        <w:t xml:space="preserve">jednotlivé úrovně procesní odpovědnosti </w:t>
      </w:r>
      <w:r w:rsidR="6FDEDB65" w:rsidRPr="16EB36B8">
        <w:rPr>
          <w:rFonts w:asciiTheme="minorHAnsi" w:hAnsiTheme="minorHAnsi"/>
        </w:rPr>
        <w:t>(viz</w:t>
      </w:r>
      <w:r w:rsidR="27466D08" w:rsidRPr="16EB36B8">
        <w:rPr>
          <w:rFonts w:asciiTheme="minorHAnsi" w:hAnsiTheme="minorHAnsi"/>
        </w:rPr>
        <w:t xml:space="preserve"> kap.</w:t>
      </w:r>
      <w:r w:rsidR="6FDEDB65" w:rsidRPr="16EB36B8">
        <w:rPr>
          <w:rFonts w:asciiTheme="minorHAnsi" w:hAnsiTheme="minorHAnsi"/>
        </w:rPr>
        <w:t xml:space="preserve"> 2.5)</w:t>
      </w:r>
      <w:r w:rsidR="5085640E" w:rsidRPr="16EB36B8">
        <w:rPr>
          <w:rFonts w:asciiTheme="minorHAnsi" w:hAnsiTheme="minorHAnsi"/>
        </w:rPr>
        <w:t>,</w:t>
      </w:r>
      <w:r w:rsidR="2ECC47D3" w:rsidRPr="16EB36B8">
        <w:rPr>
          <w:rFonts w:asciiTheme="minorHAnsi" w:hAnsiTheme="minorHAnsi"/>
        </w:rPr>
        <w:t xml:space="preserve"> připomínkovaný dokument a aktuální stav probíhajícího workflow</w:t>
      </w:r>
      <w:r w:rsidR="66DE4E40" w:rsidRPr="16EB36B8">
        <w:rPr>
          <w:rFonts w:asciiTheme="minorHAnsi" w:hAnsiTheme="minorHAnsi"/>
        </w:rPr>
        <w:t>.</w:t>
      </w:r>
    </w:p>
    <w:p w14:paraId="38B8124B" w14:textId="3F42B89B" w:rsidR="00CB085A" w:rsidRPr="009B42B7" w:rsidRDefault="00B02892" w:rsidP="00C10C37">
      <w:pPr>
        <w:pStyle w:val="Text2-1"/>
        <w:numPr>
          <w:ilvl w:val="0"/>
          <w:numId w:val="0"/>
        </w:numPr>
        <w:ind w:left="737"/>
        <w:rPr>
          <w:rFonts w:asciiTheme="minorHAnsi" w:hAnsiTheme="minorHAnsi"/>
        </w:rPr>
      </w:pPr>
      <w:r>
        <w:rPr>
          <w:rFonts w:asciiTheme="minorHAnsi" w:hAnsiTheme="minorHAnsi"/>
        </w:rPr>
        <w:t>Příklad v</w:t>
      </w:r>
      <w:r w:rsidR="66DE4E40" w:rsidRPr="16EB36B8">
        <w:rPr>
          <w:rFonts w:asciiTheme="minorHAnsi" w:hAnsiTheme="minorHAnsi"/>
        </w:rPr>
        <w:t>zorové</w:t>
      </w:r>
      <w:r>
        <w:rPr>
          <w:rFonts w:asciiTheme="minorHAnsi" w:hAnsiTheme="minorHAnsi"/>
        </w:rPr>
        <w:t>ho</w:t>
      </w:r>
      <w:r w:rsidR="66DE4E40" w:rsidRPr="16EB36B8">
        <w:rPr>
          <w:rFonts w:asciiTheme="minorHAnsi" w:hAnsiTheme="minorHAnsi"/>
        </w:rPr>
        <w:t xml:space="preserve"> ro</w:t>
      </w:r>
      <w:r w:rsidR="1457C424" w:rsidRPr="16EB36B8">
        <w:rPr>
          <w:rFonts w:asciiTheme="minorHAnsi" w:hAnsiTheme="minorHAnsi"/>
        </w:rPr>
        <w:t>zdělení</w:t>
      </w:r>
      <w:r w:rsidR="00C10C37">
        <w:rPr>
          <w:rFonts w:asciiTheme="minorHAnsi" w:hAnsiTheme="minorHAnsi"/>
        </w:rPr>
        <w:t xml:space="preserve"> formuláře</w:t>
      </w:r>
    </w:p>
    <w:p w14:paraId="7BAD3DF0" w14:textId="14958399" w:rsidR="000B7A56" w:rsidRDefault="00134672" w:rsidP="00606BB9">
      <w:pPr>
        <w:pStyle w:val="Text2-1"/>
        <w:numPr>
          <w:ilvl w:val="0"/>
          <w:numId w:val="0"/>
        </w:numPr>
        <w:ind w:left="737"/>
        <w:jc w:val="left"/>
        <w:rPr>
          <w:rFonts w:asciiTheme="minorHAnsi" w:hAnsiTheme="minorHAnsi"/>
        </w:rPr>
      </w:pPr>
      <w:r w:rsidRPr="009B42B7">
        <w:rPr>
          <w:noProof/>
          <w:lang w:eastAsia="cs-CZ"/>
        </w:rPr>
        <w:drawing>
          <wp:inline distT="0" distB="0" distL="0" distR="0" wp14:anchorId="402E27F5" wp14:editId="101C1E7E">
            <wp:extent cx="3960000" cy="3870000"/>
            <wp:effectExtent l="19050" t="19050" r="2540" b="0"/>
            <wp:docPr id="3" name="Obrázek 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17">
                      <a:extLst>
                        <a:ext uri="{28A0092B-C50C-407E-A947-70E740481C1C}">
                          <a14:useLocalDpi xmlns:a14="http://schemas.microsoft.com/office/drawing/2010/main" val="0"/>
                        </a:ext>
                      </a:extLst>
                    </a:blip>
                    <a:srcRect l="322" t="259" r="388" b="402"/>
                    <a:stretch/>
                  </pic:blipFill>
                  <pic:spPr bwMode="auto">
                    <a:xfrm>
                      <a:off x="0" y="0"/>
                      <a:ext cx="3960000" cy="3870000"/>
                    </a:xfrm>
                    <a:prstGeom prst="rect">
                      <a:avLst/>
                    </a:prstGeom>
                    <a:noFill/>
                    <a:ln>
                      <a:solidFill>
                        <a:schemeClr val="tx1"/>
                      </a:solidFill>
                    </a:ln>
                    <a:extLst>
                      <a:ext uri="{53640926-AAD7-44D8-BBD7-CCE9431645EC}">
                        <a14:shadowObscured xmlns:a14="http://schemas.microsoft.com/office/drawing/2010/main"/>
                      </a:ext>
                    </a:extLst>
                  </pic:spPr>
                </pic:pic>
              </a:graphicData>
            </a:graphic>
          </wp:inline>
        </w:drawing>
      </w:r>
    </w:p>
    <w:p w14:paraId="46E64B77" w14:textId="77777777" w:rsidR="000B7A56" w:rsidRDefault="000B7A56" w:rsidP="003D49B3">
      <w:pPr>
        <w:spacing w:before="0"/>
        <w:rPr>
          <w:rFonts w:asciiTheme="minorHAnsi" w:hAnsiTheme="minorHAnsi"/>
        </w:rPr>
      </w:pPr>
      <w:r>
        <w:rPr>
          <w:rFonts w:asciiTheme="minorHAnsi" w:hAnsiTheme="minorHAnsi"/>
        </w:rPr>
        <w:br w:type="page"/>
      </w:r>
    </w:p>
    <w:p w14:paraId="2C687502" w14:textId="3EC3543F" w:rsidR="006C447C" w:rsidRDefault="00AD79F1" w:rsidP="006C447C">
      <w:pPr>
        <w:pStyle w:val="Nadpis2-2"/>
      </w:pPr>
      <w:bookmarkStart w:id="48" w:name="_Toc180160178"/>
      <w:r>
        <w:lastRenderedPageBreak/>
        <w:t>Digitální model stavby (</w:t>
      </w:r>
      <w:r w:rsidR="00E34425">
        <w:t>DiMS</w:t>
      </w:r>
      <w:r>
        <w:t>)</w:t>
      </w:r>
      <w:bookmarkEnd w:id="48"/>
    </w:p>
    <w:p w14:paraId="00FA4A9A" w14:textId="77777777" w:rsidR="00D17360" w:rsidRPr="00B259C3" w:rsidRDefault="002A7711" w:rsidP="002A7711">
      <w:pPr>
        <w:pStyle w:val="Text2-1"/>
      </w:pPr>
      <w:r>
        <w:rPr>
          <w:rStyle w:val="Tun"/>
        </w:rPr>
        <w:t xml:space="preserve">Digitální model stavby (DiMS) </w:t>
      </w:r>
      <w:r>
        <w:rPr>
          <w:rStyle w:val="Tun"/>
          <w:b w:val="0"/>
        </w:rPr>
        <w:t xml:space="preserve">je </w:t>
      </w:r>
      <w:r w:rsidRPr="0013053A">
        <w:rPr>
          <w:rStyle w:val="Tun"/>
          <w:b w:val="0"/>
        </w:rPr>
        <w:t>strukturovan</w:t>
      </w:r>
      <w:r>
        <w:rPr>
          <w:rStyle w:val="Tun"/>
          <w:b w:val="0"/>
        </w:rPr>
        <w:t>á</w:t>
      </w:r>
      <w:r w:rsidRPr="0013053A">
        <w:rPr>
          <w:rStyle w:val="Tun"/>
          <w:b w:val="0"/>
        </w:rPr>
        <w:t xml:space="preserve"> a objektově orientovan</w:t>
      </w:r>
      <w:r>
        <w:rPr>
          <w:rStyle w:val="Tun"/>
          <w:b w:val="0"/>
        </w:rPr>
        <w:t>á</w:t>
      </w:r>
      <w:r w:rsidRPr="0013053A">
        <w:rPr>
          <w:rStyle w:val="Tun"/>
          <w:b w:val="0"/>
        </w:rPr>
        <w:t xml:space="preserve"> reprezentac</w:t>
      </w:r>
      <w:r>
        <w:rPr>
          <w:rStyle w:val="Tun"/>
          <w:b w:val="0"/>
        </w:rPr>
        <w:t>e</w:t>
      </w:r>
      <w:r w:rsidRPr="0013053A">
        <w:rPr>
          <w:rStyle w:val="Tun"/>
          <w:b w:val="0"/>
        </w:rPr>
        <w:t xml:space="preserve"> stavby </w:t>
      </w:r>
      <w:r>
        <w:rPr>
          <w:rStyle w:val="Tun"/>
          <w:b w:val="0"/>
        </w:rPr>
        <w:t>jako celku</w:t>
      </w:r>
      <w:r w:rsidRPr="0013053A">
        <w:rPr>
          <w:rStyle w:val="Tun"/>
          <w:b w:val="0"/>
        </w:rPr>
        <w:t xml:space="preserve">, obsahující jednotlivé </w:t>
      </w:r>
      <w:r>
        <w:rPr>
          <w:rStyle w:val="Tun"/>
          <w:b w:val="0"/>
        </w:rPr>
        <w:t>D</w:t>
      </w:r>
      <w:r w:rsidRPr="0013053A">
        <w:rPr>
          <w:rStyle w:val="Tun"/>
          <w:b w:val="0"/>
        </w:rPr>
        <w:t xml:space="preserve">atové objekty </w:t>
      </w:r>
      <w:r>
        <w:rPr>
          <w:rStyle w:val="Tun"/>
          <w:b w:val="0"/>
        </w:rPr>
        <w:t xml:space="preserve">v rozsahu požadavků Datové struktury, tj. v rozsahu </w:t>
      </w:r>
      <w:r w:rsidRPr="002A7711">
        <w:rPr>
          <w:rStyle w:val="Tun"/>
          <w:b w:val="0"/>
        </w:rPr>
        <w:t>grafick</w:t>
      </w:r>
      <w:r>
        <w:rPr>
          <w:rStyle w:val="Tun"/>
          <w:b w:val="0"/>
        </w:rPr>
        <w:t>ých</w:t>
      </w:r>
      <w:r w:rsidRPr="002A7711">
        <w:rPr>
          <w:rStyle w:val="Tun"/>
          <w:b w:val="0"/>
        </w:rPr>
        <w:t xml:space="preserve"> i negrafick</w:t>
      </w:r>
      <w:r>
        <w:rPr>
          <w:rStyle w:val="Tun"/>
          <w:b w:val="0"/>
        </w:rPr>
        <w:t>ých</w:t>
      </w:r>
      <w:r w:rsidRPr="002A7711">
        <w:rPr>
          <w:rStyle w:val="Tun"/>
          <w:b w:val="0"/>
        </w:rPr>
        <w:t xml:space="preserve"> informac</w:t>
      </w:r>
      <w:r>
        <w:rPr>
          <w:rStyle w:val="Tun"/>
          <w:b w:val="0"/>
        </w:rPr>
        <w:t>í</w:t>
      </w:r>
      <w:r w:rsidRPr="002A7711">
        <w:rPr>
          <w:rStyle w:val="Tun"/>
          <w:b w:val="0"/>
        </w:rPr>
        <w:t xml:space="preserve"> </w:t>
      </w:r>
      <w:r w:rsidR="00373F8A">
        <w:rPr>
          <w:rStyle w:val="Tun"/>
          <w:b w:val="0"/>
        </w:rPr>
        <w:t>zobrazovaných v di</w:t>
      </w:r>
      <w:r w:rsidRPr="002A7711">
        <w:rPr>
          <w:rStyle w:val="Tun"/>
          <w:b w:val="0"/>
        </w:rPr>
        <w:t>gitální podobě</w:t>
      </w:r>
      <w:r>
        <w:rPr>
          <w:rStyle w:val="Tun"/>
          <w:b w:val="0"/>
        </w:rPr>
        <w:t>.</w:t>
      </w:r>
    </w:p>
    <w:p w14:paraId="261843B5" w14:textId="2E109319" w:rsidR="00491D20" w:rsidRDefault="183C7021" w:rsidP="00491D20">
      <w:pPr>
        <w:pStyle w:val="Text2-1"/>
      </w:pPr>
      <w:r w:rsidRPr="384C746E">
        <w:rPr>
          <w:b/>
          <w:bCs/>
        </w:rPr>
        <w:t>Dílčí DiMS</w:t>
      </w:r>
      <w:r>
        <w:t xml:space="preserve"> reprezent</w:t>
      </w:r>
      <w:r w:rsidR="505307EB">
        <w:t>uje</w:t>
      </w:r>
      <w:r>
        <w:t xml:space="preserve"> dílčí logick</w:t>
      </w:r>
      <w:r w:rsidR="505307EB">
        <w:t>ý</w:t>
      </w:r>
      <w:r>
        <w:t xml:space="preserve"> cel</w:t>
      </w:r>
      <w:r w:rsidR="505307EB">
        <w:t>e</w:t>
      </w:r>
      <w:r>
        <w:t xml:space="preserve">k stavby </w:t>
      </w:r>
      <w:r w:rsidR="004665C8">
        <w:t xml:space="preserve">dle základních principů členění na Objekty </w:t>
      </w:r>
      <w:r>
        <w:t xml:space="preserve">odpovídající členění dokumentace </w:t>
      </w:r>
      <w:r w:rsidR="004665C8">
        <w:t>stavby</w:t>
      </w:r>
      <w:r w:rsidR="212BAEA7">
        <w:t>.</w:t>
      </w:r>
      <w:r>
        <w:t xml:space="preserve"> </w:t>
      </w:r>
      <w:r w:rsidR="268452A3">
        <w:t xml:space="preserve">Každý dílčí DiMS musí být jednoznačně pojmenován </w:t>
      </w:r>
      <w:r w:rsidR="75E964B1">
        <w:t xml:space="preserve">číslem </w:t>
      </w:r>
      <w:r w:rsidR="004665C8">
        <w:t xml:space="preserve">Objektu </w:t>
      </w:r>
      <w:r w:rsidR="004665C8" w:rsidRPr="384C746E">
        <w:rPr>
          <w:i/>
          <w:iCs/>
        </w:rPr>
        <w:t>(</w:t>
      </w:r>
      <w:r w:rsidR="268452A3" w:rsidRPr="384C746E">
        <w:rPr>
          <w:i/>
          <w:iCs/>
        </w:rPr>
        <w:t xml:space="preserve">např. </w:t>
      </w:r>
      <w:r w:rsidR="75E964B1" w:rsidRPr="384C746E">
        <w:rPr>
          <w:i/>
          <w:iCs/>
        </w:rPr>
        <w:t xml:space="preserve">SO1411102) </w:t>
      </w:r>
      <w:r w:rsidR="1E911035">
        <w:t xml:space="preserve">dle přílohy č. 10 směrnice </w:t>
      </w:r>
      <w:r w:rsidR="1E911035" w:rsidRPr="384C746E">
        <w:rPr>
          <w:i/>
          <w:iCs/>
        </w:rPr>
        <w:t>SŽ SM011</w:t>
      </w:r>
      <w:r w:rsidR="1E911035">
        <w:t xml:space="preserve"> </w:t>
      </w:r>
      <w:r w:rsidR="1E911035" w:rsidRPr="384C746E">
        <w:rPr>
          <w:i/>
          <w:iCs/>
        </w:rPr>
        <w:t>Manuál pro strukturu dokumentace a</w:t>
      </w:r>
      <w:r w:rsidR="1E911035" w:rsidRPr="384C746E">
        <w:rPr>
          <w:rStyle w:val="Tun"/>
          <w:b w:val="0"/>
        </w:rPr>
        <w:t> </w:t>
      </w:r>
      <w:r w:rsidR="1E911035" w:rsidRPr="384C746E">
        <w:rPr>
          <w:i/>
          <w:iCs/>
        </w:rPr>
        <w:t>popisové pole</w:t>
      </w:r>
      <w:r w:rsidR="1E911035">
        <w:t>.</w:t>
      </w:r>
    </w:p>
    <w:p w14:paraId="7BAAEF46" w14:textId="58F835A0" w:rsidR="009D3E6D" w:rsidRDefault="0B08720E">
      <w:pPr>
        <w:pStyle w:val="Text2-1"/>
      </w:pPr>
      <w:r w:rsidRPr="384C746E">
        <w:rPr>
          <w:b/>
          <w:bCs/>
        </w:rPr>
        <w:t>Profesní DiMS</w:t>
      </w:r>
      <w:r>
        <w:t xml:space="preserve"> </w:t>
      </w:r>
      <w:r w:rsidR="1B332828">
        <w:t xml:space="preserve">seskupuje </w:t>
      </w:r>
      <w:r w:rsidR="23F72A86">
        <w:t xml:space="preserve">všechny </w:t>
      </w:r>
      <w:r w:rsidR="1BAF4441">
        <w:t>dílčí</w:t>
      </w:r>
      <w:r w:rsidR="1B332828">
        <w:t xml:space="preserve"> </w:t>
      </w:r>
      <w:r w:rsidR="23F72A86">
        <w:t xml:space="preserve">DiMS </w:t>
      </w:r>
      <w:r w:rsidR="653D8BF1">
        <w:t xml:space="preserve">jednotlivých </w:t>
      </w:r>
      <w:r w:rsidR="00FD2302">
        <w:t xml:space="preserve">Objektů </w:t>
      </w:r>
      <w:r w:rsidR="452982F3">
        <w:t>s</w:t>
      </w:r>
      <w:r w:rsidR="1BAF4441">
        <w:t>padající</w:t>
      </w:r>
      <w:r w:rsidR="3CC481F4">
        <w:t>ch</w:t>
      </w:r>
      <w:r w:rsidR="34B9DE99">
        <w:t xml:space="preserve"> do</w:t>
      </w:r>
      <w:r w:rsidR="1747A0BE">
        <w:t> </w:t>
      </w:r>
      <w:r w:rsidR="34B9DE99">
        <w:t xml:space="preserve">stejné </w:t>
      </w:r>
      <w:r w:rsidR="701D37BF">
        <w:t>„</w:t>
      </w:r>
      <w:r w:rsidR="7B43F9D8">
        <w:t>p</w:t>
      </w:r>
      <w:r w:rsidR="2A42D740">
        <w:t>odrobné řady pro číselné kódování objektů</w:t>
      </w:r>
      <w:r w:rsidR="003D49B3">
        <w:t>“</w:t>
      </w:r>
      <w:r w:rsidR="00CF0143">
        <w:t xml:space="preserve"> </w:t>
      </w:r>
      <w:r w:rsidR="009D76C4">
        <w:t>(</w:t>
      </w:r>
      <w:r w:rsidR="003073BF">
        <w:t xml:space="preserve">dle </w:t>
      </w:r>
      <w:r w:rsidR="00F903D8">
        <w:t>„</w:t>
      </w:r>
      <w:r w:rsidR="003073BF">
        <w:t>Manuálu pro strukturu dokumentace a popisové pole</w:t>
      </w:r>
      <w:r w:rsidR="00F903D8">
        <w:t>“</w:t>
      </w:r>
      <w:r w:rsidR="00014987">
        <w:t xml:space="preserve"> </w:t>
      </w:r>
      <w:r w:rsidR="00B820BE">
        <w:t>vycházejícího z vyhl</w:t>
      </w:r>
      <w:r w:rsidR="000901E2">
        <w:t>ášky</w:t>
      </w:r>
      <w:r w:rsidR="00B820BE">
        <w:t xml:space="preserve"> č.</w:t>
      </w:r>
      <w:r w:rsidR="000901E2">
        <w:t> </w:t>
      </w:r>
      <w:r w:rsidR="00B820BE">
        <w:t>227/2024 Sb</w:t>
      </w:r>
      <w:r w:rsidR="003D49B3">
        <w:t>.</w:t>
      </w:r>
      <w:r w:rsidR="009D76C4">
        <w:t>),</w:t>
      </w:r>
      <w:r w:rsidR="003D49B3">
        <w:t xml:space="preserve"> </w:t>
      </w:r>
      <w:r w:rsidR="009D76C4">
        <w:t>p</w:t>
      </w:r>
      <w:r w:rsidR="50832658">
        <w:t xml:space="preserve">řípadně </w:t>
      </w:r>
      <w:r w:rsidR="710C1A0A">
        <w:t xml:space="preserve">reprezentuje </w:t>
      </w:r>
      <w:r w:rsidR="22EA2D82">
        <w:t>ostatní podklady</w:t>
      </w:r>
      <w:r w:rsidR="66F3A43A">
        <w:t xml:space="preserve"> s charakterem profesního DiMS</w:t>
      </w:r>
      <w:r w:rsidR="22EA2D82">
        <w:t>, jako jsou např. stávající stav, stávající sítě</w:t>
      </w:r>
      <w:r w:rsidR="66F3A43A">
        <w:t xml:space="preserve">, </w:t>
      </w:r>
      <w:r w:rsidR="134C1F74">
        <w:t>geologický</w:t>
      </w:r>
      <w:r w:rsidR="42B9AC90">
        <w:t xml:space="preserve"> model</w:t>
      </w:r>
      <w:r w:rsidR="134C1F74">
        <w:t xml:space="preserve"> </w:t>
      </w:r>
      <w:r w:rsidR="22EA2D82">
        <w:t>apod.</w:t>
      </w:r>
      <w:r w:rsidR="3819F28D">
        <w:t xml:space="preserve"> </w:t>
      </w:r>
      <w:r w:rsidR="447FF3DF">
        <w:t xml:space="preserve">V případě pozemních objektů spadajících pod základní řady 210 a 220 neseskupuje jeden profesní DiMS více Objektů, </w:t>
      </w:r>
      <w:r w:rsidR="1C7363EC">
        <w:t>ale naopak</w:t>
      </w:r>
      <w:r w:rsidR="447FF3DF">
        <w:t xml:space="preserve"> </w:t>
      </w:r>
      <w:r w:rsidR="41A3A7AB">
        <w:t xml:space="preserve">je </w:t>
      </w:r>
      <w:r w:rsidR="447FF3DF">
        <w:t>jeden Objekt</w:t>
      </w:r>
      <w:r w:rsidR="1C7363EC">
        <w:t xml:space="preserve"> tvořen </w:t>
      </w:r>
      <w:r w:rsidR="447FF3DF">
        <w:t>více profesní</w:t>
      </w:r>
      <w:r w:rsidR="1C7363EC">
        <w:t>mi</w:t>
      </w:r>
      <w:r w:rsidR="447FF3DF">
        <w:t xml:space="preserve"> DiMS. Profesní DiMS těchto Objektů proto budou v adresáři s profesními DiMS umístěny do samostatných podsložek nazvaných číslem Objektu. </w:t>
      </w:r>
      <w:r w:rsidR="1113B839">
        <w:t xml:space="preserve">Každý </w:t>
      </w:r>
      <w:r w:rsidR="5C15DC90">
        <w:t>profesní</w:t>
      </w:r>
      <w:r w:rsidR="1113B839">
        <w:t xml:space="preserve"> D</w:t>
      </w:r>
      <w:r w:rsidR="584B13E0">
        <w:t xml:space="preserve">iMS musí být jednoznačně pojmenován </w:t>
      </w:r>
      <w:r w:rsidR="57EDCC45">
        <w:t>dle</w:t>
      </w:r>
      <w:r w:rsidR="584B13E0">
        <w:t xml:space="preserve"> označení </w:t>
      </w:r>
      <w:r w:rsidR="2D006298">
        <w:t>podrobné řady</w:t>
      </w:r>
      <w:r w:rsidR="34B6F182">
        <w:t xml:space="preserve"> </w:t>
      </w:r>
      <w:r w:rsidR="4D82BEED" w:rsidRPr="384C746E">
        <w:rPr>
          <w:i/>
          <w:iCs/>
        </w:rPr>
        <w:t>(např. 111_Železniční svršek</w:t>
      </w:r>
      <w:r w:rsidR="75DCC502" w:rsidRPr="384C746E">
        <w:rPr>
          <w:i/>
          <w:iCs/>
        </w:rPr>
        <w:t xml:space="preserve">, </w:t>
      </w:r>
      <w:r w:rsidR="1FE97E52" w:rsidRPr="384C746E">
        <w:rPr>
          <w:i/>
          <w:iCs/>
        </w:rPr>
        <w:t>SO</w:t>
      </w:r>
      <w:r w:rsidR="5A81EB02" w:rsidRPr="384C746E">
        <w:rPr>
          <w:i/>
          <w:iCs/>
        </w:rPr>
        <w:t>21</w:t>
      </w:r>
      <w:r w:rsidR="53BCC6E3" w:rsidRPr="384C746E">
        <w:rPr>
          <w:i/>
          <w:iCs/>
        </w:rPr>
        <w:t>1</w:t>
      </w:r>
      <w:r w:rsidR="4C342F78" w:rsidRPr="384C746E">
        <w:rPr>
          <w:i/>
          <w:iCs/>
        </w:rPr>
        <w:t>22</w:t>
      </w:r>
      <w:r w:rsidR="59F58056" w:rsidRPr="384C746E">
        <w:rPr>
          <w:i/>
          <w:iCs/>
        </w:rPr>
        <w:t>01</w:t>
      </w:r>
      <w:r w:rsidR="2F3D1372" w:rsidRPr="384C746E">
        <w:rPr>
          <w:i/>
          <w:iCs/>
        </w:rPr>
        <w:t>_34_Vnitřní plynovod</w:t>
      </w:r>
      <w:r w:rsidR="4D82BEED" w:rsidRPr="384C746E">
        <w:rPr>
          <w:i/>
          <w:iCs/>
        </w:rPr>
        <w:t>)</w:t>
      </w:r>
      <w:r w:rsidR="61496A30">
        <w:t>, nebo</w:t>
      </w:r>
      <w:r w:rsidR="2F3D1372">
        <w:t> </w:t>
      </w:r>
      <w:r w:rsidR="4D82BEED">
        <w:t xml:space="preserve">jiného </w:t>
      </w:r>
      <w:r w:rsidR="23273F8B">
        <w:t xml:space="preserve">logického celku </w:t>
      </w:r>
      <w:r w:rsidR="4D82BEED">
        <w:t>(viz 4.3.1</w:t>
      </w:r>
      <w:r w:rsidR="5ECD6634">
        <w:t>7</w:t>
      </w:r>
      <w:r w:rsidR="4D82BEED">
        <w:t xml:space="preserve"> a</w:t>
      </w:r>
      <w:r w:rsidR="5BDCFC9F">
        <w:t>ž</w:t>
      </w:r>
      <w:r w:rsidR="4D82BEED">
        <w:t xml:space="preserve"> 4.3.</w:t>
      </w:r>
      <w:r w:rsidR="5ECD6634">
        <w:t>19</w:t>
      </w:r>
      <w:r w:rsidR="4D82BEED">
        <w:t>).</w:t>
      </w:r>
      <w:r w:rsidR="78F16526">
        <w:t xml:space="preserve"> </w:t>
      </w:r>
      <w:r w:rsidR="517EEEFE">
        <w:t>V průběhu projek</w:t>
      </w:r>
      <w:r w:rsidR="6438824A">
        <w:t>čních prací</w:t>
      </w:r>
      <w:r w:rsidR="59657D1D">
        <w:t xml:space="preserve"> </w:t>
      </w:r>
      <w:r w:rsidR="517EEEFE">
        <w:t xml:space="preserve">může mít </w:t>
      </w:r>
      <w:r w:rsidR="3C833091">
        <w:t xml:space="preserve">profesní DiMS </w:t>
      </w:r>
      <w:r w:rsidR="517EEEFE">
        <w:t xml:space="preserve">podobu </w:t>
      </w:r>
      <w:r w:rsidR="78F16526">
        <w:t>koordinované</w:t>
      </w:r>
      <w:r w:rsidR="517EEEFE">
        <w:t>ho</w:t>
      </w:r>
      <w:r w:rsidR="78F16526">
        <w:t xml:space="preserve"> zobrazení příslušných dílčích DiMS</w:t>
      </w:r>
      <w:r w:rsidR="59657D1D">
        <w:t>,</w:t>
      </w:r>
      <w:r w:rsidR="78F16526">
        <w:t xml:space="preserve"> ale</w:t>
      </w:r>
      <w:r w:rsidR="00B820BE">
        <w:t> </w:t>
      </w:r>
      <w:r w:rsidR="59657D1D">
        <w:t>odev</w:t>
      </w:r>
      <w:r w:rsidR="295C7018">
        <w:t>zdán bude</w:t>
      </w:r>
      <w:r w:rsidR="4EE69749">
        <w:t xml:space="preserve"> jako </w:t>
      </w:r>
      <w:r w:rsidR="78F16526">
        <w:t xml:space="preserve">jediný </w:t>
      </w:r>
      <w:r w:rsidR="4EE69749">
        <w:t xml:space="preserve">sloučený </w:t>
      </w:r>
      <w:r w:rsidR="471E5AA4">
        <w:t>a</w:t>
      </w:r>
      <w:r w:rsidR="1747A0BE">
        <w:t> </w:t>
      </w:r>
      <w:r w:rsidR="471E5AA4">
        <w:t xml:space="preserve">zkoordinovaný </w:t>
      </w:r>
      <w:r w:rsidR="78F16526">
        <w:t>datový kontejner.</w:t>
      </w:r>
    </w:p>
    <w:p w14:paraId="0BEA4A3A" w14:textId="7067D292" w:rsidR="001A1F90" w:rsidRDefault="001A1F90" w:rsidP="001A1F90">
      <w:pPr>
        <w:pStyle w:val="Text2-1"/>
      </w:pPr>
      <w:r w:rsidRPr="001A1F90">
        <w:rPr>
          <w:b/>
        </w:rPr>
        <w:t>Sdružen</w:t>
      </w:r>
      <w:r w:rsidR="00066AC0">
        <w:rPr>
          <w:b/>
        </w:rPr>
        <w:t>ý</w:t>
      </w:r>
      <w:r w:rsidRPr="001A1F90">
        <w:rPr>
          <w:b/>
        </w:rPr>
        <w:t xml:space="preserve"> DiMS</w:t>
      </w:r>
      <w:r w:rsidR="00E54BA6">
        <w:rPr>
          <w:b/>
        </w:rPr>
        <w:t xml:space="preserve"> (sDiMS)</w:t>
      </w:r>
      <w:r>
        <w:t xml:space="preserve"> je</w:t>
      </w:r>
      <w:r w:rsidR="00A86A88">
        <w:rPr>
          <w:rFonts w:asciiTheme="minorHAnsi" w:hAnsiTheme="minorHAnsi" w:cstheme="minorHAnsi"/>
        </w:rPr>
        <w:t> </w:t>
      </w:r>
      <w:r>
        <w:t xml:space="preserve">určen pro náhled na vybranou část DiMS </w:t>
      </w:r>
      <w:r w:rsidR="00FC12DD">
        <w:t xml:space="preserve">dle členění stavby na úseky nebo </w:t>
      </w:r>
      <w:r w:rsidR="001A33D0">
        <w:t>stavební etapy</w:t>
      </w:r>
      <w:r w:rsidR="00CC60DB">
        <w:t xml:space="preserve"> na základě potřeb Dodavatele nebo Objednatele</w:t>
      </w:r>
      <w:r>
        <w:t>. Rozsah</w:t>
      </w:r>
      <w:r w:rsidR="004D4F2B">
        <w:t>,</w:t>
      </w:r>
      <w:r>
        <w:t xml:space="preserve"> počet a typ </w:t>
      </w:r>
      <w:r w:rsidR="004D4F2B">
        <w:t>s</w:t>
      </w:r>
      <w:r>
        <w:t>družených DiMS bude projednán s</w:t>
      </w:r>
      <w:r w:rsidR="00CA7564">
        <w:t>e zástupci</w:t>
      </w:r>
      <w:r>
        <w:t> Objednatele.</w:t>
      </w:r>
    </w:p>
    <w:p w14:paraId="362E53E2" w14:textId="3BF858CC" w:rsidR="00794545" w:rsidRDefault="2F2A2213" w:rsidP="00794545">
      <w:pPr>
        <w:pStyle w:val="Text2-1"/>
      </w:pPr>
      <w:r w:rsidRPr="384C746E">
        <w:rPr>
          <w:b/>
          <w:bCs/>
        </w:rPr>
        <w:t xml:space="preserve">Koordinační </w:t>
      </w:r>
      <w:r w:rsidR="4BD135BD" w:rsidRPr="384C746E">
        <w:rPr>
          <w:b/>
          <w:bCs/>
        </w:rPr>
        <w:t>DiMS</w:t>
      </w:r>
      <w:r>
        <w:t xml:space="preserve"> reprezent</w:t>
      </w:r>
      <w:r w:rsidR="342316EB">
        <w:t xml:space="preserve">uje </w:t>
      </w:r>
      <w:r>
        <w:t>DiMS jako cel</w:t>
      </w:r>
      <w:r w:rsidR="342316EB">
        <w:t>e</w:t>
      </w:r>
      <w:r>
        <w:t xml:space="preserve">k za účelem </w:t>
      </w:r>
      <w:r w:rsidR="4B9CAAB3">
        <w:t>zobrazení celé stavby a</w:t>
      </w:r>
      <w:r w:rsidR="030635B9">
        <w:t> </w:t>
      </w:r>
      <w:r w:rsidR="4B9CAAB3">
        <w:t>s</w:t>
      </w:r>
      <w:r>
        <w:t>louž</w:t>
      </w:r>
      <w:r w:rsidR="4B9CAAB3">
        <w:t>í</w:t>
      </w:r>
      <w:r>
        <w:t xml:space="preserve"> </w:t>
      </w:r>
      <w:r w:rsidR="4BD135BD">
        <w:t>ke</w:t>
      </w:r>
      <w:r w:rsidR="4BD135BD" w:rsidRPr="384C746E">
        <w:rPr>
          <w:rStyle w:val="Tun"/>
          <w:b w:val="0"/>
        </w:rPr>
        <w:t> </w:t>
      </w:r>
      <w:r>
        <w:t>vzájemn</w:t>
      </w:r>
      <w:r w:rsidR="4BD135BD">
        <w:t>é</w:t>
      </w:r>
      <w:r>
        <w:t xml:space="preserve"> koordinaci </w:t>
      </w:r>
      <w:r w:rsidR="727D5425">
        <w:t>profesních</w:t>
      </w:r>
      <w:r>
        <w:t xml:space="preserve"> </w:t>
      </w:r>
      <w:r w:rsidR="06AF20F8">
        <w:t>DiMS</w:t>
      </w:r>
      <w:r w:rsidR="6398B01E">
        <w:t xml:space="preserve">. </w:t>
      </w:r>
      <w:r w:rsidR="67AD1C0C">
        <w:t xml:space="preserve">Umožňuje </w:t>
      </w:r>
      <w:r>
        <w:t>kontrolu</w:t>
      </w:r>
      <w:r w:rsidR="32E89DD0">
        <w:t xml:space="preserve"> </w:t>
      </w:r>
      <w:r w:rsidR="1F55A4CA">
        <w:t xml:space="preserve">stavu </w:t>
      </w:r>
      <w:r w:rsidR="32E89DD0">
        <w:t xml:space="preserve">Díla dle </w:t>
      </w:r>
      <w:r w:rsidR="32E89DD0" w:rsidRPr="384C746E">
        <w:rPr>
          <w:i/>
          <w:iCs/>
        </w:rPr>
        <w:t>H</w:t>
      </w:r>
      <w:r w:rsidRPr="384C746E">
        <w:rPr>
          <w:i/>
          <w:iCs/>
        </w:rPr>
        <w:t>armonogramu plnění</w:t>
      </w:r>
      <w:r w:rsidR="7A49E264" w:rsidRPr="384C746E">
        <w:rPr>
          <w:i/>
          <w:iCs/>
        </w:rPr>
        <w:t xml:space="preserve"> i Ha</w:t>
      </w:r>
      <w:r w:rsidR="2549BF1D" w:rsidRPr="384C746E">
        <w:rPr>
          <w:i/>
          <w:iCs/>
        </w:rPr>
        <w:t>r</w:t>
      </w:r>
      <w:r w:rsidR="7A49E264" w:rsidRPr="384C746E">
        <w:rPr>
          <w:i/>
          <w:iCs/>
        </w:rPr>
        <w:t>monogramu cílů BIM</w:t>
      </w:r>
      <w:r>
        <w:t xml:space="preserve">, </w:t>
      </w:r>
      <w:r w:rsidR="1F55A4CA">
        <w:t xml:space="preserve">kontrolu </w:t>
      </w:r>
      <w:r>
        <w:t>kolizí, návrh etapizace díla, vazby na</w:t>
      </w:r>
      <w:r w:rsidR="4BD135BD" w:rsidRPr="384C746E">
        <w:rPr>
          <w:rStyle w:val="Tun"/>
          <w:b w:val="0"/>
        </w:rPr>
        <w:t> </w:t>
      </w:r>
      <w:r>
        <w:t>stávající infrastrukturu apod.</w:t>
      </w:r>
      <w:r w:rsidR="6327D40D">
        <w:t xml:space="preserve"> </w:t>
      </w:r>
      <w:r w:rsidR="528F0FAA">
        <w:t>Do</w:t>
      </w:r>
      <w:r w:rsidR="58B93FE2">
        <w:t> </w:t>
      </w:r>
      <w:r w:rsidR="528F0FAA">
        <w:t xml:space="preserve">celkového koordinačního DiMS </w:t>
      </w:r>
      <w:r w:rsidR="2DFD1392">
        <w:t xml:space="preserve">se v případě </w:t>
      </w:r>
      <w:r w:rsidR="58B93FE2">
        <w:t>pozemních objektů spadajících pod základní řady 210 a 220</w:t>
      </w:r>
      <w:r w:rsidR="2FA039F8">
        <w:t xml:space="preserve"> umisťují pouze profesní modely Architektonicko-stavebního řešení a Stavebně konstrukčního řešení</w:t>
      </w:r>
      <w:r w:rsidR="0658339D">
        <w:t>.</w:t>
      </w:r>
      <w:r w:rsidR="2A5CBAAB">
        <w:t xml:space="preserve"> </w:t>
      </w:r>
      <w:r w:rsidR="00A139F4" w:rsidRPr="00A139F4">
        <w:t>Pro tyto Objekty jsou vytvářeny další samostatné koordinační DiMS zahrnující také profesní modely Techniky prostředí staveb</w:t>
      </w:r>
      <w:r w:rsidR="3BA184D4">
        <w:t>.</w:t>
      </w:r>
      <w:r w:rsidR="2A5CBAAB">
        <w:t xml:space="preserve"> </w:t>
      </w:r>
      <w:r w:rsidR="4EE69749">
        <w:t xml:space="preserve">V průběhu projekčních prací může mít </w:t>
      </w:r>
      <w:r w:rsidR="601D9527">
        <w:t xml:space="preserve">koordinační DiMS </w:t>
      </w:r>
      <w:r w:rsidR="4EE69749">
        <w:t xml:space="preserve">podobu koordinovaného zobrazení příslušných dílčích nebo profesních DiMS, ale odevzdán bude jako jediný sloučený </w:t>
      </w:r>
      <w:r w:rsidR="471E5AA4">
        <w:t>a</w:t>
      </w:r>
      <w:r w:rsidR="2CCB8995">
        <w:t> </w:t>
      </w:r>
      <w:r w:rsidR="471E5AA4">
        <w:t xml:space="preserve">zkoordinovaný </w:t>
      </w:r>
      <w:r w:rsidR="4EE69749">
        <w:t>datový kontejner.</w:t>
      </w:r>
    </w:p>
    <w:p w14:paraId="28314588" w14:textId="5B569DB3" w:rsidR="009D6559" w:rsidRPr="002A7711" w:rsidRDefault="006C358F" w:rsidP="009D6559">
      <w:pPr>
        <w:pStyle w:val="Text2-1"/>
      </w:pPr>
      <w:r>
        <w:t>Když</w:t>
      </w:r>
      <w:r w:rsidR="611046A5">
        <w:t xml:space="preserve"> </w:t>
      </w:r>
      <w:r>
        <w:t xml:space="preserve">je </w:t>
      </w:r>
      <w:r w:rsidR="611046A5">
        <w:t>stav</w:t>
      </w:r>
      <w:r w:rsidR="00DD1C45">
        <w:t xml:space="preserve">ba </w:t>
      </w:r>
      <w:r>
        <w:t xml:space="preserve">velmi </w:t>
      </w:r>
      <w:r w:rsidR="7B4C5C45">
        <w:t>rozsáhlá</w:t>
      </w:r>
      <w:r>
        <w:t>,</w:t>
      </w:r>
      <w:r w:rsidR="7B4C5C45">
        <w:t xml:space="preserve"> nebo je </w:t>
      </w:r>
      <w:r w:rsidR="31FCB538">
        <w:t xml:space="preserve">členěna na </w:t>
      </w:r>
      <w:r w:rsidR="2432DDE5">
        <w:t>více částí (</w:t>
      </w:r>
      <w:r w:rsidR="0068262B">
        <w:t>typově</w:t>
      </w:r>
      <w:r w:rsidR="00C649A6">
        <w:t xml:space="preserve"> </w:t>
      </w:r>
      <w:r w:rsidR="0068262B">
        <w:t xml:space="preserve">např. </w:t>
      </w:r>
      <w:r w:rsidR="00C649A6">
        <w:t>VRT</w:t>
      </w:r>
      <w:r w:rsidR="474077E5">
        <w:t>)</w:t>
      </w:r>
      <w:r w:rsidR="31FCB538">
        <w:t xml:space="preserve">, </w:t>
      </w:r>
      <w:r w:rsidR="611046A5">
        <w:t>a</w:t>
      </w:r>
      <w:r w:rsidR="0068262B">
        <w:t> </w:t>
      </w:r>
      <w:r w:rsidR="611046A5">
        <w:t>pro</w:t>
      </w:r>
      <w:r w:rsidR="0068262B">
        <w:t> </w:t>
      </w:r>
      <w:r w:rsidR="611046A5">
        <w:t>více než jed</w:t>
      </w:r>
      <w:r w:rsidR="2AE23586">
        <w:t xml:space="preserve">nu dílčí část </w:t>
      </w:r>
      <w:r w:rsidR="611046A5">
        <w:t xml:space="preserve">je zpracováván DiMS, je nutné názvy </w:t>
      </w:r>
      <w:r w:rsidR="7B4C5C45">
        <w:t xml:space="preserve">všech </w:t>
      </w:r>
      <w:r w:rsidR="06145FDF">
        <w:t>dílčích</w:t>
      </w:r>
      <w:r w:rsidR="471E5AA4">
        <w:t>, profesních</w:t>
      </w:r>
      <w:r w:rsidR="06145FDF">
        <w:t xml:space="preserve">, sdružených i koordinačních DiMS </w:t>
      </w:r>
      <w:r w:rsidR="611046A5">
        <w:t>rozšířit o</w:t>
      </w:r>
      <w:r w:rsidR="06145FDF">
        <w:t> </w:t>
      </w:r>
      <w:r w:rsidR="66F7DAEB">
        <w:t xml:space="preserve">odsouhlasené </w:t>
      </w:r>
      <w:r w:rsidR="611046A5">
        <w:t>číselné prefixy</w:t>
      </w:r>
      <w:r w:rsidR="1727441B">
        <w:t xml:space="preserve"> jednotli</w:t>
      </w:r>
      <w:r w:rsidR="31F72CFB">
        <w:t xml:space="preserve">vých </w:t>
      </w:r>
      <w:r w:rsidR="2AE23586">
        <w:t>částí stavby</w:t>
      </w:r>
      <w:r w:rsidR="1F2A6324">
        <w:t xml:space="preserve"> </w:t>
      </w:r>
      <w:r w:rsidR="611046A5" w:rsidRPr="384C746E">
        <w:rPr>
          <w:i/>
          <w:iCs/>
        </w:rPr>
        <w:t xml:space="preserve">(např.: </w:t>
      </w:r>
      <w:r w:rsidR="611046A5" w:rsidRPr="00C35CFE">
        <w:rPr>
          <w:b/>
          <w:bCs/>
          <w:i/>
          <w:iCs/>
        </w:rPr>
        <w:t>1_</w:t>
      </w:r>
      <w:r w:rsidR="74EF2BDA" w:rsidRPr="384C746E">
        <w:rPr>
          <w:i/>
          <w:iCs/>
        </w:rPr>
        <w:t>111</w:t>
      </w:r>
      <w:r w:rsidR="611046A5" w:rsidRPr="384C746E">
        <w:rPr>
          <w:i/>
          <w:iCs/>
        </w:rPr>
        <w:t xml:space="preserve">_Kolejový svršek, </w:t>
      </w:r>
      <w:r w:rsidR="611046A5" w:rsidRPr="00C35CFE">
        <w:rPr>
          <w:b/>
          <w:bCs/>
          <w:i/>
          <w:iCs/>
        </w:rPr>
        <w:t>2_</w:t>
      </w:r>
      <w:r w:rsidR="54BBE8A8" w:rsidRPr="384C746E">
        <w:rPr>
          <w:i/>
          <w:iCs/>
        </w:rPr>
        <w:t>111</w:t>
      </w:r>
      <w:r w:rsidR="611046A5" w:rsidRPr="384C746E">
        <w:rPr>
          <w:i/>
          <w:iCs/>
        </w:rPr>
        <w:t>_Kolejový svršek)</w:t>
      </w:r>
      <w:r w:rsidR="4E4D8E01" w:rsidRPr="384C746E">
        <w:rPr>
          <w:i/>
          <w:iCs/>
        </w:rPr>
        <w:t>.</w:t>
      </w:r>
    </w:p>
    <w:p w14:paraId="3A92F093" w14:textId="6C6DD085" w:rsidR="00FD5792" w:rsidRDefault="00FD5792" w:rsidP="000D2E18">
      <w:pPr>
        <w:pStyle w:val="Text2-1"/>
      </w:pPr>
      <w:r>
        <w:t xml:space="preserve">Podrobné členění stavby </w:t>
      </w:r>
      <w:r w:rsidR="004E1E7D">
        <w:t xml:space="preserve">na </w:t>
      </w:r>
      <w:r w:rsidR="00D32BFA">
        <w:t xml:space="preserve">profesní a </w:t>
      </w:r>
      <w:r w:rsidR="004E1E7D">
        <w:t xml:space="preserve">dílčí DiMS </w:t>
      </w:r>
      <w:r w:rsidR="00D32BFA">
        <w:t xml:space="preserve">dle </w:t>
      </w:r>
      <w:r>
        <w:t>stavebních objektů a</w:t>
      </w:r>
      <w:r w:rsidR="004E1E7D">
        <w:rPr>
          <w:rStyle w:val="Tun"/>
          <w:b w:val="0"/>
        </w:rPr>
        <w:t> </w:t>
      </w:r>
      <w:r>
        <w:t xml:space="preserve">provozních souborů bude popsáno v příloze BEP č. 2 </w:t>
      </w:r>
      <w:r w:rsidRPr="00FD5792">
        <w:rPr>
          <w:i/>
          <w:iCs/>
        </w:rPr>
        <w:t>Struktura DiMS a odpovědné osoby</w:t>
      </w:r>
      <w:r>
        <w:t>.</w:t>
      </w:r>
      <w:r w:rsidR="00FE7B6F">
        <w:t xml:space="preserve"> </w:t>
      </w:r>
      <w:r w:rsidR="00FE7B6F" w:rsidRPr="000B6F7B">
        <w:t>Součástí bude</w:t>
      </w:r>
      <w:r w:rsidR="00FE7B6F">
        <w:t xml:space="preserve"> také</w:t>
      </w:r>
      <w:r w:rsidR="00FE7B6F" w:rsidRPr="000B6F7B">
        <w:t xml:space="preserve"> popis použitých SW nástrojů, verze a jednotlivé nástavby použité k tvorbě DiMS tak, aby mohl</w:t>
      </w:r>
      <w:r w:rsidR="00F21544">
        <w:t>a</w:t>
      </w:r>
      <w:r w:rsidR="00FE7B6F" w:rsidRPr="000B6F7B">
        <w:t xml:space="preserve"> být data snadněji interpretován</w:t>
      </w:r>
      <w:r w:rsidR="00F21544">
        <w:t>a.</w:t>
      </w:r>
    </w:p>
    <w:p w14:paraId="50C38576" w14:textId="77777777" w:rsidR="002204AE" w:rsidRDefault="002204AE" w:rsidP="002204AE">
      <w:pPr>
        <w:pStyle w:val="Text2-1"/>
      </w:pPr>
      <w:bookmarkStart w:id="49" w:name="_Hlk153901578"/>
      <w:r>
        <w:t>Objednatel vždy požaduje vytvoření nového DiMS, avšak Dodavatel může využít jako podklad DiMS z dříve zpracovaných dokumentací, pokud je starší DiMS k dispozici.</w:t>
      </w:r>
    </w:p>
    <w:bookmarkEnd w:id="49"/>
    <w:p w14:paraId="15A8ED56" w14:textId="01A65042" w:rsidR="000D2E18" w:rsidRDefault="1D6F2607">
      <w:pPr>
        <w:pStyle w:val="Text2-1"/>
      </w:pPr>
      <w:r>
        <w:t xml:space="preserve">Profesní </w:t>
      </w:r>
      <w:r w:rsidR="7D03133C">
        <w:t>DiMS</w:t>
      </w:r>
      <w:r w:rsidR="5FCC6CFF">
        <w:t xml:space="preserve"> stávající</w:t>
      </w:r>
      <w:r w:rsidR="7D03133C">
        <w:t>ho</w:t>
      </w:r>
      <w:r w:rsidR="5FCC6CFF">
        <w:t xml:space="preserve"> stavu </w:t>
      </w:r>
      <w:r w:rsidR="7D03133C">
        <w:t xml:space="preserve">může </w:t>
      </w:r>
      <w:r w:rsidR="687D56EC">
        <w:t>být</w:t>
      </w:r>
      <w:r w:rsidR="00D73876" w:rsidRPr="00D73876">
        <w:t xml:space="preserve"> </w:t>
      </w:r>
      <w:r w:rsidR="00D73876">
        <w:t xml:space="preserve">s ohledem na charakter stavby </w:t>
      </w:r>
      <w:r w:rsidR="00EC4491">
        <w:t xml:space="preserve">v případě potřeby </w:t>
      </w:r>
      <w:r w:rsidR="00D73876">
        <w:t xml:space="preserve">podrobněji </w:t>
      </w:r>
      <w:r w:rsidR="00EC4491">
        <w:t>rozčleněn</w:t>
      </w:r>
      <w:r w:rsidR="00D73876">
        <w:t xml:space="preserve">. </w:t>
      </w:r>
      <w:r w:rsidR="7D03133C">
        <w:t xml:space="preserve">Rozsah a obsahová náplň </w:t>
      </w:r>
      <w:r w:rsidR="0019669E">
        <w:t>těchto DiMS</w:t>
      </w:r>
      <w:r w:rsidR="7D03133C">
        <w:t xml:space="preserve"> bude detailně projedn</w:t>
      </w:r>
      <w:r w:rsidR="5D1F1261">
        <w:t>á</w:t>
      </w:r>
      <w:r w:rsidR="7D03133C">
        <w:t>n</w:t>
      </w:r>
      <w:r w:rsidR="5D1F1261">
        <w:t>a</w:t>
      </w:r>
      <w:r w:rsidR="7D03133C">
        <w:t xml:space="preserve"> s Objednatele</w:t>
      </w:r>
      <w:r w:rsidR="5D1F1261">
        <w:t>m</w:t>
      </w:r>
      <w:r w:rsidR="7D03133C">
        <w:t xml:space="preserve"> a pops</w:t>
      </w:r>
      <w:r w:rsidR="2F4F84A2">
        <w:t xml:space="preserve">ána </w:t>
      </w:r>
      <w:r w:rsidR="7D03133C">
        <w:t>v</w:t>
      </w:r>
      <w:r w:rsidR="7B9E46AC">
        <w:t> </w:t>
      </w:r>
      <w:r w:rsidR="4B47B705">
        <w:t>kap</w:t>
      </w:r>
      <w:r w:rsidR="7B9E46AC">
        <w:t>.</w:t>
      </w:r>
      <w:r w:rsidR="4B47B705">
        <w:t xml:space="preserve"> 3.3 </w:t>
      </w:r>
      <w:r w:rsidR="7D03133C">
        <w:t>BEP</w:t>
      </w:r>
      <w:r w:rsidR="4B47B705">
        <w:t xml:space="preserve"> </w:t>
      </w:r>
      <w:r w:rsidR="7B9E46AC">
        <w:t>Podrobný popis plnění cílů BIM</w:t>
      </w:r>
      <w:r w:rsidR="7D03133C">
        <w:t>.</w:t>
      </w:r>
    </w:p>
    <w:p w14:paraId="4E8EB160" w14:textId="49CD05E1" w:rsidR="00B86D79" w:rsidRDefault="4E6BA598" w:rsidP="00B86D79">
      <w:pPr>
        <w:pStyle w:val="Text2-1"/>
      </w:pPr>
      <w:r>
        <w:t>DiMS stávající</w:t>
      </w:r>
      <w:r w:rsidR="4E201509">
        <w:t>c</w:t>
      </w:r>
      <w:r>
        <w:t>h inženýrských sítí bud</w:t>
      </w:r>
      <w:r w:rsidR="6AD34E7C">
        <w:t>e</w:t>
      </w:r>
      <w:r>
        <w:t xml:space="preserve"> </w:t>
      </w:r>
      <w:r w:rsidR="1F1254B0">
        <w:t>zobrazovat</w:t>
      </w:r>
      <w:r w:rsidR="00EC3B28">
        <w:t xml:space="preserve"> primárně</w:t>
      </w:r>
      <w:r w:rsidR="6AD34E7C">
        <w:t xml:space="preserve"> </w:t>
      </w:r>
      <w:r>
        <w:t>dotčené sítě a</w:t>
      </w:r>
      <w:r w:rsidRPr="16EB36B8">
        <w:rPr>
          <w:rStyle w:val="Tun"/>
          <w:b w:val="0"/>
        </w:rPr>
        <w:t> </w:t>
      </w:r>
      <w:r>
        <w:t>oblasti ochranných a zájmových pásem.</w:t>
      </w:r>
      <w:r w:rsidR="4105B4F1">
        <w:t xml:space="preserve"> Stávající inženýrské sítě sloužící k provozování dráhy </w:t>
      </w:r>
      <w:r w:rsidR="26A0CE4B">
        <w:t xml:space="preserve">budou modelovány </w:t>
      </w:r>
      <w:r w:rsidR="6120736E">
        <w:t>odděleně</w:t>
      </w:r>
      <w:r w:rsidR="44265FF8">
        <w:t xml:space="preserve"> od ostatních </w:t>
      </w:r>
      <w:r w:rsidR="569A9838">
        <w:t xml:space="preserve">stávajících </w:t>
      </w:r>
      <w:r w:rsidR="44265FF8">
        <w:t>inženýrských sítí</w:t>
      </w:r>
      <w:r w:rsidR="00EC3B28">
        <w:t xml:space="preserve"> (viz 4.3.19)</w:t>
      </w:r>
      <w:r w:rsidR="44265FF8">
        <w:t>.</w:t>
      </w:r>
    </w:p>
    <w:p w14:paraId="28E3E100" w14:textId="77777777" w:rsidR="005E1686" w:rsidRDefault="005B0872" w:rsidP="001847E0">
      <w:pPr>
        <w:pStyle w:val="Text2-1"/>
        <w:spacing w:before="0" w:after="0"/>
      </w:pPr>
      <w:r>
        <w:t xml:space="preserve">Rozsah </w:t>
      </w:r>
      <w:r w:rsidR="00471E74">
        <w:t xml:space="preserve">modelování </w:t>
      </w:r>
      <w:r>
        <w:t>DiMS</w:t>
      </w:r>
      <w:r w:rsidRPr="00F535CA">
        <w:t xml:space="preserve"> </w:t>
      </w:r>
      <w:r>
        <w:t xml:space="preserve">stávajícího stavu </w:t>
      </w:r>
      <w:r w:rsidRPr="00F535CA">
        <w:t>inženýrských sítí</w:t>
      </w:r>
      <w:r>
        <w:t xml:space="preserve"> mimo</w:t>
      </w:r>
      <w:r w:rsidRPr="00F535CA">
        <w:t xml:space="preserve"> oblast stavby (například v případě přípojek kabelových tras samostatně vedených z důvodu napojení na</w:t>
      </w:r>
      <w:r w:rsidR="00471E74" w:rsidRPr="00B02892">
        <w:rPr>
          <w:rStyle w:val="Tun"/>
          <w:b w:val="0"/>
        </w:rPr>
        <w:t> </w:t>
      </w:r>
      <w:r w:rsidRPr="00F535CA">
        <w:t xml:space="preserve">technická a technologická zařízení mimo oblast stavby) </w:t>
      </w:r>
      <w:r w:rsidR="00471E74">
        <w:t>bude předmětem dalších jednání</w:t>
      </w:r>
      <w:r w:rsidR="006226A4">
        <w:t xml:space="preserve"> a </w:t>
      </w:r>
      <w:r w:rsidR="00C4290A">
        <w:t xml:space="preserve">musí být </w:t>
      </w:r>
      <w:r w:rsidRPr="00F535CA">
        <w:t>odsouhlasen Objednatelem.</w:t>
      </w:r>
      <w:r>
        <w:t xml:space="preserve"> </w:t>
      </w:r>
      <w:r w:rsidR="00901023">
        <w:t xml:space="preserve">Pro </w:t>
      </w:r>
      <w:r w:rsidR="007E7250">
        <w:t>doložení prostorových vztahů, vizuální kontrolu výškových vazeb vůči povrchu terénu</w:t>
      </w:r>
      <w:r w:rsidR="00901023">
        <w:t xml:space="preserve"> v tomto případě lze </w:t>
      </w:r>
      <w:r w:rsidR="007E7250">
        <w:t xml:space="preserve">jako </w:t>
      </w:r>
      <w:r w:rsidR="00901023">
        <w:t>podklady pro</w:t>
      </w:r>
      <w:r w:rsidR="00A53246" w:rsidRPr="00B02892">
        <w:rPr>
          <w:sz w:val="16"/>
        </w:rPr>
        <w:t> </w:t>
      </w:r>
      <w:r w:rsidR="007E7250">
        <w:t>tvorbu</w:t>
      </w:r>
      <w:r>
        <w:t xml:space="preserve"> DiMS stávajícího stavu převzít 3D údaje o stávajícím stavu z</w:t>
      </w:r>
      <w:r w:rsidR="006226A4" w:rsidRPr="00B02892">
        <w:rPr>
          <w:rStyle w:val="Tun"/>
          <w:b w:val="0"/>
        </w:rPr>
        <w:t> </w:t>
      </w:r>
      <w:r>
        <w:t>katastrálních dat</w:t>
      </w:r>
      <w:r w:rsidR="00462FE5">
        <w:t xml:space="preserve"> a starších zaměření.</w:t>
      </w:r>
    </w:p>
    <w:p w14:paraId="64879F8A" w14:textId="76475063" w:rsidR="00D13C92" w:rsidRDefault="00D13C92" w:rsidP="00AA0EA2">
      <w:pPr>
        <w:pStyle w:val="Text2-1"/>
        <w:numPr>
          <w:ilvl w:val="0"/>
          <w:numId w:val="0"/>
        </w:numPr>
        <w:spacing w:before="0" w:after="0"/>
      </w:pPr>
      <w:r>
        <w:br w:type="page"/>
      </w:r>
    </w:p>
    <w:p w14:paraId="33824597" w14:textId="17C34DCB" w:rsidR="005C28A1" w:rsidRDefault="00BA58FC" w:rsidP="00424ABA">
      <w:pPr>
        <w:pStyle w:val="Text2-1"/>
      </w:pPr>
      <w:r>
        <w:lastRenderedPageBreak/>
        <w:t>Čle</w:t>
      </w:r>
      <w:r w:rsidR="00E85EDF">
        <w:t xml:space="preserve">nění </w:t>
      </w:r>
      <w:r w:rsidR="6A73E919">
        <w:t xml:space="preserve">DiMS </w:t>
      </w:r>
      <w:r w:rsidR="00E217EB">
        <w:t xml:space="preserve">dle typů elementů </w:t>
      </w:r>
      <w:r w:rsidR="6A73E919">
        <w:t xml:space="preserve">bude </w:t>
      </w:r>
      <w:r w:rsidR="35D2CBE8">
        <w:t xml:space="preserve">v příslušné fázi zpracování dokumentace </w:t>
      </w:r>
      <w:r w:rsidR="6A73E919">
        <w:t xml:space="preserve">odpovídat </w:t>
      </w:r>
      <w:r>
        <w:t xml:space="preserve">členění </w:t>
      </w:r>
      <w:r w:rsidR="007843DF">
        <w:t xml:space="preserve">elementů </w:t>
      </w:r>
      <w:r w:rsidR="333C16D4">
        <w:t xml:space="preserve">v </w:t>
      </w:r>
      <w:r w:rsidR="35D2CBE8">
        <w:t>datové</w:t>
      </w:r>
      <w:r w:rsidR="333C16D4">
        <w:t>m</w:t>
      </w:r>
      <w:r w:rsidR="35D2CBE8">
        <w:t xml:space="preserve"> standardu</w:t>
      </w:r>
      <w:r w:rsidR="025F87C6">
        <w:t>.</w:t>
      </w:r>
      <w:r w:rsidR="19F2C718">
        <w:t xml:space="preserve"> </w:t>
      </w:r>
      <w:r w:rsidR="34E855AD">
        <w:t>Navrhovaný z</w:t>
      </w:r>
      <w:r w:rsidR="19F2C718">
        <w:t xml:space="preserve">působ modelování </w:t>
      </w:r>
      <w:r w:rsidR="6E2EC096">
        <w:t>různých</w:t>
      </w:r>
      <w:r w:rsidR="534F85E2">
        <w:t xml:space="preserve"> typů </w:t>
      </w:r>
      <w:r w:rsidR="3B036B56">
        <w:t>elementů</w:t>
      </w:r>
      <w:r w:rsidR="34E855AD">
        <w:t xml:space="preserve"> by měl být projednán s Objednatelem.</w:t>
      </w:r>
    </w:p>
    <w:p w14:paraId="651675B1" w14:textId="4AE66EA7" w:rsidR="00A70031" w:rsidRDefault="00352AAD" w:rsidP="00A70031">
      <w:pPr>
        <w:pStyle w:val="Text2-1"/>
      </w:pPr>
      <w:r>
        <w:t xml:space="preserve">Úrovně geometrické přesnosti vyžadované v datovém standardu </w:t>
      </w:r>
      <w:r w:rsidR="00A70031">
        <w:t xml:space="preserve">pro </w:t>
      </w:r>
      <w:r w:rsidR="00C95CC8">
        <w:t xml:space="preserve">železniční a silniční stavby </w:t>
      </w:r>
      <w:r w:rsidR="00424ABA">
        <w:t>j</w:t>
      </w:r>
      <w:r>
        <w:t>sou</w:t>
      </w:r>
      <w:r w:rsidR="00424ABA">
        <w:t xml:space="preserve"> definová</w:t>
      </w:r>
      <w:r>
        <w:t>ny</w:t>
      </w:r>
      <w:r w:rsidR="00424ABA">
        <w:t xml:space="preserve"> v </w:t>
      </w:r>
      <w:r w:rsidR="005E6B8F">
        <w:t>p</w:t>
      </w:r>
      <w:r w:rsidR="00424ABA">
        <w:t xml:space="preserve">říloze </w:t>
      </w:r>
      <w:r>
        <w:t xml:space="preserve">EIR </w:t>
      </w:r>
      <w:r w:rsidR="00424ABA">
        <w:t xml:space="preserve">č. </w:t>
      </w:r>
      <w:r w:rsidR="00DE5871">
        <w:t>5</w:t>
      </w:r>
      <w:r>
        <w:t xml:space="preserve"> </w:t>
      </w:r>
      <w:r w:rsidR="00424ABA" w:rsidRPr="00BF75D8">
        <w:rPr>
          <w:i/>
          <w:iCs/>
        </w:rPr>
        <w:t>Předpis pro informační modelování staveb (BIM) pro stavby dopravní infrastruktury</w:t>
      </w:r>
      <w:r w:rsidR="00BF75D8">
        <w:rPr>
          <w:i/>
          <w:iCs/>
        </w:rPr>
        <w:t>.</w:t>
      </w:r>
    </w:p>
    <w:p w14:paraId="70C3E9FE" w14:textId="220940D7" w:rsidR="00A66563" w:rsidRDefault="00A70031" w:rsidP="001B7536">
      <w:pPr>
        <w:pStyle w:val="Text2-1"/>
        <w:rPr>
          <w:i/>
          <w:iCs/>
        </w:rPr>
      </w:pPr>
      <w:r>
        <w:t xml:space="preserve">Úrovně grafické podrobnosti vyžadované v datovém standardu pro </w:t>
      </w:r>
      <w:r w:rsidR="00C95CC8">
        <w:t>pozemní stavby jsou definovány v</w:t>
      </w:r>
      <w:r w:rsidR="005E6B8F">
        <w:t xml:space="preserve"> přílo</w:t>
      </w:r>
      <w:r w:rsidR="00FE7E52">
        <w:t>hách</w:t>
      </w:r>
      <w:r w:rsidR="005E6B8F">
        <w:t xml:space="preserve"> EIR č. </w:t>
      </w:r>
      <w:r w:rsidR="00DE5871">
        <w:t>6</w:t>
      </w:r>
      <w:r w:rsidR="005E6B8F">
        <w:t>a/</w:t>
      </w:r>
      <w:r w:rsidR="00DE5871">
        <w:t>6</w:t>
      </w:r>
      <w:r w:rsidR="005E6B8F">
        <w:t>b/</w:t>
      </w:r>
      <w:r w:rsidR="00DE5871">
        <w:t>6</w:t>
      </w:r>
      <w:r w:rsidR="005E6B8F">
        <w:t xml:space="preserve">c </w:t>
      </w:r>
      <w:r w:rsidR="00FE7E52" w:rsidRPr="00A65C4F">
        <w:rPr>
          <w:i/>
          <w:iCs/>
        </w:rPr>
        <w:t>Principy tvorby DiMS podle DSS pro pozemní stavby DUR</w:t>
      </w:r>
      <w:r w:rsidR="008B2A26" w:rsidRPr="00A65C4F">
        <w:rPr>
          <w:i/>
          <w:iCs/>
        </w:rPr>
        <w:t>/DSP/DPS</w:t>
      </w:r>
      <w:r w:rsidR="006B3AF2" w:rsidRPr="00A65C4F">
        <w:rPr>
          <w:i/>
          <w:iCs/>
        </w:rPr>
        <w:t>.</w:t>
      </w:r>
    </w:p>
    <w:p w14:paraId="76B05161" w14:textId="67192FAE" w:rsidR="00A65C4F" w:rsidRDefault="11BEF5A4" w:rsidP="00E56B16">
      <w:pPr>
        <w:pStyle w:val="Text2-1"/>
      </w:pPr>
      <w:r>
        <w:t>Souřadnicové údaje jsou udávány v souřadném systému S-JTSK, Bpv. Výkresy musí být vytvořeny v souřadnicovém systému ve 3. kvadrantu (–Y, –X). Souřadnice –X ve výkresu odpovídá souřadnici Y v S-JTSK a souřadnice –Y výkresu odpovídá souřadnici X v S-JTSK. Data určující souřadnicový systém jsou zapsány v rámci třídy IfcCoordinateReferenceSystem její podtřídy IfcProjectedCRS.</w:t>
      </w:r>
    </w:p>
    <w:p w14:paraId="5069DCEB" w14:textId="77777777" w:rsidR="00353FA4" w:rsidRDefault="00353FA4" w:rsidP="007C1251">
      <w:pPr>
        <w:pStyle w:val="Text2-1"/>
        <w:spacing w:after="0"/>
      </w:pPr>
      <w:bookmarkStart w:id="50" w:name="_Hlk153901615"/>
      <w:r>
        <w:t>Doplňující požadavky související s DiMS:</w:t>
      </w:r>
    </w:p>
    <w:p w14:paraId="0A74D8B2" w14:textId="77777777" w:rsidR="00D62345" w:rsidRDefault="00353FA4" w:rsidP="00D62345">
      <w:pPr>
        <w:pStyle w:val="Text2-2"/>
        <w:numPr>
          <w:ilvl w:val="3"/>
          <w:numId w:val="27"/>
        </w:numPr>
        <w:spacing w:before="0" w:after="0"/>
        <w:ind w:hanging="246"/>
      </w:pPr>
      <w:r>
        <w:t>DiMS bude Objednateli dodán zkoordinovaný, bez zjevných závad a nedostatků.</w:t>
      </w:r>
    </w:p>
    <w:p w14:paraId="52B97CE8" w14:textId="77777777" w:rsidR="00D62345" w:rsidRDefault="6DC4B1AD" w:rsidP="00D62345">
      <w:pPr>
        <w:pStyle w:val="Text2-2"/>
        <w:numPr>
          <w:ilvl w:val="3"/>
          <w:numId w:val="27"/>
        </w:numPr>
        <w:spacing w:before="0" w:after="0"/>
        <w:ind w:hanging="246"/>
      </w:pPr>
      <w:r>
        <w:t xml:space="preserve">DiMS bude v metrickém systému, </w:t>
      </w:r>
      <w:r w:rsidR="24EB3180">
        <w:t xml:space="preserve">v </w:t>
      </w:r>
      <w:r>
        <w:t>jednotkách SI.</w:t>
      </w:r>
    </w:p>
    <w:p w14:paraId="20E0A8D9" w14:textId="4D410715" w:rsidR="00353FA4" w:rsidRDefault="6DC4B1AD" w:rsidP="00D62345">
      <w:pPr>
        <w:pStyle w:val="Text2-2"/>
        <w:numPr>
          <w:ilvl w:val="3"/>
          <w:numId w:val="27"/>
        </w:numPr>
        <w:spacing w:before="0" w:after="0"/>
        <w:ind w:hanging="246"/>
      </w:pPr>
      <w:r>
        <w:t>Jednotlivé dílčí DiMS nebudou obsahovat duplicitní elementy.</w:t>
      </w:r>
    </w:p>
    <w:p w14:paraId="388F025A" w14:textId="7A42FA71" w:rsidR="00353FA4" w:rsidRDefault="00353FA4" w:rsidP="007C1251">
      <w:pPr>
        <w:pStyle w:val="Text2-2"/>
        <w:numPr>
          <w:ilvl w:val="3"/>
          <w:numId w:val="27"/>
        </w:numPr>
        <w:spacing w:before="0" w:after="0"/>
        <w:ind w:hanging="246"/>
      </w:pPr>
      <w:r>
        <w:t>Geometrie výkresů bude v maximální možné míře generována z DiMS.</w:t>
      </w:r>
    </w:p>
    <w:p w14:paraId="7FD489CB" w14:textId="77777777" w:rsidR="006347C4" w:rsidRDefault="006347C4" w:rsidP="007C1251">
      <w:pPr>
        <w:pStyle w:val="Text2-2"/>
        <w:numPr>
          <w:ilvl w:val="3"/>
          <w:numId w:val="27"/>
        </w:numPr>
        <w:spacing w:before="0" w:after="0"/>
        <w:ind w:hanging="246"/>
      </w:pPr>
      <w:r>
        <w:t>Výkresová dokumentace stavby v příslušném stupni zpracování bude odpovídat informacím reprezentovaným DiMS.</w:t>
      </w:r>
    </w:p>
    <w:p w14:paraId="6159F9C1" w14:textId="77777777" w:rsidR="00353FA4" w:rsidRDefault="00353FA4" w:rsidP="007C1251">
      <w:pPr>
        <w:pStyle w:val="Text2-2"/>
        <w:numPr>
          <w:ilvl w:val="3"/>
          <w:numId w:val="27"/>
        </w:numPr>
        <w:spacing w:before="0" w:after="0"/>
        <w:ind w:hanging="246"/>
      </w:pPr>
      <w:r w:rsidRPr="006006EE">
        <w:t>Vlastnosti jednotlivých elementů budou transparentní</w:t>
      </w:r>
      <w:r>
        <w:t>,</w:t>
      </w:r>
      <w:r w:rsidRPr="006006EE">
        <w:t xml:space="preserve"> dostatečně vypovídající </w:t>
      </w:r>
      <w:r>
        <w:t>a </w:t>
      </w:r>
      <w:r w:rsidRPr="006006EE">
        <w:t>navzájem konformní (pro jeden údaj se nevyskytuje více označení).</w:t>
      </w:r>
    </w:p>
    <w:p w14:paraId="53CF50C1" w14:textId="3B52108B" w:rsidR="00353FA4" w:rsidRDefault="0034158A" w:rsidP="007C1251">
      <w:pPr>
        <w:pStyle w:val="Text2-2"/>
        <w:numPr>
          <w:ilvl w:val="3"/>
          <w:numId w:val="27"/>
        </w:numPr>
        <w:spacing w:before="0" w:after="0"/>
        <w:ind w:hanging="246"/>
      </w:pPr>
      <w:r>
        <w:t>Názvy i hodnoty v</w:t>
      </w:r>
      <w:r w:rsidR="00353FA4">
        <w:t>lastnost</w:t>
      </w:r>
      <w:r>
        <w:t>í</w:t>
      </w:r>
      <w:r w:rsidR="00353FA4">
        <w:t xml:space="preserve"> </w:t>
      </w:r>
      <w:r>
        <w:t>v </w:t>
      </w:r>
      <w:r w:rsidR="00353FA4">
        <w:t>DiMS</w:t>
      </w:r>
      <w:r>
        <w:t xml:space="preserve"> </w:t>
      </w:r>
      <w:r w:rsidR="001A6622">
        <w:t>vytvořené</w:t>
      </w:r>
      <w:r w:rsidR="00353FA4">
        <w:t xml:space="preserve"> Dodavatelem budou v českém jazyce. </w:t>
      </w:r>
    </w:p>
    <w:p w14:paraId="5359EEAE" w14:textId="6A28E319" w:rsidR="007C1251" w:rsidRDefault="00353FA4" w:rsidP="007C1251">
      <w:pPr>
        <w:pStyle w:val="Text2-2"/>
        <w:numPr>
          <w:ilvl w:val="3"/>
          <w:numId w:val="27"/>
        </w:numPr>
        <w:spacing w:before="0" w:after="0"/>
        <w:ind w:hanging="246"/>
      </w:pPr>
      <w:r>
        <w:t>Materiály, konstrukce a skladby jsou v DiMS dostatečně označeny pro účely jejich identifikace a vykazovaní.</w:t>
      </w:r>
    </w:p>
    <w:bookmarkEnd w:id="50"/>
    <w:p w14:paraId="65AAD419" w14:textId="4D1ABB2F" w:rsidR="00AE21D3" w:rsidRDefault="2181E2E1" w:rsidP="00AE21D3">
      <w:pPr>
        <w:pStyle w:val="Text2-1"/>
      </w:pPr>
      <w:r>
        <w:t xml:space="preserve">Členění na </w:t>
      </w:r>
      <w:r w:rsidR="58A2C79D">
        <w:t xml:space="preserve">profesní </w:t>
      </w:r>
      <w:r>
        <w:t>DiMS</w:t>
      </w:r>
      <w:r w:rsidR="3132409A">
        <w:t xml:space="preserve"> </w:t>
      </w:r>
      <w:r w:rsidR="3132409A" w:rsidRPr="16EB36B8">
        <w:rPr>
          <w:b/>
          <w:bCs/>
        </w:rPr>
        <w:t>u objektů dopravní infrastruktury</w:t>
      </w:r>
      <w:r w:rsidR="4BA523E9">
        <w:t>:</w:t>
      </w:r>
    </w:p>
    <w:p w14:paraId="27AD2776" w14:textId="77777777" w:rsidR="00581361" w:rsidRDefault="002D1322" w:rsidP="00581361">
      <w:pPr>
        <w:spacing w:before="0"/>
        <w:ind w:left="709"/>
      </w:pPr>
      <w:r w:rsidRPr="00F00CC1">
        <w:t>000_Objekty přípravy staveniště</w:t>
      </w:r>
    </w:p>
    <w:p w14:paraId="67EA67F5" w14:textId="6C0473E0" w:rsidR="00AC02C4" w:rsidRPr="00F00CC1" w:rsidRDefault="00A614DC" w:rsidP="009832DA">
      <w:pPr>
        <w:spacing w:before="0" w:after="120"/>
        <w:ind w:left="709"/>
        <w:rPr>
          <w:w w:val="85"/>
        </w:rPr>
      </w:pPr>
      <w:r w:rsidRPr="00F00CC1">
        <w:rPr>
          <w:w w:val="85"/>
        </w:rPr>
        <w:tab/>
      </w:r>
      <w:r w:rsidR="00852C33" w:rsidRPr="00F00CC1">
        <w:rPr>
          <w:b/>
          <w:bCs/>
          <w:w w:val="85"/>
        </w:rPr>
        <w:t>0</w:t>
      </w:r>
      <w:r w:rsidR="002609EA" w:rsidRPr="00F00CC1">
        <w:rPr>
          <w:b/>
          <w:bCs/>
          <w:w w:val="85"/>
        </w:rPr>
        <w:t>0</w:t>
      </w:r>
      <w:r w:rsidR="00E42E67" w:rsidRPr="00F00CC1">
        <w:rPr>
          <w:b/>
          <w:bCs/>
          <w:w w:val="85"/>
        </w:rPr>
        <w:t>1</w:t>
      </w:r>
      <w:r w:rsidR="00BA7D11" w:rsidRPr="00F00CC1">
        <w:rPr>
          <w:b/>
          <w:bCs/>
          <w:w w:val="85"/>
        </w:rPr>
        <w:t>_</w:t>
      </w:r>
      <w:r w:rsidR="00E42E67" w:rsidRPr="00F00CC1">
        <w:rPr>
          <w:b/>
          <w:bCs/>
          <w:w w:val="85"/>
        </w:rPr>
        <w:t>???</w:t>
      </w:r>
    </w:p>
    <w:p w14:paraId="2CA5797E" w14:textId="77777777" w:rsidR="002D1322" w:rsidRPr="00F00CC1" w:rsidRDefault="002D1322" w:rsidP="00F9080A">
      <w:pPr>
        <w:spacing w:before="0"/>
        <w:ind w:left="709"/>
      </w:pPr>
      <w:r w:rsidRPr="00F00CC1">
        <w:t>110_Objekty kolejového svršku a spodku</w:t>
      </w:r>
    </w:p>
    <w:p w14:paraId="6332B28F" w14:textId="77777777" w:rsidR="002D1322" w:rsidRPr="00F00CC1" w:rsidRDefault="002D1322" w:rsidP="00BF4CEA">
      <w:pPr>
        <w:spacing w:before="0"/>
        <w:ind w:left="1418"/>
        <w:rPr>
          <w:b/>
          <w:bCs/>
          <w:w w:val="85"/>
        </w:rPr>
      </w:pPr>
      <w:bookmarkStart w:id="51" w:name="OLE_LINK1"/>
      <w:r w:rsidRPr="00F00CC1">
        <w:rPr>
          <w:b/>
          <w:bCs/>
          <w:w w:val="85"/>
        </w:rPr>
        <w:t>111_Železniční svršek</w:t>
      </w:r>
    </w:p>
    <w:p w14:paraId="2AF90559" w14:textId="77777777" w:rsidR="002D1322" w:rsidRPr="00F00CC1" w:rsidRDefault="002D1322" w:rsidP="00BF4CEA">
      <w:pPr>
        <w:spacing w:before="0"/>
        <w:ind w:left="1418"/>
        <w:rPr>
          <w:b/>
          <w:bCs/>
          <w:w w:val="85"/>
        </w:rPr>
      </w:pPr>
      <w:r w:rsidRPr="00F00CC1">
        <w:rPr>
          <w:b/>
          <w:bCs/>
          <w:w w:val="85"/>
        </w:rPr>
        <w:t>112_Železniční spodek</w:t>
      </w:r>
    </w:p>
    <w:p w14:paraId="2E4EE24D" w14:textId="77777777" w:rsidR="002D1322" w:rsidRPr="00F00CC1" w:rsidRDefault="002D1322" w:rsidP="00BF4CEA">
      <w:pPr>
        <w:spacing w:before="0"/>
        <w:ind w:left="1418"/>
        <w:rPr>
          <w:b/>
          <w:bCs/>
          <w:w w:val="85"/>
        </w:rPr>
      </w:pPr>
      <w:r w:rsidRPr="00F00CC1">
        <w:rPr>
          <w:b/>
          <w:bCs/>
          <w:w w:val="85"/>
        </w:rPr>
        <w:t>114_Vybraná zařízení železničního spodku</w:t>
      </w:r>
    </w:p>
    <w:p w14:paraId="234C7BF1" w14:textId="77777777" w:rsidR="002D1322" w:rsidRPr="00F00CC1" w:rsidRDefault="002D1322" w:rsidP="00BF4CEA">
      <w:pPr>
        <w:spacing w:before="0"/>
        <w:ind w:left="1418"/>
        <w:rPr>
          <w:b/>
          <w:bCs/>
          <w:w w:val="85"/>
        </w:rPr>
      </w:pPr>
      <w:r w:rsidRPr="00F00CC1">
        <w:rPr>
          <w:b/>
          <w:bCs/>
          <w:w w:val="85"/>
        </w:rPr>
        <w:t>115_Výstroj trati a zajištění prostorové polohy koleje</w:t>
      </w:r>
    </w:p>
    <w:p w14:paraId="483B8978" w14:textId="77777777" w:rsidR="002D1322" w:rsidRPr="00F00CC1" w:rsidRDefault="002D1322" w:rsidP="009832DA">
      <w:pPr>
        <w:spacing w:before="0" w:after="120"/>
        <w:ind w:left="1418"/>
        <w:rPr>
          <w:b/>
          <w:bCs/>
          <w:w w:val="85"/>
        </w:rPr>
      </w:pPr>
      <w:r w:rsidRPr="00F00CC1">
        <w:rPr>
          <w:b/>
          <w:bCs/>
          <w:w w:val="85"/>
        </w:rPr>
        <w:t>116_Kabelovody</w:t>
      </w:r>
    </w:p>
    <w:bookmarkEnd w:id="51"/>
    <w:p w14:paraId="2F158DEC" w14:textId="77777777" w:rsidR="002D1322" w:rsidRPr="00F00CC1" w:rsidRDefault="002D1322" w:rsidP="00BF4CEA">
      <w:pPr>
        <w:spacing w:before="0"/>
        <w:ind w:left="709"/>
      </w:pPr>
      <w:r w:rsidRPr="00F00CC1">
        <w:t>120_</w:t>
      </w:r>
      <w:bookmarkStart w:id="52" w:name="OLE_LINK2"/>
      <w:r w:rsidRPr="00F00CC1">
        <w:t>Objekty dopravních ploch dráhy</w:t>
      </w:r>
      <w:bookmarkEnd w:id="52"/>
    </w:p>
    <w:p w14:paraId="68F25B97" w14:textId="77777777" w:rsidR="002D1322" w:rsidRPr="00F00CC1" w:rsidRDefault="002D1322" w:rsidP="00BF4CEA">
      <w:pPr>
        <w:spacing w:before="0"/>
        <w:ind w:left="1418"/>
        <w:rPr>
          <w:b/>
          <w:bCs/>
          <w:w w:val="85"/>
        </w:rPr>
      </w:pPr>
      <w:r w:rsidRPr="00F00CC1">
        <w:rPr>
          <w:b/>
          <w:bCs/>
          <w:w w:val="85"/>
        </w:rPr>
        <w:t>121_Nástupiště</w:t>
      </w:r>
    </w:p>
    <w:p w14:paraId="34B0AD49" w14:textId="77777777" w:rsidR="002D1322" w:rsidRPr="00F00CC1" w:rsidRDefault="002D1322" w:rsidP="00BF4CEA">
      <w:pPr>
        <w:spacing w:before="0"/>
        <w:ind w:left="1418"/>
        <w:rPr>
          <w:b/>
          <w:bCs/>
          <w:w w:val="85"/>
        </w:rPr>
      </w:pPr>
      <w:r w:rsidRPr="00F00CC1">
        <w:rPr>
          <w:b/>
          <w:bCs/>
          <w:w w:val="85"/>
        </w:rPr>
        <w:t>122_Orientační systém pro cestující</w:t>
      </w:r>
    </w:p>
    <w:p w14:paraId="78F4A5E7" w14:textId="77777777" w:rsidR="002D1322" w:rsidRPr="00F00CC1" w:rsidRDefault="002D1322" w:rsidP="00BF4CEA">
      <w:pPr>
        <w:spacing w:before="0"/>
        <w:ind w:left="1418"/>
        <w:rPr>
          <w:b/>
          <w:bCs/>
          <w:w w:val="85"/>
        </w:rPr>
      </w:pPr>
      <w:r w:rsidRPr="00F00CC1">
        <w:rPr>
          <w:b/>
          <w:bCs/>
          <w:w w:val="85"/>
        </w:rPr>
        <w:t>123_Nákladové rampy a nákladiště</w:t>
      </w:r>
    </w:p>
    <w:p w14:paraId="5C8D8DB2" w14:textId="77777777" w:rsidR="002D1322" w:rsidRPr="00F00CC1" w:rsidRDefault="002D1322" w:rsidP="009832DA">
      <w:pPr>
        <w:spacing w:before="0" w:after="120"/>
        <w:ind w:left="1418"/>
        <w:rPr>
          <w:b/>
          <w:bCs/>
          <w:w w:val="85"/>
        </w:rPr>
      </w:pPr>
      <w:r w:rsidRPr="00F00CC1">
        <w:rPr>
          <w:b/>
          <w:bCs/>
          <w:w w:val="85"/>
        </w:rPr>
        <w:t>124_Ostatní dopravní plochy</w:t>
      </w:r>
    </w:p>
    <w:p w14:paraId="3D81CC64" w14:textId="77777777" w:rsidR="002D1322" w:rsidRPr="00F00CC1" w:rsidRDefault="002D1322" w:rsidP="00BF4CEA">
      <w:pPr>
        <w:spacing w:before="0"/>
        <w:ind w:left="709"/>
      </w:pPr>
      <w:r w:rsidRPr="00F00CC1">
        <w:t>130_Objekty přejezdů a přechodů</w:t>
      </w:r>
    </w:p>
    <w:p w14:paraId="378AF34B" w14:textId="77777777" w:rsidR="002D1322" w:rsidRPr="00F00CC1" w:rsidRDefault="002D1322" w:rsidP="00BF4CEA">
      <w:pPr>
        <w:spacing w:before="0"/>
        <w:ind w:left="1418"/>
        <w:rPr>
          <w:b/>
          <w:bCs/>
          <w:w w:val="85"/>
        </w:rPr>
      </w:pPr>
      <w:r w:rsidRPr="00F00CC1">
        <w:rPr>
          <w:b/>
          <w:bCs/>
          <w:w w:val="85"/>
        </w:rPr>
        <w:t>131_Železniční přejezdy</w:t>
      </w:r>
    </w:p>
    <w:p w14:paraId="68A44B5A" w14:textId="77777777" w:rsidR="002D1322" w:rsidRPr="00F00CC1" w:rsidRDefault="002D1322" w:rsidP="00BF4CEA">
      <w:pPr>
        <w:spacing w:before="0"/>
        <w:ind w:left="1418"/>
        <w:rPr>
          <w:b/>
          <w:bCs/>
          <w:w w:val="85"/>
        </w:rPr>
      </w:pPr>
      <w:r w:rsidRPr="00F00CC1">
        <w:rPr>
          <w:b/>
          <w:bCs/>
          <w:w w:val="85"/>
        </w:rPr>
        <w:t>132_Železniční přechody</w:t>
      </w:r>
    </w:p>
    <w:p w14:paraId="01EBA400" w14:textId="77777777" w:rsidR="002D1322" w:rsidRPr="00F00CC1" w:rsidRDefault="002D1322" w:rsidP="00BF4CEA">
      <w:pPr>
        <w:spacing w:before="0"/>
        <w:ind w:left="1418"/>
        <w:rPr>
          <w:b/>
          <w:bCs/>
          <w:w w:val="85"/>
        </w:rPr>
      </w:pPr>
      <w:r w:rsidRPr="00F00CC1">
        <w:rPr>
          <w:b/>
          <w:bCs/>
          <w:w w:val="85"/>
        </w:rPr>
        <w:t>133_Úrovňové přechody kolejí</w:t>
      </w:r>
    </w:p>
    <w:p w14:paraId="225E40EE" w14:textId="6D90471C" w:rsidR="005838F7" w:rsidRPr="00F00CC1" w:rsidRDefault="002D1322" w:rsidP="009832DA">
      <w:pPr>
        <w:spacing w:before="0" w:after="120"/>
        <w:ind w:left="1418"/>
        <w:rPr>
          <w:b/>
          <w:bCs/>
          <w:w w:val="85"/>
        </w:rPr>
      </w:pPr>
      <w:r w:rsidRPr="00F00CC1">
        <w:rPr>
          <w:b/>
          <w:bCs/>
          <w:w w:val="85"/>
        </w:rPr>
        <w:t>134_Ostatní přejezdové konstrukce</w:t>
      </w:r>
    </w:p>
    <w:p w14:paraId="267FEF58" w14:textId="77777777" w:rsidR="002D1322" w:rsidRPr="00F00CC1" w:rsidRDefault="002D1322" w:rsidP="00BF4CEA">
      <w:pPr>
        <w:spacing w:before="0"/>
        <w:ind w:left="709"/>
      </w:pPr>
      <w:r w:rsidRPr="00F00CC1">
        <w:t>140_Objekty mostů, propustků, zdí a konstrukcí</w:t>
      </w:r>
    </w:p>
    <w:p w14:paraId="150DBD6A" w14:textId="77777777" w:rsidR="002D1322" w:rsidRPr="00F00CC1" w:rsidRDefault="002D1322" w:rsidP="00BF4CEA">
      <w:pPr>
        <w:spacing w:before="0"/>
        <w:ind w:left="1418"/>
        <w:rPr>
          <w:b/>
          <w:bCs/>
          <w:w w:val="85"/>
        </w:rPr>
      </w:pPr>
      <w:r w:rsidRPr="00F00CC1">
        <w:rPr>
          <w:b/>
          <w:bCs/>
          <w:w w:val="85"/>
        </w:rPr>
        <w:t>141_Mosty</w:t>
      </w:r>
    </w:p>
    <w:p w14:paraId="4B28590F" w14:textId="77777777" w:rsidR="002D1322" w:rsidRPr="00F00CC1" w:rsidRDefault="002D1322" w:rsidP="00BF4CEA">
      <w:pPr>
        <w:spacing w:before="0"/>
        <w:ind w:left="1418"/>
        <w:rPr>
          <w:b/>
          <w:bCs/>
          <w:w w:val="85"/>
        </w:rPr>
      </w:pPr>
      <w:r w:rsidRPr="00F00CC1">
        <w:rPr>
          <w:b/>
          <w:bCs/>
          <w:w w:val="85"/>
        </w:rPr>
        <w:t>142_Propustky</w:t>
      </w:r>
    </w:p>
    <w:p w14:paraId="65ED6E36" w14:textId="77777777" w:rsidR="002D1322" w:rsidRPr="00F00CC1" w:rsidRDefault="002D1322" w:rsidP="00BF4CEA">
      <w:pPr>
        <w:spacing w:before="0"/>
        <w:ind w:left="1418"/>
        <w:rPr>
          <w:b/>
          <w:bCs/>
          <w:w w:val="85"/>
        </w:rPr>
      </w:pPr>
      <w:r w:rsidRPr="00F00CC1">
        <w:rPr>
          <w:b/>
          <w:bCs/>
          <w:w w:val="85"/>
        </w:rPr>
        <w:t>143_Silniční mosty, propustky, lávky pro chodce a cyklisty</w:t>
      </w:r>
    </w:p>
    <w:p w14:paraId="60A9FEAF" w14:textId="77777777" w:rsidR="002D1322" w:rsidRPr="00F00CC1" w:rsidRDefault="002D1322" w:rsidP="00BF4CEA">
      <w:pPr>
        <w:spacing w:before="0"/>
        <w:ind w:left="1418"/>
        <w:rPr>
          <w:b/>
          <w:bCs/>
          <w:w w:val="85"/>
        </w:rPr>
      </w:pPr>
      <w:r w:rsidRPr="00F00CC1">
        <w:rPr>
          <w:b/>
          <w:bCs/>
          <w:w w:val="85"/>
        </w:rPr>
        <w:t>144_Opěrné a zárubní zdi</w:t>
      </w:r>
    </w:p>
    <w:p w14:paraId="749C5D15" w14:textId="77777777" w:rsidR="002D1322" w:rsidRPr="00F00CC1" w:rsidRDefault="002D1322" w:rsidP="00BF4CEA">
      <w:pPr>
        <w:spacing w:before="0"/>
        <w:ind w:left="1418"/>
        <w:rPr>
          <w:b/>
          <w:bCs/>
          <w:w w:val="85"/>
        </w:rPr>
      </w:pPr>
      <w:r w:rsidRPr="00F00CC1">
        <w:rPr>
          <w:b/>
          <w:bCs/>
          <w:w w:val="85"/>
        </w:rPr>
        <w:t>145_Obkladní zdi</w:t>
      </w:r>
    </w:p>
    <w:p w14:paraId="2DABE2D8" w14:textId="7E998E52" w:rsidR="002D1322" w:rsidRPr="00F00CC1" w:rsidRDefault="002D1322" w:rsidP="00BF4CEA">
      <w:pPr>
        <w:spacing w:before="0"/>
        <w:ind w:left="1418"/>
        <w:rPr>
          <w:b/>
          <w:bCs/>
          <w:w w:val="85"/>
        </w:rPr>
      </w:pPr>
      <w:r w:rsidRPr="00F00CC1">
        <w:rPr>
          <w:b/>
          <w:bCs/>
          <w:w w:val="85"/>
        </w:rPr>
        <w:t>146_Návěstní lávky a</w:t>
      </w:r>
      <w:r w:rsidR="00EC0316">
        <w:rPr>
          <w:b/>
          <w:bCs/>
          <w:w w:val="85"/>
        </w:rPr>
        <w:t xml:space="preserve"> </w:t>
      </w:r>
      <w:r w:rsidRPr="00F00CC1">
        <w:rPr>
          <w:b/>
          <w:bCs/>
          <w:w w:val="85"/>
        </w:rPr>
        <w:t>krakorce</w:t>
      </w:r>
    </w:p>
    <w:p w14:paraId="362A47D2" w14:textId="6095ACC6" w:rsidR="002D1322" w:rsidRPr="00F00CC1" w:rsidRDefault="002D1322" w:rsidP="00BF4CEA">
      <w:pPr>
        <w:spacing w:before="0"/>
        <w:ind w:left="1418"/>
        <w:rPr>
          <w:b/>
          <w:bCs/>
          <w:w w:val="85"/>
        </w:rPr>
      </w:pPr>
      <w:r w:rsidRPr="00F00CC1">
        <w:rPr>
          <w:b/>
          <w:bCs/>
          <w:w w:val="85"/>
        </w:rPr>
        <w:t>147_Zastřešení nástupišť a výstupů z podchodu</w:t>
      </w:r>
    </w:p>
    <w:p w14:paraId="0F12047B" w14:textId="77777777" w:rsidR="002D1322" w:rsidRPr="00F00CC1" w:rsidRDefault="002D1322" w:rsidP="009832DA">
      <w:pPr>
        <w:spacing w:before="0" w:after="120"/>
        <w:ind w:left="1418"/>
        <w:rPr>
          <w:b/>
          <w:bCs/>
          <w:w w:val="85"/>
        </w:rPr>
      </w:pPr>
      <w:r w:rsidRPr="00F00CC1">
        <w:rPr>
          <w:b/>
          <w:bCs/>
          <w:w w:val="85"/>
        </w:rPr>
        <w:t>148_Objekty ostatních konstrukcí</w:t>
      </w:r>
    </w:p>
    <w:p w14:paraId="41429735" w14:textId="77777777" w:rsidR="002D1322" w:rsidRPr="00F00CC1" w:rsidRDefault="002D1322" w:rsidP="00BF4CEA">
      <w:pPr>
        <w:spacing w:before="0"/>
        <w:ind w:left="709"/>
      </w:pPr>
      <w:r w:rsidRPr="00F00CC1">
        <w:t>150_Protihlukové objekty a oplocení</w:t>
      </w:r>
    </w:p>
    <w:p w14:paraId="32AFB2C2" w14:textId="77777777" w:rsidR="002D1322" w:rsidRPr="00F00CC1" w:rsidRDefault="002D1322" w:rsidP="00BF4CEA">
      <w:pPr>
        <w:spacing w:before="0"/>
        <w:ind w:left="1418"/>
        <w:rPr>
          <w:b/>
          <w:bCs/>
          <w:w w:val="85"/>
        </w:rPr>
      </w:pPr>
      <w:r w:rsidRPr="00F00CC1">
        <w:rPr>
          <w:b/>
          <w:bCs/>
          <w:w w:val="85"/>
        </w:rPr>
        <w:t>151_Protihlukové stěny</w:t>
      </w:r>
    </w:p>
    <w:p w14:paraId="1969828A" w14:textId="77777777" w:rsidR="002D1322" w:rsidRPr="00F00CC1" w:rsidRDefault="002D1322" w:rsidP="00BF4CEA">
      <w:pPr>
        <w:spacing w:before="0"/>
        <w:ind w:left="1418"/>
        <w:rPr>
          <w:b/>
          <w:bCs/>
          <w:w w:val="85"/>
        </w:rPr>
      </w:pPr>
      <w:r w:rsidRPr="00F00CC1">
        <w:rPr>
          <w:b/>
          <w:bCs/>
          <w:w w:val="85"/>
        </w:rPr>
        <w:t>152_Protihlukové valy</w:t>
      </w:r>
    </w:p>
    <w:p w14:paraId="7FC1953C" w14:textId="77777777" w:rsidR="002D1322" w:rsidRPr="00F00CC1" w:rsidRDefault="002D1322" w:rsidP="00BF4CEA">
      <w:pPr>
        <w:spacing w:before="0"/>
        <w:ind w:left="1418"/>
        <w:rPr>
          <w:b/>
          <w:bCs/>
          <w:w w:val="85"/>
        </w:rPr>
      </w:pPr>
      <w:r w:rsidRPr="00F00CC1">
        <w:rPr>
          <w:b/>
          <w:bCs/>
          <w:w w:val="85"/>
        </w:rPr>
        <w:t>153_Ostatní protihlukové konstrukce</w:t>
      </w:r>
    </w:p>
    <w:p w14:paraId="44DC2E33" w14:textId="69DDC6EC" w:rsidR="00324865" w:rsidRDefault="002D1322" w:rsidP="00EC0316">
      <w:pPr>
        <w:spacing w:before="0"/>
        <w:ind w:left="1418"/>
        <w:rPr>
          <w:b/>
          <w:bCs/>
          <w:w w:val="85"/>
        </w:rPr>
      </w:pPr>
      <w:r w:rsidRPr="00F00CC1">
        <w:rPr>
          <w:b/>
          <w:bCs/>
          <w:w w:val="85"/>
        </w:rPr>
        <w:t>154_Oplocení</w:t>
      </w:r>
      <w:r w:rsidR="00324865">
        <w:rPr>
          <w:b/>
          <w:bCs/>
          <w:w w:val="85"/>
        </w:rPr>
        <w:br w:type="page"/>
      </w:r>
    </w:p>
    <w:p w14:paraId="1CBCBDBB" w14:textId="77777777" w:rsidR="002D1322" w:rsidRPr="009F0AB5" w:rsidRDefault="002D1322" w:rsidP="00BF4CEA">
      <w:pPr>
        <w:spacing w:before="0"/>
        <w:ind w:left="709"/>
      </w:pPr>
      <w:r w:rsidRPr="009F0AB5">
        <w:lastRenderedPageBreak/>
        <w:t>160_Objekty podzemních staveb</w:t>
      </w:r>
    </w:p>
    <w:p w14:paraId="0FC76449" w14:textId="77777777" w:rsidR="002D1322" w:rsidRPr="009F0AB5" w:rsidRDefault="002D1322" w:rsidP="00BF4CEA">
      <w:pPr>
        <w:spacing w:before="0"/>
        <w:ind w:left="1418"/>
        <w:rPr>
          <w:b/>
          <w:bCs/>
          <w:w w:val="85"/>
        </w:rPr>
      </w:pPr>
      <w:r w:rsidRPr="009F0AB5">
        <w:rPr>
          <w:b/>
          <w:bCs/>
          <w:w w:val="85"/>
        </w:rPr>
        <w:t>161_Tunely</w:t>
      </w:r>
    </w:p>
    <w:p w14:paraId="6F5F0495" w14:textId="77777777" w:rsidR="002D1322" w:rsidRPr="009F0AB5" w:rsidRDefault="002D1322" w:rsidP="00BF4CEA">
      <w:pPr>
        <w:spacing w:before="0"/>
        <w:ind w:left="1418"/>
        <w:rPr>
          <w:b/>
          <w:bCs/>
          <w:w w:val="85"/>
        </w:rPr>
      </w:pPr>
      <w:r w:rsidRPr="009F0AB5">
        <w:rPr>
          <w:b/>
          <w:bCs/>
          <w:w w:val="85"/>
        </w:rPr>
        <w:t>162_Podzemní konstrukce</w:t>
      </w:r>
    </w:p>
    <w:p w14:paraId="2B3FAD95" w14:textId="77777777" w:rsidR="002D1322" w:rsidRPr="009F0AB5" w:rsidRDefault="002D1322" w:rsidP="00BF4CEA">
      <w:pPr>
        <w:spacing w:before="0"/>
        <w:ind w:left="1418"/>
        <w:rPr>
          <w:b/>
          <w:bCs/>
          <w:w w:val="85"/>
        </w:rPr>
      </w:pPr>
      <w:r w:rsidRPr="009F0AB5">
        <w:rPr>
          <w:b/>
          <w:bCs/>
          <w:w w:val="85"/>
        </w:rPr>
        <w:t>163_Galerie</w:t>
      </w:r>
    </w:p>
    <w:p w14:paraId="44F304DF" w14:textId="77777777" w:rsidR="002D1322" w:rsidRPr="009F0AB5" w:rsidRDefault="002D1322" w:rsidP="00B97C73">
      <w:pPr>
        <w:spacing w:before="0" w:after="100"/>
        <w:ind w:left="1418"/>
        <w:rPr>
          <w:b/>
          <w:bCs/>
          <w:w w:val="85"/>
        </w:rPr>
      </w:pPr>
      <w:r w:rsidRPr="009F0AB5">
        <w:rPr>
          <w:b/>
          <w:bCs/>
          <w:w w:val="85"/>
        </w:rPr>
        <w:t>164_Kolektory</w:t>
      </w:r>
    </w:p>
    <w:p w14:paraId="3A0EAD63" w14:textId="77777777" w:rsidR="002D1322" w:rsidRPr="009F0AB5" w:rsidRDefault="002D1322" w:rsidP="00BF4CEA">
      <w:pPr>
        <w:spacing w:before="0"/>
        <w:ind w:left="709"/>
      </w:pPr>
      <w:r w:rsidRPr="009F0AB5">
        <w:t>170_Objekty pozemních komunikací</w:t>
      </w:r>
    </w:p>
    <w:p w14:paraId="601E88A7" w14:textId="77777777" w:rsidR="002D1322" w:rsidRPr="009F0AB5" w:rsidRDefault="002D1322" w:rsidP="00BF4CEA">
      <w:pPr>
        <w:spacing w:before="0"/>
        <w:ind w:left="1418"/>
        <w:rPr>
          <w:b/>
          <w:bCs/>
          <w:w w:val="85"/>
        </w:rPr>
      </w:pPr>
      <w:r w:rsidRPr="009F0AB5">
        <w:rPr>
          <w:b/>
          <w:bCs/>
          <w:w w:val="85"/>
        </w:rPr>
        <w:t>171_Pozemní komunikace</w:t>
      </w:r>
    </w:p>
    <w:p w14:paraId="0E6D58C5" w14:textId="77777777" w:rsidR="002D1322" w:rsidRPr="009F0AB5" w:rsidRDefault="002D1322" w:rsidP="00BF4CEA">
      <w:pPr>
        <w:spacing w:before="0"/>
        <w:ind w:left="1418"/>
        <w:rPr>
          <w:b/>
          <w:bCs/>
          <w:w w:val="85"/>
        </w:rPr>
      </w:pPr>
      <w:r w:rsidRPr="009F0AB5">
        <w:rPr>
          <w:b/>
          <w:bCs/>
          <w:w w:val="85"/>
        </w:rPr>
        <w:t>172_Parkovací stání pro veřejnost</w:t>
      </w:r>
    </w:p>
    <w:p w14:paraId="13F338D6" w14:textId="77777777" w:rsidR="002D1322" w:rsidRPr="009F0AB5" w:rsidRDefault="002D1322" w:rsidP="00BF4CEA">
      <w:pPr>
        <w:spacing w:before="0"/>
        <w:ind w:left="1418"/>
        <w:rPr>
          <w:b/>
          <w:bCs/>
          <w:w w:val="85"/>
        </w:rPr>
      </w:pPr>
      <w:r w:rsidRPr="009F0AB5">
        <w:rPr>
          <w:b/>
          <w:bCs/>
          <w:w w:val="85"/>
        </w:rPr>
        <w:t>173_Cyklo-parkovací stání pro veřejnost</w:t>
      </w:r>
    </w:p>
    <w:p w14:paraId="74D83737" w14:textId="77777777" w:rsidR="002D1322" w:rsidRPr="009F0AB5" w:rsidRDefault="002D1322" w:rsidP="00BF4CEA">
      <w:pPr>
        <w:spacing w:before="0"/>
        <w:ind w:left="1418"/>
        <w:rPr>
          <w:b/>
          <w:bCs/>
          <w:w w:val="85"/>
        </w:rPr>
      </w:pPr>
      <w:r w:rsidRPr="009F0AB5">
        <w:rPr>
          <w:b/>
          <w:bCs/>
          <w:w w:val="85"/>
        </w:rPr>
        <w:t>174_Ostatní zpevněné plochy a prostranství</w:t>
      </w:r>
    </w:p>
    <w:p w14:paraId="25CB3224" w14:textId="77777777" w:rsidR="002D1322" w:rsidRPr="009F0AB5" w:rsidRDefault="002D1322" w:rsidP="00B97C73">
      <w:pPr>
        <w:spacing w:before="0" w:after="100"/>
        <w:ind w:left="1418"/>
        <w:rPr>
          <w:b/>
          <w:bCs/>
          <w:w w:val="85"/>
        </w:rPr>
      </w:pPr>
      <w:r w:rsidRPr="009F0AB5">
        <w:rPr>
          <w:b/>
          <w:bCs/>
          <w:w w:val="85"/>
        </w:rPr>
        <w:t>175_Dopravní opatření</w:t>
      </w:r>
    </w:p>
    <w:p w14:paraId="7F4F5DF9" w14:textId="77777777" w:rsidR="002D1322" w:rsidRPr="009F0AB5" w:rsidRDefault="002D1322" w:rsidP="00BF4CEA">
      <w:pPr>
        <w:spacing w:before="0"/>
        <w:ind w:left="709"/>
      </w:pPr>
      <w:r w:rsidRPr="009F0AB5">
        <w:t>180_Vodohospodářské objekty</w:t>
      </w:r>
    </w:p>
    <w:p w14:paraId="22D523ED" w14:textId="77777777" w:rsidR="002D1322" w:rsidRPr="009F0AB5" w:rsidRDefault="002D1322" w:rsidP="00BF4CEA">
      <w:pPr>
        <w:spacing w:before="0"/>
        <w:ind w:left="1418"/>
        <w:rPr>
          <w:b/>
          <w:bCs/>
          <w:w w:val="85"/>
        </w:rPr>
      </w:pPr>
      <w:r w:rsidRPr="009F0AB5">
        <w:rPr>
          <w:b/>
          <w:bCs/>
          <w:w w:val="85"/>
        </w:rPr>
        <w:t>181_Objekty čištění a odvádění odpadních vod</w:t>
      </w:r>
    </w:p>
    <w:p w14:paraId="65D00859" w14:textId="709D67EB" w:rsidR="002D1322" w:rsidRPr="009F0AB5" w:rsidRDefault="002D1322" w:rsidP="00BF4CEA">
      <w:pPr>
        <w:spacing w:before="0"/>
        <w:ind w:left="1418"/>
        <w:rPr>
          <w:b/>
          <w:bCs/>
          <w:w w:val="85"/>
        </w:rPr>
      </w:pPr>
      <w:r w:rsidRPr="009F0AB5">
        <w:rPr>
          <w:b/>
          <w:bCs/>
          <w:w w:val="85"/>
        </w:rPr>
        <w:t>182_Objekty výroby, sběru a distribuce vod</w:t>
      </w:r>
    </w:p>
    <w:p w14:paraId="78DD2295" w14:textId="77777777" w:rsidR="002D1322" w:rsidRPr="009F0AB5" w:rsidRDefault="002D1322" w:rsidP="00BF4CEA">
      <w:pPr>
        <w:spacing w:before="0"/>
        <w:ind w:left="1418"/>
        <w:rPr>
          <w:b/>
          <w:bCs/>
          <w:w w:val="85"/>
        </w:rPr>
      </w:pPr>
      <w:r w:rsidRPr="009F0AB5">
        <w:rPr>
          <w:b/>
          <w:bCs/>
          <w:w w:val="85"/>
        </w:rPr>
        <w:t>183_Objekty úpravy nebo výstavby vodních toků a vodních ploch</w:t>
      </w:r>
    </w:p>
    <w:p w14:paraId="5684AFAE" w14:textId="06F32CD3" w:rsidR="002D1322" w:rsidRPr="009F0AB5" w:rsidRDefault="002D1322" w:rsidP="00BF4CEA">
      <w:pPr>
        <w:spacing w:before="0"/>
        <w:ind w:left="1418"/>
        <w:rPr>
          <w:b/>
          <w:bCs/>
          <w:w w:val="85"/>
        </w:rPr>
      </w:pPr>
      <w:r w:rsidRPr="009F0AB5">
        <w:rPr>
          <w:b/>
          <w:bCs/>
          <w:w w:val="85"/>
        </w:rPr>
        <w:t>184_Objekty sběru a regulace vod</w:t>
      </w:r>
    </w:p>
    <w:p w14:paraId="3B54824C" w14:textId="449B6FE9" w:rsidR="002D1322" w:rsidRPr="009F0AB5" w:rsidRDefault="002D1322" w:rsidP="00B97C73">
      <w:pPr>
        <w:spacing w:before="0" w:after="100"/>
        <w:ind w:left="1418"/>
        <w:rPr>
          <w:b/>
          <w:bCs/>
          <w:w w:val="85"/>
        </w:rPr>
      </w:pPr>
      <w:r w:rsidRPr="009F0AB5">
        <w:rPr>
          <w:b/>
          <w:bCs/>
          <w:w w:val="85"/>
        </w:rPr>
        <w:t>185_Ostatní vodohospodářské objekty</w:t>
      </w:r>
    </w:p>
    <w:p w14:paraId="34178084" w14:textId="77777777" w:rsidR="002D1322" w:rsidRPr="009F0AB5" w:rsidRDefault="002D1322" w:rsidP="00BF4CEA">
      <w:pPr>
        <w:spacing w:before="0"/>
        <w:ind w:left="709"/>
      </w:pPr>
      <w:r w:rsidRPr="009F0AB5">
        <w:t>190_Ostatní objekty technické infrastruktury</w:t>
      </w:r>
    </w:p>
    <w:p w14:paraId="04AA18CE" w14:textId="77777777" w:rsidR="002D1322" w:rsidRPr="009F0AB5" w:rsidRDefault="002D1322" w:rsidP="00BF4CEA">
      <w:pPr>
        <w:spacing w:before="0"/>
        <w:ind w:left="1418"/>
        <w:rPr>
          <w:b/>
          <w:bCs/>
          <w:w w:val="85"/>
        </w:rPr>
      </w:pPr>
      <w:r w:rsidRPr="009F0AB5">
        <w:rPr>
          <w:b/>
          <w:bCs/>
          <w:w w:val="85"/>
        </w:rPr>
        <w:t>191_Inženýrské sítě</w:t>
      </w:r>
    </w:p>
    <w:p w14:paraId="0C8649F1" w14:textId="77777777" w:rsidR="002D1322" w:rsidRPr="009F0AB5" w:rsidRDefault="002D1322" w:rsidP="00BF4CEA">
      <w:pPr>
        <w:spacing w:before="0"/>
        <w:ind w:left="1418"/>
        <w:rPr>
          <w:b/>
          <w:bCs/>
          <w:w w:val="85"/>
        </w:rPr>
      </w:pPr>
      <w:r w:rsidRPr="009F0AB5">
        <w:rPr>
          <w:b/>
          <w:bCs/>
          <w:w w:val="85"/>
        </w:rPr>
        <w:t>192_Teplovody</w:t>
      </w:r>
    </w:p>
    <w:p w14:paraId="58DD373E" w14:textId="77777777" w:rsidR="00D13C92" w:rsidRPr="009F0AB5" w:rsidRDefault="002D1322" w:rsidP="00D13C92">
      <w:pPr>
        <w:spacing w:before="0"/>
        <w:ind w:left="1418"/>
        <w:rPr>
          <w:b/>
          <w:bCs/>
          <w:w w:val="85"/>
        </w:rPr>
      </w:pPr>
      <w:r w:rsidRPr="009F0AB5">
        <w:rPr>
          <w:b/>
          <w:bCs/>
          <w:w w:val="85"/>
        </w:rPr>
        <w:t>193_Plynovody</w:t>
      </w:r>
    </w:p>
    <w:p w14:paraId="2A71E43C" w14:textId="1BB70F93" w:rsidR="002D1322" w:rsidRDefault="002D1322" w:rsidP="001B0882">
      <w:pPr>
        <w:spacing w:before="0"/>
        <w:ind w:left="1418"/>
        <w:rPr>
          <w:b/>
          <w:bCs/>
          <w:w w:val="85"/>
        </w:rPr>
      </w:pPr>
      <w:r w:rsidRPr="009F0AB5">
        <w:rPr>
          <w:b/>
          <w:bCs/>
          <w:w w:val="85"/>
        </w:rPr>
        <w:t>194_Ostatní objekty technické infrastruktury</w:t>
      </w:r>
    </w:p>
    <w:p w14:paraId="36475CC6" w14:textId="4F566085" w:rsidR="001B0882" w:rsidRDefault="001B0882" w:rsidP="00B97C73">
      <w:pPr>
        <w:spacing w:before="0" w:after="100"/>
        <w:ind w:left="1418"/>
        <w:rPr>
          <w:b/>
          <w:bCs/>
          <w:w w:val="85"/>
        </w:rPr>
      </w:pPr>
      <w:r w:rsidRPr="009F0AB5">
        <w:rPr>
          <w:b/>
          <w:bCs/>
          <w:w w:val="85"/>
        </w:rPr>
        <w:t>19</w:t>
      </w:r>
      <w:r>
        <w:rPr>
          <w:b/>
          <w:bCs/>
          <w:w w:val="85"/>
        </w:rPr>
        <w:t>5</w:t>
      </w:r>
      <w:r w:rsidRPr="009F0AB5">
        <w:rPr>
          <w:b/>
          <w:bCs/>
          <w:w w:val="85"/>
        </w:rPr>
        <w:t>_</w:t>
      </w:r>
      <w:r>
        <w:rPr>
          <w:b/>
          <w:bCs/>
          <w:w w:val="85"/>
        </w:rPr>
        <w:t>Produktovody</w:t>
      </w:r>
    </w:p>
    <w:p w14:paraId="21BCE414" w14:textId="77777777" w:rsidR="00CC0A83" w:rsidRPr="00CC0A83" w:rsidRDefault="00864D0D" w:rsidP="00CC0A83">
      <w:pPr>
        <w:pStyle w:val="Text2-2"/>
        <w:numPr>
          <w:ilvl w:val="0"/>
          <w:numId w:val="0"/>
        </w:numPr>
        <w:spacing w:before="0" w:after="0"/>
        <w:ind w:left="709"/>
        <w:jc w:val="left"/>
      </w:pPr>
      <w:bookmarkStart w:id="53" w:name="OLE_LINK5"/>
      <w:r w:rsidRPr="00347ED7">
        <w:t>210_</w:t>
      </w:r>
      <w:r w:rsidRPr="00CC0A83">
        <w:t>Pozemní objekty výpravních budov a budov zastávek</w:t>
      </w:r>
    </w:p>
    <w:bookmarkEnd w:id="53"/>
    <w:p w14:paraId="6FE41999" w14:textId="34FC785C" w:rsidR="00864D0D" w:rsidRPr="00CC0A83" w:rsidRDefault="00415D03" w:rsidP="00B97C73">
      <w:pPr>
        <w:pStyle w:val="Text2-2"/>
        <w:numPr>
          <w:ilvl w:val="0"/>
          <w:numId w:val="0"/>
        </w:numPr>
        <w:spacing w:before="0" w:after="100"/>
        <w:ind w:left="709" w:firstLine="709"/>
        <w:jc w:val="left"/>
      </w:pPr>
      <w:r w:rsidRPr="00CC0A83">
        <w:t>(</w:t>
      </w:r>
      <w:r w:rsidR="00CC0A83" w:rsidRPr="00CC0A83">
        <w:t>bude ř</w:t>
      </w:r>
      <w:r w:rsidRPr="00CC0A83">
        <w:t xml:space="preserve">ešeno samostatně </w:t>
      </w:r>
      <w:r w:rsidR="00CC0A83" w:rsidRPr="00CC0A83">
        <w:t>viz</w:t>
      </w:r>
      <w:r w:rsidRPr="00CC0A83">
        <w:t xml:space="preserve"> 4.3.</w:t>
      </w:r>
      <w:r w:rsidR="00FB471C">
        <w:t>3</w:t>
      </w:r>
      <w:r w:rsidRPr="00CC0A83">
        <w:t xml:space="preserve"> a 4.3.</w:t>
      </w:r>
      <w:r w:rsidR="00FB471C">
        <w:t>18</w:t>
      </w:r>
      <w:r w:rsidRPr="00CC0A83">
        <w:t>)</w:t>
      </w:r>
    </w:p>
    <w:p w14:paraId="1CB704F6" w14:textId="77777777" w:rsidR="00864D0D" w:rsidRPr="00CC0A83" w:rsidRDefault="00864D0D" w:rsidP="00CC0A83">
      <w:pPr>
        <w:pStyle w:val="Text2-2"/>
        <w:numPr>
          <w:ilvl w:val="0"/>
          <w:numId w:val="0"/>
        </w:numPr>
        <w:spacing w:before="0" w:after="0"/>
        <w:ind w:left="709"/>
      </w:pPr>
      <w:bookmarkStart w:id="54" w:name="OLE_LINK4"/>
      <w:r w:rsidRPr="00CC0A83">
        <w:t>220_Pozemní objekty samostatných provozních budov dráhy</w:t>
      </w:r>
    </w:p>
    <w:bookmarkEnd w:id="54"/>
    <w:p w14:paraId="36F49CCF" w14:textId="43FFA47C" w:rsidR="00CC0A83" w:rsidRPr="00CC0A83" w:rsidRDefault="00CC0A83" w:rsidP="00B97C73">
      <w:pPr>
        <w:pStyle w:val="Text2-2"/>
        <w:numPr>
          <w:ilvl w:val="0"/>
          <w:numId w:val="0"/>
        </w:numPr>
        <w:spacing w:before="0" w:after="100"/>
        <w:ind w:left="709" w:firstLine="709"/>
        <w:jc w:val="left"/>
      </w:pPr>
      <w:r w:rsidRPr="00CC0A83">
        <w:t>(bude řešeno samostatně viz 4.3.</w:t>
      </w:r>
      <w:r w:rsidR="00FB471C">
        <w:t>3</w:t>
      </w:r>
      <w:r w:rsidRPr="00CC0A83">
        <w:t xml:space="preserve"> a 4.3.</w:t>
      </w:r>
      <w:r w:rsidR="00FB471C">
        <w:t>18</w:t>
      </w:r>
      <w:r w:rsidRPr="00CC0A83">
        <w:t>)</w:t>
      </w:r>
    </w:p>
    <w:p w14:paraId="59241775" w14:textId="7E64601C" w:rsidR="0089692C" w:rsidRPr="009F0AB5" w:rsidRDefault="0089692C" w:rsidP="00BF4CEA">
      <w:pPr>
        <w:pStyle w:val="Text2-2"/>
        <w:numPr>
          <w:ilvl w:val="0"/>
          <w:numId w:val="0"/>
        </w:numPr>
        <w:spacing w:before="0" w:after="0"/>
        <w:ind w:left="709"/>
      </w:pPr>
      <w:r w:rsidRPr="009F0AB5">
        <w:t>230_Pozemní objekty ostatní</w:t>
      </w:r>
    </w:p>
    <w:p w14:paraId="58A4C49C" w14:textId="00DFB999" w:rsidR="0089692C" w:rsidRPr="009F0AB5" w:rsidRDefault="0089692C" w:rsidP="00BF4CEA">
      <w:pPr>
        <w:pStyle w:val="Text2-2"/>
        <w:numPr>
          <w:ilvl w:val="0"/>
          <w:numId w:val="0"/>
        </w:numPr>
        <w:spacing w:before="0" w:after="0"/>
        <w:ind w:left="1418"/>
        <w:rPr>
          <w:b/>
          <w:bCs/>
          <w:w w:val="85"/>
        </w:rPr>
      </w:pPr>
      <w:r w:rsidRPr="009F0AB5">
        <w:rPr>
          <w:b/>
          <w:bCs/>
          <w:w w:val="85"/>
        </w:rPr>
        <w:t>231_Přístřešky na nástupištích</w:t>
      </w:r>
    </w:p>
    <w:p w14:paraId="44177E19" w14:textId="2F550FFC" w:rsidR="0089692C" w:rsidRPr="009F0AB5" w:rsidRDefault="0089692C" w:rsidP="00BF4CEA">
      <w:pPr>
        <w:pStyle w:val="Text2-2"/>
        <w:numPr>
          <w:ilvl w:val="0"/>
          <w:numId w:val="0"/>
        </w:numPr>
        <w:spacing w:before="0" w:after="0"/>
        <w:ind w:left="1418"/>
        <w:rPr>
          <w:b/>
          <w:bCs/>
          <w:w w:val="85"/>
        </w:rPr>
      </w:pPr>
      <w:r w:rsidRPr="009F0AB5">
        <w:rPr>
          <w:b/>
          <w:bCs/>
          <w:w w:val="85"/>
        </w:rPr>
        <w:t>232_Individuální protihluková opatření</w:t>
      </w:r>
    </w:p>
    <w:p w14:paraId="544D4E5C" w14:textId="77777777" w:rsidR="0089692C" w:rsidRPr="009F0AB5" w:rsidRDefault="0089692C" w:rsidP="00BF4CEA">
      <w:pPr>
        <w:pStyle w:val="Text2-2"/>
        <w:numPr>
          <w:ilvl w:val="0"/>
          <w:numId w:val="0"/>
        </w:numPr>
        <w:spacing w:before="0" w:after="0"/>
        <w:ind w:left="1418"/>
        <w:rPr>
          <w:b/>
          <w:bCs/>
          <w:w w:val="85"/>
        </w:rPr>
      </w:pPr>
      <w:r w:rsidRPr="009F0AB5">
        <w:rPr>
          <w:b/>
          <w:bCs/>
          <w:w w:val="85"/>
        </w:rPr>
        <w:t>233_Mobiliář</w:t>
      </w:r>
    </w:p>
    <w:p w14:paraId="34C411FD" w14:textId="77777777" w:rsidR="0089692C" w:rsidRPr="009F0AB5" w:rsidRDefault="0089692C" w:rsidP="00BF4CEA">
      <w:pPr>
        <w:pStyle w:val="Text2-2"/>
        <w:numPr>
          <w:ilvl w:val="0"/>
          <w:numId w:val="0"/>
        </w:numPr>
        <w:spacing w:before="0" w:after="0"/>
        <w:ind w:left="1418"/>
        <w:rPr>
          <w:b/>
          <w:bCs/>
          <w:w w:val="85"/>
        </w:rPr>
      </w:pPr>
      <w:r w:rsidRPr="009F0AB5">
        <w:rPr>
          <w:b/>
          <w:bCs/>
          <w:w w:val="85"/>
        </w:rPr>
        <w:t>234_Drobná architektura</w:t>
      </w:r>
    </w:p>
    <w:p w14:paraId="60F2E655" w14:textId="77777777" w:rsidR="0089692C" w:rsidRPr="009F0AB5" w:rsidRDefault="0089692C" w:rsidP="00B97C73">
      <w:pPr>
        <w:pStyle w:val="Text2-2"/>
        <w:numPr>
          <w:ilvl w:val="0"/>
          <w:numId w:val="0"/>
        </w:numPr>
        <w:spacing w:before="0" w:after="100"/>
        <w:ind w:left="1418"/>
        <w:rPr>
          <w:b/>
          <w:bCs/>
          <w:w w:val="85"/>
        </w:rPr>
      </w:pPr>
      <w:r w:rsidRPr="009F0AB5">
        <w:rPr>
          <w:b/>
          <w:bCs/>
          <w:w w:val="85"/>
        </w:rPr>
        <w:t>235_Ostatní pozemní objekty</w:t>
      </w:r>
    </w:p>
    <w:p w14:paraId="6986BABA" w14:textId="77777777" w:rsidR="00795A34" w:rsidRPr="009F0AB5" w:rsidRDefault="00795A34" w:rsidP="00BF4CEA">
      <w:pPr>
        <w:pStyle w:val="Text2-2"/>
        <w:numPr>
          <w:ilvl w:val="0"/>
          <w:numId w:val="0"/>
        </w:numPr>
        <w:spacing w:before="0" w:after="0"/>
        <w:ind w:left="709"/>
      </w:pPr>
      <w:r w:rsidRPr="009F0AB5">
        <w:t>300_Objekty trakční a energetické</w:t>
      </w:r>
    </w:p>
    <w:p w14:paraId="70B65E5D" w14:textId="39A42D9F" w:rsidR="00795A34" w:rsidRPr="009F0AB5" w:rsidRDefault="00795A34" w:rsidP="00BF4CEA">
      <w:pPr>
        <w:pStyle w:val="Text2-2"/>
        <w:numPr>
          <w:ilvl w:val="0"/>
          <w:numId w:val="0"/>
        </w:numPr>
        <w:spacing w:before="0" w:after="0"/>
        <w:ind w:left="1418"/>
        <w:rPr>
          <w:b/>
          <w:bCs/>
          <w:w w:val="85"/>
        </w:rPr>
      </w:pPr>
      <w:r w:rsidRPr="009F0AB5">
        <w:rPr>
          <w:b/>
          <w:bCs/>
          <w:w w:val="85"/>
        </w:rPr>
        <w:t>310_Trakční vedení</w:t>
      </w:r>
    </w:p>
    <w:p w14:paraId="1F4F0C19" w14:textId="77777777" w:rsidR="00795A34" w:rsidRPr="009F0AB5" w:rsidRDefault="00795A34" w:rsidP="00BF4CEA">
      <w:pPr>
        <w:pStyle w:val="Text2-2"/>
        <w:numPr>
          <w:ilvl w:val="0"/>
          <w:numId w:val="0"/>
        </w:numPr>
        <w:spacing w:before="0" w:after="0"/>
        <w:ind w:left="1418"/>
        <w:rPr>
          <w:b/>
          <w:bCs/>
          <w:w w:val="85"/>
        </w:rPr>
      </w:pPr>
      <w:r w:rsidRPr="009F0AB5">
        <w:rPr>
          <w:b/>
          <w:bCs/>
          <w:w w:val="85"/>
        </w:rPr>
        <w:t>320_Ohřev výměn</w:t>
      </w:r>
    </w:p>
    <w:p w14:paraId="368FEDBB" w14:textId="663654C8" w:rsidR="00795A34" w:rsidRPr="009F0AB5" w:rsidRDefault="00795A34" w:rsidP="00BF4CEA">
      <w:pPr>
        <w:pStyle w:val="Text2-2"/>
        <w:numPr>
          <w:ilvl w:val="0"/>
          <w:numId w:val="0"/>
        </w:numPr>
        <w:spacing w:before="0" w:after="0"/>
        <w:ind w:left="1418"/>
        <w:rPr>
          <w:b/>
          <w:bCs/>
          <w:w w:val="85"/>
        </w:rPr>
      </w:pPr>
      <w:r w:rsidRPr="009F0AB5">
        <w:rPr>
          <w:b/>
          <w:bCs/>
          <w:w w:val="85"/>
        </w:rPr>
        <w:t>330_Elektrické předtápěcí zařízení</w:t>
      </w:r>
    </w:p>
    <w:p w14:paraId="4A9FDFD2" w14:textId="77777777" w:rsidR="00795A34" w:rsidRPr="009F0AB5" w:rsidRDefault="00795A34" w:rsidP="00BF4CEA">
      <w:pPr>
        <w:pStyle w:val="Text2-2"/>
        <w:numPr>
          <w:ilvl w:val="0"/>
          <w:numId w:val="0"/>
        </w:numPr>
        <w:spacing w:before="0" w:after="0"/>
        <w:ind w:left="1418"/>
        <w:rPr>
          <w:b/>
          <w:bCs/>
          <w:w w:val="85"/>
        </w:rPr>
      </w:pPr>
      <w:r w:rsidRPr="009F0AB5">
        <w:rPr>
          <w:b/>
          <w:bCs/>
          <w:w w:val="85"/>
        </w:rPr>
        <w:t>340_Rozvody VN, NN, osvětlení, dálkové ovládání odpojovačů</w:t>
      </w:r>
    </w:p>
    <w:p w14:paraId="725A60AA" w14:textId="5BF3952B" w:rsidR="00795A34" w:rsidRPr="009F0AB5" w:rsidRDefault="00795A34" w:rsidP="00BF4CEA">
      <w:pPr>
        <w:pStyle w:val="Text2-2"/>
        <w:numPr>
          <w:ilvl w:val="0"/>
          <w:numId w:val="0"/>
        </w:numPr>
        <w:spacing w:before="0" w:after="0"/>
        <w:ind w:left="1418"/>
        <w:rPr>
          <w:b/>
          <w:bCs/>
          <w:w w:val="85"/>
        </w:rPr>
      </w:pPr>
      <w:r w:rsidRPr="009F0AB5">
        <w:rPr>
          <w:b/>
          <w:bCs/>
          <w:w w:val="85"/>
        </w:rPr>
        <w:t>350_Ukolejnění kovových konstrukcí</w:t>
      </w:r>
    </w:p>
    <w:p w14:paraId="103B50BF" w14:textId="77777777" w:rsidR="00795A34" w:rsidRPr="009F0AB5" w:rsidRDefault="00795A34" w:rsidP="00BF4CEA">
      <w:pPr>
        <w:pStyle w:val="Text2-2"/>
        <w:numPr>
          <w:ilvl w:val="0"/>
          <w:numId w:val="0"/>
        </w:numPr>
        <w:spacing w:before="0" w:after="0"/>
        <w:ind w:left="1418"/>
        <w:rPr>
          <w:b/>
          <w:bCs/>
          <w:w w:val="85"/>
        </w:rPr>
      </w:pPr>
      <w:r w:rsidRPr="009F0AB5">
        <w:rPr>
          <w:b/>
          <w:bCs/>
          <w:w w:val="85"/>
        </w:rPr>
        <w:t>360_Vnější uzemnění</w:t>
      </w:r>
    </w:p>
    <w:p w14:paraId="539DB5BB" w14:textId="3079B8E1" w:rsidR="00795A34" w:rsidRPr="009F0AB5" w:rsidRDefault="00795A34" w:rsidP="00B97C73">
      <w:pPr>
        <w:pStyle w:val="Text2-2"/>
        <w:numPr>
          <w:ilvl w:val="0"/>
          <w:numId w:val="0"/>
        </w:numPr>
        <w:spacing w:before="0" w:after="100"/>
        <w:ind w:left="1418"/>
        <w:rPr>
          <w:b/>
          <w:bCs/>
          <w:w w:val="85"/>
        </w:rPr>
      </w:pPr>
      <w:r w:rsidRPr="009F0AB5">
        <w:rPr>
          <w:b/>
          <w:bCs/>
          <w:w w:val="85"/>
        </w:rPr>
        <w:t>370_Ostatní kabelizace</w:t>
      </w:r>
    </w:p>
    <w:p w14:paraId="4E5077E3" w14:textId="77777777" w:rsidR="002D1322" w:rsidRPr="009F0AB5" w:rsidRDefault="002D1322" w:rsidP="00BF4CEA">
      <w:pPr>
        <w:spacing w:before="0"/>
        <w:ind w:left="709"/>
      </w:pPr>
      <w:r w:rsidRPr="009F0AB5">
        <w:t>400_Zabezpečovací zařízení</w:t>
      </w:r>
    </w:p>
    <w:p w14:paraId="00143003" w14:textId="77777777" w:rsidR="002D1322" w:rsidRPr="009F0AB5" w:rsidRDefault="002D1322" w:rsidP="00BF4CEA">
      <w:pPr>
        <w:spacing w:before="0"/>
        <w:ind w:left="1418"/>
        <w:rPr>
          <w:b/>
          <w:bCs/>
          <w:w w:val="85"/>
        </w:rPr>
      </w:pPr>
      <w:r w:rsidRPr="009F0AB5">
        <w:rPr>
          <w:b/>
          <w:bCs/>
          <w:w w:val="85"/>
        </w:rPr>
        <w:t xml:space="preserve">410_Staniční zabezpečovací zařízení </w:t>
      </w:r>
    </w:p>
    <w:p w14:paraId="21828FD3" w14:textId="77777777" w:rsidR="002D1322" w:rsidRPr="009F0AB5" w:rsidRDefault="002D1322" w:rsidP="00BF4CEA">
      <w:pPr>
        <w:spacing w:before="0"/>
        <w:ind w:left="1418"/>
        <w:rPr>
          <w:b/>
          <w:bCs/>
          <w:w w:val="85"/>
        </w:rPr>
      </w:pPr>
      <w:r w:rsidRPr="009F0AB5">
        <w:rPr>
          <w:b/>
          <w:bCs/>
          <w:w w:val="85"/>
        </w:rPr>
        <w:t xml:space="preserve">420_Traťové zabezpečovací zařízení </w:t>
      </w:r>
    </w:p>
    <w:p w14:paraId="28D455FD" w14:textId="7F297E71" w:rsidR="002D1322" w:rsidRPr="009F0AB5" w:rsidRDefault="002D1322" w:rsidP="00BF4CEA">
      <w:pPr>
        <w:spacing w:before="0"/>
        <w:ind w:left="1418"/>
        <w:rPr>
          <w:b/>
          <w:bCs/>
          <w:w w:val="85"/>
        </w:rPr>
      </w:pPr>
      <w:r w:rsidRPr="009F0AB5">
        <w:rPr>
          <w:b/>
          <w:bCs/>
          <w:w w:val="85"/>
        </w:rPr>
        <w:t>430_Přejezdové zabezpečovací zařízení</w:t>
      </w:r>
    </w:p>
    <w:p w14:paraId="74F3A532" w14:textId="5A8FFE2C" w:rsidR="002D1322" w:rsidRPr="009F0AB5" w:rsidRDefault="002D1322" w:rsidP="00BF4CEA">
      <w:pPr>
        <w:spacing w:before="0"/>
        <w:ind w:left="1418"/>
        <w:rPr>
          <w:b/>
          <w:bCs/>
          <w:w w:val="85"/>
        </w:rPr>
      </w:pPr>
      <w:r w:rsidRPr="009F0AB5">
        <w:rPr>
          <w:b/>
          <w:bCs/>
          <w:w w:val="85"/>
        </w:rPr>
        <w:t>440_Výstražné zařízení pro přechod kolejí</w:t>
      </w:r>
    </w:p>
    <w:p w14:paraId="42156AA5" w14:textId="77777777" w:rsidR="002D1322" w:rsidRPr="009F0AB5" w:rsidRDefault="002D1322" w:rsidP="00BF4CEA">
      <w:pPr>
        <w:spacing w:before="0"/>
        <w:ind w:left="1418"/>
        <w:rPr>
          <w:b/>
          <w:bCs/>
          <w:w w:val="85"/>
        </w:rPr>
      </w:pPr>
      <w:r w:rsidRPr="009F0AB5">
        <w:rPr>
          <w:b/>
          <w:bCs/>
          <w:w w:val="85"/>
        </w:rPr>
        <w:t>450_Spádovištní a automatizační zařízení</w:t>
      </w:r>
    </w:p>
    <w:p w14:paraId="4AA922F8" w14:textId="42746566" w:rsidR="002D1322" w:rsidRPr="009F0AB5" w:rsidRDefault="002D1322" w:rsidP="00BF4CEA">
      <w:pPr>
        <w:spacing w:before="0"/>
        <w:ind w:left="1418"/>
        <w:rPr>
          <w:b/>
          <w:bCs/>
          <w:w w:val="85"/>
        </w:rPr>
      </w:pPr>
      <w:r w:rsidRPr="009F0AB5">
        <w:rPr>
          <w:b/>
          <w:bCs/>
          <w:w w:val="85"/>
        </w:rPr>
        <w:t>460_Dálkové ovládání zabezpečovacího zařízení</w:t>
      </w:r>
    </w:p>
    <w:p w14:paraId="55AF5491" w14:textId="77777777" w:rsidR="002D1322" w:rsidRPr="009F0AB5" w:rsidRDefault="002D1322" w:rsidP="00BF4CEA">
      <w:pPr>
        <w:spacing w:before="0"/>
        <w:ind w:left="1418"/>
        <w:rPr>
          <w:b/>
          <w:bCs/>
          <w:w w:val="85"/>
        </w:rPr>
      </w:pPr>
      <w:r w:rsidRPr="009F0AB5">
        <w:rPr>
          <w:b/>
          <w:bCs/>
          <w:w w:val="85"/>
        </w:rPr>
        <w:t>470_Indikátory vlakové jízdy</w:t>
      </w:r>
    </w:p>
    <w:p w14:paraId="2D7A64FA" w14:textId="24547293" w:rsidR="00D13C92" w:rsidRPr="009F0AB5" w:rsidRDefault="002D1322" w:rsidP="00B97C73">
      <w:pPr>
        <w:spacing w:before="0" w:after="100"/>
        <w:ind w:left="1418"/>
        <w:rPr>
          <w:w w:val="85"/>
        </w:rPr>
      </w:pPr>
      <w:r w:rsidRPr="009F0AB5">
        <w:rPr>
          <w:b/>
          <w:bCs/>
          <w:w w:val="85"/>
        </w:rPr>
        <w:t>480_Evropský vlakový zabezpečovací systém</w:t>
      </w:r>
    </w:p>
    <w:p w14:paraId="7CCE0C31" w14:textId="77777777" w:rsidR="002D1322" w:rsidRPr="009F0AB5" w:rsidRDefault="002D1322" w:rsidP="00BF4CEA">
      <w:pPr>
        <w:spacing w:before="0"/>
        <w:ind w:left="709"/>
      </w:pPr>
      <w:r w:rsidRPr="009F0AB5">
        <w:t>500_Sdělovací zařízení</w:t>
      </w:r>
    </w:p>
    <w:p w14:paraId="07B69FED" w14:textId="77777777" w:rsidR="002D1322" w:rsidRPr="009F0AB5" w:rsidRDefault="002D1322" w:rsidP="00BF4CEA">
      <w:pPr>
        <w:spacing w:before="0"/>
        <w:ind w:left="1418"/>
        <w:rPr>
          <w:b/>
          <w:bCs/>
          <w:w w:val="85"/>
        </w:rPr>
      </w:pPr>
      <w:r w:rsidRPr="009F0AB5">
        <w:rPr>
          <w:b/>
          <w:bCs/>
          <w:w w:val="85"/>
        </w:rPr>
        <w:t>510_Rozhlasové zařízení</w:t>
      </w:r>
    </w:p>
    <w:p w14:paraId="0421FEC6" w14:textId="77777777" w:rsidR="002D1322" w:rsidRPr="009F0AB5" w:rsidRDefault="002D1322" w:rsidP="00BF4CEA">
      <w:pPr>
        <w:spacing w:before="0"/>
        <w:ind w:left="1418"/>
        <w:rPr>
          <w:b/>
          <w:bCs/>
          <w:w w:val="85"/>
        </w:rPr>
      </w:pPr>
      <w:r w:rsidRPr="009F0AB5">
        <w:rPr>
          <w:b/>
          <w:bCs/>
          <w:w w:val="85"/>
        </w:rPr>
        <w:t>520_Integrovaná telekomunikační zařízení</w:t>
      </w:r>
    </w:p>
    <w:p w14:paraId="2737A3D5" w14:textId="77777777" w:rsidR="002D1322" w:rsidRPr="009F0AB5" w:rsidRDefault="002D1322" w:rsidP="00BF4CEA">
      <w:pPr>
        <w:spacing w:before="0"/>
        <w:ind w:left="1418"/>
        <w:rPr>
          <w:b/>
          <w:bCs/>
          <w:w w:val="85"/>
        </w:rPr>
      </w:pPr>
      <w:r w:rsidRPr="009F0AB5">
        <w:rPr>
          <w:b/>
          <w:bCs/>
          <w:w w:val="85"/>
        </w:rPr>
        <w:t>530_Zabezpečovací signalizace</w:t>
      </w:r>
    </w:p>
    <w:p w14:paraId="1C94FB2C" w14:textId="77777777" w:rsidR="002D1322" w:rsidRPr="009F0AB5" w:rsidRDefault="002D1322" w:rsidP="00BF4CEA">
      <w:pPr>
        <w:spacing w:before="0"/>
        <w:ind w:left="1418"/>
        <w:rPr>
          <w:b/>
          <w:bCs/>
          <w:w w:val="85"/>
        </w:rPr>
      </w:pPr>
      <w:r w:rsidRPr="009F0AB5">
        <w:rPr>
          <w:b/>
          <w:bCs/>
          <w:w w:val="85"/>
        </w:rPr>
        <w:t>540_Informační systém pro cestující</w:t>
      </w:r>
    </w:p>
    <w:p w14:paraId="1A7483D4" w14:textId="77777777" w:rsidR="002D1322" w:rsidRPr="009F0AB5" w:rsidRDefault="002D1322" w:rsidP="00BF4CEA">
      <w:pPr>
        <w:spacing w:before="0"/>
        <w:ind w:left="1418"/>
        <w:rPr>
          <w:b/>
          <w:bCs/>
          <w:w w:val="85"/>
        </w:rPr>
      </w:pPr>
      <w:r w:rsidRPr="009F0AB5">
        <w:rPr>
          <w:b/>
          <w:bCs/>
          <w:w w:val="85"/>
        </w:rPr>
        <w:t>550_Přenosový systém</w:t>
      </w:r>
    </w:p>
    <w:p w14:paraId="02F22261" w14:textId="77777777" w:rsidR="002D1322" w:rsidRPr="009F0AB5" w:rsidRDefault="002D1322" w:rsidP="00BF4CEA">
      <w:pPr>
        <w:spacing w:before="0"/>
        <w:ind w:left="1418"/>
        <w:rPr>
          <w:b/>
          <w:bCs/>
          <w:w w:val="85"/>
        </w:rPr>
      </w:pPr>
      <w:r w:rsidRPr="009F0AB5">
        <w:rPr>
          <w:b/>
          <w:bCs/>
          <w:w w:val="85"/>
        </w:rPr>
        <w:t>560_Rádiové systémy</w:t>
      </w:r>
    </w:p>
    <w:p w14:paraId="1E1D85DC" w14:textId="77777777" w:rsidR="002D1322" w:rsidRPr="009F0AB5" w:rsidRDefault="002D1322" w:rsidP="00BF4CEA">
      <w:pPr>
        <w:spacing w:before="0"/>
        <w:ind w:left="1418"/>
        <w:rPr>
          <w:b/>
          <w:bCs/>
          <w:w w:val="85"/>
        </w:rPr>
      </w:pPr>
      <w:r w:rsidRPr="009F0AB5">
        <w:rPr>
          <w:b/>
          <w:bCs/>
          <w:w w:val="85"/>
        </w:rPr>
        <w:t>570_Dálkové ovládání pro sdělovací zařízení a nadstavbové systémy</w:t>
      </w:r>
    </w:p>
    <w:p w14:paraId="6DA4F940" w14:textId="77777777" w:rsidR="002D1322" w:rsidRPr="009F0AB5" w:rsidRDefault="002D1322" w:rsidP="00BF4CEA">
      <w:pPr>
        <w:spacing w:before="0"/>
        <w:ind w:left="1418"/>
        <w:rPr>
          <w:b/>
          <w:bCs/>
          <w:w w:val="85"/>
        </w:rPr>
      </w:pPr>
      <w:r w:rsidRPr="009F0AB5">
        <w:rPr>
          <w:b/>
          <w:bCs/>
          <w:w w:val="85"/>
        </w:rPr>
        <w:t>580_Dálková kabelizace</w:t>
      </w:r>
    </w:p>
    <w:p w14:paraId="6CFB0329" w14:textId="77777777" w:rsidR="002D1322" w:rsidRPr="009F0AB5" w:rsidRDefault="002D1322" w:rsidP="00BF4CEA">
      <w:pPr>
        <w:spacing w:before="0"/>
        <w:ind w:left="1418"/>
        <w:rPr>
          <w:b/>
          <w:bCs/>
          <w:w w:val="85"/>
        </w:rPr>
      </w:pPr>
      <w:r w:rsidRPr="009F0AB5">
        <w:rPr>
          <w:b/>
          <w:bCs/>
          <w:w w:val="85"/>
        </w:rPr>
        <w:t>590_Místní kabelizace</w:t>
      </w:r>
    </w:p>
    <w:p w14:paraId="7A5502E9" w14:textId="3FF3FA25" w:rsidR="00CC0A83" w:rsidRDefault="002D1322" w:rsidP="00B97C73">
      <w:pPr>
        <w:spacing w:before="0" w:after="100"/>
        <w:ind w:left="1418"/>
        <w:rPr>
          <w:b/>
          <w:bCs/>
          <w:w w:val="85"/>
        </w:rPr>
      </w:pPr>
      <w:r w:rsidRPr="009F0AB5">
        <w:rPr>
          <w:b/>
          <w:bCs/>
          <w:w w:val="85"/>
        </w:rPr>
        <w:t>595_Jiná sdělovací zařízení</w:t>
      </w:r>
      <w:r w:rsidR="00CC0A83">
        <w:rPr>
          <w:b/>
          <w:bCs/>
          <w:w w:val="85"/>
        </w:rPr>
        <w:br w:type="page"/>
      </w:r>
    </w:p>
    <w:p w14:paraId="63968D74" w14:textId="77777777" w:rsidR="002D1322" w:rsidRPr="009F0AB5" w:rsidRDefault="002D1322" w:rsidP="00BF4CEA">
      <w:pPr>
        <w:spacing w:before="0"/>
        <w:ind w:left="709"/>
      </w:pPr>
      <w:r w:rsidRPr="009F0AB5">
        <w:lastRenderedPageBreak/>
        <w:t>600_Zařízení silnoproudé technologie</w:t>
      </w:r>
    </w:p>
    <w:p w14:paraId="21BD8A90" w14:textId="77777777" w:rsidR="002D1322" w:rsidRPr="009F0AB5" w:rsidRDefault="002D1322" w:rsidP="00BF4CEA">
      <w:pPr>
        <w:spacing w:before="0"/>
        <w:ind w:left="1418"/>
        <w:rPr>
          <w:b/>
          <w:bCs/>
          <w:w w:val="85"/>
        </w:rPr>
      </w:pPr>
      <w:r w:rsidRPr="009F0AB5">
        <w:rPr>
          <w:b/>
          <w:bCs/>
          <w:w w:val="85"/>
        </w:rPr>
        <w:t>610_Dispečerská řídící technika</w:t>
      </w:r>
    </w:p>
    <w:p w14:paraId="7F796D9B" w14:textId="77777777" w:rsidR="002D1322" w:rsidRPr="009F0AB5" w:rsidRDefault="002D1322" w:rsidP="00BF4CEA">
      <w:pPr>
        <w:spacing w:before="0"/>
        <w:ind w:left="1418"/>
        <w:rPr>
          <w:b/>
          <w:bCs/>
          <w:w w:val="85"/>
        </w:rPr>
      </w:pPr>
      <w:r w:rsidRPr="009F0AB5">
        <w:rPr>
          <w:b/>
          <w:bCs/>
          <w:w w:val="85"/>
        </w:rPr>
        <w:t>620_Silnoproudá technologie rozvoden</w:t>
      </w:r>
    </w:p>
    <w:p w14:paraId="706ED575" w14:textId="77777777" w:rsidR="002D1322" w:rsidRPr="009F0AB5" w:rsidRDefault="002D1322" w:rsidP="00BF4CEA">
      <w:pPr>
        <w:spacing w:before="0"/>
        <w:ind w:left="1418"/>
        <w:rPr>
          <w:b/>
          <w:bCs/>
          <w:w w:val="85"/>
        </w:rPr>
      </w:pPr>
      <w:r w:rsidRPr="009F0AB5">
        <w:rPr>
          <w:b/>
          <w:bCs/>
          <w:w w:val="85"/>
        </w:rPr>
        <w:t>630_Silnoproudá technologie trakčních napájecích stanic</w:t>
      </w:r>
    </w:p>
    <w:p w14:paraId="66FFD6F9" w14:textId="0E90B627" w:rsidR="002D1322" w:rsidRPr="009F0AB5" w:rsidRDefault="002D1322" w:rsidP="00BF4CEA">
      <w:pPr>
        <w:spacing w:before="0"/>
        <w:ind w:left="1418"/>
        <w:rPr>
          <w:b/>
          <w:bCs/>
          <w:w w:val="85"/>
        </w:rPr>
      </w:pPr>
      <w:r w:rsidRPr="009F0AB5">
        <w:rPr>
          <w:b/>
          <w:bCs/>
          <w:w w:val="85"/>
        </w:rPr>
        <w:t>640_Silnoproudá technologie trakčních spínacích stanic</w:t>
      </w:r>
    </w:p>
    <w:p w14:paraId="7FE6F6D4" w14:textId="77777777" w:rsidR="002D1322" w:rsidRPr="009F0AB5" w:rsidRDefault="002D1322" w:rsidP="00BF4CEA">
      <w:pPr>
        <w:spacing w:before="0"/>
        <w:ind w:left="1418"/>
        <w:rPr>
          <w:b/>
          <w:bCs/>
          <w:w w:val="85"/>
        </w:rPr>
      </w:pPr>
      <w:r w:rsidRPr="009F0AB5">
        <w:rPr>
          <w:b/>
          <w:bCs/>
          <w:w w:val="85"/>
        </w:rPr>
        <w:t>650_Silnoproudá technologie netrakčních odběrů</w:t>
      </w:r>
    </w:p>
    <w:p w14:paraId="387749FA" w14:textId="15AE7E68" w:rsidR="00555834" w:rsidRDefault="002D1322" w:rsidP="00555834">
      <w:pPr>
        <w:spacing w:before="0" w:after="120"/>
        <w:ind w:left="1418"/>
        <w:rPr>
          <w:b/>
          <w:bCs/>
          <w:w w:val="85"/>
        </w:rPr>
      </w:pPr>
      <w:r w:rsidRPr="009F0AB5">
        <w:rPr>
          <w:b/>
          <w:bCs/>
          <w:w w:val="85"/>
        </w:rPr>
        <w:t>660_Provozní rozvod silnoproudu</w:t>
      </w:r>
    </w:p>
    <w:p w14:paraId="19B14B56" w14:textId="77777777" w:rsidR="002D1322" w:rsidRPr="009F0AB5" w:rsidRDefault="002D1322" w:rsidP="00BF4CEA">
      <w:pPr>
        <w:spacing w:before="0"/>
        <w:ind w:left="709"/>
      </w:pPr>
      <w:r w:rsidRPr="009F0AB5">
        <w:t>700_Ostatní technologická zařízení</w:t>
      </w:r>
    </w:p>
    <w:p w14:paraId="41A3EC6C" w14:textId="77777777" w:rsidR="002D1322" w:rsidRPr="009F0AB5" w:rsidRDefault="002D1322" w:rsidP="00BF4CEA">
      <w:pPr>
        <w:spacing w:before="0"/>
        <w:ind w:left="1418"/>
        <w:rPr>
          <w:b/>
          <w:bCs/>
          <w:w w:val="85"/>
        </w:rPr>
      </w:pPr>
      <w:r w:rsidRPr="009F0AB5">
        <w:rPr>
          <w:b/>
          <w:bCs/>
          <w:w w:val="85"/>
        </w:rPr>
        <w:t>710_Výtahy a plošiny</w:t>
      </w:r>
    </w:p>
    <w:p w14:paraId="48B1BE54" w14:textId="77777777" w:rsidR="002D1322" w:rsidRPr="009F0AB5" w:rsidRDefault="002D1322" w:rsidP="00BF4CEA">
      <w:pPr>
        <w:spacing w:before="0"/>
        <w:ind w:left="1418"/>
        <w:rPr>
          <w:b/>
          <w:bCs/>
          <w:w w:val="85"/>
        </w:rPr>
      </w:pPr>
      <w:r w:rsidRPr="009F0AB5">
        <w:rPr>
          <w:b/>
          <w:bCs/>
          <w:w w:val="85"/>
        </w:rPr>
        <w:t>720_Eskalátory a tabelátory</w:t>
      </w:r>
    </w:p>
    <w:p w14:paraId="65DF8736" w14:textId="77777777" w:rsidR="002D1322" w:rsidRPr="009F0AB5" w:rsidRDefault="002D1322" w:rsidP="00BF4CEA">
      <w:pPr>
        <w:spacing w:before="0"/>
        <w:ind w:left="1418"/>
        <w:rPr>
          <w:b/>
          <w:bCs/>
          <w:w w:val="85"/>
        </w:rPr>
      </w:pPr>
      <w:r w:rsidRPr="009F0AB5">
        <w:rPr>
          <w:b/>
          <w:bCs/>
          <w:w w:val="85"/>
        </w:rPr>
        <w:t>730_Fotovoltaické systémy</w:t>
      </w:r>
    </w:p>
    <w:p w14:paraId="4B5315A2" w14:textId="77777777" w:rsidR="002D1322" w:rsidRPr="009F0AB5" w:rsidRDefault="002D1322" w:rsidP="00BF4CEA">
      <w:pPr>
        <w:spacing w:before="0"/>
        <w:ind w:left="1418"/>
        <w:rPr>
          <w:b/>
          <w:bCs/>
          <w:w w:val="85"/>
        </w:rPr>
      </w:pPr>
      <w:r w:rsidRPr="009F0AB5">
        <w:rPr>
          <w:b/>
          <w:bCs/>
          <w:w w:val="85"/>
        </w:rPr>
        <w:t>740_Napájení nedrážních technologií</w:t>
      </w:r>
    </w:p>
    <w:p w14:paraId="4D71BAB9" w14:textId="77777777" w:rsidR="002D1322" w:rsidRPr="009F0AB5" w:rsidRDefault="002D1322" w:rsidP="00BF4CEA">
      <w:pPr>
        <w:spacing w:before="0"/>
        <w:ind w:left="1418"/>
        <w:rPr>
          <w:b/>
          <w:bCs/>
          <w:w w:val="85"/>
        </w:rPr>
      </w:pPr>
      <w:r w:rsidRPr="009F0AB5">
        <w:rPr>
          <w:b/>
          <w:bCs/>
          <w:w w:val="85"/>
        </w:rPr>
        <w:t>750_Kolejové brzdy</w:t>
      </w:r>
    </w:p>
    <w:p w14:paraId="1F152101" w14:textId="77777777" w:rsidR="002D1322" w:rsidRPr="009F0AB5" w:rsidRDefault="002D1322" w:rsidP="00BF4CEA">
      <w:pPr>
        <w:spacing w:before="0"/>
        <w:ind w:left="1418"/>
        <w:rPr>
          <w:b/>
          <w:bCs/>
          <w:w w:val="85"/>
        </w:rPr>
      </w:pPr>
      <w:r w:rsidRPr="009F0AB5">
        <w:rPr>
          <w:b/>
          <w:bCs/>
          <w:w w:val="85"/>
        </w:rPr>
        <w:t>760_Monitorovací systémy</w:t>
      </w:r>
    </w:p>
    <w:p w14:paraId="089FD605" w14:textId="77777777" w:rsidR="002D1322" w:rsidRPr="009F0AB5" w:rsidRDefault="002D1322" w:rsidP="00D13C92">
      <w:pPr>
        <w:spacing w:before="0" w:after="120"/>
        <w:ind w:left="1418"/>
        <w:rPr>
          <w:b/>
          <w:bCs/>
          <w:w w:val="85"/>
        </w:rPr>
      </w:pPr>
      <w:r w:rsidRPr="009F0AB5">
        <w:rPr>
          <w:b/>
          <w:bCs/>
          <w:w w:val="85"/>
        </w:rPr>
        <w:t>770_Ostatní nezařazené technologické zařízení</w:t>
      </w:r>
    </w:p>
    <w:p w14:paraId="76E22932" w14:textId="77777777" w:rsidR="002D1322" w:rsidRPr="009F0AB5" w:rsidRDefault="002D1322" w:rsidP="00BF4CEA">
      <w:pPr>
        <w:spacing w:before="0"/>
        <w:ind w:left="709"/>
      </w:pPr>
      <w:r w:rsidRPr="009F0AB5">
        <w:t>800_Objekty úpravy území</w:t>
      </w:r>
    </w:p>
    <w:p w14:paraId="5D5369E2" w14:textId="77777777" w:rsidR="002D1322" w:rsidRPr="009F0AB5" w:rsidRDefault="002D1322" w:rsidP="00BF4CEA">
      <w:pPr>
        <w:spacing w:before="0"/>
        <w:ind w:left="1418"/>
        <w:rPr>
          <w:b/>
          <w:bCs/>
          <w:w w:val="85"/>
        </w:rPr>
      </w:pPr>
      <w:r w:rsidRPr="009F0AB5">
        <w:rPr>
          <w:b/>
          <w:bCs/>
          <w:w w:val="85"/>
        </w:rPr>
        <w:t>810_Příprava území</w:t>
      </w:r>
    </w:p>
    <w:p w14:paraId="6411F3B8" w14:textId="77777777" w:rsidR="002D1322" w:rsidRPr="009F0AB5" w:rsidRDefault="002D1322" w:rsidP="00BF4CEA">
      <w:pPr>
        <w:spacing w:before="0"/>
        <w:ind w:left="1418"/>
        <w:rPr>
          <w:b/>
          <w:bCs/>
          <w:w w:val="85"/>
        </w:rPr>
      </w:pPr>
      <w:r w:rsidRPr="009F0AB5">
        <w:rPr>
          <w:b/>
          <w:bCs/>
          <w:w w:val="85"/>
        </w:rPr>
        <w:t>820_Kácení</w:t>
      </w:r>
    </w:p>
    <w:p w14:paraId="1FBFB3E9" w14:textId="77777777" w:rsidR="002D1322" w:rsidRPr="009F0AB5" w:rsidRDefault="002D1322" w:rsidP="00BF4CEA">
      <w:pPr>
        <w:spacing w:before="0"/>
        <w:ind w:left="1418"/>
        <w:rPr>
          <w:b/>
          <w:bCs/>
          <w:w w:val="85"/>
        </w:rPr>
      </w:pPr>
      <w:r w:rsidRPr="009F0AB5">
        <w:rPr>
          <w:b/>
          <w:bCs/>
          <w:w w:val="85"/>
        </w:rPr>
        <w:t>830_Rekultivace</w:t>
      </w:r>
    </w:p>
    <w:p w14:paraId="1865B1DC" w14:textId="77777777" w:rsidR="002D1322" w:rsidRPr="009F0AB5" w:rsidRDefault="002D1322" w:rsidP="00BF4CEA">
      <w:pPr>
        <w:spacing w:before="0"/>
        <w:ind w:left="1418"/>
        <w:rPr>
          <w:b/>
          <w:bCs/>
          <w:w w:val="85"/>
        </w:rPr>
      </w:pPr>
      <w:r w:rsidRPr="009F0AB5">
        <w:rPr>
          <w:b/>
          <w:bCs/>
          <w:w w:val="85"/>
        </w:rPr>
        <w:t>840_Náhradní výsadba</w:t>
      </w:r>
    </w:p>
    <w:p w14:paraId="106511F4" w14:textId="4D911975" w:rsidR="002D1322" w:rsidRPr="009F0AB5" w:rsidRDefault="002D1322" w:rsidP="00BF4CEA">
      <w:pPr>
        <w:spacing w:before="0"/>
        <w:ind w:left="1418"/>
        <w:rPr>
          <w:b/>
          <w:bCs/>
          <w:w w:val="85"/>
        </w:rPr>
      </w:pPr>
      <w:r w:rsidRPr="009F0AB5">
        <w:rPr>
          <w:b/>
          <w:bCs/>
          <w:w w:val="85"/>
        </w:rPr>
        <w:t>850_Ostatní vegetační úprava</w:t>
      </w:r>
    </w:p>
    <w:p w14:paraId="106E66A1" w14:textId="77777777" w:rsidR="002D1322" w:rsidRPr="009F0AB5" w:rsidRDefault="002D1322" w:rsidP="00D2109D">
      <w:pPr>
        <w:spacing w:before="0" w:after="120"/>
        <w:ind w:left="1418"/>
        <w:rPr>
          <w:b/>
          <w:bCs/>
          <w:w w:val="85"/>
        </w:rPr>
      </w:pPr>
      <w:r w:rsidRPr="009F0AB5">
        <w:rPr>
          <w:b/>
          <w:bCs/>
          <w:w w:val="85"/>
        </w:rPr>
        <w:t>860_Zabezpečení veřejných zájmů</w:t>
      </w:r>
    </w:p>
    <w:p w14:paraId="7663EFAC" w14:textId="77777777" w:rsidR="002D1322" w:rsidRPr="009F0AB5" w:rsidRDefault="002D1322" w:rsidP="00BF4CEA">
      <w:pPr>
        <w:spacing w:before="0"/>
        <w:ind w:left="709"/>
      </w:pPr>
      <w:r w:rsidRPr="009F0AB5">
        <w:t>900_Ostatní objekty</w:t>
      </w:r>
    </w:p>
    <w:p w14:paraId="72EE9ABC" w14:textId="2C9CF78D" w:rsidR="002D1322" w:rsidRPr="009F0AB5" w:rsidRDefault="002D1322" w:rsidP="00BF4CEA">
      <w:pPr>
        <w:spacing w:before="0"/>
        <w:ind w:left="1418"/>
        <w:rPr>
          <w:b/>
          <w:bCs/>
          <w:w w:val="85"/>
        </w:rPr>
      </w:pPr>
      <w:r w:rsidRPr="009F0AB5">
        <w:rPr>
          <w:b/>
          <w:bCs/>
          <w:w w:val="85"/>
        </w:rPr>
        <w:t>910_Odstranění stavby</w:t>
      </w:r>
    </w:p>
    <w:p w14:paraId="46B304E0" w14:textId="77777777" w:rsidR="002D1322" w:rsidRPr="009F0AB5" w:rsidRDefault="002D1322" w:rsidP="00BF4CEA">
      <w:pPr>
        <w:spacing w:before="0"/>
        <w:ind w:left="1418"/>
        <w:rPr>
          <w:b/>
          <w:bCs/>
          <w:w w:val="85"/>
        </w:rPr>
      </w:pPr>
      <w:r w:rsidRPr="009F0AB5">
        <w:rPr>
          <w:b/>
          <w:bCs/>
          <w:w w:val="85"/>
        </w:rPr>
        <w:t>920_Geotechnický monitoring</w:t>
      </w:r>
    </w:p>
    <w:p w14:paraId="4494723F" w14:textId="24AD6FF8" w:rsidR="00654DE7" w:rsidRPr="009F0AB5" w:rsidRDefault="002D1322" w:rsidP="00555834">
      <w:pPr>
        <w:spacing w:before="0" w:after="120"/>
        <w:ind w:left="1418"/>
        <w:rPr>
          <w:b/>
          <w:bCs/>
          <w:w w:val="85"/>
        </w:rPr>
      </w:pPr>
      <w:r w:rsidRPr="009F0AB5">
        <w:rPr>
          <w:b/>
          <w:bCs/>
          <w:w w:val="85"/>
        </w:rPr>
        <w:t>930_Ostatní objekty</w:t>
      </w:r>
    </w:p>
    <w:p w14:paraId="51D27860" w14:textId="3F5781B4" w:rsidR="00110E17" w:rsidRPr="00CC0A83" w:rsidRDefault="4EFA877F" w:rsidP="16EB36B8">
      <w:pPr>
        <w:pStyle w:val="Text2-1"/>
        <w:rPr>
          <w:i/>
          <w:iCs/>
        </w:rPr>
      </w:pPr>
      <w:r>
        <w:t xml:space="preserve">Členění modelu na </w:t>
      </w:r>
      <w:r w:rsidR="339D500C">
        <w:t>profesní</w:t>
      </w:r>
      <w:r>
        <w:t xml:space="preserve"> DiMS </w:t>
      </w:r>
      <w:r w:rsidR="4BA523E9" w:rsidRPr="16EB36B8">
        <w:rPr>
          <w:b/>
          <w:bCs/>
        </w:rPr>
        <w:t xml:space="preserve">u </w:t>
      </w:r>
      <w:r w:rsidR="2AC61057" w:rsidRPr="16EB36B8">
        <w:rPr>
          <w:b/>
          <w:bCs/>
        </w:rPr>
        <w:t xml:space="preserve">pozemních </w:t>
      </w:r>
      <w:r w:rsidR="36276B3F" w:rsidRPr="16EB36B8">
        <w:rPr>
          <w:b/>
          <w:bCs/>
        </w:rPr>
        <w:t>objektů</w:t>
      </w:r>
      <w:r w:rsidR="36276B3F">
        <w:t xml:space="preserve"> spadajících pod základní řady 210 a 220</w:t>
      </w:r>
      <w:r w:rsidR="2F3D1372">
        <w:t xml:space="preserve"> (210_Pozemní objekty výpravních budov a budov zastávek; 220_Pozemní objekty samostatných provozních budov dráhy)</w:t>
      </w:r>
      <w:r w:rsidR="3F77500C">
        <w:t xml:space="preserve">, které budou </w:t>
      </w:r>
      <w:r w:rsidR="4022813B">
        <w:t xml:space="preserve">pod svým číslem </w:t>
      </w:r>
      <w:r w:rsidR="61B8768B">
        <w:t>Objektu</w:t>
      </w:r>
      <w:r w:rsidR="19846080">
        <w:t xml:space="preserve"> </w:t>
      </w:r>
      <w:r w:rsidR="2F3D1372">
        <w:t>umístěny do samostatných složek (viz 4.3.</w:t>
      </w:r>
      <w:r w:rsidR="00FB471C">
        <w:t>3</w:t>
      </w:r>
      <w:r w:rsidR="2F3D1372">
        <w:t>) a v</w:t>
      </w:r>
      <w:r w:rsidR="540666CF">
        <w:t xml:space="preserve"> </w:t>
      </w:r>
      <w:r w:rsidR="2F3D1372">
        <w:t xml:space="preserve">nich </w:t>
      </w:r>
      <w:r w:rsidR="19846080">
        <w:t>dále členěny takto</w:t>
      </w:r>
      <w:r w:rsidR="2F3D1372">
        <w:t>:</w:t>
      </w:r>
    </w:p>
    <w:p w14:paraId="1746ECBF" w14:textId="629DA271" w:rsidR="00897696" w:rsidRPr="009F0AB5" w:rsidRDefault="00853341" w:rsidP="00666E58">
      <w:pPr>
        <w:pStyle w:val="Text2-2"/>
        <w:numPr>
          <w:ilvl w:val="0"/>
          <w:numId w:val="0"/>
        </w:numPr>
        <w:spacing w:before="0" w:after="0"/>
        <w:ind w:left="1418"/>
        <w:rPr>
          <w:b/>
          <w:bCs/>
          <w:w w:val="85"/>
        </w:rPr>
      </w:pPr>
      <w:r>
        <w:rPr>
          <w:b/>
          <w:bCs/>
          <w:w w:val="85"/>
        </w:rPr>
        <w:t>SO</w:t>
      </w:r>
      <w:r w:rsidR="00666E58">
        <w:rPr>
          <w:b/>
          <w:bCs/>
          <w:w w:val="85"/>
        </w:rPr>
        <w:t>2######</w:t>
      </w:r>
      <w:r w:rsidR="00666E58">
        <w:rPr>
          <w:b/>
          <w:w w:val="85"/>
        </w:rPr>
        <w:t>_</w:t>
      </w:r>
      <w:r w:rsidR="00897696" w:rsidRPr="009F0AB5">
        <w:rPr>
          <w:b/>
          <w:bCs/>
          <w:w w:val="85"/>
        </w:rPr>
        <w:t>01</w:t>
      </w:r>
      <w:r w:rsidR="00F938C5">
        <w:rPr>
          <w:b/>
          <w:bCs/>
          <w:w w:val="85"/>
        </w:rPr>
        <w:t>_</w:t>
      </w:r>
      <w:r w:rsidR="00897696" w:rsidRPr="009F0AB5">
        <w:rPr>
          <w:b/>
          <w:bCs/>
          <w:w w:val="85"/>
        </w:rPr>
        <w:t>Architektonicko-stavební řešení</w:t>
      </w:r>
    </w:p>
    <w:p w14:paraId="16F50832" w14:textId="0AAAF58E" w:rsidR="00897696" w:rsidRPr="009F0AB5" w:rsidRDefault="00666E58" w:rsidP="00666E58">
      <w:pPr>
        <w:pStyle w:val="Text2-2"/>
        <w:numPr>
          <w:ilvl w:val="0"/>
          <w:numId w:val="0"/>
        </w:numPr>
        <w:spacing w:before="0" w:after="0"/>
        <w:ind w:left="1418"/>
        <w:rPr>
          <w:b/>
          <w:bCs/>
          <w:w w:val="85"/>
        </w:rPr>
      </w:pPr>
      <w:r>
        <w:rPr>
          <w:b/>
          <w:bCs/>
          <w:w w:val="85"/>
        </w:rPr>
        <w:t>SO2######</w:t>
      </w:r>
      <w:r>
        <w:rPr>
          <w:b/>
          <w:w w:val="85"/>
        </w:rPr>
        <w:t>_</w:t>
      </w:r>
      <w:r w:rsidR="00897696" w:rsidRPr="009F0AB5">
        <w:rPr>
          <w:b/>
          <w:bCs/>
          <w:w w:val="85"/>
        </w:rPr>
        <w:t>02</w:t>
      </w:r>
      <w:r w:rsidR="00F938C5">
        <w:rPr>
          <w:b/>
          <w:bCs/>
          <w:w w:val="85"/>
        </w:rPr>
        <w:t>_</w:t>
      </w:r>
      <w:r w:rsidR="00897696" w:rsidRPr="009F0AB5">
        <w:rPr>
          <w:b/>
          <w:bCs/>
          <w:w w:val="85"/>
        </w:rPr>
        <w:t>Stavebně konstrukční řešení</w:t>
      </w:r>
    </w:p>
    <w:p w14:paraId="51483177" w14:textId="0C4B7286" w:rsidR="00897696" w:rsidRPr="009F0AB5" w:rsidRDefault="00897696" w:rsidP="00353578">
      <w:pPr>
        <w:pStyle w:val="Text2-2"/>
        <w:numPr>
          <w:ilvl w:val="0"/>
          <w:numId w:val="0"/>
        </w:numPr>
        <w:spacing w:after="0"/>
        <w:ind w:left="709"/>
      </w:pPr>
      <w:r w:rsidRPr="009F0AB5">
        <w:t>Technika prostředí staveb</w:t>
      </w:r>
      <w:r w:rsidR="00F938C5">
        <w:t xml:space="preserve"> (</w:t>
      </w:r>
      <w:r w:rsidR="00FF5BDD">
        <w:t>bude podrobněji členěno)</w:t>
      </w:r>
      <w:r w:rsidR="000537F8">
        <w:t>:</w:t>
      </w:r>
    </w:p>
    <w:p w14:paraId="33324BDF" w14:textId="25C54A25" w:rsidR="00897696" w:rsidRPr="009F0AB5" w:rsidRDefault="00106F4E" w:rsidP="000537F8">
      <w:pPr>
        <w:pStyle w:val="Text2-2"/>
        <w:numPr>
          <w:ilvl w:val="0"/>
          <w:numId w:val="0"/>
        </w:numPr>
        <w:spacing w:before="0" w:after="0"/>
        <w:ind w:left="1418"/>
        <w:rPr>
          <w:b/>
          <w:bCs/>
          <w:w w:val="85"/>
        </w:rPr>
      </w:pPr>
      <w:bookmarkStart w:id="55" w:name="OLE_LINK3"/>
      <w:r>
        <w:rPr>
          <w:b/>
          <w:bCs/>
          <w:w w:val="85"/>
        </w:rPr>
        <w:t>SO2######</w:t>
      </w:r>
      <w:r>
        <w:rPr>
          <w:b/>
          <w:w w:val="85"/>
        </w:rPr>
        <w:t>_</w:t>
      </w:r>
      <w:r w:rsidR="00897696" w:rsidRPr="009F0AB5">
        <w:rPr>
          <w:b/>
          <w:bCs/>
          <w:w w:val="85"/>
        </w:rPr>
        <w:t>31</w:t>
      </w:r>
      <w:r w:rsidR="00F938C5">
        <w:rPr>
          <w:b/>
          <w:bCs/>
          <w:w w:val="85"/>
        </w:rPr>
        <w:t>_</w:t>
      </w:r>
      <w:r w:rsidR="00897696" w:rsidRPr="009F0AB5">
        <w:rPr>
          <w:b/>
          <w:bCs/>
          <w:w w:val="85"/>
        </w:rPr>
        <w:t>Zdravotně technické instalace (vodovod a kanalizace)</w:t>
      </w:r>
    </w:p>
    <w:p w14:paraId="2B957C49" w14:textId="6C80A396" w:rsidR="00897696" w:rsidRPr="009F0AB5" w:rsidRDefault="00106F4E" w:rsidP="000537F8">
      <w:pPr>
        <w:pStyle w:val="Text2-2"/>
        <w:numPr>
          <w:ilvl w:val="0"/>
          <w:numId w:val="0"/>
        </w:numPr>
        <w:spacing w:before="0" w:after="0"/>
        <w:ind w:left="1418"/>
        <w:rPr>
          <w:b/>
          <w:bCs/>
          <w:w w:val="85"/>
        </w:rPr>
      </w:pPr>
      <w:r>
        <w:rPr>
          <w:b/>
          <w:bCs/>
          <w:w w:val="85"/>
        </w:rPr>
        <w:t>SO2######</w:t>
      </w:r>
      <w:r>
        <w:rPr>
          <w:b/>
          <w:w w:val="85"/>
        </w:rPr>
        <w:t>_</w:t>
      </w:r>
      <w:r w:rsidR="00897696" w:rsidRPr="009F0AB5">
        <w:rPr>
          <w:b/>
          <w:bCs/>
          <w:w w:val="85"/>
        </w:rPr>
        <w:t>32</w:t>
      </w:r>
      <w:r w:rsidR="00F938C5">
        <w:rPr>
          <w:b/>
          <w:bCs/>
          <w:w w:val="85"/>
        </w:rPr>
        <w:t>_</w:t>
      </w:r>
      <w:r w:rsidR="00897696" w:rsidRPr="009F0AB5">
        <w:rPr>
          <w:b/>
          <w:bCs/>
          <w:w w:val="85"/>
        </w:rPr>
        <w:t>Vzduchotechnické zařízení</w:t>
      </w:r>
    </w:p>
    <w:p w14:paraId="20CDC0EE" w14:textId="1300E714" w:rsidR="00897696" w:rsidRPr="009F0AB5" w:rsidRDefault="00106F4E" w:rsidP="000537F8">
      <w:pPr>
        <w:pStyle w:val="Text2-2"/>
        <w:numPr>
          <w:ilvl w:val="0"/>
          <w:numId w:val="0"/>
        </w:numPr>
        <w:spacing w:before="0" w:after="0"/>
        <w:ind w:left="1418"/>
        <w:rPr>
          <w:b/>
          <w:bCs/>
          <w:w w:val="85"/>
        </w:rPr>
      </w:pPr>
      <w:r>
        <w:rPr>
          <w:b/>
          <w:bCs/>
          <w:w w:val="85"/>
        </w:rPr>
        <w:t>SO2######</w:t>
      </w:r>
      <w:r>
        <w:rPr>
          <w:b/>
          <w:w w:val="85"/>
        </w:rPr>
        <w:t>_</w:t>
      </w:r>
      <w:r w:rsidR="00897696" w:rsidRPr="009F0AB5">
        <w:rPr>
          <w:b/>
          <w:bCs/>
          <w:w w:val="85"/>
        </w:rPr>
        <w:t>33</w:t>
      </w:r>
      <w:r w:rsidR="00F938C5">
        <w:rPr>
          <w:b/>
          <w:bCs/>
          <w:w w:val="85"/>
        </w:rPr>
        <w:t>_</w:t>
      </w:r>
      <w:r w:rsidR="00897696" w:rsidRPr="009F0AB5">
        <w:rPr>
          <w:b/>
          <w:bCs/>
          <w:w w:val="85"/>
        </w:rPr>
        <w:t>Zařízení pro ochlazování staveb</w:t>
      </w:r>
    </w:p>
    <w:p w14:paraId="106F3E16" w14:textId="44EC493B" w:rsidR="00897696" w:rsidRPr="009F0AB5" w:rsidRDefault="00106F4E" w:rsidP="000537F8">
      <w:pPr>
        <w:pStyle w:val="Text2-2"/>
        <w:numPr>
          <w:ilvl w:val="0"/>
          <w:numId w:val="0"/>
        </w:numPr>
        <w:spacing w:before="0" w:after="0"/>
        <w:ind w:left="1418"/>
        <w:rPr>
          <w:b/>
          <w:bCs/>
          <w:w w:val="85"/>
        </w:rPr>
      </w:pPr>
      <w:r>
        <w:rPr>
          <w:b/>
          <w:bCs/>
          <w:w w:val="85"/>
        </w:rPr>
        <w:t>SO2######</w:t>
      </w:r>
      <w:r>
        <w:rPr>
          <w:b/>
          <w:w w:val="85"/>
        </w:rPr>
        <w:t>_</w:t>
      </w:r>
      <w:r w:rsidR="00897696" w:rsidRPr="009F0AB5">
        <w:rPr>
          <w:b/>
          <w:bCs/>
          <w:w w:val="85"/>
        </w:rPr>
        <w:t>34</w:t>
      </w:r>
      <w:r w:rsidR="00F938C5">
        <w:rPr>
          <w:b/>
          <w:bCs/>
          <w:w w:val="85"/>
        </w:rPr>
        <w:t>_</w:t>
      </w:r>
      <w:r w:rsidR="00897696" w:rsidRPr="009F0AB5">
        <w:rPr>
          <w:b/>
          <w:bCs/>
          <w:w w:val="85"/>
        </w:rPr>
        <w:t>Vnitřní plynovod</w:t>
      </w:r>
    </w:p>
    <w:p w14:paraId="16AD7A62" w14:textId="1691AE1F" w:rsidR="00897696" w:rsidRPr="009F0AB5" w:rsidRDefault="00106F4E" w:rsidP="000537F8">
      <w:pPr>
        <w:pStyle w:val="Text2-2"/>
        <w:numPr>
          <w:ilvl w:val="0"/>
          <w:numId w:val="0"/>
        </w:numPr>
        <w:spacing w:before="0" w:after="0"/>
        <w:ind w:left="1418"/>
        <w:rPr>
          <w:b/>
          <w:bCs/>
          <w:w w:val="85"/>
        </w:rPr>
      </w:pPr>
      <w:r>
        <w:rPr>
          <w:b/>
          <w:bCs/>
          <w:w w:val="85"/>
        </w:rPr>
        <w:t>SO2######</w:t>
      </w:r>
      <w:r>
        <w:rPr>
          <w:b/>
          <w:w w:val="85"/>
        </w:rPr>
        <w:t>_</w:t>
      </w:r>
      <w:r w:rsidR="00897696" w:rsidRPr="009F0AB5">
        <w:rPr>
          <w:b/>
          <w:bCs/>
          <w:w w:val="85"/>
        </w:rPr>
        <w:t>35</w:t>
      </w:r>
      <w:r w:rsidR="00F938C5">
        <w:rPr>
          <w:b/>
          <w:bCs/>
          <w:w w:val="85"/>
        </w:rPr>
        <w:t>_</w:t>
      </w:r>
      <w:r w:rsidR="00897696" w:rsidRPr="009F0AB5">
        <w:rPr>
          <w:b/>
          <w:bCs/>
          <w:w w:val="85"/>
        </w:rPr>
        <w:t>Zařízení pro vytápění staveb</w:t>
      </w:r>
    </w:p>
    <w:p w14:paraId="183CB169" w14:textId="6FD702B6" w:rsidR="00897696" w:rsidRPr="009F0AB5" w:rsidRDefault="00106F4E" w:rsidP="000537F8">
      <w:pPr>
        <w:pStyle w:val="Text2-2"/>
        <w:numPr>
          <w:ilvl w:val="0"/>
          <w:numId w:val="0"/>
        </w:numPr>
        <w:spacing w:before="0" w:after="0"/>
        <w:ind w:left="1418"/>
        <w:rPr>
          <w:b/>
          <w:bCs/>
          <w:w w:val="85"/>
        </w:rPr>
      </w:pPr>
      <w:r>
        <w:rPr>
          <w:b/>
          <w:bCs/>
          <w:w w:val="85"/>
        </w:rPr>
        <w:t>SO2######</w:t>
      </w:r>
      <w:r>
        <w:rPr>
          <w:b/>
          <w:w w:val="85"/>
        </w:rPr>
        <w:t>_</w:t>
      </w:r>
      <w:r w:rsidR="00897696" w:rsidRPr="009F0AB5">
        <w:rPr>
          <w:b/>
          <w:bCs/>
          <w:w w:val="85"/>
        </w:rPr>
        <w:t>36</w:t>
      </w:r>
      <w:r w:rsidR="00F938C5">
        <w:rPr>
          <w:b/>
          <w:bCs/>
          <w:w w:val="85"/>
        </w:rPr>
        <w:t>_</w:t>
      </w:r>
      <w:r w:rsidR="00897696" w:rsidRPr="009F0AB5">
        <w:rPr>
          <w:b/>
          <w:bCs/>
          <w:w w:val="85"/>
        </w:rPr>
        <w:t>Měření a regulace</w:t>
      </w:r>
    </w:p>
    <w:p w14:paraId="6B6EB846" w14:textId="1FFBF6F0" w:rsidR="00897696" w:rsidRPr="009F0AB5" w:rsidRDefault="00106F4E" w:rsidP="000537F8">
      <w:pPr>
        <w:pStyle w:val="Text2-2"/>
        <w:numPr>
          <w:ilvl w:val="0"/>
          <w:numId w:val="0"/>
        </w:numPr>
        <w:spacing w:before="0" w:after="0"/>
        <w:ind w:left="1418"/>
        <w:rPr>
          <w:b/>
          <w:bCs/>
          <w:w w:val="85"/>
        </w:rPr>
      </w:pPr>
      <w:r>
        <w:rPr>
          <w:b/>
          <w:bCs/>
          <w:w w:val="85"/>
        </w:rPr>
        <w:t>SO2######</w:t>
      </w:r>
      <w:r>
        <w:rPr>
          <w:b/>
          <w:w w:val="85"/>
        </w:rPr>
        <w:t>_</w:t>
      </w:r>
      <w:r w:rsidR="00897696" w:rsidRPr="009F0AB5">
        <w:rPr>
          <w:b/>
          <w:bCs/>
          <w:w w:val="85"/>
        </w:rPr>
        <w:t>37</w:t>
      </w:r>
      <w:r w:rsidR="00F938C5">
        <w:rPr>
          <w:b/>
          <w:bCs/>
          <w:w w:val="85"/>
        </w:rPr>
        <w:t>_</w:t>
      </w:r>
      <w:r w:rsidR="00897696" w:rsidRPr="009F0AB5">
        <w:rPr>
          <w:b/>
          <w:bCs/>
          <w:w w:val="85"/>
        </w:rPr>
        <w:t>Zařízení silnoproudé elektrotechniky včetně ochrany před bleskem</w:t>
      </w:r>
    </w:p>
    <w:p w14:paraId="11A038F0" w14:textId="5150F511" w:rsidR="00897696" w:rsidRPr="009F0AB5" w:rsidRDefault="00106F4E" w:rsidP="000537F8">
      <w:pPr>
        <w:pStyle w:val="Text2-2"/>
        <w:numPr>
          <w:ilvl w:val="0"/>
          <w:numId w:val="0"/>
        </w:numPr>
        <w:spacing w:before="0" w:after="0"/>
        <w:ind w:left="1418"/>
        <w:rPr>
          <w:b/>
          <w:bCs/>
          <w:w w:val="85"/>
        </w:rPr>
      </w:pPr>
      <w:r>
        <w:rPr>
          <w:b/>
          <w:bCs/>
          <w:w w:val="85"/>
        </w:rPr>
        <w:t>SO2######</w:t>
      </w:r>
      <w:r>
        <w:rPr>
          <w:b/>
          <w:w w:val="85"/>
        </w:rPr>
        <w:t>_</w:t>
      </w:r>
      <w:r w:rsidR="00897696" w:rsidRPr="009F0AB5">
        <w:rPr>
          <w:b/>
          <w:bCs/>
          <w:w w:val="85"/>
        </w:rPr>
        <w:t>38</w:t>
      </w:r>
      <w:r w:rsidR="00F938C5">
        <w:rPr>
          <w:b/>
          <w:bCs/>
          <w:w w:val="85"/>
        </w:rPr>
        <w:t>_</w:t>
      </w:r>
      <w:r w:rsidR="00897696" w:rsidRPr="009F0AB5">
        <w:rPr>
          <w:b/>
          <w:bCs/>
          <w:w w:val="85"/>
        </w:rPr>
        <w:t>Zařízení slaboproudé elektrotechniky</w:t>
      </w:r>
    </w:p>
    <w:p w14:paraId="48C0203D" w14:textId="47A37A21" w:rsidR="009E79CE" w:rsidRDefault="00106F4E" w:rsidP="000537F8">
      <w:pPr>
        <w:pStyle w:val="Text2-2"/>
        <w:numPr>
          <w:ilvl w:val="0"/>
          <w:numId w:val="0"/>
        </w:numPr>
        <w:spacing w:before="0"/>
        <w:ind w:left="1418"/>
        <w:rPr>
          <w:b/>
          <w:bCs/>
          <w:w w:val="85"/>
        </w:rPr>
      </w:pPr>
      <w:r>
        <w:rPr>
          <w:b/>
          <w:bCs/>
          <w:w w:val="85"/>
        </w:rPr>
        <w:t>SO2######</w:t>
      </w:r>
      <w:r>
        <w:rPr>
          <w:b/>
          <w:w w:val="85"/>
        </w:rPr>
        <w:t>_</w:t>
      </w:r>
      <w:r w:rsidR="00897696" w:rsidRPr="009F0AB5">
        <w:rPr>
          <w:b/>
          <w:bCs/>
          <w:w w:val="85"/>
        </w:rPr>
        <w:t>39</w:t>
      </w:r>
      <w:r w:rsidR="00F938C5">
        <w:rPr>
          <w:b/>
          <w:bCs/>
          <w:w w:val="85"/>
        </w:rPr>
        <w:t>_</w:t>
      </w:r>
      <w:r w:rsidR="00897696" w:rsidRPr="009F0AB5">
        <w:rPr>
          <w:b/>
          <w:bCs/>
          <w:w w:val="85"/>
        </w:rPr>
        <w:t>Systémy technické ochrany objektu</w:t>
      </w:r>
    </w:p>
    <w:bookmarkEnd w:id="55"/>
    <w:p w14:paraId="2C9F73BB" w14:textId="22707C49" w:rsidR="00477A00" w:rsidRPr="009F0AB5" w:rsidRDefault="188A4B5B" w:rsidP="00665351">
      <w:pPr>
        <w:pStyle w:val="Text2-1"/>
        <w:spacing w:before="240" w:after="0"/>
      </w:pPr>
      <w:r>
        <w:t xml:space="preserve">Členění </w:t>
      </w:r>
      <w:r w:rsidR="2F3D1372">
        <w:t xml:space="preserve">modelů </w:t>
      </w:r>
      <w:r w:rsidRPr="16EB36B8">
        <w:rPr>
          <w:b/>
          <w:bCs/>
        </w:rPr>
        <w:t>podklad</w:t>
      </w:r>
      <w:r w:rsidR="713F1B73" w:rsidRPr="16EB36B8">
        <w:rPr>
          <w:b/>
          <w:bCs/>
        </w:rPr>
        <w:t>ů</w:t>
      </w:r>
      <w:r w:rsidRPr="16EB36B8">
        <w:rPr>
          <w:b/>
          <w:bCs/>
        </w:rPr>
        <w:t xml:space="preserve"> s charakterem profesního </w:t>
      </w:r>
      <w:r w:rsidR="713F1B73" w:rsidRPr="16EB36B8">
        <w:rPr>
          <w:b/>
          <w:bCs/>
        </w:rPr>
        <w:t>DiMS</w:t>
      </w:r>
      <w:r w:rsidRPr="16EB36B8">
        <w:rPr>
          <w:b/>
          <w:bCs/>
        </w:rPr>
        <w:t>:</w:t>
      </w:r>
    </w:p>
    <w:p w14:paraId="7C27862D" w14:textId="77777777" w:rsidR="00477A00" w:rsidRPr="009F0AB5" w:rsidRDefault="00477A00" w:rsidP="00477A00">
      <w:pPr>
        <w:spacing w:before="0"/>
        <w:ind w:left="1418"/>
        <w:rPr>
          <w:b/>
          <w:bCs/>
          <w:w w:val="85"/>
        </w:rPr>
      </w:pPr>
      <w:r w:rsidRPr="009F0AB5">
        <w:rPr>
          <w:b/>
          <w:bCs/>
          <w:w w:val="85"/>
        </w:rPr>
        <w:t>X10_Stávající stav</w:t>
      </w:r>
    </w:p>
    <w:p w14:paraId="135363DD" w14:textId="1422EC79" w:rsidR="00477A00" w:rsidRPr="009F0AB5" w:rsidRDefault="00477A00" w:rsidP="00477A00">
      <w:pPr>
        <w:spacing w:before="0"/>
        <w:ind w:left="1418"/>
        <w:rPr>
          <w:b/>
          <w:bCs/>
          <w:w w:val="85"/>
        </w:rPr>
      </w:pPr>
      <w:r w:rsidRPr="009F0AB5">
        <w:rPr>
          <w:b/>
          <w:bCs/>
          <w:w w:val="85"/>
        </w:rPr>
        <w:t>X21_Stávající sítě k</w:t>
      </w:r>
      <w:r w:rsidR="00DE1174">
        <w:rPr>
          <w:b/>
          <w:bCs/>
          <w:w w:val="85"/>
        </w:rPr>
        <w:t xml:space="preserve"> </w:t>
      </w:r>
      <w:r w:rsidRPr="009F0AB5">
        <w:rPr>
          <w:b/>
          <w:bCs/>
          <w:w w:val="85"/>
        </w:rPr>
        <w:t>provozování dráhy</w:t>
      </w:r>
    </w:p>
    <w:p w14:paraId="012ABDFA" w14:textId="77777777" w:rsidR="00477A00" w:rsidRPr="009F0AB5" w:rsidRDefault="00477A00" w:rsidP="00477A00">
      <w:pPr>
        <w:spacing w:before="0"/>
        <w:ind w:left="1418"/>
        <w:rPr>
          <w:b/>
          <w:bCs/>
          <w:w w:val="85"/>
        </w:rPr>
      </w:pPr>
      <w:r w:rsidRPr="009F0AB5">
        <w:rPr>
          <w:b/>
          <w:bCs/>
          <w:w w:val="85"/>
        </w:rPr>
        <w:t>X22_Stávající sítě ostatní</w:t>
      </w:r>
    </w:p>
    <w:p w14:paraId="5FC6C522" w14:textId="77777777" w:rsidR="00477A00" w:rsidRPr="009F0AB5" w:rsidRDefault="00477A00" w:rsidP="00477A00">
      <w:pPr>
        <w:spacing w:before="0"/>
        <w:ind w:left="1418"/>
        <w:rPr>
          <w:b/>
          <w:bCs/>
          <w:w w:val="85"/>
        </w:rPr>
      </w:pPr>
      <w:r w:rsidRPr="009F0AB5">
        <w:rPr>
          <w:b/>
          <w:bCs/>
          <w:w w:val="85"/>
        </w:rPr>
        <w:t>X30_Odstraňované konstrukce</w:t>
      </w:r>
    </w:p>
    <w:p w14:paraId="678594B9" w14:textId="269F60F0" w:rsidR="00477A00" w:rsidRPr="009F0AB5" w:rsidRDefault="00477A00" w:rsidP="00477A00">
      <w:pPr>
        <w:spacing w:before="0"/>
        <w:ind w:left="1418"/>
        <w:rPr>
          <w:b/>
          <w:bCs/>
          <w:w w:val="85"/>
        </w:rPr>
      </w:pPr>
      <w:r w:rsidRPr="009F0AB5">
        <w:rPr>
          <w:b/>
          <w:bCs/>
          <w:w w:val="85"/>
        </w:rPr>
        <w:t>X41_Odstraňované sítě k</w:t>
      </w:r>
      <w:r w:rsidR="00DE1174">
        <w:rPr>
          <w:b/>
          <w:bCs/>
          <w:w w:val="85"/>
        </w:rPr>
        <w:t xml:space="preserve"> </w:t>
      </w:r>
      <w:r w:rsidRPr="009F0AB5">
        <w:rPr>
          <w:b/>
          <w:bCs/>
          <w:w w:val="85"/>
        </w:rPr>
        <w:t>provozování dráhy</w:t>
      </w:r>
    </w:p>
    <w:p w14:paraId="0AA76DAE" w14:textId="77777777" w:rsidR="00477A00" w:rsidRPr="009F0AB5" w:rsidRDefault="00477A00" w:rsidP="00477A00">
      <w:pPr>
        <w:spacing w:before="0"/>
        <w:ind w:left="1418"/>
        <w:rPr>
          <w:b/>
          <w:bCs/>
          <w:w w:val="85"/>
        </w:rPr>
      </w:pPr>
      <w:r w:rsidRPr="009F0AB5">
        <w:rPr>
          <w:b/>
          <w:bCs/>
          <w:w w:val="85"/>
        </w:rPr>
        <w:t>X42_Odstraňované sítě ostatní</w:t>
      </w:r>
    </w:p>
    <w:p w14:paraId="542751F9" w14:textId="77777777" w:rsidR="00477A00" w:rsidRPr="009F0AB5" w:rsidRDefault="00477A00" w:rsidP="00477A00">
      <w:pPr>
        <w:spacing w:before="0"/>
        <w:ind w:left="1418"/>
        <w:rPr>
          <w:b/>
          <w:bCs/>
          <w:w w:val="85"/>
        </w:rPr>
      </w:pPr>
      <w:r w:rsidRPr="009F0AB5">
        <w:rPr>
          <w:b/>
          <w:bCs/>
          <w:w w:val="85"/>
        </w:rPr>
        <w:t>X51_Výkopové práce</w:t>
      </w:r>
    </w:p>
    <w:p w14:paraId="7DA636D6" w14:textId="77777777" w:rsidR="00EC0316" w:rsidRDefault="00477A00" w:rsidP="00EC0316">
      <w:pPr>
        <w:spacing w:before="0"/>
        <w:ind w:left="1418"/>
        <w:rPr>
          <w:b/>
          <w:bCs/>
          <w:w w:val="85"/>
        </w:rPr>
      </w:pPr>
      <w:r w:rsidRPr="009F0AB5">
        <w:rPr>
          <w:b/>
          <w:bCs/>
          <w:w w:val="85"/>
        </w:rPr>
        <w:t>X52_Geologický model</w:t>
      </w:r>
    </w:p>
    <w:p w14:paraId="298A2FB2" w14:textId="185E8879" w:rsidR="00C65119" w:rsidRPr="009F0AB5" w:rsidRDefault="00330D6C" w:rsidP="00B97C73">
      <w:pPr>
        <w:spacing w:before="0" w:after="120"/>
      </w:pPr>
      <w:r w:rsidRPr="009F0AB5">
        <w:br w:type="page"/>
      </w:r>
      <w:bookmarkStart w:id="56" w:name="_Ref24089821"/>
      <w:bookmarkEnd w:id="5"/>
      <w:bookmarkEnd w:id="6"/>
      <w:bookmarkEnd w:id="7"/>
      <w:bookmarkEnd w:id="8"/>
      <w:bookmarkEnd w:id="11"/>
      <w:bookmarkEnd w:id="14"/>
    </w:p>
    <w:p w14:paraId="55FDE163" w14:textId="4C51E24C" w:rsidR="00F536BC" w:rsidRPr="00F536BC" w:rsidRDefault="00D40E02" w:rsidP="00F536BC">
      <w:pPr>
        <w:pStyle w:val="Nadpis2-1"/>
        <w:rPr>
          <w:w w:val="95"/>
        </w:rPr>
      </w:pPr>
      <w:bookmarkStart w:id="57" w:name="_Toc126673189"/>
      <w:bookmarkStart w:id="58" w:name="_Toc180160179"/>
      <w:bookmarkEnd w:id="56"/>
      <w:r>
        <w:rPr>
          <w:w w:val="95"/>
        </w:rPr>
        <w:lastRenderedPageBreak/>
        <w:t>P</w:t>
      </w:r>
      <w:r w:rsidR="00F536BC" w:rsidRPr="00F536BC">
        <w:rPr>
          <w:w w:val="95"/>
        </w:rPr>
        <w:t xml:space="preserve">ožadavky na </w:t>
      </w:r>
      <w:r w:rsidR="00AF24F5">
        <w:rPr>
          <w:w w:val="95"/>
        </w:rPr>
        <w:t>s</w:t>
      </w:r>
      <w:r w:rsidR="00F536BC" w:rsidRPr="00F536BC">
        <w:rPr>
          <w:w w:val="95"/>
        </w:rPr>
        <w:t>oftware, datové formáty</w:t>
      </w:r>
      <w:bookmarkEnd w:id="57"/>
      <w:r w:rsidR="00F536BC" w:rsidRPr="00F536BC">
        <w:rPr>
          <w:w w:val="95"/>
        </w:rPr>
        <w:t xml:space="preserve"> a strukturu dat</w:t>
      </w:r>
      <w:bookmarkEnd w:id="58"/>
    </w:p>
    <w:p w14:paraId="07BC7BB8" w14:textId="77777777" w:rsidR="00F536BC" w:rsidRDefault="00F536BC" w:rsidP="00FE7ACA">
      <w:pPr>
        <w:pStyle w:val="Nadpis2-2"/>
      </w:pPr>
      <w:bookmarkStart w:id="59" w:name="_Toc116892188"/>
      <w:bookmarkStart w:id="60" w:name="_Toc126673190"/>
      <w:bookmarkStart w:id="61" w:name="_Toc180160180"/>
      <w:r w:rsidRPr="006B5754">
        <w:t>Datové formáty DiMS</w:t>
      </w:r>
      <w:bookmarkEnd w:id="59"/>
      <w:bookmarkEnd w:id="60"/>
      <w:bookmarkEnd w:id="61"/>
    </w:p>
    <w:p w14:paraId="718860DB" w14:textId="067E792B" w:rsidR="00F536BC" w:rsidRDefault="00F536BC">
      <w:pPr>
        <w:pStyle w:val="Text2-1"/>
        <w:tabs>
          <w:tab w:val="clear" w:pos="737"/>
        </w:tabs>
        <w:spacing w:after="0"/>
        <w:ind w:left="709"/>
      </w:pPr>
      <w:r w:rsidRPr="006B5754">
        <w:t>V </w:t>
      </w:r>
      <w:r w:rsidR="0047590A">
        <w:t>příloze</w:t>
      </w:r>
      <w:r w:rsidRPr="006B5754">
        <w:t xml:space="preserve"> BEP</w:t>
      </w:r>
      <w:r w:rsidR="0047590A">
        <w:t xml:space="preserve"> č. 2</w:t>
      </w:r>
      <w:r w:rsidRPr="006B5754">
        <w:t xml:space="preserve"> </w:t>
      </w:r>
      <w:r w:rsidR="0052389C" w:rsidRPr="00760B09">
        <w:rPr>
          <w:i/>
          <w:iCs/>
        </w:rPr>
        <w:t>Struktura DiMS a odpovědné osoby</w:t>
      </w:r>
      <w:r w:rsidR="0052389C">
        <w:t xml:space="preserve"> </w:t>
      </w:r>
      <w:r w:rsidRPr="006B5754">
        <w:t xml:space="preserve">bude uveden přehledný seznam všech jednotlivých dílčích DiMS s rozepsanými </w:t>
      </w:r>
      <w:r>
        <w:t xml:space="preserve">stavebními objekty a jejich </w:t>
      </w:r>
      <w:r w:rsidRPr="006B5754">
        <w:t>profesními celky v dílčím DiMS obsaženými.</w:t>
      </w:r>
      <w:r w:rsidR="00760B09">
        <w:t xml:space="preserve"> </w:t>
      </w:r>
      <w:r w:rsidRPr="006B5754">
        <w:t>U každého profesního celku budou uvedeny celé názvy a čísla verzí softwarových nástrojů a doplňků použitých k tvorbě dané profesní části.</w:t>
      </w:r>
    </w:p>
    <w:p w14:paraId="17F8A3FA" w14:textId="77777777" w:rsidR="00F536BC" w:rsidRDefault="00F536BC" w:rsidP="005138DB">
      <w:pPr>
        <w:pStyle w:val="Text2-1"/>
        <w:tabs>
          <w:tab w:val="clear" w:pos="737"/>
          <w:tab w:val="left" w:pos="709"/>
        </w:tabs>
        <w:spacing w:after="0"/>
        <w:ind w:left="709"/>
      </w:pPr>
      <w:r w:rsidRPr="006B5754">
        <w:t>Uveden bude také výstupní nativní formát a výměnný formát. Pokud použitý software nepracuje v nativním či výměnném formátu s jediným souborem, bude u příslušného formátu uvedeno podle typu software „databáze“</w:t>
      </w:r>
      <w:r>
        <w:t xml:space="preserve"> nebo „archiv“.</w:t>
      </w:r>
    </w:p>
    <w:p w14:paraId="38B76F62" w14:textId="4CD409D8" w:rsidR="00F536BC" w:rsidRDefault="00F536BC" w:rsidP="005138DB">
      <w:pPr>
        <w:pStyle w:val="Text2-1"/>
        <w:tabs>
          <w:tab w:val="clear" w:pos="737"/>
          <w:tab w:val="left" w:pos="709"/>
        </w:tabs>
        <w:spacing w:after="0"/>
        <w:ind w:left="709"/>
      </w:pPr>
      <w:r w:rsidRPr="006B5754">
        <w:t xml:space="preserve">U každého profesního celku bude uveden Specialista zodpovědný za tvorbu dané části modelu a Odpovědný projektant s profesní autorizací garantující obsahovou správnost (viz </w:t>
      </w:r>
      <w:r w:rsidR="00E43E04">
        <w:t xml:space="preserve">kap. </w:t>
      </w:r>
      <w:r w:rsidR="005E689A">
        <w:t>2</w:t>
      </w:r>
      <w:r w:rsidR="00644423">
        <w:t>.2</w:t>
      </w:r>
      <w:r w:rsidR="005E689A">
        <w:t xml:space="preserve"> </w:t>
      </w:r>
      <w:r w:rsidRPr="006B5754">
        <w:t xml:space="preserve">Definice činností odpovědných osob </w:t>
      </w:r>
      <w:r w:rsidR="00652062">
        <w:t>Dodavatel</w:t>
      </w:r>
      <w:r w:rsidRPr="006B5754">
        <w:t xml:space="preserve">e). U těchto osob bude uvedeno jejich celé jméno, telefonní </w:t>
      </w:r>
      <w:r>
        <w:t xml:space="preserve">číslo </w:t>
      </w:r>
      <w:r w:rsidRPr="006B5754">
        <w:t>a e-mailový kontakt.</w:t>
      </w:r>
    </w:p>
    <w:p w14:paraId="7038D9F7" w14:textId="1F28C606" w:rsidR="00F536BC" w:rsidRDefault="00652062" w:rsidP="005138DB">
      <w:pPr>
        <w:pStyle w:val="Text2-1"/>
        <w:tabs>
          <w:tab w:val="clear" w:pos="737"/>
          <w:tab w:val="left" w:pos="709"/>
        </w:tabs>
        <w:spacing w:after="0"/>
        <w:ind w:left="709"/>
      </w:pPr>
      <w:r>
        <w:t>Dodavatel</w:t>
      </w:r>
      <w:r w:rsidR="00F536BC" w:rsidRPr="006B5754">
        <w:t xml:space="preserve"> předá Objednateli DiMS ve formátech:</w:t>
      </w:r>
    </w:p>
    <w:p w14:paraId="47EDCF2A" w14:textId="77777777" w:rsidR="006646BF" w:rsidRDefault="00F536BC" w:rsidP="00A4115A">
      <w:pPr>
        <w:pStyle w:val="Text2-2"/>
        <w:numPr>
          <w:ilvl w:val="3"/>
          <w:numId w:val="16"/>
        </w:numPr>
        <w:spacing w:before="0" w:after="60"/>
        <w:ind w:hanging="246"/>
      </w:pPr>
      <w:r w:rsidRPr="006B5754">
        <w:t>výměnný formát IFC (po vzájemné dohodě případně IFCZIP, IFCXML, SAF, atd.);</w:t>
      </w:r>
    </w:p>
    <w:p w14:paraId="5BFF4B96" w14:textId="77777777" w:rsidR="006646BF" w:rsidRDefault="00F536BC" w:rsidP="00A4115A">
      <w:pPr>
        <w:pStyle w:val="Text2-2"/>
        <w:numPr>
          <w:ilvl w:val="3"/>
          <w:numId w:val="16"/>
        </w:numPr>
        <w:spacing w:before="0" w:after="60"/>
        <w:ind w:hanging="246"/>
      </w:pPr>
      <w:r w:rsidRPr="006B5754">
        <w:t xml:space="preserve">nativní formát (DWG, DGN, RVT, PLN, </w:t>
      </w:r>
      <w:r>
        <w:t xml:space="preserve">PLA, </w:t>
      </w:r>
      <w:r w:rsidRPr="006B5754">
        <w:t>databáze, a</w:t>
      </w:r>
      <w:r>
        <w:t>rchiv</w:t>
      </w:r>
      <w:r w:rsidRPr="006B5754">
        <w:t xml:space="preserve"> ZIP, atd.);</w:t>
      </w:r>
    </w:p>
    <w:p w14:paraId="03D15AFE" w14:textId="6C1425E9" w:rsidR="00F536BC" w:rsidRDefault="00F536BC" w:rsidP="00A4115A">
      <w:pPr>
        <w:pStyle w:val="Text2-2"/>
        <w:numPr>
          <w:ilvl w:val="3"/>
          <w:numId w:val="16"/>
        </w:numPr>
        <w:spacing w:before="0" w:after="60"/>
        <w:ind w:hanging="246"/>
      </w:pPr>
      <w:r w:rsidRPr="006B5754">
        <w:t xml:space="preserve">nativní formát </w:t>
      </w:r>
      <w:r>
        <w:t xml:space="preserve">určený </w:t>
      </w:r>
      <w:r w:rsidRPr="006B5754">
        <w:t>k prohlížení (NWD</w:t>
      </w:r>
      <w:r>
        <w:t>,</w:t>
      </w:r>
      <w:r w:rsidRPr="006B5754">
        <w:t xml:space="preserve"> IDGN, DWF, BIMX, atd.) – volitelné.</w:t>
      </w:r>
    </w:p>
    <w:p w14:paraId="119C64AB" w14:textId="77777777" w:rsidR="00F536BC" w:rsidRPr="006B5754" w:rsidRDefault="00F536BC" w:rsidP="00FE7ACA">
      <w:pPr>
        <w:pStyle w:val="Nadpis2-2"/>
      </w:pPr>
      <w:bookmarkStart w:id="62" w:name="_Toc116892189"/>
      <w:bookmarkStart w:id="63" w:name="_Toc126673191"/>
      <w:bookmarkStart w:id="64" w:name="_Toc180160181"/>
      <w:r w:rsidRPr="006B5754">
        <w:t>Softwarové nástroj</w:t>
      </w:r>
      <w:bookmarkEnd w:id="62"/>
      <w:bookmarkEnd w:id="63"/>
      <w:r w:rsidRPr="006B5754">
        <w:t>e</w:t>
      </w:r>
      <w:bookmarkEnd w:id="64"/>
    </w:p>
    <w:p w14:paraId="7C7BA9DE" w14:textId="40233C83" w:rsidR="00056B08" w:rsidRDefault="00056B08" w:rsidP="005138DB">
      <w:pPr>
        <w:pStyle w:val="Text2-1"/>
        <w:tabs>
          <w:tab w:val="clear" w:pos="737"/>
          <w:tab w:val="left" w:pos="709"/>
        </w:tabs>
        <w:spacing w:after="0"/>
        <w:ind w:left="709"/>
      </w:pPr>
      <w:bookmarkStart w:id="65" w:name="_Toc116892190"/>
      <w:bookmarkStart w:id="66" w:name="_Toc126673192"/>
      <w:r w:rsidRPr="006B5754">
        <w:t xml:space="preserve">Při využívání SW nástrojů bude </w:t>
      </w:r>
      <w:r w:rsidR="00652062">
        <w:t>Dodavatel</w:t>
      </w:r>
      <w:r w:rsidRPr="006B5754">
        <w:t xml:space="preserve"> respektovat Cíle BIM projektu, které jsou detailně specifikov</w:t>
      </w:r>
      <w:r>
        <w:t>á</w:t>
      </w:r>
      <w:r w:rsidRPr="006B5754">
        <w:t>n</w:t>
      </w:r>
      <w:r>
        <w:t>y</w:t>
      </w:r>
      <w:r w:rsidRPr="006B5754">
        <w:t xml:space="preserve"> v</w:t>
      </w:r>
      <w:r>
        <w:t> samostatné kapitole</w:t>
      </w:r>
      <w:r w:rsidRPr="006B5754">
        <w:t>.</w:t>
      </w:r>
    </w:p>
    <w:p w14:paraId="1718F012" w14:textId="77777777" w:rsidR="00140C07" w:rsidRDefault="00140C07" w:rsidP="00140C07">
      <w:pPr>
        <w:pStyle w:val="Text2-1"/>
        <w:tabs>
          <w:tab w:val="clear" w:pos="737"/>
          <w:tab w:val="left" w:pos="709"/>
        </w:tabs>
        <w:spacing w:after="0"/>
        <w:ind w:left="709"/>
      </w:pPr>
      <w:r>
        <w:t xml:space="preserve">Jednotlivé </w:t>
      </w:r>
      <w:r w:rsidRPr="006B5754">
        <w:t xml:space="preserve">SW nástroje musí být mezi sebou kompatibilní v rámci dodržení základních požadavků na CDE – komunikace pomocí výměnných formátů ve sdíleném prostředí. </w:t>
      </w:r>
    </w:p>
    <w:p w14:paraId="4773BB5C" w14:textId="77777777" w:rsidR="00F536BC" w:rsidRPr="006B5754" w:rsidRDefault="00F536BC" w:rsidP="00FE7ACA">
      <w:pPr>
        <w:pStyle w:val="Nadpis2-2"/>
      </w:pPr>
      <w:bookmarkStart w:id="67" w:name="_Toc180160182"/>
      <w:r w:rsidRPr="006B5754">
        <w:t>S</w:t>
      </w:r>
      <w:bookmarkEnd w:id="65"/>
      <w:bookmarkEnd w:id="66"/>
      <w:r w:rsidRPr="006B5754">
        <w:t xml:space="preserve">truktura </w:t>
      </w:r>
      <w:r>
        <w:t>negrafických informací elementů DiMS</w:t>
      </w:r>
      <w:bookmarkEnd w:id="67"/>
    </w:p>
    <w:p w14:paraId="511234C6" w14:textId="1E4ADAE4" w:rsidR="008D0BCF" w:rsidRDefault="7D773A1D" w:rsidP="008D0BCF">
      <w:pPr>
        <w:pStyle w:val="Text2-1"/>
        <w:tabs>
          <w:tab w:val="clear" w:pos="737"/>
          <w:tab w:val="left" w:pos="709"/>
        </w:tabs>
        <w:spacing w:after="0"/>
        <w:ind w:left="709"/>
      </w:pPr>
      <w:r>
        <w:t>Negrafické informace požadované předloženými datovými standardy budou strukturovány v podobě tzv. vlastností</w:t>
      </w:r>
      <w:r w:rsidR="084C0F3F">
        <w:t xml:space="preserve"> (SŽ vlastnosti)</w:t>
      </w:r>
      <w:r>
        <w:t>, které budou u všech elementů zařazeny do skupin vlastností</w:t>
      </w:r>
      <w:r w:rsidR="084C0F3F">
        <w:t xml:space="preserve"> </w:t>
      </w:r>
      <w:r>
        <w:t xml:space="preserve">dle </w:t>
      </w:r>
      <w:r w:rsidR="4A3F5BAA">
        <w:t>5</w:t>
      </w:r>
      <w:r>
        <w:t xml:space="preserve">.4 a </w:t>
      </w:r>
      <w:r w:rsidR="4A3F5BAA">
        <w:t>5</w:t>
      </w:r>
      <w:r>
        <w:t xml:space="preserve">.5. Všechny SŽ vlastnosti budou </w:t>
      </w:r>
      <w:r w:rsidR="3AD088A8">
        <w:t>v</w:t>
      </w:r>
      <w:r w:rsidR="12E86550">
        <w:t xml:space="preserve"> IFC souboru </w:t>
      </w:r>
      <w:r>
        <w:t xml:space="preserve">zařazeny do příslušných skupin </w:t>
      </w:r>
      <w:r w:rsidR="12E86550">
        <w:t xml:space="preserve">vlastností </w:t>
      </w:r>
      <w:r>
        <w:t>bez ohledu na to</w:t>
      </w:r>
      <w:r w:rsidR="084C0F3F">
        <w:t>, jak zvolený</w:t>
      </w:r>
      <w:r>
        <w:t xml:space="preserve"> software </w:t>
      </w:r>
      <w:r w:rsidR="3AD088A8">
        <w:t>pracuje s</w:t>
      </w:r>
      <w:r w:rsidR="12E86550">
        <w:t xml:space="preserve"> </w:t>
      </w:r>
      <w:r w:rsidR="3AD088A8">
        <w:t>vlastnostmi</w:t>
      </w:r>
      <w:r w:rsidR="12E86550">
        <w:t xml:space="preserve"> v nativním formátu</w:t>
      </w:r>
      <w:r>
        <w:t xml:space="preserve">. </w:t>
      </w:r>
      <w:r w:rsidR="62CB60A7">
        <w:t xml:space="preserve">Hodnoty SŽ vlastností je vhodné získávat automaticky mapováním z nativních vlastností (zejména rozměry či množstevní údaje). </w:t>
      </w:r>
      <w:r>
        <w:t>Nativní vlastnosti software či</w:t>
      </w:r>
      <w:r w:rsidR="12E86550">
        <w:t> </w:t>
      </w:r>
      <w:r>
        <w:t>vlastnosti standardu IFC mohou být</w:t>
      </w:r>
      <w:r w:rsidR="62CB60A7">
        <w:t xml:space="preserve"> v modelu</w:t>
      </w:r>
      <w:r>
        <w:t xml:space="preserve"> zachovány</w:t>
      </w:r>
      <w:r w:rsidR="62CB60A7">
        <w:t>.</w:t>
      </w:r>
    </w:p>
    <w:p w14:paraId="23781953" w14:textId="79D03DAE" w:rsidR="00F536BC" w:rsidRDefault="00F536BC" w:rsidP="005138DB">
      <w:pPr>
        <w:pStyle w:val="Text2-1"/>
        <w:tabs>
          <w:tab w:val="clear" w:pos="737"/>
          <w:tab w:val="left" w:pos="709"/>
        </w:tabs>
        <w:spacing w:after="0"/>
        <w:ind w:left="709"/>
      </w:pPr>
      <w:r>
        <w:t xml:space="preserve">Názvy typů elementů </w:t>
      </w:r>
      <w:r w:rsidR="007B6C2F">
        <w:t xml:space="preserve">budou </w:t>
      </w:r>
      <w:r w:rsidR="00FD24C5">
        <w:t>v českém jazyce</w:t>
      </w:r>
      <w:r w:rsidR="007B6C2F">
        <w:t xml:space="preserve">, </w:t>
      </w:r>
      <w:r w:rsidR="001F4444">
        <w:t>b</w:t>
      </w:r>
      <w:r w:rsidR="002A1731">
        <w:t>udou z</w:t>
      </w:r>
      <w:r>
        <w:t>ačínat velkým počátečním písmenem a obsahovat diakritiku</w:t>
      </w:r>
      <w:r w:rsidR="00A06989">
        <w:t>; v</w:t>
      </w:r>
      <w:r>
        <w:t>íceslovné názvy budou obsahovat znaky mezer</w:t>
      </w:r>
      <w:r w:rsidR="00493CC7">
        <w:t xml:space="preserve">. </w:t>
      </w:r>
      <w:r w:rsidR="00A06989">
        <w:t>Názvy b</w:t>
      </w:r>
      <w:r w:rsidR="00493CC7">
        <w:t xml:space="preserve">udou </w:t>
      </w:r>
      <w:r w:rsidR="00AD2DC9">
        <w:t>odpovídat p</w:t>
      </w:r>
      <w:r w:rsidR="00493CC7">
        <w:t>říslušném</w:t>
      </w:r>
      <w:r w:rsidR="00AD2DC9">
        <w:t>u</w:t>
      </w:r>
      <w:r w:rsidR="00493CC7">
        <w:t xml:space="preserve"> datovém standardu</w:t>
      </w:r>
      <w:r w:rsidR="00CF0CA8">
        <w:t>.</w:t>
      </w:r>
    </w:p>
    <w:p w14:paraId="3D026D2B" w14:textId="4BA9ADFB" w:rsidR="003D2DFD" w:rsidRDefault="002F3B75" w:rsidP="005138DB">
      <w:pPr>
        <w:pStyle w:val="Text2-1"/>
        <w:tabs>
          <w:tab w:val="clear" w:pos="737"/>
          <w:tab w:val="left" w:pos="709"/>
        </w:tabs>
        <w:spacing w:after="0"/>
        <w:ind w:left="709"/>
      </w:pPr>
      <w:r>
        <w:t>Názvy požadovaných vlastností</w:t>
      </w:r>
      <w:r w:rsidR="002A6228">
        <w:t xml:space="preserve"> </w:t>
      </w:r>
      <w:r w:rsidR="00C55655">
        <w:t xml:space="preserve">budou v českém jazyce, budou začínat velkým počátečním písmenem a obsahovat diakritiku; víceslovné názvy budou obsahovat znaky mezer. </w:t>
      </w:r>
      <w:r w:rsidR="00AD2DC9">
        <w:t xml:space="preserve">Názvy vlastností budou odpovídat příslušnému datovém standardu </w:t>
      </w:r>
      <w:r w:rsidR="001F4444">
        <w:t>(v</w:t>
      </w:r>
      <w:r w:rsidR="00A06989">
        <w:t> </w:t>
      </w:r>
      <w:r w:rsidR="001F4444">
        <w:t>datových standardech používat sloupce B).</w:t>
      </w:r>
      <w:r w:rsidR="00F92BBD">
        <w:t xml:space="preserve"> </w:t>
      </w:r>
      <w:r w:rsidR="00F75B0B">
        <w:t>Názvy vlastností a skupin vlastností budou rozšířeny o</w:t>
      </w:r>
      <w:r w:rsidR="0052024B">
        <w:t> </w:t>
      </w:r>
      <w:r w:rsidR="00F75B0B">
        <w:t>prefixy</w:t>
      </w:r>
      <w:r w:rsidR="00865D90">
        <w:t xml:space="preserve"> popsané </w:t>
      </w:r>
      <w:r w:rsidR="0052024B">
        <w:t>detailně v 5.5</w:t>
      </w:r>
      <w:r w:rsidR="00DA0060">
        <w:t>.7 a 5.5.8</w:t>
      </w:r>
      <w:r w:rsidR="0052024B">
        <w:t>.</w:t>
      </w:r>
    </w:p>
    <w:p w14:paraId="63CE54E8" w14:textId="6B08EA43" w:rsidR="002F3B75" w:rsidRDefault="003D2DFD" w:rsidP="005138DB">
      <w:pPr>
        <w:pStyle w:val="Text2-1"/>
        <w:tabs>
          <w:tab w:val="clear" w:pos="737"/>
          <w:tab w:val="left" w:pos="709"/>
        </w:tabs>
        <w:spacing w:after="0"/>
        <w:ind w:left="709"/>
      </w:pPr>
      <w:r>
        <w:t>Hodnoty požadovaných vlastností</w:t>
      </w:r>
      <w:r w:rsidR="008317E2">
        <w:t>, které budou vy</w:t>
      </w:r>
      <w:r w:rsidR="00F92BBD">
        <w:t>já</w:t>
      </w:r>
      <w:r w:rsidR="008317E2">
        <w:t xml:space="preserve">dřeny slovně, </w:t>
      </w:r>
      <w:r>
        <w:t>budou v českém jazyce, budou začínat velkým počátečním písmenem a </w:t>
      </w:r>
      <w:r w:rsidR="008317E2">
        <w:t xml:space="preserve">budou </w:t>
      </w:r>
      <w:r>
        <w:t>obsahovat diakritiku</w:t>
      </w:r>
      <w:r w:rsidR="008317E2">
        <w:t>.</w:t>
      </w:r>
    </w:p>
    <w:p w14:paraId="4E07C26D" w14:textId="77777777" w:rsidR="00EE62DF" w:rsidRDefault="00EE62DF" w:rsidP="00EE62DF">
      <w:pPr>
        <w:pStyle w:val="Text2-1"/>
        <w:tabs>
          <w:tab w:val="clear" w:pos="737"/>
          <w:tab w:val="left" w:pos="709"/>
        </w:tabs>
        <w:spacing w:after="0"/>
        <w:ind w:left="709"/>
      </w:pPr>
      <w:r>
        <w:t>Před názvy vlastností i skupin vlastností budou prefixy specifikované níže, oddělené podtržítkem. Prefixy umožňují v seznamu všech vlastností odlišit SŽ vlastnosti od nativních vlastností zvoleného software a vlastností IFC standardu, a také hromadně vybírat vlastnosti stejné kategorie a řadit je k sobě v různých seznamech a výkazech.</w:t>
      </w:r>
    </w:p>
    <w:p w14:paraId="04A79B4B" w14:textId="65606FFF" w:rsidR="00FE7ACA" w:rsidRDefault="3C3A9042" w:rsidP="00FE7ACA">
      <w:pPr>
        <w:pStyle w:val="Text2-1"/>
        <w:tabs>
          <w:tab w:val="clear" w:pos="737"/>
          <w:tab w:val="left" w:pos="709"/>
        </w:tabs>
        <w:spacing w:after="0"/>
        <w:ind w:left="709"/>
      </w:pPr>
      <w:r>
        <w:t>Elementy, u kterých je to možné, budou zařazeny do příslušných IFC tříd elementů (IfcWall, IfcBeam, IfcWindow atd). Pomocné a nežádaně exportované elementy bez negrafických informací budou zařazeny do IFC třídy IfcVirtualElement, nebo bude dodán seznam identifikátorů GUID těchto elementů.</w:t>
      </w:r>
    </w:p>
    <w:p w14:paraId="691B053E" w14:textId="49C3EC04" w:rsidR="002418A3" w:rsidRDefault="2D170019">
      <w:pPr>
        <w:pStyle w:val="Text2-1"/>
      </w:pPr>
      <w:r>
        <w:t>Pro klasifikaci</w:t>
      </w:r>
      <w:r w:rsidR="7DE2B610">
        <w:t xml:space="preserve"> </w:t>
      </w:r>
      <w:r w:rsidR="6E9D5E04">
        <w:t xml:space="preserve">elementů tvořících DiMS </w:t>
      </w:r>
      <w:r w:rsidR="4F8C5563">
        <w:t>bude</w:t>
      </w:r>
      <w:r w:rsidR="76479483">
        <w:t xml:space="preserve"> použ</w:t>
      </w:r>
      <w:r w:rsidR="78977C06">
        <w:t>ívána</w:t>
      </w:r>
      <w:r w:rsidR="76479483">
        <w:t xml:space="preserve"> mezinárodní klasifika</w:t>
      </w:r>
      <w:r w:rsidR="6EC41E67">
        <w:t xml:space="preserve">ce </w:t>
      </w:r>
      <w:r w:rsidR="76479483">
        <w:t xml:space="preserve">CCI. </w:t>
      </w:r>
      <w:r w:rsidR="44733307">
        <w:t xml:space="preserve">Pokud </w:t>
      </w:r>
      <w:r w:rsidR="0B69D656">
        <w:t xml:space="preserve">bude součástí zadání </w:t>
      </w:r>
      <w:r w:rsidR="44733307">
        <w:t>návrh klasifikace</w:t>
      </w:r>
      <w:r w:rsidR="1B86D23B">
        <w:t xml:space="preserve"> jednotlivých typů elementů</w:t>
      </w:r>
      <w:r w:rsidR="63B5D741">
        <w:t>,</w:t>
      </w:r>
      <w:r w:rsidR="54BB124B">
        <w:t xml:space="preserve"> bud</w:t>
      </w:r>
      <w:r w:rsidR="0352EDB3">
        <w:t>e</w:t>
      </w:r>
      <w:r w:rsidR="54BB124B">
        <w:t xml:space="preserve"> primárně </w:t>
      </w:r>
      <w:r w:rsidR="15D96D28">
        <w:t>po</w:t>
      </w:r>
      <w:r w:rsidR="54BB124B">
        <w:t>užit</w:t>
      </w:r>
      <w:r w:rsidR="0278B52F">
        <w:t>o</w:t>
      </w:r>
      <w:r w:rsidR="54BB124B">
        <w:t xml:space="preserve"> </w:t>
      </w:r>
      <w:r w:rsidR="0352EDB3">
        <w:t>zatřídění</w:t>
      </w:r>
      <w:r w:rsidR="6E35496F">
        <w:t xml:space="preserve"> navržené Objednatelem</w:t>
      </w:r>
      <w:r w:rsidR="0352EDB3">
        <w:t>.</w:t>
      </w:r>
      <w:r w:rsidR="745DAB8F">
        <w:t xml:space="preserve"> Pokud </w:t>
      </w:r>
      <w:r w:rsidR="77D8A40E">
        <w:t>součástí zadání</w:t>
      </w:r>
      <w:r w:rsidR="6E35496F">
        <w:t xml:space="preserve"> návrh klasifikace nebude</w:t>
      </w:r>
      <w:r w:rsidR="77D8A40E">
        <w:t>,</w:t>
      </w:r>
      <w:r w:rsidR="09B8FF0F">
        <w:t xml:space="preserve"> </w:t>
      </w:r>
      <w:r w:rsidR="456061BB">
        <w:t xml:space="preserve">provede návrh zatřídění </w:t>
      </w:r>
      <w:r w:rsidR="6E35496F">
        <w:t xml:space="preserve">Dodavatel </w:t>
      </w:r>
      <w:r w:rsidR="456061BB">
        <w:t xml:space="preserve">a projedná jej </w:t>
      </w:r>
      <w:r w:rsidR="44B09048">
        <w:t>s</w:t>
      </w:r>
      <w:r w:rsidR="7DE2B610">
        <w:t xml:space="preserve"> Objednatelem.</w:t>
      </w:r>
    </w:p>
    <w:p w14:paraId="48E59C5D" w14:textId="77777777" w:rsidR="002418A3" w:rsidRDefault="002418A3">
      <w:r>
        <w:br w:type="page"/>
      </w:r>
    </w:p>
    <w:p w14:paraId="3C952F5B" w14:textId="77777777" w:rsidR="00F536BC" w:rsidRPr="006B5754" w:rsidRDefault="00F536BC" w:rsidP="00F536BC">
      <w:pPr>
        <w:pStyle w:val="Nadpis2-2"/>
      </w:pPr>
      <w:bookmarkStart w:id="68" w:name="_Toc129191028"/>
      <w:bookmarkStart w:id="69" w:name="_Toc180160183"/>
      <w:r w:rsidRPr="006B5754">
        <w:lastRenderedPageBreak/>
        <w:t>Klasifikace CCI</w:t>
      </w:r>
      <w:bookmarkEnd w:id="68"/>
      <w:bookmarkEnd w:id="69"/>
    </w:p>
    <w:p w14:paraId="42468CFA" w14:textId="77777777" w:rsidR="00F536BC" w:rsidRPr="006B5754" w:rsidRDefault="00F536BC" w:rsidP="00F536BC">
      <w:pPr>
        <w:pStyle w:val="Text2-1"/>
      </w:pPr>
      <w:r w:rsidRPr="006B5754">
        <w:t xml:space="preserve">Klasifikace CCI je navržena s ohledem na potřeby informačního modelování a digitálního zpracování informací. Má umožňovat třídění a vyhledávání podobných elementů v modelu. Proto je její struktura je založena na fazetovém principu a skládá se z několika nezávislých klasifikačních úrovní popsaných pomocí samostatných </w:t>
      </w:r>
      <w:r>
        <w:t xml:space="preserve">nezávislých </w:t>
      </w:r>
      <w:r w:rsidRPr="006B5754">
        <w:t>klasifikačních vlastností.</w:t>
      </w:r>
    </w:p>
    <w:p w14:paraId="279B2146" w14:textId="77777777" w:rsidR="00F536BC" w:rsidRPr="006B5754" w:rsidRDefault="00F536BC" w:rsidP="00F536BC">
      <w:pPr>
        <w:pStyle w:val="Text2-1"/>
      </w:pPr>
      <w:r w:rsidRPr="006B5754">
        <w:t>Element modelu není při klasifikování vyhledáván v jednom velkém kaskádovitě uspořádaném stromu s mnoha podúrovněmi, ale jednotlivé úrovně klasifikují nezávisle z šesti různých aspektů (hledisek) v šesti samostatných nezávislých stromových strukturách. Nevzniká jeden dlouhý ucelený klasifikační kód ale samostatné kódy pro jednotlivé klasifikační úrovně.</w:t>
      </w:r>
    </w:p>
    <w:p w14:paraId="055834BA" w14:textId="77777777" w:rsidR="00F536BC" w:rsidRPr="006B5754" w:rsidRDefault="00F536BC" w:rsidP="00F536BC">
      <w:pPr>
        <w:pStyle w:val="Text2-1"/>
      </w:pPr>
      <w:r w:rsidRPr="006B5754">
        <w:t>Některé elementy je možné klasifikovat ve všech 6 úrovních, jiné elementy v některých úrovních klasifikovat nelze a klasifikují se jen tam, kde je to relevantní. (Například objemové elementy reprezentující vybudované prostory nelze klasifikovat v posledních třech úrovních, protože se jedná o nehmotné elementy a mnoho dělicích stavebních konstrukcí nelze klasifikovat z hlediska vybudovaných prostorů, protože narozdíl od některých jiných zařízení je není možné jednoznačně přidělit k některé místnosti.)</w:t>
      </w:r>
    </w:p>
    <w:p w14:paraId="23EB8330" w14:textId="77777777" w:rsidR="00F536BC" w:rsidRPr="006B5754" w:rsidRDefault="00F536BC" w:rsidP="00F536BC">
      <w:pPr>
        <w:pStyle w:val="Text2-1"/>
      </w:pPr>
      <w:r w:rsidRPr="006B5754">
        <w:t xml:space="preserve">Pokud není na některé úrovni klasifikace relevantní, nebo pokud na dané úrovni není možné provést klasifikaci do všech stupňů, daná úroveň klasifikace nebude vynechána, ale použijí se </w:t>
      </w:r>
      <w:r>
        <w:t xml:space="preserve">znaky </w:t>
      </w:r>
      <w:r w:rsidRPr="006B5754">
        <w:t>otazník</w:t>
      </w:r>
      <w:r>
        <w:t>ů</w:t>
      </w:r>
      <w:r w:rsidRPr="006B5754">
        <w:t xml:space="preserve"> jako zástupné symboly</w:t>
      </w:r>
      <w:r>
        <w:t xml:space="preserve"> – podle počtu stupňů dané úrovně (n</w:t>
      </w:r>
      <w:r w:rsidRPr="006B5754">
        <w:t>apř.</w:t>
      </w:r>
      <w:r>
        <w:t xml:space="preserve"> </w:t>
      </w:r>
      <w:r w:rsidRPr="006B5754">
        <w:t>?,</w:t>
      </w:r>
      <w:r>
        <w:t xml:space="preserve"> </w:t>
      </w:r>
      <w:r w:rsidRPr="006B5754">
        <w:t>??,</w:t>
      </w:r>
      <w:r>
        <w:t xml:space="preserve"> </w:t>
      </w:r>
      <w:r w:rsidRPr="006B5754">
        <w:t>???,</w:t>
      </w:r>
      <w:r>
        <w:t xml:space="preserve"> </w:t>
      </w:r>
      <w:r w:rsidRPr="006B5754">
        <w:t>D?</w:t>
      </w:r>
      <w:r>
        <w:t xml:space="preserve">, </w:t>
      </w:r>
      <w:r w:rsidRPr="006B5754">
        <w:t>AB?,</w:t>
      </w:r>
      <w:r>
        <w:t xml:space="preserve"> </w:t>
      </w:r>
      <w:r w:rsidRPr="006B5754">
        <w:t>F??)</w:t>
      </w:r>
      <w:r>
        <w:t>.</w:t>
      </w:r>
    </w:p>
    <w:p w14:paraId="1D148415" w14:textId="77777777" w:rsidR="00F536BC" w:rsidRPr="006B5754" w:rsidRDefault="00F536BC" w:rsidP="00F536BC">
      <w:pPr>
        <w:pStyle w:val="Text2-1"/>
        <w:numPr>
          <w:ilvl w:val="0"/>
          <w:numId w:val="0"/>
        </w:numPr>
        <w:ind w:left="737"/>
        <w:rPr>
          <w:b/>
          <w:bCs/>
        </w:rPr>
      </w:pPr>
      <w:r w:rsidRPr="006B5754">
        <w:rPr>
          <w:b/>
          <w:noProof/>
          <w:lang w:eastAsia="cs-CZ"/>
        </w:rPr>
        <w:drawing>
          <wp:inline distT="0" distB="0" distL="0" distR="0" wp14:anchorId="54946821" wp14:editId="5C6B90FB">
            <wp:extent cx="5039995" cy="2272030"/>
            <wp:effectExtent l="0" t="0" r="0" b="9525"/>
            <wp:docPr id="1540911527" name="Obrázek 1540911527" descr="Obsah obrázku text, snímek obrazovky, Písmo, řada/pruh&#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40911527" name="Obrázek 1540911527" descr="Obsah obrázku text, snímek obrazovky, Písmo, řada/pruh&#10;&#10;Popis byl vytvořen automaticky"/>
                    <pic:cNvPicPr>
                      <a:picLocks noChangeAspect="1" noChangeArrowheads="1"/>
                    </pic:cNvPicPr>
                  </pic:nvPicPr>
                  <pic:blipFill rotWithShape="1">
                    <a:blip r:embed="rId18" cstate="print">
                      <a:extLst>
                        <a:ext uri="{28A0092B-C50C-407E-A947-70E740481C1C}">
                          <a14:useLocalDpi xmlns:a14="http://schemas.microsoft.com/office/drawing/2010/main" val="0"/>
                        </a:ext>
                      </a:extLst>
                    </a:blip>
                    <a:srcRect l="-43444" t="8092" r="-43444"/>
                    <a:stretch/>
                  </pic:blipFill>
                  <pic:spPr bwMode="auto">
                    <a:xfrm>
                      <a:off x="0" y="0"/>
                      <a:ext cx="5039995" cy="2272030"/>
                    </a:xfrm>
                    <a:prstGeom prst="rect">
                      <a:avLst/>
                    </a:prstGeom>
                    <a:noFill/>
                    <a:ln>
                      <a:noFill/>
                    </a:ln>
                    <a:extLst>
                      <a:ext uri="{53640926-AAD7-44D8-BBD7-CCE9431645EC}">
                        <a14:shadowObscured xmlns:a14="http://schemas.microsoft.com/office/drawing/2010/main"/>
                      </a:ext>
                    </a:extLst>
                  </pic:spPr>
                </pic:pic>
              </a:graphicData>
            </a:graphic>
          </wp:inline>
        </w:drawing>
      </w:r>
    </w:p>
    <w:p w14:paraId="371BE396" w14:textId="77777777" w:rsidR="00F536BC" w:rsidRPr="00377E2A" w:rsidRDefault="00F536BC" w:rsidP="00B259C3">
      <w:pPr>
        <w:pStyle w:val="Text2-1"/>
        <w:numPr>
          <w:ilvl w:val="0"/>
          <w:numId w:val="0"/>
        </w:numPr>
        <w:tabs>
          <w:tab w:val="left" w:pos="6521"/>
        </w:tabs>
        <w:spacing w:after="0"/>
        <w:ind w:left="1134" w:right="83"/>
        <w:rPr>
          <w:b/>
          <w:bCs/>
          <w:i/>
          <w:iCs/>
        </w:rPr>
      </w:pPr>
      <w:r w:rsidRPr="006B5754">
        <w:rPr>
          <w:b/>
          <w:bCs/>
        </w:rPr>
        <w:t>CCI</w:t>
      </w:r>
      <w:r>
        <w:rPr>
          <w:b/>
          <w:bCs/>
        </w:rPr>
        <w:t xml:space="preserve"> </w:t>
      </w:r>
      <w:r w:rsidRPr="006B5754">
        <w:rPr>
          <w:b/>
          <w:bCs/>
        </w:rPr>
        <w:t>1 – Stavební komplex</w:t>
      </w:r>
      <w:r w:rsidRPr="006B5754">
        <w:rPr>
          <w:b/>
          <w:bCs/>
        </w:rPr>
        <w:tab/>
      </w:r>
      <w:r w:rsidRPr="00377E2A">
        <w:rPr>
          <w:b/>
          <w:bCs/>
          <w:i/>
          <w:iCs/>
        </w:rPr>
        <w:t>(1 stupeň zatřídění)</w:t>
      </w:r>
    </w:p>
    <w:p w14:paraId="43F6AFAF" w14:textId="5F25462F" w:rsidR="00F536BC" w:rsidRPr="006B5754" w:rsidRDefault="00F536BC" w:rsidP="00B259C3">
      <w:pPr>
        <w:pStyle w:val="Text2-1"/>
        <w:numPr>
          <w:ilvl w:val="0"/>
          <w:numId w:val="0"/>
        </w:numPr>
        <w:tabs>
          <w:tab w:val="left" w:pos="6521"/>
        </w:tabs>
        <w:spacing w:before="0" w:after="0"/>
        <w:ind w:left="1134" w:right="83"/>
      </w:pPr>
      <w:r w:rsidRPr="006B5754">
        <w:t>Klasifikace stavebních objektů, jež jsou součástí větších stavebních komplexů, a</w:t>
      </w:r>
      <w:r w:rsidR="00595AAF">
        <w:t> </w:t>
      </w:r>
      <w:r w:rsidRPr="006B5754">
        <w:t xml:space="preserve">lokalizace vybudovaných prostorů </w:t>
      </w:r>
      <w:r>
        <w:t>či</w:t>
      </w:r>
      <w:r w:rsidRPr="006B5754">
        <w:t xml:space="preserve"> stavebních prvků tvořících stavební objekt.</w:t>
      </w:r>
    </w:p>
    <w:p w14:paraId="69BE9D45" w14:textId="77777777" w:rsidR="00F536BC" w:rsidRPr="006B5754" w:rsidRDefault="00F536BC" w:rsidP="00B259C3">
      <w:pPr>
        <w:pStyle w:val="Text2-1"/>
        <w:numPr>
          <w:ilvl w:val="0"/>
          <w:numId w:val="0"/>
        </w:numPr>
        <w:tabs>
          <w:tab w:val="left" w:pos="6521"/>
        </w:tabs>
        <w:spacing w:before="0" w:after="0"/>
        <w:ind w:left="1134" w:right="83"/>
      </w:pPr>
    </w:p>
    <w:p w14:paraId="50A451F5" w14:textId="77777777" w:rsidR="00F536BC" w:rsidRPr="00377E2A" w:rsidRDefault="00F536BC" w:rsidP="00B259C3">
      <w:pPr>
        <w:pStyle w:val="Text2-1"/>
        <w:numPr>
          <w:ilvl w:val="0"/>
          <w:numId w:val="0"/>
        </w:numPr>
        <w:tabs>
          <w:tab w:val="left" w:pos="6521"/>
        </w:tabs>
        <w:spacing w:before="0" w:after="0"/>
        <w:ind w:left="1134" w:right="83"/>
        <w:rPr>
          <w:b/>
          <w:bCs/>
        </w:rPr>
      </w:pPr>
      <w:r w:rsidRPr="006B5754">
        <w:rPr>
          <w:b/>
          <w:bCs/>
        </w:rPr>
        <w:t>CCI</w:t>
      </w:r>
      <w:r>
        <w:rPr>
          <w:b/>
          <w:bCs/>
        </w:rPr>
        <w:t xml:space="preserve"> </w:t>
      </w:r>
      <w:r w:rsidRPr="006B5754">
        <w:rPr>
          <w:b/>
          <w:bCs/>
        </w:rPr>
        <w:t>2 – Stavební entit</w:t>
      </w:r>
      <w:r>
        <w:rPr>
          <w:b/>
          <w:bCs/>
        </w:rPr>
        <w:t>a</w:t>
      </w:r>
      <w:r w:rsidRPr="006B5754">
        <w:tab/>
      </w:r>
      <w:r w:rsidRPr="00377E2A">
        <w:rPr>
          <w:b/>
          <w:bCs/>
          <w:i/>
          <w:iCs/>
        </w:rPr>
        <w:t>(2 stupně zatřídění)</w:t>
      </w:r>
    </w:p>
    <w:p w14:paraId="4AE90170" w14:textId="77777777" w:rsidR="00F536BC" w:rsidRPr="006B5754" w:rsidRDefault="00F536BC" w:rsidP="00B259C3">
      <w:pPr>
        <w:pStyle w:val="Text2-1"/>
        <w:numPr>
          <w:ilvl w:val="0"/>
          <w:numId w:val="0"/>
        </w:numPr>
        <w:tabs>
          <w:tab w:val="left" w:pos="6521"/>
        </w:tabs>
        <w:spacing w:before="0" w:after="0"/>
        <w:ind w:left="1134" w:right="83"/>
      </w:pPr>
      <w:r w:rsidRPr="006B5754">
        <w:t>Klasifikace stavebních objektů z hlediska jejich typologie, ale také lokalizace vybudovaných prostorů nebo stavebních prvků tvořících daný stavební objekt.</w:t>
      </w:r>
    </w:p>
    <w:p w14:paraId="67E912EE" w14:textId="77777777" w:rsidR="00F536BC" w:rsidRPr="006B5754" w:rsidRDefault="00F536BC" w:rsidP="00B259C3">
      <w:pPr>
        <w:pStyle w:val="Text2-1"/>
        <w:numPr>
          <w:ilvl w:val="0"/>
          <w:numId w:val="0"/>
        </w:numPr>
        <w:tabs>
          <w:tab w:val="left" w:pos="6521"/>
        </w:tabs>
        <w:spacing w:before="0" w:after="0"/>
        <w:ind w:left="1134" w:right="83"/>
      </w:pPr>
    </w:p>
    <w:p w14:paraId="73882E37" w14:textId="77777777" w:rsidR="00F536BC" w:rsidRPr="00377E2A" w:rsidRDefault="00F536BC" w:rsidP="00B259C3">
      <w:pPr>
        <w:pStyle w:val="Text2-1"/>
        <w:numPr>
          <w:ilvl w:val="0"/>
          <w:numId w:val="0"/>
        </w:numPr>
        <w:tabs>
          <w:tab w:val="left" w:pos="6521"/>
        </w:tabs>
        <w:spacing w:before="0" w:after="0"/>
        <w:ind w:left="1134" w:right="83"/>
        <w:rPr>
          <w:b/>
          <w:bCs/>
        </w:rPr>
      </w:pPr>
      <w:r w:rsidRPr="006B5754">
        <w:rPr>
          <w:b/>
          <w:bCs/>
        </w:rPr>
        <w:t>CCI</w:t>
      </w:r>
      <w:r>
        <w:rPr>
          <w:b/>
          <w:bCs/>
        </w:rPr>
        <w:t xml:space="preserve"> </w:t>
      </w:r>
      <w:r w:rsidRPr="006B5754">
        <w:rPr>
          <w:b/>
          <w:bCs/>
        </w:rPr>
        <w:t>3 – Vybudovan</w:t>
      </w:r>
      <w:r>
        <w:rPr>
          <w:b/>
          <w:bCs/>
        </w:rPr>
        <w:t>ý</w:t>
      </w:r>
      <w:r w:rsidRPr="006B5754">
        <w:rPr>
          <w:b/>
          <w:bCs/>
        </w:rPr>
        <w:t xml:space="preserve"> prostor</w:t>
      </w:r>
      <w:r w:rsidRPr="006B5754">
        <w:rPr>
          <w:b/>
          <w:bCs/>
        </w:rPr>
        <w:tab/>
      </w:r>
      <w:r w:rsidRPr="00377E2A">
        <w:rPr>
          <w:b/>
          <w:bCs/>
          <w:i/>
          <w:iCs/>
        </w:rPr>
        <w:t>(3 stupně zatřídění)</w:t>
      </w:r>
    </w:p>
    <w:p w14:paraId="4A61FA8D" w14:textId="0F85745D" w:rsidR="00F536BC" w:rsidRPr="006B5754" w:rsidRDefault="00F536BC" w:rsidP="00B259C3">
      <w:pPr>
        <w:pStyle w:val="Text2-1"/>
        <w:numPr>
          <w:ilvl w:val="0"/>
          <w:numId w:val="0"/>
        </w:numPr>
        <w:tabs>
          <w:tab w:val="left" w:pos="6521"/>
        </w:tabs>
        <w:spacing w:before="0" w:after="0"/>
        <w:ind w:left="1134" w:right="83"/>
      </w:pPr>
      <w:r w:rsidRPr="006B5754">
        <w:t>Klasifikace abstraktních prostorových elementů (místnost, požárně nebezpečný prostor, průjezdný profil, atd.), ale také lokalizace prvků v</w:t>
      </w:r>
      <w:r w:rsidR="00D269B7">
        <w:t xml:space="preserve"> konkrétní </w:t>
      </w:r>
      <w:r w:rsidRPr="006B5754">
        <w:t>místnosti.</w:t>
      </w:r>
    </w:p>
    <w:p w14:paraId="2BD5D5C1" w14:textId="77777777" w:rsidR="00F536BC" w:rsidRPr="006B5754" w:rsidRDefault="00F536BC" w:rsidP="00B259C3">
      <w:pPr>
        <w:pStyle w:val="Text2-1"/>
        <w:numPr>
          <w:ilvl w:val="0"/>
          <w:numId w:val="0"/>
        </w:numPr>
        <w:tabs>
          <w:tab w:val="left" w:pos="6521"/>
        </w:tabs>
        <w:spacing w:before="0" w:after="0"/>
        <w:ind w:left="1134" w:right="83"/>
      </w:pPr>
    </w:p>
    <w:p w14:paraId="4576217C" w14:textId="77777777" w:rsidR="00F536BC" w:rsidRPr="00377E2A" w:rsidRDefault="00F536BC" w:rsidP="00B259C3">
      <w:pPr>
        <w:pStyle w:val="Text2-1"/>
        <w:numPr>
          <w:ilvl w:val="0"/>
          <w:numId w:val="0"/>
        </w:numPr>
        <w:tabs>
          <w:tab w:val="left" w:pos="6521"/>
        </w:tabs>
        <w:spacing w:before="0" w:after="0"/>
        <w:ind w:left="1134" w:right="83"/>
        <w:rPr>
          <w:b/>
          <w:bCs/>
        </w:rPr>
      </w:pPr>
      <w:r w:rsidRPr="006B5754">
        <w:rPr>
          <w:b/>
          <w:bCs/>
        </w:rPr>
        <w:t>CCI</w:t>
      </w:r>
      <w:r>
        <w:rPr>
          <w:b/>
          <w:bCs/>
        </w:rPr>
        <w:t xml:space="preserve"> </w:t>
      </w:r>
      <w:r w:rsidRPr="006B5754">
        <w:rPr>
          <w:b/>
          <w:bCs/>
        </w:rPr>
        <w:t>4 – Funkční systém</w:t>
      </w:r>
      <w:r w:rsidRPr="006B5754">
        <w:tab/>
      </w:r>
      <w:r w:rsidRPr="00377E2A">
        <w:rPr>
          <w:b/>
          <w:bCs/>
          <w:i/>
          <w:iCs/>
        </w:rPr>
        <w:t>(1 stupeň zatřídění)</w:t>
      </w:r>
    </w:p>
    <w:p w14:paraId="5FEF59C0" w14:textId="77777777" w:rsidR="00F536BC" w:rsidRPr="006B5754" w:rsidRDefault="00F536BC" w:rsidP="00B259C3">
      <w:pPr>
        <w:pStyle w:val="Text2-1"/>
        <w:numPr>
          <w:ilvl w:val="0"/>
          <w:numId w:val="0"/>
        </w:numPr>
        <w:tabs>
          <w:tab w:val="left" w:pos="6521"/>
        </w:tabs>
        <w:spacing w:before="0" w:after="0"/>
        <w:ind w:left="1134" w:right="83"/>
      </w:pPr>
      <w:r w:rsidRPr="006B5754">
        <w:t xml:space="preserve">Zatřídění stavebních prvků z hlediska jejich </w:t>
      </w:r>
      <w:r>
        <w:t>příslušnosti k</w:t>
      </w:r>
      <w:r w:rsidRPr="006B5754">
        <w:t xml:space="preserve"> funkční</w:t>
      </w:r>
      <w:r>
        <w:t>mu</w:t>
      </w:r>
      <w:r w:rsidRPr="006B5754">
        <w:t xml:space="preserve"> systém</w:t>
      </w:r>
      <w:r>
        <w:t>u</w:t>
      </w:r>
      <w:r w:rsidRPr="006B5754">
        <w:t>.</w:t>
      </w:r>
    </w:p>
    <w:p w14:paraId="7C53146E" w14:textId="77777777" w:rsidR="00F536BC" w:rsidRPr="006B5754" w:rsidRDefault="00F536BC" w:rsidP="00B259C3">
      <w:pPr>
        <w:pStyle w:val="Text2-1"/>
        <w:numPr>
          <w:ilvl w:val="0"/>
          <w:numId w:val="0"/>
        </w:numPr>
        <w:tabs>
          <w:tab w:val="left" w:pos="6521"/>
        </w:tabs>
        <w:spacing w:before="0" w:after="0"/>
        <w:ind w:left="1134" w:right="83"/>
      </w:pPr>
    </w:p>
    <w:p w14:paraId="1A43BF91" w14:textId="77777777" w:rsidR="00F536BC" w:rsidRPr="006B5754" w:rsidRDefault="00F536BC" w:rsidP="00B259C3">
      <w:pPr>
        <w:pStyle w:val="Text2-1"/>
        <w:numPr>
          <w:ilvl w:val="0"/>
          <w:numId w:val="0"/>
        </w:numPr>
        <w:tabs>
          <w:tab w:val="left" w:pos="6521"/>
        </w:tabs>
        <w:spacing w:before="0" w:after="0"/>
        <w:ind w:left="1134" w:right="83"/>
      </w:pPr>
      <w:r w:rsidRPr="006B5754">
        <w:rPr>
          <w:b/>
          <w:bCs/>
        </w:rPr>
        <w:t>CCI</w:t>
      </w:r>
      <w:r>
        <w:rPr>
          <w:b/>
          <w:bCs/>
        </w:rPr>
        <w:t xml:space="preserve"> </w:t>
      </w:r>
      <w:r w:rsidRPr="006B5754">
        <w:rPr>
          <w:b/>
          <w:bCs/>
        </w:rPr>
        <w:t>5 – Technický systém</w:t>
      </w:r>
      <w:r w:rsidRPr="006B5754">
        <w:tab/>
      </w:r>
      <w:r w:rsidRPr="00377E2A">
        <w:rPr>
          <w:b/>
          <w:bCs/>
          <w:i/>
          <w:iCs/>
        </w:rPr>
        <w:t>(2 stupně zatřídění)</w:t>
      </w:r>
    </w:p>
    <w:p w14:paraId="3418DE0A" w14:textId="77777777" w:rsidR="00F536BC" w:rsidRPr="006B5754" w:rsidRDefault="00F536BC" w:rsidP="00B259C3">
      <w:pPr>
        <w:pStyle w:val="Text2-1"/>
        <w:numPr>
          <w:ilvl w:val="0"/>
          <w:numId w:val="0"/>
        </w:numPr>
        <w:tabs>
          <w:tab w:val="left" w:pos="6521"/>
        </w:tabs>
        <w:spacing w:before="0" w:after="0"/>
        <w:ind w:left="1134" w:right="83"/>
      </w:pPr>
      <w:r w:rsidRPr="006B5754">
        <w:t xml:space="preserve">Zatřídění stavebních prvků z hlediska jejich </w:t>
      </w:r>
      <w:r>
        <w:t xml:space="preserve">příslušnosti k </w:t>
      </w:r>
      <w:r w:rsidRPr="006B5754">
        <w:t>technick</w:t>
      </w:r>
      <w:r>
        <w:t>ému</w:t>
      </w:r>
      <w:r w:rsidRPr="006B5754">
        <w:t xml:space="preserve"> systém</w:t>
      </w:r>
      <w:r>
        <w:t>u</w:t>
      </w:r>
      <w:r w:rsidRPr="006B5754">
        <w:t>.</w:t>
      </w:r>
    </w:p>
    <w:p w14:paraId="390B0099" w14:textId="77777777" w:rsidR="00F536BC" w:rsidRPr="006B5754" w:rsidRDefault="00F536BC" w:rsidP="00B259C3">
      <w:pPr>
        <w:pStyle w:val="Text2-1"/>
        <w:numPr>
          <w:ilvl w:val="0"/>
          <w:numId w:val="0"/>
        </w:numPr>
        <w:tabs>
          <w:tab w:val="left" w:pos="6521"/>
        </w:tabs>
        <w:spacing w:before="0" w:after="0"/>
        <w:ind w:left="1134" w:right="83"/>
      </w:pPr>
    </w:p>
    <w:p w14:paraId="7622B4B0" w14:textId="77777777" w:rsidR="00F536BC" w:rsidRPr="006B5754" w:rsidRDefault="00F536BC" w:rsidP="00B259C3">
      <w:pPr>
        <w:pStyle w:val="Text2-1"/>
        <w:numPr>
          <w:ilvl w:val="0"/>
          <w:numId w:val="0"/>
        </w:numPr>
        <w:tabs>
          <w:tab w:val="left" w:pos="6521"/>
        </w:tabs>
        <w:spacing w:before="0" w:after="0"/>
        <w:ind w:left="1134" w:right="83"/>
      </w:pPr>
      <w:r w:rsidRPr="006B5754">
        <w:rPr>
          <w:b/>
          <w:bCs/>
        </w:rPr>
        <w:t>CCI</w:t>
      </w:r>
      <w:r>
        <w:rPr>
          <w:b/>
          <w:bCs/>
        </w:rPr>
        <w:t xml:space="preserve"> </w:t>
      </w:r>
      <w:r w:rsidRPr="006B5754">
        <w:rPr>
          <w:b/>
          <w:bCs/>
        </w:rPr>
        <w:t>6 – Komponent</w:t>
      </w:r>
      <w:r w:rsidRPr="006B5754">
        <w:rPr>
          <w:b/>
          <w:bCs/>
        </w:rPr>
        <w:tab/>
      </w:r>
      <w:r w:rsidRPr="00377E2A">
        <w:rPr>
          <w:b/>
          <w:bCs/>
          <w:i/>
          <w:iCs/>
        </w:rPr>
        <w:t>(3 stupně zatřídění)</w:t>
      </w:r>
    </w:p>
    <w:p w14:paraId="2C7AAC3D" w14:textId="77777777" w:rsidR="00F536BC" w:rsidRDefault="00F536BC" w:rsidP="00B259C3">
      <w:pPr>
        <w:pStyle w:val="Text2-1"/>
        <w:numPr>
          <w:ilvl w:val="0"/>
          <w:numId w:val="0"/>
        </w:numPr>
        <w:tabs>
          <w:tab w:val="left" w:pos="6521"/>
        </w:tabs>
        <w:spacing w:before="0" w:after="0"/>
        <w:ind w:left="1134" w:right="83"/>
      </w:pPr>
      <w:r w:rsidRPr="006B5754">
        <w:t xml:space="preserve">Zatřídění stavebních prvků z hlediska jejich typu v </w:t>
      </w:r>
      <w:r>
        <w:t>nej</w:t>
      </w:r>
      <w:r w:rsidRPr="006B5754">
        <w:t xml:space="preserve">širším </w:t>
      </w:r>
      <w:r>
        <w:t xml:space="preserve">možném </w:t>
      </w:r>
      <w:r w:rsidRPr="006B5754">
        <w:t>významu.</w:t>
      </w:r>
    </w:p>
    <w:p w14:paraId="792E7400" w14:textId="77777777" w:rsidR="00F536BC" w:rsidRDefault="00F536BC" w:rsidP="00F536BC">
      <w:r>
        <w:br w:type="page"/>
      </w:r>
    </w:p>
    <w:p w14:paraId="06252E06" w14:textId="52B8A674" w:rsidR="00F536BC" w:rsidRDefault="00F536BC" w:rsidP="00F536BC">
      <w:pPr>
        <w:pStyle w:val="Text2-1"/>
      </w:pPr>
      <w:r>
        <w:lastRenderedPageBreak/>
        <w:t xml:space="preserve">Všechny </w:t>
      </w:r>
      <w:r w:rsidRPr="006B5754">
        <w:t>element</w:t>
      </w:r>
      <w:r>
        <w:t>y</w:t>
      </w:r>
      <w:r w:rsidRPr="006B5754">
        <w:t xml:space="preserve"> DiMS bud</w:t>
      </w:r>
      <w:r>
        <w:t>ou</w:t>
      </w:r>
      <w:r w:rsidRPr="006B5754">
        <w:t xml:space="preserve"> </w:t>
      </w:r>
      <w:r>
        <w:t>mít přiřazenu</w:t>
      </w:r>
      <w:r w:rsidRPr="006B5754">
        <w:t xml:space="preserve"> skupinu vlastností „CCI_Klasifikace“. </w:t>
      </w:r>
      <w:r>
        <w:t>Ta</w:t>
      </w:r>
      <w:r w:rsidR="002374D6">
        <w:t> má</w:t>
      </w:r>
      <w:r>
        <w:t> </w:t>
      </w:r>
      <w:r w:rsidRPr="006B5754">
        <w:t>obsahovat</w:t>
      </w:r>
      <w:r>
        <w:t xml:space="preserve"> klasifikaci CCI v podobě</w:t>
      </w:r>
      <w:r w:rsidRPr="006B5754">
        <w:t xml:space="preserve"> klasifikační</w:t>
      </w:r>
      <w:r>
        <w:t>ch</w:t>
      </w:r>
      <w:r w:rsidRPr="006B5754">
        <w:t xml:space="preserve"> vlastnost</w:t>
      </w:r>
      <w:r>
        <w:t>í</w:t>
      </w:r>
      <w:r w:rsidRPr="006B5754">
        <w:t xml:space="preserve"> „CCI_1“ až „CCI_6“</w:t>
      </w:r>
      <w:r>
        <w:t>. Hodnotami klasifikace CCI jsou jen kódy bez slovních popisů (</w:t>
      </w:r>
      <w:r w:rsidR="008112B1">
        <w:t xml:space="preserve">mezinárodní </w:t>
      </w:r>
      <w:r>
        <w:t>klasifikace)</w:t>
      </w:r>
      <w:r w:rsidRPr="00C223B0">
        <w:t>.</w:t>
      </w:r>
    </w:p>
    <w:p w14:paraId="5B633FC5" w14:textId="77777777" w:rsidR="00F536BC" w:rsidRDefault="00F536BC" w:rsidP="00F536BC">
      <w:pPr>
        <w:pStyle w:val="Text2-1"/>
        <w:tabs>
          <w:tab w:val="clear" w:pos="737"/>
          <w:tab w:val="left" w:pos="709"/>
        </w:tabs>
        <w:spacing w:after="60"/>
        <w:ind w:left="709"/>
      </w:pPr>
      <w:r>
        <w:t>Vzor klasifikační skupiny vlastností „CCI_Klasifikace“:</w:t>
      </w:r>
    </w:p>
    <w:tbl>
      <w:tblPr>
        <w:tblStyle w:val="Mkatabulky"/>
        <w:tblW w:w="0" w:type="auto"/>
        <w:tblInd w:w="1213" w:type="dxa"/>
        <w:tblLook w:val="04A0" w:firstRow="1" w:lastRow="0" w:firstColumn="1" w:lastColumn="0" w:noHBand="0" w:noVBand="1"/>
      </w:tblPr>
      <w:tblGrid>
        <w:gridCol w:w="2693"/>
        <w:gridCol w:w="3543"/>
      </w:tblGrid>
      <w:tr w:rsidR="00F536BC" w:rsidRPr="006B5754" w14:paraId="4CA56EF6" w14:textId="77777777" w:rsidTr="00696C31">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6236" w:type="dxa"/>
            <w:gridSpan w:val="2"/>
            <w:tcBorders>
              <w:top w:val="single" w:sz="4" w:space="0" w:color="auto"/>
              <w:left w:val="single" w:sz="4" w:space="0" w:color="auto"/>
              <w:right w:val="single" w:sz="4" w:space="0" w:color="auto"/>
            </w:tcBorders>
            <w:shd w:val="clear" w:color="auto" w:fill="BFBFBF" w:themeFill="background1" w:themeFillShade="BF"/>
            <w:vAlign w:val="center"/>
          </w:tcPr>
          <w:p w14:paraId="09924D20" w14:textId="77777777" w:rsidR="00F536BC" w:rsidRPr="00B259C3" w:rsidRDefault="00F536BC" w:rsidP="00C52D8D">
            <w:pPr>
              <w:pStyle w:val="Text2-1"/>
              <w:numPr>
                <w:ilvl w:val="0"/>
                <w:numId w:val="0"/>
              </w:numPr>
              <w:spacing w:before="0" w:after="0"/>
              <w:jc w:val="left"/>
              <w:rPr>
                <w:b/>
                <w:sz w:val="16"/>
              </w:rPr>
            </w:pPr>
            <w:r w:rsidRPr="00B259C3">
              <w:rPr>
                <w:b/>
                <w:sz w:val="16"/>
              </w:rPr>
              <w:t>CCI_Klasifikace</w:t>
            </w:r>
          </w:p>
        </w:tc>
      </w:tr>
      <w:tr w:rsidR="00B259C3" w:rsidRPr="006B5754" w14:paraId="3E4CAB5F" w14:textId="77777777" w:rsidTr="00696C31">
        <w:trPr>
          <w:trHeight w:val="113"/>
        </w:trPr>
        <w:tc>
          <w:tcPr>
            <w:cnfStyle w:val="001000000000" w:firstRow="0" w:lastRow="0" w:firstColumn="1" w:lastColumn="0" w:oddVBand="0" w:evenVBand="0" w:oddHBand="0" w:evenHBand="0" w:firstRowFirstColumn="0" w:firstRowLastColumn="0" w:lastRowFirstColumn="0" w:lastRowLastColumn="0"/>
            <w:tcW w:w="2693" w:type="dxa"/>
            <w:tcBorders>
              <w:left w:val="single" w:sz="4" w:space="0" w:color="auto"/>
            </w:tcBorders>
            <w:shd w:val="clear" w:color="auto" w:fill="E7E6E6" w:themeFill="background2"/>
            <w:vAlign w:val="center"/>
          </w:tcPr>
          <w:p w14:paraId="019E9EE6" w14:textId="77777777" w:rsidR="00F536BC" w:rsidRPr="00B259C3" w:rsidRDefault="00F536BC" w:rsidP="00B259C3">
            <w:pPr>
              <w:pStyle w:val="Text2-1"/>
              <w:numPr>
                <w:ilvl w:val="0"/>
                <w:numId w:val="0"/>
              </w:numPr>
              <w:spacing w:before="0" w:after="0"/>
              <w:jc w:val="left"/>
              <w:rPr>
                <w:sz w:val="16"/>
              </w:rPr>
            </w:pPr>
            <w:r w:rsidRPr="00B259C3">
              <w:rPr>
                <w:sz w:val="16"/>
              </w:rPr>
              <w:t>CCI_1</w:t>
            </w:r>
          </w:p>
        </w:tc>
        <w:tc>
          <w:tcPr>
            <w:tcW w:w="3543" w:type="dxa"/>
            <w:tcBorders>
              <w:right w:val="single" w:sz="4" w:space="0" w:color="auto"/>
            </w:tcBorders>
            <w:vAlign w:val="center"/>
          </w:tcPr>
          <w:p w14:paraId="3D4294A1" w14:textId="77777777" w:rsidR="00F536BC" w:rsidRPr="00B259C3" w:rsidRDefault="00F536BC" w:rsidP="00B259C3">
            <w:pPr>
              <w:pStyle w:val="Text2-1"/>
              <w:numPr>
                <w:ilvl w:val="0"/>
                <w:numId w:val="0"/>
              </w:numPr>
              <w:spacing w:before="0" w:after="0"/>
              <w:jc w:val="left"/>
              <w:cnfStyle w:val="000000000000" w:firstRow="0" w:lastRow="0" w:firstColumn="0" w:lastColumn="0" w:oddVBand="0" w:evenVBand="0" w:oddHBand="0" w:evenHBand="0" w:firstRowFirstColumn="0" w:firstRowLastColumn="0" w:lastRowFirstColumn="0" w:lastRowLastColumn="0"/>
              <w:rPr>
                <w:sz w:val="16"/>
              </w:rPr>
            </w:pPr>
            <w:r w:rsidRPr="00B259C3">
              <w:rPr>
                <w:sz w:val="16"/>
              </w:rPr>
              <w:t>R</w:t>
            </w:r>
          </w:p>
        </w:tc>
      </w:tr>
      <w:tr w:rsidR="00B259C3" w:rsidRPr="006B5754" w14:paraId="77449936" w14:textId="77777777" w:rsidTr="00696C31">
        <w:trPr>
          <w:trHeight w:val="113"/>
        </w:trPr>
        <w:tc>
          <w:tcPr>
            <w:cnfStyle w:val="001000000000" w:firstRow="0" w:lastRow="0" w:firstColumn="1" w:lastColumn="0" w:oddVBand="0" w:evenVBand="0" w:oddHBand="0" w:evenHBand="0" w:firstRowFirstColumn="0" w:firstRowLastColumn="0" w:lastRowFirstColumn="0" w:lastRowLastColumn="0"/>
            <w:tcW w:w="2693" w:type="dxa"/>
            <w:tcBorders>
              <w:left w:val="single" w:sz="4" w:space="0" w:color="auto"/>
            </w:tcBorders>
            <w:shd w:val="clear" w:color="auto" w:fill="E7E6E6" w:themeFill="background2"/>
            <w:vAlign w:val="center"/>
          </w:tcPr>
          <w:p w14:paraId="1E573A60" w14:textId="77777777" w:rsidR="00F536BC" w:rsidRPr="00B259C3" w:rsidRDefault="00F536BC" w:rsidP="00B259C3">
            <w:pPr>
              <w:pStyle w:val="Text2-1"/>
              <w:numPr>
                <w:ilvl w:val="0"/>
                <w:numId w:val="0"/>
              </w:numPr>
              <w:spacing w:before="0" w:after="0"/>
              <w:jc w:val="left"/>
              <w:rPr>
                <w:sz w:val="16"/>
              </w:rPr>
            </w:pPr>
            <w:r w:rsidRPr="00B259C3">
              <w:rPr>
                <w:sz w:val="16"/>
              </w:rPr>
              <w:t>CCI_2</w:t>
            </w:r>
          </w:p>
        </w:tc>
        <w:tc>
          <w:tcPr>
            <w:tcW w:w="3543" w:type="dxa"/>
            <w:tcBorders>
              <w:right w:val="single" w:sz="4" w:space="0" w:color="auto"/>
            </w:tcBorders>
            <w:vAlign w:val="center"/>
          </w:tcPr>
          <w:p w14:paraId="136726B5" w14:textId="10D69526" w:rsidR="00F536BC" w:rsidRPr="00B259C3" w:rsidRDefault="00C77AD3" w:rsidP="00B259C3">
            <w:pPr>
              <w:pStyle w:val="Text2-1"/>
              <w:numPr>
                <w:ilvl w:val="0"/>
                <w:numId w:val="0"/>
              </w:numPr>
              <w:spacing w:before="0" w:after="0"/>
              <w:jc w:val="left"/>
              <w:cnfStyle w:val="000000000000" w:firstRow="0" w:lastRow="0" w:firstColumn="0" w:lastColumn="0" w:oddVBand="0" w:evenVBand="0" w:oddHBand="0" w:evenHBand="0" w:firstRowFirstColumn="0" w:firstRowLastColumn="0" w:lastRowFirstColumn="0" w:lastRowLastColumn="0"/>
              <w:rPr>
                <w:sz w:val="16"/>
              </w:rPr>
            </w:pPr>
            <w:r w:rsidRPr="00F02866">
              <w:rPr>
                <w:sz w:val="16"/>
                <w:szCs w:val="16"/>
              </w:rPr>
              <w:t>RB</w:t>
            </w:r>
          </w:p>
        </w:tc>
      </w:tr>
      <w:tr w:rsidR="00B259C3" w:rsidRPr="006B5754" w14:paraId="0F38D3EE" w14:textId="77777777" w:rsidTr="00696C31">
        <w:trPr>
          <w:trHeight w:val="113"/>
        </w:trPr>
        <w:tc>
          <w:tcPr>
            <w:cnfStyle w:val="001000000000" w:firstRow="0" w:lastRow="0" w:firstColumn="1" w:lastColumn="0" w:oddVBand="0" w:evenVBand="0" w:oddHBand="0" w:evenHBand="0" w:firstRowFirstColumn="0" w:firstRowLastColumn="0" w:lastRowFirstColumn="0" w:lastRowLastColumn="0"/>
            <w:tcW w:w="2693" w:type="dxa"/>
            <w:tcBorders>
              <w:left w:val="single" w:sz="4" w:space="0" w:color="auto"/>
            </w:tcBorders>
            <w:shd w:val="clear" w:color="auto" w:fill="E7E6E6" w:themeFill="background2"/>
            <w:vAlign w:val="center"/>
          </w:tcPr>
          <w:p w14:paraId="1DB693F2" w14:textId="77777777" w:rsidR="00F536BC" w:rsidRPr="00B259C3" w:rsidRDefault="00F536BC" w:rsidP="00B259C3">
            <w:pPr>
              <w:pStyle w:val="Text2-1"/>
              <w:numPr>
                <w:ilvl w:val="0"/>
                <w:numId w:val="0"/>
              </w:numPr>
              <w:spacing w:before="0" w:after="0"/>
              <w:jc w:val="left"/>
              <w:rPr>
                <w:sz w:val="16"/>
              </w:rPr>
            </w:pPr>
            <w:r w:rsidRPr="00B259C3">
              <w:rPr>
                <w:sz w:val="16"/>
              </w:rPr>
              <w:t>CCI_3</w:t>
            </w:r>
          </w:p>
        </w:tc>
        <w:tc>
          <w:tcPr>
            <w:tcW w:w="3543" w:type="dxa"/>
            <w:tcBorders>
              <w:right w:val="single" w:sz="4" w:space="0" w:color="auto"/>
            </w:tcBorders>
            <w:vAlign w:val="center"/>
          </w:tcPr>
          <w:p w14:paraId="005670FA" w14:textId="13248097" w:rsidR="00F536BC" w:rsidRPr="00B259C3" w:rsidRDefault="00F536BC" w:rsidP="00B259C3">
            <w:pPr>
              <w:pStyle w:val="Text2-1"/>
              <w:numPr>
                <w:ilvl w:val="0"/>
                <w:numId w:val="0"/>
              </w:numPr>
              <w:spacing w:before="0" w:after="0"/>
              <w:jc w:val="left"/>
              <w:cnfStyle w:val="000000000000" w:firstRow="0" w:lastRow="0" w:firstColumn="0" w:lastColumn="0" w:oddVBand="0" w:evenVBand="0" w:oddHBand="0" w:evenHBand="0" w:firstRowFirstColumn="0" w:firstRowLastColumn="0" w:lastRowFirstColumn="0" w:lastRowLastColumn="0"/>
              <w:rPr>
                <w:sz w:val="16"/>
              </w:rPr>
            </w:pPr>
            <w:r w:rsidRPr="00F02866">
              <w:rPr>
                <w:sz w:val="16"/>
                <w:szCs w:val="16"/>
              </w:rPr>
              <w:t>F</w:t>
            </w:r>
            <w:r w:rsidR="000D22AB" w:rsidRPr="00F02866">
              <w:rPr>
                <w:sz w:val="16"/>
                <w:szCs w:val="16"/>
              </w:rPr>
              <w:t>DA</w:t>
            </w:r>
          </w:p>
        </w:tc>
      </w:tr>
      <w:tr w:rsidR="00B259C3" w:rsidRPr="006B5754" w14:paraId="73496D0C" w14:textId="77777777" w:rsidTr="00696C31">
        <w:trPr>
          <w:trHeight w:val="113"/>
        </w:trPr>
        <w:tc>
          <w:tcPr>
            <w:cnfStyle w:val="001000000000" w:firstRow="0" w:lastRow="0" w:firstColumn="1" w:lastColumn="0" w:oddVBand="0" w:evenVBand="0" w:oddHBand="0" w:evenHBand="0" w:firstRowFirstColumn="0" w:firstRowLastColumn="0" w:lastRowFirstColumn="0" w:lastRowLastColumn="0"/>
            <w:tcW w:w="2693" w:type="dxa"/>
            <w:tcBorders>
              <w:left w:val="single" w:sz="4" w:space="0" w:color="auto"/>
            </w:tcBorders>
            <w:shd w:val="clear" w:color="auto" w:fill="E7E6E6" w:themeFill="background2"/>
            <w:vAlign w:val="center"/>
          </w:tcPr>
          <w:p w14:paraId="12271247" w14:textId="77777777" w:rsidR="00F536BC" w:rsidRPr="00B259C3" w:rsidRDefault="00F536BC" w:rsidP="00B259C3">
            <w:pPr>
              <w:pStyle w:val="Text2-1"/>
              <w:numPr>
                <w:ilvl w:val="0"/>
                <w:numId w:val="0"/>
              </w:numPr>
              <w:spacing w:before="0" w:after="0"/>
              <w:jc w:val="left"/>
              <w:rPr>
                <w:sz w:val="16"/>
              </w:rPr>
            </w:pPr>
            <w:r w:rsidRPr="00B259C3">
              <w:rPr>
                <w:sz w:val="16"/>
              </w:rPr>
              <w:t>CCI_4</w:t>
            </w:r>
          </w:p>
        </w:tc>
        <w:tc>
          <w:tcPr>
            <w:tcW w:w="3543" w:type="dxa"/>
            <w:tcBorders>
              <w:right w:val="single" w:sz="4" w:space="0" w:color="auto"/>
            </w:tcBorders>
            <w:vAlign w:val="center"/>
          </w:tcPr>
          <w:p w14:paraId="7FF4F434" w14:textId="7A65D3A7" w:rsidR="00F536BC" w:rsidRPr="00B259C3" w:rsidRDefault="00084FBF" w:rsidP="00B259C3">
            <w:pPr>
              <w:pStyle w:val="Text2-1"/>
              <w:numPr>
                <w:ilvl w:val="0"/>
                <w:numId w:val="0"/>
              </w:numPr>
              <w:spacing w:before="0" w:after="0"/>
              <w:jc w:val="left"/>
              <w:cnfStyle w:val="000000000000" w:firstRow="0" w:lastRow="0" w:firstColumn="0" w:lastColumn="0" w:oddVBand="0" w:evenVBand="0" w:oddHBand="0" w:evenHBand="0" w:firstRowFirstColumn="0" w:firstRowLastColumn="0" w:lastRowFirstColumn="0" w:lastRowLastColumn="0"/>
              <w:rPr>
                <w:sz w:val="16"/>
              </w:rPr>
            </w:pPr>
            <w:r w:rsidRPr="00F02866">
              <w:rPr>
                <w:sz w:val="16"/>
                <w:szCs w:val="16"/>
              </w:rPr>
              <w:t>P</w:t>
            </w:r>
          </w:p>
        </w:tc>
      </w:tr>
      <w:tr w:rsidR="00B259C3" w:rsidRPr="006B5754" w14:paraId="362A81C7" w14:textId="77777777" w:rsidTr="00696C31">
        <w:trPr>
          <w:trHeight w:val="113"/>
        </w:trPr>
        <w:tc>
          <w:tcPr>
            <w:cnfStyle w:val="001000000000" w:firstRow="0" w:lastRow="0" w:firstColumn="1" w:lastColumn="0" w:oddVBand="0" w:evenVBand="0" w:oddHBand="0" w:evenHBand="0" w:firstRowFirstColumn="0" w:firstRowLastColumn="0" w:lastRowFirstColumn="0" w:lastRowLastColumn="0"/>
            <w:tcW w:w="2693" w:type="dxa"/>
            <w:tcBorders>
              <w:left w:val="single" w:sz="4" w:space="0" w:color="auto"/>
            </w:tcBorders>
            <w:shd w:val="clear" w:color="auto" w:fill="E7E6E6" w:themeFill="background2"/>
            <w:vAlign w:val="center"/>
          </w:tcPr>
          <w:p w14:paraId="62E96902" w14:textId="77777777" w:rsidR="00F536BC" w:rsidRPr="00B259C3" w:rsidRDefault="00F536BC" w:rsidP="00B259C3">
            <w:pPr>
              <w:pStyle w:val="Text2-1"/>
              <w:numPr>
                <w:ilvl w:val="0"/>
                <w:numId w:val="0"/>
              </w:numPr>
              <w:spacing w:before="0" w:after="0"/>
              <w:jc w:val="left"/>
              <w:rPr>
                <w:sz w:val="16"/>
              </w:rPr>
            </w:pPr>
            <w:r w:rsidRPr="00B259C3">
              <w:rPr>
                <w:sz w:val="16"/>
              </w:rPr>
              <w:t>CCI_5</w:t>
            </w:r>
          </w:p>
        </w:tc>
        <w:tc>
          <w:tcPr>
            <w:tcW w:w="3543" w:type="dxa"/>
            <w:tcBorders>
              <w:right w:val="single" w:sz="4" w:space="0" w:color="auto"/>
            </w:tcBorders>
            <w:vAlign w:val="center"/>
          </w:tcPr>
          <w:p w14:paraId="2F6E511D" w14:textId="2F75B3B7" w:rsidR="00F536BC" w:rsidRPr="00B259C3" w:rsidRDefault="00084FBF" w:rsidP="00B259C3">
            <w:pPr>
              <w:pStyle w:val="Text2-1"/>
              <w:numPr>
                <w:ilvl w:val="0"/>
                <w:numId w:val="0"/>
              </w:numPr>
              <w:spacing w:before="0" w:after="0"/>
              <w:jc w:val="left"/>
              <w:cnfStyle w:val="000000000000" w:firstRow="0" w:lastRow="0" w:firstColumn="0" w:lastColumn="0" w:oddVBand="0" w:evenVBand="0" w:oddHBand="0" w:evenHBand="0" w:firstRowFirstColumn="0" w:firstRowLastColumn="0" w:lastRowFirstColumn="0" w:lastRowLastColumn="0"/>
              <w:rPr>
                <w:sz w:val="16"/>
              </w:rPr>
            </w:pPr>
            <w:r w:rsidRPr="00F02866">
              <w:rPr>
                <w:sz w:val="16"/>
                <w:szCs w:val="16"/>
              </w:rPr>
              <w:t>LD</w:t>
            </w:r>
          </w:p>
        </w:tc>
      </w:tr>
      <w:tr w:rsidR="00B259C3" w:rsidRPr="006B5754" w14:paraId="76E59861" w14:textId="77777777" w:rsidTr="00696C31">
        <w:trPr>
          <w:trHeight w:val="113"/>
        </w:trPr>
        <w:tc>
          <w:tcPr>
            <w:cnfStyle w:val="001000000000" w:firstRow="0" w:lastRow="0" w:firstColumn="1" w:lastColumn="0" w:oddVBand="0" w:evenVBand="0" w:oddHBand="0" w:evenHBand="0" w:firstRowFirstColumn="0" w:firstRowLastColumn="0" w:lastRowFirstColumn="0" w:lastRowLastColumn="0"/>
            <w:tcW w:w="2693" w:type="dxa"/>
            <w:tcBorders>
              <w:left w:val="single" w:sz="4" w:space="0" w:color="auto"/>
              <w:bottom w:val="single" w:sz="4" w:space="0" w:color="auto"/>
            </w:tcBorders>
            <w:shd w:val="clear" w:color="auto" w:fill="E7E6E6" w:themeFill="background2"/>
            <w:vAlign w:val="center"/>
          </w:tcPr>
          <w:p w14:paraId="17C18AA2" w14:textId="77777777" w:rsidR="00F536BC" w:rsidRPr="00B259C3" w:rsidRDefault="00F536BC" w:rsidP="00B259C3">
            <w:pPr>
              <w:pStyle w:val="Text2-1"/>
              <w:numPr>
                <w:ilvl w:val="0"/>
                <w:numId w:val="0"/>
              </w:numPr>
              <w:spacing w:before="0" w:after="0"/>
              <w:jc w:val="left"/>
              <w:rPr>
                <w:sz w:val="16"/>
              </w:rPr>
            </w:pPr>
            <w:r w:rsidRPr="00B259C3">
              <w:rPr>
                <w:sz w:val="16"/>
              </w:rPr>
              <w:t>CCI_6</w:t>
            </w:r>
          </w:p>
        </w:tc>
        <w:tc>
          <w:tcPr>
            <w:tcW w:w="3543" w:type="dxa"/>
            <w:tcBorders>
              <w:bottom w:val="single" w:sz="4" w:space="0" w:color="auto"/>
              <w:right w:val="single" w:sz="4" w:space="0" w:color="auto"/>
            </w:tcBorders>
            <w:vAlign w:val="center"/>
          </w:tcPr>
          <w:p w14:paraId="76F02C6F" w14:textId="517C4BAC" w:rsidR="00F536BC" w:rsidRPr="00B259C3" w:rsidRDefault="005B121C" w:rsidP="00B259C3">
            <w:pPr>
              <w:pStyle w:val="Text2-1"/>
              <w:numPr>
                <w:ilvl w:val="0"/>
                <w:numId w:val="0"/>
              </w:numPr>
              <w:spacing w:before="0" w:after="0"/>
              <w:jc w:val="left"/>
              <w:cnfStyle w:val="000000000000" w:firstRow="0" w:lastRow="0" w:firstColumn="0" w:lastColumn="0" w:oddVBand="0" w:evenVBand="0" w:oddHBand="0" w:evenHBand="0" w:firstRowFirstColumn="0" w:firstRowLastColumn="0" w:lastRowFirstColumn="0" w:lastRowLastColumn="0"/>
              <w:rPr>
                <w:sz w:val="16"/>
              </w:rPr>
            </w:pPr>
            <w:r w:rsidRPr="00F02866">
              <w:rPr>
                <w:sz w:val="16"/>
                <w:szCs w:val="16"/>
              </w:rPr>
              <w:t>PF</w:t>
            </w:r>
            <w:r w:rsidR="00F371B6" w:rsidRPr="00F02866">
              <w:rPr>
                <w:sz w:val="16"/>
                <w:szCs w:val="16"/>
              </w:rPr>
              <w:t>A</w:t>
            </w:r>
          </w:p>
        </w:tc>
      </w:tr>
    </w:tbl>
    <w:p w14:paraId="6113BD65" w14:textId="77777777" w:rsidR="00F536BC" w:rsidRPr="006B5754" w:rsidRDefault="00F536BC" w:rsidP="005A2205">
      <w:pPr>
        <w:pStyle w:val="Nadpis2-2"/>
      </w:pPr>
      <w:bookmarkStart w:id="70" w:name="_Toc180160184"/>
      <w:r w:rsidRPr="006B5754">
        <w:t>Datový standard</w:t>
      </w:r>
      <w:bookmarkEnd w:id="70"/>
    </w:p>
    <w:p w14:paraId="4D55A4C8" w14:textId="0F9AB1DC" w:rsidR="00F536BC" w:rsidRDefault="00F536BC" w:rsidP="00F536BC">
      <w:pPr>
        <w:pStyle w:val="Text2-1"/>
        <w:tabs>
          <w:tab w:val="clear" w:pos="737"/>
          <w:tab w:val="left" w:pos="709"/>
        </w:tabs>
        <w:spacing w:after="60"/>
        <w:ind w:left="709"/>
      </w:pPr>
      <w:r>
        <w:t>Všechny elementy DiMS budou dále obsahovat také skupinu vlastností „DS_Standard“</w:t>
      </w:r>
      <w:r w:rsidR="00E03306">
        <w:t>. I</w:t>
      </w:r>
      <w:r>
        <w:t>nformuje o datové</w:t>
      </w:r>
      <w:r w:rsidR="00B5159A">
        <w:t>m</w:t>
      </w:r>
      <w:r>
        <w:t xml:space="preserve"> standard</w:t>
      </w:r>
      <w:r w:rsidR="00ED704C">
        <w:t xml:space="preserve">u, </w:t>
      </w:r>
      <w:r>
        <w:t>profesní</w:t>
      </w:r>
      <w:r w:rsidR="00EF3130">
        <w:t>m celku</w:t>
      </w:r>
      <w:r w:rsidR="00A377EF">
        <w:t xml:space="preserve">, typu elementu a jeho </w:t>
      </w:r>
      <w:r w:rsidR="00893A1A">
        <w:t>datov</w:t>
      </w:r>
      <w:r w:rsidR="00A377EF">
        <w:t>é</w:t>
      </w:r>
      <w:r w:rsidR="00893A1A">
        <w:t xml:space="preserve"> šablon</w:t>
      </w:r>
      <w:r w:rsidR="00A377EF">
        <w:t>ě</w:t>
      </w:r>
      <w:r w:rsidR="008B38BF">
        <w:t xml:space="preserve"> a </w:t>
      </w:r>
      <w:r w:rsidR="00A377EF">
        <w:t>přiřazuje všem el</w:t>
      </w:r>
      <w:r>
        <w:t>ement</w:t>
      </w:r>
      <w:r w:rsidR="00A377EF">
        <w:t>ům</w:t>
      </w:r>
      <w:r>
        <w:t xml:space="preserve"> jedinečný identifikátor</w:t>
      </w:r>
      <w:r w:rsidR="00EF3130">
        <w:t xml:space="preserve"> GUID.</w:t>
      </w:r>
    </w:p>
    <w:p w14:paraId="699F655E" w14:textId="67FC2818" w:rsidR="00F536BC" w:rsidRPr="005A2205" w:rsidRDefault="00F536BC" w:rsidP="00B259C3">
      <w:pPr>
        <w:pStyle w:val="Text2-2"/>
        <w:numPr>
          <w:ilvl w:val="0"/>
          <w:numId w:val="0"/>
        </w:numPr>
        <w:tabs>
          <w:tab w:val="left" w:pos="2835"/>
        </w:tabs>
        <w:spacing w:before="0" w:after="0"/>
        <w:ind w:left="1134"/>
        <w:rPr>
          <w:rFonts w:asciiTheme="minorHAnsi" w:hAnsiTheme="minorHAnsi"/>
          <w:sz w:val="16"/>
          <w:szCs w:val="16"/>
        </w:rPr>
      </w:pPr>
      <w:r w:rsidRPr="005A2205">
        <w:rPr>
          <w:rFonts w:asciiTheme="minorHAnsi" w:hAnsiTheme="minorHAnsi"/>
          <w:b/>
          <w:bCs/>
          <w:sz w:val="16"/>
          <w:szCs w:val="16"/>
        </w:rPr>
        <w:t>DS_DS</w:t>
      </w:r>
      <w:r w:rsidRPr="005A2205">
        <w:rPr>
          <w:rFonts w:asciiTheme="minorHAnsi" w:hAnsiTheme="minorHAnsi"/>
          <w:sz w:val="16"/>
          <w:szCs w:val="16"/>
        </w:rPr>
        <w:tab/>
        <w:t>Druh a verze použitého datového standardu</w:t>
      </w:r>
    </w:p>
    <w:p w14:paraId="2300C9C0" w14:textId="6EC797BD" w:rsidR="00F536BC" w:rsidRPr="005A2205" w:rsidRDefault="00F536BC" w:rsidP="00B259C3">
      <w:pPr>
        <w:pStyle w:val="Text2-2"/>
        <w:numPr>
          <w:ilvl w:val="0"/>
          <w:numId w:val="0"/>
        </w:numPr>
        <w:tabs>
          <w:tab w:val="left" w:pos="2835"/>
        </w:tabs>
        <w:spacing w:before="0" w:after="0"/>
        <w:ind w:left="1134"/>
        <w:rPr>
          <w:rFonts w:asciiTheme="minorHAnsi" w:hAnsiTheme="minorHAnsi"/>
          <w:sz w:val="16"/>
          <w:szCs w:val="16"/>
        </w:rPr>
      </w:pPr>
      <w:r w:rsidRPr="005A2205">
        <w:rPr>
          <w:rFonts w:asciiTheme="minorHAnsi" w:hAnsiTheme="minorHAnsi"/>
          <w:b/>
          <w:bCs/>
          <w:sz w:val="16"/>
          <w:szCs w:val="16"/>
        </w:rPr>
        <w:t>DS_Element</w:t>
      </w:r>
      <w:r w:rsidRPr="005A2205">
        <w:rPr>
          <w:rFonts w:asciiTheme="minorHAnsi" w:hAnsiTheme="minorHAnsi"/>
          <w:sz w:val="16"/>
          <w:szCs w:val="16"/>
        </w:rPr>
        <w:tab/>
        <w:t>Hlavní identifikátor definující typ elementu</w:t>
      </w:r>
    </w:p>
    <w:p w14:paraId="6D17EC93" w14:textId="2C0AB833" w:rsidR="00302BA9" w:rsidRPr="005A2205" w:rsidRDefault="7D773A1D" w:rsidP="009379F0">
      <w:pPr>
        <w:pStyle w:val="Text2-2"/>
        <w:numPr>
          <w:ilvl w:val="0"/>
          <w:numId w:val="0"/>
        </w:numPr>
        <w:tabs>
          <w:tab w:val="left" w:pos="2835"/>
        </w:tabs>
        <w:spacing w:before="0" w:after="0"/>
        <w:ind w:left="2836" w:hanging="1702"/>
        <w:rPr>
          <w:rFonts w:asciiTheme="minorHAnsi" w:hAnsiTheme="minorHAnsi"/>
          <w:sz w:val="16"/>
          <w:szCs w:val="16"/>
        </w:rPr>
      </w:pPr>
      <w:r w:rsidRPr="16EB36B8">
        <w:rPr>
          <w:rFonts w:asciiTheme="minorHAnsi" w:hAnsiTheme="minorHAnsi"/>
          <w:b/>
          <w:bCs/>
          <w:sz w:val="16"/>
          <w:szCs w:val="16"/>
        </w:rPr>
        <w:t>DS_GUID</w:t>
      </w:r>
      <w:r w:rsidR="00F536BC">
        <w:tab/>
      </w:r>
      <w:r w:rsidRPr="16EB36B8">
        <w:rPr>
          <w:rFonts w:asciiTheme="minorHAnsi" w:hAnsiTheme="minorHAnsi"/>
          <w:sz w:val="16"/>
          <w:szCs w:val="16"/>
        </w:rPr>
        <w:t>Jedinečný identifikátor</w:t>
      </w:r>
      <w:r w:rsidR="6FFBF935" w:rsidRPr="16EB36B8">
        <w:rPr>
          <w:rFonts w:asciiTheme="minorHAnsi" w:hAnsiTheme="minorHAnsi"/>
          <w:sz w:val="16"/>
          <w:szCs w:val="16"/>
        </w:rPr>
        <w:t xml:space="preserve"> pro ztotožnění </w:t>
      </w:r>
      <w:r w:rsidR="5DF4605F" w:rsidRPr="16EB36B8">
        <w:rPr>
          <w:rFonts w:asciiTheme="minorHAnsi" w:hAnsiTheme="minorHAnsi"/>
          <w:sz w:val="16"/>
          <w:szCs w:val="16"/>
        </w:rPr>
        <w:t xml:space="preserve">elementů </w:t>
      </w:r>
      <w:r w:rsidR="6FFBF935" w:rsidRPr="16EB36B8">
        <w:rPr>
          <w:rFonts w:asciiTheme="minorHAnsi" w:hAnsiTheme="minorHAnsi"/>
          <w:sz w:val="16"/>
          <w:szCs w:val="16"/>
        </w:rPr>
        <w:t>v projekčním softw</w:t>
      </w:r>
      <w:r w:rsidR="5DF4605F" w:rsidRPr="16EB36B8">
        <w:rPr>
          <w:rFonts w:asciiTheme="minorHAnsi" w:hAnsiTheme="minorHAnsi"/>
          <w:sz w:val="16"/>
          <w:szCs w:val="16"/>
        </w:rPr>
        <w:t>are</w:t>
      </w:r>
      <w:r w:rsidR="5E0BC5BF" w:rsidRPr="16EB36B8">
        <w:rPr>
          <w:rFonts w:asciiTheme="minorHAnsi" w:hAnsiTheme="minorHAnsi"/>
          <w:sz w:val="16"/>
          <w:szCs w:val="16"/>
        </w:rPr>
        <w:t>.</w:t>
      </w:r>
      <w:r w:rsidR="008B52FD" w:rsidRPr="008B52FD">
        <w:t xml:space="preserve"> </w:t>
      </w:r>
      <w:r w:rsidR="008B52FD" w:rsidRPr="008B52FD">
        <w:rPr>
          <w:rFonts w:asciiTheme="minorHAnsi" w:hAnsiTheme="minorHAnsi"/>
          <w:sz w:val="16"/>
          <w:szCs w:val="16"/>
        </w:rPr>
        <w:t>U software nepodporujícího v nativním formátu IfcGuid je vhodné mapovat do hodnoty DS_GUID vlastní identifikátor projekčního software; u software plně podporujícího v nativním formátu vlastnost IfcGuid, je vhodné do hodnoty DS_GUID mapovat hodnotu IfcGuid</w:t>
      </w:r>
    </w:p>
    <w:p w14:paraId="2B91C10A" w14:textId="2330D3FE" w:rsidR="00F536BC" w:rsidRPr="005A2205" w:rsidRDefault="7D773A1D" w:rsidP="16EB36B8">
      <w:pPr>
        <w:pStyle w:val="Text2-2"/>
        <w:numPr>
          <w:ilvl w:val="0"/>
          <w:numId w:val="0"/>
        </w:numPr>
        <w:tabs>
          <w:tab w:val="left" w:pos="2835"/>
        </w:tabs>
        <w:spacing w:before="0" w:after="0"/>
        <w:ind w:left="1134"/>
        <w:rPr>
          <w:rFonts w:asciiTheme="minorHAnsi" w:hAnsiTheme="minorHAnsi"/>
          <w:sz w:val="16"/>
          <w:szCs w:val="16"/>
        </w:rPr>
      </w:pPr>
      <w:r w:rsidRPr="16EB36B8">
        <w:rPr>
          <w:rFonts w:asciiTheme="minorHAnsi" w:hAnsiTheme="minorHAnsi"/>
          <w:b/>
          <w:bCs/>
          <w:sz w:val="16"/>
          <w:szCs w:val="16"/>
        </w:rPr>
        <w:t>DS_Profese</w:t>
      </w:r>
      <w:r w:rsidR="00F536BC">
        <w:tab/>
      </w:r>
      <w:r w:rsidRPr="16EB36B8">
        <w:rPr>
          <w:rFonts w:asciiTheme="minorHAnsi" w:hAnsiTheme="minorHAnsi"/>
          <w:sz w:val="16"/>
          <w:szCs w:val="16"/>
        </w:rPr>
        <w:t>P</w:t>
      </w:r>
      <w:r w:rsidR="4B3AABC1" w:rsidRPr="16EB36B8">
        <w:rPr>
          <w:rFonts w:asciiTheme="minorHAnsi" w:hAnsiTheme="minorHAnsi"/>
          <w:sz w:val="16"/>
          <w:szCs w:val="16"/>
        </w:rPr>
        <w:t>říslušnost k</w:t>
      </w:r>
      <w:r w:rsidR="238C9EAA" w:rsidRPr="16EB36B8">
        <w:rPr>
          <w:rFonts w:asciiTheme="minorHAnsi" w:hAnsiTheme="minorHAnsi"/>
          <w:sz w:val="16"/>
          <w:szCs w:val="16"/>
        </w:rPr>
        <w:t> </w:t>
      </w:r>
      <w:r w:rsidR="74D93CE4" w:rsidRPr="16EB36B8">
        <w:rPr>
          <w:rFonts w:asciiTheme="minorHAnsi" w:hAnsiTheme="minorHAnsi"/>
          <w:sz w:val="16"/>
          <w:szCs w:val="16"/>
        </w:rPr>
        <w:t>profes</w:t>
      </w:r>
      <w:r w:rsidR="238C9EAA" w:rsidRPr="16EB36B8">
        <w:rPr>
          <w:rFonts w:asciiTheme="minorHAnsi" w:hAnsiTheme="minorHAnsi"/>
          <w:sz w:val="16"/>
          <w:szCs w:val="16"/>
        </w:rPr>
        <w:t xml:space="preserve">nímu </w:t>
      </w:r>
      <w:r w:rsidR="551E2CD9" w:rsidRPr="16EB36B8">
        <w:rPr>
          <w:rFonts w:asciiTheme="minorHAnsi" w:hAnsiTheme="minorHAnsi"/>
          <w:sz w:val="16"/>
          <w:szCs w:val="16"/>
        </w:rPr>
        <w:t>DiMS</w:t>
      </w:r>
      <w:r w:rsidR="761DBE1E" w:rsidRPr="16EB36B8">
        <w:rPr>
          <w:rFonts w:asciiTheme="minorHAnsi" w:hAnsiTheme="minorHAnsi"/>
          <w:sz w:val="16"/>
          <w:szCs w:val="16"/>
        </w:rPr>
        <w:t xml:space="preserve"> na základě</w:t>
      </w:r>
      <w:r w:rsidR="238C9EAA" w:rsidRPr="16EB36B8">
        <w:rPr>
          <w:rFonts w:asciiTheme="minorHAnsi" w:hAnsiTheme="minorHAnsi"/>
          <w:sz w:val="16"/>
          <w:szCs w:val="16"/>
        </w:rPr>
        <w:t xml:space="preserve"> členění </w:t>
      </w:r>
      <w:r w:rsidR="761DBE1E" w:rsidRPr="16EB36B8">
        <w:rPr>
          <w:rFonts w:asciiTheme="minorHAnsi" w:hAnsiTheme="minorHAnsi"/>
          <w:sz w:val="16"/>
          <w:szCs w:val="16"/>
        </w:rPr>
        <w:t>podrobných řad</w:t>
      </w:r>
    </w:p>
    <w:p w14:paraId="11A776ED" w14:textId="17C958A2" w:rsidR="00F536BC" w:rsidRDefault="00F536BC" w:rsidP="00B259C3">
      <w:pPr>
        <w:pStyle w:val="Text2-2"/>
        <w:numPr>
          <w:ilvl w:val="0"/>
          <w:numId w:val="0"/>
        </w:numPr>
        <w:tabs>
          <w:tab w:val="left" w:pos="2835"/>
        </w:tabs>
        <w:spacing w:before="0" w:after="0"/>
        <w:ind w:left="1134"/>
      </w:pPr>
      <w:r w:rsidRPr="005A2205">
        <w:rPr>
          <w:rFonts w:asciiTheme="minorHAnsi" w:hAnsiTheme="minorHAnsi"/>
          <w:b/>
          <w:bCs/>
          <w:sz w:val="16"/>
          <w:szCs w:val="16"/>
        </w:rPr>
        <w:t>DS_Šablona</w:t>
      </w:r>
      <w:r w:rsidRPr="005A2205">
        <w:rPr>
          <w:rFonts w:asciiTheme="minorHAnsi" w:hAnsiTheme="minorHAnsi"/>
          <w:sz w:val="16"/>
          <w:szCs w:val="16"/>
        </w:rPr>
        <w:tab/>
        <w:t>Řetězec s kódy dílčích datových</w:t>
      </w:r>
      <w:r>
        <w:t xml:space="preserve"> šablon daného typ elementu</w:t>
      </w:r>
      <w:r w:rsidR="008B52FD">
        <w:t>.</w:t>
      </w:r>
    </w:p>
    <w:p w14:paraId="608A10DA" w14:textId="45312837" w:rsidR="00F536BC" w:rsidRDefault="00F536BC" w:rsidP="005A2205">
      <w:pPr>
        <w:pStyle w:val="Text2-1"/>
        <w:tabs>
          <w:tab w:val="clear" w:pos="737"/>
          <w:tab w:val="left" w:pos="709"/>
        </w:tabs>
        <w:ind w:left="709"/>
      </w:pPr>
      <w:r>
        <w:t>Vlastnost „DS_Šablona“ bude kvůli automatizované kontrole negrafických informací vždy začínat a končit znakem „+“, a stejný znak bude oddělovat</w:t>
      </w:r>
      <w:r w:rsidR="00567186">
        <w:t> </w:t>
      </w:r>
      <w:r>
        <w:t>také jednotlivé kódy všech dílčích datových šablon.</w:t>
      </w:r>
      <w:r w:rsidR="00EC675A">
        <w:t xml:space="preserve"> </w:t>
      </w:r>
      <w:r w:rsidR="00B9546C">
        <w:t xml:space="preserve">Dílčí šablony </w:t>
      </w:r>
      <w:r w:rsidR="00C46E87">
        <w:t>b</w:t>
      </w:r>
      <w:r w:rsidR="007B1646">
        <w:t>udou řazeny v pořadí I, S, E, Z, M, F, P a</w:t>
      </w:r>
      <w:r w:rsidR="00D12954">
        <w:t> </w:t>
      </w:r>
      <w:r w:rsidR="00C46E87">
        <w:t xml:space="preserve">v rámci stejné </w:t>
      </w:r>
      <w:r w:rsidR="007B1646">
        <w:t xml:space="preserve">kategorie </w:t>
      </w:r>
      <w:r w:rsidR="00F57283">
        <w:t xml:space="preserve">budou </w:t>
      </w:r>
      <w:r w:rsidR="007B1646">
        <w:t xml:space="preserve">řazeny </w:t>
      </w:r>
      <w:r w:rsidR="00B1373C">
        <w:t xml:space="preserve">z hlediska číselné kombinace </w:t>
      </w:r>
      <w:r w:rsidR="007B1646">
        <w:t>vzestupně.</w:t>
      </w:r>
    </w:p>
    <w:p w14:paraId="2BB56239" w14:textId="1661F1C6" w:rsidR="00F536BC" w:rsidRDefault="00F536BC" w:rsidP="005A2205">
      <w:pPr>
        <w:pStyle w:val="Text2-1"/>
        <w:tabs>
          <w:tab w:val="clear" w:pos="737"/>
          <w:tab w:val="left" w:pos="709"/>
        </w:tabs>
        <w:ind w:left="709"/>
      </w:pPr>
      <w:r w:rsidRPr="005454AB">
        <w:t xml:space="preserve">Pokud </w:t>
      </w:r>
      <w:r>
        <w:t>v žádném z datových s</w:t>
      </w:r>
      <w:r w:rsidRPr="005454AB">
        <w:t>tandard</w:t>
      </w:r>
      <w:r>
        <w:t>ů</w:t>
      </w:r>
      <w:r w:rsidRPr="005454AB">
        <w:t xml:space="preserve"> </w:t>
      </w:r>
      <w:r>
        <w:t>nebyl nalezen vh</w:t>
      </w:r>
      <w:r w:rsidRPr="005454AB">
        <w:t xml:space="preserve">odný typ elementu, navrhne </w:t>
      </w:r>
      <w:r w:rsidR="00652062">
        <w:t>Dodavatel</w:t>
      </w:r>
      <w:r w:rsidRPr="005454AB">
        <w:t xml:space="preserve"> po vzájemné dohodě s oprávněnými zástupci Objednatele doplnění datového standardu</w:t>
      </w:r>
      <w:r>
        <w:t xml:space="preserve"> a dodá seznam navržených typů elementů a navržených datových šablon.</w:t>
      </w:r>
    </w:p>
    <w:p w14:paraId="6885F52E" w14:textId="77777777" w:rsidR="00F536BC" w:rsidRDefault="00F536BC" w:rsidP="00F536BC">
      <w:pPr>
        <w:pStyle w:val="Text2-1"/>
        <w:tabs>
          <w:tab w:val="clear" w:pos="737"/>
          <w:tab w:val="left" w:pos="709"/>
        </w:tabs>
        <w:spacing w:after="60"/>
        <w:ind w:left="709"/>
      </w:pPr>
      <w:r>
        <w:t>Vzor hlavní popisné skupiny vlastností „DS_Standard“:</w:t>
      </w:r>
    </w:p>
    <w:tbl>
      <w:tblPr>
        <w:tblStyle w:val="Mkatabulky"/>
        <w:tblW w:w="0" w:type="auto"/>
        <w:tblInd w:w="1213" w:type="dxa"/>
        <w:tblLook w:val="04A0" w:firstRow="1" w:lastRow="0" w:firstColumn="1" w:lastColumn="0" w:noHBand="0" w:noVBand="1"/>
      </w:tblPr>
      <w:tblGrid>
        <w:gridCol w:w="2693"/>
        <w:gridCol w:w="3543"/>
      </w:tblGrid>
      <w:tr w:rsidR="00F536BC" w:rsidRPr="006B5754" w14:paraId="22091077" w14:textId="77777777" w:rsidTr="00696C31">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6236" w:type="dxa"/>
            <w:gridSpan w:val="2"/>
            <w:tcBorders>
              <w:top w:val="single" w:sz="4" w:space="0" w:color="auto"/>
              <w:left w:val="single" w:sz="4" w:space="0" w:color="auto"/>
              <w:right w:val="single" w:sz="4" w:space="0" w:color="auto"/>
            </w:tcBorders>
            <w:shd w:val="clear" w:color="auto" w:fill="BFBFBF" w:themeFill="background1" w:themeFillShade="BF"/>
            <w:vAlign w:val="center"/>
          </w:tcPr>
          <w:p w14:paraId="761BC2B2" w14:textId="77777777" w:rsidR="00F536BC" w:rsidRPr="00B259C3" w:rsidRDefault="00F536BC" w:rsidP="00C52D8D">
            <w:pPr>
              <w:pStyle w:val="Text2-1"/>
              <w:numPr>
                <w:ilvl w:val="0"/>
                <w:numId w:val="0"/>
              </w:numPr>
              <w:spacing w:before="0" w:after="0"/>
              <w:jc w:val="left"/>
              <w:rPr>
                <w:b/>
                <w:sz w:val="16"/>
              </w:rPr>
            </w:pPr>
            <w:r w:rsidRPr="00B259C3">
              <w:rPr>
                <w:b/>
                <w:sz w:val="16"/>
              </w:rPr>
              <w:t>DS_Standard</w:t>
            </w:r>
          </w:p>
        </w:tc>
      </w:tr>
      <w:tr w:rsidR="00B259C3" w:rsidRPr="006B5754" w14:paraId="3D90C14F" w14:textId="77777777" w:rsidTr="00696C31">
        <w:trPr>
          <w:trHeight w:val="170"/>
        </w:trPr>
        <w:tc>
          <w:tcPr>
            <w:cnfStyle w:val="001000000000" w:firstRow="0" w:lastRow="0" w:firstColumn="1" w:lastColumn="0" w:oddVBand="0" w:evenVBand="0" w:oddHBand="0" w:evenHBand="0" w:firstRowFirstColumn="0" w:firstRowLastColumn="0" w:lastRowFirstColumn="0" w:lastRowLastColumn="0"/>
            <w:tcW w:w="2693" w:type="dxa"/>
            <w:tcBorders>
              <w:left w:val="single" w:sz="4" w:space="0" w:color="auto"/>
            </w:tcBorders>
            <w:shd w:val="clear" w:color="auto" w:fill="E7E6E6" w:themeFill="background2"/>
            <w:vAlign w:val="center"/>
          </w:tcPr>
          <w:p w14:paraId="50C96AFD" w14:textId="77777777" w:rsidR="00F536BC" w:rsidRPr="00F02866" w:rsidRDefault="00F536BC" w:rsidP="00B259C3">
            <w:pPr>
              <w:pStyle w:val="Text2-1"/>
              <w:numPr>
                <w:ilvl w:val="0"/>
                <w:numId w:val="0"/>
              </w:numPr>
              <w:spacing w:before="0" w:after="0"/>
              <w:jc w:val="left"/>
              <w:rPr>
                <w:sz w:val="16"/>
                <w:szCs w:val="16"/>
              </w:rPr>
            </w:pPr>
            <w:r w:rsidRPr="00F02866">
              <w:rPr>
                <w:sz w:val="16"/>
                <w:szCs w:val="16"/>
              </w:rPr>
              <w:t>DS_DS</w:t>
            </w:r>
          </w:p>
        </w:tc>
        <w:tc>
          <w:tcPr>
            <w:tcW w:w="3543" w:type="dxa"/>
            <w:tcBorders>
              <w:right w:val="single" w:sz="4" w:space="0" w:color="auto"/>
            </w:tcBorders>
            <w:vAlign w:val="center"/>
          </w:tcPr>
          <w:p w14:paraId="5A1A49DE" w14:textId="77777777" w:rsidR="00F536BC" w:rsidRPr="00F02866" w:rsidRDefault="00F536BC" w:rsidP="00B259C3">
            <w:pPr>
              <w:pStyle w:val="Text2-1"/>
              <w:numPr>
                <w:ilvl w:val="0"/>
                <w:numId w:val="0"/>
              </w:numPr>
              <w:spacing w:before="0" w:after="0"/>
              <w:jc w:val="left"/>
              <w:cnfStyle w:val="000000000000" w:firstRow="0" w:lastRow="0" w:firstColumn="0" w:lastColumn="0" w:oddVBand="0" w:evenVBand="0" w:oddHBand="0" w:evenHBand="0" w:firstRowFirstColumn="0" w:firstRowLastColumn="0" w:lastRowFirstColumn="0" w:lastRowLastColumn="0"/>
              <w:rPr>
                <w:sz w:val="16"/>
                <w:szCs w:val="16"/>
              </w:rPr>
            </w:pPr>
            <w:r w:rsidRPr="00F02866">
              <w:rPr>
                <w:sz w:val="16"/>
                <w:szCs w:val="16"/>
              </w:rPr>
              <w:t>Železniční stavby 5.0</w:t>
            </w:r>
          </w:p>
        </w:tc>
      </w:tr>
      <w:tr w:rsidR="00B259C3" w:rsidRPr="006B5754" w14:paraId="4665C5D1" w14:textId="77777777" w:rsidTr="00696C31">
        <w:trPr>
          <w:trHeight w:val="170"/>
        </w:trPr>
        <w:tc>
          <w:tcPr>
            <w:cnfStyle w:val="001000000000" w:firstRow="0" w:lastRow="0" w:firstColumn="1" w:lastColumn="0" w:oddVBand="0" w:evenVBand="0" w:oddHBand="0" w:evenHBand="0" w:firstRowFirstColumn="0" w:firstRowLastColumn="0" w:lastRowFirstColumn="0" w:lastRowLastColumn="0"/>
            <w:tcW w:w="2693" w:type="dxa"/>
            <w:tcBorders>
              <w:left w:val="single" w:sz="4" w:space="0" w:color="auto"/>
            </w:tcBorders>
            <w:shd w:val="clear" w:color="auto" w:fill="E7E6E6" w:themeFill="background2"/>
            <w:vAlign w:val="center"/>
          </w:tcPr>
          <w:p w14:paraId="7554D09B" w14:textId="77777777" w:rsidR="00F536BC" w:rsidRPr="00F02866" w:rsidRDefault="00F536BC" w:rsidP="00B259C3">
            <w:pPr>
              <w:pStyle w:val="Text2-1"/>
              <w:numPr>
                <w:ilvl w:val="0"/>
                <w:numId w:val="0"/>
              </w:numPr>
              <w:spacing w:before="0" w:after="0"/>
              <w:jc w:val="left"/>
              <w:rPr>
                <w:sz w:val="16"/>
                <w:szCs w:val="16"/>
              </w:rPr>
            </w:pPr>
            <w:r w:rsidRPr="00F02866">
              <w:rPr>
                <w:sz w:val="16"/>
                <w:szCs w:val="16"/>
              </w:rPr>
              <w:t>DS_Element</w:t>
            </w:r>
          </w:p>
        </w:tc>
        <w:tc>
          <w:tcPr>
            <w:tcW w:w="3543" w:type="dxa"/>
            <w:tcBorders>
              <w:right w:val="single" w:sz="4" w:space="0" w:color="auto"/>
            </w:tcBorders>
            <w:vAlign w:val="center"/>
          </w:tcPr>
          <w:p w14:paraId="51D3D380" w14:textId="09E0B028" w:rsidR="00F536BC" w:rsidRPr="00F02866" w:rsidRDefault="0092099F" w:rsidP="00B259C3">
            <w:pPr>
              <w:pStyle w:val="Text2-1"/>
              <w:numPr>
                <w:ilvl w:val="0"/>
                <w:numId w:val="0"/>
              </w:numPr>
              <w:spacing w:before="0" w:after="0"/>
              <w:jc w:val="left"/>
              <w:cnfStyle w:val="000000000000" w:firstRow="0" w:lastRow="0" w:firstColumn="0" w:lastColumn="0" w:oddVBand="0" w:evenVBand="0" w:oddHBand="0" w:evenHBand="0" w:firstRowFirstColumn="0" w:firstRowLastColumn="0" w:lastRowFirstColumn="0" w:lastRowLastColumn="0"/>
              <w:rPr>
                <w:sz w:val="16"/>
                <w:szCs w:val="16"/>
              </w:rPr>
            </w:pPr>
            <w:r w:rsidRPr="00F02866">
              <w:rPr>
                <w:sz w:val="16"/>
                <w:szCs w:val="16"/>
              </w:rPr>
              <w:t>Proměnné návěstidlo</w:t>
            </w:r>
          </w:p>
        </w:tc>
      </w:tr>
      <w:tr w:rsidR="00B259C3" w:rsidRPr="006B5754" w14:paraId="1D489D22" w14:textId="77777777" w:rsidTr="00696C31">
        <w:trPr>
          <w:trHeight w:val="170"/>
        </w:trPr>
        <w:tc>
          <w:tcPr>
            <w:cnfStyle w:val="001000000000" w:firstRow="0" w:lastRow="0" w:firstColumn="1" w:lastColumn="0" w:oddVBand="0" w:evenVBand="0" w:oddHBand="0" w:evenHBand="0" w:firstRowFirstColumn="0" w:firstRowLastColumn="0" w:lastRowFirstColumn="0" w:lastRowLastColumn="0"/>
            <w:tcW w:w="2693" w:type="dxa"/>
            <w:tcBorders>
              <w:left w:val="single" w:sz="4" w:space="0" w:color="auto"/>
            </w:tcBorders>
            <w:shd w:val="clear" w:color="auto" w:fill="E7E6E6" w:themeFill="background2"/>
            <w:vAlign w:val="center"/>
          </w:tcPr>
          <w:p w14:paraId="4962C77B" w14:textId="77777777" w:rsidR="00F536BC" w:rsidRPr="00F02866" w:rsidRDefault="00F536BC" w:rsidP="00B259C3">
            <w:pPr>
              <w:pStyle w:val="Text2-1"/>
              <w:numPr>
                <w:ilvl w:val="0"/>
                <w:numId w:val="0"/>
              </w:numPr>
              <w:spacing w:before="0" w:after="0"/>
              <w:jc w:val="left"/>
              <w:rPr>
                <w:sz w:val="16"/>
                <w:szCs w:val="16"/>
              </w:rPr>
            </w:pPr>
            <w:r w:rsidRPr="00F02866">
              <w:rPr>
                <w:sz w:val="16"/>
                <w:szCs w:val="16"/>
              </w:rPr>
              <w:t>DS_GUID</w:t>
            </w:r>
          </w:p>
        </w:tc>
        <w:tc>
          <w:tcPr>
            <w:tcW w:w="3543" w:type="dxa"/>
            <w:tcBorders>
              <w:right w:val="single" w:sz="4" w:space="0" w:color="auto"/>
            </w:tcBorders>
            <w:vAlign w:val="center"/>
          </w:tcPr>
          <w:p w14:paraId="6D8B8A61" w14:textId="77777777" w:rsidR="00F536BC" w:rsidRPr="00F02866" w:rsidRDefault="00F536BC" w:rsidP="00B259C3">
            <w:pPr>
              <w:pStyle w:val="Text2-1"/>
              <w:numPr>
                <w:ilvl w:val="0"/>
                <w:numId w:val="0"/>
              </w:numPr>
              <w:spacing w:before="0" w:after="0"/>
              <w:jc w:val="left"/>
              <w:cnfStyle w:val="000000000000" w:firstRow="0" w:lastRow="0" w:firstColumn="0" w:lastColumn="0" w:oddVBand="0" w:evenVBand="0" w:oddHBand="0" w:evenHBand="0" w:firstRowFirstColumn="0" w:firstRowLastColumn="0" w:lastRowFirstColumn="0" w:lastRowLastColumn="0"/>
              <w:rPr>
                <w:sz w:val="16"/>
                <w:szCs w:val="16"/>
              </w:rPr>
            </w:pPr>
            <w:r w:rsidRPr="00F02866">
              <w:rPr>
                <w:sz w:val="16"/>
                <w:szCs w:val="16"/>
              </w:rPr>
              <w:t>09oCPtYL2jIx8ga27FwIe7</w:t>
            </w:r>
          </w:p>
        </w:tc>
      </w:tr>
      <w:tr w:rsidR="00B259C3" w:rsidRPr="005454AB" w14:paraId="52BC0614" w14:textId="77777777" w:rsidTr="00696C31">
        <w:trPr>
          <w:trHeight w:val="170"/>
        </w:trPr>
        <w:tc>
          <w:tcPr>
            <w:cnfStyle w:val="001000000000" w:firstRow="0" w:lastRow="0" w:firstColumn="1" w:lastColumn="0" w:oddVBand="0" w:evenVBand="0" w:oddHBand="0" w:evenHBand="0" w:firstRowFirstColumn="0" w:firstRowLastColumn="0" w:lastRowFirstColumn="0" w:lastRowLastColumn="0"/>
            <w:tcW w:w="2693" w:type="dxa"/>
            <w:tcBorders>
              <w:left w:val="single" w:sz="4" w:space="0" w:color="auto"/>
            </w:tcBorders>
            <w:shd w:val="clear" w:color="auto" w:fill="E7E6E6" w:themeFill="background2"/>
            <w:vAlign w:val="center"/>
          </w:tcPr>
          <w:p w14:paraId="05C0D86E" w14:textId="77777777" w:rsidR="00F536BC" w:rsidRPr="00F02866" w:rsidRDefault="00F536BC" w:rsidP="00B259C3">
            <w:pPr>
              <w:pStyle w:val="Text2-1"/>
              <w:numPr>
                <w:ilvl w:val="0"/>
                <w:numId w:val="0"/>
              </w:numPr>
              <w:spacing w:before="0" w:after="0"/>
              <w:jc w:val="left"/>
              <w:rPr>
                <w:sz w:val="16"/>
                <w:szCs w:val="16"/>
              </w:rPr>
            </w:pPr>
            <w:r w:rsidRPr="00F02866">
              <w:rPr>
                <w:sz w:val="16"/>
                <w:szCs w:val="16"/>
              </w:rPr>
              <w:t>DS_Profese</w:t>
            </w:r>
          </w:p>
        </w:tc>
        <w:tc>
          <w:tcPr>
            <w:tcW w:w="3543" w:type="dxa"/>
            <w:tcBorders>
              <w:right w:val="single" w:sz="4" w:space="0" w:color="auto"/>
            </w:tcBorders>
            <w:vAlign w:val="center"/>
          </w:tcPr>
          <w:p w14:paraId="523B947B" w14:textId="65BF5778" w:rsidR="00F536BC" w:rsidRPr="00F02866" w:rsidRDefault="51C29548" w:rsidP="00B259C3">
            <w:pPr>
              <w:pStyle w:val="Text2-1"/>
              <w:numPr>
                <w:ilvl w:val="0"/>
                <w:numId w:val="0"/>
              </w:numPr>
              <w:spacing w:before="0" w:after="0"/>
              <w:jc w:val="left"/>
              <w:cnfStyle w:val="000000000000" w:firstRow="0" w:lastRow="0" w:firstColumn="0" w:lastColumn="0" w:oddVBand="0" w:evenVBand="0" w:oddHBand="0" w:evenHBand="0" w:firstRowFirstColumn="0" w:firstRowLastColumn="0" w:lastRowFirstColumn="0" w:lastRowLastColumn="0"/>
              <w:rPr>
                <w:sz w:val="16"/>
                <w:szCs w:val="16"/>
              </w:rPr>
            </w:pPr>
            <w:r w:rsidRPr="16EB36B8">
              <w:rPr>
                <w:sz w:val="16"/>
                <w:szCs w:val="16"/>
              </w:rPr>
              <w:t>420</w:t>
            </w:r>
            <w:r w:rsidR="296ACD0A" w:rsidRPr="16EB36B8">
              <w:rPr>
                <w:sz w:val="16"/>
                <w:szCs w:val="16"/>
              </w:rPr>
              <w:t>_</w:t>
            </w:r>
            <w:r w:rsidRPr="16EB36B8">
              <w:rPr>
                <w:sz w:val="16"/>
                <w:szCs w:val="16"/>
              </w:rPr>
              <w:t>Traťové</w:t>
            </w:r>
            <w:r w:rsidR="43C7A914" w:rsidRPr="16EB36B8">
              <w:rPr>
                <w:sz w:val="16"/>
                <w:szCs w:val="16"/>
              </w:rPr>
              <w:t xml:space="preserve"> zabezpečovací zařízení</w:t>
            </w:r>
          </w:p>
        </w:tc>
      </w:tr>
      <w:tr w:rsidR="00B259C3" w:rsidRPr="005454AB" w14:paraId="5C7138C7" w14:textId="77777777" w:rsidTr="00696C31">
        <w:trPr>
          <w:trHeight w:val="170"/>
        </w:trPr>
        <w:tc>
          <w:tcPr>
            <w:cnfStyle w:val="001000000000" w:firstRow="0" w:lastRow="0" w:firstColumn="1" w:lastColumn="0" w:oddVBand="0" w:evenVBand="0" w:oddHBand="0" w:evenHBand="0" w:firstRowFirstColumn="0" w:firstRowLastColumn="0" w:lastRowFirstColumn="0" w:lastRowLastColumn="0"/>
            <w:tcW w:w="2693" w:type="dxa"/>
            <w:tcBorders>
              <w:left w:val="single" w:sz="4" w:space="0" w:color="auto"/>
              <w:bottom w:val="single" w:sz="4" w:space="0" w:color="auto"/>
            </w:tcBorders>
            <w:shd w:val="clear" w:color="auto" w:fill="E7E6E6" w:themeFill="background2"/>
            <w:vAlign w:val="center"/>
          </w:tcPr>
          <w:p w14:paraId="12420D7A" w14:textId="44BD899F" w:rsidR="00F536BC" w:rsidRPr="00F02866" w:rsidRDefault="00F536BC" w:rsidP="00B259C3">
            <w:pPr>
              <w:pStyle w:val="Text2-1"/>
              <w:numPr>
                <w:ilvl w:val="0"/>
                <w:numId w:val="0"/>
              </w:numPr>
              <w:spacing w:before="0" w:after="0"/>
              <w:jc w:val="left"/>
              <w:rPr>
                <w:sz w:val="16"/>
                <w:szCs w:val="16"/>
              </w:rPr>
            </w:pPr>
            <w:r w:rsidRPr="00F02866">
              <w:rPr>
                <w:sz w:val="16"/>
                <w:szCs w:val="16"/>
              </w:rPr>
              <w:t>DS_Šablona</w:t>
            </w:r>
          </w:p>
        </w:tc>
        <w:tc>
          <w:tcPr>
            <w:tcW w:w="3543" w:type="dxa"/>
            <w:tcBorders>
              <w:bottom w:val="single" w:sz="4" w:space="0" w:color="auto"/>
              <w:right w:val="single" w:sz="4" w:space="0" w:color="auto"/>
            </w:tcBorders>
            <w:vAlign w:val="center"/>
          </w:tcPr>
          <w:p w14:paraId="0B0BBD7E" w14:textId="657EB6E7" w:rsidR="00F536BC" w:rsidRPr="00F02866" w:rsidRDefault="009A4646" w:rsidP="00B259C3">
            <w:pPr>
              <w:pStyle w:val="Text2-1"/>
              <w:numPr>
                <w:ilvl w:val="0"/>
                <w:numId w:val="0"/>
              </w:numPr>
              <w:spacing w:before="0" w:after="0"/>
              <w:jc w:val="left"/>
              <w:cnfStyle w:val="000000000000" w:firstRow="0" w:lastRow="0" w:firstColumn="0" w:lastColumn="0" w:oddVBand="0" w:evenVBand="0" w:oddHBand="0" w:evenHBand="0" w:firstRowFirstColumn="0" w:firstRowLastColumn="0" w:lastRowFirstColumn="0" w:lastRowLastColumn="0"/>
              <w:rPr>
                <w:sz w:val="16"/>
                <w:szCs w:val="16"/>
              </w:rPr>
            </w:pPr>
            <w:r w:rsidRPr="00F02866">
              <w:rPr>
                <w:sz w:val="16"/>
                <w:szCs w:val="16"/>
              </w:rPr>
              <w:t>+I1+I2+I5+S2+E1+Z1+M4+F1+</w:t>
            </w:r>
          </w:p>
        </w:tc>
      </w:tr>
    </w:tbl>
    <w:p w14:paraId="7E9C185C" w14:textId="77777777" w:rsidR="00F536BC" w:rsidRDefault="00F536BC" w:rsidP="00F536BC">
      <w:pPr>
        <w:pStyle w:val="Text2-1"/>
        <w:tabs>
          <w:tab w:val="clear" w:pos="737"/>
          <w:tab w:val="left" w:pos="709"/>
        </w:tabs>
        <w:spacing w:after="60"/>
        <w:ind w:left="709"/>
      </w:pPr>
      <w:r>
        <w:t xml:space="preserve">V datových standardech jsou datové šablony jednotlivých typů elementů rozděleny </w:t>
      </w:r>
      <w:r w:rsidRPr="006B5754">
        <w:t xml:space="preserve">z důvodu </w:t>
      </w:r>
      <w:r>
        <w:t xml:space="preserve">větší </w:t>
      </w:r>
      <w:r w:rsidRPr="006B5754">
        <w:t xml:space="preserve">přehlednosti do </w:t>
      </w:r>
      <w:r>
        <w:t>několika kategorií</w:t>
      </w:r>
      <w:r w:rsidRPr="006B5754">
        <w:t xml:space="preserve"> </w:t>
      </w:r>
      <w:r>
        <w:t>podle typu poskytovaných údajů.</w:t>
      </w:r>
    </w:p>
    <w:p w14:paraId="455F7B1B" w14:textId="29011968" w:rsidR="00F536BC" w:rsidRDefault="00F536BC" w:rsidP="00B259C3">
      <w:pPr>
        <w:pStyle w:val="Text2-2"/>
        <w:numPr>
          <w:ilvl w:val="0"/>
          <w:numId w:val="0"/>
        </w:numPr>
        <w:spacing w:before="40" w:after="40"/>
        <w:ind w:left="1134"/>
      </w:pPr>
      <w:r w:rsidRPr="006B5754">
        <w:rPr>
          <w:b/>
        </w:rPr>
        <w:t>Identifikace</w:t>
      </w:r>
      <w:r>
        <w:rPr>
          <w:b/>
        </w:rPr>
        <w:t xml:space="preserve"> </w:t>
      </w:r>
      <w:r w:rsidRPr="00D74B89">
        <w:rPr>
          <w:bCs/>
        </w:rPr>
        <w:t>– vlastnosti</w:t>
      </w:r>
      <w:r w:rsidRPr="006B5754">
        <w:t xml:space="preserve"> </w:t>
      </w:r>
      <w:r>
        <w:t xml:space="preserve">popisující </w:t>
      </w:r>
      <w:r w:rsidRPr="006B5754">
        <w:t>poloh</w:t>
      </w:r>
      <w:r>
        <w:t>u</w:t>
      </w:r>
      <w:r w:rsidRPr="006B5754">
        <w:t>, umístění, zatřídění nebo označení konstrukce</w:t>
      </w:r>
      <w:r>
        <w:t xml:space="preserve"> (n</w:t>
      </w:r>
      <w:r w:rsidRPr="006B5754">
        <w:t>apř. název</w:t>
      </w:r>
      <w:r>
        <w:t xml:space="preserve"> objektu</w:t>
      </w:r>
      <w:r w:rsidRPr="006B5754">
        <w:t xml:space="preserve">, číslo </w:t>
      </w:r>
      <w:r>
        <w:t>PS/SO/IO,</w:t>
      </w:r>
      <w:r w:rsidRPr="006B5754">
        <w:t xml:space="preserve"> číslo komunikace, staničení</w:t>
      </w:r>
      <w:r w:rsidR="005457F6">
        <w:t>,</w:t>
      </w:r>
      <w:r w:rsidRPr="006B5754">
        <w:t xml:space="preserve"> a</w:t>
      </w:r>
      <w:r w:rsidR="00105A07">
        <w:t>td</w:t>
      </w:r>
      <w:r w:rsidRPr="006B5754">
        <w:t>.)</w:t>
      </w:r>
    </w:p>
    <w:p w14:paraId="7B02940B" w14:textId="244CBCAC" w:rsidR="00F536BC" w:rsidRPr="006B5754" w:rsidRDefault="00F536BC" w:rsidP="00B259C3">
      <w:pPr>
        <w:pStyle w:val="Text2-2"/>
        <w:numPr>
          <w:ilvl w:val="0"/>
          <w:numId w:val="0"/>
        </w:numPr>
        <w:spacing w:before="40" w:after="40"/>
        <w:ind w:left="1134"/>
      </w:pPr>
      <w:r w:rsidRPr="006B5754">
        <w:rPr>
          <w:b/>
        </w:rPr>
        <w:t>Stavební výrobek / konstrukce</w:t>
      </w:r>
      <w:r>
        <w:rPr>
          <w:b/>
        </w:rPr>
        <w:t xml:space="preserve"> – </w:t>
      </w:r>
      <w:r w:rsidRPr="006B5754">
        <w:t xml:space="preserve">vlastnosti </w:t>
      </w:r>
      <w:r>
        <w:t xml:space="preserve">určující druh a </w:t>
      </w:r>
      <w:r w:rsidRPr="006B5754">
        <w:t>charakter konstrukce</w:t>
      </w:r>
      <w:r>
        <w:t xml:space="preserve"> (</w:t>
      </w:r>
      <w:r w:rsidRPr="006B5754">
        <w:t>např. materiálov</w:t>
      </w:r>
      <w:r>
        <w:t>é</w:t>
      </w:r>
      <w:r w:rsidRPr="006B5754">
        <w:t xml:space="preserve"> charakteristik</w:t>
      </w:r>
      <w:r>
        <w:t>y</w:t>
      </w:r>
      <w:r w:rsidRPr="006B5754">
        <w:t>, návrhové parametry</w:t>
      </w:r>
      <w:r>
        <w:t>, typ výrobku</w:t>
      </w:r>
      <w:r w:rsidR="005457F6">
        <w:t>,</w:t>
      </w:r>
      <w:r w:rsidRPr="006B5754">
        <w:t xml:space="preserve"> a</w:t>
      </w:r>
      <w:r w:rsidR="005457F6">
        <w:t>td</w:t>
      </w:r>
      <w:r w:rsidRPr="006B5754">
        <w:t>.)</w:t>
      </w:r>
    </w:p>
    <w:p w14:paraId="2CF67703" w14:textId="4B78F885" w:rsidR="00F536BC" w:rsidRPr="006B5754" w:rsidRDefault="00F536BC" w:rsidP="00B259C3">
      <w:pPr>
        <w:pStyle w:val="Text2-2"/>
        <w:numPr>
          <w:ilvl w:val="0"/>
          <w:numId w:val="0"/>
        </w:numPr>
        <w:spacing w:before="40" w:after="40"/>
        <w:ind w:left="1134"/>
      </w:pPr>
      <w:r w:rsidRPr="006B5754">
        <w:rPr>
          <w:b/>
        </w:rPr>
        <w:t>Etapizace</w:t>
      </w:r>
      <w:r>
        <w:rPr>
          <w:b/>
        </w:rPr>
        <w:t xml:space="preserve"> – </w:t>
      </w:r>
      <w:r w:rsidRPr="006B5754">
        <w:t>vlastnosti s vazbou na čas</w:t>
      </w:r>
      <w:r>
        <w:t xml:space="preserve"> a</w:t>
      </w:r>
      <w:r w:rsidRPr="006B5754">
        <w:t xml:space="preserve"> dobu provádění stavby</w:t>
      </w:r>
      <w:r>
        <w:t xml:space="preserve"> (</w:t>
      </w:r>
      <w:r w:rsidRPr="006B5754">
        <w:t>např.</w:t>
      </w:r>
      <w:r>
        <w:t xml:space="preserve"> </w:t>
      </w:r>
      <w:r w:rsidRPr="006B5754">
        <w:t>zahájení</w:t>
      </w:r>
      <w:r>
        <w:t xml:space="preserve"> nebo </w:t>
      </w:r>
      <w:r w:rsidRPr="006B5754">
        <w:t>ukončení realizace, doba trvání, stavební postup/etapa výstavby</w:t>
      </w:r>
      <w:r w:rsidR="005457F6">
        <w:t>,</w:t>
      </w:r>
      <w:r w:rsidRPr="006B5754">
        <w:t xml:space="preserve"> a</w:t>
      </w:r>
      <w:r w:rsidR="005457F6">
        <w:t>t</w:t>
      </w:r>
      <w:r w:rsidRPr="006B5754">
        <w:t>d.</w:t>
      </w:r>
      <w:r>
        <w:t>)</w:t>
      </w:r>
    </w:p>
    <w:p w14:paraId="0640823D" w14:textId="24A47FC8" w:rsidR="00F536BC" w:rsidRPr="006B5754" w:rsidRDefault="00F536BC" w:rsidP="00B259C3">
      <w:pPr>
        <w:pStyle w:val="Text2-2"/>
        <w:numPr>
          <w:ilvl w:val="0"/>
          <w:numId w:val="0"/>
        </w:numPr>
        <w:spacing w:before="40" w:after="40"/>
        <w:ind w:left="1134"/>
      </w:pPr>
      <w:r w:rsidRPr="006B5754">
        <w:rPr>
          <w:b/>
        </w:rPr>
        <w:t>Zobrazení</w:t>
      </w:r>
      <w:r>
        <w:rPr>
          <w:b/>
        </w:rPr>
        <w:t xml:space="preserve"> – </w:t>
      </w:r>
      <w:r w:rsidRPr="006B5754">
        <w:t>vlastnosti s vazbou na grafické požadavky</w:t>
      </w:r>
      <w:r>
        <w:t xml:space="preserve"> (</w:t>
      </w:r>
      <w:r w:rsidRPr="006B5754">
        <w:t>např. barva, textura,</w:t>
      </w:r>
      <w:r>
        <w:t xml:space="preserve"> grafická podrobnost, geometrická </w:t>
      </w:r>
      <w:r w:rsidRPr="006B5754">
        <w:t>přesnost</w:t>
      </w:r>
      <w:r w:rsidR="005457F6">
        <w:t>,</w:t>
      </w:r>
      <w:r w:rsidRPr="006B5754">
        <w:t xml:space="preserve"> a</w:t>
      </w:r>
      <w:r w:rsidR="005457F6">
        <w:t>t</w:t>
      </w:r>
      <w:r w:rsidRPr="006B5754">
        <w:t>d.</w:t>
      </w:r>
      <w:r>
        <w:t>)</w:t>
      </w:r>
    </w:p>
    <w:p w14:paraId="73D110F5" w14:textId="6846276B" w:rsidR="00F536BC" w:rsidRPr="006B5754" w:rsidRDefault="00F536BC" w:rsidP="00B259C3">
      <w:pPr>
        <w:pStyle w:val="Text2-2"/>
        <w:numPr>
          <w:ilvl w:val="0"/>
          <w:numId w:val="0"/>
        </w:numPr>
        <w:spacing w:before="40" w:after="40"/>
        <w:ind w:left="1134"/>
      </w:pPr>
      <w:r w:rsidRPr="006B5754">
        <w:rPr>
          <w:b/>
        </w:rPr>
        <w:t>Množství</w:t>
      </w:r>
      <w:r>
        <w:rPr>
          <w:b/>
        </w:rPr>
        <w:t xml:space="preserve"> – </w:t>
      </w:r>
      <w:r w:rsidRPr="006B5754">
        <w:t>vlastnosti vyjadř</w:t>
      </w:r>
      <w:r>
        <w:t>ující</w:t>
      </w:r>
      <w:r w:rsidRPr="006B5754">
        <w:t xml:space="preserve"> číseln</w:t>
      </w:r>
      <w:r>
        <w:t>é</w:t>
      </w:r>
      <w:r w:rsidRPr="006B5754">
        <w:t xml:space="preserve"> hodnot</w:t>
      </w:r>
      <w:r>
        <w:t>y</w:t>
      </w:r>
      <w:r w:rsidRPr="006B5754">
        <w:t xml:space="preserve"> reprezentující informac</w:t>
      </w:r>
      <w:r>
        <w:t xml:space="preserve">e </w:t>
      </w:r>
      <w:r w:rsidRPr="006B5754">
        <w:t>pro</w:t>
      </w:r>
      <w:r w:rsidR="00EC21A9">
        <w:t> s</w:t>
      </w:r>
      <w:r w:rsidRPr="006B5754">
        <w:t>tanovení výkazu množství</w:t>
      </w:r>
      <w:r>
        <w:t xml:space="preserve"> (</w:t>
      </w:r>
      <w:r w:rsidRPr="006B5754">
        <w:t>např. délka,</w:t>
      </w:r>
      <w:r>
        <w:t xml:space="preserve"> plocha</w:t>
      </w:r>
      <w:r w:rsidRPr="006B5754">
        <w:t xml:space="preserve"> objem</w:t>
      </w:r>
      <w:r>
        <w:t>, hmotnost, počet</w:t>
      </w:r>
      <w:r w:rsidRPr="006B5754">
        <w:t xml:space="preserve"> a</w:t>
      </w:r>
      <w:r w:rsidR="005457F6">
        <w:t>t</w:t>
      </w:r>
      <w:r w:rsidRPr="006B5754">
        <w:t>d</w:t>
      </w:r>
      <w:r>
        <w:t>.).</w:t>
      </w:r>
    </w:p>
    <w:p w14:paraId="36848D0D" w14:textId="66632DED" w:rsidR="00F536BC" w:rsidRDefault="00F536BC" w:rsidP="00B259C3">
      <w:pPr>
        <w:pStyle w:val="Text2-2"/>
        <w:numPr>
          <w:ilvl w:val="0"/>
          <w:numId w:val="0"/>
        </w:numPr>
        <w:spacing w:before="40" w:after="40"/>
        <w:ind w:left="1134"/>
      </w:pPr>
      <w:r w:rsidRPr="006B5754">
        <w:rPr>
          <w:b/>
        </w:rPr>
        <w:t>Fáze</w:t>
      </w:r>
      <w:r>
        <w:rPr>
          <w:b/>
        </w:rPr>
        <w:t xml:space="preserve"> –</w:t>
      </w:r>
      <w:r w:rsidR="00EC21A9">
        <w:rPr>
          <w:b/>
        </w:rPr>
        <w:t xml:space="preserve"> </w:t>
      </w:r>
      <w:r w:rsidR="0099744C" w:rsidRPr="0099744C">
        <w:rPr>
          <w:bCs/>
        </w:rPr>
        <w:t xml:space="preserve">vlastnosti </w:t>
      </w:r>
      <w:r w:rsidR="00F829C1">
        <w:rPr>
          <w:bCs/>
        </w:rPr>
        <w:t>popisující</w:t>
      </w:r>
      <w:r w:rsidR="0099744C" w:rsidRPr="0099744C">
        <w:rPr>
          <w:bCs/>
        </w:rPr>
        <w:t xml:space="preserve"> </w:t>
      </w:r>
      <w:r w:rsidRPr="0099744C">
        <w:rPr>
          <w:bCs/>
        </w:rPr>
        <w:t>status konstrukce</w:t>
      </w:r>
      <w:r>
        <w:t xml:space="preserve"> (</w:t>
      </w:r>
      <w:r w:rsidRPr="006B5754">
        <w:t>např. provizorní stav, trvalý</w:t>
      </w:r>
      <w:r>
        <w:t> </w:t>
      </w:r>
      <w:r w:rsidRPr="006B5754">
        <w:t>stav, demolice</w:t>
      </w:r>
      <w:r w:rsidR="005457F6">
        <w:t>,</w:t>
      </w:r>
      <w:r w:rsidRPr="006B5754">
        <w:t xml:space="preserve"> a</w:t>
      </w:r>
      <w:r w:rsidR="005457F6">
        <w:t>t</w:t>
      </w:r>
      <w:r w:rsidRPr="006B5754">
        <w:t>d.)</w:t>
      </w:r>
    </w:p>
    <w:p w14:paraId="162403EB" w14:textId="05E5D92F" w:rsidR="00F536BC" w:rsidRDefault="00F536BC" w:rsidP="005A2205">
      <w:pPr>
        <w:pStyle w:val="Text2-2"/>
        <w:numPr>
          <w:ilvl w:val="0"/>
          <w:numId w:val="0"/>
        </w:numPr>
        <w:spacing w:before="40" w:after="0"/>
        <w:ind w:left="1134"/>
      </w:pPr>
      <w:r w:rsidRPr="006C03F7">
        <w:rPr>
          <w:b/>
        </w:rPr>
        <w:t xml:space="preserve">Pasportizace – </w:t>
      </w:r>
      <w:r w:rsidR="00806B5D" w:rsidRPr="00806B5D">
        <w:rPr>
          <w:bCs/>
        </w:rPr>
        <w:t xml:space="preserve">vlastnosti klíčové </w:t>
      </w:r>
      <w:r w:rsidR="00806B5D">
        <w:rPr>
          <w:bCs/>
        </w:rPr>
        <w:t>z</w:t>
      </w:r>
      <w:r>
        <w:t> hlediska informačních potřeb pasportních systémů Objednatele (např. povrchové materiály, různé identifikační kódy</w:t>
      </w:r>
      <w:r w:rsidR="005457F6">
        <w:t>,</w:t>
      </w:r>
      <w:r>
        <w:t xml:space="preserve"> a</w:t>
      </w:r>
      <w:r w:rsidR="005457F6">
        <w:t>t</w:t>
      </w:r>
      <w:r>
        <w:t>d.)</w:t>
      </w:r>
    </w:p>
    <w:p w14:paraId="7EB6F9D3" w14:textId="77777777" w:rsidR="00F536BC" w:rsidRDefault="00F536BC" w:rsidP="00F536BC">
      <w:pPr>
        <w:pStyle w:val="Text2-2"/>
        <w:numPr>
          <w:ilvl w:val="0"/>
          <w:numId w:val="0"/>
        </w:numPr>
        <w:spacing w:before="0" w:after="0"/>
        <w:ind w:left="737"/>
      </w:pPr>
      <w:r>
        <w:br w:type="page"/>
      </w:r>
    </w:p>
    <w:p w14:paraId="4C9B2157" w14:textId="54259465" w:rsidR="00F536BC" w:rsidRDefault="00F536BC" w:rsidP="00F536BC">
      <w:pPr>
        <w:pStyle w:val="Text2-1"/>
        <w:tabs>
          <w:tab w:val="clear" w:pos="737"/>
          <w:tab w:val="left" w:pos="709"/>
        </w:tabs>
        <w:ind w:left="709"/>
      </w:pPr>
      <w:r>
        <w:lastRenderedPageBreak/>
        <w:t xml:space="preserve">V rámci jednotlivých kategorií jsou vytvořeny očíslované kombinace vlastností – tedy jakési dílčí datové šablony. Všechny dílčí šablony přiřazené danému elementu </w:t>
      </w:r>
      <w:r w:rsidR="00076D9A">
        <w:t>zastupují</w:t>
      </w:r>
      <w:r>
        <w:t xml:space="preserve"> samostatné skupiny vlastností a budou vypsány ve vlastnosti „</w:t>
      </w:r>
      <w:r w:rsidR="00076D9A">
        <w:t>DS</w:t>
      </w:r>
      <w:r>
        <w:t>_Šablona“ (viz výše).</w:t>
      </w:r>
    </w:p>
    <w:p w14:paraId="765AF306" w14:textId="77777777" w:rsidR="00F536BC" w:rsidRDefault="00F536BC" w:rsidP="00F536BC">
      <w:pPr>
        <w:pStyle w:val="Text2-1"/>
        <w:tabs>
          <w:tab w:val="clear" w:pos="737"/>
          <w:tab w:val="left" w:pos="709"/>
        </w:tabs>
        <w:spacing w:after="60"/>
        <w:ind w:left="709"/>
      </w:pPr>
      <w:r w:rsidRPr="005118B7">
        <w:rPr>
          <w:b/>
          <w:bCs/>
        </w:rPr>
        <w:t>Názvy skupin vlastností</w:t>
      </w:r>
      <w:r>
        <w:t xml:space="preserve"> budou pojmenovány dle příslušné dílčí šablony a budou obsahovat prefix specifikující použitý datový standard:</w:t>
      </w:r>
    </w:p>
    <w:p w14:paraId="1A2A2704" w14:textId="77777777" w:rsidR="00F536BC" w:rsidRPr="00FF6CE8" w:rsidRDefault="00F536BC" w:rsidP="00B259C3">
      <w:pPr>
        <w:pStyle w:val="Text2-1"/>
        <w:numPr>
          <w:ilvl w:val="0"/>
          <w:numId w:val="0"/>
        </w:numPr>
        <w:tabs>
          <w:tab w:val="left" w:pos="709"/>
          <w:tab w:val="left" w:pos="3686"/>
        </w:tabs>
        <w:spacing w:before="40" w:after="40"/>
        <w:ind w:left="1134"/>
        <w:rPr>
          <w:sz w:val="16"/>
          <w:szCs w:val="16"/>
        </w:rPr>
      </w:pPr>
      <w:r w:rsidRPr="00FF6CE8">
        <w:rPr>
          <w:sz w:val="16"/>
          <w:szCs w:val="16"/>
        </w:rPr>
        <w:t>SŽ_</w:t>
      </w:r>
      <w:r w:rsidRPr="00FF6CE8">
        <w:rPr>
          <w:b/>
          <w:sz w:val="16"/>
          <w:szCs w:val="16"/>
        </w:rPr>
        <w:t>Ž</w:t>
      </w:r>
      <w:r w:rsidRPr="00FF6CE8">
        <w:rPr>
          <w:sz w:val="16"/>
          <w:szCs w:val="16"/>
        </w:rPr>
        <w:t>_M1</w:t>
      </w:r>
      <w:r w:rsidRPr="00FF6CE8">
        <w:rPr>
          <w:sz w:val="16"/>
          <w:szCs w:val="16"/>
        </w:rPr>
        <w:tab/>
        <w:t xml:space="preserve">skupina vlastností M1 dle DS pro </w:t>
      </w:r>
      <w:r w:rsidRPr="00FF6CE8">
        <w:rPr>
          <w:b/>
          <w:sz w:val="16"/>
          <w:szCs w:val="16"/>
        </w:rPr>
        <w:t>železniční stavby</w:t>
      </w:r>
    </w:p>
    <w:p w14:paraId="5E27856A" w14:textId="77777777" w:rsidR="00F536BC" w:rsidRPr="00FF6CE8" w:rsidRDefault="00F536BC" w:rsidP="00B259C3">
      <w:pPr>
        <w:pStyle w:val="Text2-1"/>
        <w:numPr>
          <w:ilvl w:val="0"/>
          <w:numId w:val="0"/>
        </w:numPr>
        <w:tabs>
          <w:tab w:val="left" w:pos="709"/>
          <w:tab w:val="left" w:pos="3686"/>
        </w:tabs>
        <w:spacing w:before="40" w:after="40"/>
        <w:ind w:left="1134"/>
        <w:rPr>
          <w:sz w:val="16"/>
          <w:szCs w:val="16"/>
        </w:rPr>
      </w:pPr>
      <w:r w:rsidRPr="00FF6CE8">
        <w:rPr>
          <w:sz w:val="16"/>
          <w:szCs w:val="16"/>
        </w:rPr>
        <w:t>SŽ_</w:t>
      </w:r>
      <w:r w:rsidRPr="00FF6CE8">
        <w:rPr>
          <w:b/>
          <w:sz w:val="16"/>
          <w:szCs w:val="16"/>
        </w:rPr>
        <w:t>S</w:t>
      </w:r>
      <w:r w:rsidRPr="00FF6CE8">
        <w:rPr>
          <w:sz w:val="16"/>
          <w:szCs w:val="16"/>
        </w:rPr>
        <w:t>_M1</w:t>
      </w:r>
      <w:r w:rsidRPr="00FF6CE8">
        <w:rPr>
          <w:sz w:val="16"/>
          <w:szCs w:val="16"/>
        </w:rPr>
        <w:tab/>
        <w:t xml:space="preserve">skupina vlastností M1 dle DS pro </w:t>
      </w:r>
      <w:r w:rsidRPr="00FF6CE8">
        <w:rPr>
          <w:b/>
          <w:sz w:val="16"/>
          <w:szCs w:val="16"/>
        </w:rPr>
        <w:t>silniční stavby</w:t>
      </w:r>
    </w:p>
    <w:p w14:paraId="2D361FDB" w14:textId="77777777" w:rsidR="00F536BC" w:rsidRPr="00FF6CE8" w:rsidRDefault="00F536BC" w:rsidP="00B259C3">
      <w:pPr>
        <w:pStyle w:val="Text2-1"/>
        <w:numPr>
          <w:ilvl w:val="0"/>
          <w:numId w:val="0"/>
        </w:numPr>
        <w:tabs>
          <w:tab w:val="left" w:pos="709"/>
          <w:tab w:val="left" w:pos="3686"/>
        </w:tabs>
        <w:spacing w:before="40" w:after="40"/>
        <w:ind w:left="1134"/>
        <w:rPr>
          <w:sz w:val="16"/>
          <w:szCs w:val="16"/>
        </w:rPr>
      </w:pPr>
      <w:r w:rsidRPr="00FF6CE8">
        <w:rPr>
          <w:sz w:val="16"/>
          <w:szCs w:val="16"/>
        </w:rPr>
        <w:t>SŽ_</w:t>
      </w:r>
      <w:r w:rsidRPr="00FF6CE8">
        <w:rPr>
          <w:b/>
          <w:sz w:val="16"/>
          <w:szCs w:val="16"/>
        </w:rPr>
        <w:t>P</w:t>
      </w:r>
      <w:r w:rsidRPr="00FF6CE8">
        <w:rPr>
          <w:sz w:val="16"/>
          <w:szCs w:val="16"/>
        </w:rPr>
        <w:t>_M1</w:t>
      </w:r>
      <w:r w:rsidRPr="00FF6CE8">
        <w:rPr>
          <w:sz w:val="16"/>
          <w:szCs w:val="16"/>
        </w:rPr>
        <w:tab/>
        <w:t xml:space="preserve">skupina vlastností M1 dle DS pro </w:t>
      </w:r>
      <w:r w:rsidRPr="00FF6CE8">
        <w:rPr>
          <w:b/>
          <w:bCs/>
          <w:sz w:val="16"/>
          <w:szCs w:val="16"/>
        </w:rPr>
        <w:t>pozemní stavby</w:t>
      </w:r>
    </w:p>
    <w:p w14:paraId="1070E110" w14:textId="77777777" w:rsidR="00F536BC" w:rsidRDefault="00F536BC" w:rsidP="00F536BC">
      <w:pPr>
        <w:pStyle w:val="Text2-1"/>
        <w:tabs>
          <w:tab w:val="clear" w:pos="737"/>
          <w:tab w:val="left" w:pos="709"/>
        </w:tabs>
        <w:spacing w:after="60"/>
        <w:ind w:left="709"/>
      </w:pPr>
      <w:r w:rsidRPr="007032E4">
        <w:rPr>
          <w:b/>
          <w:bCs/>
        </w:rPr>
        <w:t>Názvy vlastností</w:t>
      </w:r>
      <w:r>
        <w:t xml:space="preserve"> samotných budou také obsahovat prefix, který ale vyjadřuje kategorii dané vlastnosti (bez čísla kombinace dané dílčí šablony). </w:t>
      </w:r>
      <w:r w:rsidRPr="005077C8">
        <w:t xml:space="preserve">Důvodem je možnost </w:t>
      </w:r>
      <w:r>
        <w:t>slučovat stejné ú</w:t>
      </w:r>
      <w:r w:rsidRPr="005077C8">
        <w:t>daje bez</w:t>
      </w:r>
      <w:r>
        <w:t> </w:t>
      </w:r>
      <w:r w:rsidRPr="005077C8">
        <w:t>ohledu na použitý datový standard</w:t>
      </w:r>
      <w:r>
        <w:t xml:space="preserve"> a číslo dané dílčí šablony.</w:t>
      </w:r>
    </w:p>
    <w:p w14:paraId="5576E7BF" w14:textId="77777777" w:rsidR="00F536BC" w:rsidRPr="00B259C3" w:rsidRDefault="00F536BC" w:rsidP="00B259C3">
      <w:pPr>
        <w:pStyle w:val="Text2-1"/>
        <w:numPr>
          <w:ilvl w:val="0"/>
          <w:numId w:val="0"/>
        </w:numPr>
        <w:tabs>
          <w:tab w:val="left" w:pos="3686"/>
        </w:tabs>
        <w:spacing w:before="40" w:after="40"/>
        <w:ind w:left="1134"/>
        <w:rPr>
          <w:sz w:val="16"/>
        </w:rPr>
      </w:pPr>
      <w:r w:rsidRPr="00B259C3">
        <w:rPr>
          <w:sz w:val="16"/>
        </w:rPr>
        <w:t>SŽ_</w:t>
      </w:r>
      <w:r w:rsidRPr="00B259C3">
        <w:rPr>
          <w:b/>
          <w:sz w:val="16"/>
        </w:rPr>
        <w:t>I_</w:t>
      </w:r>
      <w:r w:rsidRPr="00B259C3">
        <w:rPr>
          <w:sz w:val="16"/>
        </w:rPr>
        <w:t>Staničení</w:t>
      </w:r>
      <w:r w:rsidRPr="00B259C3">
        <w:rPr>
          <w:sz w:val="16"/>
        </w:rPr>
        <w:tab/>
        <w:t>vlastnost z kategorie „Identifikace“</w:t>
      </w:r>
    </w:p>
    <w:p w14:paraId="4DA5686C" w14:textId="77777777" w:rsidR="00F536BC" w:rsidRPr="00B259C3" w:rsidRDefault="00F536BC" w:rsidP="00B259C3">
      <w:pPr>
        <w:pStyle w:val="Text2-1"/>
        <w:numPr>
          <w:ilvl w:val="0"/>
          <w:numId w:val="0"/>
        </w:numPr>
        <w:tabs>
          <w:tab w:val="left" w:pos="3686"/>
        </w:tabs>
        <w:spacing w:before="40" w:after="40"/>
        <w:ind w:left="1134"/>
        <w:rPr>
          <w:sz w:val="16"/>
        </w:rPr>
      </w:pPr>
      <w:r w:rsidRPr="00B259C3">
        <w:rPr>
          <w:sz w:val="16"/>
        </w:rPr>
        <w:t>SŽ_</w:t>
      </w:r>
      <w:r w:rsidRPr="00B259C3">
        <w:rPr>
          <w:b/>
          <w:sz w:val="16"/>
        </w:rPr>
        <w:t>S_</w:t>
      </w:r>
      <w:r w:rsidRPr="00B259C3">
        <w:rPr>
          <w:sz w:val="16"/>
        </w:rPr>
        <w:t>Materiál</w:t>
      </w:r>
      <w:r w:rsidRPr="00B259C3">
        <w:rPr>
          <w:sz w:val="16"/>
        </w:rPr>
        <w:tab/>
        <w:t>vlastnost z kategorie „Stavební výrobek / konstrukce“</w:t>
      </w:r>
    </w:p>
    <w:p w14:paraId="5DA3CF80" w14:textId="77777777" w:rsidR="00F536BC" w:rsidRPr="00B259C3" w:rsidRDefault="00F536BC" w:rsidP="00B259C3">
      <w:pPr>
        <w:pStyle w:val="Text2-1"/>
        <w:numPr>
          <w:ilvl w:val="0"/>
          <w:numId w:val="0"/>
        </w:numPr>
        <w:tabs>
          <w:tab w:val="left" w:pos="3686"/>
        </w:tabs>
        <w:spacing w:before="40" w:after="40"/>
        <w:ind w:left="1134"/>
        <w:rPr>
          <w:sz w:val="16"/>
        </w:rPr>
      </w:pPr>
      <w:r w:rsidRPr="00B259C3">
        <w:rPr>
          <w:sz w:val="16"/>
        </w:rPr>
        <w:t>SŽ_</w:t>
      </w:r>
      <w:r w:rsidRPr="00B259C3">
        <w:rPr>
          <w:b/>
          <w:sz w:val="16"/>
        </w:rPr>
        <w:t>E_</w:t>
      </w:r>
      <w:r w:rsidRPr="00B259C3">
        <w:rPr>
          <w:sz w:val="16"/>
        </w:rPr>
        <w:t>Doba trvání</w:t>
      </w:r>
      <w:r w:rsidRPr="00B259C3">
        <w:rPr>
          <w:sz w:val="16"/>
        </w:rPr>
        <w:tab/>
        <w:t>vlastnost z kategorie „Etapizace“</w:t>
      </w:r>
    </w:p>
    <w:p w14:paraId="705C3A4A" w14:textId="77777777" w:rsidR="00F536BC" w:rsidRPr="00B259C3" w:rsidRDefault="00F536BC" w:rsidP="00B259C3">
      <w:pPr>
        <w:pStyle w:val="Text2-1"/>
        <w:numPr>
          <w:ilvl w:val="0"/>
          <w:numId w:val="0"/>
        </w:numPr>
        <w:tabs>
          <w:tab w:val="left" w:pos="3686"/>
        </w:tabs>
        <w:spacing w:before="40" w:after="40"/>
        <w:ind w:left="1134"/>
        <w:rPr>
          <w:sz w:val="16"/>
        </w:rPr>
      </w:pPr>
      <w:r w:rsidRPr="00B259C3">
        <w:rPr>
          <w:sz w:val="16"/>
        </w:rPr>
        <w:t>SŽ_</w:t>
      </w:r>
      <w:r w:rsidRPr="00B259C3">
        <w:rPr>
          <w:b/>
          <w:sz w:val="16"/>
        </w:rPr>
        <w:t>Z_</w:t>
      </w:r>
      <w:r w:rsidRPr="00B259C3">
        <w:rPr>
          <w:sz w:val="16"/>
        </w:rPr>
        <w:t>Třída přesnosti</w:t>
      </w:r>
      <w:r w:rsidRPr="00B259C3">
        <w:rPr>
          <w:sz w:val="16"/>
        </w:rPr>
        <w:tab/>
        <w:t>vlastnost z kategorie „Zobrazení“</w:t>
      </w:r>
    </w:p>
    <w:p w14:paraId="1D350C17" w14:textId="77777777" w:rsidR="00F536BC" w:rsidRPr="00B259C3" w:rsidRDefault="00F536BC" w:rsidP="00B259C3">
      <w:pPr>
        <w:pStyle w:val="Text2-1"/>
        <w:numPr>
          <w:ilvl w:val="0"/>
          <w:numId w:val="0"/>
        </w:numPr>
        <w:tabs>
          <w:tab w:val="left" w:pos="3686"/>
        </w:tabs>
        <w:spacing w:before="40" w:after="40"/>
        <w:ind w:left="1134"/>
        <w:rPr>
          <w:sz w:val="16"/>
        </w:rPr>
      </w:pPr>
      <w:r w:rsidRPr="00B259C3">
        <w:rPr>
          <w:sz w:val="16"/>
        </w:rPr>
        <w:t>SŽ_</w:t>
      </w:r>
      <w:r w:rsidRPr="00B259C3">
        <w:rPr>
          <w:b/>
          <w:sz w:val="16"/>
        </w:rPr>
        <w:t>M_</w:t>
      </w:r>
      <w:r w:rsidRPr="00B259C3">
        <w:rPr>
          <w:sz w:val="16"/>
        </w:rPr>
        <w:t>Hmotnost</w:t>
      </w:r>
      <w:r w:rsidRPr="00B259C3">
        <w:rPr>
          <w:sz w:val="16"/>
        </w:rPr>
        <w:tab/>
        <w:t>vlastnost z kategorie „Množství“</w:t>
      </w:r>
    </w:p>
    <w:p w14:paraId="171D94B7" w14:textId="77777777" w:rsidR="00F536BC" w:rsidRPr="00B259C3" w:rsidRDefault="00F536BC" w:rsidP="00B259C3">
      <w:pPr>
        <w:pStyle w:val="Text2-1"/>
        <w:numPr>
          <w:ilvl w:val="0"/>
          <w:numId w:val="0"/>
        </w:numPr>
        <w:tabs>
          <w:tab w:val="left" w:pos="3686"/>
        </w:tabs>
        <w:spacing w:before="40" w:after="40"/>
        <w:ind w:left="1134"/>
        <w:rPr>
          <w:sz w:val="16"/>
        </w:rPr>
      </w:pPr>
      <w:r w:rsidRPr="00B259C3">
        <w:rPr>
          <w:sz w:val="16"/>
        </w:rPr>
        <w:t>SŽ_</w:t>
      </w:r>
      <w:r w:rsidRPr="00B259C3">
        <w:rPr>
          <w:b/>
          <w:sz w:val="16"/>
        </w:rPr>
        <w:t>F_</w:t>
      </w:r>
      <w:r w:rsidRPr="00B259C3">
        <w:rPr>
          <w:sz w:val="16"/>
        </w:rPr>
        <w:t>Fáze</w:t>
      </w:r>
      <w:r w:rsidRPr="00B259C3">
        <w:rPr>
          <w:sz w:val="16"/>
        </w:rPr>
        <w:tab/>
        <w:t>vlastnost z kategorie „Fáze“</w:t>
      </w:r>
    </w:p>
    <w:p w14:paraId="64DEF975" w14:textId="77777777" w:rsidR="00F536BC" w:rsidRDefault="00F536BC" w:rsidP="00B259C3">
      <w:pPr>
        <w:pStyle w:val="Text2-1"/>
        <w:numPr>
          <w:ilvl w:val="0"/>
          <w:numId w:val="0"/>
        </w:numPr>
        <w:tabs>
          <w:tab w:val="left" w:pos="3686"/>
        </w:tabs>
        <w:spacing w:before="40" w:after="40"/>
        <w:ind w:left="1134"/>
      </w:pPr>
      <w:r w:rsidRPr="00B259C3">
        <w:rPr>
          <w:sz w:val="16"/>
        </w:rPr>
        <w:t>SŽ_</w:t>
      </w:r>
      <w:r w:rsidRPr="00B259C3">
        <w:rPr>
          <w:b/>
          <w:sz w:val="16"/>
        </w:rPr>
        <w:t>P_</w:t>
      </w:r>
      <w:r w:rsidRPr="00B259C3">
        <w:rPr>
          <w:sz w:val="16"/>
        </w:rPr>
        <w:t>Povrch vnitřní</w:t>
      </w:r>
      <w:r w:rsidRPr="00B259C3">
        <w:rPr>
          <w:sz w:val="16"/>
        </w:rPr>
        <w:tab/>
        <w:t xml:space="preserve">vlastnost z </w:t>
      </w:r>
      <w:r w:rsidRPr="00FF6CE8">
        <w:rPr>
          <w:sz w:val="16"/>
          <w:szCs w:val="16"/>
        </w:rPr>
        <w:t>kategorie „Pasportizace“</w:t>
      </w:r>
    </w:p>
    <w:p w14:paraId="5914FA8F" w14:textId="77777777" w:rsidR="00F536BC" w:rsidRDefault="00F536BC" w:rsidP="00F536BC">
      <w:pPr>
        <w:pStyle w:val="Text2-1"/>
        <w:tabs>
          <w:tab w:val="clear" w:pos="737"/>
          <w:tab w:val="left" w:pos="709"/>
        </w:tabs>
        <w:spacing w:after="60"/>
        <w:ind w:left="709"/>
      </w:pPr>
      <w:r>
        <w:t>Vzor skupiny vlastností S2 dle DS pro železniční stavby:</w:t>
      </w:r>
    </w:p>
    <w:tbl>
      <w:tblPr>
        <w:tblStyle w:val="Mkatabulky"/>
        <w:tblW w:w="0" w:type="auto"/>
        <w:tblInd w:w="1213" w:type="dxa"/>
        <w:tblLayout w:type="fixed"/>
        <w:tblLook w:val="04A0" w:firstRow="1" w:lastRow="0" w:firstColumn="1" w:lastColumn="0" w:noHBand="0" w:noVBand="1"/>
      </w:tblPr>
      <w:tblGrid>
        <w:gridCol w:w="2693"/>
        <w:gridCol w:w="3544"/>
      </w:tblGrid>
      <w:tr w:rsidR="00F536BC" w:rsidRPr="006C0B7F" w14:paraId="021C0195" w14:textId="77777777" w:rsidTr="00696C31">
        <w:trPr>
          <w:cnfStyle w:val="100000000000" w:firstRow="1" w:lastRow="0" w:firstColumn="0" w:lastColumn="0" w:oddVBand="0" w:evenVBand="0" w:oddHBand="0" w:evenHBand="0" w:firstRowFirstColumn="0" w:firstRowLastColumn="0" w:lastRowFirstColumn="0" w:lastRowLastColumn="0"/>
          <w:trHeight w:val="227"/>
        </w:trPr>
        <w:tc>
          <w:tcPr>
            <w:cnfStyle w:val="001000000000" w:firstRow="0" w:lastRow="0" w:firstColumn="1" w:lastColumn="0" w:oddVBand="0" w:evenVBand="0" w:oddHBand="0" w:evenHBand="0" w:firstRowFirstColumn="0" w:firstRowLastColumn="0" w:lastRowFirstColumn="0" w:lastRowLastColumn="0"/>
            <w:tcW w:w="6237" w:type="dxa"/>
            <w:gridSpan w:val="2"/>
            <w:tcBorders>
              <w:top w:val="single" w:sz="4" w:space="0" w:color="auto"/>
              <w:left w:val="single" w:sz="4" w:space="0" w:color="auto"/>
              <w:right w:val="single" w:sz="4" w:space="0" w:color="auto"/>
            </w:tcBorders>
            <w:shd w:val="clear" w:color="auto" w:fill="BFBFBF" w:themeFill="background1" w:themeFillShade="BF"/>
            <w:vAlign w:val="center"/>
          </w:tcPr>
          <w:p w14:paraId="14DD1FDC" w14:textId="77777777" w:rsidR="00F536BC" w:rsidRPr="00B259C3" w:rsidRDefault="00F536BC" w:rsidP="00413E59">
            <w:pPr>
              <w:pStyle w:val="Text2-1"/>
              <w:numPr>
                <w:ilvl w:val="0"/>
                <w:numId w:val="0"/>
              </w:numPr>
              <w:spacing w:before="0" w:after="0"/>
              <w:ind w:right="-60"/>
              <w:jc w:val="left"/>
              <w:rPr>
                <w:b/>
                <w:sz w:val="16"/>
              </w:rPr>
            </w:pPr>
            <w:r w:rsidRPr="00B259C3">
              <w:rPr>
                <w:b/>
                <w:sz w:val="16"/>
              </w:rPr>
              <w:t>SŽ_Ž_S2</w:t>
            </w:r>
          </w:p>
        </w:tc>
      </w:tr>
      <w:tr w:rsidR="00B259C3" w:rsidRPr="006B5754" w14:paraId="455ADE7F" w14:textId="77777777" w:rsidTr="00696C31">
        <w:trPr>
          <w:trHeight w:val="170"/>
        </w:trPr>
        <w:tc>
          <w:tcPr>
            <w:cnfStyle w:val="001000000000" w:firstRow="0" w:lastRow="0" w:firstColumn="1" w:lastColumn="0" w:oddVBand="0" w:evenVBand="0" w:oddHBand="0" w:evenHBand="0" w:firstRowFirstColumn="0" w:firstRowLastColumn="0" w:lastRowFirstColumn="0" w:lastRowLastColumn="0"/>
            <w:tcW w:w="2693" w:type="dxa"/>
            <w:tcBorders>
              <w:left w:val="single" w:sz="4" w:space="0" w:color="auto"/>
            </w:tcBorders>
            <w:shd w:val="clear" w:color="auto" w:fill="E7E6E6" w:themeFill="background2"/>
            <w:vAlign w:val="center"/>
          </w:tcPr>
          <w:p w14:paraId="07756F9F" w14:textId="77777777" w:rsidR="00F536BC" w:rsidRPr="00F02866" w:rsidRDefault="00F536BC" w:rsidP="00413E59">
            <w:pPr>
              <w:pStyle w:val="Text2-1"/>
              <w:numPr>
                <w:ilvl w:val="0"/>
                <w:numId w:val="0"/>
              </w:numPr>
              <w:spacing w:before="0" w:after="0"/>
              <w:ind w:left="63" w:right="-60"/>
              <w:jc w:val="left"/>
              <w:rPr>
                <w:sz w:val="16"/>
                <w:szCs w:val="16"/>
              </w:rPr>
            </w:pPr>
            <w:r w:rsidRPr="00F02866">
              <w:rPr>
                <w:sz w:val="16"/>
                <w:szCs w:val="16"/>
              </w:rPr>
              <w:t>SŽ_S_Typ stavebního výrobku</w:t>
            </w:r>
          </w:p>
        </w:tc>
        <w:tc>
          <w:tcPr>
            <w:tcW w:w="3543" w:type="dxa"/>
            <w:tcBorders>
              <w:right w:val="single" w:sz="4" w:space="0" w:color="auto"/>
            </w:tcBorders>
            <w:vAlign w:val="center"/>
          </w:tcPr>
          <w:p w14:paraId="3F47ECF9" w14:textId="55A07AF3" w:rsidR="00F536BC" w:rsidRPr="00F02866" w:rsidRDefault="00F3485E" w:rsidP="00413E59">
            <w:pPr>
              <w:pStyle w:val="Text2-1"/>
              <w:numPr>
                <w:ilvl w:val="0"/>
                <w:numId w:val="0"/>
              </w:numPr>
              <w:spacing w:before="0" w:after="0"/>
              <w:ind w:left="60" w:right="-60"/>
              <w:jc w:val="left"/>
              <w:cnfStyle w:val="000000000000" w:firstRow="0" w:lastRow="0" w:firstColumn="0" w:lastColumn="0" w:oddVBand="0" w:evenVBand="0" w:oddHBand="0" w:evenHBand="0" w:firstRowFirstColumn="0" w:firstRowLastColumn="0" w:lastRowFirstColumn="0" w:lastRowLastColumn="0"/>
              <w:rPr>
                <w:sz w:val="16"/>
                <w:szCs w:val="16"/>
              </w:rPr>
            </w:pPr>
            <w:r w:rsidRPr="00F02866">
              <w:rPr>
                <w:sz w:val="16"/>
                <w:szCs w:val="16"/>
              </w:rPr>
              <w:t>Návěstidlo</w:t>
            </w:r>
          </w:p>
        </w:tc>
      </w:tr>
      <w:tr w:rsidR="00B259C3" w:rsidRPr="006B5754" w14:paraId="44BE9443" w14:textId="77777777" w:rsidTr="00696C31">
        <w:trPr>
          <w:trHeight w:val="170"/>
        </w:trPr>
        <w:tc>
          <w:tcPr>
            <w:cnfStyle w:val="001000000000" w:firstRow="0" w:lastRow="0" w:firstColumn="1" w:lastColumn="0" w:oddVBand="0" w:evenVBand="0" w:oddHBand="0" w:evenHBand="0" w:firstRowFirstColumn="0" w:firstRowLastColumn="0" w:lastRowFirstColumn="0" w:lastRowLastColumn="0"/>
            <w:tcW w:w="2693" w:type="dxa"/>
            <w:tcBorders>
              <w:left w:val="single" w:sz="4" w:space="0" w:color="auto"/>
            </w:tcBorders>
            <w:shd w:val="clear" w:color="auto" w:fill="E7E6E6" w:themeFill="background2"/>
            <w:vAlign w:val="center"/>
          </w:tcPr>
          <w:p w14:paraId="4A1674B8" w14:textId="77777777" w:rsidR="00F536BC" w:rsidRPr="00F02866" w:rsidRDefault="00F536BC" w:rsidP="00413E59">
            <w:pPr>
              <w:pStyle w:val="Text2-1"/>
              <w:numPr>
                <w:ilvl w:val="0"/>
                <w:numId w:val="0"/>
              </w:numPr>
              <w:spacing w:before="0" w:after="0"/>
              <w:ind w:left="63" w:right="-60"/>
              <w:jc w:val="left"/>
              <w:rPr>
                <w:sz w:val="16"/>
                <w:szCs w:val="16"/>
              </w:rPr>
            </w:pPr>
            <w:r w:rsidRPr="00F02866">
              <w:rPr>
                <w:sz w:val="16"/>
                <w:szCs w:val="16"/>
              </w:rPr>
              <w:t>SŽ_S_Stavební výrobek</w:t>
            </w:r>
          </w:p>
        </w:tc>
        <w:tc>
          <w:tcPr>
            <w:tcW w:w="3543" w:type="dxa"/>
            <w:tcBorders>
              <w:right w:val="single" w:sz="4" w:space="0" w:color="auto"/>
            </w:tcBorders>
            <w:vAlign w:val="center"/>
          </w:tcPr>
          <w:p w14:paraId="5A8894BA" w14:textId="0899B045" w:rsidR="00F536BC" w:rsidRPr="00F02866" w:rsidRDefault="00F3485E" w:rsidP="00413E59">
            <w:pPr>
              <w:pStyle w:val="Text2-1"/>
              <w:numPr>
                <w:ilvl w:val="0"/>
                <w:numId w:val="0"/>
              </w:numPr>
              <w:spacing w:before="0" w:after="0"/>
              <w:ind w:left="60" w:right="-60"/>
              <w:jc w:val="left"/>
              <w:cnfStyle w:val="000000000000" w:firstRow="0" w:lastRow="0" w:firstColumn="0" w:lastColumn="0" w:oddVBand="0" w:evenVBand="0" w:oddHBand="0" w:evenHBand="0" w:firstRowFirstColumn="0" w:firstRowLastColumn="0" w:lastRowFirstColumn="0" w:lastRowLastColumn="0"/>
              <w:rPr>
                <w:sz w:val="16"/>
                <w:szCs w:val="16"/>
              </w:rPr>
            </w:pPr>
            <w:r w:rsidRPr="00F02866">
              <w:rPr>
                <w:sz w:val="16"/>
                <w:szCs w:val="16"/>
              </w:rPr>
              <w:t>Proměnné návěstidlo</w:t>
            </w:r>
          </w:p>
        </w:tc>
      </w:tr>
      <w:tr w:rsidR="00B259C3" w:rsidRPr="006B5754" w14:paraId="3756447F" w14:textId="77777777" w:rsidTr="00696C31">
        <w:trPr>
          <w:trHeight w:val="170"/>
        </w:trPr>
        <w:tc>
          <w:tcPr>
            <w:cnfStyle w:val="001000000000" w:firstRow="0" w:lastRow="0" w:firstColumn="1" w:lastColumn="0" w:oddVBand="0" w:evenVBand="0" w:oddHBand="0" w:evenHBand="0" w:firstRowFirstColumn="0" w:firstRowLastColumn="0" w:lastRowFirstColumn="0" w:lastRowLastColumn="0"/>
            <w:tcW w:w="2693" w:type="dxa"/>
            <w:tcBorders>
              <w:left w:val="single" w:sz="4" w:space="0" w:color="auto"/>
            </w:tcBorders>
            <w:shd w:val="clear" w:color="auto" w:fill="E7E6E6" w:themeFill="background2"/>
            <w:vAlign w:val="center"/>
          </w:tcPr>
          <w:p w14:paraId="5E4AAF5F" w14:textId="77777777" w:rsidR="00F536BC" w:rsidRPr="00F02866" w:rsidRDefault="00F536BC" w:rsidP="00413E59">
            <w:pPr>
              <w:pStyle w:val="Text2-1"/>
              <w:numPr>
                <w:ilvl w:val="0"/>
                <w:numId w:val="0"/>
              </w:numPr>
              <w:spacing w:before="0" w:after="0"/>
              <w:ind w:left="63" w:right="-60"/>
              <w:jc w:val="left"/>
              <w:rPr>
                <w:sz w:val="16"/>
                <w:szCs w:val="16"/>
              </w:rPr>
            </w:pPr>
            <w:r w:rsidRPr="00F02866">
              <w:rPr>
                <w:sz w:val="16"/>
                <w:szCs w:val="16"/>
              </w:rPr>
              <w:t>SŽ_S_Specifikace</w:t>
            </w:r>
          </w:p>
        </w:tc>
        <w:tc>
          <w:tcPr>
            <w:tcW w:w="3543" w:type="dxa"/>
            <w:tcBorders>
              <w:right w:val="single" w:sz="4" w:space="0" w:color="auto"/>
            </w:tcBorders>
            <w:vAlign w:val="center"/>
          </w:tcPr>
          <w:p w14:paraId="7236B1F7" w14:textId="0B0C0170" w:rsidR="00F536BC" w:rsidRPr="00F02866" w:rsidRDefault="00C65F39" w:rsidP="00413E59">
            <w:pPr>
              <w:pStyle w:val="Text2-1"/>
              <w:numPr>
                <w:ilvl w:val="0"/>
                <w:numId w:val="0"/>
              </w:numPr>
              <w:spacing w:before="0" w:after="0"/>
              <w:ind w:left="60" w:right="-60"/>
              <w:jc w:val="left"/>
              <w:cnfStyle w:val="000000000000" w:firstRow="0" w:lastRow="0" w:firstColumn="0" w:lastColumn="0" w:oddVBand="0" w:evenVBand="0" w:oddHBand="0" w:evenHBand="0" w:firstRowFirstColumn="0" w:firstRowLastColumn="0" w:lastRowFirstColumn="0" w:lastRowLastColumn="0"/>
              <w:rPr>
                <w:sz w:val="16"/>
                <w:szCs w:val="16"/>
              </w:rPr>
            </w:pPr>
            <w:r w:rsidRPr="00F02866">
              <w:rPr>
                <w:sz w:val="16"/>
                <w:szCs w:val="16"/>
              </w:rPr>
              <w:t>3</w:t>
            </w:r>
            <w:r w:rsidR="00AC4F64" w:rsidRPr="00F02866">
              <w:rPr>
                <w:sz w:val="16"/>
                <w:szCs w:val="16"/>
              </w:rPr>
              <w:t xml:space="preserve"> svítiln</w:t>
            </w:r>
            <w:r w:rsidRPr="00F02866">
              <w:rPr>
                <w:sz w:val="16"/>
                <w:szCs w:val="16"/>
              </w:rPr>
              <w:t>y</w:t>
            </w:r>
          </w:p>
        </w:tc>
      </w:tr>
      <w:tr w:rsidR="00B259C3" w:rsidRPr="006B5754" w14:paraId="0DDEF081" w14:textId="77777777" w:rsidTr="00696C31">
        <w:trPr>
          <w:trHeight w:val="170"/>
        </w:trPr>
        <w:tc>
          <w:tcPr>
            <w:cnfStyle w:val="001000000000" w:firstRow="0" w:lastRow="0" w:firstColumn="1" w:lastColumn="0" w:oddVBand="0" w:evenVBand="0" w:oddHBand="0" w:evenHBand="0" w:firstRowFirstColumn="0" w:firstRowLastColumn="0" w:lastRowFirstColumn="0" w:lastRowLastColumn="0"/>
            <w:tcW w:w="2693" w:type="dxa"/>
            <w:tcBorders>
              <w:left w:val="single" w:sz="4" w:space="0" w:color="auto"/>
            </w:tcBorders>
            <w:shd w:val="clear" w:color="auto" w:fill="E7E6E6" w:themeFill="background2"/>
            <w:vAlign w:val="center"/>
          </w:tcPr>
          <w:p w14:paraId="038E880B" w14:textId="77777777" w:rsidR="00F536BC" w:rsidRPr="00F02866" w:rsidRDefault="00F536BC" w:rsidP="00413E59">
            <w:pPr>
              <w:pStyle w:val="Text2-1"/>
              <w:numPr>
                <w:ilvl w:val="0"/>
                <w:numId w:val="0"/>
              </w:numPr>
              <w:spacing w:before="0" w:after="0"/>
              <w:ind w:left="63" w:right="-60"/>
              <w:jc w:val="left"/>
              <w:rPr>
                <w:sz w:val="16"/>
                <w:szCs w:val="16"/>
              </w:rPr>
            </w:pPr>
            <w:r w:rsidRPr="00F02866">
              <w:rPr>
                <w:sz w:val="16"/>
                <w:szCs w:val="16"/>
              </w:rPr>
              <w:t>SŽ_S_Podrobná specifikace</w:t>
            </w:r>
          </w:p>
        </w:tc>
        <w:tc>
          <w:tcPr>
            <w:tcW w:w="3543" w:type="dxa"/>
            <w:tcBorders>
              <w:right w:val="single" w:sz="4" w:space="0" w:color="auto"/>
            </w:tcBorders>
            <w:vAlign w:val="center"/>
          </w:tcPr>
          <w:p w14:paraId="0E05C18D" w14:textId="24A00FAA" w:rsidR="00F536BC" w:rsidRPr="00F02866" w:rsidRDefault="2B76FBC3" w:rsidP="00413E59">
            <w:pPr>
              <w:pStyle w:val="Text2-1"/>
              <w:numPr>
                <w:ilvl w:val="0"/>
                <w:numId w:val="0"/>
              </w:numPr>
              <w:spacing w:before="0" w:after="0"/>
              <w:ind w:left="60" w:right="-60"/>
              <w:jc w:val="left"/>
              <w:cnfStyle w:val="000000000000" w:firstRow="0" w:lastRow="0" w:firstColumn="0" w:lastColumn="0" w:oddVBand="0" w:evenVBand="0" w:oddHBand="0" w:evenHBand="0" w:firstRowFirstColumn="0" w:firstRowLastColumn="0" w:lastRowFirstColumn="0" w:lastRowLastColumn="0"/>
              <w:rPr>
                <w:sz w:val="16"/>
                <w:szCs w:val="16"/>
              </w:rPr>
            </w:pPr>
            <w:r w:rsidRPr="16EB36B8">
              <w:rPr>
                <w:sz w:val="16"/>
                <w:szCs w:val="16"/>
              </w:rPr>
              <w:t>žlutá, zelená, červená</w:t>
            </w:r>
          </w:p>
        </w:tc>
      </w:tr>
      <w:tr w:rsidR="00B259C3" w:rsidRPr="006B5754" w14:paraId="2E1FC8DA" w14:textId="77777777" w:rsidTr="00696C31">
        <w:trPr>
          <w:trHeight w:val="170"/>
        </w:trPr>
        <w:tc>
          <w:tcPr>
            <w:cnfStyle w:val="001000000000" w:firstRow="0" w:lastRow="0" w:firstColumn="1" w:lastColumn="0" w:oddVBand="0" w:evenVBand="0" w:oddHBand="0" w:evenHBand="0" w:firstRowFirstColumn="0" w:firstRowLastColumn="0" w:lastRowFirstColumn="0" w:lastRowLastColumn="0"/>
            <w:tcW w:w="2693" w:type="dxa"/>
            <w:tcBorders>
              <w:left w:val="single" w:sz="4" w:space="0" w:color="auto"/>
            </w:tcBorders>
            <w:shd w:val="clear" w:color="auto" w:fill="E7E6E6" w:themeFill="background2"/>
            <w:vAlign w:val="center"/>
          </w:tcPr>
          <w:p w14:paraId="3CBD33C5" w14:textId="77777777" w:rsidR="00F536BC" w:rsidRPr="00F02866" w:rsidRDefault="00F536BC" w:rsidP="00413E59">
            <w:pPr>
              <w:pStyle w:val="Text2-1"/>
              <w:numPr>
                <w:ilvl w:val="0"/>
                <w:numId w:val="0"/>
              </w:numPr>
              <w:spacing w:before="0" w:after="0"/>
              <w:ind w:left="63" w:right="-60"/>
              <w:jc w:val="left"/>
              <w:rPr>
                <w:sz w:val="16"/>
                <w:szCs w:val="16"/>
              </w:rPr>
            </w:pPr>
            <w:r w:rsidRPr="00F02866">
              <w:rPr>
                <w:sz w:val="16"/>
                <w:szCs w:val="16"/>
              </w:rPr>
              <w:t xml:space="preserve">SŽ_S_Reference </w:t>
            </w:r>
          </w:p>
        </w:tc>
        <w:tc>
          <w:tcPr>
            <w:tcW w:w="3543" w:type="dxa"/>
            <w:tcBorders>
              <w:right w:val="single" w:sz="4" w:space="0" w:color="auto"/>
            </w:tcBorders>
            <w:vAlign w:val="center"/>
          </w:tcPr>
          <w:p w14:paraId="4177DB2B" w14:textId="77972D1F" w:rsidR="00F536BC" w:rsidRPr="00F02866" w:rsidRDefault="00CA03D3" w:rsidP="00413E59">
            <w:pPr>
              <w:pStyle w:val="Text2-1"/>
              <w:numPr>
                <w:ilvl w:val="0"/>
                <w:numId w:val="0"/>
              </w:numPr>
              <w:spacing w:before="0" w:after="0"/>
              <w:ind w:left="60" w:right="-60"/>
              <w:jc w:val="left"/>
              <w:cnfStyle w:val="000000000000" w:firstRow="0" w:lastRow="0" w:firstColumn="0" w:lastColumn="0" w:oddVBand="0" w:evenVBand="0" w:oddHBand="0" w:evenHBand="0" w:firstRowFirstColumn="0" w:firstRowLastColumn="0" w:lastRowFirstColumn="0" w:lastRowLastColumn="0"/>
              <w:rPr>
                <w:sz w:val="16"/>
                <w:szCs w:val="16"/>
              </w:rPr>
            </w:pPr>
            <w:r w:rsidRPr="00F02866">
              <w:rPr>
                <w:sz w:val="16"/>
                <w:szCs w:val="16"/>
              </w:rPr>
              <w:t>https://...</w:t>
            </w:r>
          </w:p>
        </w:tc>
      </w:tr>
      <w:tr w:rsidR="00B259C3" w:rsidRPr="006B5754" w14:paraId="2FAD1042" w14:textId="77777777" w:rsidTr="00696C31">
        <w:trPr>
          <w:trHeight w:val="170"/>
        </w:trPr>
        <w:tc>
          <w:tcPr>
            <w:cnfStyle w:val="001000000000" w:firstRow="0" w:lastRow="0" w:firstColumn="1" w:lastColumn="0" w:oddVBand="0" w:evenVBand="0" w:oddHBand="0" w:evenHBand="0" w:firstRowFirstColumn="0" w:firstRowLastColumn="0" w:lastRowFirstColumn="0" w:lastRowLastColumn="0"/>
            <w:tcW w:w="2693" w:type="dxa"/>
            <w:tcBorders>
              <w:left w:val="single" w:sz="4" w:space="0" w:color="auto"/>
            </w:tcBorders>
            <w:shd w:val="clear" w:color="auto" w:fill="E7E6E6" w:themeFill="background2"/>
            <w:vAlign w:val="center"/>
          </w:tcPr>
          <w:p w14:paraId="146930EF" w14:textId="77777777" w:rsidR="00F536BC" w:rsidRPr="00F02866" w:rsidRDefault="00F536BC" w:rsidP="00413E59">
            <w:pPr>
              <w:pStyle w:val="Text2-1"/>
              <w:numPr>
                <w:ilvl w:val="0"/>
                <w:numId w:val="0"/>
              </w:numPr>
              <w:spacing w:before="0" w:after="0"/>
              <w:ind w:left="63" w:right="-60"/>
              <w:jc w:val="left"/>
              <w:rPr>
                <w:sz w:val="16"/>
                <w:szCs w:val="16"/>
              </w:rPr>
            </w:pPr>
            <w:r w:rsidRPr="00F02866">
              <w:rPr>
                <w:sz w:val="16"/>
                <w:szCs w:val="16"/>
              </w:rPr>
              <w:t>SŽ_S_Výrobce</w:t>
            </w:r>
          </w:p>
        </w:tc>
        <w:tc>
          <w:tcPr>
            <w:tcW w:w="3543" w:type="dxa"/>
            <w:tcBorders>
              <w:right w:val="single" w:sz="4" w:space="0" w:color="auto"/>
            </w:tcBorders>
            <w:vAlign w:val="center"/>
          </w:tcPr>
          <w:p w14:paraId="2286FD38" w14:textId="7DAB0714" w:rsidR="00F536BC" w:rsidRPr="00F02866" w:rsidRDefault="00F536BC" w:rsidP="00413E59">
            <w:pPr>
              <w:pStyle w:val="Text2-1"/>
              <w:numPr>
                <w:ilvl w:val="0"/>
                <w:numId w:val="0"/>
              </w:numPr>
              <w:spacing w:before="0" w:after="0"/>
              <w:ind w:left="60" w:right="-60"/>
              <w:jc w:val="left"/>
              <w:cnfStyle w:val="000000000000" w:firstRow="0" w:lastRow="0" w:firstColumn="0" w:lastColumn="0" w:oddVBand="0" w:evenVBand="0" w:oddHBand="0" w:evenHBand="0" w:firstRowFirstColumn="0" w:firstRowLastColumn="0" w:lastRowFirstColumn="0" w:lastRowLastColumn="0"/>
              <w:rPr>
                <w:sz w:val="16"/>
                <w:szCs w:val="16"/>
              </w:rPr>
            </w:pPr>
            <w:r w:rsidRPr="00F02866">
              <w:rPr>
                <w:sz w:val="16"/>
                <w:szCs w:val="16"/>
              </w:rPr>
              <w:t xml:space="preserve">Výrobce </w:t>
            </w:r>
            <w:r w:rsidR="00CA03D3" w:rsidRPr="00F02866">
              <w:rPr>
                <w:sz w:val="16"/>
                <w:szCs w:val="16"/>
              </w:rPr>
              <w:t>návěstidel</w:t>
            </w:r>
            <w:r w:rsidRPr="00F02866">
              <w:rPr>
                <w:sz w:val="16"/>
                <w:szCs w:val="16"/>
              </w:rPr>
              <w:t xml:space="preserve"> s.r.o.</w:t>
            </w:r>
          </w:p>
        </w:tc>
      </w:tr>
      <w:tr w:rsidR="00B259C3" w14:paraId="19B0D979" w14:textId="77777777" w:rsidTr="00696C31">
        <w:trPr>
          <w:trHeight w:val="170"/>
        </w:trPr>
        <w:tc>
          <w:tcPr>
            <w:cnfStyle w:val="001000000000" w:firstRow="0" w:lastRow="0" w:firstColumn="1" w:lastColumn="0" w:oddVBand="0" w:evenVBand="0" w:oddHBand="0" w:evenHBand="0" w:firstRowFirstColumn="0" w:firstRowLastColumn="0" w:lastRowFirstColumn="0" w:lastRowLastColumn="0"/>
            <w:tcW w:w="2693" w:type="dxa"/>
            <w:tcBorders>
              <w:left w:val="single" w:sz="4" w:space="0" w:color="auto"/>
              <w:bottom w:val="single" w:sz="4" w:space="0" w:color="auto"/>
            </w:tcBorders>
            <w:shd w:val="clear" w:color="auto" w:fill="E7E6E6" w:themeFill="background2"/>
            <w:vAlign w:val="center"/>
          </w:tcPr>
          <w:p w14:paraId="1D556F52" w14:textId="77777777" w:rsidR="00F536BC" w:rsidRPr="00F02866" w:rsidRDefault="00F536BC" w:rsidP="00413E59">
            <w:pPr>
              <w:pStyle w:val="Text2-1"/>
              <w:numPr>
                <w:ilvl w:val="0"/>
                <w:numId w:val="0"/>
              </w:numPr>
              <w:spacing w:before="0" w:after="0"/>
              <w:ind w:left="63" w:right="-60"/>
              <w:jc w:val="left"/>
              <w:rPr>
                <w:sz w:val="16"/>
                <w:szCs w:val="16"/>
              </w:rPr>
            </w:pPr>
            <w:r w:rsidRPr="00F02866">
              <w:rPr>
                <w:sz w:val="16"/>
                <w:szCs w:val="16"/>
              </w:rPr>
              <w:t>SŽ_S_Datum výroby</w:t>
            </w:r>
          </w:p>
        </w:tc>
        <w:tc>
          <w:tcPr>
            <w:tcW w:w="3543" w:type="dxa"/>
            <w:tcBorders>
              <w:bottom w:val="single" w:sz="4" w:space="0" w:color="auto"/>
              <w:right w:val="single" w:sz="4" w:space="0" w:color="auto"/>
            </w:tcBorders>
            <w:vAlign w:val="center"/>
          </w:tcPr>
          <w:p w14:paraId="719C713B" w14:textId="6E61B6E6" w:rsidR="00F536BC" w:rsidRPr="00F02866" w:rsidRDefault="009F7D18" w:rsidP="00413E59">
            <w:pPr>
              <w:pStyle w:val="Text2-1"/>
              <w:numPr>
                <w:ilvl w:val="0"/>
                <w:numId w:val="0"/>
              </w:numPr>
              <w:spacing w:before="0" w:after="0"/>
              <w:ind w:left="60" w:right="-60"/>
              <w:jc w:val="left"/>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2025-01-02</w:t>
            </w:r>
          </w:p>
        </w:tc>
      </w:tr>
    </w:tbl>
    <w:p w14:paraId="3093C64F" w14:textId="1BC9C501" w:rsidR="00F536BC" w:rsidRDefault="009C58B7" w:rsidP="00F536BC">
      <w:pPr>
        <w:pStyle w:val="Text2-1"/>
        <w:tabs>
          <w:tab w:val="clear" w:pos="737"/>
          <w:tab w:val="left" w:pos="709"/>
        </w:tabs>
        <w:ind w:left="709"/>
      </w:pPr>
      <w:r>
        <w:t xml:space="preserve">Dodavatel </w:t>
      </w:r>
      <w:r w:rsidR="00F536BC">
        <w:t>může navrhnout</w:t>
      </w:r>
      <w:r w:rsidR="00F536BC" w:rsidRPr="00C07758">
        <w:t xml:space="preserve"> </w:t>
      </w:r>
      <w:r w:rsidR="00F536BC">
        <w:t xml:space="preserve">optimalizaci DS </w:t>
      </w:r>
      <w:r w:rsidR="00F536BC" w:rsidRPr="00C07758">
        <w:t>přiřazen</w:t>
      </w:r>
      <w:r w:rsidR="00F536BC">
        <w:t>ím jiných dílčích datových šablon k danému typu elementu nebo definováním nových vlastností</w:t>
      </w:r>
      <w:r w:rsidR="001D2D3F">
        <w:t xml:space="preserve"> a vytvořením nových dílčích šablon</w:t>
      </w:r>
      <w:r w:rsidR="00F536BC">
        <w:t xml:space="preserve">. </w:t>
      </w:r>
      <w:r w:rsidR="00A2736E">
        <w:t xml:space="preserve">Pokud Objednatel tyto změny schválí, může je </w:t>
      </w:r>
      <w:r w:rsidR="00C148E6">
        <w:t xml:space="preserve">Dodavatel </w:t>
      </w:r>
      <w:r w:rsidR="00A2736E">
        <w:t>aplikovat</w:t>
      </w:r>
      <w:r w:rsidR="00380AA6">
        <w:t>.</w:t>
      </w:r>
    </w:p>
    <w:p w14:paraId="302B85E3" w14:textId="715C5237" w:rsidR="00F536BC" w:rsidRPr="006B5754" w:rsidRDefault="00D9665A" w:rsidP="009C1B01">
      <w:pPr>
        <w:pStyle w:val="Text2-1"/>
        <w:tabs>
          <w:tab w:val="clear" w:pos="737"/>
          <w:tab w:val="left" w:pos="709"/>
        </w:tabs>
        <w:ind w:left="709"/>
      </w:pPr>
      <w:r>
        <w:t xml:space="preserve">Všechny </w:t>
      </w:r>
      <w:r w:rsidR="00F536BC">
        <w:t>požadovan</w:t>
      </w:r>
      <w:r>
        <w:t>é</w:t>
      </w:r>
      <w:r w:rsidR="00F536BC">
        <w:t xml:space="preserve"> vlastnost</w:t>
      </w:r>
      <w:r>
        <w:t>i budou vždy přítomny</w:t>
      </w:r>
      <w:r w:rsidR="00640E81">
        <w:t>,</w:t>
      </w:r>
      <w:r w:rsidR="00965F20">
        <w:t xml:space="preserve"> aby bylo možné provádět automatizovanou datovou kontrolu na všech úrovních</w:t>
      </w:r>
      <w:r w:rsidR="00640E81">
        <w:t>.</w:t>
      </w:r>
      <w:r w:rsidR="004E244C">
        <w:t xml:space="preserve"> </w:t>
      </w:r>
      <w:r w:rsidR="009C1B01">
        <w:t>Pokud</w:t>
      </w:r>
      <w:r w:rsidR="00F536BC">
        <w:t xml:space="preserve"> vlastnost </w:t>
      </w:r>
      <w:r w:rsidR="00640E81">
        <w:t>nelze</w:t>
      </w:r>
      <w:r w:rsidR="00B7363F">
        <w:t xml:space="preserve"> </w:t>
      </w:r>
      <w:r w:rsidR="00F536BC">
        <w:t xml:space="preserve">vyplnit, použijí se dle </w:t>
      </w:r>
      <w:r w:rsidR="009C1B01">
        <w:t>důvodu</w:t>
      </w:r>
      <w:r>
        <w:t xml:space="preserve"> nevyplnění </w:t>
      </w:r>
      <w:r w:rsidR="00965F20">
        <w:t>pro různé datové typy</w:t>
      </w:r>
      <w:r w:rsidR="00507449">
        <w:t xml:space="preserve"> následující zástupné hodnoty</w:t>
      </w:r>
      <w:r w:rsidR="00640E81">
        <w:t>:</w:t>
      </w:r>
    </w:p>
    <w:tbl>
      <w:tblPr>
        <w:tblW w:w="7655" w:type="dxa"/>
        <w:tblInd w:w="12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134"/>
        <w:gridCol w:w="2173"/>
        <w:gridCol w:w="2174"/>
        <w:gridCol w:w="2174"/>
      </w:tblGrid>
      <w:tr w:rsidR="00F45328" w:rsidRPr="006B5754" w14:paraId="3E8B168B" w14:textId="77777777" w:rsidTr="16EB36B8">
        <w:trPr>
          <w:trHeight w:val="283"/>
        </w:trPr>
        <w:tc>
          <w:tcPr>
            <w:tcW w:w="1134" w:type="dxa"/>
            <w:shd w:val="clear" w:color="auto" w:fill="BFBFBF" w:themeFill="background1" w:themeFillShade="BF"/>
            <w:noWrap/>
            <w:tcMar>
              <w:top w:w="0" w:type="dxa"/>
              <w:left w:w="70" w:type="dxa"/>
              <w:bottom w:w="0" w:type="dxa"/>
              <w:right w:w="70" w:type="dxa"/>
            </w:tcMar>
            <w:vAlign w:val="center"/>
            <w:hideMark/>
          </w:tcPr>
          <w:p w14:paraId="10BC305B" w14:textId="06B35CAA" w:rsidR="00F45328" w:rsidRPr="00F45328" w:rsidRDefault="51D4A96C" w:rsidP="00F45328">
            <w:pPr>
              <w:spacing w:before="0"/>
              <w:jc w:val="center"/>
              <w:rPr>
                <w:b/>
                <w:bCs/>
                <w:sz w:val="16"/>
                <w:szCs w:val="16"/>
              </w:rPr>
            </w:pPr>
            <w:r w:rsidRPr="16EB36B8">
              <w:rPr>
                <w:b/>
                <w:bCs/>
                <w:sz w:val="16"/>
                <w:szCs w:val="16"/>
              </w:rPr>
              <w:t>DATOVÝ</w:t>
            </w:r>
            <w:r w:rsidR="00F45328">
              <w:br/>
            </w:r>
            <w:r w:rsidRPr="16EB36B8">
              <w:rPr>
                <w:b/>
                <w:bCs/>
                <w:sz w:val="16"/>
                <w:szCs w:val="16"/>
              </w:rPr>
              <w:t>TYP</w:t>
            </w:r>
          </w:p>
        </w:tc>
        <w:tc>
          <w:tcPr>
            <w:tcW w:w="2173" w:type="dxa"/>
            <w:shd w:val="clear" w:color="auto" w:fill="BFBFBF" w:themeFill="background1" w:themeFillShade="BF"/>
            <w:vAlign w:val="center"/>
          </w:tcPr>
          <w:p w14:paraId="1E97D333" w14:textId="78EB6C93" w:rsidR="00F45328" w:rsidRPr="00F45328" w:rsidRDefault="00F45328" w:rsidP="00F45328">
            <w:pPr>
              <w:spacing w:before="0"/>
              <w:jc w:val="center"/>
              <w:rPr>
                <w:b/>
                <w:color w:val="000000"/>
                <w:w w:val="90"/>
                <w:sz w:val="16"/>
              </w:rPr>
            </w:pPr>
            <w:r w:rsidRPr="00F45328">
              <w:rPr>
                <w:b/>
                <w:color w:val="000000"/>
                <w:w w:val="90"/>
                <w:sz w:val="16"/>
              </w:rPr>
              <w:t>NERELEVANTNÍ</w:t>
            </w:r>
            <w:r w:rsidRPr="00F45328">
              <w:rPr>
                <w:b/>
                <w:color w:val="000000"/>
                <w:w w:val="90"/>
                <w:sz w:val="16"/>
              </w:rPr>
              <w:br/>
            </w:r>
            <w:r w:rsidRPr="00F45328">
              <w:rPr>
                <w:b/>
                <w:bCs/>
                <w:color w:val="000000"/>
                <w:w w:val="90"/>
                <w:sz w:val="16"/>
                <w:szCs w:val="16"/>
                <w:lang w:eastAsia="cs-CZ"/>
              </w:rPr>
              <w:t xml:space="preserve">vlastnost </w:t>
            </w:r>
            <w:r w:rsidRPr="00F45328">
              <w:rPr>
                <w:b/>
                <w:color w:val="000000"/>
                <w:w w:val="90"/>
                <w:sz w:val="16"/>
              </w:rPr>
              <w:t>pro daný</w:t>
            </w:r>
            <w:r w:rsidRPr="00F45328">
              <w:rPr>
                <w:b/>
                <w:bCs/>
                <w:color w:val="000000"/>
                <w:w w:val="90"/>
                <w:sz w:val="16"/>
                <w:szCs w:val="16"/>
                <w:lang w:eastAsia="cs-CZ"/>
              </w:rPr>
              <w:br/>
            </w:r>
            <w:r w:rsidRPr="00F45328">
              <w:rPr>
                <w:b/>
                <w:color w:val="000000"/>
                <w:w w:val="90"/>
                <w:sz w:val="16"/>
              </w:rPr>
              <w:t>TYP ELEMENTU</w:t>
            </w:r>
            <w:r w:rsidRPr="00F45328">
              <w:rPr>
                <w:b/>
                <w:bCs/>
                <w:color w:val="000000"/>
                <w:w w:val="90"/>
                <w:sz w:val="16"/>
                <w:szCs w:val="16"/>
                <w:lang w:eastAsia="cs-CZ"/>
              </w:rPr>
              <w:t xml:space="preserve"> *</w:t>
            </w:r>
          </w:p>
        </w:tc>
        <w:tc>
          <w:tcPr>
            <w:tcW w:w="2174" w:type="dxa"/>
            <w:shd w:val="clear" w:color="auto" w:fill="BFBFBF" w:themeFill="background1" w:themeFillShade="BF"/>
            <w:vAlign w:val="center"/>
          </w:tcPr>
          <w:p w14:paraId="418E1196" w14:textId="7AB13571" w:rsidR="00F45328" w:rsidRPr="00F45328" w:rsidRDefault="00F45328" w:rsidP="00F45328">
            <w:pPr>
              <w:spacing w:before="0"/>
              <w:jc w:val="center"/>
              <w:rPr>
                <w:color w:val="000000"/>
                <w:w w:val="90"/>
                <w:sz w:val="16"/>
              </w:rPr>
            </w:pPr>
            <w:r w:rsidRPr="00F45328">
              <w:rPr>
                <w:b/>
                <w:color w:val="000000"/>
                <w:w w:val="90"/>
                <w:sz w:val="16"/>
              </w:rPr>
              <w:t>NERELEVANTNÍ</w:t>
            </w:r>
            <w:r w:rsidRPr="00F45328">
              <w:rPr>
                <w:b/>
                <w:color w:val="000000"/>
                <w:w w:val="90"/>
                <w:sz w:val="16"/>
              </w:rPr>
              <w:br/>
            </w:r>
            <w:r w:rsidRPr="00F45328">
              <w:rPr>
                <w:b/>
                <w:bCs/>
                <w:color w:val="000000"/>
                <w:w w:val="90"/>
                <w:sz w:val="16"/>
                <w:szCs w:val="16"/>
                <w:lang w:eastAsia="cs-CZ"/>
              </w:rPr>
              <w:t xml:space="preserve">vlastnost </w:t>
            </w:r>
            <w:r w:rsidRPr="00F45328">
              <w:rPr>
                <w:b/>
                <w:color w:val="000000"/>
                <w:w w:val="90"/>
                <w:sz w:val="16"/>
              </w:rPr>
              <w:t>pro daný STUPEŇ PD</w:t>
            </w:r>
            <w:r w:rsidRPr="00F45328">
              <w:rPr>
                <w:b/>
                <w:bCs/>
                <w:color w:val="000000"/>
                <w:w w:val="90"/>
                <w:sz w:val="16"/>
                <w:szCs w:val="16"/>
                <w:lang w:eastAsia="cs-CZ"/>
              </w:rPr>
              <w:t xml:space="preserve"> **</w:t>
            </w:r>
          </w:p>
        </w:tc>
        <w:tc>
          <w:tcPr>
            <w:tcW w:w="2174" w:type="dxa"/>
            <w:shd w:val="clear" w:color="auto" w:fill="BFBFBF" w:themeFill="background1" w:themeFillShade="BF"/>
            <w:vAlign w:val="center"/>
          </w:tcPr>
          <w:p w14:paraId="02457AF7" w14:textId="76C9EDC1" w:rsidR="00F45328" w:rsidRPr="00F45328" w:rsidRDefault="00F45328" w:rsidP="00F45328">
            <w:pPr>
              <w:spacing w:before="0"/>
              <w:jc w:val="center"/>
              <w:rPr>
                <w:b/>
                <w:color w:val="000000"/>
                <w:w w:val="90"/>
                <w:sz w:val="16"/>
              </w:rPr>
            </w:pPr>
            <w:r w:rsidRPr="00F45328">
              <w:rPr>
                <w:b/>
                <w:color w:val="000000"/>
                <w:w w:val="90"/>
                <w:sz w:val="16"/>
              </w:rPr>
              <w:t>RELEVANTNÍ,</w:t>
            </w:r>
            <w:r>
              <w:rPr>
                <w:b/>
                <w:color w:val="000000"/>
                <w:w w:val="90"/>
                <w:sz w:val="16"/>
              </w:rPr>
              <w:br/>
            </w:r>
            <w:r w:rsidRPr="00F45328">
              <w:rPr>
                <w:b/>
                <w:color w:val="000000"/>
                <w:w w:val="90"/>
                <w:sz w:val="16"/>
              </w:rPr>
              <w:t>ale</w:t>
            </w:r>
            <w:r w:rsidR="00180699">
              <w:rPr>
                <w:b/>
                <w:color w:val="000000"/>
                <w:w w:val="90"/>
                <w:sz w:val="16"/>
              </w:rPr>
              <w:t xml:space="preserve"> </w:t>
            </w:r>
            <w:r w:rsidRPr="00F45328">
              <w:rPr>
                <w:b/>
                <w:color w:val="000000"/>
                <w:w w:val="90"/>
                <w:sz w:val="16"/>
              </w:rPr>
              <w:t>NE V </w:t>
            </w:r>
            <w:r w:rsidRPr="00F45328">
              <w:rPr>
                <w:b/>
                <w:bCs/>
                <w:color w:val="000000"/>
                <w:w w:val="90"/>
                <w:sz w:val="16"/>
                <w:szCs w:val="16"/>
                <w:lang w:eastAsia="cs-CZ"/>
              </w:rPr>
              <w:t>DANÉM</w:t>
            </w:r>
            <w:r w:rsidRPr="00F45328">
              <w:rPr>
                <w:b/>
                <w:color w:val="000000"/>
                <w:w w:val="90"/>
                <w:sz w:val="16"/>
              </w:rPr>
              <w:t xml:space="preserve"> PŘÍPADĚ, nebo </w:t>
            </w:r>
            <w:r w:rsidRPr="00F45328">
              <w:rPr>
                <w:b/>
                <w:bCs/>
                <w:color w:val="000000"/>
                <w:w w:val="90"/>
                <w:sz w:val="16"/>
                <w:szCs w:val="16"/>
                <w:lang w:eastAsia="cs-CZ"/>
              </w:rPr>
              <w:t>NENÍ ZNÁMÁ ***</w:t>
            </w:r>
          </w:p>
        </w:tc>
      </w:tr>
      <w:tr w:rsidR="00F45328" w:rsidRPr="006B5754" w14:paraId="333F9B6C" w14:textId="77777777" w:rsidTr="16EB36B8">
        <w:trPr>
          <w:trHeight w:val="283"/>
        </w:trPr>
        <w:tc>
          <w:tcPr>
            <w:tcW w:w="1134" w:type="dxa"/>
            <w:shd w:val="clear" w:color="auto" w:fill="E7E6E6" w:themeFill="background2"/>
            <w:noWrap/>
            <w:tcMar>
              <w:top w:w="0" w:type="dxa"/>
              <w:left w:w="70" w:type="dxa"/>
              <w:bottom w:w="0" w:type="dxa"/>
              <w:right w:w="70" w:type="dxa"/>
            </w:tcMar>
            <w:vAlign w:val="center"/>
          </w:tcPr>
          <w:p w14:paraId="66857D33" w14:textId="38087344" w:rsidR="00F45328" w:rsidRPr="008B397A" w:rsidRDefault="00F45328" w:rsidP="00F45328">
            <w:pPr>
              <w:spacing w:before="0"/>
              <w:jc w:val="center"/>
              <w:rPr>
                <w:b/>
                <w:bCs/>
                <w:sz w:val="16"/>
                <w:szCs w:val="16"/>
                <w:lang w:eastAsia="cs-CZ"/>
              </w:rPr>
            </w:pPr>
            <w:r w:rsidRPr="008B397A">
              <w:rPr>
                <w:b/>
                <w:bCs/>
                <w:sz w:val="16"/>
                <w:szCs w:val="16"/>
                <w:lang w:eastAsia="cs-CZ"/>
              </w:rPr>
              <w:t>Number</w:t>
            </w:r>
          </w:p>
        </w:tc>
        <w:tc>
          <w:tcPr>
            <w:tcW w:w="2173" w:type="dxa"/>
            <w:vAlign w:val="center"/>
          </w:tcPr>
          <w:p w14:paraId="2A20F741" w14:textId="7B870D33" w:rsidR="00F45328" w:rsidRDefault="00F45328" w:rsidP="00F45328">
            <w:pPr>
              <w:spacing w:before="0"/>
              <w:jc w:val="center"/>
              <w:rPr>
                <w:color w:val="000000"/>
                <w:sz w:val="16"/>
                <w:szCs w:val="16"/>
                <w:lang w:eastAsia="cs-CZ"/>
              </w:rPr>
            </w:pPr>
            <w:r>
              <w:rPr>
                <w:color w:val="000000"/>
                <w:sz w:val="16"/>
                <w:szCs w:val="16"/>
                <w:lang w:eastAsia="cs-CZ"/>
              </w:rPr>
              <w:t>77777</w:t>
            </w:r>
          </w:p>
        </w:tc>
        <w:tc>
          <w:tcPr>
            <w:tcW w:w="2174" w:type="dxa"/>
            <w:vAlign w:val="center"/>
          </w:tcPr>
          <w:p w14:paraId="4DBA3767" w14:textId="3EBB855A" w:rsidR="00F45328" w:rsidRDefault="00F45328" w:rsidP="00F45328">
            <w:pPr>
              <w:spacing w:before="0"/>
              <w:jc w:val="center"/>
              <w:rPr>
                <w:color w:val="000000"/>
                <w:sz w:val="16"/>
                <w:szCs w:val="16"/>
                <w:lang w:eastAsia="cs-CZ"/>
              </w:rPr>
            </w:pPr>
            <w:r>
              <w:rPr>
                <w:color w:val="000000"/>
                <w:sz w:val="16"/>
                <w:szCs w:val="16"/>
                <w:lang w:eastAsia="cs-CZ"/>
              </w:rPr>
              <w:t>88888</w:t>
            </w:r>
          </w:p>
        </w:tc>
        <w:tc>
          <w:tcPr>
            <w:tcW w:w="2174" w:type="dxa"/>
            <w:vAlign w:val="center"/>
          </w:tcPr>
          <w:p w14:paraId="7BEC4C7F" w14:textId="6DAFC22B" w:rsidR="00F45328" w:rsidRPr="00B95D21" w:rsidRDefault="00F45328" w:rsidP="00F45328">
            <w:pPr>
              <w:spacing w:before="0"/>
              <w:jc w:val="center"/>
              <w:rPr>
                <w:color w:val="000000"/>
                <w:sz w:val="16"/>
                <w:szCs w:val="16"/>
                <w:lang w:eastAsia="cs-CZ"/>
              </w:rPr>
            </w:pPr>
            <w:r w:rsidRPr="00B95D21">
              <w:rPr>
                <w:color w:val="000000"/>
                <w:sz w:val="16"/>
                <w:szCs w:val="16"/>
                <w:lang w:eastAsia="cs-CZ"/>
              </w:rPr>
              <w:t>99999</w:t>
            </w:r>
          </w:p>
        </w:tc>
      </w:tr>
      <w:tr w:rsidR="00F45328" w:rsidRPr="006B5754" w14:paraId="044A7EF0" w14:textId="77777777" w:rsidTr="16EB36B8">
        <w:trPr>
          <w:trHeight w:val="283"/>
        </w:trPr>
        <w:tc>
          <w:tcPr>
            <w:tcW w:w="1134" w:type="dxa"/>
            <w:shd w:val="clear" w:color="auto" w:fill="E7E6E6" w:themeFill="background2"/>
            <w:noWrap/>
            <w:tcMar>
              <w:top w:w="0" w:type="dxa"/>
              <w:left w:w="70" w:type="dxa"/>
              <w:bottom w:w="0" w:type="dxa"/>
              <w:right w:w="70" w:type="dxa"/>
            </w:tcMar>
            <w:vAlign w:val="center"/>
          </w:tcPr>
          <w:p w14:paraId="72AD7049" w14:textId="47E84860" w:rsidR="00F45328" w:rsidRPr="008B397A" w:rsidRDefault="00F45328" w:rsidP="00F45328">
            <w:pPr>
              <w:spacing w:before="0"/>
              <w:jc w:val="center"/>
              <w:rPr>
                <w:b/>
                <w:bCs/>
                <w:sz w:val="16"/>
                <w:szCs w:val="16"/>
                <w:lang w:eastAsia="cs-CZ"/>
              </w:rPr>
            </w:pPr>
            <w:r w:rsidRPr="008B397A">
              <w:rPr>
                <w:b/>
                <w:bCs/>
                <w:sz w:val="16"/>
                <w:szCs w:val="16"/>
                <w:lang w:eastAsia="cs-CZ"/>
              </w:rPr>
              <w:t>Integer</w:t>
            </w:r>
          </w:p>
        </w:tc>
        <w:tc>
          <w:tcPr>
            <w:tcW w:w="2173" w:type="dxa"/>
            <w:vAlign w:val="center"/>
          </w:tcPr>
          <w:p w14:paraId="02B9836E" w14:textId="352D75CC" w:rsidR="00F45328" w:rsidRDefault="00F45328" w:rsidP="00F45328">
            <w:pPr>
              <w:spacing w:before="0"/>
              <w:jc w:val="center"/>
              <w:rPr>
                <w:color w:val="000000"/>
                <w:sz w:val="16"/>
                <w:szCs w:val="16"/>
                <w:lang w:eastAsia="cs-CZ"/>
              </w:rPr>
            </w:pPr>
            <w:r>
              <w:rPr>
                <w:color w:val="000000"/>
                <w:sz w:val="16"/>
                <w:szCs w:val="16"/>
                <w:lang w:eastAsia="cs-CZ"/>
              </w:rPr>
              <w:t>77777</w:t>
            </w:r>
          </w:p>
        </w:tc>
        <w:tc>
          <w:tcPr>
            <w:tcW w:w="2174" w:type="dxa"/>
            <w:vAlign w:val="center"/>
          </w:tcPr>
          <w:p w14:paraId="21F3BD73" w14:textId="2C0CF4AB" w:rsidR="00F45328" w:rsidRDefault="00F45328" w:rsidP="00F45328">
            <w:pPr>
              <w:spacing w:before="0"/>
              <w:jc w:val="center"/>
              <w:rPr>
                <w:color w:val="000000"/>
                <w:sz w:val="16"/>
                <w:szCs w:val="16"/>
                <w:lang w:eastAsia="cs-CZ"/>
              </w:rPr>
            </w:pPr>
            <w:r>
              <w:rPr>
                <w:color w:val="000000"/>
                <w:sz w:val="16"/>
                <w:szCs w:val="16"/>
                <w:lang w:eastAsia="cs-CZ"/>
              </w:rPr>
              <w:t>88888</w:t>
            </w:r>
          </w:p>
        </w:tc>
        <w:tc>
          <w:tcPr>
            <w:tcW w:w="2174" w:type="dxa"/>
            <w:vAlign w:val="center"/>
          </w:tcPr>
          <w:p w14:paraId="1EB797E2" w14:textId="08130AA2" w:rsidR="00F45328" w:rsidRDefault="00F45328" w:rsidP="00F45328">
            <w:pPr>
              <w:spacing w:before="0"/>
              <w:jc w:val="center"/>
              <w:rPr>
                <w:color w:val="000000"/>
                <w:sz w:val="16"/>
                <w:szCs w:val="16"/>
                <w:lang w:eastAsia="cs-CZ"/>
              </w:rPr>
            </w:pPr>
            <w:r w:rsidRPr="00B95D21">
              <w:rPr>
                <w:color w:val="000000"/>
                <w:sz w:val="16"/>
                <w:szCs w:val="16"/>
                <w:lang w:eastAsia="cs-CZ"/>
              </w:rPr>
              <w:t>99999</w:t>
            </w:r>
          </w:p>
        </w:tc>
      </w:tr>
      <w:tr w:rsidR="00F45328" w:rsidRPr="006B5754" w14:paraId="3E07EE73" w14:textId="77777777" w:rsidTr="16EB36B8">
        <w:trPr>
          <w:trHeight w:val="283"/>
        </w:trPr>
        <w:tc>
          <w:tcPr>
            <w:tcW w:w="1134" w:type="dxa"/>
            <w:shd w:val="clear" w:color="auto" w:fill="E7E6E6" w:themeFill="background2"/>
            <w:noWrap/>
            <w:tcMar>
              <w:top w:w="0" w:type="dxa"/>
              <w:left w:w="70" w:type="dxa"/>
              <w:bottom w:w="0" w:type="dxa"/>
              <w:right w:w="70" w:type="dxa"/>
            </w:tcMar>
            <w:vAlign w:val="center"/>
            <w:hideMark/>
          </w:tcPr>
          <w:p w14:paraId="78ECB0E8" w14:textId="77777777" w:rsidR="00F45328" w:rsidRPr="008B397A" w:rsidRDefault="00F45328" w:rsidP="00F45328">
            <w:pPr>
              <w:spacing w:before="0"/>
              <w:jc w:val="center"/>
              <w:rPr>
                <w:b/>
                <w:bCs/>
                <w:sz w:val="16"/>
                <w:szCs w:val="16"/>
                <w:lang w:eastAsia="cs-CZ"/>
              </w:rPr>
            </w:pPr>
            <w:r w:rsidRPr="008B397A">
              <w:rPr>
                <w:b/>
                <w:bCs/>
                <w:sz w:val="16"/>
                <w:szCs w:val="16"/>
                <w:lang w:eastAsia="cs-CZ"/>
              </w:rPr>
              <w:t>Date</w:t>
            </w:r>
          </w:p>
        </w:tc>
        <w:tc>
          <w:tcPr>
            <w:tcW w:w="2173" w:type="dxa"/>
            <w:vAlign w:val="center"/>
          </w:tcPr>
          <w:p w14:paraId="2B4BA008" w14:textId="30A207FE" w:rsidR="00F45328" w:rsidRPr="00B95D21" w:rsidRDefault="00F45328" w:rsidP="00F45328">
            <w:pPr>
              <w:spacing w:before="0"/>
              <w:jc w:val="center"/>
              <w:rPr>
                <w:color w:val="000000"/>
                <w:sz w:val="16"/>
                <w:szCs w:val="16"/>
                <w:lang w:eastAsia="cs-CZ"/>
              </w:rPr>
            </w:pPr>
            <w:r>
              <w:rPr>
                <w:color w:val="000000"/>
                <w:sz w:val="16"/>
                <w:szCs w:val="16"/>
                <w:lang w:eastAsia="cs-CZ"/>
              </w:rPr>
              <w:t>1777-07-07</w:t>
            </w:r>
            <w:r>
              <w:rPr>
                <w:color w:val="000000"/>
                <w:sz w:val="16"/>
                <w:szCs w:val="16"/>
                <w:lang w:eastAsia="cs-CZ"/>
              </w:rPr>
              <w:br/>
              <w:t>1777-07</w:t>
            </w:r>
          </w:p>
        </w:tc>
        <w:tc>
          <w:tcPr>
            <w:tcW w:w="2174" w:type="dxa"/>
            <w:vAlign w:val="center"/>
          </w:tcPr>
          <w:p w14:paraId="0F470E2E" w14:textId="7D18C339" w:rsidR="00F45328" w:rsidRPr="00B95D21" w:rsidRDefault="00F45328" w:rsidP="00F45328">
            <w:pPr>
              <w:spacing w:before="0"/>
              <w:jc w:val="center"/>
              <w:rPr>
                <w:color w:val="000000"/>
                <w:sz w:val="16"/>
                <w:szCs w:val="16"/>
                <w:lang w:eastAsia="cs-CZ"/>
              </w:rPr>
            </w:pPr>
            <w:r>
              <w:rPr>
                <w:color w:val="000000"/>
                <w:sz w:val="16"/>
                <w:szCs w:val="16"/>
                <w:lang w:eastAsia="cs-CZ"/>
              </w:rPr>
              <w:t>1888-08-08</w:t>
            </w:r>
            <w:r>
              <w:rPr>
                <w:color w:val="000000"/>
                <w:sz w:val="16"/>
                <w:szCs w:val="16"/>
                <w:lang w:eastAsia="cs-CZ"/>
              </w:rPr>
              <w:br/>
              <w:t>1888-08</w:t>
            </w:r>
          </w:p>
        </w:tc>
        <w:tc>
          <w:tcPr>
            <w:tcW w:w="2174" w:type="dxa"/>
            <w:vAlign w:val="center"/>
          </w:tcPr>
          <w:p w14:paraId="33F7A1D3" w14:textId="00496F92" w:rsidR="00F45328" w:rsidRDefault="00F45328" w:rsidP="00F45328">
            <w:pPr>
              <w:spacing w:before="0"/>
              <w:jc w:val="center"/>
              <w:rPr>
                <w:color w:val="000000"/>
                <w:sz w:val="16"/>
                <w:szCs w:val="16"/>
                <w:lang w:eastAsia="cs-CZ"/>
              </w:rPr>
            </w:pPr>
            <w:r>
              <w:rPr>
                <w:color w:val="000000"/>
                <w:sz w:val="16"/>
                <w:szCs w:val="16"/>
                <w:lang w:eastAsia="cs-CZ"/>
              </w:rPr>
              <w:t>1999-09-09</w:t>
            </w:r>
            <w:r>
              <w:rPr>
                <w:color w:val="000000"/>
                <w:sz w:val="16"/>
                <w:szCs w:val="16"/>
                <w:lang w:eastAsia="cs-CZ"/>
              </w:rPr>
              <w:br/>
              <w:t>1999-09</w:t>
            </w:r>
          </w:p>
        </w:tc>
      </w:tr>
      <w:tr w:rsidR="00F45328" w:rsidRPr="006B5754" w14:paraId="77A5B103" w14:textId="77777777" w:rsidTr="16EB36B8">
        <w:trPr>
          <w:trHeight w:val="283"/>
        </w:trPr>
        <w:tc>
          <w:tcPr>
            <w:tcW w:w="1134" w:type="dxa"/>
            <w:shd w:val="clear" w:color="auto" w:fill="E7E6E6" w:themeFill="background2"/>
            <w:noWrap/>
            <w:tcMar>
              <w:top w:w="0" w:type="dxa"/>
              <w:left w:w="70" w:type="dxa"/>
              <w:bottom w:w="0" w:type="dxa"/>
              <w:right w:w="70" w:type="dxa"/>
            </w:tcMar>
            <w:vAlign w:val="center"/>
          </w:tcPr>
          <w:p w14:paraId="761E1E4C" w14:textId="3316F742" w:rsidR="00F45328" w:rsidRPr="008B397A" w:rsidRDefault="00F45328" w:rsidP="00F45328">
            <w:pPr>
              <w:spacing w:before="0"/>
              <w:jc w:val="center"/>
              <w:rPr>
                <w:b/>
                <w:bCs/>
                <w:sz w:val="16"/>
                <w:szCs w:val="16"/>
                <w:lang w:eastAsia="cs-CZ"/>
              </w:rPr>
            </w:pPr>
            <w:r w:rsidRPr="008B397A">
              <w:rPr>
                <w:b/>
                <w:bCs/>
                <w:sz w:val="16"/>
                <w:szCs w:val="16"/>
                <w:lang w:eastAsia="cs-CZ"/>
              </w:rPr>
              <w:t>Boolean</w:t>
            </w:r>
          </w:p>
        </w:tc>
        <w:tc>
          <w:tcPr>
            <w:tcW w:w="2173" w:type="dxa"/>
            <w:vAlign w:val="center"/>
          </w:tcPr>
          <w:p w14:paraId="7C7D39B3" w14:textId="1C29356C" w:rsidR="00F45328" w:rsidRDefault="00F45328" w:rsidP="00F45328">
            <w:pPr>
              <w:spacing w:before="0"/>
              <w:jc w:val="center"/>
              <w:rPr>
                <w:color w:val="000000"/>
                <w:sz w:val="16"/>
                <w:szCs w:val="16"/>
                <w:lang w:eastAsia="cs-CZ"/>
              </w:rPr>
            </w:pPr>
            <w:r w:rsidRPr="00B95D21">
              <w:rPr>
                <w:color w:val="000000"/>
                <w:sz w:val="16"/>
                <w:szCs w:val="16"/>
                <w:lang w:eastAsia="cs-CZ"/>
              </w:rPr>
              <w:t>N</w:t>
            </w:r>
            <w:r>
              <w:rPr>
                <w:color w:val="000000"/>
                <w:sz w:val="16"/>
                <w:szCs w:val="16"/>
                <w:lang w:eastAsia="cs-CZ"/>
              </w:rPr>
              <w:t>ER</w:t>
            </w:r>
            <w:r w:rsidRPr="00B95D21">
              <w:rPr>
                <w:color w:val="000000"/>
                <w:sz w:val="16"/>
                <w:szCs w:val="16"/>
                <w:lang w:eastAsia="cs-CZ"/>
              </w:rPr>
              <w:t>/</w:t>
            </w:r>
            <w:r>
              <w:rPr>
                <w:color w:val="000000"/>
                <w:sz w:val="16"/>
                <w:szCs w:val="16"/>
                <w:lang w:eastAsia="cs-CZ"/>
              </w:rPr>
              <w:t>EL</w:t>
            </w:r>
          </w:p>
        </w:tc>
        <w:tc>
          <w:tcPr>
            <w:tcW w:w="2174" w:type="dxa"/>
            <w:vAlign w:val="center"/>
          </w:tcPr>
          <w:p w14:paraId="6B1B7E09" w14:textId="39301416" w:rsidR="00F45328" w:rsidRDefault="00F45328" w:rsidP="00F45328">
            <w:pPr>
              <w:spacing w:before="0"/>
              <w:jc w:val="center"/>
              <w:rPr>
                <w:color w:val="000000"/>
                <w:sz w:val="16"/>
                <w:szCs w:val="16"/>
                <w:lang w:eastAsia="cs-CZ"/>
              </w:rPr>
            </w:pPr>
            <w:r>
              <w:rPr>
                <w:color w:val="000000"/>
                <w:sz w:val="16"/>
                <w:szCs w:val="16"/>
                <w:lang w:eastAsia="cs-CZ"/>
              </w:rPr>
              <w:t>NER/PD</w:t>
            </w:r>
          </w:p>
        </w:tc>
        <w:tc>
          <w:tcPr>
            <w:tcW w:w="2174" w:type="dxa"/>
            <w:vAlign w:val="center"/>
          </w:tcPr>
          <w:p w14:paraId="18BF22C5" w14:textId="28ADD998" w:rsidR="00F45328" w:rsidRDefault="00F45328" w:rsidP="00F45328">
            <w:pPr>
              <w:spacing w:before="0"/>
              <w:jc w:val="center"/>
              <w:rPr>
                <w:color w:val="000000"/>
                <w:sz w:val="16"/>
                <w:szCs w:val="16"/>
                <w:lang w:eastAsia="cs-CZ"/>
              </w:rPr>
            </w:pPr>
            <w:r>
              <w:rPr>
                <w:color w:val="000000"/>
                <w:sz w:val="16"/>
                <w:szCs w:val="16"/>
                <w:lang w:eastAsia="cs-CZ"/>
              </w:rPr>
              <w:t>REL</w:t>
            </w:r>
            <w:r w:rsidRPr="00B95D21">
              <w:rPr>
                <w:color w:val="000000"/>
                <w:sz w:val="16"/>
                <w:szCs w:val="16"/>
                <w:lang w:eastAsia="cs-CZ"/>
              </w:rPr>
              <w:t>/</w:t>
            </w:r>
            <w:r>
              <w:rPr>
                <w:color w:val="000000"/>
                <w:sz w:val="16"/>
                <w:szCs w:val="16"/>
                <w:lang w:eastAsia="cs-CZ"/>
              </w:rPr>
              <w:t>NA</w:t>
            </w:r>
          </w:p>
        </w:tc>
      </w:tr>
      <w:tr w:rsidR="00F45328" w:rsidRPr="006B5754" w14:paraId="3117BC5A" w14:textId="77777777" w:rsidTr="16EB36B8">
        <w:trPr>
          <w:trHeight w:val="283"/>
        </w:trPr>
        <w:tc>
          <w:tcPr>
            <w:tcW w:w="1134" w:type="dxa"/>
            <w:shd w:val="clear" w:color="auto" w:fill="E7E6E6" w:themeFill="background2"/>
            <w:noWrap/>
            <w:tcMar>
              <w:top w:w="0" w:type="dxa"/>
              <w:left w:w="70" w:type="dxa"/>
              <w:bottom w:w="0" w:type="dxa"/>
              <w:right w:w="70" w:type="dxa"/>
            </w:tcMar>
            <w:vAlign w:val="center"/>
          </w:tcPr>
          <w:p w14:paraId="41FAB53E" w14:textId="0E10F4A3" w:rsidR="00F45328" w:rsidRPr="008B397A" w:rsidRDefault="00F45328" w:rsidP="00F45328">
            <w:pPr>
              <w:spacing w:before="0"/>
              <w:jc w:val="center"/>
              <w:rPr>
                <w:b/>
                <w:bCs/>
                <w:sz w:val="16"/>
                <w:szCs w:val="16"/>
              </w:rPr>
            </w:pPr>
            <w:r w:rsidRPr="008B397A">
              <w:rPr>
                <w:b/>
                <w:bCs/>
                <w:sz w:val="16"/>
                <w:szCs w:val="16"/>
                <w:lang w:eastAsia="cs-CZ"/>
              </w:rPr>
              <w:t>String</w:t>
            </w:r>
          </w:p>
        </w:tc>
        <w:tc>
          <w:tcPr>
            <w:tcW w:w="2173" w:type="dxa"/>
            <w:vAlign w:val="center"/>
          </w:tcPr>
          <w:p w14:paraId="4A07D8C6" w14:textId="3B85CCEF" w:rsidR="00F45328" w:rsidRPr="00B95D21" w:rsidRDefault="00F45328" w:rsidP="00F45328">
            <w:pPr>
              <w:spacing w:before="0"/>
              <w:jc w:val="center"/>
              <w:rPr>
                <w:color w:val="000000"/>
                <w:sz w:val="16"/>
                <w:szCs w:val="16"/>
                <w:lang w:eastAsia="cs-CZ"/>
              </w:rPr>
            </w:pPr>
            <w:r>
              <w:rPr>
                <w:color w:val="000000"/>
                <w:sz w:val="16"/>
                <w:szCs w:val="16"/>
                <w:lang w:eastAsia="cs-CZ"/>
              </w:rPr>
              <w:t>NER</w:t>
            </w:r>
            <w:r w:rsidRPr="00B95D21">
              <w:rPr>
                <w:color w:val="000000"/>
                <w:sz w:val="16"/>
                <w:szCs w:val="16"/>
                <w:lang w:eastAsia="cs-CZ"/>
              </w:rPr>
              <w:t>/</w:t>
            </w:r>
            <w:r>
              <w:rPr>
                <w:color w:val="000000"/>
                <w:sz w:val="16"/>
                <w:szCs w:val="16"/>
                <w:lang w:eastAsia="cs-CZ"/>
              </w:rPr>
              <w:t>EL</w:t>
            </w:r>
          </w:p>
        </w:tc>
        <w:tc>
          <w:tcPr>
            <w:tcW w:w="2174" w:type="dxa"/>
            <w:vAlign w:val="center"/>
          </w:tcPr>
          <w:p w14:paraId="2A14082F" w14:textId="1713BDC0" w:rsidR="00F45328" w:rsidRDefault="00F45328" w:rsidP="00F45328">
            <w:pPr>
              <w:spacing w:before="0"/>
              <w:jc w:val="center"/>
              <w:rPr>
                <w:color w:val="000000"/>
                <w:sz w:val="16"/>
                <w:szCs w:val="16"/>
                <w:lang w:eastAsia="cs-CZ"/>
              </w:rPr>
            </w:pPr>
            <w:r>
              <w:rPr>
                <w:color w:val="000000"/>
                <w:sz w:val="16"/>
                <w:szCs w:val="16"/>
                <w:lang w:eastAsia="cs-CZ"/>
              </w:rPr>
              <w:t>NER/PD</w:t>
            </w:r>
          </w:p>
        </w:tc>
        <w:tc>
          <w:tcPr>
            <w:tcW w:w="2174" w:type="dxa"/>
            <w:vAlign w:val="center"/>
          </w:tcPr>
          <w:p w14:paraId="5D8ACE43" w14:textId="6B6328D1" w:rsidR="00F45328" w:rsidRDefault="00F45328" w:rsidP="00F45328">
            <w:pPr>
              <w:spacing w:before="0"/>
              <w:jc w:val="center"/>
              <w:rPr>
                <w:color w:val="000000"/>
                <w:sz w:val="16"/>
                <w:szCs w:val="16"/>
                <w:lang w:eastAsia="cs-CZ"/>
              </w:rPr>
            </w:pPr>
            <w:r>
              <w:rPr>
                <w:color w:val="000000"/>
                <w:sz w:val="16"/>
                <w:szCs w:val="16"/>
                <w:lang w:eastAsia="cs-CZ"/>
              </w:rPr>
              <w:t>REL</w:t>
            </w:r>
            <w:r w:rsidRPr="00B95D21">
              <w:rPr>
                <w:color w:val="000000"/>
                <w:sz w:val="16"/>
                <w:szCs w:val="16"/>
                <w:lang w:eastAsia="cs-CZ"/>
              </w:rPr>
              <w:t>/</w:t>
            </w:r>
            <w:r>
              <w:rPr>
                <w:color w:val="000000"/>
                <w:sz w:val="16"/>
                <w:szCs w:val="16"/>
                <w:lang w:eastAsia="cs-CZ"/>
              </w:rPr>
              <w:t>NA</w:t>
            </w:r>
          </w:p>
        </w:tc>
      </w:tr>
      <w:tr w:rsidR="00F45328" w14:paraId="37C9DB35" w14:textId="77777777" w:rsidTr="16EB36B8">
        <w:trPr>
          <w:trHeight w:val="283"/>
        </w:trPr>
        <w:tc>
          <w:tcPr>
            <w:tcW w:w="1134" w:type="dxa"/>
            <w:shd w:val="clear" w:color="auto" w:fill="E7E6E6" w:themeFill="background2"/>
            <w:noWrap/>
            <w:tcMar>
              <w:top w:w="0" w:type="dxa"/>
              <w:left w:w="70" w:type="dxa"/>
              <w:bottom w:w="0" w:type="dxa"/>
              <w:right w:w="70" w:type="dxa"/>
            </w:tcMar>
            <w:vAlign w:val="center"/>
            <w:hideMark/>
          </w:tcPr>
          <w:p w14:paraId="2FFDB2CC" w14:textId="77777777" w:rsidR="00F45328" w:rsidRPr="008B397A" w:rsidRDefault="00F45328" w:rsidP="00F45328">
            <w:pPr>
              <w:spacing w:before="0"/>
              <w:jc w:val="center"/>
              <w:rPr>
                <w:b/>
                <w:bCs/>
                <w:sz w:val="16"/>
                <w:szCs w:val="16"/>
                <w:lang w:eastAsia="cs-CZ"/>
              </w:rPr>
            </w:pPr>
            <w:r w:rsidRPr="008B397A">
              <w:rPr>
                <w:b/>
                <w:bCs/>
                <w:sz w:val="16"/>
                <w:szCs w:val="16"/>
                <w:lang w:eastAsia="cs-CZ"/>
              </w:rPr>
              <w:t>URL</w:t>
            </w:r>
          </w:p>
        </w:tc>
        <w:tc>
          <w:tcPr>
            <w:tcW w:w="2173" w:type="dxa"/>
            <w:vAlign w:val="center"/>
          </w:tcPr>
          <w:p w14:paraId="32C101F2" w14:textId="77777777" w:rsidR="00F45328" w:rsidRPr="00B95D21" w:rsidRDefault="00F45328" w:rsidP="00F45328">
            <w:pPr>
              <w:spacing w:before="0"/>
              <w:jc w:val="center"/>
              <w:rPr>
                <w:color w:val="000000"/>
                <w:sz w:val="16"/>
                <w:szCs w:val="16"/>
                <w:lang w:eastAsia="cs-CZ"/>
              </w:rPr>
            </w:pPr>
            <w:r w:rsidRPr="00B95D21">
              <w:rPr>
                <w:color w:val="000000"/>
                <w:sz w:val="16"/>
                <w:szCs w:val="16"/>
                <w:lang w:eastAsia="cs-CZ"/>
              </w:rPr>
              <w:t>N</w:t>
            </w:r>
            <w:r>
              <w:rPr>
                <w:color w:val="000000"/>
                <w:sz w:val="16"/>
                <w:szCs w:val="16"/>
                <w:lang w:eastAsia="cs-CZ"/>
              </w:rPr>
              <w:t>ER</w:t>
            </w:r>
            <w:r w:rsidRPr="00B95D21">
              <w:rPr>
                <w:color w:val="000000"/>
                <w:sz w:val="16"/>
                <w:szCs w:val="16"/>
                <w:lang w:eastAsia="cs-CZ"/>
              </w:rPr>
              <w:t>/</w:t>
            </w:r>
            <w:r>
              <w:rPr>
                <w:color w:val="000000"/>
                <w:sz w:val="16"/>
                <w:szCs w:val="16"/>
                <w:lang w:eastAsia="cs-CZ"/>
              </w:rPr>
              <w:t>EL</w:t>
            </w:r>
          </w:p>
        </w:tc>
        <w:tc>
          <w:tcPr>
            <w:tcW w:w="2174" w:type="dxa"/>
            <w:vAlign w:val="center"/>
          </w:tcPr>
          <w:p w14:paraId="31745F7B" w14:textId="77777777" w:rsidR="00F45328" w:rsidRPr="00B95D21" w:rsidRDefault="00F45328" w:rsidP="00F45328">
            <w:pPr>
              <w:spacing w:before="0"/>
              <w:jc w:val="center"/>
              <w:rPr>
                <w:color w:val="000000"/>
                <w:sz w:val="16"/>
                <w:szCs w:val="16"/>
                <w:lang w:eastAsia="cs-CZ"/>
              </w:rPr>
            </w:pPr>
            <w:r>
              <w:rPr>
                <w:color w:val="000000"/>
                <w:sz w:val="16"/>
                <w:szCs w:val="16"/>
                <w:lang w:eastAsia="cs-CZ"/>
              </w:rPr>
              <w:t>NER/PD</w:t>
            </w:r>
          </w:p>
        </w:tc>
        <w:tc>
          <w:tcPr>
            <w:tcW w:w="2174" w:type="dxa"/>
            <w:vAlign w:val="center"/>
          </w:tcPr>
          <w:p w14:paraId="587FBEDC" w14:textId="77777777" w:rsidR="00F45328" w:rsidRPr="00B95D21" w:rsidRDefault="00F45328" w:rsidP="00F45328">
            <w:pPr>
              <w:spacing w:before="0"/>
              <w:jc w:val="center"/>
              <w:rPr>
                <w:color w:val="000000"/>
                <w:sz w:val="16"/>
                <w:szCs w:val="16"/>
                <w:lang w:eastAsia="cs-CZ"/>
              </w:rPr>
            </w:pPr>
            <w:r>
              <w:rPr>
                <w:color w:val="000000"/>
                <w:sz w:val="16"/>
                <w:szCs w:val="16"/>
                <w:lang w:eastAsia="cs-CZ"/>
              </w:rPr>
              <w:t>REL</w:t>
            </w:r>
            <w:r w:rsidRPr="00B95D21">
              <w:rPr>
                <w:color w:val="000000"/>
                <w:sz w:val="16"/>
                <w:szCs w:val="16"/>
                <w:lang w:eastAsia="cs-CZ"/>
              </w:rPr>
              <w:t>/</w:t>
            </w:r>
            <w:r>
              <w:rPr>
                <w:color w:val="000000"/>
                <w:sz w:val="16"/>
                <w:szCs w:val="16"/>
                <w:lang w:eastAsia="cs-CZ"/>
              </w:rPr>
              <w:t>NA</w:t>
            </w:r>
          </w:p>
        </w:tc>
      </w:tr>
    </w:tbl>
    <w:p w14:paraId="5642991C" w14:textId="1F6F3CA2" w:rsidR="005276A0" w:rsidRDefault="00F536BC" w:rsidP="00D576CB">
      <w:pPr>
        <w:pStyle w:val="Text2-1"/>
        <w:numPr>
          <w:ilvl w:val="0"/>
          <w:numId w:val="0"/>
        </w:numPr>
        <w:tabs>
          <w:tab w:val="left" w:pos="1134"/>
        </w:tabs>
        <w:spacing w:after="80"/>
        <w:ind w:left="1134" w:hanging="425"/>
      </w:pPr>
      <w:r>
        <w:t>*</w:t>
      </w:r>
      <w:r w:rsidR="005276A0">
        <w:tab/>
        <w:t xml:space="preserve">Vlastnost není </w:t>
      </w:r>
      <w:r w:rsidR="00DB2C91">
        <w:t xml:space="preserve">nikdy </w:t>
      </w:r>
      <w:r w:rsidR="005276A0">
        <w:t xml:space="preserve">relevantní pro daný typ </w:t>
      </w:r>
      <w:r w:rsidR="00582D91">
        <w:t xml:space="preserve">elementu </w:t>
      </w:r>
      <w:r w:rsidR="005276A0">
        <w:t>v žádné jeho podobě</w:t>
      </w:r>
      <w:r w:rsidR="00582D91">
        <w:br/>
      </w:r>
      <w:r w:rsidR="00507449">
        <w:t>(</w:t>
      </w:r>
      <w:r w:rsidR="000957BB">
        <w:t xml:space="preserve">= </w:t>
      </w:r>
      <w:r w:rsidR="00582D91">
        <w:t xml:space="preserve">vlastnost by </w:t>
      </w:r>
      <w:r w:rsidR="004064D6">
        <w:t xml:space="preserve">měla být </w:t>
      </w:r>
      <w:r w:rsidR="000957BB">
        <w:t>pro</w:t>
      </w:r>
      <w:r w:rsidR="00DB2C91">
        <w:t> </w:t>
      </w:r>
      <w:r w:rsidR="000957BB">
        <w:t xml:space="preserve">daný </w:t>
      </w:r>
      <w:r w:rsidR="00055584">
        <w:t>typ elementu odstraněna z </w:t>
      </w:r>
      <w:r w:rsidR="000957BB">
        <w:t>DS</w:t>
      </w:r>
      <w:r w:rsidR="00507449">
        <w:t>)</w:t>
      </w:r>
    </w:p>
    <w:p w14:paraId="3FA163B3" w14:textId="2CE06B9A" w:rsidR="005276A0" w:rsidRDefault="005276A0" w:rsidP="00D576CB">
      <w:pPr>
        <w:pStyle w:val="Text2-1"/>
        <w:numPr>
          <w:ilvl w:val="0"/>
          <w:numId w:val="0"/>
        </w:numPr>
        <w:tabs>
          <w:tab w:val="left" w:pos="1134"/>
        </w:tabs>
        <w:spacing w:before="0" w:after="80"/>
        <w:ind w:left="1134" w:hanging="425"/>
      </w:pPr>
      <w:r>
        <w:t>**</w:t>
      </w:r>
      <w:r>
        <w:tab/>
        <w:t>Vlastnost</w:t>
      </w:r>
      <w:r w:rsidR="00251367">
        <w:t xml:space="preserve"> není relevantní pro daný typ elementu v daném stupni PD</w:t>
      </w:r>
      <w:r w:rsidR="00266148">
        <w:br/>
      </w:r>
      <w:r w:rsidR="00507449">
        <w:t>(</w:t>
      </w:r>
      <w:r w:rsidR="000957BB">
        <w:t xml:space="preserve">= </w:t>
      </w:r>
      <w:r w:rsidR="00266148">
        <w:t xml:space="preserve">vlastnost by </w:t>
      </w:r>
      <w:r w:rsidR="00251367">
        <w:t xml:space="preserve">měla být </w:t>
      </w:r>
      <w:r w:rsidR="000957BB">
        <w:t xml:space="preserve">v DS </w:t>
      </w:r>
      <w:r w:rsidR="00251367">
        <w:t>požadována až v</w:t>
      </w:r>
      <w:r w:rsidR="007830A4">
        <w:t> </w:t>
      </w:r>
      <w:r w:rsidR="00DB2C91">
        <w:t>pozdějším</w:t>
      </w:r>
      <w:r w:rsidR="007830A4">
        <w:t xml:space="preserve"> stupni PD</w:t>
      </w:r>
      <w:r w:rsidR="00507449">
        <w:t>)</w:t>
      </w:r>
    </w:p>
    <w:p w14:paraId="55EB5F90" w14:textId="7F68CB4A" w:rsidR="00683B87" w:rsidRDefault="003F2AEB" w:rsidP="00D576CB">
      <w:pPr>
        <w:pStyle w:val="Text2-1"/>
        <w:numPr>
          <w:ilvl w:val="0"/>
          <w:numId w:val="0"/>
        </w:numPr>
        <w:tabs>
          <w:tab w:val="left" w:pos="1134"/>
        </w:tabs>
        <w:spacing w:before="0" w:after="80"/>
        <w:ind w:left="1134" w:hanging="425"/>
      </w:pPr>
      <w:r>
        <w:t>***</w:t>
      </w:r>
      <w:r>
        <w:tab/>
        <w:t xml:space="preserve">Vlastnost </w:t>
      </w:r>
      <w:r w:rsidR="00571DDE">
        <w:t>je</w:t>
      </w:r>
      <w:r>
        <w:t xml:space="preserve"> relevantní</w:t>
      </w:r>
      <w:r w:rsidR="00B63E41">
        <w:t xml:space="preserve"> pro daný typ elementu</w:t>
      </w:r>
      <w:r w:rsidR="003F0D23">
        <w:t xml:space="preserve">, </w:t>
      </w:r>
      <w:r>
        <w:t>ale</w:t>
      </w:r>
      <w:r w:rsidR="00C25AFD">
        <w:t xml:space="preserve"> </w:t>
      </w:r>
      <w:r w:rsidR="00702628">
        <w:t>ne v daném případě</w:t>
      </w:r>
      <w:r w:rsidR="0058323B">
        <w:t>,</w:t>
      </w:r>
      <w:r w:rsidR="00702628">
        <w:t xml:space="preserve"> nebo ne</w:t>
      </w:r>
      <w:r w:rsidR="0058323B">
        <w:t xml:space="preserve">ní </w:t>
      </w:r>
      <w:r w:rsidR="00702628">
        <w:t>známá (</w:t>
      </w:r>
      <w:r w:rsidR="008D2641">
        <w:t xml:space="preserve">např. </w:t>
      </w:r>
      <w:r w:rsidR="0053566A">
        <w:t>typ výztuže je relevantní</w:t>
      </w:r>
      <w:r w:rsidR="008D2641">
        <w:t>,</w:t>
      </w:r>
      <w:r w:rsidR="0053566A">
        <w:t xml:space="preserve"> </w:t>
      </w:r>
      <w:r w:rsidR="008D2641">
        <w:t>ale jen když je konstrukce vyztužená</w:t>
      </w:r>
      <w:r w:rsidR="006147F5">
        <w:t>;</w:t>
      </w:r>
      <w:r w:rsidR="00804FAB">
        <w:t xml:space="preserve"> </w:t>
      </w:r>
      <w:r w:rsidR="00702628">
        <w:t>při</w:t>
      </w:r>
      <w:r w:rsidR="00804FAB">
        <w:t> </w:t>
      </w:r>
      <w:r w:rsidR="00702628">
        <w:t>rekonstrukc</w:t>
      </w:r>
      <w:r w:rsidR="00D15D8A">
        <w:t xml:space="preserve">i </w:t>
      </w:r>
      <w:r w:rsidR="006147F5">
        <w:t xml:space="preserve">zase </w:t>
      </w:r>
      <w:r w:rsidR="00D15D8A">
        <w:t>nemusí být známé</w:t>
      </w:r>
      <w:r w:rsidR="006147F5">
        <w:t xml:space="preserve"> některé parametry stávajících </w:t>
      </w:r>
      <w:r w:rsidR="00FE01D7">
        <w:t>elementů</w:t>
      </w:r>
      <w:r w:rsidR="000957BB">
        <w:t>)</w:t>
      </w:r>
    </w:p>
    <w:p w14:paraId="668B4864" w14:textId="1F651F61" w:rsidR="00AF5AFA" w:rsidRDefault="003D38EF" w:rsidP="00D576CB">
      <w:pPr>
        <w:pStyle w:val="Text2-1"/>
        <w:numPr>
          <w:ilvl w:val="0"/>
          <w:numId w:val="0"/>
        </w:numPr>
        <w:tabs>
          <w:tab w:val="left" w:pos="709"/>
        </w:tabs>
        <w:spacing w:before="0" w:after="0"/>
        <w:ind w:left="709"/>
      </w:pPr>
      <w:r>
        <w:t>S</w:t>
      </w:r>
      <w:r w:rsidR="00FA137A">
        <w:t xml:space="preserve">oftware </w:t>
      </w:r>
      <w:r w:rsidR="00651134">
        <w:t xml:space="preserve">musí </w:t>
      </w:r>
      <w:r w:rsidR="00FA137A">
        <w:t>umožňovat</w:t>
      </w:r>
      <w:r w:rsidR="00AF5AFA">
        <w:t xml:space="preserve"> </w:t>
      </w:r>
      <w:r w:rsidR="00871B0D">
        <w:t xml:space="preserve">individuální </w:t>
      </w:r>
      <w:r w:rsidR="00AF5AFA">
        <w:t>změn</w:t>
      </w:r>
      <w:r w:rsidR="00FA137A">
        <w:t>u da</w:t>
      </w:r>
      <w:r w:rsidR="00AF5AFA">
        <w:t>tov</w:t>
      </w:r>
      <w:r w:rsidR="00FA137A">
        <w:t>ého</w:t>
      </w:r>
      <w:r w:rsidR="00AF5AFA">
        <w:t xml:space="preserve"> typ</w:t>
      </w:r>
      <w:r w:rsidR="00FA137A">
        <w:t>u</w:t>
      </w:r>
      <w:r w:rsidR="00AF5AFA">
        <w:t xml:space="preserve"> </w:t>
      </w:r>
      <w:r>
        <w:t xml:space="preserve">z Boolean na </w:t>
      </w:r>
      <w:r w:rsidR="00AF5AFA">
        <w:t xml:space="preserve">String </w:t>
      </w:r>
      <w:r>
        <w:t xml:space="preserve">kvůli možnosti </w:t>
      </w:r>
      <w:r w:rsidR="00AF5AFA">
        <w:t>vyjádření zástupné hodnoty.</w:t>
      </w:r>
      <w:r>
        <w:t xml:space="preserve"> Pokud toto software neumožňuje, </w:t>
      </w:r>
      <w:r w:rsidR="00B51EE7">
        <w:t xml:space="preserve">nebude datový typ Boolean používán a bude </w:t>
      </w:r>
      <w:r w:rsidR="00651134">
        <w:t xml:space="preserve">všude </w:t>
      </w:r>
      <w:r w:rsidR="00B51EE7">
        <w:t>nahrazen datovým typem String s</w:t>
      </w:r>
      <w:r w:rsidR="00651134">
        <w:t> </w:t>
      </w:r>
      <w:r w:rsidR="00B51EE7">
        <w:t>enumerací</w:t>
      </w:r>
      <w:r w:rsidR="00651134">
        <w:t>.</w:t>
      </w:r>
    </w:p>
    <w:p w14:paraId="26261768" w14:textId="6E698C49" w:rsidR="00683B87" w:rsidRDefault="00683B87" w:rsidP="00D576CB">
      <w:pPr>
        <w:pStyle w:val="Text2-1"/>
        <w:tabs>
          <w:tab w:val="clear" w:pos="737"/>
          <w:tab w:val="left" w:pos="709"/>
        </w:tabs>
        <w:spacing w:before="0"/>
        <w:ind w:left="709"/>
      </w:pPr>
      <w:r>
        <w:br w:type="page"/>
      </w:r>
    </w:p>
    <w:p w14:paraId="2F1E33BD" w14:textId="77777777" w:rsidR="00F536BC" w:rsidRPr="006B5754" w:rsidRDefault="00F536BC" w:rsidP="00F536BC">
      <w:pPr>
        <w:pStyle w:val="Nadpis2-2"/>
        <w:spacing w:before="120" w:after="0"/>
      </w:pPr>
      <w:bookmarkStart w:id="71" w:name="_Toc180160185"/>
      <w:r>
        <w:lastRenderedPageBreak/>
        <w:t>Výjimky z datového standardu</w:t>
      </w:r>
      <w:bookmarkEnd w:id="71"/>
    </w:p>
    <w:p w14:paraId="34B39CDF" w14:textId="092F0A50" w:rsidR="00F536BC" w:rsidRDefault="00F536BC" w:rsidP="00F536BC">
      <w:pPr>
        <w:pStyle w:val="Text2-1"/>
        <w:tabs>
          <w:tab w:val="clear" w:pos="737"/>
          <w:tab w:val="left" w:pos="709"/>
        </w:tabs>
        <w:ind w:left="709"/>
      </w:pPr>
      <w:r>
        <w:t xml:space="preserve">V kategorie </w:t>
      </w:r>
      <w:r w:rsidRPr="00C667E6">
        <w:rPr>
          <w:b/>
          <w:bCs/>
        </w:rPr>
        <w:t>Etapizace</w:t>
      </w:r>
      <w:r>
        <w:t xml:space="preserve"> se </w:t>
      </w:r>
      <w:r w:rsidR="00EE007F">
        <w:t>ve</w:t>
      </w:r>
      <w:r>
        <w:t xml:space="preserve"> skupin</w:t>
      </w:r>
      <w:r w:rsidR="00EE007F">
        <w:t>ě</w:t>
      </w:r>
      <w:r>
        <w:t xml:space="preserve"> </w:t>
      </w:r>
      <w:r w:rsidRPr="00C667E6">
        <w:rPr>
          <w:b/>
          <w:bCs/>
        </w:rPr>
        <w:t>E1</w:t>
      </w:r>
      <w:r>
        <w:t xml:space="preserve"> (stejná ve všech datových standardech) </w:t>
      </w:r>
      <w:r w:rsidRPr="00C667E6">
        <w:t>nebudou používat</w:t>
      </w:r>
      <w:r>
        <w:t xml:space="preserve"> </w:t>
      </w:r>
      <w:r w:rsidR="00277ECC">
        <w:t>následující</w:t>
      </w:r>
      <w:r w:rsidR="00887578">
        <w:t xml:space="preserve"> </w:t>
      </w:r>
      <w:r>
        <w:t xml:space="preserve">vlastnosti: </w:t>
      </w:r>
      <w:r w:rsidRPr="00F95673">
        <w:t>Datum zahájení prací; Datum dokončení; Doba</w:t>
      </w:r>
      <w:r>
        <w:t> </w:t>
      </w:r>
      <w:r w:rsidRPr="00F95673">
        <w:t>trvání</w:t>
      </w:r>
      <w:r>
        <w:t xml:space="preserve"> a </w:t>
      </w:r>
      <w:r w:rsidRPr="00F95673">
        <w:t>Datum uvedení do provozu</w:t>
      </w:r>
      <w:r>
        <w:t xml:space="preserve">. V kategorii Etapizace se </w:t>
      </w:r>
      <w:r w:rsidR="00277ECC">
        <w:t xml:space="preserve">tedy </w:t>
      </w:r>
      <w:r>
        <w:t>bude</w:t>
      </w:r>
      <w:r w:rsidRPr="0034283D">
        <w:t xml:space="preserve"> používat</w:t>
      </w:r>
      <w:r w:rsidRPr="00C667E6">
        <w:rPr>
          <w:b/>
          <w:bCs/>
        </w:rPr>
        <w:t xml:space="preserve"> pouze vlastnost</w:t>
      </w:r>
      <w:r w:rsidRPr="00F95673">
        <w:t xml:space="preserve"> </w:t>
      </w:r>
      <w:r>
        <w:t>„</w:t>
      </w:r>
      <w:r w:rsidRPr="00C667E6">
        <w:rPr>
          <w:b/>
          <w:bCs/>
        </w:rPr>
        <w:t>Stavební postup / etapa výstavby</w:t>
      </w:r>
      <w:r>
        <w:t>“.</w:t>
      </w:r>
    </w:p>
    <w:p w14:paraId="528448C3" w14:textId="628DB7F9" w:rsidR="00380142" w:rsidRDefault="0003151D" w:rsidP="006912E8">
      <w:pPr>
        <w:pStyle w:val="Text2-1"/>
        <w:tabs>
          <w:tab w:val="clear" w:pos="737"/>
          <w:tab w:val="left" w:pos="709"/>
        </w:tabs>
        <w:spacing w:after="60"/>
        <w:ind w:left="709"/>
        <w:rPr>
          <w:b/>
          <w:bCs/>
        </w:rPr>
      </w:pPr>
      <w:r>
        <w:t>D</w:t>
      </w:r>
      <w:r w:rsidR="00F536BC">
        <w:t xml:space="preserve">atové standardy </w:t>
      </w:r>
      <w:r>
        <w:t>v původní podobě používaly</w:t>
      </w:r>
      <w:r w:rsidR="005505EB">
        <w:t xml:space="preserve"> </w:t>
      </w:r>
      <w:r w:rsidR="00F536BC">
        <w:t xml:space="preserve">v kategorii </w:t>
      </w:r>
      <w:r w:rsidR="00F536BC" w:rsidRPr="00C667E6">
        <w:rPr>
          <w:b/>
          <w:bCs/>
        </w:rPr>
        <w:t>Identifikace</w:t>
      </w:r>
      <w:r w:rsidR="00F536BC">
        <w:t xml:space="preserve"> skupin</w:t>
      </w:r>
      <w:r>
        <w:t>u</w:t>
      </w:r>
      <w:r w:rsidR="00F536BC">
        <w:t xml:space="preserve"> vlastností</w:t>
      </w:r>
      <w:r>
        <w:t xml:space="preserve"> s označením </w:t>
      </w:r>
      <w:r w:rsidRPr="006912E8">
        <w:rPr>
          <w:b/>
          <w:bCs/>
        </w:rPr>
        <w:t>I8</w:t>
      </w:r>
      <w:r w:rsidR="00F536BC">
        <w:t>, kter</w:t>
      </w:r>
      <w:r>
        <w:t>á</w:t>
      </w:r>
      <w:r w:rsidR="00F536BC">
        <w:t> obsah</w:t>
      </w:r>
      <w:r>
        <w:t>ovala</w:t>
      </w:r>
      <w:r w:rsidR="00F536BC">
        <w:t xml:space="preserve"> požadavek na zadání klasifikačních vlastností klasifikace CCI. </w:t>
      </w:r>
      <w:r>
        <w:t xml:space="preserve">Protože byla tato skupina </w:t>
      </w:r>
      <w:r w:rsidR="00F536BC">
        <w:t>nesystematick</w:t>
      </w:r>
      <w:r w:rsidR="0034539E">
        <w:t>y</w:t>
      </w:r>
      <w:r w:rsidR="00F536BC">
        <w:t xml:space="preserve"> </w:t>
      </w:r>
      <w:r w:rsidR="00035403">
        <w:t>přiřazována pouze některým typům elementů</w:t>
      </w:r>
      <w:r w:rsidR="00074934">
        <w:t xml:space="preserve"> a místo </w:t>
      </w:r>
      <w:r w:rsidR="005A62AD">
        <w:t>klasifikační vlastnosti</w:t>
      </w:r>
      <w:r w:rsidR="00074934">
        <w:t xml:space="preserve"> </w:t>
      </w:r>
      <w:r w:rsidR="005A62AD">
        <w:t>„</w:t>
      </w:r>
      <w:r w:rsidR="00074934">
        <w:t>Technický systém</w:t>
      </w:r>
      <w:r w:rsidR="005A62AD">
        <w:t>“</w:t>
      </w:r>
      <w:r w:rsidR="00074934">
        <w:t xml:space="preserve"> </w:t>
      </w:r>
      <w:r w:rsidR="005A62AD">
        <w:t>obsahovala vlastnost „Konstrukční systém“</w:t>
      </w:r>
      <w:r w:rsidR="00035403">
        <w:t xml:space="preserve">, </w:t>
      </w:r>
      <w:r w:rsidR="006912E8">
        <w:t>nebude se používat a bude</w:t>
      </w:r>
      <w:r w:rsidR="00F536BC">
        <w:t xml:space="preserve"> </w:t>
      </w:r>
      <w:r w:rsidR="006912E8">
        <w:t xml:space="preserve">plně </w:t>
      </w:r>
      <w:r w:rsidR="00F536BC">
        <w:t>nahrazen</w:t>
      </w:r>
      <w:r w:rsidR="006912E8">
        <w:t>a</w:t>
      </w:r>
      <w:r w:rsidR="00F536BC">
        <w:t xml:space="preserve"> samostatnou klasifikační skupinou „CCI_Klasifikace“.</w:t>
      </w:r>
    </w:p>
    <w:p w14:paraId="62C47713" w14:textId="05DEC64B" w:rsidR="003327B0" w:rsidRPr="003D65EC" w:rsidRDefault="002451E3" w:rsidP="00E0656C">
      <w:pPr>
        <w:pStyle w:val="Text2-1"/>
        <w:rPr>
          <w:b/>
          <w:bCs/>
        </w:rPr>
      </w:pPr>
      <w:r>
        <w:t xml:space="preserve">V případě tvorby DiMS pro koncept technického řešení stavby, kdy proti návrhu definitivního technického řešení může docházet </w:t>
      </w:r>
      <w:r w:rsidR="006E5ABB">
        <w:t>k výrazným změnám</w:t>
      </w:r>
      <w:r w:rsidR="00E0656C">
        <w:t xml:space="preserve">, bude </w:t>
      </w:r>
      <w:r w:rsidR="004C5D61">
        <w:t xml:space="preserve">u všech elementů </w:t>
      </w:r>
      <w:r w:rsidR="009E3148">
        <w:t>použita redukovaná datová šablona.</w:t>
      </w:r>
      <w:r w:rsidR="00D51ABD">
        <w:t>00</w:t>
      </w:r>
      <w:r w:rsidR="009E3148">
        <w:t xml:space="preserve"> </w:t>
      </w:r>
      <w:r w:rsidR="00522782">
        <w:t>To znamená, že kr</w:t>
      </w:r>
      <w:r w:rsidR="0092360B">
        <w:t>omě skupin</w:t>
      </w:r>
      <w:r w:rsidR="0092360B" w:rsidRPr="001E50B3">
        <w:t xml:space="preserve"> </w:t>
      </w:r>
      <w:r w:rsidR="0092360B">
        <w:t xml:space="preserve">vlastností </w:t>
      </w:r>
      <w:r w:rsidR="0092360B" w:rsidRPr="001E50B3">
        <w:t>„DS_Standard“</w:t>
      </w:r>
      <w:r w:rsidR="0092360B">
        <w:t xml:space="preserve"> a „</w:t>
      </w:r>
      <w:r w:rsidR="0092360B" w:rsidRPr="001E50B3">
        <w:t>CCI_Klasifikace“</w:t>
      </w:r>
      <w:r w:rsidR="0092360B">
        <w:t xml:space="preserve"> </w:t>
      </w:r>
      <w:r w:rsidR="009E3148">
        <w:t>bude požadována</w:t>
      </w:r>
      <w:r w:rsidR="000432FC">
        <w:t xml:space="preserve"> </w:t>
      </w:r>
      <w:r w:rsidR="006856ED">
        <w:t xml:space="preserve">už </w:t>
      </w:r>
      <w:r w:rsidR="000432FC">
        <w:t>pouze</w:t>
      </w:r>
      <w:r w:rsidR="00D26726">
        <w:t xml:space="preserve"> </w:t>
      </w:r>
      <w:r w:rsidR="00431FA4">
        <w:t>skupin</w:t>
      </w:r>
      <w:r w:rsidR="009E3148">
        <w:t>a</w:t>
      </w:r>
      <w:r w:rsidR="00431FA4">
        <w:t xml:space="preserve"> vl</w:t>
      </w:r>
      <w:r w:rsidR="001E50B3">
        <w:t>astností I0</w:t>
      </w:r>
      <w:r w:rsidR="00EE631C">
        <w:t xml:space="preserve"> </w:t>
      </w:r>
      <w:r w:rsidR="00AC05C4">
        <w:t>(</w:t>
      </w:r>
      <w:r w:rsidR="00EE631C">
        <w:t>shodná pro všechny datové standardy</w:t>
      </w:r>
      <w:r w:rsidR="00AC05C4">
        <w:t>)</w:t>
      </w:r>
      <w:r w:rsidR="005B7F14">
        <w:t xml:space="preserve">. </w:t>
      </w:r>
      <w:r w:rsidR="00BF5E2D">
        <w:t xml:space="preserve">Hodnota </w:t>
      </w:r>
      <w:r w:rsidR="009E3148">
        <w:t>v</w:t>
      </w:r>
      <w:r w:rsidR="005B7F14">
        <w:t>lastnost</w:t>
      </w:r>
      <w:r w:rsidR="00BF5E2D">
        <w:t>i</w:t>
      </w:r>
      <w:r w:rsidR="005B7F14">
        <w:t xml:space="preserve"> </w:t>
      </w:r>
      <w:r w:rsidR="00D562EF">
        <w:t>„</w:t>
      </w:r>
      <w:r w:rsidR="00D562EF" w:rsidRPr="00D562EF">
        <w:t>DS_Šablona</w:t>
      </w:r>
      <w:r w:rsidR="00D562EF">
        <w:t xml:space="preserve">“ bude </w:t>
      </w:r>
      <w:r w:rsidR="00E77E0D">
        <w:t>+I0+</w:t>
      </w:r>
    </w:p>
    <w:p w14:paraId="785362F9" w14:textId="4B1F3155" w:rsidR="003D65EC" w:rsidRDefault="00183658" w:rsidP="00527334">
      <w:pPr>
        <w:pStyle w:val="Text2-2"/>
        <w:numPr>
          <w:ilvl w:val="0"/>
          <w:numId w:val="0"/>
        </w:numPr>
        <w:tabs>
          <w:tab w:val="left" w:pos="3686"/>
        </w:tabs>
        <w:spacing w:before="0" w:after="0"/>
        <w:ind w:left="3686" w:hanging="2552"/>
      </w:pPr>
      <w:r>
        <w:rPr>
          <w:b/>
          <w:bCs/>
        </w:rPr>
        <w:t>SŽ_I_Část stavby</w:t>
      </w:r>
      <w:r w:rsidR="003D65EC" w:rsidRPr="002002DA">
        <w:tab/>
      </w:r>
      <w:r w:rsidR="007177B8">
        <w:t>P</w:t>
      </w:r>
      <w:r w:rsidR="00452F7F">
        <w:t>rofesní skupin</w:t>
      </w:r>
      <w:r w:rsidR="007177B8">
        <w:t>a</w:t>
      </w:r>
      <w:r w:rsidR="00452F7F">
        <w:t xml:space="preserve"> dle </w:t>
      </w:r>
      <w:r w:rsidR="00527334">
        <w:t>kap 2.</w:t>
      </w:r>
      <w:r w:rsidR="0004564A">
        <w:t>5</w:t>
      </w:r>
      <w:r w:rsidR="00527334">
        <w:t xml:space="preserve"> příl</w:t>
      </w:r>
      <w:r w:rsidR="00714A94">
        <w:t xml:space="preserve">ohy </w:t>
      </w:r>
      <w:r w:rsidR="00527334">
        <w:t xml:space="preserve">10 </w:t>
      </w:r>
      <w:r w:rsidR="007177B8">
        <w:t xml:space="preserve">směrnice </w:t>
      </w:r>
      <w:r w:rsidR="00527334">
        <w:t>S</w:t>
      </w:r>
      <w:r w:rsidR="00911720">
        <w:t>M11</w:t>
      </w:r>
    </w:p>
    <w:p w14:paraId="08824CC1" w14:textId="6889939B" w:rsidR="007177B8" w:rsidRDefault="00183658" w:rsidP="00527334">
      <w:pPr>
        <w:pStyle w:val="Text2-2"/>
        <w:numPr>
          <w:ilvl w:val="0"/>
          <w:numId w:val="0"/>
        </w:numPr>
        <w:tabs>
          <w:tab w:val="left" w:pos="3686"/>
        </w:tabs>
        <w:spacing w:before="0" w:after="0"/>
        <w:ind w:left="3686" w:hanging="2552"/>
      </w:pPr>
      <w:r>
        <w:rPr>
          <w:b/>
          <w:bCs/>
        </w:rPr>
        <w:t>S</w:t>
      </w:r>
      <w:r w:rsidR="008606D7">
        <w:rPr>
          <w:b/>
          <w:bCs/>
        </w:rPr>
        <w:t>Ž</w:t>
      </w:r>
      <w:r>
        <w:rPr>
          <w:b/>
          <w:bCs/>
        </w:rPr>
        <w:t>_I_PS/SO/IO</w:t>
      </w:r>
      <w:r>
        <w:rPr>
          <w:b/>
          <w:bCs/>
        </w:rPr>
        <w:tab/>
      </w:r>
      <w:r w:rsidR="005463AC">
        <w:t>Číslo OS/SO/IO,</w:t>
      </w:r>
      <w:r w:rsidR="0079163A">
        <w:t xml:space="preserve"> </w:t>
      </w:r>
      <w:r w:rsidR="007177B8">
        <w:t>dle kap. 2.5 přílohy 10 směrnice SM11</w:t>
      </w:r>
    </w:p>
    <w:p w14:paraId="479BFBEE" w14:textId="53E80E88" w:rsidR="00183658" w:rsidRDefault="008606D7" w:rsidP="00527334">
      <w:pPr>
        <w:pStyle w:val="Text2-2"/>
        <w:numPr>
          <w:ilvl w:val="0"/>
          <w:numId w:val="0"/>
        </w:numPr>
        <w:tabs>
          <w:tab w:val="left" w:pos="3686"/>
        </w:tabs>
        <w:spacing w:before="0" w:after="0"/>
        <w:ind w:left="3686" w:hanging="2552"/>
        <w:rPr>
          <w:b/>
          <w:bCs/>
        </w:rPr>
      </w:pPr>
      <w:r>
        <w:rPr>
          <w:b/>
          <w:bCs/>
        </w:rPr>
        <w:t>SŽ</w:t>
      </w:r>
      <w:r w:rsidR="003D65EC" w:rsidRPr="00E67CAA">
        <w:rPr>
          <w:b/>
          <w:bCs/>
        </w:rPr>
        <w:t>_</w:t>
      </w:r>
      <w:r>
        <w:rPr>
          <w:b/>
          <w:bCs/>
        </w:rPr>
        <w:t>I_</w:t>
      </w:r>
      <w:r w:rsidR="00183658">
        <w:rPr>
          <w:b/>
          <w:bCs/>
        </w:rPr>
        <w:t>Skupina elementů</w:t>
      </w:r>
      <w:r w:rsidR="00183658">
        <w:rPr>
          <w:b/>
          <w:bCs/>
        </w:rPr>
        <w:tab/>
      </w:r>
      <w:r w:rsidR="00BA400A">
        <w:t>S</w:t>
      </w:r>
      <w:r w:rsidR="00183658">
        <w:t>kupin</w:t>
      </w:r>
      <w:r w:rsidR="00BA400A">
        <w:t>a</w:t>
      </w:r>
      <w:r w:rsidR="00866572">
        <w:t xml:space="preserve">, </w:t>
      </w:r>
      <w:r w:rsidR="005463AC">
        <w:t xml:space="preserve">do které </w:t>
      </w:r>
      <w:r w:rsidR="00866572">
        <w:t>element patří v rámci profese v DS</w:t>
      </w:r>
    </w:p>
    <w:p w14:paraId="34949A50" w14:textId="50FDFA6F" w:rsidR="003D65EC" w:rsidRPr="00974DBC" w:rsidRDefault="008606D7" w:rsidP="00527334">
      <w:pPr>
        <w:pStyle w:val="Text2-2"/>
        <w:numPr>
          <w:ilvl w:val="0"/>
          <w:numId w:val="0"/>
        </w:numPr>
        <w:tabs>
          <w:tab w:val="left" w:pos="3686"/>
        </w:tabs>
        <w:spacing w:before="0" w:after="0"/>
        <w:ind w:left="3686" w:hanging="2552"/>
      </w:pPr>
      <w:r>
        <w:rPr>
          <w:b/>
          <w:bCs/>
        </w:rPr>
        <w:t>SŽ</w:t>
      </w:r>
      <w:r w:rsidR="003D65EC" w:rsidRPr="00E67CAA">
        <w:rPr>
          <w:b/>
          <w:bCs/>
        </w:rPr>
        <w:t>_</w:t>
      </w:r>
      <w:r>
        <w:rPr>
          <w:b/>
          <w:bCs/>
        </w:rPr>
        <w:t>I_</w:t>
      </w:r>
      <w:r w:rsidR="001B66C0">
        <w:rPr>
          <w:b/>
          <w:bCs/>
        </w:rPr>
        <w:t>fáze projektu</w:t>
      </w:r>
      <w:r w:rsidR="001E4FB7">
        <w:rPr>
          <w:b/>
          <w:bCs/>
        </w:rPr>
        <w:tab/>
      </w:r>
      <w:r w:rsidR="00974DBC" w:rsidRPr="00974DBC">
        <w:t>Projekční stupeň</w:t>
      </w:r>
      <w:r w:rsidR="00974DBC">
        <w:t xml:space="preserve">, </w:t>
      </w:r>
      <w:r w:rsidR="00974DBC" w:rsidRPr="00974DBC">
        <w:t xml:space="preserve">pro který </w:t>
      </w:r>
      <w:r w:rsidR="00974DBC">
        <w:t>byl</w:t>
      </w:r>
      <w:r w:rsidR="00974DBC" w:rsidRPr="00974DBC">
        <w:t xml:space="preserve"> DiMS</w:t>
      </w:r>
      <w:r w:rsidR="00974DBC">
        <w:t xml:space="preserve"> vytvořen</w:t>
      </w:r>
    </w:p>
    <w:p w14:paraId="3D6126A3" w14:textId="77777777" w:rsidR="000261EC" w:rsidRPr="003327B0" w:rsidRDefault="000261EC" w:rsidP="000261EC">
      <w:pPr>
        <w:pStyle w:val="Text2-1"/>
        <w:rPr>
          <w:b/>
          <w:bCs/>
        </w:rPr>
      </w:pPr>
      <w:r>
        <w:t>Vzor skupiny vlastností I0 na příkladu elementu popsaného dle železničního standardu:</w:t>
      </w:r>
    </w:p>
    <w:tbl>
      <w:tblPr>
        <w:tblStyle w:val="Mkatabulky"/>
        <w:tblW w:w="0" w:type="auto"/>
        <w:tblInd w:w="1213" w:type="dxa"/>
        <w:tblLayout w:type="fixed"/>
        <w:tblLook w:val="04A0" w:firstRow="1" w:lastRow="0" w:firstColumn="1" w:lastColumn="0" w:noHBand="0" w:noVBand="1"/>
      </w:tblPr>
      <w:tblGrid>
        <w:gridCol w:w="2693"/>
        <w:gridCol w:w="3544"/>
      </w:tblGrid>
      <w:tr w:rsidR="003327B0" w:rsidRPr="00BD1170" w14:paraId="35BB4EA9" w14:textId="77777777" w:rsidTr="00696C31">
        <w:trPr>
          <w:cnfStyle w:val="100000000000" w:firstRow="1" w:lastRow="0" w:firstColumn="0" w:lastColumn="0" w:oddVBand="0" w:evenVBand="0" w:oddHBand="0" w:evenHBand="0" w:firstRowFirstColumn="0" w:firstRowLastColumn="0" w:lastRowFirstColumn="0" w:lastRowLastColumn="0"/>
          <w:trHeight w:val="227"/>
        </w:trPr>
        <w:tc>
          <w:tcPr>
            <w:cnfStyle w:val="001000000000" w:firstRow="0" w:lastRow="0" w:firstColumn="1" w:lastColumn="0" w:oddVBand="0" w:evenVBand="0" w:oddHBand="0" w:evenHBand="0" w:firstRowFirstColumn="0" w:firstRowLastColumn="0" w:lastRowFirstColumn="0" w:lastRowLastColumn="0"/>
            <w:tcW w:w="6237" w:type="dxa"/>
            <w:gridSpan w:val="2"/>
            <w:tcBorders>
              <w:top w:val="single" w:sz="4" w:space="0" w:color="auto"/>
              <w:left w:val="single" w:sz="4" w:space="0" w:color="auto"/>
              <w:right w:val="single" w:sz="4" w:space="0" w:color="auto"/>
            </w:tcBorders>
            <w:shd w:val="clear" w:color="auto" w:fill="BFBFBF" w:themeFill="background1" w:themeFillShade="BF"/>
            <w:vAlign w:val="center"/>
          </w:tcPr>
          <w:p w14:paraId="5F5407C7" w14:textId="3DE6FD38" w:rsidR="003327B0" w:rsidRPr="00F02866" w:rsidRDefault="00380142" w:rsidP="00F02866">
            <w:pPr>
              <w:pStyle w:val="Text2-1"/>
              <w:numPr>
                <w:ilvl w:val="0"/>
                <w:numId w:val="0"/>
              </w:numPr>
              <w:spacing w:before="0" w:after="0"/>
              <w:ind w:right="-60"/>
              <w:jc w:val="left"/>
              <w:rPr>
                <w:b/>
                <w:bCs/>
                <w:sz w:val="16"/>
                <w:szCs w:val="16"/>
              </w:rPr>
            </w:pPr>
            <w:r w:rsidRPr="00F02866">
              <w:rPr>
                <w:sz w:val="16"/>
                <w:szCs w:val="16"/>
              </w:rPr>
              <w:br w:type="page"/>
            </w:r>
            <w:r w:rsidR="003327B0" w:rsidRPr="00F02866">
              <w:rPr>
                <w:b/>
                <w:bCs/>
                <w:sz w:val="16"/>
                <w:szCs w:val="16"/>
              </w:rPr>
              <w:t>SŽ_Ž_</w:t>
            </w:r>
            <w:r w:rsidR="00102CD2" w:rsidRPr="00F02866">
              <w:rPr>
                <w:b/>
                <w:bCs/>
                <w:sz w:val="16"/>
                <w:szCs w:val="16"/>
              </w:rPr>
              <w:t>I0</w:t>
            </w:r>
          </w:p>
        </w:tc>
      </w:tr>
      <w:tr w:rsidR="003327B0" w:rsidRPr="005468A0" w14:paraId="3A883F02" w14:textId="77777777" w:rsidTr="00696C31">
        <w:trPr>
          <w:trHeight w:val="170"/>
        </w:trPr>
        <w:tc>
          <w:tcPr>
            <w:cnfStyle w:val="001000000000" w:firstRow="0" w:lastRow="0" w:firstColumn="1" w:lastColumn="0" w:oddVBand="0" w:evenVBand="0" w:oddHBand="0" w:evenHBand="0" w:firstRowFirstColumn="0" w:firstRowLastColumn="0" w:lastRowFirstColumn="0" w:lastRowLastColumn="0"/>
            <w:tcW w:w="2693" w:type="dxa"/>
            <w:tcBorders>
              <w:left w:val="single" w:sz="4" w:space="0" w:color="auto"/>
            </w:tcBorders>
            <w:shd w:val="clear" w:color="auto" w:fill="E7E6E6" w:themeFill="background2"/>
            <w:vAlign w:val="center"/>
          </w:tcPr>
          <w:p w14:paraId="6DC57C6A" w14:textId="1AA3F62A" w:rsidR="003327B0" w:rsidRPr="00F02866" w:rsidRDefault="003327B0" w:rsidP="00F02866">
            <w:pPr>
              <w:pStyle w:val="Text2-1"/>
              <w:numPr>
                <w:ilvl w:val="0"/>
                <w:numId w:val="0"/>
              </w:numPr>
              <w:spacing w:before="0" w:after="0"/>
              <w:ind w:right="-60"/>
              <w:jc w:val="left"/>
              <w:rPr>
                <w:sz w:val="16"/>
                <w:szCs w:val="16"/>
              </w:rPr>
            </w:pPr>
            <w:r w:rsidRPr="00F02866">
              <w:rPr>
                <w:sz w:val="16"/>
                <w:szCs w:val="16"/>
              </w:rPr>
              <w:t>SŽ_</w:t>
            </w:r>
            <w:r w:rsidR="00E53EDC" w:rsidRPr="00F02866">
              <w:rPr>
                <w:sz w:val="16"/>
                <w:szCs w:val="16"/>
              </w:rPr>
              <w:t>I</w:t>
            </w:r>
            <w:r w:rsidRPr="00F02866">
              <w:rPr>
                <w:sz w:val="16"/>
                <w:szCs w:val="16"/>
              </w:rPr>
              <w:t>_</w:t>
            </w:r>
            <w:r w:rsidR="00395D23" w:rsidRPr="00F02866">
              <w:rPr>
                <w:sz w:val="16"/>
                <w:szCs w:val="16"/>
              </w:rPr>
              <w:t>Část stavby</w:t>
            </w:r>
          </w:p>
        </w:tc>
        <w:tc>
          <w:tcPr>
            <w:tcW w:w="3544" w:type="dxa"/>
            <w:tcBorders>
              <w:right w:val="single" w:sz="4" w:space="0" w:color="auto"/>
            </w:tcBorders>
          </w:tcPr>
          <w:p w14:paraId="4C42D23D" w14:textId="0EC0B5E1" w:rsidR="003327B0" w:rsidRPr="00F02866" w:rsidRDefault="00507C93" w:rsidP="00F02866">
            <w:pPr>
              <w:pStyle w:val="Text2-1"/>
              <w:numPr>
                <w:ilvl w:val="0"/>
                <w:numId w:val="0"/>
              </w:numPr>
              <w:spacing w:before="0" w:after="0"/>
              <w:ind w:right="-60"/>
              <w:jc w:val="left"/>
              <w:cnfStyle w:val="000000000000" w:firstRow="0" w:lastRow="0" w:firstColumn="0" w:lastColumn="0" w:oddVBand="0" w:evenVBand="0" w:oddHBand="0" w:evenHBand="0" w:firstRowFirstColumn="0" w:firstRowLastColumn="0" w:lastRowFirstColumn="0" w:lastRowLastColumn="0"/>
              <w:rPr>
                <w:sz w:val="16"/>
                <w:szCs w:val="16"/>
              </w:rPr>
            </w:pPr>
            <w:r w:rsidRPr="00E10CC9">
              <w:rPr>
                <w:sz w:val="16"/>
                <w:szCs w:val="16"/>
              </w:rPr>
              <w:t>110_Objekty kolejového svršku a spodku</w:t>
            </w:r>
          </w:p>
        </w:tc>
      </w:tr>
      <w:tr w:rsidR="003327B0" w:rsidRPr="005468A0" w14:paraId="3F510B45" w14:textId="77777777" w:rsidTr="00696C31">
        <w:trPr>
          <w:trHeight w:val="170"/>
        </w:trPr>
        <w:tc>
          <w:tcPr>
            <w:cnfStyle w:val="001000000000" w:firstRow="0" w:lastRow="0" w:firstColumn="1" w:lastColumn="0" w:oddVBand="0" w:evenVBand="0" w:oddHBand="0" w:evenHBand="0" w:firstRowFirstColumn="0" w:firstRowLastColumn="0" w:lastRowFirstColumn="0" w:lastRowLastColumn="0"/>
            <w:tcW w:w="2693" w:type="dxa"/>
            <w:tcBorders>
              <w:left w:val="single" w:sz="4" w:space="0" w:color="auto"/>
            </w:tcBorders>
            <w:shd w:val="clear" w:color="auto" w:fill="E7E6E6" w:themeFill="background2"/>
            <w:vAlign w:val="center"/>
          </w:tcPr>
          <w:p w14:paraId="17E60932" w14:textId="3A2F2D52" w:rsidR="003327B0" w:rsidRPr="00F02866" w:rsidRDefault="003327B0" w:rsidP="00F02866">
            <w:pPr>
              <w:pStyle w:val="Text2-1"/>
              <w:numPr>
                <w:ilvl w:val="0"/>
                <w:numId w:val="0"/>
              </w:numPr>
              <w:spacing w:before="0" w:after="0"/>
              <w:ind w:right="-60"/>
              <w:jc w:val="left"/>
              <w:rPr>
                <w:sz w:val="16"/>
                <w:szCs w:val="16"/>
              </w:rPr>
            </w:pPr>
            <w:r w:rsidRPr="00F02866">
              <w:rPr>
                <w:sz w:val="16"/>
                <w:szCs w:val="16"/>
              </w:rPr>
              <w:t>SŽ_</w:t>
            </w:r>
            <w:r w:rsidR="00E53EDC" w:rsidRPr="00F02866">
              <w:rPr>
                <w:sz w:val="16"/>
                <w:szCs w:val="16"/>
              </w:rPr>
              <w:t>I</w:t>
            </w:r>
            <w:r w:rsidRPr="00F02866">
              <w:rPr>
                <w:sz w:val="16"/>
                <w:szCs w:val="16"/>
              </w:rPr>
              <w:t>_</w:t>
            </w:r>
            <w:r w:rsidR="00395D23" w:rsidRPr="00F02866">
              <w:rPr>
                <w:sz w:val="16"/>
                <w:szCs w:val="16"/>
              </w:rPr>
              <w:t>PS/SO/IO</w:t>
            </w:r>
          </w:p>
        </w:tc>
        <w:tc>
          <w:tcPr>
            <w:tcW w:w="3544" w:type="dxa"/>
            <w:tcBorders>
              <w:right w:val="single" w:sz="4" w:space="0" w:color="auto"/>
            </w:tcBorders>
          </w:tcPr>
          <w:p w14:paraId="6EFB71FE" w14:textId="4655908D" w:rsidR="003327B0" w:rsidRPr="00F02866" w:rsidRDefault="00507C93" w:rsidP="00F02866">
            <w:pPr>
              <w:pStyle w:val="Text2-1"/>
              <w:numPr>
                <w:ilvl w:val="0"/>
                <w:numId w:val="0"/>
              </w:numPr>
              <w:spacing w:before="0" w:after="0"/>
              <w:ind w:right="-60"/>
              <w:jc w:val="left"/>
              <w:cnfStyle w:val="000000000000" w:firstRow="0" w:lastRow="0" w:firstColumn="0" w:lastColumn="0" w:oddVBand="0" w:evenVBand="0" w:oddHBand="0" w:evenHBand="0" w:firstRowFirstColumn="0" w:firstRowLastColumn="0" w:lastRowFirstColumn="0" w:lastRowLastColumn="0"/>
              <w:rPr>
                <w:sz w:val="16"/>
                <w:szCs w:val="16"/>
              </w:rPr>
            </w:pPr>
            <w:r w:rsidRPr="00E10CC9">
              <w:rPr>
                <w:sz w:val="16"/>
                <w:szCs w:val="16"/>
              </w:rPr>
              <w:t>SO110.11.01</w:t>
            </w:r>
          </w:p>
        </w:tc>
      </w:tr>
      <w:tr w:rsidR="003327B0" w:rsidRPr="005468A0" w14:paraId="7661A3A0" w14:textId="77777777" w:rsidTr="00696C31">
        <w:trPr>
          <w:trHeight w:val="170"/>
        </w:trPr>
        <w:tc>
          <w:tcPr>
            <w:cnfStyle w:val="001000000000" w:firstRow="0" w:lastRow="0" w:firstColumn="1" w:lastColumn="0" w:oddVBand="0" w:evenVBand="0" w:oddHBand="0" w:evenHBand="0" w:firstRowFirstColumn="0" w:firstRowLastColumn="0" w:lastRowFirstColumn="0" w:lastRowLastColumn="0"/>
            <w:tcW w:w="2693" w:type="dxa"/>
            <w:tcBorders>
              <w:left w:val="single" w:sz="4" w:space="0" w:color="auto"/>
              <w:bottom w:val="single" w:sz="2" w:space="0" w:color="auto"/>
            </w:tcBorders>
            <w:shd w:val="clear" w:color="auto" w:fill="E7E6E6" w:themeFill="background2"/>
            <w:vAlign w:val="center"/>
          </w:tcPr>
          <w:p w14:paraId="05FD06A3" w14:textId="22A4BD54" w:rsidR="003327B0" w:rsidRPr="00F02866" w:rsidRDefault="003327B0" w:rsidP="00F02866">
            <w:pPr>
              <w:pStyle w:val="Text2-1"/>
              <w:numPr>
                <w:ilvl w:val="0"/>
                <w:numId w:val="0"/>
              </w:numPr>
              <w:spacing w:before="0" w:after="0"/>
              <w:ind w:right="-60"/>
              <w:jc w:val="left"/>
              <w:rPr>
                <w:sz w:val="16"/>
                <w:szCs w:val="16"/>
              </w:rPr>
            </w:pPr>
            <w:r w:rsidRPr="00F02866">
              <w:rPr>
                <w:sz w:val="16"/>
                <w:szCs w:val="16"/>
              </w:rPr>
              <w:t>SŽ_</w:t>
            </w:r>
            <w:r w:rsidR="00E53EDC" w:rsidRPr="00F02866">
              <w:rPr>
                <w:sz w:val="16"/>
                <w:szCs w:val="16"/>
              </w:rPr>
              <w:t>I</w:t>
            </w:r>
            <w:r w:rsidR="00395D23" w:rsidRPr="00F02866">
              <w:rPr>
                <w:sz w:val="16"/>
                <w:szCs w:val="16"/>
              </w:rPr>
              <w:t>_Skupina elementů</w:t>
            </w:r>
          </w:p>
        </w:tc>
        <w:tc>
          <w:tcPr>
            <w:tcW w:w="3544" w:type="dxa"/>
            <w:tcBorders>
              <w:bottom w:val="single" w:sz="2" w:space="0" w:color="auto"/>
              <w:right w:val="single" w:sz="4" w:space="0" w:color="auto"/>
            </w:tcBorders>
          </w:tcPr>
          <w:p w14:paraId="56F454AF" w14:textId="5480E97F" w:rsidR="003327B0" w:rsidRPr="00F02866" w:rsidRDefault="00507C93" w:rsidP="00F02866">
            <w:pPr>
              <w:pStyle w:val="Text2-1"/>
              <w:numPr>
                <w:ilvl w:val="0"/>
                <w:numId w:val="0"/>
              </w:numPr>
              <w:spacing w:before="0" w:after="0"/>
              <w:ind w:right="-60"/>
              <w:jc w:val="left"/>
              <w:cnfStyle w:val="000000000000" w:firstRow="0" w:lastRow="0" w:firstColumn="0" w:lastColumn="0" w:oddVBand="0" w:evenVBand="0" w:oddHBand="0" w:evenHBand="0" w:firstRowFirstColumn="0" w:firstRowLastColumn="0" w:lastRowFirstColumn="0" w:lastRowLastColumn="0"/>
              <w:rPr>
                <w:sz w:val="16"/>
                <w:szCs w:val="16"/>
              </w:rPr>
            </w:pPr>
            <w:r w:rsidRPr="00E10CC9">
              <w:rPr>
                <w:sz w:val="16"/>
                <w:szCs w:val="16"/>
              </w:rPr>
              <w:t>Železniční svršek</w:t>
            </w:r>
          </w:p>
        </w:tc>
      </w:tr>
      <w:tr w:rsidR="003327B0" w:rsidRPr="005468A0" w14:paraId="4257F198" w14:textId="77777777" w:rsidTr="00696C31">
        <w:trPr>
          <w:trHeight w:val="170"/>
        </w:trPr>
        <w:tc>
          <w:tcPr>
            <w:cnfStyle w:val="001000000000" w:firstRow="0" w:lastRow="0" w:firstColumn="1" w:lastColumn="0" w:oddVBand="0" w:evenVBand="0" w:oddHBand="0" w:evenHBand="0" w:firstRowFirstColumn="0" w:firstRowLastColumn="0" w:lastRowFirstColumn="0" w:lastRowLastColumn="0"/>
            <w:tcW w:w="2693" w:type="dxa"/>
            <w:tcBorders>
              <w:top w:val="single" w:sz="2" w:space="0" w:color="auto"/>
              <w:left w:val="single" w:sz="4" w:space="0" w:color="auto"/>
              <w:bottom w:val="single" w:sz="4" w:space="0" w:color="auto"/>
            </w:tcBorders>
            <w:shd w:val="clear" w:color="auto" w:fill="E7E6E6" w:themeFill="background2"/>
            <w:vAlign w:val="center"/>
          </w:tcPr>
          <w:p w14:paraId="1ACF1A1A" w14:textId="05A93CB3" w:rsidR="003327B0" w:rsidRPr="00F02866" w:rsidRDefault="003327B0" w:rsidP="00F02866">
            <w:pPr>
              <w:pStyle w:val="Text2-1"/>
              <w:numPr>
                <w:ilvl w:val="0"/>
                <w:numId w:val="0"/>
              </w:numPr>
              <w:spacing w:before="0" w:after="0"/>
              <w:ind w:right="-60"/>
              <w:jc w:val="left"/>
              <w:rPr>
                <w:sz w:val="16"/>
                <w:szCs w:val="16"/>
              </w:rPr>
            </w:pPr>
            <w:r w:rsidRPr="00F02866">
              <w:rPr>
                <w:sz w:val="16"/>
                <w:szCs w:val="16"/>
              </w:rPr>
              <w:t>SŽ_</w:t>
            </w:r>
            <w:r w:rsidR="00E53EDC" w:rsidRPr="00F02866">
              <w:rPr>
                <w:sz w:val="16"/>
                <w:szCs w:val="16"/>
              </w:rPr>
              <w:t>I</w:t>
            </w:r>
            <w:r w:rsidRPr="00F02866">
              <w:rPr>
                <w:sz w:val="16"/>
                <w:szCs w:val="16"/>
              </w:rPr>
              <w:t>_</w:t>
            </w:r>
            <w:r w:rsidR="00395D23" w:rsidRPr="00F02866">
              <w:rPr>
                <w:sz w:val="16"/>
                <w:szCs w:val="16"/>
              </w:rPr>
              <w:t>Fáze projektu</w:t>
            </w:r>
          </w:p>
        </w:tc>
        <w:tc>
          <w:tcPr>
            <w:tcW w:w="3544" w:type="dxa"/>
            <w:tcBorders>
              <w:top w:val="single" w:sz="2" w:space="0" w:color="auto"/>
              <w:bottom w:val="single" w:sz="4" w:space="0" w:color="auto"/>
              <w:right w:val="single" w:sz="4" w:space="0" w:color="auto"/>
            </w:tcBorders>
          </w:tcPr>
          <w:p w14:paraId="16291D5B" w14:textId="0C24251C" w:rsidR="003327B0" w:rsidRPr="00F02866" w:rsidRDefault="00507C93" w:rsidP="00F02866">
            <w:pPr>
              <w:pStyle w:val="Text2-1"/>
              <w:numPr>
                <w:ilvl w:val="0"/>
                <w:numId w:val="0"/>
              </w:numPr>
              <w:spacing w:before="0" w:after="0"/>
              <w:ind w:right="-60"/>
              <w:jc w:val="left"/>
              <w:cnfStyle w:val="000000000000" w:firstRow="0" w:lastRow="0" w:firstColumn="0" w:lastColumn="0" w:oddVBand="0" w:evenVBand="0" w:oddHBand="0" w:evenHBand="0" w:firstRowFirstColumn="0" w:firstRowLastColumn="0" w:lastRowFirstColumn="0" w:lastRowLastColumn="0"/>
              <w:rPr>
                <w:sz w:val="16"/>
                <w:szCs w:val="16"/>
              </w:rPr>
            </w:pPr>
            <w:r w:rsidRPr="00E10CC9">
              <w:rPr>
                <w:sz w:val="16"/>
                <w:szCs w:val="16"/>
              </w:rPr>
              <w:t>PDPS</w:t>
            </w:r>
          </w:p>
        </w:tc>
      </w:tr>
    </w:tbl>
    <w:p w14:paraId="690D677D" w14:textId="77777777" w:rsidR="003327B0" w:rsidRDefault="003327B0">
      <w:pPr>
        <w:rPr>
          <w:b/>
          <w:bCs/>
        </w:rPr>
      </w:pPr>
      <w:r>
        <w:rPr>
          <w:b/>
          <w:bCs/>
        </w:rPr>
        <w:br w:type="page"/>
      </w:r>
    </w:p>
    <w:p w14:paraId="1A403F88" w14:textId="77777777" w:rsidR="00337B69" w:rsidRPr="00F536BC" w:rsidRDefault="00337B69" w:rsidP="00337B69">
      <w:pPr>
        <w:pStyle w:val="Nadpis2-1"/>
        <w:rPr>
          <w:w w:val="95"/>
        </w:rPr>
      </w:pPr>
      <w:bookmarkStart w:id="72" w:name="_Toc180160186"/>
      <w:bookmarkStart w:id="73" w:name="_Toc148342781"/>
      <w:bookmarkStart w:id="74" w:name="_Toc148408427"/>
      <w:bookmarkStart w:id="75" w:name="_Hlk148434462"/>
      <w:r>
        <w:rPr>
          <w:w w:val="95"/>
        </w:rPr>
        <w:lastRenderedPageBreak/>
        <w:t>Datová kontrola DiMS</w:t>
      </w:r>
      <w:bookmarkEnd w:id="72"/>
    </w:p>
    <w:p w14:paraId="2DD20299" w14:textId="77777777" w:rsidR="00337B69" w:rsidRDefault="00337B69" w:rsidP="00337B69">
      <w:pPr>
        <w:pStyle w:val="Nadpis2-2"/>
        <w:spacing w:before="120" w:after="0"/>
      </w:pPr>
      <w:bookmarkStart w:id="76" w:name="_Toc180160187"/>
      <w:r>
        <w:t>Kontrola negrafických informací</w:t>
      </w:r>
      <w:bookmarkEnd w:id="76"/>
    </w:p>
    <w:p w14:paraId="6CBA7847" w14:textId="77777777" w:rsidR="00337B69" w:rsidRDefault="00337B69" w:rsidP="00337B69">
      <w:pPr>
        <w:pStyle w:val="Text2-1"/>
        <w:tabs>
          <w:tab w:val="clear" w:pos="737"/>
        </w:tabs>
        <w:spacing w:after="0"/>
        <w:ind w:left="709"/>
      </w:pPr>
      <w:r>
        <w:t xml:space="preserve">Kontrola negrafických (alfanumerických) informací bude probíhat v 5-6 navazujících úrovních. Podmínkou pro postup do další úrovně kontroly je úspěšná kontrola na předchozí úrovni. Tento postup je nutný </w:t>
      </w:r>
      <w:r w:rsidRPr="0065045D">
        <w:t xml:space="preserve">v rané fází zavádění metody BIM </w:t>
      </w:r>
      <w:r>
        <w:t>kvůli</w:t>
      </w:r>
      <w:r w:rsidRPr="0065045D">
        <w:t xml:space="preserve"> </w:t>
      </w:r>
      <w:r>
        <w:t>velké nekonzistenci modelů. P</w:t>
      </w:r>
      <w:r w:rsidRPr="0065045D">
        <w:t>okud</w:t>
      </w:r>
      <w:r>
        <w:t xml:space="preserve"> více elementů nevyhoví v některé úrovni kontroly, </w:t>
      </w:r>
      <w:r w:rsidRPr="0065045D">
        <w:t xml:space="preserve">nemá smysl jít </w:t>
      </w:r>
      <w:r>
        <w:t>do další úrovně.</w:t>
      </w:r>
      <w:r w:rsidRPr="0065045D">
        <w:t xml:space="preserve"> </w:t>
      </w:r>
      <w:r>
        <w:t>Model bude tolikrát vrácen k opravě, dokud neprojde danou úrovní kontroly.</w:t>
      </w:r>
    </w:p>
    <w:p w14:paraId="48A52DAF" w14:textId="77777777" w:rsidR="00337B69" w:rsidRDefault="00337B69" w:rsidP="00337B69">
      <w:pPr>
        <w:pStyle w:val="Text2-1"/>
        <w:numPr>
          <w:ilvl w:val="0"/>
          <w:numId w:val="0"/>
        </w:numPr>
        <w:spacing w:after="0"/>
        <w:ind w:left="993" w:hanging="284"/>
      </w:pPr>
      <w:r>
        <w:rPr>
          <w:b/>
          <w:bCs/>
          <w:noProof/>
        </w:rPr>
        <w:t>1.</w:t>
      </w:r>
      <w:r>
        <w:rPr>
          <w:b/>
          <w:bCs/>
          <w:noProof/>
        </w:rPr>
        <w:tab/>
      </w:r>
      <w:r w:rsidRPr="006D28BD">
        <w:rPr>
          <w:b/>
          <w:bCs/>
          <w:noProof/>
        </w:rPr>
        <w:t>Kontrola názv</w:t>
      </w:r>
      <w:r>
        <w:rPr>
          <w:b/>
          <w:bCs/>
          <w:noProof/>
        </w:rPr>
        <w:t>u</w:t>
      </w:r>
      <w:r w:rsidRPr="006D28BD">
        <w:rPr>
          <w:b/>
          <w:bCs/>
          <w:noProof/>
        </w:rPr>
        <w:t xml:space="preserve"> typu elementu</w:t>
      </w:r>
      <w:r>
        <w:rPr>
          <w:b/>
          <w:bCs/>
          <w:noProof/>
        </w:rPr>
        <w:t xml:space="preserve"> –</w:t>
      </w:r>
      <w:r w:rsidRPr="00BF4F0A">
        <w:rPr>
          <w:noProof/>
        </w:rPr>
        <w:t xml:space="preserve"> přiřazení </w:t>
      </w:r>
      <w:r>
        <w:rPr>
          <w:noProof/>
        </w:rPr>
        <w:t xml:space="preserve">správných </w:t>
      </w:r>
      <w:r w:rsidRPr="00BF4F0A">
        <w:rPr>
          <w:noProof/>
        </w:rPr>
        <w:t>názv</w:t>
      </w:r>
      <w:r>
        <w:rPr>
          <w:noProof/>
        </w:rPr>
        <w:t xml:space="preserve">ů typu elementu </w:t>
      </w:r>
      <w:r w:rsidRPr="00BF4F0A">
        <w:rPr>
          <w:noProof/>
        </w:rPr>
        <w:t>podle</w:t>
      </w:r>
      <w:r>
        <w:rPr>
          <w:noProof/>
        </w:rPr>
        <w:t xml:space="preserve"> datového standardu – „DS_Element“</w:t>
      </w:r>
      <w:r w:rsidRPr="00BF4F0A">
        <w:rPr>
          <w:noProof/>
        </w:rPr>
        <w:t xml:space="preserve"> </w:t>
      </w:r>
      <w:r w:rsidRPr="006D28BD">
        <w:rPr>
          <w:noProof/>
        </w:rPr>
        <w:t xml:space="preserve">(chyba = </w:t>
      </w:r>
      <w:r>
        <w:rPr>
          <w:noProof/>
        </w:rPr>
        <w:t xml:space="preserve">chybějící či </w:t>
      </w:r>
      <w:r w:rsidRPr="006D28BD">
        <w:rPr>
          <w:noProof/>
        </w:rPr>
        <w:t>neznámý typ elementu</w:t>
      </w:r>
      <w:r>
        <w:rPr>
          <w:noProof/>
        </w:rPr>
        <w:t>)</w:t>
      </w:r>
    </w:p>
    <w:p w14:paraId="03D67004" w14:textId="77777777" w:rsidR="00337B69" w:rsidRPr="00D67F09" w:rsidRDefault="00337B69" w:rsidP="00337B69">
      <w:pPr>
        <w:pStyle w:val="Text2-1"/>
        <w:numPr>
          <w:ilvl w:val="0"/>
          <w:numId w:val="0"/>
        </w:numPr>
        <w:ind w:left="993" w:hanging="284"/>
        <w:rPr>
          <w:noProof/>
        </w:rPr>
      </w:pPr>
      <w:r>
        <w:rPr>
          <w:b/>
          <w:bCs/>
          <w:noProof/>
        </w:rPr>
        <w:t>2.</w:t>
      </w:r>
      <w:r>
        <w:rPr>
          <w:b/>
          <w:bCs/>
          <w:noProof/>
        </w:rPr>
        <w:tab/>
      </w:r>
      <w:r w:rsidRPr="006D28BD">
        <w:rPr>
          <w:b/>
          <w:bCs/>
          <w:noProof/>
        </w:rPr>
        <w:t xml:space="preserve">Kontrola přiřazených </w:t>
      </w:r>
      <w:r>
        <w:rPr>
          <w:b/>
          <w:bCs/>
          <w:noProof/>
        </w:rPr>
        <w:t xml:space="preserve">skupin </w:t>
      </w:r>
      <w:r w:rsidRPr="006D28BD">
        <w:rPr>
          <w:b/>
          <w:bCs/>
          <w:noProof/>
        </w:rPr>
        <w:t>vlastností</w:t>
      </w:r>
      <w:r>
        <w:rPr>
          <w:b/>
          <w:bCs/>
          <w:noProof/>
        </w:rPr>
        <w:t xml:space="preserve"> </w:t>
      </w:r>
      <w:r w:rsidRPr="00634C55">
        <w:rPr>
          <w:noProof/>
        </w:rPr>
        <w:t xml:space="preserve">– přiřazení </w:t>
      </w:r>
      <w:r>
        <w:rPr>
          <w:noProof/>
        </w:rPr>
        <w:t xml:space="preserve">správné datové </w:t>
      </w:r>
      <w:r w:rsidRPr="00634C55">
        <w:rPr>
          <w:noProof/>
        </w:rPr>
        <w:t xml:space="preserve">šablony </w:t>
      </w:r>
      <w:r w:rsidRPr="00047ED1">
        <w:rPr>
          <w:noProof/>
        </w:rPr>
        <w:t>a existence správných skupin vlastností dle této datové šablony – „DS_Šablona“ (chyba = chybějící nebo špatná šablona; chybějící, přebývající nebo špatně pojmenovaná skupina vlastností)</w:t>
      </w:r>
    </w:p>
    <w:p w14:paraId="5493E9F9" w14:textId="77777777" w:rsidR="00337B69" w:rsidRPr="006D28BD" w:rsidRDefault="00337B69" w:rsidP="00337B69">
      <w:pPr>
        <w:pStyle w:val="Text2-1"/>
        <w:numPr>
          <w:ilvl w:val="0"/>
          <w:numId w:val="0"/>
        </w:numPr>
        <w:ind w:left="993" w:hanging="284"/>
        <w:rPr>
          <w:noProof/>
        </w:rPr>
      </w:pPr>
      <w:r>
        <w:rPr>
          <w:b/>
          <w:bCs/>
          <w:noProof/>
        </w:rPr>
        <w:t>3.</w:t>
      </w:r>
      <w:r>
        <w:rPr>
          <w:b/>
          <w:bCs/>
          <w:noProof/>
        </w:rPr>
        <w:tab/>
        <w:t xml:space="preserve">Kontrola přiřazených </w:t>
      </w:r>
      <w:r w:rsidRPr="006D28BD">
        <w:rPr>
          <w:b/>
          <w:bCs/>
          <w:noProof/>
        </w:rPr>
        <w:t>vlastností</w:t>
      </w:r>
      <w:r>
        <w:rPr>
          <w:b/>
          <w:bCs/>
          <w:noProof/>
        </w:rPr>
        <w:t xml:space="preserve"> </w:t>
      </w:r>
      <w:r w:rsidRPr="006D28BD">
        <w:rPr>
          <w:noProof/>
        </w:rPr>
        <w:t xml:space="preserve">– přiřazení </w:t>
      </w:r>
      <w:r>
        <w:rPr>
          <w:noProof/>
        </w:rPr>
        <w:t xml:space="preserve">správných vlastností a jejich správné zařazení do skupin vlastností </w:t>
      </w:r>
      <w:r w:rsidRPr="006D28BD">
        <w:rPr>
          <w:noProof/>
        </w:rPr>
        <w:t>na základě</w:t>
      </w:r>
      <w:r>
        <w:rPr>
          <w:noProof/>
        </w:rPr>
        <w:t xml:space="preserve"> šablony </w:t>
      </w:r>
      <w:r w:rsidRPr="006D28BD">
        <w:rPr>
          <w:noProof/>
        </w:rPr>
        <w:t>(chyba = chybějící</w:t>
      </w:r>
      <w:r>
        <w:rPr>
          <w:noProof/>
        </w:rPr>
        <w:t xml:space="preserve">, </w:t>
      </w:r>
      <w:r w:rsidRPr="006D28BD">
        <w:rPr>
          <w:noProof/>
        </w:rPr>
        <w:t>přebývající</w:t>
      </w:r>
      <w:r>
        <w:rPr>
          <w:noProof/>
        </w:rPr>
        <w:t>, špatně pojmenovaná  nebo špatně zařazená vlastnost</w:t>
      </w:r>
      <w:r w:rsidRPr="006D28BD">
        <w:rPr>
          <w:noProof/>
        </w:rPr>
        <w:t>)</w:t>
      </w:r>
    </w:p>
    <w:p w14:paraId="4983C8DA" w14:textId="77777777" w:rsidR="00337B69" w:rsidRPr="006D28BD" w:rsidRDefault="00337B69" w:rsidP="00337B69">
      <w:pPr>
        <w:pStyle w:val="Text2-1"/>
        <w:numPr>
          <w:ilvl w:val="0"/>
          <w:numId w:val="0"/>
        </w:numPr>
        <w:ind w:left="993" w:hanging="284"/>
        <w:rPr>
          <w:noProof/>
        </w:rPr>
      </w:pPr>
      <w:r>
        <w:rPr>
          <w:b/>
          <w:bCs/>
          <w:noProof/>
        </w:rPr>
        <w:t>4.</w:t>
      </w:r>
      <w:r>
        <w:rPr>
          <w:b/>
          <w:bCs/>
          <w:noProof/>
        </w:rPr>
        <w:tab/>
      </w:r>
      <w:r w:rsidRPr="006D28BD">
        <w:rPr>
          <w:b/>
          <w:bCs/>
          <w:noProof/>
        </w:rPr>
        <w:t>Kontrola vyplnění hodnot</w:t>
      </w:r>
      <w:r w:rsidRPr="006D28BD">
        <w:rPr>
          <w:noProof/>
        </w:rPr>
        <w:t xml:space="preserve"> </w:t>
      </w:r>
      <w:r w:rsidRPr="006D28BD">
        <w:rPr>
          <w:b/>
          <w:bCs/>
          <w:noProof/>
        </w:rPr>
        <w:t>vlastností</w:t>
      </w:r>
      <w:r w:rsidRPr="006D28BD">
        <w:rPr>
          <w:noProof/>
        </w:rPr>
        <w:t xml:space="preserve"> </w:t>
      </w:r>
      <w:r>
        <w:rPr>
          <w:noProof/>
        </w:rPr>
        <w:t xml:space="preserve">– kontrola prázdných a falešně vyplněných hodnot </w:t>
      </w:r>
      <w:r w:rsidRPr="006D28BD">
        <w:rPr>
          <w:noProof/>
        </w:rPr>
        <w:t>(chyba = nevyplněná hodnota</w:t>
      </w:r>
      <w:r>
        <w:rPr>
          <w:noProof/>
        </w:rPr>
        <w:t xml:space="preserve"> či falešná hodnota </w:t>
      </w:r>
      <w:r w:rsidRPr="006D28BD">
        <w:rPr>
          <w:noProof/>
        </w:rPr>
        <w:t>mezera/pomlčka/nula</w:t>
      </w:r>
      <w:r>
        <w:rPr>
          <w:noProof/>
        </w:rPr>
        <w:t xml:space="preserve"> </w:t>
      </w:r>
      <w:r w:rsidRPr="006D28BD">
        <w:rPr>
          <w:noProof/>
        </w:rPr>
        <w:t>…)</w:t>
      </w:r>
    </w:p>
    <w:p w14:paraId="5FBD3367" w14:textId="77777777" w:rsidR="00337B69" w:rsidRPr="006D28BD" w:rsidRDefault="00337B69" w:rsidP="00337B69">
      <w:pPr>
        <w:pStyle w:val="Text2-1"/>
        <w:numPr>
          <w:ilvl w:val="0"/>
          <w:numId w:val="0"/>
        </w:numPr>
        <w:ind w:left="993" w:hanging="284"/>
        <w:rPr>
          <w:noProof/>
        </w:rPr>
      </w:pPr>
      <w:r>
        <w:rPr>
          <w:b/>
          <w:bCs/>
          <w:noProof/>
        </w:rPr>
        <w:t>5.</w:t>
      </w:r>
      <w:r>
        <w:rPr>
          <w:b/>
          <w:bCs/>
          <w:noProof/>
        </w:rPr>
        <w:tab/>
      </w:r>
      <w:r w:rsidRPr="006D28BD">
        <w:rPr>
          <w:b/>
          <w:bCs/>
          <w:noProof/>
        </w:rPr>
        <w:t xml:space="preserve">Kontrola datového typu </w:t>
      </w:r>
      <w:r>
        <w:rPr>
          <w:b/>
          <w:bCs/>
          <w:noProof/>
        </w:rPr>
        <w:t xml:space="preserve">hodnot </w:t>
      </w:r>
      <w:r w:rsidRPr="006D28BD">
        <w:rPr>
          <w:b/>
          <w:bCs/>
          <w:noProof/>
        </w:rPr>
        <w:t>vlastností</w:t>
      </w:r>
      <w:r w:rsidRPr="006D28BD">
        <w:rPr>
          <w:noProof/>
        </w:rPr>
        <w:t xml:space="preserve"> </w:t>
      </w:r>
      <w:r>
        <w:rPr>
          <w:noProof/>
        </w:rPr>
        <w:t xml:space="preserve">– správný datový typ hodnot dle datového stnadardu – např. </w:t>
      </w:r>
      <w:r w:rsidRPr="006D28BD">
        <w:rPr>
          <w:noProof/>
        </w:rPr>
        <w:t xml:space="preserve"> číslo, řetězec, odkaz, ANO/NE, datum (chyba = špatný datový typ)</w:t>
      </w:r>
    </w:p>
    <w:p w14:paraId="7869D8F2" w14:textId="77777777" w:rsidR="00337B69" w:rsidRDefault="00337B69" w:rsidP="00337B69">
      <w:pPr>
        <w:pStyle w:val="Text2-1"/>
        <w:numPr>
          <w:ilvl w:val="0"/>
          <w:numId w:val="0"/>
        </w:numPr>
        <w:ind w:left="993" w:hanging="284"/>
      </w:pPr>
      <w:r>
        <w:rPr>
          <w:b/>
          <w:bCs/>
          <w:noProof/>
        </w:rPr>
        <w:t>6.</w:t>
      </w:r>
      <w:r>
        <w:rPr>
          <w:b/>
          <w:bCs/>
          <w:noProof/>
        </w:rPr>
        <w:tab/>
      </w:r>
      <w:r w:rsidRPr="006D28BD">
        <w:rPr>
          <w:b/>
          <w:bCs/>
          <w:noProof/>
        </w:rPr>
        <w:t xml:space="preserve">Kontrola očekávaných hodnot </w:t>
      </w:r>
      <w:r w:rsidRPr="00CA44DB">
        <w:rPr>
          <w:b/>
          <w:bCs/>
          <w:noProof/>
        </w:rPr>
        <w:t>vlastností (</w:t>
      </w:r>
      <w:r w:rsidRPr="00CA44DB">
        <w:rPr>
          <w:b/>
          <w:bCs/>
        </w:rPr>
        <w:t>dle cílů EIR</w:t>
      </w:r>
      <w:r w:rsidRPr="00CA44DB">
        <w:rPr>
          <w:b/>
          <w:bCs/>
          <w:noProof/>
        </w:rPr>
        <w:t>)</w:t>
      </w:r>
      <w:r>
        <w:rPr>
          <w:noProof/>
        </w:rPr>
        <w:t xml:space="preserve"> – </w:t>
      </w:r>
      <w:r w:rsidRPr="006D28BD">
        <w:rPr>
          <w:noProof/>
        </w:rPr>
        <w:t>pro jednotlivé vlastnosti a datové typy; tedy zda hodnota odpovídá tomu, co lze u dané vlastnosti očekávat (chyba = hodnota mimo výčet, hodnota mimo rozsah, hodnota se špatným počtem desetinných míst, hodnota neobsahující očekávané znaky)</w:t>
      </w:r>
    </w:p>
    <w:p w14:paraId="0FB4B6A6" w14:textId="77777777" w:rsidR="00337B69" w:rsidRDefault="00337B69" w:rsidP="00337B69">
      <w:pPr>
        <w:pStyle w:val="Text2-2"/>
        <w:numPr>
          <w:ilvl w:val="0"/>
          <w:numId w:val="19"/>
        </w:numPr>
        <w:spacing w:after="60"/>
        <w:ind w:left="1418" w:hanging="284"/>
        <w:rPr>
          <w:noProof/>
          <w:u w:val="single"/>
        </w:rPr>
      </w:pPr>
      <w:r w:rsidRPr="00690A56">
        <w:rPr>
          <w:noProof/>
          <w:u w:val="single"/>
        </w:rPr>
        <w:t>číselný údaj (IfcInteger, IfcReal, Ifc???Measure…):</w:t>
      </w:r>
    </w:p>
    <w:p w14:paraId="22CFC62A" w14:textId="77777777" w:rsidR="00337B69" w:rsidRPr="00A4115A" w:rsidRDefault="00337B69" w:rsidP="00337B69">
      <w:pPr>
        <w:pStyle w:val="Text2-2"/>
        <w:numPr>
          <w:ilvl w:val="1"/>
          <w:numId w:val="20"/>
        </w:numPr>
        <w:ind w:left="1985" w:hanging="283"/>
        <w:contextualSpacing/>
        <w:rPr>
          <w:noProof/>
        </w:rPr>
      </w:pPr>
      <w:r w:rsidRPr="00A4115A">
        <w:rPr>
          <w:noProof/>
        </w:rPr>
        <w:t>hodnota z výčtu (enumerace)</w:t>
      </w:r>
    </w:p>
    <w:p w14:paraId="17F1F427" w14:textId="77777777" w:rsidR="00337B69" w:rsidRPr="00A4115A" w:rsidRDefault="00337B69" w:rsidP="00337B69">
      <w:pPr>
        <w:pStyle w:val="Text2-2"/>
        <w:numPr>
          <w:ilvl w:val="1"/>
          <w:numId w:val="20"/>
        </w:numPr>
        <w:ind w:left="1985" w:hanging="283"/>
        <w:contextualSpacing/>
        <w:rPr>
          <w:noProof/>
        </w:rPr>
      </w:pPr>
      <w:r w:rsidRPr="00A4115A">
        <w:rPr>
          <w:noProof/>
        </w:rPr>
        <w:t>hodnota ze stanoveného rozsahu (0 až 10000; -10 až +10)</w:t>
      </w:r>
    </w:p>
    <w:p w14:paraId="38304D2B" w14:textId="77777777" w:rsidR="00337B69" w:rsidRPr="00A4115A" w:rsidRDefault="00337B69" w:rsidP="00337B69">
      <w:pPr>
        <w:pStyle w:val="Text2-2"/>
        <w:numPr>
          <w:ilvl w:val="1"/>
          <w:numId w:val="20"/>
        </w:numPr>
        <w:ind w:left="1985" w:hanging="283"/>
        <w:contextualSpacing/>
        <w:rPr>
          <w:noProof/>
        </w:rPr>
      </w:pPr>
      <w:r w:rsidRPr="00A4115A">
        <w:rPr>
          <w:noProof/>
        </w:rPr>
        <w:t>správný počet desetinných míst</w:t>
      </w:r>
    </w:p>
    <w:p w14:paraId="300D2BA9" w14:textId="77777777" w:rsidR="00337B69" w:rsidRDefault="00337B69" w:rsidP="00337B69">
      <w:pPr>
        <w:pStyle w:val="Text2-2"/>
        <w:numPr>
          <w:ilvl w:val="0"/>
          <w:numId w:val="18"/>
        </w:numPr>
        <w:spacing w:before="240" w:after="60"/>
        <w:ind w:hanging="357"/>
        <w:rPr>
          <w:noProof/>
          <w:u w:val="single"/>
        </w:rPr>
      </w:pPr>
      <w:r w:rsidRPr="00E15051">
        <w:rPr>
          <w:noProof/>
          <w:u w:val="single"/>
        </w:rPr>
        <w:t>řetězec (IfcLabel, IfcText…):</w:t>
      </w:r>
    </w:p>
    <w:p w14:paraId="0450BF5A" w14:textId="77777777" w:rsidR="00337B69" w:rsidRPr="00A55723" w:rsidRDefault="00337B69" w:rsidP="00337B69">
      <w:pPr>
        <w:pStyle w:val="Text2-2"/>
        <w:numPr>
          <w:ilvl w:val="1"/>
          <w:numId w:val="21"/>
        </w:numPr>
        <w:ind w:left="1985" w:hanging="284"/>
        <w:contextualSpacing/>
        <w:rPr>
          <w:noProof/>
        </w:rPr>
      </w:pPr>
      <w:r w:rsidRPr="00A55723">
        <w:rPr>
          <w:noProof/>
        </w:rPr>
        <w:t>hodnota z výčtu (enumerace)</w:t>
      </w:r>
    </w:p>
    <w:p w14:paraId="28C981B7" w14:textId="77777777" w:rsidR="00337B69" w:rsidRPr="00A55723" w:rsidRDefault="00337B69" w:rsidP="00337B69">
      <w:pPr>
        <w:pStyle w:val="Text2-2"/>
        <w:numPr>
          <w:ilvl w:val="1"/>
          <w:numId w:val="21"/>
        </w:numPr>
        <w:ind w:left="1985" w:hanging="284"/>
        <w:contextualSpacing/>
        <w:rPr>
          <w:noProof/>
        </w:rPr>
      </w:pPr>
      <w:r w:rsidRPr="00A55723">
        <w:rPr>
          <w:noProof/>
        </w:rPr>
        <w:t>hodnota začíná prefixem (např: „SO-…“ nebo „TO-…“)</w:t>
      </w:r>
    </w:p>
    <w:p w14:paraId="55820ECA" w14:textId="77777777" w:rsidR="00337B69" w:rsidRPr="00A55723" w:rsidRDefault="00337B69" w:rsidP="00337B69">
      <w:pPr>
        <w:pStyle w:val="Text2-2"/>
        <w:numPr>
          <w:ilvl w:val="1"/>
          <w:numId w:val="21"/>
        </w:numPr>
        <w:ind w:left="1985" w:hanging="284"/>
        <w:contextualSpacing/>
        <w:rPr>
          <w:noProof/>
        </w:rPr>
      </w:pPr>
      <w:r w:rsidRPr="00A55723">
        <w:rPr>
          <w:noProof/>
        </w:rPr>
        <w:t>hodnota končí sufixem (např: „a.s.“, „s.r.o.“, „_kg“, „_m3“ nebo „_Kč“)</w:t>
      </w:r>
    </w:p>
    <w:p w14:paraId="797E35E5" w14:textId="77777777" w:rsidR="00337B69" w:rsidRPr="00A55723" w:rsidRDefault="00337B69" w:rsidP="00337B69">
      <w:pPr>
        <w:pStyle w:val="Text2-2"/>
        <w:numPr>
          <w:ilvl w:val="1"/>
          <w:numId w:val="21"/>
        </w:numPr>
        <w:ind w:left="1985" w:hanging="284"/>
        <w:contextualSpacing/>
        <w:rPr>
          <w:noProof/>
        </w:rPr>
      </w:pPr>
      <w:r w:rsidRPr="00A55723">
        <w:rPr>
          <w:noProof/>
        </w:rPr>
        <w:t>hodnota obsahuje vybrané znaky/slova (např: „-“ nebo „nebo“)</w:t>
      </w:r>
    </w:p>
    <w:p w14:paraId="79E67C36" w14:textId="77777777" w:rsidR="00337B69" w:rsidRPr="00A55723" w:rsidRDefault="00337B69" w:rsidP="00337B69">
      <w:pPr>
        <w:pStyle w:val="Text2-2"/>
        <w:numPr>
          <w:ilvl w:val="1"/>
          <w:numId w:val="21"/>
        </w:numPr>
        <w:ind w:left="1985" w:hanging="284"/>
        <w:contextualSpacing/>
        <w:rPr>
          <w:noProof/>
        </w:rPr>
      </w:pPr>
      <w:r w:rsidRPr="00A55723">
        <w:rPr>
          <w:noProof/>
        </w:rPr>
        <w:t>bez požadavků (nekontrolovat)</w:t>
      </w:r>
    </w:p>
    <w:p w14:paraId="1A3824B9" w14:textId="77777777" w:rsidR="00337B69" w:rsidRDefault="00337B69" w:rsidP="00337B69">
      <w:pPr>
        <w:pStyle w:val="Text2-2"/>
        <w:numPr>
          <w:ilvl w:val="0"/>
          <w:numId w:val="18"/>
        </w:numPr>
        <w:spacing w:before="240" w:after="60"/>
        <w:ind w:hanging="357"/>
        <w:rPr>
          <w:noProof/>
          <w:u w:val="single"/>
        </w:rPr>
      </w:pPr>
      <w:r w:rsidRPr="00A55723">
        <w:rPr>
          <w:noProof/>
          <w:u w:val="single"/>
        </w:rPr>
        <w:t>odkaz (IfcLabel, IfcText…):</w:t>
      </w:r>
    </w:p>
    <w:p w14:paraId="76E57F7B" w14:textId="77777777" w:rsidR="00337B69" w:rsidRDefault="00337B69" w:rsidP="00337B69">
      <w:pPr>
        <w:pStyle w:val="Text2-2"/>
        <w:numPr>
          <w:ilvl w:val="1"/>
          <w:numId w:val="22"/>
        </w:numPr>
        <w:ind w:left="1985" w:hanging="284"/>
        <w:contextualSpacing/>
        <w:rPr>
          <w:noProof/>
        </w:rPr>
      </w:pPr>
      <w:r w:rsidRPr="0010524A">
        <w:rPr>
          <w:noProof/>
        </w:rPr>
        <w:t>hodnota začíná prefixem, např: "https://" nebo "//CDE/...“</w:t>
      </w:r>
    </w:p>
    <w:p w14:paraId="5D588D50" w14:textId="77777777" w:rsidR="00337B69" w:rsidRDefault="00337B69" w:rsidP="00337B69">
      <w:pPr>
        <w:pStyle w:val="Text2-2"/>
        <w:numPr>
          <w:ilvl w:val="0"/>
          <w:numId w:val="18"/>
        </w:numPr>
        <w:spacing w:before="240" w:after="60"/>
        <w:ind w:hanging="357"/>
        <w:rPr>
          <w:noProof/>
          <w:u w:val="single"/>
        </w:rPr>
      </w:pPr>
      <w:r w:rsidRPr="00A55723">
        <w:rPr>
          <w:noProof/>
          <w:u w:val="single"/>
        </w:rPr>
        <w:t>hodnota ANO/NE (ifcBoolean…):</w:t>
      </w:r>
    </w:p>
    <w:p w14:paraId="29322B2D" w14:textId="77777777" w:rsidR="00337B69" w:rsidRPr="00A55723" w:rsidRDefault="00337B69" w:rsidP="00337B69">
      <w:pPr>
        <w:pStyle w:val="Text2-2"/>
        <w:numPr>
          <w:ilvl w:val="1"/>
          <w:numId w:val="18"/>
        </w:numPr>
        <w:ind w:left="1985" w:hanging="284"/>
        <w:contextualSpacing/>
        <w:rPr>
          <w:noProof/>
        </w:rPr>
      </w:pPr>
      <w:r w:rsidRPr="00A55723">
        <w:rPr>
          <w:noProof/>
        </w:rPr>
        <w:t>hodnota z výčtu (enumerace)</w:t>
      </w:r>
    </w:p>
    <w:p w14:paraId="04AF3385" w14:textId="77777777" w:rsidR="00337B69" w:rsidRDefault="00337B69" w:rsidP="00337B69">
      <w:pPr>
        <w:pStyle w:val="Text2-2"/>
        <w:numPr>
          <w:ilvl w:val="0"/>
          <w:numId w:val="18"/>
        </w:numPr>
        <w:spacing w:before="240" w:after="60"/>
        <w:ind w:hanging="357"/>
        <w:rPr>
          <w:noProof/>
          <w:u w:val="single"/>
        </w:rPr>
      </w:pPr>
      <w:r w:rsidRPr="00A55723">
        <w:rPr>
          <w:noProof/>
          <w:u w:val="single"/>
        </w:rPr>
        <w:t>datum, čas a doba trvání (IfcDate, IfcDateTime, IfcTime, IfcDuration…):</w:t>
      </w:r>
    </w:p>
    <w:p w14:paraId="50582472" w14:textId="597D3365" w:rsidR="00337B69" w:rsidRDefault="00337B69" w:rsidP="00E65E4D">
      <w:pPr>
        <w:pStyle w:val="Text2-2"/>
        <w:numPr>
          <w:ilvl w:val="1"/>
          <w:numId w:val="18"/>
        </w:numPr>
        <w:ind w:left="1985" w:hanging="284"/>
        <w:contextualSpacing/>
        <w:rPr>
          <w:noProof/>
        </w:rPr>
      </w:pPr>
      <w:r w:rsidRPr="00750461">
        <w:rPr>
          <w:noProof/>
        </w:rPr>
        <w:t>různé formáty (</w:t>
      </w:r>
      <w:r w:rsidR="007F7911">
        <w:rPr>
          <w:noProof/>
        </w:rPr>
        <w:t>RRRR</w:t>
      </w:r>
      <w:r w:rsidR="00FA5E69">
        <w:rPr>
          <w:noProof/>
        </w:rPr>
        <w:t>-MM-DD</w:t>
      </w:r>
      <w:r w:rsidRPr="00750461">
        <w:rPr>
          <w:noProof/>
        </w:rPr>
        <w:t>,</w:t>
      </w:r>
      <w:r w:rsidR="00E65E4D">
        <w:rPr>
          <w:noProof/>
        </w:rPr>
        <w:t xml:space="preserve"> </w:t>
      </w:r>
      <w:r w:rsidRPr="00750461">
        <w:rPr>
          <w:noProof/>
        </w:rPr>
        <w:t>RRRR</w:t>
      </w:r>
      <w:r w:rsidR="00E65E4D">
        <w:rPr>
          <w:noProof/>
        </w:rPr>
        <w:t>-MM</w:t>
      </w:r>
      <w:r w:rsidR="00235608">
        <w:rPr>
          <w:noProof/>
        </w:rPr>
        <w:t>, RRRR-MM-DDT</w:t>
      </w:r>
      <w:r w:rsidR="00EC228B">
        <w:rPr>
          <w:noProof/>
        </w:rPr>
        <w:t>HH:MM:SS</w:t>
      </w:r>
      <w:r w:rsidRPr="00750461">
        <w:rPr>
          <w:noProof/>
        </w:rPr>
        <w:t>…)</w:t>
      </w:r>
    </w:p>
    <w:p w14:paraId="607B0CEB" w14:textId="77777777" w:rsidR="00337B69" w:rsidRPr="00820677" w:rsidRDefault="00337B69" w:rsidP="00337B69">
      <w:pPr>
        <w:pStyle w:val="Text2-1"/>
        <w:numPr>
          <w:ilvl w:val="0"/>
          <w:numId w:val="0"/>
        </w:numPr>
        <w:tabs>
          <w:tab w:val="left" w:pos="993"/>
        </w:tabs>
        <w:spacing w:after="360"/>
        <w:ind w:left="992"/>
        <w:rPr>
          <w:i/>
          <w:iCs/>
        </w:rPr>
      </w:pPr>
      <w:r w:rsidRPr="00820677">
        <w:rPr>
          <w:i/>
          <w:iCs/>
        </w:rPr>
        <w:t>V</w:t>
      </w:r>
      <w:r w:rsidRPr="00820677">
        <w:rPr>
          <w:i/>
          <w:iCs/>
          <w:noProof/>
        </w:rPr>
        <w:t xml:space="preserve">alidaci 6. </w:t>
      </w:r>
      <w:r>
        <w:rPr>
          <w:i/>
          <w:iCs/>
          <w:noProof/>
        </w:rPr>
        <w:t>úrovně</w:t>
      </w:r>
      <w:r w:rsidRPr="00820677">
        <w:rPr>
          <w:i/>
          <w:iCs/>
          <w:noProof/>
        </w:rPr>
        <w:t xml:space="preserve"> lze aktuálně provádět jen omezeně (odkaz, datum, ANO/NE, počet desetinných míst…), protože používané datové standardy ve stávající podobě nemají přesně předdefinovány žádné výčty nebo rozsahy očekávaných hodnot vlastností; cílovým stavem je ale kompletní kontrola očekávaných hodnot všech vlastností.</w:t>
      </w:r>
    </w:p>
    <w:p w14:paraId="6BAB759A" w14:textId="77777777" w:rsidR="00337B69" w:rsidRDefault="00337B69" w:rsidP="00337B69">
      <w:pPr>
        <w:pStyle w:val="Text2-1"/>
        <w:tabs>
          <w:tab w:val="clear" w:pos="737"/>
          <w:tab w:val="left" w:pos="709"/>
        </w:tabs>
        <w:ind w:left="709"/>
      </w:pPr>
      <w:r>
        <w:rPr>
          <w:noProof/>
        </w:rPr>
        <w:t>Ž</w:t>
      </w:r>
      <w:r w:rsidRPr="00E13024">
        <w:rPr>
          <w:noProof/>
        </w:rPr>
        <w:t xml:space="preserve">ádná požadovaná vlastnost </w:t>
      </w:r>
      <w:r>
        <w:rPr>
          <w:noProof/>
        </w:rPr>
        <w:t>nesmí chybět nebo zůstat b</w:t>
      </w:r>
      <w:r w:rsidRPr="00E13024">
        <w:rPr>
          <w:noProof/>
        </w:rPr>
        <w:t>ez hodnoty</w:t>
      </w:r>
      <w:r>
        <w:rPr>
          <w:noProof/>
        </w:rPr>
        <w:t>, aby bylo možné provádět datovou kontrolu negrafických informací automatizovaně.</w:t>
      </w:r>
    </w:p>
    <w:p w14:paraId="2BCB73CE" w14:textId="5D497917" w:rsidR="00337B69" w:rsidRDefault="00337B69" w:rsidP="00D22EF9">
      <w:pPr>
        <w:pStyle w:val="Text2-1"/>
        <w:tabs>
          <w:tab w:val="clear" w:pos="737"/>
          <w:tab w:val="left" w:pos="709"/>
        </w:tabs>
        <w:spacing w:after="0"/>
        <w:ind w:left="709"/>
        <w:rPr>
          <w:noProof/>
        </w:rPr>
      </w:pPr>
      <w:r>
        <w:rPr>
          <w:noProof/>
        </w:rPr>
        <w:t xml:space="preserve">V případě, že hodnotu požadované vlastnosti nelze z nějakého důvodu vyplnit, </w:t>
      </w:r>
      <w:r w:rsidRPr="00E13024">
        <w:rPr>
          <w:noProof/>
        </w:rPr>
        <w:t>použij</w:t>
      </w:r>
      <w:r>
        <w:rPr>
          <w:noProof/>
        </w:rPr>
        <w:t>e</w:t>
      </w:r>
      <w:r w:rsidRPr="00E13024">
        <w:rPr>
          <w:noProof/>
        </w:rPr>
        <w:t xml:space="preserve"> se dle datového typu </w:t>
      </w:r>
      <w:r>
        <w:rPr>
          <w:noProof/>
        </w:rPr>
        <w:t xml:space="preserve">vlastnosti </w:t>
      </w:r>
      <w:r w:rsidRPr="00E13024">
        <w:rPr>
          <w:noProof/>
        </w:rPr>
        <w:t>zástupn</w:t>
      </w:r>
      <w:r>
        <w:rPr>
          <w:noProof/>
        </w:rPr>
        <w:t>á</w:t>
      </w:r>
      <w:r w:rsidRPr="00E13024">
        <w:rPr>
          <w:noProof/>
        </w:rPr>
        <w:t xml:space="preserve"> hodnot</w:t>
      </w:r>
      <w:r>
        <w:rPr>
          <w:noProof/>
        </w:rPr>
        <w:t>a, informující o důvodu absence relevantní hodnoty</w:t>
      </w:r>
      <w:r w:rsidR="00AC1A68">
        <w:rPr>
          <w:noProof/>
        </w:rPr>
        <w:t xml:space="preserve"> (</w:t>
      </w:r>
      <w:r>
        <w:rPr>
          <w:noProof/>
        </w:rPr>
        <w:t>viz tabulka zástupných hodnot 5.5.11</w:t>
      </w:r>
      <w:r w:rsidR="00AC1A68">
        <w:rPr>
          <w:noProof/>
        </w:rPr>
        <w:t>).</w:t>
      </w:r>
    </w:p>
    <w:p w14:paraId="37267E2D" w14:textId="77777777" w:rsidR="00337B69" w:rsidRDefault="00337B69" w:rsidP="00D22EF9">
      <w:pPr>
        <w:spacing w:before="0"/>
        <w:rPr>
          <w:noProof/>
        </w:rPr>
      </w:pPr>
      <w:r>
        <w:rPr>
          <w:noProof/>
        </w:rPr>
        <w:br w:type="page"/>
      </w:r>
    </w:p>
    <w:p w14:paraId="5AC3641B" w14:textId="77777777" w:rsidR="00337B69" w:rsidRDefault="00337B69" w:rsidP="00337B69">
      <w:pPr>
        <w:pStyle w:val="Text2-1"/>
        <w:rPr>
          <w:noProof/>
        </w:rPr>
      </w:pPr>
      <w:r>
        <w:rPr>
          <w:noProof/>
        </w:rPr>
        <w:lastRenderedPageBreak/>
        <w:t>Systém zástupných hodnot umožní všem vlastnostem všech elementů úspěšně projít kontrolou negrafických informací, ale posiluje zodpovědnost projektanta za danou zástupnou hodnotu, pokud se ji rozhodne použít. Zástupné hodnoty poskytují Správě železnic také možnost jednoduše získat podklady pro budoucí úpravy datového standardu v oblasti požadovaných vlastností pro daný typ elementu nebo stupeň dokumentace. (Nemá smysl požadovat vlastnosti opakovaně označované za nerelevantní. Tyto vlastnosti tak můžou být z datového standardu pro daný typ elementu nebo stupeň dokumentace vyřazeny.)</w:t>
      </w:r>
    </w:p>
    <w:p w14:paraId="14E43EE5" w14:textId="77777777" w:rsidR="00337B69" w:rsidRDefault="00337B69" w:rsidP="00337B69">
      <w:pPr>
        <w:pStyle w:val="Text2-1"/>
        <w:rPr>
          <w:noProof/>
        </w:rPr>
      </w:pPr>
      <w:r>
        <w:rPr>
          <w:noProof/>
        </w:rPr>
        <w:t>Pokud budou v rámci projektu navrženy nové typy elementů, budou zkontrolovány individuálně na základě přiřazené šablony skupin vlastností.</w:t>
      </w:r>
    </w:p>
    <w:p w14:paraId="134D9DED" w14:textId="77777777" w:rsidR="00337B69" w:rsidRDefault="00337B69" w:rsidP="00337B69">
      <w:pPr>
        <w:pStyle w:val="Text2-1"/>
        <w:rPr>
          <w:noProof/>
        </w:rPr>
      </w:pPr>
      <w:r w:rsidRPr="00D81D80">
        <w:rPr>
          <w:b/>
          <w:bCs/>
        </w:rPr>
        <w:t>V případě nízké chybovosti</w:t>
      </w:r>
      <w:r>
        <w:t xml:space="preserve"> modelu lze přistoupit k připomínkování DiMS pomocí výměnného připomínkovacího souboru </w:t>
      </w:r>
      <w:r w:rsidRPr="00D81D80">
        <w:rPr>
          <w:b/>
          <w:bCs/>
        </w:rPr>
        <w:t>formátu BCF</w:t>
      </w:r>
      <w:r>
        <w:t>.</w:t>
      </w:r>
    </w:p>
    <w:p w14:paraId="23B0528F" w14:textId="2D3E9EF1" w:rsidR="00337B69" w:rsidRDefault="00337B69" w:rsidP="00337B69">
      <w:pPr>
        <w:pStyle w:val="Text2-1"/>
        <w:rPr>
          <w:noProof/>
        </w:rPr>
      </w:pPr>
      <w:r w:rsidRPr="00D81D80">
        <w:rPr>
          <w:b/>
          <w:bCs/>
        </w:rPr>
        <w:t>V případě vyšší chybovosti</w:t>
      </w:r>
      <w:r>
        <w:t xml:space="preserve"> je formát BCF neefektivní a v takovém případě bude v</w:t>
      </w:r>
      <w:r>
        <w:rPr>
          <w:noProof/>
        </w:rPr>
        <w:t xml:space="preserve">ýstupem jednotlivých úrovní kontroly negrafických informací pouze </w:t>
      </w:r>
      <w:r w:rsidRPr="00D81D80">
        <w:rPr>
          <w:b/>
          <w:bCs/>
          <w:noProof/>
        </w:rPr>
        <w:t>tabulkový seznam elementů</w:t>
      </w:r>
      <w:r>
        <w:rPr>
          <w:noProof/>
        </w:rPr>
        <w:t xml:space="preserve"> identifikovaných identifikátorem „DS_GUID“. (Na tento identifikátor lze namapovat IfcGuid nebo vlastní identifikátor </w:t>
      </w:r>
      <w:r w:rsidR="006148B8">
        <w:rPr>
          <w:noProof/>
        </w:rPr>
        <w:t>projekčního software</w:t>
      </w:r>
      <w:r>
        <w:rPr>
          <w:noProof/>
        </w:rPr>
        <w:t>, aby bylo možné element vyhledat i v</w:t>
      </w:r>
      <w:r w:rsidR="00122EE3">
        <w:rPr>
          <w:noProof/>
        </w:rPr>
        <w:t xml:space="preserve"> projekčním </w:t>
      </w:r>
      <w:r>
        <w:rPr>
          <w:noProof/>
        </w:rPr>
        <w:t xml:space="preserve">software, který generuje IfcGuid až </w:t>
      </w:r>
      <w:r w:rsidR="00122EE3">
        <w:rPr>
          <w:noProof/>
        </w:rPr>
        <w:t>při</w:t>
      </w:r>
      <w:r>
        <w:rPr>
          <w:noProof/>
        </w:rPr>
        <w:t xml:space="preserve"> exportu do</w:t>
      </w:r>
      <w:r w:rsidR="00122EE3">
        <w:rPr>
          <w:noProof/>
        </w:rPr>
        <w:t> </w:t>
      </w:r>
      <w:r>
        <w:rPr>
          <w:noProof/>
        </w:rPr>
        <w:t>IFC a</w:t>
      </w:r>
      <w:r w:rsidR="006148B8">
        <w:rPr>
          <w:noProof/>
        </w:rPr>
        <w:t> </w:t>
      </w:r>
      <w:r>
        <w:rPr>
          <w:noProof/>
        </w:rPr>
        <w:t xml:space="preserve">neumožňuje </w:t>
      </w:r>
      <w:r w:rsidR="00122EE3">
        <w:rPr>
          <w:noProof/>
        </w:rPr>
        <w:t>elementy zpětně identifikovat pomocí IfcGuid</w:t>
      </w:r>
      <w:r>
        <w:rPr>
          <w:noProof/>
        </w:rPr>
        <w:t xml:space="preserve">.) Tabulkový seznam elementů popisuje </w:t>
      </w:r>
      <w:r w:rsidR="008A2A4D">
        <w:rPr>
          <w:noProof/>
        </w:rPr>
        <w:t xml:space="preserve">na jednotlivých řádcích </w:t>
      </w:r>
      <w:r>
        <w:rPr>
          <w:noProof/>
        </w:rPr>
        <w:t>zjištěné nedostatky</w:t>
      </w:r>
      <w:r w:rsidR="00D43D4E">
        <w:rPr>
          <w:noProof/>
        </w:rPr>
        <w:t xml:space="preserve"> </w:t>
      </w:r>
      <w:r w:rsidR="008A2A4D">
        <w:rPr>
          <w:noProof/>
        </w:rPr>
        <w:t xml:space="preserve">a </w:t>
      </w:r>
      <w:r w:rsidR="000D07EF">
        <w:rPr>
          <w:noProof/>
        </w:rPr>
        <w:t>jejich počet</w:t>
      </w:r>
      <w:r>
        <w:t xml:space="preserve">. Pro každý </w:t>
      </w:r>
      <w:r w:rsidR="00EE4269">
        <w:t>profesní</w:t>
      </w:r>
      <w:r>
        <w:t xml:space="preserve"> DiMS je </w:t>
      </w:r>
      <w:r w:rsidR="000D07EF">
        <w:t xml:space="preserve">pak </w:t>
      </w:r>
      <w:r>
        <w:t>vypočítána procentuální chybovost (procentuální poměr elementů s alespoň jednou chybou) a průměrný počet chyb na </w:t>
      </w:r>
      <w:r w:rsidR="00D22EF9">
        <w:t xml:space="preserve">jeden </w:t>
      </w:r>
      <w:r>
        <w:t>element.</w:t>
      </w:r>
    </w:p>
    <w:p w14:paraId="3E5BFA09" w14:textId="77777777" w:rsidR="00337B69" w:rsidRDefault="00337B69" w:rsidP="00337B69">
      <w:pPr>
        <w:pStyle w:val="Text2-1"/>
        <w:rPr>
          <w:noProof/>
        </w:rPr>
      </w:pPr>
      <w:r w:rsidRPr="002F7EFD">
        <w:t>Schéma procesu datové kontroly negrafických informací DiMS u Správy železnic</w:t>
      </w:r>
      <w:r>
        <w:t>:</w:t>
      </w:r>
    </w:p>
    <w:p w14:paraId="69940D0C" w14:textId="77777777" w:rsidR="00337B69" w:rsidRDefault="00337B69" w:rsidP="00337B69">
      <w:pPr>
        <w:pStyle w:val="Text1-2"/>
        <w:numPr>
          <w:ilvl w:val="0"/>
          <w:numId w:val="0"/>
        </w:numPr>
        <w:ind w:left="1474" w:hanging="737"/>
        <w:jc w:val="center"/>
      </w:pPr>
      <w:r>
        <w:rPr>
          <w:noProof/>
          <w:lang w:eastAsia="cs-CZ"/>
        </w:rPr>
        <w:drawing>
          <wp:inline distT="0" distB="0" distL="0" distR="0" wp14:anchorId="27B269D1" wp14:editId="02923139">
            <wp:extent cx="4724400" cy="5329802"/>
            <wp:effectExtent l="0" t="0" r="0" b="4445"/>
            <wp:docPr id="2136872577" name="Obrázek 2136872577" descr="Obsah obrázku text, snímek obrazovky, grafický design, Písmo&#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36872577" name="Obrázek 1" descr="Obsah obrázku text, snímek obrazovky, grafický design, Písmo&#10;&#10;Popis byl vytvořen automaticky"/>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4747299" cy="5355635"/>
                    </a:xfrm>
                    <a:prstGeom prst="rect">
                      <a:avLst/>
                    </a:prstGeom>
                    <a:noFill/>
                    <a:ln>
                      <a:noFill/>
                    </a:ln>
                  </pic:spPr>
                </pic:pic>
              </a:graphicData>
            </a:graphic>
          </wp:inline>
        </w:drawing>
      </w:r>
    </w:p>
    <w:p w14:paraId="6FC58722" w14:textId="77777777" w:rsidR="00337B69" w:rsidRDefault="00337B69" w:rsidP="00337B69">
      <w:r>
        <w:br w:type="page"/>
      </w:r>
    </w:p>
    <w:p w14:paraId="07DE1446" w14:textId="77777777" w:rsidR="00337B69" w:rsidRDefault="00337B69" w:rsidP="00337B69">
      <w:pPr>
        <w:pStyle w:val="Nadpis2-2"/>
        <w:spacing w:before="120" w:after="0"/>
      </w:pPr>
      <w:bookmarkStart w:id="77" w:name="_Toc180160188"/>
      <w:r>
        <w:lastRenderedPageBreak/>
        <w:t>Kontrola grafických informací</w:t>
      </w:r>
      <w:bookmarkEnd w:id="77"/>
    </w:p>
    <w:p w14:paraId="7850DE1B" w14:textId="77777777" w:rsidR="00940B91" w:rsidRDefault="00337B69" w:rsidP="00940B91">
      <w:pPr>
        <w:pStyle w:val="Text2-1"/>
        <w:tabs>
          <w:tab w:val="clear" w:pos="737"/>
        </w:tabs>
        <w:spacing w:after="0"/>
        <w:ind w:left="709"/>
      </w:pPr>
      <w:r>
        <w:t>Kontrola grafických informací DiMS se skládá z několika nezávislých typů kontrol. Podmínkou pro provádění dalšího typu kontroly je úspěšná kontrola přechozího typu.</w:t>
      </w:r>
    </w:p>
    <w:p w14:paraId="1DB3B128" w14:textId="77777777" w:rsidR="00742700" w:rsidRDefault="00742700" w:rsidP="00742700">
      <w:pPr>
        <w:pStyle w:val="Text2-1"/>
        <w:numPr>
          <w:ilvl w:val="0"/>
          <w:numId w:val="23"/>
        </w:numPr>
        <w:spacing w:before="240" w:after="0"/>
        <w:ind w:left="993" w:hanging="284"/>
        <w:rPr>
          <w:noProof/>
        </w:rPr>
      </w:pPr>
      <w:r w:rsidRPr="00B10A6F">
        <w:rPr>
          <w:b/>
          <w:bCs/>
          <w:noProof/>
        </w:rPr>
        <w:t>Kontrola grafické podrobnosti (dle cílů EIR)</w:t>
      </w:r>
      <w:r>
        <w:rPr>
          <w:b/>
          <w:bCs/>
          <w:noProof/>
        </w:rPr>
        <w:t xml:space="preserve"> –</w:t>
      </w:r>
      <w:r w:rsidRPr="00BF4F0A">
        <w:rPr>
          <w:noProof/>
        </w:rPr>
        <w:t xml:space="preserve"> </w:t>
      </w:r>
      <w:r w:rsidRPr="000F6DA5">
        <w:rPr>
          <w:noProof/>
        </w:rPr>
        <w:t xml:space="preserve">elementy, které mají v datovém standardu stanovenu požadovanou úroveň grafické podrobnosti (G0, G1, G2, G3), budou vizuálně zkontrolovány na reprezentativním vzorku elementů utvořeném náhodným výběrem a </w:t>
      </w:r>
      <w:r>
        <w:rPr>
          <w:noProof/>
        </w:rPr>
        <w:t>následně také</w:t>
      </w:r>
      <w:r w:rsidRPr="000F6DA5">
        <w:rPr>
          <w:noProof/>
        </w:rPr>
        <w:t xml:space="preserve"> na vzorku</w:t>
      </w:r>
      <w:r>
        <w:rPr>
          <w:noProof/>
        </w:rPr>
        <w:t xml:space="preserve"> </w:t>
      </w:r>
      <w:r w:rsidRPr="000F6DA5">
        <w:rPr>
          <w:noProof/>
        </w:rPr>
        <w:t>cíleně vybraných potenciálně problémových typ</w:t>
      </w:r>
      <w:r>
        <w:rPr>
          <w:noProof/>
        </w:rPr>
        <w:t>ů</w:t>
      </w:r>
      <w:r w:rsidRPr="000F6DA5">
        <w:rPr>
          <w:noProof/>
        </w:rPr>
        <w:t xml:space="preserve"> elementů</w:t>
      </w:r>
      <w:r>
        <w:rPr>
          <w:noProof/>
        </w:rPr>
        <w:t xml:space="preserve"> (na základě předchozích zkušeností)</w:t>
      </w:r>
    </w:p>
    <w:p w14:paraId="11A016EA" w14:textId="77777777" w:rsidR="00742700" w:rsidRPr="00832685" w:rsidRDefault="00742700" w:rsidP="00742700">
      <w:pPr>
        <w:pStyle w:val="Text2-1"/>
        <w:numPr>
          <w:ilvl w:val="1"/>
          <w:numId w:val="23"/>
        </w:numPr>
        <w:spacing w:after="60"/>
        <w:ind w:left="1418" w:hanging="284"/>
        <w:rPr>
          <w:noProof/>
          <w:u w:val="single"/>
        </w:rPr>
      </w:pPr>
      <w:r w:rsidRPr="00832685">
        <w:rPr>
          <w:u w:val="single"/>
        </w:rPr>
        <w:t>úrovně grafické podrobnosti jsou popsány v metodikách ČAS:</w:t>
      </w:r>
    </w:p>
    <w:p w14:paraId="459BB825" w14:textId="77777777" w:rsidR="00742700" w:rsidRDefault="00742700" w:rsidP="00742700">
      <w:pPr>
        <w:pStyle w:val="Text2-1"/>
        <w:numPr>
          <w:ilvl w:val="1"/>
          <w:numId w:val="24"/>
        </w:numPr>
        <w:spacing w:before="0" w:after="0"/>
        <w:ind w:left="1985" w:hanging="284"/>
        <w:rPr>
          <w:noProof/>
        </w:rPr>
      </w:pPr>
      <w:r>
        <w:t>Principy tvorby DiMS podle DSS pro pozemní stavby DUR</w:t>
      </w:r>
    </w:p>
    <w:p w14:paraId="01F43292" w14:textId="77777777" w:rsidR="00742700" w:rsidRDefault="00742700" w:rsidP="00742700">
      <w:pPr>
        <w:pStyle w:val="Text2-1"/>
        <w:numPr>
          <w:ilvl w:val="1"/>
          <w:numId w:val="24"/>
        </w:numPr>
        <w:spacing w:before="0" w:after="0"/>
        <w:ind w:left="1985" w:hanging="284"/>
        <w:rPr>
          <w:noProof/>
        </w:rPr>
      </w:pPr>
      <w:r>
        <w:t>Principy tvorby DiMS podle DSS pro pozemní stavby DSP</w:t>
      </w:r>
    </w:p>
    <w:p w14:paraId="1044B753" w14:textId="77777777" w:rsidR="00742700" w:rsidRDefault="00742700" w:rsidP="00742700">
      <w:pPr>
        <w:pStyle w:val="Text2-1"/>
        <w:numPr>
          <w:ilvl w:val="1"/>
          <w:numId w:val="24"/>
        </w:numPr>
        <w:spacing w:before="0" w:after="0"/>
        <w:ind w:left="1985" w:hanging="284"/>
        <w:rPr>
          <w:noProof/>
        </w:rPr>
      </w:pPr>
      <w:r>
        <w:t>Principy tvorby DiMS podle DSS pro pozemní stavby DPS</w:t>
      </w:r>
    </w:p>
    <w:p w14:paraId="3739AC0B" w14:textId="77777777" w:rsidR="00742700" w:rsidRDefault="00742700" w:rsidP="00742700">
      <w:pPr>
        <w:pStyle w:val="Text2-1"/>
        <w:numPr>
          <w:ilvl w:val="0"/>
          <w:numId w:val="24"/>
        </w:numPr>
        <w:spacing w:before="240"/>
        <w:ind w:left="1066" w:hanging="357"/>
        <w:rPr>
          <w:noProof/>
        </w:rPr>
      </w:pPr>
      <w:r w:rsidRPr="006D28BD">
        <w:rPr>
          <w:b/>
          <w:bCs/>
          <w:noProof/>
        </w:rPr>
        <w:t xml:space="preserve">Kontrola </w:t>
      </w:r>
      <w:r>
        <w:rPr>
          <w:b/>
          <w:bCs/>
          <w:noProof/>
        </w:rPr>
        <w:t xml:space="preserve">geometrické přesnosti (dle cílů EIR) </w:t>
      </w:r>
      <w:r w:rsidRPr="00634C55">
        <w:rPr>
          <w:noProof/>
        </w:rPr>
        <w:t xml:space="preserve">– </w:t>
      </w:r>
      <w:r w:rsidRPr="00BE478D">
        <w:rPr>
          <w:noProof/>
        </w:rPr>
        <w:t>elementy, které mají v</w:t>
      </w:r>
      <w:r>
        <w:rPr>
          <w:noProof/>
        </w:rPr>
        <w:t> </w:t>
      </w:r>
      <w:r w:rsidRPr="00BE478D">
        <w:rPr>
          <w:noProof/>
        </w:rPr>
        <w:t xml:space="preserve">datovém standardu stanovenu požadovanou třídu geometrické přesnosti (PX, PN, P0, P1, P2, P5, P10, P20, P50, P100, P200, P500, P1000, P100H, PGEO), budou </w:t>
      </w:r>
      <w:r>
        <w:rPr>
          <w:noProof/>
        </w:rPr>
        <w:t xml:space="preserve">vizuálně </w:t>
      </w:r>
      <w:r w:rsidRPr="00BE478D">
        <w:rPr>
          <w:noProof/>
        </w:rPr>
        <w:t>zkontrolovány na reprezentativním vzorku elementů utvořeném náhodným výběrem a následně na v</w:t>
      </w:r>
      <w:r w:rsidRPr="00ED7819">
        <w:rPr>
          <w:noProof/>
        </w:rPr>
        <w:t xml:space="preserve"> </w:t>
      </w:r>
      <w:r>
        <w:rPr>
          <w:noProof/>
        </w:rPr>
        <w:t>následně také</w:t>
      </w:r>
      <w:r w:rsidRPr="000F6DA5">
        <w:rPr>
          <w:noProof/>
        </w:rPr>
        <w:t xml:space="preserve"> na vzorku</w:t>
      </w:r>
      <w:r>
        <w:rPr>
          <w:noProof/>
        </w:rPr>
        <w:t xml:space="preserve"> </w:t>
      </w:r>
      <w:r w:rsidRPr="000F6DA5">
        <w:rPr>
          <w:noProof/>
        </w:rPr>
        <w:t>cíleně vybraných potenciálně problémových typ</w:t>
      </w:r>
      <w:r>
        <w:rPr>
          <w:noProof/>
        </w:rPr>
        <w:t>ů</w:t>
      </w:r>
      <w:r w:rsidRPr="000F6DA5">
        <w:rPr>
          <w:noProof/>
        </w:rPr>
        <w:t xml:space="preserve"> elementů</w:t>
      </w:r>
      <w:r>
        <w:rPr>
          <w:noProof/>
        </w:rPr>
        <w:t xml:space="preserve"> (na základě předchozích zkušeností); </w:t>
      </w:r>
      <w:r w:rsidRPr="00BE478D">
        <w:rPr>
          <w:noProof/>
        </w:rPr>
        <w:t xml:space="preserve">vizuální kontrola je založena na porovnání digitálního 3D modelu s mračnem bodů </w:t>
      </w:r>
      <w:r>
        <w:rPr>
          <w:noProof/>
        </w:rPr>
        <w:t xml:space="preserve">z 3D skenů </w:t>
      </w:r>
      <w:r w:rsidRPr="00BE478D">
        <w:rPr>
          <w:noProof/>
        </w:rPr>
        <w:t xml:space="preserve">nebo </w:t>
      </w:r>
      <w:r>
        <w:rPr>
          <w:noProof/>
        </w:rPr>
        <w:t>s </w:t>
      </w:r>
      <w:r w:rsidRPr="00BE478D">
        <w:rPr>
          <w:noProof/>
        </w:rPr>
        <w:t>geodeticky zaměřenými body</w:t>
      </w:r>
      <w:r>
        <w:rPr>
          <w:noProof/>
        </w:rPr>
        <w:t xml:space="preserve"> – pro lepší viditelnost </w:t>
      </w:r>
      <w:r w:rsidRPr="00BE478D">
        <w:rPr>
          <w:noProof/>
        </w:rPr>
        <w:t xml:space="preserve">reprezentovanými </w:t>
      </w:r>
      <w:r>
        <w:rPr>
          <w:noProof/>
        </w:rPr>
        <w:t>v modelu</w:t>
      </w:r>
      <w:r w:rsidRPr="00BE478D">
        <w:rPr>
          <w:noProof/>
        </w:rPr>
        <w:t xml:space="preserve"> </w:t>
      </w:r>
      <w:r>
        <w:rPr>
          <w:noProof/>
        </w:rPr>
        <w:t xml:space="preserve">ideálně </w:t>
      </w:r>
      <w:r w:rsidRPr="00BE478D">
        <w:rPr>
          <w:noProof/>
        </w:rPr>
        <w:t>vhodným reprezentativním tělesem (např. hrotem kuželu či jehlanu)</w:t>
      </w:r>
    </w:p>
    <w:p w14:paraId="3A89F804" w14:textId="77777777" w:rsidR="00742700" w:rsidRPr="00832685" w:rsidRDefault="00742700" w:rsidP="00742700">
      <w:pPr>
        <w:pStyle w:val="Text2-1"/>
        <w:numPr>
          <w:ilvl w:val="1"/>
          <w:numId w:val="23"/>
        </w:numPr>
        <w:spacing w:after="60"/>
        <w:ind w:left="1418" w:hanging="284"/>
        <w:rPr>
          <w:noProof/>
          <w:u w:val="single"/>
        </w:rPr>
      </w:pPr>
      <w:r w:rsidRPr="00180ECE">
        <w:rPr>
          <w:u w:val="single"/>
        </w:rPr>
        <w:t>úrovně grafické podrobnosti jsou popsány v metodice SFDI</w:t>
      </w:r>
      <w:r w:rsidRPr="00832685">
        <w:rPr>
          <w:u w:val="single"/>
        </w:rPr>
        <w:t>:</w:t>
      </w:r>
    </w:p>
    <w:p w14:paraId="59FC7902" w14:textId="77777777" w:rsidR="00742700" w:rsidRDefault="00742700" w:rsidP="00742700">
      <w:pPr>
        <w:pStyle w:val="Text2-1"/>
        <w:numPr>
          <w:ilvl w:val="1"/>
          <w:numId w:val="24"/>
        </w:numPr>
        <w:spacing w:before="0" w:after="0"/>
        <w:ind w:left="1985" w:hanging="284"/>
        <w:rPr>
          <w:noProof/>
        </w:rPr>
      </w:pPr>
      <w:r w:rsidRPr="001D72CB">
        <w:t>Předpis pro informační modelování staveb (BIM) pro stavby dopravní infrastruktury – Datový standard DÚR, DSP, PDPS, RDS (březen 2022)</w:t>
      </w:r>
    </w:p>
    <w:p w14:paraId="45BB2D79" w14:textId="77777777" w:rsidR="00742700" w:rsidRDefault="00742700" w:rsidP="00742700">
      <w:pPr>
        <w:pStyle w:val="Text2-1"/>
        <w:numPr>
          <w:ilvl w:val="0"/>
          <w:numId w:val="24"/>
        </w:numPr>
        <w:spacing w:before="240"/>
        <w:ind w:left="1066" w:hanging="357"/>
        <w:rPr>
          <w:noProof/>
        </w:rPr>
      </w:pPr>
      <w:r>
        <w:rPr>
          <w:b/>
          <w:bCs/>
          <w:noProof/>
        </w:rPr>
        <w:t xml:space="preserve">Kontrola tvrdých kolizí (dle cílů EIR) </w:t>
      </w:r>
      <w:r w:rsidRPr="006D28BD">
        <w:rPr>
          <w:noProof/>
        </w:rPr>
        <w:t xml:space="preserve">– </w:t>
      </w:r>
      <w:r w:rsidRPr="00191EA7">
        <w:rPr>
          <w:noProof/>
        </w:rPr>
        <w:t>kontrola tvrdých kolizí je prováděna na</w:t>
      </w:r>
      <w:r>
        <w:rPr>
          <w:noProof/>
        </w:rPr>
        <w:t> </w:t>
      </w:r>
      <w:r w:rsidRPr="00191EA7">
        <w:rPr>
          <w:noProof/>
        </w:rPr>
        <w:t xml:space="preserve">kombinaci elementů nebo vybraných </w:t>
      </w:r>
      <w:r>
        <w:rPr>
          <w:noProof/>
        </w:rPr>
        <w:t>profesních</w:t>
      </w:r>
      <w:r w:rsidRPr="00191EA7">
        <w:rPr>
          <w:noProof/>
        </w:rPr>
        <w:t xml:space="preserve"> DiMS zachycujících pouze finální stav nebo dlouhodobý dočasný stav; do této kontroly nejsou zahrnuty různé dočasné a</w:t>
      </w:r>
      <w:r>
        <w:rPr>
          <w:noProof/>
        </w:rPr>
        <w:t> </w:t>
      </w:r>
      <w:r w:rsidRPr="00191EA7">
        <w:rPr>
          <w:noProof/>
        </w:rPr>
        <w:t>pomocné konstrukce či zařízení staveniště</w:t>
      </w:r>
      <w:r>
        <w:rPr>
          <w:noProof/>
        </w:rPr>
        <w:t>. T</w:t>
      </w:r>
      <w:r w:rsidRPr="00620A5F">
        <w:rPr>
          <w:noProof/>
        </w:rPr>
        <w:t>vrdé kolize jsou rozděleny do</w:t>
      </w:r>
      <w:r>
        <w:rPr>
          <w:noProof/>
        </w:rPr>
        <w:t> </w:t>
      </w:r>
      <w:r w:rsidRPr="00620A5F">
        <w:rPr>
          <w:noProof/>
        </w:rPr>
        <w:t>4 kategorií podle míry závažnosti kolize, která je dána typem prolínajících se</w:t>
      </w:r>
      <w:r>
        <w:rPr>
          <w:noProof/>
        </w:rPr>
        <w:t> </w:t>
      </w:r>
      <w:r w:rsidRPr="00620A5F">
        <w:rPr>
          <w:noProof/>
        </w:rPr>
        <w:t>elementů v DiMS jednotlivé kategorie kolizí budou kontrolovány na základě stupně dokumentace, pro kterou byl daný model připravován:</w:t>
      </w:r>
    </w:p>
    <w:p w14:paraId="38CC5C71" w14:textId="77777777" w:rsidR="00742700" w:rsidRPr="00832685" w:rsidRDefault="00742700" w:rsidP="00742700">
      <w:pPr>
        <w:pStyle w:val="Text2-1"/>
        <w:numPr>
          <w:ilvl w:val="1"/>
          <w:numId w:val="23"/>
        </w:numPr>
        <w:spacing w:after="60"/>
        <w:ind w:left="1418" w:hanging="284"/>
        <w:rPr>
          <w:noProof/>
          <w:u w:val="single"/>
        </w:rPr>
      </w:pPr>
      <w:r>
        <w:rPr>
          <w:u w:val="single"/>
        </w:rPr>
        <w:t>kategorie kolizí:</w:t>
      </w:r>
    </w:p>
    <w:p w14:paraId="13031A98" w14:textId="77777777" w:rsidR="00742700" w:rsidRDefault="00742700" w:rsidP="00742700">
      <w:pPr>
        <w:pStyle w:val="Text2-1"/>
        <w:numPr>
          <w:ilvl w:val="1"/>
          <w:numId w:val="24"/>
        </w:numPr>
        <w:spacing w:before="0" w:after="0"/>
        <w:ind w:left="1985" w:hanging="284"/>
        <w:rPr>
          <w:noProof/>
        </w:rPr>
      </w:pPr>
      <w:r>
        <w:t>K1 – ZÁVAŽNÉ KOLIZE – nesmí se vyskytovat v ZP, DPS ani PDPS</w:t>
      </w:r>
    </w:p>
    <w:p w14:paraId="791FEDE4" w14:textId="77777777" w:rsidR="00742700" w:rsidRDefault="00742700" w:rsidP="00742700">
      <w:pPr>
        <w:pStyle w:val="Text2-1"/>
        <w:numPr>
          <w:ilvl w:val="1"/>
          <w:numId w:val="24"/>
        </w:numPr>
        <w:spacing w:before="0" w:after="0"/>
        <w:ind w:left="1985" w:hanging="284"/>
        <w:rPr>
          <w:noProof/>
        </w:rPr>
      </w:pPr>
      <w:r w:rsidRPr="005A4008">
        <w:rPr>
          <w:noProof/>
        </w:rPr>
        <w:t>K2 – VÝZNAMNÉ KOLIZE – nesmí se vyskytovat v DP</w:t>
      </w:r>
      <w:r>
        <w:rPr>
          <w:noProof/>
        </w:rPr>
        <w:t>S</w:t>
      </w:r>
      <w:r w:rsidRPr="005A4008">
        <w:rPr>
          <w:noProof/>
        </w:rPr>
        <w:t xml:space="preserve"> ani PDPS</w:t>
      </w:r>
    </w:p>
    <w:p w14:paraId="58F63844" w14:textId="77777777" w:rsidR="00742700" w:rsidRDefault="00742700" w:rsidP="00742700">
      <w:pPr>
        <w:pStyle w:val="Text2-1"/>
        <w:numPr>
          <w:ilvl w:val="1"/>
          <w:numId w:val="24"/>
        </w:numPr>
        <w:spacing w:before="0" w:after="0"/>
        <w:ind w:left="1985" w:hanging="284"/>
        <w:rPr>
          <w:noProof/>
        </w:rPr>
      </w:pPr>
      <w:r>
        <w:t>K3 – NEVÝZNAMNÉ KOLIZE – nesmí se vyskytovat až v PDPS</w:t>
      </w:r>
    </w:p>
    <w:p w14:paraId="78D96D07" w14:textId="77777777" w:rsidR="00742700" w:rsidRDefault="00742700" w:rsidP="00742700">
      <w:pPr>
        <w:pStyle w:val="Text2-1"/>
        <w:numPr>
          <w:ilvl w:val="1"/>
          <w:numId w:val="24"/>
        </w:numPr>
        <w:spacing w:before="0" w:after="0"/>
        <w:ind w:left="1985" w:hanging="284"/>
        <w:rPr>
          <w:noProof/>
        </w:rPr>
      </w:pPr>
      <w:r>
        <w:t>K4 – BEZVÝZNAMNÉ KOLIZE – tolerované kolize</w:t>
      </w:r>
    </w:p>
    <w:p w14:paraId="4838AE10" w14:textId="77777777" w:rsidR="00742700" w:rsidRDefault="00742700" w:rsidP="00742700">
      <w:pPr>
        <w:pStyle w:val="Text2-1"/>
        <w:numPr>
          <w:ilvl w:val="0"/>
          <w:numId w:val="24"/>
        </w:numPr>
        <w:spacing w:before="240"/>
        <w:ind w:left="1066" w:hanging="357"/>
        <w:rPr>
          <w:noProof/>
        </w:rPr>
      </w:pPr>
      <w:r>
        <w:rPr>
          <w:b/>
          <w:bCs/>
          <w:noProof/>
        </w:rPr>
        <w:t xml:space="preserve">Kontrola měkkých kolizí (dle cílů EIR) </w:t>
      </w:r>
      <w:r w:rsidRPr="006D28BD">
        <w:rPr>
          <w:noProof/>
        </w:rPr>
        <w:t xml:space="preserve">– </w:t>
      </w:r>
      <w:r>
        <w:rPr>
          <w:noProof/>
        </w:rPr>
        <w:t>klíčové měkké kolize jsou v některých případech díky modelování některých typů manipulačního prostoru nebo ochranného pásma (např. průjezdní profil) zachyceny mezi tvrdými kolizemi a řešeny jako  tvrdé kolize; kontroly některých dalších typů měkkých kolizí, kdy se elementy přímo neprolínají, ale jsou příliš blízko (a je znemožněna nebo omezena montáž či využívání zařízení), jsou řešeny kontrolou Dokumentace v rámci připomínkového řízení, ale výhledově budou také prováděny v DiMS (nedostatečná odstupová vzdálenost specifických elementů, vzájemně si překážející křídla dveří, úzké schodiště atd.)</w:t>
      </w:r>
    </w:p>
    <w:p w14:paraId="417A73DA" w14:textId="659E9010" w:rsidR="00742700" w:rsidRDefault="00742700" w:rsidP="00742700">
      <w:pPr>
        <w:pStyle w:val="Text2-1"/>
        <w:numPr>
          <w:ilvl w:val="0"/>
          <w:numId w:val="24"/>
        </w:numPr>
        <w:spacing w:before="240" w:after="0"/>
        <w:ind w:left="1066" w:hanging="357"/>
        <w:rPr>
          <w:noProof/>
        </w:rPr>
      </w:pPr>
      <w:r w:rsidRPr="00C736A7">
        <w:rPr>
          <w:b/>
          <w:bCs/>
          <w:noProof/>
        </w:rPr>
        <w:t xml:space="preserve">Kontrola časových kolizí (dle cílů EIR) </w:t>
      </w:r>
      <w:r w:rsidRPr="16EB36B8">
        <w:rPr>
          <w:noProof/>
        </w:rPr>
        <w:t>– specifický typ kontroly tvrdých kolizí prováděný na modelu, ve kterém jsou zobrazeny pouze elementy vyskytující se na</w:t>
      </w:r>
      <w:r>
        <w:rPr>
          <w:noProof/>
        </w:rPr>
        <w:t> </w:t>
      </w:r>
      <w:r w:rsidRPr="16EB36B8">
        <w:rPr>
          <w:noProof/>
        </w:rPr>
        <w:t>místě stavby jen v dané stavební fázi; cílem těchto kontrol je odhalit časové kolize stavby s dočasnými a pomocnými konstrukcemi či zařízením staveniště za</w:t>
      </w:r>
      <w:r>
        <w:rPr>
          <w:noProof/>
        </w:rPr>
        <w:t> </w:t>
      </w:r>
      <w:r w:rsidRPr="16EB36B8">
        <w:rPr>
          <w:noProof/>
        </w:rPr>
        <w:t>účelem včasného odhalení chybného rozfázování stavby a předcházení problémům v koordinaci výstavby</w:t>
      </w:r>
      <w:r>
        <w:rPr>
          <w:noProof/>
        </w:rPr>
        <w:t>.</w:t>
      </w:r>
    </w:p>
    <w:p w14:paraId="0F09938D" w14:textId="77777777" w:rsidR="00742700" w:rsidRDefault="00742700" w:rsidP="00720B14">
      <w:pPr>
        <w:spacing w:before="0"/>
        <w:rPr>
          <w:noProof/>
        </w:rPr>
      </w:pPr>
      <w:r>
        <w:rPr>
          <w:noProof/>
        </w:rPr>
        <w:br w:type="page"/>
      </w:r>
    </w:p>
    <w:p w14:paraId="6E87A16D" w14:textId="03B01F7C" w:rsidR="00096045" w:rsidRDefault="00D65805" w:rsidP="00D20D29">
      <w:pPr>
        <w:pStyle w:val="Nadpis2-1"/>
        <w:spacing w:after="480"/>
      </w:pPr>
      <w:bookmarkStart w:id="78" w:name="_Toc180160189"/>
      <w:r>
        <w:rPr>
          <w:noProof/>
        </w:rPr>
        <w:lastRenderedPageBreak/>
        <w:t>Příloh</w:t>
      </w:r>
      <w:bookmarkEnd w:id="73"/>
      <w:bookmarkEnd w:id="74"/>
      <w:r>
        <w:rPr>
          <w:noProof/>
        </w:rPr>
        <w:t>y</w:t>
      </w:r>
      <w:bookmarkEnd w:id="78"/>
    </w:p>
    <w:p w14:paraId="0D1B42BB" w14:textId="077D8E5D" w:rsidR="00096045" w:rsidRDefault="00096045" w:rsidP="00790EF2">
      <w:pPr>
        <w:pStyle w:val="Text2-1"/>
        <w:numPr>
          <w:ilvl w:val="0"/>
          <w:numId w:val="0"/>
        </w:numPr>
        <w:tabs>
          <w:tab w:val="left" w:pos="1985"/>
        </w:tabs>
        <w:spacing w:before="0" w:after="0" w:line="360" w:lineRule="auto"/>
        <w:ind w:left="2268" w:hanging="1559"/>
        <w:jc w:val="left"/>
        <w:rPr>
          <w:noProof/>
        </w:rPr>
      </w:pPr>
      <w:bookmarkStart w:id="79" w:name="_Hlk148454724"/>
      <w:r>
        <w:rPr>
          <w:noProof/>
        </w:rPr>
        <w:t>Příloha č. 0</w:t>
      </w:r>
      <w:r w:rsidR="00242821">
        <w:rPr>
          <w:noProof/>
        </w:rPr>
        <w:t>1</w:t>
      </w:r>
      <w:r w:rsidR="00BB5447">
        <w:rPr>
          <w:noProof/>
        </w:rPr>
        <w:t>a</w:t>
      </w:r>
      <w:r>
        <w:rPr>
          <w:noProof/>
        </w:rPr>
        <w:tab/>
        <w:t xml:space="preserve"> – </w:t>
      </w:r>
      <w:r>
        <w:rPr>
          <w:noProof/>
        </w:rPr>
        <w:tab/>
        <w:t>Klasifikace CCI.xlsx</w:t>
      </w:r>
    </w:p>
    <w:p w14:paraId="70ED02B2" w14:textId="3AAD1B49" w:rsidR="00BB5447" w:rsidRDefault="00BB5447" w:rsidP="00790EF2">
      <w:pPr>
        <w:pStyle w:val="Text2-1"/>
        <w:numPr>
          <w:ilvl w:val="0"/>
          <w:numId w:val="0"/>
        </w:numPr>
        <w:tabs>
          <w:tab w:val="left" w:pos="1985"/>
        </w:tabs>
        <w:spacing w:before="0" w:after="0" w:line="360" w:lineRule="auto"/>
        <w:ind w:left="2268" w:hanging="1559"/>
        <w:jc w:val="left"/>
        <w:rPr>
          <w:noProof/>
        </w:rPr>
      </w:pPr>
      <w:r>
        <w:rPr>
          <w:noProof/>
        </w:rPr>
        <w:t>Příloha č. 0</w:t>
      </w:r>
      <w:r w:rsidR="00242821">
        <w:rPr>
          <w:noProof/>
        </w:rPr>
        <w:t>1</w:t>
      </w:r>
      <w:r>
        <w:rPr>
          <w:noProof/>
        </w:rPr>
        <w:t>b</w:t>
      </w:r>
      <w:r>
        <w:rPr>
          <w:noProof/>
        </w:rPr>
        <w:tab/>
        <w:t xml:space="preserve"> – </w:t>
      </w:r>
      <w:r>
        <w:rPr>
          <w:noProof/>
        </w:rPr>
        <w:tab/>
        <w:t>Klasifikace CCI.xml</w:t>
      </w:r>
    </w:p>
    <w:p w14:paraId="69DBB50E" w14:textId="0F331364" w:rsidR="00096045" w:rsidRDefault="00096045" w:rsidP="00790EF2">
      <w:pPr>
        <w:pStyle w:val="Text2-1"/>
        <w:numPr>
          <w:ilvl w:val="0"/>
          <w:numId w:val="0"/>
        </w:numPr>
        <w:tabs>
          <w:tab w:val="left" w:pos="1985"/>
        </w:tabs>
        <w:spacing w:before="0" w:after="0" w:line="360" w:lineRule="auto"/>
        <w:ind w:left="2268" w:hanging="1559"/>
        <w:jc w:val="left"/>
        <w:rPr>
          <w:noProof/>
        </w:rPr>
      </w:pPr>
      <w:r>
        <w:rPr>
          <w:noProof/>
        </w:rPr>
        <w:t>Příloha č. 0</w:t>
      </w:r>
      <w:r w:rsidR="00242821">
        <w:rPr>
          <w:noProof/>
        </w:rPr>
        <w:t>2</w:t>
      </w:r>
      <w:r>
        <w:rPr>
          <w:noProof/>
        </w:rPr>
        <w:tab/>
        <w:t xml:space="preserve"> – </w:t>
      </w:r>
      <w:r>
        <w:rPr>
          <w:noProof/>
        </w:rPr>
        <w:tab/>
        <w:t>Datový standard železničních staveb.xlsx</w:t>
      </w:r>
    </w:p>
    <w:p w14:paraId="2CBDD1F9" w14:textId="025263DB" w:rsidR="00096045" w:rsidRDefault="00096045" w:rsidP="00790EF2">
      <w:pPr>
        <w:pStyle w:val="Text2-1"/>
        <w:numPr>
          <w:ilvl w:val="0"/>
          <w:numId w:val="0"/>
        </w:numPr>
        <w:tabs>
          <w:tab w:val="left" w:pos="1985"/>
        </w:tabs>
        <w:spacing w:before="0" w:after="0" w:line="360" w:lineRule="auto"/>
        <w:ind w:left="2268" w:hanging="1559"/>
        <w:jc w:val="left"/>
        <w:rPr>
          <w:noProof/>
        </w:rPr>
      </w:pPr>
      <w:r>
        <w:rPr>
          <w:noProof/>
        </w:rPr>
        <w:t>Příloha č. 0</w:t>
      </w:r>
      <w:r w:rsidR="00242821">
        <w:rPr>
          <w:noProof/>
        </w:rPr>
        <w:t>3</w:t>
      </w:r>
      <w:r>
        <w:rPr>
          <w:noProof/>
        </w:rPr>
        <w:tab/>
        <w:t xml:space="preserve"> – </w:t>
      </w:r>
      <w:r>
        <w:rPr>
          <w:noProof/>
        </w:rPr>
        <w:tab/>
        <w:t>Datový standard pozemních staveb.xlsx</w:t>
      </w:r>
    </w:p>
    <w:p w14:paraId="092D08EA" w14:textId="7860FF9D" w:rsidR="00096045" w:rsidRDefault="00096045" w:rsidP="00790EF2">
      <w:pPr>
        <w:pStyle w:val="Text2-1"/>
        <w:numPr>
          <w:ilvl w:val="0"/>
          <w:numId w:val="0"/>
        </w:numPr>
        <w:tabs>
          <w:tab w:val="left" w:pos="1985"/>
        </w:tabs>
        <w:spacing w:before="0" w:after="0" w:line="360" w:lineRule="auto"/>
        <w:ind w:left="2268" w:hanging="1559"/>
        <w:jc w:val="left"/>
        <w:rPr>
          <w:noProof/>
        </w:rPr>
      </w:pPr>
      <w:r>
        <w:rPr>
          <w:noProof/>
        </w:rPr>
        <w:t>Příloha č. 0</w:t>
      </w:r>
      <w:r w:rsidR="00242821">
        <w:rPr>
          <w:noProof/>
        </w:rPr>
        <w:t>4</w:t>
      </w:r>
      <w:r>
        <w:rPr>
          <w:noProof/>
        </w:rPr>
        <w:tab/>
        <w:t xml:space="preserve"> – </w:t>
      </w:r>
      <w:r>
        <w:rPr>
          <w:noProof/>
        </w:rPr>
        <w:tab/>
        <w:t>Datový standard silničních staveb.xlsx</w:t>
      </w:r>
    </w:p>
    <w:p w14:paraId="1FBBA91D" w14:textId="3EBB9548" w:rsidR="00096045" w:rsidRDefault="00096045" w:rsidP="00790EF2">
      <w:pPr>
        <w:pStyle w:val="Text2-1"/>
        <w:numPr>
          <w:ilvl w:val="0"/>
          <w:numId w:val="0"/>
        </w:numPr>
        <w:tabs>
          <w:tab w:val="left" w:pos="1985"/>
        </w:tabs>
        <w:spacing w:before="0" w:after="0" w:line="360" w:lineRule="auto"/>
        <w:ind w:left="2268" w:hanging="1559"/>
        <w:jc w:val="left"/>
        <w:rPr>
          <w:noProof/>
        </w:rPr>
      </w:pPr>
      <w:r>
        <w:rPr>
          <w:noProof/>
        </w:rPr>
        <w:t>Příloha č. 0</w:t>
      </w:r>
      <w:r w:rsidR="00242821">
        <w:rPr>
          <w:noProof/>
        </w:rPr>
        <w:t>5</w:t>
      </w:r>
      <w:r>
        <w:rPr>
          <w:noProof/>
        </w:rPr>
        <w:tab/>
        <w:t xml:space="preserve"> –</w:t>
      </w:r>
      <w:r>
        <w:rPr>
          <w:noProof/>
        </w:rPr>
        <w:tab/>
        <w:t>Předpis pro informační modelování staveb (BIM)</w:t>
      </w:r>
      <w:r w:rsidR="00334CB8">
        <w:rPr>
          <w:noProof/>
        </w:rPr>
        <w:t xml:space="preserve"> </w:t>
      </w:r>
      <w:r>
        <w:rPr>
          <w:noProof/>
        </w:rPr>
        <w:t>pro stavby</w:t>
      </w:r>
      <w:r w:rsidR="00334CB8">
        <w:rPr>
          <w:noProof/>
        </w:rPr>
        <w:br/>
      </w:r>
      <w:r>
        <w:rPr>
          <w:noProof/>
        </w:rPr>
        <w:t>dopravní infrastruktury</w:t>
      </w:r>
      <w:r w:rsidR="00334CB8">
        <w:rPr>
          <w:noProof/>
        </w:rPr>
        <w:t xml:space="preserve"> </w:t>
      </w:r>
      <w:r w:rsidR="0007134A" w:rsidRPr="0007134A">
        <w:rPr>
          <w:noProof/>
        </w:rPr>
        <w:t>- Datový standard DÚR, DSP, PDPS, RDS</w:t>
      </w:r>
      <w:r>
        <w:rPr>
          <w:noProof/>
        </w:rPr>
        <w:t>.pdf</w:t>
      </w:r>
    </w:p>
    <w:p w14:paraId="7D538889" w14:textId="799553C6" w:rsidR="00096045" w:rsidRDefault="00096045" w:rsidP="00790EF2">
      <w:pPr>
        <w:pStyle w:val="Text2-1"/>
        <w:numPr>
          <w:ilvl w:val="0"/>
          <w:numId w:val="0"/>
        </w:numPr>
        <w:tabs>
          <w:tab w:val="left" w:pos="1985"/>
        </w:tabs>
        <w:spacing w:before="0" w:after="0" w:line="360" w:lineRule="auto"/>
        <w:ind w:left="2268" w:hanging="1559"/>
        <w:jc w:val="left"/>
        <w:rPr>
          <w:noProof/>
        </w:rPr>
      </w:pPr>
      <w:r>
        <w:rPr>
          <w:noProof/>
        </w:rPr>
        <w:t>Příloha č. 0</w:t>
      </w:r>
      <w:r w:rsidR="00242821">
        <w:rPr>
          <w:noProof/>
        </w:rPr>
        <w:t>6</w:t>
      </w:r>
      <w:r>
        <w:rPr>
          <w:noProof/>
        </w:rPr>
        <w:t>a</w:t>
      </w:r>
      <w:r>
        <w:rPr>
          <w:noProof/>
        </w:rPr>
        <w:tab/>
        <w:t xml:space="preserve"> – </w:t>
      </w:r>
      <w:r>
        <w:rPr>
          <w:noProof/>
        </w:rPr>
        <w:tab/>
        <w:t>Principy tvorby DiMS dle DSS pro pozemní stavby DUR.pdf</w:t>
      </w:r>
    </w:p>
    <w:p w14:paraId="08A9E928" w14:textId="423051AB" w:rsidR="00096045" w:rsidRDefault="00096045" w:rsidP="00790EF2">
      <w:pPr>
        <w:pStyle w:val="Text2-1"/>
        <w:numPr>
          <w:ilvl w:val="0"/>
          <w:numId w:val="0"/>
        </w:numPr>
        <w:tabs>
          <w:tab w:val="left" w:pos="1985"/>
        </w:tabs>
        <w:spacing w:before="0" w:after="0" w:line="360" w:lineRule="auto"/>
        <w:ind w:left="2268" w:hanging="1559"/>
        <w:jc w:val="left"/>
        <w:rPr>
          <w:noProof/>
        </w:rPr>
      </w:pPr>
      <w:r>
        <w:rPr>
          <w:noProof/>
        </w:rPr>
        <w:t>Příloha č. 0</w:t>
      </w:r>
      <w:r w:rsidR="00242821">
        <w:rPr>
          <w:noProof/>
        </w:rPr>
        <w:t>6</w:t>
      </w:r>
      <w:r>
        <w:rPr>
          <w:noProof/>
        </w:rPr>
        <w:t>b</w:t>
      </w:r>
      <w:r>
        <w:rPr>
          <w:noProof/>
        </w:rPr>
        <w:tab/>
        <w:t xml:space="preserve"> – </w:t>
      </w:r>
      <w:r>
        <w:rPr>
          <w:noProof/>
        </w:rPr>
        <w:tab/>
        <w:t>Principy tvorby DiMS dle DSS pro pozemní stavby DSP.pdf</w:t>
      </w:r>
    </w:p>
    <w:p w14:paraId="0E0AD389" w14:textId="18A45C5F" w:rsidR="00966293" w:rsidRDefault="00096045" w:rsidP="00790EF2">
      <w:pPr>
        <w:pStyle w:val="Text2-1"/>
        <w:numPr>
          <w:ilvl w:val="0"/>
          <w:numId w:val="0"/>
        </w:numPr>
        <w:tabs>
          <w:tab w:val="left" w:pos="1985"/>
        </w:tabs>
        <w:spacing w:before="0" w:after="0" w:line="360" w:lineRule="auto"/>
        <w:ind w:left="2268" w:hanging="1559"/>
        <w:jc w:val="left"/>
        <w:rPr>
          <w:noProof/>
        </w:rPr>
      </w:pPr>
      <w:r>
        <w:rPr>
          <w:noProof/>
        </w:rPr>
        <w:t>Příloha č. 0</w:t>
      </w:r>
      <w:r w:rsidR="00242821">
        <w:rPr>
          <w:noProof/>
        </w:rPr>
        <w:t>6</w:t>
      </w:r>
      <w:r>
        <w:rPr>
          <w:noProof/>
        </w:rPr>
        <w:t>c</w:t>
      </w:r>
      <w:r>
        <w:rPr>
          <w:noProof/>
        </w:rPr>
        <w:tab/>
        <w:t xml:space="preserve"> – </w:t>
      </w:r>
      <w:r>
        <w:rPr>
          <w:noProof/>
        </w:rPr>
        <w:tab/>
        <w:t>Principy tvorby DiMS dle DSS pro pozemní stavby DPS.pdf</w:t>
      </w:r>
      <w:bookmarkEnd w:id="75"/>
      <w:bookmarkEnd w:id="79"/>
    </w:p>
    <w:p w14:paraId="609D1F35" w14:textId="77777777" w:rsidR="00790EF2" w:rsidRDefault="00790EF2" w:rsidP="00BB11CC">
      <w:pPr>
        <w:pStyle w:val="Text2-1"/>
        <w:numPr>
          <w:ilvl w:val="0"/>
          <w:numId w:val="0"/>
        </w:numPr>
        <w:tabs>
          <w:tab w:val="left" w:pos="1276"/>
          <w:tab w:val="left" w:pos="1701"/>
        </w:tabs>
        <w:spacing w:before="0" w:after="0" w:line="360" w:lineRule="auto"/>
        <w:ind w:left="2410" w:hanging="1701"/>
        <w:jc w:val="left"/>
        <w:rPr>
          <w:noProof/>
        </w:rPr>
      </w:pPr>
    </w:p>
    <w:p w14:paraId="57A554CD" w14:textId="39B1364B" w:rsidR="006B3AF2" w:rsidRDefault="00790EF2" w:rsidP="006B3AF2">
      <w:pPr>
        <w:pStyle w:val="Text2-1"/>
        <w:numPr>
          <w:ilvl w:val="0"/>
          <w:numId w:val="0"/>
        </w:numPr>
        <w:tabs>
          <w:tab w:val="left" w:pos="1276"/>
          <w:tab w:val="left" w:pos="1701"/>
        </w:tabs>
        <w:spacing w:before="0" w:line="360" w:lineRule="auto"/>
        <w:ind w:left="709"/>
        <w:jc w:val="left"/>
        <w:rPr>
          <w:noProof/>
        </w:rPr>
      </w:pPr>
      <w:bookmarkStart w:id="80" w:name="_Hlk148432328"/>
      <w:r>
        <w:rPr>
          <w:noProof/>
        </w:rPr>
        <w:t xml:space="preserve">Přílohy jsou uvedeny bez čísla verze. </w:t>
      </w:r>
      <w:r w:rsidR="003C7236">
        <w:rPr>
          <w:noProof/>
        </w:rPr>
        <w:t>Platná je verze přiložená ke Smlouvě o dílo.</w:t>
      </w:r>
      <w:bookmarkEnd w:id="80"/>
    </w:p>
    <w:sectPr w:rsidR="006B3AF2" w:rsidSect="00051621">
      <w:headerReference w:type="first" r:id="rId20"/>
      <w:pgSz w:w="11906" w:h="16838" w:code="9"/>
      <w:pgMar w:top="1049" w:right="1588" w:bottom="1474" w:left="1588" w:header="595" w:footer="62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C122784" w14:textId="77777777" w:rsidR="008679D1" w:rsidRDefault="008679D1" w:rsidP="00962258">
      <w:r>
        <w:separator/>
      </w:r>
    </w:p>
  </w:endnote>
  <w:endnote w:type="continuationSeparator" w:id="0">
    <w:p w14:paraId="2C4FC785" w14:textId="77777777" w:rsidR="008679D1" w:rsidRDefault="008679D1" w:rsidP="00962258">
      <w:r>
        <w:continuationSeparator/>
      </w:r>
    </w:p>
  </w:endnote>
  <w:endnote w:type="continuationNotice" w:id="1">
    <w:p w14:paraId="7BF4E5D0" w14:textId="77777777" w:rsidR="008679D1" w:rsidRDefault="008679D1">
      <w:pPr>
        <w:spacing w:before="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font350">
    <w:altName w:val="Times New Roman"/>
    <w:charset w:val="EE"/>
    <w:family w:val="auto"/>
    <w:pitch w:val="variable"/>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993"/>
      <w:gridCol w:w="7739"/>
    </w:tblGrid>
    <w:tr w:rsidR="00D3365C" w:rsidRPr="00B435A5" w14:paraId="4B38E8BD" w14:textId="77777777" w:rsidTr="00EE1F89">
      <w:tc>
        <w:tcPr>
          <w:tcW w:w="993" w:type="dxa"/>
          <w:tcMar>
            <w:left w:w="0" w:type="dxa"/>
            <w:right w:w="0" w:type="dxa"/>
          </w:tcMar>
          <w:vAlign w:val="bottom"/>
        </w:tcPr>
        <w:p w14:paraId="64EFB5EB" w14:textId="05BF3E28" w:rsidR="00D3365C" w:rsidRPr="00B8518B" w:rsidRDefault="00D3365C" w:rsidP="00D3365C">
          <w:pPr>
            <w:pStyle w:val="Zpat"/>
            <w:spacing w:before="0"/>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F1C86">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E129D3">
            <w:rPr>
              <w:rStyle w:val="slostrnky"/>
              <w:noProof/>
            </w:rPr>
            <w:t>27</w:t>
          </w:r>
          <w:r>
            <w:rPr>
              <w:rStyle w:val="slostrnky"/>
            </w:rPr>
            <w:fldChar w:fldCharType="end"/>
          </w:r>
        </w:p>
      </w:tc>
      <w:tc>
        <w:tcPr>
          <w:tcW w:w="7739" w:type="dxa"/>
          <w:vAlign w:val="bottom"/>
        </w:tcPr>
        <w:p w14:paraId="5B22E4B7" w14:textId="383EE41C" w:rsidR="00D3365C" w:rsidRPr="003462EB" w:rsidRDefault="00000000" w:rsidP="00D3365C">
          <w:pPr>
            <w:pStyle w:val="Zpatvlevo"/>
            <w:spacing w:before="0"/>
            <w:contextualSpacing/>
            <w:jc w:val="right"/>
          </w:pPr>
          <w:sdt>
            <w:sdtPr>
              <w:alias w:val="Předmět"/>
              <w:tag w:val=""/>
              <w:id w:val="-844248015"/>
              <w:placeholder>
                <w:docPart w:val="E856F4BF04304E93BEBCC80FC000AF4A"/>
              </w:placeholder>
              <w:dataBinding w:prefixMappings="xmlns:ns0='http://purl.org/dc/elements/1.1/' xmlns:ns1='http://schemas.openxmlformats.org/package/2006/metadata/core-properties' " w:xpath="/ns1:coreProperties[1]/ns0:subject[1]" w:storeItemID="{6C3C8BC8-F283-45AE-878A-BAB7291924A1}"/>
              <w:text/>
            </w:sdtPr>
            <w:sdtContent>
              <w:r w:rsidR="00E129D3">
                <w:t>„RS5 Jaroměř – Náchod“</w:t>
              </w:r>
            </w:sdtContent>
          </w:sdt>
        </w:p>
        <w:p w14:paraId="6397A244" w14:textId="7ADFBD3E" w:rsidR="00D3365C" w:rsidRPr="00B435A5" w:rsidRDefault="00000000" w:rsidP="008E47DF">
          <w:pPr>
            <w:pStyle w:val="Zpatvlevo"/>
            <w:spacing w:before="0"/>
            <w:contextualSpacing/>
            <w:jc w:val="right"/>
          </w:pPr>
          <w:sdt>
            <w:sdtPr>
              <w:alias w:val="Název"/>
              <w:tag w:val=""/>
              <w:id w:val="-349102925"/>
              <w:placeholder>
                <w:docPart w:val="B824F27CABCD487189FD310A0277088F"/>
              </w:placeholder>
              <w:dataBinding w:prefixMappings="xmlns:ns0='http://purl.org/dc/elements/1.1/' xmlns:ns1='http://schemas.openxmlformats.org/package/2006/metadata/core-properties' " w:xpath="/ns1:coreProperties[1]/ns0:title[1]" w:storeItemID="{6C3C8BC8-F283-45AE-878A-BAB7291924A1}"/>
              <w:text/>
            </w:sdtPr>
            <w:sdtContent>
              <w:r w:rsidR="00C80D8A">
                <w:t>Požadavky na výměnu informací (EIR)</w:t>
              </w:r>
            </w:sdtContent>
          </w:sdt>
        </w:p>
      </w:tc>
    </w:tr>
  </w:tbl>
  <w:p w14:paraId="614572ED" w14:textId="77777777" w:rsidR="00D3365C" w:rsidRPr="00FB2C4A" w:rsidRDefault="00D3365C" w:rsidP="00D3365C">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7797"/>
      <w:gridCol w:w="935"/>
    </w:tblGrid>
    <w:tr w:rsidR="00D3365C" w:rsidRPr="009E09BE" w14:paraId="2CB4E3D8" w14:textId="77777777" w:rsidTr="00EE1F89">
      <w:tc>
        <w:tcPr>
          <w:tcW w:w="7797" w:type="dxa"/>
          <w:tcMar>
            <w:left w:w="0" w:type="dxa"/>
            <w:right w:w="0" w:type="dxa"/>
          </w:tcMar>
          <w:vAlign w:val="bottom"/>
        </w:tcPr>
        <w:p w14:paraId="608E944C" w14:textId="2C11E0E2" w:rsidR="00D3365C" w:rsidRPr="003462EB" w:rsidRDefault="00000000" w:rsidP="00D3365C">
          <w:pPr>
            <w:pStyle w:val="Zpatvlevo"/>
            <w:spacing w:before="0"/>
            <w:contextualSpacing/>
          </w:pPr>
          <w:sdt>
            <w:sdtPr>
              <w:alias w:val="Předmět"/>
              <w:tag w:val=""/>
              <w:id w:val="-852570431"/>
              <w:placeholder>
                <w:docPart w:val="400586057D754F61B73417ED4DC6DE3A"/>
              </w:placeholder>
              <w:dataBinding w:prefixMappings="xmlns:ns0='http://purl.org/dc/elements/1.1/' xmlns:ns1='http://schemas.openxmlformats.org/package/2006/metadata/core-properties' " w:xpath="/ns1:coreProperties[1]/ns0:subject[1]" w:storeItemID="{6C3C8BC8-F283-45AE-878A-BAB7291924A1}"/>
              <w:text/>
            </w:sdtPr>
            <w:sdtContent>
              <w:r w:rsidR="00E129D3">
                <w:t>„RS5 Jaroměř – Náchod“</w:t>
              </w:r>
            </w:sdtContent>
          </w:sdt>
        </w:p>
        <w:p w14:paraId="0F3B3BE5" w14:textId="2AFD179D" w:rsidR="00D3365C" w:rsidRPr="003462EB" w:rsidRDefault="00000000" w:rsidP="00D3365C">
          <w:pPr>
            <w:pStyle w:val="Zpatvlevo"/>
            <w:contextualSpacing/>
            <w:rPr>
              <w:rStyle w:val="slostrnky"/>
              <w:b w:val="0"/>
              <w:color w:val="auto"/>
              <w:sz w:val="12"/>
            </w:rPr>
          </w:pPr>
          <w:sdt>
            <w:sdtPr>
              <w:rPr>
                <w:b/>
                <w:bCs/>
                <w:color w:val="FF5200" w:themeColor="accent2"/>
                <w:sz w:val="14"/>
                <w:szCs w:val="12"/>
              </w:rPr>
              <w:alias w:val="Název"/>
              <w:tag w:val=""/>
              <w:id w:val="-91787842"/>
              <w:placeholder>
                <w:docPart w:val="ED8AC53F36604A9887CC0321DDF21E5A"/>
              </w:placeholder>
              <w:dataBinding w:prefixMappings="xmlns:ns0='http://purl.org/dc/elements/1.1/' xmlns:ns1='http://schemas.openxmlformats.org/package/2006/metadata/core-properties' " w:xpath="/ns1:coreProperties[1]/ns0:title[1]" w:storeItemID="{6C3C8BC8-F283-45AE-878A-BAB7291924A1}"/>
              <w:text/>
            </w:sdtPr>
            <w:sdtContent>
              <w:r w:rsidR="00C80D8A" w:rsidRPr="00A1417E">
                <w:rPr>
                  <w:bCs/>
                  <w:szCs w:val="12"/>
                </w:rPr>
                <w:t>Požadavky na výměnu informací (EIR)</w:t>
              </w:r>
            </w:sdtContent>
          </w:sdt>
        </w:p>
      </w:tc>
      <w:tc>
        <w:tcPr>
          <w:tcW w:w="935" w:type="dxa"/>
          <w:vAlign w:val="bottom"/>
        </w:tcPr>
        <w:p w14:paraId="6E757FCE" w14:textId="2E53C957" w:rsidR="00D3365C" w:rsidRPr="009E09BE" w:rsidRDefault="00D3365C" w:rsidP="00D3365C">
          <w:pPr>
            <w:pStyle w:val="Zpatvpravo"/>
            <w:spacing w:before="0"/>
          </w:pPr>
          <w:r w:rsidRPr="00B8518B">
            <w:rPr>
              <w:rStyle w:val="slostrnky"/>
            </w:rPr>
            <w:fldChar w:fldCharType="begin"/>
          </w:r>
          <w:r w:rsidRPr="00B8518B">
            <w:rPr>
              <w:rStyle w:val="slostrnky"/>
            </w:rPr>
            <w:instrText>PAGE   \* MERGEFORMAT</w:instrText>
          </w:r>
          <w:r w:rsidRPr="00B8518B">
            <w:rPr>
              <w:rStyle w:val="slostrnky"/>
            </w:rPr>
            <w:fldChar w:fldCharType="separate"/>
          </w:r>
          <w:r w:rsidR="00BF1C86">
            <w:rPr>
              <w:rStyle w:val="slostrnky"/>
              <w:noProof/>
            </w:rPr>
            <w:t>5</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E129D3">
            <w:rPr>
              <w:rStyle w:val="slostrnky"/>
              <w:noProof/>
            </w:rPr>
            <w:t>27</w:t>
          </w:r>
          <w:r>
            <w:rPr>
              <w:rStyle w:val="slostrnky"/>
            </w:rPr>
            <w:fldChar w:fldCharType="end"/>
          </w:r>
        </w:p>
      </w:tc>
    </w:tr>
  </w:tbl>
  <w:p w14:paraId="799FC3D1" w14:textId="77777777" w:rsidR="006326CA" w:rsidRPr="00D3365C" w:rsidRDefault="006326CA" w:rsidP="00D3365C">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A56AD43" w14:textId="3EA0B0C1" w:rsidR="00D3365C" w:rsidRPr="00D3365C" w:rsidRDefault="00D3365C" w:rsidP="00D3365C">
    <w:pPr>
      <w:pStyle w:val="Tituldatum"/>
      <w:tabs>
        <w:tab w:val="left" w:pos="2552"/>
      </w:tabs>
      <w:rPr>
        <w:sz w:val="22"/>
        <w:szCs w:val="22"/>
      </w:rPr>
    </w:pPr>
    <w:bookmarkStart w:id="9" w:name="_Hlk148431927"/>
    <w:bookmarkStart w:id="10" w:name="_Hlk148431928"/>
    <w:r w:rsidRPr="00D3365C">
      <w:rPr>
        <w:sz w:val="22"/>
        <w:szCs w:val="22"/>
      </w:rPr>
      <w:t>Datum vydání:</w:t>
    </w:r>
    <w:r w:rsidRPr="00D3365C">
      <w:rPr>
        <w:sz w:val="22"/>
        <w:szCs w:val="22"/>
      </w:rPr>
      <w:tab/>
    </w:r>
    <w:r w:rsidR="00034BF1">
      <w:rPr>
        <w:sz w:val="22"/>
        <w:szCs w:val="22"/>
      </w:rPr>
      <w:t>28.11.2024</w:t>
    </w:r>
    <w:r w:rsidRPr="00D3365C">
      <w:rPr>
        <w:sz w:val="22"/>
        <w:szCs w:val="22"/>
      </w:rPr>
      <w:t xml:space="preserve"> </w:t>
    </w:r>
  </w:p>
  <w:p w14:paraId="079CC9AB" w14:textId="0CF02273" w:rsidR="006326CA" w:rsidRPr="00D3365C" w:rsidRDefault="00D3365C" w:rsidP="00D3365C">
    <w:pPr>
      <w:pStyle w:val="Titul2"/>
      <w:tabs>
        <w:tab w:val="clear" w:pos="6796"/>
        <w:tab w:val="left" w:pos="2552"/>
      </w:tabs>
      <w:spacing w:after="600"/>
      <w:rPr>
        <w:rFonts w:ascii="Verdana" w:hAnsi="Verdana"/>
        <w:bCs/>
        <w:sz w:val="22"/>
        <w:szCs w:val="22"/>
      </w:rPr>
    </w:pPr>
    <w:r w:rsidRPr="00D3365C">
      <w:rPr>
        <w:rFonts w:ascii="Verdana" w:hAnsi="Verdana"/>
        <w:b w:val="0"/>
        <w:bCs/>
        <w:sz w:val="22"/>
        <w:szCs w:val="22"/>
      </w:rPr>
      <w:t>Verze dokumentu:</w:t>
    </w:r>
    <w:r w:rsidRPr="00D3365C">
      <w:rPr>
        <w:rFonts w:ascii="Verdana" w:hAnsi="Verdana"/>
        <w:b w:val="0"/>
        <w:bCs/>
        <w:sz w:val="22"/>
        <w:szCs w:val="22"/>
      </w:rPr>
      <w:tab/>
    </w:r>
    <w:sdt>
      <w:sdtPr>
        <w:rPr>
          <w:rFonts w:ascii="Verdana" w:hAnsi="Verdana"/>
          <w:b w:val="0"/>
          <w:bCs/>
          <w:sz w:val="22"/>
          <w:szCs w:val="22"/>
        </w:rPr>
        <w:alias w:val="Klíčová slova"/>
        <w:tag w:val=""/>
        <w:id w:val="-338781363"/>
        <w:placeholder>
          <w:docPart w:val="00E7B7E14F1B4D6AA5ECF17037185A5B"/>
        </w:placeholder>
        <w:dataBinding w:prefixMappings="xmlns:ns0='http://purl.org/dc/elements/1.1/' xmlns:ns1='http://schemas.openxmlformats.org/package/2006/metadata/core-properties' " w:xpath="/ns1:coreProperties[1]/ns1:keywords[1]" w:storeItemID="{6C3C8BC8-F283-45AE-878A-BAB7291924A1}"/>
        <w:text/>
      </w:sdtPr>
      <w:sdtContent>
        <w:r w:rsidR="00B23F1C">
          <w:rPr>
            <w:rFonts w:ascii="Verdana" w:hAnsi="Verdana"/>
            <w:b w:val="0"/>
            <w:bCs/>
            <w:sz w:val="22"/>
            <w:szCs w:val="22"/>
          </w:rPr>
          <w:t>2024-</w:t>
        </w:r>
        <w:r w:rsidR="002F63F8">
          <w:rPr>
            <w:rFonts w:ascii="Verdana" w:hAnsi="Verdana"/>
            <w:b w:val="0"/>
            <w:bCs/>
            <w:sz w:val="22"/>
            <w:szCs w:val="22"/>
          </w:rPr>
          <w:t>10</w:t>
        </w:r>
      </w:sdtContent>
    </w:sdt>
    <w:bookmarkEnd w:id="9"/>
    <w:bookmarkEnd w:id="10"/>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A5CD3A0" w14:textId="77777777" w:rsidR="008679D1" w:rsidRDefault="008679D1" w:rsidP="00962258">
      <w:r>
        <w:separator/>
      </w:r>
    </w:p>
  </w:footnote>
  <w:footnote w:type="continuationSeparator" w:id="0">
    <w:p w14:paraId="016E6261" w14:textId="77777777" w:rsidR="008679D1" w:rsidRDefault="008679D1" w:rsidP="00962258">
      <w:r>
        <w:continuationSeparator/>
      </w:r>
    </w:p>
  </w:footnote>
  <w:footnote w:type="continuationNotice" w:id="1">
    <w:p w14:paraId="3AD1BDF7" w14:textId="77777777" w:rsidR="008679D1" w:rsidRDefault="008679D1">
      <w:pPr>
        <w:spacing w:before="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651E07D" w14:textId="2C33EB0D" w:rsidR="006326CA" w:rsidRPr="00D3365C" w:rsidRDefault="00D3365C" w:rsidP="00D3365C">
    <w:pPr>
      <w:pStyle w:val="Zhlav"/>
      <w:spacing w:before="600" w:after="240"/>
    </w:pPr>
    <w:r>
      <w:rPr>
        <w:noProof/>
        <w:lang w:eastAsia="cs-CZ"/>
      </w:rPr>
      <w:drawing>
        <wp:inline distT="0" distB="0" distL="0" distR="0" wp14:anchorId="2BDE2B0F" wp14:editId="0526B5BF">
          <wp:extent cx="1714500" cy="638175"/>
          <wp:effectExtent l="0" t="0" r="0" b="9525"/>
          <wp:docPr id="2095700892" name="Obrázek 2095700892" descr="Obsah obrázku text, Písmo, logo, Grafika&#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63031761" name="Obrázek 1563031761" descr="Obsah obrázku text, Písmo, logo, Grafika&#10;&#10;Popis byl vytvořen automaticky"/>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14500" cy="638175"/>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15DE8A1" w14:textId="77777777" w:rsidR="00D3365C" w:rsidRPr="00D3365C" w:rsidRDefault="00D3365C" w:rsidP="00D3365C">
    <w:pPr>
      <w:pStyle w:val="Zhlav"/>
      <w:spacing w:before="600" w:after="240"/>
    </w:pPr>
    <w:r>
      <w:rPr>
        <w:noProof/>
        <w:lang w:eastAsia="cs-CZ"/>
      </w:rPr>
      <w:drawing>
        <wp:inline distT="0" distB="0" distL="0" distR="0" wp14:anchorId="7AB23609" wp14:editId="21CFF766">
          <wp:extent cx="1714500" cy="638175"/>
          <wp:effectExtent l="0" t="0" r="0" b="9525"/>
          <wp:docPr id="1306245389" name="Obrázek 1306245389" descr="Obsah obrázku text, Písmo, logo, Grafika&#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63031761" name="Obrázek 1563031761" descr="Obsah obrázku text, Písmo, logo, Grafika&#10;&#10;Popis byl vytvořen automaticky"/>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14500" cy="63817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A11375"/>
    <w:multiLevelType w:val="multilevel"/>
    <w:tmpl w:val="E57420E6"/>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879"/>
        </w:tabs>
        <w:ind w:left="879"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pStyle w:val="Odstavec1-41"/>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06FB0D80"/>
    <w:multiLevelType w:val="multilevel"/>
    <w:tmpl w:val="7F6499DA"/>
    <w:lvl w:ilvl="0">
      <w:start w:val="1"/>
      <w:numFmt w:val="decimal"/>
      <w:lvlText w:val="%1."/>
      <w:lvlJc w:val="left"/>
      <w:pPr>
        <w:tabs>
          <w:tab w:val="num" w:pos="737"/>
        </w:tabs>
        <w:ind w:left="737" w:hanging="737"/>
      </w:pPr>
      <w:rPr>
        <w:rFonts w:hint="default"/>
      </w:rPr>
    </w:lvl>
    <w:lvl w:ilvl="1">
      <w:start w:val="1"/>
      <w:numFmt w:val="decimal"/>
      <w:lvlText w:val="%1.%2"/>
      <w:lvlJc w:val="left"/>
      <w:pPr>
        <w:tabs>
          <w:tab w:val="num" w:pos="737"/>
        </w:tabs>
        <w:ind w:left="737" w:hanging="737"/>
      </w:pPr>
      <w:rPr>
        <w:rFonts w:asciiTheme="majorHAnsi" w:hAnsiTheme="majorHAnsi" w:hint="default"/>
        <w:b w:val="0"/>
      </w:rPr>
    </w:lvl>
    <w:lvl w:ilvl="2">
      <w:start w:val="1"/>
      <w:numFmt w:val="decimal"/>
      <w:lvlText w:val="%1.%2.%3"/>
      <w:lvlJc w:val="left"/>
      <w:pPr>
        <w:tabs>
          <w:tab w:val="num" w:pos="737"/>
        </w:tabs>
        <w:ind w:left="737" w:hanging="737"/>
      </w:pPr>
      <w:rPr>
        <w:rFonts w:hint="default"/>
        <w:b w:val="0"/>
        <w:bCs w:val="0"/>
        <w:i w:val="0"/>
        <w:iCs w:val="0"/>
      </w:rPr>
    </w:lvl>
    <w:lvl w:ilvl="3">
      <w:start w:val="1"/>
      <w:numFmt w:val="decimal"/>
      <w:lvlText w:val="%4)"/>
      <w:lvlJc w:val="left"/>
      <w:pPr>
        <w:ind w:left="1097" w:hanging="360"/>
      </w:pPr>
    </w:lvl>
    <w:lvl w:ilvl="4">
      <w:numFmt w:val="bullet"/>
      <w:lvlText w:val="-"/>
      <w:lvlJc w:val="left"/>
      <w:pPr>
        <w:ind w:left="360" w:hanging="360"/>
      </w:pPr>
      <w:rPr>
        <w:rFonts w:ascii="Verdana" w:eastAsiaTheme="minorHAnsi" w:hAnsi="Verdana" w:cstheme="minorBidi"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0CB941AC"/>
    <w:multiLevelType w:val="hybridMultilevel"/>
    <w:tmpl w:val="36EC5DE4"/>
    <w:lvl w:ilvl="0" w:tplc="B280634C">
      <w:start w:val="1"/>
      <w:numFmt w:val="bullet"/>
      <w:lvlText w:val="₋"/>
      <w:lvlJc w:val="left"/>
      <w:pPr>
        <w:ind w:left="720" w:hanging="360"/>
      </w:pPr>
      <w:rPr>
        <w:rFonts w:ascii="Calibri" w:hAnsi="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0F2831DD"/>
    <w:multiLevelType w:val="hybridMultilevel"/>
    <w:tmpl w:val="19A63722"/>
    <w:lvl w:ilvl="0" w:tplc="FFFFFFFF">
      <w:numFmt w:val="bullet"/>
      <w:lvlText w:val="-"/>
      <w:lvlJc w:val="left"/>
      <w:pPr>
        <w:ind w:left="1429" w:hanging="360"/>
      </w:pPr>
      <w:rPr>
        <w:rFonts w:ascii="Verdana" w:eastAsiaTheme="minorHAnsi" w:hAnsi="Verdana" w:cstheme="minorBidi" w:hint="default"/>
      </w:rPr>
    </w:lvl>
    <w:lvl w:ilvl="1" w:tplc="04050005">
      <w:start w:val="1"/>
      <w:numFmt w:val="bullet"/>
      <w:lvlText w:val=""/>
      <w:lvlJc w:val="left"/>
      <w:pPr>
        <w:ind w:left="4309" w:hanging="360"/>
      </w:pPr>
      <w:rPr>
        <w:rFonts w:ascii="Wingdings" w:hAnsi="Wingdings" w:hint="default"/>
      </w:rPr>
    </w:lvl>
    <w:lvl w:ilvl="2" w:tplc="FFFFFFFF" w:tentative="1">
      <w:start w:val="1"/>
      <w:numFmt w:val="bullet"/>
      <w:lvlText w:val=""/>
      <w:lvlJc w:val="left"/>
      <w:pPr>
        <w:ind w:left="2869" w:hanging="360"/>
      </w:pPr>
      <w:rPr>
        <w:rFonts w:ascii="Wingdings" w:hAnsi="Wingdings" w:hint="default"/>
      </w:rPr>
    </w:lvl>
    <w:lvl w:ilvl="3" w:tplc="FFFFFFFF">
      <w:start w:val="1"/>
      <w:numFmt w:val="bullet"/>
      <w:lvlText w:val=""/>
      <w:lvlJc w:val="left"/>
      <w:pPr>
        <w:ind w:left="3589" w:hanging="360"/>
      </w:pPr>
      <w:rPr>
        <w:rFonts w:ascii="Symbol" w:hAnsi="Symbol" w:hint="default"/>
      </w:rPr>
    </w:lvl>
    <w:lvl w:ilvl="4" w:tplc="FFFFFFFF" w:tentative="1">
      <w:start w:val="1"/>
      <w:numFmt w:val="bullet"/>
      <w:lvlText w:val="o"/>
      <w:lvlJc w:val="left"/>
      <w:pPr>
        <w:ind w:left="4309" w:hanging="360"/>
      </w:pPr>
      <w:rPr>
        <w:rFonts w:ascii="Courier New" w:hAnsi="Courier New" w:cs="Courier New" w:hint="default"/>
      </w:rPr>
    </w:lvl>
    <w:lvl w:ilvl="5" w:tplc="FFFFFFFF" w:tentative="1">
      <w:start w:val="1"/>
      <w:numFmt w:val="bullet"/>
      <w:lvlText w:val=""/>
      <w:lvlJc w:val="left"/>
      <w:pPr>
        <w:ind w:left="5029" w:hanging="360"/>
      </w:pPr>
      <w:rPr>
        <w:rFonts w:ascii="Wingdings" w:hAnsi="Wingdings" w:hint="default"/>
      </w:rPr>
    </w:lvl>
    <w:lvl w:ilvl="6" w:tplc="FFFFFFFF" w:tentative="1">
      <w:start w:val="1"/>
      <w:numFmt w:val="bullet"/>
      <w:lvlText w:val=""/>
      <w:lvlJc w:val="left"/>
      <w:pPr>
        <w:ind w:left="5749" w:hanging="360"/>
      </w:pPr>
      <w:rPr>
        <w:rFonts w:ascii="Symbol" w:hAnsi="Symbol" w:hint="default"/>
      </w:rPr>
    </w:lvl>
    <w:lvl w:ilvl="7" w:tplc="FFFFFFFF" w:tentative="1">
      <w:start w:val="1"/>
      <w:numFmt w:val="bullet"/>
      <w:lvlText w:val="o"/>
      <w:lvlJc w:val="left"/>
      <w:pPr>
        <w:ind w:left="6469" w:hanging="360"/>
      </w:pPr>
      <w:rPr>
        <w:rFonts w:ascii="Courier New" w:hAnsi="Courier New" w:cs="Courier New" w:hint="default"/>
      </w:rPr>
    </w:lvl>
    <w:lvl w:ilvl="8" w:tplc="FFFFFFFF" w:tentative="1">
      <w:start w:val="1"/>
      <w:numFmt w:val="bullet"/>
      <w:lvlText w:val=""/>
      <w:lvlJc w:val="left"/>
      <w:pPr>
        <w:ind w:left="7189" w:hanging="360"/>
      </w:pPr>
      <w:rPr>
        <w:rFonts w:ascii="Wingdings" w:hAnsi="Wingdings" w:hint="default"/>
      </w:rPr>
    </w:lvl>
  </w:abstractNum>
  <w:abstractNum w:abstractNumId="5" w15:restartNumberingAfterBreak="0">
    <w:nsid w:val="13252209"/>
    <w:multiLevelType w:val="hybridMultilevel"/>
    <w:tmpl w:val="E8021A14"/>
    <w:lvl w:ilvl="0" w:tplc="5BDEE3CC">
      <w:numFmt w:val="bullet"/>
      <w:lvlText w:val="-"/>
      <w:lvlJc w:val="left"/>
      <w:pPr>
        <w:ind w:left="720" w:hanging="360"/>
      </w:pPr>
      <w:rPr>
        <w:rFonts w:ascii="Verdana" w:eastAsiaTheme="minorHAnsi" w:hAnsi="Verdana" w:cstheme="minorBidi" w:hint="default"/>
      </w:rPr>
    </w:lvl>
    <w:lvl w:ilvl="1" w:tplc="B280634C">
      <w:start w:val="1"/>
      <w:numFmt w:val="bullet"/>
      <w:lvlText w:val="₋"/>
      <w:lvlJc w:val="left"/>
      <w:pPr>
        <w:ind w:left="1440" w:hanging="360"/>
      </w:pPr>
      <w:rPr>
        <w:rFonts w:ascii="Calibri" w:hAnsi="Calibri"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1582512B"/>
    <w:multiLevelType w:val="multilevel"/>
    <w:tmpl w:val="C212BD30"/>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b w:val="0"/>
      </w:rPr>
    </w:lvl>
    <w:lvl w:ilvl="2">
      <w:start w:val="1"/>
      <w:numFmt w:val="decimal"/>
      <w:pStyle w:val="Text2-1"/>
      <w:lvlText w:val="%1.%2.%3"/>
      <w:lvlJc w:val="left"/>
      <w:pPr>
        <w:tabs>
          <w:tab w:val="num" w:pos="737"/>
        </w:tabs>
        <w:ind w:left="737" w:hanging="737"/>
      </w:pPr>
      <w:rPr>
        <w:rFonts w:hint="default"/>
        <w:b w:val="0"/>
        <w:bCs w:val="0"/>
        <w:i w:val="0"/>
        <w:iCs w:val="0"/>
      </w:rPr>
    </w:lvl>
    <w:lvl w:ilvl="3">
      <w:start w:val="1"/>
      <w:numFmt w:val="decimal"/>
      <w:pStyle w:val="Text2-2"/>
      <w:lvlText w:val="%1.%2.%3.%4"/>
      <w:lvlJc w:val="left"/>
      <w:pPr>
        <w:tabs>
          <w:tab w:val="num" w:pos="4082"/>
        </w:tabs>
        <w:ind w:left="4082" w:hanging="964"/>
      </w:pPr>
      <w:rPr>
        <w:rFonts w:hint="default"/>
      </w:rPr>
    </w:lvl>
    <w:lvl w:ilvl="4">
      <w:numFmt w:val="bullet"/>
      <w:lvlText w:val="-"/>
      <w:lvlJc w:val="left"/>
      <w:pPr>
        <w:ind w:left="360" w:hanging="360"/>
      </w:pPr>
      <w:rPr>
        <w:rFonts w:ascii="Verdana" w:eastAsiaTheme="minorHAnsi" w:hAnsi="Verdana" w:cstheme="minorBidi"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7" w15:restartNumberingAfterBreak="0">
    <w:nsid w:val="16614A3C"/>
    <w:multiLevelType w:val="hybridMultilevel"/>
    <w:tmpl w:val="66986B46"/>
    <w:lvl w:ilvl="0" w:tplc="FFFFFFFF">
      <w:numFmt w:val="bullet"/>
      <w:lvlText w:val="-"/>
      <w:lvlJc w:val="left"/>
      <w:pPr>
        <w:ind w:left="1429" w:hanging="360"/>
      </w:pPr>
      <w:rPr>
        <w:rFonts w:ascii="Verdana" w:eastAsiaTheme="minorHAnsi" w:hAnsi="Verdana" w:cstheme="minorBidi" w:hint="default"/>
      </w:rPr>
    </w:lvl>
    <w:lvl w:ilvl="1" w:tplc="04050005">
      <w:start w:val="1"/>
      <w:numFmt w:val="bullet"/>
      <w:lvlText w:val=""/>
      <w:lvlJc w:val="left"/>
      <w:pPr>
        <w:ind w:left="4309" w:hanging="360"/>
      </w:pPr>
      <w:rPr>
        <w:rFonts w:ascii="Wingdings" w:hAnsi="Wingdings" w:hint="default"/>
      </w:rPr>
    </w:lvl>
    <w:lvl w:ilvl="2" w:tplc="FFFFFFFF" w:tentative="1">
      <w:start w:val="1"/>
      <w:numFmt w:val="bullet"/>
      <w:lvlText w:val=""/>
      <w:lvlJc w:val="left"/>
      <w:pPr>
        <w:ind w:left="2869" w:hanging="360"/>
      </w:pPr>
      <w:rPr>
        <w:rFonts w:ascii="Wingdings" w:hAnsi="Wingdings" w:hint="default"/>
      </w:rPr>
    </w:lvl>
    <w:lvl w:ilvl="3" w:tplc="FFFFFFFF">
      <w:start w:val="1"/>
      <w:numFmt w:val="bullet"/>
      <w:lvlText w:val=""/>
      <w:lvlJc w:val="left"/>
      <w:pPr>
        <w:ind w:left="3589" w:hanging="360"/>
      </w:pPr>
      <w:rPr>
        <w:rFonts w:ascii="Symbol" w:hAnsi="Symbol" w:hint="default"/>
      </w:rPr>
    </w:lvl>
    <w:lvl w:ilvl="4" w:tplc="FFFFFFFF" w:tentative="1">
      <w:start w:val="1"/>
      <w:numFmt w:val="bullet"/>
      <w:lvlText w:val="o"/>
      <w:lvlJc w:val="left"/>
      <w:pPr>
        <w:ind w:left="4309" w:hanging="360"/>
      </w:pPr>
      <w:rPr>
        <w:rFonts w:ascii="Courier New" w:hAnsi="Courier New" w:cs="Courier New" w:hint="default"/>
      </w:rPr>
    </w:lvl>
    <w:lvl w:ilvl="5" w:tplc="FFFFFFFF" w:tentative="1">
      <w:start w:val="1"/>
      <w:numFmt w:val="bullet"/>
      <w:lvlText w:val=""/>
      <w:lvlJc w:val="left"/>
      <w:pPr>
        <w:ind w:left="5029" w:hanging="360"/>
      </w:pPr>
      <w:rPr>
        <w:rFonts w:ascii="Wingdings" w:hAnsi="Wingdings" w:hint="default"/>
      </w:rPr>
    </w:lvl>
    <w:lvl w:ilvl="6" w:tplc="FFFFFFFF" w:tentative="1">
      <w:start w:val="1"/>
      <w:numFmt w:val="bullet"/>
      <w:lvlText w:val=""/>
      <w:lvlJc w:val="left"/>
      <w:pPr>
        <w:ind w:left="5749" w:hanging="360"/>
      </w:pPr>
      <w:rPr>
        <w:rFonts w:ascii="Symbol" w:hAnsi="Symbol" w:hint="default"/>
      </w:rPr>
    </w:lvl>
    <w:lvl w:ilvl="7" w:tplc="FFFFFFFF" w:tentative="1">
      <w:start w:val="1"/>
      <w:numFmt w:val="bullet"/>
      <w:lvlText w:val="o"/>
      <w:lvlJc w:val="left"/>
      <w:pPr>
        <w:ind w:left="6469" w:hanging="360"/>
      </w:pPr>
      <w:rPr>
        <w:rFonts w:ascii="Courier New" w:hAnsi="Courier New" w:cs="Courier New" w:hint="default"/>
      </w:rPr>
    </w:lvl>
    <w:lvl w:ilvl="8" w:tplc="FFFFFFFF" w:tentative="1">
      <w:start w:val="1"/>
      <w:numFmt w:val="bullet"/>
      <w:lvlText w:val=""/>
      <w:lvlJc w:val="left"/>
      <w:pPr>
        <w:ind w:left="7189" w:hanging="360"/>
      </w:pPr>
      <w:rPr>
        <w:rFonts w:ascii="Wingdings" w:hAnsi="Wingdings" w:hint="default"/>
      </w:rPr>
    </w:lvl>
  </w:abstractNum>
  <w:abstractNum w:abstractNumId="8"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9" w15:restartNumberingAfterBreak="0">
    <w:nsid w:val="226D7390"/>
    <w:multiLevelType w:val="multilevel"/>
    <w:tmpl w:val="8DE2A7E4"/>
    <w:lvl w:ilvl="0">
      <w:start w:val="6"/>
      <w:numFmt w:val="decimal"/>
      <w:lvlText w:val="%1."/>
      <w:lvlJc w:val="left"/>
      <w:pPr>
        <w:tabs>
          <w:tab w:val="num" w:pos="737"/>
        </w:tabs>
        <w:ind w:left="737" w:hanging="737"/>
      </w:pPr>
      <w:rPr>
        <w:rFonts w:hint="default"/>
      </w:rPr>
    </w:lvl>
    <w:lvl w:ilvl="1">
      <w:start w:val="1"/>
      <w:numFmt w:val="decimal"/>
      <w:lvlText w:val="%1.%2"/>
      <w:lvlJc w:val="left"/>
      <w:pPr>
        <w:tabs>
          <w:tab w:val="num" w:pos="737"/>
        </w:tabs>
        <w:ind w:left="737" w:hanging="737"/>
      </w:pPr>
      <w:rPr>
        <w:rFonts w:asciiTheme="majorHAnsi" w:hAnsiTheme="majorHAnsi" w:hint="default"/>
        <w:b w:val="0"/>
      </w:rPr>
    </w:lvl>
    <w:lvl w:ilvl="2">
      <w:start w:val="1"/>
      <w:numFmt w:val="decimal"/>
      <w:lvlText w:val="%1.%2.%3"/>
      <w:lvlJc w:val="left"/>
      <w:pPr>
        <w:tabs>
          <w:tab w:val="num" w:pos="1730"/>
        </w:tabs>
        <w:ind w:left="1730" w:hanging="737"/>
      </w:pPr>
      <w:rPr>
        <w:rFonts w:hint="default"/>
      </w:rPr>
    </w:lvl>
    <w:lvl w:ilvl="3">
      <w:start w:val="4"/>
      <w:numFmt w:val="bullet"/>
      <w:lvlText w:val="-"/>
      <w:lvlJc w:val="left"/>
      <w:pPr>
        <w:ind w:left="1097" w:hanging="360"/>
      </w:pPr>
      <w:rPr>
        <w:rFonts w:ascii="Calibri" w:eastAsia="Calibri" w:hAnsi="Calibri" w:cs="Calibri"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10"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11" w15:restartNumberingAfterBreak="0">
    <w:nsid w:val="3403137F"/>
    <w:multiLevelType w:val="hybridMultilevel"/>
    <w:tmpl w:val="299A70E4"/>
    <w:lvl w:ilvl="0" w:tplc="5BDEE3CC">
      <w:numFmt w:val="bullet"/>
      <w:lvlText w:val="-"/>
      <w:lvlJc w:val="left"/>
      <w:pPr>
        <w:ind w:left="1429" w:hanging="360"/>
      </w:pPr>
      <w:rPr>
        <w:rFonts w:ascii="Verdana" w:eastAsiaTheme="minorHAnsi" w:hAnsi="Verdana" w:cstheme="minorBidi" w:hint="default"/>
      </w:rPr>
    </w:lvl>
    <w:lvl w:ilvl="1" w:tplc="04050005">
      <w:start w:val="1"/>
      <w:numFmt w:val="bullet"/>
      <w:lvlText w:val=""/>
      <w:lvlJc w:val="left"/>
      <w:pPr>
        <w:ind w:left="4309" w:hanging="360"/>
      </w:pPr>
      <w:rPr>
        <w:rFonts w:ascii="Wingdings" w:hAnsi="Wingdings" w:hint="default"/>
      </w:rPr>
    </w:lvl>
    <w:lvl w:ilvl="2" w:tplc="04050005">
      <w:start w:val="1"/>
      <w:numFmt w:val="bullet"/>
      <w:lvlText w:val=""/>
      <w:lvlJc w:val="left"/>
      <w:pPr>
        <w:ind w:left="2869" w:hanging="360"/>
      </w:pPr>
      <w:rPr>
        <w:rFonts w:ascii="Wingdings" w:hAnsi="Wingdings" w:hint="default"/>
      </w:rPr>
    </w:lvl>
    <w:lvl w:ilvl="3" w:tplc="0405000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12" w15:restartNumberingAfterBreak="0">
    <w:nsid w:val="344749DF"/>
    <w:multiLevelType w:val="hybridMultilevel"/>
    <w:tmpl w:val="56A6AA1A"/>
    <w:lvl w:ilvl="0" w:tplc="B280634C">
      <w:start w:val="1"/>
      <w:numFmt w:val="bullet"/>
      <w:lvlText w:val="₋"/>
      <w:lvlJc w:val="left"/>
      <w:pPr>
        <w:ind w:left="1069" w:hanging="360"/>
      </w:pPr>
      <w:rPr>
        <w:rFonts w:ascii="Calibri" w:hAnsi="Calibri" w:hint="default"/>
      </w:rPr>
    </w:lvl>
    <w:lvl w:ilvl="1" w:tplc="04050003">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3" w15:restartNumberingAfterBreak="0">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4" w15:restartNumberingAfterBreak="0">
    <w:nsid w:val="406402D7"/>
    <w:multiLevelType w:val="hybridMultilevel"/>
    <w:tmpl w:val="520064B0"/>
    <w:lvl w:ilvl="0" w:tplc="B280634C">
      <w:start w:val="1"/>
      <w:numFmt w:val="bullet"/>
      <w:lvlText w:val="₋"/>
      <w:lvlJc w:val="left"/>
      <w:pPr>
        <w:ind w:left="720" w:hanging="360"/>
      </w:pPr>
      <w:rPr>
        <w:rFonts w:ascii="Calibri" w:hAnsi="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4CED6BEC"/>
    <w:multiLevelType w:val="hybridMultilevel"/>
    <w:tmpl w:val="30127F54"/>
    <w:lvl w:ilvl="0" w:tplc="B280634C">
      <w:start w:val="1"/>
      <w:numFmt w:val="bullet"/>
      <w:lvlText w:val="₋"/>
      <w:lvlJc w:val="left"/>
      <w:pPr>
        <w:ind w:left="720" w:hanging="360"/>
      </w:pPr>
      <w:rPr>
        <w:rFonts w:ascii="Calibri" w:hAnsi="Calibri" w:hint="default"/>
      </w:rPr>
    </w:lvl>
    <w:lvl w:ilvl="1" w:tplc="5BDEE3CC">
      <w:numFmt w:val="bullet"/>
      <w:lvlText w:val="-"/>
      <w:lvlJc w:val="left"/>
      <w:pPr>
        <w:ind w:left="1440" w:hanging="360"/>
      </w:pPr>
      <w:rPr>
        <w:rFonts w:ascii="Verdana" w:eastAsiaTheme="minorHAnsi" w:hAnsi="Verdana" w:cstheme="minorBidi"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4E171C3E"/>
    <w:multiLevelType w:val="multilevel"/>
    <w:tmpl w:val="0864637E"/>
    <w:lvl w:ilvl="0">
      <w:start w:val="1"/>
      <w:numFmt w:val="decimal"/>
      <w:lvlText w:val="%1."/>
      <w:lvlJc w:val="left"/>
      <w:pPr>
        <w:tabs>
          <w:tab w:val="num" w:pos="737"/>
        </w:tabs>
        <w:ind w:left="737" w:hanging="737"/>
      </w:pPr>
      <w:rPr>
        <w:rFonts w:hint="default"/>
      </w:rPr>
    </w:lvl>
    <w:lvl w:ilvl="1">
      <w:start w:val="1"/>
      <w:numFmt w:val="decimal"/>
      <w:lvlText w:val="%1.%2"/>
      <w:lvlJc w:val="left"/>
      <w:pPr>
        <w:tabs>
          <w:tab w:val="num" w:pos="737"/>
        </w:tabs>
        <w:ind w:left="737" w:hanging="737"/>
      </w:pPr>
      <w:rPr>
        <w:rFonts w:asciiTheme="majorHAnsi" w:hAnsiTheme="majorHAnsi" w:hint="default"/>
        <w:b w:val="0"/>
      </w:rPr>
    </w:lvl>
    <w:lvl w:ilvl="2">
      <w:start w:val="1"/>
      <w:numFmt w:val="decimal"/>
      <w:lvlText w:val="%1.%2.%3"/>
      <w:lvlJc w:val="left"/>
      <w:pPr>
        <w:tabs>
          <w:tab w:val="num" w:pos="737"/>
        </w:tabs>
        <w:ind w:left="737" w:hanging="737"/>
      </w:pPr>
      <w:rPr>
        <w:rFonts w:hint="default"/>
        <w:b w:val="0"/>
        <w:bCs w:val="0"/>
      </w:rPr>
    </w:lvl>
    <w:lvl w:ilvl="3">
      <w:numFmt w:val="bullet"/>
      <w:lvlText w:val="-"/>
      <w:lvlJc w:val="left"/>
      <w:pPr>
        <w:ind w:left="1097" w:hanging="360"/>
      </w:pPr>
      <w:rPr>
        <w:rFonts w:ascii="Verdana" w:eastAsiaTheme="minorHAnsi" w:hAnsi="Verdana" w:cstheme="minorBidi" w:hint="default"/>
      </w:rPr>
    </w:lvl>
    <w:lvl w:ilvl="4">
      <w:start w:val="1"/>
      <w:numFmt w:val="lowerLetter"/>
      <w:lvlText w:val="%5)"/>
      <w:lvlJc w:val="left"/>
      <w:pPr>
        <w:tabs>
          <w:tab w:val="num" w:pos="567"/>
        </w:tabs>
        <w:ind w:left="737" w:hanging="737"/>
      </w:pPr>
      <w:rPr>
        <w:rFonts w:ascii="Verdana" w:eastAsiaTheme="minorHAnsi" w:hAnsi="Verdana" w:cstheme="minorBidi"/>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17" w15:restartNumberingAfterBreak="0">
    <w:nsid w:val="571D2CDA"/>
    <w:multiLevelType w:val="hybridMultilevel"/>
    <w:tmpl w:val="DE841ABE"/>
    <w:lvl w:ilvl="0" w:tplc="1AB6FFBE">
      <w:numFmt w:val="bullet"/>
      <w:lvlText w:val="-"/>
      <w:lvlJc w:val="left"/>
      <w:pPr>
        <w:ind w:left="1097" w:hanging="360"/>
      </w:pPr>
      <w:rPr>
        <w:rFonts w:ascii="Verdana" w:eastAsiaTheme="minorHAnsi" w:hAnsi="Verdana" w:cstheme="minorBidi" w:hint="default"/>
      </w:rPr>
    </w:lvl>
    <w:lvl w:ilvl="1" w:tplc="04050003">
      <w:start w:val="1"/>
      <w:numFmt w:val="bullet"/>
      <w:lvlText w:val="o"/>
      <w:lvlJc w:val="left"/>
      <w:pPr>
        <w:ind w:left="1817" w:hanging="360"/>
      </w:pPr>
      <w:rPr>
        <w:rFonts w:ascii="Courier New" w:hAnsi="Courier New" w:cs="Courier New" w:hint="default"/>
      </w:rPr>
    </w:lvl>
    <w:lvl w:ilvl="2" w:tplc="04050005">
      <w:start w:val="1"/>
      <w:numFmt w:val="bullet"/>
      <w:lvlText w:val=""/>
      <w:lvlJc w:val="left"/>
      <w:pPr>
        <w:ind w:left="2537" w:hanging="360"/>
      </w:pPr>
      <w:rPr>
        <w:rFonts w:ascii="Wingdings" w:hAnsi="Wingdings" w:hint="default"/>
      </w:rPr>
    </w:lvl>
    <w:lvl w:ilvl="3" w:tplc="04050001">
      <w:start w:val="1"/>
      <w:numFmt w:val="bullet"/>
      <w:lvlText w:val=""/>
      <w:lvlJc w:val="left"/>
      <w:pPr>
        <w:ind w:left="3257" w:hanging="360"/>
      </w:pPr>
      <w:rPr>
        <w:rFonts w:ascii="Symbol" w:hAnsi="Symbol" w:hint="default"/>
      </w:rPr>
    </w:lvl>
    <w:lvl w:ilvl="4" w:tplc="04050003" w:tentative="1">
      <w:start w:val="1"/>
      <w:numFmt w:val="bullet"/>
      <w:lvlText w:val="o"/>
      <w:lvlJc w:val="left"/>
      <w:pPr>
        <w:ind w:left="3977" w:hanging="360"/>
      </w:pPr>
      <w:rPr>
        <w:rFonts w:ascii="Courier New" w:hAnsi="Courier New" w:cs="Courier New" w:hint="default"/>
      </w:rPr>
    </w:lvl>
    <w:lvl w:ilvl="5" w:tplc="04050005" w:tentative="1">
      <w:start w:val="1"/>
      <w:numFmt w:val="bullet"/>
      <w:lvlText w:val=""/>
      <w:lvlJc w:val="left"/>
      <w:pPr>
        <w:ind w:left="4697" w:hanging="360"/>
      </w:pPr>
      <w:rPr>
        <w:rFonts w:ascii="Wingdings" w:hAnsi="Wingdings" w:hint="default"/>
      </w:rPr>
    </w:lvl>
    <w:lvl w:ilvl="6" w:tplc="04050001" w:tentative="1">
      <w:start w:val="1"/>
      <w:numFmt w:val="bullet"/>
      <w:lvlText w:val=""/>
      <w:lvlJc w:val="left"/>
      <w:pPr>
        <w:ind w:left="5417" w:hanging="360"/>
      </w:pPr>
      <w:rPr>
        <w:rFonts w:ascii="Symbol" w:hAnsi="Symbol" w:hint="default"/>
      </w:rPr>
    </w:lvl>
    <w:lvl w:ilvl="7" w:tplc="04050003" w:tentative="1">
      <w:start w:val="1"/>
      <w:numFmt w:val="bullet"/>
      <w:lvlText w:val="o"/>
      <w:lvlJc w:val="left"/>
      <w:pPr>
        <w:ind w:left="6137" w:hanging="360"/>
      </w:pPr>
      <w:rPr>
        <w:rFonts w:ascii="Courier New" w:hAnsi="Courier New" w:cs="Courier New" w:hint="default"/>
      </w:rPr>
    </w:lvl>
    <w:lvl w:ilvl="8" w:tplc="04050005" w:tentative="1">
      <w:start w:val="1"/>
      <w:numFmt w:val="bullet"/>
      <w:lvlText w:val=""/>
      <w:lvlJc w:val="left"/>
      <w:pPr>
        <w:ind w:left="6857" w:hanging="360"/>
      </w:pPr>
      <w:rPr>
        <w:rFonts w:ascii="Wingdings" w:hAnsi="Wingdings" w:hint="default"/>
      </w:rPr>
    </w:lvl>
  </w:abstractNum>
  <w:abstractNum w:abstractNumId="18" w15:restartNumberingAfterBreak="0">
    <w:nsid w:val="57406C31"/>
    <w:multiLevelType w:val="hybridMultilevel"/>
    <w:tmpl w:val="CF4C0FDC"/>
    <w:lvl w:ilvl="0" w:tplc="04050003">
      <w:start w:val="1"/>
      <w:numFmt w:val="bullet"/>
      <w:lvlText w:val="o"/>
      <w:lvlJc w:val="left"/>
      <w:pPr>
        <w:ind w:left="1097" w:hanging="360"/>
      </w:pPr>
      <w:rPr>
        <w:rFonts w:ascii="Courier New" w:hAnsi="Courier New" w:cs="Courier New" w:hint="default"/>
      </w:rPr>
    </w:lvl>
    <w:lvl w:ilvl="1" w:tplc="FFFFFFFF">
      <w:start w:val="1"/>
      <w:numFmt w:val="bullet"/>
      <w:lvlText w:val="o"/>
      <w:lvlJc w:val="left"/>
      <w:pPr>
        <w:ind w:left="1817" w:hanging="360"/>
      </w:pPr>
      <w:rPr>
        <w:rFonts w:ascii="Courier New" w:hAnsi="Courier New" w:cs="Courier New" w:hint="default"/>
      </w:rPr>
    </w:lvl>
    <w:lvl w:ilvl="2" w:tplc="FFFFFFFF">
      <w:start w:val="1"/>
      <w:numFmt w:val="bullet"/>
      <w:lvlText w:val=""/>
      <w:lvlJc w:val="left"/>
      <w:pPr>
        <w:ind w:left="2537" w:hanging="360"/>
      </w:pPr>
      <w:rPr>
        <w:rFonts w:ascii="Wingdings" w:hAnsi="Wingdings" w:hint="default"/>
      </w:rPr>
    </w:lvl>
    <w:lvl w:ilvl="3" w:tplc="FFFFFFFF">
      <w:start w:val="1"/>
      <w:numFmt w:val="bullet"/>
      <w:lvlText w:val=""/>
      <w:lvlJc w:val="left"/>
      <w:pPr>
        <w:ind w:left="3257" w:hanging="360"/>
      </w:pPr>
      <w:rPr>
        <w:rFonts w:ascii="Symbol" w:hAnsi="Symbol" w:hint="default"/>
      </w:rPr>
    </w:lvl>
    <w:lvl w:ilvl="4" w:tplc="FFFFFFFF" w:tentative="1">
      <w:start w:val="1"/>
      <w:numFmt w:val="bullet"/>
      <w:lvlText w:val="o"/>
      <w:lvlJc w:val="left"/>
      <w:pPr>
        <w:ind w:left="3977" w:hanging="360"/>
      </w:pPr>
      <w:rPr>
        <w:rFonts w:ascii="Courier New" w:hAnsi="Courier New" w:cs="Courier New" w:hint="default"/>
      </w:rPr>
    </w:lvl>
    <w:lvl w:ilvl="5" w:tplc="FFFFFFFF" w:tentative="1">
      <w:start w:val="1"/>
      <w:numFmt w:val="bullet"/>
      <w:lvlText w:val=""/>
      <w:lvlJc w:val="left"/>
      <w:pPr>
        <w:ind w:left="4697" w:hanging="360"/>
      </w:pPr>
      <w:rPr>
        <w:rFonts w:ascii="Wingdings" w:hAnsi="Wingdings" w:hint="default"/>
      </w:rPr>
    </w:lvl>
    <w:lvl w:ilvl="6" w:tplc="FFFFFFFF" w:tentative="1">
      <w:start w:val="1"/>
      <w:numFmt w:val="bullet"/>
      <w:lvlText w:val=""/>
      <w:lvlJc w:val="left"/>
      <w:pPr>
        <w:ind w:left="5417" w:hanging="360"/>
      </w:pPr>
      <w:rPr>
        <w:rFonts w:ascii="Symbol" w:hAnsi="Symbol" w:hint="default"/>
      </w:rPr>
    </w:lvl>
    <w:lvl w:ilvl="7" w:tplc="FFFFFFFF" w:tentative="1">
      <w:start w:val="1"/>
      <w:numFmt w:val="bullet"/>
      <w:lvlText w:val="o"/>
      <w:lvlJc w:val="left"/>
      <w:pPr>
        <w:ind w:left="6137" w:hanging="360"/>
      </w:pPr>
      <w:rPr>
        <w:rFonts w:ascii="Courier New" w:hAnsi="Courier New" w:cs="Courier New" w:hint="default"/>
      </w:rPr>
    </w:lvl>
    <w:lvl w:ilvl="8" w:tplc="FFFFFFFF" w:tentative="1">
      <w:start w:val="1"/>
      <w:numFmt w:val="bullet"/>
      <w:lvlText w:val=""/>
      <w:lvlJc w:val="left"/>
      <w:pPr>
        <w:ind w:left="6857" w:hanging="360"/>
      </w:pPr>
      <w:rPr>
        <w:rFonts w:ascii="Wingdings" w:hAnsi="Wingdings" w:hint="default"/>
      </w:rPr>
    </w:lvl>
  </w:abstractNum>
  <w:abstractNum w:abstractNumId="19" w15:restartNumberingAfterBreak="0">
    <w:nsid w:val="5A193B7B"/>
    <w:multiLevelType w:val="multilevel"/>
    <w:tmpl w:val="BDE23338"/>
    <w:lvl w:ilvl="0">
      <w:start w:val="1"/>
      <w:numFmt w:val="decimal"/>
      <w:lvlText w:val="%1."/>
      <w:lvlJc w:val="left"/>
      <w:pPr>
        <w:tabs>
          <w:tab w:val="num" w:pos="737"/>
        </w:tabs>
        <w:ind w:left="737" w:hanging="737"/>
      </w:pPr>
      <w:rPr>
        <w:rFonts w:hint="default"/>
      </w:rPr>
    </w:lvl>
    <w:lvl w:ilvl="1">
      <w:start w:val="1"/>
      <w:numFmt w:val="decimal"/>
      <w:lvlText w:val="%1.%2"/>
      <w:lvlJc w:val="left"/>
      <w:pPr>
        <w:tabs>
          <w:tab w:val="num" w:pos="737"/>
        </w:tabs>
        <w:ind w:left="737" w:hanging="737"/>
      </w:pPr>
      <w:rPr>
        <w:rFonts w:asciiTheme="majorHAnsi" w:hAnsiTheme="majorHAnsi" w:hint="default"/>
        <w:b w:val="0"/>
      </w:rPr>
    </w:lvl>
    <w:lvl w:ilvl="2">
      <w:start w:val="1"/>
      <w:numFmt w:val="decimal"/>
      <w:lvlText w:val="%1.%2.%3"/>
      <w:lvlJc w:val="left"/>
      <w:pPr>
        <w:tabs>
          <w:tab w:val="num" w:pos="737"/>
        </w:tabs>
        <w:ind w:left="737" w:hanging="737"/>
      </w:pPr>
      <w:rPr>
        <w:rFonts w:hint="default"/>
      </w:rPr>
    </w:lvl>
    <w:lvl w:ilvl="3">
      <w:start w:val="1"/>
      <w:numFmt w:val="bullet"/>
      <w:lvlText w:val=""/>
      <w:lvlJc w:val="left"/>
      <w:pPr>
        <w:ind w:left="1097" w:hanging="360"/>
      </w:pPr>
      <w:rPr>
        <w:rFonts w:ascii="Symbol" w:hAnsi="Symbol"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20" w15:restartNumberingAfterBreak="0">
    <w:nsid w:val="607C4099"/>
    <w:multiLevelType w:val="hybridMultilevel"/>
    <w:tmpl w:val="D4EE4B9A"/>
    <w:lvl w:ilvl="0" w:tplc="FFFFFFFF">
      <w:start w:val="1"/>
      <w:numFmt w:val="decimal"/>
      <w:lvlText w:val="%1)"/>
      <w:lvlJc w:val="left"/>
      <w:pPr>
        <w:ind w:left="1069" w:hanging="360"/>
      </w:pPr>
      <w:rPr>
        <w:rFonts w:hint="default"/>
        <w:b/>
      </w:rPr>
    </w:lvl>
    <w:lvl w:ilvl="1" w:tplc="04050005">
      <w:start w:val="1"/>
      <w:numFmt w:val="bullet"/>
      <w:lvlText w:val=""/>
      <w:lvlJc w:val="left"/>
      <w:pPr>
        <w:ind w:left="4309" w:hanging="360"/>
      </w:pPr>
      <w:rPr>
        <w:rFonts w:ascii="Wingdings" w:hAnsi="Wingdings" w:hint="default"/>
      </w:rPr>
    </w:lvl>
    <w:lvl w:ilvl="2" w:tplc="FFFFFFFF">
      <w:start w:val="1"/>
      <w:numFmt w:val="lowerRoman"/>
      <w:lvlText w:val="%3."/>
      <w:lvlJc w:val="right"/>
      <w:pPr>
        <w:ind w:left="2509" w:hanging="180"/>
      </w:pPr>
    </w:lvl>
    <w:lvl w:ilvl="3" w:tplc="FFFFFFFF" w:tentative="1">
      <w:start w:val="1"/>
      <w:numFmt w:val="decimal"/>
      <w:lvlText w:val="%4."/>
      <w:lvlJc w:val="left"/>
      <w:pPr>
        <w:ind w:left="3229" w:hanging="360"/>
      </w:pPr>
    </w:lvl>
    <w:lvl w:ilvl="4" w:tplc="FFFFFFFF" w:tentative="1">
      <w:start w:val="1"/>
      <w:numFmt w:val="lowerLetter"/>
      <w:lvlText w:val="%5."/>
      <w:lvlJc w:val="left"/>
      <w:pPr>
        <w:ind w:left="3949" w:hanging="360"/>
      </w:pPr>
    </w:lvl>
    <w:lvl w:ilvl="5" w:tplc="FFFFFFFF" w:tentative="1">
      <w:start w:val="1"/>
      <w:numFmt w:val="lowerRoman"/>
      <w:lvlText w:val="%6."/>
      <w:lvlJc w:val="right"/>
      <w:pPr>
        <w:ind w:left="4669" w:hanging="180"/>
      </w:pPr>
    </w:lvl>
    <w:lvl w:ilvl="6" w:tplc="FFFFFFFF" w:tentative="1">
      <w:start w:val="1"/>
      <w:numFmt w:val="decimal"/>
      <w:lvlText w:val="%7."/>
      <w:lvlJc w:val="left"/>
      <w:pPr>
        <w:ind w:left="5389" w:hanging="360"/>
      </w:pPr>
    </w:lvl>
    <w:lvl w:ilvl="7" w:tplc="FFFFFFFF" w:tentative="1">
      <w:start w:val="1"/>
      <w:numFmt w:val="lowerLetter"/>
      <w:lvlText w:val="%8."/>
      <w:lvlJc w:val="left"/>
      <w:pPr>
        <w:ind w:left="6109" w:hanging="360"/>
      </w:pPr>
    </w:lvl>
    <w:lvl w:ilvl="8" w:tplc="FFFFFFFF" w:tentative="1">
      <w:start w:val="1"/>
      <w:numFmt w:val="lowerRoman"/>
      <w:lvlText w:val="%9."/>
      <w:lvlJc w:val="right"/>
      <w:pPr>
        <w:ind w:left="6829" w:hanging="180"/>
      </w:pPr>
    </w:lvl>
  </w:abstractNum>
  <w:abstractNum w:abstractNumId="21" w15:restartNumberingAfterBreak="0">
    <w:nsid w:val="639A5DCD"/>
    <w:multiLevelType w:val="hybridMultilevel"/>
    <w:tmpl w:val="60CCEC0E"/>
    <w:lvl w:ilvl="0" w:tplc="4BE27658">
      <w:start w:val="11"/>
      <w:numFmt w:val="bullet"/>
      <w:lvlText w:val="-"/>
      <w:lvlJc w:val="left"/>
      <w:pPr>
        <w:ind w:left="1097" w:hanging="360"/>
      </w:pPr>
      <w:rPr>
        <w:rFonts w:ascii="Arial" w:eastAsia="Times New Roman" w:hAnsi="Arial" w:cs="Arial" w:hint="default"/>
      </w:rPr>
    </w:lvl>
    <w:lvl w:ilvl="1" w:tplc="FFFFFFFF">
      <w:start w:val="1"/>
      <w:numFmt w:val="bullet"/>
      <w:lvlText w:val="o"/>
      <w:lvlJc w:val="left"/>
      <w:pPr>
        <w:ind w:left="1817" w:hanging="360"/>
      </w:pPr>
      <w:rPr>
        <w:rFonts w:ascii="Courier New" w:hAnsi="Courier New" w:cs="Courier New" w:hint="default"/>
      </w:rPr>
    </w:lvl>
    <w:lvl w:ilvl="2" w:tplc="FFFFFFFF">
      <w:start w:val="1"/>
      <w:numFmt w:val="bullet"/>
      <w:lvlText w:val=""/>
      <w:lvlJc w:val="left"/>
      <w:pPr>
        <w:ind w:left="2537" w:hanging="360"/>
      </w:pPr>
      <w:rPr>
        <w:rFonts w:ascii="Wingdings" w:hAnsi="Wingdings" w:hint="default"/>
      </w:rPr>
    </w:lvl>
    <w:lvl w:ilvl="3" w:tplc="FFFFFFFF">
      <w:start w:val="1"/>
      <w:numFmt w:val="bullet"/>
      <w:lvlText w:val=""/>
      <w:lvlJc w:val="left"/>
      <w:pPr>
        <w:ind w:left="3257" w:hanging="360"/>
      </w:pPr>
      <w:rPr>
        <w:rFonts w:ascii="Symbol" w:hAnsi="Symbol" w:hint="default"/>
      </w:rPr>
    </w:lvl>
    <w:lvl w:ilvl="4" w:tplc="FFFFFFFF" w:tentative="1">
      <w:start w:val="1"/>
      <w:numFmt w:val="bullet"/>
      <w:lvlText w:val="o"/>
      <w:lvlJc w:val="left"/>
      <w:pPr>
        <w:ind w:left="3977" w:hanging="360"/>
      </w:pPr>
      <w:rPr>
        <w:rFonts w:ascii="Courier New" w:hAnsi="Courier New" w:cs="Courier New" w:hint="default"/>
      </w:rPr>
    </w:lvl>
    <w:lvl w:ilvl="5" w:tplc="FFFFFFFF" w:tentative="1">
      <w:start w:val="1"/>
      <w:numFmt w:val="bullet"/>
      <w:lvlText w:val=""/>
      <w:lvlJc w:val="left"/>
      <w:pPr>
        <w:ind w:left="4697" w:hanging="360"/>
      </w:pPr>
      <w:rPr>
        <w:rFonts w:ascii="Wingdings" w:hAnsi="Wingdings" w:hint="default"/>
      </w:rPr>
    </w:lvl>
    <w:lvl w:ilvl="6" w:tplc="FFFFFFFF" w:tentative="1">
      <w:start w:val="1"/>
      <w:numFmt w:val="bullet"/>
      <w:lvlText w:val=""/>
      <w:lvlJc w:val="left"/>
      <w:pPr>
        <w:ind w:left="5417" w:hanging="360"/>
      </w:pPr>
      <w:rPr>
        <w:rFonts w:ascii="Symbol" w:hAnsi="Symbol" w:hint="default"/>
      </w:rPr>
    </w:lvl>
    <w:lvl w:ilvl="7" w:tplc="FFFFFFFF" w:tentative="1">
      <w:start w:val="1"/>
      <w:numFmt w:val="bullet"/>
      <w:lvlText w:val="o"/>
      <w:lvlJc w:val="left"/>
      <w:pPr>
        <w:ind w:left="6137" w:hanging="360"/>
      </w:pPr>
      <w:rPr>
        <w:rFonts w:ascii="Courier New" w:hAnsi="Courier New" w:cs="Courier New" w:hint="default"/>
      </w:rPr>
    </w:lvl>
    <w:lvl w:ilvl="8" w:tplc="FFFFFFFF" w:tentative="1">
      <w:start w:val="1"/>
      <w:numFmt w:val="bullet"/>
      <w:lvlText w:val=""/>
      <w:lvlJc w:val="left"/>
      <w:pPr>
        <w:ind w:left="6857" w:hanging="360"/>
      </w:pPr>
      <w:rPr>
        <w:rFonts w:ascii="Wingdings" w:hAnsi="Wingdings" w:hint="default"/>
      </w:rPr>
    </w:lvl>
  </w:abstractNum>
  <w:abstractNum w:abstractNumId="22" w15:restartNumberingAfterBreak="0">
    <w:nsid w:val="646843BB"/>
    <w:multiLevelType w:val="hybridMultilevel"/>
    <w:tmpl w:val="3440FC28"/>
    <w:lvl w:ilvl="0" w:tplc="5BDEE3CC">
      <w:numFmt w:val="bullet"/>
      <w:lvlText w:val="-"/>
      <w:lvlJc w:val="left"/>
      <w:pPr>
        <w:ind w:left="3589" w:hanging="360"/>
      </w:pPr>
      <w:rPr>
        <w:rFonts w:ascii="Verdana" w:eastAsiaTheme="minorHAnsi" w:hAnsi="Verdana" w:cstheme="minorBidi" w:hint="default"/>
      </w:rPr>
    </w:lvl>
    <w:lvl w:ilvl="1" w:tplc="04050003">
      <w:start w:val="1"/>
      <w:numFmt w:val="bullet"/>
      <w:lvlText w:val="o"/>
      <w:lvlJc w:val="left"/>
      <w:pPr>
        <w:ind w:left="4309" w:hanging="360"/>
      </w:pPr>
      <w:rPr>
        <w:rFonts w:ascii="Courier New" w:hAnsi="Courier New" w:cs="Courier New" w:hint="default"/>
      </w:rPr>
    </w:lvl>
    <w:lvl w:ilvl="2" w:tplc="04050005" w:tentative="1">
      <w:start w:val="1"/>
      <w:numFmt w:val="bullet"/>
      <w:lvlText w:val=""/>
      <w:lvlJc w:val="left"/>
      <w:pPr>
        <w:ind w:left="5029" w:hanging="360"/>
      </w:pPr>
      <w:rPr>
        <w:rFonts w:ascii="Wingdings" w:hAnsi="Wingdings" w:hint="default"/>
      </w:rPr>
    </w:lvl>
    <w:lvl w:ilvl="3" w:tplc="04050001" w:tentative="1">
      <w:start w:val="1"/>
      <w:numFmt w:val="bullet"/>
      <w:lvlText w:val=""/>
      <w:lvlJc w:val="left"/>
      <w:pPr>
        <w:ind w:left="5749" w:hanging="360"/>
      </w:pPr>
      <w:rPr>
        <w:rFonts w:ascii="Symbol" w:hAnsi="Symbol" w:hint="default"/>
      </w:rPr>
    </w:lvl>
    <w:lvl w:ilvl="4" w:tplc="04050003" w:tentative="1">
      <w:start w:val="1"/>
      <w:numFmt w:val="bullet"/>
      <w:lvlText w:val="o"/>
      <w:lvlJc w:val="left"/>
      <w:pPr>
        <w:ind w:left="6469" w:hanging="360"/>
      </w:pPr>
      <w:rPr>
        <w:rFonts w:ascii="Courier New" w:hAnsi="Courier New" w:cs="Courier New" w:hint="default"/>
      </w:rPr>
    </w:lvl>
    <w:lvl w:ilvl="5" w:tplc="04050005" w:tentative="1">
      <w:start w:val="1"/>
      <w:numFmt w:val="bullet"/>
      <w:lvlText w:val=""/>
      <w:lvlJc w:val="left"/>
      <w:pPr>
        <w:ind w:left="7189" w:hanging="360"/>
      </w:pPr>
      <w:rPr>
        <w:rFonts w:ascii="Wingdings" w:hAnsi="Wingdings" w:hint="default"/>
      </w:rPr>
    </w:lvl>
    <w:lvl w:ilvl="6" w:tplc="04050001" w:tentative="1">
      <w:start w:val="1"/>
      <w:numFmt w:val="bullet"/>
      <w:lvlText w:val=""/>
      <w:lvlJc w:val="left"/>
      <w:pPr>
        <w:ind w:left="7909" w:hanging="360"/>
      </w:pPr>
      <w:rPr>
        <w:rFonts w:ascii="Symbol" w:hAnsi="Symbol" w:hint="default"/>
      </w:rPr>
    </w:lvl>
    <w:lvl w:ilvl="7" w:tplc="04050003" w:tentative="1">
      <w:start w:val="1"/>
      <w:numFmt w:val="bullet"/>
      <w:lvlText w:val="o"/>
      <w:lvlJc w:val="left"/>
      <w:pPr>
        <w:ind w:left="8629" w:hanging="360"/>
      </w:pPr>
      <w:rPr>
        <w:rFonts w:ascii="Courier New" w:hAnsi="Courier New" w:cs="Courier New" w:hint="default"/>
      </w:rPr>
    </w:lvl>
    <w:lvl w:ilvl="8" w:tplc="04050005" w:tentative="1">
      <w:start w:val="1"/>
      <w:numFmt w:val="bullet"/>
      <w:lvlText w:val=""/>
      <w:lvlJc w:val="left"/>
      <w:pPr>
        <w:ind w:left="9349" w:hanging="360"/>
      </w:pPr>
      <w:rPr>
        <w:rFonts w:ascii="Wingdings" w:hAnsi="Wingdings" w:hint="default"/>
      </w:rPr>
    </w:lvl>
  </w:abstractNum>
  <w:abstractNum w:abstractNumId="23" w15:restartNumberingAfterBreak="0">
    <w:nsid w:val="662F75A3"/>
    <w:multiLevelType w:val="hybridMultilevel"/>
    <w:tmpl w:val="D10E8630"/>
    <w:lvl w:ilvl="0" w:tplc="FFFFFFFF">
      <w:numFmt w:val="bullet"/>
      <w:lvlText w:val="-"/>
      <w:lvlJc w:val="left"/>
      <w:pPr>
        <w:ind w:left="3589" w:hanging="360"/>
      </w:pPr>
      <w:rPr>
        <w:rFonts w:ascii="Verdana" w:eastAsiaTheme="minorHAnsi" w:hAnsi="Verdana" w:cstheme="minorBidi" w:hint="default"/>
      </w:rPr>
    </w:lvl>
    <w:lvl w:ilvl="1" w:tplc="04050005">
      <w:start w:val="1"/>
      <w:numFmt w:val="bullet"/>
      <w:lvlText w:val=""/>
      <w:lvlJc w:val="left"/>
      <w:pPr>
        <w:ind w:left="4309" w:hanging="360"/>
      </w:pPr>
      <w:rPr>
        <w:rFonts w:ascii="Wingdings" w:hAnsi="Wingdings" w:hint="default"/>
      </w:rPr>
    </w:lvl>
    <w:lvl w:ilvl="2" w:tplc="FFFFFFFF" w:tentative="1">
      <w:start w:val="1"/>
      <w:numFmt w:val="bullet"/>
      <w:lvlText w:val=""/>
      <w:lvlJc w:val="left"/>
      <w:pPr>
        <w:ind w:left="5029" w:hanging="360"/>
      </w:pPr>
      <w:rPr>
        <w:rFonts w:ascii="Wingdings" w:hAnsi="Wingdings" w:hint="default"/>
      </w:rPr>
    </w:lvl>
    <w:lvl w:ilvl="3" w:tplc="FFFFFFFF" w:tentative="1">
      <w:start w:val="1"/>
      <w:numFmt w:val="bullet"/>
      <w:lvlText w:val=""/>
      <w:lvlJc w:val="left"/>
      <w:pPr>
        <w:ind w:left="5749" w:hanging="360"/>
      </w:pPr>
      <w:rPr>
        <w:rFonts w:ascii="Symbol" w:hAnsi="Symbol" w:hint="default"/>
      </w:rPr>
    </w:lvl>
    <w:lvl w:ilvl="4" w:tplc="FFFFFFFF" w:tentative="1">
      <w:start w:val="1"/>
      <w:numFmt w:val="bullet"/>
      <w:lvlText w:val="o"/>
      <w:lvlJc w:val="left"/>
      <w:pPr>
        <w:ind w:left="6469" w:hanging="360"/>
      </w:pPr>
      <w:rPr>
        <w:rFonts w:ascii="Courier New" w:hAnsi="Courier New" w:cs="Courier New" w:hint="default"/>
      </w:rPr>
    </w:lvl>
    <w:lvl w:ilvl="5" w:tplc="FFFFFFFF" w:tentative="1">
      <w:start w:val="1"/>
      <w:numFmt w:val="bullet"/>
      <w:lvlText w:val=""/>
      <w:lvlJc w:val="left"/>
      <w:pPr>
        <w:ind w:left="7189" w:hanging="360"/>
      </w:pPr>
      <w:rPr>
        <w:rFonts w:ascii="Wingdings" w:hAnsi="Wingdings" w:hint="default"/>
      </w:rPr>
    </w:lvl>
    <w:lvl w:ilvl="6" w:tplc="FFFFFFFF" w:tentative="1">
      <w:start w:val="1"/>
      <w:numFmt w:val="bullet"/>
      <w:lvlText w:val=""/>
      <w:lvlJc w:val="left"/>
      <w:pPr>
        <w:ind w:left="7909" w:hanging="360"/>
      </w:pPr>
      <w:rPr>
        <w:rFonts w:ascii="Symbol" w:hAnsi="Symbol" w:hint="default"/>
      </w:rPr>
    </w:lvl>
    <w:lvl w:ilvl="7" w:tplc="FFFFFFFF" w:tentative="1">
      <w:start w:val="1"/>
      <w:numFmt w:val="bullet"/>
      <w:lvlText w:val="o"/>
      <w:lvlJc w:val="left"/>
      <w:pPr>
        <w:ind w:left="8629" w:hanging="360"/>
      </w:pPr>
      <w:rPr>
        <w:rFonts w:ascii="Courier New" w:hAnsi="Courier New" w:cs="Courier New" w:hint="default"/>
      </w:rPr>
    </w:lvl>
    <w:lvl w:ilvl="8" w:tplc="FFFFFFFF" w:tentative="1">
      <w:start w:val="1"/>
      <w:numFmt w:val="bullet"/>
      <w:lvlText w:val=""/>
      <w:lvlJc w:val="left"/>
      <w:pPr>
        <w:ind w:left="9349" w:hanging="360"/>
      </w:pPr>
      <w:rPr>
        <w:rFonts w:ascii="Wingdings" w:hAnsi="Wingdings" w:hint="default"/>
      </w:rPr>
    </w:lvl>
  </w:abstractNum>
  <w:abstractNum w:abstractNumId="24" w15:restartNumberingAfterBreak="0">
    <w:nsid w:val="67E622F5"/>
    <w:multiLevelType w:val="hybridMultilevel"/>
    <w:tmpl w:val="7616BB16"/>
    <w:lvl w:ilvl="0" w:tplc="B4C69206">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6B322849"/>
    <w:multiLevelType w:val="multilevel"/>
    <w:tmpl w:val="021C41F4"/>
    <w:lvl w:ilvl="0">
      <w:start w:val="1"/>
      <w:numFmt w:val="decimal"/>
      <w:lvlText w:val="%1."/>
      <w:lvlJc w:val="left"/>
      <w:pPr>
        <w:tabs>
          <w:tab w:val="num" w:pos="737"/>
        </w:tabs>
        <w:ind w:left="737" w:hanging="737"/>
      </w:pPr>
      <w:rPr>
        <w:rFonts w:hint="default"/>
      </w:rPr>
    </w:lvl>
    <w:lvl w:ilvl="1">
      <w:start w:val="1"/>
      <w:numFmt w:val="decimal"/>
      <w:lvlText w:val="%1.%2"/>
      <w:lvlJc w:val="left"/>
      <w:pPr>
        <w:tabs>
          <w:tab w:val="num" w:pos="737"/>
        </w:tabs>
        <w:ind w:left="737" w:hanging="737"/>
      </w:pPr>
      <w:rPr>
        <w:rFonts w:asciiTheme="majorHAnsi" w:hAnsiTheme="majorHAnsi" w:hint="default"/>
        <w:b w:val="0"/>
      </w:rPr>
    </w:lvl>
    <w:lvl w:ilvl="2">
      <w:start w:val="1"/>
      <w:numFmt w:val="decimal"/>
      <w:lvlText w:val="%1.%2.%3"/>
      <w:lvlJc w:val="left"/>
      <w:pPr>
        <w:tabs>
          <w:tab w:val="num" w:pos="737"/>
        </w:tabs>
        <w:ind w:left="737" w:hanging="737"/>
      </w:pPr>
      <w:rPr>
        <w:rFonts w:hint="default"/>
        <w:b w:val="0"/>
        <w:bCs w:val="0"/>
        <w:i w:val="0"/>
        <w:iCs w:val="0"/>
      </w:rPr>
    </w:lvl>
    <w:lvl w:ilvl="3">
      <w:numFmt w:val="bullet"/>
      <w:lvlText w:val="-"/>
      <w:lvlJc w:val="left"/>
      <w:pPr>
        <w:ind w:left="1097" w:hanging="360"/>
      </w:pPr>
      <w:rPr>
        <w:rFonts w:ascii="Verdana" w:eastAsiaTheme="minorHAnsi" w:hAnsi="Verdana" w:cstheme="minorBidi" w:hint="default"/>
      </w:rPr>
    </w:lvl>
    <w:lvl w:ilvl="4">
      <w:numFmt w:val="bullet"/>
      <w:lvlText w:val="-"/>
      <w:lvlJc w:val="left"/>
      <w:pPr>
        <w:ind w:left="360" w:hanging="360"/>
      </w:pPr>
      <w:rPr>
        <w:rFonts w:ascii="Verdana" w:eastAsiaTheme="minorHAnsi" w:hAnsi="Verdana" w:cstheme="minorBidi"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26" w15:restartNumberingAfterBreak="0">
    <w:nsid w:val="6C83350F"/>
    <w:multiLevelType w:val="hybridMultilevel"/>
    <w:tmpl w:val="24E81D38"/>
    <w:lvl w:ilvl="0" w:tplc="BA5E52EE">
      <w:start w:val="1"/>
      <w:numFmt w:val="decimal"/>
      <w:lvlText w:val="%1)"/>
      <w:lvlJc w:val="left"/>
      <w:pPr>
        <w:ind w:left="1069" w:hanging="360"/>
      </w:pPr>
      <w:rPr>
        <w:rFonts w:hint="default"/>
        <w:b/>
      </w:rPr>
    </w:lvl>
    <w:lvl w:ilvl="1" w:tplc="5BDEE3CC">
      <w:numFmt w:val="bullet"/>
      <w:lvlText w:val="-"/>
      <w:lvlJc w:val="left"/>
      <w:pPr>
        <w:ind w:left="1429" w:hanging="360"/>
      </w:pPr>
      <w:rPr>
        <w:rFonts w:ascii="Verdana" w:eastAsiaTheme="minorHAnsi" w:hAnsi="Verdana" w:cstheme="minorBidi" w:hint="default"/>
      </w:r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27" w15:restartNumberingAfterBreak="0">
    <w:nsid w:val="78680BEE"/>
    <w:multiLevelType w:val="hybridMultilevel"/>
    <w:tmpl w:val="C792C824"/>
    <w:lvl w:ilvl="0" w:tplc="24A8BDB8">
      <w:start w:val="1"/>
      <w:numFmt w:val="bullet"/>
      <w:pStyle w:val="ZTPinfo-text-odr"/>
      <w:lvlText w:val=""/>
      <w:lvlJc w:val="left"/>
      <w:pPr>
        <w:ind w:left="720" w:hanging="360"/>
      </w:pPr>
      <w:rPr>
        <w:rFonts w:ascii="Wingdings" w:hAnsi="Wingdings" w:hint="default"/>
        <w:b/>
        <w:i w:val="0"/>
      </w:rPr>
    </w:lvl>
    <w:lvl w:ilvl="1" w:tplc="BE62461A">
      <w:start w:val="1"/>
      <w:numFmt w:val="bullet"/>
      <w:pStyle w:val="ZTPinfo-text-odr0"/>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79FB631D"/>
    <w:multiLevelType w:val="multilevel"/>
    <w:tmpl w:val="9B9648BA"/>
    <w:lvl w:ilvl="0">
      <w:start w:val="1"/>
      <w:numFmt w:val="decimal"/>
      <w:lvlText w:val="%1."/>
      <w:lvlJc w:val="left"/>
      <w:pPr>
        <w:tabs>
          <w:tab w:val="num" w:pos="737"/>
        </w:tabs>
        <w:ind w:left="737" w:hanging="737"/>
      </w:pPr>
      <w:rPr>
        <w:rFonts w:hint="default"/>
      </w:rPr>
    </w:lvl>
    <w:lvl w:ilvl="1">
      <w:start w:val="1"/>
      <w:numFmt w:val="decimal"/>
      <w:lvlText w:val="%1.%2"/>
      <w:lvlJc w:val="left"/>
      <w:pPr>
        <w:tabs>
          <w:tab w:val="num" w:pos="737"/>
        </w:tabs>
        <w:ind w:left="737" w:hanging="737"/>
      </w:pPr>
      <w:rPr>
        <w:rFonts w:asciiTheme="majorHAnsi" w:hAnsiTheme="majorHAnsi" w:hint="default"/>
        <w:b w:val="0"/>
      </w:rPr>
    </w:lvl>
    <w:lvl w:ilvl="2">
      <w:start w:val="1"/>
      <w:numFmt w:val="decimal"/>
      <w:lvlText w:val="%1.%2.%3"/>
      <w:lvlJc w:val="left"/>
      <w:pPr>
        <w:tabs>
          <w:tab w:val="num" w:pos="737"/>
        </w:tabs>
        <w:ind w:left="737" w:hanging="737"/>
      </w:pPr>
      <w:rPr>
        <w:rFonts w:hint="default"/>
        <w:b w:val="0"/>
        <w:bCs w:val="0"/>
        <w:i w:val="0"/>
        <w:iCs w:val="0"/>
      </w:rPr>
    </w:lvl>
    <w:lvl w:ilvl="3">
      <w:start w:val="1"/>
      <w:numFmt w:val="decimal"/>
      <w:lvlText w:val="%4)"/>
      <w:lvlJc w:val="left"/>
      <w:pPr>
        <w:ind w:left="1097" w:hanging="360"/>
      </w:pPr>
    </w:lvl>
    <w:lvl w:ilvl="4">
      <w:numFmt w:val="bullet"/>
      <w:lvlText w:val="-"/>
      <w:lvlJc w:val="left"/>
      <w:pPr>
        <w:ind w:left="360" w:hanging="360"/>
      </w:pPr>
      <w:rPr>
        <w:rFonts w:ascii="Verdana" w:eastAsiaTheme="minorHAnsi" w:hAnsi="Verdana" w:cstheme="minorBidi"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29"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729571841">
    <w:abstractNumId w:val="10"/>
  </w:num>
  <w:num w:numId="2" w16cid:durableId="697124794">
    <w:abstractNumId w:val="8"/>
  </w:num>
  <w:num w:numId="3" w16cid:durableId="48191500">
    <w:abstractNumId w:val="1"/>
  </w:num>
  <w:num w:numId="4" w16cid:durableId="1767463829">
    <w:abstractNumId w:val="29"/>
  </w:num>
  <w:num w:numId="5" w16cid:durableId="1215459334">
    <w:abstractNumId w:val="13"/>
  </w:num>
  <w:num w:numId="6" w16cid:durableId="50153203">
    <w:abstractNumId w:val="24"/>
  </w:num>
  <w:num w:numId="7" w16cid:durableId="1153791116">
    <w:abstractNumId w:val="0"/>
  </w:num>
  <w:num w:numId="8" w16cid:durableId="2118863603">
    <w:abstractNumId w:val="6"/>
  </w:num>
  <w:num w:numId="9" w16cid:durableId="1724987126">
    <w:abstractNumId w:val="27"/>
  </w:num>
  <w:num w:numId="10" w16cid:durableId="475030067">
    <w:abstractNumId w:val="3"/>
  </w:num>
  <w:num w:numId="11" w16cid:durableId="1627738707">
    <w:abstractNumId w:val="15"/>
  </w:num>
  <w:num w:numId="12" w16cid:durableId="497354473">
    <w:abstractNumId w:val="14"/>
  </w:num>
  <w:num w:numId="13" w16cid:durableId="809635913">
    <w:abstractNumId w:val="5"/>
  </w:num>
  <w:num w:numId="14" w16cid:durableId="668093583">
    <w:abstractNumId w:val="12"/>
  </w:num>
  <w:num w:numId="15" w16cid:durableId="1937054826">
    <w:abstractNumId w:val="17"/>
  </w:num>
  <w:num w:numId="16" w16cid:durableId="1433744449">
    <w:abstractNumId w:val="9"/>
  </w:num>
  <w:num w:numId="17" w16cid:durableId="535891544">
    <w:abstractNumId w:val="19"/>
  </w:num>
  <w:num w:numId="18" w16cid:durableId="651300817">
    <w:abstractNumId w:val="11"/>
  </w:num>
  <w:num w:numId="19" w16cid:durableId="1331175241">
    <w:abstractNumId w:val="22"/>
  </w:num>
  <w:num w:numId="20" w16cid:durableId="402989371">
    <w:abstractNumId w:val="23"/>
  </w:num>
  <w:num w:numId="21" w16cid:durableId="189955685">
    <w:abstractNumId w:val="4"/>
  </w:num>
  <w:num w:numId="22" w16cid:durableId="786388502">
    <w:abstractNumId w:val="7"/>
  </w:num>
  <w:num w:numId="23" w16cid:durableId="1541623379">
    <w:abstractNumId w:val="26"/>
  </w:num>
  <w:num w:numId="24" w16cid:durableId="345713737">
    <w:abstractNumId w:val="20"/>
  </w:num>
  <w:num w:numId="25" w16cid:durableId="273055253">
    <w:abstractNumId w:val="18"/>
  </w:num>
  <w:num w:numId="26" w16cid:durableId="373123502">
    <w:abstractNumId w:val="21"/>
  </w:num>
  <w:num w:numId="27" w16cid:durableId="416170449">
    <w:abstractNumId w:val="16"/>
  </w:num>
  <w:num w:numId="28" w16cid:durableId="984041252">
    <w:abstractNumId w:val="25"/>
  </w:num>
  <w:num w:numId="29" w16cid:durableId="557402671">
    <w:abstractNumId w:val="2"/>
  </w:num>
  <w:num w:numId="30" w16cid:durableId="566453042">
    <w:abstractNumId w:val="28"/>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writeProtection w:recommended="1"/>
  <w:zoom w:percent="100"/>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2"/>
    <w:compatSetting w:name="useWord2013TrackBottomHyphenation" w:uri="http://schemas.microsoft.com/office/word" w:val="1"/>
  </w:compat>
  <w:rsids>
    <w:rsidRoot w:val="004A37CE"/>
    <w:rsid w:val="000000BB"/>
    <w:rsid w:val="00000377"/>
    <w:rsid w:val="00000F0D"/>
    <w:rsid w:val="00001205"/>
    <w:rsid w:val="0000169D"/>
    <w:rsid w:val="000016B0"/>
    <w:rsid w:val="00001A7A"/>
    <w:rsid w:val="00001D82"/>
    <w:rsid w:val="0000258E"/>
    <w:rsid w:val="00002D93"/>
    <w:rsid w:val="00003B7F"/>
    <w:rsid w:val="00004E4D"/>
    <w:rsid w:val="00004EC3"/>
    <w:rsid w:val="00004F2E"/>
    <w:rsid w:val="000050FB"/>
    <w:rsid w:val="00007310"/>
    <w:rsid w:val="00010F95"/>
    <w:rsid w:val="000112FF"/>
    <w:rsid w:val="00011B38"/>
    <w:rsid w:val="000124A7"/>
    <w:rsid w:val="0001263E"/>
    <w:rsid w:val="0001286D"/>
    <w:rsid w:val="000128F0"/>
    <w:rsid w:val="00012B0A"/>
    <w:rsid w:val="00012E22"/>
    <w:rsid w:val="00012EC4"/>
    <w:rsid w:val="000148AF"/>
    <w:rsid w:val="00014987"/>
    <w:rsid w:val="00014D0F"/>
    <w:rsid w:val="00014DC1"/>
    <w:rsid w:val="00015604"/>
    <w:rsid w:val="00017523"/>
    <w:rsid w:val="00017A2F"/>
    <w:rsid w:val="00017DC5"/>
    <w:rsid w:val="00017F3C"/>
    <w:rsid w:val="00017F4A"/>
    <w:rsid w:val="00020077"/>
    <w:rsid w:val="00020834"/>
    <w:rsid w:val="0002089E"/>
    <w:rsid w:val="00020A48"/>
    <w:rsid w:val="00021193"/>
    <w:rsid w:val="00022439"/>
    <w:rsid w:val="00022452"/>
    <w:rsid w:val="00022A91"/>
    <w:rsid w:val="00022F53"/>
    <w:rsid w:val="00023064"/>
    <w:rsid w:val="00024AD0"/>
    <w:rsid w:val="00025317"/>
    <w:rsid w:val="00025ADA"/>
    <w:rsid w:val="000261EC"/>
    <w:rsid w:val="00026A24"/>
    <w:rsid w:val="00026A7F"/>
    <w:rsid w:val="00026CE6"/>
    <w:rsid w:val="00027280"/>
    <w:rsid w:val="0002754F"/>
    <w:rsid w:val="00027998"/>
    <w:rsid w:val="0003075E"/>
    <w:rsid w:val="00030AE2"/>
    <w:rsid w:val="00030F7E"/>
    <w:rsid w:val="0003151D"/>
    <w:rsid w:val="000315B5"/>
    <w:rsid w:val="000328F3"/>
    <w:rsid w:val="00032985"/>
    <w:rsid w:val="00032A74"/>
    <w:rsid w:val="000334EA"/>
    <w:rsid w:val="000340FD"/>
    <w:rsid w:val="00034BF1"/>
    <w:rsid w:val="00034C5F"/>
    <w:rsid w:val="00034E2C"/>
    <w:rsid w:val="00035310"/>
    <w:rsid w:val="00035403"/>
    <w:rsid w:val="00035A5B"/>
    <w:rsid w:val="00036235"/>
    <w:rsid w:val="00037234"/>
    <w:rsid w:val="00037718"/>
    <w:rsid w:val="00037D2D"/>
    <w:rsid w:val="000403DB"/>
    <w:rsid w:val="00040E6D"/>
    <w:rsid w:val="00041163"/>
    <w:rsid w:val="000417FC"/>
    <w:rsid w:val="00041E17"/>
    <w:rsid w:val="00041EC8"/>
    <w:rsid w:val="000432FC"/>
    <w:rsid w:val="000439FB"/>
    <w:rsid w:val="00043D2A"/>
    <w:rsid w:val="00044652"/>
    <w:rsid w:val="0004537D"/>
    <w:rsid w:val="0004564A"/>
    <w:rsid w:val="000456B4"/>
    <w:rsid w:val="00045712"/>
    <w:rsid w:val="0004595A"/>
    <w:rsid w:val="00046372"/>
    <w:rsid w:val="00046978"/>
    <w:rsid w:val="00046AB6"/>
    <w:rsid w:val="00046C95"/>
    <w:rsid w:val="00046E8B"/>
    <w:rsid w:val="000474A3"/>
    <w:rsid w:val="00047ED1"/>
    <w:rsid w:val="00051561"/>
    <w:rsid w:val="00051621"/>
    <w:rsid w:val="000520D1"/>
    <w:rsid w:val="000528EF"/>
    <w:rsid w:val="0005299A"/>
    <w:rsid w:val="00052C43"/>
    <w:rsid w:val="00053513"/>
    <w:rsid w:val="0005354A"/>
    <w:rsid w:val="00053712"/>
    <w:rsid w:val="000537F8"/>
    <w:rsid w:val="00053CE9"/>
    <w:rsid w:val="00054FC6"/>
    <w:rsid w:val="00055256"/>
    <w:rsid w:val="00055584"/>
    <w:rsid w:val="00056014"/>
    <w:rsid w:val="000567EA"/>
    <w:rsid w:val="00056ACF"/>
    <w:rsid w:val="00056B08"/>
    <w:rsid w:val="000572C2"/>
    <w:rsid w:val="00057683"/>
    <w:rsid w:val="00057831"/>
    <w:rsid w:val="00057F6B"/>
    <w:rsid w:val="0006189D"/>
    <w:rsid w:val="00062A6E"/>
    <w:rsid w:val="00062AD9"/>
    <w:rsid w:val="00062B97"/>
    <w:rsid w:val="0006390D"/>
    <w:rsid w:val="00063A19"/>
    <w:rsid w:val="00064580"/>
    <w:rsid w:val="0006465A"/>
    <w:rsid w:val="0006488F"/>
    <w:rsid w:val="00064B57"/>
    <w:rsid w:val="00064F26"/>
    <w:rsid w:val="0006588D"/>
    <w:rsid w:val="000663BE"/>
    <w:rsid w:val="00066AC0"/>
    <w:rsid w:val="00066F06"/>
    <w:rsid w:val="000673DC"/>
    <w:rsid w:val="0006776E"/>
    <w:rsid w:val="00067A5E"/>
    <w:rsid w:val="00067A86"/>
    <w:rsid w:val="00067B10"/>
    <w:rsid w:val="00067B9E"/>
    <w:rsid w:val="0007134A"/>
    <w:rsid w:val="0007147F"/>
    <w:rsid w:val="000719BB"/>
    <w:rsid w:val="0007205C"/>
    <w:rsid w:val="00072A65"/>
    <w:rsid w:val="00072C1E"/>
    <w:rsid w:val="00073511"/>
    <w:rsid w:val="00073A4D"/>
    <w:rsid w:val="00074934"/>
    <w:rsid w:val="0007499C"/>
    <w:rsid w:val="00075146"/>
    <w:rsid w:val="00075B35"/>
    <w:rsid w:val="00075FD2"/>
    <w:rsid w:val="000763BC"/>
    <w:rsid w:val="0007645F"/>
    <w:rsid w:val="00076B14"/>
    <w:rsid w:val="00076C78"/>
    <w:rsid w:val="00076D9A"/>
    <w:rsid w:val="00077F44"/>
    <w:rsid w:val="0008040F"/>
    <w:rsid w:val="0008053C"/>
    <w:rsid w:val="00080C57"/>
    <w:rsid w:val="0008151C"/>
    <w:rsid w:val="00081963"/>
    <w:rsid w:val="000819B2"/>
    <w:rsid w:val="00084FBF"/>
    <w:rsid w:val="00085367"/>
    <w:rsid w:val="000857EA"/>
    <w:rsid w:val="00086053"/>
    <w:rsid w:val="000868A5"/>
    <w:rsid w:val="00086DF3"/>
    <w:rsid w:val="00086E59"/>
    <w:rsid w:val="00086F99"/>
    <w:rsid w:val="00087789"/>
    <w:rsid w:val="000901E2"/>
    <w:rsid w:val="00090CF5"/>
    <w:rsid w:val="0009141D"/>
    <w:rsid w:val="0009217F"/>
    <w:rsid w:val="00092248"/>
    <w:rsid w:val="00092528"/>
    <w:rsid w:val="00092EC4"/>
    <w:rsid w:val="00093048"/>
    <w:rsid w:val="00093611"/>
    <w:rsid w:val="00094163"/>
    <w:rsid w:val="000946C9"/>
    <w:rsid w:val="000957BB"/>
    <w:rsid w:val="00096045"/>
    <w:rsid w:val="000964AD"/>
    <w:rsid w:val="000964C2"/>
    <w:rsid w:val="00097175"/>
    <w:rsid w:val="00097A76"/>
    <w:rsid w:val="000A05C3"/>
    <w:rsid w:val="000A1D3A"/>
    <w:rsid w:val="000A2261"/>
    <w:rsid w:val="000A26DB"/>
    <w:rsid w:val="000A3563"/>
    <w:rsid w:val="000A37BE"/>
    <w:rsid w:val="000A3BC2"/>
    <w:rsid w:val="000A3CD8"/>
    <w:rsid w:val="000A3F98"/>
    <w:rsid w:val="000A419A"/>
    <w:rsid w:val="000A4C1A"/>
    <w:rsid w:val="000A5F51"/>
    <w:rsid w:val="000A6855"/>
    <w:rsid w:val="000A6A29"/>
    <w:rsid w:val="000A6C70"/>
    <w:rsid w:val="000B09D6"/>
    <w:rsid w:val="000B0DB0"/>
    <w:rsid w:val="000B1237"/>
    <w:rsid w:val="000B1342"/>
    <w:rsid w:val="000B243E"/>
    <w:rsid w:val="000B2B4D"/>
    <w:rsid w:val="000B35BE"/>
    <w:rsid w:val="000B408F"/>
    <w:rsid w:val="000B4EB8"/>
    <w:rsid w:val="000B5C59"/>
    <w:rsid w:val="000B5FAC"/>
    <w:rsid w:val="000B608D"/>
    <w:rsid w:val="000B6560"/>
    <w:rsid w:val="000B6AEF"/>
    <w:rsid w:val="000B6B9B"/>
    <w:rsid w:val="000B6F7B"/>
    <w:rsid w:val="000B7A56"/>
    <w:rsid w:val="000C0BF9"/>
    <w:rsid w:val="000C123C"/>
    <w:rsid w:val="000C1540"/>
    <w:rsid w:val="000C1956"/>
    <w:rsid w:val="000C1E3C"/>
    <w:rsid w:val="000C2177"/>
    <w:rsid w:val="000C2CF7"/>
    <w:rsid w:val="000C35E8"/>
    <w:rsid w:val="000C41B6"/>
    <w:rsid w:val="000C41F2"/>
    <w:rsid w:val="000C444E"/>
    <w:rsid w:val="000C4A6A"/>
    <w:rsid w:val="000C5FC3"/>
    <w:rsid w:val="000D07EF"/>
    <w:rsid w:val="000D09D1"/>
    <w:rsid w:val="000D17A9"/>
    <w:rsid w:val="000D22AB"/>
    <w:rsid w:val="000D22C4"/>
    <w:rsid w:val="000D27D1"/>
    <w:rsid w:val="000D2DF9"/>
    <w:rsid w:val="000D2E18"/>
    <w:rsid w:val="000D37A6"/>
    <w:rsid w:val="000D39EE"/>
    <w:rsid w:val="000D4513"/>
    <w:rsid w:val="000D4D17"/>
    <w:rsid w:val="000D5177"/>
    <w:rsid w:val="000D55D6"/>
    <w:rsid w:val="000D6805"/>
    <w:rsid w:val="000D689E"/>
    <w:rsid w:val="000D690E"/>
    <w:rsid w:val="000D711B"/>
    <w:rsid w:val="000E01F4"/>
    <w:rsid w:val="000E0548"/>
    <w:rsid w:val="000E099B"/>
    <w:rsid w:val="000E0ABF"/>
    <w:rsid w:val="000E0BA1"/>
    <w:rsid w:val="000E0C09"/>
    <w:rsid w:val="000E0C40"/>
    <w:rsid w:val="000E0D96"/>
    <w:rsid w:val="000E1A7F"/>
    <w:rsid w:val="000E21AA"/>
    <w:rsid w:val="000E2512"/>
    <w:rsid w:val="000E2515"/>
    <w:rsid w:val="000E2D4E"/>
    <w:rsid w:val="000E367A"/>
    <w:rsid w:val="000E36AA"/>
    <w:rsid w:val="000E3923"/>
    <w:rsid w:val="000E3B2E"/>
    <w:rsid w:val="000E40F1"/>
    <w:rsid w:val="000E4222"/>
    <w:rsid w:val="000E4544"/>
    <w:rsid w:val="000E474B"/>
    <w:rsid w:val="000E4921"/>
    <w:rsid w:val="000E57C9"/>
    <w:rsid w:val="000E64B6"/>
    <w:rsid w:val="000E6B2F"/>
    <w:rsid w:val="000E7258"/>
    <w:rsid w:val="000E7DCA"/>
    <w:rsid w:val="000F05DC"/>
    <w:rsid w:val="000F14D5"/>
    <w:rsid w:val="000F15F1"/>
    <w:rsid w:val="000F18B5"/>
    <w:rsid w:val="000F275F"/>
    <w:rsid w:val="000F2D96"/>
    <w:rsid w:val="000F4276"/>
    <w:rsid w:val="000F45E1"/>
    <w:rsid w:val="000F47E1"/>
    <w:rsid w:val="000F494E"/>
    <w:rsid w:val="000F5151"/>
    <w:rsid w:val="000F56C8"/>
    <w:rsid w:val="000F60FF"/>
    <w:rsid w:val="000F62EA"/>
    <w:rsid w:val="000F65D1"/>
    <w:rsid w:val="000F6B9D"/>
    <w:rsid w:val="000F6DA5"/>
    <w:rsid w:val="000F756B"/>
    <w:rsid w:val="000F77B5"/>
    <w:rsid w:val="001000B0"/>
    <w:rsid w:val="00100199"/>
    <w:rsid w:val="00100297"/>
    <w:rsid w:val="0010076E"/>
    <w:rsid w:val="00101B6A"/>
    <w:rsid w:val="00101D38"/>
    <w:rsid w:val="00101DF5"/>
    <w:rsid w:val="001024AB"/>
    <w:rsid w:val="00102816"/>
    <w:rsid w:val="001028B0"/>
    <w:rsid w:val="00102CD2"/>
    <w:rsid w:val="00103CD8"/>
    <w:rsid w:val="00103E90"/>
    <w:rsid w:val="00104BD0"/>
    <w:rsid w:val="0010524A"/>
    <w:rsid w:val="001055A9"/>
    <w:rsid w:val="001057C3"/>
    <w:rsid w:val="00105939"/>
    <w:rsid w:val="00105999"/>
    <w:rsid w:val="00105A07"/>
    <w:rsid w:val="00105B7B"/>
    <w:rsid w:val="00105FDD"/>
    <w:rsid w:val="0010684C"/>
    <w:rsid w:val="00106EF2"/>
    <w:rsid w:val="00106F4E"/>
    <w:rsid w:val="001077CC"/>
    <w:rsid w:val="001102D1"/>
    <w:rsid w:val="00110E17"/>
    <w:rsid w:val="001110FA"/>
    <w:rsid w:val="00111460"/>
    <w:rsid w:val="001117A5"/>
    <w:rsid w:val="00112040"/>
    <w:rsid w:val="00112864"/>
    <w:rsid w:val="0011296D"/>
    <w:rsid w:val="00112EE9"/>
    <w:rsid w:val="001133D3"/>
    <w:rsid w:val="00114472"/>
    <w:rsid w:val="00114988"/>
    <w:rsid w:val="00114DE9"/>
    <w:rsid w:val="00115069"/>
    <w:rsid w:val="001150F2"/>
    <w:rsid w:val="00115240"/>
    <w:rsid w:val="001152B6"/>
    <w:rsid w:val="001154C8"/>
    <w:rsid w:val="001160FD"/>
    <w:rsid w:val="0011668C"/>
    <w:rsid w:val="00116D13"/>
    <w:rsid w:val="0011705B"/>
    <w:rsid w:val="00117545"/>
    <w:rsid w:val="00117628"/>
    <w:rsid w:val="00117F99"/>
    <w:rsid w:val="00120286"/>
    <w:rsid w:val="001202C6"/>
    <w:rsid w:val="0012052D"/>
    <w:rsid w:val="00120AC9"/>
    <w:rsid w:val="0012105A"/>
    <w:rsid w:val="0012164F"/>
    <w:rsid w:val="00122586"/>
    <w:rsid w:val="001229D5"/>
    <w:rsid w:val="00122ADD"/>
    <w:rsid w:val="00122B15"/>
    <w:rsid w:val="00122C93"/>
    <w:rsid w:val="00122EE3"/>
    <w:rsid w:val="00122F29"/>
    <w:rsid w:val="0012321F"/>
    <w:rsid w:val="00123701"/>
    <w:rsid w:val="00124C64"/>
    <w:rsid w:val="001254E7"/>
    <w:rsid w:val="0012605C"/>
    <w:rsid w:val="00126811"/>
    <w:rsid w:val="00126A47"/>
    <w:rsid w:val="0012778D"/>
    <w:rsid w:val="0012780C"/>
    <w:rsid w:val="00127AD9"/>
    <w:rsid w:val="00127FD9"/>
    <w:rsid w:val="001306E5"/>
    <w:rsid w:val="001308C2"/>
    <w:rsid w:val="00130CAA"/>
    <w:rsid w:val="00130DE4"/>
    <w:rsid w:val="001322BC"/>
    <w:rsid w:val="0013383E"/>
    <w:rsid w:val="00134672"/>
    <w:rsid w:val="00134A66"/>
    <w:rsid w:val="00135D1A"/>
    <w:rsid w:val="0013694D"/>
    <w:rsid w:val="001374B4"/>
    <w:rsid w:val="00137667"/>
    <w:rsid w:val="001376B1"/>
    <w:rsid w:val="00137854"/>
    <w:rsid w:val="00137B7C"/>
    <w:rsid w:val="00137BB5"/>
    <w:rsid w:val="00140913"/>
    <w:rsid w:val="00140C07"/>
    <w:rsid w:val="00140E07"/>
    <w:rsid w:val="00140F19"/>
    <w:rsid w:val="001410F7"/>
    <w:rsid w:val="001411CF"/>
    <w:rsid w:val="0014140C"/>
    <w:rsid w:val="001417BE"/>
    <w:rsid w:val="001423B1"/>
    <w:rsid w:val="0014255C"/>
    <w:rsid w:val="00142802"/>
    <w:rsid w:val="00142818"/>
    <w:rsid w:val="00142FF4"/>
    <w:rsid w:val="00143162"/>
    <w:rsid w:val="001431F3"/>
    <w:rsid w:val="00143222"/>
    <w:rsid w:val="001437E7"/>
    <w:rsid w:val="00144271"/>
    <w:rsid w:val="00144436"/>
    <w:rsid w:val="00145A26"/>
    <w:rsid w:val="00145B63"/>
    <w:rsid w:val="00145EA8"/>
    <w:rsid w:val="00145FDA"/>
    <w:rsid w:val="00146584"/>
    <w:rsid w:val="0014662F"/>
    <w:rsid w:val="0014678D"/>
    <w:rsid w:val="001468E2"/>
    <w:rsid w:val="00146BCB"/>
    <w:rsid w:val="00146D8C"/>
    <w:rsid w:val="0014706B"/>
    <w:rsid w:val="001472A2"/>
    <w:rsid w:val="0014739E"/>
    <w:rsid w:val="00147CD6"/>
    <w:rsid w:val="001501BA"/>
    <w:rsid w:val="0015027B"/>
    <w:rsid w:val="00150B1C"/>
    <w:rsid w:val="0015127E"/>
    <w:rsid w:val="00151F97"/>
    <w:rsid w:val="0015204A"/>
    <w:rsid w:val="001525B5"/>
    <w:rsid w:val="00153EFB"/>
    <w:rsid w:val="0015448A"/>
    <w:rsid w:val="00154551"/>
    <w:rsid w:val="00154847"/>
    <w:rsid w:val="00154E29"/>
    <w:rsid w:val="00156E43"/>
    <w:rsid w:val="00157864"/>
    <w:rsid w:val="0016077D"/>
    <w:rsid w:val="00160D8D"/>
    <w:rsid w:val="00161ADD"/>
    <w:rsid w:val="00162515"/>
    <w:rsid w:val="00163BA8"/>
    <w:rsid w:val="00164DC8"/>
    <w:rsid w:val="00165237"/>
    <w:rsid w:val="001654B4"/>
    <w:rsid w:val="001656A2"/>
    <w:rsid w:val="00165841"/>
    <w:rsid w:val="001706D5"/>
    <w:rsid w:val="00170794"/>
    <w:rsid w:val="00170EC5"/>
    <w:rsid w:val="001723F5"/>
    <w:rsid w:val="00172A51"/>
    <w:rsid w:val="00172B3B"/>
    <w:rsid w:val="00172B9C"/>
    <w:rsid w:val="001736CA"/>
    <w:rsid w:val="00174281"/>
    <w:rsid w:val="00174635"/>
    <w:rsid w:val="001747C1"/>
    <w:rsid w:val="001747D1"/>
    <w:rsid w:val="0017529C"/>
    <w:rsid w:val="00175AE8"/>
    <w:rsid w:val="00175C06"/>
    <w:rsid w:val="0017602D"/>
    <w:rsid w:val="0017633B"/>
    <w:rsid w:val="00176B47"/>
    <w:rsid w:val="0017762C"/>
    <w:rsid w:val="00177D6B"/>
    <w:rsid w:val="00180699"/>
    <w:rsid w:val="00180ECE"/>
    <w:rsid w:val="00183658"/>
    <w:rsid w:val="00184204"/>
    <w:rsid w:val="0018478E"/>
    <w:rsid w:val="001849E0"/>
    <w:rsid w:val="00184F17"/>
    <w:rsid w:val="00186A7F"/>
    <w:rsid w:val="00190F3D"/>
    <w:rsid w:val="0019143C"/>
    <w:rsid w:val="00191776"/>
    <w:rsid w:val="00191D54"/>
    <w:rsid w:val="00191EA7"/>
    <w:rsid w:val="00191F90"/>
    <w:rsid w:val="001927D8"/>
    <w:rsid w:val="00192C19"/>
    <w:rsid w:val="00193540"/>
    <w:rsid w:val="00193725"/>
    <w:rsid w:val="00193742"/>
    <w:rsid w:val="00193897"/>
    <w:rsid w:val="0019428D"/>
    <w:rsid w:val="0019464B"/>
    <w:rsid w:val="00195160"/>
    <w:rsid w:val="00195366"/>
    <w:rsid w:val="001965A0"/>
    <w:rsid w:val="0019669E"/>
    <w:rsid w:val="00197428"/>
    <w:rsid w:val="00197FEF"/>
    <w:rsid w:val="001A0901"/>
    <w:rsid w:val="001A1361"/>
    <w:rsid w:val="001A16F6"/>
    <w:rsid w:val="001A1F90"/>
    <w:rsid w:val="001A21BF"/>
    <w:rsid w:val="001A26AF"/>
    <w:rsid w:val="001A33D0"/>
    <w:rsid w:val="001A3B3C"/>
    <w:rsid w:val="001A4EA5"/>
    <w:rsid w:val="001A4F32"/>
    <w:rsid w:val="001A4F68"/>
    <w:rsid w:val="001A5C1A"/>
    <w:rsid w:val="001A5F4E"/>
    <w:rsid w:val="001A6622"/>
    <w:rsid w:val="001A740E"/>
    <w:rsid w:val="001A7E1A"/>
    <w:rsid w:val="001B05F6"/>
    <w:rsid w:val="001B0882"/>
    <w:rsid w:val="001B096E"/>
    <w:rsid w:val="001B11F1"/>
    <w:rsid w:val="001B1E35"/>
    <w:rsid w:val="001B2ACA"/>
    <w:rsid w:val="001B2C43"/>
    <w:rsid w:val="001B2DDD"/>
    <w:rsid w:val="001B2EBA"/>
    <w:rsid w:val="001B4180"/>
    <w:rsid w:val="001B4E74"/>
    <w:rsid w:val="001B5156"/>
    <w:rsid w:val="001B5CC6"/>
    <w:rsid w:val="001B66C0"/>
    <w:rsid w:val="001B7536"/>
    <w:rsid w:val="001B7668"/>
    <w:rsid w:val="001C2AB5"/>
    <w:rsid w:val="001C2E8D"/>
    <w:rsid w:val="001C4119"/>
    <w:rsid w:val="001C479C"/>
    <w:rsid w:val="001C645F"/>
    <w:rsid w:val="001C6AEE"/>
    <w:rsid w:val="001C6B24"/>
    <w:rsid w:val="001C7CC8"/>
    <w:rsid w:val="001D0A02"/>
    <w:rsid w:val="001D1411"/>
    <w:rsid w:val="001D1427"/>
    <w:rsid w:val="001D2B08"/>
    <w:rsid w:val="001D2D3F"/>
    <w:rsid w:val="001D2F23"/>
    <w:rsid w:val="001D3429"/>
    <w:rsid w:val="001D37CD"/>
    <w:rsid w:val="001D3962"/>
    <w:rsid w:val="001D4088"/>
    <w:rsid w:val="001D40C5"/>
    <w:rsid w:val="001D41BC"/>
    <w:rsid w:val="001D4362"/>
    <w:rsid w:val="001D522D"/>
    <w:rsid w:val="001D6204"/>
    <w:rsid w:val="001D6F20"/>
    <w:rsid w:val="001D72CB"/>
    <w:rsid w:val="001D77A3"/>
    <w:rsid w:val="001D7887"/>
    <w:rsid w:val="001D7F61"/>
    <w:rsid w:val="001E0521"/>
    <w:rsid w:val="001E09C4"/>
    <w:rsid w:val="001E0D07"/>
    <w:rsid w:val="001E1669"/>
    <w:rsid w:val="001E2529"/>
    <w:rsid w:val="001E2F17"/>
    <w:rsid w:val="001E401C"/>
    <w:rsid w:val="001E471F"/>
    <w:rsid w:val="001E4906"/>
    <w:rsid w:val="001E4E77"/>
    <w:rsid w:val="001E4FB7"/>
    <w:rsid w:val="001E50B3"/>
    <w:rsid w:val="001E678E"/>
    <w:rsid w:val="001E7617"/>
    <w:rsid w:val="001E7DD6"/>
    <w:rsid w:val="001F0B0E"/>
    <w:rsid w:val="001F18FE"/>
    <w:rsid w:val="001F2009"/>
    <w:rsid w:val="001F263A"/>
    <w:rsid w:val="001F30AD"/>
    <w:rsid w:val="001F3B77"/>
    <w:rsid w:val="001F3C29"/>
    <w:rsid w:val="001F4444"/>
    <w:rsid w:val="001F44E2"/>
    <w:rsid w:val="001F48C6"/>
    <w:rsid w:val="001F4D52"/>
    <w:rsid w:val="001F4E81"/>
    <w:rsid w:val="001F4F1B"/>
    <w:rsid w:val="001F5E69"/>
    <w:rsid w:val="001F607D"/>
    <w:rsid w:val="001F68C5"/>
    <w:rsid w:val="001F698B"/>
    <w:rsid w:val="001F6A63"/>
    <w:rsid w:val="001F6F8B"/>
    <w:rsid w:val="001F7275"/>
    <w:rsid w:val="0020021E"/>
    <w:rsid w:val="00200844"/>
    <w:rsid w:val="00200DF7"/>
    <w:rsid w:val="002013A6"/>
    <w:rsid w:val="002013E9"/>
    <w:rsid w:val="0020159A"/>
    <w:rsid w:val="00201E63"/>
    <w:rsid w:val="00201ED4"/>
    <w:rsid w:val="00202808"/>
    <w:rsid w:val="00202AF4"/>
    <w:rsid w:val="002034E3"/>
    <w:rsid w:val="002035C3"/>
    <w:rsid w:val="002038C9"/>
    <w:rsid w:val="00203B47"/>
    <w:rsid w:val="002052F0"/>
    <w:rsid w:val="00205F08"/>
    <w:rsid w:val="002067BB"/>
    <w:rsid w:val="0020689C"/>
    <w:rsid w:val="002071BB"/>
    <w:rsid w:val="0020743C"/>
    <w:rsid w:val="00207BBF"/>
    <w:rsid w:val="00207DF5"/>
    <w:rsid w:val="00210153"/>
    <w:rsid w:val="00210A9C"/>
    <w:rsid w:val="00210B37"/>
    <w:rsid w:val="0021158D"/>
    <w:rsid w:val="00213744"/>
    <w:rsid w:val="002142A1"/>
    <w:rsid w:val="00214A42"/>
    <w:rsid w:val="00214D75"/>
    <w:rsid w:val="0021517D"/>
    <w:rsid w:val="00216B6F"/>
    <w:rsid w:val="002204AE"/>
    <w:rsid w:val="00220F4E"/>
    <w:rsid w:val="002211AF"/>
    <w:rsid w:val="002217EA"/>
    <w:rsid w:val="00221E4B"/>
    <w:rsid w:val="00222920"/>
    <w:rsid w:val="00223349"/>
    <w:rsid w:val="002236C0"/>
    <w:rsid w:val="00224780"/>
    <w:rsid w:val="00224BD2"/>
    <w:rsid w:val="00225E3D"/>
    <w:rsid w:val="002262B9"/>
    <w:rsid w:val="0022706E"/>
    <w:rsid w:val="002276DC"/>
    <w:rsid w:val="00230559"/>
    <w:rsid w:val="002309BD"/>
    <w:rsid w:val="00230B10"/>
    <w:rsid w:val="00231B1A"/>
    <w:rsid w:val="00232CC6"/>
    <w:rsid w:val="002333CD"/>
    <w:rsid w:val="0023379B"/>
    <w:rsid w:val="00233A06"/>
    <w:rsid w:val="00234810"/>
    <w:rsid w:val="002348DB"/>
    <w:rsid w:val="00234E78"/>
    <w:rsid w:val="00235608"/>
    <w:rsid w:val="00235BFF"/>
    <w:rsid w:val="00235F95"/>
    <w:rsid w:val="0023656E"/>
    <w:rsid w:val="00236FB2"/>
    <w:rsid w:val="0023704A"/>
    <w:rsid w:val="002374D6"/>
    <w:rsid w:val="00237676"/>
    <w:rsid w:val="002379AB"/>
    <w:rsid w:val="002402F7"/>
    <w:rsid w:val="00240478"/>
    <w:rsid w:val="002408EA"/>
    <w:rsid w:val="00240B81"/>
    <w:rsid w:val="00240F79"/>
    <w:rsid w:val="00241241"/>
    <w:rsid w:val="002418A3"/>
    <w:rsid w:val="00242131"/>
    <w:rsid w:val="00242148"/>
    <w:rsid w:val="00242821"/>
    <w:rsid w:val="002434CB"/>
    <w:rsid w:val="0024405C"/>
    <w:rsid w:val="00244CA0"/>
    <w:rsid w:val="002451E3"/>
    <w:rsid w:val="00245249"/>
    <w:rsid w:val="002465F4"/>
    <w:rsid w:val="00246BE5"/>
    <w:rsid w:val="00246D6D"/>
    <w:rsid w:val="00247D01"/>
    <w:rsid w:val="002502C2"/>
    <w:rsid w:val="0025030F"/>
    <w:rsid w:val="002510AC"/>
    <w:rsid w:val="00251367"/>
    <w:rsid w:val="00251AAF"/>
    <w:rsid w:val="00252E57"/>
    <w:rsid w:val="00253611"/>
    <w:rsid w:val="00253646"/>
    <w:rsid w:val="002539A9"/>
    <w:rsid w:val="00254303"/>
    <w:rsid w:val="00254698"/>
    <w:rsid w:val="00254BF1"/>
    <w:rsid w:val="00256149"/>
    <w:rsid w:val="00256C67"/>
    <w:rsid w:val="00256ED2"/>
    <w:rsid w:val="00257351"/>
    <w:rsid w:val="00257A22"/>
    <w:rsid w:val="00260890"/>
    <w:rsid w:val="002609EA"/>
    <w:rsid w:val="00260CED"/>
    <w:rsid w:val="00261806"/>
    <w:rsid w:val="00261A5B"/>
    <w:rsid w:val="00261D1B"/>
    <w:rsid w:val="00262D28"/>
    <w:rsid w:val="00262D76"/>
    <w:rsid w:val="00262E5B"/>
    <w:rsid w:val="002637FC"/>
    <w:rsid w:val="00263856"/>
    <w:rsid w:val="00263A63"/>
    <w:rsid w:val="00263DBA"/>
    <w:rsid w:val="00265713"/>
    <w:rsid w:val="00265AE6"/>
    <w:rsid w:val="00266148"/>
    <w:rsid w:val="002663DD"/>
    <w:rsid w:val="00271392"/>
    <w:rsid w:val="00272F8B"/>
    <w:rsid w:val="00273380"/>
    <w:rsid w:val="002752E5"/>
    <w:rsid w:val="00276AFE"/>
    <w:rsid w:val="00277DA6"/>
    <w:rsid w:val="00277E79"/>
    <w:rsid w:val="00277ECC"/>
    <w:rsid w:val="00280475"/>
    <w:rsid w:val="00280C98"/>
    <w:rsid w:val="00281258"/>
    <w:rsid w:val="00282A01"/>
    <w:rsid w:val="002830C3"/>
    <w:rsid w:val="00283369"/>
    <w:rsid w:val="002850E4"/>
    <w:rsid w:val="00285E70"/>
    <w:rsid w:val="00286CEC"/>
    <w:rsid w:val="002871B8"/>
    <w:rsid w:val="00290D7E"/>
    <w:rsid w:val="00290EF8"/>
    <w:rsid w:val="002917E1"/>
    <w:rsid w:val="00291A71"/>
    <w:rsid w:val="00291AC6"/>
    <w:rsid w:val="00292780"/>
    <w:rsid w:val="00293CA2"/>
    <w:rsid w:val="00293F7D"/>
    <w:rsid w:val="00294638"/>
    <w:rsid w:val="002946B9"/>
    <w:rsid w:val="00295C99"/>
    <w:rsid w:val="00296213"/>
    <w:rsid w:val="00296805"/>
    <w:rsid w:val="002A03B2"/>
    <w:rsid w:val="002A09A3"/>
    <w:rsid w:val="002A0C55"/>
    <w:rsid w:val="002A0EA1"/>
    <w:rsid w:val="002A0EDC"/>
    <w:rsid w:val="002A102F"/>
    <w:rsid w:val="002A1108"/>
    <w:rsid w:val="002A1731"/>
    <w:rsid w:val="002A1F21"/>
    <w:rsid w:val="002A233B"/>
    <w:rsid w:val="002A2E55"/>
    <w:rsid w:val="002A36AB"/>
    <w:rsid w:val="002A39BD"/>
    <w:rsid w:val="002A3B57"/>
    <w:rsid w:val="002A403C"/>
    <w:rsid w:val="002A482E"/>
    <w:rsid w:val="002A4C27"/>
    <w:rsid w:val="002A5D03"/>
    <w:rsid w:val="002A6228"/>
    <w:rsid w:val="002A7338"/>
    <w:rsid w:val="002A7684"/>
    <w:rsid w:val="002A7711"/>
    <w:rsid w:val="002B1144"/>
    <w:rsid w:val="002B189E"/>
    <w:rsid w:val="002B1CA6"/>
    <w:rsid w:val="002B1FC7"/>
    <w:rsid w:val="002B242E"/>
    <w:rsid w:val="002B3718"/>
    <w:rsid w:val="002B3BAA"/>
    <w:rsid w:val="002B43BD"/>
    <w:rsid w:val="002B4821"/>
    <w:rsid w:val="002B4C19"/>
    <w:rsid w:val="002B4DFB"/>
    <w:rsid w:val="002B5058"/>
    <w:rsid w:val="002B5526"/>
    <w:rsid w:val="002B6499"/>
    <w:rsid w:val="002B6B58"/>
    <w:rsid w:val="002B73B5"/>
    <w:rsid w:val="002B754C"/>
    <w:rsid w:val="002C0D6F"/>
    <w:rsid w:val="002C0F93"/>
    <w:rsid w:val="002C1345"/>
    <w:rsid w:val="002C14D8"/>
    <w:rsid w:val="002C199F"/>
    <w:rsid w:val="002C1A27"/>
    <w:rsid w:val="002C1AED"/>
    <w:rsid w:val="002C221E"/>
    <w:rsid w:val="002C2985"/>
    <w:rsid w:val="002C29A8"/>
    <w:rsid w:val="002C30A4"/>
    <w:rsid w:val="002C31BF"/>
    <w:rsid w:val="002C3391"/>
    <w:rsid w:val="002C35F4"/>
    <w:rsid w:val="002C3A9A"/>
    <w:rsid w:val="002C3AB3"/>
    <w:rsid w:val="002C3C2E"/>
    <w:rsid w:val="002C3CC2"/>
    <w:rsid w:val="002C42E0"/>
    <w:rsid w:val="002C46E6"/>
    <w:rsid w:val="002C53C5"/>
    <w:rsid w:val="002C596D"/>
    <w:rsid w:val="002C60C2"/>
    <w:rsid w:val="002C61F1"/>
    <w:rsid w:val="002C69B1"/>
    <w:rsid w:val="002C6D24"/>
    <w:rsid w:val="002C73AB"/>
    <w:rsid w:val="002C7838"/>
    <w:rsid w:val="002C7D33"/>
    <w:rsid w:val="002D0303"/>
    <w:rsid w:val="002D07A2"/>
    <w:rsid w:val="002D08E3"/>
    <w:rsid w:val="002D0D40"/>
    <w:rsid w:val="002D11C6"/>
    <w:rsid w:val="002D1322"/>
    <w:rsid w:val="002D1CAA"/>
    <w:rsid w:val="002D1FE0"/>
    <w:rsid w:val="002D2102"/>
    <w:rsid w:val="002D307E"/>
    <w:rsid w:val="002D3FCA"/>
    <w:rsid w:val="002D46F7"/>
    <w:rsid w:val="002D4BE0"/>
    <w:rsid w:val="002D5FFF"/>
    <w:rsid w:val="002D6465"/>
    <w:rsid w:val="002D674A"/>
    <w:rsid w:val="002D75AC"/>
    <w:rsid w:val="002D7928"/>
    <w:rsid w:val="002D7FD6"/>
    <w:rsid w:val="002E0731"/>
    <w:rsid w:val="002E0C86"/>
    <w:rsid w:val="002E0CD7"/>
    <w:rsid w:val="002E0CFB"/>
    <w:rsid w:val="002E0F58"/>
    <w:rsid w:val="002E12D1"/>
    <w:rsid w:val="002E1A8C"/>
    <w:rsid w:val="002E2492"/>
    <w:rsid w:val="002E33AD"/>
    <w:rsid w:val="002E37A9"/>
    <w:rsid w:val="002E39D3"/>
    <w:rsid w:val="002E4259"/>
    <w:rsid w:val="002E4ACA"/>
    <w:rsid w:val="002E542E"/>
    <w:rsid w:val="002E5C7B"/>
    <w:rsid w:val="002E614A"/>
    <w:rsid w:val="002E6AFE"/>
    <w:rsid w:val="002E6DC1"/>
    <w:rsid w:val="002E70D9"/>
    <w:rsid w:val="002E7C7D"/>
    <w:rsid w:val="002F0081"/>
    <w:rsid w:val="002F0758"/>
    <w:rsid w:val="002F0D10"/>
    <w:rsid w:val="002F175F"/>
    <w:rsid w:val="002F17CD"/>
    <w:rsid w:val="002F1D5C"/>
    <w:rsid w:val="002F2607"/>
    <w:rsid w:val="002F34B3"/>
    <w:rsid w:val="002F3B01"/>
    <w:rsid w:val="002F3B75"/>
    <w:rsid w:val="002F3D0E"/>
    <w:rsid w:val="002F3DC0"/>
    <w:rsid w:val="002F4333"/>
    <w:rsid w:val="002F4AB8"/>
    <w:rsid w:val="002F4EBB"/>
    <w:rsid w:val="002F5046"/>
    <w:rsid w:val="002F63F8"/>
    <w:rsid w:val="002F72B6"/>
    <w:rsid w:val="002F7CDC"/>
    <w:rsid w:val="002F7E38"/>
    <w:rsid w:val="00300234"/>
    <w:rsid w:val="00301740"/>
    <w:rsid w:val="0030202F"/>
    <w:rsid w:val="00302A44"/>
    <w:rsid w:val="00302BA9"/>
    <w:rsid w:val="00303193"/>
    <w:rsid w:val="0030326B"/>
    <w:rsid w:val="00303845"/>
    <w:rsid w:val="00304162"/>
    <w:rsid w:val="0030423A"/>
    <w:rsid w:val="003042CD"/>
    <w:rsid w:val="00304B19"/>
    <w:rsid w:val="00304C18"/>
    <w:rsid w:val="00304DAF"/>
    <w:rsid w:val="00304DB1"/>
    <w:rsid w:val="00305109"/>
    <w:rsid w:val="00305920"/>
    <w:rsid w:val="00305E4F"/>
    <w:rsid w:val="003060CD"/>
    <w:rsid w:val="00306D3F"/>
    <w:rsid w:val="00307207"/>
    <w:rsid w:val="003073BF"/>
    <w:rsid w:val="00307E82"/>
    <w:rsid w:val="00307F95"/>
    <w:rsid w:val="00312006"/>
    <w:rsid w:val="003124BC"/>
    <w:rsid w:val="00312FE1"/>
    <w:rsid w:val="003130A4"/>
    <w:rsid w:val="003143BF"/>
    <w:rsid w:val="0031467F"/>
    <w:rsid w:val="0031579E"/>
    <w:rsid w:val="00315ABC"/>
    <w:rsid w:val="00316F44"/>
    <w:rsid w:val="00316FF7"/>
    <w:rsid w:val="00317DFB"/>
    <w:rsid w:val="00320224"/>
    <w:rsid w:val="00320436"/>
    <w:rsid w:val="003208E2"/>
    <w:rsid w:val="003223C2"/>
    <w:rsid w:val="003229ED"/>
    <w:rsid w:val="003232A3"/>
    <w:rsid w:val="0032351D"/>
    <w:rsid w:val="00323C48"/>
    <w:rsid w:val="003243D5"/>
    <w:rsid w:val="00324491"/>
    <w:rsid w:val="00324865"/>
    <w:rsid w:val="00325143"/>
    <w:rsid w:val="003254A3"/>
    <w:rsid w:val="0032550E"/>
    <w:rsid w:val="00325E36"/>
    <w:rsid w:val="003261CD"/>
    <w:rsid w:val="0032622D"/>
    <w:rsid w:val="00327EEF"/>
    <w:rsid w:val="0033026C"/>
    <w:rsid w:val="00330648"/>
    <w:rsid w:val="003309B2"/>
    <w:rsid w:val="003309C6"/>
    <w:rsid w:val="00330D6C"/>
    <w:rsid w:val="00330FCA"/>
    <w:rsid w:val="0033181D"/>
    <w:rsid w:val="00331B77"/>
    <w:rsid w:val="00331F0C"/>
    <w:rsid w:val="0033239F"/>
    <w:rsid w:val="00332496"/>
    <w:rsid w:val="003327B0"/>
    <w:rsid w:val="00334918"/>
    <w:rsid w:val="00334CB8"/>
    <w:rsid w:val="003356CC"/>
    <w:rsid w:val="00335C7E"/>
    <w:rsid w:val="0033602B"/>
    <w:rsid w:val="003361AA"/>
    <w:rsid w:val="003371EC"/>
    <w:rsid w:val="00337B69"/>
    <w:rsid w:val="00337FC5"/>
    <w:rsid w:val="0034158A"/>
    <w:rsid w:val="003418A3"/>
    <w:rsid w:val="00341FE2"/>
    <w:rsid w:val="0034249E"/>
    <w:rsid w:val="0034274B"/>
    <w:rsid w:val="0034283D"/>
    <w:rsid w:val="003438E2"/>
    <w:rsid w:val="00344FB5"/>
    <w:rsid w:val="0034539E"/>
    <w:rsid w:val="0034570B"/>
    <w:rsid w:val="00345847"/>
    <w:rsid w:val="0034631C"/>
    <w:rsid w:val="00346DB4"/>
    <w:rsid w:val="00347117"/>
    <w:rsid w:val="0034719F"/>
    <w:rsid w:val="0034776C"/>
    <w:rsid w:val="00347ED7"/>
    <w:rsid w:val="00350053"/>
    <w:rsid w:val="00350528"/>
    <w:rsid w:val="00350829"/>
    <w:rsid w:val="00350A35"/>
    <w:rsid w:val="00350CD7"/>
    <w:rsid w:val="0035102D"/>
    <w:rsid w:val="003515D2"/>
    <w:rsid w:val="00352097"/>
    <w:rsid w:val="003520F8"/>
    <w:rsid w:val="00352AAD"/>
    <w:rsid w:val="00352B28"/>
    <w:rsid w:val="00352C3C"/>
    <w:rsid w:val="00353578"/>
    <w:rsid w:val="00353FA4"/>
    <w:rsid w:val="00354EA0"/>
    <w:rsid w:val="00354F16"/>
    <w:rsid w:val="00355406"/>
    <w:rsid w:val="0035657D"/>
    <w:rsid w:val="00356DA2"/>
    <w:rsid w:val="00356DB9"/>
    <w:rsid w:val="003571D8"/>
    <w:rsid w:val="00357381"/>
    <w:rsid w:val="003573C5"/>
    <w:rsid w:val="00357BC6"/>
    <w:rsid w:val="00357D70"/>
    <w:rsid w:val="00360BFE"/>
    <w:rsid w:val="00360C07"/>
    <w:rsid w:val="00360D32"/>
    <w:rsid w:val="00360FCE"/>
    <w:rsid w:val="00361422"/>
    <w:rsid w:val="00361452"/>
    <w:rsid w:val="00361677"/>
    <w:rsid w:val="003616CD"/>
    <w:rsid w:val="00362CAB"/>
    <w:rsid w:val="00362E2B"/>
    <w:rsid w:val="00362F18"/>
    <w:rsid w:val="00363AB6"/>
    <w:rsid w:val="00363C13"/>
    <w:rsid w:val="00363FC5"/>
    <w:rsid w:val="0036410D"/>
    <w:rsid w:val="003649B5"/>
    <w:rsid w:val="00364E91"/>
    <w:rsid w:val="0036530F"/>
    <w:rsid w:val="00365444"/>
    <w:rsid w:val="00367EB4"/>
    <w:rsid w:val="0037090C"/>
    <w:rsid w:val="00371085"/>
    <w:rsid w:val="003718B0"/>
    <w:rsid w:val="00373453"/>
    <w:rsid w:val="00373F77"/>
    <w:rsid w:val="00373F8A"/>
    <w:rsid w:val="0037545D"/>
    <w:rsid w:val="0037565A"/>
    <w:rsid w:val="00375AA3"/>
    <w:rsid w:val="0037613B"/>
    <w:rsid w:val="00376168"/>
    <w:rsid w:val="00376860"/>
    <w:rsid w:val="00376C94"/>
    <w:rsid w:val="003776C5"/>
    <w:rsid w:val="003779E9"/>
    <w:rsid w:val="00377EB2"/>
    <w:rsid w:val="00380142"/>
    <w:rsid w:val="00380AA6"/>
    <w:rsid w:val="00381F6E"/>
    <w:rsid w:val="003822B1"/>
    <w:rsid w:val="003822D9"/>
    <w:rsid w:val="00382AC8"/>
    <w:rsid w:val="003832C1"/>
    <w:rsid w:val="0038434C"/>
    <w:rsid w:val="00384524"/>
    <w:rsid w:val="003849D4"/>
    <w:rsid w:val="003860AC"/>
    <w:rsid w:val="00386F02"/>
    <w:rsid w:val="00386FF1"/>
    <w:rsid w:val="003874AA"/>
    <w:rsid w:val="00390697"/>
    <w:rsid w:val="003906BD"/>
    <w:rsid w:val="0039091F"/>
    <w:rsid w:val="0039165C"/>
    <w:rsid w:val="00392978"/>
    <w:rsid w:val="00392EB6"/>
    <w:rsid w:val="00393077"/>
    <w:rsid w:val="00393918"/>
    <w:rsid w:val="003940F6"/>
    <w:rsid w:val="00394478"/>
    <w:rsid w:val="00395512"/>
    <w:rsid w:val="003956C6"/>
    <w:rsid w:val="00395D23"/>
    <w:rsid w:val="00396658"/>
    <w:rsid w:val="00396F32"/>
    <w:rsid w:val="003972BA"/>
    <w:rsid w:val="0039735B"/>
    <w:rsid w:val="003A0182"/>
    <w:rsid w:val="003A0229"/>
    <w:rsid w:val="003A02B8"/>
    <w:rsid w:val="003A07DC"/>
    <w:rsid w:val="003A0DD7"/>
    <w:rsid w:val="003A115A"/>
    <w:rsid w:val="003A195A"/>
    <w:rsid w:val="003A221D"/>
    <w:rsid w:val="003A24E3"/>
    <w:rsid w:val="003A2D24"/>
    <w:rsid w:val="003A3535"/>
    <w:rsid w:val="003A35A1"/>
    <w:rsid w:val="003A35F4"/>
    <w:rsid w:val="003A366B"/>
    <w:rsid w:val="003A3FA8"/>
    <w:rsid w:val="003A41C2"/>
    <w:rsid w:val="003A5042"/>
    <w:rsid w:val="003A5271"/>
    <w:rsid w:val="003A68ED"/>
    <w:rsid w:val="003A7073"/>
    <w:rsid w:val="003A7F9F"/>
    <w:rsid w:val="003B035F"/>
    <w:rsid w:val="003B09F4"/>
    <w:rsid w:val="003B0CC0"/>
    <w:rsid w:val="003B18A5"/>
    <w:rsid w:val="003B1C1A"/>
    <w:rsid w:val="003B2572"/>
    <w:rsid w:val="003B2996"/>
    <w:rsid w:val="003B2EEE"/>
    <w:rsid w:val="003B4276"/>
    <w:rsid w:val="003B46A9"/>
    <w:rsid w:val="003B493B"/>
    <w:rsid w:val="003B4BA7"/>
    <w:rsid w:val="003B50C2"/>
    <w:rsid w:val="003B7154"/>
    <w:rsid w:val="003B7A68"/>
    <w:rsid w:val="003B7B8C"/>
    <w:rsid w:val="003C1418"/>
    <w:rsid w:val="003C1A58"/>
    <w:rsid w:val="003C2061"/>
    <w:rsid w:val="003C2700"/>
    <w:rsid w:val="003C275A"/>
    <w:rsid w:val="003C2AD7"/>
    <w:rsid w:val="003C2F0B"/>
    <w:rsid w:val="003C33F2"/>
    <w:rsid w:val="003C3CFF"/>
    <w:rsid w:val="003C401B"/>
    <w:rsid w:val="003C4717"/>
    <w:rsid w:val="003C544F"/>
    <w:rsid w:val="003C5F32"/>
    <w:rsid w:val="003C651A"/>
    <w:rsid w:val="003C65CC"/>
    <w:rsid w:val="003C6679"/>
    <w:rsid w:val="003C7236"/>
    <w:rsid w:val="003C7247"/>
    <w:rsid w:val="003C742D"/>
    <w:rsid w:val="003C7C1C"/>
    <w:rsid w:val="003D0FFE"/>
    <w:rsid w:val="003D17F9"/>
    <w:rsid w:val="003D2DFD"/>
    <w:rsid w:val="003D38EF"/>
    <w:rsid w:val="003D40FB"/>
    <w:rsid w:val="003D49B3"/>
    <w:rsid w:val="003D5A52"/>
    <w:rsid w:val="003D5B89"/>
    <w:rsid w:val="003D5F77"/>
    <w:rsid w:val="003D61FF"/>
    <w:rsid w:val="003D65EC"/>
    <w:rsid w:val="003D6C07"/>
    <w:rsid w:val="003D756E"/>
    <w:rsid w:val="003D75AD"/>
    <w:rsid w:val="003D7A35"/>
    <w:rsid w:val="003D7D6E"/>
    <w:rsid w:val="003E1858"/>
    <w:rsid w:val="003E1F94"/>
    <w:rsid w:val="003E2E7B"/>
    <w:rsid w:val="003E420D"/>
    <w:rsid w:val="003E4507"/>
    <w:rsid w:val="003E4A3A"/>
    <w:rsid w:val="003E4C13"/>
    <w:rsid w:val="003E5037"/>
    <w:rsid w:val="003E5FC8"/>
    <w:rsid w:val="003E750D"/>
    <w:rsid w:val="003E7756"/>
    <w:rsid w:val="003F034D"/>
    <w:rsid w:val="003F0D23"/>
    <w:rsid w:val="003F1CEE"/>
    <w:rsid w:val="003F2AEB"/>
    <w:rsid w:val="003F323E"/>
    <w:rsid w:val="003F3792"/>
    <w:rsid w:val="003F44CE"/>
    <w:rsid w:val="003F74C7"/>
    <w:rsid w:val="003F7FB7"/>
    <w:rsid w:val="0040041D"/>
    <w:rsid w:val="00400532"/>
    <w:rsid w:val="0040200B"/>
    <w:rsid w:val="004030DE"/>
    <w:rsid w:val="0040327D"/>
    <w:rsid w:val="00403614"/>
    <w:rsid w:val="00403C07"/>
    <w:rsid w:val="004041BB"/>
    <w:rsid w:val="004064D6"/>
    <w:rsid w:val="00406C17"/>
    <w:rsid w:val="004070A3"/>
    <w:rsid w:val="004078F3"/>
    <w:rsid w:val="0041068C"/>
    <w:rsid w:val="00410A90"/>
    <w:rsid w:val="00410CAD"/>
    <w:rsid w:val="00410F93"/>
    <w:rsid w:val="004110E6"/>
    <w:rsid w:val="00411486"/>
    <w:rsid w:val="00411F11"/>
    <w:rsid w:val="00413E59"/>
    <w:rsid w:val="00414753"/>
    <w:rsid w:val="00415D03"/>
    <w:rsid w:val="004162B5"/>
    <w:rsid w:val="004165C6"/>
    <w:rsid w:val="00417566"/>
    <w:rsid w:val="0041783C"/>
    <w:rsid w:val="0042064B"/>
    <w:rsid w:val="00420964"/>
    <w:rsid w:val="0042192F"/>
    <w:rsid w:val="00422059"/>
    <w:rsid w:val="00422326"/>
    <w:rsid w:val="00423473"/>
    <w:rsid w:val="00423828"/>
    <w:rsid w:val="00423C8C"/>
    <w:rsid w:val="004243B8"/>
    <w:rsid w:val="004245AB"/>
    <w:rsid w:val="00424628"/>
    <w:rsid w:val="00424704"/>
    <w:rsid w:val="004247C5"/>
    <w:rsid w:val="00424ABA"/>
    <w:rsid w:val="00425397"/>
    <w:rsid w:val="00425962"/>
    <w:rsid w:val="00425E30"/>
    <w:rsid w:val="00426C4E"/>
    <w:rsid w:val="00426EC8"/>
    <w:rsid w:val="00427794"/>
    <w:rsid w:val="00427E80"/>
    <w:rsid w:val="00430077"/>
    <w:rsid w:val="00430D25"/>
    <w:rsid w:val="00431FA4"/>
    <w:rsid w:val="00431FD8"/>
    <w:rsid w:val="004320FB"/>
    <w:rsid w:val="004321B0"/>
    <w:rsid w:val="0043269D"/>
    <w:rsid w:val="00432BF2"/>
    <w:rsid w:val="00432DB1"/>
    <w:rsid w:val="004333FA"/>
    <w:rsid w:val="004335AF"/>
    <w:rsid w:val="004335E2"/>
    <w:rsid w:val="00433BF6"/>
    <w:rsid w:val="00433DF3"/>
    <w:rsid w:val="004341C5"/>
    <w:rsid w:val="00434875"/>
    <w:rsid w:val="0043516B"/>
    <w:rsid w:val="004352D0"/>
    <w:rsid w:val="004365DF"/>
    <w:rsid w:val="00436D2B"/>
    <w:rsid w:val="004374FD"/>
    <w:rsid w:val="00437D1E"/>
    <w:rsid w:val="004403D4"/>
    <w:rsid w:val="004409A6"/>
    <w:rsid w:val="00441B40"/>
    <w:rsid w:val="00441F37"/>
    <w:rsid w:val="004426F6"/>
    <w:rsid w:val="00442C41"/>
    <w:rsid w:val="00442DDC"/>
    <w:rsid w:val="00443BF3"/>
    <w:rsid w:val="00446200"/>
    <w:rsid w:val="00447D31"/>
    <w:rsid w:val="004505BC"/>
    <w:rsid w:val="004509F3"/>
    <w:rsid w:val="00450AC0"/>
    <w:rsid w:val="00450B4B"/>
    <w:rsid w:val="00450F07"/>
    <w:rsid w:val="00452F7F"/>
    <w:rsid w:val="00453CD3"/>
    <w:rsid w:val="00454171"/>
    <w:rsid w:val="0045468B"/>
    <w:rsid w:val="00454E4E"/>
    <w:rsid w:val="004556BA"/>
    <w:rsid w:val="00455C4B"/>
    <w:rsid w:val="00457549"/>
    <w:rsid w:val="0046004B"/>
    <w:rsid w:val="0046023A"/>
    <w:rsid w:val="00460660"/>
    <w:rsid w:val="0046083F"/>
    <w:rsid w:val="00460BD4"/>
    <w:rsid w:val="00460CCE"/>
    <w:rsid w:val="00460F64"/>
    <w:rsid w:val="00462FE5"/>
    <w:rsid w:val="0046312C"/>
    <w:rsid w:val="00463BD5"/>
    <w:rsid w:val="00463DD3"/>
    <w:rsid w:val="00464A78"/>
    <w:rsid w:val="00464BA9"/>
    <w:rsid w:val="004665C8"/>
    <w:rsid w:val="004710E4"/>
    <w:rsid w:val="00471397"/>
    <w:rsid w:val="00471E74"/>
    <w:rsid w:val="004722A7"/>
    <w:rsid w:val="004725FC"/>
    <w:rsid w:val="004727CC"/>
    <w:rsid w:val="00472869"/>
    <w:rsid w:val="004734F2"/>
    <w:rsid w:val="00474B3B"/>
    <w:rsid w:val="00474B6C"/>
    <w:rsid w:val="0047590A"/>
    <w:rsid w:val="0047596D"/>
    <w:rsid w:val="0047631A"/>
    <w:rsid w:val="00476D89"/>
    <w:rsid w:val="00477A00"/>
    <w:rsid w:val="00477F3C"/>
    <w:rsid w:val="00480060"/>
    <w:rsid w:val="00480288"/>
    <w:rsid w:val="00480652"/>
    <w:rsid w:val="00481288"/>
    <w:rsid w:val="00481905"/>
    <w:rsid w:val="004822FF"/>
    <w:rsid w:val="004832A6"/>
    <w:rsid w:val="00483969"/>
    <w:rsid w:val="004843C9"/>
    <w:rsid w:val="00486107"/>
    <w:rsid w:val="00487034"/>
    <w:rsid w:val="00487354"/>
    <w:rsid w:val="0049088E"/>
    <w:rsid w:val="004916E1"/>
    <w:rsid w:val="00491827"/>
    <w:rsid w:val="00491B0D"/>
    <w:rsid w:val="00491C42"/>
    <w:rsid w:val="00491CC5"/>
    <w:rsid w:val="00491D20"/>
    <w:rsid w:val="00491EBA"/>
    <w:rsid w:val="00492E36"/>
    <w:rsid w:val="00493565"/>
    <w:rsid w:val="00493A23"/>
    <w:rsid w:val="00493CC7"/>
    <w:rsid w:val="00494035"/>
    <w:rsid w:val="004944BB"/>
    <w:rsid w:val="00494F19"/>
    <w:rsid w:val="00495274"/>
    <w:rsid w:val="0049556C"/>
    <w:rsid w:val="00495DA1"/>
    <w:rsid w:val="00496A17"/>
    <w:rsid w:val="00496A36"/>
    <w:rsid w:val="00497002"/>
    <w:rsid w:val="004A0162"/>
    <w:rsid w:val="004A06CB"/>
    <w:rsid w:val="004A0EEA"/>
    <w:rsid w:val="004A15DE"/>
    <w:rsid w:val="004A17B1"/>
    <w:rsid w:val="004A1FF5"/>
    <w:rsid w:val="004A336F"/>
    <w:rsid w:val="004A37CE"/>
    <w:rsid w:val="004A46A9"/>
    <w:rsid w:val="004A4B4C"/>
    <w:rsid w:val="004A545D"/>
    <w:rsid w:val="004A54A5"/>
    <w:rsid w:val="004A5FE4"/>
    <w:rsid w:val="004A661F"/>
    <w:rsid w:val="004A6ED6"/>
    <w:rsid w:val="004B0375"/>
    <w:rsid w:val="004B07B1"/>
    <w:rsid w:val="004B0905"/>
    <w:rsid w:val="004B0A25"/>
    <w:rsid w:val="004B287E"/>
    <w:rsid w:val="004B2E7F"/>
    <w:rsid w:val="004B3CF9"/>
    <w:rsid w:val="004B46CB"/>
    <w:rsid w:val="004B46FF"/>
    <w:rsid w:val="004B575A"/>
    <w:rsid w:val="004B57A0"/>
    <w:rsid w:val="004B6C75"/>
    <w:rsid w:val="004B7261"/>
    <w:rsid w:val="004B77A5"/>
    <w:rsid w:val="004B7AA6"/>
    <w:rsid w:val="004B7D0F"/>
    <w:rsid w:val="004C0280"/>
    <w:rsid w:val="004C0574"/>
    <w:rsid w:val="004C08DA"/>
    <w:rsid w:val="004C10DE"/>
    <w:rsid w:val="004C1AA1"/>
    <w:rsid w:val="004C1DA8"/>
    <w:rsid w:val="004C2606"/>
    <w:rsid w:val="004C2DF7"/>
    <w:rsid w:val="004C36AB"/>
    <w:rsid w:val="004C3E7B"/>
    <w:rsid w:val="004C3FB5"/>
    <w:rsid w:val="004C4399"/>
    <w:rsid w:val="004C52C0"/>
    <w:rsid w:val="004C5987"/>
    <w:rsid w:val="004C5D61"/>
    <w:rsid w:val="004C787C"/>
    <w:rsid w:val="004C7DD1"/>
    <w:rsid w:val="004D05B6"/>
    <w:rsid w:val="004D097B"/>
    <w:rsid w:val="004D0F62"/>
    <w:rsid w:val="004D1994"/>
    <w:rsid w:val="004D2074"/>
    <w:rsid w:val="004D21B7"/>
    <w:rsid w:val="004D2692"/>
    <w:rsid w:val="004D2B45"/>
    <w:rsid w:val="004D2EA6"/>
    <w:rsid w:val="004D3134"/>
    <w:rsid w:val="004D3DD6"/>
    <w:rsid w:val="004D44AD"/>
    <w:rsid w:val="004D486B"/>
    <w:rsid w:val="004D4D4C"/>
    <w:rsid w:val="004D4E59"/>
    <w:rsid w:val="004D4F2B"/>
    <w:rsid w:val="004D51DD"/>
    <w:rsid w:val="004D530A"/>
    <w:rsid w:val="004D7BA0"/>
    <w:rsid w:val="004E06D3"/>
    <w:rsid w:val="004E06F1"/>
    <w:rsid w:val="004E1A10"/>
    <w:rsid w:val="004E1AA5"/>
    <w:rsid w:val="004E1E7D"/>
    <w:rsid w:val="004E244C"/>
    <w:rsid w:val="004E30DB"/>
    <w:rsid w:val="004E5027"/>
    <w:rsid w:val="004E53AE"/>
    <w:rsid w:val="004E5717"/>
    <w:rsid w:val="004E5DB6"/>
    <w:rsid w:val="004E60D9"/>
    <w:rsid w:val="004E647E"/>
    <w:rsid w:val="004E67A5"/>
    <w:rsid w:val="004E6DCA"/>
    <w:rsid w:val="004E7852"/>
    <w:rsid w:val="004E7A1F"/>
    <w:rsid w:val="004F0C81"/>
    <w:rsid w:val="004F13E3"/>
    <w:rsid w:val="004F1BAF"/>
    <w:rsid w:val="004F1E5B"/>
    <w:rsid w:val="004F259B"/>
    <w:rsid w:val="004F2DE2"/>
    <w:rsid w:val="004F33EE"/>
    <w:rsid w:val="004F3CA2"/>
    <w:rsid w:val="004F4057"/>
    <w:rsid w:val="004F4B9B"/>
    <w:rsid w:val="004F5233"/>
    <w:rsid w:val="004F5B4E"/>
    <w:rsid w:val="004F5D96"/>
    <w:rsid w:val="004F69E1"/>
    <w:rsid w:val="004F6E71"/>
    <w:rsid w:val="005003CE"/>
    <w:rsid w:val="00500FCC"/>
    <w:rsid w:val="00501950"/>
    <w:rsid w:val="0050227E"/>
    <w:rsid w:val="00502741"/>
    <w:rsid w:val="005029B7"/>
    <w:rsid w:val="005033F0"/>
    <w:rsid w:val="00503592"/>
    <w:rsid w:val="0050384A"/>
    <w:rsid w:val="00503D3E"/>
    <w:rsid w:val="0050414E"/>
    <w:rsid w:val="005041A1"/>
    <w:rsid w:val="00504F64"/>
    <w:rsid w:val="0050512F"/>
    <w:rsid w:val="0050666E"/>
    <w:rsid w:val="00506B25"/>
    <w:rsid w:val="00506E85"/>
    <w:rsid w:val="00507449"/>
    <w:rsid w:val="00507C93"/>
    <w:rsid w:val="00511843"/>
    <w:rsid w:val="00511AB9"/>
    <w:rsid w:val="00512243"/>
    <w:rsid w:val="005124C8"/>
    <w:rsid w:val="005137F1"/>
    <w:rsid w:val="005138DB"/>
    <w:rsid w:val="00513C3D"/>
    <w:rsid w:val="00515E84"/>
    <w:rsid w:val="005161CA"/>
    <w:rsid w:val="005169A6"/>
    <w:rsid w:val="0051767E"/>
    <w:rsid w:val="0052024B"/>
    <w:rsid w:val="0052168A"/>
    <w:rsid w:val="00521BA2"/>
    <w:rsid w:val="00522353"/>
    <w:rsid w:val="00522354"/>
    <w:rsid w:val="00522782"/>
    <w:rsid w:val="00522787"/>
    <w:rsid w:val="00523126"/>
    <w:rsid w:val="005234C7"/>
    <w:rsid w:val="0052389C"/>
    <w:rsid w:val="00523BB5"/>
    <w:rsid w:val="00523EA7"/>
    <w:rsid w:val="0052419C"/>
    <w:rsid w:val="00526AF8"/>
    <w:rsid w:val="00526BCA"/>
    <w:rsid w:val="00527334"/>
    <w:rsid w:val="00527410"/>
    <w:rsid w:val="005276A0"/>
    <w:rsid w:val="00527C71"/>
    <w:rsid w:val="00530082"/>
    <w:rsid w:val="005303F4"/>
    <w:rsid w:val="00530BE6"/>
    <w:rsid w:val="005316ED"/>
    <w:rsid w:val="00531CB9"/>
    <w:rsid w:val="0053257C"/>
    <w:rsid w:val="005329FF"/>
    <w:rsid w:val="00532EE3"/>
    <w:rsid w:val="00534112"/>
    <w:rsid w:val="00534189"/>
    <w:rsid w:val="00534855"/>
    <w:rsid w:val="00534A5F"/>
    <w:rsid w:val="00535230"/>
    <w:rsid w:val="00535336"/>
    <w:rsid w:val="0053566A"/>
    <w:rsid w:val="00535BD2"/>
    <w:rsid w:val="00536998"/>
    <w:rsid w:val="005378DE"/>
    <w:rsid w:val="005403B2"/>
    <w:rsid w:val="005406EB"/>
    <w:rsid w:val="005411BB"/>
    <w:rsid w:val="005414EA"/>
    <w:rsid w:val="005417AA"/>
    <w:rsid w:val="00541B4F"/>
    <w:rsid w:val="00541CFB"/>
    <w:rsid w:val="00541F0C"/>
    <w:rsid w:val="00543142"/>
    <w:rsid w:val="00543AC0"/>
    <w:rsid w:val="005442CE"/>
    <w:rsid w:val="00544773"/>
    <w:rsid w:val="00544C66"/>
    <w:rsid w:val="00544F0D"/>
    <w:rsid w:val="00545398"/>
    <w:rsid w:val="005457F6"/>
    <w:rsid w:val="005463AC"/>
    <w:rsid w:val="0054666E"/>
    <w:rsid w:val="005469C6"/>
    <w:rsid w:val="00547160"/>
    <w:rsid w:val="00547189"/>
    <w:rsid w:val="00547252"/>
    <w:rsid w:val="00547E71"/>
    <w:rsid w:val="0055021E"/>
    <w:rsid w:val="005505EB"/>
    <w:rsid w:val="005506FD"/>
    <w:rsid w:val="0055082D"/>
    <w:rsid w:val="00551352"/>
    <w:rsid w:val="00551615"/>
    <w:rsid w:val="00552E73"/>
    <w:rsid w:val="00553375"/>
    <w:rsid w:val="0055347D"/>
    <w:rsid w:val="00553B7C"/>
    <w:rsid w:val="005542B2"/>
    <w:rsid w:val="00554B03"/>
    <w:rsid w:val="00554EB5"/>
    <w:rsid w:val="0055507A"/>
    <w:rsid w:val="00555282"/>
    <w:rsid w:val="005552DB"/>
    <w:rsid w:val="0055581B"/>
    <w:rsid w:val="00555834"/>
    <w:rsid w:val="00555884"/>
    <w:rsid w:val="00555E31"/>
    <w:rsid w:val="00556072"/>
    <w:rsid w:val="0055657E"/>
    <w:rsid w:val="0055671A"/>
    <w:rsid w:val="00556E5A"/>
    <w:rsid w:val="005570C0"/>
    <w:rsid w:val="0055768E"/>
    <w:rsid w:val="00557BCE"/>
    <w:rsid w:val="00560871"/>
    <w:rsid w:val="00560A21"/>
    <w:rsid w:val="00562871"/>
    <w:rsid w:val="00562C2B"/>
    <w:rsid w:val="0056431D"/>
    <w:rsid w:val="00564551"/>
    <w:rsid w:val="005651AF"/>
    <w:rsid w:val="00565677"/>
    <w:rsid w:val="00565728"/>
    <w:rsid w:val="00565EA5"/>
    <w:rsid w:val="00566B9B"/>
    <w:rsid w:val="00567186"/>
    <w:rsid w:val="00567B91"/>
    <w:rsid w:val="0057040F"/>
    <w:rsid w:val="0057098F"/>
    <w:rsid w:val="00571B7B"/>
    <w:rsid w:val="00571D00"/>
    <w:rsid w:val="00571DDE"/>
    <w:rsid w:val="005729DE"/>
    <w:rsid w:val="00572D3B"/>
    <w:rsid w:val="00573437"/>
    <w:rsid w:val="005736B7"/>
    <w:rsid w:val="005739EB"/>
    <w:rsid w:val="005746FE"/>
    <w:rsid w:val="00575912"/>
    <w:rsid w:val="00575E5A"/>
    <w:rsid w:val="0057649A"/>
    <w:rsid w:val="0057705A"/>
    <w:rsid w:val="0057725B"/>
    <w:rsid w:val="00577B96"/>
    <w:rsid w:val="00580245"/>
    <w:rsid w:val="005807DD"/>
    <w:rsid w:val="00581361"/>
    <w:rsid w:val="005824C4"/>
    <w:rsid w:val="00582738"/>
    <w:rsid w:val="00582D91"/>
    <w:rsid w:val="0058323B"/>
    <w:rsid w:val="005838F7"/>
    <w:rsid w:val="0058426C"/>
    <w:rsid w:val="005846F5"/>
    <w:rsid w:val="00584769"/>
    <w:rsid w:val="005847C8"/>
    <w:rsid w:val="005859FA"/>
    <w:rsid w:val="00585DBF"/>
    <w:rsid w:val="005860F5"/>
    <w:rsid w:val="00586876"/>
    <w:rsid w:val="00586C0F"/>
    <w:rsid w:val="00586CF6"/>
    <w:rsid w:val="00586EB5"/>
    <w:rsid w:val="00586EF2"/>
    <w:rsid w:val="0058742A"/>
    <w:rsid w:val="0059017C"/>
    <w:rsid w:val="005906DE"/>
    <w:rsid w:val="005923A0"/>
    <w:rsid w:val="00592D25"/>
    <w:rsid w:val="00593333"/>
    <w:rsid w:val="0059340A"/>
    <w:rsid w:val="005934DD"/>
    <w:rsid w:val="00593842"/>
    <w:rsid w:val="005939E9"/>
    <w:rsid w:val="00594C9A"/>
    <w:rsid w:val="00594E7D"/>
    <w:rsid w:val="00594FB9"/>
    <w:rsid w:val="0059552A"/>
    <w:rsid w:val="00595AAF"/>
    <w:rsid w:val="00595C17"/>
    <w:rsid w:val="005960F8"/>
    <w:rsid w:val="00596A23"/>
    <w:rsid w:val="00596ECC"/>
    <w:rsid w:val="005973E8"/>
    <w:rsid w:val="00597693"/>
    <w:rsid w:val="0059797D"/>
    <w:rsid w:val="005A0C70"/>
    <w:rsid w:val="005A1210"/>
    <w:rsid w:val="005A142F"/>
    <w:rsid w:val="005A1F44"/>
    <w:rsid w:val="005A21DC"/>
    <w:rsid w:val="005A2205"/>
    <w:rsid w:val="005A26DD"/>
    <w:rsid w:val="005A2A19"/>
    <w:rsid w:val="005A3086"/>
    <w:rsid w:val="005A3E3B"/>
    <w:rsid w:val="005A4008"/>
    <w:rsid w:val="005A4390"/>
    <w:rsid w:val="005A4F58"/>
    <w:rsid w:val="005A5094"/>
    <w:rsid w:val="005A5543"/>
    <w:rsid w:val="005A62AD"/>
    <w:rsid w:val="005A65FC"/>
    <w:rsid w:val="005A7E3A"/>
    <w:rsid w:val="005B03EA"/>
    <w:rsid w:val="005B0872"/>
    <w:rsid w:val="005B121C"/>
    <w:rsid w:val="005B1E04"/>
    <w:rsid w:val="005B298D"/>
    <w:rsid w:val="005B3104"/>
    <w:rsid w:val="005B37BD"/>
    <w:rsid w:val="005B3D6F"/>
    <w:rsid w:val="005B4EF7"/>
    <w:rsid w:val="005B5347"/>
    <w:rsid w:val="005B5508"/>
    <w:rsid w:val="005B6537"/>
    <w:rsid w:val="005B68C2"/>
    <w:rsid w:val="005B6ED2"/>
    <w:rsid w:val="005B7F14"/>
    <w:rsid w:val="005C03A9"/>
    <w:rsid w:val="005C1301"/>
    <w:rsid w:val="005C1DAA"/>
    <w:rsid w:val="005C1DD8"/>
    <w:rsid w:val="005C1ECE"/>
    <w:rsid w:val="005C28A1"/>
    <w:rsid w:val="005C2929"/>
    <w:rsid w:val="005C2A27"/>
    <w:rsid w:val="005C3681"/>
    <w:rsid w:val="005C3A08"/>
    <w:rsid w:val="005C5C8D"/>
    <w:rsid w:val="005C6B4A"/>
    <w:rsid w:val="005C7850"/>
    <w:rsid w:val="005C7BF6"/>
    <w:rsid w:val="005D191E"/>
    <w:rsid w:val="005D19FD"/>
    <w:rsid w:val="005D2A98"/>
    <w:rsid w:val="005D2DAC"/>
    <w:rsid w:val="005D32CB"/>
    <w:rsid w:val="005D3799"/>
    <w:rsid w:val="005D3C39"/>
    <w:rsid w:val="005D538B"/>
    <w:rsid w:val="005D5508"/>
    <w:rsid w:val="005D5558"/>
    <w:rsid w:val="005D5780"/>
    <w:rsid w:val="005D5EB8"/>
    <w:rsid w:val="005D71E4"/>
    <w:rsid w:val="005D7630"/>
    <w:rsid w:val="005D7DF1"/>
    <w:rsid w:val="005E0D0B"/>
    <w:rsid w:val="005E1686"/>
    <w:rsid w:val="005E1D1B"/>
    <w:rsid w:val="005E339B"/>
    <w:rsid w:val="005E3F05"/>
    <w:rsid w:val="005E42BC"/>
    <w:rsid w:val="005E4B43"/>
    <w:rsid w:val="005E4BD5"/>
    <w:rsid w:val="005E4E10"/>
    <w:rsid w:val="005E689A"/>
    <w:rsid w:val="005E6940"/>
    <w:rsid w:val="005E6B8F"/>
    <w:rsid w:val="005E6C25"/>
    <w:rsid w:val="005E6EFD"/>
    <w:rsid w:val="005E718D"/>
    <w:rsid w:val="005E71F5"/>
    <w:rsid w:val="005E7277"/>
    <w:rsid w:val="005E7B3E"/>
    <w:rsid w:val="005F03EF"/>
    <w:rsid w:val="005F049A"/>
    <w:rsid w:val="005F0952"/>
    <w:rsid w:val="005F145C"/>
    <w:rsid w:val="005F1616"/>
    <w:rsid w:val="005F1ED1"/>
    <w:rsid w:val="005F217A"/>
    <w:rsid w:val="005F21FB"/>
    <w:rsid w:val="005F2488"/>
    <w:rsid w:val="005F4497"/>
    <w:rsid w:val="005F5471"/>
    <w:rsid w:val="005F5CDB"/>
    <w:rsid w:val="005F5D40"/>
    <w:rsid w:val="005F60E4"/>
    <w:rsid w:val="005F76E0"/>
    <w:rsid w:val="005F7855"/>
    <w:rsid w:val="005F7AE0"/>
    <w:rsid w:val="005F7E65"/>
    <w:rsid w:val="006006EE"/>
    <w:rsid w:val="00601454"/>
    <w:rsid w:val="00601812"/>
    <w:rsid w:val="0060187E"/>
    <w:rsid w:val="00601A8C"/>
    <w:rsid w:val="00601DA8"/>
    <w:rsid w:val="006026A0"/>
    <w:rsid w:val="00603018"/>
    <w:rsid w:val="00604010"/>
    <w:rsid w:val="0060430A"/>
    <w:rsid w:val="0060487B"/>
    <w:rsid w:val="00605004"/>
    <w:rsid w:val="00605B28"/>
    <w:rsid w:val="00606BB9"/>
    <w:rsid w:val="00606FD6"/>
    <w:rsid w:val="00610040"/>
    <w:rsid w:val="0061068E"/>
    <w:rsid w:val="0061091F"/>
    <w:rsid w:val="00610A4F"/>
    <w:rsid w:val="006115D3"/>
    <w:rsid w:val="00611A28"/>
    <w:rsid w:val="006122DD"/>
    <w:rsid w:val="0061238A"/>
    <w:rsid w:val="006135BD"/>
    <w:rsid w:val="00614453"/>
    <w:rsid w:val="006147F5"/>
    <w:rsid w:val="006148B8"/>
    <w:rsid w:val="00615BDD"/>
    <w:rsid w:val="00615C83"/>
    <w:rsid w:val="00615E89"/>
    <w:rsid w:val="0061676A"/>
    <w:rsid w:val="00616865"/>
    <w:rsid w:val="00616B0F"/>
    <w:rsid w:val="00616C63"/>
    <w:rsid w:val="006200D3"/>
    <w:rsid w:val="00620A5F"/>
    <w:rsid w:val="00620CC1"/>
    <w:rsid w:val="00621031"/>
    <w:rsid w:val="0062253D"/>
    <w:rsid w:val="00622673"/>
    <w:rsid w:val="006226A4"/>
    <w:rsid w:val="00622B6F"/>
    <w:rsid w:val="00623445"/>
    <w:rsid w:val="006237AF"/>
    <w:rsid w:val="00623C6E"/>
    <w:rsid w:val="0062464A"/>
    <w:rsid w:val="00625613"/>
    <w:rsid w:val="00625943"/>
    <w:rsid w:val="00625B5E"/>
    <w:rsid w:val="00625F74"/>
    <w:rsid w:val="00626809"/>
    <w:rsid w:val="00626D95"/>
    <w:rsid w:val="00627471"/>
    <w:rsid w:val="00627835"/>
    <w:rsid w:val="006279B5"/>
    <w:rsid w:val="00630279"/>
    <w:rsid w:val="00630707"/>
    <w:rsid w:val="006314A3"/>
    <w:rsid w:val="0063208F"/>
    <w:rsid w:val="006326CA"/>
    <w:rsid w:val="00632BA9"/>
    <w:rsid w:val="00632CA3"/>
    <w:rsid w:val="00632D28"/>
    <w:rsid w:val="00632EAA"/>
    <w:rsid w:val="006347C4"/>
    <w:rsid w:val="00634DFB"/>
    <w:rsid w:val="0063573D"/>
    <w:rsid w:val="00636082"/>
    <w:rsid w:val="00636C23"/>
    <w:rsid w:val="0063732F"/>
    <w:rsid w:val="00637AFC"/>
    <w:rsid w:val="0064031E"/>
    <w:rsid w:val="0064073C"/>
    <w:rsid w:val="00640B41"/>
    <w:rsid w:val="00640E81"/>
    <w:rsid w:val="0064191D"/>
    <w:rsid w:val="006420E0"/>
    <w:rsid w:val="006423B8"/>
    <w:rsid w:val="00642EBC"/>
    <w:rsid w:val="00644423"/>
    <w:rsid w:val="006446A7"/>
    <w:rsid w:val="00644FBC"/>
    <w:rsid w:val="00645834"/>
    <w:rsid w:val="00646F49"/>
    <w:rsid w:val="0064709A"/>
    <w:rsid w:val="00650FC4"/>
    <w:rsid w:val="00651134"/>
    <w:rsid w:val="00651CC3"/>
    <w:rsid w:val="00652062"/>
    <w:rsid w:val="006531D0"/>
    <w:rsid w:val="006546CE"/>
    <w:rsid w:val="00654DE7"/>
    <w:rsid w:val="00655976"/>
    <w:rsid w:val="00655A83"/>
    <w:rsid w:val="0065610E"/>
    <w:rsid w:val="006568D5"/>
    <w:rsid w:val="006569CF"/>
    <w:rsid w:val="00656F06"/>
    <w:rsid w:val="00657006"/>
    <w:rsid w:val="00657249"/>
    <w:rsid w:val="006573D8"/>
    <w:rsid w:val="00660639"/>
    <w:rsid w:val="00660770"/>
    <w:rsid w:val="006608E3"/>
    <w:rsid w:val="006609BF"/>
    <w:rsid w:val="00660AD3"/>
    <w:rsid w:val="00661146"/>
    <w:rsid w:val="006632A5"/>
    <w:rsid w:val="006646BF"/>
    <w:rsid w:val="00664B96"/>
    <w:rsid w:val="00664EFE"/>
    <w:rsid w:val="00665351"/>
    <w:rsid w:val="006653AB"/>
    <w:rsid w:val="00666051"/>
    <w:rsid w:val="00666DBF"/>
    <w:rsid w:val="00666E58"/>
    <w:rsid w:val="00666E84"/>
    <w:rsid w:val="00671422"/>
    <w:rsid w:val="006718F1"/>
    <w:rsid w:val="00671DD4"/>
    <w:rsid w:val="00671DF2"/>
    <w:rsid w:val="0067214F"/>
    <w:rsid w:val="00673CC4"/>
    <w:rsid w:val="006742AD"/>
    <w:rsid w:val="006755DE"/>
    <w:rsid w:val="0067567E"/>
    <w:rsid w:val="00676A73"/>
    <w:rsid w:val="006776B6"/>
    <w:rsid w:val="00677EA4"/>
    <w:rsid w:val="006800FB"/>
    <w:rsid w:val="006801E1"/>
    <w:rsid w:val="006806F9"/>
    <w:rsid w:val="0068089D"/>
    <w:rsid w:val="006808D2"/>
    <w:rsid w:val="00680B1C"/>
    <w:rsid w:val="00680F5B"/>
    <w:rsid w:val="00680F75"/>
    <w:rsid w:val="006811E3"/>
    <w:rsid w:val="006815F6"/>
    <w:rsid w:val="00682068"/>
    <w:rsid w:val="00682496"/>
    <w:rsid w:val="006825EB"/>
    <w:rsid w:val="0068262B"/>
    <w:rsid w:val="00683B87"/>
    <w:rsid w:val="00683F23"/>
    <w:rsid w:val="00684D31"/>
    <w:rsid w:val="006853A5"/>
    <w:rsid w:val="006856BA"/>
    <w:rsid w:val="006856ED"/>
    <w:rsid w:val="00685CC6"/>
    <w:rsid w:val="00686313"/>
    <w:rsid w:val="00686532"/>
    <w:rsid w:val="0068683E"/>
    <w:rsid w:val="00686D8F"/>
    <w:rsid w:val="00690A56"/>
    <w:rsid w:val="00690CCF"/>
    <w:rsid w:val="006912E8"/>
    <w:rsid w:val="0069136C"/>
    <w:rsid w:val="006913AB"/>
    <w:rsid w:val="00691A97"/>
    <w:rsid w:val="0069233E"/>
    <w:rsid w:val="0069248E"/>
    <w:rsid w:val="006928C7"/>
    <w:rsid w:val="00693150"/>
    <w:rsid w:val="006933D8"/>
    <w:rsid w:val="006938E5"/>
    <w:rsid w:val="006950C6"/>
    <w:rsid w:val="006956A3"/>
    <w:rsid w:val="006958CA"/>
    <w:rsid w:val="00695F4E"/>
    <w:rsid w:val="00696C31"/>
    <w:rsid w:val="006A019B"/>
    <w:rsid w:val="006A0242"/>
    <w:rsid w:val="006A03FC"/>
    <w:rsid w:val="006A183E"/>
    <w:rsid w:val="006A1D5A"/>
    <w:rsid w:val="006A2DF9"/>
    <w:rsid w:val="006A3524"/>
    <w:rsid w:val="006A3591"/>
    <w:rsid w:val="006A3B48"/>
    <w:rsid w:val="006A3DFF"/>
    <w:rsid w:val="006A4CF5"/>
    <w:rsid w:val="006A5235"/>
    <w:rsid w:val="006A5570"/>
    <w:rsid w:val="006A561D"/>
    <w:rsid w:val="006A64C5"/>
    <w:rsid w:val="006A689C"/>
    <w:rsid w:val="006A6BA5"/>
    <w:rsid w:val="006A6EAA"/>
    <w:rsid w:val="006A6F54"/>
    <w:rsid w:val="006A7522"/>
    <w:rsid w:val="006B0C3D"/>
    <w:rsid w:val="006B1C33"/>
    <w:rsid w:val="006B2318"/>
    <w:rsid w:val="006B3AF2"/>
    <w:rsid w:val="006B3B5A"/>
    <w:rsid w:val="006B3D79"/>
    <w:rsid w:val="006B6FE4"/>
    <w:rsid w:val="006B75BB"/>
    <w:rsid w:val="006B7B71"/>
    <w:rsid w:val="006C0B31"/>
    <w:rsid w:val="006C1272"/>
    <w:rsid w:val="006C16E1"/>
    <w:rsid w:val="006C1706"/>
    <w:rsid w:val="006C1D76"/>
    <w:rsid w:val="006C225E"/>
    <w:rsid w:val="006C2343"/>
    <w:rsid w:val="006C313D"/>
    <w:rsid w:val="006C315F"/>
    <w:rsid w:val="006C31D3"/>
    <w:rsid w:val="006C358F"/>
    <w:rsid w:val="006C39F1"/>
    <w:rsid w:val="006C3D71"/>
    <w:rsid w:val="006C3F22"/>
    <w:rsid w:val="006C4360"/>
    <w:rsid w:val="006C442A"/>
    <w:rsid w:val="006C447C"/>
    <w:rsid w:val="006C477E"/>
    <w:rsid w:val="006C5744"/>
    <w:rsid w:val="006C665D"/>
    <w:rsid w:val="006C6B0C"/>
    <w:rsid w:val="006C74D6"/>
    <w:rsid w:val="006C7516"/>
    <w:rsid w:val="006C7E81"/>
    <w:rsid w:val="006D0A7A"/>
    <w:rsid w:val="006D0AFD"/>
    <w:rsid w:val="006D10AD"/>
    <w:rsid w:val="006D1298"/>
    <w:rsid w:val="006D1735"/>
    <w:rsid w:val="006D268C"/>
    <w:rsid w:val="006D29D9"/>
    <w:rsid w:val="006D2E34"/>
    <w:rsid w:val="006D3941"/>
    <w:rsid w:val="006D3E8C"/>
    <w:rsid w:val="006D434E"/>
    <w:rsid w:val="006D4D7B"/>
    <w:rsid w:val="006D4E05"/>
    <w:rsid w:val="006D58CB"/>
    <w:rsid w:val="006D64B0"/>
    <w:rsid w:val="006D7CF3"/>
    <w:rsid w:val="006E0578"/>
    <w:rsid w:val="006E08D4"/>
    <w:rsid w:val="006E0F03"/>
    <w:rsid w:val="006E10A8"/>
    <w:rsid w:val="006E12CE"/>
    <w:rsid w:val="006E178B"/>
    <w:rsid w:val="006E1BA4"/>
    <w:rsid w:val="006E1C63"/>
    <w:rsid w:val="006E2826"/>
    <w:rsid w:val="006E314D"/>
    <w:rsid w:val="006E37CD"/>
    <w:rsid w:val="006E5ABB"/>
    <w:rsid w:val="006E7770"/>
    <w:rsid w:val="006F0344"/>
    <w:rsid w:val="006F140F"/>
    <w:rsid w:val="006F1653"/>
    <w:rsid w:val="006F310F"/>
    <w:rsid w:val="006F3248"/>
    <w:rsid w:val="006F395B"/>
    <w:rsid w:val="006F41AD"/>
    <w:rsid w:val="006F4920"/>
    <w:rsid w:val="006F5937"/>
    <w:rsid w:val="006F60B7"/>
    <w:rsid w:val="006F66A3"/>
    <w:rsid w:val="006F7583"/>
    <w:rsid w:val="006F77A4"/>
    <w:rsid w:val="00700D74"/>
    <w:rsid w:val="007013E7"/>
    <w:rsid w:val="0070206C"/>
    <w:rsid w:val="00702628"/>
    <w:rsid w:val="00702E45"/>
    <w:rsid w:val="007030B9"/>
    <w:rsid w:val="007037B5"/>
    <w:rsid w:val="00703A12"/>
    <w:rsid w:val="00703D5F"/>
    <w:rsid w:val="00703FF3"/>
    <w:rsid w:val="00704BAE"/>
    <w:rsid w:val="00705886"/>
    <w:rsid w:val="00707422"/>
    <w:rsid w:val="00707777"/>
    <w:rsid w:val="00707800"/>
    <w:rsid w:val="00710723"/>
    <w:rsid w:val="0071104F"/>
    <w:rsid w:val="00711340"/>
    <w:rsid w:val="00711B21"/>
    <w:rsid w:val="00711C5C"/>
    <w:rsid w:val="00711E83"/>
    <w:rsid w:val="00712629"/>
    <w:rsid w:val="00712BDA"/>
    <w:rsid w:val="00712D45"/>
    <w:rsid w:val="007147F0"/>
    <w:rsid w:val="00714A94"/>
    <w:rsid w:val="00714F63"/>
    <w:rsid w:val="00715087"/>
    <w:rsid w:val="00715345"/>
    <w:rsid w:val="00715A28"/>
    <w:rsid w:val="00715FE6"/>
    <w:rsid w:val="00716316"/>
    <w:rsid w:val="00716A07"/>
    <w:rsid w:val="00716A29"/>
    <w:rsid w:val="00716BE0"/>
    <w:rsid w:val="007177B8"/>
    <w:rsid w:val="0071798C"/>
    <w:rsid w:val="00717CF4"/>
    <w:rsid w:val="00717EC8"/>
    <w:rsid w:val="00720409"/>
    <w:rsid w:val="00720417"/>
    <w:rsid w:val="00720802"/>
    <w:rsid w:val="00720B14"/>
    <w:rsid w:val="007212E8"/>
    <w:rsid w:val="007215D9"/>
    <w:rsid w:val="00722200"/>
    <w:rsid w:val="007225CF"/>
    <w:rsid w:val="00722BD4"/>
    <w:rsid w:val="0072309B"/>
    <w:rsid w:val="007236F7"/>
    <w:rsid w:val="00723ED1"/>
    <w:rsid w:val="00724795"/>
    <w:rsid w:val="00724BCB"/>
    <w:rsid w:val="00724C8F"/>
    <w:rsid w:val="00725CED"/>
    <w:rsid w:val="00725D90"/>
    <w:rsid w:val="007305C3"/>
    <w:rsid w:val="007318AC"/>
    <w:rsid w:val="00731971"/>
    <w:rsid w:val="00731CEB"/>
    <w:rsid w:val="007320FA"/>
    <w:rsid w:val="00732194"/>
    <w:rsid w:val="00733329"/>
    <w:rsid w:val="007339E8"/>
    <w:rsid w:val="00733AD8"/>
    <w:rsid w:val="00733D69"/>
    <w:rsid w:val="0073493A"/>
    <w:rsid w:val="00734C04"/>
    <w:rsid w:val="00734CAA"/>
    <w:rsid w:val="00734D00"/>
    <w:rsid w:val="00736204"/>
    <w:rsid w:val="00736586"/>
    <w:rsid w:val="0073668D"/>
    <w:rsid w:val="00736CEE"/>
    <w:rsid w:val="00736D5E"/>
    <w:rsid w:val="00736FEE"/>
    <w:rsid w:val="00737541"/>
    <w:rsid w:val="00737F4E"/>
    <w:rsid w:val="00740AF5"/>
    <w:rsid w:val="00740B27"/>
    <w:rsid w:val="00741362"/>
    <w:rsid w:val="00742173"/>
    <w:rsid w:val="00742495"/>
    <w:rsid w:val="00742700"/>
    <w:rsid w:val="00743525"/>
    <w:rsid w:val="007441F5"/>
    <w:rsid w:val="007443AC"/>
    <w:rsid w:val="00744CEF"/>
    <w:rsid w:val="00745555"/>
    <w:rsid w:val="00745F75"/>
    <w:rsid w:val="00745F94"/>
    <w:rsid w:val="007462E6"/>
    <w:rsid w:val="00746FBF"/>
    <w:rsid w:val="00747E68"/>
    <w:rsid w:val="00747E70"/>
    <w:rsid w:val="00750461"/>
    <w:rsid w:val="007508A8"/>
    <w:rsid w:val="00751701"/>
    <w:rsid w:val="007521DA"/>
    <w:rsid w:val="00752389"/>
    <w:rsid w:val="0075259C"/>
    <w:rsid w:val="00752E6C"/>
    <w:rsid w:val="007541A2"/>
    <w:rsid w:val="00754704"/>
    <w:rsid w:val="00754F56"/>
    <w:rsid w:val="00755818"/>
    <w:rsid w:val="00755BB9"/>
    <w:rsid w:val="007564A2"/>
    <w:rsid w:val="00756DBF"/>
    <w:rsid w:val="00756DD8"/>
    <w:rsid w:val="0075773D"/>
    <w:rsid w:val="007602D4"/>
    <w:rsid w:val="00760B09"/>
    <w:rsid w:val="00760DB8"/>
    <w:rsid w:val="00762142"/>
    <w:rsid w:val="0076286B"/>
    <w:rsid w:val="00762CE2"/>
    <w:rsid w:val="0076393D"/>
    <w:rsid w:val="00763A49"/>
    <w:rsid w:val="00763FD6"/>
    <w:rsid w:val="00764885"/>
    <w:rsid w:val="00764CA3"/>
    <w:rsid w:val="007651AE"/>
    <w:rsid w:val="0076587A"/>
    <w:rsid w:val="00766846"/>
    <w:rsid w:val="00766D4F"/>
    <w:rsid w:val="007671FF"/>
    <w:rsid w:val="0076790E"/>
    <w:rsid w:val="00767A70"/>
    <w:rsid w:val="00767CB0"/>
    <w:rsid w:val="0077087B"/>
    <w:rsid w:val="00771AB1"/>
    <w:rsid w:val="0077315A"/>
    <w:rsid w:val="0077465E"/>
    <w:rsid w:val="0077547A"/>
    <w:rsid w:val="00775AFA"/>
    <w:rsid w:val="00776658"/>
    <w:rsid w:val="0077673A"/>
    <w:rsid w:val="00777409"/>
    <w:rsid w:val="0077770D"/>
    <w:rsid w:val="00777D86"/>
    <w:rsid w:val="007804F7"/>
    <w:rsid w:val="00780836"/>
    <w:rsid w:val="00780B6B"/>
    <w:rsid w:val="00780FBB"/>
    <w:rsid w:val="00781904"/>
    <w:rsid w:val="00781AC3"/>
    <w:rsid w:val="00781E3A"/>
    <w:rsid w:val="007820A6"/>
    <w:rsid w:val="00782194"/>
    <w:rsid w:val="007830A4"/>
    <w:rsid w:val="007843DF"/>
    <w:rsid w:val="007846E1"/>
    <w:rsid w:val="007847D6"/>
    <w:rsid w:val="00785D5F"/>
    <w:rsid w:val="0078646F"/>
    <w:rsid w:val="00786FF5"/>
    <w:rsid w:val="007876B7"/>
    <w:rsid w:val="00790469"/>
    <w:rsid w:val="00790802"/>
    <w:rsid w:val="00790EF2"/>
    <w:rsid w:val="00791272"/>
    <w:rsid w:val="00791360"/>
    <w:rsid w:val="007913E5"/>
    <w:rsid w:val="0079163A"/>
    <w:rsid w:val="00791F06"/>
    <w:rsid w:val="00792FEB"/>
    <w:rsid w:val="00793061"/>
    <w:rsid w:val="007931BB"/>
    <w:rsid w:val="007933D9"/>
    <w:rsid w:val="00793611"/>
    <w:rsid w:val="007944F1"/>
    <w:rsid w:val="007944F7"/>
    <w:rsid w:val="00794545"/>
    <w:rsid w:val="00794AF6"/>
    <w:rsid w:val="00795A34"/>
    <w:rsid w:val="00796663"/>
    <w:rsid w:val="00796C58"/>
    <w:rsid w:val="00796D56"/>
    <w:rsid w:val="00797054"/>
    <w:rsid w:val="00797987"/>
    <w:rsid w:val="00797F25"/>
    <w:rsid w:val="007A133B"/>
    <w:rsid w:val="007A18C2"/>
    <w:rsid w:val="007A19DF"/>
    <w:rsid w:val="007A1D8F"/>
    <w:rsid w:val="007A1E27"/>
    <w:rsid w:val="007A3465"/>
    <w:rsid w:val="007A38EF"/>
    <w:rsid w:val="007A3D1D"/>
    <w:rsid w:val="007A3E78"/>
    <w:rsid w:val="007A5172"/>
    <w:rsid w:val="007A5E58"/>
    <w:rsid w:val="007A5E94"/>
    <w:rsid w:val="007A63C1"/>
    <w:rsid w:val="007A67A0"/>
    <w:rsid w:val="007A7285"/>
    <w:rsid w:val="007A7386"/>
    <w:rsid w:val="007A7D6E"/>
    <w:rsid w:val="007A7E76"/>
    <w:rsid w:val="007B02EF"/>
    <w:rsid w:val="007B0F02"/>
    <w:rsid w:val="007B1243"/>
    <w:rsid w:val="007B1646"/>
    <w:rsid w:val="007B1858"/>
    <w:rsid w:val="007B22F7"/>
    <w:rsid w:val="007B2937"/>
    <w:rsid w:val="007B2CB1"/>
    <w:rsid w:val="007B33C3"/>
    <w:rsid w:val="007B3491"/>
    <w:rsid w:val="007B36A7"/>
    <w:rsid w:val="007B3AE8"/>
    <w:rsid w:val="007B3F5B"/>
    <w:rsid w:val="007B54AD"/>
    <w:rsid w:val="007B570C"/>
    <w:rsid w:val="007B63E5"/>
    <w:rsid w:val="007B6C2F"/>
    <w:rsid w:val="007C02D1"/>
    <w:rsid w:val="007C051D"/>
    <w:rsid w:val="007C1244"/>
    <w:rsid w:val="007C1251"/>
    <w:rsid w:val="007C1660"/>
    <w:rsid w:val="007C217B"/>
    <w:rsid w:val="007C2225"/>
    <w:rsid w:val="007C3BA4"/>
    <w:rsid w:val="007C42EA"/>
    <w:rsid w:val="007C4BEF"/>
    <w:rsid w:val="007C5A8F"/>
    <w:rsid w:val="007C5AA6"/>
    <w:rsid w:val="007C5CF1"/>
    <w:rsid w:val="007C5FE0"/>
    <w:rsid w:val="007C6129"/>
    <w:rsid w:val="007C6407"/>
    <w:rsid w:val="007C657F"/>
    <w:rsid w:val="007C66E2"/>
    <w:rsid w:val="007C72E8"/>
    <w:rsid w:val="007C76DA"/>
    <w:rsid w:val="007D01CB"/>
    <w:rsid w:val="007D0656"/>
    <w:rsid w:val="007D0BB8"/>
    <w:rsid w:val="007D0FA0"/>
    <w:rsid w:val="007D1B24"/>
    <w:rsid w:val="007D1E57"/>
    <w:rsid w:val="007D2166"/>
    <w:rsid w:val="007D2836"/>
    <w:rsid w:val="007D3D15"/>
    <w:rsid w:val="007D4861"/>
    <w:rsid w:val="007D4BCD"/>
    <w:rsid w:val="007D5AAD"/>
    <w:rsid w:val="007D5EF4"/>
    <w:rsid w:val="007D6208"/>
    <w:rsid w:val="007D6432"/>
    <w:rsid w:val="007D6AB6"/>
    <w:rsid w:val="007D7045"/>
    <w:rsid w:val="007E06A6"/>
    <w:rsid w:val="007E0822"/>
    <w:rsid w:val="007E096F"/>
    <w:rsid w:val="007E1681"/>
    <w:rsid w:val="007E1C35"/>
    <w:rsid w:val="007E1CA8"/>
    <w:rsid w:val="007E22EB"/>
    <w:rsid w:val="007E23F6"/>
    <w:rsid w:val="007E2AE4"/>
    <w:rsid w:val="007E2FF4"/>
    <w:rsid w:val="007E33C4"/>
    <w:rsid w:val="007E4999"/>
    <w:rsid w:val="007E4A6E"/>
    <w:rsid w:val="007E4AD9"/>
    <w:rsid w:val="007E4F0F"/>
    <w:rsid w:val="007E6F0E"/>
    <w:rsid w:val="007E7110"/>
    <w:rsid w:val="007E7250"/>
    <w:rsid w:val="007F00C2"/>
    <w:rsid w:val="007F0EAC"/>
    <w:rsid w:val="007F1486"/>
    <w:rsid w:val="007F1EF1"/>
    <w:rsid w:val="007F254C"/>
    <w:rsid w:val="007F2825"/>
    <w:rsid w:val="007F2A9B"/>
    <w:rsid w:val="007F3478"/>
    <w:rsid w:val="007F477C"/>
    <w:rsid w:val="007F5026"/>
    <w:rsid w:val="007F56A7"/>
    <w:rsid w:val="007F5CF5"/>
    <w:rsid w:val="007F5DA1"/>
    <w:rsid w:val="007F632C"/>
    <w:rsid w:val="007F7722"/>
    <w:rsid w:val="007F7911"/>
    <w:rsid w:val="007F7FBA"/>
    <w:rsid w:val="00800225"/>
    <w:rsid w:val="00800851"/>
    <w:rsid w:val="00800D42"/>
    <w:rsid w:val="0080109F"/>
    <w:rsid w:val="0080171C"/>
    <w:rsid w:val="00801CC9"/>
    <w:rsid w:val="00802A62"/>
    <w:rsid w:val="00802AC1"/>
    <w:rsid w:val="008039DA"/>
    <w:rsid w:val="00803BAF"/>
    <w:rsid w:val="00803BB8"/>
    <w:rsid w:val="00804294"/>
    <w:rsid w:val="008047DF"/>
    <w:rsid w:val="00804FAB"/>
    <w:rsid w:val="00805306"/>
    <w:rsid w:val="008058B7"/>
    <w:rsid w:val="00805C08"/>
    <w:rsid w:val="00806598"/>
    <w:rsid w:val="0080668C"/>
    <w:rsid w:val="00806919"/>
    <w:rsid w:val="00806B5D"/>
    <w:rsid w:val="00807373"/>
    <w:rsid w:val="00807AE3"/>
    <w:rsid w:val="00807DD0"/>
    <w:rsid w:val="0081025C"/>
    <w:rsid w:val="00810A09"/>
    <w:rsid w:val="00810E5C"/>
    <w:rsid w:val="008112B1"/>
    <w:rsid w:val="0081267A"/>
    <w:rsid w:val="00813851"/>
    <w:rsid w:val="00814178"/>
    <w:rsid w:val="00814DD5"/>
    <w:rsid w:val="0081519D"/>
    <w:rsid w:val="008151CB"/>
    <w:rsid w:val="008153AD"/>
    <w:rsid w:val="008153F9"/>
    <w:rsid w:val="008156E4"/>
    <w:rsid w:val="008168C3"/>
    <w:rsid w:val="00816904"/>
    <w:rsid w:val="00816930"/>
    <w:rsid w:val="00816F77"/>
    <w:rsid w:val="00817808"/>
    <w:rsid w:val="00817D38"/>
    <w:rsid w:val="00820677"/>
    <w:rsid w:val="008210C4"/>
    <w:rsid w:val="008215F8"/>
    <w:rsid w:val="00821BFD"/>
    <w:rsid w:val="00821D01"/>
    <w:rsid w:val="008226D6"/>
    <w:rsid w:val="00822709"/>
    <w:rsid w:val="008228A2"/>
    <w:rsid w:val="00823714"/>
    <w:rsid w:val="00823769"/>
    <w:rsid w:val="00823823"/>
    <w:rsid w:val="00823C5B"/>
    <w:rsid w:val="00824308"/>
    <w:rsid w:val="0082432F"/>
    <w:rsid w:val="0082567B"/>
    <w:rsid w:val="00825D40"/>
    <w:rsid w:val="008261E8"/>
    <w:rsid w:val="00826414"/>
    <w:rsid w:val="00826B7B"/>
    <w:rsid w:val="00826E67"/>
    <w:rsid w:val="008303E5"/>
    <w:rsid w:val="00830512"/>
    <w:rsid w:val="008317E2"/>
    <w:rsid w:val="0083197D"/>
    <w:rsid w:val="0083210F"/>
    <w:rsid w:val="00832293"/>
    <w:rsid w:val="008323EB"/>
    <w:rsid w:val="008325D4"/>
    <w:rsid w:val="00832685"/>
    <w:rsid w:val="00833111"/>
    <w:rsid w:val="0083313F"/>
    <w:rsid w:val="00833690"/>
    <w:rsid w:val="00833AAC"/>
    <w:rsid w:val="00833D14"/>
    <w:rsid w:val="00834146"/>
    <w:rsid w:val="0083653D"/>
    <w:rsid w:val="00836BA6"/>
    <w:rsid w:val="00836EBD"/>
    <w:rsid w:val="00837656"/>
    <w:rsid w:val="00837696"/>
    <w:rsid w:val="00840A53"/>
    <w:rsid w:val="00842D5B"/>
    <w:rsid w:val="0084390E"/>
    <w:rsid w:val="0084418B"/>
    <w:rsid w:val="008443D8"/>
    <w:rsid w:val="00846789"/>
    <w:rsid w:val="0084797D"/>
    <w:rsid w:val="00847A26"/>
    <w:rsid w:val="00847BE6"/>
    <w:rsid w:val="008505EA"/>
    <w:rsid w:val="00850C77"/>
    <w:rsid w:val="008518FA"/>
    <w:rsid w:val="00852C33"/>
    <w:rsid w:val="00852E64"/>
    <w:rsid w:val="00853167"/>
    <w:rsid w:val="008531E6"/>
    <w:rsid w:val="00853341"/>
    <w:rsid w:val="00854338"/>
    <w:rsid w:val="00854DAB"/>
    <w:rsid w:val="00855F51"/>
    <w:rsid w:val="0085607A"/>
    <w:rsid w:val="00856E6D"/>
    <w:rsid w:val="00856F85"/>
    <w:rsid w:val="00857A3D"/>
    <w:rsid w:val="00857EF3"/>
    <w:rsid w:val="008606D7"/>
    <w:rsid w:val="00860C0A"/>
    <w:rsid w:val="008610D3"/>
    <w:rsid w:val="00861B5C"/>
    <w:rsid w:val="0086206C"/>
    <w:rsid w:val="00862C6A"/>
    <w:rsid w:val="008631C2"/>
    <w:rsid w:val="00863893"/>
    <w:rsid w:val="008644D3"/>
    <w:rsid w:val="0086499F"/>
    <w:rsid w:val="00864D0D"/>
    <w:rsid w:val="00865433"/>
    <w:rsid w:val="0086580B"/>
    <w:rsid w:val="008658F2"/>
    <w:rsid w:val="00865A01"/>
    <w:rsid w:val="00865D6F"/>
    <w:rsid w:val="00865D90"/>
    <w:rsid w:val="0086614C"/>
    <w:rsid w:val="00866572"/>
    <w:rsid w:val="00866C4B"/>
    <w:rsid w:val="00866FC9"/>
    <w:rsid w:val="008679D1"/>
    <w:rsid w:val="008700ED"/>
    <w:rsid w:val="0087066C"/>
    <w:rsid w:val="008706CD"/>
    <w:rsid w:val="00870894"/>
    <w:rsid w:val="0087115D"/>
    <w:rsid w:val="00871B0D"/>
    <w:rsid w:val="008725AC"/>
    <w:rsid w:val="00873B0B"/>
    <w:rsid w:val="00875AE7"/>
    <w:rsid w:val="00875E57"/>
    <w:rsid w:val="008765BD"/>
    <w:rsid w:val="00876F4C"/>
    <w:rsid w:val="00877752"/>
    <w:rsid w:val="0088040B"/>
    <w:rsid w:val="00880572"/>
    <w:rsid w:val="00880C2E"/>
    <w:rsid w:val="00880F69"/>
    <w:rsid w:val="00881F75"/>
    <w:rsid w:val="0088213E"/>
    <w:rsid w:val="00882618"/>
    <w:rsid w:val="008831F8"/>
    <w:rsid w:val="008843D5"/>
    <w:rsid w:val="00885F2A"/>
    <w:rsid w:val="008861FC"/>
    <w:rsid w:val="008864E3"/>
    <w:rsid w:val="00887308"/>
    <w:rsid w:val="00887578"/>
    <w:rsid w:val="00887BBB"/>
    <w:rsid w:val="00887C51"/>
    <w:rsid w:val="00887E78"/>
    <w:rsid w:val="00887F36"/>
    <w:rsid w:val="008905A7"/>
    <w:rsid w:val="00890A4F"/>
    <w:rsid w:val="00890C58"/>
    <w:rsid w:val="00891023"/>
    <w:rsid w:val="00892094"/>
    <w:rsid w:val="00893954"/>
    <w:rsid w:val="00893A1A"/>
    <w:rsid w:val="00893BD5"/>
    <w:rsid w:val="00893C3A"/>
    <w:rsid w:val="00894856"/>
    <w:rsid w:val="00895F91"/>
    <w:rsid w:val="00896313"/>
    <w:rsid w:val="0089692C"/>
    <w:rsid w:val="00897409"/>
    <w:rsid w:val="00897579"/>
    <w:rsid w:val="00897600"/>
    <w:rsid w:val="00897696"/>
    <w:rsid w:val="008978AA"/>
    <w:rsid w:val="008A0F48"/>
    <w:rsid w:val="008A2327"/>
    <w:rsid w:val="008A2335"/>
    <w:rsid w:val="008A2758"/>
    <w:rsid w:val="008A2A4D"/>
    <w:rsid w:val="008A31FB"/>
    <w:rsid w:val="008A3436"/>
    <w:rsid w:val="008A3568"/>
    <w:rsid w:val="008A374B"/>
    <w:rsid w:val="008A37B4"/>
    <w:rsid w:val="008A3B94"/>
    <w:rsid w:val="008A3CD3"/>
    <w:rsid w:val="008A3DC7"/>
    <w:rsid w:val="008A4468"/>
    <w:rsid w:val="008A45FD"/>
    <w:rsid w:val="008A4644"/>
    <w:rsid w:val="008A4C34"/>
    <w:rsid w:val="008A5F0D"/>
    <w:rsid w:val="008A6425"/>
    <w:rsid w:val="008A6B0D"/>
    <w:rsid w:val="008A6B4D"/>
    <w:rsid w:val="008A6F6C"/>
    <w:rsid w:val="008A7513"/>
    <w:rsid w:val="008B0B38"/>
    <w:rsid w:val="008B1342"/>
    <w:rsid w:val="008B153F"/>
    <w:rsid w:val="008B1831"/>
    <w:rsid w:val="008B2A26"/>
    <w:rsid w:val="008B359A"/>
    <w:rsid w:val="008B3859"/>
    <w:rsid w:val="008B38BF"/>
    <w:rsid w:val="008B397A"/>
    <w:rsid w:val="008B4343"/>
    <w:rsid w:val="008B52FD"/>
    <w:rsid w:val="008B5876"/>
    <w:rsid w:val="008B5D37"/>
    <w:rsid w:val="008B5E62"/>
    <w:rsid w:val="008B6C88"/>
    <w:rsid w:val="008B70FD"/>
    <w:rsid w:val="008B74BE"/>
    <w:rsid w:val="008B755B"/>
    <w:rsid w:val="008B7D7A"/>
    <w:rsid w:val="008B7F72"/>
    <w:rsid w:val="008B7F7A"/>
    <w:rsid w:val="008C18F0"/>
    <w:rsid w:val="008C245E"/>
    <w:rsid w:val="008C24A8"/>
    <w:rsid w:val="008C2678"/>
    <w:rsid w:val="008C282B"/>
    <w:rsid w:val="008C2924"/>
    <w:rsid w:val="008C2F0A"/>
    <w:rsid w:val="008C315D"/>
    <w:rsid w:val="008C3708"/>
    <w:rsid w:val="008C4023"/>
    <w:rsid w:val="008C4052"/>
    <w:rsid w:val="008C50F3"/>
    <w:rsid w:val="008C51A4"/>
    <w:rsid w:val="008C5ACC"/>
    <w:rsid w:val="008C6037"/>
    <w:rsid w:val="008C6F45"/>
    <w:rsid w:val="008C7EFE"/>
    <w:rsid w:val="008C7F18"/>
    <w:rsid w:val="008D03B9"/>
    <w:rsid w:val="008D068F"/>
    <w:rsid w:val="008D0BCF"/>
    <w:rsid w:val="008D2641"/>
    <w:rsid w:val="008D279C"/>
    <w:rsid w:val="008D2DDE"/>
    <w:rsid w:val="008D30C7"/>
    <w:rsid w:val="008D4B67"/>
    <w:rsid w:val="008D5CCB"/>
    <w:rsid w:val="008D5F9D"/>
    <w:rsid w:val="008D5FAC"/>
    <w:rsid w:val="008D63E4"/>
    <w:rsid w:val="008D65C9"/>
    <w:rsid w:val="008D67BC"/>
    <w:rsid w:val="008D67EB"/>
    <w:rsid w:val="008D6A26"/>
    <w:rsid w:val="008D6E7B"/>
    <w:rsid w:val="008D7BE0"/>
    <w:rsid w:val="008E0C8B"/>
    <w:rsid w:val="008E0E99"/>
    <w:rsid w:val="008E109B"/>
    <w:rsid w:val="008E188E"/>
    <w:rsid w:val="008E2195"/>
    <w:rsid w:val="008E290F"/>
    <w:rsid w:val="008E360C"/>
    <w:rsid w:val="008E3B71"/>
    <w:rsid w:val="008E3E4F"/>
    <w:rsid w:val="008E42B3"/>
    <w:rsid w:val="008E4756"/>
    <w:rsid w:val="008E47DF"/>
    <w:rsid w:val="008E4FD2"/>
    <w:rsid w:val="008E7580"/>
    <w:rsid w:val="008E7B1B"/>
    <w:rsid w:val="008E7E36"/>
    <w:rsid w:val="008F0CBA"/>
    <w:rsid w:val="008F0F96"/>
    <w:rsid w:val="008F18D6"/>
    <w:rsid w:val="008F1B6F"/>
    <w:rsid w:val="008F1D7E"/>
    <w:rsid w:val="008F285D"/>
    <w:rsid w:val="008F2C9B"/>
    <w:rsid w:val="008F2F48"/>
    <w:rsid w:val="008F31C4"/>
    <w:rsid w:val="008F338B"/>
    <w:rsid w:val="008F37A7"/>
    <w:rsid w:val="008F3EFC"/>
    <w:rsid w:val="008F5278"/>
    <w:rsid w:val="008F58D0"/>
    <w:rsid w:val="008F60C8"/>
    <w:rsid w:val="008F6815"/>
    <w:rsid w:val="008F6932"/>
    <w:rsid w:val="008F6E1A"/>
    <w:rsid w:val="008F6FAD"/>
    <w:rsid w:val="008F797B"/>
    <w:rsid w:val="0090083D"/>
    <w:rsid w:val="00901023"/>
    <w:rsid w:val="00901C2A"/>
    <w:rsid w:val="00902577"/>
    <w:rsid w:val="00902934"/>
    <w:rsid w:val="00902B77"/>
    <w:rsid w:val="00903048"/>
    <w:rsid w:val="00903804"/>
    <w:rsid w:val="00904780"/>
    <w:rsid w:val="00904B80"/>
    <w:rsid w:val="00905B28"/>
    <w:rsid w:val="00905F8F"/>
    <w:rsid w:val="009061D6"/>
    <w:rsid w:val="0090635B"/>
    <w:rsid w:val="00906FE0"/>
    <w:rsid w:val="009107C8"/>
    <w:rsid w:val="00911099"/>
    <w:rsid w:val="00911720"/>
    <w:rsid w:val="00911973"/>
    <w:rsid w:val="009121AF"/>
    <w:rsid w:val="0091294E"/>
    <w:rsid w:val="00914F81"/>
    <w:rsid w:val="0091568C"/>
    <w:rsid w:val="009159EA"/>
    <w:rsid w:val="009162AB"/>
    <w:rsid w:val="00916647"/>
    <w:rsid w:val="009169B7"/>
    <w:rsid w:val="00917705"/>
    <w:rsid w:val="00917773"/>
    <w:rsid w:val="0092099F"/>
    <w:rsid w:val="00922385"/>
    <w:rsid w:val="009223DF"/>
    <w:rsid w:val="009224F4"/>
    <w:rsid w:val="00922F35"/>
    <w:rsid w:val="00922FE7"/>
    <w:rsid w:val="00923406"/>
    <w:rsid w:val="0092360B"/>
    <w:rsid w:val="00924541"/>
    <w:rsid w:val="009247D7"/>
    <w:rsid w:val="00925482"/>
    <w:rsid w:val="0092579C"/>
    <w:rsid w:val="00927139"/>
    <w:rsid w:val="009274E0"/>
    <w:rsid w:val="00927D6E"/>
    <w:rsid w:val="00931370"/>
    <w:rsid w:val="00932119"/>
    <w:rsid w:val="009324C4"/>
    <w:rsid w:val="00932DBE"/>
    <w:rsid w:val="009343F5"/>
    <w:rsid w:val="00934476"/>
    <w:rsid w:val="00935561"/>
    <w:rsid w:val="00935B52"/>
    <w:rsid w:val="00936091"/>
    <w:rsid w:val="00936FCC"/>
    <w:rsid w:val="0093759E"/>
    <w:rsid w:val="009379F0"/>
    <w:rsid w:val="00937F15"/>
    <w:rsid w:val="00940335"/>
    <w:rsid w:val="00940B91"/>
    <w:rsid w:val="00940D8A"/>
    <w:rsid w:val="009418CC"/>
    <w:rsid w:val="00941BA8"/>
    <w:rsid w:val="009437AE"/>
    <w:rsid w:val="00943B64"/>
    <w:rsid w:val="009442E3"/>
    <w:rsid w:val="00945E89"/>
    <w:rsid w:val="00945FFB"/>
    <w:rsid w:val="0094600E"/>
    <w:rsid w:val="0094625C"/>
    <w:rsid w:val="00947AC8"/>
    <w:rsid w:val="00947C4C"/>
    <w:rsid w:val="009502A2"/>
    <w:rsid w:val="009505C1"/>
    <w:rsid w:val="00950944"/>
    <w:rsid w:val="00950ECC"/>
    <w:rsid w:val="00951B30"/>
    <w:rsid w:val="00951CA3"/>
    <w:rsid w:val="00952994"/>
    <w:rsid w:val="00952E3D"/>
    <w:rsid w:val="0095386D"/>
    <w:rsid w:val="009539FB"/>
    <w:rsid w:val="00954ECD"/>
    <w:rsid w:val="00954F39"/>
    <w:rsid w:val="00955484"/>
    <w:rsid w:val="0095562C"/>
    <w:rsid w:val="009557E7"/>
    <w:rsid w:val="00955AE7"/>
    <w:rsid w:val="009566EB"/>
    <w:rsid w:val="0095677A"/>
    <w:rsid w:val="00956919"/>
    <w:rsid w:val="00957C77"/>
    <w:rsid w:val="009609B4"/>
    <w:rsid w:val="009612F2"/>
    <w:rsid w:val="009618CD"/>
    <w:rsid w:val="00961B4A"/>
    <w:rsid w:val="00961CBF"/>
    <w:rsid w:val="00962258"/>
    <w:rsid w:val="00963A12"/>
    <w:rsid w:val="00963F56"/>
    <w:rsid w:val="00964963"/>
    <w:rsid w:val="009658F7"/>
    <w:rsid w:val="00965F20"/>
    <w:rsid w:val="00966293"/>
    <w:rsid w:val="009665AE"/>
    <w:rsid w:val="00966E44"/>
    <w:rsid w:val="0096775C"/>
    <w:rsid w:val="009678B7"/>
    <w:rsid w:val="00967BA8"/>
    <w:rsid w:val="00970AFF"/>
    <w:rsid w:val="00970F0D"/>
    <w:rsid w:val="00971038"/>
    <w:rsid w:val="009710EC"/>
    <w:rsid w:val="009716B7"/>
    <w:rsid w:val="00971719"/>
    <w:rsid w:val="0097207A"/>
    <w:rsid w:val="0097239D"/>
    <w:rsid w:val="00972848"/>
    <w:rsid w:val="00972C71"/>
    <w:rsid w:val="009732F4"/>
    <w:rsid w:val="009745A4"/>
    <w:rsid w:val="00974DBC"/>
    <w:rsid w:val="0097562F"/>
    <w:rsid w:val="00975712"/>
    <w:rsid w:val="0097670E"/>
    <w:rsid w:val="009768EB"/>
    <w:rsid w:val="00977259"/>
    <w:rsid w:val="00977CE1"/>
    <w:rsid w:val="00980199"/>
    <w:rsid w:val="00980288"/>
    <w:rsid w:val="00980504"/>
    <w:rsid w:val="00980EF7"/>
    <w:rsid w:val="00981B35"/>
    <w:rsid w:val="009824E4"/>
    <w:rsid w:val="009832DA"/>
    <w:rsid w:val="00983361"/>
    <w:rsid w:val="00983E20"/>
    <w:rsid w:val="009844C8"/>
    <w:rsid w:val="00984646"/>
    <w:rsid w:val="00984647"/>
    <w:rsid w:val="00984F22"/>
    <w:rsid w:val="00985033"/>
    <w:rsid w:val="009860A8"/>
    <w:rsid w:val="00990A16"/>
    <w:rsid w:val="009912C5"/>
    <w:rsid w:val="009916DF"/>
    <w:rsid w:val="009919D4"/>
    <w:rsid w:val="009927E6"/>
    <w:rsid w:val="00992D9C"/>
    <w:rsid w:val="009930C0"/>
    <w:rsid w:val="00993104"/>
    <w:rsid w:val="00993F4A"/>
    <w:rsid w:val="00994026"/>
    <w:rsid w:val="0099448A"/>
    <w:rsid w:val="00994D36"/>
    <w:rsid w:val="00995453"/>
    <w:rsid w:val="00996610"/>
    <w:rsid w:val="00996C55"/>
    <w:rsid w:val="00996CB8"/>
    <w:rsid w:val="0099744C"/>
    <w:rsid w:val="009977AA"/>
    <w:rsid w:val="00997B7A"/>
    <w:rsid w:val="009A02BF"/>
    <w:rsid w:val="009A0738"/>
    <w:rsid w:val="009A0A6C"/>
    <w:rsid w:val="009A18B7"/>
    <w:rsid w:val="009A1C56"/>
    <w:rsid w:val="009A1F29"/>
    <w:rsid w:val="009A20D5"/>
    <w:rsid w:val="009A23A5"/>
    <w:rsid w:val="009A247D"/>
    <w:rsid w:val="009A338D"/>
    <w:rsid w:val="009A3CE9"/>
    <w:rsid w:val="009A404E"/>
    <w:rsid w:val="009A41C0"/>
    <w:rsid w:val="009A4646"/>
    <w:rsid w:val="009A47B2"/>
    <w:rsid w:val="009A4B7B"/>
    <w:rsid w:val="009A5439"/>
    <w:rsid w:val="009A54E1"/>
    <w:rsid w:val="009A5814"/>
    <w:rsid w:val="009A5FDB"/>
    <w:rsid w:val="009A7283"/>
    <w:rsid w:val="009A7655"/>
    <w:rsid w:val="009A7F6C"/>
    <w:rsid w:val="009B288A"/>
    <w:rsid w:val="009B2E97"/>
    <w:rsid w:val="009B37EA"/>
    <w:rsid w:val="009B4872"/>
    <w:rsid w:val="009B5146"/>
    <w:rsid w:val="009B518F"/>
    <w:rsid w:val="009B5B8B"/>
    <w:rsid w:val="009B6437"/>
    <w:rsid w:val="009B6B2B"/>
    <w:rsid w:val="009C00E8"/>
    <w:rsid w:val="009C034E"/>
    <w:rsid w:val="009C09F4"/>
    <w:rsid w:val="009C1064"/>
    <w:rsid w:val="009C13D4"/>
    <w:rsid w:val="009C19E5"/>
    <w:rsid w:val="009C1B01"/>
    <w:rsid w:val="009C1B3C"/>
    <w:rsid w:val="009C220B"/>
    <w:rsid w:val="009C238B"/>
    <w:rsid w:val="009C2752"/>
    <w:rsid w:val="009C2DF4"/>
    <w:rsid w:val="009C31A6"/>
    <w:rsid w:val="009C342D"/>
    <w:rsid w:val="009C35F4"/>
    <w:rsid w:val="009C3C55"/>
    <w:rsid w:val="009C418E"/>
    <w:rsid w:val="009C442C"/>
    <w:rsid w:val="009C5267"/>
    <w:rsid w:val="009C58B7"/>
    <w:rsid w:val="009C5F41"/>
    <w:rsid w:val="009C6F8E"/>
    <w:rsid w:val="009C7634"/>
    <w:rsid w:val="009C7BFA"/>
    <w:rsid w:val="009C7E50"/>
    <w:rsid w:val="009D0B44"/>
    <w:rsid w:val="009D0D77"/>
    <w:rsid w:val="009D0E2D"/>
    <w:rsid w:val="009D0F55"/>
    <w:rsid w:val="009D10C7"/>
    <w:rsid w:val="009D1EE5"/>
    <w:rsid w:val="009D25B5"/>
    <w:rsid w:val="009D2BC9"/>
    <w:rsid w:val="009D2EF3"/>
    <w:rsid w:val="009D2FC5"/>
    <w:rsid w:val="009D34DD"/>
    <w:rsid w:val="009D352C"/>
    <w:rsid w:val="009D3BD8"/>
    <w:rsid w:val="009D3E6D"/>
    <w:rsid w:val="009D45D1"/>
    <w:rsid w:val="009D4A10"/>
    <w:rsid w:val="009D4C88"/>
    <w:rsid w:val="009D5957"/>
    <w:rsid w:val="009D5CFB"/>
    <w:rsid w:val="009D6061"/>
    <w:rsid w:val="009D64F8"/>
    <w:rsid w:val="009D6559"/>
    <w:rsid w:val="009D66CB"/>
    <w:rsid w:val="009D708D"/>
    <w:rsid w:val="009D76C4"/>
    <w:rsid w:val="009D77EA"/>
    <w:rsid w:val="009D7A7D"/>
    <w:rsid w:val="009E07F4"/>
    <w:rsid w:val="009E0953"/>
    <w:rsid w:val="009E2142"/>
    <w:rsid w:val="009E2304"/>
    <w:rsid w:val="009E2594"/>
    <w:rsid w:val="009E2B21"/>
    <w:rsid w:val="009E3122"/>
    <w:rsid w:val="009E3148"/>
    <w:rsid w:val="009E31E8"/>
    <w:rsid w:val="009E3486"/>
    <w:rsid w:val="009E34A4"/>
    <w:rsid w:val="009E4291"/>
    <w:rsid w:val="009E4B56"/>
    <w:rsid w:val="009E5209"/>
    <w:rsid w:val="009E569C"/>
    <w:rsid w:val="009E57C1"/>
    <w:rsid w:val="009E605F"/>
    <w:rsid w:val="009E6F84"/>
    <w:rsid w:val="009E79CE"/>
    <w:rsid w:val="009F0AB5"/>
    <w:rsid w:val="009F1288"/>
    <w:rsid w:val="009F1A4E"/>
    <w:rsid w:val="009F307A"/>
    <w:rsid w:val="009F309B"/>
    <w:rsid w:val="009F392E"/>
    <w:rsid w:val="009F3BB9"/>
    <w:rsid w:val="009F46BB"/>
    <w:rsid w:val="009F4968"/>
    <w:rsid w:val="009F53C5"/>
    <w:rsid w:val="009F5BBA"/>
    <w:rsid w:val="009F5D11"/>
    <w:rsid w:val="009F6495"/>
    <w:rsid w:val="009F7239"/>
    <w:rsid w:val="009F7322"/>
    <w:rsid w:val="009F7657"/>
    <w:rsid w:val="009F7CB2"/>
    <w:rsid w:val="009F7D18"/>
    <w:rsid w:val="00A001FF"/>
    <w:rsid w:val="00A00960"/>
    <w:rsid w:val="00A01BD6"/>
    <w:rsid w:val="00A02104"/>
    <w:rsid w:val="00A02C66"/>
    <w:rsid w:val="00A035B8"/>
    <w:rsid w:val="00A0368B"/>
    <w:rsid w:val="00A04D7F"/>
    <w:rsid w:val="00A057E9"/>
    <w:rsid w:val="00A0629A"/>
    <w:rsid w:val="00A0630E"/>
    <w:rsid w:val="00A06989"/>
    <w:rsid w:val="00A06C16"/>
    <w:rsid w:val="00A06F6F"/>
    <w:rsid w:val="00A0740E"/>
    <w:rsid w:val="00A11970"/>
    <w:rsid w:val="00A123FA"/>
    <w:rsid w:val="00A125CD"/>
    <w:rsid w:val="00A12775"/>
    <w:rsid w:val="00A12BE3"/>
    <w:rsid w:val="00A135EA"/>
    <w:rsid w:val="00A139BD"/>
    <w:rsid w:val="00A139F3"/>
    <w:rsid w:val="00A139F4"/>
    <w:rsid w:val="00A1417E"/>
    <w:rsid w:val="00A14482"/>
    <w:rsid w:val="00A1501C"/>
    <w:rsid w:val="00A15E5C"/>
    <w:rsid w:val="00A1652E"/>
    <w:rsid w:val="00A166D8"/>
    <w:rsid w:val="00A16735"/>
    <w:rsid w:val="00A16838"/>
    <w:rsid w:val="00A16870"/>
    <w:rsid w:val="00A174F6"/>
    <w:rsid w:val="00A1766F"/>
    <w:rsid w:val="00A17843"/>
    <w:rsid w:val="00A20646"/>
    <w:rsid w:val="00A2098C"/>
    <w:rsid w:val="00A210F3"/>
    <w:rsid w:val="00A21C61"/>
    <w:rsid w:val="00A2258E"/>
    <w:rsid w:val="00A22EA6"/>
    <w:rsid w:val="00A23834"/>
    <w:rsid w:val="00A2495E"/>
    <w:rsid w:val="00A24AF3"/>
    <w:rsid w:val="00A2621A"/>
    <w:rsid w:val="00A2695E"/>
    <w:rsid w:val="00A2736E"/>
    <w:rsid w:val="00A35698"/>
    <w:rsid w:val="00A358FD"/>
    <w:rsid w:val="00A35A67"/>
    <w:rsid w:val="00A366B4"/>
    <w:rsid w:val="00A36773"/>
    <w:rsid w:val="00A36778"/>
    <w:rsid w:val="00A367E9"/>
    <w:rsid w:val="00A377EF"/>
    <w:rsid w:val="00A4050F"/>
    <w:rsid w:val="00A4115A"/>
    <w:rsid w:val="00A41DE9"/>
    <w:rsid w:val="00A41F60"/>
    <w:rsid w:val="00A42600"/>
    <w:rsid w:val="00A42C1B"/>
    <w:rsid w:val="00A4385B"/>
    <w:rsid w:val="00A4391D"/>
    <w:rsid w:val="00A4477A"/>
    <w:rsid w:val="00A45875"/>
    <w:rsid w:val="00A459FE"/>
    <w:rsid w:val="00A45A21"/>
    <w:rsid w:val="00A476D7"/>
    <w:rsid w:val="00A47C9E"/>
    <w:rsid w:val="00A50641"/>
    <w:rsid w:val="00A521B3"/>
    <w:rsid w:val="00A52917"/>
    <w:rsid w:val="00A530BF"/>
    <w:rsid w:val="00A53246"/>
    <w:rsid w:val="00A53BF5"/>
    <w:rsid w:val="00A54EF7"/>
    <w:rsid w:val="00A54FF2"/>
    <w:rsid w:val="00A5519A"/>
    <w:rsid w:val="00A55221"/>
    <w:rsid w:val="00A55575"/>
    <w:rsid w:val="00A55723"/>
    <w:rsid w:val="00A55C42"/>
    <w:rsid w:val="00A55C93"/>
    <w:rsid w:val="00A5645F"/>
    <w:rsid w:val="00A5659A"/>
    <w:rsid w:val="00A56D9C"/>
    <w:rsid w:val="00A56F95"/>
    <w:rsid w:val="00A571EC"/>
    <w:rsid w:val="00A6001B"/>
    <w:rsid w:val="00A608D7"/>
    <w:rsid w:val="00A614DC"/>
    <w:rsid w:val="00A6177B"/>
    <w:rsid w:val="00A62205"/>
    <w:rsid w:val="00A62AE1"/>
    <w:rsid w:val="00A62D83"/>
    <w:rsid w:val="00A62E2B"/>
    <w:rsid w:val="00A62E74"/>
    <w:rsid w:val="00A63444"/>
    <w:rsid w:val="00A63480"/>
    <w:rsid w:val="00A63728"/>
    <w:rsid w:val="00A63875"/>
    <w:rsid w:val="00A63A03"/>
    <w:rsid w:val="00A63B1A"/>
    <w:rsid w:val="00A63DFE"/>
    <w:rsid w:val="00A64AFB"/>
    <w:rsid w:val="00A64BF5"/>
    <w:rsid w:val="00A64D9A"/>
    <w:rsid w:val="00A65069"/>
    <w:rsid w:val="00A65C4F"/>
    <w:rsid w:val="00A66136"/>
    <w:rsid w:val="00A66563"/>
    <w:rsid w:val="00A676C2"/>
    <w:rsid w:val="00A67D0D"/>
    <w:rsid w:val="00A67E90"/>
    <w:rsid w:val="00A67F0C"/>
    <w:rsid w:val="00A70031"/>
    <w:rsid w:val="00A703A2"/>
    <w:rsid w:val="00A706EB"/>
    <w:rsid w:val="00A70904"/>
    <w:rsid w:val="00A71189"/>
    <w:rsid w:val="00A714BE"/>
    <w:rsid w:val="00A71504"/>
    <w:rsid w:val="00A716D4"/>
    <w:rsid w:val="00A71CB7"/>
    <w:rsid w:val="00A72065"/>
    <w:rsid w:val="00A725B2"/>
    <w:rsid w:val="00A72841"/>
    <w:rsid w:val="00A72C99"/>
    <w:rsid w:val="00A7364A"/>
    <w:rsid w:val="00A7488B"/>
    <w:rsid w:val="00A74DCC"/>
    <w:rsid w:val="00A74DD7"/>
    <w:rsid w:val="00A74E14"/>
    <w:rsid w:val="00A74E42"/>
    <w:rsid w:val="00A753ED"/>
    <w:rsid w:val="00A756CD"/>
    <w:rsid w:val="00A7571E"/>
    <w:rsid w:val="00A7608D"/>
    <w:rsid w:val="00A76C46"/>
    <w:rsid w:val="00A77512"/>
    <w:rsid w:val="00A77B9B"/>
    <w:rsid w:val="00A808C3"/>
    <w:rsid w:val="00A80F8B"/>
    <w:rsid w:val="00A8117C"/>
    <w:rsid w:val="00A8289D"/>
    <w:rsid w:val="00A82953"/>
    <w:rsid w:val="00A831AD"/>
    <w:rsid w:val="00A83A0C"/>
    <w:rsid w:val="00A8408B"/>
    <w:rsid w:val="00A84A3B"/>
    <w:rsid w:val="00A84B71"/>
    <w:rsid w:val="00A84DB3"/>
    <w:rsid w:val="00A8535F"/>
    <w:rsid w:val="00A856B5"/>
    <w:rsid w:val="00A86A88"/>
    <w:rsid w:val="00A86BF6"/>
    <w:rsid w:val="00A87837"/>
    <w:rsid w:val="00A90511"/>
    <w:rsid w:val="00A90890"/>
    <w:rsid w:val="00A91078"/>
    <w:rsid w:val="00A91DB2"/>
    <w:rsid w:val="00A921F3"/>
    <w:rsid w:val="00A93B49"/>
    <w:rsid w:val="00A93BF2"/>
    <w:rsid w:val="00A93D0D"/>
    <w:rsid w:val="00A93FCE"/>
    <w:rsid w:val="00A94C2F"/>
    <w:rsid w:val="00A9678A"/>
    <w:rsid w:val="00A968DC"/>
    <w:rsid w:val="00A97437"/>
    <w:rsid w:val="00AA0241"/>
    <w:rsid w:val="00AA05F8"/>
    <w:rsid w:val="00AA085B"/>
    <w:rsid w:val="00AA0879"/>
    <w:rsid w:val="00AA0CFC"/>
    <w:rsid w:val="00AA0EA2"/>
    <w:rsid w:val="00AA33D4"/>
    <w:rsid w:val="00AA36E2"/>
    <w:rsid w:val="00AA3977"/>
    <w:rsid w:val="00AA4CBB"/>
    <w:rsid w:val="00AA65FA"/>
    <w:rsid w:val="00AA6D76"/>
    <w:rsid w:val="00AA7351"/>
    <w:rsid w:val="00AA7409"/>
    <w:rsid w:val="00AB11B4"/>
    <w:rsid w:val="00AB1BF5"/>
    <w:rsid w:val="00AB1ECB"/>
    <w:rsid w:val="00AB20E2"/>
    <w:rsid w:val="00AB244A"/>
    <w:rsid w:val="00AB2973"/>
    <w:rsid w:val="00AB30F7"/>
    <w:rsid w:val="00AB3E19"/>
    <w:rsid w:val="00AB57D9"/>
    <w:rsid w:val="00AB5DA4"/>
    <w:rsid w:val="00AB6112"/>
    <w:rsid w:val="00AB6852"/>
    <w:rsid w:val="00AC02C4"/>
    <w:rsid w:val="00AC058C"/>
    <w:rsid w:val="00AC05C4"/>
    <w:rsid w:val="00AC092D"/>
    <w:rsid w:val="00AC0B35"/>
    <w:rsid w:val="00AC1A68"/>
    <w:rsid w:val="00AC1E0F"/>
    <w:rsid w:val="00AC237F"/>
    <w:rsid w:val="00AC27FE"/>
    <w:rsid w:val="00AC45F9"/>
    <w:rsid w:val="00AC4D42"/>
    <w:rsid w:val="00AC4F45"/>
    <w:rsid w:val="00AC4F64"/>
    <w:rsid w:val="00AC7444"/>
    <w:rsid w:val="00AC767A"/>
    <w:rsid w:val="00AC7688"/>
    <w:rsid w:val="00AC7B11"/>
    <w:rsid w:val="00AD056F"/>
    <w:rsid w:val="00AD0C7B"/>
    <w:rsid w:val="00AD0F0E"/>
    <w:rsid w:val="00AD1302"/>
    <w:rsid w:val="00AD1A95"/>
    <w:rsid w:val="00AD2DC9"/>
    <w:rsid w:val="00AD3194"/>
    <w:rsid w:val="00AD38D0"/>
    <w:rsid w:val="00AD3ADF"/>
    <w:rsid w:val="00AD5B53"/>
    <w:rsid w:val="00AD5F1A"/>
    <w:rsid w:val="00AD6731"/>
    <w:rsid w:val="00AD6784"/>
    <w:rsid w:val="00AD6883"/>
    <w:rsid w:val="00AD6C06"/>
    <w:rsid w:val="00AD6C27"/>
    <w:rsid w:val="00AD79F1"/>
    <w:rsid w:val="00AE0745"/>
    <w:rsid w:val="00AE0956"/>
    <w:rsid w:val="00AE0B60"/>
    <w:rsid w:val="00AE16DB"/>
    <w:rsid w:val="00AE21D3"/>
    <w:rsid w:val="00AE23D1"/>
    <w:rsid w:val="00AE26BF"/>
    <w:rsid w:val="00AE27BA"/>
    <w:rsid w:val="00AE288C"/>
    <w:rsid w:val="00AE3E2F"/>
    <w:rsid w:val="00AE579D"/>
    <w:rsid w:val="00AE5819"/>
    <w:rsid w:val="00AE5CE2"/>
    <w:rsid w:val="00AE74D5"/>
    <w:rsid w:val="00AF058D"/>
    <w:rsid w:val="00AF1050"/>
    <w:rsid w:val="00AF24F5"/>
    <w:rsid w:val="00AF2605"/>
    <w:rsid w:val="00AF311D"/>
    <w:rsid w:val="00AF3A68"/>
    <w:rsid w:val="00AF3AF1"/>
    <w:rsid w:val="00AF3BD9"/>
    <w:rsid w:val="00AF47B2"/>
    <w:rsid w:val="00AF59D2"/>
    <w:rsid w:val="00AF5AFA"/>
    <w:rsid w:val="00AF5B9B"/>
    <w:rsid w:val="00AF6003"/>
    <w:rsid w:val="00B008D5"/>
    <w:rsid w:val="00B00CFD"/>
    <w:rsid w:val="00B0145A"/>
    <w:rsid w:val="00B015CB"/>
    <w:rsid w:val="00B018B7"/>
    <w:rsid w:val="00B01955"/>
    <w:rsid w:val="00B02228"/>
    <w:rsid w:val="00B02892"/>
    <w:rsid w:val="00B02F73"/>
    <w:rsid w:val="00B02F9E"/>
    <w:rsid w:val="00B03941"/>
    <w:rsid w:val="00B04436"/>
    <w:rsid w:val="00B0619F"/>
    <w:rsid w:val="00B07301"/>
    <w:rsid w:val="00B101FD"/>
    <w:rsid w:val="00B105C0"/>
    <w:rsid w:val="00B10A6F"/>
    <w:rsid w:val="00B11215"/>
    <w:rsid w:val="00B11CAD"/>
    <w:rsid w:val="00B12A89"/>
    <w:rsid w:val="00B13725"/>
    <w:rsid w:val="00B1373C"/>
    <w:rsid w:val="00B13A26"/>
    <w:rsid w:val="00B13DCD"/>
    <w:rsid w:val="00B13FE5"/>
    <w:rsid w:val="00B148BD"/>
    <w:rsid w:val="00B14A49"/>
    <w:rsid w:val="00B14C6D"/>
    <w:rsid w:val="00B158CD"/>
    <w:rsid w:val="00B15D0D"/>
    <w:rsid w:val="00B16137"/>
    <w:rsid w:val="00B16FAA"/>
    <w:rsid w:val="00B17974"/>
    <w:rsid w:val="00B17B35"/>
    <w:rsid w:val="00B203F9"/>
    <w:rsid w:val="00B20625"/>
    <w:rsid w:val="00B21043"/>
    <w:rsid w:val="00B2160D"/>
    <w:rsid w:val="00B217B9"/>
    <w:rsid w:val="00B22106"/>
    <w:rsid w:val="00B23A92"/>
    <w:rsid w:val="00B23F1C"/>
    <w:rsid w:val="00B24599"/>
    <w:rsid w:val="00B258BB"/>
    <w:rsid w:val="00B259C3"/>
    <w:rsid w:val="00B264F0"/>
    <w:rsid w:val="00B26940"/>
    <w:rsid w:val="00B3059A"/>
    <w:rsid w:val="00B30953"/>
    <w:rsid w:val="00B30DA1"/>
    <w:rsid w:val="00B30F61"/>
    <w:rsid w:val="00B322DA"/>
    <w:rsid w:val="00B32607"/>
    <w:rsid w:val="00B32C36"/>
    <w:rsid w:val="00B34846"/>
    <w:rsid w:val="00B34D6D"/>
    <w:rsid w:val="00B367F6"/>
    <w:rsid w:val="00B3702B"/>
    <w:rsid w:val="00B40296"/>
    <w:rsid w:val="00B41A27"/>
    <w:rsid w:val="00B42E53"/>
    <w:rsid w:val="00B435A5"/>
    <w:rsid w:val="00B43A83"/>
    <w:rsid w:val="00B43C5E"/>
    <w:rsid w:val="00B43D14"/>
    <w:rsid w:val="00B449F7"/>
    <w:rsid w:val="00B458A9"/>
    <w:rsid w:val="00B459FD"/>
    <w:rsid w:val="00B45E9F"/>
    <w:rsid w:val="00B460A4"/>
    <w:rsid w:val="00B46848"/>
    <w:rsid w:val="00B46D03"/>
    <w:rsid w:val="00B50868"/>
    <w:rsid w:val="00B50AB2"/>
    <w:rsid w:val="00B5159A"/>
    <w:rsid w:val="00B51EE7"/>
    <w:rsid w:val="00B52735"/>
    <w:rsid w:val="00B52C12"/>
    <w:rsid w:val="00B52D9C"/>
    <w:rsid w:val="00B53668"/>
    <w:rsid w:val="00B53F81"/>
    <w:rsid w:val="00B5431A"/>
    <w:rsid w:val="00B55827"/>
    <w:rsid w:val="00B55ADB"/>
    <w:rsid w:val="00B567B3"/>
    <w:rsid w:val="00B57451"/>
    <w:rsid w:val="00B57A69"/>
    <w:rsid w:val="00B61568"/>
    <w:rsid w:val="00B61D0F"/>
    <w:rsid w:val="00B61E2E"/>
    <w:rsid w:val="00B62D19"/>
    <w:rsid w:val="00B6357B"/>
    <w:rsid w:val="00B63E41"/>
    <w:rsid w:val="00B647D7"/>
    <w:rsid w:val="00B64861"/>
    <w:rsid w:val="00B659F6"/>
    <w:rsid w:val="00B65B5E"/>
    <w:rsid w:val="00B663C9"/>
    <w:rsid w:val="00B669F3"/>
    <w:rsid w:val="00B66C2D"/>
    <w:rsid w:val="00B67657"/>
    <w:rsid w:val="00B67C4E"/>
    <w:rsid w:val="00B70A39"/>
    <w:rsid w:val="00B70D51"/>
    <w:rsid w:val="00B72117"/>
    <w:rsid w:val="00B72C43"/>
    <w:rsid w:val="00B7363F"/>
    <w:rsid w:val="00B74AC4"/>
    <w:rsid w:val="00B751BE"/>
    <w:rsid w:val="00B75EE1"/>
    <w:rsid w:val="00B75F5A"/>
    <w:rsid w:val="00B7604B"/>
    <w:rsid w:val="00B772D9"/>
    <w:rsid w:val="00B77481"/>
    <w:rsid w:val="00B77821"/>
    <w:rsid w:val="00B77D5B"/>
    <w:rsid w:val="00B8080A"/>
    <w:rsid w:val="00B80D3A"/>
    <w:rsid w:val="00B81493"/>
    <w:rsid w:val="00B820BE"/>
    <w:rsid w:val="00B82D6B"/>
    <w:rsid w:val="00B83534"/>
    <w:rsid w:val="00B83CBF"/>
    <w:rsid w:val="00B83D44"/>
    <w:rsid w:val="00B8433C"/>
    <w:rsid w:val="00B84708"/>
    <w:rsid w:val="00B8518B"/>
    <w:rsid w:val="00B85A95"/>
    <w:rsid w:val="00B85D63"/>
    <w:rsid w:val="00B85E1B"/>
    <w:rsid w:val="00B86A9A"/>
    <w:rsid w:val="00B86AD8"/>
    <w:rsid w:val="00B86D79"/>
    <w:rsid w:val="00B878E4"/>
    <w:rsid w:val="00B90351"/>
    <w:rsid w:val="00B91110"/>
    <w:rsid w:val="00B9137F"/>
    <w:rsid w:val="00B9180E"/>
    <w:rsid w:val="00B924EC"/>
    <w:rsid w:val="00B93037"/>
    <w:rsid w:val="00B93FD1"/>
    <w:rsid w:val="00B943C3"/>
    <w:rsid w:val="00B946C9"/>
    <w:rsid w:val="00B94FF7"/>
    <w:rsid w:val="00B9546C"/>
    <w:rsid w:val="00B9573B"/>
    <w:rsid w:val="00B957A2"/>
    <w:rsid w:val="00B97B9D"/>
    <w:rsid w:val="00B97C73"/>
    <w:rsid w:val="00B97CC3"/>
    <w:rsid w:val="00B97E7C"/>
    <w:rsid w:val="00BA0266"/>
    <w:rsid w:val="00BA14BC"/>
    <w:rsid w:val="00BA169F"/>
    <w:rsid w:val="00BA3F25"/>
    <w:rsid w:val="00BA400A"/>
    <w:rsid w:val="00BA4490"/>
    <w:rsid w:val="00BA4AF4"/>
    <w:rsid w:val="00BA5571"/>
    <w:rsid w:val="00BA58FC"/>
    <w:rsid w:val="00BA5A8B"/>
    <w:rsid w:val="00BA68C6"/>
    <w:rsid w:val="00BA6A60"/>
    <w:rsid w:val="00BA7959"/>
    <w:rsid w:val="00BA79EF"/>
    <w:rsid w:val="00BA7C0C"/>
    <w:rsid w:val="00BA7D11"/>
    <w:rsid w:val="00BA7E31"/>
    <w:rsid w:val="00BB0096"/>
    <w:rsid w:val="00BB03D2"/>
    <w:rsid w:val="00BB0698"/>
    <w:rsid w:val="00BB0C1C"/>
    <w:rsid w:val="00BB11CC"/>
    <w:rsid w:val="00BB14A5"/>
    <w:rsid w:val="00BB1F03"/>
    <w:rsid w:val="00BB22B8"/>
    <w:rsid w:val="00BB257E"/>
    <w:rsid w:val="00BB5447"/>
    <w:rsid w:val="00BB5A7D"/>
    <w:rsid w:val="00BB7E64"/>
    <w:rsid w:val="00BC06C4"/>
    <w:rsid w:val="00BC1D12"/>
    <w:rsid w:val="00BC1F23"/>
    <w:rsid w:val="00BC31F9"/>
    <w:rsid w:val="00BC3318"/>
    <w:rsid w:val="00BC399D"/>
    <w:rsid w:val="00BC3A88"/>
    <w:rsid w:val="00BC3B28"/>
    <w:rsid w:val="00BC3BEF"/>
    <w:rsid w:val="00BC4B45"/>
    <w:rsid w:val="00BC502D"/>
    <w:rsid w:val="00BC588B"/>
    <w:rsid w:val="00BC5DF9"/>
    <w:rsid w:val="00BC60A2"/>
    <w:rsid w:val="00BC697D"/>
    <w:rsid w:val="00BC6A85"/>
    <w:rsid w:val="00BC743F"/>
    <w:rsid w:val="00BC7C11"/>
    <w:rsid w:val="00BC7F27"/>
    <w:rsid w:val="00BD0402"/>
    <w:rsid w:val="00BD1227"/>
    <w:rsid w:val="00BD1386"/>
    <w:rsid w:val="00BD2392"/>
    <w:rsid w:val="00BD28A2"/>
    <w:rsid w:val="00BD28AB"/>
    <w:rsid w:val="00BD3E08"/>
    <w:rsid w:val="00BD407C"/>
    <w:rsid w:val="00BD41ED"/>
    <w:rsid w:val="00BD4B1F"/>
    <w:rsid w:val="00BD5750"/>
    <w:rsid w:val="00BD6BC7"/>
    <w:rsid w:val="00BD6FB0"/>
    <w:rsid w:val="00BD7752"/>
    <w:rsid w:val="00BD77B9"/>
    <w:rsid w:val="00BD7E91"/>
    <w:rsid w:val="00BD7F0D"/>
    <w:rsid w:val="00BE008E"/>
    <w:rsid w:val="00BE018C"/>
    <w:rsid w:val="00BE0705"/>
    <w:rsid w:val="00BE1566"/>
    <w:rsid w:val="00BE3B69"/>
    <w:rsid w:val="00BE3CE5"/>
    <w:rsid w:val="00BE3DCE"/>
    <w:rsid w:val="00BE478D"/>
    <w:rsid w:val="00BE4D70"/>
    <w:rsid w:val="00BE62F6"/>
    <w:rsid w:val="00BE6A08"/>
    <w:rsid w:val="00BE6F99"/>
    <w:rsid w:val="00BE7617"/>
    <w:rsid w:val="00BF0230"/>
    <w:rsid w:val="00BF14E7"/>
    <w:rsid w:val="00BF174A"/>
    <w:rsid w:val="00BF1C86"/>
    <w:rsid w:val="00BF1EF2"/>
    <w:rsid w:val="00BF1FF5"/>
    <w:rsid w:val="00BF3D99"/>
    <w:rsid w:val="00BF4164"/>
    <w:rsid w:val="00BF440E"/>
    <w:rsid w:val="00BF4CEA"/>
    <w:rsid w:val="00BF4E86"/>
    <w:rsid w:val="00BF5E2D"/>
    <w:rsid w:val="00BF635D"/>
    <w:rsid w:val="00BF6B4E"/>
    <w:rsid w:val="00BF6BDA"/>
    <w:rsid w:val="00BF75D8"/>
    <w:rsid w:val="00C000E0"/>
    <w:rsid w:val="00C00BE5"/>
    <w:rsid w:val="00C00EA6"/>
    <w:rsid w:val="00C01661"/>
    <w:rsid w:val="00C017DA"/>
    <w:rsid w:val="00C01FF3"/>
    <w:rsid w:val="00C02BA9"/>
    <w:rsid w:val="00C02C9D"/>
    <w:rsid w:val="00C02D0A"/>
    <w:rsid w:val="00C035DA"/>
    <w:rsid w:val="00C036FF"/>
    <w:rsid w:val="00C03A6E"/>
    <w:rsid w:val="00C03E4C"/>
    <w:rsid w:val="00C10279"/>
    <w:rsid w:val="00C104D7"/>
    <w:rsid w:val="00C10671"/>
    <w:rsid w:val="00C10C37"/>
    <w:rsid w:val="00C10DAD"/>
    <w:rsid w:val="00C112DE"/>
    <w:rsid w:val="00C11820"/>
    <w:rsid w:val="00C1356E"/>
    <w:rsid w:val="00C13860"/>
    <w:rsid w:val="00C13AA7"/>
    <w:rsid w:val="00C148E6"/>
    <w:rsid w:val="00C15415"/>
    <w:rsid w:val="00C15E39"/>
    <w:rsid w:val="00C16139"/>
    <w:rsid w:val="00C16190"/>
    <w:rsid w:val="00C162C3"/>
    <w:rsid w:val="00C175A5"/>
    <w:rsid w:val="00C17602"/>
    <w:rsid w:val="00C1767C"/>
    <w:rsid w:val="00C179E3"/>
    <w:rsid w:val="00C17A70"/>
    <w:rsid w:val="00C20528"/>
    <w:rsid w:val="00C213A9"/>
    <w:rsid w:val="00C21581"/>
    <w:rsid w:val="00C2169F"/>
    <w:rsid w:val="00C21987"/>
    <w:rsid w:val="00C21C33"/>
    <w:rsid w:val="00C223B0"/>
    <w:rsid w:val="00C226C0"/>
    <w:rsid w:val="00C22C46"/>
    <w:rsid w:val="00C22D91"/>
    <w:rsid w:val="00C2370E"/>
    <w:rsid w:val="00C24A6A"/>
    <w:rsid w:val="00C25AFD"/>
    <w:rsid w:val="00C26BA0"/>
    <w:rsid w:val="00C270BA"/>
    <w:rsid w:val="00C27222"/>
    <w:rsid w:val="00C30B14"/>
    <w:rsid w:val="00C30B1F"/>
    <w:rsid w:val="00C310FA"/>
    <w:rsid w:val="00C33702"/>
    <w:rsid w:val="00C35480"/>
    <w:rsid w:val="00C354F0"/>
    <w:rsid w:val="00C35AF0"/>
    <w:rsid w:val="00C35CFE"/>
    <w:rsid w:val="00C3604A"/>
    <w:rsid w:val="00C361A3"/>
    <w:rsid w:val="00C3664D"/>
    <w:rsid w:val="00C37003"/>
    <w:rsid w:val="00C373D2"/>
    <w:rsid w:val="00C407D3"/>
    <w:rsid w:val="00C40EE1"/>
    <w:rsid w:val="00C412CF"/>
    <w:rsid w:val="00C41DE9"/>
    <w:rsid w:val="00C4259B"/>
    <w:rsid w:val="00C4290A"/>
    <w:rsid w:val="00C42DEB"/>
    <w:rsid w:val="00C42FE6"/>
    <w:rsid w:val="00C44A22"/>
    <w:rsid w:val="00C44EE1"/>
    <w:rsid w:val="00C44F6A"/>
    <w:rsid w:val="00C46E87"/>
    <w:rsid w:val="00C474A5"/>
    <w:rsid w:val="00C47509"/>
    <w:rsid w:val="00C47DE5"/>
    <w:rsid w:val="00C47EAC"/>
    <w:rsid w:val="00C51D19"/>
    <w:rsid w:val="00C52D8D"/>
    <w:rsid w:val="00C52DE0"/>
    <w:rsid w:val="00C52E9C"/>
    <w:rsid w:val="00C534E9"/>
    <w:rsid w:val="00C53674"/>
    <w:rsid w:val="00C53B1A"/>
    <w:rsid w:val="00C53CE3"/>
    <w:rsid w:val="00C547A2"/>
    <w:rsid w:val="00C54FC0"/>
    <w:rsid w:val="00C55128"/>
    <w:rsid w:val="00C55655"/>
    <w:rsid w:val="00C55CE3"/>
    <w:rsid w:val="00C55FBB"/>
    <w:rsid w:val="00C560B0"/>
    <w:rsid w:val="00C570A8"/>
    <w:rsid w:val="00C57673"/>
    <w:rsid w:val="00C60153"/>
    <w:rsid w:val="00C61170"/>
    <w:rsid w:val="00C61210"/>
    <w:rsid w:val="00C6124C"/>
    <w:rsid w:val="00C61850"/>
    <w:rsid w:val="00C6198E"/>
    <w:rsid w:val="00C624DA"/>
    <w:rsid w:val="00C629BF"/>
    <w:rsid w:val="00C62A9F"/>
    <w:rsid w:val="00C63382"/>
    <w:rsid w:val="00C6352B"/>
    <w:rsid w:val="00C63F37"/>
    <w:rsid w:val="00C649A6"/>
    <w:rsid w:val="00C64F9C"/>
    <w:rsid w:val="00C65119"/>
    <w:rsid w:val="00C65F39"/>
    <w:rsid w:val="00C6633B"/>
    <w:rsid w:val="00C667E6"/>
    <w:rsid w:val="00C66E03"/>
    <w:rsid w:val="00C708EA"/>
    <w:rsid w:val="00C709DD"/>
    <w:rsid w:val="00C70B3C"/>
    <w:rsid w:val="00C70F2E"/>
    <w:rsid w:val="00C71821"/>
    <w:rsid w:val="00C72727"/>
    <w:rsid w:val="00C72B24"/>
    <w:rsid w:val="00C7349F"/>
    <w:rsid w:val="00C736A7"/>
    <w:rsid w:val="00C73C45"/>
    <w:rsid w:val="00C73EC9"/>
    <w:rsid w:val="00C74246"/>
    <w:rsid w:val="00C74A8C"/>
    <w:rsid w:val="00C7535D"/>
    <w:rsid w:val="00C75AC7"/>
    <w:rsid w:val="00C75DBF"/>
    <w:rsid w:val="00C7625A"/>
    <w:rsid w:val="00C77234"/>
    <w:rsid w:val="00C778A5"/>
    <w:rsid w:val="00C77AD3"/>
    <w:rsid w:val="00C80578"/>
    <w:rsid w:val="00C80C0D"/>
    <w:rsid w:val="00C80D8A"/>
    <w:rsid w:val="00C8114F"/>
    <w:rsid w:val="00C812F6"/>
    <w:rsid w:val="00C81700"/>
    <w:rsid w:val="00C82676"/>
    <w:rsid w:val="00C832D9"/>
    <w:rsid w:val="00C83B23"/>
    <w:rsid w:val="00C83B42"/>
    <w:rsid w:val="00C83B4E"/>
    <w:rsid w:val="00C84B19"/>
    <w:rsid w:val="00C84F35"/>
    <w:rsid w:val="00C853EC"/>
    <w:rsid w:val="00C8574D"/>
    <w:rsid w:val="00C85B08"/>
    <w:rsid w:val="00C85FFA"/>
    <w:rsid w:val="00C86059"/>
    <w:rsid w:val="00C864B7"/>
    <w:rsid w:val="00C86D57"/>
    <w:rsid w:val="00C872DA"/>
    <w:rsid w:val="00C875A4"/>
    <w:rsid w:val="00C90B6C"/>
    <w:rsid w:val="00C90DBA"/>
    <w:rsid w:val="00C9181A"/>
    <w:rsid w:val="00C928F4"/>
    <w:rsid w:val="00C92C04"/>
    <w:rsid w:val="00C92D45"/>
    <w:rsid w:val="00C92F06"/>
    <w:rsid w:val="00C95162"/>
    <w:rsid w:val="00C95C6D"/>
    <w:rsid w:val="00C95CC8"/>
    <w:rsid w:val="00C96066"/>
    <w:rsid w:val="00C96113"/>
    <w:rsid w:val="00C967F9"/>
    <w:rsid w:val="00C97E8D"/>
    <w:rsid w:val="00CA03D3"/>
    <w:rsid w:val="00CA0A49"/>
    <w:rsid w:val="00CA104B"/>
    <w:rsid w:val="00CA1C56"/>
    <w:rsid w:val="00CA1FC6"/>
    <w:rsid w:val="00CA20AE"/>
    <w:rsid w:val="00CA3B67"/>
    <w:rsid w:val="00CA40D5"/>
    <w:rsid w:val="00CA4B2A"/>
    <w:rsid w:val="00CA5620"/>
    <w:rsid w:val="00CA5DA1"/>
    <w:rsid w:val="00CA7130"/>
    <w:rsid w:val="00CA71EE"/>
    <w:rsid w:val="00CA7564"/>
    <w:rsid w:val="00CA773F"/>
    <w:rsid w:val="00CA7AB0"/>
    <w:rsid w:val="00CB085A"/>
    <w:rsid w:val="00CB14B0"/>
    <w:rsid w:val="00CB14D4"/>
    <w:rsid w:val="00CB1CD7"/>
    <w:rsid w:val="00CB2DFC"/>
    <w:rsid w:val="00CB2E41"/>
    <w:rsid w:val="00CB2F23"/>
    <w:rsid w:val="00CB35F8"/>
    <w:rsid w:val="00CB3CED"/>
    <w:rsid w:val="00CB4206"/>
    <w:rsid w:val="00CB46DE"/>
    <w:rsid w:val="00CB48FD"/>
    <w:rsid w:val="00CB4F7B"/>
    <w:rsid w:val="00CB5229"/>
    <w:rsid w:val="00CB5366"/>
    <w:rsid w:val="00CB6983"/>
    <w:rsid w:val="00CB6A37"/>
    <w:rsid w:val="00CB6EA9"/>
    <w:rsid w:val="00CB7684"/>
    <w:rsid w:val="00CC00CA"/>
    <w:rsid w:val="00CC0462"/>
    <w:rsid w:val="00CC06CB"/>
    <w:rsid w:val="00CC06E8"/>
    <w:rsid w:val="00CC0A83"/>
    <w:rsid w:val="00CC0BDF"/>
    <w:rsid w:val="00CC0CA1"/>
    <w:rsid w:val="00CC0CEC"/>
    <w:rsid w:val="00CC1112"/>
    <w:rsid w:val="00CC1850"/>
    <w:rsid w:val="00CC201D"/>
    <w:rsid w:val="00CC23AE"/>
    <w:rsid w:val="00CC2B4A"/>
    <w:rsid w:val="00CC2D3B"/>
    <w:rsid w:val="00CC2ECE"/>
    <w:rsid w:val="00CC349F"/>
    <w:rsid w:val="00CC3AB4"/>
    <w:rsid w:val="00CC4ACF"/>
    <w:rsid w:val="00CC4BDD"/>
    <w:rsid w:val="00CC5C38"/>
    <w:rsid w:val="00CC60DB"/>
    <w:rsid w:val="00CC6D13"/>
    <w:rsid w:val="00CC7C60"/>
    <w:rsid w:val="00CC7C8F"/>
    <w:rsid w:val="00CD056C"/>
    <w:rsid w:val="00CD0847"/>
    <w:rsid w:val="00CD08C8"/>
    <w:rsid w:val="00CD0ACD"/>
    <w:rsid w:val="00CD0EA3"/>
    <w:rsid w:val="00CD1087"/>
    <w:rsid w:val="00CD1991"/>
    <w:rsid w:val="00CD1D72"/>
    <w:rsid w:val="00CD1FC4"/>
    <w:rsid w:val="00CD26FC"/>
    <w:rsid w:val="00CD2813"/>
    <w:rsid w:val="00CD2979"/>
    <w:rsid w:val="00CD3690"/>
    <w:rsid w:val="00CD3E38"/>
    <w:rsid w:val="00CD3F0E"/>
    <w:rsid w:val="00CD44CC"/>
    <w:rsid w:val="00CD49FA"/>
    <w:rsid w:val="00CD4D2F"/>
    <w:rsid w:val="00CD50D2"/>
    <w:rsid w:val="00CD56F3"/>
    <w:rsid w:val="00CD5CC4"/>
    <w:rsid w:val="00CD64DA"/>
    <w:rsid w:val="00CD73D8"/>
    <w:rsid w:val="00CD7A58"/>
    <w:rsid w:val="00CD7B2A"/>
    <w:rsid w:val="00CD7DD0"/>
    <w:rsid w:val="00CE0A9D"/>
    <w:rsid w:val="00CE0D5B"/>
    <w:rsid w:val="00CE0F9C"/>
    <w:rsid w:val="00CE10C4"/>
    <w:rsid w:val="00CE12CA"/>
    <w:rsid w:val="00CE17B7"/>
    <w:rsid w:val="00CE1E5E"/>
    <w:rsid w:val="00CE282E"/>
    <w:rsid w:val="00CE344B"/>
    <w:rsid w:val="00CE348C"/>
    <w:rsid w:val="00CE3F0A"/>
    <w:rsid w:val="00CE5AFD"/>
    <w:rsid w:val="00CE6F24"/>
    <w:rsid w:val="00CE7098"/>
    <w:rsid w:val="00CE713B"/>
    <w:rsid w:val="00CE7E17"/>
    <w:rsid w:val="00CE7F15"/>
    <w:rsid w:val="00CE7FD2"/>
    <w:rsid w:val="00CF0143"/>
    <w:rsid w:val="00CF07E7"/>
    <w:rsid w:val="00CF0B07"/>
    <w:rsid w:val="00CF0CA8"/>
    <w:rsid w:val="00CF1852"/>
    <w:rsid w:val="00CF1B58"/>
    <w:rsid w:val="00CF2DF3"/>
    <w:rsid w:val="00CF434C"/>
    <w:rsid w:val="00CF489E"/>
    <w:rsid w:val="00CF5014"/>
    <w:rsid w:val="00CF5030"/>
    <w:rsid w:val="00CF5109"/>
    <w:rsid w:val="00CF55AF"/>
    <w:rsid w:val="00CF5808"/>
    <w:rsid w:val="00CF5893"/>
    <w:rsid w:val="00CF6728"/>
    <w:rsid w:val="00CF7503"/>
    <w:rsid w:val="00CF7B0C"/>
    <w:rsid w:val="00CF7ED7"/>
    <w:rsid w:val="00D02296"/>
    <w:rsid w:val="00D0275F"/>
    <w:rsid w:val="00D02FD5"/>
    <w:rsid w:val="00D034A0"/>
    <w:rsid w:val="00D04759"/>
    <w:rsid w:val="00D04F99"/>
    <w:rsid w:val="00D0627C"/>
    <w:rsid w:val="00D0660F"/>
    <w:rsid w:val="00D06840"/>
    <w:rsid w:val="00D068FA"/>
    <w:rsid w:val="00D0706E"/>
    <w:rsid w:val="00D0732C"/>
    <w:rsid w:val="00D07538"/>
    <w:rsid w:val="00D10779"/>
    <w:rsid w:val="00D10CF6"/>
    <w:rsid w:val="00D1102E"/>
    <w:rsid w:val="00D11A62"/>
    <w:rsid w:val="00D12954"/>
    <w:rsid w:val="00D12A91"/>
    <w:rsid w:val="00D13928"/>
    <w:rsid w:val="00D13C92"/>
    <w:rsid w:val="00D13D43"/>
    <w:rsid w:val="00D13F4C"/>
    <w:rsid w:val="00D14137"/>
    <w:rsid w:val="00D14DF1"/>
    <w:rsid w:val="00D15925"/>
    <w:rsid w:val="00D15D8A"/>
    <w:rsid w:val="00D17360"/>
    <w:rsid w:val="00D17490"/>
    <w:rsid w:val="00D17883"/>
    <w:rsid w:val="00D2030D"/>
    <w:rsid w:val="00D20C62"/>
    <w:rsid w:val="00D20D29"/>
    <w:rsid w:val="00D20F2D"/>
    <w:rsid w:val="00D21061"/>
    <w:rsid w:val="00D2109D"/>
    <w:rsid w:val="00D21FB1"/>
    <w:rsid w:val="00D22CF4"/>
    <w:rsid w:val="00D22EF9"/>
    <w:rsid w:val="00D23127"/>
    <w:rsid w:val="00D23471"/>
    <w:rsid w:val="00D238E2"/>
    <w:rsid w:val="00D24F60"/>
    <w:rsid w:val="00D26726"/>
    <w:rsid w:val="00D269B7"/>
    <w:rsid w:val="00D27A73"/>
    <w:rsid w:val="00D3079D"/>
    <w:rsid w:val="00D30E1F"/>
    <w:rsid w:val="00D3178E"/>
    <w:rsid w:val="00D322B7"/>
    <w:rsid w:val="00D32BFA"/>
    <w:rsid w:val="00D3365C"/>
    <w:rsid w:val="00D35081"/>
    <w:rsid w:val="00D354BC"/>
    <w:rsid w:val="00D35848"/>
    <w:rsid w:val="00D36EFF"/>
    <w:rsid w:val="00D375F3"/>
    <w:rsid w:val="00D40321"/>
    <w:rsid w:val="00D40E02"/>
    <w:rsid w:val="00D4108E"/>
    <w:rsid w:val="00D412E1"/>
    <w:rsid w:val="00D41986"/>
    <w:rsid w:val="00D41B24"/>
    <w:rsid w:val="00D420A3"/>
    <w:rsid w:val="00D4269D"/>
    <w:rsid w:val="00D42BBC"/>
    <w:rsid w:val="00D43D37"/>
    <w:rsid w:val="00D43D4E"/>
    <w:rsid w:val="00D441B8"/>
    <w:rsid w:val="00D44432"/>
    <w:rsid w:val="00D44C37"/>
    <w:rsid w:val="00D44F38"/>
    <w:rsid w:val="00D4580A"/>
    <w:rsid w:val="00D4684E"/>
    <w:rsid w:val="00D50E3D"/>
    <w:rsid w:val="00D518B4"/>
    <w:rsid w:val="00D51ABD"/>
    <w:rsid w:val="00D52843"/>
    <w:rsid w:val="00D54595"/>
    <w:rsid w:val="00D55FBB"/>
    <w:rsid w:val="00D562EF"/>
    <w:rsid w:val="00D565AB"/>
    <w:rsid w:val="00D56B51"/>
    <w:rsid w:val="00D56D50"/>
    <w:rsid w:val="00D56D77"/>
    <w:rsid w:val="00D56D80"/>
    <w:rsid w:val="00D56EE1"/>
    <w:rsid w:val="00D574CF"/>
    <w:rsid w:val="00D576CB"/>
    <w:rsid w:val="00D5795C"/>
    <w:rsid w:val="00D608D9"/>
    <w:rsid w:val="00D60C5D"/>
    <w:rsid w:val="00D6121E"/>
    <w:rsid w:val="00D6163D"/>
    <w:rsid w:val="00D61773"/>
    <w:rsid w:val="00D61875"/>
    <w:rsid w:val="00D61CCA"/>
    <w:rsid w:val="00D61E3A"/>
    <w:rsid w:val="00D62345"/>
    <w:rsid w:val="00D624BC"/>
    <w:rsid w:val="00D634BA"/>
    <w:rsid w:val="00D63709"/>
    <w:rsid w:val="00D64110"/>
    <w:rsid w:val="00D6482E"/>
    <w:rsid w:val="00D64E5D"/>
    <w:rsid w:val="00D6504C"/>
    <w:rsid w:val="00D65250"/>
    <w:rsid w:val="00D65805"/>
    <w:rsid w:val="00D661C8"/>
    <w:rsid w:val="00D663B3"/>
    <w:rsid w:val="00D666C6"/>
    <w:rsid w:val="00D672B6"/>
    <w:rsid w:val="00D67B38"/>
    <w:rsid w:val="00D70454"/>
    <w:rsid w:val="00D70BB4"/>
    <w:rsid w:val="00D7161B"/>
    <w:rsid w:val="00D71BDC"/>
    <w:rsid w:val="00D71E77"/>
    <w:rsid w:val="00D72800"/>
    <w:rsid w:val="00D72A7C"/>
    <w:rsid w:val="00D72E3B"/>
    <w:rsid w:val="00D73876"/>
    <w:rsid w:val="00D74D22"/>
    <w:rsid w:val="00D74F43"/>
    <w:rsid w:val="00D750BD"/>
    <w:rsid w:val="00D75559"/>
    <w:rsid w:val="00D7595A"/>
    <w:rsid w:val="00D7624A"/>
    <w:rsid w:val="00D76885"/>
    <w:rsid w:val="00D76C99"/>
    <w:rsid w:val="00D76E36"/>
    <w:rsid w:val="00D76FF4"/>
    <w:rsid w:val="00D802E6"/>
    <w:rsid w:val="00D81A2A"/>
    <w:rsid w:val="00D81D80"/>
    <w:rsid w:val="00D82203"/>
    <w:rsid w:val="00D8240A"/>
    <w:rsid w:val="00D831A3"/>
    <w:rsid w:val="00D84821"/>
    <w:rsid w:val="00D84A93"/>
    <w:rsid w:val="00D84C4E"/>
    <w:rsid w:val="00D85131"/>
    <w:rsid w:val="00D85571"/>
    <w:rsid w:val="00D865F5"/>
    <w:rsid w:val="00D86B3B"/>
    <w:rsid w:val="00D87CCC"/>
    <w:rsid w:val="00D90073"/>
    <w:rsid w:val="00D901AB"/>
    <w:rsid w:val="00D90C8B"/>
    <w:rsid w:val="00D90E5F"/>
    <w:rsid w:val="00D91B9C"/>
    <w:rsid w:val="00D92ADB"/>
    <w:rsid w:val="00D92DA7"/>
    <w:rsid w:val="00D92E04"/>
    <w:rsid w:val="00D9327D"/>
    <w:rsid w:val="00D93913"/>
    <w:rsid w:val="00D94732"/>
    <w:rsid w:val="00D949F2"/>
    <w:rsid w:val="00D94A16"/>
    <w:rsid w:val="00D959E1"/>
    <w:rsid w:val="00D961F7"/>
    <w:rsid w:val="00D9665A"/>
    <w:rsid w:val="00D96DD2"/>
    <w:rsid w:val="00D9700E"/>
    <w:rsid w:val="00D97184"/>
    <w:rsid w:val="00D9745B"/>
    <w:rsid w:val="00D97BE3"/>
    <w:rsid w:val="00DA0060"/>
    <w:rsid w:val="00DA0A77"/>
    <w:rsid w:val="00DA0DC9"/>
    <w:rsid w:val="00DA12A2"/>
    <w:rsid w:val="00DA1CCB"/>
    <w:rsid w:val="00DA1CE3"/>
    <w:rsid w:val="00DA27EA"/>
    <w:rsid w:val="00DA3436"/>
    <w:rsid w:val="00DA3711"/>
    <w:rsid w:val="00DA40DD"/>
    <w:rsid w:val="00DA4CA2"/>
    <w:rsid w:val="00DA5EF2"/>
    <w:rsid w:val="00DA666E"/>
    <w:rsid w:val="00DA6EBB"/>
    <w:rsid w:val="00DA78AF"/>
    <w:rsid w:val="00DB0C8D"/>
    <w:rsid w:val="00DB1A4C"/>
    <w:rsid w:val="00DB1EDE"/>
    <w:rsid w:val="00DB1F05"/>
    <w:rsid w:val="00DB2273"/>
    <w:rsid w:val="00DB2C91"/>
    <w:rsid w:val="00DB2CB0"/>
    <w:rsid w:val="00DB4070"/>
    <w:rsid w:val="00DB4AD9"/>
    <w:rsid w:val="00DB4FF3"/>
    <w:rsid w:val="00DB538D"/>
    <w:rsid w:val="00DB55C7"/>
    <w:rsid w:val="00DB5A1F"/>
    <w:rsid w:val="00DB7FC8"/>
    <w:rsid w:val="00DC29D2"/>
    <w:rsid w:val="00DC34B9"/>
    <w:rsid w:val="00DC40E4"/>
    <w:rsid w:val="00DC4C2A"/>
    <w:rsid w:val="00DC52FE"/>
    <w:rsid w:val="00DC6BAF"/>
    <w:rsid w:val="00DC6C4C"/>
    <w:rsid w:val="00DC72D6"/>
    <w:rsid w:val="00DC7837"/>
    <w:rsid w:val="00DD075F"/>
    <w:rsid w:val="00DD1C45"/>
    <w:rsid w:val="00DD2748"/>
    <w:rsid w:val="00DD2EF1"/>
    <w:rsid w:val="00DD30A6"/>
    <w:rsid w:val="00DD3A58"/>
    <w:rsid w:val="00DD46F3"/>
    <w:rsid w:val="00DD5C5E"/>
    <w:rsid w:val="00DD5D28"/>
    <w:rsid w:val="00DD687A"/>
    <w:rsid w:val="00DD68DA"/>
    <w:rsid w:val="00DD6E9E"/>
    <w:rsid w:val="00DD7920"/>
    <w:rsid w:val="00DE1174"/>
    <w:rsid w:val="00DE1242"/>
    <w:rsid w:val="00DE1F8D"/>
    <w:rsid w:val="00DE231E"/>
    <w:rsid w:val="00DE2A22"/>
    <w:rsid w:val="00DE32DE"/>
    <w:rsid w:val="00DE51A5"/>
    <w:rsid w:val="00DE56F2"/>
    <w:rsid w:val="00DE5871"/>
    <w:rsid w:val="00DE5CDC"/>
    <w:rsid w:val="00DE6C5C"/>
    <w:rsid w:val="00DE76D3"/>
    <w:rsid w:val="00DE7EBC"/>
    <w:rsid w:val="00DF116D"/>
    <w:rsid w:val="00DF1C0F"/>
    <w:rsid w:val="00DF1D12"/>
    <w:rsid w:val="00DF1EF1"/>
    <w:rsid w:val="00DF2B9B"/>
    <w:rsid w:val="00DF2CFE"/>
    <w:rsid w:val="00DF3574"/>
    <w:rsid w:val="00DF3E35"/>
    <w:rsid w:val="00DF48F1"/>
    <w:rsid w:val="00DF4DDD"/>
    <w:rsid w:val="00DF5BBE"/>
    <w:rsid w:val="00DF6B3B"/>
    <w:rsid w:val="00DF6D26"/>
    <w:rsid w:val="00DF7B7D"/>
    <w:rsid w:val="00DF7D51"/>
    <w:rsid w:val="00E010B4"/>
    <w:rsid w:val="00E01339"/>
    <w:rsid w:val="00E014A7"/>
    <w:rsid w:val="00E0177E"/>
    <w:rsid w:val="00E01840"/>
    <w:rsid w:val="00E01F7A"/>
    <w:rsid w:val="00E02A81"/>
    <w:rsid w:val="00E02E4C"/>
    <w:rsid w:val="00E03306"/>
    <w:rsid w:val="00E0378A"/>
    <w:rsid w:val="00E0423B"/>
    <w:rsid w:val="00E04A7B"/>
    <w:rsid w:val="00E04B20"/>
    <w:rsid w:val="00E04E3C"/>
    <w:rsid w:val="00E0566C"/>
    <w:rsid w:val="00E05F61"/>
    <w:rsid w:val="00E0656C"/>
    <w:rsid w:val="00E065D7"/>
    <w:rsid w:val="00E06FA7"/>
    <w:rsid w:val="00E07022"/>
    <w:rsid w:val="00E073BD"/>
    <w:rsid w:val="00E075B5"/>
    <w:rsid w:val="00E07B04"/>
    <w:rsid w:val="00E07DB1"/>
    <w:rsid w:val="00E07DF8"/>
    <w:rsid w:val="00E104D8"/>
    <w:rsid w:val="00E10CC9"/>
    <w:rsid w:val="00E10DB8"/>
    <w:rsid w:val="00E11185"/>
    <w:rsid w:val="00E114DF"/>
    <w:rsid w:val="00E114F4"/>
    <w:rsid w:val="00E11531"/>
    <w:rsid w:val="00E122A3"/>
    <w:rsid w:val="00E12585"/>
    <w:rsid w:val="00E129D3"/>
    <w:rsid w:val="00E12CAB"/>
    <w:rsid w:val="00E13337"/>
    <w:rsid w:val="00E13A57"/>
    <w:rsid w:val="00E142B1"/>
    <w:rsid w:val="00E15051"/>
    <w:rsid w:val="00E15E4C"/>
    <w:rsid w:val="00E163F7"/>
    <w:rsid w:val="00E168EC"/>
    <w:rsid w:val="00E16FF7"/>
    <w:rsid w:val="00E17023"/>
    <w:rsid w:val="00E1732F"/>
    <w:rsid w:val="00E1742E"/>
    <w:rsid w:val="00E2000F"/>
    <w:rsid w:val="00E217EB"/>
    <w:rsid w:val="00E21CB4"/>
    <w:rsid w:val="00E22295"/>
    <w:rsid w:val="00E229A6"/>
    <w:rsid w:val="00E23137"/>
    <w:rsid w:val="00E23637"/>
    <w:rsid w:val="00E23AD9"/>
    <w:rsid w:val="00E23CCD"/>
    <w:rsid w:val="00E25EAB"/>
    <w:rsid w:val="00E262C9"/>
    <w:rsid w:val="00E26D68"/>
    <w:rsid w:val="00E26DA8"/>
    <w:rsid w:val="00E270AB"/>
    <w:rsid w:val="00E3010F"/>
    <w:rsid w:val="00E302CE"/>
    <w:rsid w:val="00E30CD1"/>
    <w:rsid w:val="00E30FE8"/>
    <w:rsid w:val="00E315BF"/>
    <w:rsid w:val="00E3178D"/>
    <w:rsid w:val="00E31896"/>
    <w:rsid w:val="00E32643"/>
    <w:rsid w:val="00E32EB2"/>
    <w:rsid w:val="00E33AD0"/>
    <w:rsid w:val="00E33C5E"/>
    <w:rsid w:val="00E34425"/>
    <w:rsid w:val="00E34792"/>
    <w:rsid w:val="00E34DC3"/>
    <w:rsid w:val="00E35554"/>
    <w:rsid w:val="00E35B46"/>
    <w:rsid w:val="00E3729B"/>
    <w:rsid w:val="00E406BC"/>
    <w:rsid w:val="00E40CA1"/>
    <w:rsid w:val="00E41663"/>
    <w:rsid w:val="00E41FD6"/>
    <w:rsid w:val="00E42607"/>
    <w:rsid w:val="00E42D4C"/>
    <w:rsid w:val="00E42E67"/>
    <w:rsid w:val="00E4320D"/>
    <w:rsid w:val="00E433B0"/>
    <w:rsid w:val="00E4378B"/>
    <w:rsid w:val="00E43E04"/>
    <w:rsid w:val="00E44045"/>
    <w:rsid w:val="00E440EB"/>
    <w:rsid w:val="00E44A96"/>
    <w:rsid w:val="00E44E64"/>
    <w:rsid w:val="00E45314"/>
    <w:rsid w:val="00E45545"/>
    <w:rsid w:val="00E4689C"/>
    <w:rsid w:val="00E468C8"/>
    <w:rsid w:val="00E478B2"/>
    <w:rsid w:val="00E47B30"/>
    <w:rsid w:val="00E47C85"/>
    <w:rsid w:val="00E47E87"/>
    <w:rsid w:val="00E5118D"/>
    <w:rsid w:val="00E51CE1"/>
    <w:rsid w:val="00E522A3"/>
    <w:rsid w:val="00E52718"/>
    <w:rsid w:val="00E52926"/>
    <w:rsid w:val="00E52C44"/>
    <w:rsid w:val="00E52F8E"/>
    <w:rsid w:val="00E53EDC"/>
    <w:rsid w:val="00E54BA6"/>
    <w:rsid w:val="00E54C68"/>
    <w:rsid w:val="00E5545F"/>
    <w:rsid w:val="00E56344"/>
    <w:rsid w:val="00E56672"/>
    <w:rsid w:val="00E56B16"/>
    <w:rsid w:val="00E57922"/>
    <w:rsid w:val="00E60CF6"/>
    <w:rsid w:val="00E618C4"/>
    <w:rsid w:val="00E628F2"/>
    <w:rsid w:val="00E631BD"/>
    <w:rsid w:val="00E63903"/>
    <w:rsid w:val="00E6440F"/>
    <w:rsid w:val="00E64EB9"/>
    <w:rsid w:val="00E65E4D"/>
    <w:rsid w:val="00E660A0"/>
    <w:rsid w:val="00E661FA"/>
    <w:rsid w:val="00E662C0"/>
    <w:rsid w:val="00E66F80"/>
    <w:rsid w:val="00E67907"/>
    <w:rsid w:val="00E67C3C"/>
    <w:rsid w:val="00E70E1C"/>
    <w:rsid w:val="00E71E59"/>
    <w:rsid w:val="00E7218A"/>
    <w:rsid w:val="00E725BB"/>
    <w:rsid w:val="00E72865"/>
    <w:rsid w:val="00E72937"/>
    <w:rsid w:val="00E7297A"/>
    <w:rsid w:val="00E72A34"/>
    <w:rsid w:val="00E73327"/>
    <w:rsid w:val="00E73358"/>
    <w:rsid w:val="00E7340A"/>
    <w:rsid w:val="00E74AEE"/>
    <w:rsid w:val="00E74C82"/>
    <w:rsid w:val="00E754A8"/>
    <w:rsid w:val="00E75701"/>
    <w:rsid w:val="00E75724"/>
    <w:rsid w:val="00E757EB"/>
    <w:rsid w:val="00E760F0"/>
    <w:rsid w:val="00E77E0D"/>
    <w:rsid w:val="00E800E6"/>
    <w:rsid w:val="00E801BC"/>
    <w:rsid w:val="00E80813"/>
    <w:rsid w:val="00E8138E"/>
    <w:rsid w:val="00E824D4"/>
    <w:rsid w:val="00E833D7"/>
    <w:rsid w:val="00E83E41"/>
    <w:rsid w:val="00E844FF"/>
    <w:rsid w:val="00E84879"/>
    <w:rsid w:val="00E84C3A"/>
    <w:rsid w:val="00E84CD2"/>
    <w:rsid w:val="00E85EDF"/>
    <w:rsid w:val="00E869EF"/>
    <w:rsid w:val="00E87124"/>
    <w:rsid w:val="00E873A4"/>
    <w:rsid w:val="00E878EE"/>
    <w:rsid w:val="00E87C4E"/>
    <w:rsid w:val="00E87C6E"/>
    <w:rsid w:val="00E91350"/>
    <w:rsid w:val="00E9163E"/>
    <w:rsid w:val="00E91823"/>
    <w:rsid w:val="00E92279"/>
    <w:rsid w:val="00E92A36"/>
    <w:rsid w:val="00E935A5"/>
    <w:rsid w:val="00E936F0"/>
    <w:rsid w:val="00E93A42"/>
    <w:rsid w:val="00E9574E"/>
    <w:rsid w:val="00E95F7C"/>
    <w:rsid w:val="00E96030"/>
    <w:rsid w:val="00E963A5"/>
    <w:rsid w:val="00E96439"/>
    <w:rsid w:val="00E96713"/>
    <w:rsid w:val="00E96BB1"/>
    <w:rsid w:val="00E9795E"/>
    <w:rsid w:val="00E97A13"/>
    <w:rsid w:val="00EA065A"/>
    <w:rsid w:val="00EA0AE9"/>
    <w:rsid w:val="00EA2687"/>
    <w:rsid w:val="00EA2FEB"/>
    <w:rsid w:val="00EA310C"/>
    <w:rsid w:val="00EA41A9"/>
    <w:rsid w:val="00EA609D"/>
    <w:rsid w:val="00EA61EA"/>
    <w:rsid w:val="00EA631F"/>
    <w:rsid w:val="00EA6EC7"/>
    <w:rsid w:val="00EA74FE"/>
    <w:rsid w:val="00EA7F08"/>
    <w:rsid w:val="00EB1009"/>
    <w:rsid w:val="00EB104F"/>
    <w:rsid w:val="00EB1062"/>
    <w:rsid w:val="00EB20F7"/>
    <w:rsid w:val="00EB31C2"/>
    <w:rsid w:val="00EB32A6"/>
    <w:rsid w:val="00EB385C"/>
    <w:rsid w:val="00EB43A8"/>
    <w:rsid w:val="00EB4456"/>
    <w:rsid w:val="00EB45F3"/>
    <w:rsid w:val="00EB46E5"/>
    <w:rsid w:val="00EB5207"/>
    <w:rsid w:val="00EB6337"/>
    <w:rsid w:val="00EB7E82"/>
    <w:rsid w:val="00EC0316"/>
    <w:rsid w:val="00EC138E"/>
    <w:rsid w:val="00EC19DA"/>
    <w:rsid w:val="00EC21A9"/>
    <w:rsid w:val="00EC228B"/>
    <w:rsid w:val="00EC2536"/>
    <w:rsid w:val="00EC3B28"/>
    <w:rsid w:val="00EC4491"/>
    <w:rsid w:val="00EC4E77"/>
    <w:rsid w:val="00EC5396"/>
    <w:rsid w:val="00EC5465"/>
    <w:rsid w:val="00EC56C8"/>
    <w:rsid w:val="00EC5C78"/>
    <w:rsid w:val="00EC675A"/>
    <w:rsid w:val="00EC7617"/>
    <w:rsid w:val="00EC7EA6"/>
    <w:rsid w:val="00EC7EBF"/>
    <w:rsid w:val="00ED03B4"/>
    <w:rsid w:val="00ED0703"/>
    <w:rsid w:val="00ED08A9"/>
    <w:rsid w:val="00ED1138"/>
    <w:rsid w:val="00ED14BD"/>
    <w:rsid w:val="00ED1B53"/>
    <w:rsid w:val="00ED1B69"/>
    <w:rsid w:val="00ED33F0"/>
    <w:rsid w:val="00ED3B68"/>
    <w:rsid w:val="00ED4725"/>
    <w:rsid w:val="00ED582A"/>
    <w:rsid w:val="00ED5F82"/>
    <w:rsid w:val="00ED704C"/>
    <w:rsid w:val="00ED73F1"/>
    <w:rsid w:val="00ED757D"/>
    <w:rsid w:val="00ED7819"/>
    <w:rsid w:val="00EE007F"/>
    <w:rsid w:val="00EE08B1"/>
    <w:rsid w:val="00EE1F89"/>
    <w:rsid w:val="00EE257E"/>
    <w:rsid w:val="00EE2E38"/>
    <w:rsid w:val="00EE2F27"/>
    <w:rsid w:val="00EE3242"/>
    <w:rsid w:val="00EE329C"/>
    <w:rsid w:val="00EE3E4F"/>
    <w:rsid w:val="00EE4269"/>
    <w:rsid w:val="00EE4394"/>
    <w:rsid w:val="00EE4F08"/>
    <w:rsid w:val="00EE5E8F"/>
    <w:rsid w:val="00EE5FD3"/>
    <w:rsid w:val="00EE62DF"/>
    <w:rsid w:val="00EE631C"/>
    <w:rsid w:val="00EE7236"/>
    <w:rsid w:val="00EE7256"/>
    <w:rsid w:val="00EF0070"/>
    <w:rsid w:val="00EF0A3A"/>
    <w:rsid w:val="00EF1132"/>
    <w:rsid w:val="00EF1373"/>
    <w:rsid w:val="00EF1D01"/>
    <w:rsid w:val="00EF2151"/>
    <w:rsid w:val="00EF2300"/>
    <w:rsid w:val="00EF3130"/>
    <w:rsid w:val="00EF38E0"/>
    <w:rsid w:val="00EF3FE5"/>
    <w:rsid w:val="00EF456C"/>
    <w:rsid w:val="00EF4D06"/>
    <w:rsid w:val="00EF50D1"/>
    <w:rsid w:val="00EF580E"/>
    <w:rsid w:val="00EF6512"/>
    <w:rsid w:val="00EF6ACE"/>
    <w:rsid w:val="00EF7D60"/>
    <w:rsid w:val="00EF7DE6"/>
    <w:rsid w:val="00F0076C"/>
    <w:rsid w:val="00F007D1"/>
    <w:rsid w:val="00F00A5A"/>
    <w:rsid w:val="00F00CC1"/>
    <w:rsid w:val="00F01538"/>
    <w:rsid w:val="00F01652"/>
    <w:rsid w:val="00F016C7"/>
    <w:rsid w:val="00F01F3E"/>
    <w:rsid w:val="00F02866"/>
    <w:rsid w:val="00F02AA0"/>
    <w:rsid w:val="00F034BB"/>
    <w:rsid w:val="00F0522B"/>
    <w:rsid w:val="00F059EA"/>
    <w:rsid w:val="00F067C2"/>
    <w:rsid w:val="00F07ADF"/>
    <w:rsid w:val="00F07C4F"/>
    <w:rsid w:val="00F07CC7"/>
    <w:rsid w:val="00F07EC4"/>
    <w:rsid w:val="00F07EE8"/>
    <w:rsid w:val="00F11412"/>
    <w:rsid w:val="00F11BDB"/>
    <w:rsid w:val="00F12165"/>
    <w:rsid w:val="00F12D74"/>
    <w:rsid w:val="00F12DEC"/>
    <w:rsid w:val="00F133A1"/>
    <w:rsid w:val="00F14058"/>
    <w:rsid w:val="00F14177"/>
    <w:rsid w:val="00F14251"/>
    <w:rsid w:val="00F14472"/>
    <w:rsid w:val="00F1453D"/>
    <w:rsid w:val="00F15956"/>
    <w:rsid w:val="00F15994"/>
    <w:rsid w:val="00F15ED6"/>
    <w:rsid w:val="00F164C0"/>
    <w:rsid w:val="00F16B3D"/>
    <w:rsid w:val="00F1715C"/>
    <w:rsid w:val="00F17AF0"/>
    <w:rsid w:val="00F17DB5"/>
    <w:rsid w:val="00F20211"/>
    <w:rsid w:val="00F20823"/>
    <w:rsid w:val="00F21544"/>
    <w:rsid w:val="00F21AF6"/>
    <w:rsid w:val="00F21EF0"/>
    <w:rsid w:val="00F22FA3"/>
    <w:rsid w:val="00F2394A"/>
    <w:rsid w:val="00F23D65"/>
    <w:rsid w:val="00F24347"/>
    <w:rsid w:val="00F245F0"/>
    <w:rsid w:val="00F24828"/>
    <w:rsid w:val="00F24FF7"/>
    <w:rsid w:val="00F25078"/>
    <w:rsid w:val="00F25C03"/>
    <w:rsid w:val="00F2688E"/>
    <w:rsid w:val="00F26DF8"/>
    <w:rsid w:val="00F26F55"/>
    <w:rsid w:val="00F27601"/>
    <w:rsid w:val="00F276DC"/>
    <w:rsid w:val="00F279E8"/>
    <w:rsid w:val="00F27BB3"/>
    <w:rsid w:val="00F310F8"/>
    <w:rsid w:val="00F31230"/>
    <w:rsid w:val="00F3279F"/>
    <w:rsid w:val="00F34123"/>
    <w:rsid w:val="00F3485E"/>
    <w:rsid w:val="00F35939"/>
    <w:rsid w:val="00F371B6"/>
    <w:rsid w:val="00F373B1"/>
    <w:rsid w:val="00F37474"/>
    <w:rsid w:val="00F376B4"/>
    <w:rsid w:val="00F4029E"/>
    <w:rsid w:val="00F40334"/>
    <w:rsid w:val="00F40971"/>
    <w:rsid w:val="00F41975"/>
    <w:rsid w:val="00F42013"/>
    <w:rsid w:val="00F420CA"/>
    <w:rsid w:val="00F42192"/>
    <w:rsid w:val="00F42385"/>
    <w:rsid w:val="00F42459"/>
    <w:rsid w:val="00F427B8"/>
    <w:rsid w:val="00F433A8"/>
    <w:rsid w:val="00F43627"/>
    <w:rsid w:val="00F436DD"/>
    <w:rsid w:val="00F4382D"/>
    <w:rsid w:val="00F44B1F"/>
    <w:rsid w:val="00F44EED"/>
    <w:rsid w:val="00F44F66"/>
    <w:rsid w:val="00F45328"/>
    <w:rsid w:val="00F45607"/>
    <w:rsid w:val="00F459AC"/>
    <w:rsid w:val="00F466B7"/>
    <w:rsid w:val="00F4722B"/>
    <w:rsid w:val="00F4724E"/>
    <w:rsid w:val="00F47981"/>
    <w:rsid w:val="00F47F26"/>
    <w:rsid w:val="00F5025D"/>
    <w:rsid w:val="00F50745"/>
    <w:rsid w:val="00F50A13"/>
    <w:rsid w:val="00F50A92"/>
    <w:rsid w:val="00F50BFD"/>
    <w:rsid w:val="00F51783"/>
    <w:rsid w:val="00F51FF9"/>
    <w:rsid w:val="00F52A25"/>
    <w:rsid w:val="00F52BC4"/>
    <w:rsid w:val="00F53185"/>
    <w:rsid w:val="00F535CA"/>
    <w:rsid w:val="00F536BC"/>
    <w:rsid w:val="00F536F8"/>
    <w:rsid w:val="00F54432"/>
    <w:rsid w:val="00F546C4"/>
    <w:rsid w:val="00F548B6"/>
    <w:rsid w:val="00F54ADC"/>
    <w:rsid w:val="00F555E3"/>
    <w:rsid w:val="00F55F5A"/>
    <w:rsid w:val="00F56BE9"/>
    <w:rsid w:val="00F570CC"/>
    <w:rsid w:val="00F57283"/>
    <w:rsid w:val="00F5755C"/>
    <w:rsid w:val="00F57BDC"/>
    <w:rsid w:val="00F57EE0"/>
    <w:rsid w:val="00F57F87"/>
    <w:rsid w:val="00F60881"/>
    <w:rsid w:val="00F61CAA"/>
    <w:rsid w:val="00F62191"/>
    <w:rsid w:val="00F63BC9"/>
    <w:rsid w:val="00F64404"/>
    <w:rsid w:val="00F64A6E"/>
    <w:rsid w:val="00F651D2"/>
    <w:rsid w:val="00F658BD"/>
    <w:rsid w:val="00F659EB"/>
    <w:rsid w:val="00F65A6E"/>
    <w:rsid w:val="00F65E53"/>
    <w:rsid w:val="00F66D84"/>
    <w:rsid w:val="00F66FA0"/>
    <w:rsid w:val="00F66FFC"/>
    <w:rsid w:val="00F705D1"/>
    <w:rsid w:val="00F705E2"/>
    <w:rsid w:val="00F708A2"/>
    <w:rsid w:val="00F71EF2"/>
    <w:rsid w:val="00F721E3"/>
    <w:rsid w:val="00F72237"/>
    <w:rsid w:val="00F72600"/>
    <w:rsid w:val="00F72F39"/>
    <w:rsid w:val="00F73A3F"/>
    <w:rsid w:val="00F73F32"/>
    <w:rsid w:val="00F74173"/>
    <w:rsid w:val="00F74854"/>
    <w:rsid w:val="00F75B0B"/>
    <w:rsid w:val="00F75CDE"/>
    <w:rsid w:val="00F76A0A"/>
    <w:rsid w:val="00F7762A"/>
    <w:rsid w:val="00F7787F"/>
    <w:rsid w:val="00F800C9"/>
    <w:rsid w:val="00F80921"/>
    <w:rsid w:val="00F80DBC"/>
    <w:rsid w:val="00F81AA3"/>
    <w:rsid w:val="00F81D05"/>
    <w:rsid w:val="00F82108"/>
    <w:rsid w:val="00F829C1"/>
    <w:rsid w:val="00F836E2"/>
    <w:rsid w:val="00F83E40"/>
    <w:rsid w:val="00F8418A"/>
    <w:rsid w:val="00F85AA5"/>
    <w:rsid w:val="00F85C23"/>
    <w:rsid w:val="00F86BA6"/>
    <w:rsid w:val="00F87355"/>
    <w:rsid w:val="00F8788B"/>
    <w:rsid w:val="00F87B22"/>
    <w:rsid w:val="00F87D5E"/>
    <w:rsid w:val="00F90090"/>
    <w:rsid w:val="00F901CB"/>
    <w:rsid w:val="00F902FA"/>
    <w:rsid w:val="00F903D8"/>
    <w:rsid w:val="00F9080A"/>
    <w:rsid w:val="00F909E2"/>
    <w:rsid w:val="00F90DC3"/>
    <w:rsid w:val="00F92B19"/>
    <w:rsid w:val="00F92BBD"/>
    <w:rsid w:val="00F92C31"/>
    <w:rsid w:val="00F930F0"/>
    <w:rsid w:val="00F938C5"/>
    <w:rsid w:val="00F9464A"/>
    <w:rsid w:val="00F95673"/>
    <w:rsid w:val="00F96539"/>
    <w:rsid w:val="00F966F0"/>
    <w:rsid w:val="00F969D7"/>
    <w:rsid w:val="00F978D4"/>
    <w:rsid w:val="00FA07DD"/>
    <w:rsid w:val="00FA07FB"/>
    <w:rsid w:val="00FA137A"/>
    <w:rsid w:val="00FA1976"/>
    <w:rsid w:val="00FA37D2"/>
    <w:rsid w:val="00FA3D40"/>
    <w:rsid w:val="00FA4A73"/>
    <w:rsid w:val="00FA5A9E"/>
    <w:rsid w:val="00FA5E69"/>
    <w:rsid w:val="00FA5F90"/>
    <w:rsid w:val="00FA6302"/>
    <w:rsid w:val="00FA75C8"/>
    <w:rsid w:val="00FA7C8C"/>
    <w:rsid w:val="00FB112E"/>
    <w:rsid w:val="00FB1194"/>
    <w:rsid w:val="00FB1D3F"/>
    <w:rsid w:val="00FB1DBF"/>
    <w:rsid w:val="00FB2D23"/>
    <w:rsid w:val="00FB3170"/>
    <w:rsid w:val="00FB3A89"/>
    <w:rsid w:val="00FB471C"/>
    <w:rsid w:val="00FB50FE"/>
    <w:rsid w:val="00FB553F"/>
    <w:rsid w:val="00FB5DE8"/>
    <w:rsid w:val="00FB6270"/>
    <w:rsid w:val="00FB6342"/>
    <w:rsid w:val="00FB772B"/>
    <w:rsid w:val="00FB77BA"/>
    <w:rsid w:val="00FB78C3"/>
    <w:rsid w:val="00FB7EDB"/>
    <w:rsid w:val="00FC0054"/>
    <w:rsid w:val="00FC024F"/>
    <w:rsid w:val="00FC0F73"/>
    <w:rsid w:val="00FC12DD"/>
    <w:rsid w:val="00FC2328"/>
    <w:rsid w:val="00FC2399"/>
    <w:rsid w:val="00FC2719"/>
    <w:rsid w:val="00FC2BDD"/>
    <w:rsid w:val="00FC4C59"/>
    <w:rsid w:val="00FC4E82"/>
    <w:rsid w:val="00FC6389"/>
    <w:rsid w:val="00FC74A4"/>
    <w:rsid w:val="00FC7586"/>
    <w:rsid w:val="00FD02AE"/>
    <w:rsid w:val="00FD0322"/>
    <w:rsid w:val="00FD06CF"/>
    <w:rsid w:val="00FD0FA5"/>
    <w:rsid w:val="00FD1F5A"/>
    <w:rsid w:val="00FD2302"/>
    <w:rsid w:val="00FD24C5"/>
    <w:rsid w:val="00FD4B42"/>
    <w:rsid w:val="00FD4F9D"/>
    <w:rsid w:val="00FD5202"/>
    <w:rsid w:val="00FD562B"/>
    <w:rsid w:val="00FD5792"/>
    <w:rsid w:val="00FD582F"/>
    <w:rsid w:val="00FD5A40"/>
    <w:rsid w:val="00FD674F"/>
    <w:rsid w:val="00FD6F8A"/>
    <w:rsid w:val="00FD7F5B"/>
    <w:rsid w:val="00FE01D7"/>
    <w:rsid w:val="00FE06F8"/>
    <w:rsid w:val="00FE1235"/>
    <w:rsid w:val="00FE1A3B"/>
    <w:rsid w:val="00FE379D"/>
    <w:rsid w:val="00FE3B2E"/>
    <w:rsid w:val="00FE3EE0"/>
    <w:rsid w:val="00FE424D"/>
    <w:rsid w:val="00FE46EB"/>
    <w:rsid w:val="00FE5AA9"/>
    <w:rsid w:val="00FE5F22"/>
    <w:rsid w:val="00FE6AEC"/>
    <w:rsid w:val="00FE6B8B"/>
    <w:rsid w:val="00FE7186"/>
    <w:rsid w:val="00FE7ACA"/>
    <w:rsid w:val="00FE7B6F"/>
    <w:rsid w:val="00FE7CBA"/>
    <w:rsid w:val="00FE7E52"/>
    <w:rsid w:val="00FF0FB4"/>
    <w:rsid w:val="00FF1997"/>
    <w:rsid w:val="00FF1AA4"/>
    <w:rsid w:val="00FF3032"/>
    <w:rsid w:val="00FF3039"/>
    <w:rsid w:val="00FF46C0"/>
    <w:rsid w:val="00FF4953"/>
    <w:rsid w:val="00FF4BE7"/>
    <w:rsid w:val="00FF5163"/>
    <w:rsid w:val="00FF59E8"/>
    <w:rsid w:val="00FF5BDD"/>
    <w:rsid w:val="00FF6842"/>
    <w:rsid w:val="00FF6CE8"/>
    <w:rsid w:val="00FF780B"/>
    <w:rsid w:val="00FF79A9"/>
    <w:rsid w:val="021B83A7"/>
    <w:rsid w:val="025F87C6"/>
    <w:rsid w:val="0278B52F"/>
    <w:rsid w:val="030635B9"/>
    <w:rsid w:val="034E398B"/>
    <w:rsid w:val="0352EDB3"/>
    <w:rsid w:val="03665594"/>
    <w:rsid w:val="03B5D0BE"/>
    <w:rsid w:val="03E030BA"/>
    <w:rsid w:val="0406DD9C"/>
    <w:rsid w:val="04113BDC"/>
    <w:rsid w:val="0451FC72"/>
    <w:rsid w:val="055E815D"/>
    <w:rsid w:val="05B8738B"/>
    <w:rsid w:val="06145FDF"/>
    <w:rsid w:val="0658339D"/>
    <w:rsid w:val="06AF20F8"/>
    <w:rsid w:val="071AF62B"/>
    <w:rsid w:val="072151D7"/>
    <w:rsid w:val="084C0F3F"/>
    <w:rsid w:val="0866F459"/>
    <w:rsid w:val="08C5045B"/>
    <w:rsid w:val="08F53632"/>
    <w:rsid w:val="09A3BFE0"/>
    <w:rsid w:val="09B4B7E5"/>
    <w:rsid w:val="09B8FF0F"/>
    <w:rsid w:val="0AE0301A"/>
    <w:rsid w:val="0B08720E"/>
    <w:rsid w:val="0B08729C"/>
    <w:rsid w:val="0B69D656"/>
    <w:rsid w:val="0CB4395F"/>
    <w:rsid w:val="0CC155EB"/>
    <w:rsid w:val="0D158C6B"/>
    <w:rsid w:val="0E432863"/>
    <w:rsid w:val="0EAF2BBF"/>
    <w:rsid w:val="0F9D88B6"/>
    <w:rsid w:val="0FC48410"/>
    <w:rsid w:val="10501DB9"/>
    <w:rsid w:val="10EA6069"/>
    <w:rsid w:val="1113B839"/>
    <w:rsid w:val="115180B0"/>
    <w:rsid w:val="11BEF5A4"/>
    <w:rsid w:val="12E86550"/>
    <w:rsid w:val="134C1F74"/>
    <w:rsid w:val="1457C424"/>
    <w:rsid w:val="153C42CA"/>
    <w:rsid w:val="15959840"/>
    <w:rsid w:val="159DACCC"/>
    <w:rsid w:val="15D96D28"/>
    <w:rsid w:val="15E65D07"/>
    <w:rsid w:val="16B3E996"/>
    <w:rsid w:val="16EB36B8"/>
    <w:rsid w:val="1727441B"/>
    <w:rsid w:val="1747A0BE"/>
    <w:rsid w:val="17996D16"/>
    <w:rsid w:val="182312BB"/>
    <w:rsid w:val="182A29F6"/>
    <w:rsid w:val="183C7021"/>
    <w:rsid w:val="188A4B5B"/>
    <w:rsid w:val="19846080"/>
    <w:rsid w:val="19BFD8D3"/>
    <w:rsid w:val="19F2C718"/>
    <w:rsid w:val="1B332828"/>
    <w:rsid w:val="1B86D23B"/>
    <w:rsid w:val="1BAF4441"/>
    <w:rsid w:val="1C0F538C"/>
    <w:rsid w:val="1C7363EC"/>
    <w:rsid w:val="1D022E9D"/>
    <w:rsid w:val="1D29ADE2"/>
    <w:rsid w:val="1D6F2607"/>
    <w:rsid w:val="1D9F500A"/>
    <w:rsid w:val="1E04083F"/>
    <w:rsid w:val="1E063CAA"/>
    <w:rsid w:val="1E1B0B6B"/>
    <w:rsid w:val="1E445390"/>
    <w:rsid w:val="1E79BA8F"/>
    <w:rsid w:val="1E911035"/>
    <w:rsid w:val="1F1254B0"/>
    <w:rsid w:val="1F2A6324"/>
    <w:rsid w:val="1F55A4CA"/>
    <w:rsid w:val="1F5F42B7"/>
    <w:rsid w:val="1F6F6573"/>
    <w:rsid w:val="1FE97E52"/>
    <w:rsid w:val="20563EEB"/>
    <w:rsid w:val="20C7AD25"/>
    <w:rsid w:val="211EFE63"/>
    <w:rsid w:val="212BAEA7"/>
    <w:rsid w:val="217FF9EC"/>
    <w:rsid w:val="2181E2E1"/>
    <w:rsid w:val="21E83909"/>
    <w:rsid w:val="22EA2D82"/>
    <w:rsid w:val="23273F8B"/>
    <w:rsid w:val="2329B8F1"/>
    <w:rsid w:val="238C9EAA"/>
    <w:rsid w:val="23F72A86"/>
    <w:rsid w:val="2432DDE5"/>
    <w:rsid w:val="24631D69"/>
    <w:rsid w:val="2473415C"/>
    <w:rsid w:val="24EB3180"/>
    <w:rsid w:val="253A75E2"/>
    <w:rsid w:val="2549BF1D"/>
    <w:rsid w:val="254E2225"/>
    <w:rsid w:val="25560792"/>
    <w:rsid w:val="257E6D6A"/>
    <w:rsid w:val="268452A3"/>
    <w:rsid w:val="26A0CE4B"/>
    <w:rsid w:val="26F582E7"/>
    <w:rsid w:val="26F72BC7"/>
    <w:rsid w:val="27466D08"/>
    <w:rsid w:val="27DCBCEC"/>
    <w:rsid w:val="27EB3D49"/>
    <w:rsid w:val="2885C859"/>
    <w:rsid w:val="295C7018"/>
    <w:rsid w:val="296ACD0A"/>
    <w:rsid w:val="2A42D740"/>
    <w:rsid w:val="2A4C829D"/>
    <w:rsid w:val="2A5CBAAB"/>
    <w:rsid w:val="2AC61057"/>
    <w:rsid w:val="2ACEEF84"/>
    <w:rsid w:val="2AE23586"/>
    <w:rsid w:val="2B76FBC3"/>
    <w:rsid w:val="2B772FFB"/>
    <w:rsid w:val="2BBC5B20"/>
    <w:rsid w:val="2C15D002"/>
    <w:rsid w:val="2C504959"/>
    <w:rsid w:val="2C56FA7A"/>
    <w:rsid w:val="2CA44BB0"/>
    <w:rsid w:val="2CC7247D"/>
    <w:rsid w:val="2CCB8995"/>
    <w:rsid w:val="2D006298"/>
    <w:rsid w:val="2D170019"/>
    <w:rsid w:val="2D1C09C0"/>
    <w:rsid w:val="2DEED3FF"/>
    <w:rsid w:val="2DFD1392"/>
    <w:rsid w:val="2ECC47D3"/>
    <w:rsid w:val="2F2A2213"/>
    <w:rsid w:val="2F3D1372"/>
    <w:rsid w:val="2F4F84A2"/>
    <w:rsid w:val="2F7889F9"/>
    <w:rsid w:val="2FA039F8"/>
    <w:rsid w:val="2FA8C3E1"/>
    <w:rsid w:val="300434B8"/>
    <w:rsid w:val="3132409A"/>
    <w:rsid w:val="31F72CFB"/>
    <w:rsid w:val="31FCB538"/>
    <w:rsid w:val="32A5D014"/>
    <w:rsid w:val="32E89DD0"/>
    <w:rsid w:val="333C16D4"/>
    <w:rsid w:val="339D500C"/>
    <w:rsid w:val="342316EB"/>
    <w:rsid w:val="34B6F182"/>
    <w:rsid w:val="34B9DE99"/>
    <w:rsid w:val="34E855AD"/>
    <w:rsid w:val="35D2CBE8"/>
    <w:rsid w:val="35E4011A"/>
    <w:rsid w:val="36276B3F"/>
    <w:rsid w:val="3745265C"/>
    <w:rsid w:val="3769C8CC"/>
    <w:rsid w:val="37FAA5CC"/>
    <w:rsid w:val="3819F28D"/>
    <w:rsid w:val="384C746E"/>
    <w:rsid w:val="39421666"/>
    <w:rsid w:val="39757821"/>
    <w:rsid w:val="3A18D4D3"/>
    <w:rsid w:val="3AD088A8"/>
    <w:rsid w:val="3B036B56"/>
    <w:rsid w:val="3B8BE374"/>
    <w:rsid w:val="3BA184D4"/>
    <w:rsid w:val="3C3A9042"/>
    <w:rsid w:val="3C833091"/>
    <w:rsid w:val="3CC481F4"/>
    <w:rsid w:val="3DD31E6A"/>
    <w:rsid w:val="3F77500C"/>
    <w:rsid w:val="4022813B"/>
    <w:rsid w:val="40251878"/>
    <w:rsid w:val="4091300F"/>
    <w:rsid w:val="40AD3F59"/>
    <w:rsid w:val="40E3AF96"/>
    <w:rsid w:val="4105B4F1"/>
    <w:rsid w:val="41A3A7AB"/>
    <w:rsid w:val="42B9AC90"/>
    <w:rsid w:val="42C4806E"/>
    <w:rsid w:val="430EA435"/>
    <w:rsid w:val="43B5F39E"/>
    <w:rsid w:val="43C7A914"/>
    <w:rsid w:val="44265FF8"/>
    <w:rsid w:val="44733307"/>
    <w:rsid w:val="447FF3DF"/>
    <w:rsid w:val="44B09048"/>
    <w:rsid w:val="452982F3"/>
    <w:rsid w:val="456061BB"/>
    <w:rsid w:val="471C202F"/>
    <w:rsid w:val="471E5AA4"/>
    <w:rsid w:val="474077E5"/>
    <w:rsid w:val="47685180"/>
    <w:rsid w:val="490195D9"/>
    <w:rsid w:val="4995E403"/>
    <w:rsid w:val="49B9B85F"/>
    <w:rsid w:val="49FE8721"/>
    <w:rsid w:val="4A3F5BAA"/>
    <w:rsid w:val="4AB3032C"/>
    <w:rsid w:val="4B0F62DD"/>
    <w:rsid w:val="4B3AABC1"/>
    <w:rsid w:val="4B47B705"/>
    <w:rsid w:val="4B9CAAB3"/>
    <w:rsid w:val="4BA523E9"/>
    <w:rsid w:val="4BD135BD"/>
    <w:rsid w:val="4C342F78"/>
    <w:rsid w:val="4CBA4702"/>
    <w:rsid w:val="4D6CFD59"/>
    <w:rsid w:val="4D82BEED"/>
    <w:rsid w:val="4E201509"/>
    <w:rsid w:val="4E4D8E01"/>
    <w:rsid w:val="4E6A31FB"/>
    <w:rsid w:val="4E6BA598"/>
    <w:rsid w:val="4EB32B71"/>
    <w:rsid w:val="4EB3A6E7"/>
    <w:rsid w:val="4EC020D6"/>
    <w:rsid w:val="4EE69749"/>
    <w:rsid w:val="4EFA877F"/>
    <w:rsid w:val="4F8C5563"/>
    <w:rsid w:val="4FBCDDD2"/>
    <w:rsid w:val="4FCA1937"/>
    <w:rsid w:val="505307EB"/>
    <w:rsid w:val="50832658"/>
    <w:rsid w:val="5085640E"/>
    <w:rsid w:val="50F5534C"/>
    <w:rsid w:val="511956FA"/>
    <w:rsid w:val="517EEEFE"/>
    <w:rsid w:val="51C29548"/>
    <w:rsid w:val="51D4A96C"/>
    <w:rsid w:val="528F0FAA"/>
    <w:rsid w:val="52EF67D8"/>
    <w:rsid w:val="532165AD"/>
    <w:rsid w:val="534F85E2"/>
    <w:rsid w:val="53BCC6E3"/>
    <w:rsid w:val="540666CF"/>
    <w:rsid w:val="548E6987"/>
    <w:rsid w:val="54BB124B"/>
    <w:rsid w:val="54BBE8A8"/>
    <w:rsid w:val="551E2CD9"/>
    <w:rsid w:val="569A9838"/>
    <w:rsid w:val="571E3BE0"/>
    <w:rsid w:val="57702DF8"/>
    <w:rsid w:val="57EA71F1"/>
    <w:rsid w:val="57EDCC45"/>
    <w:rsid w:val="584B13E0"/>
    <w:rsid w:val="58564E9D"/>
    <w:rsid w:val="58A2C79D"/>
    <w:rsid w:val="58B93FE2"/>
    <w:rsid w:val="59657D1D"/>
    <w:rsid w:val="59862D6E"/>
    <w:rsid w:val="59F58056"/>
    <w:rsid w:val="5A29FF8F"/>
    <w:rsid w:val="5A81EB02"/>
    <w:rsid w:val="5AB229CF"/>
    <w:rsid w:val="5AFC3A5A"/>
    <w:rsid w:val="5BDCFC9F"/>
    <w:rsid w:val="5C15DC90"/>
    <w:rsid w:val="5D1F1261"/>
    <w:rsid w:val="5DF4605F"/>
    <w:rsid w:val="5E0BC5BF"/>
    <w:rsid w:val="5ECD6634"/>
    <w:rsid w:val="5F5791B0"/>
    <w:rsid w:val="5F76731B"/>
    <w:rsid w:val="5FCC6CFF"/>
    <w:rsid w:val="601D9527"/>
    <w:rsid w:val="6038C88D"/>
    <w:rsid w:val="60ADDBF3"/>
    <w:rsid w:val="610BE292"/>
    <w:rsid w:val="611046A5"/>
    <w:rsid w:val="6120736E"/>
    <w:rsid w:val="613C830C"/>
    <w:rsid w:val="61496A30"/>
    <w:rsid w:val="61504404"/>
    <w:rsid w:val="61B8768B"/>
    <w:rsid w:val="61C86D29"/>
    <w:rsid w:val="62CB60A7"/>
    <w:rsid w:val="62CE35AE"/>
    <w:rsid w:val="63268B86"/>
    <w:rsid w:val="6327D40D"/>
    <w:rsid w:val="6398B01E"/>
    <w:rsid w:val="63B5D741"/>
    <w:rsid w:val="63E66817"/>
    <w:rsid w:val="6438824A"/>
    <w:rsid w:val="643C6AA4"/>
    <w:rsid w:val="647BC206"/>
    <w:rsid w:val="64AF20D5"/>
    <w:rsid w:val="64C10AEE"/>
    <w:rsid w:val="653D8BF1"/>
    <w:rsid w:val="6562CBEB"/>
    <w:rsid w:val="663883EB"/>
    <w:rsid w:val="66DE4E40"/>
    <w:rsid w:val="66F138E8"/>
    <w:rsid w:val="66F3A43A"/>
    <w:rsid w:val="66F7DAEB"/>
    <w:rsid w:val="67AD1C0C"/>
    <w:rsid w:val="683DE798"/>
    <w:rsid w:val="685334BE"/>
    <w:rsid w:val="687D56EC"/>
    <w:rsid w:val="68FDB27E"/>
    <w:rsid w:val="69E54C60"/>
    <w:rsid w:val="6A0E6B2F"/>
    <w:rsid w:val="6A73E919"/>
    <w:rsid w:val="6AD34E7C"/>
    <w:rsid w:val="6AF42C22"/>
    <w:rsid w:val="6BADBDED"/>
    <w:rsid w:val="6C095693"/>
    <w:rsid w:val="6DC4B1AD"/>
    <w:rsid w:val="6E0675B3"/>
    <w:rsid w:val="6E2EC096"/>
    <w:rsid w:val="6E35496F"/>
    <w:rsid w:val="6E9D5E04"/>
    <w:rsid w:val="6EC41E67"/>
    <w:rsid w:val="6FDEDB65"/>
    <w:rsid w:val="6FFBF935"/>
    <w:rsid w:val="701D37BF"/>
    <w:rsid w:val="70C13839"/>
    <w:rsid w:val="710C1A0A"/>
    <w:rsid w:val="713F1B73"/>
    <w:rsid w:val="7263572E"/>
    <w:rsid w:val="727D5425"/>
    <w:rsid w:val="735EBB71"/>
    <w:rsid w:val="7388E07D"/>
    <w:rsid w:val="745DAB8F"/>
    <w:rsid w:val="74CE616C"/>
    <w:rsid w:val="74D93CE4"/>
    <w:rsid w:val="74EF2BDA"/>
    <w:rsid w:val="74FA76FE"/>
    <w:rsid w:val="75DCC502"/>
    <w:rsid w:val="75E964B1"/>
    <w:rsid w:val="761DBE1E"/>
    <w:rsid w:val="76479483"/>
    <w:rsid w:val="76AB2B8F"/>
    <w:rsid w:val="76E80B43"/>
    <w:rsid w:val="7799E2D8"/>
    <w:rsid w:val="77D8A40E"/>
    <w:rsid w:val="77EBD82D"/>
    <w:rsid w:val="782D418C"/>
    <w:rsid w:val="78977C06"/>
    <w:rsid w:val="78F16526"/>
    <w:rsid w:val="79156DA0"/>
    <w:rsid w:val="79489FA6"/>
    <w:rsid w:val="7A49E264"/>
    <w:rsid w:val="7B288157"/>
    <w:rsid w:val="7B43F9D8"/>
    <w:rsid w:val="7B4C5C45"/>
    <w:rsid w:val="7B9E46AC"/>
    <w:rsid w:val="7C6AE67F"/>
    <w:rsid w:val="7C769BDD"/>
    <w:rsid w:val="7CB5334E"/>
    <w:rsid w:val="7CBBB329"/>
    <w:rsid w:val="7D03133C"/>
    <w:rsid w:val="7D25333F"/>
    <w:rsid w:val="7D773A1D"/>
    <w:rsid w:val="7DE2B610"/>
    <w:rsid w:val="7E342663"/>
    <w:rsid w:val="7E68A337"/>
    <w:rsid w:val="7EEAA2A6"/>
    <w:rsid w:val="7F6E7D29"/>
    <w:rsid w:val="7F76D5AA"/>
  </w:rsids>
  <m:mathPr>
    <m:mathFont m:val="Cambria Math"/>
    <m:brkBin m:val="before"/>
    <m:brkBinSub m:val="--"/>
    <m:smallFrac m:val="0"/>
    <m:dispDef/>
    <m:lMargin m:val="0"/>
    <m:rMargin m:val="0"/>
    <m:defJc m:val="centerGroup"/>
    <m:wrapIndent m:val="1440"/>
    <m:intLim m:val="subSup"/>
    <m:naryLim m:val="undOvr"/>
  </m:mathPr>
  <w:themeFontLang w:val="cs-CZ"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8034E58"/>
  <w15:docId w15:val="{D3766274-485E-4958-A912-A293702AEA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Verdana" w:eastAsiaTheme="minorHAnsi" w:hAnsi="Verdana" w:cstheme="minorBidi"/>
        <w:sz w:val="18"/>
        <w:szCs w:val="18"/>
        <w:lang w:val="cs-CZ" w:eastAsia="en-US" w:bidi="ar-SA"/>
      </w:rPr>
    </w:rPrDefault>
    <w:pPrDefault>
      <w:pPr>
        <w:spacing w:before="120"/>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53646"/>
  </w:style>
  <w:style w:type="paragraph" w:styleId="Nadpis1">
    <w:name w:val="heading 1"/>
    <w:basedOn w:val="Normln"/>
    <w:next w:val="Normln"/>
    <w:link w:val="Nadpis1Char"/>
    <w:qFormat/>
    <w:rsid w:val="00A62E74"/>
    <w:pPr>
      <w:keepNext/>
      <w:keepLines/>
      <w:suppressAutoHyphens/>
      <w:spacing w:before="32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A62E74"/>
    <w:pPr>
      <w:keepNext/>
      <w:keepLines/>
      <w:pBdr>
        <w:top w:val="single" w:sz="4" w:space="1" w:color="00A1E0" w:themeColor="accent3"/>
      </w:pBdr>
      <w:spacing w:before="24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A62E74"/>
    <w:pPr>
      <w:keepNext/>
      <w:keepLines/>
      <w:spacing w:before="24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A62E74"/>
    <w:pPr>
      <w:keepNext/>
      <w:keepLines/>
      <w:spacing w:before="24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A62E74"/>
    <w:pPr>
      <w:keepNext/>
      <w:keepLines/>
      <w:spacing w:before="4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A62E74"/>
    <w:pPr>
      <w:keepNext/>
      <w:keepLines/>
      <w:spacing w:before="4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A62E74"/>
    <w:pPr>
      <w:tabs>
        <w:tab w:val="center" w:pos="4536"/>
        <w:tab w:val="right" w:pos="9072"/>
      </w:tabs>
    </w:pPr>
  </w:style>
  <w:style w:type="character" w:customStyle="1" w:styleId="ZhlavChar">
    <w:name w:val="Záhlaví Char"/>
    <w:aliases w:val="záhlaví Char,Záhlaví - Soukup Char"/>
    <w:basedOn w:val="Standardnpsmoodstavce"/>
    <w:link w:val="Zhlav"/>
    <w:uiPriority w:val="99"/>
    <w:rsid w:val="00A62E74"/>
  </w:style>
  <w:style w:type="paragraph" w:styleId="Zpat">
    <w:name w:val="footer"/>
    <w:basedOn w:val="Normln"/>
    <w:link w:val="ZpatChar"/>
    <w:uiPriority w:val="99"/>
    <w:unhideWhenUsed/>
    <w:rsid w:val="00A62E74"/>
    <w:pPr>
      <w:tabs>
        <w:tab w:val="center" w:pos="4536"/>
        <w:tab w:val="right" w:pos="9072"/>
      </w:tabs>
    </w:pPr>
    <w:rPr>
      <w:sz w:val="12"/>
    </w:rPr>
  </w:style>
  <w:style w:type="character" w:customStyle="1" w:styleId="ZpatChar">
    <w:name w:val="Zápatí Char"/>
    <w:basedOn w:val="Standardnpsmoodstavce"/>
    <w:link w:val="Zpat"/>
    <w:uiPriority w:val="99"/>
    <w:rsid w:val="00A62E74"/>
    <w:rPr>
      <w:sz w:val="12"/>
    </w:rPr>
  </w:style>
  <w:style w:type="character" w:customStyle="1" w:styleId="Nadpis1Char">
    <w:name w:val="Nadpis 1 Char"/>
    <w:basedOn w:val="Standardnpsmoodstavce"/>
    <w:link w:val="Nadpis1"/>
    <w:rsid w:val="00A62E74"/>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rsid w:val="00A62E74"/>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rsid w:val="00A62E74"/>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A62E74"/>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A62E74"/>
    <w:rPr>
      <w:rFonts w:asciiTheme="majorHAnsi" w:eastAsiaTheme="majorEastAsia" w:hAnsiTheme="majorHAnsi" w:cstheme="majorBidi"/>
      <w:b/>
    </w:rPr>
  </w:style>
  <w:style w:type="character" w:styleId="Siln">
    <w:name w:val="Strong"/>
    <w:basedOn w:val="Standardnpsmoodstavce"/>
    <w:uiPriority w:val="22"/>
    <w:qFormat/>
    <w:rsid w:val="00A62E74"/>
    <w:rPr>
      <w:b/>
      <w:bCs/>
    </w:rPr>
  </w:style>
  <w:style w:type="character" w:customStyle="1" w:styleId="Nadpis6Char">
    <w:name w:val="Nadpis 6 Char"/>
    <w:basedOn w:val="Standardnpsmoodstavce"/>
    <w:link w:val="Nadpis6"/>
    <w:uiPriority w:val="9"/>
    <w:semiHidden/>
    <w:rsid w:val="00A62E74"/>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A62E74"/>
    <w:rPr>
      <w:b/>
      <w:i w:val="0"/>
      <w:iCs/>
      <w:color w:val="00A1E0" w:themeColor="accent3"/>
    </w:rPr>
  </w:style>
  <w:style w:type="character" w:styleId="Zdraznn">
    <w:name w:val="Emphasis"/>
    <w:basedOn w:val="Standardnpsmoodstavce"/>
    <w:qFormat/>
    <w:rsid w:val="00A62E74"/>
  </w:style>
  <w:style w:type="paragraph" w:styleId="Bezmezer">
    <w:name w:val="No Spacing"/>
    <w:uiPriority w:val="1"/>
    <w:qFormat/>
    <w:rsid w:val="00A62E74"/>
  </w:style>
  <w:style w:type="paragraph" w:styleId="Citt">
    <w:name w:val="Quote"/>
    <w:basedOn w:val="Normln"/>
    <w:next w:val="Normln"/>
    <w:link w:val="CittChar"/>
    <w:uiPriority w:val="29"/>
    <w:qFormat/>
    <w:rsid w:val="00A62E74"/>
    <w:pPr>
      <w:spacing w:before="200" w:after="160"/>
    </w:pPr>
    <w:rPr>
      <w:iCs/>
      <w:sz w:val="24"/>
    </w:rPr>
  </w:style>
  <w:style w:type="character" w:customStyle="1" w:styleId="CittChar">
    <w:name w:val="Citát Char"/>
    <w:basedOn w:val="Standardnpsmoodstavce"/>
    <w:link w:val="Citt"/>
    <w:uiPriority w:val="29"/>
    <w:rsid w:val="00A62E74"/>
    <w:rPr>
      <w:iCs/>
      <w:sz w:val="24"/>
    </w:rPr>
  </w:style>
  <w:style w:type="character" w:styleId="slostrnky">
    <w:name w:val="page number"/>
    <w:basedOn w:val="Standardnpsmoodstavce"/>
    <w:uiPriority w:val="99"/>
    <w:unhideWhenUsed/>
    <w:rsid w:val="00A62E74"/>
    <w:rPr>
      <w:b/>
      <w:color w:val="FF5200" w:themeColor="accent2"/>
      <w:sz w:val="14"/>
    </w:rPr>
  </w:style>
  <w:style w:type="paragraph" w:styleId="Textpoznpodarou">
    <w:name w:val="footnote text"/>
    <w:basedOn w:val="Normln"/>
    <w:link w:val="TextpoznpodarouChar"/>
    <w:semiHidden/>
    <w:unhideWhenUsed/>
    <w:rsid w:val="002C31BF"/>
    <w:rPr>
      <w:sz w:val="14"/>
      <w:szCs w:val="20"/>
    </w:rPr>
  </w:style>
  <w:style w:type="character" w:customStyle="1" w:styleId="TextpoznpodarouChar">
    <w:name w:val="Text pozn. pod čarou Char"/>
    <w:basedOn w:val="Standardnpsmoodstavce"/>
    <w:link w:val="Textpoznpodarou"/>
    <w:semiHidden/>
    <w:rsid w:val="002C31BF"/>
    <w:rPr>
      <w:sz w:val="14"/>
      <w:szCs w:val="20"/>
    </w:rPr>
  </w:style>
  <w:style w:type="table" w:styleId="Mkatabulky">
    <w:name w:val="Table Grid"/>
    <w:basedOn w:val="Normlntabulka"/>
    <w:uiPriority w:val="39"/>
    <w:rsid w:val="00A62E74"/>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A62E74"/>
    <w:pPr>
      <w:spacing w:after="120"/>
    </w:pPr>
  </w:style>
  <w:style w:type="character" w:customStyle="1" w:styleId="ZkladntextChar">
    <w:name w:val="Základní text Char"/>
    <w:basedOn w:val="Standardnpsmoodstavce"/>
    <w:link w:val="Zkladntext"/>
    <w:rsid w:val="00A62E74"/>
  </w:style>
  <w:style w:type="paragraph" w:styleId="Zkladntext-prvnodsazen">
    <w:name w:val="Body Text First Indent"/>
    <w:basedOn w:val="Zkladntext"/>
    <w:link w:val="Zkladntext-prvnodsazenChar"/>
    <w:uiPriority w:val="99"/>
    <w:unhideWhenUsed/>
    <w:rsid w:val="00A62E74"/>
    <w:pPr>
      <w:spacing w:after="0"/>
      <w:ind w:firstLine="301"/>
    </w:pPr>
  </w:style>
  <w:style w:type="character" w:customStyle="1" w:styleId="Zkladntext-prvnodsazenChar">
    <w:name w:val="Základní text - první odsazený Char"/>
    <w:basedOn w:val="ZkladntextChar"/>
    <w:link w:val="Zkladntext-prvnodsazen"/>
    <w:uiPriority w:val="99"/>
    <w:rsid w:val="00A62E74"/>
  </w:style>
  <w:style w:type="paragraph" w:customStyle="1" w:styleId="Druhdokumentu">
    <w:name w:val="Druh dokumentu"/>
    <w:uiPriority w:val="99"/>
    <w:qFormat/>
    <w:rsid w:val="00A62E74"/>
    <w:pPr>
      <w:suppressAutoHyphens/>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A62E74"/>
    <w:pPr>
      <w:keepLines/>
      <w:suppressAutoHyphens/>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A62E74"/>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A62E74"/>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A62E74"/>
    <w:rPr>
      <w:rFonts w:eastAsiaTheme="minorEastAsia"/>
      <w:color w:val="5A5A5A" w:themeColor="text1" w:themeTint="A5"/>
      <w:sz w:val="22"/>
      <w:szCs w:val="22"/>
    </w:rPr>
  </w:style>
  <w:style w:type="character" w:styleId="Zdraznnjemn">
    <w:name w:val="Subtle Emphasis"/>
    <w:basedOn w:val="Standardnpsmoodstavce"/>
    <w:uiPriority w:val="10"/>
    <w:qFormat/>
    <w:rsid w:val="00A62E74"/>
    <w:rPr>
      <w:i w:val="0"/>
      <w:iCs/>
      <w:color w:val="595959" w:themeColor="text1" w:themeTint="A6"/>
    </w:rPr>
  </w:style>
  <w:style w:type="character" w:styleId="Odkazintenzivn">
    <w:name w:val="Intense Reference"/>
    <w:basedOn w:val="Standardnpsmoodstavce"/>
    <w:uiPriority w:val="32"/>
    <w:qFormat/>
    <w:rsid w:val="00A62E74"/>
    <w:rPr>
      <w:b/>
      <w:bCs/>
      <w:caps w:val="0"/>
      <w:smallCaps w:val="0"/>
      <w:color w:val="002B59" w:themeColor="accent1"/>
      <w:spacing w:val="5"/>
    </w:rPr>
  </w:style>
  <w:style w:type="character" w:styleId="Odkazjemn">
    <w:name w:val="Subtle Reference"/>
    <w:basedOn w:val="Standardnpsmoodstavce"/>
    <w:uiPriority w:val="31"/>
    <w:qFormat/>
    <w:rsid w:val="00A62E74"/>
    <w:rPr>
      <w:caps w:val="0"/>
      <w:smallCaps w:val="0"/>
      <w:color w:val="5A5A5A" w:themeColor="text1" w:themeTint="A5"/>
    </w:rPr>
  </w:style>
  <w:style w:type="paragraph" w:styleId="Vrazncitt">
    <w:name w:val="Intense Quote"/>
    <w:basedOn w:val="Normln"/>
    <w:next w:val="Normln"/>
    <w:link w:val="VrazncittChar"/>
    <w:uiPriority w:val="30"/>
    <w:qFormat/>
    <w:rsid w:val="00A62E74"/>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A62E74"/>
    <w:rPr>
      <w:b/>
      <w:iCs/>
    </w:rPr>
  </w:style>
  <w:style w:type="paragraph" w:styleId="Titulek">
    <w:name w:val="caption"/>
    <w:basedOn w:val="Normln"/>
    <w:next w:val="Normln"/>
    <w:uiPriority w:val="35"/>
    <w:unhideWhenUsed/>
    <w:qFormat/>
    <w:rsid w:val="00C02D0A"/>
    <w:pPr>
      <w:spacing w:after="200"/>
    </w:pPr>
    <w:rPr>
      <w:iCs/>
      <w:color w:val="44546A" w:themeColor="text2"/>
    </w:rPr>
  </w:style>
  <w:style w:type="paragraph" w:styleId="Odstavecseseznamem">
    <w:name w:val="List Paragraph"/>
    <w:basedOn w:val="Normln"/>
    <w:link w:val="OdstavecseseznamemChar"/>
    <w:uiPriority w:val="34"/>
    <w:qFormat/>
    <w:rsid w:val="00A62E74"/>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A62E74"/>
    <w:rPr>
      <w:b/>
      <w:sz w:val="18"/>
    </w:rPr>
  </w:style>
  <w:style w:type="paragraph" w:customStyle="1" w:styleId="Nadpistabulky">
    <w:name w:val="Nadpis tabulky"/>
    <w:basedOn w:val="Normln"/>
    <w:next w:val="Normln"/>
    <w:uiPriority w:val="9"/>
    <w:qFormat/>
    <w:rsid w:val="00A62E74"/>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A62E74"/>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A62E74"/>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62E74"/>
    <w:pPr>
      <w:numPr>
        <w:numId w:val="1"/>
      </w:numPr>
    </w:pPr>
  </w:style>
  <w:style w:type="paragraph" w:styleId="Seznamsodrkami2">
    <w:name w:val="List Bullet 2"/>
    <w:basedOn w:val="Seznamsodrkami"/>
    <w:uiPriority w:val="28"/>
    <w:unhideWhenUsed/>
    <w:rsid w:val="00A62E74"/>
    <w:pPr>
      <w:numPr>
        <w:ilvl w:val="1"/>
      </w:numPr>
    </w:pPr>
  </w:style>
  <w:style w:type="paragraph" w:styleId="Seznamsodrkami3">
    <w:name w:val="List Bullet 3"/>
    <w:basedOn w:val="Seznamsodrkami"/>
    <w:uiPriority w:val="28"/>
    <w:unhideWhenUsed/>
    <w:rsid w:val="00A62E74"/>
    <w:pPr>
      <w:numPr>
        <w:ilvl w:val="2"/>
      </w:numPr>
    </w:pPr>
  </w:style>
  <w:style w:type="paragraph" w:styleId="Seznamsodrkami4">
    <w:name w:val="List Bullet 4"/>
    <w:basedOn w:val="Seznamsodrkami"/>
    <w:uiPriority w:val="28"/>
    <w:unhideWhenUsed/>
    <w:rsid w:val="00A62E74"/>
    <w:pPr>
      <w:numPr>
        <w:ilvl w:val="3"/>
      </w:numPr>
    </w:pPr>
  </w:style>
  <w:style w:type="paragraph" w:styleId="Seznamsodrkami5">
    <w:name w:val="List Bullet 5"/>
    <w:basedOn w:val="Seznamsodrkami"/>
    <w:uiPriority w:val="28"/>
    <w:unhideWhenUsed/>
    <w:rsid w:val="00A62E74"/>
    <w:pPr>
      <w:numPr>
        <w:ilvl w:val="4"/>
      </w:numPr>
    </w:pPr>
  </w:style>
  <w:style w:type="paragraph" w:styleId="slovanseznam">
    <w:name w:val="List Number"/>
    <w:basedOn w:val="Normln"/>
    <w:uiPriority w:val="28"/>
    <w:unhideWhenUsed/>
    <w:rsid w:val="00A62E74"/>
    <w:pPr>
      <w:numPr>
        <w:numId w:val="2"/>
      </w:numPr>
      <w:contextualSpacing/>
    </w:pPr>
  </w:style>
  <w:style w:type="paragraph" w:styleId="slovanseznam2">
    <w:name w:val="List Number 2"/>
    <w:basedOn w:val="slovanseznam"/>
    <w:uiPriority w:val="28"/>
    <w:unhideWhenUsed/>
    <w:rsid w:val="00A62E74"/>
    <w:pPr>
      <w:numPr>
        <w:ilvl w:val="1"/>
      </w:numPr>
      <w:tabs>
        <w:tab w:val="left" w:pos="1361"/>
      </w:tabs>
    </w:pPr>
  </w:style>
  <w:style w:type="paragraph" w:styleId="slovanseznam3">
    <w:name w:val="List Number 3"/>
    <w:basedOn w:val="slovanseznam"/>
    <w:uiPriority w:val="28"/>
    <w:unhideWhenUsed/>
    <w:rsid w:val="00A62E74"/>
    <w:pPr>
      <w:numPr>
        <w:ilvl w:val="2"/>
      </w:numPr>
    </w:pPr>
  </w:style>
  <w:style w:type="paragraph" w:styleId="slovanseznam4">
    <w:name w:val="List Number 4"/>
    <w:basedOn w:val="slovanseznam"/>
    <w:uiPriority w:val="28"/>
    <w:unhideWhenUsed/>
    <w:rsid w:val="00A62E74"/>
    <w:pPr>
      <w:numPr>
        <w:ilvl w:val="3"/>
      </w:numPr>
    </w:pPr>
  </w:style>
  <w:style w:type="paragraph" w:styleId="slovanseznam5">
    <w:name w:val="List Number 5"/>
    <w:basedOn w:val="slovanseznam"/>
    <w:uiPriority w:val="28"/>
    <w:unhideWhenUsed/>
    <w:rsid w:val="00A62E74"/>
    <w:pPr>
      <w:numPr>
        <w:ilvl w:val="4"/>
      </w:numPr>
    </w:pPr>
  </w:style>
  <w:style w:type="numbering" w:customStyle="1" w:styleId="ListNumbermultilevel">
    <w:name w:val="List Number (multilevel)"/>
    <w:uiPriority w:val="99"/>
    <w:rsid w:val="00A62E74"/>
    <w:pPr>
      <w:numPr>
        <w:numId w:val="2"/>
      </w:numPr>
    </w:pPr>
  </w:style>
  <w:style w:type="numbering" w:customStyle="1" w:styleId="ListBulletmultilevel">
    <w:name w:val="List Bullet (multilevel)"/>
    <w:uiPriority w:val="99"/>
    <w:rsid w:val="00A62E74"/>
    <w:pPr>
      <w:numPr>
        <w:numId w:val="3"/>
      </w:numPr>
    </w:pPr>
  </w:style>
  <w:style w:type="paragraph" w:customStyle="1" w:styleId="Vraznjtext">
    <w:name w:val="Výraznější text"/>
    <w:basedOn w:val="Normln"/>
    <w:uiPriority w:val="9"/>
    <w:qFormat/>
    <w:rsid w:val="00A62E74"/>
    <w:rPr>
      <w:sz w:val="24"/>
      <w:szCs w:val="24"/>
    </w:rPr>
  </w:style>
  <w:style w:type="paragraph" w:customStyle="1" w:styleId="Doplujcdaje">
    <w:name w:val="Doplňující údaje"/>
    <w:basedOn w:val="Bezmezer"/>
    <w:uiPriority w:val="10"/>
    <w:qFormat/>
    <w:rsid w:val="00A62E74"/>
    <w:rPr>
      <w:sz w:val="14"/>
      <w:szCs w:val="14"/>
    </w:rPr>
  </w:style>
  <w:style w:type="paragraph" w:styleId="Obsah2">
    <w:name w:val="toc 2"/>
    <w:basedOn w:val="Normln"/>
    <w:next w:val="Normln"/>
    <w:autoRedefine/>
    <w:uiPriority w:val="39"/>
    <w:unhideWhenUsed/>
    <w:qFormat/>
    <w:rsid w:val="00F24347"/>
    <w:pPr>
      <w:tabs>
        <w:tab w:val="left" w:pos="1134"/>
        <w:tab w:val="right" w:leader="dot" w:pos="8692"/>
      </w:tabs>
      <w:spacing w:after="40"/>
      <w:ind w:left="1134" w:hanging="567"/>
      <w:contextualSpacing/>
    </w:pPr>
    <w:rPr>
      <w:spacing w:val="-4"/>
    </w:rPr>
  </w:style>
  <w:style w:type="paragraph" w:styleId="Obsah1">
    <w:name w:val="toc 1"/>
    <w:basedOn w:val="Normln"/>
    <w:next w:val="Normln"/>
    <w:autoRedefine/>
    <w:uiPriority w:val="39"/>
    <w:unhideWhenUsed/>
    <w:qFormat/>
    <w:rsid w:val="00F24347"/>
    <w:pPr>
      <w:keepNext/>
      <w:tabs>
        <w:tab w:val="left" w:pos="567"/>
        <w:tab w:val="right" w:leader="dot" w:pos="8692"/>
      </w:tabs>
      <w:spacing w:after="40"/>
      <w:ind w:left="567" w:hanging="567"/>
    </w:pPr>
    <w:rPr>
      <w:b/>
      <w:caps/>
      <w:spacing w:val="-4"/>
    </w:rPr>
  </w:style>
  <w:style w:type="paragraph" w:styleId="Obsah3">
    <w:name w:val="toc 3"/>
    <w:basedOn w:val="Normln"/>
    <w:next w:val="Normln"/>
    <w:autoRedefine/>
    <w:uiPriority w:val="39"/>
    <w:unhideWhenUsed/>
    <w:qFormat/>
    <w:rsid w:val="00A62E74"/>
    <w:pPr>
      <w:spacing w:after="100"/>
      <w:ind w:left="360"/>
    </w:pPr>
  </w:style>
  <w:style w:type="character" w:styleId="Hypertextovodkaz">
    <w:name w:val="Hyperlink"/>
    <w:basedOn w:val="Standardnpsmoodstavce"/>
    <w:uiPriority w:val="99"/>
    <w:unhideWhenUsed/>
    <w:rsid w:val="00A62E74"/>
    <w:rPr>
      <w:noProof/>
      <w:color w:val="0563C1" w:themeColor="hyperlink"/>
      <w:u w:val="single"/>
    </w:rPr>
  </w:style>
  <w:style w:type="paragraph" w:styleId="Nadpisobsahu">
    <w:name w:val="TOC Heading"/>
    <w:basedOn w:val="Nadpis3"/>
    <w:next w:val="Normln"/>
    <w:uiPriority w:val="39"/>
    <w:unhideWhenUsed/>
    <w:qFormat/>
    <w:rsid w:val="00A62E74"/>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A62E74"/>
    <w:rPr>
      <w:sz w:val="18"/>
    </w:rPr>
  </w:style>
  <w:style w:type="paragraph" w:customStyle="1" w:styleId="Nadpis2-1">
    <w:name w:val="_Nadpis_2-1"/>
    <w:basedOn w:val="Odstavecseseznamem"/>
    <w:next w:val="Normln"/>
    <w:link w:val="Nadpis2-1Char"/>
    <w:qFormat/>
    <w:rsid w:val="00F24347"/>
    <w:pPr>
      <w:keepNext/>
      <w:numPr>
        <w:numId w:val="8"/>
      </w:numPr>
      <w:spacing w:before="240" w:after="120"/>
      <w:outlineLvl w:val="0"/>
    </w:pPr>
    <w:rPr>
      <w:rFonts w:asciiTheme="majorHAnsi" w:hAnsiTheme="majorHAnsi"/>
      <w:b/>
      <w:caps/>
      <w:sz w:val="22"/>
    </w:rPr>
  </w:style>
  <w:style w:type="paragraph" w:customStyle="1" w:styleId="Nadpis2-2">
    <w:name w:val="_Nadpis_2-2"/>
    <w:next w:val="Normln"/>
    <w:link w:val="Nadpis2-2Char"/>
    <w:qFormat/>
    <w:rsid w:val="00FE7ACA"/>
    <w:pPr>
      <w:widowControl w:val="0"/>
      <w:numPr>
        <w:ilvl w:val="1"/>
        <w:numId w:val="8"/>
      </w:numPr>
      <w:spacing w:before="240" w:after="120"/>
      <w:jc w:val="both"/>
      <w:outlineLvl w:val="1"/>
    </w:pPr>
    <w:rPr>
      <w:sz w:val="22"/>
    </w:rPr>
  </w:style>
  <w:style w:type="character" w:customStyle="1" w:styleId="Nadpis2-1Char">
    <w:name w:val="_Nadpis_2-1 Char"/>
    <w:basedOn w:val="Standardnpsmoodstavce"/>
    <w:link w:val="Nadpis2-1"/>
    <w:rsid w:val="00F24347"/>
    <w:rPr>
      <w:rFonts w:asciiTheme="majorHAnsi" w:hAnsiTheme="majorHAnsi"/>
      <w:b/>
      <w:caps/>
      <w:sz w:val="22"/>
    </w:rPr>
  </w:style>
  <w:style w:type="paragraph" w:customStyle="1" w:styleId="Text2-1">
    <w:name w:val="_Text_2-1"/>
    <w:basedOn w:val="Odstavecseseznamem"/>
    <w:link w:val="Text2-1Char"/>
    <w:qFormat/>
    <w:rsid w:val="00F24347"/>
    <w:pPr>
      <w:numPr>
        <w:ilvl w:val="2"/>
        <w:numId w:val="8"/>
      </w:numPr>
      <w:spacing w:after="120"/>
      <w:contextualSpacing w:val="0"/>
      <w:jc w:val="both"/>
    </w:pPr>
  </w:style>
  <w:style w:type="character" w:customStyle="1" w:styleId="Nadpis2-2Char">
    <w:name w:val="_Nadpis_2-2 Char"/>
    <w:basedOn w:val="Nadpis2-1Char"/>
    <w:link w:val="Nadpis2-2"/>
    <w:rsid w:val="00FE7ACA"/>
    <w:rPr>
      <w:rFonts w:asciiTheme="majorHAnsi" w:hAnsiTheme="majorHAnsi"/>
      <w:b w:val="0"/>
      <w:caps w:val="0"/>
      <w:sz w:val="22"/>
    </w:rPr>
  </w:style>
  <w:style w:type="paragraph" w:customStyle="1" w:styleId="Titul1">
    <w:name w:val="_Titul_1"/>
    <w:basedOn w:val="Normln"/>
    <w:qFormat/>
    <w:rsid w:val="00F24347"/>
    <w:rPr>
      <w:rFonts w:asciiTheme="majorHAnsi" w:hAnsiTheme="majorHAnsi"/>
      <w:b/>
      <w:sz w:val="48"/>
      <w:szCs w:val="44"/>
    </w:rPr>
  </w:style>
  <w:style w:type="character" w:customStyle="1" w:styleId="OdstavecseseznamemChar">
    <w:name w:val="Odstavec se seznamem Char"/>
    <w:basedOn w:val="Standardnpsmoodstavce"/>
    <w:link w:val="Odstavecseseznamem"/>
    <w:uiPriority w:val="34"/>
    <w:rsid w:val="00A62E74"/>
  </w:style>
  <w:style w:type="character" w:customStyle="1" w:styleId="Text2-1Char">
    <w:name w:val="_Text_2-1 Char"/>
    <w:basedOn w:val="Standardnpsmoodstavce"/>
    <w:link w:val="Text2-1"/>
    <w:rsid w:val="00F24347"/>
  </w:style>
  <w:style w:type="paragraph" w:customStyle="1" w:styleId="Titul2">
    <w:name w:val="_Titul_2"/>
    <w:basedOn w:val="Normln"/>
    <w:qFormat/>
    <w:rsid w:val="00F24347"/>
    <w:pPr>
      <w:tabs>
        <w:tab w:val="left" w:pos="6796"/>
      </w:tabs>
    </w:pPr>
    <w:rPr>
      <w:rFonts w:asciiTheme="majorHAnsi" w:hAnsiTheme="majorHAnsi"/>
      <w:b/>
      <w:sz w:val="36"/>
      <w:szCs w:val="32"/>
    </w:rPr>
  </w:style>
  <w:style w:type="paragraph" w:customStyle="1" w:styleId="Tituldatum">
    <w:name w:val="_Titul_datum"/>
    <w:basedOn w:val="Normln"/>
    <w:link w:val="TituldatumChar"/>
    <w:qFormat/>
    <w:rsid w:val="00F24347"/>
    <w:rPr>
      <w:sz w:val="24"/>
      <w:szCs w:val="24"/>
    </w:rPr>
  </w:style>
  <w:style w:type="character" w:customStyle="1" w:styleId="TituldatumChar">
    <w:name w:val="_Titul_datum Char"/>
    <w:basedOn w:val="Standardnpsmoodstavce"/>
    <w:link w:val="Tituldatum"/>
    <w:rsid w:val="00F24347"/>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A62E74"/>
    <w:pPr>
      <w:spacing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A62E74"/>
    <w:pPr>
      <w:spacing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A62E74"/>
    <w:pPr>
      <w:spacing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A62E74"/>
    <w:pPr>
      <w:spacing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A62E74"/>
    <w:pPr>
      <w:spacing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A62E74"/>
    <w:pPr>
      <w:spacing w:line="276" w:lineRule="auto"/>
      <w:ind w:left="1760"/>
    </w:pPr>
    <w:rPr>
      <w:rFonts w:ascii="Calibri" w:eastAsia="Calibri" w:hAnsi="Calibri" w:cs="Times New Roman"/>
      <w:sz w:val="22"/>
    </w:rPr>
  </w:style>
  <w:style w:type="paragraph" w:styleId="Revize">
    <w:name w:val="Revision"/>
    <w:hidden/>
    <w:uiPriority w:val="99"/>
    <w:semiHidden/>
    <w:rsid w:val="00B97CC3"/>
    <w:rPr>
      <w:rFonts w:ascii="Calibri" w:eastAsia="Calibri" w:hAnsi="Calibri" w:cs="Times New Roman"/>
      <w:sz w:val="22"/>
      <w:szCs w:val="22"/>
    </w:rPr>
  </w:style>
  <w:style w:type="paragraph" w:styleId="Textkomente">
    <w:name w:val="annotation text"/>
    <w:basedOn w:val="Normln"/>
    <w:link w:val="TextkomenteChar"/>
    <w:uiPriority w:val="99"/>
    <w:rsid w:val="00A62E74"/>
    <w:pPr>
      <w:widowControl w:val="0"/>
      <w:autoSpaceDE w:val="0"/>
      <w:autoSpaceDN w:val="0"/>
      <w:adjustRightInd w:val="0"/>
      <w:spacing w:before="20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A62E74"/>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A62E74"/>
    <w:pPr>
      <w:tabs>
        <w:tab w:val="left" w:pos="705"/>
      </w:tabs>
      <w:spacing w:after="0"/>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A62E74"/>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A62E74"/>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A62E74"/>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A62E74"/>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F24347"/>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F24347"/>
    <w:pPr>
      <w:numPr>
        <w:ilvl w:val="2"/>
      </w:numPr>
    </w:pPr>
  </w:style>
  <w:style w:type="paragraph" w:customStyle="1" w:styleId="Text1-1">
    <w:name w:val="_Text_1-1"/>
    <w:basedOn w:val="Normln"/>
    <w:link w:val="Text1-1Char"/>
    <w:rsid w:val="00F24347"/>
    <w:pPr>
      <w:numPr>
        <w:ilvl w:val="1"/>
        <w:numId w:val="7"/>
      </w:numPr>
      <w:spacing w:after="120"/>
      <w:jc w:val="both"/>
    </w:pPr>
  </w:style>
  <w:style w:type="paragraph" w:customStyle="1" w:styleId="Nadpis1-1">
    <w:name w:val="_Nadpis_1-1"/>
    <w:basedOn w:val="Odstavecseseznamem"/>
    <w:next w:val="Normln"/>
    <w:link w:val="Nadpis1-1Char"/>
    <w:qFormat/>
    <w:rsid w:val="00F24347"/>
    <w:pPr>
      <w:keepNext/>
      <w:numPr>
        <w:numId w:val="7"/>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F24347"/>
    <w:pPr>
      <w:numPr>
        <w:numId w:val="5"/>
      </w:numPr>
      <w:spacing w:after="80"/>
      <w:jc w:val="both"/>
    </w:pPr>
  </w:style>
  <w:style w:type="character" w:customStyle="1" w:styleId="Text1-1Char">
    <w:name w:val="_Text_1-1 Char"/>
    <w:basedOn w:val="Standardnpsmoodstavce"/>
    <w:link w:val="Text1-1"/>
    <w:rsid w:val="00F24347"/>
  </w:style>
  <w:style w:type="character" w:customStyle="1" w:styleId="Nadpis1-1Char">
    <w:name w:val="_Nadpis_1-1 Char"/>
    <w:basedOn w:val="Standardnpsmoodstavce"/>
    <w:link w:val="Nadpis1-1"/>
    <w:rsid w:val="00F24347"/>
    <w:rPr>
      <w:rFonts w:asciiTheme="majorHAnsi" w:hAnsiTheme="majorHAnsi"/>
      <w:b/>
      <w:caps/>
      <w:sz w:val="22"/>
    </w:rPr>
  </w:style>
  <w:style w:type="character" w:customStyle="1" w:styleId="Text1-2Char">
    <w:name w:val="_Text_1-2 Char"/>
    <w:basedOn w:val="Text1-1Char"/>
    <w:link w:val="Text1-2"/>
    <w:rsid w:val="00F24347"/>
  </w:style>
  <w:style w:type="character" w:customStyle="1" w:styleId="SeznamsodrkamiChar">
    <w:name w:val="Seznam s odrážkami Char"/>
    <w:basedOn w:val="Standardnpsmoodstavce"/>
    <w:link w:val="Seznamsodrkami"/>
    <w:uiPriority w:val="28"/>
    <w:rsid w:val="00A62E74"/>
  </w:style>
  <w:style w:type="character" w:customStyle="1" w:styleId="Odrka1-1Char">
    <w:name w:val="_Odrážka_1-1_• Char"/>
    <w:basedOn w:val="Standardnpsmoodstavce"/>
    <w:link w:val="Odrka1-1"/>
    <w:rsid w:val="00F24347"/>
  </w:style>
  <w:style w:type="paragraph" w:customStyle="1" w:styleId="Odrka1-2-">
    <w:name w:val="_Odrážka_1-2_-"/>
    <w:basedOn w:val="Odrka1-1"/>
    <w:qFormat/>
    <w:rsid w:val="00F24347"/>
    <w:pPr>
      <w:numPr>
        <w:ilvl w:val="1"/>
      </w:numPr>
    </w:pPr>
  </w:style>
  <w:style w:type="paragraph" w:customStyle="1" w:styleId="Odrka1-3">
    <w:name w:val="_Odrážka_1-3_·"/>
    <w:basedOn w:val="Odrka1-2-"/>
    <w:qFormat/>
    <w:rsid w:val="00F24347"/>
    <w:pPr>
      <w:numPr>
        <w:ilvl w:val="2"/>
      </w:numPr>
    </w:pPr>
  </w:style>
  <w:style w:type="paragraph" w:customStyle="1" w:styleId="Odstavec">
    <w:name w:val="Odstavec"/>
    <w:basedOn w:val="Text1-1"/>
    <w:link w:val="OdstavecChar"/>
    <w:qFormat/>
    <w:rsid w:val="00A63728"/>
    <w:pPr>
      <w:ind w:left="737"/>
    </w:pPr>
    <w:rPr>
      <w:sz w:val="22"/>
    </w:rPr>
  </w:style>
  <w:style w:type="paragraph" w:customStyle="1" w:styleId="Odstavec1-2i">
    <w:name w:val="_Odstavec_1-2_(i)"/>
    <w:basedOn w:val="Odstavec"/>
    <w:qFormat/>
    <w:rsid w:val="00F24347"/>
    <w:pPr>
      <w:ind w:left="879"/>
    </w:pPr>
  </w:style>
  <w:style w:type="paragraph" w:customStyle="1" w:styleId="Odstavec1-31">
    <w:name w:val="_Odstavec_1-3_1)"/>
    <w:basedOn w:val="Odstavec1-2i"/>
    <w:qFormat/>
    <w:rsid w:val="00F24347"/>
    <w:pPr>
      <w:numPr>
        <w:ilvl w:val="0"/>
        <w:numId w:val="0"/>
      </w:numPr>
      <w:tabs>
        <w:tab w:val="num" w:pos="1474"/>
      </w:tabs>
      <w:ind w:left="1474" w:hanging="737"/>
    </w:pPr>
  </w:style>
  <w:style w:type="paragraph" w:customStyle="1" w:styleId="Textbezslovn">
    <w:name w:val="_Text_bez_číslování"/>
    <w:basedOn w:val="Normln"/>
    <w:link w:val="TextbezslovnChar"/>
    <w:qFormat/>
    <w:rsid w:val="00F24347"/>
    <w:pPr>
      <w:spacing w:after="120"/>
      <w:ind w:left="737"/>
      <w:jc w:val="both"/>
    </w:pPr>
  </w:style>
  <w:style w:type="paragraph" w:customStyle="1" w:styleId="Zpat0">
    <w:name w:val="_Zápatí"/>
    <w:basedOn w:val="Zpat"/>
    <w:qFormat/>
    <w:rsid w:val="00A62E74"/>
    <w:pPr>
      <w:jc w:val="right"/>
    </w:pPr>
  </w:style>
  <w:style w:type="character" w:customStyle="1" w:styleId="Tun">
    <w:name w:val="_Tučně"/>
    <w:basedOn w:val="Standardnpsmoodstavce"/>
    <w:qFormat/>
    <w:rsid w:val="00F24347"/>
    <w:rPr>
      <w:b/>
    </w:rPr>
  </w:style>
  <w:style w:type="table" w:customStyle="1" w:styleId="Styl3">
    <w:name w:val="Styl3"/>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semiHidden/>
    <w:unhideWhenUsed/>
    <w:rsid w:val="00C42FE6"/>
    <w:rPr>
      <w:vertAlign w:val="superscript"/>
    </w:rPr>
  </w:style>
  <w:style w:type="paragraph" w:customStyle="1" w:styleId="Text2-2">
    <w:name w:val="_Text_2-2"/>
    <w:basedOn w:val="Text2-1"/>
    <w:link w:val="Text2-2Char"/>
    <w:qFormat/>
    <w:rsid w:val="00F24347"/>
    <w:pPr>
      <w:numPr>
        <w:ilvl w:val="3"/>
      </w:numPr>
    </w:pPr>
  </w:style>
  <w:style w:type="character" w:customStyle="1" w:styleId="Text2-2Char">
    <w:name w:val="_Text_2-2 Char"/>
    <w:basedOn w:val="Text2-1Char"/>
    <w:link w:val="Text2-2"/>
    <w:rsid w:val="00F24347"/>
  </w:style>
  <w:style w:type="paragraph" w:customStyle="1" w:styleId="Zkratky1">
    <w:name w:val="_Zkratky_1"/>
    <w:basedOn w:val="Normln"/>
    <w:qFormat/>
    <w:rsid w:val="00F24347"/>
    <w:pPr>
      <w:tabs>
        <w:tab w:val="right" w:leader="dot" w:pos="1134"/>
      </w:tabs>
    </w:pPr>
    <w:rPr>
      <w:b/>
      <w:sz w:val="16"/>
    </w:rPr>
  </w:style>
  <w:style w:type="paragraph" w:customStyle="1" w:styleId="Seznam1">
    <w:name w:val="_Seznam_[1]"/>
    <w:basedOn w:val="Normln"/>
    <w:qFormat/>
    <w:rsid w:val="00F24347"/>
    <w:pPr>
      <w:numPr>
        <w:numId w:val="6"/>
      </w:numPr>
      <w:spacing w:after="60"/>
      <w:jc w:val="both"/>
    </w:pPr>
    <w:rPr>
      <w:sz w:val="16"/>
    </w:rPr>
  </w:style>
  <w:style w:type="paragraph" w:customStyle="1" w:styleId="TPSeznam1slovan">
    <w:name w:val="TP_Seznam_[1]_číslovaný"/>
    <w:basedOn w:val="Normln"/>
    <w:rsid w:val="00A62E74"/>
    <w:pPr>
      <w:numPr>
        <w:numId w:val="4"/>
      </w:numPr>
    </w:pPr>
  </w:style>
  <w:style w:type="paragraph" w:customStyle="1" w:styleId="Zkratky2">
    <w:name w:val="_Zkratky_2"/>
    <w:basedOn w:val="Normln"/>
    <w:qFormat/>
    <w:rsid w:val="00F24347"/>
    <w:rPr>
      <w:sz w:val="16"/>
      <w:szCs w:val="16"/>
    </w:rPr>
  </w:style>
  <w:style w:type="character" w:customStyle="1" w:styleId="Tun-ZRUIT">
    <w:name w:val="_Tučně-ZRUŠIT"/>
    <w:basedOn w:val="Standardnpsmoodstavce"/>
    <w:uiPriority w:val="1"/>
    <w:qFormat/>
    <w:rsid w:val="00F24347"/>
    <w:rPr>
      <w:b w:val="0"/>
      <w:i w:val="0"/>
    </w:rPr>
  </w:style>
  <w:style w:type="paragraph" w:customStyle="1" w:styleId="Nadpisbezsl1-1">
    <w:name w:val="_Nadpis_bez_čísl_1-1"/>
    <w:qFormat/>
    <w:rsid w:val="00316F44"/>
    <w:pPr>
      <w:spacing w:before="240" w:after="480"/>
    </w:pPr>
    <w:rPr>
      <w:rFonts w:asciiTheme="majorHAnsi" w:hAnsiTheme="majorHAnsi"/>
      <w:b/>
      <w:caps/>
      <w:sz w:val="22"/>
    </w:rPr>
  </w:style>
  <w:style w:type="paragraph" w:customStyle="1" w:styleId="Nadpisbezsl1-2">
    <w:name w:val="_Nadpis_bez_čísl_1-2"/>
    <w:qFormat/>
    <w:rsid w:val="00F24347"/>
    <w:pPr>
      <w:spacing w:before="240" w:after="120"/>
    </w:pPr>
    <w:rPr>
      <w:rFonts w:asciiTheme="majorHAnsi" w:hAnsiTheme="majorHAnsi"/>
      <w:b/>
      <w:sz w:val="20"/>
      <w:szCs w:val="20"/>
    </w:rPr>
  </w:style>
  <w:style w:type="paragraph" w:customStyle="1" w:styleId="Textbezodsazen">
    <w:name w:val="_Text_bez_odsazení"/>
    <w:basedOn w:val="Normln"/>
    <w:link w:val="TextbezodsazenChar"/>
    <w:qFormat/>
    <w:rsid w:val="00F24347"/>
    <w:pPr>
      <w:spacing w:after="120"/>
      <w:jc w:val="both"/>
    </w:pPr>
  </w:style>
  <w:style w:type="character" w:customStyle="1" w:styleId="TextbezodsazenChar">
    <w:name w:val="_Text_bez_odsazení Char"/>
    <w:basedOn w:val="Standardnpsmoodstavce"/>
    <w:link w:val="Textbezodsazen"/>
    <w:rsid w:val="00F24347"/>
  </w:style>
  <w:style w:type="paragraph" w:customStyle="1" w:styleId="ZTPinfo-text">
    <w:name w:val="_ZTP_info-text"/>
    <w:basedOn w:val="Textbezslovn"/>
    <w:link w:val="ZTPinfo-textChar"/>
    <w:qFormat/>
    <w:rsid w:val="00F24347"/>
    <w:pPr>
      <w:ind w:left="0"/>
    </w:pPr>
    <w:rPr>
      <w:i/>
      <w:color w:val="00A1E0" w:themeColor="accent3"/>
    </w:rPr>
  </w:style>
  <w:style w:type="character" w:customStyle="1" w:styleId="ZTPinfo-textChar">
    <w:name w:val="_ZTP_info-text Char"/>
    <w:basedOn w:val="Standardnpsmoodstavce"/>
    <w:link w:val="ZTPinfo-text"/>
    <w:rsid w:val="00F24347"/>
    <w:rPr>
      <w:i/>
      <w:color w:val="00A1E0" w:themeColor="accent3"/>
    </w:rPr>
  </w:style>
  <w:style w:type="paragraph" w:customStyle="1" w:styleId="ZTPinfo-text-odr">
    <w:name w:val="_ZTP_info-text-odr"/>
    <w:basedOn w:val="ZTPinfo-text"/>
    <w:link w:val="ZTPinfo-text-odrChar"/>
    <w:qFormat/>
    <w:rsid w:val="00F24347"/>
    <w:pPr>
      <w:numPr>
        <w:numId w:val="9"/>
      </w:numPr>
    </w:pPr>
  </w:style>
  <w:style w:type="character" w:customStyle="1" w:styleId="ZTPinfo-text-odrChar">
    <w:name w:val="_ZTP_info-text-odr Char"/>
    <w:basedOn w:val="ZTPinfo-textChar"/>
    <w:link w:val="ZTPinfo-text-odr"/>
    <w:rsid w:val="00F24347"/>
    <w:rPr>
      <w:i/>
      <w:color w:val="00A1E0" w:themeColor="accent3"/>
    </w:rPr>
  </w:style>
  <w:style w:type="paragraph" w:customStyle="1" w:styleId="Tabulka">
    <w:name w:val="_Tabulka"/>
    <w:basedOn w:val="Textbezodsazen"/>
    <w:qFormat/>
    <w:rsid w:val="00F24347"/>
    <w:pPr>
      <w:spacing w:before="40" w:after="40"/>
    </w:pPr>
  </w:style>
  <w:style w:type="paragraph" w:customStyle="1" w:styleId="ZTPinfo-text-odr0">
    <w:name w:val="_ZTP_info-text-odr •"/>
    <w:basedOn w:val="ZTPinfo-text-odr"/>
    <w:link w:val="ZTPinfo-text-odrChar0"/>
    <w:qFormat/>
    <w:rsid w:val="00E725BB"/>
    <w:pPr>
      <w:numPr>
        <w:ilvl w:val="1"/>
      </w:numPr>
      <w:spacing w:after="40"/>
    </w:pPr>
    <w:rPr>
      <w:i w:val="0"/>
    </w:rPr>
  </w:style>
  <w:style w:type="character" w:customStyle="1" w:styleId="TextbezslovnChar">
    <w:name w:val="_Text_bez_číslování Char"/>
    <w:basedOn w:val="Standardnpsmoodstavce"/>
    <w:link w:val="Textbezslovn"/>
    <w:rsid w:val="00F24347"/>
  </w:style>
  <w:style w:type="character" w:customStyle="1" w:styleId="ZTPinfo-text-odrChar0">
    <w:name w:val="_ZTP_info-text-odr • Char"/>
    <w:basedOn w:val="ZTPinfo-text-odrChar"/>
    <w:link w:val="ZTPinfo-text-odr0"/>
    <w:rsid w:val="00E725BB"/>
    <w:rPr>
      <w:i w:val="0"/>
      <w:color w:val="00A1E0" w:themeColor="accent3"/>
    </w:rPr>
  </w:style>
  <w:style w:type="character" w:customStyle="1" w:styleId="Nzevakce">
    <w:name w:val="_Název_akce"/>
    <w:basedOn w:val="Standardnpsmoodstavce"/>
    <w:qFormat/>
    <w:rsid w:val="00F24347"/>
    <w:rPr>
      <w:rFonts w:asciiTheme="majorHAnsi" w:hAnsiTheme="majorHAnsi"/>
      <w:b/>
      <w:sz w:val="36"/>
    </w:rPr>
  </w:style>
  <w:style w:type="paragraph" w:customStyle="1" w:styleId="Odrka1-4">
    <w:name w:val="_Odrážka_1-4_•"/>
    <w:basedOn w:val="Odrka1-1"/>
    <w:qFormat/>
    <w:rsid w:val="00F24347"/>
    <w:pPr>
      <w:numPr>
        <w:ilvl w:val="3"/>
      </w:numPr>
    </w:pPr>
  </w:style>
  <w:style w:type="character" w:customStyle="1" w:styleId="OdstavecChar">
    <w:name w:val="Odstavec Char"/>
    <w:basedOn w:val="Standardnpsmoodstavce"/>
    <w:link w:val="Odstavec"/>
    <w:rsid w:val="00A63728"/>
    <w:rPr>
      <w:sz w:val="22"/>
    </w:rPr>
  </w:style>
  <w:style w:type="paragraph" w:customStyle="1" w:styleId="Odstavec1-41">
    <w:name w:val="_Odstavec_1-4_1."/>
    <w:basedOn w:val="Odstavec"/>
    <w:link w:val="Odstavec1-41Char"/>
    <w:qFormat/>
    <w:rsid w:val="00F24347"/>
    <w:pPr>
      <w:numPr>
        <w:ilvl w:val="3"/>
      </w:numPr>
    </w:pPr>
  </w:style>
  <w:style w:type="character" w:customStyle="1" w:styleId="Odstavec1-41Char">
    <w:name w:val="_Odstavec_1-4_1. Char"/>
    <w:basedOn w:val="OdstavecChar"/>
    <w:link w:val="Odstavec1-41"/>
    <w:rsid w:val="00F24347"/>
    <w:rPr>
      <w:sz w:val="22"/>
    </w:rPr>
  </w:style>
  <w:style w:type="paragraph" w:customStyle="1" w:styleId="Zpatvpravo">
    <w:name w:val="_Zápatí_vpravo"/>
    <w:basedOn w:val="Zpat"/>
    <w:qFormat/>
    <w:rsid w:val="00F24347"/>
    <w:pPr>
      <w:jc w:val="right"/>
    </w:pPr>
  </w:style>
  <w:style w:type="paragraph" w:customStyle="1" w:styleId="Zpatvlevo">
    <w:name w:val="_Zápatí_vlevo"/>
    <w:basedOn w:val="Zpatvpravo"/>
    <w:qFormat/>
    <w:rsid w:val="00F24347"/>
    <w:pPr>
      <w:jc w:val="left"/>
    </w:pPr>
  </w:style>
  <w:style w:type="character" w:customStyle="1" w:styleId="Znaka">
    <w:name w:val="_Značka"/>
    <w:basedOn w:val="Standardnpsmoodstavce"/>
    <w:uiPriority w:val="1"/>
    <w:rsid w:val="00F24347"/>
    <w:rPr>
      <w:rFonts w:asciiTheme="majorHAnsi" w:hAnsiTheme="majorHAnsi"/>
      <w:b/>
      <w:sz w:val="36"/>
    </w:rPr>
  </w:style>
  <w:style w:type="paragraph" w:customStyle="1" w:styleId="Default">
    <w:name w:val="Default"/>
    <w:rsid w:val="00392978"/>
    <w:pPr>
      <w:autoSpaceDE w:val="0"/>
      <w:autoSpaceDN w:val="0"/>
      <w:adjustRightInd w:val="0"/>
    </w:pPr>
    <w:rPr>
      <w:rFonts w:ascii="Arial" w:hAnsi="Arial" w:cs="Arial"/>
      <w:color w:val="000000"/>
      <w:sz w:val="24"/>
      <w:szCs w:val="24"/>
    </w:rPr>
  </w:style>
  <w:style w:type="character" w:customStyle="1" w:styleId="NzevChar1">
    <w:name w:val="Název Char1"/>
    <w:rsid w:val="00F2688E"/>
    <w:rPr>
      <w:rFonts w:ascii="Calibri Light" w:eastAsia="SimSun" w:hAnsi="Calibri Light" w:cs="font350"/>
      <w:b/>
      <w:bCs/>
      <w:spacing w:val="-10"/>
      <w:kern w:val="1"/>
      <w:sz w:val="56"/>
      <w:szCs w:val="56"/>
      <w:lang w:eastAsia="ar-SA"/>
    </w:rPr>
  </w:style>
  <w:style w:type="paragraph" w:customStyle="1" w:styleId="l2">
    <w:name w:val="l2"/>
    <w:basedOn w:val="Normln"/>
    <w:rsid w:val="00731CEB"/>
    <w:pPr>
      <w:spacing w:before="100" w:beforeAutospacing="1" w:after="100" w:afterAutospacing="1"/>
    </w:pPr>
    <w:rPr>
      <w:rFonts w:ascii="Times New Roman" w:eastAsia="Times New Roman" w:hAnsi="Times New Roman" w:cs="Times New Roman"/>
      <w:sz w:val="24"/>
      <w:szCs w:val="24"/>
      <w:lang w:eastAsia="cs-CZ"/>
    </w:rPr>
  </w:style>
  <w:style w:type="character" w:customStyle="1" w:styleId="h1a">
    <w:name w:val="h1a"/>
    <w:basedOn w:val="Standardnpsmoodstavce"/>
    <w:rsid w:val="00240478"/>
  </w:style>
  <w:style w:type="paragraph" w:customStyle="1" w:styleId="Odstavec1-1a">
    <w:name w:val="_Odstavec_1-1_a)"/>
    <w:basedOn w:val="Normln"/>
    <w:qFormat/>
    <w:rsid w:val="00C44EE1"/>
    <w:pPr>
      <w:tabs>
        <w:tab w:val="num" w:pos="1077"/>
      </w:tabs>
      <w:spacing w:before="0" w:after="80" w:line="264" w:lineRule="auto"/>
      <w:ind w:left="1077" w:hanging="340"/>
      <w:jc w:val="both"/>
    </w:pPr>
  </w:style>
  <w:style w:type="table" w:customStyle="1" w:styleId="Mkatabulky1">
    <w:name w:val="Mřížka tabulky1"/>
    <w:basedOn w:val="Normlntabulka"/>
    <w:next w:val="Mkatabulky"/>
    <w:uiPriority w:val="59"/>
    <w:rsid w:val="00E87124"/>
    <w:pPr>
      <w:spacing w:before="0"/>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ulka-7">
    <w:name w:val="_Tabulka-7"/>
    <w:basedOn w:val="Normln"/>
    <w:qFormat/>
    <w:rsid w:val="00E87124"/>
    <w:pPr>
      <w:spacing w:before="0"/>
    </w:pPr>
    <w:rPr>
      <w:sz w:val="14"/>
      <w:lang w:eastAsia="cs-CZ"/>
    </w:rPr>
  </w:style>
  <w:style w:type="character" w:styleId="Zstupntext">
    <w:name w:val="Placeholder Text"/>
    <w:basedOn w:val="Standardnpsmoodstavce"/>
    <w:uiPriority w:val="99"/>
    <w:semiHidden/>
    <w:rsid w:val="00D3365C"/>
    <w:rPr>
      <w:color w:val="808080"/>
    </w:rPr>
  </w:style>
  <w:style w:type="character" w:styleId="Nevyeenzmnka">
    <w:name w:val="Unresolved Mention"/>
    <w:basedOn w:val="Standardnpsmoodstavce"/>
    <w:uiPriority w:val="99"/>
    <w:semiHidden/>
    <w:unhideWhenUsed/>
    <w:rsid w:val="00D74F43"/>
    <w:rPr>
      <w:color w:val="605E5C"/>
      <w:shd w:val="clear" w:color="auto" w:fill="E1DFDD"/>
    </w:rPr>
  </w:style>
  <w:style w:type="character" w:customStyle="1" w:styleId="heading50">
    <w:name w:val="heading 50"/>
    <w:basedOn w:val="Standardnpsmoodstavce"/>
    <w:rsid w:val="00B015CB"/>
    <w:rPr>
      <w:b/>
      <w:bCs/>
      <w:shd w:val="clear" w:color="auto" w:fill="FFFFFF"/>
    </w:rPr>
  </w:style>
  <w:style w:type="paragraph" w:customStyle="1" w:styleId="Odstavec1-4a">
    <w:name w:val="_Odstavec_1-4_(a)"/>
    <w:basedOn w:val="Odstavec1-1a"/>
    <w:qFormat/>
    <w:rsid w:val="00DA12A2"/>
    <w:pPr>
      <w:tabs>
        <w:tab w:val="clear" w:pos="1077"/>
        <w:tab w:val="num" w:pos="2041"/>
      </w:tabs>
      <w:ind w:left="2041"/>
    </w:pPr>
  </w:style>
  <w:style w:type="paragraph" w:customStyle="1" w:styleId="Odstavec1-4i">
    <w:name w:val="_Odstavec_1-4_i)"/>
    <w:basedOn w:val="Odstavec1-1a"/>
    <w:qFormat/>
    <w:rsid w:val="00DA12A2"/>
    <w:pPr>
      <w:tabs>
        <w:tab w:val="clear" w:pos="1077"/>
        <w:tab w:val="num" w:pos="2381"/>
      </w:tabs>
      <w:ind w:left="238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5996328">
      <w:bodyDiv w:val="1"/>
      <w:marLeft w:val="0"/>
      <w:marRight w:val="0"/>
      <w:marTop w:val="0"/>
      <w:marBottom w:val="0"/>
      <w:divBdr>
        <w:top w:val="none" w:sz="0" w:space="0" w:color="auto"/>
        <w:left w:val="none" w:sz="0" w:space="0" w:color="auto"/>
        <w:bottom w:val="none" w:sz="0" w:space="0" w:color="auto"/>
        <w:right w:val="none" w:sz="0" w:space="0" w:color="auto"/>
      </w:divBdr>
    </w:div>
    <w:div w:id="180240912">
      <w:bodyDiv w:val="1"/>
      <w:marLeft w:val="0"/>
      <w:marRight w:val="0"/>
      <w:marTop w:val="0"/>
      <w:marBottom w:val="0"/>
      <w:divBdr>
        <w:top w:val="none" w:sz="0" w:space="0" w:color="auto"/>
        <w:left w:val="none" w:sz="0" w:space="0" w:color="auto"/>
        <w:bottom w:val="none" w:sz="0" w:space="0" w:color="auto"/>
        <w:right w:val="none" w:sz="0" w:space="0" w:color="auto"/>
      </w:divBdr>
    </w:div>
    <w:div w:id="190533503">
      <w:bodyDiv w:val="1"/>
      <w:marLeft w:val="0"/>
      <w:marRight w:val="0"/>
      <w:marTop w:val="0"/>
      <w:marBottom w:val="0"/>
      <w:divBdr>
        <w:top w:val="none" w:sz="0" w:space="0" w:color="auto"/>
        <w:left w:val="none" w:sz="0" w:space="0" w:color="auto"/>
        <w:bottom w:val="none" w:sz="0" w:space="0" w:color="auto"/>
        <w:right w:val="none" w:sz="0" w:space="0" w:color="auto"/>
      </w:divBdr>
    </w:div>
    <w:div w:id="195235377">
      <w:bodyDiv w:val="1"/>
      <w:marLeft w:val="0"/>
      <w:marRight w:val="0"/>
      <w:marTop w:val="0"/>
      <w:marBottom w:val="0"/>
      <w:divBdr>
        <w:top w:val="none" w:sz="0" w:space="0" w:color="auto"/>
        <w:left w:val="none" w:sz="0" w:space="0" w:color="auto"/>
        <w:bottom w:val="none" w:sz="0" w:space="0" w:color="auto"/>
        <w:right w:val="none" w:sz="0" w:space="0" w:color="auto"/>
      </w:divBdr>
    </w:div>
    <w:div w:id="319307675">
      <w:bodyDiv w:val="1"/>
      <w:marLeft w:val="0"/>
      <w:marRight w:val="0"/>
      <w:marTop w:val="0"/>
      <w:marBottom w:val="0"/>
      <w:divBdr>
        <w:top w:val="none" w:sz="0" w:space="0" w:color="auto"/>
        <w:left w:val="none" w:sz="0" w:space="0" w:color="auto"/>
        <w:bottom w:val="none" w:sz="0" w:space="0" w:color="auto"/>
        <w:right w:val="none" w:sz="0" w:space="0" w:color="auto"/>
      </w:divBdr>
    </w:div>
    <w:div w:id="522715207">
      <w:bodyDiv w:val="1"/>
      <w:marLeft w:val="0"/>
      <w:marRight w:val="0"/>
      <w:marTop w:val="0"/>
      <w:marBottom w:val="0"/>
      <w:divBdr>
        <w:top w:val="none" w:sz="0" w:space="0" w:color="auto"/>
        <w:left w:val="none" w:sz="0" w:space="0" w:color="auto"/>
        <w:bottom w:val="none" w:sz="0" w:space="0" w:color="auto"/>
        <w:right w:val="none" w:sz="0" w:space="0" w:color="auto"/>
      </w:divBdr>
    </w:div>
    <w:div w:id="668676855">
      <w:bodyDiv w:val="1"/>
      <w:marLeft w:val="0"/>
      <w:marRight w:val="0"/>
      <w:marTop w:val="0"/>
      <w:marBottom w:val="0"/>
      <w:divBdr>
        <w:top w:val="none" w:sz="0" w:space="0" w:color="auto"/>
        <w:left w:val="none" w:sz="0" w:space="0" w:color="auto"/>
        <w:bottom w:val="none" w:sz="0" w:space="0" w:color="auto"/>
        <w:right w:val="none" w:sz="0" w:space="0" w:color="auto"/>
      </w:divBdr>
    </w:div>
    <w:div w:id="699940807">
      <w:bodyDiv w:val="1"/>
      <w:marLeft w:val="0"/>
      <w:marRight w:val="0"/>
      <w:marTop w:val="0"/>
      <w:marBottom w:val="0"/>
      <w:divBdr>
        <w:top w:val="none" w:sz="0" w:space="0" w:color="auto"/>
        <w:left w:val="none" w:sz="0" w:space="0" w:color="auto"/>
        <w:bottom w:val="none" w:sz="0" w:space="0" w:color="auto"/>
        <w:right w:val="none" w:sz="0" w:space="0" w:color="auto"/>
      </w:divBdr>
    </w:div>
    <w:div w:id="776633982">
      <w:bodyDiv w:val="1"/>
      <w:marLeft w:val="0"/>
      <w:marRight w:val="0"/>
      <w:marTop w:val="0"/>
      <w:marBottom w:val="0"/>
      <w:divBdr>
        <w:top w:val="none" w:sz="0" w:space="0" w:color="auto"/>
        <w:left w:val="none" w:sz="0" w:space="0" w:color="auto"/>
        <w:bottom w:val="none" w:sz="0" w:space="0" w:color="auto"/>
        <w:right w:val="none" w:sz="0" w:space="0" w:color="auto"/>
      </w:divBdr>
    </w:div>
    <w:div w:id="879903743">
      <w:bodyDiv w:val="1"/>
      <w:marLeft w:val="0"/>
      <w:marRight w:val="0"/>
      <w:marTop w:val="0"/>
      <w:marBottom w:val="0"/>
      <w:divBdr>
        <w:top w:val="none" w:sz="0" w:space="0" w:color="auto"/>
        <w:left w:val="none" w:sz="0" w:space="0" w:color="auto"/>
        <w:bottom w:val="none" w:sz="0" w:space="0" w:color="auto"/>
        <w:right w:val="none" w:sz="0" w:space="0" w:color="auto"/>
      </w:divBdr>
      <w:divsChild>
        <w:div w:id="319121313">
          <w:marLeft w:val="547"/>
          <w:marRight w:val="0"/>
          <w:marTop w:val="120"/>
          <w:marBottom w:val="0"/>
          <w:divBdr>
            <w:top w:val="none" w:sz="0" w:space="0" w:color="auto"/>
            <w:left w:val="none" w:sz="0" w:space="0" w:color="auto"/>
            <w:bottom w:val="none" w:sz="0" w:space="0" w:color="auto"/>
            <w:right w:val="none" w:sz="0" w:space="0" w:color="auto"/>
          </w:divBdr>
        </w:div>
        <w:div w:id="733164896">
          <w:marLeft w:val="547"/>
          <w:marRight w:val="0"/>
          <w:marTop w:val="120"/>
          <w:marBottom w:val="0"/>
          <w:divBdr>
            <w:top w:val="none" w:sz="0" w:space="0" w:color="auto"/>
            <w:left w:val="none" w:sz="0" w:space="0" w:color="auto"/>
            <w:bottom w:val="none" w:sz="0" w:space="0" w:color="auto"/>
            <w:right w:val="none" w:sz="0" w:space="0" w:color="auto"/>
          </w:divBdr>
        </w:div>
        <w:div w:id="902176639">
          <w:marLeft w:val="547"/>
          <w:marRight w:val="0"/>
          <w:marTop w:val="120"/>
          <w:marBottom w:val="0"/>
          <w:divBdr>
            <w:top w:val="none" w:sz="0" w:space="0" w:color="auto"/>
            <w:left w:val="none" w:sz="0" w:space="0" w:color="auto"/>
            <w:bottom w:val="none" w:sz="0" w:space="0" w:color="auto"/>
            <w:right w:val="none" w:sz="0" w:space="0" w:color="auto"/>
          </w:divBdr>
        </w:div>
        <w:div w:id="1148132704">
          <w:marLeft w:val="547"/>
          <w:marRight w:val="0"/>
          <w:marTop w:val="120"/>
          <w:marBottom w:val="0"/>
          <w:divBdr>
            <w:top w:val="none" w:sz="0" w:space="0" w:color="auto"/>
            <w:left w:val="none" w:sz="0" w:space="0" w:color="auto"/>
            <w:bottom w:val="none" w:sz="0" w:space="0" w:color="auto"/>
            <w:right w:val="none" w:sz="0" w:space="0" w:color="auto"/>
          </w:divBdr>
        </w:div>
        <w:div w:id="1610971588">
          <w:marLeft w:val="547"/>
          <w:marRight w:val="0"/>
          <w:marTop w:val="120"/>
          <w:marBottom w:val="0"/>
          <w:divBdr>
            <w:top w:val="none" w:sz="0" w:space="0" w:color="auto"/>
            <w:left w:val="none" w:sz="0" w:space="0" w:color="auto"/>
            <w:bottom w:val="none" w:sz="0" w:space="0" w:color="auto"/>
            <w:right w:val="none" w:sz="0" w:space="0" w:color="auto"/>
          </w:divBdr>
        </w:div>
        <w:div w:id="1692757825">
          <w:marLeft w:val="547"/>
          <w:marRight w:val="0"/>
          <w:marTop w:val="120"/>
          <w:marBottom w:val="0"/>
          <w:divBdr>
            <w:top w:val="none" w:sz="0" w:space="0" w:color="auto"/>
            <w:left w:val="none" w:sz="0" w:space="0" w:color="auto"/>
            <w:bottom w:val="none" w:sz="0" w:space="0" w:color="auto"/>
            <w:right w:val="none" w:sz="0" w:space="0" w:color="auto"/>
          </w:divBdr>
        </w:div>
      </w:divsChild>
    </w:div>
    <w:div w:id="892501494">
      <w:bodyDiv w:val="1"/>
      <w:marLeft w:val="0"/>
      <w:marRight w:val="0"/>
      <w:marTop w:val="0"/>
      <w:marBottom w:val="0"/>
      <w:divBdr>
        <w:top w:val="none" w:sz="0" w:space="0" w:color="auto"/>
        <w:left w:val="none" w:sz="0" w:space="0" w:color="auto"/>
        <w:bottom w:val="none" w:sz="0" w:space="0" w:color="auto"/>
        <w:right w:val="none" w:sz="0" w:space="0" w:color="auto"/>
      </w:divBdr>
    </w:div>
    <w:div w:id="931469221">
      <w:bodyDiv w:val="1"/>
      <w:marLeft w:val="0"/>
      <w:marRight w:val="0"/>
      <w:marTop w:val="0"/>
      <w:marBottom w:val="0"/>
      <w:divBdr>
        <w:top w:val="none" w:sz="0" w:space="0" w:color="auto"/>
        <w:left w:val="none" w:sz="0" w:space="0" w:color="auto"/>
        <w:bottom w:val="none" w:sz="0" w:space="0" w:color="auto"/>
        <w:right w:val="none" w:sz="0" w:space="0" w:color="auto"/>
      </w:divBdr>
    </w:div>
    <w:div w:id="938803494">
      <w:bodyDiv w:val="1"/>
      <w:marLeft w:val="0"/>
      <w:marRight w:val="0"/>
      <w:marTop w:val="0"/>
      <w:marBottom w:val="0"/>
      <w:divBdr>
        <w:top w:val="none" w:sz="0" w:space="0" w:color="auto"/>
        <w:left w:val="none" w:sz="0" w:space="0" w:color="auto"/>
        <w:bottom w:val="none" w:sz="0" w:space="0" w:color="auto"/>
        <w:right w:val="none" w:sz="0" w:space="0" w:color="auto"/>
      </w:divBdr>
    </w:div>
    <w:div w:id="1074013249">
      <w:bodyDiv w:val="1"/>
      <w:marLeft w:val="0"/>
      <w:marRight w:val="0"/>
      <w:marTop w:val="0"/>
      <w:marBottom w:val="0"/>
      <w:divBdr>
        <w:top w:val="none" w:sz="0" w:space="0" w:color="auto"/>
        <w:left w:val="none" w:sz="0" w:space="0" w:color="auto"/>
        <w:bottom w:val="none" w:sz="0" w:space="0" w:color="auto"/>
        <w:right w:val="none" w:sz="0" w:space="0" w:color="auto"/>
      </w:divBdr>
    </w:div>
    <w:div w:id="1196578921">
      <w:bodyDiv w:val="1"/>
      <w:marLeft w:val="0"/>
      <w:marRight w:val="0"/>
      <w:marTop w:val="0"/>
      <w:marBottom w:val="0"/>
      <w:divBdr>
        <w:top w:val="none" w:sz="0" w:space="0" w:color="auto"/>
        <w:left w:val="none" w:sz="0" w:space="0" w:color="auto"/>
        <w:bottom w:val="none" w:sz="0" w:space="0" w:color="auto"/>
        <w:right w:val="none" w:sz="0" w:space="0" w:color="auto"/>
      </w:divBdr>
    </w:div>
    <w:div w:id="1504515692">
      <w:bodyDiv w:val="1"/>
      <w:marLeft w:val="0"/>
      <w:marRight w:val="0"/>
      <w:marTop w:val="0"/>
      <w:marBottom w:val="0"/>
      <w:divBdr>
        <w:top w:val="none" w:sz="0" w:space="0" w:color="auto"/>
        <w:left w:val="none" w:sz="0" w:space="0" w:color="auto"/>
        <w:bottom w:val="none" w:sz="0" w:space="0" w:color="auto"/>
        <w:right w:val="none" w:sz="0" w:space="0" w:color="auto"/>
      </w:divBdr>
    </w:div>
    <w:div w:id="1582988482">
      <w:bodyDiv w:val="1"/>
      <w:marLeft w:val="0"/>
      <w:marRight w:val="0"/>
      <w:marTop w:val="0"/>
      <w:marBottom w:val="0"/>
      <w:divBdr>
        <w:top w:val="none" w:sz="0" w:space="0" w:color="auto"/>
        <w:left w:val="none" w:sz="0" w:space="0" w:color="auto"/>
        <w:bottom w:val="none" w:sz="0" w:space="0" w:color="auto"/>
        <w:right w:val="none" w:sz="0" w:space="0" w:color="auto"/>
      </w:divBdr>
    </w:div>
    <w:div w:id="1637880712">
      <w:bodyDiv w:val="1"/>
      <w:marLeft w:val="0"/>
      <w:marRight w:val="0"/>
      <w:marTop w:val="0"/>
      <w:marBottom w:val="0"/>
      <w:divBdr>
        <w:top w:val="none" w:sz="0" w:space="0" w:color="auto"/>
        <w:left w:val="none" w:sz="0" w:space="0" w:color="auto"/>
        <w:bottom w:val="none" w:sz="0" w:space="0" w:color="auto"/>
        <w:right w:val="none" w:sz="0" w:space="0" w:color="auto"/>
      </w:divBdr>
    </w:div>
    <w:div w:id="1656448243">
      <w:bodyDiv w:val="1"/>
      <w:marLeft w:val="0"/>
      <w:marRight w:val="0"/>
      <w:marTop w:val="0"/>
      <w:marBottom w:val="0"/>
      <w:divBdr>
        <w:top w:val="none" w:sz="0" w:space="0" w:color="auto"/>
        <w:left w:val="none" w:sz="0" w:space="0" w:color="auto"/>
        <w:bottom w:val="none" w:sz="0" w:space="0" w:color="auto"/>
        <w:right w:val="none" w:sz="0" w:space="0" w:color="auto"/>
      </w:divBdr>
    </w:div>
    <w:div w:id="1733238741">
      <w:bodyDiv w:val="1"/>
      <w:marLeft w:val="0"/>
      <w:marRight w:val="0"/>
      <w:marTop w:val="0"/>
      <w:marBottom w:val="0"/>
      <w:divBdr>
        <w:top w:val="none" w:sz="0" w:space="0" w:color="auto"/>
        <w:left w:val="none" w:sz="0" w:space="0" w:color="auto"/>
        <w:bottom w:val="none" w:sz="0" w:space="0" w:color="auto"/>
        <w:right w:val="none" w:sz="0" w:space="0" w:color="auto"/>
      </w:divBdr>
    </w:div>
    <w:div w:id="1793162849">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2"/>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image" Target="media/image5.png"/><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footer" Target="footer2.xml"/><Relationship Id="rId17" Type="http://schemas.openxmlformats.org/officeDocument/2006/relationships/image" Target="media/image4.emf"/><Relationship Id="rId2" Type="http://schemas.openxmlformats.org/officeDocument/2006/relationships/customXml" Target="../customXml/item2.xml"/><Relationship Id="rId16" Type="http://schemas.openxmlformats.org/officeDocument/2006/relationships/image" Target="media/image3.png"/><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image" Target="media/image2.emf"/><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image" Target="media/image6.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3.xml"/><Relationship Id="rId22" Type="http://schemas.openxmlformats.org/officeDocument/2006/relationships/glossaryDocument" Target="glossary/document.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BBE471799B8948219C6ADD55BAA110A5"/>
        <w:category>
          <w:name w:val="Obecné"/>
          <w:gallery w:val="placeholder"/>
        </w:category>
        <w:types>
          <w:type w:val="bbPlcHdr"/>
        </w:types>
        <w:behaviors>
          <w:behavior w:val="content"/>
        </w:behaviors>
        <w:guid w:val="{CC1EC39F-1BE7-44EB-9383-7D99D6F461DA}"/>
      </w:docPartPr>
      <w:docPartBody>
        <w:p w:rsidR="00DF48F1" w:rsidRDefault="00DF48F1" w:rsidP="00DF48F1">
          <w:pPr>
            <w:pStyle w:val="BBE471799B8948219C6ADD55BAA110A5"/>
          </w:pPr>
          <w:r w:rsidRPr="00966B7F">
            <w:rPr>
              <w:rStyle w:val="Zstupntext"/>
            </w:rPr>
            <w:t>[Název]</w:t>
          </w:r>
        </w:p>
      </w:docPartBody>
    </w:docPart>
    <w:docPart>
      <w:docPartPr>
        <w:name w:val="EA2A5204C6954B4E889543CF8DA97EF3"/>
        <w:category>
          <w:name w:val="Obecné"/>
          <w:gallery w:val="placeholder"/>
        </w:category>
        <w:types>
          <w:type w:val="bbPlcHdr"/>
        </w:types>
        <w:behaviors>
          <w:behavior w:val="content"/>
        </w:behaviors>
        <w:guid w:val="{A6609C48-C743-475C-9263-39B61F458F66}"/>
      </w:docPartPr>
      <w:docPartBody>
        <w:p w:rsidR="00DF48F1" w:rsidRDefault="00DF48F1" w:rsidP="00DF48F1">
          <w:pPr>
            <w:pStyle w:val="EA2A5204C6954B4E889543CF8DA97EF3"/>
          </w:pPr>
          <w:r w:rsidRPr="004E4619">
            <w:rPr>
              <w:rStyle w:val="Zstupntext"/>
            </w:rPr>
            <w:t>[Předmět]</w:t>
          </w:r>
        </w:p>
      </w:docPartBody>
    </w:docPart>
    <w:docPart>
      <w:docPartPr>
        <w:name w:val="400586057D754F61B73417ED4DC6DE3A"/>
        <w:category>
          <w:name w:val="Obecné"/>
          <w:gallery w:val="placeholder"/>
        </w:category>
        <w:types>
          <w:type w:val="bbPlcHdr"/>
        </w:types>
        <w:behaviors>
          <w:behavior w:val="content"/>
        </w:behaviors>
        <w:guid w:val="{C41064AF-239D-4DAA-8226-BDDDDE50A3DF}"/>
      </w:docPartPr>
      <w:docPartBody>
        <w:p w:rsidR="00DF48F1" w:rsidRDefault="00DF48F1" w:rsidP="00DF48F1">
          <w:pPr>
            <w:pStyle w:val="400586057D754F61B73417ED4DC6DE3A"/>
          </w:pPr>
          <w:r w:rsidRPr="00A90781">
            <w:rPr>
              <w:rStyle w:val="Zstupntext"/>
            </w:rPr>
            <w:t>[Předmět]</w:t>
          </w:r>
        </w:p>
      </w:docPartBody>
    </w:docPart>
    <w:docPart>
      <w:docPartPr>
        <w:name w:val="ED8AC53F36604A9887CC0321DDF21E5A"/>
        <w:category>
          <w:name w:val="Obecné"/>
          <w:gallery w:val="placeholder"/>
        </w:category>
        <w:types>
          <w:type w:val="bbPlcHdr"/>
        </w:types>
        <w:behaviors>
          <w:behavior w:val="content"/>
        </w:behaviors>
        <w:guid w:val="{D7B85FD1-2F96-404E-9047-1CCBC079766E}"/>
      </w:docPartPr>
      <w:docPartBody>
        <w:p w:rsidR="00DF48F1" w:rsidRDefault="00DF48F1" w:rsidP="00DF48F1">
          <w:pPr>
            <w:pStyle w:val="ED8AC53F36604A9887CC0321DDF21E5A"/>
          </w:pPr>
          <w:r w:rsidRPr="00A90781">
            <w:rPr>
              <w:rStyle w:val="Zstupntext"/>
            </w:rPr>
            <w:t>[Název]</w:t>
          </w:r>
        </w:p>
      </w:docPartBody>
    </w:docPart>
    <w:docPart>
      <w:docPartPr>
        <w:name w:val="E856F4BF04304E93BEBCC80FC000AF4A"/>
        <w:category>
          <w:name w:val="Obecné"/>
          <w:gallery w:val="placeholder"/>
        </w:category>
        <w:types>
          <w:type w:val="bbPlcHdr"/>
        </w:types>
        <w:behaviors>
          <w:behavior w:val="content"/>
        </w:behaviors>
        <w:guid w:val="{04A2F4D3-D5EB-4DC8-9D54-6D3DE1DE69BE}"/>
      </w:docPartPr>
      <w:docPartBody>
        <w:p w:rsidR="00DF48F1" w:rsidRDefault="00DF48F1" w:rsidP="00DF48F1">
          <w:pPr>
            <w:pStyle w:val="E856F4BF04304E93BEBCC80FC000AF4A"/>
          </w:pPr>
          <w:r w:rsidRPr="00A90781">
            <w:rPr>
              <w:rStyle w:val="Zstupntext"/>
            </w:rPr>
            <w:t>[Předmět]</w:t>
          </w:r>
        </w:p>
      </w:docPartBody>
    </w:docPart>
    <w:docPart>
      <w:docPartPr>
        <w:name w:val="B824F27CABCD487189FD310A0277088F"/>
        <w:category>
          <w:name w:val="Obecné"/>
          <w:gallery w:val="placeholder"/>
        </w:category>
        <w:types>
          <w:type w:val="bbPlcHdr"/>
        </w:types>
        <w:behaviors>
          <w:behavior w:val="content"/>
        </w:behaviors>
        <w:guid w:val="{7E6B6197-8EFD-453F-8F26-16AF75579EB2}"/>
      </w:docPartPr>
      <w:docPartBody>
        <w:p w:rsidR="00DF48F1" w:rsidRDefault="00DF48F1" w:rsidP="00DF48F1">
          <w:pPr>
            <w:pStyle w:val="B824F27CABCD487189FD310A0277088F"/>
          </w:pPr>
          <w:r w:rsidRPr="00A90781">
            <w:rPr>
              <w:rStyle w:val="Zstupntext"/>
            </w:rPr>
            <w:t>[Název]</w:t>
          </w:r>
        </w:p>
      </w:docPartBody>
    </w:docPart>
    <w:docPart>
      <w:docPartPr>
        <w:name w:val="00E7B7E14F1B4D6AA5ECF17037185A5B"/>
        <w:category>
          <w:name w:val="Obecné"/>
          <w:gallery w:val="placeholder"/>
        </w:category>
        <w:types>
          <w:type w:val="bbPlcHdr"/>
        </w:types>
        <w:behaviors>
          <w:behavior w:val="content"/>
        </w:behaviors>
        <w:guid w:val="{D8D89240-D41A-49E6-A1A1-3C3868D70996}"/>
      </w:docPartPr>
      <w:docPartBody>
        <w:p w:rsidR="005B1A63" w:rsidRDefault="00513C3D">
          <w:r w:rsidRPr="003F67DE">
            <w:rPr>
              <w:rStyle w:val="Zstupntext"/>
            </w:rPr>
            <w:t>[Klíčová slova]</w:t>
          </w:r>
        </w:p>
      </w:docPartBody>
    </w:docPart>
    <w:docPart>
      <w:docPartPr>
        <w:name w:val="F811B636947B47AEAA9822FC05E3E7EE"/>
        <w:category>
          <w:name w:val="Obecné"/>
          <w:gallery w:val="placeholder"/>
        </w:category>
        <w:types>
          <w:type w:val="bbPlcHdr"/>
        </w:types>
        <w:behaviors>
          <w:behavior w:val="content"/>
        </w:behaviors>
        <w:guid w:val="{8E63781F-FC4C-48F7-890B-284BD0A1E6A9}"/>
      </w:docPartPr>
      <w:docPartBody>
        <w:p w:rsidR="00212041" w:rsidRDefault="00212041" w:rsidP="00212041">
          <w:pPr>
            <w:pStyle w:val="F811B636947B47AEAA9822FC05E3E7EE"/>
          </w:pPr>
          <w:r w:rsidRPr="00D72F41">
            <w:rPr>
              <w:rStyle w:val="Zstupntext"/>
            </w:rPr>
            <w:t>Klikněte sem a zadejte text.</w:t>
          </w:r>
        </w:p>
      </w:docPartBody>
    </w:docPart>
    <w:docPart>
      <w:docPartPr>
        <w:name w:val="4C0518B3ABB84C129B94E0A95565F566"/>
        <w:category>
          <w:name w:val="Obecné"/>
          <w:gallery w:val="placeholder"/>
        </w:category>
        <w:types>
          <w:type w:val="bbPlcHdr"/>
        </w:types>
        <w:behaviors>
          <w:behavior w:val="content"/>
        </w:behaviors>
        <w:guid w:val="{1B96AB72-11B6-45D6-A0C0-C73BCF717704}"/>
      </w:docPartPr>
      <w:docPartBody>
        <w:p w:rsidR="00212041" w:rsidRDefault="00212041" w:rsidP="00212041">
          <w:pPr>
            <w:pStyle w:val="4C0518B3ABB84C129B94E0A95565F566"/>
          </w:pPr>
          <w:r w:rsidRPr="00D72F41">
            <w:rPr>
              <w:rStyle w:val="Zstupntext"/>
            </w:rPr>
            <w:t>Klikněte sem a zadejte text.</w:t>
          </w:r>
        </w:p>
      </w:docPartBody>
    </w:docPart>
    <w:docPart>
      <w:docPartPr>
        <w:name w:val="C7ED654597684E92986079E442E6F100"/>
        <w:category>
          <w:name w:val="Obecné"/>
          <w:gallery w:val="placeholder"/>
        </w:category>
        <w:types>
          <w:type w:val="bbPlcHdr"/>
        </w:types>
        <w:behaviors>
          <w:behavior w:val="content"/>
        </w:behaviors>
        <w:guid w:val="{61ED92E6-E82C-4E0A-927B-EFA8682AD031}"/>
      </w:docPartPr>
      <w:docPartBody>
        <w:p w:rsidR="00212041" w:rsidRDefault="00212041" w:rsidP="00212041">
          <w:pPr>
            <w:pStyle w:val="C7ED654597684E92986079E442E6F100"/>
          </w:pPr>
          <w:r w:rsidRPr="00D72F41">
            <w:rPr>
              <w:rStyle w:val="Zstupntext"/>
            </w:rPr>
            <w:t>Klikněte sem a zadejte text.</w:t>
          </w:r>
        </w:p>
      </w:docPartBody>
    </w:docPart>
    <w:docPart>
      <w:docPartPr>
        <w:name w:val="2A525BE088154C6D88005277F881D02B"/>
        <w:category>
          <w:name w:val="Obecné"/>
          <w:gallery w:val="placeholder"/>
        </w:category>
        <w:types>
          <w:type w:val="bbPlcHdr"/>
        </w:types>
        <w:behaviors>
          <w:behavior w:val="content"/>
        </w:behaviors>
        <w:guid w:val="{9E8D0391-4EF0-4D32-A2DB-EAF484D2E9B7}"/>
      </w:docPartPr>
      <w:docPartBody>
        <w:p w:rsidR="00212041" w:rsidRDefault="00212041" w:rsidP="00212041">
          <w:pPr>
            <w:pStyle w:val="2A525BE088154C6D88005277F881D02B"/>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font350">
    <w:altName w:val="Times New Roman"/>
    <w:charset w:val="EE"/>
    <w:family w:val="auto"/>
    <w:pitch w:val="variable"/>
  </w:font>
  <w:font w:name="Arial Narrow">
    <w:panose1 w:val="020B0606020202030204"/>
    <w:charset w:val="EE"/>
    <w:family w:val="swiss"/>
    <w:pitch w:val="variable"/>
    <w:sig w:usb0="00000287" w:usb1="00000800" w:usb2="00000000" w:usb3="00000000" w:csb0="0000009F" w:csb1="00000000"/>
  </w:font>
  <w:font w:name="Aptos">
    <w:charset w:val="00"/>
    <w:family w:val="swiss"/>
    <w:pitch w:val="variable"/>
    <w:sig w:usb0="20000287" w:usb1="00000003" w:usb2="00000000" w:usb3="00000000" w:csb0="0000019F" w:csb1="00000000"/>
  </w:font>
  <w:font w:name="Yu Mincho">
    <w:charset w:val="80"/>
    <w:family w:val="roman"/>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D0745"/>
    <w:rsid w:val="00032985"/>
    <w:rsid w:val="000436F0"/>
    <w:rsid w:val="00045B6C"/>
    <w:rsid w:val="00062D0F"/>
    <w:rsid w:val="00076DD5"/>
    <w:rsid w:val="0008655F"/>
    <w:rsid w:val="00086ED7"/>
    <w:rsid w:val="00087475"/>
    <w:rsid w:val="00090C09"/>
    <w:rsid w:val="00097F3B"/>
    <w:rsid w:val="000A65BB"/>
    <w:rsid w:val="000C76CB"/>
    <w:rsid w:val="00111F57"/>
    <w:rsid w:val="0013383E"/>
    <w:rsid w:val="00161329"/>
    <w:rsid w:val="001650EA"/>
    <w:rsid w:val="001A11D4"/>
    <w:rsid w:val="001B60D9"/>
    <w:rsid w:val="001F12AB"/>
    <w:rsid w:val="00207A73"/>
    <w:rsid w:val="00207ED5"/>
    <w:rsid w:val="00212041"/>
    <w:rsid w:val="002169DE"/>
    <w:rsid w:val="002211AF"/>
    <w:rsid w:val="002211DC"/>
    <w:rsid w:val="00221B67"/>
    <w:rsid w:val="00242517"/>
    <w:rsid w:val="002871B8"/>
    <w:rsid w:val="002902A1"/>
    <w:rsid w:val="00293ECE"/>
    <w:rsid w:val="002A4AF3"/>
    <w:rsid w:val="002B16F9"/>
    <w:rsid w:val="002E6712"/>
    <w:rsid w:val="00303665"/>
    <w:rsid w:val="00335E79"/>
    <w:rsid w:val="00350528"/>
    <w:rsid w:val="00364E91"/>
    <w:rsid w:val="00376087"/>
    <w:rsid w:val="003851F1"/>
    <w:rsid w:val="0038667C"/>
    <w:rsid w:val="003946A2"/>
    <w:rsid w:val="00397518"/>
    <w:rsid w:val="003B1CFE"/>
    <w:rsid w:val="003B5644"/>
    <w:rsid w:val="003D31E0"/>
    <w:rsid w:val="003F032A"/>
    <w:rsid w:val="00410CAD"/>
    <w:rsid w:val="00426CE5"/>
    <w:rsid w:val="004303F5"/>
    <w:rsid w:val="004329F3"/>
    <w:rsid w:val="004361EE"/>
    <w:rsid w:val="00446FCD"/>
    <w:rsid w:val="00464A59"/>
    <w:rsid w:val="004710B6"/>
    <w:rsid w:val="00474145"/>
    <w:rsid w:val="00475168"/>
    <w:rsid w:val="004B77A5"/>
    <w:rsid w:val="004E797A"/>
    <w:rsid w:val="004E7D75"/>
    <w:rsid w:val="004F7868"/>
    <w:rsid w:val="00504F64"/>
    <w:rsid w:val="0050582D"/>
    <w:rsid w:val="00513C3D"/>
    <w:rsid w:val="00526016"/>
    <w:rsid w:val="005327B1"/>
    <w:rsid w:val="00552828"/>
    <w:rsid w:val="00553056"/>
    <w:rsid w:val="005700A3"/>
    <w:rsid w:val="005A0B82"/>
    <w:rsid w:val="005A144F"/>
    <w:rsid w:val="005B083F"/>
    <w:rsid w:val="005B1A63"/>
    <w:rsid w:val="005B6537"/>
    <w:rsid w:val="005B6CD5"/>
    <w:rsid w:val="005D1CA2"/>
    <w:rsid w:val="005F2488"/>
    <w:rsid w:val="00614072"/>
    <w:rsid w:val="00615786"/>
    <w:rsid w:val="006301B5"/>
    <w:rsid w:val="0063573D"/>
    <w:rsid w:val="00665620"/>
    <w:rsid w:val="006755DE"/>
    <w:rsid w:val="006B4F7D"/>
    <w:rsid w:val="006E2826"/>
    <w:rsid w:val="006E7154"/>
    <w:rsid w:val="00700C8A"/>
    <w:rsid w:val="00707D1F"/>
    <w:rsid w:val="00726EE9"/>
    <w:rsid w:val="00736FD2"/>
    <w:rsid w:val="00756E4C"/>
    <w:rsid w:val="00760F1F"/>
    <w:rsid w:val="007671FF"/>
    <w:rsid w:val="007868C7"/>
    <w:rsid w:val="007A0FFE"/>
    <w:rsid w:val="007B02EF"/>
    <w:rsid w:val="007B3AE8"/>
    <w:rsid w:val="007F5A4D"/>
    <w:rsid w:val="00803BB8"/>
    <w:rsid w:val="00850866"/>
    <w:rsid w:val="008566E2"/>
    <w:rsid w:val="00865EA9"/>
    <w:rsid w:val="00866496"/>
    <w:rsid w:val="008706CD"/>
    <w:rsid w:val="00880E6C"/>
    <w:rsid w:val="008A44F9"/>
    <w:rsid w:val="008E26D8"/>
    <w:rsid w:val="008E4ED8"/>
    <w:rsid w:val="008F5E8F"/>
    <w:rsid w:val="0090570D"/>
    <w:rsid w:val="009064BF"/>
    <w:rsid w:val="0091102A"/>
    <w:rsid w:val="009169B7"/>
    <w:rsid w:val="00922055"/>
    <w:rsid w:val="00933A15"/>
    <w:rsid w:val="00961362"/>
    <w:rsid w:val="00965176"/>
    <w:rsid w:val="009679F6"/>
    <w:rsid w:val="0099114A"/>
    <w:rsid w:val="009972D5"/>
    <w:rsid w:val="009A0BAE"/>
    <w:rsid w:val="009D0745"/>
    <w:rsid w:val="009F1E8F"/>
    <w:rsid w:val="009F65F1"/>
    <w:rsid w:val="009F6C28"/>
    <w:rsid w:val="00A067C4"/>
    <w:rsid w:val="00A15EDE"/>
    <w:rsid w:val="00A256E7"/>
    <w:rsid w:val="00A27DF0"/>
    <w:rsid w:val="00A36D85"/>
    <w:rsid w:val="00A55A14"/>
    <w:rsid w:val="00A970C3"/>
    <w:rsid w:val="00AB244A"/>
    <w:rsid w:val="00AB409F"/>
    <w:rsid w:val="00AF6003"/>
    <w:rsid w:val="00B161AB"/>
    <w:rsid w:val="00B505D0"/>
    <w:rsid w:val="00B531FF"/>
    <w:rsid w:val="00B61568"/>
    <w:rsid w:val="00B83CE6"/>
    <w:rsid w:val="00B95752"/>
    <w:rsid w:val="00BA77E8"/>
    <w:rsid w:val="00BA79EF"/>
    <w:rsid w:val="00BC417C"/>
    <w:rsid w:val="00C25C92"/>
    <w:rsid w:val="00C4663E"/>
    <w:rsid w:val="00C60153"/>
    <w:rsid w:val="00C9181A"/>
    <w:rsid w:val="00C97FB1"/>
    <w:rsid w:val="00CE3D8E"/>
    <w:rsid w:val="00CE713B"/>
    <w:rsid w:val="00CF3B4E"/>
    <w:rsid w:val="00D02EE5"/>
    <w:rsid w:val="00D763C0"/>
    <w:rsid w:val="00D90A23"/>
    <w:rsid w:val="00D93A8B"/>
    <w:rsid w:val="00DC09C9"/>
    <w:rsid w:val="00DD30A6"/>
    <w:rsid w:val="00DD6724"/>
    <w:rsid w:val="00DF280B"/>
    <w:rsid w:val="00DF48F1"/>
    <w:rsid w:val="00DF6466"/>
    <w:rsid w:val="00E05882"/>
    <w:rsid w:val="00E06587"/>
    <w:rsid w:val="00E06FA7"/>
    <w:rsid w:val="00E22C22"/>
    <w:rsid w:val="00E337D9"/>
    <w:rsid w:val="00E35C6D"/>
    <w:rsid w:val="00E4314A"/>
    <w:rsid w:val="00E601BB"/>
    <w:rsid w:val="00E65CFF"/>
    <w:rsid w:val="00E73327"/>
    <w:rsid w:val="00E77C47"/>
    <w:rsid w:val="00E82ACB"/>
    <w:rsid w:val="00E9281D"/>
    <w:rsid w:val="00EA13C1"/>
    <w:rsid w:val="00EB1009"/>
    <w:rsid w:val="00EB247E"/>
    <w:rsid w:val="00EB268F"/>
    <w:rsid w:val="00EF763A"/>
    <w:rsid w:val="00F3359A"/>
    <w:rsid w:val="00F37E07"/>
    <w:rsid w:val="00F46CFF"/>
    <w:rsid w:val="00F767AB"/>
    <w:rsid w:val="00FA127D"/>
    <w:rsid w:val="00FC58DB"/>
    <w:rsid w:val="00FF5163"/>
  </w:rsids>
  <m:mathPr>
    <m:mathFont m:val="Cambria Math"/>
    <m:brkBin m:val="before"/>
    <m:brkBinSub m:val="--"/>
    <m:smallFrac m:val="0"/>
    <m:dispDef/>
    <m:lMargin m:val="0"/>
    <m:rMargin m:val="0"/>
    <m:defJc m:val="centerGroup"/>
    <m:wrapIndent m:val="1440"/>
    <m:intLim m:val="subSup"/>
    <m:naryLim m:val="undOvr"/>
  </m:mathPr>
  <w:themeFontLang w:val="cs-CZ" w:eastAsia="ja-JP"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212041"/>
    <w:rPr>
      <w:color w:val="808080"/>
    </w:rPr>
  </w:style>
  <w:style w:type="paragraph" w:customStyle="1" w:styleId="BBE471799B8948219C6ADD55BAA110A5">
    <w:name w:val="BBE471799B8948219C6ADD55BAA110A5"/>
    <w:rsid w:val="00DF48F1"/>
    <w:pPr>
      <w:spacing w:after="160" w:line="259" w:lineRule="auto"/>
    </w:pPr>
    <w:rPr>
      <w:kern w:val="2"/>
      <w14:ligatures w14:val="standardContextual"/>
    </w:rPr>
  </w:style>
  <w:style w:type="paragraph" w:customStyle="1" w:styleId="EA2A5204C6954B4E889543CF8DA97EF3">
    <w:name w:val="EA2A5204C6954B4E889543CF8DA97EF3"/>
    <w:rsid w:val="00DF48F1"/>
    <w:pPr>
      <w:spacing w:after="160" w:line="259" w:lineRule="auto"/>
    </w:pPr>
    <w:rPr>
      <w:kern w:val="2"/>
      <w14:ligatures w14:val="standardContextual"/>
    </w:rPr>
  </w:style>
  <w:style w:type="paragraph" w:customStyle="1" w:styleId="400586057D754F61B73417ED4DC6DE3A">
    <w:name w:val="400586057D754F61B73417ED4DC6DE3A"/>
    <w:rsid w:val="00DF48F1"/>
    <w:pPr>
      <w:spacing w:after="160" w:line="259" w:lineRule="auto"/>
    </w:pPr>
    <w:rPr>
      <w:kern w:val="2"/>
      <w14:ligatures w14:val="standardContextual"/>
    </w:rPr>
  </w:style>
  <w:style w:type="paragraph" w:customStyle="1" w:styleId="ED8AC53F36604A9887CC0321DDF21E5A">
    <w:name w:val="ED8AC53F36604A9887CC0321DDF21E5A"/>
    <w:rsid w:val="00DF48F1"/>
    <w:pPr>
      <w:spacing w:after="160" w:line="259" w:lineRule="auto"/>
    </w:pPr>
    <w:rPr>
      <w:kern w:val="2"/>
      <w14:ligatures w14:val="standardContextual"/>
    </w:rPr>
  </w:style>
  <w:style w:type="paragraph" w:customStyle="1" w:styleId="E856F4BF04304E93BEBCC80FC000AF4A">
    <w:name w:val="E856F4BF04304E93BEBCC80FC000AF4A"/>
    <w:rsid w:val="00DF48F1"/>
    <w:pPr>
      <w:spacing w:after="160" w:line="259" w:lineRule="auto"/>
    </w:pPr>
    <w:rPr>
      <w:kern w:val="2"/>
      <w14:ligatures w14:val="standardContextual"/>
    </w:rPr>
  </w:style>
  <w:style w:type="paragraph" w:customStyle="1" w:styleId="B824F27CABCD487189FD310A0277088F">
    <w:name w:val="B824F27CABCD487189FD310A0277088F"/>
    <w:rsid w:val="00DF48F1"/>
    <w:pPr>
      <w:spacing w:after="160" w:line="259" w:lineRule="auto"/>
    </w:pPr>
    <w:rPr>
      <w:kern w:val="2"/>
      <w14:ligatures w14:val="standardContextual"/>
    </w:rPr>
  </w:style>
  <w:style w:type="paragraph" w:customStyle="1" w:styleId="F811B636947B47AEAA9822FC05E3E7EE">
    <w:name w:val="F811B636947B47AEAA9822FC05E3E7EE"/>
    <w:rsid w:val="00212041"/>
    <w:pPr>
      <w:spacing w:after="160" w:line="278" w:lineRule="auto"/>
    </w:pPr>
    <w:rPr>
      <w:kern w:val="2"/>
      <w:sz w:val="24"/>
      <w:szCs w:val="24"/>
      <w14:ligatures w14:val="standardContextual"/>
    </w:rPr>
  </w:style>
  <w:style w:type="paragraph" w:customStyle="1" w:styleId="4C0518B3ABB84C129B94E0A95565F566">
    <w:name w:val="4C0518B3ABB84C129B94E0A95565F566"/>
    <w:rsid w:val="00212041"/>
    <w:pPr>
      <w:spacing w:after="160" w:line="278" w:lineRule="auto"/>
    </w:pPr>
    <w:rPr>
      <w:kern w:val="2"/>
      <w:sz w:val="24"/>
      <w:szCs w:val="24"/>
      <w14:ligatures w14:val="standardContextual"/>
    </w:rPr>
  </w:style>
  <w:style w:type="paragraph" w:customStyle="1" w:styleId="C7ED654597684E92986079E442E6F100">
    <w:name w:val="C7ED654597684E92986079E442E6F100"/>
    <w:rsid w:val="00212041"/>
    <w:pPr>
      <w:spacing w:after="160" w:line="278" w:lineRule="auto"/>
    </w:pPr>
    <w:rPr>
      <w:kern w:val="2"/>
      <w:sz w:val="24"/>
      <w:szCs w:val="24"/>
      <w14:ligatures w14:val="standardContextual"/>
    </w:rPr>
  </w:style>
  <w:style w:type="paragraph" w:customStyle="1" w:styleId="2A525BE088154C6D88005277F881D02B">
    <w:name w:val="2A525BE088154C6D88005277F881D02B"/>
    <w:rsid w:val="00212041"/>
    <w:pPr>
      <w:spacing w:after="160" w:line="278" w:lineRule="auto"/>
    </w:pPr>
    <w:rPr>
      <w:kern w:val="2"/>
      <w:sz w:val="24"/>
      <w:szCs w:val="24"/>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_RightsManagement xmlns="http://schemas.microsoft.com/sharepoint/v3/fields"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Props1.xml><?xml version="1.0" encoding="utf-8"?>
<ds:datastoreItem xmlns:ds="http://schemas.openxmlformats.org/officeDocument/2006/customXml" ds:itemID="{D9C66613-971A-4647-98C1-E872763BB865}">
  <ds:schemaRefs>
    <ds:schemaRef ds:uri="http://schemas.openxmlformats.org/officeDocument/2006/bibliography"/>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4.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docProps/app.xml><?xml version="1.0" encoding="utf-8"?>
<Properties xmlns="http://schemas.openxmlformats.org/officeDocument/2006/extended-properties" xmlns:vt="http://schemas.openxmlformats.org/officeDocument/2006/docPropsVTypes">
  <Template>Normal.dotm</Template>
  <TotalTime>4294961763</TotalTime>
  <Pages>29</Pages>
  <Words>9647</Words>
  <Characters>56924</Characters>
  <Application>Microsoft Office Word</Application>
  <DocSecurity>2</DocSecurity>
  <Lines>474</Lines>
  <Paragraphs>132</Paragraphs>
  <ScaleCrop>false</ScaleCrop>
  <HeadingPairs>
    <vt:vector size="2" baseType="variant">
      <vt:variant>
        <vt:lpstr>Název</vt:lpstr>
      </vt:variant>
      <vt:variant>
        <vt:i4>1</vt:i4>
      </vt:variant>
    </vt:vector>
  </HeadingPairs>
  <TitlesOfParts>
    <vt:vector size="1" baseType="lpstr">
      <vt:lpstr>Požadavky na výměnu informací (EIR)</vt:lpstr>
    </vt:vector>
  </TitlesOfParts>
  <Company>Správa železnic</Company>
  <LinksUpToDate>false</LinksUpToDate>
  <CharactersWithSpaces>66439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Požadavky na výměnu informací (EIR)</dc:title>
  <dc:subject>„RS5 Jaroměř – Náchod“</dc:subject>
  <dc:creator>Správa železnic</dc:creator>
  <cp:keywords>2024-10</cp:keywords>
  <dc:description/>
  <cp:lastModifiedBy>Vitvar Prokop, Ing.</cp:lastModifiedBy>
  <cp:revision>6</cp:revision>
  <cp:lastPrinted>2021-08-25T17:31:00Z</cp:lastPrinted>
  <dcterms:created xsi:type="dcterms:W3CDTF">2024-10-18T14:00:00Z</dcterms:created>
  <dcterms:modified xsi:type="dcterms:W3CDTF">2024-11-29T13:44:00Z</dcterms:modified>
  <cp:version>2024-10</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