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7B9EC" w14:textId="77777777" w:rsidR="006423B7" w:rsidRPr="006423B7" w:rsidRDefault="006B2469" w:rsidP="006B2469">
      <w:pPr>
        <w:tabs>
          <w:tab w:val="left" w:pos="6663"/>
        </w:tabs>
        <w:spacing w:before="240" w:after="120" w:line="264" w:lineRule="auto"/>
        <w:ind w:left="-426"/>
        <w:jc w:val="both"/>
        <w:rPr>
          <w:rFonts w:ascii="Verdana" w:eastAsia="Verdana" w:hAnsi="Verdana"/>
          <w:b/>
          <w:caps/>
          <w:sz w:val="22"/>
          <w:szCs w:val="18"/>
          <w:lang w:eastAsia="en-US"/>
        </w:rPr>
      </w:pPr>
      <w:r>
        <w:rPr>
          <w:rFonts w:ascii="Verdana" w:eastAsia="Verdana" w:hAnsi="Verdana"/>
          <w:b/>
          <w:caps/>
          <w:sz w:val="22"/>
          <w:szCs w:val="18"/>
          <w:lang w:eastAsia="en-US"/>
        </w:rPr>
        <w:t xml:space="preserve">      </w:t>
      </w:r>
      <w:r w:rsidR="006423B7" w:rsidRPr="006423B7">
        <w:rPr>
          <w:rFonts w:ascii="Verdana" w:eastAsia="Verdana" w:hAnsi="Verdana"/>
          <w:b/>
          <w:caps/>
          <w:sz w:val="22"/>
          <w:szCs w:val="18"/>
          <w:lang w:eastAsia="en-US"/>
        </w:rPr>
        <w:t xml:space="preserve">Příloha č. </w:t>
      </w:r>
      <w:r w:rsidR="006423B7">
        <w:rPr>
          <w:rFonts w:ascii="Verdana" w:eastAsia="Verdana" w:hAnsi="Verdana"/>
          <w:b/>
          <w:caps/>
          <w:sz w:val="22"/>
          <w:szCs w:val="18"/>
          <w:lang w:eastAsia="en-US"/>
        </w:rPr>
        <w:t>1</w:t>
      </w:r>
      <w:r w:rsidR="006423B7" w:rsidRPr="006423B7">
        <w:rPr>
          <w:rFonts w:ascii="Verdana" w:eastAsia="Verdana" w:hAnsi="Verdana"/>
          <w:b/>
          <w:caps/>
          <w:sz w:val="22"/>
          <w:szCs w:val="18"/>
          <w:lang w:eastAsia="en-US"/>
        </w:rPr>
        <w:t>2</w:t>
      </w:r>
    </w:p>
    <w:p w14:paraId="3F843C2C" w14:textId="77777777" w:rsidR="006423B7" w:rsidRPr="006423B7" w:rsidRDefault="006423B7" w:rsidP="006423B7">
      <w:pPr>
        <w:tabs>
          <w:tab w:val="left" w:pos="6663"/>
        </w:tabs>
        <w:spacing w:before="120" w:after="120" w:line="264" w:lineRule="auto"/>
        <w:jc w:val="both"/>
        <w:rPr>
          <w:rFonts w:ascii="Verdana" w:eastAsia="Verdana" w:hAnsi="Verdana"/>
          <w:b/>
          <w:caps/>
          <w:sz w:val="22"/>
          <w:szCs w:val="18"/>
          <w:lang w:eastAsia="en-US"/>
        </w:rPr>
      </w:pPr>
      <w:r w:rsidRPr="006423B7">
        <w:rPr>
          <w:rFonts w:ascii="Verdana" w:eastAsia="Verdana" w:hAnsi="Verdana"/>
          <w:b/>
          <w:sz w:val="20"/>
          <w:szCs w:val="20"/>
          <w:lang w:eastAsia="en-US"/>
        </w:rPr>
        <w:t>Nabídková cena</w:t>
      </w:r>
    </w:p>
    <w:tbl>
      <w:tblPr>
        <w:tblStyle w:val="Mkatabulky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88"/>
        <w:gridCol w:w="3833"/>
        <w:gridCol w:w="1559"/>
        <w:gridCol w:w="1134"/>
        <w:gridCol w:w="1276"/>
        <w:gridCol w:w="1417"/>
      </w:tblGrid>
      <w:tr w:rsidR="007D2EB4" w:rsidRPr="00717183" w14:paraId="58401623" w14:textId="77777777" w:rsidTr="007D2EB4"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4F05289E" w14:textId="77777777" w:rsidR="006423B7" w:rsidRPr="00717183" w:rsidRDefault="006423B7" w:rsidP="00782684">
            <w:pPr>
              <w:pStyle w:val="Textbezodsazen"/>
              <w:jc w:val="center"/>
              <w:rPr>
                <w:b/>
                <w:sz w:val="16"/>
                <w:szCs w:val="16"/>
              </w:rPr>
            </w:pPr>
            <w:r w:rsidRPr="00717183">
              <w:rPr>
                <w:b/>
                <w:sz w:val="16"/>
                <w:szCs w:val="16"/>
              </w:rPr>
              <w:t>Položka</w:t>
            </w:r>
          </w:p>
        </w:tc>
        <w:tc>
          <w:tcPr>
            <w:tcW w:w="3833" w:type="dxa"/>
            <w:shd w:val="clear" w:color="auto" w:fill="D9D9D9" w:themeFill="background1" w:themeFillShade="D9"/>
            <w:vAlign w:val="center"/>
          </w:tcPr>
          <w:p w14:paraId="13F41DED" w14:textId="77777777" w:rsidR="006423B7" w:rsidRPr="00717183" w:rsidRDefault="006423B7" w:rsidP="00782684">
            <w:pPr>
              <w:pStyle w:val="Textbezodsazen"/>
              <w:jc w:val="center"/>
              <w:rPr>
                <w:b/>
                <w:sz w:val="16"/>
                <w:szCs w:val="16"/>
              </w:rPr>
            </w:pPr>
            <w:r w:rsidRPr="00717183">
              <w:rPr>
                <w:b/>
                <w:sz w:val="16"/>
                <w:szCs w:val="16"/>
              </w:rPr>
              <w:t>Popis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72CCF7D" w14:textId="77777777" w:rsidR="006423B7" w:rsidRPr="00717183" w:rsidRDefault="006423B7" w:rsidP="00782684">
            <w:pPr>
              <w:pStyle w:val="Textbezodsazen"/>
              <w:jc w:val="center"/>
              <w:rPr>
                <w:b/>
                <w:sz w:val="16"/>
                <w:szCs w:val="16"/>
              </w:rPr>
            </w:pPr>
            <w:r w:rsidRPr="00717183">
              <w:rPr>
                <w:b/>
                <w:sz w:val="16"/>
                <w:szCs w:val="16"/>
              </w:rPr>
              <w:t>Měrná jednotka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D209F57" w14:textId="77777777" w:rsidR="006423B7" w:rsidRPr="00717183" w:rsidRDefault="006423B7" w:rsidP="00782684">
            <w:pPr>
              <w:pStyle w:val="Textbezodsazen"/>
              <w:jc w:val="center"/>
              <w:rPr>
                <w:b/>
                <w:sz w:val="16"/>
                <w:szCs w:val="16"/>
              </w:rPr>
            </w:pPr>
            <w:r w:rsidRPr="004133B3">
              <w:rPr>
                <w:b/>
                <w:sz w:val="16"/>
                <w:szCs w:val="16"/>
              </w:rPr>
              <w:t>Množství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78D9788" w14:textId="77777777" w:rsidR="006423B7" w:rsidRPr="00717183" w:rsidRDefault="006423B7" w:rsidP="00782684">
            <w:pPr>
              <w:pStyle w:val="Textbezodsazen"/>
              <w:jc w:val="center"/>
              <w:rPr>
                <w:b/>
                <w:sz w:val="16"/>
                <w:szCs w:val="16"/>
              </w:rPr>
            </w:pPr>
            <w:r w:rsidRPr="00717183">
              <w:rPr>
                <w:b/>
                <w:sz w:val="16"/>
                <w:szCs w:val="16"/>
              </w:rPr>
              <w:t>Jednotková cena *)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FB2ED2" w14:textId="77777777" w:rsidR="006423B7" w:rsidRPr="00717183" w:rsidRDefault="006423B7" w:rsidP="00782684">
            <w:pPr>
              <w:pStyle w:val="Textbezodsazen"/>
              <w:jc w:val="center"/>
              <w:rPr>
                <w:b/>
                <w:sz w:val="16"/>
                <w:szCs w:val="16"/>
              </w:rPr>
            </w:pPr>
            <w:r w:rsidRPr="004133B3">
              <w:rPr>
                <w:b/>
                <w:sz w:val="16"/>
                <w:szCs w:val="16"/>
              </w:rPr>
              <w:t>Cena celkem *)</w:t>
            </w:r>
          </w:p>
        </w:tc>
      </w:tr>
      <w:tr w:rsidR="007D2EB4" w:rsidRPr="00717183" w14:paraId="7DD2B7FC" w14:textId="77777777" w:rsidTr="007D2EB4">
        <w:tc>
          <w:tcPr>
            <w:tcW w:w="988" w:type="dxa"/>
          </w:tcPr>
          <w:p w14:paraId="2D9E33A1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 w:rsidRPr="00717183">
              <w:rPr>
                <w:sz w:val="16"/>
                <w:szCs w:val="16"/>
              </w:rPr>
              <w:t>1.</w:t>
            </w:r>
          </w:p>
        </w:tc>
        <w:tc>
          <w:tcPr>
            <w:tcW w:w="3833" w:type="dxa"/>
          </w:tcPr>
          <w:p w14:paraId="292F6515" w14:textId="77777777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>Vyhotovení GP na rozdělení pozemků (trvalý zábor) - koncept návrhu rozdělení</w:t>
            </w:r>
            <w:r w:rsidRPr="00D3622D">
              <w:rPr>
                <w:sz w:val="16"/>
                <w:szCs w:val="16"/>
              </w:rPr>
              <w:t xml:space="preserve"> - výstup digitálně</w:t>
            </w:r>
            <w:r>
              <w:rPr>
                <w:sz w:val="16"/>
                <w:szCs w:val="16"/>
              </w:rPr>
              <w:t xml:space="preserve"> PDF/DGN</w:t>
            </w:r>
          </w:p>
        </w:tc>
        <w:tc>
          <w:tcPr>
            <w:tcW w:w="1559" w:type="dxa"/>
          </w:tcPr>
          <w:p w14:paraId="1A4595F2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 w:rsidRPr="00717183">
              <w:rPr>
                <w:sz w:val="16"/>
                <w:szCs w:val="16"/>
              </w:rPr>
              <w:t>100 m</w:t>
            </w:r>
          </w:p>
        </w:tc>
        <w:tc>
          <w:tcPr>
            <w:tcW w:w="1134" w:type="dxa"/>
          </w:tcPr>
          <w:p w14:paraId="7A962B0B" w14:textId="08E999A2" w:rsidR="006423B7" w:rsidRPr="00717183" w:rsidRDefault="001C7A70" w:rsidP="00782684">
            <w:pPr>
              <w:pStyle w:val="Textbezodsaze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1 700</w:t>
            </w:r>
          </w:p>
        </w:tc>
        <w:tc>
          <w:tcPr>
            <w:tcW w:w="1276" w:type="dxa"/>
          </w:tcPr>
          <w:p w14:paraId="6DFE45CC" w14:textId="77777777" w:rsidR="006423B7" w:rsidRPr="001C7A70" w:rsidRDefault="006423B7" w:rsidP="00782684">
            <w:pPr>
              <w:pStyle w:val="Textbezodsazen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</w:tcPr>
          <w:p w14:paraId="4EC8863D" w14:textId="77777777" w:rsidR="006423B7" w:rsidRPr="001C7A70" w:rsidRDefault="006423B7" w:rsidP="00782684">
            <w:pPr>
              <w:pStyle w:val="Textbezodsazen"/>
              <w:rPr>
                <w:sz w:val="16"/>
                <w:szCs w:val="16"/>
                <w:highlight w:val="yellow"/>
              </w:rPr>
            </w:pPr>
          </w:p>
        </w:tc>
      </w:tr>
      <w:tr w:rsidR="007D2EB4" w:rsidRPr="00717183" w14:paraId="29E4E2EB" w14:textId="77777777" w:rsidTr="007D2EB4">
        <w:trPr>
          <w:trHeight w:val="843"/>
        </w:trPr>
        <w:tc>
          <w:tcPr>
            <w:tcW w:w="988" w:type="dxa"/>
          </w:tcPr>
          <w:p w14:paraId="17E938FC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3833" w:type="dxa"/>
          </w:tcPr>
          <w:p w14:paraId="693BC787" w14:textId="77777777" w:rsidR="006423B7" w:rsidRPr="00D3622D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>Vyhotovení GP na rozdělení pozemků (trvalý zábor) - čistopis</w:t>
            </w:r>
            <w:r w:rsidRPr="00D3622D">
              <w:rPr>
                <w:sz w:val="16"/>
                <w:szCs w:val="16"/>
              </w:rPr>
              <w:t xml:space="preserve"> včetně jeho potvrzení katastrálním</w:t>
            </w:r>
            <w:r>
              <w:rPr>
                <w:sz w:val="16"/>
                <w:szCs w:val="16"/>
              </w:rPr>
              <w:t xml:space="preserve"> úřadem, výstup VFK a potvrzené PDF + 6 ověřených tisků</w:t>
            </w:r>
          </w:p>
        </w:tc>
        <w:tc>
          <w:tcPr>
            <w:tcW w:w="1559" w:type="dxa"/>
          </w:tcPr>
          <w:p w14:paraId="356277C9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m</w:t>
            </w:r>
          </w:p>
        </w:tc>
        <w:tc>
          <w:tcPr>
            <w:tcW w:w="1134" w:type="dxa"/>
          </w:tcPr>
          <w:p w14:paraId="1D9A2985" w14:textId="04B7819F" w:rsidR="006423B7" w:rsidRPr="00717183" w:rsidRDefault="001C7A70" w:rsidP="00782684">
            <w:pPr>
              <w:pStyle w:val="Textbezodsaze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1 700</w:t>
            </w:r>
          </w:p>
        </w:tc>
        <w:tc>
          <w:tcPr>
            <w:tcW w:w="1276" w:type="dxa"/>
          </w:tcPr>
          <w:p w14:paraId="3E37A271" w14:textId="77777777" w:rsidR="006423B7" w:rsidRPr="001C7A70" w:rsidRDefault="006423B7" w:rsidP="00782684">
            <w:pPr>
              <w:pStyle w:val="Textbezodsazen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775F9BB2" w14:textId="77777777" w:rsidR="006423B7" w:rsidRPr="001C7A70" w:rsidRDefault="006423B7" w:rsidP="00782684">
            <w:pPr>
              <w:pStyle w:val="Textbezodsazen"/>
              <w:rPr>
                <w:sz w:val="16"/>
                <w:szCs w:val="16"/>
              </w:rPr>
            </w:pPr>
          </w:p>
        </w:tc>
      </w:tr>
      <w:tr w:rsidR="007D2EB4" w:rsidRPr="00717183" w14:paraId="4337E988" w14:textId="77777777" w:rsidTr="007D2EB4">
        <w:tc>
          <w:tcPr>
            <w:tcW w:w="988" w:type="dxa"/>
          </w:tcPr>
          <w:p w14:paraId="4CE21089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3833" w:type="dxa"/>
          </w:tcPr>
          <w:p w14:paraId="17A13655" w14:textId="310F18B8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 xml:space="preserve">Vyhotovení GP na vyznačení rozsahu </w:t>
            </w:r>
            <w:r w:rsidR="00D40D51">
              <w:rPr>
                <w:b/>
                <w:bCs/>
                <w:sz w:val="16"/>
                <w:szCs w:val="16"/>
              </w:rPr>
              <w:t>věcného břemene/</w:t>
            </w:r>
            <w:r w:rsidRPr="00696D06">
              <w:rPr>
                <w:b/>
                <w:bCs/>
                <w:sz w:val="16"/>
                <w:szCs w:val="16"/>
              </w:rPr>
              <w:t>služebnost</w:t>
            </w:r>
            <w:r w:rsidR="002341AD">
              <w:rPr>
                <w:b/>
                <w:bCs/>
                <w:sz w:val="16"/>
                <w:szCs w:val="16"/>
              </w:rPr>
              <w:t>i</w:t>
            </w:r>
            <w:r w:rsidRPr="00717183">
              <w:rPr>
                <w:sz w:val="16"/>
                <w:szCs w:val="16"/>
              </w:rPr>
              <w:t xml:space="preserve"> včetně jeho potvrzení katastrálním úřadem</w:t>
            </w:r>
            <w:r>
              <w:rPr>
                <w:sz w:val="16"/>
                <w:szCs w:val="16"/>
              </w:rPr>
              <w:t>, výstup VFK a potvrzené PDF + 6 ověřených tisků</w:t>
            </w:r>
          </w:p>
        </w:tc>
        <w:tc>
          <w:tcPr>
            <w:tcW w:w="1559" w:type="dxa"/>
          </w:tcPr>
          <w:p w14:paraId="1EAE1733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 w:rsidRPr="00717183">
              <w:rPr>
                <w:sz w:val="16"/>
                <w:szCs w:val="16"/>
              </w:rPr>
              <w:t>100 m</w:t>
            </w:r>
          </w:p>
        </w:tc>
        <w:tc>
          <w:tcPr>
            <w:tcW w:w="1134" w:type="dxa"/>
          </w:tcPr>
          <w:p w14:paraId="17BCBB79" w14:textId="5B307E03" w:rsidR="006423B7" w:rsidRPr="00717183" w:rsidRDefault="00536BF2" w:rsidP="00536BF2">
            <w:pPr>
              <w:pStyle w:val="Textbezodsaze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1C7A70">
              <w:rPr>
                <w:sz w:val="16"/>
                <w:szCs w:val="16"/>
              </w:rPr>
              <w:t>740</w:t>
            </w:r>
          </w:p>
        </w:tc>
        <w:tc>
          <w:tcPr>
            <w:tcW w:w="1276" w:type="dxa"/>
          </w:tcPr>
          <w:p w14:paraId="3E70D06C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08F8934F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727B5CD4" w14:textId="77777777" w:rsidTr="007D2EB4">
        <w:tc>
          <w:tcPr>
            <w:tcW w:w="988" w:type="dxa"/>
          </w:tcPr>
          <w:p w14:paraId="5306EA36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4B53F15C" w14:textId="77777777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>Zpracování cenového odhadu pozemku pro výkup</w:t>
            </w:r>
            <w:r w:rsidRPr="00717183">
              <w:rPr>
                <w:sz w:val="16"/>
                <w:szCs w:val="16"/>
              </w:rPr>
              <w:t xml:space="preserve"> (znalecký posudek</w:t>
            </w:r>
            <w:r>
              <w:rPr>
                <w:sz w:val="16"/>
                <w:szCs w:val="16"/>
              </w:rPr>
              <w:t xml:space="preserve"> pro 1 pozemek</w:t>
            </w:r>
            <w:r w:rsidRPr="00717183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14:paraId="6E5F24CB" w14:textId="00F04B9A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(LV)</w:t>
            </w:r>
          </w:p>
        </w:tc>
        <w:tc>
          <w:tcPr>
            <w:tcW w:w="1134" w:type="dxa"/>
          </w:tcPr>
          <w:p w14:paraId="53137FCC" w14:textId="5C368340" w:rsidR="006423B7" w:rsidRPr="00717183" w:rsidRDefault="001C7A70" w:rsidP="00536BF2">
            <w:pPr>
              <w:pStyle w:val="Textbezodsaze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1 200</w:t>
            </w:r>
          </w:p>
        </w:tc>
        <w:tc>
          <w:tcPr>
            <w:tcW w:w="1276" w:type="dxa"/>
          </w:tcPr>
          <w:p w14:paraId="2E1A9F49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4E5D75C1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7E3BFDCD" w14:textId="77777777" w:rsidTr="007D2EB4">
        <w:tc>
          <w:tcPr>
            <w:tcW w:w="988" w:type="dxa"/>
          </w:tcPr>
          <w:p w14:paraId="01A52A8E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385E2EAD" w14:textId="37941392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 xml:space="preserve">Zpracování cenového odhadu pro zřízení </w:t>
            </w:r>
            <w:r w:rsidR="00D40D51">
              <w:rPr>
                <w:b/>
                <w:bCs/>
                <w:sz w:val="16"/>
                <w:szCs w:val="16"/>
              </w:rPr>
              <w:t>věcného břemene/</w:t>
            </w:r>
            <w:r w:rsidRPr="00696D06">
              <w:rPr>
                <w:b/>
                <w:bCs/>
                <w:sz w:val="16"/>
                <w:szCs w:val="16"/>
              </w:rPr>
              <w:t>služebnosti</w:t>
            </w:r>
            <w:r w:rsidRPr="00717183">
              <w:rPr>
                <w:sz w:val="16"/>
                <w:szCs w:val="16"/>
              </w:rPr>
              <w:t xml:space="preserve"> (znalecký posudek</w:t>
            </w:r>
            <w:r>
              <w:rPr>
                <w:sz w:val="16"/>
                <w:szCs w:val="16"/>
              </w:rPr>
              <w:t xml:space="preserve"> pro 1 </w:t>
            </w:r>
            <w:r w:rsidR="00E84273">
              <w:rPr>
                <w:sz w:val="16"/>
                <w:szCs w:val="16"/>
              </w:rPr>
              <w:t>pozemek</w:t>
            </w:r>
            <w:r w:rsidRPr="00717183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14:paraId="10317952" w14:textId="15A2C7BF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(LV)</w:t>
            </w:r>
          </w:p>
        </w:tc>
        <w:tc>
          <w:tcPr>
            <w:tcW w:w="1134" w:type="dxa"/>
          </w:tcPr>
          <w:p w14:paraId="5507EEE4" w14:textId="31903830" w:rsidR="006423B7" w:rsidRPr="00717183" w:rsidRDefault="00536BF2" w:rsidP="00536BF2">
            <w:pPr>
              <w:pStyle w:val="Textbezodsaze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1C7A70">
              <w:rPr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C649232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29495B30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023A268A" w14:textId="77777777" w:rsidTr="007D2EB4">
        <w:tc>
          <w:tcPr>
            <w:tcW w:w="988" w:type="dxa"/>
          </w:tcPr>
          <w:p w14:paraId="5E84989B" w14:textId="0522EF6A" w:rsidR="006423B7" w:rsidRPr="00717183" w:rsidRDefault="005A23A2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6423B7"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1FDF6B52" w14:textId="77777777" w:rsidR="006423B7" w:rsidRPr="00696D06" w:rsidRDefault="006423B7" w:rsidP="00782684">
            <w:pPr>
              <w:pStyle w:val="Textbezodsazen"/>
              <w:jc w:val="left"/>
              <w:rPr>
                <w:b/>
                <w:bCs/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>Příprava a uzavření kupní smlouvy či smlouvy o převodu práva hospodařit</w:t>
            </w:r>
          </w:p>
          <w:p w14:paraId="5924E9AD" w14:textId="34DB229E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>Položka zahrnuje seznámení s projektem, průběžnou práci s</w:t>
            </w:r>
            <w:r>
              <w:rPr>
                <w:i/>
                <w:sz w:val="16"/>
                <w:szCs w:val="16"/>
              </w:rPr>
              <w:t> </w:t>
            </w:r>
            <w:r w:rsidRPr="00717183">
              <w:rPr>
                <w:i/>
                <w:sz w:val="16"/>
                <w:szCs w:val="16"/>
              </w:rPr>
              <w:t>MAJA</w:t>
            </w:r>
            <w:r>
              <w:rPr>
                <w:i/>
                <w:sz w:val="16"/>
                <w:szCs w:val="16"/>
              </w:rPr>
              <w:t>. Položka zahrnuje veškeré náklady na přípravu a</w:t>
            </w:r>
            <w:r w:rsidRPr="00717183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uzavření</w:t>
            </w:r>
            <w:r w:rsidRPr="00717183">
              <w:rPr>
                <w:i/>
                <w:sz w:val="16"/>
                <w:szCs w:val="16"/>
              </w:rPr>
              <w:t xml:space="preserve"> kupní smlouvy</w:t>
            </w:r>
            <w:r w:rsidR="007065E5">
              <w:rPr>
                <w:i/>
                <w:sz w:val="16"/>
                <w:szCs w:val="16"/>
              </w:rPr>
              <w:t xml:space="preserve"> nebo smlouvy o převodu práva hospodařit (dále jen „</w:t>
            </w:r>
            <w:r w:rsidR="006B048D">
              <w:rPr>
                <w:i/>
                <w:sz w:val="16"/>
                <w:szCs w:val="16"/>
              </w:rPr>
              <w:t xml:space="preserve">kupní </w:t>
            </w:r>
            <w:r w:rsidR="007065E5">
              <w:rPr>
                <w:i/>
                <w:sz w:val="16"/>
                <w:szCs w:val="16"/>
              </w:rPr>
              <w:t>smlouva“)</w:t>
            </w:r>
            <w:r w:rsidRPr="00717183">
              <w:rPr>
                <w:i/>
                <w:sz w:val="16"/>
                <w:szCs w:val="16"/>
              </w:rPr>
              <w:t>,</w:t>
            </w:r>
            <w:r>
              <w:rPr>
                <w:i/>
                <w:sz w:val="16"/>
                <w:szCs w:val="16"/>
              </w:rPr>
              <w:t xml:space="preserve"> zejména pak na vypracování návrhu </w:t>
            </w:r>
            <w:r w:rsidR="006B048D">
              <w:rPr>
                <w:i/>
                <w:sz w:val="16"/>
                <w:szCs w:val="16"/>
              </w:rPr>
              <w:t xml:space="preserve">kupní </w:t>
            </w:r>
            <w:r>
              <w:rPr>
                <w:i/>
                <w:sz w:val="16"/>
                <w:szCs w:val="16"/>
              </w:rPr>
              <w:t xml:space="preserve">smlouvy, </w:t>
            </w:r>
            <w:r w:rsidRPr="00717183">
              <w:rPr>
                <w:i/>
                <w:sz w:val="16"/>
                <w:szCs w:val="16"/>
              </w:rPr>
              <w:t xml:space="preserve">prokazatelné doručení žádosti o uzavření </w:t>
            </w:r>
            <w:r w:rsidR="006B048D">
              <w:rPr>
                <w:i/>
                <w:sz w:val="16"/>
                <w:szCs w:val="16"/>
              </w:rPr>
              <w:t xml:space="preserve">kupní </w:t>
            </w:r>
            <w:r w:rsidRPr="00717183">
              <w:rPr>
                <w:i/>
                <w:sz w:val="16"/>
                <w:szCs w:val="16"/>
              </w:rPr>
              <w:t xml:space="preserve">smlouvy vlastníkovi (a to případně i opakovaně minimálně dvakrát), opakované osobní projednání návrhu </w:t>
            </w:r>
            <w:r w:rsidR="006B048D">
              <w:rPr>
                <w:i/>
                <w:sz w:val="16"/>
                <w:szCs w:val="16"/>
              </w:rPr>
              <w:t xml:space="preserve">kupní </w:t>
            </w:r>
            <w:r w:rsidRPr="00717183">
              <w:rPr>
                <w:i/>
                <w:sz w:val="16"/>
                <w:szCs w:val="16"/>
              </w:rPr>
              <w:t xml:space="preserve">smlouvy s vlastníkem a předložení uzavřené </w:t>
            </w:r>
            <w:r w:rsidR="006B048D">
              <w:rPr>
                <w:i/>
                <w:sz w:val="16"/>
                <w:szCs w:val="16"/>
              </w:rPr>
              <w:t xml:space="preserve">kupní </w:t>
            </w:r>
            <w:r w:rsidRPr="00717183">
              <w:rPr>
                <w:i/>
                <w:sz w:val="16"/>
                <w:szCs w:val="16"/>
              </w:rPr>
              <w:t>smlouvy, případně dokladu</w:t>
            </w:r>
            <w:r w:rsidRPr="00717183">
              <w:rPr>
                <w:sz w:val="16"/>
                <w:szCs w:val="16"/>
              </w:rPr>
              <w:t xml:space="preserve"> </w:t>
            </w:r>
            <w:r w:rsidRPr="00717183">
              <w:rPr>
                <w:i/>
                <w:sz w:val="16"/>
                <w:szCs w:val="16"/>
              </w:rPr>
              <w:t xml:space="preserve">prokazujícího, že vlastník </w:t>
            </w:r>
            <w:r w:rsidR="006B048D">
              <w:rPr>
                <w:i/>
                <w:sz w:val="16"/>
                <w:szCs w:val="16"/>
              </w:rPr>
              <w:t xml:space="preserve">kupní </w:t>
            </w:r>
            <w:r w:rsidRPr="00717183">
              <w:rPr>
                <w:i/>
                <w:sz w:val="16"/>
                <w:szCs w:val="16"/>
              </w:rPr>
              <w:t>smlouvu uzavřít odmítl, Objednateli.</w:t>
            </w:r>
            <w:r>
              <w:rPr>
                <w:i/>
                <w:sz w:val="16"/>
                <w:szCs w:val="16"/>
              </w:rPr>
              <w:t xml:space="preserve"> Položka rovněž zahrnuje průběžnou kontrolu ZE, jeho aktualizaci a projednání s Objednatelem, dotčenými vlastník</w:t>
            </w:r>
            <w:r w:rsidR="00050053">
              <w:rPr>
                <w:i/>
                <w:sz w:val="16"/>
                <w:szCs w:val="16"/>
              </w:rPr>
              <w:t>y</w:t>
            </w:r>
            <w:r>
              <w:rPr>
                <w:i/>
                <w:sz w:val="16"/>
                <w:szCs w:val="16"/>
              </w:rPr>
              <w:t xml:space="preserve">, třetími osobami (např. nájemce, pachtýř, obce apod.) a projektantem po celou dobu realizace Rámcové smlouvy. </w:t>
            </w:r>
          </w:p>
          <w:p w14:paraId="78257739" w14:textId="77777777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>Neuzavře-li vlastník smlouvu, bude položka účtována současně s položkou č</w:t>
            </w:r>
            <w:r w:rsidRPr="003B37CA">
              <w:rPr>
                <w:i/>
                <w:sz w:val="16"/>
                <w:szCs w:val="16"/>
              </w:rPr>
              <w:t>. 11</w:t>
            </w:r>
          </w:p>
        </w:tc>
        <w:tc>
          <w:tcPr>
            <w:tcW w:w="1559" w:type="dxa"/>
          </w:tcPr>
          <w:p w14:paraId="505BBCB1" w14:textId="5F5FC435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(vlastník/</w:t>
            </w:r>
            <w:proofErr w:type="spellStart"/>
            <w:r>
              <w:rPr>
                <w:sz w:val="16"/>
                <w:szCs w:val="16"/>
              </w:rPr>
              <w:t>k.ú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14:paraId="6A62BD39" w14:textId="600852D4" w:rsidR="006423B7" w:rsidRPr="00717183" w:rsidRDefault="001C7A70" w:rsidP="00536BF2">
            <w:pPr>
              <w:pStyle w:val="Textbezodsaze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1 500</w:t>
            </w:r>
          </w:p>
        </w:tc>
        <w:tc>
          <w:tcPr>
            <w:tcW w:w="1276" w:type="dxa"/>
          </w:tcPr>
          <w:p w14:paraId="69021543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0FF69837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2A33D6C2" w14:textId="77777777" w:rsidTr="007D2EB4">
        <w:tc>
          <w:tcPr>
            <w:tcW w:w="988" w:type="dxa"/>
          </w:tcPr>
          <w:p w14:paraId="0BE52439" w14:textId="56991CF6" w:rsidR="006423B7" w:rsidRPr="00717183" w:rsidRDefault="005A23A2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6423B7"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70AB5900" w14:textId="2C5D8A00" w:rsidR="006423B7" w:rsidRPr="00696D06" w:rsidRDefault="006423B7" w:rsidP="00782684">
            <w:pPr>
              <w:pStyle w:val="Textbezodsazen"/>
              <w:jc w:val="left"/>
              <w:rPr>
                <w:b/>
                <w:bCs/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 xml:space="preserve">Příprava a uzavření smlouvy o budoucí smlouvě o zřízení </w:t>
            </w:r>
            <w:r w:rsidR="00974F82">
              <w:rPr>
                <w:b/>
                <w:bCs/>
                <w:sz w:val="16"/>
                <w:szCs w:val="16"/>
              </w:rPr>
              <w:t>věcného břemene/</w:t>
            </w:r>
            <w:r w:rsidRPr="00696D06">
              <w:rPr>
                <w:b/>
                <w:bCs/>
                <w:sz w:val="16"/>
                <w:szCs w:val="16"/>
              </w:rPr>
              <w:t>služebnosti</w:t>
            </w:r>
          </w:p>
          <w:p w14:paraId="07C3515F" w14:textId="0B8F0AD3" w:rsidR="003B37CA" w:rsidRDefault="006423B7" w:rsidP="00782684">
            <w:pPr>
              <w:pStyle w:val="Textbezodsazen"/>
              <w:jc w:val="left"/>
              <w:rPr>
                <w:i/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>Položka zahr</w:t>
            </w:r>
            <w:r>
              <w:rPr>
                <w:i/>
                <w:sz w:val="16"/>
                <w:szCs w:val="16"/>
              </w:rPr>
              <w:t xml:space="preserve">nuje veškeré náklady na přípravu a uzavření smlouvy, zejména pak na </w:t>
            </w:r>
            <w:r w:rsidRPr="00717183">
              <w:rPr>
                <w:i/>
                <w:sz w:val="16"/>
                <w:szCs w:val="16"/>
              </w:rPr>
              <w:t xml:space="preserve">vypracování návrhu </w:t>
            </w:r>
            <w:r w:rsidR="002261FC">
              <w:rPr>
                <w:i/>
                <w:sz w:val="16"/>
                <w:szCs w:val="16"/>
              </w:rPr>
              <w:t xml:space="preserve">smlouvy </w:t>
            </w:r>
            <w:r w:rsidRPr="00717183">
              <w:rPr>
                <w:i/>
                <w:sz w:val="16"/>
                <w:szCs w:val="16"/>
              </w:rPr>
              <w:t xml:space="preserve">budoucí </w:t>
            </w:r>
            <w:r w:rsidR="002261FC">
              <w:rPr>
                <w:i/>
                <w:sz w:val="16"/>
                <w:szCs w:val="16"/>
              </w:rPr>
              <w:t>o zřízení</w:t>
            </w:r>
            <w:r w:rsidR="00974F82">
              <w:rPr>
                <w:i/>
                <w:sz w:val="16"/>
                <w:szCs w:val="16"/>
              </w:rPr>
              <w:t xml:space="preserve"> věcného břemene/</w:t>
            </w:r>
            <w:r w:rsidR="002261FC">
              <w:rPr>
                <w:i/>
                <w:sz w:val="16"/>
                <w:szCs w:val="16"/>
              </w:rPr>
              <w:t xml:space="preserve"> služebnosti (dále jen „smlouva“)</w:t>
            </w:r>
            <w:r w:rsidRPr="00717183">
              <w:rPr>
                <w:i/>
                <w:sz w:val="16"/>
                <w:szCs w:val="16"/>
              </w:rPr>
              <w:t xml:space="preserve">, prokazatelné doručení žádosti o uzavření smlouvy vlastníkovi (a to případně i opakovaně minimálně dvakrát), opakované osobní projednání návrhu smlouvy s vlastníkem a předložení uzavřené </w:t>
            </w:r>
            <w:r w:rsidRPr="00717183">
              <w:rPr>
                <w:i/>
                <w:sz w:val="16"/>
                <w:szCs w:val="16"/>
              </w:rPr>
              <w:lastRenderedPageBreak/>
              <w:t>smlouvy, případně dokladu</w:t>
            </w:r>
            <w:r w:rsidRPr="00717183">
              <w:rPr>
                <w:sz w:val="16"/>
                <w:szCs w:val="16"/>
              </w:rPr>
              <w:t xml:space="preserve"> </w:t>
            </w:r>
            <w:r w:rsidRPr="00717183">
              <w:rPr>
                <w:i/>
                <w:sz w:val="16"/>
                <w:szCs w:val="16"/>
              </w:rPr>
              <w:t>prokazujícího, že vlastník smlouvu uzavřít odmítl, Objednateli.</w:t>
            </w:r>
          </w:p>
          <w:p w14:paraId="6B154F33" w14:textId="7BAD1594" w:rsidR="003B37CA" w:rsidRPr="00717183" w:rsidRDefault="003B37CA" w:rsidP="003B37CA">
            <w:pPr>
              <w:pStyle w:val="Textbezodsazen"/>
              <w:jc w:val="left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Položka rovněž zahrnuje průběžnou kontrolu ZE, jeho aktualizaci a projednání s Objednatelem, dotčenými vlastníky, třetími osobami (např. nájemce, pachtýř, obce apod.) a projektantem po celou dobu realizace Rámcové smlouvy. </w:t>
            </w:r>
          </w:p>
          <w:p w14:paraId="3A8F8743" w14:textId="10875BB3" w:rsidR="006423B7" w:rsidRPr="00717183" w:rsidRDefault="006423B7" w:rsidP="00782684">
            <w:pPr>
              <w:pStyle w:val="Textbezodsazen"/>
              <w:jc w:val="left"/>
              <w:rPr>
                <w:i/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>Neuzavře-li vlastník smlouvu o budoucí smlouvě</w:t>
            </w:r>
            <w:r w:rsidR="00B86E55">
              <w:rPr>
                <w:i/>
                <w:sz w:val="16"/>
                <w:szCs w:val="16"/>
              </w:rPr>
              <w:t xml:space="preserve"> o zřízení </w:t>
            </w:r>
            <w:r w:rsidR="00ED72E7">
              <w:rPr>
                <w:i/>
                <w:sz w:val="16"/>
                <w:szCs w:val="16"/>
              </w:rPr>
              <w:t>věcného břemene/</w:t>
            </w:r>
            <w:r w:rsidR="00B86E55">
              <w:rPr>
                <w:i/>
                <w:sz w:val="16"/>
                <w:szCs w:val="16"/>
              </w:rPr>
              <w:t>služebnosti</w:t>
            </w:r>
            <w:r w:rsidR="002261FC">
              <w:rPr>
                <w:i/>
                <w:sz w:val="16"/>
                <w:szCs w:val="16"/>
              </w:rPr>
              <w:t xml:space="preserve"> a Objednatel vydá pokyn, že smlouva o smlouvě budoucí o zřízení </w:t>
            </w:r>
            <w:r w:rsidR="00ED72E7">
              <w:rPr>
                <w:i/>
                <w:sz w:val="16"/>
                <w:szCs w:val="16"/>
              </w:rPr>
              <w:t>věcného břemene/</w:t>
            </w:r>
            <w:r w:rsidR="002261FC">
              <w:rPr>
                <w:i/>
                <w:sz w:val="16"/>
                <w:szCs w:val="16"/>
              </w:rPr>
              <w:t xml:space="preserve">služebnosti má být nahrazena smlouvou o zřízení </w:t>
            </w:r>
            <w:r w:rsidR="00ED72E7">
              <w:rPr>
                <w:i/>
                <w:sz w:val="16"/>
                <w:szCs w:val="16"/>
              </w:rPr>
              <w:t>věcného břemene/</w:t>
            </w:r>
            <w:r w:rsidR="002261FC">
              <w:rPr>
                <w:i/>
                <w:sz w:val="16"/>
                <w:szCs w:val="16"/>
              </w:rPr>
              <w:t>služebnosti,</w:t>
            </w:r>
            <w:r w:rsidRPr="00717183">
              <w:rPr>
                <w:i/>
                <w:sz w:val="16"/>
                <w:szCs w:val="16"/>
              </w:rPr>
              <w:t xml:space="preserve"> bude položka účtována současně s položkou </w:t>
            </w:r>
            <w:r w:rsidRPr="003B37CA">
              <w:rPr>
                <w:i/>
                <w:sz w:val="16"/>
                <w:szCs w:val="16"/>
              </w:rPr>
              <w:t>č. 9</w:t>
            </w:r>
          </w:p>
        </w:tc>
        <w:tc>
          <w:tcPr>
            <w:tcW w:w="1559" w:type="dxa"/>
          </w:tcPr>
          <w:p w14:paraId="2F44EC09" w14:textId="1F105B1E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(vlastník/</w:t>
            </w:r>
            <w:proofErr w:type="spellStart"/>
            <w:r>
              <w:rPr>
                <w:sz w:val="16"/>
                <w:szCs w:val="16"/>
              </w:rPr>
              <w:t>k.ú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14:paraId="021FCED2" w14:textId="759C3B55" w:rsidR="006423B7" w:rsidRPr="00717183" w:rsidRDefault="001C7A70" w:rsidP="00536BF2">
            <w:pPr>
              <w:pStyle w:val="Textbezodsaze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1 500</w:t>
            </w:r>
          </w:p>
        </w:tc>
        <w:tc>
          <w:tcPr>
            <w:tcW w:w="1276" w:type="dxa"/>
          </w:tcPr>
          <w:p w14:paraId="194DEE96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5DC6AEFC" w14:textId="77777777" w:rsidR="006423B7" w:rsidRPr="001C7A70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0FFB7417" w14:textId="77777777" w:rsidTr="007D2EB4">
        <w:tc>
          <w:tcPr>
            <w:tcW w:w="988" w:type="dxa"/>
          </w:tcPr>
          <w:p w14:paraId="21C2A8D2" w14:textId="47E3C8ED" w:rsidR="006423B7" w:rsidRPr="00717183" w:rsidRDefault="005A23A2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6423B7"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43D339AF" w14:textId="77777777" w:rsidR="006423B7" w:rsidRPr="00696D06" w:rsidRDefault="006423B7" w:rsidP="00782684">
            <w:pPr>
              <w:pStyle w:val="Textbezodsazen"/>
              <w:jc w:val="left"/>
              <w:rPr>
                <w:b/>
                <w:bCs/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>Příprava a uzavření nájemní smlouvy</w:t>
            </w:r>
          </w:p>
          <w:p w14:paraId="14410C23" w14:textId="3D0D18F9" w:rsidR="003B37CA" w:rsidRDefault="006423B7" w:rsidP="00782684">
            <w:pPr>
              <w:pStyle w:val="Textbezodsazen"/>
              <w:jc w:val="left"/>
              <w:rPr>
                <w:i/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>Položka zahr</w:t>
            </w:r>
            <w:r>
              <w:rPr>
                <w:i/>
                <w:sz w:val="16"/>
                <w:szCs w:val="16"/>
              </w:rPr>
              <w:t>nuje veškeré náklady na přípravu a uzavření smlouvy, zejména pak na</w:t>
            </w:r>
            <w:r w:rsidRPr="00717183">
              <w:rPr>
                <w:i/>
                <w:sz w:val="16"/>
                <w:szCs w:val="16"/>
              </w:rPr>
              <w:t xml:space="preserve"> vypracování návrhu </w:t>
            </w:r>
            <w:r w:rsidR="002261FC">
              <w:rPr>
                <w:i/>
                <w:sz w:val="16"/>
                <w:szCs w:val="16"/>
              </w:rPr>
              <w:t>nájemní</w:t>
            </w:r>
            <w:r w:rsidRPr="00717183">
              <w:rPr>
                <w:i/>
                <w:sz w:val="16"/>
                <w:szCs w:val="16"/>
              </w:rPr>
              <w:t xml:space="preserve"> smlouvy, prokazatelné doručení žádosti o uzavření</w:t>
            </w:r>
            <w:r w:rsidR="002261FC">
              <w:rPr>
                <w:i/>
                <w:sz w:val="16"/>
                <w:szCs w:val="16"/>
              </w:rPr>
              <w:t xml:space="preserve"> nájemní </w:t>
            </w:r>
            <w:r w:rsidRPr="00717183">
              <w:rPr>
                <w:i/>
                <w:sz w:val="16"/>
                <w:szCs w:val="16"/>
              </w:rPr>
              <w:t xml:space="preserve">smlouvy vlastníkovi (a to případně i opakovaně minimálně dvakrát), opakované osobní projednání návrhu </w:t>
            </w:r>
            <w:r w:rsidR="002261FC">
              <w:rPr>
                <w:i/>
                <w:sz w:val="16"/>
                <w:szCs w:val="16"/>
              </w:rPr>
              <w:t xml:space="preserve">nájemní </w:t>
            </w:r>
            <w:r w:rsidRPr="00717183">
              <w:rPr>
                <w:i/>
                <w:sz w:val="16"/>
                <w:szCs w:val="16"/>
              </w:rPr>
              <w:t xml:space="preserve">smlouvy s vlastníkem a předložení uzavřené </w:t>
            </w:r>
            <w:r w:rsidR="002261FC">
              <w:rPr>
                <w:i/>
                <w:sz w:val="16"/>
                <w:szCs w:val="16"/>
              </w:rPr>
              <w:t xml:space="preserve">nájemní </w:t>
            </w:r>
            <w:r w:rsidRPr="00717183">
              <w:rPr>
                <w:i/>
                <w:sz w:val="16"/>
                <w:szCs w:val="16"/>
              </w:rPr>
              <w:t>smlouvy, případně dokladu</w:t>
            </w:r>
            <w:r w:rsidRPr="00717183">
              <w:rPr>
                <w:sz w:val="16"/>
                <w:szCs w:val="16"/>
              </w:rPr>
              <w:t xml:space="preserve"> </w:t>
            </w:r>
            <w:r w:rsidRPr="00717183">
              <w:rPr>
                <w:i/>
                <w:sz w:val="16"/>
                <w:szCs w:val="16"/>
              </w:rPr>
              <w:t>prokazujícího, že vlastník smlouvu uzavřít odmítl, Objednateli.</w:t>
            </w:r>
          </w:p>
          <w:p w14:paraId="1E7B60DA" w14:textId="7FB07699" w:rsidR="003B37CA" w:rsidRPr="00717183" w:rsidRDefault="003B37CA" w:rsidP="003B37CA">
            <w:pPr>
              <w:pStyle w:val="Textbezodsazen"/>
              <w:jc w:val="left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Položka rovněž zahrnuje průběžnou kontrolu ZE, jeho aktualizaci a projednání s Objednatelem, dotčenými vlastníky, třetími osobami (např. nájemce, pachtýř, obce apod.) a projektantem po celou dobu realizace Rámcové smlouvy. </w:t>
            </w:r>
          </w:p>
          <w:p w14:paraId="08D71E73" w14:textId="237D74AA" w:rsidR="006423B7" w:rsidRPr="00717183" w:rsidRDefault="006423B7" w:rsidP="00782684">
            <w:pPr>
              <w:pStyle w:val="Textbezodsazen"/>
              <w:jc w:val="left"/>
              <w:rPr>
                <w:i/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 xml:space="preserve">Neuzavře-li vlastník nájemní smlouvu a Objednatel vydá pokyn, že nájem musí být řešen zřízením služebností na dobu </w:t>
            </w:r>
            <w:r w:rsidR="002261FC">
              <w:rPr>
                <w:i/>
                <w:sz w:val="16"/>
                <w:szCs w:val="16"/>
              </w:rPr>
              <w:t>dle návrhu nájemní smlouvy</w:t>
            </w:r>
            <w:r w:rsidRPr="00717183">
              <w:rPr>
                <w:i/>
                <w:sz w:val="16"/>
                <w:szCs w:val="16"/>
              </w:rPr>
              <w:t xml:space="preserve">, bude položka účtována současně s položkou </w:t>
            </w:r>
            <w:r w:rsidRPr="003B37CA">
              <w:rPr>
                <w:i/>
                <w:sz w:val="16"/>
                <w:szCs w:val="16"/>
              </w:rPr>
              <w:t>č. 9</w:t>
            </w:r>
          </w:p>
        </w:tc>
        <w:tc>
          <w:tcPr>
            <w:tcW w:w="1559" w:type="dxa"/>
          </w:tcPr>
          <w:p w14:paraId="3FB7E3F0" w14:textId="1096DDF1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(vlastník/</w:t>
            </w:r>
            <w:proofErr w:type="spellStart"/>
            <w:r>
              <w:rPr>
                <w:sz w:val="16"/>
                <w:szCs w:val="16"/>
              </w:rPr>
              <w:t>k.ú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14:paraId="0CB056F1" w14:textId="53F345E7" w:rsidR="006423B7" w:rsidRPr="00717183" w:rsidRDefault="001C7A70" w:rsidP="00536BF2">
            <w:pPr>
              <w:pStyle w:val="Textbezodsaze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1 500</w:t>
            </w:r>
          </w:p>
        </w:tc>
        <w:tc>
          <w:tcPr>
            <w:tcW w:w="1276" w:type="dxa"/>
          </w:tcPr>
          <w:p w14:paraId="64040C7A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0A5F959E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55F53177" w14:textId="77777777" w:rsidTr="007D2EB4">
        <w:tc>
          <w:tcPr>
            <w:tcW w:w="988" w:type="dxa"/>
          </w:tcPr>
          <w:p w14:paraId="3CA157D8" w14:textId="712E8929" w:rsidR="006423B7" w:rsidRPr="00717183" w:rsidRDefault="005A23A2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6423B7"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14B3C9DF" w14:textId="746B7140" w:rsidR="006423B7" w:rsidRPr="00696D06" w:rsidRDefault="006423B7" w:rsidP="00782684">
            <w:pPr>
              <w:pStyle w:val="Textbezodsazen"/>
              <w:jc w:val="left"/>
              <w:rPr>
                <w:b/>
                <w:bCs/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 xml:space="preserve">Příprava a uzavření smlouvy o zřízení </w:t>
            </w:r>
            <w:r w:rsidR="00ED72E7">
              <w:rPr>
                <w:b/>
                <w:bCs/>
                <w:sz w:val="16"/>
                <w:szCs w:val="16"/>
              </w:rPr>
              <w:t>věcného břemene/</w:t>
            </w:r>
            <w:r w:rsidRPr="00696D06">
              <w:rPr>
                <w:b/>
                <w:bCs/>
                <w:sz w:val="16"/>
                <w:szCs w:val="16"/>
              </w:rPr>
              <w:t>služebnosti</w:t>
            </w:r>
          </w:p>
          <w:p w14:paraId="50541FAA" w14:textId="37F15194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Položka zahrnuje veškeré náklady na přípravu a uzavření smlouvy, zejména pak na</w:t>
            </w:r>
            <w:r w:rsidRPr="00717183">
              <w:rPr>
                <w:i/>
                <w:sz w:val="16"/>
                <w:szCs w:val="16"/>
              </w:rPr>
              <w:t xml:space="preserve"> vypracování návrhu smlouvy o zřízení</w:t>
            </w:r>
            <w:r w:rsidR="00ED72E7">
              <w:rPr>
                <w:i/>
                <w:sz w:val="16"/>
                <w:szCs w:val="16"/>
              </w:rPr>
              <w:t xml:space="preserve"> věcného břemene/</w:t>
            </w:r>
            <w:r w:rsidRPr="00717183">
              <w:rPr>
                <w:i/>
                <w:sz w:val="16"/>
                <w:szCs w:val="16"/>
              </w:rPr>
              <w:t xml:space="preserve"> </w:t>
            </w:r>
            <w:r w:rsidR="005B5839">
              <w:rPr>
                <w:i/>
                <w:sz w:val="16"/>
                <w:szCs w:val="16"/>
              </w:rPr>
              <w:t>služebnosti</w:t>
            </w:r>
            <w:r w:rsidRPr="00717183">
              <w:rPr>
                <w:i/>
                <w:sz w:val="16"/>
                <w:szCs w:val="16"/>
              </w:rPr>
              <w:t>, prokazatelné doručení žádosti o uzavření smlouvy vlastníkovi (a to případně i opakovaně minimálně dvakrát), opakované osobní projednání návrhu smlouvy s vlastníkem a předložení uzavřené smlouvy, případně dokladu</w:t>
            </w:r>
            <w:r w:rsidRPr="00717183">
              <w:rPr>
                <w:sz w:val="16"/>
                <w:szCs w:val="16"/>
              </w:rPr>
              <w:t xml:space="preserve"> </w:t>
            </w:r>
            <w:r w:rsidRPr="00717183">
              <w:rPr>
                <w:i/>
                <w:sz w:val="16"/>
                <w:szCs w:val="16"/>
              </w:rPr>
              <w:t>prokazujícího, že vlastník smlouvu uzavřít odmítl, Objednateli.</w:t>
            </w:r>
            <w:r>
              <w:rPr>
                <w:i/>
                <w:sz w:val="16"/>
                <w:szCs w:val="16"/>
              </w:rPr>
              <w:t xml:space="preserve">  Položka rovněž zahrnuje průběžnou kontrolu ZE, jeho aktualizaci a projednání s</w:t>
            </w:r>
            <w:r w:rsidR="003B37CA">
              <w:rPr>
                <w:i/>
                <w:sz w:val="16"/>
                <w:szCs w:val="16"/>
              </w:rPr>
              <w:t> </w:t>
            </w:r>
            <w:r>
              <w:rPr>
                <w:i/>
                <w:sz w:val="16"/>
                <w:szCs w:val="16"/>
              </w:rPr>
              <w:t>Objednatelem</w:t>
            </w:r>
            <w:r w:rsidR="003B37CA">
              <w:rPr>
                <w:i/>
                <w:sz w:val="16"/>
                <w:szCs w:val="16"/>
              </w:rPr>
              <w:t xml:space="preserve">, dotčenými vlastníky, třetími osobami (např. nájemce, pachtýř, obce apod.) </w:t>
            </w:r>
            <w:r>
              <w:rPr>
                <w:i/>
                <w:sz w:val="16"/>
                <w:szCs w:val="16"/>
              </w:rPr>
              <w:t xml:space="preserve">a projektantem po celou dobu realizace Rámcové smlouvy. </w:t>
            </w:r>
          </w:p>
          <w:p w14:paraId="464FAAAD" w14:textId="2E6BC4BE" w:rsidR="006423B7" w:rsidRPr="00717183" w:rsidRDefault="006423B7" w:rsidP="00782684">
            <w:pPr>
              <w:pStyle w:val="Textbezodsazen"/>
              <w:jc w:val="left"/>
              <w:rPr>
                <w:i/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>Neuzavře-li vlastník smlouvu</w:t>
            </w:r>
            <w:r w:rsidR="00B86E55">
              <w:rPr>
                <w:i/>
                <w:sz w:val="16"/>
                <w:szCs w:val="16"/>
              </w:rPr>
              <w:t xml:space="preserve"> o zřízení </w:t>
            </w:r>
            <w:r w:rsidR="00ED72E7">
              <w:rPr>
                <w:i/>
                <w:sz w:val="16"/>
                <w:szCs w:val="16"/>
              </w:rPr>
              <w:t>věcného břemene/</w:t>
            </w:r>
            <w:r w:rsidR="00B86E55">
              <w:rPr>
                <w:i/>
                <w:sz w:val="16"/>
                <w:szCs w:val="16"/>
              </w:rPr>
              <w:t>služebnosti</w:t>
            </w:r>
            <w:r w:rsidRPr="00717183">
              <w:rPr>
                <w:i/>
                <w:sz w:val="16"/>
                <w:szCs w:val="16"/>
              </w:rPr>
              <w:t>, bude položka účtována současně s položkou č</w:t>
            </w:r>
            <w:r w:rsidRPr="003B37CA">
              <w:rPr>
                <w:i/>
                <w:sz w:val="16"/>
                <w:szCs w:val="16"/>
              </w:rPr>
              <w:t>. 11</w:t>
            </w:r>
          </w:p>
        </w:tc>
        <w:tc>
          <w:tcPr>
            <w:tcW w:w="1559" w:type="dxa"/>
          </w:tcPr>
          <w:p w14:paraId="79539A97" w14:textId="0CC8603C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(LV)</w:t>
            </w:r>
          </w:p>
        </w:tc>
        <w:tc>
          <w:tcPr>
            <w:tcW w:w="1134" w:type="dxa"/>
          </w:tcPr>
          <w:p w14:paraId="175E9AB4" w14:textId="13DAEBE5" w:rsidR="006423B7" w:rsidRPr="00717183" w:rsidRDefault="00536BF2" w:rsidP="00536BF2">
            <w:pPr>
              <w:pStyle w:val="Textbezodsaze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1C7A70">
              <w:rPr>
                <w:sz w:val="16"/>
                <w:szCs w:val="16"/>
              </w:rPr>
              <w:t>600</w:t>
            </w:r>
          </w:p>
        </w:tc>
        <w:tc>
          <w:tcPr>
            <w:tcW w:w="1276" w:type="dxa"/>
          </w:tcPr>
          <w:p w14:paraId="2361AB02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74EA275E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08623EA3" w14:textId="77777777" w:rsidTr="007D2EB4">
        <w:tc>
          <w:tcPr>
            <w:tcW w:w="988" w:type="dxa"/>
          </w:tcPr>
          <w:p w14:paraId="3A7786DC" w14:textId="37DE420B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5A23A2">
              <w:rPr>
                <w:sz w:val="16"/>
                <w:szCs w:val="16"/>
              </w:rPr>
              <w:t>0</w:t>
            </w:r>
            <w:r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167D7D97" w14:textId="77777777" w:rsidR="006423B7" w:rsidRPr="00696D06" w:rsidRDefault="006423B7" w:rsidP="00782684">
            <w:pPr>
              <w:pStyle w:val="Textbezodsazen"/>
              <w:jc w:val="left"/>
              <w:rPr>
                <w:b/>
                <w:bCs/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>Zajištění vkladu do KN</w:t>
            </w:r>
          </w:p>
          <w:p w14:paraId="6747D143" w14:textId="3812330D" w:rsidR="006423B7" w:rsidRDefault="006423B7" w:rsidP="00782684">
            <w:pPr>
              <w:pStyle w:val="Textbezodsazen"/>
              <w:jc w:val="left"/>
              <w:rPr>
                <w:i/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lastRenderedPageBreak/>
              <w:t xml:space="preserve">V položce je zahrnut vklad práva z kupní smlouvy </w:t>
            </w:r>
            <w:r>
              <w:rPr>
                <w:i/>
                <w:sz w:val="16"/>
                <w:szCs w:val="16"/>
              </w:rPr>
              <w:t xml:space="preserve">a dalších smluv </w:t>
            </w:r>
            <w:r w:rsidRPr="00717183">
              <w:rPr>
                <w:i/>
                <w:sz w:val="16"/>
                <w:szCs w:val="16"/>
              </w:rPr>
              <w:t xml:space="preserve">a vklad práv odpovídajících </w:t>
            </w:r>
            <w:r w:rsidR="00ED72E7">
              <w:rPr>
                <w:i/>
                <w:sz w:val="16"/>
                <w:szCs w:val="16"/>
              </w:rPr>
              <w:t>věcnému břemenu/</w:t>
            </w:r>
            <w:r w:rsidRPr="00717183">
              <w:rPr>
                <w:i/>
                <w:sz w:val="16"/>
                <w:szCs w:val="16"/>
              </w:rPr>
              <w:t>služebnosti včetně zajištění všech nezbytných pro povolení vkladu (např. souhlasů stavebního úřadu s dělením pozemků, je-li potřeba atd.).</w:t>
            </w:r>
          </w:p>
          <w:p w14:paraId="4933D526" w14:textId="77777777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Položka obsahuje veškeré správní poplatky.</w:t>
            </w:r>
          </w:p>
        </w:tc>
        <w:tc>
          <w:tcPr>
            <w:tcW w:w="1559" w:type="dxa"/>
          </w:tcPr>
          <w:p w14:paraId="6484FC87" w14:textId="53E8F2B0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(návrh)</w:t>
            </w:r>
          </w:p>
        </w:tc>
        <w:tc>
          <w:tcPr>
            <w:tcW w:w="1134" w:type="dxa"/>
          </w:tcPr>
          <w:p w14:paraId="5CD8AC32" w14:textId="04EB198D" w:rsidR="006423B7" w:rsidRPr="00717183" w:rsidRDefault="001C7A70" w:rsidP="00536BF2">
            <w:pPr>
              <w:pStyle w:val="Textbezodsaze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2 100</w:t>
            </w:r>
          </w:p>
        </w:tc>
        <w:tc>
          <w:tcPr>
            <w:tcW w:w="1276" w:type="dxa"/>
          </w:tcPr>
          <w:p w14:paraId="7F52DC3E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28D82DD0" w14:textId="77777777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  <w:tr w:rsidR="007D2EB4" w:rsidRPr="00717183" w14:paraId="14D5EB66" w14:textId="77777777" w:rsidTr="007D2EB4">
        <w:tc>
          <w:tcPr>
            <w:tcW w:w="988" w:type="dxa"/>
          </w:tcPr>
          <w:p w14:paraId="3C099DED" w14:textId="48F6F35F" w:rsidR="006423B7" w:rsidRPr="00717183" w:rsidRDefault="006423B7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 w:rsidRPr="00717183">
              <w:rPr>
                <w:sz w:val="16"/>
                <w:szCs w:val="16"/>
              </w:rPr>
              <w:t>1</w:t>
            </w:r>
            <w:r w:rsidR="005A23A2">
              <w:rPr>
                <w:sz w:val="16"/>
                <w:szCs w:val="16"/>
              </w:rPr>
              <w:t>1</w:t>
            </w:r>
            <w:r w:rsidRPr="00717183">
              <w:rPr>
                <w:sz w:val="16"/>
                <w:szCs w:val="16"/>
              </w:rPr>
              <w:t>.</w:t>
            </w:r>
          </w:p>
        </w:tc>
        <w:tc>
          <w:tcPr>
            <w:tcW w:w="3833" w:type="dxa"/>
          </w:tcPr>
          <w:p w14:paraId="57FC551A" w14:textId="77777777" w:rsidR="006423B7" w:rsidRPr="00696D06" w:rsidRDefault="006423B7" w:rsidP="00782684">
            <w:pPr>
              <w:pStyle w:val="Textbezodsazen"/>
              <w:jc w:val="left"/>
              <w:rPr>
                <w:b/>
                <w:bCs/>
                <w:sz w:val="16"/>
                <w:szCs w:val="16"/>
              </w:rPr>
            </w:pPr>
            <w:r w:rsidRPr="00696D06">
              <w:rPr>
                <w:b/>
                <w:bCs/>
                <w:sz w:val="16"/>
                <w:szCs w:val="16"/>
              </w:rPr>
              <w:t>Vyhotovení žádosti o zahájení vyvlastňovacího řízení</w:t>
            </w:r>
          </w:p>
          <w:p w14:paraId="0659B5A5" w14:textId="71EBE684" w:rsidR="006423B7" w:rsidRPr="00717183" w:rsidRDefault="006423B7" w:rsidP="00782684">
            <w:pPr>
              <w:pStyle w:val="Textbezodsazen"/>
              <w:jc w:val="left"/>
              <w:rPr>
                <w:i/>
                <w:sz w:val="16"/>
                <w:szCs w:val="16"/>
              </w:rPr>
            </w:pPr>
            <w:r w:rsidRPr="00717183">
              <w:rPr>
                <w:i/>
                <w:sz w:val="16"/>
                <w:szCs w:val="16"/>
              </w:rPr>
              <w:t xml:space="preserve">Položka zahrnuje </w:t>
            </w:r>
            <w:r w:rsidR="00426763">
              <w:rPr>
                <w:i/>
                <w:sz w:val="16"/>
                <w:szCs w:val="16"/>
              </w:rPr>
              <w:t xml:space="preserve">veškeré náklady na </w:t>
            </w:r>
            <w:r w:rsidRPr="00717183">
              <w:rPr>
                <w:i/>
                <w:sz w:val="16"/>
                <w:szCs w:val="16"/>
              </w:rPr>
              <w:t>vyhotovení žádosti o vyvlastnění včetně kompletace všech potřebných podkladů a listin v rozsahu zákona č. 184/2006 Sb., o odnětí nebo omezení vlastnického práva k pozemku nebo ke stavbě (zákon o vyvlastnění)</w:t>
            </w:r>
            <w:r w:rsidR="00426763">
              <w:rPr>
                <w:i/>
                <w:sz w:val="16"/>
                <w:szCs w:val="16"/>
              </w:rPr>
              <w:t xml:space="preserve"> a zákona č. 416/2009 Sb., o urychlení výstavby strategické infrastruktury (liniový zákon)</w:t>
            </w:r>
          </w:p>
          <w:p w14:paraId="3A9A1D56" w14:textId="77777777" w:rsidR="006423B7" w:rsidRPr="00717183" w:rsidRDefault="006423B7" w:rsidP="00782684">
            <w:pPr>
              <w:pStyle w:val="Textbezodsazen"/>
              <w:jc w:val="left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45642E07" w14:textId="208B19A6" w:rsidR="006423B7" w:rsidRPr="00717183" w:rsidRDefault="00E84273" w:rsidP="00782684">
            <w:pPr>
              <w:pStyle w:val="Textbezodsaz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="006423B7" w:rsidRPr="00717183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(vlastník/</w:t>
            </w:r>
            <w:proofErr w:type="spellStart"/>
            <w:r>
              <w:rPr>
                <w:sz w:val="16"/>
                <w:szCs w:val="16"/>
              </w:rPr>
              <w:t>k.ú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14:paraId="2F46AED1" w14:textId="11927E00" w:rsidR="006423B7" w:rsidRPr="00717183" w:rsidRDefault="00536BF2" w:rsidP="00536BF2">
            <w:pPr>
              <w:pStyle w:val="Textbezodsaze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1C7A70">
              <w:rPr>
                <w:sz w:val="16"/>
                <w:szCs w:val="16"/>
              </w:rPr>
              <w:t>550</w:t>
            </w:r>
          </w:p>
        </w:tc>
        <w:tc>
          <w:tcPr>
            <w:tcW w:w="1276" w:type="dxa"/>
          </w:tcPr>
          <w:p w14:paraId="45AD4D76" w14:textId="77777777" w:rsidR="006423B7" w:rsidRPr="002439CF" w:rsidRDefault="006423B7" w:rsidP="00782684">
            <w:pPr>
              <w:pStyle w:val="Textbezodsazen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</w:tcPr>
          <w:p w14:paraId="248170ED" w14:textId="77777777" w:rsidR="006423B7" w:rsidRPr="002439CF" w:rsidRDefault="006423B7" w:rsidP="00782684">
            <w:pPr>
              <w:pStyle w:val="Textbezodsazen"/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FA333E" w:rsidRPr="00717183" w14:paraId="04ECE2B9" w14:textId="77777777" w:rsidTr="00F4576F">
        <w:tc>
          <w:tcPr>
            <w:tcW w:w="8790" w:type="dxa"/>
            <w:gridSpan w:val="5"/>
          </w:tcPr>
          <w:p w14:paraId="214C6845" w14:textId="0C88E5C4" w:rsidR="00FA333E" w:rsidRPr="00910983" w:rsidRDefault="00FA333E" w:rsidP="00FA333E">
            <w:pPr>
              <w:pStyle w:val="Textbezodsazen"/>
              <w:jc w:val="right"/>
              <w:rPr>
                <w:b/>
                <w:sz w:val="16"/>
                <w:szCs w:val="16"/>
              </w:rPr>
            </w:pPr>
            <w:r w:rsidRPr="00FA333E">
              <w:rPr>
                <w:b/>
                <w:sz w:val="16"/>
                <w:szCs w:val="16"/>
              </w:rPr>
              <w:t>Celková nabídková cena</w:t>
            </w:r>
            <w:r w:rsidR="00910983">
              <w:rPr>
                <w:b/>
                <w:sz w:val="16"/>
                <w:szCs w:val="16"/>
                <w:lang w:val="en-US"/>
              </w:rPr>
              <w:t>*</w:t>
            </w:r>
            <w:r w:rsidR="00910983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417" w:type="dxa"/>
          </w:tcPr>
          <w:p w14:paraId="0B48DA57" w14:textId="77777777" w:rsidR="00FA333E" w:rsidRPr="00717183" w:rsidRDefault="00FA333E" w:rsidP="00782684">
            <w:pPr>
              <w:pStyle w:val="Textbezodsazen"/>
              <w:jc w:val="center"/>
              <w:rPr>
                <w:sz w:val="16"/>
                <w:szCs w:val="16"/>
              </w:rPr>
            </w:pPr>
          </w:p>
        </w:tc>
      </w:tr>
    </w:tbl>
    <w:p w14:paraId="6DB45D7A" w14:textId="77777777" w:rsidR="006423B7" w:rsidRDefault="006423B7" w:rsidP="004133B3">
      <w:pPr>
        <w:pStyle w:val="Textbezodsazen"/>
      </w:pPr>
    </w:p>
    <w:p w14:paraId="3B72FEB7" w14:textId="77777777" w:rsidR="004133B3" w:rsidRPr="00D41EB3" w:rsidRDefault="004133B3" w:rsidP="004133B3">
      <w:pPr>
        <w:pStyle w:val="Textbezodsazen"/>
      </w:pPr>
      <w:r w:rsidRPr="00D41EB3">
        <w:t xml:space="preserve">*) nevyplněné údaje </w:t>
      </w:r>
      <w:r w:rsidRPr="00D41EB3">
        <w:rPr>
          <w:highlight w:val="yellow"/>
        </w:rPr>
        <w:t>VLOŽÍ ZHOTOVITEL</w:t>
      </w:r>
    </w:p>
    <w:p w14:paraId="45A293D0" w14:textId="77777777" w:rsidR="004133B3" w:rsidRPr="00D41EB3" w:rsidRDefault="004133B3" w:rsidP="004133B3">
      <w:pPr>
        <w:pStyle w:val="Textbezodsazen"/>
      </w:pPr>
      <w:r w:rsidRPr="00D41EB3">
        <w:t>Všechny ceny jsou uvedené v Kč bez DPH.</w:t>
      </w:r>
    </w:p>
    <w:p w14:paraId="40EF0F8B" w14:textId="053A6210" w:rsidR="005844B6" w:rsidRDefault="002D3504" w:rsidP="002D3504">
      <w:pPr>
        <w:spacing w:after="120" w:line="264" w:lineRule="auto"/>
        <w:jc w:val="both"/>
        <w:rPr>
          <w:rFonts w:ascii="Verdana" w:hAnsi="Verdana"/>
          <w:sz w:val="18"/>
          <w:szCs w:val="18"/>
        </w:rPr>
      </w:pPr>
      <w:r w:rsidRPr="00717183">
        <w:rPr>
          <w:rFonts w:ascii="Verdana" w:hAnsi="Verdana"/>
          <w:sz w:val="18"/>
          <w:szCs w:val="18"/>
        </w:rPr>
        <w:t xml:space="preserve">Uvedené jednotkové ceny za </w:t>
      </w:r>
      <w:r w:rsidRPr="00717183">
        <w:rPr>
          <w:rFonts w:ascii="Verdana" w:hAnsi="Verdana" w:cs="Arial"/>
          <w:bCs/>
          <w:sz w:val="18"/>
          <w:szCs w:val="18"/>
        </w:rPr>
        <w:t>zajištění majetkoprávní přípravy stavby dráhy vysokorychlostní</w:t>
      </w:r>
      <w:r w:rsidR="00DD7C08">
        <w:rPr>
          <w:rFonts w:ascii="Verdana" w:hAnsi="Verdana" w:cs="Arial"/>
          <w:bCs/>
          <w:sz w:val="18"/>
          <w:szCs w:val="18"/>
        </w:rPr>
        <w:t xml:space="preserve"> trati </w:t>
      </w:r>
      <w:r w:rsidR="00A44405" w:rsidRPr="00717183">
        <w:rPr>
          <w:rFonts w:ascii="Verdana" w:hAnsi="Verdana" w:cs="Arial"/>
          <w:bCs/>
          <w:sz w:val="18"/>
          <w:szCs w:val="18"/>
        </w:rPr>
        <w:t>„RS 1 VRT Prosenice – Ostrava-Svinov, I. část, Prosenice – Hranice na Moravě“ a „RS 1 VRT Prosenice – Ostrava-Svinov, II. část, Hranice na Moravě – Ostrava-Svinov“</w:t>
      </w:r>
      <w:r w:rsidR="00A44405">
        <w:rPr>
          <w:rFonts w:ascii="Verdana" w:hAnsi="Verdana" w:cs="Arial"/>
          <w:bCs/>
          <w:sz w:val="18"/>
          <w:szCs w:val="18"/>
        </w:rPr>
        <w:t xml:space="preserve">, </w:t>
      </w:r>
      <w:r w:rsidRPr="00717183">
        <w:rPr>
          <w:rFonts w:ascii="Verdana" w:hAnsi="Verdana"/>
          <w:sz w:val="18"/>
          <w:szCs w:val="18"/>
        </w:rPr>
        <w:t xml:space="preserve">zahrnují veškeré náklady na majetkoprávní přípravu po celou </w:t>
      </w:r>
      <w:r w:rsidR="00DD7C08">
        <w:rPr>
          <w:rFonts w:ascii="Verdana" w:hAnsi="Verdana"/>
          <w:sz w:val="18"/>
          <w:szCs w:val="18"/>
        </w:rPr>
        <w:t>d</w:t>
      </w:r>
      <w:r w:rsidRPr="00717183">
        <w:rPr>
          <w:rFonts w:ascii="Verdana" w:hAnsi="Verdana"/>
          <w:sz w:val="18"/>
          <w:szCs w:val="18"/>
        </w:rPr>
        <w:t xml:space="preserve">obu </w:t>
      </w:r>
      <w:r w:rsidR="00DD7C08">
        <w:rPr>
          <w:rFonts w:ascii="Verdana" w:hAnsi="Verdana"/>
          <w:sz w:val="18"/>
          <w:szCs w:val="18"/>
        </w:rPr>
        <w:t xml:space="preserve">platnosti Rámcové dohody. </w:t>
      </w:r>
      <w:r w:rsidRPr="00717183">
        <w:rPr>
          <w:rFonts w:ascii="Verdana" w:hAnsi="Verdana"/>
          <w:sz w:val="18"/>
          <w:szCs w:val="18"/>
        </w:rPr>
        <w:t>Uveden</w:t>
      </w:r>
      <w:r w:rsidR="00DD7C08">
        <w:rPr>
          <w:rFonts w:ascii="Verdana" w:hAnsi="Verdana"/>
          <w:sz w:val="18"/>
          <w:szCs w:val="18"/>
        </w:rPr>
        <w:t>é</w:t>
      </w:r>
      <w:r w:rsidRPr="00717183">
        <w:rPr>
          <w:rFonts w:ascii="Verdana" w:hAnsi="Verdana"/>
          <w:sz w:val="18"/>
          <w:szCs w:val="18"/>
        </w:rPr>
        <w:t xml:space="preserve"> jednotkov</w:t>
      </w:r>
      <w:r w:rsidR="00DD7C08">
        <w:rPr>
          <w:rFonts w:ascii="Verdana" w:hAnsi="Verdana"/>
          <w:sz w:val="18"/>
          <w:szCs w:val="18"/>
        </w:rPr>
        <w:t>é</w:t>
      </w:r>
      <w:r w:rsidRPr="00717183">
        <w:rPr>
          <w:rFonts w:ascii="Verdana" w:hAnsi="Verdana"/>
          <w:sz w:val="18"/>
          <w:szCs w:val="18"/>
        </w:rPr>
        <w:t xml:space="preserve"> cen</w:t>
      </w:r>
      <w:r w:rsidR="00DD7C08">
        <w:rPr>
          <w:rFonts w:ascii="Verdana" w:hAnsi="Verdana"/>
          <w:sz w:val="18"/>
          <w:szCs w:val="18"/>
        </w:rPr>
        <w:t>y</w:t>
      </w:r>
      <w:r w:rsidRPr="00717183">
        <w:rPr>
          <w:rFonts w:ascii="Verdana" w:hAnsi="Verdana"/>
          <w:sz w:val="18"/>
          <w:szCs w:val="18"/>
        </w:rPr>
        <w:t xml:space="preserve"> za činnosti v rámci majetkoprávní příprav</w:t>
      </w:r>
      <w:r w:rsidR="00DD7C08">
        <w:rPr>
          <w:rFonts w:ascii="Verdana" w:hAnsi="Verdana"/>
          <w:sz w:val="18"/>
          <w:szCs w:val="18"/>
        </w:rPr>
        <w:t>y</w:t>
      </w:r>
      <w:r w:rsidRPr="00717183">
        <w:rPr>
          <w:rFonts w:ascii="Verdana" w:hAnsi="Verdana"/>
          <w:sz w:val="18"/>
          <w:szCs w:val="18"/>
        </w:rPr>
        <w:t xml:space="preserve"> odpovíd</w:t>
      </w:r>
      <w:r w:rsidR="00DD7C08">
        <w:rPr>
          <w:rFonts w:ascii="Verdana" w:hAnsi="Verdana"/>
          <w:sz w:val="18"/>
          <w:szCs w:val="18"/>
        </w:rPr>
        <w:t>ají</w:t>
      </w:r>
      <w:r w:rsidRPr="00717183">
        <w:rPr>
          <w:rFonts w:ascii="Verdana" w:hAnsi="Verdana"/>
          <w:sz w:val="18"/>
          <w:szCs w:val="18"/>
        </w:rPr>
        <w:t xml:space="preserve"> pracnosti a rozsahu </w:t>
      </w:r>
      <w:r>
        <w:rPr>
          <w:rFonts w:ascii="Verdana" w:hAnsi="Verdana"/>
          <w:sz w:val="18"/>
          <w:szCs w:val="18"/>
        </w:rPr>
        <w:t>s</w:t>
      </w:r>
      <w:r w:rsidR="00DD7C08">
        <w:rPr>
          <w:rFonts w:ascii="Verdana" w:hAnsi="Verdana"/>
          <w:sz w:val="18"/>
          <w:szCs w:val="18"/>
        </w:rPr>
        <w:t>tavby a zahrnují</w:t>
      </w:r>
      <w:r w:rsidRPr="00717183">
        <w:rPr>
          <w:rFonts w:ascii="Verdana" w:hAnsi="Verdana"/>
          <w:sz w:val="18"/>
          <w:szCs w:val="18"/>
        </w:rPr>
        <w:t xml:space="preserve"> veškeré náklady na činnosti související s tímto výkonem včetně nákladů spojených s administrativou smluvní agendy</w:t>
      </w:r>
      <w:r w:rsidR="005844B6">
        <w:rPr>
          <w:rFonts w:ascii="Verdana" w:hAnsi="Verdana"/>
          <w:sz w:val="18"/>
          <w:szCs w:val="18"/>
        </w:rPr>
        <w:t xml:space="preserve"> a přípravou podkladů pro Objednatele</w:t>
      </w:r>
      <w:r w:rsidRPr="00717183">
        <w:rPr>
          <w:rFonts w:ascii="Verdana" w:hAnsi="Verdana"/>
          <w:sz w:val="18"/>
          <w:szCs w:val="18"/>
        </w:rPr>
        <w:t>,</w:t>
      </w:r>
      <w:r w:rsidR="005844B6">
        <w:rPr>
          <w:rFonts w:ascii="Verdana" w:hAnsi="Verdana"/>
          <w:sz w:val="18"/>
          <w:szCs w:val="18"/>
        </w:rPr>
        <w:t xml:space="preserve"> například: </w:t>
      </w:r>
    </w:p>
    <w:p w14:paraId="1E0F22A3" w14:textId="77777777" w:rsidR="005844B6" w:rsidRDefault="005844B6" w:rsidP="005844B6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Verdana" w:hAnsi="Verdana"/>
          <w:sz w:val="18"/>
          <w:szCs w:val="18"/>
        </w:rPr>
      </w:pPr>
      <w:r w:rsidRPr="005844B6">
        <w:rPr>
          <w:rFonts w:ascii="Verdana" w:hAnsi="Verdana"/>
          <w:sz w:val="18"/>
          <w:szCs w:val="18"/>
        </w:rPr>
        <w:t>s</w:t>
      </w:r>
      <w:r w:rsidR="002D3504" w:rsidRPr="005844B6">
        <w:rPr>
          <w:rFonts w:ascii="Verdana" w:hAnsi="Verdana"/>
          <w:sz w:val="18"/>
          <w:szCs w:val="18"/>
        </w:rPr>
        <w:t xml:space="preserve"> vedením stavu majetkoprávní přípravy v majetkoprávní aplikaci, </w:t>
      </w:r>
      <w:r w:rsidRPr="005844B6">
        <w:rPr>
          <w:rFonts w:ascii="Verdana" w:hAnsi="Verdana"/>
          <w:sz w:val="18"/>
          <w:szCs w:val="18"/>
        </w:rPr>
        <w:t xml:space="preserve"> </w:t>
      </w:r>
    </w:p>
    <w:p w14:paraId="3E13EBF7" w14:textId="77777777" w:rsidR="005844B6" w:rsidRDefault="005844B6" w:rsidP="005844B6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Verdana" w:hAnsi="Verdana"/>
          <w:sz w:val="18"/>
          <w:szCs w:val="18"/>
        </w:rPr>
      </w:pPr>
      <w:r w:rsidRPr="005844B6">
        <w:rPr>
          <w:rFonts w:ascii="Verdana" w:hAnsi="Verdana"/>
          <w:sz w:val="18"/>
          <w:szCs w:val="18"/>
        </w:rPr>
        <w:t xml:space="preserve">s </w:t>
      </w:r>
      <w:r w:rsidR="002D3504" w:rsidRPr="005844B6">
        <w:rPr>
          <w:rFonts w:ascii="Verdana" w:hAnsi="Verdana"/>
          <w:sz w:val="18"/>
          <w:szCs w:val="18"/>
        </w:rPr>
        <w:t xml:space="preserve">přípravou podkladů pro záchranný archeologický průzkum, </w:t>
      </w:r>
    </w:p>
    <w:p w14:paraId="500362CA" w14:textId="77777777" w:rsidR="005844B6" w:rsidRDefault="005844B6" w:rsidP="005844B6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 přípravou </w:t>
      </w:r>
      <w:r w:rsidR="002D3504" w:rsidRPr="005844B6">
        <w:rPr>
          <w:rFonts w:ascii="Verdana" w:hAnsi="Verdana"/>
          <w:sz w:val="18"/>
          <w:szCs w:val="18"/>
        </w:rPr>
        <w:t xml:space="preserve">podkladů pro jednání s třetími osobami (nájemci, pachtýři, obcemi apod.), </w:t>
      </w:r>
    </w:p>
    <w:p w14:paraId="18AD1E81" w14:textId="77777777" w:rsidR="005844B6" w:rsidRDefault="005844B6" w:rsidP="005844B6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 </w:t>
      </w:r>
      <w:r w:rsidR="002D3504" w:rsidRPr="005844B6">
        <w:rPr>
          <w:rFonts w:ascii="Verdana" w:hAnsi="Verdana"/>
          <w:sz w:val="18"/>
          <w:szCs w:val="18"/>
        </w:rPr>
        <w:t>koordinac</w:t>
      </w:r>
      <w:r>
        <w:rPr>
          <w:rFonts w:ascii="Verdana" w:hAnsi="Verdana"/>
          <w:sz w:val="18"/>
          <w:szCs w:val="18"/>
        </w:rPr>
        <w:t>í</w:t>
      </w:r>
      <w:r w:rsidR="002D3504" w:rsidRPr="005844B6">
        <w:rPr>
          <w:rFonts w:ascii="Verdana" w:hAnsi="Verdana"/>
          <w:sz w:val="18"/>
          <w:szCs w:val="18"/>
        </w:rPr>
        <w:t xml:space="preserve"> majetkoprávní přípravy s Objednatelem a zhotovitelem projektové dokumentace stavby,</w:t>
      </w:r>
    </w:p>
    <w:p w14:paraId="5C03E91C" w14:textId="77777777" w:rsidR="005844B6" w:rsidRDefault="005844B6" w:rsidP="005844B6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 </w:t>
      </w:r>
      <w:r w:rsidR="002D3504" w:rsidRPr="005844B6">
        <w:rPr>
          <w:rFonts w:ascii="Verdana" w:hAnsi="Verdana"/>
          <w:sz w:val="18"/>
          <w:szCs w:val="18"/>
        </w:rPr>
        <w:t>přepracování</w:t>
      </w:r>
      <w:r>
        <w:rPr>
          <w:rFonts w:ascii="Verdana" w:hAnsi="Verdana"/>
          <w:sz w:val="18"/>
          <w:szCs w:val="18"/>
        </w:rPr>
        <w:t>m</w:t>
      </w:r>
      <w:r w:rsidR="002D3504" w:rsidRPr="005844B6">
        <w:rPr>
          <w:rFonts w:ascii="Verdana" w:hAnsi="Verdana"/>
          <w:sz w:val="18"/>
          <w:szCs w:val="18"/>
        </w:rPr>
        <w:t xml:space="preserve"> dokumentů v případě změny vlastníka nebo osoby již svědčí právo hospodařit s předmětnými pozemky, </w:t>
      </w:r>
    </w:p>
    <w:p w14:paraId="04B056BB" w14:textId="2E6F70AD" w:rsidR="002D3504" w:rsidRPr="005844B6" w:rsidRDefault="002D3504" w:rsidP="005844B6">
      <w:pPr>
        <w:pStyle w:val="Odstavecseseznamem"/>
        <w:numPr>
          <w:ilvl w:val="0"/>
          <w:numId w:val="1"/>
        </w:numPr>
        <w:spacing w:after="120" w:line="264" w:lineRule="auto"/>
        <w:jc w:val="both"/>
        <w:rPr>
          <w:rFonts w:ascii="Verdana" w:hAnsi="Verdana"/>
          <w:sz w:val="18"/>
          <w:szCs w:val="18"/>
        </w:rPr>
      </w:pPr>
      <w:r w:rsidRPr="005844B6">
        <w:rPr>
          <w:rFonts w:ascii="Verdana" w:hAnsi="Verdana"/>
          <w:sz w:val="18"/>
          <w:szCs w:val="18"/>
        </w:rPr>
        <w:t>poštovné, cestovní výlohy a veškeré další náklady vzniklé v souvislosti s plněním Rámcové dohody</w:t>
      </w:r>
      <w:r w:rsidR="005844B6">
        <w:rPr>
          <w:rFonts w:ascii="Verdana" w:hAnsi="Verdana"/>
          <w:sz w:val="18"/>
          <w:szCs w:val="18"/>
        </w:rPr>
        <w:t>, apod.</w:t>
      </w:r>
    </w:p>
    <w:p w14:paraId="7BFBE8A6" w14:textId="594DDFD9" w:rsidR="002D3504" w:rsidRDefault="002D3504" w:rsidP="002D3504">
      <w:pPr>
        <w:spacing w:after="120" w:line="264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 položek uvedených v Příloze </w:t>
      </w:r>
      <w:r w:rsidR="005844B6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2 pod body ad 1), 2) a 3) se za měrnou jednotku, pro potřeby fakturace Dílčí smlouvy, považuje každá měrná jednotka, byť i započatá.</w:t>
      </w:r>
    </w:p>
    <w:p w14:paraId="0A19194A" w14:textId="77777777" w:rsidR="002D3504" w:rsidRDefault="002D3504" w:rsidP="002D3504">
      <w:pPr>
        <w:spacing w:after="120" w:line="264" w:lineRule="auto"/>
        <w:jc w:val="both"/>
        <w:rPr>
          <w:rFonts w:ascii="Verdana" w:hAnsi="Verdana"/>
          <w:sz w:val="18"/>
          <w:szCs w:val="18"/>
        </w:rPr>
      </w:pPr>
    </w:p>
    <w:p w14:paraId="090D6A88" w14:textId="77777777" w:rsidR="003727EC" w:rsidRDefault="003727EC"/>
    <w:sectPr w:rsidR="003727EC" w:rsidSect="00B3704F">
      <w:footerReference w:type="default" r:id="rId7"/>
      <w:headerReference w:type="first" r:id="rId8"/>
      <w:footerReference w:type="firs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8F455" w14:textId="77777777" w:rsidR="006423B7" w:rsidRDefault="006423B7" w:rsidP="006423B7">
      <w:r>
        <w:separator/>
      </w:r>
    </w:p>
  </w:endnote>
  <w:endnote w:type="continuationSeparator" w:id="0">
    <w:p w14:paraId="41503FA0" w14:textId="77777777" w:rsidR="006423B7" w:rsidRDefault="006423B7" w:rsidP="00642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D8A2D" w14:textId="77777777" w:rsidR="00000AC4" w:rsidRPr="00000AC4" w:rsidRDefault="00000AC4" w:rsidP="00000AC4">
    <w:pPr>
      <w:tabs>
        <w:tab w:val="center" w:pos="4536"/>
        <w:tab w:val="right" w:pos="9072"/>
      </w:tabs>
      <w:ind w:left="-421"/>
      <w:jc w:val="right"/>
      <w:rPr>
        <w:rFonts w:ascii="Verdana" w:eastAsia="Verdana" w:hAnsi="Verdana"/>
        <w:sz w:val="12"/>
        <w:szCs w:val="18"/>
        <w:lang w:eastAsia="en-US"/>
      </w:rPr>
    </w:pPr>
    <w:r w:rsidRPr="00000AC4">
      <w:rPr>
        <w:rFonts w:ascii="Verdana" w:eastAsia="Verdana" w:hAnsi="Verdana"/>
        <w:sz w:val="12"/>
        <w:szCs w:val="18"/>
        <w:lang w:eastAsia="en-US"/>
      </w:rPr>
      <w:t xml:space="preserve">Zajištění majetkoprávní přípravy stavby dráhy vysokorychlostní </w:t>
    </w:r>
    <w:proofErr w:type="spellStart"/>
    <w:r w:rsidRPr="00000AC4">
      <w:rPr>
        <w:rFonts w:ascii="Verdana" w:eastAsia="Verdana" w:hAnsi="Verdana"/>
        <w:sz w:val="12"/>
        <w:szCs w:val="18"/>
        <w:lang w:eastAsia="en-US"/>
      </w:rPr>
      <w:t>trati„RS</w:t>
    </w:r>
    <w:proofErr w:type="spellEnd"/>
    <w:r w:rsidRPr="00000AC4">
      <w:rPr>
        <w:rFonts w:ascii="Verdana" w:eastAsia="Verdana" w:hAnsi="Verdana"/>
        <w:sz w:val="12"/>
        <w:szCs w:val="18"/>
        <w:lang w:eastAsia="en-US"/>
      </w:rPr>
      <w:t xml:space="preserve"> 1 VRT Prosenice – Ostrava-Svinov, I. část, Prosenice – Hranice na Moravě“ a „RS 1 VRT Prosenice – Ostrava-Svinov, II. část, Hranice na Moravě – Ostrava-Svinov“</w:t>
    </w:r>
  </w:p>
  <w:p w14:paraId="6C0AA4FB" w14:textId="77777777" w:rsidR="00000AC4" w:rsidRPr="00000AC4" w:rsidRDefault="00000AC4" w:rsidP="00000AC4">
    <w:pPr>
      <w:tabs>
        <w:tab w:val="center" w:pos="4536"/>
        <w:tab w:val="right" w:pos="9072"/>
      </w:tabs>
      <w:jc w:val="right"/>
      <w:rPr>
        <w:rFonts w:ascii="Verdana" w:eastAsia="Verdana" w:hAnsi="Verdana"/>
        <w:sz w:val="12"/>
        <w:szCs w:val="18"/>
        <w:lang w:eastAsia="en-US"/>
      </w:rPr>
    </w:pPr>
    <w:r w:rsidRPr="00000AC4">
      <w:rPr>
        <w:rFonts w:ascii="Verdana" w:eastAsia="Verdana" w:hAnsi="Verdana"/>
        <w:sz w:val="12"/>
        <w:szCs w:val="18"/>
        <w:lang w:eastAsia="en-US"/>
      </w:rPr>
      <w:t xml:space="preserve">Díl 1 – </w:t>
    </w:r>
    <w:r w:rsidRPr="00000AC4">
      <w:rPr>
        <w:rFonts w:ascii="Verdana" w:eastAsia="Verdana" w:hAnsi="Verdana"/>
        <w:caps/>
        <w:sz w:val="12"/>
        <w:szCs w:val="18"/>
        <w:lang w:eastAsia="en-US"/>
      </w:rPr>
      <w:t>Požadavky a podmínky pro zpracování nabídky</w:t>
    </w:r>
  </w:p>
  <w:p w14:paraId="6F6819B5" w14:textId="77777777" w:rsidR="00000AC4" w:rsidRPr="00000AC4" w:rsidRDefault="00000AC4" w:rsidP="00000AC4">
    <w:pPr>
      <w:tabs>
        <w:tab w:val="center" w:pos="4536"/>
        <w:tab w:val="right" w:pos="9072"/>
      </w:tabs>
      <w:jc w:val="right"/>
      <w:rPr>
        <w:rFonts w:ascii="Verdana" w:eastAsia="Verdana" w:hAnsi="Verdana"/>
        <w:sz w:val="12"/>
        <w:szCs w:val="18"/>
        <w:lang w:eastAsia="en-US"/>
      </w:rPr>
    </w:pPr>
    <w:r w:rsidRPr="00000AC4">
      <w:rPr>
        <w:rFonts w:ascii="Verdana" w:eastAsia="Verdana" w:hAnsi="Verdana"/>
        <w:sz w:val="12"/>
        <w:szCs w:val="18"/>
        <w:lang w:eastAsia="en-US"/>
      </w:rPr>
      <w:t xml:space="preserve">Část 2 – </w:t>
    </w:r>
    <w:r w:rsidRPr="00000AC4">
      <w:rPr>
        <w:rFonts w:ascii="Verdana" w:eastAsia="Verdana" w:hAnsi="Verdana"/>
        <w:caps/>
        <w:sz w:val="12"/>
        <w:szCs w:val="18"/>
        <w:lang w:eastAsia="en-US"/>
      </w:rPr>
      <w:t>Pokyny pro dodavatele</w:t>
    </w:r>
  </w:p>
  <w:p w14:paraId="7267CE55" w14:textId="13A5497B" w:rsidR="002D3504" w:rsidRPr="00DA6AD3" w:rsidRDefault="002D3504" w:rsidP="00000AC4">
    <w:pPr>
      <w:jc w:val="right"/>
      <w:rPr>
        <w:rFonts w:ascii="Verdana" w:eastAsia="Verdana" w:hAnsi="Verdana"/>
        <w:b/>
        <w:color w:val="FF5200"/>
        <w:sz w:val="14"/>
        <w:szCs w:val="14"/>
      </w:rPr>
    </w:pPr>
    <w:r>
      <w:t xml:space="preserve">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F9BCA" w14:textId="77777777" w:rsidR="002D3504" w:rsidRDefault="002D3504" w:rsidP="00AD1DD5"/>
  <w:p w14:paraId="11E8A273" w14:textId="45EE6682" w:rsidR="002D3504" w:rsidRPr="00FA6A22" w:rsidRDefault="002D3504" w:rsidP="00FA6A22">
    <w:pPr>
      <w:pStyle w:val="Zhlav"/>
      <w:tabs>
        <w:tab w:val="clear" w:pos="4536"/>
      </w:tabs>
      <w:jc w:val="right"/>
      <w:rPr>
        <w:rFonts w:ascii="Arial" w:hAnsi="Arial" w:cs="Arial"/>
        <w:b/>
        <w:sz w:val="18"/>
        <w:szCs w:val="18"/>
      </w:rPr>
    </w:pPr>
    <w:bookmarkStart w:id="0" w:name="_Hlk179452830"/>
    <w:bookmarkStart w:id="1" w:name="_Hlk179452831"/>
    <w:r>
      <w:rPr>
        <w:rFonts w:ascii="Arial" w:hAnsi="Arial" w:cs="Arial"/>
        <w:sz w:val="18"/>
        <w:szCs w:val="18"/>
      </w:rPr>
      <w:tab/>
    </w:r>
  </w:p>
  <w:p w14:paraId="4853EA28" w14:textId="77777777" w:rsidR="00000AC4" w:rsidRPr="00BE0466" w:rsidRDefault="00000AC4" w:rsidP="00000AC4">
    <w:pPr>
      <w:pStyle w:val="Zpat0"/>
      <w:ind w:left="-421"/>
    </w:pPr>
    <w:r w:rsidRPr="00DE7FA9">
      <w:t>Zajištění majetkoprávní přípravy stavby</w:t>
    </w:r>
    <w:r>
      <w:t xml:space="preserve"> dráhy</w:t>
    </w:r>
    <w:r w:rsidRPr="00DE7FA9">
      <w:t xml:space="preserve"> vysokorychlostní </w:t>
    </w:r>
    <w:proofErr w:type="spellStart"/>
    <w:r w:rsidRPr="00DE7FA9">
      <w:t>trati</w:t>
    </w:r>
    <w:r w:rsidRPr="00BE0466">
      <w:t>„</w:t>
    </w:r>
    <w:r w:rsidRPr="002A0B68">
      <w:t>RS</w:t>
    </w:r>
    <w:proofErr w:type="spellEnd"/>
    <w:r w:rsidRPr="002A0B68">
      <w:t xml:space="preserve"> 1 VRT Prosenice – Ostrava-Svinov, I. část</w:t>
    </w:r>
    <w:r>
      <w:t>,</w:t>
    </w:r>
    <w:r w:rsidRPr="002A0B68">
      <w:t xml:space="preserve"> Prosenice – Hranice na Moravě</w:t>
    </w:r>
    <w:r>
      <w:t>“</w:t>
    </w:r>
    <w:r w:rsidRPr="002A0B68">
      <w:t xml:space="preserve"> a</w:t>
    </w:r>
    <w:r>
      <w:t xml:space="preserve"> „RS 1 VRT Prosenice – Ostrava-Svinov,</w:t>
    </w:r>
    <w:r w:rsidRPr="002A0B68">
      <w:t xml:space="preserve"> II. část</w:t>
    </w:r>
    <w:r>
      <w:t>,</w:t>
    </w:r>
    <w:r w:rsidRPr="002A0B68">
      <w:t xml:space="preserve"> Hranice na Moravě – Ostrava-Svinov</w:t>
    </w:r>
    <w:r w:rsidRPr="00BE0466">
      <w:t>“</w:t>
    </w:r>
  </w:p>
  <w:p w14:paraId="564AE4DC" w14:textId="77777777" w:rsidR="00000AC4" w:rsidRPr="00BE0466" w:rsidRDefault="00000AC4" w:rsidP="00000AC4">
    <w:pPr>
      <w:pStyle w:val="Zpat0"/>
    </w:pPr>
    <w:r w:rsidRPr="00BE0466">
      <w:t xml:space="preserve">Díl 1 – </w:t>
    </w:r>
    <w:r w:rsidRPr="00BE0466">
      <w:rPr>
        <w:caps/>
      </w:rPr>
      <w:t>Požadavky a podmínky pro zpracování nabídky</w:t>
    </w:r>
  </w:p>
  <w:p w14:paraId="123AAE15" w14:textId="77777777" w:rsidR="00000AC4" w:rsidRDefault="00000AC4" w:rsidP="00000AC4">
    <w:pPr>
      <w:pStyle w:val="Zpat0"/>
    </w:pPr>
    <w:r w:rsidRPr="00BE0466">
      <w:t xml:space="preserve">Část 2 – </w:t>
    </w:r>
    <w:r w:rsidRPr="00BE0466">
      <w:rPr>
        <w:caps/>
      </w:rPr>
      <w:t>Pokyny pro dodavatele</w:t>
    </w:r>
  </w:p>
  <w:p w14:paraId="24ACD83E" w14:textId="77777777" w:rsidR="002D3504" w:rsidRDefault="002D3504" w:rsidP="002D26D8">
    <w:pPr>
      <w:pStyle w:val="Zhlav"/>
      <w:tabs>
        <w:tab w:val="clear" w:pos="4536"/>
      </w:tabs>
      <w:jc w:val="right"/>
      <w:rPr>
        <w:rFonts w:ascii="Arial" w:hAnsi="Arial" w:cs="Arial"/>
        <w:sz w:val="18"/>
        <w:szCs w:val="18"/>
      </w:rPr>
    </w:pPr>
    <w:r w:rsidRPr="008020D0">
      <w:rPr>
        <w:rFonts w:ascii="Verdana" w:hAnsi="Verdana" w:cs="Arial"/>
        <w:bCs/>
        <w:sz w:val="12"/>
        <w:szCs w:val="18"/>
      </w:rPr>
      <w:t xml:space="preserve"> </w:t>
    </w:r>
  </w:p>
  <w:p w14:paraId="15F07A6C" w14:textId="750E9E70" w:rsidR="002D3504" w:rsidRPr="007A5C59" w:rsidRDefault="002D3504">
    <w:pPr>
      <w:pStyle w:val="Zpat"/>
      <w:rPr>
        <w:rFonts w:ascii="Verdana" w:hAnsi="Verdana"/>
        <w:b/>
        <w:sz w:val="14"/>
        <w:szCs w:val="14"/>
      </w:rPr>
    </w:pPr>
    <w:r w:rsidRPr="007A5C59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7A5C59">
      <w:rPr>
        <w:rFonts w:ascii="Verdana" w:eastAsia="Verdana" w:hAnsi="Verdana"/>
        <w:b/>
        <w:color w:val="FF5200"/>
        <w:sz w:val="14"/>
        <w:szCs w:val="14"/>
      </w:rPr>
      <w:instrText>PAGE   \* MERGEFORMAT</w:instrText>
    </w:r>
    <w:r w:rsidRPr="007A5C59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000AC4" w:rsidRPr="00000AC4">
      <w:rPr>
        <w:rFonts w:ascii="Verdana" w:eastAsia="Calibri" w:hAnsi="Verdana"/>
        <w:b/>
        <w:noProof/>
        <w:color w:val="FF5200"/>
        <w:sz w:val="14"/>
        <w:szCs w:val="14"/>
      </w:rPr>
      <w:t>1</w:t>
    </w:r>
    <w:r w:rsidRPr="007A5C59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7A5C59">
      <w:rPr>
        <w:rFonts w:ascii="Verdana" w:eastAsia="Verdana" w:hAnsi="Verdana"/>
        <w:b/>
        <w:color w:val="FF5200"/>
        <w:sz w:val="14"/>
        <w:szCs w:val="14"/>
      </w:rPr>
      <w:t>/</w:t>
    </w:r>
    <w:r w:rsidRPr="007A5C59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7A5C59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Pr="007A5C59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000AC4">
      <w:rPr>
        <w:rFonts w:ascii="Verdana" w:eastAsia="Verdana" w:hAnsi="Verdana"/>
        <w:b/>
        <w:noProof/>
        <w:color w:val="FF5200"/>
        <w:sz w:val="14"/>
        <w:szCs w:val="14"/>
      </w:rPr>
      <w:t>4</w:t>
    </w:r>
    <w:r w:rsidRPr="007A5C59">
      <w:rPr>
        <w:rFonts w:ascii="Verdana" w:eastAsia="Verdana" w:hAnsi="Verdana"/>
        <w:b/>
        <w:color w:val="FF5200"/>
        <w:sz w:val="14"/>
        <w:szCs w:val="14"/>
      </w:rPr>
      <w:fldChar w:fldCharType="end"/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F5D7A" w14:textId="77777777" w:rsidR="006423B7" w:rsidRDefault="006423B7" w:rsidP="006423B7">
      <w:r>
        <w:separator/>
      </w:r>
    </w:p>
  </w:footnote>
  <w:footnote w:type="continuationSeparator" w:id="0">
    <w:p w14:paraId="2D9237A4" w14:textId="77777777" w:rsidR="006423B7" w:rsidRDefault="006423B7" w:rsidP="00642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0921B" w14:textId="77777777" w:rsidR="002D3504" w:rsidRPr="00141EC6" w:rsidRDefault="002D3504" w:rsidP="009444A4">
    <w:pPr>
      <w:pStyle w:val="Zhlav"/>
      <w:tabs>
        <w:tab w:val="clear" w:pos="9072"/>
        <w:tab w:val="left" w:pos="4035"/>
        <w:tab w:val="right" w:pos="9070"/>
      </w:tabs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91758"/>
    <w:multiLevelType w:val="hybridMultilevel"/>
    <w:tmpl w:val="36CCAD92"/>
    <w:lvl w:ilvl="0" w:tplc="11AC341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5557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130"/>
    <w:rsid w:val="00000AC4"/>
    <w:rsid w:val="00050053"/>
    <w:rsid w:val="000F5056"/>
    <w:rsid w:val="00127826"/>
    <w:rsid w:val="001958E4"/>
    <w:rsid w:val="001A0072"/>
    <w:rsid w:val="001C7A70"/>
    <w:rsid w:val="002261FC"/>
    <w:rsid w:val="002341AD"/>
    <w:rsid w:val="00241A76"/>
    <w:rsid w:val="002439CF"/>
    <w:rsid w:val="00252F51"/>
    <w:rsid w:val="002A1E34"/>
    <w:rsid w:val="002D3504"/>
    <w:rsid w:val="0032066D"/>
    <w:rsid w:val="003727EC"/>
    <w:rsid w:val="003B37CA"/>
    <w:rsid w:val="004133B3"/>
    <w:rsid w:val="00426763"/>
    <w:rsid w:val="004A7C76"/>
    <w:rsid w:val="004E2785"/>
    <w:rsid w:val="00536BF2"/>
    <w:rsid w:val="005844B6"/>
    <w:rsid w:val="005A23A2"/>
    <w:rsid w:val="005B5839"/>
    <w:rsid w:val="00630AEE"/>
    <w:rsid w:val="006423B7"/>
    <w:rsid w:val="0067588A"/>
    <w:rsid w:val="0068017D"/>
    <w:rsid w:val="006B048D"/>
    <w:rsid w:val="006B2469"/>
    <w:rsid w:val="006D325B"/>
    <w:rsid w:val="007065E5"/>
    <w:rsid w:val="00744C65"/>
    <w:rsid w:val="007D2EB4"/>
    <w:rsid w:val="008F122F"/>
    <w:rsid w:val="00910983"/>
    <w:rsid w:val="00974F82"/>
    <w:rsid w:val="00A44405"/>
    <w:rsid w:val="00A56957"/>
    <w:rsid w:val="00B13E00"/>
    <w:rsid w:val="00B3704F"/>
    <w:rsid w:val="00B86E55"/>
    <w:rsid w:val="00BC20B9"/>
    <w:rsid w:val="00BF6A6B"/>
    <w:rsid w:val="00C47905"/>
    <w:rsid w:val="00D40D51"/>
    <w:rsid w:val="00DD7C08"/>
    <w:rsid w:val="00E67130"/>
    <w:rsid w:val="00E84273"/>
    <w:rsid w:val="00E94358"/>
    <w:rsid w:val="00ED72E7"/>
    <w:rsid w:val="00EE1FEB"/>
    <w:rsid w:val="00FA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FB3CA"/>
  <w15:chartTrackingRefBased/>
  <w15:docId w15:val="{80DF1EEA-D360-47B8-9C3E-975FB9201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7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39"/>
    <w:rsid w:val="00E67130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E67130"/>
    <w:pPr>
      <w:spacing w:after="120" w:line="264" w:lineRule="auto"/>
      <w:jc w:val="both"/>
    </w:pPr>
    <w:rPr>
      <w:rFonts w:ascii="Verdana" w:eastAsiaTheme="minorHAnsi" w:hAnsi="Verdana" w:cstheme="minorBidi"/>
      <w:sz w:val="18"/>
      <w:szCs w:val="18"/>
      <w:lang w:eastAsia="en-US"/>
    </w:rPr>
  </w:style>
  <w:style w:type="character" w:customStyle="1" w:styleId="TextbezodsazenChar">
    <w:name w:val="_Text_bez_odsazení Char"/>
    <w:basedOn w:val="Standardnpsmoodstavce"/>
    <w:link w:val="Textbezodsazen"/>
    <w:rsid w:val="00E67130"/>
    <w:rPr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423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423B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6423B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423B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pat0">
    <w:name w:val="_Zápatí"/>
    <w:basedOn w:val="Zpat"/>
    <w:qFormat/>
    <w:rsid w:val="00000AC4"/>
    <w:pPr>
      <w:jc w:val="right"/>
    </w:pPr>
    <w:rPr>
      <w:rFonts w:asciiTheme="minorHAnsi" w:eastAsiaTheme="minorHAnsi" w:hAnsiTheme="minorHAnsi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980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Kosmál Martin, Ing.</dc:creator>
  <cp:keywords/>
  <dc:description/>
  <cp:lastModifiedBy>Peterka Jan, JUDr.</cp:lastModifiedBy>
  <cp:revision>2</cp:revision>
  <dcterms:created xsi:type="dcterms:W3CDTF">2024-12-09T14:07:00Z</dcterms:created>
  <dcterms:modified xsi:type="dcterms:W3CDTF">2024-12-09T14:07:00Z</dcterms:modified>
</cp:coreProperties>
</file>