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DD05E0" w14:textId="6F85B94C" w:rsidR="0035531B" w:rsidRPr="000719BB" w:rsidRDefault="0035531B" w:rsidP="00C8791F">
      <w:pPr>
        <w:pStyle w:val="Titul2"/>
        <w:tabs>
          <w:tab w:val="clear" w:pos="6796"/>
          <w:tab w:val="left" w:pos="6663"/>
        </w:tabs>
        <w:jc w:val="both"/>
      </w:pPr>
      <w:r>
        <w:t>Díl 1</w:t>
      </w:r>
    </w:p>
    <w:p w14:paraId="1A3745CF" w14:textId="77777777" w:rsidR="00AD0C7B" w:rsidRPr="00316901" w:rsidRDefault="0035531B" w:rsidP="003E3915">
      <w:pPr>
        <w:pStyle w:val="Titul1"/>
        <w:tabs>
          <w:tab w:val="left" w:pos="6663"/>
        </w:tabs>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D11A31">
      <w:pPr>
        <w:pStyle w:val="Titul2"/>
        <w:tabs>
          <w:tab w:val="clear" w:pos="6796"/>
          <w:tab w:val="left" w:pos="6663"/>
        </w:tabs>
      </w:pPr>
    </w:p>
    <w:p w14:paraId="55E56110" w14:textId="77777777" w:rsidR="0035531B" w:rsidRDefault="0035531B" w:rsidP="00652216">
      <w:pPr>
        <w:pStyle w:val="Titul2"/>
        <w:tabs>
          <w:tab w:val="clear" w:pos="6796"/>
          <w:tab w:val="left" w:pos="6663"/>
        </w:tabs>
      </w:pPr>
      <w:r>
        <w:t>Část 2</w:t>
      </w:r>
    </w:p>
    <w:p w14:paraId="5BC97AA1" w14:textId="77777777" w:rsidR="00AD0C7B" w:rsidRPr="00316901" w:rsidRDefault="0035531B" w:rsidP="00652216">
      <w:pPr>
        <w:pStyle w:val="Titul1"/>
        <w:tabs>
          <w:tab w:val="left" w:pos="6663"/>
        </w:tabs>
        <w:rPr>
          <w:caps w:val="0"/>
          <w:sz w:val="48"/>
        </w:rPr>
      </w:pPr>
      <w:r w:rsidRPr="00316901">
        <w:rPr>
          <w:caps w:val="0"/>
          <w:sz w:val="48"/>
        </w:rPr>
        <w:t>Pokyny pro dodavatele</w:t>
      </w:r>
    </w:p>
    <w:p w14:paraId="22824F57" w14:textId="77777777" w:rsidR="004D4829" w:rsidRDefault="004D4829" w:rsidP="000D73C1">
      <w:pPr>
        <w:pStyle w:val="Titul2"/>
        <w:tabs>
          <w:tab w:val="clear" w:pos="6796"/>
          <w:tab w:val="left" w:pos="6663"/>
        </w:tabs>
        <w:spacing w:after="0"/>
        <w:jc w:val="center"/>
        <w:rPr>
          <w:rFonts w:asciiTheme="majorHAnsi" w:hAnsiTheme="majorHAnsi" w:cs="Calibri"/>
          <w:lang w:eastAsia="x-none"/>
        </w:rPr>
      </w:pPr>
    </w:p>
    <w:p w14:paraId="71B9AD17" w14:textId="77777777" w:rsidR="004D4829" w:rsidRDefault="004D4829" w:rsidP="004D4829">
      <w:pPr>
        <w:pStyle w:val="Titul2"/>
        <w:tabs>
          <w:tab w:val="clear" w:pos="6796"/>
          <w:tab w:val="left" w:pos="6663"/>
        </w:tabs>
        <w:spacing w:after="0"/>
        <w:rPr>
          <w:rFonts w:asciiTheme="majorHAnsi" w:hAnsiTheme="majorHAnsi" w:cs="Calibri"/>
          <w:lang w:eastAsia="x-none"/>
        </w:rPr>
      </w:pPr>
    </w:p>
    <w:p w14:paraId="4A3A8BF2" w14:textId="59DF973C" w:rsidR="00652EFD" w:rsidRDefault="00DB34F0" w:rsidP="004D4829">
      <w:pPr>
        <w:pStyle w:val="Titul2"/>
        <w:tabs>
          <w:tab w:val="clear" w:pos="6796"/>
          <w:tab w:val="left" w:pos="6663"/>
        </w:tabs>
        <w:spacing w:after="0"/>
        <w:rPr>
          <w:rFonts w:asciiTheme="majorHAnsi" w:hAnsiTheme="majorHAnsi" w:cs="Calibri"/>
          <w:lang w:eastAsia="x-none"/>
        </w:rPr>
      </w:pPr>
      <w:r>
        <w:rPr>
          <w:rFonts w:asciiTheme="majorHAnsi" w:hAnsiTheme="majorHAnsi" w:cs="Calibri"/>
          <w:lang w:eastAsia="x-none"/>
        </w:rPr>
        <w:t>Z</w:t>
      </w:r>
      <w:r w:rsidRPr="00883300">
        <w:rPr>
          <w:rFonts w:asciiTheme="majorHAnsi" w:hAnsiTheme="majorHAnsi" w:cs="Calibri"/>
          <w:lang w:eastAsia="x-none"/>
        </w:rPr>
        <w:t>ajištění majetkoprávní přípravy stavby</w:t>
      </w:r>
      <w:r w:rsidR="00363492">
        <w:rPr>
          <w:rFonts w:asciiTheme="majorHAnsi" w:hAnsiTheme="majorHAnsi" w:cs="Calibri"/>
          <w:lang w:eastAsia="x-none"/>
        </w:rPr>
        <w:t xml:space="preserve"> dráhy</w:t>
      </w:r>
      <w:r w:rsidR="00DA2D59">
        <w:rPr>
          <w:rFonts w:asciiTheme="majorHAnsi" w:hAnsiTheme="majorHAnsi" w:cs="Calibri"/>
          <w:lang w:eastAsia="x-none"/>
        </w:rPr>
        <w:t xml:space="preserve"> vysokorychlostní</w:t>
      </w:r>
      <w:r w:rsidRPr="00883300">
        <w:rPr>
          <w:rFonts w:asciiTheme="majorHAnsi" w:hAnsiTheme="majorHAnsi" w:cs="Calibri"/>
          <w:lang w:eastAsia="x-none"/>
        </w:rPr>
        <w:t xml:space="preserve"> </w:t>
      </w:r>
      <w:r w:rsidR="00000DBB">
        <w:rPr>
          <w:rFonts w:asciiTheme="majorHAnsi" w:hAnsiTheme="majorHAnsi" w:cs="Calibri"/>
          <w:lang w:eastAsia="x-none"/>
        </w:rPr>
        <w:t>trati</w:t>
      </w:r>
      <w:r w:rsidR="00C70699">
        <w:rPr>
          <w:rFonts w:asciiTheme="majorHAnsi" w:hAnsiTheme="majorHAnsi" w:cs="Calibri"/>
          <w:lang w:eastAsia="x-none"/>
        </w:rPr>
        <w:t xml:space="preserve"> </w:t>
      </w:r>
    </w:p>
    <w:p w14:paraId="6DF810CA" w14:textId="77777777" w:rsidR="006E0BA5" w:rsidRDefault="006E0BA5" w:rsidP="004D4829">
      <w:pPr>
        <w:pStyle w:val="Titul2"/>
        <w:tabs>
          <w:tab w:val="clear" w:pos="6796"/>
          <w:tab w:val="left" w:pos="6663"/>
        </w:tabs>
        <w:spacing w:after="0"/>
      </w:pPr>
    </w:p>
    <w:p w14:paraId="7E638D12" w14:textId="6CE4EEE0" w:rsidR="0035531B" w:rsidRDefault="0035531B" w:rsidP="0043387A">
      <w:pPr>
        <w:pStyle w:val="Titul2"/>
        <w:tabs>
          <w:tab w:val="clear" w:pos="6796"/>
          <w:tab w:val="left" w:pos="6663"/>
        </w:tabs>
        <w:spacing w:after="0"/>
        <w:jc w:val="both"/>
      </w:pPr>
      <w:r w:rsidRPr="001348E8">
        <w:t>„</w:t>
      </w:r>
      <w:r w:rsidR="00B9787F">
        <w:t xml:space="preserve">RS 1 VRT Prosenice </w:t>
      </w:r>
      <w:r w:rsidR="00E37D4C">
        <w:t>–</w:t>
      </w:r>
      <w:r w:rsidR="00B9787F">
        <w:t xml:space="preserve"> </w:t>
      </w:r>
      <w:r w:rsidR="00E37D4C">
        <w:t>Ostrava-Svinov, I.</w:t>
      </w:r>
      <w:r w:rsidR="00E80930">
        <w:t xml:space="preserve"> </w:t>
      </w:r>
      <w:r w:rsidR="00E37D4C">
        <w:t>část</w:t>
      </w:r>
      <w:r w:rsidR="00D12F74">
        <w:t>,</w:t>
      </w:r>
      <w:r w:rsidR="00E37D4C">
        <w:t xml:space="preserve"> Prosenice – Hranice na Moravě</w:t>
      </w:r>
      <w:r w:rsidR="004D4829">
        <w:t>“</w:t>
      </w:r>
      <w:r w:rsidR="00E37D4C">
        <w:t xml:space="preserve"> </w:t>
      </w:r>
      <w:r w:rsidR="00ED3D24">
        <w:t>a</w:t>
      </w:r>
      <w:r w:rsidR="00E37D4C">
        <w:t xml:space="preserve"> </w:t>
      </w:r>
      <w:r w:rsidR="004D4829">
        <w:t xml:space="preserve">„RS 1 VRT Prosenice – Ostrava-Svinov, </w:t>
      </w:r>
      <w:r w:rsidR="00E37D4C">
        <w:t>II.</w:t>
      </w:r>
      <w:r w:rsidR="00E80930">
        <w:t xml:space="preserve"> </w:t>
      </w:r>
      <w:r w:rsidR="00E37D4C">
        <w:t>část</w:t>
      </w:r>
      <w:r w:rsidR="00D12F74">
        <w:t>,</w:t>
      </w:r>
      <w:r w:rsidR="00E37D4C">
        <w:t xml:space="preserve"> Hranice na Moravě – Ostrava-Svinov“</w:t>
      </w:r>
    </w:p>
    <w:p w14:paraId="0F1D5FF8" w14:textId="77777777" w:rsidR="00136BBF" w:rsidRDefault="00136BBF" w:rsidP="004D4829">
      <w:pPr>
        <w:pStyle w:val="Text1-1"/>
        <w:numPr>
          <w:ilvl w:val="0"/>
          <w:numId w:val="0"/>
        </w:numPr>
        <w:tabs>
          <w:tab w:val="left" w:pos="708"/>
          <w:tab w:val="left" w:pos="6663"/>
        </w:tabs>
        <w:spacing w:line="240" w:lineRule="auto"/>
        <w:ind w:hanging="737"/>
      </w:pPr>
    </w:p>
    <w:p w14:paraId="2F86CCC9" w14:textId="77777777" w:rsidR="004D4829" w:rsidRDefault="00A723A4" w:rsidP="004D4829">
      <w:pPr>
        <w:pStyle w:val="Text1-1"/>
        <w:numPr>
          <w:ilvl w:val="0"/>
          <w:numId w:val="0"/>
        </w:numPr>
        <w:tabs>
          <w:tab w:val="left" w:pos="708"/>
          <w:tab w:val="left" w:pos="6663"/>
        </w:tabs>
        <w:spacing w:line="240" w:lineRule="auto"/>
        <w:ind w:hanging="737"/>
      </w:pPr>
      <w:r>
        <w:t xml:space="preserve">          </w:t>
      </w:r>
    </w:p>
    <w:p w14:paraId="335AA076" w14:textId="140C3F80" w:rsidR="000E125F" w:rsidRDefault="004D4829" w:rsidP="004D4829">
      <w:pPr>
        <w:pStyle w:val="Text1-1"/>
        <w:numPr>
          <w:ilvl w:val="0"/>
          <w:numId w:val="0"/>
        </w:numPr>
        <w:tabs>
          <w:tab w:val="left" w:pos="708"/>
          <w:tab w:val="left" w:pos="6663"/>
        </w:tabs>
        <w:spacing w:line="240" w:lineRule="auto"/>
        <w:ind w:hanging="737"/>
      </w:pPr>
      <w:r>
        <w:tab/>
      </w:r>
      <w:r w:rsidR="00A723A4">
        <w:t xml:space="preserve"> </w:t>
      </w:r>
      <w:r w:rsidR="006E7660">
        <w:t>č</w:t>
      </w:r>
      <w:r w:rsidR="000E125F">
        <w:t xml:space="preserve">.j. </w:t>
      </w:r>
      <w:r w:rsidR="00302C1B">
        <w:t>1684/2024-SŽ-SS VRT</w:t>
      </w:r>
    </w:p>
    <w:p w14:paraId="335F3308" w14:textId="005FCDC7" w:rsidR="003831C7" w:rsidRDefault="003831C7" w:rsidP="004D4829">
      <w:pPr>
        <w:pStyle w:val="Text1-1"/>
        <w:numPr>
          <w:ilvl w:val="0"/>
          <w:numId w:val="0"/>
        </w:numPr>
        <w:tabs>
          <w:tab w:val="left" w:pos="708"/>
          <w:tab w:val="left" w:pos="6663"/>
        </w:tabs>
        <w:ind w:hanging="737"/>
      </w:pPr>
    </w:p>
    <w:p w14:paraId="6F0646FD" w14:textId="7690A897" w:rsidR="00140CD9" w:rsidRDefault="00140CD9" w:rsidP="004D4829">
      <w:pPr>
        <w:tabs>
          <w:tab w:val="left" w:pos="6663"/>
        </w:tabs>
        <w:spacing w:after="0" w:line="240" w:lineRule="auto"/>
        <w:jc w:val="both"/>
        <w:rPr>
          <w:i/>
          <w:color w:val="FF0000"/>
        </w:rPr>
      </w:pPr>
    </w:p>
    <w:p w14:paraId="46298ABC" w14:textId="4AFC3BDE" w:rsidR="00136BBF" w:rsidRDefault="00136BBF" w:rsidP="004D4829">
      <w:pPr>
        <w:tabs>
          <w:tab w:val="left" w:pos="6663"/>
        </w:tabs>
        <w:spacing w:after="0" w:line="240" w:lineRule="auto"/>
        <w:jc w:val="both"/>
        <w:rPr>
          <w:i/>
          <w:color w:val="FF0000"/>
        </w:rPr>
      </w:pPr>
      <w:r>
        <w:rPr>
          <w:i/>
          <w:color w:val="FF0000"/>
        </w:rPr>
        <w:t xml:space="preserve"> </w:t>
      </w:r>
    </w:p>
    <w:p w14:paraId="27ED5FA2" w14:textId="48A48DA7" w:rsidR="00AB0A33" w:rsidRDefault="00AB0A33" w:rsidP="004D4829">
      <w:pPr>
        <w:pStyle w:val="Zpat"/>
        <w:tabs>
          <w:tab w:val="left" w:pos="6663"/>
        </w:tabs>
        <w:jc w:val="both"/>
        <w:rPr>
          <w:sz w:val="2"/>
          <w:szCs w:val="2"/>
        </w:rPr>
      </w:pPr>
    </w:p>
    <w:p w14:paraId="6BDB27D1" w14:textId="06881406" w:rsidR="001348E8" w:rsidRDefault="001348E8" w:rsidP="004D4829">
      <w:pPr>
        <w:pStyle w:val="Zpat"/>
        <w:tabs>
          <w:tab w:val="left" w:pos="6663"/>
        </w:tabs>
        <w:jc w:val="both"/>
        <w:rPr>
          <w:sz w:val="2"/>
          <w:szCs w:val="2"/>
        </w:rPr>
      </w:pPr>
    </w:p>
    <w:p w14:paraId="2D74D2F1" w14:textId="601C643F" w:rsidR="001348E8" w:rsidRDefault="001348E8" w:rsidP="004D4829">
      <w:pPr>
        <w:pStyle w:val="Zpat"/>
        <w:tabs>
          <w:tab w:val="left" w:pos="6663"/>
        </w:tabs>
        <w:jc w:val="both"/>
        <w:rPr>
          <w:sz w:val="2"/>
          <w:szCs w:val="2"/>
        </w:rPr>
      </w:pPr>
    </w:p>
    <w:p w14:paraId="3C3EA386" w14:textId="4A140EF7" w:rsidR="001348E8" w:rsidRDefault="001348E8" w:rsidP="004D4829">
      <w:pPr>
        <w:pStyle w:val="Zpat"/>
        <w:tabs>
          <w:tab w:val="left" w:pos="6663"/>
        </w:tabs>
        <w:jc w:val="both"/>
        <w:rPr>
          <w:sz w:val="2"/>
          <w:szCs w:val="2"/>
        </w:rPr>
      </w:pPr>
    </w:p>
    <w:p w14:paraId="7E8EF7E9" w14:textId="4E19B231" w:rsidR="001348E8" w:rsidRDefault="001348E8" w:rsidP="004D4829">
      <w:pPr>
        <w:pStyle w:val="Zpat"/>
        <w:tabs>
          <w:tab w:val="left" w:pos="6663"/>
        </w:tabs>
        <w:jc w:val="both"/>
        <w:rPr>
          <w:sz w:val="2"/>
          <w:szCs w:val="2"/>
        </w:rPr>
      </w:pPr>
    </w:p>
    <w:p w14:paraId="4AD5E7ED" w14:textId="019F987E" w:rsidR="001348E8" w:rsidRDefault="001348E8" w:rsidP="004D4829">
      <w:pPr>
        <w:pStyle w:val="Zpat"/>
        <w:tabs>
          <w:tab w:val="left" w:pos="6663"/>
        </w:tabs>
        <w:jc w:val="both"/>
        <w:rPr>
          <w:sz w:val="2"/>
          <w:szCs w:val="2"/>
        </w:rPr>
      </w:pPr>
    </w:p>
    <w:p w14:paraId="62A9D497" w14:textId="284D9540" w:rsidR="001348E8" w:rsidRDefault="001348E8" w:rsidP="004D4829">
      <w:pPr>
        <w:pStyle w:val="Zpat"/>
        <w:tabs>
          <w:tab w:val="left" w:pos="6663"/>
        </w:tabs>
        <w:jc w:val="both"/>
        <w:rPr>
          <w:sz w:val="2"/>
          <w:szCs w:val="2"/>
        </w:rPr>
      </w:pPr>
    </w:p>
    <w:p w14:paraId="38315B62" w14:textId="7564F9B4" w:rsidR="001348E8" w:rsidRDefault="001348E8" w:rsidP="004D4829">
      <w:pPr>
        <w:tabs>
          <w:tab w:val="left" w:pos="6663"/>
        </w:tabs>
        <w:jc w:val="both"/>
      </w:pPr>
    </w:p>
    <w:p w14:paraId="3DCC64DA" w14:textId="77777777" w:rsidR="00007CFE" w:rsidRDefault="00007CFE" w:rsidP="004D4829">
      <w:pPr>
        <w:tabs>
          <w:tab w:val="left" w:pos="6663"/>
        </w:tabs>
        <w:jc w:val="both"/>
      </w:pPr>
    </w:p>
    <w:p w14:paraId="090416AA" w14:textId="03201106" w:rsidR="00DF1015" w:rsidRDefault="004A271C" w:rsidP="004D4829">
      <w:pPr>
        <w:tabs>
          <w:tab w:val="left" w:pos="6663"/>
        </w:tabs>
        <w:jc w:val="both"/>
      </w:pPr>
      <w:r>
        <w:rPr>
          <w:noProof/>
          <w:lang w:eastAsia="cs-CZ"/>
        </w:rPr>
        <w:drawing>
          <wp:inline distT="0" distB="0" distL="0" distR="0" wp14:anchorId="631840CE" wp14:editId="5DAA7EDC">
            <wp:extent cx="3011805" cy="63373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11805" cy="633730"/>
                    </a:xfrm>
                    <a:prstGeom prst="rect">
                      <a:avLst/>
                    </a:prstGeom>
                    <a:noFill/>
                  </pic:spPr>
                </pic:pic>
              </a:graphicData>
            </a:graphic>
          </wp:inline>
        </w:drawing>
      </w:r>
    </w:p>
    <w:p w14:paraId="0355757B" w14:textId="77777777" w:rsidR="004A271C" w:rsidRDefault="004A271C" w:rsidP="000D73C1">
      <w:pPr>
        <w:pStyle w:val="Nadpisbezsl1-1"/>
        <w:tabs>
          <w:tab w:val="right" w:pos="8504"/>
        </w:tabs>
        <w:jc w:val="both"/>
      </w:pPr>
    </w:p>
    <w:p w14:paraId="14783ECE" w14:textId="16CAF63E" w:rsidR="00BD7E91" w:rsidRDefault="00BD7E91" w:rsidP="000D73C1">
      <w:pPr>
        <w:pStyle w:val="Nadpisbezsl1-1"/>
        <w:tabs>
          <w:tab w:val="right" w:pos="8504"/>
        </w:tabs>
        <w:jc w:val="both"/>
      </w:pPr>
      <w:r>
        <w:lastRenderedPageBreak/>
        <w:t>Obsah</w:t>
      </w:r>
      <w:r w:rsidR="00887F36">
        <w:t xml:space="preserve"> </w:t>
      </w:r>
      <w:r w:rsidR="00D17F2F">
        <w:tab/>
      </w:r>
    </w:p>
    <w:p w14:paraId="629AA59C" w14:textId="584D7D0A" w:rsidR="00AF4F8A"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78583589" w:history="1">
        <w:r w:rsidR="00AF4F8A" w:rsidRPr="006D6E31">
          <w:rPr>
            <w:rStyle w:val="Hypertextovodkaz"/>
          </w:rPr>
          <w:t>1.</w:t>
        </w:r>
        <w:r w:rsidR="00AF4F8A">
          <w:rPr>
            <w:rFonts w:eastAsiaTheme="minorEastAsia"/>
            <w:caps w:val="0"/>
            <w:noProof/>
            <w:sz w:val="22"/>
            <w:szCs w:val="22"/>
            <w:lang w:eastAsia="cs-CZ"/>
          </w:rPr>
          <w:tab/>
        </w:r>
        <w:r w:rsidR="00AF4F8A" w:rsidRPr="006D6E31">
          <w:rPr>
            <w:rStyle w:val="Hypertextovodkaz"/>
          </w:rPr>
          <w:t>ÚVODNÍ USTANOVENÍ</w:t>
        </w:r>
        <w:r w:rsidR="00AF4F8A">
          <w:rPr>
            <w:noProof/>
            <w:webHidden/>
          </w:rPr>
          <w:tab/>
        </w:r>
        <w:r w:rsidR="00AF4F8A">
          <w:rPr>
            <w:noProof/>
            <w:webHidden/>
          </w:rPr>
          <w:fldChar w:fldCharType="begin"/>
        </w:r>
        <w:r w:rsidR="00AF4F8A">
          <w:rPr>
            <w:noProof/>
            <w:webHidden/>
          </w:rPr>
          <w:instrText xml:space="preserve"> PAGEREF _Toc178583589 \h </w:instrText>
        </w:r>
        <w:r w:rsidR="00AF4F8A">
          <w:rPr>
            <w:noProof/>
            <w:webHidden/>
          </w:rPr>
        </w:r>
        <w:r w:rsidR="00AF4F8A">
          <w:rPr>
            <w:noProof/>
            <w:webHidden/>
          </w:rPr>
          <w:fldChar w:fldCharType="separate"/>
        </w:r>
        <w:r w:rsidR="00F947DC">
          <w:rPr>
            <w:noProof/>
            <w:webHidden/>
          </w:rPr>
          <w:t>3</w:t>
        </w:r>
        <w:r w:rsidR="00AF4F8A">
          <w:rPr>
            <w:noProof/>
            <w:webHidden/>
          </w:rPr>
          <w:fldChar w:fldCharType="end"/>
        </w:r>
      </w:hyperlink>
    </w:p>
    <w:p w14:paraId="61D03AB8" w14:textId="3219D8B1" w:rsidR="00AF4F8A" w:rsidRDefault="00AF4F8A">
      <w:pPr>
        <w:pStyle w:val="Obsah1"/>
        <w:rPr>
          <w:rFonts w:eastAsiaTheme="minorEastAsia"/>
          <w:caps w:val="0"/>
          <w:noProof/>
          <w:sz w:val="22"/>
          <w:szCs w:val="22"/>
          <w:lang w:eastAsia="cs-CZ"/>
        </w:rPr>
      </w:pPr>
      <w:hyperlink w:anchor="_Toc178583590" w:history="1">
        <w:r w:rsidRPr="006D6E31">
          <w:rPr>
            <w:rStyle w:val="Hypertextovodkaz"/>
          </w:rPr>
          <w:t>2.</w:t>
        </w:r>
        <w:r>
          <w:rPr>
            <w:rFonts w:eastAsiaTheme="minorEastAsia"/>
            <w:caps w:val="0"/>
            <w:noProof/>
            <w:sz w:val="22"/>
            <w:szCs w:val="22"/>
            <w:lang w:eastAsia="cs-CZ"/>
          </w:rPr>
          <w:tab/>
        </w:r>
        <w:r w:rsidRPr="006D6E31">
          <w:rPr>
            <w:rStyle w:val="Hypertextovodkaz"/>
          </w:rPr>
          <w:t>IDENTIFIKAČNÍ ÚDAJE ZADAVATELE</w:t>
        </w:r>
        <w:r>
          <w:rPr>
            <w:noProof/>
            <w:webHidden/>
          </w:rPr>
          <w:tab/>
        </w:r>
        <w:r>
          <w:rPr>
            <w:noProof/>
            <w:webHidden/>
          </w:rPr>
          <w:fldChar w:fldCharType="begin"/>
        </w:r>
        <w:r>
          <w:rPr>
            <w:noProof/>
            <w:webHidden/>
          </w:rPr>
          <w:instrText xml:space="preserve"> PAGEREF _Toc178583590 \h </w:instrText>
        </w:r>
        <w:r>
          <w:rPr>
            <w:noProof/>
            <w:webHidden/>
          </w:rPr>
        </w:r>
        <w:r>
          <w:rPr>
            <w:noProof/>
            <w:webHidden/>
          </w:rPr>
          <w:fldChar w:fldCharType="separate"/>
        </w:r>
        <w:r w:rsidR="00F947DC">
          <w:rPr>
            <w:noProof/>
            <w:webHidden/>
          </w:rPr>
          <w:t>3</w:t>
        </w:r>
        <w:r>
          <w:rPr>
            <w:noProof/>
            <w:webHidden/>
          </w:rPr>
          <w:fldChar w:fldCharType="end"/>
        </w:r>
      </w:hyperlink>
    </w:p>
    <w:p w14:paraId="0C699803" w14:textId="2AB61528" w:rsidR="00AF4F8A" w:rsidRDefault="00AF4F8A">
      <w:pPr>
        <w:pStyle w:val="Obsah1"/>
        <w:rPr>
          <w:rFonts w:eastAsiaTheme="minorEastAsia"/>
          <w:caps w:val="0"/>
          <w:noProof/>
          <w:sz w:val="22"/>
          <w:szCs w:val="22"/>
          <w:lang w:eastAsia="cs-CZ"/>
        </w:rPr>
      </w:pPr>
      <w:hyperlink w:anchor="_Toc178583591" w:history="1">
        <w:r w:rsidRPr="006D6E31">
          <w:rPr>
            <w:rStyle w:val="Hypertextovodkaz"/>
          </w:rPr>
          <w:t>3.</w:t>
        </w:r>
        <w:r>
          <w:rPr>
            <w:rFonts w:eastAsiaTheme="minorEastAsia"/>
            <w:caps w:val="0"/>
            <w:noProof/>
            <w:sz w:val="22"/>
            <w:szCs w:val="22"/>
            <w:lang w:eastAsia="cs-CZ"/>
          </w:rPr>
          <w:tab/>
        </w:r>
        <w:r w:rsidRPr="006D6E31">
          <w:rPr>
            <w:rStyle w:val="Hypertextovodkaz"/>
          </w:rPr>
          <w:t>KOMUNIKACE MEZI ZADAVATELEM a DODAVATELEM</w:t>
        </w:r>
        <w:r>
          <w:rPr>
            <w:noProof/>
            <w:webHidden/>
          </w:rPr>
          <w:tab/>
        </w:r>
        <w:r>
          <w:rPr>
            <w:noProof/>
            <w:webHidden/>
          </w:rPr>
          <w:fldChar w:fldCharType="begin"/>
        </w:r>
        <w:r>
          <w:rPr>
            <w:noProof/>
            <w:webHidden/>
          </w:rPr>
          <w:instrText xml:space="preserve"> PAGEREF _Toc178583591 \h </w:instrText>
        </w:r>
        <w:r>
          <w:rPr>
            <w:noProof/>
            <w:webHidden/>
          </w:rPr>
        </w:r>
        <w:r>
          <w:rPr>
            <w:noProof/>
            <w:webHidden/>
          </w:rPr>
          <w:fldChar w:fldCharType="separate"/>
        </w:r>
        <w:r w:rsidR="00F947DC">
          <w:rPr>
            <w:noProof/>
            <w:webHidden/>
          </w:rPr>
          <w:t>4</w:t>
        </w:r>
        <w:r>
          <w:rPr>
            <w:noProof/>
            <w:webHidden/>
          </w:rPr>
          <w:fldChar w:fldCharType="end"/>
        </w:r>
      </w:hyperlink>
    </w:p>
    <w:p w14:paraId="49F96589" w14:textId="75F01E7A" w:rsidR="00AF4F8A" w:rsidRDefault="00AF4F8A">
      <w:pPr>
        <w:pStyle w:val="Obsah1"/>
        <w:rPr>
          <w:rFonts w:eastAsiaTheme="minorEastAsia"/>
          <w:caps w:val="0"/>
          <w:noProof/>
          <w:sz w:val="22"/>
          <w:szCs w:val="22"/>
          <w:lang w:eastAsia="cs-CZ"/>
        </w:rPr>
      </w:pPr>
      <w:hyperlink w:anchor="_Toc178583592" w:history="1">
        <w:r w:rsidRPr="006D6E31">
          <w:rPr>
            <w:rStyle w:val="Hypertextovodkaz"/>
          </w:rPr>
          <w:t>4.</w:t>
        </w:r>
        <w:r>
          <w:rPr>
            <w:rFonts w:eastAsiaTheme="minorEastAsia"/>
            <w:caps w:val="0"/>
            <w:noProof/>
            <w:sz w:val="22"/>
            <w:szCs w:val="22"/>
            <w:lang w:eastAsia="cs-CZ"/>
          </w:rPr>
          <w:tab/>
        </w:r>
        <w:r w:rsidRPr="006D6E31">
          <w:rPr>
            <w:rStyle w:val="Hypertextovodkaz"/>
          </w:rPr>
          <w:t>ÚČEL a PŘEDMĚT PLNĚNÍ VEŘEJNÉ ZAKÁZKY</w:t>
        </w:r>
        <w:r>
          <w:rPr>
            <w:noProof/>
            <w:webHidden/>
          </w:rPr>
          <w:tab/>
        </w:r>
        <w:r>
          <w:rPr>
            <w:noProof/>
            <w:webHidden/>
          </w:rPr>
          <w:fldChar w:fldCharType="begin"/>
        </w:r>
        <w:r>
          <w:rPr>
            <w:noProof/>
            <w:webHidden/>
          </w:rPr>
          <w:instrText xml:space="preserve"> PAGEREF _Toc178583592 \h </w:instrText>
        </w:r>
        <w:r>
          <w:rPr>
            <w:noProof/>
            <w:webHidden/>
          </w:rPr>
        </w:r>
        <w:r>
          <w:rPr>
            <w:noProof/>
            <w:webHidden/>
          </w:rPr>
          <w:fldChar w:fldCharType="separate"/>
        </w:r>
        <w:r w:rsidR="00F947DC">
          <w:rPr>
            <w:noProof/>
            <w:webHidden/>
          </w:rPr>
          <w:t>4</w:t>
        </w:r>
        <w:r>
          <w:rPr>
            <w:noProof/>
            <w:webHidden/>
          </w:rPr>
          <w:fldChar w:fldCharType="end"/>
        </w:r>
      </w:hyperlink>
    </w:p>
    <w:p w14:paraId="7FB90651" w14:textId="5E5F73ED" w:rsidR="00AF4F8A" w:rsidRDefault="00AF4F8A">
      <w:pPr>
        <w:pStyle w:val="Obsah1"/>
        <w:rPr>
          <w:rFonts w:eastAsiaTheme="minorEastAsia"/>
          <w:caps w:val="0"/>
          <w:noProof/>
          <w:sz w:val="22"/>
          <w:szCs w:val="22"/>
          <w:lang w:eastAsia="cs-CZ"/>
        </w:rPr>
      </w:pPr>
      <w:hyperlink w:anchor="_Toc178583593" w:history="1">
        <w:r w:rsidRPr="006D6E31">
          <w:rPr>
            <w:rStyle w:val="Hypertextovodkaz"/>
          </w:rPr>
          <w:t>5.</w:t>
        </w:r>
        <w:r>
          <w:rPr>
            <w:rFonts w:eastAsiaTheme="minorEastAsia"/>
            <w:caps w:val="0"/>
            <w:noProof/>
            <w:sz w:val="22"/>
            <w:szCs w:val="22"/>
            <w:lang w:eastAsia="cs-CZ"/>
          </w:rPr>
          <w:tab/>
        </w:r>
        <w:r w:rsidRPr="006D6E31">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_Toc178583593 \h </w:instrText>
        </w:r>
        <w:r>
          <w:rPr>
            <w:noProof/>
            <w:webHidden/>
          </w:rPr>
        </w:r>
        <w:r>
          <w:rPr>
            <w:noProof/>
            <w:webHidden/>
          </w:rPr>
          <w:fldChar w:fldCharType="separate"/>
        </w:r>
        <w:r w:rsidR="00F947DC">
          <w:rPr>
            <w:noProof/>
            <w:webHidden/>
          </w:rPr>
          <w:t>5</w:t>
        </w:r>
        <w:r>
          <w:rPr>
            <w:noProof/>
            <w:webHidden/>
          </w:rPr>
          <w:fldChar w:fldCharType="end"/>
        </w:r>
      </w:hyperlink>
    </w:p>
    <w:p w14:paraId="7834518D" w14:textId="5513F2D7" w:rsidR="00AF4F8A" w:rsidRDefault="00AF4F8A">
      <w:pPr>
        <w:pStyle w:val="Obsah1"/>
        <w:rPr>
          <w:rFonts w:eastAsiaTheme="minorEastAsia"/>
          <w:caps w:val="0"/>
          <w:noProof/>
          <w:sz w:val="22"/>
          <w:szCs w:val="22"/>
          <w:lang w:eastAsia="cs-CZ"/>
        </w:rPr>
      </w:pPr>
      <w:hyperlink w:anchor="_Toc178583594" w:history="1">
        <w:r w:rsidRPr="006D6E31">
          <w:rPr>
            <w:rStyle w:val="Hypertextovodkaz"/>
          </w:rPr>
          <w:t>6.</w:t>
        </w:r>
        <w:r>
          <w:rPr>
            <w:rFonts w:eastAsiaTheme="minorEastAsia"/>
            <w:caps w:val="0"/>
            <w:noProof/>
            <w:sz w:val="22"/>
            <w:szCs w:val="22"/>
            <w:lang w:eastAsia="cs-CZ"/>
          </w:rPr>
          <w:tab/>
        </w:r>
        <w:r w:rsidRPr="006D6E31">
          <w:rPr>
            <w:rStyle w:val="Hypertextovodkaz"/>
          </w:rPr>
          <w:t>OBSAH ZADÁVACÍ DOKUMENTACE</w:t>
        </w:r>
        <w:r>
          <w:rPr>
            <w:noProof/>
            <w:webHidden/>
          </w:rPr>
          <w:tab/>
        </w:r>
        <w:r>
          <w:rPr>
            <w:noProof/>
            <w:webHidden/>
          </w:rPr>
          <w:fldChar w:fldCharType="begin"/>
        </w:r>
        <w:r>
          <w:rPr>
            <w:noProof/>
            <w:webHidden/>
          </w:rPr>
          <w:instrText xml:space="preserve"> PAGEREF _Toc178583594 \h </w:instrText>
        </w:r>
        <w:r>
          <w:rPr>
            <w:noProof/>
            <w:webHidden/>
          </w:rPr>
        </w:r>
        <w:r>
          <w:rPr>
            <w:noProof/>
            <w:webHidden/>
          </w:rPr>
          <w:fldChar w:fldCharType="separate"/>
        </w:r>
        <w:r w:rsidR="00F947DC">
          <w:rPr>
            <w:noProof/>
            <w:webHidden/>
          </w:rPr>
          <w:t>6</w:t>
        </w:r>
        <w:r>
          <w:rPr>
            <w:noProof/>
            <w:webHidden/>
          </w:rPr>
          <w:fldChar w:fldCharType="end"/>
        </w:r>
      </w:hyperlink>
    </w:p>
    <w:p w14:paraId="0A297F71" w14:textId="6569BE93" w:rsidR="00AF4F8A" w:rsidRDefault="00AF4F8A">
      <w:pPr>
        <w:pStyle w:val="Obsah1"/>
        <w:rPr>
          <w:rFonts w:eastAsiaTheme="minorEastAsia"/>
          <w:caps w:val="0"/>
          <w:noProof/>
          <w:sz w:val="22"/>
          <w:szCs w:val="22"/>
          <w:lang w:eastAsia="cs-CZ"/>
        </w:rPr>
      </w:pPr>
      <w:hyperlink w:anchor="_Toc178583595" w:history="1">
        <w:r w:rsidRPr="006D6E31">
          <w:rPr>
            <w:rStyle w:val="Hypertextovodkaz"/>
          </w:rPr>
          <w:t>7.</w:t>
        </w:r>
        <w:r>
          <w:rPr>
            <w:rFonts w:eastAsiaTheme="minorEastAsia"/>
            <w:caps w:val="0"/>
            <w:noProof/>
            <w:sz w:val="22"/>
            <w:szCs w:val="22"/>
            <w:lang w:eastAsia="cs-CZ"/>
          </w:rPr>
          <w:tab/>
        </w:r>
        <w:r w:rsidRPr="006D6E31">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_Toc178583595 \h </w:instrText>
        </w:r>
        <w:r>
          <w:rPr>
            <w:noProof/>
            <w:webHidden/>
          </w:rPr>
        </w:r>
        <w:r>
          <w:rPr>
            <w:noProof/>
            <w:webHidden/>
          </w:rPr>
          <w:fldChar w:fldCharType="separate"/>
        </w:r>
        <w:r w:rsidR="00F947DC">
          <w:rPr>
            <w:noProof/>
            <w:webHidden/>
          </w:rPr>
          <w:t>7</w:t>
        </w:r>
        <w:r>
          <w:rPr>
            <w:noProof/>
            <w:webHidden/>
          </w:rPr>
          <w:fldChar w:fldCharType="end"/>
        </w:r>
      </w:hyperlink>
    </w:p>
    <w:p w14:paraId="750AD735" w14:textId="2F433E65" w:rsidR="00AF4F8A" w:rsidRDefault="00AF4F8A">
      <w:pPr>
        <w:pStyle w:val="Obsah1"/>
        <w:rPr>
          <w:rFonts w:eastAsiaTheme="minorEastAsia"/>
          <w:caps w:val="0"/>
          <w:noProof/>
          <w:sz w:val="22"/>
          <w:szCs w:val="22"/>
          <w:lang w:eastAsia="cs-CZ"/>
        </w:rPr>
      </w:pPr>
      <w:hyperlink w:anchor="_Toc178583596" w:history="1">
        <w:r w:rsidRPr="006D6E31">
          <w:rPr>
            <w:rStyle w:val="Hypertextovodkaz"/>
          </w:rPr>
          <w:t>8.</w:t>
        </w:r>
        <w:r>
          <w:rPr>
            <w:rFonts w:eastAsiaTheme="minorEastAsia"/>
            <w:caps w:val="0"/>
            <w:noProof/>
            <w:sz w:val="22"/>
            <w:szCs w:val="22"/>
            <w:lang w:eastAsia="cs-CZ"/>
          </w:rPr>
          <w:tab/>
        </w:r>
        <w:r w:rsidRPr="006D6E31">
          <w:rPr>
            <w:rStyle w:val="Hypertextovodkaz"/>
          </w:rPr>
          <w:t>POŽADAVKY ZADAVATELE NA KVALIFIKACI</w:t>
        </w:r>
        <w:r>
          <w:rPr>
            <w:noProof/>
            <w:webHidden/>
          </w:rPr>
          <w:tab/>
        </w:r>
        <w:r>
          <w:rPr>
            <w:noProof/>
            <w:webHidden/>
          </w:rPr>
          <w:fldChar w:fldCharType="begin"/>
        </w:r>
        <w:r>
          <w:rPr>
            <w:noProof/>
            <w:webHidden/>
          </w:rPr>
          <w:instrText xml:space="preserve"> PAGEREF _Toc178583596 \h </w:instrText>
        </w:r>
        <w:r>
          <w:rPr>
            <w:noProof/>
            <w:webHidden/>
          </w:rPr>
        </w:r>
        <w:r>
          <w:rPr>
            <w:noProof/>
            <w:webHidden/>
          </w:rPr>
          <w:fldChar w:fldCharType="separate"/>
        </w:r>
        <w:r w:rsidR="00F947DC">
          <w:rPr>
            <w:noProof/>
            <w:webHidden/>
          </w:rPr>
          <w:t>7</w:t>
        </w:r>
        <w:r>
          <w:rPr>
            <w:noProof/>
            <w:webHidden/>
          </w:rPr>
          <w:fldChar w:fldCharType="end"/>
        </w:r>
      </w:hyperlink>
    </w:p>
    <w:p w14:paraId="3BEEFF32" w14:textId="2B50C7C1" w:rsidR="00AF4F8A" w:rsidRDefault="00AF4F8A">
      <w:pPr>
        <w:pStyle w:val="Obsah1"/>
        <w:rPr>
          <w:rFonts w:eastAsiaTheme="minorEastAsia"/>
          <w:caps w:val="0"/>
          <w:noProof/>
          <w:sz w:val="22"/>
          <w:szCs w:val="22"/>
          <w:lang w:eastAsia="cs-CZ"/>
        </w:rPr>
      </w:pPr>
      <w:hyperlink w:anchor="_Toc178583597" w:history="1">
        <w:r w:rsidRPr="006D6E31">
          <w:rPr>
            <w:rStyle w:val="Hypertextovodkaz"/>
          </w:rPr>
          <w:t>9.</w:t>
        </w:r>
        <w:r>
          <w:rPr>
            <w:rFonts w:eastAsiaTheme="minorEastAsia"/>
            <w:caps w:val="0"/>
            <w:noProof/>
            <w:sz w:val="22"/>
            <w:szCs w:val="22"/>
            <w:lang w:eastAsia="cs-CZ"/>
          </w:rPr>
          <w:tab/>
        </w:r>
        <w:r w:rsidRPr="006D6E31">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_Toc178583597 \h </w:instrText>
        </w:r>
        <w:r>
          <w:rPr>
            <w:noProof/>
            <w:webHidden/>
          </w:rPr>
        </w:r>
        <w:r>
          <w:rPr>
            <w:noProof/>
            <w:webHidden/>
          </w:rPr>
          <w:fldChar w:fldCharType="separate"/>
        </w:r>
        <w:r w:rsidR="00F947DC">
          <w:rPr>
            <w:noProof/>
            <w:webHidden/>
          </w:rPr>
          <w:t>18</w:t>
        </w:r>
        <w:r>
          <w:rPr>
            <w:noProof/>
            <w:webHidden/>
          </w:rPr>
          <w:fldChar w:fldCharType="end"/>
        </w:r>
      </w:hyperlink>
    </w:p>
    <w:p w14:paraId="5AC0ED37" w14:textId="6BABC9DB" w:rsidR="00AF4F8A" w:rsidRDefault="00AF4F8A">
      <w:pPr>
        <w:pStyle w:val="Obsah1"/>
        <w:rPr>
          <w:rFonts w:eastAsiaTheme="minorEastAsia"/>
          <w:caps w:val="0"/>
          <w:noProof/>
          <w:sz w:val="22"/>
          <w:szCs w:val="22"/>
          <w:lang w:eastAsia="cs-CZ"/>
        </w:rPr>
      </w:pPr>
      <w:hyperlink w:anchor="_Toc178583598" w:history="1">
        <w:r w:rsidRPr="006D6E31">
          <w:rPr>
            <w:rStyle w:val="Hypertextovodkaz"/>
          </w:rPr>
          <w:t>10.</w:t>
        </w:r>
        <w:r>
          <w:rPr>
            <w:rFonts w:eastAsiaTheme="minorEastAsia"/>
            <w:caps w:val="0"/>
            <w:noProof/>
            <w:sz w:val="22"/>
            <w:szCs w:val="22"/>
            <w:lang w:eastAsia="cs-CZ"/>
          </w:rPr>
          <w:tab/>
        </w:r>
        <w:r w:rsidRPr="006D6E31">
          <w:rPr>
            <w:rStyle w:val="Hypertextovodkaz"/>
          </w:rPr>
          <w:t>JAZYK NABÍDEK A KOMUNIKAČNÍ JAZYK</w:t>
        </w:r>
        <w:r>
          <w:rPr>
            <w:noProof/>
            <w:webHidden/>
          </w:rPr>
          <w:tab/>
        </w:r>
        <w:r>
          <w:rPr>
            <w:noProof/>
            <w:webHidden/>
          </w:rPr>
          <w:fldChar w:fldCharType="begin"/>
        </w:r>
        <w:r>
          <w:rPr>
            <w:noProof/>
            <w:webHidden/>
          </w:rPr>
          <w:instrText xml:space="preserve"> PAGEREF _Toc178583598 \h </w:instrText>
        </w:r>
        <w:r>
          <w:rPr>
            <w:noProof/>
            <w:webHidden/>
          </w:rPr>
        </w:r>
        <w:r>
          <w:rPr>
            <w:noProof/>
            <w:webHidden/>
          </w:rPr>
          <w:fldChar w:fldCharType="separate"/>
        </w:r>
        <w:r w:rsidR="00F947DC">
          <w:rPr>
            <w:noProof/>
            <w:webHidden/>
          </w:rPr>
          <w:t>21</w:t>
        </w:r>
        <w:r>
          <w:rPr>
            <w:noProof/>
            <w:webHidden/>
          </w:rPr>
          <w:fldChar w:fldCharType="end"/>
        </w:r>
      </w:hyperlink>
    </w:p>
    <w:p w14:paraId="36593ED5" w14:textId="293FF4E9" w:rsidR="00AF4F8A" w:rsidRDefault="00AF4F8A">
      <w:pPr>
        <w:pStyle w:val="Obsah1"/>
        <w:rPr>
          <w:rFonts w:eastAsiaTheme="minorEastAsia"/>
          <w:caps w:val="0"/>
          <w:noProof/>
          <w:sz w:val="22"/>
          <w:szCs w:val="22"/>
          <w:lang w:eastAsia="cs-CZ"/>
        </w:rPr>
      </w:pPr>
      <w:hyperlink w:anchor="_Toc178583599" w:history="1">
        <w:r w:rsidRPr="006D6E31">
          <w:rPr>
            <w:rStyle w:val="Hypertextovodkaz"/>
          </w:rPr>
          <w:t>11.</w:t>
        </w:r>
        <w:r>
          <w:rPr>
            <w:rFonts w:eastAsiaTheme="minorEastAsia"/>
            <w:caps w:val="0"/>
            <w:noProof/>
            <w:sz w:val="22"/>
            <w:szCs w:val="22"/>
            <w:lang w:eastAsia="cs-CZ"/>
          </w:rPr>
          <w:tab/>
        </w:r>
        <w:r w:rsidRPr="006D6E31">
          <w:rPr>
            <w:rStyle w:val="Hypertextovodkaz"/>
          </w:rPr>
          <w:t>OBSAH a PODÁVÁNÍ NABÍDEK</w:t>
        </w:r>
        <w:r>
          <w:rPr>
            <w:noProof/>
            <w:webHidden/>
          </w:rPr>
          <w:tab/>
        </w:r>
        <w:r>
          <w:rPr>
            <w:noProof/>
            <w:webHidden/>
          </w:rPr>
          <w:fldChar w:fldCharType="begin"/>
        </w:r>
        <w:r>
          <w:rPr>
            <w:noProof/>
            <w:webHidden/>
          </w:rPr>
          <w:instrText xml:space="preserve"> PAGEREF _Toc178583599 \h </w:instrText>
        </w:r>
        <w:r>
          <w:rPr>
            <w:noProof/>
            <w:webHidden/>
          </w:rPr>
        </w:r>
        <w:r>
          <w:rPr>
            <w:noProof/>
            <w:webHidden/>
          </w:rPr>
          <w:fldChar w:fldCharType="separate"/>
        </w:r>
        <w:r w:rsidR="00F947DC">
          <w:rPr>
            <w:noProof/>
            <w:webHidden/>
          </w:rPr>
          <w:t>21</w:t>
        </w:r>
        <w:r>
          <w:rPr>
            <w:noProof/>
            <w:webHidden/>
          </w:rPr>
          <w:fldChar w:fldCharType="end"/>
        </w:r>
      </w:hyperlink>
    </w:p>
    <w:p w14:paraId="18CC41C8" w14:textId="4853C782" w:rsidR="00AF4F8A" w:rsidRDefault="00AF4F8A">
      <w:pPr>
        <w:pStyle w:val="Obsah1"/>
        <w:rPr>
          <w:rFonts w:eastAsiaTheme="minorEastAsia"/>
          <w:caps w:val="0"/>
          <w:noProof/>
          <w:sz w:val="22"/>
          <w:szCs w:val="22"/>
          <w:lang w:eastAsia="cs-CZ"/>
        </w:rPr>
      </w:pPr>
      <w:hyperlink w:anchor="_Toc178583600" w:history="1">
        <w:r w:rsidRPr="006D6E31">
          <w:rPr>
            <w:rStyle w:val="Hypertextovodkaz"/>
          </w:rPr>
          <w:t>12.</w:t>
        </w:r>
        <w:r>
          <w:rPr>
            <w:rFonts w:eastAsiaTheme="minorEastAsia"/>
            <w:caps w:val="0"/>
            <w:noProof/>
            <w:sz w:val="22"/>
            <w:szCs w:val="22"/>
            <w:lang w:eastAsia="cs-CZ"/>
          </w:rPr>
          <w:tab/>
        </w:r>
        <w:r w:rsidRPr="006D6E31">
          <w:rPr>
            <w:rStyle w:val="Hypertextovodkaz"/>
          </w:rPr>
          <w:t>POŽADAVKY NA ZPRACOVÁNÍ NABÍDKOVÉ CENY</w:t>
        </w:r>
        <w:r>
          <w:rPr>
            <w:noProof/>
            <w:webHidden/>
          </w:rPr>
          <w:tab/>
        </w:r>
        <w:r>
          <w:rPr>
            <w:noProof/>
            <w:webHidden/>
          </w:rPr>
          <w:fldChar w:fldCharType="begin"/>
        </w:r>
        <w:r>
          <w:rPr>
            <w:noProof/>
            <w:webHidden/>
          </w:rPr>
          <w:instrText xml:space="preserve"> PAGEREF _Toc178583600 \h </w:instrText>
        </w:r>
        <w:r>
          <w:rPr>
            <w:noProof/>
            <w:webHidden/>
          </w:rPr>
        </w:r>
        <w:r>
          <w:rPr>
            <w:noProof/>
            <w:webHidden/>
          </w:rPr>
          <w:fldChar w:fldCharType="separate"/>
        </w:r>
        <w:r w:rsidR="00F947DC">
          <w:rPr>
            <w:noProof/>
            <w:webHidden/>
          </w:rPr>
          <w:t>23</w:t>
        </w:r>
        <w:r>
          <w:rPr>
            <w:noProof/>
            <w:webHidden/>
          </w:rPr>
          <w:fldChar w:fldCharType="end"/>
        </w:r>
      </w:hyperlink>
    </w:p>
    <w:p w14:paraId="6F04454F" w14:textId="37897496" w:rsidR="00AF4F8A" w:rsidRDefault="00AF4F8A">
      <w:pPr>
        <w:pStyle w:val="Obsah1"/>
        <w:rPr>
          <w:rFonts w:eastAsiaTheme="minorEastAsia"/>
          <w:caps w:val="0"/>
          <w:noProof/>
          <w:sz w:val="22"/>
          <w:szCs w:val="22"/>
          <w:lang w:eastAsia="cs-CZ"/>
        </w:rPr>
      </w:pPr>
      <w:hyperlink w:anchor="_Toc178583601" w:history="1">
        <w:r w:rsidRPr="006D6E31">
          <w:rPr>
            <w:rStyle w:val="Hypertextovodkaz"/>
          </w:rPr>
          <w:t>13.</w:t>
        </w:r>
        <w:r>
          <w:rPr>
            <w:rFonts w:eastAsiaTheme="minorEastAsia"/>
            <w:caps w:val="0"/>
            <w:noProof/>
            <w:sz w:val="22"/>
            <w:szCs w:val="22"/>
            <w:lang w:eastAsia="cs-CZ"/>
          </w:rPr>
          <w:tab/>
        </w:r>
        <w:r w:rsidRPr="006D6E31">
          <w:rPr>
            <w:rStyle w:val="Hypertextovodkaz"/>
          </w:rPr>
          <w:t>VARIANTY NABÍDKY</w:t>
        </w:r>
        <w:r>
          <w:rPr>
            <w:noProof/>
            <w:webHidden/>
          </w:rPr>
          <w:tab/>
        </w:r>
        <w:r>
          <w:rPr>
            <w:noProof/>
            <w:webHidden/>
          </w:rPr>
          <w:fldChar w:fldCharType="begin"/>
        </w:r>
        <w:r>
          <w:rPr>
            <w:noProof/>
            <w:webHidden/>
          </w:rPr>
          <w:instrText xml:space="preserve"> PAGEREF _Toc178583601 \h </w:instrText>
        </w:r>
        <w:r>
          <w:rPr>
            <w:noProof/>
            <w:webHidden/>
          </w:rPr>
        </w:r>
        <w:r>
          <w:rPr>
            <w:noProof/>
            <w:webHidden/>
          </w:rPr>
          <w:fldChar w:fldCharType="separate"/>
        </w:r>
        <w:r w:rsidR="00F947DC">
          <w:rPr>
            <w:noProof/>
            <w:webHidden/>
          </w:rPr>
          <w:t>23</w:t>
        </w:r>
        <w:r>
          <w:rPr>
            <w:noProof/>
            <w:webHidden/>
          </w:rPr>
          <w:fldChar w:fldCharType="end"/>
        </w:r>
      </w:hyperlink>
    </w:p>
    <w:p w14:paraId="11E3D59F" w14:textId="37BE465A" w:rsidR="00AF4F8A" w:rsidRDefault="00AF4F8A">
      <w:pPr>
        <w:pStyle w:val="Obsah1"/>
        <w:rPr>
          <w:rFonts w:eastAsiaTheme="minorEastAsia"/>
          <w:caps w:val="0"/>
          <w:noProof/>
          <w:sz w:val="22"/>
          <w:szCs w:val="22"/>
          <w:lang w:eastAsia="cs-CZ"/>
        </w:rPr>
      </w:pPr>
      <w:hyperlink w:anchor="_Toc178583602" w:history="1">
        <w:r w:rsidRPr="006D6E31">
          <w:rPr>
            <w:rStyle w:val="Hypertextovodkaz"/>
          </w:rPr>
          <w:t>14.</w:t>
        </w:r>
        <w:r>
          <w:rPr>
            <w:rFonts w:eastAsiaTheme="minorEastAsia"/>
            <w:caps w:val="0"/>
            <w:noProof/>
            <w:sz w:val="22"/>
            <w:szCs w:val="22"/>
            <w:lang w:eastAsia="cs-CZ"/>
          </w:rPr>
          <w:tab/>
        </w:r>
        <w:r w:rsidRPr="006D6E31">
          <w:rPr>
            <w:rStyle w:val="Hypertextovodkaz"/>
          </w:rPr>
          <w:t>OTEVÍRÁNÍ NABÍDEK</w:t>
        </w:r>
        <w:r>
          <w:rPr>
            <w:noProof/>
            <w:webHidden/>
          </w:rPr>
          <w:tab/>
        </w:r>
        <w:r>
          <w:rPr>
            <w:noProof/>
            <w:webHidden/>
          </w:rPr>
          <w:fldChar w:fldCharType="begin"/>
        </w:r>
        <w:r>
          <w:rPr>
            <w:noProof/>
            <w:webHidden/>
          </w:rPr>
          <w:instrText xml:space="preserve"> PAGEREF _Toc178583602 \h </w:instrText>
        </w:r>
        <w:r>
          <w:rPr>
            <w:noProof/>
            <w:webHidden/>
          </w:rPr>
        </w:r>
        <w:r>
          <w:rPr>
            <w:noProof/>
            <w:webHidden/>
          </w:rPr>
          <w:fldChar w:fldCharType="separate"/>
        </w:r>
        <w:r w:rsidR="00F947DC">
          <w:rPr>
            <w:noProof/>
            <w:webHidden/>
          </w:rPr>
          <w:t>23</w:t>
        </w:r>
        <w:r>
          <w:rPr>
            <w:noProof/>
            <w:webHidden/>
          </w:rPr>
          <w:fldChar w:fldCharType="end"/>
        </w:r>
      </w:hyperlink>
    </w:p>
    <w:p w14:paraId="6C86FA38" w14:textId="47CAB125" w:rsidR="00AF4F8A" w:rsidRDefault="00AF4F8A">
      <w:pPr>
        <w:pStyle w:val="Obsah1"/>
        <w:rPr>
          <w:rFonts w:eastAsiaTheme="minorEastAsia"/>
          <w:caps w:val="0"/>
          <w:noProof/>
          <w:sz w:val="22"/>
          <w:szCs w:val="22"/>
          <w:lang w:eastAsia="cs-CZ"/>
        </w:rPr>
      </w:pPr>
      <w:hyperlink w:anchor="_Toc178583603" w:history="1">
        <w:r w:rsidRPr="006D6E31">
          <w:rPr>
            <w:rStyle w:val="Hypertextovodkaz"/>
          </w:rPr>
          <w:t>15.</w:t>
        </w:r>
        <w:r>
          <w:rPr>
            <w:rFonts w:eastAsiaTheme="minorEastAsia"/>
            <w:caps w:val="0"/>
            <w:noProof/>
            <w:sz w:val="22"/>
            <w:szCs w:val="22"/>
            <w:lang w:eastAsia="cs-CZ"/>
          </w:rPr>
          <w:tab/>
        </w:r>
        <w:r w:rsidRPr="006D6E31">
          <w:rPr>
            <w:rStyle w:val="Hypertextovodkaz"/>
          </w:rPr>
          <w:t>POSOUZENÍ SPLNĚNÍ PODMÍNEK ÚČASTI</w:t>
        </w:r>
        <w:r>
          <w:rPr>
            <w:noProof/>
            <w:webHidden/>
          </w:rPr>
          <w:tab/>
        </w:r>
        <w:r>
          <w:rPr>
            <w:noProof/>
            <w:webHidden/>
          </w:rPr>
          <w:fldChar w:fldCharType="begin"/>
        </w:r>
        <w:r>
          <w:rPr>
            <w:noProof/>
            <w:webHidden/>
          </w:rPr>
          <w:instrText xml:space="preserve"> PAGEREF _Toc178583603 \h </w:instrText>
        </w:r>
        <w:r>
          <w:rPr>
            <w:noProof/>
            <w:webHidden/>
          </w:rPr>
        </w:r>
        <w:r>
          <w:rPr>
            <w:noProof/>
            <w:webHidden/>
          </w:rPr>
          <w:fldChar w:fldCharType="separate"/>
        </w:r>
        <w:r w:rsidR="00F947DC">
          <w:rPr>
            <w:noProof/>
            <w:webHidden/>
          </w:rPr>
          <w:t>24</w:t>
        </w:r>
        <w:r>
          <w:rPr>
            <w:noProof/>
            <w:webHidden/>
          </w:rPr>
          <w:fldChar w:fldCharType="end"/>
        </w:r>
      </w:hyperlink>
    </w:p>
    <w:p w14:paraId="113A1ECC" w14:textId="3F4100DF" w:rsidR="00AF4F8A" w:rsidRDefault="00AF4F8A">
      <w:pPr>
        <w:pStyle w:val="Obsah1"/>
        <w:rPr>
          <w:rFonts w:eastAsiaTheme="minorEastAsia"/>
          <w:caps w:val="0"/>
          <w:noProof/>
          <w:sz w:val="22"/>
          <w:szCs w:val="22"/>
          <w:lang w:eastAsia="cs-CZ"/>
        </w:rPr>
      </w:pPr>
      <w:hyperlink w:anchor="_Toc178583604" w:history="1">
        <w:r w:rsidRPr="006D6E31">
          <w:rPr>
            <w:rStyle w:val="Hypertextovodkaz"/>
          </w:rPr>
          <w:t>16.</w:t>
        </w:r>
        <w:r>
          <w:rPr>
            <w:rFonts w:eastAsiaTheme="minorEastAsia"/>
            <w:caps w:val="0"/>
            <w:noProof/>
            <w:sz w:val="22"/>
            <w:szCs w:val="22"/>
            <w:lang w:eastAsia="cs-CZ"/>
          </w:rPr>
          <w:tab/>
        </w:r>
        <w:r w:rsidRPr="006D6E31">
          <w:rPr>
            <w:rStyle w:val="Hypertextovodkaz"/>
          </w:rPr>
          <w:t>HODNOCENÍ NABÍDEK</w:t>
        </w:r>
        <w:r>
          <w:rPr>
            <w:noProof/>
            <w:webHidden/>
          </w:rPr>
          <w:tab/>
        </w:r>
        <w:r>
          <w:rPr>
            <w:noProof/>
            <w:webHidden/>
          </w:rPr>
          <w:fldChar w:fldCharType="begin"/>
        </w:r>
        <w:r>
          <w:rPr>
            <w:noProof/>
            <w:webHidden/>
          </w:rPr>
          <w:instrText xml:space="preserve"> PAGEREF _Toc178583604 \h </w:instrText>
        </w:r>
        <w:r>
          <w:rPr>
            <w:noProof/>
            <w:webHidden/>
          </w:rPr>
        </w:r>
        <w:r>
          <w:rPr>
            <w:noProof/>
            <w:webHidden/>
          </w:rPr>
          <w:fldChar w:fldCharType="separate"/>
        </w:r>
        <w:r w:rsidR="00F947DC">
          <w:rPr>
            <w:noProof/>
            <w:webHidden/>
          </w:rPr>
          <w:t>24</w:t>
        </w:r>
        <w:r>
          <w:rPr>
            <w:noProof/>
            <w:webHidden/>
          </w:rPr>
          <w:fldChar w:fldCharType="end"/>
        </w:r>
      </w:hyperlink>
    </w:p>
    <w:p w14:paraId="7DBC33AD" w14:textId="1256D058" w:rsidR="00AF4F8A" w:rsidRDefault="00AF4F8A">
      <w:pPr>
        <w:pStyle w:val="Obsah1"/>
        <w:rPr>
          <w:rFonts w:eastAsiaTheme="minorEastAsia"/>
          <w:caps w:val="0"/>
          <w:noProof/>
          <w:sz w:val="22"/>
          <w:szCs w:val="22"/>
          <w:lang w:eastAsia="cs-CZ"/>
        </w:rPr>
      </w:pPr>
      <w:hyperlink w:anchor="_Toc178583605" w:history="1">
        <w:r w:rsidRPr="006D6E31">
          <w:rPr>
            <w:rStyle w:val="Hypertextovodkaz"/>
          </w:rPr>
          <w:t>17.</w:t>
        </w:r>
        <w:r>
          <w:rPr>
            <w:rFonts w:eastAsiaTheme="minorEastAsia"/>
            <w:caps w:val="0"/>
            <w:noProof/>
            <w:sz w:val="22"/>
            <w:szCs w:val="22"/>
            <w:lang w:eastAsia="cs-CZ"/>
          </w:rPr>
          <w:tab/>
        </w:r>
        <w:r w:rsidRPr="006D6E31">
          <w:rPr>
            <w:rStyle w:val="Hypertextovodkaz"/>
          </w:rPr>
          <w:t>ZRUŠENÍ ZADÁVACÍHO ŘÍZENÍ</w:t>
        </w:r>
        <w:r>
          <w:rPr>
            <w:noProof/>
            <w:webHidden/>
          </w:rPr>
          <w:tab/>
        </w:r>
        <w:r>
          <w:rPr>
            <w:noProof/>
            <w:webHidden/>
          </w:rPr>
          <w:fldChar w:fldCharType="begin"/>
        </w:r>
        <w:r>
          <w:rPr>
            <w:noProof/>
            <w:webHidden/>
          </w:rPr>
          <w:instrText xml:space="preserve"> PAGEREF _Toc178583605 \h </w:instrText>
        </w:r>
        <w:r>
          <w:rPr>
            <w:noProof/>
            <w:webHidden/>
          </w:rPr>
        </w:r>
        <w:r>
          <w:rPr>
            <w:noProof/>
            <w:webHidden/>
          </w:rPr>
          <w:fldChar w:fldCharType="separate"/>
        </w:r>
        <w:r w:rsidR="00F947DC">
          <w:rPr>
            <w:noProof/>
            <w:webHidden/>
          </w:rPr>
          <w:t>31</w:t>
        </w:r>
        <w:r>
          <w:rPr>
            <w:noProof/>
            <w:webHidden/>
          </w:rPr>
          <w:fldChar w:fldCharType="end"/>
        </w:r>
      </w:hyperlink>
    </w:p>
    <w:p w14:paraId="38175D33" w14:textId="69BDFDF6" w:rsidR="00AF4F8A" w:rsidRDefault="00AF4F8A">
      <w:pPr>
        <w:pStyle w:val="Obsah1"/>
        <w:rPr>
          <w:rFonts w:eastAsiaTheme="minorEastAsia"/>
          <w:caps w:val="0"/>
          <w:noProof/>
          <w:sz w:val="22"/>
          <w:szCs w:val="22"/>
          <w:lang w:eastAsia="cs-CZ"/>
        </w:rPr>
      </w:pPr>
      <w:hyperlink w:anchor="_Toc178583606" w:history="1">
        <w:r w:rsidRPr="006D6E31">
          <w:rPr>
            <w:rStyle w:val="Hypertextovodkaz"/>
          </w:rPr>
          <w:t>18.</w:t>
        </w:r>
        <w:r>
          <w:rPr>
            <w:rFonts w:eastAsiaTheme="minorEastAsia"/>
            <w:caps w:val="0"/>
            <w:noProof/>
            <w:sz w:val="22"/>
            <w:szCs w:val="22"/>
            <w:lang w:eastAsia="cs-CZ"/>
          </w:rPr>
          <w:tab/>
        </w:r>
        <w:r w:rsidRPr="006D6E31">
          <w:rPr>
            <w:rStyle w:val="Hypertextovodkaz"/>
          </w:rPr>
          <w:t>UZAVŘENÍ SMLOUVY</w:t>
        </w:r>
        <w:r>
          <w:rPr>
            <w:noProof/>
            <w:webHidden/>
          </w:rPr>
          <w:tab/>
        </w:r>
        <w:r>
          <w:rPr>
            <w:noProof/>
            <w:webHidden/>
          </w:rPr>
          <w:fldChar w:fldCharType="begin"/>
        </w:r>
        <w:r>
          <w:rPr>
            <w:noProof/>
            <w:webHidden/>
          </w:rPr>
          <w:instrText xml:space="preserve"> PAGEREF _Toc178583606 \h </w:instrText>
        </w:r>
        <w:r>
          <w:rPr>
            <w:noProof/>
            <w:webHidden/>
          </w:rPr>
        </w:r>
        <w:r>
          <w:rPr>
            <w:noProof/>
            <w:webHidden/>
          </w:rPr>
          <w:fldChar w:fldCharType="separate"/>
        </w:r>
        <w:r w:rsidR="00F947DC">
          <w:rPr>
            <w:noProof/>
            <w:webHidden/>
          </w:rPr>
          <w:t>31</w:t>
        </w:r>
        <w:r>
          <w:rPr>
            <w:noProof/>
            <w:webHidden/>
          </w:rPr>
          <w:fldChar w:fldCharType="end"/>
        </w:r>
      </w:hyperlink>
    </w:p>
    <w:p w14:paraId="735F2FFC" w14:textId="2E71CFDF" w:rsidR="00AF4F8A" w:rsidRDefault="00AF4F8A">
      <w:pPr>
        <w:pStyle w:val="Obsah1"/>
        <w:rPr>
          <w:rFonts w:eastAsiaTheme="minorEastAsia"/>
          <w:caps w:val="0"/>
          <w:noProof/>
          <w:sz w:val="22"/>
          <w:szCs w:val="22"/>
          <w:lang w:eastAsia="cs-CZ"/>
        </w:rPr>
      </w:pPr>
      <w:hyperlink w:anchor="_Toc178583607" w:history="1">
        <w:r w:rsidRPr="006D6E31">
          <w:rPr>
            <w:rStyle w:val="Hypertextovodkaz"/>
          </w:rPr>
          <w:t>19.</w:t>
        </w:r>
        <w:r>
          <w:rPr>
            <w:rFonts w:eastAsiaTheme="minorEastAsia"/>
            <w:caps w:val="0"/>
            <w:noProof/>
            <w:sz w:val="22"/>
            <w:szCs w:val="22"/>
            <w:lang w:eastAsia="cs-CZ"/>
          </w:rPr>
          <w:tab/>
        </w:r>
        <w:r w:rsidRPr="006D6E31">
          <w:rPr>
            <w:rStyle w:val="Hypertextovodkaz"/>
          </w:rPr>
          <w:t>OCHRANA INFORMACÍ</w:t>
        </w:r>
        <w:r>
          <w:rPr>
            <w:noProof/>
            <w:webHidden/>
          </w:rPr>
          <w:tab/>
        </w:r>
        <w:r>
          <w:rPr>
            <w:noProof/>
            <w:webHidden/>
          </w:rPr>
          <w:fldChar w:fldCharType="begin"/>
        </w:r>
        <w:r>
          <w:rPr>
            <w:noProof/>
            <w:webHidden/>
          </w:rPr>
          <w:instrText xml:space="preserve"> PAGEREF _Toc178583607 \h </w:instrText>
        </w:r>
        <w:r>
          <w:rPr>
            <w:noProof/>
            <w:webHidden/>
          </w:rPr>
        </w:r>
        <w:r>
          <w:rPr>
            <w:noProof/>
            <w:webHidden/>
          </w:rPr>
          <w:fldChar w:fldCharType="separate"/>
        </w:r>
        <w:r w:rsidR="00F947DC">
          <w:rPr>
            <w:noProof/>
            <w:webHidden/>
          </w:rPr>
          <w:t>33</w:t>
        </w:r>
        <w:r>
          <w:rPr>
            <w:noProof/>
            <w:webHidden/>
          </w:rPr>
          <w:fldChar w:fldCharType="end"/>
        </w:r>
      </w:hyperlink>
    </w:p>
    <w:p w14:paraId="25C0DB2C" w14:textId="2EA00FC1" w:rsidR="00AF4F8A" w:rsidRDefault="00AF4F8A">
      <w:pPr>
        <w:pStyle w:val="Obsah1"/>
        <w:rPr>
          <w:rFonts w:eastAsiaTheme="minorEastAsia"/>
          <w:caps w:val="0"/>
          <w:noProof/>
          <w:sz w:val="22"/>
          <w:szCs w:val="22"/>
          <w:lang w:eastAsia="cs-CZ"/>
        </w:rPr>
      </w:pPr>
      <w:hyperlink w:anchor="_Toc178583608" w:history="1">
        <w:r w:rsidRPr="006D6E31">
          <w:rPr>
            <w:rStyle w:val="Hypertextovodkaz"/>
          </w:rPr>
          <w:t>20.</w:t>
        </w:r>
        <w:r>
          <w:rPr>
            <w:rFonts w:eastAsiaTheme="minorEastAsia"/>
            <w:caps w:val="0"/>
            <w:noProof/>
            <w:sz w:val="22"/>
            <w:szCs w:val="22"/>
            <w:lang w:eastAsia="cs-CZ"/>
          </w:rPr>
          <w:tab/>
        </w:r>
        <w:r w:rsidR="00952C53" w:rsidRPr="00952C53">
          <w:rPr>
            <w:rFonts w:eastAsiaTheme="minorEastAsia"/>
            <w:caps w:val="0"/>
            <w:noProof/>
            <w:lang w:eastAsia="cs-CZ"/>
          </w:rPr>
          <w:t>ZADÁVACÍ LHŮTA A JISTOTA</w:t>
        </w:r>
        <w:r>
          <w:rPr>
            <w:noProof/>
            <w:webHidden/>
          </w:rPr>
          <w:tab/>
        </w:r>
        <w:r>
          <w:rPr>
            <w:noProof/>
            <w:webHidden/>
          </w:rPr>
          <w:fldChar w:fldCharType="begin"/>
        </w:r>
        <w:r>
          <w:rPr>
            <w:noProof/>
            <w:webHidden/>
          </w:rPr>
          <w:instrText xml:space="preserve"> PAGEREF _Toc178583608 \h </w:instrText>
        </w:r>
        <w:r>
          <w:rPr>
            <w:noProof/>
            <w:webHidden/>
          </w:rPr>
        </w:r>
        <w:r>
          <w:rPr>
            <w:noProof/>
            <w:webHidden/>
          </w:rPr>
          <w:fldChar w:fldCharType="separate"/>
        </w:r>
        <w:r w:rsidR="00F947DC">
          <w:rPr>
            <w:noProof/>
            <w:webHidden/>
          </w:rPr>
          <w:t>33</w:t>
        </w:r>
        <w:r>
          <w:rPr>
            <w:noProof/>
            <w:webHidden/>
          </w:rPr>
          <w:fldChar w:fldCharType="end"/>
        </w:r>
      </w:hyperlink>
    </w:p>
    <w:p w14:paraId="72A4EDF0" w14:textId="7D1564FE" w:rsidR="00AF4F8A" w:rsidRDefault="00AF4F8A">
      <w:pPr>
        <w:pStyle w:val="Obsah1"/>
        <w:rPr>
          <w:rFonts w:eastAsiaTheme="minorEastAsia"/>
          <w:caps w:val="0"/>
          <w:noProof/>
          <w:sz w:val="22"/>
          <w:szCs w:val="22"/>
          <w:lang w:eastAsia="cs-CZ"/>
        </w:rPr>
      </w:pPr>
      <w:hyperlink w:anchor="_Toc178583609" w:history="1">
        <w:r w:rsidRPr="006D6E31">
          <w:rPr>
            <w:rStyle w:val="Hypertextovodkaz"/>
          </w:rPr>
          <w:t>21.</w:t>
        </w:r>
        <w:r>
          <w:rPr>
            <w:rFonts w:eastAsiaTheme="minorEastAsia"/>
            <w:caps w:val="0"/>
            <w:noProof/>
            <w:sz w:val="22"/>
            <w:szCs w:val="22"/>
            <w:lang w:eastAsia="cs-CZ"/>
          </w:rPr>
          <w:tab/>
        </w:r>
        <w:r w:rsidRPr="006D6E31">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_Toc178583609 \h </w:instrText>
        </w:r>
        <w:r>
          <w:rPr>
            <w:noProof/>
            <w:webHidden/>
          </w:rPr>
        </w:r>
        <w:r>
          <w:rPr>
            <w:noProof/>
            <w:webHidden/>
          </w:rPr>
          <w:fldChar w:fldCharType="separate"/>
        </w:r>
        <w:r w:rsidR="00F947DC">
          <w:rPr>
            <w:noProof/>
            <w:webHidden/>
          </w:rPr>
          <w:t>33</w:t>
        </w:r>
        <w:r>
          <w:rPr>
            <w:noProof/>
            <w:webHidden/>
          </w:rPr>
          <w:fldChar w:fldCharType="end"/>
        </w:r>
      </w:hyperlink>
    </w:p>
    <w:p w14:paraId="3C4910EA" w14:textId="77F2FC35" w:rsidR="00AF4F8A" w:rsidRDefault="00AF4F8A">
      <w:pPr>
        <w:pStyle w:val="Obsah1"/>
        <w:rPr>
          <w:rFonts w:eastAsiaTheme="minorEastAsia"/>
          <w:caps w:val="0"/>
          <w:noProof/>
          <w:sz w:val="22"/>
          <w:szCs w:val="22"/>
          <w:lang w:eastAsia="cs-CZ"/>
        </w:rPr>
      </w:pPr>
      <w:hyperlink w:anchor="_Toc178583610" w:history="1">
        <w:r w:rsidRPr="006D6E31">
          <w:rPr>
            <w:rStyle w:val="Hypertextovodkaz"/>
          </w:rPr>
          <w:t>22.</w:t>
        </w:r>
        <w:r>
          <w:rPr>
            <w:rFonts w:eastAsiaTheme="minorEastAsia"/>
            <w:caps w:val="0"/>
            <w:noProof/>
            <w:sz w:val="22"/>
            <w:szCs w:val="22"/>
            <w:lang w:eastAsia="cs-CZ"/>
          </w:rPr>
          <w:tab/>
        </w:r>
        <w:r w:rsidRPr="006D6E31">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_Toc178583610 \h </w:instrText>
        </w:r>
        <w:r>
          <w:rPr>
            <w:noProof/>
            <w:webHidden/>
          </w:rPr>
        </w:r>
        <w:r>
          <w:rPr>
            <w:noProof/>
            <w:webHidden/>
          </w:rPr>
          <w:fldChar w:fldCharType="separate"/>
        </w:r>
        <w:r w:rsidR="00F947DC">
          <w:rPr>
            <w:noProof/>
            <w:webHidden/>
          </w:rPr>
          <w:t>34</w:t>
        </w:r>
        <w:r>
          <w:rPr>
            <w:noProof/>
            <w:webHidden/>
          </w:rPr>
          <w:fldChar w:fldCharType="end"/>
        </w:r>
      </w:hyperlink>
    </w:p>
    <w:p w14:paraId="5A1ABD3E" w14:textId="3099CA02" w:rsidR="00AF4F8A" w:rsidRDefault="00AF4F8A">
      <w:pPr>
        <w:pStyle w:val="Obsah1"/>
        <w:rPr>
          <w:rFonts w:eastAsiaTheme="minorEastAsia"/>
          <w:caps w:val="0"/>
          <w:noProof/>
          <w:sz w:val="22"/>
          <w:szCs w:val="22"/>
          <w:lang w:eastAsia="cs-CZ"/>
        </w:rPr>
      </w:pPr>
      <w:hyperlink w:anchor="_Toc178583611" w:history="1">
        <w:r w:rsidRPr="006D6E31">
          <w:rPr>
            <w:rStyle w:val="Hypertextovodkaz"/>
          </w:rPr>
          <w:t>23.</w:t>
        </w:r>
        <w:r>
          <w:rPr>
            <w:rFonts w:eastAsiaTheme="minorEastAsia"/>
            <w:caps w:val="0"/>
            <w:noProof/>
            <w:sz w:val="22"/>
            <w:szCs w:val="22"/>
            <w:lang w:eastAsia="cs-CZ"/>
          </w:rPr>
          <w:tab/>
        </w:r>
        <w:r w:rsidRPr="006D6E31">
          <w:rPr>
            <w:rStyle w:val="Hypertextovodkaz"/>
          </w:rPr>
          <w:t>PŘÍLOHY TĚCHTO POKYNŮ</w:t>
        </w:r>
        <w:r>
          <w:rPr>
            <w:noProof/>
            <w:webHidden/>
          </w:rPr>
          <w:tab/>
        </w:r>
        <w:r>
          <w:rPr>
            <w:noProof/>
            <w:webHidden/>
          </w:rPr>
          <w:fldChar w:fldCharType="begin"/>
        </w:r>
        <w:r>
          <w:rPr>
            <w:noProof/>
            <w:webHidden/>
          </w:rPr>
          <w:instrText xml:space="preserve"> PAGEREF _Toc178583611 \h </w:instrText>
        </w:r>
        <w:r>
          <w:rPr>
            <w:noProof/>
            <w:webHidden/>
          </w:rPr>
        </w:r>
        <w:r>
          <w:rPr>
            <w:noProof/>
            <w:webHidden/>
          </w:rPr>
          <w:fldChar w:fldCharType="separate"/>
        </w:r>
        <w:r w:rsidR="00F947DC">
          <w:rPr>
            <w:noProof/>
            <w:webHidden/>
          </w:rPr>
          <w:t>35</w:t>
        </w:r>
        <w:r>
          <w:rPr>
            <w:noProof/>
            <w:webHidden/>
          </w:rPr>
          <w:fldChar w:fldCharType="end"/>
        </w:r>
      </w:hyperlink>
    </w:p>
    <w:p w14:paraId="65620363" w14:textId="0595B298" w:rsidR="00AD0C7B" w:rsidRDefault="00BD7E91" w:rsidP="00C8791F">
      <w:pPr>
        <w:tabs>
          <w:tab w:val="left" w:pos="6663"/>
        </w:tabs>
        <w:jc w:val="both"/>
      </w:pPr>
      <w:r>
        <w:fldChar w:fldCharType="end"/>
      </w:r>
    </w:p>
    <w:p w14:paraId="7C28C6CD" w14:textId="03EAA960" w:rsidR="00E63727" w:rsidRDefault="00E63727" w:rsidP="00E63727">
      <w:pPr>
        <w:tabs>
          <w:tab w:val="left" w:pos="7690"/>
        </w:tabs>
        <w:jc w:val="both"/>
      </w:pPr>
      <w:r>
        <w:tab/>
      </w:r>
    </w:p>
    <w:p w14:paraId="5724D44D" w14:textId="5F04B221" w:rsidR="00AD0C7B" w:rsidRDefault="00AD0C7B" w:rsidP="00E63727">
      <w:pPr>
        <w:tabs>
          <w:tab w:val="left" w:pos="7690"/>
        </w:tabs>
        <w:jc w:val="both"/>
      </w:pPr>
      <w:r w:rsidRPr="00E63727">
        <w:br w:type="page"/>
      </w:r>
    </w:p>
    <w:p w14:paraId="435F9E82" w14:textId="77777777" w:rsidR="0035531B" w:rsidRDefault="0035531B" w:rsidP="004D4829">
      <w:pPr>
        <w:pStyle w:val="Nadpis1-1"/>
        <w:tabs>
          <w:tab w:val="left" w:pos="6663"/>
        </w:tabs>
        <w:ind w:left="0"/>
        <w:jc w:val="both"/>
      </w:pPr>
      <w:bookmarkStart w:id="0" w:name="_Toc178583589"/>
      <w:bookmarkStart w:id="1" w:name="_Toc389559699"/>
      <w:bookmarkStart w:id="2" w:name="_Toc397429847"/>
      <w:bookmarkStart w:id="3" w:name="_Ref433028040"/>
      <w:bookmarkStart w:id="4" w:name="_Toc1048197"/>
      <w:r>
        <w:lastRenderedPageBreak/>
        <w:t>ÚVODNÍ USTANOVENÍ</w:t>
      </w:r>
      <w:bookmarkEnd w:id="0"/>
    </w:p>
    <w:p w14:paraId="4650BAC4" w14:textId="77777777" w:rsidR="00652EFD" w:rsidRDefault="00652EFD" w:rsidP="004D4829">
      <w:pPr>
        <w:pStyle w:val="Text1-1"/>
        <w:tabs>
          <w:tab w:val="left" w:pos="6663"/>
        </w:tabs>
        <w:ind w:left="0"/>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69036586" w:rsidR="00652EFD" w:rsidRPr="00652EFD" w:rsidRDefault="00652EFD" w:rsidP="004D4829">
      <w:pPr>
        <w:pStyle w:val="Text1-1"/>
        <w:tabs>
          <w:tab w:val="left" w:pos="6663"/>
        </w:tabs>
        <w:ind w:left="0"/>
        <w:rPr>
          <w:b/>
        </w:rPr>
      </w:pPr>
      <w:r w:rsidRPr="00652EFD">
        <w:rPr>
          <w:b/>
        </w:rPr>
        <w:t xml:space="preserve">Zadavatel je veřejným zadavatelem, který zadává tuto veřejnou zakázku </w:t>
      </w:r>
      <w:r w:rsidR="0050732D">
        <w:rPr>
          <w:b/>
        </w:rPr>
        <w:t>na uzavření rámcové dohody</w:t>
      </w:r>
      <w:r w:rsidR="0050732D" w:rsidRPr="00652EFD">
        <w:rPr>
          <w:b/>
        </w:rPr>
        <w:t xml:space="preserve"> </w:t>
      </w:r>
      <w:r w:rsidRPr="00652EFD">
        <w:rPr>
          <w:b/>
        </w:rPr>
        <w:t>při výkonu relevantní činnosti ve smyslu ustanovení § 153 odst. 1 písm. f) ZZVZ. V</w:t>
      </w:r>
      <w:r w:rsidR="003C4DDD">
        <w:rPr>
          <w:b/>
        </w:rPr>
        <w:t> </w:t>
      </w:r>
      <w:r w:rsidRPr="00652EFD">
        <w:rPr>
          <w:b/>
        </w:rPr>
        <w:t>souladu s §</w:t>
      </w:r>
      <w:r w:rsidR="004D4829">
        <w:rPr>
          <w:b/>
        </w:rPr>
        <w:t> </w:t>
      </w:r>
      <w:r w:rsidRPr="00652EFD">
        <w:rPr>
          <w:b/>
        </w:rPr>
        <w:t>151 odst. 1 ZZVZ se tato zakázka považuje za sektorovou veřejnou zakázku.</w:t>
      </w:r>
    </w:p>
    <w:p w14:paraId="52E852A8" w14:textId="35479C1F" w:rsidR="00652EFD" w:rsidRPr="00652EFD" w:rsidRDefault="00652EFD" w:rsidP="004D4829">
      <w:pPr>
        <w:pStyle w:val="Text1-1"/>
        <w:tabs>
          <w:tab w:val="left" w:pos="6663"/>
        </w:tabs>
        <w:ind w:left="0"/>
        <w:rPr>
          <w:b/>
        </w:rPr>
      </w:pPr>
      <w:r w:rsidRPr="00652EFD">
        <w:rPr>
          <w:b/>
        </w:rPr>
        <w:t xml:space="preserve">Veřejná zakázka </w:t>
      </w:r>
      <w:r w:rsidR="006A78A1">
        <w:rPr>
          <w:b/>
        </w:rPr>
        <w:t xml:space="preserve">spočívající v uzavření rámcové dohody </w:t>
      </w:r>
      <w:r w:rsidRPr="00652EFD">
        <w:rPr>
          <w:b/>
        </w:rPr>
        <w:t>na služby je zadávána v otevřeném řízení dle § 56 a násl. ZZVZ.</w:t>
      </w:r>
    </w:p>
    <w:p w14:paraId="35B7EA1F" w14:textId="0C3A48CC" w:rsidR="00652EFD" w:rsidRDefault="00652EFD" w:rsidP="004D4829">
      <w:pPr>
        <w:pStyle w:val="Text1-1"/>
        <w:tabs>
          <w:tab w:val="left" w:pos="6663"/>
        </w:tabs>
        <w:ind w:left="0"/>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w:t>
      </w:r>
      <w:r w:rsidR="003C4DDD">
        <w:t> </w:t>
      </w:r>
      <w:r>
        <w:t>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4D4829">
      <w:pPr>
        <w:pStyle w:val="Text1-1"/>
        <w:tabs>
          <w:tab w:val="left" w:pos="6663"/>
        </w:tabs>
        <w:ind w:left="0"/>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4D4829">
      <w:pPr>
        <w:pStyle w:val="Text1-1"/>
        <w:tabs>
          <w:tab w:val="left" w:pos="6663"/>
        </w:tabs>
        <w:ind w:left="0"/>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0C1CA41E" w:rsidR="00652EFD" w:rsidRDefault="00652EFD" w:rsidP="004D4829">
      <w:pPr>
        <w:pStyle w:val="Text1-1"/>
        <w:tabs>
          <w:tab w:val="left" w:pos="6663"/>
        </w:tabs>
        <w:ind w:left="0"/>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w:t>
      </w:r>
      <w:r w:rsidR="003C4DDD">
        <w:t> </w:t>
      </w:r>
      <w:r>
        <w:t>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9E7A0F">
        <w:rPr>
          <w:szCs w:val="24"/>
        </w:rPr>
        <w:t>6</w:t>
      </w:r>
      <w:r w:rsidR="00A85121" w:rsidRPr="00DD3B19">
        <w:rPr>
          <w:szCs w:val="24"/>
        </w:rPr>
        <w:t xml:space="preserve"> ZZVZ</w:t>
      </w:r>
      <w:r w:rsidR="00F073CB">
        <w:rPr>
          <w:szCs w:val="24"/>
        </w:rPr>
        <w:t>.</w:t>
      </w:r>
    </w:p>
    <w:p w14:paraId="1D90D0DA" w14:textId="2A6F055A" w:rsidR="00652EFD" w:rsidRDefault="00652EFD" w:rsidP="004D4829">
      <w:pPr>
        <w:pStyle w:val="Text1-1"/>
        <w:tabs>
          <w:tab w:val="left" w:pos="6663"/>
        </w:tabs>
        <w:ind w:left="0"/>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w:t>
      </w:r>
      <w:r w:rsidR="00EA2914">
        <w:t>ázky či nedovolené změny Rámcové dohody</w:t>
      </w:r>
      <w:r>
        <w:t xml:space="preserve">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5EDB65F4" w:rsidR="00652EFD" w:rsidRDefault="00652EFD" w:rsidP="004D4829">
      <w:pPr>
        <w:pStyle w:val="Text1-1"/>
        <w:tabs>
          <w:tab w:val="left" w:pos="6663"/>
        </w:tabs>
        <w:ind w:left="0"/>
      </w:pPr>
      <w:r>
        <w:t xml:space="preserve">Není-li v těchto Pokynech výslovně uvedeno jinak nebo nevyplývá-li něco jiného z povahy věci, mají pojmy s velkými začátečními písmeny použité v Pokynech stejný význam jako shodné pojmy uvedené v dokumentech, které podle </w:t>
      </w:r>
      <w:r w:rsidR="00EA2914">
        <w:t>článku 6.1 těchto Pokynů tvoří Rámcovou dohodu</w:t>
      </w:r>
      <w:r>
        <w:t>.</w:t>
      </w:r>
    </w:p>
    <w:p w14:paraId="0945F23A" w14:textId="77777777" w:rsidR="0035531B" w:rsidRDefault="0035531B" w:rsidP="004D4829">
      <w:pPr>
        <w:pStyle w:val="Nadpis1-1"/>
        <w:tabs>
          <w:tab w:val="left" w:pos="6663"/>
        </w:tabs>
        <w:ind w:left="0"/>
        <w:jc w:val="both"/>
      </w:pPr>
      <w:bookmarkStart w:id="5" w:name="_Toc178583590"/>
      <w:r>
        <w:t>IDENTIFIKAČNÍ ÚDAJE ZADAVATELE</w:t>
      </w:r>
      <w:bookmarkEnd w:id="5"/>
    </w:p>
    <w:p w14:paraId="5B6A464D" w14:textId="77777777" w:rsidR="0035531B" w:rsidRPr="0035531B" w:rsidRDefault="0035531B" w:rsidP="004D4829">
      <w:pPr>
        <w:pStyle w:val="Textbezslovn"/>
        <w:tabs>
          <w:tab w:val="left" w:pos="6663"/>
        </w:tabs>
        <w:spacing w:after="0"/>
        <w:ind w:left="0"/>
        <w:rPr>
          <w:rStyle w:val="Tun9b"/>
          <w:rFonts w:asciiTheme="majorHAnsi" w:hAnsiTheme="majorHAnsi"/>
          <w:b w:val="0"/>
          <w:caps/>
          <w:sz w:val="22"/>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4D4829">
      <w:pPr>
        <w:pStyle w:val="Textbezslovn"/>
        <w:tabs>
          <w:tab w:val="left" w:pos="6663"/>
        </w:tabs>
        <w:spacing w:after="0"/>
        <w:ind w:left="0"/>
      </w:pPr>
      <w:r>
        <w:t>sídlo: Dlážděná 1003/7, Praha 1 Nové Město, PSČ 110 00</w:t>
      </w:r>
    </w:p>
    <w:p w14:paraId="0C7C14D4" w14:textId="77777777" w:rsidR="0035531B" w:rsidRDefault="0035531B" w:rsidP="004D4829">
      <w:pPr>
        <w:pStyle w:val="Textbezslovn"/>
        <w:tabs>
          <w:tab w:val="left" w:pos="6663"/>
        </w:tabs>
        <w:spacing w:after="0"/>
        <w:ind w:left="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4D4829">
      <w:pPr>
        <w:pStyle w:val="Textbezslovn"/>
        <w:tabs>
          <w:tab w:val="left" w:pos="6663"/>
        </w:tabs>
        <w:spacing w:after="0"/>
        <w:ind w:left="0"/>
      </w:pPr>
      <w:r>
        <w:t>IČO: 70994234</w:t>
      </w:r>
    </w:p>
    <w:p w14:paraId="661C3867" w14:textId="77777777" w:rsidR="0035531B" w:rsidRDefault="0035531B" w:rsidP="004D4829">
      <w:pPr>
        <w:pStyle w:val="Textbezslovn"/>
        <w:tabs>
          <w:tab w:val="left" w:pos="6663"/>
        </w:tabs>
        <w:spacing w:after="0"/>
        <w:ind w:left="0"/>
      </w:pPr>
      <w:r>
        <w:t>DIČ: CZ70994234</w:t>
      </w:r>
    </w:p>
    <w:p w14:paraId="63ACBCE7" w14:textId="77777777" w:rsidR="0035531B" w:rsidRDefault="0035531B" w:rsidP="004D4829">
      <w:pPr>
        <w:pStyle w:val="Textbezslovn"/>
        <w:tabs>
          <w:tab w:val="left" w:pos="6663"/>
        </w:tabs>
        <w:spacing w:after="0"/>
        <w:ind w:left="0"/>
      </w:pPr>
      <w:r>
        <w:t xml:space="preserve">Identifikátor datové schránky: </w:t>
      </w:r>
      <w:proofErr w:type="spellStart"/>
      <w:r>
        <w:t>uccchjm</w:t>
      </w:r>
      <w:proofErr w:type="spellEnd"/>
    </w:p>
    <w:p w14:paraId="2409D101" w14:textId="3B61FCCD" w:rsidR="00BE0466" w:rsidRDefault="0035531B" w:rsidP="006E2460">
      <w:pPr>
        <w:pStyle w:val="Textbezslovn"/>
        <w:spacing w:after="0"/>
        <w:ind w:left="1418" w:hanging="1418"/>
        <w:jc w:val="left"/>
      </w:pPr>
      <w:r>
        <w:t xml:space="preserve">zastoupená: </w:t>
      </w:r>
      <w:r w:rsidR="006E2460">
        <w:tab/>
      </w:r>
      <w:r w:rsidR="002A0FEC" w:rsidRPr="006E2460">
        <w:rPr>
          <w:b/>
        </w:rPr>
        <w:t>Ing. Mojmírem Nejezchlebem</w:t>
      </w:r>
      <w:r w:rsidR="002A0FEC" w:rsidRPr="000174E8">
        <w:t>, náměstkem generálního ředitele pro modernizaci dráhy, na základě pověření č. 2372 ze dne 26. 02. 2018</w:t>
      </w:r>
    </w:p>
    <w:p w14:paraId="60EE895E" w14:textId="77777777" w:rsidR="00BE0466" w:rsidRDefault="00BE0466" w:rsidP="004D4829">
      <w:pPr>
        <w:pStyle w:val="Textbezslovn"/>
        <w:tabs>
          <w:tab w:val="left" w:pos="6663"/>
        </w:tabs>
        <w:ind w:left="0"/>
      </w:pPr>
    </w:p>
    <w:p w14:paraId="68ED8CDC" w14:textId="6EC8EDE4" w:rsidR="0035531B" w:rsidRDefault="0035531B" w:rsidP="006E2460">
      <w:pPr>
        <w:pStyle w:val="Nadpis1-1"/>
        <w:tabs>
          <w:tab w:val="left" w:pos="6663"/>
        </w:tabs>
        <w:ind w:left="0"/>
        <w:jc w:val="both"/>
      </w:pPr>
      <w:bookmarkStart w:id="6" w:name="_Toc178583591"/>
      <w:r>
        <w:lastRenderedPageBreak/>
        <w:t>KOMUNIKACE MEZI ZADAVATELEM</w:t>
      </w:r>
      <w:r w:rsidR="00845C50">
        <w:t xml:space="preserve"> a </w:t>
      </w:r>
      <w:r>
        <w:t>DODAVATELEM</w:t>
      </w:r>
      <w:bookmarkEnd w:id="6"/>
      <w:r>
        <w:t xml:space="preserve"> </w:t>
      </w:r>
    </w:p>
    <w:p w14:paraId="7D6E73B6" w14:textId="77777777" w:rsidR="00AA058B" w:rsidRDefault="00AA058B" w:rsidP="006E2460">
      <w:pPr>
        <w:pStyle w:val="Text1-1"/>
        <w:tabs>
          <w:tab w:val="left" w:pos="6663"/>
        </w:tabs>
        <w:ind w:left="0"/>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Veškerá písemná komunikace mezi zadavatelem a dodavateli v zadávacím řízení musí v souladu s § 211 ZZVZ probíhat pouze elektronicky, s výjimkou případů vymezených v ustanovení § 211 odst. 5 ZZVZ. </w:t>
      </w:r>
      <w:r w:rsidRPr="00483600">
        <w:t xml:space="preserve"> </w:t>
      </w:r>
      <w:r>
        <w:t xml:space="preserve">Písemná komunikace mezi zadavatelem a dodavateli v zadávacím řízení bude ze strany zadavatele probíhat prostřednictvím elektronického nástroje E-ZAK (na adrese: </w:t>
      </w:r>
      <w:hyperlink r:id="rId12" w:history="1">
        <w:r w:rsidRPr="000B46F0">
          <w:rPr>
            <w:rStyle w:val="Hypertextovodkaz"/>
            <w:noProof w:val="0"/>
          </w:rPr>
          <w:t>https://zakazky.spravazeleznic.cz/</w:t>
        </w:r>
      </w:hyperlink>
      <w:r>
        <w:t>), který je profilem zadavatele a splňuje podmínky vyhlášky č. 260/2016 Sb., o stanovení podrobnějších podmínek týkajících se elektronických nástrojů, elektronických úkonů při zadávání veřejných zakázek a certifikátu shody. Na písemnou komunikaci ze strany dodavatele učiněnou elektronicky, avšak nikoliv prostřednictvím elektronického nástroje E-ZAK, bude zadavatel vždy odpovídat prostřednictvím elektronického nástroje</w:t>
      </w:r>
      <w:r w:rsidRPr="00BE5F7F">
        <w:t xml:space="preserve"> </w:t>
      </w:r>
      <w:r>
        <w:t>s výjimkou případů, kdy komunikace s dodavatelem prostřednictvím elektronického nástroje nebude objektivně možná, např. s ohledem na chybějící registraci dodavatele v elektronickém nástroji.</w:t>
      </w:r>
    </w:p>
    <w:p w14:paraId="7F68FB5C" w14:textId="5C8FF799" w:rsidR="0035531B" w:rsidRPr="00C046E4" w:rsidRDefault="0035531B" w:rsidP="006E2460">
      <w:pPr>
        <w:pStyle w:val="Text1-1"/>
        <w:tabs>
          <w:tab w:val="left" w:pos="6663"/>
        </w:tabs>
        <w:ind w:left="0"/>
      </w:pPr>
      <w:r>
        <w:t>Kontaktní osobou zadavatele pro zadávací řízení je:</w:t>
      </w:r>
      <w:r w:rsidR="00D35D12">
        <w:t xml:space="preserve"> </w:t>
      </w:r>
      <w:r w:rsidR="00D35D12" w:rsidRPr="00C046E4">
        <w:t>Ing. Martin Kosmál</w:t>
      </w:r>
    </w:p>
    <w:p w14:paraId="7980012A" w14:textId="732E6A68" w:rsidR="0035531B" w:rsidRDefault="0035531B" w:rsidP="006E2460">
      <w:pPr>
        <w:pStyle w:val="Textbezslovn"/>
        <w:tabs>
          <w:tab w:val="left" w:pos="993"/>
          <w:tab w:val="left" w:pos="6663"/>
        </w:tabs>
        <w:spacing w:after="0"/>
        <w:ind w:left="0"/>
        <w:jc w:val="left"/>
      </w:pPr>
      <w:r>
        <w:t xml:space="preserve">telefon: </w:t>
      </w:r>
      <w:r w:rsidR="006E2460">
        <w:tab/>
      </w:r>
      <w:r w:rsidR="00BE0466">
        <w:t>+420</w:t>
      </w:r>
      <w:r w:rsidR="00D35D12">
        <w:t> 602 741 737</w:t>
      </w:r>
    </w:p>
    <w:p w14:paraId="3EB99521" w14:textId="5BBEB7F8" w:rsidR="0035531B" w:rsidRDefault="0035531B" w:rsidP="006E2460">
      <w:pPr>
        <w:pStyle w:val="Textbezslovn"/>
        <w:tabs>
          <w:tab w:val="left" w:pos="993"/>
          <w:tab w:val="left" w:pos="6663"/>
        </w:tabs>
        <w:spacing w:after="0"/>
        <w:ind w:left="0"/>
        <w:jc w:val="left"/>
      </w:pPr>
      <w:r>
        <w:t xml:space="preserve">e-mail: </w:t>
      </w:r>
      <w:r w:rsidR="006E2460">
        <w:tab/>
      </w:r>
      <w:r w:rsidR="00D35D12">
        <w:t>kosmal</w:t>
      </w:r>
      <w:r w:rsidR="00BE0466">
        <w:t>@spravazeleznic.cz</w:t>
      </w:r>
    </w:p>
    <w:p w14:paraId="54BEAB7A" w14:textId="403E2D80" w:rsidR="00643A6D" w:rsidRDefault="0035531B" w:rsidP="006E2460">
      <w:pPr>
        <w:pStyle w:val="Textbezslovn"/>
        <w:tabs>
          <w:tab w:val="left" w:pos="993"/>
          <w:tab w:val="left" w:pos="6663"/>
        </w:tabs>
        <w:spacing w:after="0"/>
        <w:ind w:left="0"/>
        <w:jc w:val="left"/>
      </w:pPr>
      <w:r>
        <w:t xml:space="preserve">adresa: </w:t>
      </w:r>
      <w:r w:rsidR="006E2460">
        <w:tab/>
      </w:r>
      <w:r w:rsidR="00643A6D">
        <w:t>Správa železnic, státní organizace</w:t>
      </w:r>
    </w:p>
    <w:p w14:paraId="6EB9BBBF" w14:textId="6E439707" w:rsidR="00643A6D" w:rsidRDefault="00643A6D" w:rsidP="006E2460">
      <w:pPr>
        <w:pStyle w:val="Textbezslovn"/>
        <w:tabs>
          <w:tab w:val="left" w:pos="993"/>
          <w:tab w:val="left" w:pos="6663"/>
        </w:tabs>
        <w:spacing w:after="0"/>
        <w:ind w:left="0"/>
        <w:jc w:val="left"/>
      </w:pPr>
      <w:r>
        <w:t xml:space="preserve">            </w:t>
      </w:r>
      <w:r w:rsidR="006E2460">
        <w:tab/>
      </w:r>
      <w:r w:rsidR="00BE0466">
        <w:t>Stavební správa</w:t>
      </w:r>
      <w:r>
        <w:t xml:space="preserve"> vysokorychlostních tratí</w:t>
      </w:r>
    </w:p>
    <w:p w14:paraId="73EB9A94" w14:textId="321D8D5E" w:rsidR="00643A6D" w:rsidRDefault="00643A6D" w:rsidP="00C8791F">
      <w:pPr>
        <w:pStyle w:val="Textbezslovn"/>
        <w:tabs>
          <w:tab w:val="left" w:pos="993"/>
          <w:tab w:val="left" w:pos="7455"/>
        </w:tabs>
        <w:spacing w:after="0"/>
        <w:ind w:left="0"/>
        <w:jc w:val="left"/>
      </w:pPr>
      <w:r>
        <w:t xml:space="preserve">          </w:t>
      </w:r>
      <w:r w:rsidR="006E2460">
        <w:tab/>
      </w:r>
      <w:r w:rsidR="00126C08">
        <w:t>V Celnici 1028/10</w:t>
      </w:r>
    </w:p>
    <w:p w14:paraId="709AE9FA" w14:textId="46443004" w:rsidR="0035531B" w:rsidRDefault="00643A6D" w:rsidP="006E2460">
      <w:pPr>
        <w:pStyle w:val="Textbezslovn"/>
        <w:tabs>
          <w:tab w:val="left" w:pos="993"/>
          <w:tab w:val="left" w:pos="6663"/>
        </w:tabs>
        <w:spacing w:after="0"/>
        <w:ind w:left="0"/>
        <w:jc w:val="left"/>
      </w:pPr>
      <w:r>
        <w:t xml:space="preserve">            </w:t>
      </w:r>
      <w:r w:rsidR="006E2460">
        <w:tab/>
      </w:r>
      <w:r>
        <w:t xml:space="preserve">110 00 </w:t>
      </w:r>
      <w:r w:rsidR="00126C08">
        <w:t>Praha 1</w:t>
      </w:r>
      <w:r>
        <w:t xml:space="preserve"> -</w:t>
      </w:r>
      <w:r w:rsidR="00126C08">
        <w:t xml:space="preserve"> Nové Město</w:t>
      </w:r>
    </w:p>
    <w:p w14:paraId="020F179B" w14:textId="77777777" w:rsidR="0035531B" w:rsidRDefault="0035531B" w:rsidP="006E2460">
      <w:pPr>
        <w:pStyle w:val="Nadpis1-1"/>
        <w:tabs>
          <w:tab w:val="left" w:pos="6663"/>
        </w:tabs>
        <w:ind w:left="0"/>
        <w:jc w:val="both"/>
      </w:pPr>
      <w:bookmarkStart w:id="7" w:name="_Toc178583592"/>
      <w:r>
        <w:t>ÚČEL</w:t>
      </w:r>
      <w:r w:rsidR="00845C50">
        <w:t xml:space="preserve"> a </w:t>
      </w:r>
      <w:r>
        <w:t>PŘEDMĚT PLNĚNÍ VEŘEJNÉ ZAKÁZKY</w:t>
      </w:r>
      <w:bookmarkEnd w:id="7"/>
    </w:p>
    <w:p w14:paraId="37A1940A" w14:textId="5742C4A7" w:rsidR="0035531B" w:rsidRPr="004B630F" w:rsidRDefault="0035531B" w:rsidP="006E2460">
      <w:pPr>
        <w:pStyle w:val="Text1-1"/>
        <w:tabs>
          <w:tab w:val="left" w:pos="6663"/>
        </w:tabs>
        <w:ind w:left="0"/>
      </w:pPr>
      <w:r w:rsidRPr="004B630F">
        <w:t>Účel</w:t>
      </w:r>
      <w:r w:rsidR="00CD7B71">
        <w:t>em</w:t>
      </w:r>
      <w:r w:rsidRPr="004B630F">
        <w:t xml:space="preserve"> veřejné zakázk</w:t>
      </w:r>
      <w:r w:rsidR="00445248" w:rsidRPr="004B630F">
        <w:t>y je urychlení majetkově právní přípravy</w:t>
      </w:r>
      <w:r w:rsidR="00CD7B71">
        <w:t>,</w:t>
      </w:r>
      <w:r w:rsidR="00445248" w:rsidRPr="004B630F">
        <w:t xml:space="preserve"> </w:t>
      </w:r>
      <w:r w:rsidR="00BE0466" w:rsidRPr="004B630F">
        <w:rPr>
          <w:rFonts w:eastAsia="Times New Roman" w:cs="Arial"/>
          <w:lang w:eastAsia="cs-CZ"/>
        </w:rPr>
        <w:t>zpřehlednění a zlepšení kontroly při velkém počtu řešených pozemků stavby</w:t>
      </w:r>
      <w:r w:rsidR="00603CB9" w:rsidRPr="004B630F">
        <w:rPr>
          <w:rFonts w:eastAsia="Times New Roman" w:cs="Arial"/>
          <w:lang w:eastAsia="cs-CZ"/>
        </w:rPr>
        <w:t xml:space="preserve"> dráhy</w:t>
      </w:r>
      <w:r w:rsidR="00BE0466" w:rsidRPr="004B630F">
        <w:rPr>
          <w:rFonts w:eastAsia="Times New Roman" w:cs="Arial"/>
          <w:lang w:eastAsia="cs-CZ"/>
        </w:rPr>
        <w:t xml:space="preserve"> </w:t>
      </w:r>
      <w:r w:rsidR="00355283" w:rsidRPr="004B630F">
        <w:rPr>
          <w:rFonts w:asciiTheme="majorHAnsi" w:hAnsiTheme="majorHAnsi" w:cs="Calibri"/>
          <w:bCs/>
          <w:lang w:eastAsia="x-none"/>
        </w:rPr>
        <w:t>vysokorychlostní trati</w:t>
      </w:r>
      <w:r w:rsidR="00355283" w:rsidRPr="004B630F">
        <w:rPr>
          <w:rFonts w:asciiTheme="majorHAnsi" w:hAnsiTheme="majorHAnsi" w:cs="Calibri"/>
          <w:lang w:eastAsia="x-none"/>
        </w:rPr>
        <w:t xml:space="preserve"> </w:t>
      </w:r>
      <w:r w:rsidR="00355283" w:rsidRPr="004B630F">
        <w:rPr>
          <w:rFonts w:asciiTheme="majorHAnsi" w:hAnsiTheme="majorHAnsi" w:cs="Calibri"/>
          <w:b/>
          <w:lang w:eastAsia="x-none"/>
        </w:rPr>
        <w:t>„RS 1 VRT Prosenice – Ostrava-Svinov, I. část, Prosenice – Hranice na Moravě</w:t>
      </w:r>
      <w:r w:rsidR="00CD7B71">
        <w:rPr>
          <w:rFonts w:asciiTheme="majorHAnsi" w:hAnsiTheme="majorHAnsi" w:cs="Calibri"/>
          <w:b/>
          <w:lang w:eastAsia="x-none"/>
        </w:rPr>
        <w:t>“</w:t>
      </w:r>
      <w:r w:rsidR="00355283" w:rsidRPr="004B630F">
        <w:rPr>
          <w:rFonts w:asciiTheme="majorHAnsi" w:hAnsiTheme="majorHAnsi" w:cs="Calibri"/>
          <w:b/>
          <w:lang w:eastAsia="x-none"/>
        </w:rPr>
        <w:t xml:space="preserve"> a „RS 1 VRT Prosenice – Ostrava-Svinov, II. část, Hranice na Moravě – Ostrava-Svinov“</w:t>
      </w:r>
      <w:r w:rsidR="00FE6F1D" w:rsidRPr="004B630F">
        <w:rPr>
          <w:rFonts w:asciiTheme="majorHAnsi" w:hAnsiTheme="majorHAnsi" w:cs="Calibri"/>
          <w:b/>
          <w:lang w:eastAsia="x-none"/>
        </w:rPr>
        <w:t xml:space="preserve">. </w:t>
      </w:r>
      <w:r w:rsidR="00BE0466" w:rsidRPr="004B630F">
        <w:rPr>
          <w:rFonts w:eastAsia="Times New Roman" w:cs="Arial"/>
          <w:lang w:eastAsia="cs-CZ"/>
        </w:rPr>
        <w:t xml:space="preserve"> </w:t>
      </w:r>
    </w:p>
    <w:p w14:paraId="279ADE8E" w14:textId="77777777" w:rsidR="00883300" w:rsidRDefault="0035531B" w:rsidP="00CE6B49">
      <w:pPr>
        <w:pStyle w:val="Text1-1"/>
        <w:tabs>
          <w:tab w:val="left" w:pos="6663"/>
        </w:tabs>
        <w:ind w:left="0"/>
      </w:pPr>
      <w:r>
        <w:t>Předmět plnění veřejné zakázky</w:t>
      </w:r>
    </w:p>
    <w:p w14:paraId="13C1F73D" w14:textId="20497922" w:rsidR="00883300" w:rsidRDefault="00883300" w:rsidP="00CE6B49">
      <w:pPr>
        <w:pStyle w:val="Text1-1"/>
        <w:numPr>
          <w:ilvl w:val="0"/>
          <w:numId w:val="0"/>
        </w:numPr>
        <w:tabs>
          <w:tab w:val="left" w:pos="6663"/>
        </w:tabs>
        <w:rPr>
          <w:rFonts w:asciiTheme="majorHAnsi" w:hAnsiTheme="majorHAnsi" w:cs="Calibri"/>
          <w:lang w:eastAsia="x-none"/>
        </w:rPr>
      </w:pPr>
      <w:r w:rsidRPr="00883300">
        <w:rPr>
          <w:rFonts w:asciiTheme="majorHAnsi" w:hAnsiTheme="majorHAnsi" w:cs="Calibri"/>
          <w:lang w:eastAsia="x-none"/>
        </w:rPr>
        <w:t xml:space="preserve">Předmět veřejné zakázky spočívá v </w:t>
      </w:r>
      <w:r w:rsidRPr="006E2460">
        <w:rPr>
          <w:rFonts w:asciiTheme="majorHAnsi" w:hAnsiTheme="majorHAnsi" w:cs="Calibri"/>
          <w:bCs/>
          <w:lang w:eastAsia="x-none"/>
        </w:rPr>
        <w:t>zajištění majetkoprávní přípravy stavby</w:t>
      </w:r>
      <w:r w:rsidR="00363492" w:rsidRPr="006E2460">
        <w:rPr>
          <w:rFonts w:asciiTheme="majorHAnsi" w:hAnsiTheme="majorHAnsi" w:cs="Calibri"/>
          <w:bCs/>
          <w:lang w:eastAsia="x-none"/>
        </w:rPr>
        <w:t xml:space="preserve"> </w:t>
      </w:r>
      <w:proofErr w:type="gramStart"/>
      <w:r w:rsidR="00363492" w:rsidRPr="006E2460">
        <w:rPr>
          <w:rFonts w:asciiTheme="majorHAnsi" w:hAnsiTheme="majorHAnsi" w:cs="Calibri"/>
          <w:bCs/>
          <w:lang w:eastAsia="x-none"/>
        </w:rPr>
        <w:t>dráhy</w:t>
      </w:r>
      <w:ins w:id="8" w:author="Hrušková Pavlína" w:date="2024-12-06T07:49:00Z">
        <w:r w:rsidR="0043387A">
          <w:rPr>
            <w:rFonts w:asciiTheme="majorHAnsi" w:hAnsiTheme="majorHAnsi" w:cs="Calibri"/>
            <w:bCs/>
            <w:lang w:eastAsia="x-none"/>
          </w:rPr>
          <w:t xml:space="preserve"> </w:t>
        </w:r>
      </w:ins>
      <w:r w:rsidRPr="006E2460">
        <w:rPr>
          <w:rFonts w:asciiTheme="majorHAnsi" w:hAnsiTheme="majorHAnsi" w:cs="Calibri"/>
          <w:bCs/>
          <w:lang w:eastAsia="x-none"/>
        </w:rPr>
        <w:t xml:space="preserve"> </w:t>
      </w:r>
      <w:r w:rsidR="00DF09F8" w:rsidRPr="006E2460">
        <w:rPr>
          <w:rFonts w:asciiTheme="majorHAnsi" w:hAnsiTheme="majorHAnsi" w:cs="Calibri"/>
          <w:bCs/>
          <w:lang w:eastAsia="x-none"/>
        </w:rPr>
        <w:t>vysokorychlostní</w:t>
      </w:r>
      <w:proofErr w:type="gramEnd"/>
      <w:r w:rsidR="00DF09F8" w:rsidRPr="006E2460">
        <w:rPr>
          <w:rFonts w:asciiTheme="majorHAnsi" w:hAnsiTheme="majorHAnsi" w:cs="Calibri"/>
          <w:bCs/>
          <w:lang w:eastAsia="x-none"/>
        </w:rPr>
        <w:t xml:space="preserve"> </w:t>
      </w:r>
      <w:r w:rsidR="00000DBB" w:rsidRPr="006E2460">
        <w:rPr>
          <w:rFonts w:asciiTheme="majorHAnsi" w:hAnsiTheme="majorHAnsi" w:cs="Calibri"/>
          <w:bCs/>
          <w:lang w:eastAsia="x-none"/>
        </w:rPr>
        <w:t>trati</w:t>
      </w:r>
      <w:r w:rsidRPr="006E2460">
        <w:rPr>
          <w:rFonts w:asciiTheme="majorHAnsi" w:hAnsiTheme="majorHAnsi" w:cs="Calibri"/>
          <w:lang w:eastAsia="x-none"/>
        </w:rPr>
        <w:t xml:space="preserve"> „</w:t>
      </w:r>
      <w:r w:rsidR="00B51B49" w:rsidRPr="006E2460">
        <w:rPr>
          <w:rFonts w:asciiTheme="majorHAnsi" w:hAnsiTheme="majorHAnsi" w:cs="Calibri"/>
          <w:lang w:eastAsia="x-none"/>
        </w:rPr>
        <w:t>RS 1 VRT Prosenice – Ostrava-Svinov, I. část</w:t>
      </w:r>
      <w:r w:rsidR="00EA555B" w:rsidRPr="006E2460">
        <w:rPr>
          <w:rFonts w:asciiTheme="majorHAnsi" w:hAnsiTheme="majorHAnsi" w:cs="Calibri"/>
          <w:lang w:eastAsia="x-none"/>
        </w:rPr>
        <w:t>,</w:t>
      </w:r>
      <w:r w:rsidR="00B51B49" w:rsidRPr="006E2460">
        <w:rPr>
          <w:rFonts w:asciiTheme="majorHAnsi" w:hAnsiTheme="majorHAnsi" w:cs="Calibri"/>
          <w:lang w:eastAsia="x-none"/>
        </w:rPr>
        <w:t xml:space="preserve"> Prosenice – Hranice na Moravě</w:t>
      </w:r>
      <w:r w:rsidR="00CD7B71">
        <w:rPr>
          <w:rFonts w:asciiTheme="majorHAnsi" w:hAnsiTheme="majorHAnsi" w:cs="Calibri"/>
          <w:lang w:eastAsia="x-none"/>
        </w:rPr>
        <w:t>“</w:t>
      </w:r>
      <w:r w:rsidR="00B51B49" w:rsidRPr="006E2460">
        <w:rPr>
          <w:rFonts w:asciiTheme="majorHAnsi" w:hAnsiTheme="majorHAnsi" w:cs="Calibri"/>
          <w:lang w:eastAsia="x-none"/>
        </w:rPr>
        <w:t xml:space="preserve"> a </w:t>
      </w:r>
      <w:r w:rsidR="00EA555B" w:rsidRPr="006E2460">
        <w:rPr>
          <w:rFonts w:asciiTheme="majorHAnsi" w:hAnsiTheme="majorHAnsi" w:cs="Calibri"/>
          <w:lang w:eastAsia="x-none"/>
        </w:rPr>
        <w:t xml:space="preserve">„RS 1 VRT Prosenice – Ostrava-Svinov, </w:t>
      </w:r>
      <w:r w:rsidR="00B51B49" w:rsidRPr="006E2460">
        <w:rPr>
          <w:rFonts w:asciiTheme="majorHAnsi" w:hAnsiTheme="majorHAnsi" w:cs="Calibri"/>
          <w:lang w:eastAsia="x-none"/>
        </w:rPr>
        <w:t xml:space="preserve">II. </w:t>
      </w:r>
      <w:r w:rsidR="00A53174" w:rsidRPr="006E2460">
        <w:rPr>
          <w:rFonts w:asciiTheme="majorHAnsi" w:hAnsiTheme="majorHAnsi" w:cs="Calibri"/>
          <w:lang w:eastAsia="x-none"/>
        </w:rPr>
        <w:t>č</w:t>
      </w:r>
      <w:r w:rsidR="00B51B49" w:rsidRPr="006E2460">
        <w:rPr>
          <w:rFonts w:asciiTheme="majorHAnsi" w:hAnsiTheme="majorHAnsi" w:cs="Calibri"/>
          <w:lang w:eastAsia="x-none"/>
        </w:rPr>
        <w:t>ást</w:t>
      </w:r>
      <w:r w:rsidR="00EA555B" w:rsidRPr="006E2460">
        <w:rPr>
          <w:rFonts w:asciiTheme="majorHAnsi" w:hAnsiTheme="majorHAnsi" w:cs="Calibri"/>
          <w:lang w:eastAsia="x-none"/>
        </w:rPr>
        <w:t>,</w:t>
      </w:r>
      <w:r w:rsidR="00B51B49" w:rsidRPr="006E2460">
        <w:rPr>
          <w:rFonts w:asciiTheme="majorHAnsi" w:hAnsiTheme="majorHAnsi" w:cs="Calibri"/>
          <w:lang w:eastAsia="x-none"/>
        </w:rPr>
        <w:t xml:space="preserve"> Hranice</w:t>
      </w:r>
      <w:r w:rsidR="00B51B49">
        <w:rPr>
          <w:rFonts w:asciiTheme="majorHAnsi" w:hAnsiTheme="majorHAnsi" w:cs="Calibri"/>
          <w:lang w:eastAsia="x-none"/>
        </w:rPr>
        <w:t xml:space="preserve"> na Moravě – Ostrava-Svinov“</w:t>
      </w:r>
      <w:r w:rsidRPr="00883300">
        <w:rPr>
          <w:rFonts w:asciiTheme="majorHAnsi" w:hAnsiTheme="majorHAnsi" w:cs="Calibri"/>
          <w:lang w:eastAsia="x-none"/>
        </w:rPr>
        <w:t xml:space="preserve"> </w:t>
      </w:r>
      <w:r w:rsidRPr="000565C4">
        <w:rPr>
          <w:rFonts w:asciiTheme="majorHAnsi" w:hAnsiTheme="majorHAnsi" w:cs="Calibri"/>
          <w:lang w:eastAsia="x-none"/>
        </w:rPr>
        <w:t xml:space="preserve">(dále jen </w:t>
      </w:r>
      <w:r w:rsidRPr="0088368D">
        <w:rPr>
          <w:rFonts w:asciiTheme="majorHAnsi" w:hAnsiTheme="majorHAnsi" w:cs="Calibri"/>
          <w:lang w:eastAsia="x-none"/>
        </w:rPr>
        <w:t>„</w:t>
      </w:r>
      <w:r w:rsidRPr="006E2460">
        <w:rPr>
          <w:rFonts w:asciiTheme="majorHAnsi" w:hAnsiTheme="majorHAnsi" w:cs="Calibri"/>
          <w:b/>
          <w:lang w:eastAsia="x-none"/>
        </w:rPr>
        <w:t xml:space="preserve">Stavba </w:t>
      </w:r>
      <w:r w:rsidR="00355283" w:rsidRPr="006E2460">
        <w:rPr>
          <w:rFonts w:asciiTheme="majorHAnsi" w:hAnsiTheme="majorHAnsi" w:cs="Calibri"/>
          <w:b/>
          <w:lang w:eastAsia="x-none"/>
        </w:rPr>
        <w:t>dráhy</w:t>
      </w:r>
      <w:r w:rsidR="006E2460">
        <w:rPr>
          <w:rFonts w:asciiTheme="majorHAnsi" w:hAnsiTheme="majorHAnsi" w:cs="Calibri"/>
          <w:lang w:eastAsia="x-none"/>
        </w:rPr>
        <w:t>“</w:t>
      </w:r>
      <w:r w:rsidRPr="0088368D">
        <w:rPr>
          <w:rFonts w:asciiTheme="majorHAnsi" w:hAnsiTheme="majorHAnsi" w:cs="Calibri"/>
          <w:lang w:eastAsia="x-none"/>
        </w:rPr>
        <w:t>).</w:t>
      </w:r>
      <w:r w:rsidRPr="00883300">
        <w:rPr>
          <w:rFonts w:asciiTheme="majorHAnsi" w:hAnsiTheme="majorHAnsi" w:cs="Calibri"/>
          <w:lang w:eastAsia="x-none"/>
        </w:rPr>
        <w:t xml:space="preserve"> Předmět činnosti zahrnuje smluvní zajištění pro výkupy, zatížení nemovitých věcí, nájmy pro účely stavby a případné dodání veškerých podkladů pro vyvlastňovací řízení.</w:t>
      </w:r>
    </w:p>
    <w:p w14:paraId="5B379CB1" w14:textId="392C2881" w:rsidR="00883300" w:rsidRDefault="00883300" w:rsidP="00CE6B49">
      <w:pPr>
        <w:pStyle w:val="Text1-1"/>
        <w:numPr>
          <w:ilvl w:val="0"/>
          <w:numId w:val="0"/>
        </w:numPr>
        <w:tabs>
          <w:tab w:val="left" w:pos="6663"/>
        </w:tabs>
      </w:pPr>
      <w:r w:rsidRPr="00D41EB3">
        <w:t xml:space="preserve">Předmětem </w:t>
      </w:r>
      <w:r>
        <w:t>plnění veřejné zakázky</w:t>
      </w:r>
      <w:r w:rsidRPr="00D41EB3">
        <w:t xml:space="preserve"> je zajištění majetkoprávního vypořádání Stavby </w:t>
      </w:r>
      <w:r w:rsidR="00355283">
        <w:t>dráhy</w:t>
      </w:r>
      <w:r w:rsidRPr="00D41EB3">
        <w:t xml:space="preserve"> v následujícím rozsahu:</w:t>
      </w:r>
    </w:p>
    <w:p w14:paraId="7FFC809E" w14:textId="77777777" w:rsidR="00883300" w:rsidRPr="00883300" w:rsidRDefault="00883300" w:rsidP="00681AF8">
      <w:pPr>
        <w:pStyle w:val="Text1-1"/>
        <w:numPr>
          <w:ilvl w:val="0"/>
          <w:numId w:val="21"/>
        </w:numPr>
        <w:tabs>
          <w:tab w:val="left" w:pos="6663"/>
        </w:tabs>
        <w:ind w:left="426"/>
      </w:pPr>
      <w:r>
        <w:rPr>
          <w:b/>
        </w:rPr>
        <w:t>Uzavření k</w:t>
      </w:r>
      <w:r w:rsidRPr="005C6F72">
        <w:rPr>
          <w:b/>
        </w:rPr>
        <w:t>upní</w:t>
      </w:r>
      <w:r>
        <w:rPr>
          <w:b/>
        </w:rPr>
        <w:t>ch</w:t>
      </w:r>
      <w:r w:rsidRPr="005C6F72">
        <w:rPr>
          <w:b/>
        </w:rPr>
        <w:t xml:space="preserve"> smluv</w:t>
      </w:r>
    </w:p>
    <w:p w14:paraId="2A6645D0" w14:textId="418A093A" w:rsidR="00883300" w:rsidRDefault="00355283" w:rsidP="00C046E4">
      <w:pPr>
        <w:pStyle w:val="Text1-1"/>
        <w:numPr>
          <w:ilvl w:val="0"/>
          <w:numId w:val="0"/>
        </w:numPr>
        <w:tabs>
          <w:tab w:val="left" w:pos="6663"/>
        </w:tabs>
        <w:ind w:left="426"/>
      </w:pPr>
      <w:r w:rsidRPr="004B630F">
        <w:t>Dodavatel</w:t>
      </w:r>
      <w:r w:rsidR="00883300" w:rsidRPr="004B630F">
        <w:t xml:space="preserve"> z</w:t>
      </w:r>
      <w:r w:rsidR="00883300" w:rsidRPr="00D41EB3">
        <w:t xml:space="preserve">ajistí uzavření smluv, jejichž předmětem bude převod vlastnického práva nebo práva </w:t>
      </w:r>
      <w:r w:rsidR="00883300" w:rsidRPr="007E1A9A">
        <w:t xml:space="preserve">hospodařit (kupní smlouvy, </w:t>
      </w:r>
      <w:r w:rsidR="00F76FD1" w:rsidRPr="008F37AF">
        <w:rPr>
          <w:rFonts w:ascii="Verdana" w:hAnsi="Verdana"/>
        </w:rPr>
        <w:t>darovací smlouvy, směnné smlouvy</w:t>
      </w:r>
      <w:r w:rsidR="00F76FD1">
        <w:t xml:space="preserve">, </w:t>
      </w:r>
      <w:r w:rsidR="00883300" w:rsidRPr="007E1A9A">
        <w:t>smlouvy o převodu práva/příslušnosti hospodařit s majetkem státu</w:t>
      </w:r>
      <w:r w:rsidR="00811424">
        <w:t xml:space="preserve"> dále jen </w:t>
      </w:r>
      <w:r w:rsidR="00811424">
        <w:rPr>
          <w:b/>
          <w:bCs/>
        </w:rPr>
        <w:t>„kupní smlouvy“</w:t>
      </w:r>
      <w:r w:rsidR="00811424">
        <w:t>)</w:t>
      </w:r>
      <w:r w:rsidR="00883300" w:rsidRPr="007E1A9A">
        <w:t>) k pozemkům a</w:t>
      </w:r>
      <w:r w:rsidR="00883300" w:rsidRPr="00D41EB3">
        <w:t xml:space="preserve"> stavbám </w:t>
      </w:r>
      <w:r w:rsidR="00883300" w:rsidRPr="00C5648A">
        <w:t xml:space="preserve">potřebným pro uskutečnění Stavby </w:t>
      </w:r>
      <w:r w:rsidR="00C97B9D">
        <w:t>dráhy</w:t>
      </w:r>
      <w:r w:rsidR="00883300" w:rsidRPr="00D41EB3">
        <w:t>, s jejich vlastníky či osobami oprávněnými s nimi hospodařit</w:t>
      </w:r>
      <w:r w:rsidR="00CF5EC0">
        <w:t xml:space="preserve"> (dále jen „vlastní</w:t>
      </w:r>
      <w:r w:rsidR="00811424">
        <w:t>ci</w:t>
      </w:r>
      <w:r w:rsidR="00CF5EC0">
        <w:t>“)</w:t>
      </w:r>
      <w:r w:rsidR="00883300" w:rsidRPr="00D41EB3">
        <w:t>.</w:t>
      </w:r>
    </w:p>
    <w:p w14:paraId="6CC8C75D" w14:textId="31A3935A" w:rsidR="00883300" w:rsidRDefault="00883300" w:rsidP="00C046E4">
      <w:pPr>
        <w:pStyle w:val="Text1-1"/>
        <w:numPr>
          <w:ilvl w:val="0"/>
          <w:numId w:val="0"/>
        </w:numPr>
        <w:tabs>
          <w:tab w:val="left" w:pos="6663"/>
        </w:tabs>
        <w:ind w:left="426"/>
      </w:pPr>
      <w:r w:rsidRPr="005C6F72">
        <w:t xml:space="preserve">Nebude-li možné z časových důvodů na straně vlastníka dotčeného pozemku (např. České dráhy či samosprávy) uzavřít kupní smlouvu nebo smlouvu o převodu ve lhůtě potřebné pro uskutečnění Stavby dráhy, lze uzavření smlouvy o převodu nahradit uzavřením smlouvy, která založí </w:t>
      </w:r>
      <w:r w:rsidR="009B4E10">
        <w:t>z</w:t>
      </w:r>
      <w:r w:rsidR="00355283">
        <w:t>adavatel</w:t>
      </w:r>
      <w:r w:rsidRPr="005C6F72">
        <w:t xml:space="preserve">i právo provést Stavbu </w:t>
      </w:r>
      <w:r w:rsidR="00C97B9D">
        <w:t>dráhy</w:t>
      </w:r>
      <w:r w:rsidRPr="005C6F72">
        <w:t xml:space="preserve"> na dotčeném pozemku, např. smlouvy o umístění a provedení </w:t>
      </w:r>
      <w:r w:rsidRPr="00DC454B">
        <w:t xml:space="preserve">Stavby </w:t>
      </w:r>
      <w:r w:rsidR="00C97B9D">
        <w:t>dráhy</w:t>
      </w:r>
      <w:r w:rsidRPr="00DC454B">
        <w:t>, smlouvy o výpůjčce či podobné smlouvy, která bude obsahovat závazek vlastníka pozemku uzavřít s </w:t>
      </w:r>
      <w:r w:rsidR="009B4E10">
        <w:t>z</w:t>
      </w:r>
      <w:r w:rsidR="00355283">
        <w:t>adavatel</w:t>
      </w:r>
      <w:r w:rsidRPr="00DC454B">
        <w:t>em smlouvu o převodu stavbou trvale dotčeného pozemku (</w:t>
      </w:r>
      <w:r w:rsidR="0025077B">
        <w:t>d</w:t>
      </w:r>
      <w:r w:rsidR="00355283">
        <w:t>odavatel</w:t>
      </w:r>
      <w:r w:rsidRPr="00DC454B">
        <w:t xml:space="preserve"> je i v takovém případě povinen předložit vlastníkovi žádost o převod pozemku a obstarat veškeré podklady nezbytné pro uzavření smlouvy o převodu). Pod tuto část předmětu plnění spadají i výkupy objektů a staveb určených k</w:t>
      </w:r>
      <w:r w:rsidR="00FF1444">
        <w:t> </w:t>
      </w:r>
      <w:r w:rsidRPr="00DC454B">
        <w:t>demolici</w:t>
      </w:r>
      <w:r w:rsidR="00FF1444">
        <w:t>.</w:t>
      </w:r>
    </w:p>
    <w:p w14:paraId="0A696884" w14:textId="2129C179" w:rsidR="00883300" w:rsidRDefault="00883300" w:rsidP="00681AF8">
      <w:pPr>
        <w:pStyle w:val="Text1-1"/>
        <w:numPr>
          <w:ilvl w:val="0"/>
          <w:numId w:val="21"/>
        </w:numPr>
        <w:tabs>
          <w:tab w:val="left" w:pos="6663"/>
        </w:tabs>
        <w:ind w:left="426"/>
        <w:rPr>
          <w:b/>
        </w:rPr>
      </w:pPr>
      <w:r>
        <w:rPr>
          <w:b/>
        </w:rPr>
        <w:lastRenderedPageBreak/>
        <w:t>Uzavření s</w:t>
      </w:r>
      <w:r w:rsidRPr="005C6F72">
        <w:rPr>
          <w:b/>
        </w:rPr>
        <w:t xml:space="preserve">mluv o zřízení věcných břemen </w:t>
      </w:r>
      <w:r>
        <w:rPr>
          <w:b/>
        </w:rPr>
        <w:t>–</w:t>
      </w:r>
      <w:r w:rsidRPr="005C6F72">
        <w:rPr>
          <w:b/>
        </w:rPr>
        <w:t xml:space="preserve"> služebností</w:t>
      </w:r>
    </w:p>
    <w:p w14:paraId="6F496EF0" w14:textId="52EF480B" w:rsidR="00883300" w:rsidRDefault="00355283" w:rsidP="00C046E4">
      <w:pPr>
        <w:pStyle w:val="Text1-1"/>
        <w:numPr>
          <w:ilvl w:val="0"/>
          <w:numId w:val="0"/>
        </w:numPr>
        <w:tabs>
          <w:tab w:val="left" w:pos="6663"/>
        </w:tabs>
        <w:ind w:left="426"/>
        <w:rPr>
          <w:b/>
        </w:rPr>
      </w:pPr>
      <w:r>
        <w:t>Dodavatel</w:t>
      </w:r>
      <w:r w:rsidR="00883300" w:rsidRPr="00D41EB3">
        <w:t xml:space="preserve"> zajistí uzavření smluv, </w:t>
      </w:r>
      <w:r w:rsidR="00883300">
        <w:t xml:space="preserve">které </w:t>
      </w:r>
      <w:r w:rsidR="009B4E10">
        <w:t>z</w:t>
      </w:r>
      <w:r>
        <w:t>adavatel</w:t>
      </w:r>
      <w:r w:rsidR="00883300">
        <w:t xml:space="preserve">i založí </w:t>
      </w:r>
      <w:r w:rsidR="00883300" w:rsidRPr="00D41EB3">
        <w:t>práv</w:t>
      </w:r>
      <w:r w:rsidR="00883300">
        <w:t>o</w:t>
      </w:r>
      <w:r w:rsidR="00883300" w:rsidRPr="00D41EB3">
        <w:t xml:space="preserve"> zřídit na dotčených pozemcích nebo přes ně vést inženýrské sítě nebo jiné části sta</w:t>
      </w:r>
      <w:r w:rsidR="00883300" w:rsidRPr="007E1A9A">
        <w:t>vby (smlouvy o smlouvách budoucích o zřízení věcného břemene – služebnosti, smlouvy o smlouvách budoucích o zřízení práv majících povahu věcného břemene – služebnosti</w:t>
      </w:r>
      <w:r w:rsidR="0025077B" w:rsidRPr="007E1A9A">
        <w:t xml:space="preserve">, </w:t>
      </w:r>
      <w:r w:rsidR="0025077B" w:rsidRPr="007E1A9A">
        <w:rPr>
          <w:rFonts w:ascii="Verdana" w:hAnsi="Verdana"/>
        </w:rPr>
        <w:t>smlouvy o zřízení věcných břemen, smlouvy o zřízení práv majících povahu věcných břemen</w:t>
      </w:r>
      <w:r w:rsidR="00883300" w:rsidRPr="007E1A9A">
        <w:t>).</w:t>
      </w:r>
    </w:p>
    <w:p w14:paraId="2CB28A68" w14:textId="77777777" w:rsidR="00883300" w:rsidRDefault="00883300" w:rsidP="00681AF8">
      <w:pPr>
        <w:pStyle w:val="Text1-1"/>
        <w:numPr>
          <w:ilvl w:val="0"/>
          <w:numId w:val="21"/>
        </w:numPr>
        <w:tabs>
          <w:tab w:val="left" w:pos="6663"/>
        </w:tabs>
        <w:ind w:left="426"/>
        <w:rPr>
          <w:b/>
        </w:rPr>
      </w:pPr>
      <w:r>
        <w:rPr>
          <w:b/>
        </w:rPr>
        <w:t>Uzavření n</w:t>
      </w:r>
      <w:r w:rsidRPr="00B35FE2">
        <w:rPr>
          <w:b/>
        </w:rPr>
        <w:t>ájemní</w:t>
      </w:r>
      <w:r>
        <w:rPr>
          <w:b/>
        </w:rPr>
        <w:t>ch</w:t>
      </w:r>
      <w:r w:rsidRPr="00B35FE2">
        <w:rPr>
          <w:b/>
        </w:rPr>
        <w:t xml:space="preserve"> smluv</w:t>
      </w:r>
    </w:p>
    <w:p w14:paraId="6E3D4067" w14:textId="430A5B0C" w:rsidR="00883300" w:rsidRDefault="00355283" w:rsidP="00C046E4">
      <w:pPr>
        <w:pStyle w:val="Text1-1"/>
        <w:numPr>
          <w:ilvl w:val="0"/>
          <w:numId w:val="0"/>
        </w:numPr>
        <w:tabs>
          <w:tab w:val="left" w:pos="6663"/>
        </w:tabs>
        <w:ind w:left="426"/>
      </w:pPr>
      <w:r>
        <w:t>Dodavatel</w:t>
      </w:r>
      <w:r w:rsidR="00883300" w:rsidRPr="00B35FE2">
        <w:t xml:space="preserve"> zajistí uzavření </w:t>
      </w:r>
      <w:r w:rsidR="00883300" w:rsidRPr="007E1A9A">
        <w:t>nájemních smluv s vlastníky</w:t>
      </w:r>
      <w:r w:rsidR="00883300" w:rsidRPr="00B35FE2">
        <w:t xml:space="preserve"> nemovitých věcí dotčených stavbou pouze dočasně včetně ploch a objektů nezbytných po přechodnou dobu pro účely zhotovení stavby (dočasné zábory související s navrženým technologickým postupem předepsaným </w:t>
      </w:r>
      <w:r w:rsidR="0025077B">
        <w:t>d</w:t>
      </w:r>
      <w:r>
        <w:t>odavatel</w:t>
      </w:r>
      <w:r w:rsidR="00883300" w:rsidRPr="00B35FE2">
        <w:t>i v dokumentaci pro stavební povolení, např. pro startovní jámy apod.) a přístup na staveniště.</w:t>
      </w:r>
    </w:p>
    <w:p w14:paraId="43969208" w14:textId="48E3FB7E" w:rsidR="001A3A95" w:rsidRDefault="001A3A95" w:rsidP="00C046E4">
      <w:pPr>
        <w:pStyle w:val="Text1-1"/>
        <w:numPr>
          <w:ilvl w:val="0"/>
          <w:numId w:val="0"/>
        </w:numPr>
        <w:tabs>
          <w:tab w:val="left" w:pos="6663"/>
        </w:tabs>
        <w:ind w:left="426"/>
        <w:rPr>
          <w:rFonts w:asciiTheme="majorHAnsi" w:hAnsiTheme="majorHAnsi" w:cs="Calibri"/>
          <w:lang w:eastAsia="x-none"/>
        </w:rPr>
      </w:pPr>
      <w:r w:rsidRPr="001A3A95">
        <w:rPr>
          <w:rFonts w:asciiTheme="majorHAnsi" w:hAnsiTheme="majorHAnsi" w:cs="Calibri"/>
          <w:lang w:eastAsia="x-none"/>
        </w:rPr>
        <w:t>Neuzavře-li vlastník nájemní smlouvu</w:t>
      </w:r>
      <w:r w:rsidR="00CF5EC0">
        <w:rPr>
          <w:rFonts w:asciiTheme="majorHAnsi" w:hAnsiTheme="majorHAnsi" w:cs="Calibri"/>
          <w:lang w:eastAsia="x-none"/>
        </w:rPr>
        <w:t xml:space="preserve"> dle bodu 3.7.3. Rámcové dohody</w:t>
      </w:r>
      <w:r w:rsidR="007B0FA4">
        <w:rPr>
          <w:rFonts w:asciiTheme="majorHAnsi" w:hAnsiTheme="majorHAnsi" w:cs="Calibri"/>
          <w:lang w:eastAsia="x-none"/>
        </w:rPr>
        <w:t>,</w:t>
      </w:r>
      <w:r w:rsidRPr="001A3A95">
        <w:rPr>
          <w:rFonts w:asciiTheme="majorHAnsi" w:hAnsiTheme="majorHAnsi" w:cs="Calibri"/>
          <w:lang w:eastAsia="x-none"/>
        </w:rPr>
        <w:t xml:space="preserve"> zajistí </w:t>
      </w:r>
      <w:r>
        <w:rPr>
          <w:rFonts w:asciiTheme="majorHAnsi" w:hAnsiTheme="majorHAnsi" w:cs="Calibri"/>
          <w:lang w:eastAsia="x-none"/>
        </w:rPr>
        <w:t>dodavatel</w:t>
      </w:r>
      <w:r w:rsidRPr="001A3A95">
        <w:rPr>
          <w:rFonts w:asciiTheme="majorHAnsi" w:hAnsiTheme="majorHAnsi" w:cs="Calibri"/>
          <w:lang w:eastAsia="x-none"/>
        </w:rPr>
        <w:t xml:space="preserve"> uzavření smlouvy o zřízení věcného břemene nebo smlouvy budoucí o zřízení věcného břemene dle bodu 3.</w:t>
      </w:r>
      <w:r w:rsidR="008F53F5">
        <w:rPr>
          <w:rFonts w:asciiTheme="majorHAnsi" w:hAnsiTheme="majorHAnsi" w:cs="Calibri"/>
          <w:lang w:eastAsia="x-none"/>
        </w:rPr>
        <w:t>7</w:t>
      </w:r>
      <w:r w:rsidRPr="001A3A95">
        <w:rPr>
          <w:rFonts w:asciiTheme="majorHAnsi" w:hAnsiTheme="majorHAnsi" w:cs="Calibri"/>
          <w:lang w:eastAsia="x-none"/>
        </w:rPr>
        <w:t>.2. Rámcové dohody.</w:t>
      </w:r>
    </w:p>
    <w:p w14:paraId="7E147C6C" w14:textId="77E28D46" w:rsidR="001F748C" w:rsidRPr="007E1A9A" w:rsidRDefault="001F748C" w:rsidP="007E1A9A">
      <w:pPr>
        <w:pStyle w:val="Text1-1"/>
        <w:numPr>
          <w:ilvl w:val="0"/>
          <w:numId w:val="21"/>
        </w:numPr>
        <w:tabs>
          <w:tab w:val="left" w:pos="6663"/>
        </w:tabs>
        <w:ind w:left="426"/>
      </w:pPr>
      <w:r w:rsidRPr="007E1A9A">
        <w:t>Neuzavře-li vlastník pozemku potřebnou smlouvu (dle bodu 3.</w:t>
      </w:r>
      <w:r w:rsidR="008F53F5">
        <w:t>7</w:t>
      </w:r>
      <w:r w:rsidRPr="007E1A9A">
        <w:t>.1. a/nebo dle 3.</w:t>
      </w:r>
      <w:r w:rsidR="008F53F5">
        <w:t>7.</w:t>
      </w:r>
      <w:r w:rsidR="00CF5EC0">
        <w:t>2. R</w:t>
      </w:r>
      <w:r w:rsidR="00D12F74">
        <w:t>ámcové dohody</w:t>
      </w:r>
      <w:r w:rsidRPr="007E1A9A">
        <w:t>), je součástí předmětu plnění i zajištění všech podkladů a listin nezbytných pro vyvlastnění včetně přípravy žádosti o vyvlastnění.</w:t>
      </w:r>
    </w:p>
    <w:p w14:paraId="0E8D07F8" w14:textId="77777777" w:rsidR="00705275" w:rsidRPr="007E1A9A" w:rsidRDefault="00705275" w:rsidP="007E1A9A">
      <w:pPr>
        <w:pStyle w:val="Text1-1"/>
        <w:numPr>
          <w:ilvl w:val="0"/>
          <w:numId w:val="21"/>
        </w:numPr>
        <w:tabs>
          <w:tab w:val="left" w:pos="6663"/>
        </w:tabs>
        <w:ind w:left="426"/>
        <w:rPr>
          <w:b/>
        </w:rPr>
      </w:pPr>
      <w:r w:rsidRPr="007E1A9A">
        <w:rPr>
          <w:b/>
        </w:rPr>
        <w:t>Kontrola záborového elaborátu</w:t>
      </w:r>
    </w:p>
    <w:p w14:paraId="3961D04F" w14:textId="738945E4" w:rsidR="00363492" w:rsidRDefault="00363492" w:rsidP="007E1A9A">
      <w:pPr>
        <w:pStyle w:val="Text1-1"/>
        <w:numPr>
          <w:ilvl w:val="0"/>
          <w:numId w:val="0"/>
        </w:numPr>
        <w:tabs>
          <w:tab w:val="left" w:pos="6663"/>
        </w:tabs>
        <w:ind w:left="426"/>
        <w:rPr>
          <w:rFonts w:asciiTheme="majorHAnsi" w:hAnsiTheme="majorHAnsi" w:cs="Calibri"/>
          <w:lang w:eastAsia="x-none"/>
        </w:rPr>
      </w:pPr>
      <w:r w:rsidRPr="00432FC1">
        <w:rPr>
          <w:rFonts w:asciiTheme="majorHAnsi" w:hAnsiTheme="majorHAnsi" w:cs="Calibri"/>
          <w:lang w:eastAsia="x-none"/>
        </w:rPr>
        <w:t>Součástí předmětu plnění je i kontrola úplnosti</w:t>
      </w:r>
      <w:r w:rsidR="00C9105C" w:rsidRPr="00C8791F">
        <w:rPr>
          <w:rFonts w:asciiTheme="majorHAnsi" w:hAnsiTheme="majorHAnsi" w:cs="Calibri"/>
          <w:lang w:eastAsia="x-none"/>
        </w:rPr>
        <w:t>,</w:t>
      </w:r>
      <w:r w:rsidRPr="00432FC1">
        <w:rPr>
          <w:rFonts w:asciiTheme="majorHAnsi" w:hAnsiTheme="majorHAnsi" w:cs="Calibri"/>
          <w:lang w:eastAsia="x-none"/>
        </w:rPr>
        <w:t xml:space="preserve"> správnosti</w:t>
      </w:r>
      <w:r w:rsidR="00C9105C" w:rsidRPr="00C8791F">
        <w:rPr>
          <w:rFonts w:asciiTheme="majorHAnsi" w:hAnsiTheme="majorHAnsi" w:cs="Calibri"/>
          <w:lang w:eastAsia="x-none"/>
        </w:rPr>
        <w:t xml:space="preserve"> </w:t>
      </w:r>
      <w:r w:rsidR="009B4E10">
        <w:rPr>
          <w:rFonts w:asciiTheme="majorHAnsi" w:hAnsiTheme="majorHAnsi" w:cs="Calibri"/>
          <w:lang w:eastAsia="x-none"/>
        </w:rPr>
        <w:t>a upozornění na nepřesnosti z</w:t>
      </w:r>
      <w:r w:rsidRPr="00432FC1">
        <w:rPr>
          <w:rFonts w:asciiTheme="majorHAnsi" w:hAnsiTheme="majorHAnsi" w:cs="Calibri"/>
          <w:lang w:eastAsia="x-none"/>
        </w:rPr>
        <w:t>adavatelem předaných podkladů, zejména kontrola záborového elaborátu (dále jen „</w:t>
      </w:r>
      <w:r w:rsidRPr="007E1A9A">
        <w:rPr>
          <w:rFonts w:asciiTheme="majorHAnsi" w:hAnsiTheme="majorHAnsi" w:cs="Calibri"/>
          <w:b/>
          <w:lang w:eastAsia="x-none"/>
        </w:rPr>
        <w:t>ZE</w:t>
      </w:r>
      <w:r w:rsidRPr="00432FC1">
        <w:rPr>
          <w:rFonts w:asciiTheme="majorHAnsi" w:hAnsiTheme="majorHAnsi" w:cs="Calibri"/>
          <w:lang w:eastAsia="x-none"/>
        </w:rPr>
        <w:t>“)</w:t>
      </w:r>
      <w:r w:rsidR="005A6260" w:rsidRPr="00C8791F">
        <w:rPr>
          <w:rFonts w:asciiTheme="majorHAnsi" w:hAnsiTheme="majorHAnsi" w:cs="Calibri"/>
          <w:lang w:eastAsia="x-none"/>
        </w:rPr>
        <w:t xml:space="preserve"> a </w:t>
      </w:r>
      <w:r w:rsidRPr="00432FC1">
        <w:rPr>
          <w:rFonts w:asciiTheme="majorHAnsi" w:hAnsiTheme="majorHAnsi" w:cs="Calibri"/>
          <w:lang w:eastAsia="x-none"/>
        </w:rPr>
        <w:t>jeho rozsahu</w:t>
      </w:r>
      <w:r w:rsidR="005A6260" w:rsidRPr="00C8791F">
        <w:rPr>
          <w:rFonts w:asciiTheme="majorHAnsi" w:hAnsiTheme="majorHAnsi" w:cs="Calibri"/>
          <w:lang w:eastAsia="x-none"/>
        </w:rPr>
        <w:t>.</w:t>
      </w:r>
    </w:p>
    <w:p w14:paraId="4FDDE93B" w14:textId="77777777" w:rsidR="007E1A9A" w:rsidRPr="00883300" w:rsidRDefault="007E1A9A" w:rsidP="007E1A9A">
      <w:pPr>
        <w:pStyle w:val="Text1-1"/>
        <w:numPr>
          <w:ilvl w:val="0"/>
          <w:numId w:val="0"/>
        </w:numPr>
        <w:tabs>
          <w:tab w:val="left" w:pos="6663"/>
        </w:tabs>
        <w:ind w:left="426"/>
        <w:rPr>
          <w:rFonts w:asciiTheme="majorHAnsi" w:hAnsiTheme="majorHAnsi" w:cs="Calibri"/>
          <w:lang w:eastAsia="x-none"/>
        </w:rPr>
      </w:pPr>
      <w:r w:rsidRPr="00883300">
        <w:rPr>
          <w:rFonts w:asciiTheme="majorHAnsi" w:hAnsiTheme="majorHAnsi" w:cs="Calibri"/>
          <w:lang w:eastAsia="x-none"/>
        </w:rPr>
        <w:t>Součástí předmětu plnění je i zajištění všech podkladů nezbytných pro uzavření smluv, tedy zejména geometrických plánů pro rozdělení pozemků, geometrických plánů pro vyznačení rozsahu věcného břemene a znaleckých posudků.</w:t>
      </w:r>
    </w:p>
    <w:p w14:paraId="4A422D26" w14:textId="3012A9D5" w:rsidR="007E1A9A" w:rsidRPr="00C8791F" w:rsidRDefault="007E1A9A" w:rsidP="007E1A9A">
      <w:pPr>
        <w:pStyle w:val="Text1-1"/>
        <w:numPr>
          <w:ilvl w:val="0"/>
          <w:numId w:val="0"/>
        </w:numPr>
        <w:tabs>
          <w:tab w:val="left" w:pos="6663"/>
        </w:tabs>
        <w:ind w:left="426"/>
        <w:rPr>
          <w:rFonts w:asciiTheme="majorHAnsi" w:hAnsiTheme="majorHAnsi" w:cs="Calibri"/>
          <w:lang w:eastAsia="x-none"/>
        </w:rPr>
      </w:pPr>
      <w:r w:rsidRPr="00883300">
        <w:rPr>
          <w:rFonts w:asciiTheme="majorHAnsi" w:hAnsiTheme="majorHAnsi" w:cs="Calibri"/>
          <w:lang w:eastAsia="x-none"/>
        </w:rPr>
        <w:t>Součástí předmětu plnění je i zajištění vkladů práv dle uzavřených smluv do katastru nemovitostí včetně zajištění všech dokladů a listin, které budou pro zápis těchto práv nezbytné (např. souhlas s dělením pozemků).</w:t>
      </w:r>
    </w:p>
    <w:p w14:paraId="5EA82D6E" w14:textId="5AE87BC3" w:rsidR="007B0FA4" w:rsidRPr="007E1A9A" w:rsidRDefault="007B0FA4" w:rsidP="007E1A9A">
      <w:pPr>
        <w:pStyle w:val="Text1-1"/>
        <w:numPr>
          <w:ilvl w:val="0"/>
          <w:numId w:val="21"/>
        </w:numPr>
        <w:tabs>
          <w:tab w:val="left" w:pos="6663"/>
        </w:tabs>
        <w:ind w:left="426"/>
        <w:rPr>
          <w:b/>
        </w:rPr>
      </w:pPr>
      <w:r w:rsidRPr="007E1A9A">
        <w:rPr>
          <w:b/>
        </w:rPr>
        <w:t>Majetkoprávní aplikace MAJA</w:t>
      </w:r>
    </w:p>
    <w:p w14:paraId="60CFAB3F" w14:textId="398F0CFC" w:rsidR="00883300" w:rsidRPr="00883300" w:rsidRDefault="00355283" w:rsidP="007E1A9A">
      <w:pPr>
        <w:pStyle w:val="Text1-1"/>
        <w:numPr>
          <w:ilvl w:val="0"/>
          <w:numId w:val="0"/>
        </w:numPr>
        <w:tabs>
          <w:tab w:val="left" w:pos="6663"/>
        </w:tabs>
        <w:ind w:left="426"/>
        <w:rPr>
          <w:rFonts w:asciiTheme="majorHAnsi" w:hAnsiTheme="majorHAnsi" w:cs="Calibri"/>
          <w:lang w:eastAsia="x-none"/>
        </w:rPr>
      </w:pPr>
      <w:r>
        <w:rPr>
          <w:rFonts w:asciiTheme="majorHAnsi" w:hAnsiTheme="majorHAnsi" w:cs="Calibri"/>
          <w:lang w:eastAsia="x-none"/>
        </w:rPr>
        <w:t>Dodavatel</w:t>
      </w:r>
      <w:r w:rsidR="00883300" w:rsidRPr="00883300">
        <w:rPr>
          <w:rFonts w:asciiTheme="majorHAnsi" w:hAnsiTheme="majorHAnsi" w:cs="Calibri"/>
          <w:lang w:eastAsia="x-none"/>
        </w:rPr>
        <w:t xml:space="preserve"> povede majetkoprávní vypořádání v majetkoprávní aplikaci (webová aplikace majetkoprávní příprava staveb), kterou zajišťuje, provozuje a spravuje </w:t>
      </w:r>
      <w:r w:rsidR="009B4E10">
        <w:rPr>
          <w:rFonts w:asciiTheme="majorHAnsi" w:hAnsiTheme="majorHAnsi" w:cs="Calibri"/>
          <w:lang w:eastAsia="x-none"/>
        </w:rPr>
        <w:t>z</w:t>
      </w:r>
      <w:r>
        <w:rPr>
          <w:rFonts w:asciiTheme="majorHAnsi" w:hAnsiTheme="majorHAnsi" w:cs="Calibri"/>
          <w:lang w:eastAsia="x-none"/>
        </w:rPr>
        <w:t>adavatel</w:t>
      </w:r>
      <w:r w:rsidR="00883300" w:rsidRPr="00883300">
        <w:rPr>
          <w:rFonts w:asciiTheme="majorHAnsi" w:hAnsiTheme="majorHAnsi" w:cs="Calibri"/>
          <w:lang w:eastAsia="x-none"/>
        </w:rPr>
        <w:t xml:space="preserve">. </w:t>
      </w:r>
    </w:p>
    <w:p w14:paraId="40EE7C9D" w14:textId="4F17E85C" w:rsidR="00652EFD" w:rsidRPr="00883300" w:rsidRDefault="00883300" w:rsidP="002A21BE">
      <w:pPr>
        <w:pStyle w:val="Text1-1"/>
        <w:numPr>
          <w:ilvl w:val="0"/>
          <w:numId w:val="0"/>
        </w:numPr>
        <w:tabs>
          <w:tab w:val="left" w:pos="6663"/>
        </w:tabs>
        <w:rPr>
          <w:rFonts w:asciiTheme="majorHAnsi" w:hAnsiTheme="majorHAnsi" w:cs="Calibri"/>
          <w:strike/>
          <w:lang w:eastAsia="x-none"/>
        </w:rPr>
      </w:pPr>
      <w:r w:rsidRPr="00883300">
        <w:rPr>
          <w:rFonts w:asciiTheme="majorHAnsi" w:hAnsiTheme="majorHAnsi" w:cs="Calibri"/>
          <w:lang w:eastAsia="x-none"/>
        </w:rPr>
        <w:t xml:space="preserve">Bližší vymezení předmětu plnění </w:t>
      </w:r>
      <w:r w:rsidR="00F8124F">
        <w:rPr>
          <w:rFonts w:asciiTheme="majorHAnsi" w:hAnsiTheme="majorHAnsi" w:cs="Calibri"/>
          <w:lang w:eastAsia="x-none"/>
        </w:rPr>
        <w:t xml:space="preserve">veřejné zakázky </w:t>
      </w:r>
      <w:r w:rsidRPr="00883300">
        <w:rPr>
          <w:rFonts w:asciiTheme="majorHAnsi" w:hAnsiTheme="majorHAnsi" w:cs="Calibri"/>
          <w:lang w:eastAsia="x-none"/>
        </w:rPr>
        <w:t>je obsaženo v</w:t>
      </w:r>
      <w:r w:rsidR="00F8124F">
        <w:rPr>
          <w:rFonts w:asciiTheme="majorHAnsi" w:hAnsiTheme="majorHAnsi" w:cs="Calibri"/>
          <w:lang w:eastAsia="x-none"/>
        </w:rPr>
        <w:t xml:space="preserve"> dalších částech </w:t>
      </w:r>
      <w:r w:rsidRPr="00883300">
        <w:rPr>
          <w:rFonts w:asciiTheme="majorHAnsi" w:hAnsiTheme="majorHAnsi" w:cs="Calibri"/>
          <w:lang w:eastAsia="x-none"/>
        </w:rPr>
        <w:t>zadávací dokumentac</w:t>
      </w:r>
      <w:r w:rsidR="00F8124F">
        <w:rPr>
          <w:rFonts w:asciiTheme="majorHAnsi" w:hAnsiTheme="majorHAnsi" w:cs="Calibri"/>
          <w:lang w:eastAsia="x-none"/>
        </w:rPr>
        <w:t>e</w:t>
      </w:r>
      <w:r w:rsidRPr="00883300">
        <w:rPr>
          <w:rFonts w:asciiTheme="majorHAnsi" w:hAnsiTheme="majorHAnsi" w:cs="Calibri"/>
          <w:lang w:eastAsia="x-none"/>
        </w:rPr>
        <w:t>.</w:t>
      </w:r>
    </w:p>
    <w:p w14:paraId="7B6FB426" w14:textId="330D917D" w:rsidR="00883300" w:rsidRPr="00C8791F" w:rsidRDefault="00652EFD" w:rsidP="002A21BE">
      <w:pPr>
        <w:pStyle w:val="Text1-1"/>
        <w:tabs>
          <w:tab w:val="left" w:pos="6663"/>
        </w:tabs>
        <w:ind w:left="0"/>
      </w:pPr>
      <w:r w:rsidRPr="00505D1D">
        <w:t>Klasifikace předmětu veřejné zakázky</w:t>
      </w:r>
    </w:p>
    <w:p w14:paraId="7EBF5BF0" w14:textId="1AB1331D" w:rsidR="00883300" w:rsidRPr="00505D1D" w:rsidRDefault="00883300" w:rsidP="00904F78">
      <w:pPr>
        <w:pStyle w:val="Text1-1"/>
        <w:numPr>
          <w:ilvl w:val="0"/>
          <w:numId w:val="0"/>
        </w:numPr>
        <w:tabs>
          <w:tab w:val="right" w:pos="8504"/>
        </w:tabs>
        <w:spacing w:after="0"/>
        <w:rPr>
          <w:rFonts w:eastAsia="Times New Roman" w:cs="Arial"/>
          <w:lang w:eastAsia="cs-CZ"/>
        </w:rPr>
      </w:pPr>
      <w:r w:rsidRPr="00505D1D">
        <w:rPr>
          <w:rFonts w:eastAsia="Times New Roman" w:cs="Arial"/>
          <w:lang w:eastAsia="cs-CZ"/>
        </w:rPr>
        <w:t>kód CPV 71310000-4 Poradenské inženýrství a stavební služby</w:t>
      </w:r>
      <w:r w:rsidR="00904F78">
        <w:rPr>
          <w:rFonts w:eastAsia="Times New Roman" w:cs="Arial"/>
          <w:lang w:eastAsia="cs-CZ"/>
        </w:rPr>
        <w:tab/>
      </w:r>
    </w:p>
    <w:p w14:paraId="0D592109" w14:textId="77777777" w:rsidR="00883300" w:rsidRPr="00505D1D" w:rsidRDefault="00883300" w:rsidP="002A21BE">
      <w:pPr>
        <w:pStyle w:val="Text1-1"/>
        <w:numPr>
          <w:ilvl w:val="0"/>
          <w:numId w:val="0"/>
        </w:numPr>
        <w:tabs>
          <w:tab w:val="left" w:pos="6663"/>
        </w:tabs>
        <w:spacing w:after="0"/>
        <w:rPr>
          <w:rFonts w:eastAsia="Times New Roman" w:cs="Arial"/>
          <w:lang w:eastAsia="cs-CZ"/>
        </w:rPr>
      </w:pPr>
      <w:r w:rsidRPr="00505D1D">
        <w:rPr>
          <w:rFonts w:eastAsia="Times New Roman" w:cs="Arial"/>
          <w:lang w:eastAsia="cs-CZ"/>
        </w:rPr>
        <w:t xml:space="preserve">kód CPV 71319000-7 Služby soudních znalců </w:t>
      </w:r>
    </w:p>
    <w:p w14:paraId="12B3ABCF" w14:textId="77777777" w:rsidR="00883300" w:rsidRPr="00505D1D" w:rsidRDefault="00883300" w:rsidP="002A21BE">
      <w:pPr>
        <w:pStyle w:val="Text1-1"/>
        <w:numPr>
          <w:ilvl w:val="0"/>
          <w:numId w:val="0"/>
        </w:numPr>
        <w:tabs>
          <w:tab w:val="left" w:pos="6663"/>
        </w:tabs>
        <w:spacing w:after="0"/>
        <w:rPr>
          <w:rFonts w:eastAsia="Times New Roman" w:cs="Arial"/>
          <w:lang w:eastAsia="cs-CZ"/>
        </w:rPr>
      </w:pPr>
      <w:r w:rsidRPr="00505D1D">
        <w:rPr>
          <w:rFonts w:eastAsia="Times New Roman" w:cs="Arial"/>
          <w:lang w:eastAsia="cs-CZ"/>
        </w:rPr>
        <w:t>kód CPV 79100000-5 Právní služby</w:t>
      </w:r>
    </w:p>
    <w:p w14:paraId="3BE1A5B0" w14:textId="6E01C097" w:rsidR="00883300" w:rsidRPr="00505D1D" w:rsidRDefault="00883300" w:rsidP="002A21BE">
      <w:pPr>
        <w:pStyle w:val="Text1-1"/>
        <w:numPr>
          <w:ilvl w:val="0"/>
          <w:numId w:val="0"/>
        </w:numPr>
        <w:tabs>
          <w:tab w:val="left" w:pos="6663"/>
        </w:tabs>
        <w:spacing w:after="0"/>
        <w:rPr>
          <w:rFonts w:eastAsia="Times New Roman" w:cs="Arial"/>
          <w:lang w:eastAsia="cs-CZ"/>
        </w:rPr>
      </w:pPr>
      <w:r w:rsidRPr="00505D1D">
        <w:rPr>
          <w:rFonts w:eastAsia="Times New Roman" w:cs="Arial"/>
          <w:lang w:eastAsia="cs-CZ"/>
        </w:rPr>
        <w:t xml:space="preserve">kód CPV 71250000-5 </w:t>
      </w:r>
      <w:r w:rsidRPr="00C8791F">
        <w:rPr>
          <w:rFonts w:eastAsia="Times New Roman" w:cs="Arial"/>
          <w:lang w:eastAsia="cs-CZ"/>
        </w:rPr>
        <w:t>Architektonické</w:t>
      </w:r>
      <w:r w:rsidRPr="00505D1D">
        <w:rPr>
          <w:rFonts w:eastAsia="Times New Roman" w:cs="Arial"/>
          <w:lang w:eastAsia="cs-CZ"/>
        </w:rPr>
        <w:t>, technické a zeměměřičské služby</w:t>
      </w:r>
    </w:p>
    <w:p w14:paraId="54464602" w14:textId="6D6837EA" w:rsidR="0061310A" w:rsidRPr="0061310A" w:rsidRDefault="0061310A" w:rsidP="002A21BE">
      <w:pPr>
        <w:pStyle w:val="Text1-1"/>
        <w:numPr>
          <w:ilvl w:val="0"/>
          <w:numId w:val="0"/>
        </w:numPr>
        <w:tabs>
          <w:tab w:val="left" w:pos="6663"/>
        </w:tabs>
        <w:spacing w:after="0"/>
        <w:rPr>
          <w:rFonts w:eastAsia="Times New Roman" w:cs="Arial"/>
          <w:lang w:eastAsia="cs-CZ"/>
        </w:rPr>
      </w:pPr>
      <w:r w:rsidRPr="00505D1D">
        <w:rPr>
          <w:rFonts w:cs="Arial"/>
          <w:color w:val="404040"/>
          <w:shd w:val="clear" w:color="auto" w:fill="FFFFFF"/>
        </w:rPr>
        <w:t>kód CPV 75100000-7 </w:t>
      </w:r>
      <w:r w:rsidRPr="00505D1D">
        <w:t>Administrativní</w:t>
      </w:r>
      <w:r w:rsidRPr="00505D1D">
        <w:rPr>
          <w:rFonts w:cs="Arial"/>
          <w:color w:val="404040"/>
          <w:shd w:val="clear" w:color="auto" w:fill="FFFFFF"/>
        </w:rPr>
        <w:t> služby</w:t>
      </w:r>
    </w:p>
    <w:p w14:paraId="5E99C0BA" w14:textId="77777777" w:rsidR="00883300" w:rsidRPr="00883300" w:rsidRDefault="00883300" w:rsidP="00C8791F">
      <w:pPr>
        <w:pStyle w:val="Text1-1"/>
        <w:numPr>
          <w:ilvl w:val="0"/>
          <w:numId w:val="0"/>
        </w:numPr>
        <w:tabs>
          <w:tab w:val="left" w:pos="6663"/>
        </w:tabs>
        <w:spacing w:after="0"/>
      </w:pPr>
    </w:p>
    <w:p w14:paraId="3636C70B" w14:textId="0C42DA39" w:rsidR="00AB4CC5" w:rsidRPr="008F37AF" w:rsidRDefault="00652EFD" w:rsidP="008F37AF">
      <w:pPr>
        <w:pStyle w:val="Text1-1"/>
        <w:tabs>
          <w:tab w:val="left" w:pos="6663"/>
        </w:tabs>
        <w:ind w:left="0"/>
      </w:pPr>
      <w:r>
        <w:t xml:space="preserve">Doba plnění veřejné zakázky </w:t>
      </w:r>
      <w:r w:rsidR="00AE11F5">
        <w:t>bude</w:t>
      </w:r>
      <w:r w:rsidR="002A21BE">
        <w:t xml:space="preserve"> </w:t>
      </w:r>
      <w:r w:rsidR="001263F6">
        <w:t xml:space="preserve">od účinnosti Rámcové dohody do </w:t>
      </w:r>
      <w:r w:rsidR="00AE3311">
        <w:t>30. 6. 2028</w:t>
      </w:r>
      <w:r w:rsidR="00AB4CC5">
        <w:t xml:space="preserve"> </w:t>
      </w:r>
      <w:r w:rsidR="00AB4CC5" w:rsidRPr="008F37AF">
        <w:t>nebo do okamžiku vyčerpání částky</w:t>
      </w:r>
      <w:r w:rsidR="00AB4CC5" w:rsidRPr="008F37AF" w:rsidDel="00E43D15">
        <w:t xml:space="preserve"> </w:t>
      </w:r>
      <w:r w:rsidR="00AB4CC5" w:rsidRPr="008F37AF">
        <w:rPr>
          <w:b/>
        </w:rPr>
        <w:t>85 000 000</w:t>
      </w:r>
      <w:r w:rsidR="0016116B">
        <w:rPr>
          <w:b/>
        </w:rPr>
        <w:t xml:space="preserve"> </w:t>
      </w:r>
      <w:r w:rsidR="00AB4CC5" w:rsidRPr="008F37AF">
        <w:rPr>
          <w:b/>
        </w:rPr>
        <w:t>Kč bez DPH</w:t>
      </w:r>
      <w:r w:rsidR="00AB4CC5" w:rsidRPr="008F37AF">
        <w:t xml:space="preserve"> (slovy: osmdesát pět milionů korun českých) bez DPH, nastane-li tato skutečnost před uplynutím doby, na kterou bude Rámcová dohoda uzav</w:t>
      </w:r>
      <w:r w:rsidR="00E101D5" w:rsidRPr="008F37AF">
        <w:t>řena</w:t>
      </w:r>
      <w:r w:rsidR="00AB4CC5" w:rsidRPr="008F37AF">
        <w:t>, tj. před 30.</w:t>
      </w:r>
      <w:r w:rsidR="00E101D5" w:rsidRPr="008F37AF">
        <w:t xml:space="preserve"> </w:t>
      </w:r>
      <w:r w:rsidR="00AB4CC5" w:rsidRPr="008F37AF">
        <w:t>6.</w:t>
      </w:r>
      <w:r w:rsidR="00E101D5" w:rsidRPr="008F37AF">
        <w:t xml:space="preserve"> </w:t>
      </w:r>
      <w:r w:rsidR="00AB4CC5" w:rsidRPr="008F37AF">
        <w:t xml:space="preserve">2028. </w:t>
      </w:r>
    </w:p>
    <w:p w14:paraId="0515094C" w14:textId="050863A4" w:rsidR="0035531B" w:rsidRDefault="0035531B" w:rsidP="008F37AF">
      <w:pPr>
        <w:pStyle w:val="Text1-1"/>
        <w:numPr>
          <w:ilvl w:val="0"/>
          <w:numId w:val="0"/>
        </w:numPr>
        <w:tabs>
          <w:tab w:val="left" w:pos="6663"/>
        </w:tabs>
      </w:pPr>
    </w:p>
    <w:p w14:paraId="6E29668A" w14:textId="5C195F2D" w:rsidR="000E6099" w:rsidRDefault="000E6099" w:rsidP="00C8791F">
      <w:pPr>
        <w:pStyle w:val="Text1-1"/>
        <w:tabs>
          <w:tab w:val="left" w:pos="6663"/>
        </w:tabs>
        <w:ind w:left="0"/>
      </w:pPr>
      <w:r>
        <w:t>Rámcová dohoda bude uzavřena s jedním dodavatelem.</w:t>
      </w:r>
    </w:p>
    <w:p w14:paraId="13125EA3" w14:textId="77777777" w:rsidR="0035531B" w:rsidRDefault="0035531B" w:rsidP="00C8791F">
      <w:pPr>
        <w:pStyle w:val="Nadpis1-1"/>
        <w:tabs>
          <w:tab w:val="left" w:pos="6663"/>
        </w:tabs>
        <w:ind w:left="0"/>
        <w:jc w:val="both"/>
      </w:pPr>
      <w:bookmarkStart w:id="9" w:name="_Toc178583593"/>
      <w:r>
        <w:lastRenderedPageBreak/>
        <w:t>ZDROJE FINANCOVÁNÍ</w:t>
      </w:r>
      <w:r w:rsidR="00845C50">
        <w:t xml:space="preserve"> a </w:t>
      </w:r>
      <w:r>
        <w:t>PŘEDPOKLÁDANÁ HODNOTA VEŘEJNÉ ZAKÁZKY</w:t>
      </w:r>
      <w:bookmarkEnd w:id="9"/>
    </w:p>
    <w:p w14:paraId="42C3B987" w14:textId="2DE3421A" w:rsidR="004A271C" w:rsidRPr="004A271C" w:rsidRDefault="004A271C" w:rsidP="004A271C">
      <w:pPr>
        <w:pStyle w:val="Text1-1"/>
        <w:tabs>
          <w:tab w:val="left" w:pos="6663"/>
        </w:tabs>
        <w:ind w:left="0"/>
      </w:pPr>
      <w:r w:rsidRPr="004A271C">
        <w:t>Předpokládá se spolufinancování této veřejné zakázky jak z prostředků Státního fondu dopravní infrastruktury, tak i z prostředků Evropské unie – Nástroje pro propojení Evropy (CEF).</w:t>
      </w:r>
    </w:p>
    <w:p w14:paraId="2726859F" w14:textId="6DB1BC43" w:rsidR="0035531B" w:rsidRDefault="0035531B" w:rsidP="0072261C">
      <w:pPr>
        <w:pStyle w:val="Text1-1"/>
        <w:tabs>
          <w:tab w:val="left" w:pos="6663"/>
        </w:tabs>
        <w:ind w:left="0"/>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2298F0B5" w14:textId="46311636" w:rsidR="000C7A92" w:rsidRPr="000C7A92" w:rsidRDefault="00443CCE" w:rsidP="000C7A92">
      <w:pPr>
        <w:pStyle w:val="Text1-1"/>
        <w:tabs>
          <w:tab w:val="left" w:pos="6663"/>
        </w:tabs>
        <w:ind w:left="0"/>
      </w:pPr>
      <w:r>
        <w:t xml:space="preserve">Předpokládaná hodnota veřejné zakázky činí </w:t>
      </w:r>
      <w:r w:rsidR="000C7A92" w:rsidRPr="000C7A92">
        <w:rPr>
          <w:b/>
        </w:rPr>
        <w:t>80</w:t>
      </w:r>
      <w:r w:rsidR="00D5710A">
        <w:rPr>
          <w:b/>
        </w:rPr>
        <w:t>.</w:t>
      </w:r>
      <w:r w:rsidR="000C7A92" w:rsidRPr="000C7A92">
        <w:rPr>
          <w:b/>
        </w:rPr>
        <w:t>000</w:t>
      </w:r>
      <w:r w:rsidR="00D5710A">
        <w:rPr>
          <w:b/>
        </w:rPr>
        <w:t>.</w:t>
      </w:r>
      <w:r w:rsidR="000C7A92" w:rsidRPr="000C7A92">
        <w:rPr>
          <w:b/>
        </w:rPr>
        <w:t xml:space="preserve">000 Kč </w:t>
      </w:r>
      <w:r w:rsidR="000C7A92" w:rsidRPr="000D73C1">
        <w:t>bez DPH.</w:t>
      </w:r>
      <w:r w:rsidR="000C7A92" w:rsidRPr="000C7A92">
        <w:rPr>
          <w:b/>
        </w:rPr>
        <w:t xml:space="preserve"> </w:t>
      </w:r>
      <w:r w:rsidR="000C7A92" w:rsidRPr="000C7A92">
        <w:t xml:space="preserve">Předpokládaná hodnota je stanovena jako souhrnná předpokládaná hodnota všech veřejných zakázek, které mohou být na základě rámcové dohody zadány. Zadavatel současně stanovil </w:t>
      </w:r>
      <w:r w:rsidR="000C7A92" w:rsidRPr="000C7A92">
        <w:br/>
        <w:t xml:space="preserve">i maximální hodnotu, tj. souhrnnou hodnotu všech plnění, které může zadat na základě uzavřené rámcové dohody, která činí </w:t>
      </w:r>
      <w:r w:rsidR="000C7A92" w:rsidRPr="000C7A92">
        <w:rPr>
          <w:b/>
        </w:rPr>
        <w:t>85</w:t>
      </w:r>
      <w:r w:rsidR="00D5710A">
        <w:rPr>
          <w:b/>
        </w:rPr>
        <w:t>.</w:t>
      </w:r>
      <w:r w:rsidR="000C7A92" w:rsidRPr="000C7A92">
        <w:rPr>
          <w:b/>
        </w:rPr>
        <w:t>00</w:t>
      </w:r>
      <w:r w:rsidR="00F360DD">
        <w:rPr>
          <w:b/>
        </w:rPr>
        <w:t>0</w:t>
      </w:r>
      <w:r w:rsidR="00D5710A">
        <w:rPr>
          <w:b/>
        </w:rPr>
        <w:t>.</w:t>
      </w:r>
      <w:r w:rsidR="000C7A92" w:rsidRPr="000C7A92">
        <w:rPr>
          <w:b/>
        </w:rPr>
        <w:t>000 Kč</w:t>
      </w:r>
      <w:r w:rsidR="000C7A92" w:rsidRPr="000C7A92">
        <w:t xml:space="preserve"> </w:t>
      </w:r>
      <w:r w:rsidR="002A4FCD">
        <w:t>bez DPH.</w:t>
      </w:r>
    </w:p>
    <w:p w14:paraId="0BF2E779" w14:textId="0186F1E8" w:rsidR="00443CCE" w:rsidRDefault="00443CCE" w:rsidP="007B1D4C">
      <w:pPr>
        <w:pStyle w:val="Text1-1"/>
        <w:numPr>
          <w:ilvl w:val="0"/>
          <w:numId w:val="0"/>
        </w:numPr>
        <w:tabs>
          <w:tab w:val="left" w:pos="6663"/>
        </w:tabs>
      </w:pPr>
    </w:p>
    <w:p w14:paraId="4E32F28B" w14:textId="77777777" w:rsidR="0035531B" w:rsidRDefault="0035531B" w:rsidP="002614D5">
      <w:pPr>
        <w:pStyle w:val="Nadpis1-1"/>
        <w:tabs>
          <w:tab w:val="left" w:pos="6663"/>
        </w:tabs>
        <w:ind w:left="0"/>
        <w:jc w:val="both"/>
      </w:pPr>
      <w:bookmarkStart w:id="10" w:name="_Toc178583594"/>
      <w:r>
        <w:t>OBSAH ZADÁVACÍ DOKUMENTACE</w:t>
      </w:r>
      <w:bookmarkEnd w:id="10"/>
      <w:r>
        <w:t xml:space="preserve"> </w:t>
      </w:r>
    </w:p>
    <w:p w14:paraId="138FA4B4" w14:textId="592D454A" w:rsidR="00ED116C" w:rsidRDefault="00ED116C" w:rsidP="002614D5">
      <w:pPr>
        <w:pStyle w:val="Text1-1"/>
        <w:tabs>
          <w:tab w:val="left" w:pos="6663"/>
        </w:tabs>
        <w:ind w:left="0"/>
      </w:pPr>
      <w:r>
        <w:t xml:space="preserve">Zadávací dokumentaci tvoří následující dokumenty obsahující zadávací podmínky, zpřístupňované dodavatelům ode dne uveřejnění oznámení o zahájení zadávacího řízení – </w:t>
      </w:r>
      <w:r w:rsidR="00BF7693">
        <w:t>sektorová veřejná zakázka</w:t>
      </w:r>
      <w:r>
        <w:t>:</w:t>
      </w:r>
    </w:p>
    <w:p w14:paraId="08AE3794" w14:textId="77777777" w:rsidR="00ED116C" w:rsidRPr="00ED116C" w:rsidRDefault="00ED116C" w:rsidP="002614D5">
      <w:pPr>
        <w:pStyle w:val="Textbezslovn"/>
        <w:tabs>
          <w:tab w:val="left" w:pos="1701"/>
          <w:tab w:val="left" w:pos="6663"/>
        </w:tabs>
        <w:ind w:left="0"/>
        <w:rPr>
          <w:b/>
        </w:rPr>
      </w:pPr>
      <w:r w:rsidRPr="00ED116C">
        <w:rPr>
          <w:b/>
        </w:rPr>
        <w:t>DÍL 1</w:t>
      </w:r>
      <w:r w:rsidRPr="00ED116C">
        <w:rPr>
          <w:b/>
        </w:rPr>
        <w:tab/>
        <w:t>POŽADAVKY A PODMÍNKY PRO ZPRACOVÁNÍ NABÍDKY</w:t>
      </w:r>
    </w:p>
    <w:p w14:paraId="1E96E65C" w14:textId="4155B3E8" w:rsidR="00ED116C" w:rsidRDefault="00ED116C" w:rsidP="002614D5">
      <w:pPr>
        <w:pStyle w:val="Textbezslovn"/>
        <w:tabs>
          <w:tab w:val="left" w:pos="1701"/>
          <w:tab w:val="left" w:pos="6663"/>
        </w:tabs>
        <w:spacing w:after="0"/>
        <w:ind w:left="0"/>
      </w:pPr>
      <w:r>
        <w:t>Část 1</w:t>
      </w:r>
      <w:r>
        <w:tab/>
        <w:t xml:space="preserve">Oznámení o zahájení zadávacího řízení – </w:t>
      </w:r>
      <w:r w:rsidR="003E4D17">
        <w:t>sektorová veřejná zakázka</w:t>
      </w:r>
    </w:p>
    <w:p w14:paraId="1E1016BD" w14:textId="77777777" w:rsidR="00ED116C" w:rsidRDefault="00ED116C" w:rsidP="002614D5">
      <w:pPr>
        <w:pStyle w:val="Textbezslovn"/>
        <w:tabs>
          <w:tab w:val="left" w:pos="1701"/>
          <w:tab w:val="left" w:pos="6663"/>
        </w:tabs>
        <w:ind w:left="0"/>
      </w:pPr>
      <w:r>
        <w:t>Část 2</w:t>
      </w:r>
      <w:r>
        <w:tab/>
        <w:t>Pokyny pro dodavatele</w:t>
      </w:r>
    </w:p>
    <w:p w14:paraId="6A4516CA" w14:textId="05D0FFFE" w:rsidR="00ED116C" w:rsidRPr="00ED116C" w:rsidRDefault="00ED116C" w:rsidP="002614D5">
      <w:pPr>
        <w:pStyle w:val="Textbezslovn"/>
        <w:tabs>
          <w:tab w:val="left" w:pos="1701"/>
          <w:tab w:val="left" w:pos="6663"/>
        </w:tabs>
        <w:ind w:left="0"/>
        <w:rPr>
          <w:b/>
        </w:rPr>
      </w:pPr>
      <w:r w:rsidRPr="00ED116C">
        <w:rPr>
          <w:b/>
        </w:rPr>
        <w:t>DÍL 2</w:t>
      </w:r>
      <w:r w:rsidRPr="00ED116C">
        <w:rPr>
          <w:b/>
        </w:rPr>
        <w:tab/>
      </w:r>
      <w:r w:rsidR="009033FD">
        <w:rPr>
          <w:b/>
        </w:rPr>
        <w:t>RÁMCOVÁ DOHODA</w:t>
      </w:r>
    </w:p>
    <w:p w14:paraId="012C4E7D" w14:textId="258872AC" w:rsidR="004A46FB" w:rsidRDefault="00ED116C" w:rsidP="002614D5">
      <w:pPr>
        <w:tabs>
          <w:tab w:val="left" w:pos="1701"/>
          <w:tab w:val="left" w:pos="6663"/>
        </w:tabs>
        <w:spacing w:after="120"/>
        <w:jc w:val="both"/>
      </w:pPr>
      <w:r>
        <w:t>Část 1</w:t>
      </w:r>
      <w:r>
        <w:tab/>
      </w:r>
      <w:r w:rsidR="009033FD">
        <w:t>Rámcová dohoda</w:t>
      </w:r>
      <w:r>
        <w:t xml:space="preserve"> včetně příloh</w:t>
      </w:r>
    </w:p>
    <w:p w14:paraId="19E411BE" w14:textId="77777777" w:rsidR="00ED116C" w:rsidRPr="00ED116C" w:rsidRDefault="00ED116C" w:rsidP="002614D5">
      <w:pPr>
        <w:pStyle w:val="Textbezslovn"/>
        <w:tabs>
          <w:tab w:val="left" w:pos="1701"/>
          <w:tab w:val="left" w:pos="6663"/>
        </w:tabs>
        <w:ind w:left="0"/>
        <w:rPr>
          <w:b/>
        </w:rPr>
      </w:pPr>
      <w:r w:rsidRPr="00ED116C">
        <w:rPr>
          <w:b/>
        </w:rPr>
        <w:t>DÍL 3</w:t>
      </w:r>
      <w:r w:rsidRPr="00ED116C">
        <w:rPr>
          <w:b/>
        </w:rPr>
        <w:tab/>
        <w:t>VÝCHOZÍ A SOUVISEJÍCÍ PODKLADY PŘEDÁVANÉ ZADAVATELEM</w:t>
      </w:r>
    </w:p>
    <w:p w14:paraId="6ED9C4A4" w14:textId="7D23DA21" w:rsidR="002E33D8" w:rsidRPr="007D3CE5" w:rsidRDefault="00ED116C" w:rsidP="002614D5">
      <w:pPr>
        <w:pStyle w:val="Textbezslovn"/>
        <w:tabs>
          <w:tab w:val="left" w:pos="1701"/>
          <w:tab w:val="left" w:pos="6663"/>
        </w:tabs>
        <w:spacing w:after="0"/>
        <w:ind w:left="0"/>
      </w:pPr>
      <w:r w:rsidRPr="00C8791F">
        <w:t>Část 1</w:t>
      </w:r>
      <w:r w:rsidRPr="00C8791F">
        <w:tab/>
      </w:r>
      <w:r w:rsidR="00FD02F4" w:rsidRPr="007D3CE5">
        <w:t>Seznam pozemků dle vlastníků</w:t>
      </w:r>
    </w:p>
    <w:p w14:paraId="74968C98" w14:textId="5B797D82" w:rsidR="00FD02F4" w:rsidRPr="007D3CE5" w:rsidRDefault="00FD02F4" w:rsidP="002614D5">
      <w:pPr>
        <w:pStyle w:val="Textbezslovn"/>
        <w:tabs>
          <w:tab w:val="left" w:pos="1701"/>
          <w:tab w:val="left" w:pos="6663"/>
        </w:tabs>
        <w:spacing w:after="0"/>
        <w:ind w:left="0"/>
      </w:pPr>
      <w:r w:rsidRPr="007D3CE5">
        <w:tab/>
        <w:t>Obvod stavby (mapové podklady)</w:t>
      </w:r>
    </w:p>
    <w:p w14:paraId="177D0549" w14:textId="4E521F99" w:rsidR="00147C0C" w:rsidRPr="009B4E10" w:rsidRDefault="00FD02F4" w:rsidP="002614D5">
      <w:pPr>
        <w:pStyle w:val="Textbezslovn"/>
        <w:tabs>
          <w:tab w:val="left" w:pos="1701"/>
          <w:tab w:val="left" w:pos="6663"/>
        </w:tabs>
        <w:spacing w:after="0"/>
        <w:ind w:left="0"/>
        <w:rPr>
          <w:highlight w:val="yellow"/>
        </w:rPr>
      </w:pPr>
      <w:r w:rsidRPr="007D3CE5">
        <w:tab/>
      </w:r>
    </w:p>
    <w:p w14:paraId="68808F7F" w14:textId="728753EB" w:rsidR="0072261C" w:rsidRDefault="0035531B" w:rsidP="00DA536F">
      <w:pPr>
        <w:pStyle w:val="Text1-1"/>
        <w:tabs>
          <w:tab w:val="left" w:pos="6663"/>
        </w:tabs>
        <w:spacing w:before="120"/>
        <w:ind w:left="0"/>
      </w:pPr>
      <w:r w:rsidRPr="001954B0">
        <w:t xml:space="preserve">Zadávací </w:t>
      </w:r>
      <w:r w:rsidR="00DA536F" w:rsidRPr="00DA536F">
        <w:t>dokumentace je vyjma části</w:t>
      </w:r>
      <w:r w:rsidR="00505D1D">
        <w:t xml:space="preserve"> </w:t>
      </w:r>
      <w:r w:rsidR="003824DA">
        <w:t>o</w:t>
      </w:r>
      <w:r w:rsidR="00C179DB">
        <w:t>známení o zaháje</w:t>
      </w:r>
      <w:r w:rsidR="00DC16E3">
        <w:t>n</w:t>
      </w:r>
      <w:r w:rsidR="00C179DB">
        <w:t xml:space="preserve">í zadávacího řízení – sektorová veřejná zakázka a </w:t>
      </w:r>
      <w:r w:rsidR="00DA536F" w:rsidRPr="00DA536F">
        <w:t>„Manuál pro projektování VRT ve stupni DÚR“ (dále jen „</w:t>
      </w:r>
      <w:r w:rsidR="00DA536F" w:rsidRPr="002614D5">
        <w:rPr>
          <w:b/>
        </w:rPr>
        <w:t>Manuál</w:t>
      </w:r>
      <w:r w:rsidR="00DA536F" w:rsidRPr="00DA536F">
        <w:t xml:space="preserve">“) přístupná na profilu zadavatele </w:t>
      </w:r>
      <w:hyperlink r:id="rId13" w:history="1">
        <w:r w:rsidR="00DA536F" w:rsidRPr="00DA536F">
          <w:rPr>
            <w:rStyle w:val="Hypertextovodkaz"/>
            <w:noProof w:val="0"/>
          </w:rPr>
          <w:t>https://zakazky.spravazeleznic.cz/</w:t>
        </w:r>
      </w:hyperlink>
      <w:hyperlink r:id="rId14" w:history="1"/>
      <w:r w:rsidR="00DA536F" w:rsidRPr="00DA536F">
        <w:t xml:space="preserve">. </w:t>
      </w:r>
      <w:r w:rsidR="00C179DB">
        <w:t>Manuál</w:t>
      </w:r>
      <w:r w:rsidR="00DA536F" w:rsidRPr="00DA536F">
        <w:t xml:space="preserve"> není zpřístupněn na profilu z důvodu postupu podle § 36 odst. 8 ZZVZ. </w:t>
      </w:r>
    </w:p>
    <w:p w14:paraId="56D3C5D4" w14:textId="4CAB501D" w:rsidR="0072261C" w:rsidRDefault="00DA536F" w:rsidP="002614D5">
      <w:pPr>
        <w:pStyle w:val="Text1-1"/>
        <w:numPr>
          <w:ilvl w:val="0"/>
          <w:numId w:val="0"/>
        </w:numPr>
        <w:tabs>
          <w:tab w:val="left" w:pos="6663"/>
        </w:tabs>
        <w:spacing w:before="120"/>
      </w:pPr>
      <w:r w:rsidRPr="00DA536F">
        <w:t xml:space="preserve">Manuál je připravený zadavatelem s využitím odborných znalostí, zkušeností a know-how SNCF International, společnost s ručením omezeným, registrační číslo 415 238 179 RCS, se sídlem na adrese 2 place </w:t>
      </w:r>
      <w:proofErr w:type="spellStart"/>
      <w:r w:rsidRPr="00DA536F">
        <w:t>aux</w:t>
      </w:r>
      <w:proofErr w:type="spellEnd"/>
      <w:r w:rsidRPr="00DA536F">
        <w:t xml:space="preserve"> </w:t>
      </w:r>
      <w:proofErr w:type="spellStart"/>
      <w:r w:rsidRPr="00DA536F">
        <w:t>Etoiles</w:t>
      </w:r>
      <w:proofErr w:type="spellEnd"/>
      <w:r w:rsidRPr="00DA536F">
        <w:t xml:space="preserve">, 93 200 Saint Denis, Francouzská republika (a dalších společností z holdingu SNCF, zejména SNCF </w:t>
      </w:r>
      <w:proofErr w:type="spellStart"/>
      <w:r w:rsidRPr="00DA536F">
        <w:t>Réseau</w:t>
      </w:r>
      <w:proofErr w:type="spellEnd"/>
      <w:r w:rsidRPr="00DA536F">
        <w:t>). Tento Manuál bude s ohledem na know-how uvedeného smluvního partnera zadavatele zpřístupněn v české jazykové verzi zájemcům o tuto veřejnou zakázku k nahlédnutí v pracovní dny od 8 do 15 hodin na pracovišti zadavatele na adrese: V Celnici 1028/10, Praha 1 – Nové Město. Zájemce o nahlédnutí zažádá o termín prostřednictvím elektronického nástroje</w:t>
      </w:r>
      <w:r w:rsidR="0072261C">
        <w:t xml:space="preserve"> E-ZAK </w:t>
      </w:r>
      <w:r w:rsidR="002614D5">
        <w:t xml:space="preserve">na adrese: </w:t>
      </w:r>
      <w:hyperlink r:id="rId15" w:history="1">
        <w:r w:rsidR="002614D5" w:rsidRPr="008455A5">
          <w:rPr>
            <w:rStyle w:val="Hypertextovodkaz"/>
            <w:noProof w:val="0"/>
          </w:rPr>
          <w:t>https://zakazky.s</w:t>
        </w:r>
        <w:r w:rsidR="002614D5">
          <w:rPr>
            <w:rStyle w:val="Hypertextovodkaz"/>
            <w:noProof w:val="0"/>
          </w:rPr>
          <w:t>pravazeleznic</w:t>
        </w:r>
        <w:r w:rsidR="002614D5" w:rsidRPr="008455A5">
          <w:rPr>
            <w:rStyle w:val="Hypertextovodkaz"/>
            <w:noProof w:val="0"/>
          </w:rPr>
          <w:t>.cz/</w:t>
        </w:r>
      </w:hyperlink>
      <w:r w:rsidRPr="00DA536F">
        <w:t xml:space="preserve">. Nahlížení bude umožněno do </w:t>
      </w:r>
      <w:r w:rsidR="003824DA">
        <w:t>5</w:t>
      </w:r>
      <w:r w:rsidRPr="00DA536F">
        <w:t xml:space="preserve"> pracovních dnů od doručení žádosti zájemce, a to nejpozději 10. pracovní den před skončením lhůty pro podání nabídek. Žádost zájemce o nahlížení předloží spolu s její přílohou – Prohlášení o mlčenlivosti (pozn. pro nahlížení do tzv. Manuálu) (vzor tvoří Přílohu č. 11 těchto Pokynů) podepsaným osobou oprávněnou zájemce zastupovat. Předpokladem umožnění nahlížení je dále podpis přílohy A uvedené přílohy konkrétní fyzickou osobou, která se k nahlížení dostaví a je oprávněna za zájemce činit taková právní jednání. </w:t>
      </w:r>
    </w:p>
    <w:p w14:paraId="76F367D6" w14:textId="2AD071B2" w:rsidR="00DA536F" w:rsidRPr="00DA536F" w:rsidRDefault="00DA536F" w:rsidP="002614D5">
      <w:pPr>
        <w:pStyle w:val="Text1-1"/>
        <w:numPr>
          <w:ilvl w:val="0"/>
          <w:numId w:val="0"/>
        </w:numPr>
        <w:tabs>
          <w:tab w:val="left" w:pos="6663"/>
        </w:tabs>
        <w:spacing w:before="120"/>
      </w:pPr>
      <w:r w:rsidRPr="00DA536F">
        <w:t>Zadavatel zprávou</w:t>
      </w:r>
      <w:r w:rsidR="0072261C">
        <w:t xml:space="preserve"> učiněnou skrze elektronický nástroj </w:t>
      </w:r>
      <w:r w:rsidR="002614D5">
        <w:t xml:space="preserve">E-ZAK </w:t>
      </w:r>
      <w:r w:rsidRPr="00DA536F">
        <w:t xml:space="preserve">navazující na žádost o nahlížení akceptuje závazek zájemce k mlčenlivosti dle Prohlášení o mlčenlivosti a tímto sdělením zadavatele vzniká závazkový smluvní vztah.  </w:t>
      </w:r>
    </w:p>
    <w:p w14:paraId="5BB28FF7" w14:textId="77777777" w:rsidR="005A3D2F" w:rsidRPr="0013496A" w:rsidRDefault="0035531B" w:rsidP="002614D5">
      <w:pPr>
        <w:pStyle w:val="Text1-1"/>
        <w:tabs>
          <w:tab w:val="left" w:pos="6663"/>
        </w:tabs>
        <w:ind w:left="0"/>
      </w:pPr>
      <w:r>
        <w:lastRenderedPageBreak/>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AF7036" w:rsidRPr="007A76CC">
          <w:rPr>
            <w:rStyle w:val="Hypertextovodkaz"/>
          </w:rPr>
          <w:t>https://www.spravazeleznic.cz/</w:t>
        </w:r>
      </w:hyperlink>
      <w:r w:rsidR="004137A8">
        <w:t xml:space="preserve"> (v sekci „O nás“ –&gt; „Vnitřní předpisy“ odkaz „Dokumenty a předpisy“).</w:t>
      </w:r>
    </w:p>
    <w:p w14:paraId="6A56FA3B" w14:textId="432F8DCE" w:rsidR="00ED116C" w:rsidRPr="00647311" w:rsidRDefault="00ED116C" w:rsidP="002614D5">
      <w:pPr>
        <w:pStyle w:val="Text1-1"/>
        <w:tabs>
          <w:tab w:val="left" w:pos="6663"/>
        </w:tabs>
        <w:ind w:left="0"/>
      </w:pPr>
      <w:r w:rsidRPr="00647311">
        <w:t>Dodavatelé jsou zcela odpovědni za dostatečně pečlivé prostudování zadávací dokumentace této veřejné zakázky, jakýchkoliv vysvětlení zadávací dokumentace nebo jejích změn a doplnění vydaných během lhůty pro podání nabídek</w:t>
      </w:r>
      <w:r w:rsidR="00011D0F">
        <w:t>.</w:t>
      </w:r>
      <w:r w:rsidRPr="00647311">
        <w:t xml:space="preserve"> </w:t>
      </w:r>
    </w:p>
    <w:p w14:paraId="0CC32528" w14:textId="65BB8166" w:rsidR="005F7792" w:rsidRDefault="00ED116C" w:rsidP="002614D5">
      <w:pPr>
        <w:pStyle w:val="Text1-1"/>
        <w:tabs>
          <w:tab w:val="left" w:pos="6663"/>
        </w:tabs>
        <w:ind w:left="0"/>
      </w:pPr>
      <w:r w:rsidRPr="002614D5">
        <w:t>Zadavatel sděluje, že následující části zadávací dokumentace vypracovala osoba odlišná od zadavatele, a to:</w:t>
      </w:r>
    </w:p>
    <w:p w14:paraId="1AFA2E5B" w14:textId="6497D28C" w:rsidR="007A1E17" w:rsidRPr="004C3118" w:rsidRDefault="007A1E17" w:rsidP="009F44A1">
      <w:pPr>
        <w:pStyle w:val="Text1-1"/>
        <w:numPr>
          <w:ilvl w:val="0"/>
          <w:numId w:val="0"/>
        </w:numPr>
        <w:tabs>
          <w:tab w:val="left" w:pos="6663"/>
        </w:tabs>
        <w:ind w:left="284" w:hanging="284"/>
        <w:jc w:val="left"/>
      </w:pPr>
      <w:r w:rsidRPr="004C3118">
        <w:t xml:space="preserve">- </w:t>
      </w:r>
      <w:r w:rsidR="009F44A1">
        <w:t xml:space="preserve">  </w:t>
      </w:r>
      <w:r w:rsidR="00FD02F4" w:rsidRPr="004C3118">
        <w:t xml:space="preserve">seznam vlastníků </w:t>
      </w:r>
      <w:r w:rsidRPr="004C3118">
        <w:t xml:space="preserve">a geodetické a mapové podklady zpracovala „Společnost </w:t>
      </w:r>
      <w:r w:rsidR="00625396" w:rsidRPr="004C3118">
        <w:t xml:space="preserve">MORAVSKÁ BRÁNA, II. část“ </w:t>
      </w:r>
      <w:r w:rsidR="00011D0F">
        <w:t>zastoupena správcem společnosti</w:t>
      </w:r>
      <w:r w:rsidR="00625396" w:rsidRPr="004C3118">
        <w:t xml:space="preserve"> společností </w:t>
      </w:r>
      <w:r w:rsidRPr="004C3118">
        <w:t>MORAVIA CONSULT Olomouc a.s., Legionářská 1085/8, 779 00 Olomouc</w:t>
      </w:r>
      <w:r w:rsidR="00625396" w:rsidRPr="004C3118">
        <w:t>, IČO 64610357;</w:t>
      </w:r>
      <w:r w:rsidRPr="004C3118">
        <w:t xml:space="preserve"> </w:t>
      </w:r>
    </w:p>
    <w:p w14:paraId="11E3298C" w14:textId="5C2068EB" w:rsidR="007A1E17" w:rsidRDefault="007A1E17" w:rsidP="00011D0F">
      <w:pPr>
        <w:pStyle w:val="Textbezslovn"/>
        <w:tabs>
          <w:tab w:val="left" w:pos="1985"/>
          <w:tab w:val="left" w:pos="6663"/>
        </w:tabs>
        <w:spacing w:after="0"/>
        <w:ind w:left="284" w:hanging="284"/>
        <w:rPr>
          <w:rFonts w:cs="Arial"/>
        </w:rPr>
      </w:pPr>
      <w:r w:rsidRPr="004C3118">
        <w:t xml:space="preserve">-  </w:t>
      </w:r>
      <w:r w:rsidR="00625396" w:rsidRPr="004C3118">
        <w:rPr>
          <w:rFonts w:cs="Arial"/>
        </w:rPr>
        <w:t>seznam vlastníků</w:t>
      </w:r>
      <w:r w:rsidRPr="004C3118">
        <w:rPr>
          <w:rFonts w:cs="Arial"/>
        </w:rPr>
        <w:t xml:space="preserve"> a geodetické a mapové podklady dokumentace pro stavební pov</w:t>
      </w:r>
      <w:r w:rsidR="00011D0F">
        <w:rPr>
          <w:rFonts w:cs="Arial"/>
        </w:rPr>
        <w:t xml:space="preserve">olení zpracované společností </w:t>
      </w:r>
      <w:r w:rsidRPr="004C3118">
        <w:rPr>
          <w:rFonts w:cs="Arial"/>
        </w:rPr>
        <w:t xml:space="preserve">AFRY </w:t>
      </w:r>
      <w:r w:rsidR="00625396" w:rsidRPr="004C3118">
        <w:rPr>
          <w:rFonts w:cs="Arial"/>
        </w:rPr>
        <w:t>CZ s.r.o., Magistrů 1275/13, 140 00 Praha 4, IČO</w:t>
      </w:r>
      <w:r w:rsidR="004C3118" w:rsidRPr="004C3118">
        <w:rPr>
          <w:rFonts w:cs="Arial"/>
        </w:rPr>
        <w:t xml:space="preserve"> 45306605</w:t>
      </w:r>
      <w:r w:rsidR="009505CA">
        <w:rPr>
          <w:rFonts w:cs="Arial"/>
        </w:rPr>
        <w:t>.</w:t>
      </w:r>
      <w:r w:rsidRPr="004C3118">
        <w:rPr>
          <w:rFonts w:cs="Arial"/>
        </w:rPr>
        <w:t xml:space="preserve"> </w:t>
      </w:r>
    </w:p>
    <w:p w14:paraId="07EE39E6" w14:textId="77777777" w:rsidR="00011D0F" w:rsidRPr="00011D0F" w:rsidRDefault="00011D0F" w:rsidP="00011D0F">
      <w:pPr>
        <w:pStyle w:val="Textbezslovn"/>
        <w:tabs>
          <w:tab w:val="left" w:pos="1985"/>
          <w:tab w:val="left" w:pos="6663"/>
        </w:tabs>
        <w:spacing w:after="0"/>
        <w:ind w:left="284" w:hanging="284"/>
        <w:rPr>
          <w:rFonts w:cs="TimesNewRomanPSMT"/>
        </w:rPr>
      </w:pPr>
    </w:p>
    <w:p w14:paraId="516D454B" w14:textId="1E77FCF0" w:rsidR="007A1E17" w:rsidRPr="002614D5" w:rsidRDefault="007A1E17" w:rsidP="00C8791F">
      <w:pPr>
        <w:pStyle w:val="Text1-1"/>
        <w:numPr>
          <w:ilvl w:val="0"/>
          <w:numId w:val="0"/>
        </w:numPr>
        <w:tabs>
          <w:tab w:val="left" w:pos="6663"/>
        </w:tabs>
      </w:pPr>
      <w:r>
        <w:t xml:space="preserve">Pro </w:t>
      </w:r>
      <w:r w:rsidRPr="00647311">
        <w:t>vyloučení pochybností zadavatel uvádí, že ohledně této veřejné zakázky nevedl předběžné tržní konzultace.</w:t>
      </w:r>
    </w:p>
    <w:p w14:paraId="6F58CE37" w14:textId="77777777" w:rsidR="0035531B" w:rsidRDefault="0035531B" w:rsidP="002614D5">
      <w:pPr>
        <w:pStyle w:val="Nadpis1-1"/>
        <w:tabs>
          <w:tab w:val="left" w:pos="6663"/>
        </w:tabs>
        <w:ind w:left="0"/>
        <w:jc w:val="both"/>
      </w:pPr>
      <w:bookmarkStart w:id="11" w:name="_Toc178583595"/>
      <w:r>
        <w:t>VYSVĚTLENÍ, ZMĚNY</w:t>
      </w:r>
      <w:r w:rsidR="00845C50">
        <w:t xml:space="preserve"> a </w:t>
      </w:r>
      <w:r>
        <w:t>DOPLNĚNÍ ZADÁVACÍ DOKUMENTACE</w:t>
      </w:r>
      <w:bookmarkEnd w:id="11"/>
      <w:r>
        <w:t xml:space="preserve"> </w:t>
      </w:r>
    </w:p>
    <w:p w14:paraId="3CEC0739" w14:textId="37E071B8" w:rsidR="0035531B" w:rsidRDefault="0035531B" w:rsidP="002614D5">
      <w:pPr>
        <w:pStyle w:val="Text1-1"/>
        <w:tabs>
          <w:tab w:val="left" w:pos="6663"/>
        </w:tabs>
        <w:ind w:left="0"/>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2614D5">
      <w:pPr>
        <w:pStyle w:val="Text1-1"/>
        <w:tabs>
          <w:tab w:val="left" w:pos="6663"/>
        </w:tabs>
        <w:ind w:left="0"/>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69687E07" w:rsidR="0035531B" w:rsidRDefault="0035531B" w:rsidP="002614D5">
      <w:pPr>
        <w:pStyle w:val="Text1-1"/>
        <w:tabs>
          <w:tab w:val="left" w:pos="6663"/>
        </w:tabs>
        <w:ind w:left="0"/>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8B7CBB3" w14:textId="092F1DE8" w:rsidR="002614D5" w:rsidRDefault="002614D5" w:rsidP="002614D5">
      <w:pPr>
        <w:pStyle w:val="Text1-1"/>
        <w:tabs>
          <w:tab w:val="left" w:pos="6663"/>
        </w:tabs>
        <w:ind w:left="0"/>
      </w:pPr>
      <w:r w:rsidRPr="002614D5">
        <w:t xml:space="preserve">Pokud se vysvětlení zadávací dokumentace bude týkat částí zadávací dokumentace, které se neuveřejňují na profilu z důvodů uvedených v čl. 6.2 těchto Pokynů, bude zadavatel postupovat podle § 98 odst. 2 ZZVZ. </w:t>
      </w:r>
    </w:p>
    <w:p w14:paraId="6F45F938" w14:textId="73E64436" w:rsidR="0035531B" w:rsidRDefault="0035531B" w:rsidP="002614D5">
      <w:pPr>
        <w:pStyle w:val="Nadpis1-1"/>
        <w:tabs>
          <w:tab w:val="left" w:pos="6663"/>
        </w:tabs>
        <w:ind w:left="0"/>
        <w:jc w:val="both"/>
      </w:pPr>
      <w:bookmarkStart w:id="12" w:name="_Toc178583596"/>
      <w:r>
        <w:t>POŽADAVKY ZADAVATELE NA KVALIFIKACI</w:t>
      </w:r>
      <w:bookmarkEnd w:id="12"/>
    </w:p>
    <w:p w14:paraId="6A76C7A3" w14:textId="72D950EE" w:rsidR="0035531B" w:rsidRPr="00653F4C" w:rsidRDefault="0035531B" w:rsidP="002614D5">
      <w:pPr>
        <w:pStyle w:val="Text1-1"/>
        <w:tabs>
          <w:tab w:val="left" w:pos="6663"/>
        </w:tabs>
        <w:ind w:left="0"/>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 xml:space="preserve">zahájení </w:t>
      </w:r>
      <w:r w:rsidRPr="00653F4C">
        <w:t xml:space="preserve">zadávacího řízení – </w:t>
      </w:r>
      <w:r w:rsidR="00FB5423" w:rsidRPr="00653F4C">
        <w:t>sektorová veřejná zakázka</w:t>
      </w:r>
      <w:r w:rsidR="00845C50" w:rsidRPr="00653F4C">
        <w:t xml:space="preserve"> a </w:t>
      </w:r>
      <w:r w:rsidRPr="00653F4C">
        <w:t>těchto Pokynech.</w:t>
      </w:r>
    </w:p>
    <w:p w14:paraId="69D5A070" w14:textId="77777777" w:rsidR="0035531B" w:rsidRPr="002614D5" w:rsidRDefault="0035531B" w:rsidP="002614D5">
      <w:pPr>
        <w:pStyle w:val="Text1-1"/>
        <w:tabs>
          <w:tab w:val="left" w:pos="6663"/>
        </w:tabs>
        <w:ind w:left="0"/>
        <w:rPr>
          <w:rStyle w:val="Tun9b"/>
        </w:rPr>
      </w:pPr>
      <w:r w:rsidRPr="002614D5">
        <w:rPr>
          <w:rStyle w:val="Tun9b"/>
        </w:rPr>
        <w:t>Prokázání splnění základní způsobilosti:</w:t>
      </w:r>
    </w:p>
    <w:p w14:paraId="4378DBED" w14:textId="77777777" w:rsidR="0035531B" w:rsidRPr="00653F4C" w:rsidRDefault="0035531B" w:rsidP="002614D5">
      <w:pPr>
        <w:pStyle w:val="Odrka1-1"/>
        <w:tabs>
          <w:tab w:val="left" w:pos="6663"/>
        </w:tabs>
        <w:ind w:left="0"/>
      </w:pPr>
      <w:r w:rsidRPr="00653F4C">
        <w:t>Zadavatel požaduje prokázání základní způsobilosti podle § 74 ZZVZ,</w:t>
      </w:r>
      <w:r w:rsidR="00845C50" w:rsidRPr="00653F4C">
        <w:t xml:space="preserve"> a </w:t>
      </w:r>
      <w:r w:rsidRPr="00653F4C">
        <w:t>to způsobem dle § 75 ZZVZ či § 81 ZZVZ.</w:t>
      </w:r>
    </w:p>
    <w:p w14:paraId="0E99FAE0" w14:textId="77777777" w:rsidR="0035531B" w:rsidRDefault="0035531B" w:rsidP="002614D5">
      <w:pPr>
        <w:pStyle w:val="Odrka1-1"/>
        <w:tabs>
          <w:tab w:val="left" w:pos="6663"/>
        </w:tabs>
        <w:ind w:left="0"/>
      </w:pPr>
      <w:r>
        <w:t>Způsobilým není dodavatel, který</w:t>
      </w:r>
    </w:p>
    <w:p w14:paraId="443A2CCE" w14:textId="0152AA0F" w:rsidR="0035531B" w:rsidRDefault="0035531B" w:rsidP="00B540E3">
      <w:pPr>
        <w:pStyle w:val="Odstavec1-2i"/>
        <w:numPr>
          <w:ilvl w:val="0"/>
          <w:numId w:val="15"/>
        </w:numPr>
        <w:tabs>
          <w:tab w:val="left" w:pos="6663"/>
        </w:tabs>
        <w:ind w:left="426"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w:t>
      </w:r>
      <w:r w:rsidR="00845C50">
        <w:lastRenderedPageBreak/>
        <w:t>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B540E3">
      <w:pPr>
        <w:pStyle w:val="Odstavec1-2i"/>
        <w:numPr>
          <w:ilvl w:val="0"/>
          <w:numId w:val="15"/>
        </w:numPr>
        <w:tabs>
          <w:tab w:val="left" w:pos="6663"/>
        </w:tabs>
        <w:ind w:left="426"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B540E3">
      <w:pPr>
        <w:pStyle w:val="Odstavec1-2i"/>
        <w:numPr>
          <w:ilvl w:val="0"/>
          <w:numId w:val="15"/>
        </w:numPr>
        <w:tabs>
          <w:tab w:val="left" w:pos="6663"/>
        </w:tabs>
        <w:ind w:left="426"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B540E3">
      <w:pPr>
        <w:pStyle w:val="Odstavec1-2i"/>
        <w:numPr>
          <w:ilvl w:val="0"/>
          <w:numId w:val="15"/>
        </w:numPr>
        <w:tabs>
          <w:tab w:val="left" w:pos="6663"/>
        </w:tabs>
        <w:ind w:left="426"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B540E3">
      <w:pPr>
        <w:pStyle w:val="Odstavec1-2i"/>
        <w:numPr>
          <w:ilvl w:val="0"/>
          <w:numId w:val="15"/>
        </w:numPr>
        <w:tabs>
          <w:tab w:val="left" w:pos="6663"/>
        </w:tabs>
        <w:ind w:left="426"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2614D5">
      <w:pPr>
        <w:pStyle w:val="Odrka1-1"/>
        <w:tabs>
          <w:tab w:val="left" w:pos="6663"/>
        </w:tabs>
        <w:ind w:left="0"/>
      </w:pPr>
      <w:r>
        <w:t xml:space="preserve">Způsob prokázání základní způsobilosti: </w:t>
      </w:r>
    </w:p>
    <w:p w14:paraId="7E1250CA" w14:textId="77777777" w:rsidR="0035531B" w:rsidRDefault="0035531B" w:rsidP="002614D5">
      <w:pPr>
        <w:pStyle w:val="Textbezslovn"/>
        <w:tabs>
          <w:tab w:val="left" w:pos="6663"/>
        </w:tabs>
        <w:ind w:left="0"/>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2614D5">
      <w:pPr>
        <w:pStyle w:val="Odrka1-2-"/>
        <w:tabs>
          <w:tab w:val="left" w:pos="6663"/>
        </w:tabs>
        <w:ind w:left="567"/>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2614D5">
      <w:pPr>
        <w:pStyle w:val="Odrka1-2-"/>
        <w:tabs>
          <w:tab w:val="left" w:pos="6663"/>
        </w:tabs>
        <w:ind w:left="567"/>
      </w:pPr>
      <w:r>
        <w:t>potvrzení příslušného finančního úřadu ve vztahu</w:t>
      </w:r>
      <w:r w:rsidR="00BC6D2B">
        <w:t xml:space="preserve"> k </w:t>
      </w:r>
      <w:r>
        <w:t>§ 74 odst. 1 písm. b) ZZVZ;</w:t>
      </w:r>
    </w:p>
    <w:p w14:paraId="05DA8774" w14:textId="77777777" w:rsidR="0035531B" w:rsidRDefault="0035531B" w:rsidP="002614D5">
      <w:pPr>
        <w:pStyle w:val="Odrka1-2-"/>
        <w:tabs>
          <w:tab w:val="left" w:pos="6663"/>
        </w:tabs>
        <w:ind w:left="567"/>
      </w:pPr>
      <w:r>
        <w:t>písemného čestného prohlášení ve vztahu ke spotřební dani ve vztahu</w:t>
      </w:r>
      <w:r w:rsidR="00BC6D2B">
        <w:t xml:space="preserve"> k </w:t>
      </w:r>
      <w:r>
        <w:t>§ 74 odst. 1 písm. b) ZZVZ;</w:t>
      </w:r>
    </w:p>
    <w:p w14:paraId="2B8B202B" w14:textId="77777777" w:rsidR="0035531B" w:rsidRDefault="0035531B" w:rsidP="002614D5">
      <w:pPr>
        <w:pStyle w:val="Odrka1-2-"/>
        <w:tabs>
          <w:tab w:val="left" w:pos="6663"/>
        </w:tabs>
        <w:ind w:left="567"/>
      </w:pPr>
      <w:r>
        <w:t>písemného čestného prohlášení ve vztahu</w:t>
      </w:r>
      <w:r w:rsidR="00BC6D2B">
        <w:t xml:space="preserve"> k </w:t>
      </w:r>
      <w:r>
        <w:t xml:space="preserve">§ 74 odst. 1 písm. c) ZZVZ; </w:t>
      </w:r>
    </w:p>
    <w:p w14:paraId="135DDFD9" w14:textId="77777777" w:rsidR="0035531B" w:rsidRDefault="0035531B" w:rsidP="002614D5">
      <w:pPr>
        <w:pStyle w:val="Odrka1-2-"/>
        <w:tabs>
          <w:tab w:val="left" w:pos="6663"/>
        </w:tabs>
        <w:ind w:left="567"/>
      </w:pPr>
      <w:r>
        <w:t>potvrzení příslušné okresní správy sociálního zabezpečení ve vztahu</w:t>
      </w:r>
      <w:r w:rsidR="00BC6D2B">
        <w:t xml:space="preserve"> k </w:t>
      </w:r>
      <w:r>
        <w:t xml:space="preserve">§ 74 odst. 1 písm. d) ZZVZ; </w:t>
      </w:r>
    </w:p>
    <w:p w14:paraId="13615396" w14:textId="77777777" w:rsidR="0035531B" w:rsidRDefault="0035531B" w:rsidP="002614D5">
      <w:pPr>
        <w:pStyle w:val="Odrka1-2-"/>
        <w:tabs>
          <w:tab w:val="left" w:pos="6663"/>
        </w:tabs>
        <w:ind w:left="567"/>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E823B5">
      <w:pPr>
        <w:pStyle w:val="Textbezslovn"/>
        <w:tabs>
          <w:tab w:val="left" w:pos="6663"/>
        </w:tabs>
        <w:ind w:left="0"/>
      </w:pPr>
      <w:r>
        <w:t>Vzor čestného prohlášení</w:t>
      </w:r>
      <w:r w:rsidR="00092CC9">
        <w:t xml:space="preserve"> o </w:t>
      </w:r>
      <w:r>
        <w:t xml:space="preserve">splnění části základní způsobilosti tvoří Přílohu č. 7 těchto Pokynů. </w:t>
      </w:r>
    </w:p>
    <w:p w14:paraId="3204757A" w14:textId="77777777" w:rsidR="0035531B" w:rsidRPr="009A5E7A" w:rsidRDefault="0035531B" w:rsidP="00E823B5">
      <w:pPr>
        <w:pStyle w:val="Textbezslovn"/>
        <w:tabs>
          <w:tab w:val="left" w:pos="6663"/>
        </w:tabs>
        <w:ind w:left="0"/>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 xml:space="preserve">názvem Způsob prokázání </w:t>
      </w:r>
      <w:r w:rsidRPr="009A5E7A">
        <w:t>základní způsobilosti).</w:t>
      </w:r>
    </w:p>
    <w:p w14:paraId="701B9DD6" w14:textId="77777777" w:rsidR="0035531B" w:rsidRPr="002614D5" w:rsidRDefault="0035531B" w:rsidP="002614D5">
      <w:pPr>
        <w:pStyle w:val="Text1-1"/>
        <w:tabs>
          <w:tab w:val="left" w:pos="6663"/>
        </w:tabs>
        <w:ind w:left="0"/>
        <w:rPr>
          <w:rStyle w:val="Tun9b"/>
        </w:rPr>
      </w:pPr>
      <w:r w:rsidRPr="002614D5">
        <w:rPr>
          <w:rStyle w:val="Tun9b"/>
        </w:rPr>
        <w:t>Prokázání splnění profesní způsobilosti:</w:t>
      </w:r>
    </w:p>
    <w:p w14:paraId="6E8316BF" w14:textId="77777777" w:rsidR="0035531B" w:rsidRDefault="0035531B" w:rsidP="00E823B5">
      <w:pPr>
        <w:pStyle w:val="Odrka1-1"/>
        <w:tabs>
          <w:tab w:val="left" w:pos="6663"/>
        </w:tabs>
        <w:ind w:left="284"/>
      </w:pPr>
      <w:r w:rsidRPr="009A5E7A">
        <w:t>Zadavatel požaduje</w:t>
      </w:r>
      <w:r w:rsidR="00BC6D2B" w:rsidRPr="009A5E7A">
        <w:t xml:space="preserve"> k </w:t>
      </w:r>
      <w:r w:rsidRPr="009A5E7A">
        <w:t>prokázání splnění profesní způsobilosti podle § 77 ZZVZ ve vztahu</w:t>
      </w:r>
      <w:r w:rsidR="00BC6D2B" w:rsidRPr="009A5E7A">
        <w:t xml:space="preserve"> k </w:t>
      </w:r>
      <w:r w:rsidRPr="009A5E7A">
        <w:t>České republice předložení výpisu</w:t>
      </w:r>
      <w:r w:rsidR="0060115D" w:rsidRPr="009A5E7A">
        <w:t xml:space="preserve"> z </w:t>
      </w:r>
      <w:r w:rsidRPr="009A5E7A">
        <w:t>obchodního rejstříku nebo jiné obdobné evidence, pokud jiný právní předpis zápis</w:t>
      </w:r>
      <w:r>
        <w:t xml:space="preserve"> do takové evidence vyžaduje.</w:t>
      </w:r>
    </w:p>
    <w:p w14:paraId="360C8EE7" w14:textId="77777777" w:rsidR="0035531B" w:rsidRDefault="0035531B" w:rsidP="00E823B5">
      <w:pPr>
        <w:pStyle w:val="Odrka1-1"/>
        <w:tabs>
          <w:tab w:val="left" w:pos="6663"/>
        </w:tabs>
        <w:ind w:left="284"/>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0914FD23" w14:textId="77777777" w:rsidR="00947874" w:rsidRDefault="0035531B" w:rsidP="00E823B5">
      <w:pPr>
        <w:pStyle w:val="Textbezslovn"/>
        <w:tabs>
          <w:tab w:val="left" w:pos="6663"/>
        </w:tabs>
        <w:ind w:left="284"/>
      </w:pPr>
      <w:r>
        <w:lastRenderedPageBreak/>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46E020B8" w14:textId="4A4EA972" w:rsidR="00947874" w:rsidRDefault="00947874" w:rsidP="00011D0F">
      <w:pPr>
        <w:pStyle w:val="Textbezslovn"/>
        <w:tabs>
          <w:tab w:val="left" w:pos="6663"/>
        </w:tabs>
        <w:spacing w:after="0"/>
        <w:ind w:left="284"/>
        <w:rPr>
          <w:rFonts w:eastAsia="Times New Roman" w:cs="Arial"/>
          <w:lang w:eastAsia="cs-CZ"/>
        </w:rPr>
      </w:pPr>
      <w:r w:rsidRPr="00011D0F">
        <w:rPr>
          <w:rFonts w:eastAsia="Times New Roman" w:cs="Arial"/>
          <w:lang w:eastAsia="cs-CZ"/>
        </w:rPr>
        <w:t xml:space="preserve">- </w:t>
      </w:r>
      <w:r w:rsidR="00E823B5">
        <w:rPr>
          <w:rFonts w:eastAsia="Times New Roman" w:cs="Arial"/>
          <w:lang w:eastAsia="cs-CZ"/>
        </w:rPr>
        <w:t>v</w:t>
      </w:r>
      <w:r w:rsidRPr="00E823B5">
        <w:rPr>
          <w:rFonts w:eastAsia="Times New Roman" w:cs="Arial"/>
          <w:lang w:eastAsia="cs-CZ"/>
        </w:rPr>
        <w:t>ýkon zeměměřických činností</w:t>
      </w:r>
      <w:r w:rsidRPr="00840441">
        <w:rPr>
          <w:rFonts w:eastAsia="Times New Roman" w:cs="Arial"/>
          <w:lang w:eastAsia="cs-CZ"/>
        </w:rPr>
        <w:t>;</w:t>
      </w:r>
    </w:p>
    <w:p w14:paraId="3F4502A3" w14:textId="77777777" w:rsidR="00C5182E" w:rsidRDefault="00947874" w:rsidP="00C5182E">
      <w:pPr>
        <w:pStyle w:val="Textbezslovn"/>
        <w:tabs>
          <w:tab w:val="left" w:pos="6663"/>
        </w:tabs>
        <w:spacing w:after="0"/>
        <w:ind w:left="284"/>
        <w:rPr>
          <w:rFonts w:eastAsia="Times New Roman" w:cs="Arial"/>
          <w:lang w:eastAsia="cs-CZ"/>
        </w:rPr>
      </w:pPr>
      <w:r w:rsidRPr="009B3F3C">
        <w:rPr>
          <w:rFonts w:eastAsia="Times New Roman" w:cs="Arial"/>
          <w:lang w:eastAsia="cs-CZ"/>
        </w:rPr>
        <w:t xml:space="preserve">- </w:t>
      </w:r>
      <w:r w:rsidR="00E823B5" w:rsidRPr="009B3F3C">
        <w:rPr>
          <w:rFonts w:eastAsia="Times New Roman" w:cs="Arial"/>
          <w:lang w:eastAsia="cs-CZ"/>
        </w:rPr>
        <w:t>o</w:t>
      </w:r>
      <w:r w:rsidRPr="009B3F3C">
        <w:rPr>
          <w:rFonts w:eastAsia="Times New Roman" w:cs="Arial"/>
          <w:lang w:eastAsia="cs-CZ"/>
        </w:rPr>
        <w:t xml:space="preserve">ceňování majetku pro věci movité, věci nemovité, nehmotný majetek, finanční majetek, </w:t>
      </w:r>
    </w:p>
    <w:p w14:paraId="5FB903E2" w14:textId="02426ACF" w:rsidR="00947874" w:rsidRDefault="00C5182E" w:rsidP="00C5182E">
      <w:pPr>
        <w:pStyle w:val="Textbezslovn"/>
        <w:tabs>
          <w:tab w:val="left" w:pos="6663"/>
        </w:tabs>
        <w:spacing w:after="0"/>
        <w:ind w:left="284"/>
        <w:rPr>
          <w:rFonts w:eastAsia="Times New Roman" w:cs="Arial"/>
          <w:lang w:eastAsia="cs-CZ"/>
        </w:rPr>
      </w:pPr>
      <w:r>
        <w:rPr>
          <w:rFonts w:eastAsia="Times New Roman" w:cs="Arial"/>
          <w:lang w:eastAsia="cs-CZ"/>
        </w:rPr>
        <w:t xml:space="preserve">  </w:t>
      </w:r>
      <w:r w:rsidR="00947874" w:rsidRPr="009B3F3C">
        <w:rPr>
          <w:rFonts w:eastAsia="Times New Roman" w:cs="Arial"/>
          <w:lang w:eastAsia="cs-CZ"/>
        </w:rPr>
        <w:t>obchodní závod;</w:t>
      </w:r>
    </w:p>
    <w:p w14:paraId="2F6874F2" w14:textId="2ABE7E68" w:rsidR="00840441" w:rsidRDefault="00947874" w:rsidP="00011D0F">
      <w:pPr>
        <w:pStyle w:val="Textbezslovn"/>
        <w:tabs>
          <w:tab w:val="left" w:pos="6663"/>
        </w:tabs>
        <w:spacing w:after="0"/>
        <w:ind w:left="284"/>
        <w:rPr>
          <w:rFonts w:eastAsia="Times New Roman" w:cs="Arial"/>
          <w:lang w:eastAsia="cs-CZ"/>
        </w:rPr>
      </w:pPr>
      <w:r>
        <w:rPr>
          <w:rFonts w:eastAsia="Times New Roman" w:cs="Arial"/>
          <w:lang w:eastAsia="cs-CZ"/>
        </w:rPr>
        <w:t xml:space="preserve">- </w:t>
      </w:r>
      <w:r w:rsidR="00E823B5">
        <w:rPr>
          <w:rFonts w:eastAsia="Times New Roman" w:cs="Arial"/>
          <w:lang w:eastAsia="cs-CZ"/>
        </w:rPr>
        <w:t>p</w:t>
      </w:r>
      <w:r w:rsidRPr="00E823B5">
        <w:rPr>
          <w:rFonts w:eastAsia="Times New Roman" w:cs="Arial"/>
          <w:lang w:eastAsia="cs-CZ"/>
        </w:rPr>
        <w:t>oradenská a konzultační činnost, zpracování odborných studií a posudků</w:t>
      </w:r>
      <w:r w:rsidR="00E823B5">
        <w:rPr>
          <w:rFonts w:eastAsia="Times New Roman" w:cs="Arial"/>
          <w:lang w:eastAsia="cs-CZ"/>
        </w:rPr>
        <w:t>.</w:t>
      </w:r>
      <w:r w:rsidRPr="00E823B5">
        <w:rPr>
          <w:rFonts w:eastAsia="Times New Roman" w:cs="Arial"/>
          <w:lang w:eastAsia="cs-CZ"/>
        </w:rPr>
        <w:t xml:space="preserve"> </w:t>
      </w:r>
    </w:p>
    <w:p w14:paraId="69043791" w14:textId="77777777" w:rsidR="00011D0F" w:rsidRDefault="00011D0F" w:rsidP="00011D0F">
      <w:pPr>
        <w:pStyle w:val="Textbezslovn"/>
        <w:tabs>
          <w:tab w:val="left" w:pos="6663"/>
        </w:tabs>
        <w:spacing w:after="0"/>
        <w:ind w:left="284"/>
        <w:rPr>
          <w:rFonts w:eastAsia="Times New Roman" w:cs="Arial"/>
          <w:lang w:eastAsia="cs-CZ"/>
        </w:rPr>
      </w:pPr>
    </w:p>
    <w:p w14:paraId="49AD27E5" w14:textId="5CCC9477" w:rsidR="0035531B" w:rsidRDefault="0035531B" w:rsidP="008944B5">
      <w:pPr>
        <w:pStyle w:val="Odrka1-1"/>
        <w:tabs>
          <w:tab w:val="left" w:pos="6663"/>
        </w:tabs>
        <w:ind w:left="284"/>
      </w:pPr>
      <w:r>
        <w:t>Odborná způsobilost:</w:t>
      </w:r>
    </w:p>
    <w:p w14:paraId="4300C633" w14:textId="1A7449A0" w:rsidR="00BD5A0E" w:rsidRPr="00E823B5" w:rsidRDefault="00BD5A0E" w:rsidP="00E823B5">
      <w:pPr>
        <w:pStyle w:val="Odrka1-2-"/>
        <w:tabs>
          <w:tab w:val="left" w:pos="6663"/>
        </w:tabs>
        <w:ind w:left="426"/>
      </w:pPr>
      <w:r w:rsidRPr="00E823B5">
        <w:t xml:space="preserve">Zadavatel požaduje předložení </w:t>
      </w:r>
      <w:r w:rsidR="00E823B5">
        <w:t>autorizace</w:t>
      </w:r>
      <w:r w:rsidRPr="00E823B5">
        <w:t xml:space="preserve"> pro ověřování výsledků zeměměřických činností v rozsahu dle §</w:t>
      </w:r>
      <w:r w:rsidR="002C146D" w:rsidRPr="00E823B5">
        <w:t xml:space="preserve"> </w:t>
      </w:r>
      <w:r w:rsidRPr="00E823B5">
        <w:t>1</w:t>
      </w:r>
      <w:r w:rsidR="00C664CC" w:rsidRPr="00E823B5">
        <w:t>6f</w:t>
      </w:r>
      <w:r w:rsidRPr="00E823B5">
        <w:t xml:space="preserve"> odst. </w:t>
      </w:r>
      <w:r w:rsidRPr="008944B5">
        <w:t xml:space="preserve">1 </w:t>
      </w:r>
      <w:r w:rsidRPr="00C8791F">
        <w:t>písm. a)</w:t>
      </w:r>
      <w:r w:rsidR="00947874" w:rsidRPr="00C8791F">
        <w:t xml:space="preserve"> </w:t>
      </w:r>
      <w:r w:rsidR="001D401A">
        <w:t xml:space="preserve">a c) </w:t>
      </w:r>
      <w:r w:rsidRPr="00C8791F">
        <w:t>zákona</w:t>
      </w:r>
      <w:r w:rsidRPr="008944B5">
        <w:t xml:space="preserve"> č.</w:t>
      </w:r>
      <w:r w:rsidRPr="00E823B5">
        <w:t xml:space="preserve"> 200/1994 Sb., o zeměměřictví a o změně a doplnění některých zákonů souvisejících s jeho zavedení</w:t>
      </w:r>
      <w:r w:rsidR="00947874" w:rsidRPr="00E823B5">
        <w:t>m, ve znění pozdějších předpisů.</w:t>
      </w:r>
    </w:p>
    <w:p w14:paraId="22A8AEEE" w14:textId="4F73AC63" w:rsidR="00252020" w:rsidRDefault="00947874">
      <w:pPr>
        <w:pStyle w:val="Odrka1-2-"/>
        <w:tabs>
          <w:tab w:val="left" w:pos="6663"/>
        </w:tabs>
        <w:spacing w:after="120"/>
        <w:ind w:left="426"/>
      </w:pPr>
      <w:r w:rsidRPr="00E823B5">
        <w:rPr>
          <w:rFonts w:eastAsia="Times New Roman" w:cs="Arial"/>
          <w:lang w:eastAsia="cs-CZ"/>
        </w:rPr>
        <w:t>oprávnění k výkonu znalecké činnosti v oboru Ekonomika, odvětví Ceny a odhady, specializace nemovitosti v rozsahu dle § 11 zákona č. 254/2019 Sb., o znalcích, znaleckých kancelářích a znaleckých ústavech, ve znění pozdějších předpisů. Prokazuje se aktuálním výpis</w:t>
      </w:r>
      <w:r w:rsidR="00011D0F">
        <w:rPr>
          <w:rFonts w:eastAsia="Times New Roman" w:cs="Arial"/>
          <w:lang w:eastAsia="cs-CZ"/>
        </w:rPr>
        <w:t xml:space="preserve">em ze seznamu znalců/znaleckých </w:t>
      </w:r>
      <w:r w:rsidRPr="00E823B5">
        <w:rPr>
          <w:rFonts w:eastAsia="Times New Roman" w:cs="Arial"/>
          <w:lang w:eastAsia="cs-CZ"/>
        </w:rPr>
        <w:t xml:space="preserve">kanceláří/znaleckých ústavů (postačující je internetový výpis pořízený na </w:t>
      </w:r>
      <w:hyperlink r:id="rId20" w:history="1">
        <w:r w:rsidR="006962B3" w:rsidRPr="00E823B5">
          <w:rPr>
            <w:rStyle w:val="Hypertextovodkaz"/>
            <w:rFonts w:eastAsia="Times New Roman" w:cs="Arial"/>
            <w:noProof w:val="0"/>
            <w:lang w:eastAsia="cs-CZ"/>
          </w:rPr>
          <w:t>www.justice.cz</w:t>
        </w:r>
      </w:hyperlink>
      <w:r w:rsidRPr="00E823B5">
        <w:rPr>
          <w:rFonts w:eastAsia="Times New Roman" w:cs="Arial"/>
          <w:lang w:eastAsia="cs-CZ"/>
        </w:rPr>
        <w:t>)</w:t>
      </w:r>
      <w:r w:rsidR="008944B5">
        <w:rPr>
          <w:rFonts w:eastAsia="Times New Roman" w:cs="Arial"/>
          <w:lang w:eastAsia="cs-CZ"/>
        </w:rPr>
        <w:t>.</w:t>
      </w:r>
      <w:r w:rsidR="008836D4">
        <w:rPr>
          <w:rFonts w:eastAsia="Times New Roman" w:cs="Arial"/>
          <w:lang w:eastAsia="cs-CZ"/>
        </w:rPr>
        <w:t xml:space="preserve"> </w:t>
      </w:r>
    </w:p>
    <w:p w14:paraId="631A5E3B" w14:textId="6188809C" w:rsidR="00252020" w:rsidRDefault="00D77332" w:rsidP="00252020">
      <w:pPr>
        <w:pStyle w:val="Odrka1-2-"/>
        <w:tabs>
          <w:tab w:val="left" w:pos="6663"/>
        </w:tabs>
        <w:spacing w:after="120"/>
        <w:ind w:left="426"/>
      </w:pPr>
      <w:r w:rsidRPr="00D77332">
        <w:t>Zadavatel požaduje předložení dokladu o autorizaci v rozsahu dle § 5 odst. 3 písm. b) zákona č. 360/1992 Sb., o výkonu povolání autorizovaných architektů a o výkonu povolání autorizovaných inženýrů a techniků činných ve výstavbě</w:t>
      </w:r>
      <w:r w:rsidR="00D32A91">
        <w:t xml:space="preserve"> (autorizační zákon)</w:t>
      </w:r>
      <w:r w:rsidRPr="00D77332">
        <w:t>, ve znění pozdějších předpisů</w:t>
      </w:r>
      <w:r w:rsidR="00D32A91">
        <w:t xml:space="preserve"> (dále jen „</w:t>
      </w:r>
      <w:r w:rsidR="00D32A91" w:rsidRPr="00FD7F78">
        <w:rPr>
          <w:b/>
        </w:rPr>
        <w:t>autorizační zákon</w:t>
      </w:r>
      <w:r w:rsidR="00D32A91">
        <w:t>“)</w:t>
      </w:r>
      <w:r w:rsidRPr="00D77332">
        <w:t>.</w:t>
      </w:r>
    </w:p>
    <w:p w14:paraId="219D6C8D" w14:textId="2A993201" w:rsidR="00022D3E" w:rsidRPr="00E823B5" w:rsidRDefault="00022D3E" w:rsidP="008B73A1">
      <w:pPr>
        <w:pStyle w:val="Odrka1-2-"/>
        <w:numPr>
          <w:ilvl w:val="0"/>
          <w:numId w:val="0"/>
        </w:numPr>
        <w:tabs>
          <w:tab w:val="left" w:pos="6663"/>
        </w:tabs>
        <w:spacing w:after="120"/>
      </w:pPr>
      <w:r>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w:t>
      </w:r>
      <w:r w:rsidR="009F4F88">
        <w:t>d</w:t>
      </w:r>
      <w:r>
        <w:t>avatelem spolupracující osoba). Doklady osvědčující odbornou způsobilost lze doložit prostřednictvím jednotlivých osob odborného personálu dle čl. 8.5 těchto Pokynů, jejichž prostřednictvím dodavatel odbornou způsobilost zabezpečuje. Doklady k prokázání profesní způsobilosti dodavatel v rámci nabídky nemusí předložit, pokud právní předpisy v zemi jeho sídla obdobnou p</w:t>
      </w:r>
      <w:r w:rsidR="008B73A1">
        <w:t>rofesní způsobilost nevyžadují.</w:t>
      </w:r>
    </w:p>
    <w:p w14:paraId="34D64561" w14:textId="77777777" w:rsidR="0035531B" w:rsidRPr="00CC4380" w:rsidRDefault="0035531B" w:rsidP="00E823B5">
      <w:pPr>
        <w:pStyle w:val="Text1-1"/>
        <w:tabs>
          <w:tab w:val="left" w:pos="6663"/>
        </w:tabs>
        <w:ind w:left="0"/>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34D5F2D8" w14:textId="4719BB89" w:rsidR="008C6C62" w:rsidRDefault="00392730" w:rsidP="00E823B5">
      <w:pPr>
        <w:pStyle w:val="Textbezslovn"/>
        <w:tabs>
          <w:tab w:val="left" w:pos="6663"/>
        </w:tabs>
        <w:ind w:left="0"/>
      </w:pPr>
      <w:r>
        <w:t xml:space="preserve">Zadavatel požaduje předložení seznamu </w:t>
      </w:r>
      <w:r w:rsidRPr="003C4DDD">
        <w:t xml:space="preserve">ukončených významných služeb </w:t>
      </w:r>
      <w:r w:rsidR="00DD2B5B">
        <w:t xml:space="preserve">obdobného charakteru </w:t>
      </w:r>
      <w:r w:rsidRPr="003C4DDD">
        <w:t xml:space="preserve">poskytnutých dodavatelem v posledních </w:t>
      </w:r>
      <w:r w:rsidR="00895A1B">
        <w:t>10</w:t>
      </w:r>
      <w:r w:rsidRPr="003C4DDD">
        <w:t xml:space="preserve"> letech pře</w:t>
      </w:r>
      <w:r w:rsidR="008C6C62" w:rsidRPr="003C4DDD">
        <w:t>d</w:t>
      </w:r>
      <w:r w:rsidR="008C6C62">
        <w:t xml:space="preserve"> zahájením zadávacího řízení. </w:t>
      </w:r>
    </w:p>
    <w:p w14:paraId="1300D2A3" w14:textId="775CF1F5" w:rsidR="008C6C62" w:rsidRPr="00026178" w:rsidRDefault="008C6C62" w:rsidP="00E823B5">
      <w:pPr>
        <w:pStyle w:val="Textbezslovn"/>
        <w:tabs>
          <w:tab w:val="left" w:pos="6663"/>
        </w:tabs>
        <w:ind w:left="0"/>
      </w:pPr>
      <w:r w:rsidRPr="00FC5453">
        <w:rPr>
          <w:rFonts w:eastAsia="Times New Roman" w:cs="Calibri"/>
          <w:lang w:eastAsia="cs-CZ"/>
        </w:rPr>
        <w:t xml:space="preserve">Za služby </w:t>
      </w:r>
      <w:r w:rsidR="00DD2B5B">
        <w:rPr>
          <w:rFonts w:eastAsia="Times New Roman" w:cs="Calibri"/>
          <w:lang w:eastAsia="cs-CZ"/>
        </w:rPr>
        <w:t xml:space="preserve">obdobného charakteru </w:t>
      </w:r>
      <w:r w:rsidRPr="00FC5453">
        <w:rPr>
          <w:rFonts w:eastAsia="Times New Roman" w:cs="Calibri"/>
          <w:lang w:eastAsia="cs-CZ"/>
        </w:rPr>
        <w:t xml:space="preserve">se považují </w:t>
      </w:r>
      <w:r w:rsidR="008361FB">
        <w:rPr>
          <w:rFonts w:eastAsia="Times New Roman" w:cs="Calibri"/>
          <w:lang w:eastAsia="cs-CZ"/>
        </w:rPr>
        <w:t xml:space="preserve">takové </w:t>
      </w:r>
      <w:r w:rsidRPr="00FC5453">
        <w:rPr>
          <w:rFonts w:eastAsia="Times New Roman" w:cs="Calibri"/>
          <w:lang w:eastAsia="cs-CZ"/>
        </w:rPr>
        <w:t>služby, jejichž součástí byl výkon inženýrské a/nebo geodetické činnosti na liniových stavbách drah, pozemních komunikacích, vodohospodářských</w:t>
      </w:r>
      <w:r w:rsidR="009C1574">
        <w:rPr>
          <w:rFonts w:eastAsia="Times New Roman" w:cs="Calibri"/>
          <w:lang w:eastAsia="cs-CZ"/>
        </w:rPr>
        <w:t xml:space="preserve"> stavbách</w:t>
      </w:r>
      <w:r w:rsidRPr="00FC5453">
        <w:rPr>
          <w:rFonts w:eastAsia="Times New Roman" w:cs="Calibri"/>
          <w:lang w:eastAsia="cs-CZ"/>
        </w:rPr>
        <w:t xml:space="preserve"> či stavbách sítí technické</w:t>
      </w:r>
      <w:r w:rsidR="00F03013">
        <w:rPr>
          <w:rFonts w:eastAsia="Times New Roman" w:cs="Calibri"/>
          <w:lang w:eastAsia="cs-CZ"/>
        </w:rPr>
        <w:t xml:space="preserve"> infrastruktury</w:t>
      </w:r>
      <w:r w:rsidR="00273055" w:rsidRPr="00FC5453">
        <w:rPr>
          <w:rFonts w:eastAsia="Times New Roman" w:cs="Calibri"/>
          <w:lang w:eastAsia="cs-CZ"/>
        </w:rPr>
        <w:t xml:space="preserve"> (dále jen „</w:t>
      </w:r>
      <w:r w:rsidR="00273055" w:rsidRPr="00FC5453">
        <w:rPr>
          <w:rFonts w:eastAsia="Times New Roman" w:cs="Calibri"/>
          <w:b/>
          <w:lang w:eastAsia="cs-CZ"/>
        </w:rPr>
        <w:t>liniové stavby</w:t>
      </w:r>
      <w:r w:rsidR="00273055" w:rsidRPr="00FC5453">
        <w:rPr>
          <w:rFonts w:eastAsia="Times New Roman" w:cs="Calibri"/>
          <w:lang w:eastAsia="cs-CZ"/>
        </w:rPr>
        <w:t>“)</w:t>
      </w:r>
      <w:r w:rsidRPr="00FC5453">
        <w:rPr>
          <w:rFonts w:eastAsia="Times New Roman" w:cs="Calibri"/>
          <w:lang w:eastAsia="cs-CZ"/>
        </w:rPr>
        <w:t xml:space="preserve">. </w:t>
      </w:r>
      <w:r w:rsidR="00C912FE" w:rsidRPr="0055793F">
        <w:rPr>
          <w:rFonts w:eastAsia="Times New Roman" w:cs="Calibri"/>
          <w:lang w:eastAsia="cs-CZ"/>
        </w:rPr>
        <w:t xml:space="preserve">Za služby </w:t>
      </w:r>
      <w:r w:rsidR="008B2F5F">
        <w:rPr>
          <w:rFonts w:eastAsia="Times New Roman" w:cs="Calibri"/>
          <w:lang w:eastAsia="cs-CZ"/>
        </w:rPr>
        <w:t xml:space="preserve">obdobného charakteru naopak </w:t>
      </w:r>
      <w:r w:rsidR="00022D3E">
        <w:rPr>
          <w:rFonts w:eastAsia="Times New Roman" w:cs="Calibri"/>
          <w:lang w:eastAsia="cs-CZ"/>
        </w:rPr>
        <w:t>z</w:t>
      </w:r>
      <w:r w:rsidR="00C912FE" w:rsidRPr="0055793F">
        <w:rPr>
          <w:rFonts w:eastAsia="Times New Roman" w:cs="Calibri"/>
          <w:lang w:eastAsia="cs-CZ"/>
        </w:rPr>
        <w:t>adavatel nepovažuje stavby průmyslové, stavby</w:t>
      </w:r>
      <w:r w:rsidR="00C912FE">
        <w:rPr>
          <w:rFonts w:eastAsia="Times New Roman" w:cs="Calibri"/>
          <w:lang w:eastAsia="cs-CZ"/>
        </w:rPr>
        <w:t xml:space="preserve"> obchodních center či rezidenčních a administrativních </w:t>
      </w:r>
      <w:r w:rsidR="00C912FE" w:rsidRPr="00026178">
        <w:rPr>
          <w:rFonts w:eastAsia="Times New Roman" w:cs="Calibri"/>
          <w:lang w:eastAsia="cs-CZ"/>
        </w:rPr>
        <w:t xml:space="preserve">objektů </w:t>
      </w:r>
      <w:r w:rsidR="00C912FE" w:rsidRPr="000D73C1">
        <w:rPr>
          <w:rFonts w:eastAsia="Times New Roman" w:cs="Calibri"/>
          <w:lang w:eastAsia="cs-CZ"/>
        </w:rPr>
        <w:t>apod</w:t>
      </w:r>
      <w:r w:rsidR="00C912FE" w:rsidRPr="00026178">
        <w:rPr>
          <w:rFonts w:eastAsia="Times New Roman" w:cs="Calibri"/>
          <w:lang w:eastAsia="cs-CZ"/>
        </w:rPr>
        <w:t>.</w:t>
      </w:r>
    </w:p>
    <w:p w14:paraId="5F301099" w14:textId="77254CA0" w:rsidR="00392730" w:rsidRDefault="00392730" w:rsidP="00E823B5">
      <w:pPr>
        <w:pStyle w:val="Textbezslovn"/>
        <w:tabs>
          <w:tab w:val="left" w:pos="6663"/>
        </w:tabs>
        <w:ind w:left="0"/>
      </w:pPr>
      <w:r w:rsidRPr="00026178">
        <w:t xml:space="preserve">Za významné služby </w:t>
      </w:r>
      <w:r w:rsidR="00DD2B5B" w:rsidRPr="00026178">
        <w:t xml:space="preserve">obdobného charakteru </w:t>
      </w:r>
      <w:r w:rsidRPr="00026178">
        <w:t>se pokládají pouze takové služby</w:t>
      </w:r>
      <w:r w:rsidR="00DD2B5B" w:rsidRPr="00026178">
        <w:t xml:space="preserve"> obdobného charakteru</w:t>
      </w:r>
      <w:r w:rsidRPr="00026178">
        <w:t xml:space="preserve">, jejichž předmětem byly následující činnosti uvedené níže v tomto článku pod písm. </w:t>
      </w:r>
      <w:r w:rsidRPr="000D73C1">
        <w:t xml:space="preserve">a), b), </w:t>
      </w:r>
      <w:r w:rsidR="00022D3E" w:rsidRPr="000D73C1">
        <w:t>c)</w:t>
      </w:r>
      <w:r w:rsidR="001722BD">
        <w:t>,</w:t>
      </w:r>
      <w:r w:rsidR="00022D3E" w:rsidRPr="000D73C1">
        <w:t xml:space="preserve"> </w:t>
      </w:r>
      <w:r w:rsidR="003D08F7" w:rsidRPr="000D73C1">
        <w:t>d)</w:t>
      </w:r>
      <w:r w:rsidR="00887620" w:rsidRPr="00026178">
        <w:t xml:space="preserve"> a e)</w:t>
      </w:r>
      <w:r w:rsidR="003D08F7" w:rsidRPr="00026178">
        <w:t xml:space="preserve"> </w:t>
      </w:r>
      <w:r w:rsidRPr="00026178">
        <w:t>(dále jen „</w:t>
      </w:r>
      <w:r w:rsidRPr="00026178">
        <w:rPr>
          <w:b/>
        </w:rPr>
        <w:t>významné služby</w:t>
      </w:r>
      <w:r w:rsidRPr="00026178">
        <w:t>“). Dodavatel musí informacemi uvedenými v</w:t>
      </w:r>
      <w:r w:rsidR="003C4DDD" w:rsidRPr="00026178">
        <w:t> </w:t>
      </w:r>
      <w:r w:rsidRPr="00026178">
        <w:t>předloženém seznamu významných služeb prokázat, že v uvedeném</w:t>
      </w:r>
      <w:r>
        <w:t xml:space="preserve"> období poskytl významné služby, jejichž předměte</w:t>
      </w:r>
      <w:r w:rsidR="008C6C62">
        <w:t xml:space="preserve">m byly následující činnosti: </w:t>
      </w:r>
    </w:p>
    <w:p w14:paraId="5BF38F14" w14:textId="5792F46C" w:rsidR="00FC5453" w:rsidRDefault="008C6C62" w:rsidP="00E5589E">
      <w:pPr>
        <w:pStyle w:val="Odstavecseseznamem"/>
        <w:numPr>
          <w:ilvl w:val="0"/>
          <w:numId w:val="13"/>
        </w:numPr>
        <w:tabs>
          <w:tab w:val="clear" w:pos="1077"/>
          <w:tab w:val="left" w:pos="6663"/>
        </w:tabs>
        <w:spacing w:before="120" w:after="0" w:line="240" w:lineRule="auto"/>
        <w:ind w:left="709"/>
        <w:jc w:val="both"/>
        <w:rPr>
          <w:rFonts w:eastAsia="Times New Roman" w:cs="Calibri"/>
          <w:lang w:eastAsia="cs-CZ"/>
        </w:rPr>
      </w:pPr>
      <w:r w:rsidRPr="00C8791F">
        <w:rPr>
          <w:rFonts w:eastAsia="Times New Roman" w:cs="Calibri"/>
          <w:lang w:eastAsia="cs-CZ"/>
        </w:rPr>
        <w:t xml:space="preserve">zpracování geometrických plánů na rozdělení pozemků </w:t>
      </w:r>
      <w:r w:rsidR="00FC5453" w:rsidRPr="00B43BE7">
        <w:rPr>
          <w:rFonts w:eastAsia="Times New Roman" w:cs="Calibri"/>
          <w:lang w:eastAsia="cs-CZ"/>
        </w:rPr>
        <w:t>v rozsahu nejméně 200 oddělených pozemků označených novým parcelním číslem</w:t>
      </w:r>
      <w:r w:rsidR="009C7307">
        <w:rPr>
          <w:rFonts w:eastAsia="Times New Roman" w:cs="Calibri"/>
          <w:lang w:eastAsia="cs-CZ"/>
        </w:rPr>
        <w:t>;</w:t>
      </w:r>
    </w:p>
    <w:p w14:paraId="66A82C86" w14:textId="77777777" w:rsidR="00B43BE7" w:rsidRPr="00C8791F" w:rsidRDefault="00B43BE7" w:rsidP="00C8791F">
      <w:pPr>
        <w:pStyle w:val="Odstavecseseznamem"/>
        <w:tabs>
          <w:tab w:val="left" w:pos="6663"/>
        </w:tabs>
        <w:spacing w:before="120" w:after="0" w:line="240" w:lineRule="auto"/>
        <w:ind w:left="709"/>
        <w:jc w:val="both"/>
        <w:rPr>
          <w:rFonts w:eastAsia="Times New Roman" w:cs="Calibri"/>
          <w:lang w:eastAsia="cs-CZ"/>
        </w:rPr>
      </w:pPr>
    </w:p>
    <w:p w14:paraId="538FD3E7" w14:textId="10B9AEFA" w:rsidR="008C6C62" w:rsidRPr="00C8791F" w:rsidRDefault="00E5589E" w:rsidP="00E5589E">
      <w:pPr>
        <w:pStyle w:val="Odstavecseseznamem"/>
        <w:numPr>
          <w:ilvl w:val="0"/>
          <w:numId w:val="13"/>
        </w:numPr>
        <w:tabs>
          <w:tab w:val="clear" w:pos="1077"/>
          <w:tab w:val="left" w:pos="6663"/>
        </w:tabs>
        <w:spacing w:before="120" w:after="0" w:line="240" w:lineRule="auto"/>
        <w:ind w:left="709"/>
        <w:jc w:val="both"/>
        <w:rPr>
          <w:rFonts w:eastAsia="Times New Roman" w:cs="Calibri"/>
          <w:lang w:eastAsia="cs-CZ"/>
        </w:rPr>
      </w:pPr>
      <w:r>
        <w:rPr>
          <w:rFonts w:eastAsia="Times New Roman" w:cs="Calibri"/>
          <w:lang w:eastAsia="cs-CZ"/>
        </w:rPr>
        <w:t>z</w:t>
      </w:r>
      <w:r w:rsidR="00FC5453" w:rsidRPr="00031F31">
        <w:rPr>
          <w:rFonts w:eastAsia="Times New Roman" w:cs="Calibri"/>
          <w:lang w:eastAsia="cs-CZ"/>
        </w:rPr>
        <w:t xml:space="preserve">pracování geometrických plánů </w:t>
      </w:r>
      <w:r w:rsidR="008C6C62" w:rsidRPr="00C8791F">
        <w:rPr>
          <w:rFonts w:eastAsia="Times New Roman" w:cs="Calibri"/>
          <w:lang w:eastAsia="cs-CZ"/>
        </w:rPr>
        <w:t xml:space="preserve">na vymezení rozsahu věcného břemene k části pozemku pro liniové stavby, a to v rozsahu nejméně </w:t>
      </w:r>
      <w:r w:rsidR="00705275" w:rsidRPr="00C8791F">
        <w:rPr>
          <w:rFonts w:eastAsia="Times New Roman" w:cs="Calibri"/>
          <w:lang w:eastAsia="cs-CZ"/>
        </w:rPr>
        <w:t>200</w:t>
      </w:r>
      <w:r w:rsidR="008C6C62" w:rsidRPr="00C8791F">
        <w:rPr>
          <w:rFonts w:eastAsia="Times New Roman" w:cs="Calibri"/>
          <w:lang w:eastAsia="cs-CZ"/>
        </w:rPr>
        <w:t xml:space="preserve"> měrných jednotek (měrná jednotka je 100 m vlastnické hranice nebo hranice věcného břemene)</w:t>
      </w:r>
      <w:r w:rsidR="009C7307">
        <w:rPr>
          <w:rFonts w:eastAsia="Times New Roman" w:cs="Calibri"/>
          <w:lang w:eastAsia="cs-CZ"/>
        </w:rPr>
        <w:t>;</w:t>
      </w:r>
    </w:p>
    <w:p w14:paraId="4FC1390E" w14:textId="69863637" w:rsidR="008C6C62" w:rsidRPr="00C8791F" w:rsidRDefault="008C6C62" w:rsidP="00F601BE">
      <w:pPr>
        <w:numPr>
          <w:ilvl w:val="0"/>
          <w:numId w:val="13"/>
        </w:numPr>
        <w:tabs>
          <w:tab w:val="clear" w:pos="1077"/>
          <w:tab w:val="left" w:pos="6663"/>
        </w:tabs>
        <w:spacing w:before="120" w:after="0" w:line="240" w:lineRule="auto"/>
        <w:ind w:left="709"/>
        <w:jc w:val="both"/>
        <w:rPr>
          <w:rFonts w:eastAsia="Times New Roman" w:cs="Calibri"/>
          <w:lang w:eastAsia="cs-CZ"/>
        </w:rPr>
      </w:pPr>
      <w:r w:rsidRPr="00C8791F">
        <w:rPr>
          <w:rFonts w:eastAsia="Times New Roman" w:cs="Calibri"/>
          <w:lang w:eastAsia="cs-CZ"/>
        </w:rPr>
        <w:t xml:space="preserve">zajištění majetkoprávního vypořádání </w:t>
      </w:r>
      <w:r w:rsidR="00C912FE" w:rsidRPr="00C8791F">
        <w:rPr>
          <w:rFonts w:eastAsia="Times New Roman" w:cs="Calibri"/>
          <w:lang w:eastAsia="cs-CZ"/>
        </w:rPr>
        <w:t xml:space="preserve">pro liniové stavby </w:t>
      </w:r>
      <w:r w:rsidRPr="00C8791F">
        <w:rPr>
          <w:rFonts w:eastAsia="Times New Roman" w:cs="Calibri"/>
          <w:lang w:eastAsia="cs-CZ"/>
        </w:rPr>
        <w:t>v rozsahu nejmén</w:t>
      </w:r>
      <w:r w:rsidR="00705275" w:rsidRPr="00C8791F">
        <w:rPr>
          <w:rFonts w:eastAsia="Times New Roman" w:cs="Calibri"/>
          <w:lang w:eastAsia="cs-CZ"/>
        </w:rPr>
        <w:t xml:space="preserve">ě </w:t>
      </w:r>
      <w:r w:rsidR="004D2E0D">
        <w:rPr>
          <w:rFonts w:eastAsia="Times New Roman" w:cs="Calibri"/>
          <w:lang w:eastAsia="cs-CZ"/>
        </w:rPr>
        <w:t>150</w:t>
      </w:r>
      <w:r w:rsidRPr="00C8791F">
        <w:rPr>
          <w:rFonts w:eastAsia="Times New Roman" w:cs="Calibri"/>
          <w:lang w:eastAsia="cs-CZ"/>
        </w:rPr>
        <w:t xml:space="preserve"> uzavřených smluv, jejichž předmětem byl převod vlastnického práva nebo práva hospodařit k pozemkům a stavbám a/nebo smluv o zřízení věcného břemene-</w:t>
      </w:r>
      <w:r w:rsidRPr="00C8791F">
        <w:rPr>
          <w:rFonts w:eastAsia="Times New Roman" w:cs="Calibri"/>
          <w:lang w:eastAsia="cs-CZ"/>
        </w:rPr>
        <w:lastRenderedPageBreak/>
        <w:t>služebnosti včetně vkladu práv dle těchto smluv do katastru nemovitostí</w:t>
      </w:r>
      <w:r w:rsidR="00CB3818">
        <w:rPr>
          <w:rFonts w:eastAsia="Times New Roman" w:cs="Calibri"/>
          <w:lang w:eastAsia="cs-CZ"/>
        </w:rPr>
        <w:t xml:space="preserve"> (nelze doložit poddodavatelem)</w:t>
      </w:r>
      <w:r w:rsidR="00A50B07">
        <w:rPr>
          <w:rFonts w:eastAsia="Times New Roman" w:cs="Calibri"/>
          <w:lang w:eastAsia="cs-CZ"/>
        </w:rPr>
        <w:t>;</w:t>
      </w:r>
    </w:p>
    <w:p w14:paraId="4C2CEDF4" w14:textId="6ED1E8E1" w:rsidR="00F03013" w:rsidRPr="00F03013" w:rsidRDefault="00705275" w:rsidP="00F03013">
      <w:pPr>
        <w:numPr>
          <w:ilvl w:val="0"/>
          <w:numId w:val="13"/>
        </w:numPr>
        <w:tabs>
          <w:tab w:val="clear" w:pos="1077"/>
          <w:tab w:val="left" w:pos="6663"/>
        </w:tabs>
        <w:spacing w:before="120" w:after="0" w:line="240" w:lineRule="auto"/>
        <w:ind w:left="709"/>
        <w:jc w:val="both"/>
        <w:rPr>
          <w:rFonts w:eastAsia="Times New Roman" w:cs="Calibri"/>
          <w:lang w:eastAsia="cs-CZ"/>
        </w:rPr>
      </w:pPr>
      <w:r w:rsidRPr="00C8791F">
        <w:rPr>
          <w:rFonts w:eastAsia="Times New Roman" w:cs="Calibri"/>
          <w:lang w:eastAsia="cs-CZ"/>
        </w:rPr>
        <w:t>zpracování záborov</w:t>
      </w:r>
      <w:r w:rsidR="00413B44" w:rsidRPr="003D08F7">
        <w:rPr>
          <w:rFonts w:eastAsia="Times New Roman" w:cs="Calibri"/>
          <w:lang w:eastAsia="cs-CZ"/>
        </w:rPr>
        <w:t>ých</w:t>
      </w:r>
      <w:r w:rsidRPr="00C8791F">
        <w:rPr>
          <w:rFonts w:eastAsia="Times New Roman" w:cs="Calibri"/>
          <w:lang w:eastAsia="cs-CZ"/>
        </w:rPr>
        <w:t xml:space="preserve"> elaborát</w:t>
      </w:r>
      <w:r w:rsidR="00413B44" w:rsidRPr="003D08F7">
        <w:rPr>
          <w:rFonts w:eastAsia="Times New Roman" w:cs="Calibri"/>
          <w:lang w:eastAsia="cs-CZ"/>
        </w:rPr>
        <w:t>ů</w:t>
      </w:r>
      <w:r w:rsidRPr="00C8791F">
        <w:rPr>
          <w:rFonts w:eastAsia="Times New Roman" w:cs="Calibri"/>
          <w:lang w:eastAsia="cs-CZ"/>
        </w:rPr>
        <w:t xml:space="preserve"> v délce </w:t>
      </w:r>
      <w:r w:rsidR="003D08F7" w:rsidRPr="003D08F7">
        <w:rPr>
          <w:rFonts w:eastAsia="Times New Roman" w:cs="Calibri"/>
          <w:lang w:eastAsia="cs-CZ"/>
        </w:rPr>
        <w:t xml:space="preserve">liniové </w:t>
      </w:r>
      <w:r w:rsidRPr="00C8791F">
        <w:rPr>
          <w:rFonts w:eastAsia="Times New Roman" w:cs="Calibri"/>
          <w:lang w:eastAsia="cs-CZ"/>
        </w:rPr>
        <w:t xml:space="preserve">stavby minimálně </w:t>
      </w:r>
      <w:r w:rsidR="00F601BE">
        <w:rPr>
          <w:rFonts w:eastAsia="Times New Roman" w:cs="Calibri"/>
          <w:lang w:eastAsia="cs-CZ"/>
        </w:rPr>
        <w:t>5</w:t>
      </w:r>
      <w:r w:rsidRPr="00C8791F">
        <w:rPr>
          <w:rFonts w:eastAsia="Times New Roman" w:cs="Calibri"/>
          <w:lang w:eastAsia="cs-CZ"/>
        </w:rPr>
        <w:t xml:space="preserve"> km</w:t>
      </w:r>
      <w:r w:rsidR="001B2A4B" w:rsidRPr="003D08F7">
        <w:rPr>
          <w:rFonts w:eastAsia="Times New Roman" w:cs="Calibri"/>
          <w:lang w:eastAsia="cs-CZ"/>
        </w:rPr>
        <w:t>.</w:t>
      </w:r>
    </w:p>
    <w:p w14:paraId="2F8FBD79" w14:textId="123001F1" w:rsidR="00F03013" w:rsidRPr="008F37AF" w:rsidRDefault="005F2A6A" w:rsidP="008F37AF">
      <w:pPr>
        <w:numPr>
          <w:ilvl w:val="0"/>
          <w:numId w:val="13"/>
        </w:numPr>
        <w:tabs>
          <w:tab w:val="clear" w:pos="1077"/>
          <w:tab w:val="left" w:pos="6663"/>
        </w:tabs>
        <w:spacing w:before="120" w:after="0" w:line="240" w:lineRule="auto"/>
        <w:ind w:left="709"/>
        <w:jc w:val="both"/>
        <w:rPr>
          <w:rFonts w:eastAsia="Times New Roman" w:cs="Calibri"/>
          <w:lang w:eastAsia="cs-CZ"/>
        </w:rPr>
      </w:pPr>
      <w:r w:rsidRPr="00296E22">
        <w:rPr>
          <w:rFonts w:eastAsia="Times New Roman" w:cs="Calibri"/>
          <w:lang w:eastAsia="cs-CZ"/>
        </w:rPr>
        <w:t>zpracování nejméně 150 znaleck</w:t>
      </w:r>
      <w:r w:rsidR="007D705E" w:rsidRPr="00296E22">
        <w:rPr>
          <w:rFonts w:eastAsia="Times New Roman" w:cs="Calibri"/>
          <w:lang w:eastAsia="cs-CZ"/>
        </w:rPr>
        <w:t>ých posudků pro liniovou stavbu</w:t>
      </w:r>
      <w:r w:rsidR="00F03013">
        <w:rPr>
          <w:rFonts w:eastAsia="Times New Roman" w:cs="Calibri"/>
          <w:lang w:eastAsia="cs-CZ"/>
        </w:rPr>
        <w:t xml:space="preserve"> </w:t>
      </w:r>
      <w:r w:rsidR="00F03013" w:rsidRPr="008F37AF">
        <w:rPr>
          <w:rFonts w:eastAsia="Times New Roman" w:cs="Calibri"/>
          <w:lang w:eastAsia="cs-CZ"/>
        </w:rPr>
        <w:t>podle zákona č. 151/1997 Sb., o oceňování majetku a o změně některých zákonů (zákon o oceňování majetku), ve znění pozdějších předpisů, a oceňovací vyhlášky č. 441/2013 Sb., k provedení zákona o oceňování majetku (oceňovací vyhláška), ve znění pozdějších předpisů</w:t>
      </w:r>
      <w:r w:rsidR="00F03013">
        <w:rPr>
          <w:rFonts w:eastAsia="Times New Roman" w:cs="Calibri"/>
          <w:lang w:eastAsia="cs-CZ"/>
        </w:rPr>
        <w:t xml:space="preserve"> a/nebo</w:t>
      </w:r>
      <w:r w:rsidR="00F03013" w:rsidRPr="008F37AF">
        <w:rPr>
          <w:rFonts w:eastAsia="Times New Roman" w:cs="Calibri"/>
          <w:lang w:eastAsia="cs-CZ"/>
        </w:rPr>
        <w:t xml:space="preserve"> znaleckých posudků dle zákona č. 416/2009 Sb., o urychlení výstavby strategicky významné infrastruktury</w:t>
      </w:r>
      <w:r w:rsidR="00573250">
        <w:rPr>
          <w:rFonts w:eastAsia="Times New Roman" w:cs="Calibri"/>
          <w:lang w:eastAsia="cs-CZ"/>
        </w:rPr>
        <w:t>.</w:t>
      </w:r>
    </w:p>
    <w:p w14:paraId="252247DF" w14:textId="4E50BE29" w:rsidR="00392730" w:rsidRPr="00887620" w:rsidRDefault="00392730" w:rsidP="00C8791F">
      <w:pPr>
        <w:pStyle w:val="Textbezslovn"/>
        <w:tabs>
          <w:tab w:val="left" w:pos="6663"/>
        </w:tabs>
        <w:spacing w:before="120"/>
        <w:ind w:left="0"/>
      </w:pPr>
      <w:r w:rsidRPr="00A67EC6">
        <w:rPr>
          <w:b/>
        </w:rPr>
        <w:t>Každá z činností uvedených pod písm</w:t>
      </w:r>
      <w:r w:rsidRPr="00887620">
        <w:rPr>
          <w:b/>
        </w:rPr>
        <w:t xml:space="preserve">. </w:t>
      </w:r>
      <w:r w:rsidRPr="000D73C1">
        <w:rPr>
          <w:b/>
        </w:rPr>
        <w:t>a), b),</w:t>
      </w:r>
      <w:r w:rsidR="00066C10" w:rsidRPr="000D73C1">
        <w:rPr>
          <w:b/>
        </w:rPr>
        <w:t xml:space="preserve"> c)</w:t>
      </w:r>
      <w:r w:rsidR="003D08F7" w:rsidRPr="000D73C1">
        <w:rPr>
          <w:b/>
        </w:rPr>
        <w:t>, d)</w:t>
      </w:r>
      <w:r w:rsidR="00887620" w:rsidRPr="00887620">
        <w:rPr>
          <w:b/>
        </w:rPr>
        <w:t>, e)</w:t>
      </w:r>
      <w:r w:rsidR="003D08F7" w:rsidRPr="00887620">
        <w:rPr>
          <w:b/>
        </w:rPr>
        <w:t xml:space="preserve"> </w:t>
      </w:r>
      <w:r w:rsidRPr="00887620">
        <w:rPr>
          <w:b/>
        </w:rPr>
        <w:t>výše</w:t>
      </w:r>
      <w:r w:rsidRPr="00887620">
        <w:t xml:space="preserve"> </w:t>
      </w:r>
      <w:r w:rsidRPr="00887620">
        <w:rPr>
          <w:b/>
        </w:rPr>
        <w:t>musí být doložena alespoň ve dvou referenčních zakázkách (významných službách).</w:t>
      </w:r>
    </w:p>
    <w:p w14:paraId="435B6A10" w14:textId="1FF5F961" w:rsidR="00392730" w:rsidRPr="00887620" w:rsidRDefault="00392730" w:rsidP="00C8791F">
      <w:pPr>
        <w:pStyle w:val="Textbezslovn"/>
        <w:tabs>
          <w:tab w:val="left" w:pos="6663"/>
        </w:tabs>
        <w:ind w:left="0"/>
        <w:rPr>
          <w:strike/>
        </w:rPr>
      </w:pPr>
      <w:r w:rsidRPr="00887620">
        <w:t>Parametry, resp. požadavky na obsahovou náplň činností, uvedené výše pod písm</w:t>
      </w:r>
      <w:r w:rsidRPr="000D73C1">
        <w:t xml:space="preserve">. </w:t>
      </w:r>
      <w:r w:rsidR="00B726B2" w:rsidRPr="000D73C1">
        <w:t>a), b)</w:t>
      </w:r>
      <w:r w:rsidR="00127085" w:rsidRPr="000D73C1">
        <w:t>, c)</w:t>
      </w:r>
      <w:r w:rsidR="003B7A50" w:rsidRPr="000D73C1">
        <w:t>, d)</w:t>
      </w:r>
      <w:r w:rsidR="00887620" w:rsidRPr="00887620">
        <w:t>, e)</w:t>
      </w:r>
      <w:r w:rsidR="003B7A50" w:rsidRPr="00887620">
        <w:t xml:space="preserve"> </w:t>
      </w:r>
      <w:r w:rsidRPr="00887620">
        <w:t xml:space="preserve">lze splnit všechny současně v rámci jedné referenční zakázky (významné služby), ale připouští se i splnění požadavků dle písm. </w:t>
      </w:r>
      <w:r w:rsidR="00B726B2" w:rsidRPr="000D73C1">
        <w:t>a), b)</w:t>
      </w:r>
      <w:r w:rsidR="00127085" w:rsidRPr="000D73C1">
        <w:t>, c)</w:t>
      </w:r>
      <w:r w:rsidR="003B7A50" w:rsidRPr="000D73C1">
        <w:t>, d)</w:t>
      </w:r>
      <w:r w:rsidR="00887620" w:rsidRPr="00887620">
        <w:t>, e)</w:t>
      </w:r>
      <w:r w:rsidR="00B726B2" w:rsidRPr="00887620">
        <w:t xml:space="preserve"> </w:t>
      </w:r>
      <w:r w:rsidRPr="00887620">
        <w:t xml:space="preserve">odděleně v několika referenčních zakázkách. Každá z těchto referenčních zakázek však musí vždy samostatně dosahovat alespoň minimální úrovně všech požadavků dle písm. </w:t>
      </w:r>
      <w:r w:rsidRPr="000D73C1">
        <w:t>a) nebo b)</w:t>
      </w:r>
      <w:r w:rsidR="00127085" w:rsidRPr="000D73C1">
        <w:t xml:space="preserve"> nebo c)</w:t>
      </w:r>
      <w:r w:rsidRPr="000D73C1">
        <w:t xml:space="preserve"> </w:t>
      </w:r>
      <w:r w:rsidR="003B7A50" w:rsidRPr="000D73C1">
        <w:t>nebo d)</w:t>
      </w:r>
      <w:r w:rsidR="003B7A50" w:rsidRPr="00887620">
        <w:t xml:space="preserve"> </w:t>
      </w:r>
      <w:r w:rsidR="00887620" w:rsidRPr="00887620">
        <w:t xml:space="preserve">nebo e) </w:t>
      </w:r>
      <w:r w:rsidRPr="00887620">
        <w:t xml:space="preserve">výše, takže požadavky na obsahovou náplň činností uvedených výše pod jednotlivými písm. </w:t>
      </w:r>
      <w:r w:rsidRPr="000D73C1">
        <w:t xml:space="preserve">a) nebo b) </w:t>
      </w:r>
      <w:r w:rsidR="00127085" w:rsidRPr="000D73C1">
        <w:t xml:space="preserve">nebo c) </w:t>
      </w:r>
      <w:r w:rsidR="003B7A50" w:rsidRPr="000D73C1">
        <w:t>nebo d)</w:t>
      </w:r>
      <w:r w:rsidR="003B7A50" w:rsidRPr="00887620">
        <w:t xml:space="preserve"> </w:t>
      </w:r>
      <w:r w:rsidR="00887620" w:rsidRPr="00887620">
        <w:t>nebo e)</w:t>
      </w:r>
      <w:r w:rsidR="00EB1551">
        <w:t xml:space="preserve"> </w:t>
      </w:r>
      <w:r w:rsidRPr="00887620">
        <w:t>nelze za účelem prokázání technické kvalifikace sčítat z více referenčních zakázek (významných služeb).</w:t>
      </w:r>
      <w:r w:rsidRPr="00887620">
        <w:rPr>
          <w:strike/>
        </w:rPr>
        <w:t xml:space="preserve"> </w:t>
      </w:r>
    </w:p>
    <w:p w14:paraId="2500CE3E" w14:textId="3F6196ED" w:rsidR="00392730" w:rsidRPr="008F742D" w:rsidRDefault="00392730" w:rsidP="00C8791F">
      <w:pPr>
        <w:pStyle w:val="Textbezslovn"/>
        <w:tabs>
          <w:tab w:val="left" w:pos="6663"/>
        </w:tabs>
        <w:ind w:left="0"/>
        <w:rPr>
          <w:strike/>
        </w:rPr>
      </w:pPr>
      <w:r w:rsidRPr="00887620">
        <w:t xml:space="preserve">Celkový součet </w:t>
      </w:r>
      <w:r w:rsidR="00656A03" w:rsidRPr="00887620">
        <w:t xml:space="preserve">hodnot </w:t>
      </w:r>
      <w:r w:rsidRPr="00887620">
        <w:t xml:space="preserve">významných služeb za posledních </w:t>
      </w:r>
      <w:r w:rsidR="00117804" w:rsidRPr="00887620">
        <w:t>10</w:t>
      </w:r>
      <w:r w:rsidR="00A9649F" w:rsidRPr="00887620">
        <w:t xml:space="preserve"> </w:t>
      </w:r>
      <w:r w:rsidRPr="00887620">
        <w:t>let před zahájením zadávacího</w:t>
      </w:r>
      <w:r w:rsidRPr="00A67EC6">
        <w:t xml:space="preserve"> řízení, které dodavatel poskytl, musí dosahovat v souhrnu, včetně případných poddodávek, </w:t>
      </w:r>
      <w:r w:rsidRPr="00C8791F">
        <w:t xml:space="preserve">minimálně </w:t>
      </w:r>
      <w:r w:rsidR="00C8791F">
        <w:rPr>
          <w:b/>
        </w:rPr>
        <w:t>8</w:t>
      </w:r>
      <w:r w:rsidR="00E07C49" w:rsidRPr="007D3CE5">
        <w:rPr>
          <w:b/>
        </w:rPr>
        <w:t>.000.000</w:t>
      </w:r>
      <w:r w:rsidRPr="007D3CE5">
        <w:rPr>
          <w:b/>
        </w:rPr>
        <w:t xml:space="preserve"> Kč</w:t>
      </w:r>
      <w:r w:rsidRPr="00C8791F">
        <w:t xml:space="preserve"> bez DPH</w:t>
      </w:r>
      <w:r w:rsidRPr="00127085">
        <w:t xml:space="preserve">, přičemž alespoň jedna významná služba musí dosahovat </w:t>
      </w:r>
      <w:r w:rsidR="00656A03" w:rsidRPr="00127085">
        <w:t xml:space="preserve">hodnoty </w:t>
      </w:r>
      <w:r w:rsidRPr="00C8791F">
        <w:t xml:space="preserve">nejméně </w:t>
      </w:r>
      <w:r w:rsidR="00C8791F">
        <w:rPr>
          <w:b/>
        </w:rPr>
        <w:t>2</w:t>
      </w:r>
      <w:r w:rsidR="00E07C49" w:rsidRPr="00C8791F">
        <w:rPr>
          <w:b/>
        </w:rPr>
        <w:t>.000.000</w:t>
      </w:r>
      <w:r w:rsidR="00F3731F">
        <w:t xml:space="preserve"> </w:t>
      </w:r>
      <w:r w:rsidRPr="00C8791F">
        <w:rPr>
          <w:b/>
        </w:rPr>
        <w:t>Kč</w:t>
      </w:r>
      <w:r w:rsidRPr="00C8791F">
        <w:t xml:space="preserve"> </w:t>
      </w:r>
      <w:r w:rsidRPr="00590AEA">
        <w:t>bez DPH.</w:t>
      </w:r>
      <w:r w:rsidRPr="00127085">
        <w:t xml:space="preserve"> </w:t>
      </w:r>
      <w:r w:rsidR="00656A03" w:rsidRPr="00127085">
        <w:t xml:space="preserve">Hodnotou významných služeb se </w:t>
      </w:r>
      <w:r w:rsidR="00656A03" w:rsidRPr="00127085">
        <w:rPr>
          <w:rFonts w:cs="Arial"/>
          <w:iCs/>
        </w:rPr>
        <w:t>pro účely posouzení splnění kritérií technické kvalifikace</w:t>
      </w:r>
      <w:r w:rsidR="00656A03" w:rsidRPr="00127085">
        <w:t xml:space="preserve"> rozumí</w:t>
      </w:r>
      <w:r w:rsidR="00656A03" w:rsidRPr="00A67EC6">
        <w:t xml:space="preserve"> cena, za kterou dodavatel provedl předmětné služby; tato cena nebude upravována o</w:t>
      </w:r>
      <w:r w:rsidR="00A67EC6">
        <w:t> </w:t>
      </w:r>
      <w:r w:rsidR="00656A03" w:rsidRPr="00A67EC6">
        <w:t>míru inflace tak, aby odpovídala</w:t>
      </w:r>
      <w:r w:rsidR="00656A03">
        <w:t xml:space="preserve"> současným hodnotám služeb.</w:t>
      </w:r>
    </w:p>
    <w:p w14:paraId="68DF318A" w14:textId="73A838E0" w:rsidR="00280ACC" w:rsidRDefault="00280ACC" w:rsidP="00C8791F">
      <w:pPr>
        <w:pStyle w:val="Textbezslovn"/>
        <w:tabs>
          <w:tab w:val="left" w:pos="6663"/>
        </w:tabs>
        <w:ind w:left="0"/>
      </w:pPr>
      <w:r w:rsidRPr="00451D51">
        <w:t xml:space="preserve">Jako </w:t>
      </w:r>
      <w:r>
        <w:t xml:space="preserve">významnou službu </w:t>
      </w:r>
      <w:r w:rsidRPr="00451D51">
        <w:t>nelze doložit samotné uzavření rámcové dohody s</w:t>
      </w:r>
      <w:r>
        <w:t> </w:t>
      </w:r>
      <w:r w:rsidR="00A9649F">
        <w:t>o</w:t>
      </w:r>
      <w:r w:rsidR="009033FD">
        <w:t>bjednatel</w:t>
      </w:r>
      <w:r w:rsidRPr="00451D51">
        <w:t>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02C1ADA" w:rsidR="00392730" w:rsidRPr="00A67EC6" w:rsidRDefault="00392730" w:rsidP="00C8791F">
      <w:pPr>
        <w:pStyle w:val="Textbezslovn"/>
        <w:tabs>
          <w:tab w:val="left" w:pos="6663"/>
        </w:tabs>
        <w:ind w:left="0"/>
      </w:pPr>
      <w:r>
        <w:t>Seznam významných služeb bude předložen ve formě dle vzorového formuláře obsaženého v Příloze č. 4 těchto Pokynů. V předloženém seznamu musí být uvedeny všechny požadované údaje, zejména název významné služby, předmět plnění s</w:t>
      </w:r>
      <w:r w:rsidR="00A67EC6">
        <w:t> </w:t>
      </w:r>
      <w:r>
        <w:t xml:space="preserve">uvedením zadavatelem shora požadovaných údajů, cena, doba poskytnutí významné služby, identifikace </w:t>
      </w:r>
      <w:r w:rsidR="00A9649F">
        <w:t>o</w:t>
      </w:r>
      <w:r w:rsidR="009033FD">
        <w:t>bjednatele</w:t>
      </w:r>
      <w:r>
        <w:t xml:space="preserve"> a kontaktní údaje na osobu na straně </w:t>
      </w:r>
      <w:r w:rsidR="00A9649F">
        <w:t>o</w:t>
      </w:r>
      <w:r w:rsidR="009033FD">
        <w:t>bjednatel</w:t>
      </w:r>
      <w:r>
        <w:t xml:space="preserve">e, u níž je možné ověřit rozhodné skutečnosti ohledně realizované významné služby. Seznam významných služeb musí být předložen i v případě, že byla </w:t>
      </w:r>
      <w:r w:rsidR="00A9649F">
        <w:t>o</w:t>
      </w:r>
      <w:r w:rsidR="009033FD">
        <w:t>bjednatelem</w:t>
      </w:r>
      <w:r>
        <w:t xml:space="preserve"> Správa železni</w:t>
      </w:r>
      <w:r w:rsidR="00040961">
        <w:t>c</w:t>
      </w:r>
      <w:r>
        <w:t xml:space="preserve">, státní organizace. Zadavatel si vyhrazuje právo ověřit správnost údajů </w:t>
      </w:r>
      <w:r w:rsidRPr="00A67EC6">
        <w:t>uvedených v seznamu významných služeb.</w:t>
      </w:r>
    </w:p>
    <w:p w14:paraId="79C69AD7" w14:textId="30955BE0" w:rsidR="0021172F" w:rsidRDefault="00AD5590" w:rsidP="00C8791F">
      <w:pPr>
        <w:pStyle w:val="Textbezslovn"/>
        <w:tabs>
          <w:tab w:val="left" w:pos="6663"/>
        </w:tabs>
        <w:ind w:left="0"/>
      </w:pPr>
      <w:r w:rsidRPr="00C8791F">
        <w:t xml:space="preserve">Doba </w:t>
      </w:r>
      <w:r w:rsidR="00705275" w:rsidRPr="00C8791F">
        <w:t>10</w:t>
      </w:r>
      <w:r w:rsidRPr="00C8791F">
        <w:t xml:space="preserve"> let </w:t>
      </w:r>
      <w:r w:rsidRPr="00571D82">
        <w:t>před zahájením zadávacího řízení se považuje za splněnou, pokud byly činnosti odpovídající zadavatelem stanovené definici významné služby dokončeny v</w:t>
      </w:r>
      <w:r w:rsidR="006110E0" w:rsidRPr="00571D82">
        <w:t> </w:t>
      </w:r>
      <w:r w:rsidRPr="00571D82">
        <w:t>průběhu této doby nebo kdykoli po zahájení zadávacího řízení včetně doby po uplynutí lhůty pro podání nabídek, a to nejpozději až do doby zadavatelem případně stanovené k</w:t>
      </w:r>
      <w:r w:rsidR="006110E0" w:rsidRPr="00571D82">
        <w:t> </w:t>
      </w:r>
      <w:r w:rsidRPr="00571D82">
        <w:t xml:space="preserve">předložení údajů a dokladů dle § 46 ZZVZ. Pro prokázání kvalifikace postačuje, aby byly požadované minimální hodnoty významných služeb dosaženy za celou dobu poskytování významných služeb, nikoliv pouze v průběhu posledních </w:t>
      </w:r>
      <w:r w:rsidR="00705275" w:rsidRPr="00C8791F">
        <w:t>10</w:t>
      </w:r>
      <w:r w:rsidRPr="00C8791F">
        <w:t xml:space="preserve"> let</w:t>
      </w:r>
      <w:r w:rsidRPr="00571D82">
        <w:t xml:space="preserve"> před zahájením zadávacího řízení. V případě, že byla referovaná významná služba, resp. činnost</w:t>
      </w:r>
      <w:r w:rsidR="00114155" w:rsidRPr="00571D82">
        <w:t>,</w:t>
      </w:r>
      <w:r w:rsidRPr="00571D82">
        <w:t xml:space="preserve"> součástí rozsáhlejšího plnění pro </w:t>
      </w:r>
      <w:r w:rsidR="00A9649F" w:rsidRPr="00571D82">
        <w:t>o</w:t>
      </w:r>
      <w:r w:rsidR="009033FD" w:rsidRPr="00571D82">
        <w:t>bjednatele</w:t>
      </w:r>
      <w:r w:rsidRPr="00571D82">
        <w:t xml:space="preserve"> významné služby (např. kromě zpracování</w:t>
      </w:r>
      <w:r w:rsidR="00114155" w:rsidRPr="00571D82">
        <w:t xml:space="preserve"> </w:t>
      </w:r>
      <w:r w:rsidR="00114155" w:rsidRPr="00571D82">
        <w:rPr>
          <w:rFonts w:cs="Calibri"/>
        </w:rPr>
        <w:t xml:space="preserve">geometrických plánů či zajištění majetkoprávního vypořádání měl dodavatel vykonávat i další činnosti jako např. zpracování dokumentace pro stavební povolení </w:t>
      </w:r>
      <w:r w:rsidRPr="00571D82">
        <w:t>apod.) postačí, pokud je v uvedené době dokončeno plnění, které odpovídá zadavatelem stanovené definici významné služby</w:t>
      </w:r>
      <w:r w:rsidR="00F74D30" w:rsidRPr="00571D82">
        <w:t xml:space="preserve"> </w:t>
      </w:r>
      <w:r w:rsidR="00F74D30" w:rsidRPr="00571D82">
        <w:rPr>
          <w:rFonts w:cs="Calibri"/>
        </w:rPr>
        <w:t>(tj. zpracování geometrických plánů či zajištění majetkoprávního vypořádání)</w:t>
      </w:r>
      <w:r w:rsidR="0021172F" w:rsidRPr="00571D82">
        <w:rPr>
          <w:rFonts w:cs="Calibri"/>
        </w:rPr>
        <w:t xml:space="preserve"> </w:t>
      </w:r>
      <w:r w:rsidRPr="00571D82">
        <w:t xml:space="preserve">s tím, že zakázka jako celek (tj. ohledně dalších činností, např. </w:t>
      </w:r>
      <w:r w:rsidR="00F74D30" w:rsidRPr="00571D82">
        <w:t>zpracování dokumentace pro stavební povolení</w:t>
      </w:r>
      <w:r w:rsidRPr="00571D82">
        <w:t>) dokončena není; zároveň však platí, že nestačí (tj. nepovažuje se za plnění dokončené v požadované době), pokud je v</w:t>
      </w:r>
      <w:r w:rsidR="0021172F" w:rsidRPr="00571D82">
        <w:t> </w:t>
      </w:r>
      <w:r w:rsidRPr="00571D82">
        <w:t xml:space="preserve">posledních </w:t>
      </w:r>
      <w:r w:rsidR="00705275" w:rsidRPr="00C8791F">
        <w:t>10</w:t>
      </w:r>
      <w:r w:rsidRPr="00C8791F">
        <w:t xml:space="preserve"> letech</w:t>
      </w:r>
      <w:r w:rsidRPr="00571D82">
        <w:t xml:space="preserve"> dokončena zakázka rozsáhlejšího plnění jako celek (např. dokončen</w:t>
      </w:r>
      <w:r w:rsidR="00F74D30" w:rsidRPr="00571D82">
        <w:t>a dokumentace pro stavební povolení</w:t>
      </w:r>
      <w:r w:rsidRPr="00571D82">
        <w:t>), avšak plnění odpovídající definici významné služby</w:t>
      </w:r>
      <w:r w:rsidR="00A935B6">
        <w:t xml:space="preserve"> (tj. např. zpracování geometrických plánů či zajištění majetkoprávního vypořádání) </w:t>
      </w:r>
      <w:r w:rsidRPr="00571D82">
        <w:t xml:space="preserve">bylo </w:t>
      </w:r>
      <w:r w:rsidRPr="00571D82">
        <w:lastRenderedPageBreak/>
        <w:t xml:space="preserve">dokončeno dříve než před </w:t>
      </w:r>
      <w:r w:rsidR="00705275" w:rsidRPr="00C8791F">
        <w:t>10</w:t>
      </w:r>
      <w:r w:rsidRPr="00C8791F">
        <w:t xml:space="preserve"> lety</w:t>
      </w:r>
      <w:r w:rsidRPr="00571D82">
        <w:t>. Je-li referenční</w:t>
      </w:r>
      <w:r w:rsidRPr="004B6F63">
        <w:t xml:space="preserve"> zakázka součástí rozsáhlejšího plnění pro téhož dodavatele, je pro prokázání splnění kvalifikace relevantní pouze ta jeho část, která odpovídá zadavatelem</w:t>
      </w:r>
      <w:r w:rsidRPr="00AD5590">
        <w:t xml:space="preserve"> stanovené definici významné služby. Zadavatel upozorňuje, že z předloženého seznamu musí pro potřeby posouzení kvalifikace konkrétně vyplývat, jaká byla cena té části plnění, která obsahově odpovídá zadavatelem stanovené definici významné služby, a v jakém časovém období byly tyto konkrétní části plnění odpovídající zadavatelem stanovené definici významné služby dokončeny.</w:t>
      </w:r>
    </w:p>
    <w:p w14:paraId="2DC9EF08" w14:textId="2F007E1D" w:rsidR="00392730" w:rsidRDefault="00392730" w:rsidP="00C8791F">
      <w:pPr>
        <w:pStyle w:val="Textbezslovn"/>
        <w:tabs>
          <w:tab w:val="left" w:pos="6663"/>
        </w:tabs>
        <w:ind w:left="0"/>
      </w:pPr>
      <w:r>
        <w:t xml:space="preserve">Dodavatel může použít k prokázání splnění kritéria kvalifikace týkajícího se požadavku na předložení seznamu </w:t>
      </w:r>
      <w:r w:rsidRPr="00BF1929">
        <w:t>referenčních zakázek</w:t>
      </w:r>
      <w:r w:rsidR="00BF1929" w:rsidRPr="00BF1929">
        <w:t xml:space="preserve"> (významných služeb)</w:t>
      </w:r>
      <w:r w:rsidRPr="00BF1929">
        <w:t xml:space="preserve"> i takové významné služby, které poskytl</w:t>
      </w:r>
    </w:p>
    <w:p w14:paraId="36E3C8E5" w14:textId="77777777" w:rsidR="00392730" w:rsidRDefault="00392730" w:rsidP="00DA7A2F">
      <w:pPr>
        <w:pStyle w:val="Odstavec1-1a"/>
        <w:numPr>
          <w:ilvl w:val="0"/>
          <w:numId w:val="16"/>
        </w:numPr>
        <w:tabs>
          <w:tab w:val="left" w:pos="6663"/>
        </w:tabs>
        <w:spacing w:after="0"/>
        <w:ind w:left="709" w:hanging="284"/>
      </w:pPr>
      <w:r>
        <w:t>společně s jinými dodavateli, a to v rozsahu, v jakém se na plnění zakázky podílel, nebo</w:t>
      </w:r>
    </w:p>
    <w:p w14:paraId="5B9EBB80" w14:textId="2E997A44" w:rsidR="00392730" w:rsidRDefault="00392730" w:rsidP="00DA7A2F">
      <w:pPr>
        <w:pStyle w:val="Odstavec1-1a"/>
        <w:numPr>
          <w:ilvl w:val="0"/>
          <w:numId w:val="16"/>
        </w:numPr>
        <w:tabs>
          <w:tab w:val="left" w:pos="6663"/>
        </w:tabs>
        <w:spacing w:after="0"/>
        <w:ind w:left="709" w:hanging="284"/>
      </w:pPr>
      <w:r>
        <w:t>jako poddodavatel, a to v rozsahu, v jakém se na plnění zakázky podílel.</w:t>
      </w:r>
    </w:p>
    <w:p w14:paraId="738C142F" w14:textId="12596C4C" w:rsidR="00392730" w:rsidRDefault="00392730" w:rsidP="00F748D5">
      <w:pPr>
        <w:pStyle w:val="Textbezslovn"/>
        <w:tabs>
          <w:tab w:val="left" w:pos="6663"/>
        </w:tabs>
        <w:spacing w:before="240"/>
        <w:ind w:left="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w:t>
      </w:r>
      <w:r w:rsidR="00F74D30">
        <w:t> </w:t>
      </w:r>
      <w:r>
        <w:t>věcně a rozsahem stejným předmětem plnění) prokazovalo zároveň více dodavatelů, kteří se tohoto zadávacího řízení účastní společně (společnost). Výše uvedené neplatí v</w:t>
      </w:r>
      <w:r w:rsidR="00F74D30">
        <w:t> </w:t>
      </w:r>
      <w:r>
        <w:t>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F748D5">
      <w:pPr>
        <w:pStyle w:val="Textbezslovn"/>
        <w:tabs>
          <w:tab w:val="left" w:pos="6663"/>
        </w:tabs>
        <w:ind w:left="0"/>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F748D5">
      <w:pPr>
        <w:pStyle w:val="Text1-1"/>
        <w:tabs>
          <w:tab w:val="left" w:pos="6663"/>
        </w:tabs>
        <w:ind w:left="0"/>
        <w:rPr>
          <w:rStyle w:val="Tun9b"/>
        </w:rPr>
      </w:pPr>
      <w:r w:rsidRPr="00930B79">
        <w:rPr>
          <w:rStyle w:val="Tun9b"/>
        </w:rPr>
        <w:t>Technická kvalifikace – seznam odborného personálu:</w:t>
      </w:r>
    </w:p>
    <w:p w14:paraId="48FA626D" w14:textId="77777777" w:rsidR="00F748D5" w:rsidRDefault="009E1AEE" w:rsidP="00F748D5">
      <w:pPr>
        <w:pStyle w:val="Textbezslovn"/>
        <w:tabs>
          <w:tab w:val="left" w:pos="6663"/>
        </w:tabs>
        <w:ind w:left="0"/>
      </w:pPr>
      <w:r>
        <w:t xml:space="preserve">Zadavatel požaduje předložení seznamu odborného personálu dodavatele. Pro každou osobu odborného personálu v níže uvedené funkci může být za účelem </w:t>
      </w:r>
      <w:r w:rsidRPr="003A1E4D">
        <w:t>splnění kvalifikace doložena pouze jedna osoba. Jednotlivé požadavky na kvalifikační kritéria u každé jednotlivé funkce nelze jakkoliv rozdělit mezi více fyzických osob, takže u téže funkce člena odborného personálu nemůže být prokázáno splnění např. požadované</w:t>
      </w:r>
      <w:r w:rsidR="003A3886" w:rsidRPr="003A1E4D">
        <w:t xml:space="preserve"> praxe </w:t>
      </w:r>
      <w:r w:rsidRPr="003A1E4D">
        <w:t xml:space="preserve">jednou osobou a pomocí jiné osoby odborná způsobilost. </w:t>
      </w:r>
    </w:p>
    <w:p w14:paraId="57A1863C" w14:textId="0991393F" w:rsidR="009E1AEE" w:rsidRDefault="00F44BF7" w:rsidP="00F748D5">
      <w:pPr>
        <w:pStyle w:val="Textbezslovn"/>
        <w:tabs>
          <w:tab w:val="left" w:pos="6663"/>
        </w:tabs>
        <w:ind w:left="0"/>
      </w:pPr>
      <w:r>
        <w:t>Dodavatel není</w:t>
      </w:r>
      <w:r w:rsidR="009E1AEE" w:rsidRPr="003A1E4D">
        <w:t xml:space="preserve"> oprávněn svěřit jedné fyzické osobě výkon více </w:t>
      </w:r>
      <w:r w:rsidR="006E432B">
        <w:t>funkcí člena odborného personálu, tzn. j</w:t>
      </w:r>
      <w:r w:rsidR="009E1AEE">
        <w:t xml:space="preserve">ednou osobou lze zastávat maximálně </w:t>
      </w:r>
      <w:r w:rsidR="006E432B">
        <w:t>jednu</w:t>
      </w:r>
      <w:r w:rsidR="009E1AEE">
        <w:t xml:space="preserve"> funkc</w:t>
      </w:r>
      <w:r w:rsidR="006E432B">
        <w:t>i</w:t>
      </w:r>
      <w:r w:rsidR="009E1AEE">
        <w:t xml:space="preserve"> člena odborného personálu. Zadavatel stanoví, že členové odborného personálu mohou být zaměstnanci dodavatele nebo osoby v jiném vztahu k</w:t>
      </w:r>
      <w:r w:rsidR="0021172F">
        <w:t> </w:t>
      </w:r>
      <w:r w:rsidR="009E1AEE">
        <w:t xml:space="preserve">dodavateli, tj. např. </w:t>
      </w:r>
      <w:r w:rsidR="007309F6">
        <w:t xml:space="preserve">jeho poddodavatelé nebo </w:t>
      </w:r>
      <w:r w:rsidR="009E1AEE">
        <w:t>zaměstnanci jeho poddodavatelů, nevyplývá-li z čl. 9.3 těchto Pokynů jinak.</w:t>
      </w:r>
    </w:p>
    <w:p w14:paraId="6AA78CD4" w14:textId="114F4B99" w:rsidR="009E1AEE" w:rsidRDefault="009E1AEE" w:rsidP="00F748D5">
      <w:pPr>
        <w:pStyle w:val="Textbezslovn"/>
        <w:tabs>
          <w:tab w:val="left" w:pos="6663"/>
        </w:tabs>
        <w:ind w:left="0"/>
      </w:pPr>
      <w:r>
        <w:t>Dodavatel v nabídce předloží profesní životopisy každého člena odborného personálu, doklad o požadovaném vzdělání člen</w:t>
      </w:r>
      <w:r w:rsidR="00492711">
        <w:t>a</w:t>
      </w:r>
      <w:r>
        <w:t xml:space="preserve"> odborného personálu</w:t>
      </w:r>
      <w:r w:rsidR="00492711">
        <w:t xml:space="preserve"> (pouze u </w:t>
      </w:r>
      <w:r w:rsidR="00296279" w:rsidRPr="00296279">
        <w:t>osob</w:t>
      </w:r>
      <w:r w:rsidR="009B71D3">
        <w:t>y</w:t>
      </w:r>
      <w:r w:rsidR="00296279" w:rsidRPr="00296279">
        <w:t xml:space="preserve"> zajišťující právní poradenství </w:t>
      </w:r>
      <w:r w:rsidR="00296279">
        <w:t>–</w:t>
      </w:r>
      <w:r w:rsidR="00296279" w:rsidRPr="00296279">
        <w:t xml:space="preserve"> právník</w:t>
      </w:r>
      <w:r w:rsidR="00296279">
        <w:t>a)</w:t>
      </w:r>
      <w:r>
        <w:t xml:space="preserve"> a doklady k prokázání odborné způsobilosti</w:t>
      </w:r>
      <w:r w:rsidR="00492711">
        <w:t>, poku</w:t>
      </w:r>
      <w:r w:rsidR="008D2255">
        <w:t>d</w:t>
      </w:r>
      <w:r w:rsidR="00492711">
        <w:t xml:space="preserve"> jsou u příslušné osoby požadovány</w:t>
      </w:r>
      <w:r>
        <w:t xml:space="preserve">. Pro plnění této veřejné zakázky musí mít dodavatel k dispozici odborný personál, který splňuje následující podmínky (což musí vyplývat </w:t>
      </w:r>
      <w:proofErr w:type="gramStart"/>
      <w:r>
        <w:t>z</w:t>
      </w:r>
      <w:proofErr w:type="gramEnd"/>
      <w:r>
        <w:t xml:space="preserve"> dodavatelem předkládaných dokumentů):</w:t>
      </w:r>
    </w:p>
    <w:p w14:paraId="7F0A865B" w14:textId="41487918" w:rsidR="009E1AEE" w:rsidRPr="005952D5" w:rsidRDefault="007D0E65" w:rsidP="001233FD">
      <w:pPr>
        <w:pStyle w:val="Odstavec1-1a"/>
        <w:numPr>
          <w:ilvl w:val="0"/>
          <w:numId w:val="11"/>
        </w:numPr>
        <w:tabs>
          <w:tab w:val="left" w:pos="6663"/>
        </w:tabs>
        <w:ind w:left="426" w:hanging="426"/>
      </w:pPr>
      <w:r w:rsidRPr="001233FD">
        <w:rPr>
          <w:b/>
        </w:rPr>
        <w:t>v</w:t>
      </w:r>
      <w:r w:rsidR="00D748DB" w:rsidRPr="001233FD">
        <w:rPr>
          <w:b/>
        </w:rPr>
        <w:t xml:space="preserve">edoucí týmu </w:t>
      </w:r>
      <w:r w:rsidR="00956492" w:rsidRPr="001233FD">
        <w:rPr>
          <w:b/>
        </w:rPr>
        <w:t>– hlavní koordinátor inženýrských činností</w:t>
      </w:r>
      <w:r w:rsidR="002971F0" w:rsidRPr="001233FD">
        <w:rPr>
          <w:b/>
        </w:rPr>
        <w:t xml:space="preserve"> </w:t>
      </w:r>
      <w:r w:rsidR="002971F0" w:rsidRPr="001233FD">
        <w:t>(dále jen „</w:t>
      </w:r>
      <w:r w:rsidR="002971F0" w:rsidRPr="001233FD">
        <w:rPr>
          <w:b/>
        </w:rPr>
        <w:t>vedoucí týmu</w:t>
      </w:r>
      <w:r w:rsidR="002971F0" w:rsidRPr="001233FD">
        <w:t>“)</w:t>
      </w:r>
      <w:r w:rsidR="00E2078A" w:rsidRPr="001233FD">
        <w:t xml:space="preserve"> </w:t>
      </w:r>
      <w:r w:rsidR="005873DD" w:rsidRPr="005952D5">
        <w:t>(</w:t>
      </w:r>
      <w:r w:rsidR="00E2078A" w:rsidRPr="005952D5">
        <w:t>nelze doložit poddodavatelem</w:t>
      </w:r>
      <w:r w:rsidR="005873DD" w:rsidRPr="005952D5">
        <w:t>)</w:t>
      </w:r>
    </w:p>
    <w:p w14:paraId="318F0290" w14:textId="581BE24E" w:rsidR="006962B3" w:rsidRPr="0021172F" w:rsidRDefault="006962B3" w:rsidP="001233FD">
      <w:pPr>
        <w:pStyle w:val="Odrka1-2-"/>
        <w:tabs>
          <w:tab w:val="left" w:pos="6663"/>
        </w:tabs>
        <w:ind w:left="993" w:hanging="426"/>
      </w:pPr>
      <w:r w:rsidRPr="0021172F">
        <w:t>nejméně 3 roky praxe s vedením týmu</w:t>
      </w:r>
      <w:r w:rsidR="00FA3BE7">
        <w:t xml:space="preserve"> </w:t>
      </w:r>
      <w:r w:rsidR="00FA3BE7" w:rsidRPr="007872A9">
        <w:t>(ve funkci vedoucího týmu nebo zástupce vedoucího týmu)</w:t>
      </w:r>
      <w:r w:rsidRPr="007872A9">
        <w:t xml:space="preserve">, který prováděl majetkoprávní přípravu a/nebo </w:t>
      </w:r>
      <w:r w:rsidR="00AB071F">
        <w:t xml:space="preserve">majetkoprávní </w:t>
      </w:r>
      <w:r w:rsidRPr="007872A9">
        <w:t>vypořádání, nebo 5 let praxe s osobním vykonáváním majetkoprávní přípravy a/nebo</w:t>
      </w:r>
      <w:r w:rsidRPr="0021172F">
        <w:t xml:space="preserve"> </w:t>
      </w:r>
      <w:r w:rsidR="003079DF">
        <w:t xml:space="preserve">majetkoprávního </w:t>
      </w:r>
      <w:r w:rsidRPr="0021172F">
        <w:t>vypořádání, a to v posledních 1</w:t>
      </w:r>
      <w:r w:rsidR="00956478" w:rsidRPr="0021172F">
        <w:t>0</w:t>
      </w:r>
      <w:r w:rsidRPr="0021172F">
        <w:t xml:space="preserve"> letech přede dnem zahájení zadávacího řízení;</w:t>
      </w:r>
    </w:p>
    <w:p w14:paraId="57C58ECB" w14:textId="74AC7943" w:rsidR="008D2255" w:rsidRDefault="006962B3" w:rsidP="000D73C1">
      <w:pPr>
        <w:pStyle w:val="Odrka1-2-"/>
        <w:tabs>
          <w:tab w:val="left" w:pos="6663"/>
        </w:tabs>
        <w:ind w:left="993" w:hanging="426"/>
      </w:pPr>
      <w:r w:rsidRPr="0021172F">
        <w:t xml:space="preserve">zkušenosti s plněním alespoň jedné zakázky, jejíž součástí byl výkon majetkoprávní přípravy a/nebo </w:t>
      </w:r>
      <w:r w:rsidR="003079DF">
        <w:t xml:space="preserve">majetkoprávního </w:t>
      </w:r>
      <w:r w:rsidRPr="0021172F">
        <w:t xml:space="preserve">vypořádání na liniových stavbách, jak jsou </w:t>
      </w:r>
      <w:r w:rsidRPr="0021172F">
        <w:lastRenderedPageBreak/>
        <w:t>definovány v</w:t>
      </w:r>
      <w:r w:rsidR="00F74D30" w:rsidRPr="0021172F">
        <w:t> článku 8.4</w:t>
      </w:r>
      <w:r w:rsidR="00F234A7">
        <w:t xml:space="preserve"> těchto Pokynů</w:t>
      </w:r>
      <w:r w:rsidRPr="0021172F">
        <w:t xml:space="preserve">, spočívající v uzavření </w:t>
      </w:r>
      <w:r w:rsidRPr="00C8791F">
        <w:t>minimálně</w:t>
      </w:r>
      <w:r w:rsidR="00705275" w:rsidRPr="00C8791F">
        <w:t xml:space="preserve"> 50</w:t>
      </w:r>
      <w:r w:rsidRPr="00C8791F">
        <w:t xml:space="preserve"> smluv</w:t>
      </w:r>
      <w:r w:rsidRPr="001233FD">
        <w:t>,</w:t>
      </w:r>
      <w:r w:rsidRPr="0021172F">
        <w:t xml:space="preserve"> jejichž předmětem byl převod vlastnického práva nebo práva hospodařit k pozemkům a stavbám a/nebo smluv o zřízení věcného břemene-služebnosti včetně vkladu práv dle těchto smluv do katastru nemovitostí, přičemž se musí jednat o</w:t>
      </w:r>
      <w:r w:rsidR="0021172F" w:rsidRPr="0021172F">
        <w:t> </w:t>
      </w:r>
      <w:r w:rsidRPr="0021172F">
        <w:t xml:space="preserve">zakázku dokončenou v posledních </w:t>
      </w:r>
      <w:r w:rsidR="003079DF">
        <w:t>10</w:t>
      </w:r>
      <w:r w:rsidRPr="0021172F">
        <w:t xml:space="preserve"> letech před zahájením zadávacího řízení (za dokončenou zakázku se považuje i odevzdaná příslušná část dokumentace s kompletní majetkoprávní částí)</w:t>
      </w:r>
      <w:r w:rsidR="00F234A7">
        <w:t>;</w:t>
      </w:r>
    </w:p>
    <w:p w14:paraId="11BD218C" w14:textId="17B506D0" w:rsidR="006962B3" w:rsidRDefault="006962B3" w:rsidP="008D2255">
      <w:pPr>
        <w:pStyle w:val="Odrka1-2-"/>
        <w:numPr>
          <w:ilvl w:val="0"/>
          <w:numId w:val="0"/>
        </w:numPr>
        <w:tabs>
          <w:tab w:val="left" w:pos="6663"/>
        </w:tabs>
        <w:ind w:left="993"/>
      </w:pPr>
    </w:p>
    <w:p w14:paraId="7652AB59" w14:textId="28BED776" w:rsidR="00BC0D35" w:rsidRPr="0010582A" w:rsidRDefault="00E85395" w:rsidP="00E62C96">
      <w:pPr>
        <w:pStyle w:val="Odstavec1-1a"/>
        <w:numPr>
          <w:ilvl w:val="0"/>
          <w:numId w:val="11"/>
        </w:numPr>
        <w:tabs>
          <w:tab w:val="left" w:pos="6663"/>
        </w:tabs>
        <w:ind w:left="567" w:hanging="425"/>
        <w:rPr>
          <w:b/>
        </w:rPr>
      </w:pPr>
      <w:r w:rsidRPr="00E85395">
        <w:rPr>
          <w:b/>
        </w:rPr>
        <w:t xml:space="preserve"> </w:t>
      </w:r>
      <w:r w:rsidR="008A3F9F">
        <w:rPr>
          <w:b/>
        </w:rPr>
        <w:t>zástupce vedoucího týmu</w:t>
      </w:r>
      <w:r w:rsidR="00B540E3">
        <w:rPr>
          <w:b/>
        </w:rPr>
        <w:t xml:space="preserve"> </w:t>
      </w:r>
      <w:r w:rsidR="005873DD" w:rsidRPr="005952D5">
        <w:t>(</w:t>
      </w:r>
      <w:r w:rsidRPr="005952D5">
        <w:t>nelze doložit poddodavatelem</w:t>
      </w:r>
      <w:r w:rsidR="005873DD" w:rsidRPr="005952D5">
        <w:t>)</w:t>
      </w:r>
    </w:p>
    <w:p w14:paraId="43DCA447" w14:textId="7999E3F8" w:rsidR="0004207A" w:rsidRPr="0021172F" w:rsidRDefault="0004207A" w:rsidP="00825D81">
      <w:pPr>
        <w:pStyle w:val="Odrka1-2-"/>
        <w:tabs>
          <w:tab w:val="clear" w:pos="1531"/>
        </w:tabs>
        <w:ind w:left="993" w:hanging="426"/>
      </w:pPr>
      <w:r w:rsidRPr="0021172F">
        <w:t xml:space="preserve">nejméně </w:t>
      </w:r>
      <w:r w:rsidR="00E85395">
        <w:t>2</w:t>
      </w:r>
      <w:r w:rsidRPr="0021172F">
        <w:t xml:space="preserve"> roky praxe s vedením týmu</w:t>
      </w:r>
      <w:r w:rsidR="00FA3BE7">
        <w:t xml:space="preserve"> </w:t>
      </w:r>
      <w:r w:rsidR="00FA3BE7" w:rsidRPr="00B914EA">
        <w:t>(ve funkci vedoucího týmu nebo zástupce vedoucího týmu)</w:t>
      </w:r>
      <w:r w:rsidRPr="00B914EA">
        <w:t>, který prováděl majetkoprávní přípravu a/nebo</w:t>
      </w:r>
      <w:r w:rsidR="00177205">
        <w:t xml:space="preserve"> majetkoprávní</w:t>
      </w:r>
      <w:r w:rsidRPr="0021172F">
        <w:t xml:space="preserve"> vypořádání, nebo </w:t>
      </w:r>
      <w:r w:rsidR="00E85395">
        <w:t xml:space="preserve">3 roky </w:t>
      </w:r>
      <w:r w:rsidRPr="0021172F">
        <w:t xml:space="preserve">praxe s osobním vykonáváním majetkoprávní přípravy a/nebo </w:t>
      </w:r>
      <w:r>
        <w:t xml:space="preserve">majetkoprávního </w:t>
      </w:r>
      <w:r w:rsidRPr="0021172F">
        <w:t>vypořádání, a to v posledních 10 letech přede dnem zahájení zadávacího řízení;</w:t>
      </w:r>
    </w:p>
    <w:p w14:paraId="4E23EC46" w14:textId="7585D319" w:rsidR="00D32A91" w:rsidRDefault="0004207A" w:rsidP="0004207A">
      <w:pPr>
        <w:pStyle w:val="Odrka1-2-"/>
        <w:tabs>
          <w:tab w:val="left" w:pos="6663"/>
        </w:tabs>
        <w:ind w:left="993" w:hanging="426"/>
      </w:pPr>
      <w:r w:rsidRPr="0021172F">
        <w:t xml:space="preserve">zkušenosti s plněním alespoň jedné zakázky, jejíž součástí byl výkon majetkoprávní přípravy a/nebo </w:t>
      </w:r>
      <w:r>
        <w:t xml:space="preserve">majetkoprávního </w:t>
      </w:r>
      <w:r w:rsidRPr="0021172F">
        <w:t>vypořádání na liniových stavbách, jak jsou definovány v článku 8.4</w:t>
      </w:r>
      <w:r>
        <w:t xml:space="preserve"> těchto Pokynů</w:t>
      </w:r>
      <w:r w:rsidRPr="0021172F">
        <w:t xml:space="preserve">, spočívající v uzavření </w:t>
      </w:r>
      <w:r w:rsidRPr="00C8791F">
        <w:t>minimálně</w:t>
      </w:r>
      <w:r w:rsidR="009C2AB7">
        <w:t xml:space="preserve"> </w:t>
      </w:r>
      <w:r w:rsidR="009C2AB7" w:rsidRPr="00F10C44">
        <w:t>30</w:t>
      </w:r>
      <w:r w:rsidRPr="00F10C44">
        <w:t xml:space="preserve"> smluv</w:t>
      </w:r>
      <w:r w:rsidRPr="00E85395">
        <w:t xml:space="preserve">, </w:t>
      </w:r>
      <w:r w:rsidRPr="0021172F">
        <w:t xml:space="preserve">jejichž předmětem byl převod vlastnického práva nebo práva hospodařit k pozemkům a stavbám a/nebo smluv o zřízení věcného břemene-služebnosti včetně vkladu práv dle těchto smluv do katastru nemovitostí, přičemž se musí jednat o zakázku dokončenou v posledních </w:t>
      </w:r>
      <w:r>
        <w:t>10</w:t>
      </w:r>
      <w:r w:rsidRPr="0021172F">
        <w:t xml:space="preserve"> letech před zahájením zadávacího řízení (za dokončenou zakázku se považuje i odevzdaná příslušná část dokumentace s kompletní majetkoprávní částí)</w:t>
      </w:r>
      <w:r>
        <w:t>;</w:t>
      </w:r>
    </w:p>
    <w:p w14:paraId="75498999" w14:textId="77777777" w:rsidR="0004207A" w:rsidRPr="00D32A91" w:rsidRDefault="0004207A" w:rsidP="00D32A91">
      <w:pPr>
        <w:pStyle w:val="Odrka1-2-"/>
        <w:numPr>
          <w:ilvl w:val="0"/>
          <w:numId w:val="0"/>
        </w:numPr>
        <w:tabs>
          <w:tab w:val="left" w:pos="6663"/>
        </w:tabs>
        <w:ind w:left="993"/>
        <w:rPr>
          <w:b/>
          <w:highlight w:val="yellow"/>
        </w:rPr>
      </w:pPr>
    </w:p>
    <w:p w14:paraId="5E4C4978" w14:textId="1414CC84" w:rsidR="009E1AEE" w:rsidRPr="00F12455" w:rsidRDefault="00651F4D" w:rsidP="00346D97">
      <w:pPr>
        <w:pStyle w:val="Odstavec1-1a"/>
        <w:numPr>
          <w:ilvl w:val="0"/>
          <w:numId w:val="11"/>
        </w:numPr>
        <w:tabs>
          <w:tab w:val="left" w:pos="6663"/>
        </w:tabs>
        <w:ind w:left="426" w:hanging="426"/>
        <w:rPr>
          <w:b/>
        </w:rPr>
      </w:pPr>
      <w:r w:rsidRPr="005873DD">
        <w:rPr>
          <w:b/>
        </w:rPr>
        <w:t>autorizovaný zeměměři</w:t>
      </w:r>
      <w:r w:rsidR="00107B51">
        <w:rPr>
          <w:b/>
        </w:rPr>
        <w:t>c</w:t>
      </w:r>
      <w:r w:rsidRPr="005873DD">
        <w:rPr>
          <w:b/>
        </w:rPr>
        <w:t xml:space="preserve">ký </w:t>
      </w:r>
      <w:r w:rsidR="005C32CE" w:rsidRPr="005873DD">
        <w:rPr>
          <w:b/>
        </w:rPr>
        <w:t>inženýr</w:t>
      </w:r>
      <w:r w:rsidR="002B59E4" w:rsidRPr="005873DD">
        <w:rPr>
          <w:b/>
        </w:rPr>
        <w:t xml:space="preserve"> </w:t>
      </w:r>
      <w:r w:rsidR="00D47B92">
        <w:rPr>
          <w:b/>
        </w:rPr>
        <w:t xml:space="preserve">– specialista </w:t>
      </w:r>
      <w:r w:rsidR="008E5847">
        <w:rPr>
          <w:b/>
        </w:rPr>
        <w:t xml:space="preserve">na zpracování </w:t>
      </w:r>
      <w:r w:rsidR="00D47B92">
        <w:rPr>
          <w:b/>
        </w:rPr>
        <w:t>geometrických plánů</w:t>
      </w:r>
      <w:r w:rsidR="008E5847">
        <w:rPr>
          <w:b/>
        </w:rPr>
        <w:t xml:space="preserve"> </w:t>
      </w:r>
      <w:r w:rsidR="002B59E4" w:rsidRPr="005873DD">
        <w:rPr>
          <w:b/>
        </w:rPr>
        <w:t>I</w:t>
      </w:r>
      <w:r w:rsidR="00BF427F" w:rsidRPr="005873DD">
        <w:rPr>
          <w:b/>
        </w:rPr>
        <w:t xml:space="preserve"> </w:t>
      </w:r>
      <w:r w:rsidR="00F12455" w:rsidRPr="002A2EB0">
        <w:t>(</w:t>
      </w:r>
      <w:r w:rsidR="00BF427F" w:rsidRPr="002A2EB0">
        <w:t>nelze doložit poddodavatelem</w:t>
      </w:r>
      <w:r w:rsidR="00F12455" w:rsidRPr="002A2EB0">
        <w:t>)</w:t>
      </w:r>
    </w:p>
    <w:p w14:paraId="5E2BF9EF" w14:textId="59D4B77C" w:rsidR="005C32CE" w:rsidRPr="005873DD" w:rsidRDefault="00F234A7" w:rsidP="00C8237F">
      <w:pPr>
        <w:pStyle w:val="Odrka1-2-"/>
        <w:tabs>
          <w:tab w:val="left" w:pos="6663"/>
        </w:tabs>
        <w:ind w:left="993" w:hanging="426"/>
      </w:pPr>
      <w:r w:rsidRPr="005873DD">
        <w:t>autorizace</w:t>
      </w:r>
      <w:r w:rsidR="005C32CE" w:rsidRPr="005873DD">
        <w:t xml:space="preserve"> pro ověřování výsledků zeměměřických činností v rozsahu dle § </w:t>
      </w:r>
      <w:r w:rsidR="00542C2E" w:rsidRPr="005873DD">
        <w:t>16f</w:t>
      </w:r>
      <w:r w:rsidR="005C32CE" w:rsidRPr="005873DD">
        <w:t xml:space="preserve"> odst. 1 písm. a) zákona č. 200/1994 Sb., o zeměměřictví a o změně a doplnění některých zákonů souvisejících s jeho zavedením, ve znění pozdějších předpisů; </w:t>
      </w:r>
    </w:p>
    <w:p w14:paraId="53383CDF" w14:textId="14274A9D" w:rsidR="005C32CE" w:rsidRPr="00BF427F" w:rsidRDefault="005C32CE" w:rsidP="00C8237F">
      <w:pPr>
        <w:pStyle w:val="Odrka1-2-"/>
        <w:tabs>
          <w:tab w:val="left" w:pos="6663"/>
        </w:tabs>
        <w:ind w:left="993" w:hanging="426"/>
      </w:pPr>
      <w:r w:rsidRPr="005873DD">
        <w:t xml:space="preserve">nejméně 5 let praxe ve výkonu zeměměřických činností na liniových stavbách, jak jsou definovány v </w:t>
      </w:r>
      <w:r w:rsidR="00F74D30" w:rsidRPr="005873DD">
        <w:t>článku 8.4</w:t>
      </w:r>
      <w:r w:rsidR="00F234A7" w:rsidRPr="005873DD">
        <w:t xml:space="preserve"> těchto Pokynů</w:t>
      </w:r>
      <w:r w:rsidRPr="00BF427F">
        <w:t>, v posledních 1</w:t>
      </w:r>
      <w:r w:rsidR="00956478" w:rsidRPr="00BF427F">
        <w:t>0</w:t>
      </w:r>
      <w:r w:rsidRPr="00BF427F">
        <w:t xml:space="preserve"> letech přede dnem zahájení zadávacího řízení;</w:t>
      </w:r>
    </w:p>
    <w:p w14:paraId="3388847C" w14:textId="5158F9C0" w:rsidR="009E1AEE" w:rsidRDefault="005C32CE" w:rsidP="00C8237F">
      <w:pPr>
        <w:pStyle w:val="Odrka1-2-"/>
        <w:tabs>
          <w:tab w:val="left" w:pos="6663"/>
        </w:tabs>
        <w:ind w:left="993" w:hanging="426"/>
      </w:pPr>
      <w:r w:rsidRPr="00BF427F">
        <w:t xml:space="preserve">zkušenost spočívající ve vypracování nejméně </w:t>
      </w:r>
      <w:r w:rsidR="00AD3AC9" w:rsidRPr="00C8237F">
        <w:t>5</w:t>
      </w:r>
      <w:r w:rsidRPr="00BF427F">
        <w:t xml:space="preserve">0 </w:t>
      </w:r>
      <w:r w:rsidR="00F74D30" w:rsidRPr="00BF427F">
        <w:t xml:space="preserve">ks </w:t>
      </w:r>
      <w:r w:rsidRPr="00BF427F">
        <w:t xml:space="preserve">geometrických plánů na </w:t>
      </w:r>
      <w:r w:rsidRPr="00CA5D17">
        <w:t xml:space="preserve">rozdělení pozemků na liniové stavby, jak jsou definovány v </w:t>
      </w:r>
      <w:r w:rsidR="00F74D30" w:rsidRPr="00CA5D17">
        <w:t>článku 8.4</w:t>
      </w:r>
      <w:r w:rsidR="00F234A7" w:rsidRPr="00CA5D17">
        <w:t xml:space="preserve"> těchto Pokynů</w:t>
      </w:r>
      <w:r w:rsidRPr="00CA5D17">
        <w:t>, ověřených katastrálním úřadem (tyto mohou, ale nemusí být vypracovány v</w:t>
      </w:r>
      <w:r w:rsidR="0021172F" w:rsidRPr="00CA5D17">
        <w:t> </w:t>
      </w:r>
      <w:r w:rsidRPr="00CA5D17">
        <w:t>rámci realizace jedné liniové stavby);</w:t>
      </w:r>
    </w:p>
    <w:p w14:paraId="5D7208D3" w14:textId="77777777" w:rsidR="00D32A91" w:rsidRPr="00CA5D17" w:rsidRDefault="00D32A91" w:rsidP="00D32A91">
      <w:pPr>
        <w:pStyle w:val="Odrka1-2-"/>
        <w:numPr>
          <w:ilvl w:val="0"/>
          <w:numId w:val="0"/>
        </w:numPr>
        <w:tabs>
          <w:tab w:val="left" w:pos="6663"/>
        </w:tabs>
        <w:ind w:left="993"/>
      </w:pPr>
    </w:p>
    <w:p w14:paraId="18662734" w14:textId="7CF693E7" w:rsidR="00956492" w:rsidRPr="002A2EB0" w:rsidRDefault="004523F8" w:rsidP="00EA237E">
      <w:pPr>
        <w:pStyle w:val="Odstavec1-1a"/>
        <w:numPr>
          <w:ilvl w:val="0"/>
          <w:numId w:val="11"/>
        </w:numPr>
        <w:tabs>
          <w:tab w:val="left" w:pos="6663"/>
        </w:tabs>
        <w:ind w:left="426" w:hanging="426"/>
        <w:rPr>
          <w:b/>
        </w:rPr>
      </w:pPr>
      <w:r w:rsidRPr="00CA5D17">
        <w:rPr>
          <w:b/>
        </w:rPr>
        <w:t>autorizovaný zeměměři</w:t>
      </w:r>
      <w:r w:rsidR="00107B51">
        <w:rPr>
          <w:b/>
        </w:rPr>
        <w:t>c</w:t>
      </w:r>
      <w:r w:rsidRPr="00CA5D17">
        <w:rPr>
          <w:b/>
        </w:rPr>
        <w:t>ký</w:t>
      </w:r>
      <w:r w:rsidR="00956492" w:rsidRPr="00CA5D17">
        <w:rPr>
          <w:b/>
        </w:rPr>
        <w:t xml:space="preserve"> inženýr</w:t>
      </w:r>
      <w:r w:rsidR="002B59E4" w:rsidRPr="00CA5D17">
        <w:rPr>
          <w:b/>
        </w:rPr>
        <w:t xml:space="preserve"> </w:t>
      </w:r>
      <w:r w:rsidR="00D47B92">
        <w:rPr>
          <w:b/>
        </w:rPr>
        <w:t xml:space="preserve">– specialista </w:t>
      </w:r>
      <w:r w:rsidR="008E5847">
        <w:rPr>
          <w:b/>
        </w:rPr>
        <w:t xml:space="preserve">na zpracování </w:t>
      </w:r>
      <w:r w:rsidR="00D47B92">
        <w:rPr>
          <w:b/>
        </w:rPr>
        <w:t>záborových elaborátů</w:t>
      </w:r>
      <w:r w:rsidR="00B45995">
        <w:rPr>
          <w:b/>
        </w:rPr>
        <w:t xml:space="preserve"> I</w:t>
      </w:r>
      <w:r w:rsidR="00D47B92">
        <w:rPr>
          <w:b/>
        </w:rPr>
        <w:t xml:space="preserve"> </w:t>
      </w:r>
    </w:p>
    <w:p w14:paraId="21FABDC0" w14:textId="786352A7" w:rsidR="00956492" w:rsidRPr="0021172F" w:rsidRDefault="00F234A7" w:rsidP="00EA237E">
      <w:pPr>
        <w:pStyle w:val="Odrka1-2-"/>
        <w:tabs>
          <w:tab w:val="left" w:pos="6663"/>
        </w:tabs>
        <w:ind w:left="993" w:hanging="426"/>
      </w:pPr>
      <w:r>
        <w:t>autorizace</w:t>
      </w:r>
      <w:r w:rsidR="00956492" w:rsidRPr="0021172F">
        <w:t xml:space="preserve"> pro ověřování výsledků zeměměřických činností v rozsahu dle § 1</w:t>
      </w:r>
      <w:r w:rsidR="00AC0DD8">
        <w:t>6f</w:t>
      </w:r>
      <w:r w:rsidR="00956492" w:rsidRPr="0021172F">
        <w:t xml:space="preserve"> odst. 1 písm</w:t>
      </w:r>
      <w:r w:rsidR="007E3F53">
        <w:t xml:space="preserve">. </w:t>
      </w:r>
      <w:r w:rsidR="003333B4">
        <w:t>c</w:t>
      </w:r>
      <w:r w:rsidR="00956492" w:rsidRPr="0021172F">
        <w:t xml:space="preserve">) zákona č. 200/1994 Sb., o zeměměřictví a o změně a doplnění některých zákonů souvisejících s jeho zavedením, ve znění pozdějších předpisů; </w:t>
      </w:r>
    </w:p>
    <w:p w14:paraId="1802553C" w14:textId="6F40922C" w:rsidR="00EA237E" w:rsidRPr="00EA237E" w:rsidRDefault="00EA237E" w:rsidP="00AD2D6A">
      <w:pPr>
        <w:pStyle w:val="Odrka1-2-"/>
        <w:tabs>
          <w:tab w:val="clear" w:pos="1531"/>
        </w:tabs>
        <w:ind w:left="993" w:hanging="426"/>
      </w:pPr>
      <w:r w:rsidRPr="00476090">
        <w:t>nejméně 5 let praxe ve výkonu zeměměři</w:t>
      </w:r>
      <w:r w:rsidR="00107B51">
        <w:t>c</w:t>
      </w:r>
      <w:r w:rsidRPr="00476090">
        <w:t>kých činností na liniových stavbách, jak jsou definovány v čl. 8.4 při přípravě, zaměření a realizaci záborových elaborátů liniových staveb</w:t>
      </w:r>
      <w:r>
        <w:t xml:space="preserve">, </w:t>
      </w:r>
      <w:r w:rsidRPr="00EA237E">
        <w:t>v posledních 10 letech přede dnem zahájení zadávacího řízení;</w:t>
      </w:r>
    </w:p>
    <w:p w14:paraId="70A06FF0" w14:textId="58CFE5E7" w:rsidR="00956492" w:rsidRDefault="00956492">
      <w:pPr>
        <w:pStyle w:val="Odrka1-2-"/>
        <w:tabs>
          <w:tab w:val="left" w:pos="6663"/>
        </w:tabs>
        <w:ind w:left="993" w:hanging="426"/>
      </w:pPr>
      <w:r w:rsidRPr="00083D10">
        <w:t xml:space="preserve">zkušenost spočívající ve vypracování nejméně </w:t>
      </w:r>
      <w:r w:rsidR="00AD3AC9" w:rsidRPr="00476090">
        <w:t>5</w:t>
      </w:r>
      <w:r w:rsidRPr="00476090">
        <w:t>0 ks geometrických plánů na rozdělení pozemků na liniové stavby, jak jsou definovány v článku 8.4</w:t>
      </w:r>
      <w:r w:rsidR="00F234A7">
        <w:t xml:space="preserve"> těchto Pokynů</w:t>
      </w:r>
      <w:r w:rsidRPr="00476090">
        <w:t>, ověřených katastrálním úřadem (tyto mohou, ale nemusí být vypracovány v rámci realizace jedné liniové stavby);</w:t>
      </w:r>
    </w:p>
    <w:p w14:paraId="401FF5EC" w14:textId="4D5AD9FB" w:rsidR="00575D89" w:rsidRPr="00575D89" w:rsidRDefault="00575D89" w:rsidP="007060DA">
      <w:pPr>
        <w:pStyle w:val="Odrka1-2-"/>
        <w:tabs>
          <w:tab w:val="clear" w:pos="1531"/>
        </w:tabs>
        <w:ind w:left="993" w:hanging="426"/>
      </w:pPr>
      <w:r w:rsidRPr="00083D10">
        <w:t>zkušenost spočívající ve vypracování</w:t>
      </w:r>
      <w:r>
        <w:t xml:space="preserve"> </w:t>
      </w:r>
      <w:r w:rsidRPr="00575D89">
        <w:t xml:space="preserve">záborových elaborátů </w:t>
      </w:r>
      <w:r w:rsidR="009C286F">
        <w:t xml:space="preserve">pro liniovou stavbu </w:t>
      </w:r>
      <w:r w:rsidR="002A2EB0">
        <w:t>v délce minimálně 5</w:t>
      </w:r>
      <w:r w:rsidRPr="00575D89">
        <w:t xml:space="preserve"> km</w:t>
      </w:r>
      <w:r w:rsidR="00161E0C">
        <w:t>;</w:t>
      </w:r>
    </w:p>
    <w:p w14:paraId="4A8D751C" w14:textId="77777777" w:rsidR="00956492" w:rsidRDefault="00956492" w:rsidP="00FC5323">
      <w:pPr>
        <w:pStyle w:val="Odrka1-2-"/>
        <w:numPr>
          <w:ilvl w:val="0"/>
          <w:numId w:val="0"/>
        </w:numPr>
        <w:tabs>
          <w:tab w:val="left" w:pos="6663"/>
        </w:tabs>
        <w:ind w:left="426" w:hanging="426"/>
      </w:pPr>
    </w:p>
    <w:p w14:paraId="3208DEA4" w14:textId="77777777" w:rsidR="00FA4BFD" w:rsidRPr="0021172F" w:rsidRDefault="00FA4BFD" w:rsidP="00FC5323">
      <w:pPr>
        <w:pStyle w:val="Odrka1-2-"/>
        <w:numPr>
          <w:ilvl w:val="0"/>
          <w:numId w:val="0"/>
        </w:numPr>
        <w:tabs>
          <w:tab w:val="left" w:pos="6663"/>
        </w:tabs>
        <w:ind w:left="426" w:hanging="426"/>
      </w:pPr>
    </w:p>
    <w:p w14:paraId="174F62BD" w14:textId="6AC01EDB" w:rsidR="009E1AEE" w:rsidRPr="00637DB5" w:rsidRDefault="009E1AEE" w:rsidP="002F65A0">
      <w:pPr>
        <w:pStyle w:val="Odstavec1-1a"/>
        <w:numPr>
          <w:ilvl w:val="0"/>
          <w:numId w:val="11"/>
        </w:numPr>
        <w:tabs>
          <w:tab w:val="left" w:pos="6663"/>
        </w:tabs>
        <w:ind w:left="426" w:hanging="426"/>
        <w:rPr>
          <w:b/>
        </w:rPr>
      </w:pPr>
      <w:r w:rsidRPr="00CE64B6">
        <w:rPr>
          <w:b/>
        </w:rPr>
        <w:lastRenderedPageBreak/>
        <w:t xml:space="preserve">specialista na </w:t>
      </w:r>
      <w:r w:rsidR="005C32CE" w:rsidRPr="00CE64B6">
        <w:rPr>
          <w:b/>
        </w:rPr>
        <w:t>inženýrskou činnost</w:t>
      </w:r>
      <w:r w:rsidR="002B59E4" w:rsidRPr="00CE64B6">
        <w:rPr>
          <w:b/>
        </w:rPr>
        <w:t xml:space="preserve"> I</w:t>
      </w:r>
      <w:r w:rsidR="00CE64B6" w:rsidRPr="00CE64B6">
        <w:rPr>
          <w:b/>
        </w:rPr>
        <w:t xml:space="preserve"> </w:t>
      </w:r>
      <w:r w:rsidR="00637DB5" w:rsidRPr="00B540E3">
        <w:t>(</w:t>
      </w:r>
      <w:r w:rsidR="00CE64B6" w:rsidRPr="00B540E3">
        <w:t>nelze doložit poddodavatelem</w:t>
      </w:r>
      <w:r w:rsidR="00637DB5" w:rsidRPr="00B540E3">
        <w:t>)</w:t>
      </w:r>
    </w:p>
    <w:p w14:paraId="0357F941" w14:textId="037F1F23" w:rsidR="005C32CE" w:rsidRDefault="005C32CE" w:rsidP="002F65A0">
      <w:pPr>
        <w:pStyle w:val="Odrka1-2-"/>
        <w:tabs>
          <w:tab w:val="left" w:pos="6663"/>
        </w:tabs>
        <w:ind w:left="993" w:hanging="426"/>
      </w:pPr>
      <w:r w:rsidRPr="0021172F">
        <w:t>nejméně 3 roky praxe s prováděním majetkoprávní přípravy a</w:t>
      </w:r>
      <w:r w:rsidR="001A551A">
        <w:t>/nebo</w:t>
      </w:r>
      <w:r w:rsidR="00177205">
        <w:t xml:space="preserve"> majetkoprávní</w:t>
      </w:r>
      <w:r w:rsidR="000A34AF">
        <w:t>ho</w:t>
      </w:r>
      <w:r w:rsidRPr="0021172F">
        <w:t xml:space="preserve"> vypořádání liniových staveb, jak jsou definovány v </w:t>
      </w:r>
      <w:r w:rsidR="00F74D30" w:rsidRPr="0021172F">
        <w:t>článku 8.4</w:t>
      </w:r>
      <w:r w:rsidR="00F234A7">
        <w:t xml:space="preserve"> těchto Pokynů</w:t>
      </w:r>
      <w:r w:rsidRPr="0021172F">
        <w:t>, v posledních 1</w:t>
      </w:r>
      <w:r w:rsidR="00956478" w:rsidRPr="0021172F">
        <w:t>0</w:t>
      </w:r>
      <w:r w:rsidRPr="0021172F">
        <w:t xml:space="preserve"> letech přede dnem zahájení zadávacího řízení;</w:t>
      </w:r>
    </w:p>
    <w:p w14:paraId="02528608" w14:textId="48E0AF91" w:rsidR="00D32A91" w:rsidRDefault="009C286F" w:rsidP="00B540E3">
      <w:pPr>
        <w:pStyle w:val="Odrka1-2-"/>
        <w:tabs>
          <w:tab w:val="clear" w:pos="1531"/>
          <w:tab w:val="num" w:pos="1134"/>
        </w:tabs>
        <w:ind w:left="993" w:hanging="426"/>
      </w:pPr>
      <w:r w:rsidRPr="00083D10">
        <w:t xml:space="preserve">zkušenost spočívající ve vypracování </w:t>
      </w:r>
      <w:r w:rsidR="000B7139">
        <w:t xml:space="preserve">a uzavření </w:t>
      </w:r>
      <w:r w:rsidRPr="00083D10">
        <w:t xml:space="preserve">nejméně </w:t>
      </w:r>
      <w:r>
        <w:t>25 smluv</w:t>
      </w:r>
      <w:r w:rsidR="002A2EB0">
        <w:t>,</w:t>
      </w:r>
      <w:r>
        <w:t xml:space="preserve"> </w:t>
      </w:r>
      <w:r w:rsidR="002A2EB0" w:rsidRPr="002A2EB0">
        <w:t>jejichž předmětem byl převod vlastnického práva nebo práva hospodařit k pozemkům a stavbám a/nebo smluv o zřízení věcného břemene-služebnosti včetně vkladu práv dle těchto smluv do katastru nemovitostí</w:t>
      </w:r>
      <w:r w:rsidR="00D32A91">
        <w:t xml:space="preserve"> (</w:t>
      </w:r>
      <w:r w:rsidR="000B7139">
        <w:t xml:space="preserve">vypracováním a uzavřením smluv se rozumí i </w:t>
      </w:r>
      <w:r w:rsidR="000B7139" w:rsidRPr="000B7139">
        <w:t>vypracování a uzavření smluv</w:t>
      </w:r>
      <w:r w:rsidR="000B7139">
        <w:t xml:space="preserve"> o smlouvách budoucích</w:t>
      </w:r>
      <w:r w:rsidR="00D32A91">
        <w:t xml:space="preserve"> s uvedeným předmětem)</w:t>
      </w:r>
      <w:r w:rsidR="00161E0C">
        <w:t>;</w:t>
      </w:r>
    </w:p>
    <w:p w14:paraId="54169881" w14:textId="77777777" w:rsidR="002971F0" w:rsidRDefault="002971F0" w:rsidP="00D32A91">
      <w:pPr>
        <w:pStyle w:val="Odrka1-2-"/>
        <w:numPr>
          <w:ilvl w:val="0"/>
          <w:numId w:val="0"/>
        </w:numPr>
        <w:ind w:left="993"/>
      </w:pPr>
    </w:p>
    <w:p w14:paraId="31FE2820" w14:textId="4E26644A" w:rsidR="002971F0" w:rsidRPr="00B540E3" w:rsidRDefault="002971F0" w:rsidP="002F65A0">
      <w:pPr>
        <w:pStyle w:val="Odstavec1-1a"/>
        <w:numPr>
          <w:ilvl w:val="0"/>
          <w:numId w:val="11"/>
        </w:numPr>
        <w:tabs>
          <w:tab w:val="left" w:pos="6663"/>
        </w:tabs>
        <w:ind w:left="426" w:hanging="426"/>
        <w:rPr>
          <w:b/>
        </w:rPr>
      </w:pPr>
      <w:r w:rsidRPr="00637DB5">
        <w:rPr>
          <w:b/>
        </w:rPr>
        <w:t>specialista na inženýrskou činnost</w:t>
      </w:r>
      <w:r w:rsidR="002B59E4" w:rsidRPr="00637DB5">
        <w:rPr>
          <w:b/>
        </w:rPr>
        <w:t xml:space="preserve"> II</w:t>
      </w:r>
      <w:r w:rsidR="00CE64B6" w:rsidRPr="00637DB5">
        <w:rPr>
          <w:b/>
        </w:rPr>
        <w:t xml:space="preserve"> </w:t>
      </w:r>
    </w:p>
    <w:p w14:paraId="476F0A31" w14:textId="3EDA2515" w:rsidR="002971F0" w:rsidRDefault="002971F0" w:rsidP="00B540E3">
      <w:pPr>
        <w:pStyle w:val="Odrka1-2-"/>
        <w:tabs>
          <w:tab w:val="left" w:pos="6663"/>
        </w:tabs>
        <w:ind w:left="851" w:hanging="426"/>
      </w:pPr>
      <w:r w:rsidRPr="00637DB5">
        <w:t>nejméně 3 roky praxe s prováděním majetkoprávní přípravy a</w:t>
      </w:r>
      <w:r w:rsidR="00993C63">
        <w:t>/nebo</w:t>
      </w:r>
      <w:r w:rsidR="00177205">
        <w:t xml:space="preserve"> majetkoprávní</w:t>
      </w:r>
      <w:r w:rsidR="00450729">
        <w:t>ho</w:t>
      </w:r>
      <w:r w:rsidRPr="00637DB5">
        <w:t xml:space="preserve"> vypořádání liniových staveb, jak jsou definovány v článku 8.4</w:t>
      </w:r>
      <w:r w:rsidR="00D32A91">
        <w:t xml:space="preserve"> těchto Pokynů</w:t>
      </w:r>
      <w:r w:rsidRPr="00637DB5">
        <w:t>, v posledních 10 letech přede dnem zahájení zadávacího řízení;</w:t>
      </w:r>
    </w:p>
    <w:p w14:paraId="2E568756" w14:textId="6EBC2CD5" w:rsidR="000B7139" w:rsidRPr="000B7139" w:rsidRDefault="009C286F" w:rsidP="00B540E3">
      <w:pPr>
        <w:pStyle w:val="Odrka1-2-"/>
        <w:ind w:left="851"/>
      </w:pPr>
      <w:r w:rsidRPr="00083D10">
        <w:t xml:space="preserve">zkušenost spočívající ve vypracování </w:t>
      </w:r>
      <w:r w:rsidR="000B7139">
        <w:t xml:space="preserve">a uzavření </w:t>
      </w:r>
      <w:r w:rsidRPr="00083D10">
        <w:t xml:space="preserve">nejméně </w:t>
      </w:r>
      <w:r>
        <w:t>25 smluv</w:t>
      </w:r>
      <w:r w:rsidR="002A2EB0">
        <w:t>,</w:t>
      </w:r>
      <w:r>
        <w:t xml:space="preserve"> </w:t>
      </w:r>
      <w:r w:rsidR="002A2EB0" w:rsidRPr="002A2EB0">
        <w:t>jejichž předmětem byl převod vlastnického práva nebo práva hospodařit k pozemkům a stavbám a/nebo smluv o zřízení věcného břemene-služebnosti včetně vkladu práv dle těchto smluv do katastru nemovitostí</w:t>
      </w:r>
      <w:r w:rsidR="00D32A91">
        <w:t xml:space="preserve"> (</w:t>
      </w:r>
      <w:r w:rsidR="000B7139" w:rsidRPr="000B7139">
        <w:t>vypracováním a uzavřením smluv se rozumí i vypracování a uzavření smluv o smlouvách budoucích</w:t>
      </w:r>
      <w:r w:rsidR="00D32A91">
        <w:t xml:space="preserve"> s uvedeným předmětem)</w:t>
      </w:r>
      <w:r w:rsidR="00161E0C">
        <w:t>;</w:t>
      </w:r>
    </w:p>
    <w:p w14:paraId="0B86A1DB" w14:textId="74228DF9" w:rsidR="009C286F" w:rsidRDefault="009C286F" w:rsidP="006F4666">
      <w:pPr>
        <w:pStyle w:val="Odrka1-2-"/>
        <w:numPr>
          <w:ilvl w:val="0"/>
          <w:numId w:val="0"/>
        </w:numPr>
        <w:ind w:left="851"/>
      </w:pPr>
    </w:p>
    <w:p w14:paraId="488DAF3C" w14:textId="66554CBD" w:rsidR="009033FD" w:rsidRPr="00637DB5" w:rsidRDefault="004E1B71" w:rsidP="004E1B71">
      <w:pPr>
        <w:pStyle w:val="Odstavec1-1a"/>
        <w:tabs>
          <w:tab w:val="left" w:pos="6663"/>
        </w:tabs>
        <w:rPr>
          <w:b/>
        </w:rPr>
      </w:pPr>
      <w:r>
        <w:rPr>
          <w:b/>
        </w:rPr>
        <w:t xml:space="preserve">g)    </w:t>
      </w:r>
      <w:r w:rsidR="009033FD" w:rsidRPr="00CE64B6">
        <w:rPr>
          <w:b/>
        </w:rPr>
        <w:t xml:space="preserve">specialista na inženýrskou činnost </w:t>
      </w:r>
      <w:r w:rsidR="00E85395" w:rsidRPr="00637DB5">
        <w:rPr>
          <w:b/>
        </w:rPr>
        <w:t>III</w:t>
      </w:r>
    </w:p>
    <w:p w14:paraId="51618D0B" w14:textId="51CD6647" w:rsidR="009033FD" w:rsidRDefault="009033FD" w:rsidP="009033FD">
      <w:pPr>
        <w:pStyle w:val="Odrka1-2-"/>
        <w:tabs>
          <w:tab w:val="left" w:pos="6663"/>
        </w:tabs>
        <w:ind w:left="993" w:hanging="426"/>
      </w:pPr>
      <w:r w:rsidRPr="0021172F">
        <w:t>nejméně 3 roky praxe s prováděním majetkoprávní přípravy a</w:t>
      </w:r>
      <w:r w:rsidR="00993C63">
        <w:t>/nebo</w:t>
      </w:r>
      <w:r w:rsidRPr="0021172F">
        <w:t xml:space="preserve"> </w:t>
      </w:r>
      <w:r w:rsidR="00177205">
        <w:t>majetkoprávní</w:t>
      </w:r>
      <w:r w:rsidR="000A46C0">
        <w:t>ho</w:t>
      </w:r>
      <w:r w:rsidR="00177205">
        <w:t xml:space="preserve"> </w:t>
      </w:r>
      <w:r w:rsidRPr="0021172F">
        <w:t>vypořádání liniových staveb, jak jsou definovány v článku 8.4</w:t>
      </w:r>
      <w:r w:rsidR="00D32A91">
        <w:t xml:space="preserve"> těchto Pokynů</w:t>
      </w:r>
      <w:r w:rsidRPr="0021172F">
        <w:t>, v posledních 10 letech přede dnem zahájení zadávacího řízení;</w:t>
      </w:r>
    </w:p>
    <w:p w14:paraId="4492C33F" w14:textId="4410DB71" w:rsidR="000A1E23" w:rsidRPr="000B7139" w:rsidRDefault="000A1E23" w:rsidP="000D73C1">
      <w:pPr>
        <w:pStyle w:val="Odrka1-2-"/>
        <w:tabs>
          <w:tab w:val="left" w:pos="6663"/>
        </w:tabs>
        <w:ind w:left="993" w:hanging="426"/>
      </w:pPr>
      <w:r w:rsidRPr="00083D10">
        <w:t xml:space="preserve">zkušenost spočívající ve vypracování </w:t>
      </w:r>
      <w:r>
        <w:t xml:space="preserve">a uzavření </w:t>
      </w:r>
      <w:r w:rsidRPr="00083D10">
        <w:t xml:space="preserve">nejméně </w:t>
      </w:r>
      <w:r>
        <w:t xml:space="preserve">25 smluv, </w:t>
      </w:r>
      <w:r w:rsidRPr="002A2EB0">
        <w:t>jejichž předmětem byl převod vlastnického práva nebo práva hospodařit k pozemkům a stavbám a/nebo smluv o zřízení věcného břemene-služebnosti včetně vkladu práv dle těchto smluv do katastru nemovitostí</w:t>
      </w:r>
      <w:r w:rsidR="00D32A91">
        <w:t xml:space="preserve"> (</w:t>
      </w:r>
      <w:r w:rsidRPr="000B7139">
        <w:t>vypracováním a uzavřením smluv se rozumí i vypracování a uzavření smluv o smlouvách budoucích</w:t>
      </w:r>
      <w:r w:rsidR="00D32A91">
        <w:t xml:space="preserve"> s uvedeným předmětem)</w:t>
      </w:r>
      <w:r w:rsidR="00161E0C">
        <w:t>;</w:t>
      </w:r>
    </w:p>
    <w:p w14:paraId="2BFC0316" w14:textId="77777777" w:rsidR="000A1E23" w:rsidRDefault="000A1E23" w:rsidP="000D73C1">
      <w:pPr>
        <w:pStyle w:val="Odrka1-2-"/>
        <w:numPr>
          <w:ilvl w:val="0"/>
          <w:numId w:val="0"/>
        </w:numPr>
        <w:tabs>
          <w:tab w:val="left" w:pos="6663"/>
        </w:tabs>
        <w:ind w:left="993"/>
      </w:pPr>
    </w:p>
    <w:p w14:paraId="6502CE62" w14:textId="6DF4976F" w:rsidR="00423F92" w:rsidRPr="00771462" w:rsidRDefault="004E1B71" w:rsidP="004E1B71">
      <w:pPr>
        <w:pStyle w:val="Odrka1-2-"/>
        <w:numPr>
          <w:ilvl w:val="0"/>
          <w:numId w:val="0"/>
        </w:numPr>
        <w:tabs>
          <w:tab w:val="left" w:pos="6663"/>
        </w:tabs>
        <w:rPr>
          <w:b/>
        </w:rPr>
      </w:pPr>
      <w:r>
        <w:rPr>
          <w:b/>
        </w:rPr>
        <w:t xml:space="preserve">h)     </w:t>
      </w:r>
      <w:r w:rsidR="00423F92" w:rsidRPr="00771462">
        <w:rPr>
          <w:b/>
        </w:rPr>
        <w:t>specialista na dopravní stavby</w:t>
      </w:r>
      <w:r w:rsidR="00AA447B">
        <w:rPr>
          <w:b/>
        </w:rPr>
        <w:t xml:space="preserve"> I</w:t>
      </w:r>
    </w:p>
    <w:p w14:paraId="2C675704" w14:textId="6E2562E1" w:rsidR="00F01DE5" w:rsidRDefault="000F39E3" w:rsidP="000D73C1">
      <w:pPr>
        <w:tabs>
          <w:tab w:val="left" w:pos="6663"/>
        </w:tabs>
        <w:ind w:left="1134" w:hanging="567"/>
      </w:pPr>
      <w:r>
        <w:t xml:space="preserve">-       </w:t>
      </w:r>
      <w:r w:rsidR="00745D09" w:rsidRPr="00745D09">
        <w:t xml:space="preserve">autorizace v rozsahu dle § 5 odst. 3 písm. b) autorizačního zákona, tedy pro </w:t>
      </w:r>
      <w:r w:rsidR="00D32A91">
        <w:t xml:space="preserve">obor </w:t>
      </w:r>
      <w:r w:rsidR="00745D09" w:rsidRPr="00745D09">
        <w:t xml:space="preserve">dopravní stavby; </w:t>
      </w:r>
    </w:p>
    <w:p w14:paraId="60943F3A" w14:textId="17987F01" w:rsidR="00573250" w:rsidRDefault="00573250" w:rsidP="00573250">
      <w:pPr>
        <w:pStyle w:val="Odrka1-2-"/>
        <w:numPr>
          <w:ilvl w:val="0"/>
          <w:numId w:val="21"/>
        </w:numPr>
        <w:tabs>
          <w:tab w:val="left" w:pos="6663"/>
        </w:tabs>
        <w:ind w:hanging="530"/>
      </w:pPr>
      <w:r>
        <w:t xml:space="preserve"> </w:t>
      </w:r>
      <w:r w:rsidRPr="00771462">
        <w:t>nejméně 3 roky praxe s projektováním železničních dopravních staveb;</w:t>
      </w:r>
    </w:p>
    <w:p w14:paraId="7E752CC2" w14:textId="77777777" w:rsidR="00FA4BFD" w:rsidRDefault="00FA4BFD" w:rsidP="004E1B71">
      <w:pPr>
        <w:pStyle w:val="Odstavec1-1a"/>
        <w:tabs>
          <w:tab w:val="left" w:pos="6663"/>
        </w:tabs>
        <w:rPr>
          <w:b/>
        </w:rPr>
      </w:pPr>
    </w:p>
    <w:p w14:paraId="218BB049" w14:textId="1EE6270F" w:rsidR="009E1AEE" w:rsidRPr="00A465E0" w:rsidRDefault="004E1B71" w:rsidP="00FA4BFD">
      <w:pPr>
        <w:pStyle w:val="Odstavec1-1a"/>
        <w:tabs>
          <w:tab w:val="left" w:pos="6663"/>
        </w:tabs>
        <w:spacing w:after="0"/>
        <w:rPr>
          <w:b/>
        </w:rPr>
      </w:pPr>
      <w:r>
        <w:rPr>
          <w:b/>
        </w:rPr>
        <w:t xml:space="preserve">i)      </w:t>
      </w:r>
      <w:r w:rsidR="005C32CE" w:rsidRPr="00A465E0">
        <w:rPr>
          <w:b/>
        </w:rPr>
        <w:t xml:space="preserve">osoba vyhotovující znalecké </w:t>
      </w:r>
      <w:proofErr w:type="gramStart"/>
      <w:r w:rsidR="005C32CE" w:rsidRPr="00A465E0">
        <w:rPr>
          <w:b/>
        </w:rPr>
        <w:t>posudky - znalec</w:t>
      </w:r>
      <w:proofErr w:type="gramEnd"/>
      <w:r w:rsidR="002B59E4" w:rsidRPr="00A465E0">
        <w:rPr>
          <w:b/>
        </w:rPr>
        <w:t xml:space="preserve"> I</w:t>
      </w:r>
    </w:p>
    <w:p w14:paraId="2C493093" w14:textId="128AC4D2" w:rsidR="005C32CE" w:rsidRDefault="005C32CE" w:rsidP="00D22717">
      <w:pPr>
        <w:pStyle w:val="Odrka1-2-"/>
        <w:tabs>
          <w:tab w:val="left" w:pos="6663"/>
        </w:tabs>
        <w:ind w:left="993" w:hanging="426"/>
      </w:pPr>
      <w:r w:rsidRPr="0021172F">
        <w:t>oprávnění k výkonu znalecké činnosti v oboru Ekonomika, odvětví Ceny a odhady, specializace nemovitosti v rozsahu dle § 11 zákona č. 254/2019 Sb., o</w:t>
      </w:r>
      <w:r w:rsidR="0021172F" w:rsidRPr="0021172F">
        <w:t> </w:t>
      </w:r>
      <w:r w:rsidRPr="0021172F">
        <w:t>znalcích, znaleckých kancelářích a znaleckých ústavech, ve znění pozdějších předpisů;</w:t>
      </w:r>
    </w:p>
    <w:p w14:paraId="62239979" w14:textId="351671D2" w:rsidR="00D22717" w:rsidRPr="00D22717" w:rsidRDefault="003C217E" w:rsidP="009122AF">
      <w:pPr>
        <w:pStyle w:val="Odrka1-2-"/>
        <w:tabs>
          <w:tab w:val="clear" w:pos="1531"/>
        </w:tabs>
        <w:ind w:left="993" w:hanging="284"/>
      </w:pPr>
      <w:r w:rsidRPr="00D22717">
        <w:t>zkušeno</w:t>
      </w:r>
      <w:r w:rsidR="00D22717" w:rsidRPr="00D22717">
        <w:t>s</w:t>
      </w:r>
      <w:r w:rsidRPr="00D22717">
        <w:t>t</w:t>
      </w:r>
      <w:r w:rsidR="00956492" w:rsidRPr="00D22717">
        <w:t xml:space="preserve"> spočívající ve vypracování nejméně 50 znaleckých posudků</w:t>
      </w:r>
      <w:r w:rsidR="00D22717" w:rsidRPr="00D22717">
        <w:t xml:space="preserve">, </w:t>
      </w:r>
      <w:r w:rsidR="00D22717">
        <w:t>určujících cenu nemovitostí podle zákona č. 151/1997 Sb., o oceňování majetku</w:t>
      </w:r>
      <w:r w:rsidR="00144A20">
        <w:t xml:space="preserve"> a o změně některých zákonů (zákon o oceňování majetku), ve znění pozdějších předpisů, </w:t>
      </w:r>
      <w:r w:rsidR="00D22717">
        <w:t>a oceňovací vyhlášky č. 441/2013 Sb.,</w:t>
      </w:r>
      <w:r w:rsidR="00144A20">
        <w:t xml:space="preserve"> k provedení zákona o oceňování majetku (oceňovací vyhláška), ve znění pozdějších předpisů,</w:t>
      </w:r>
      <w:r w:rsidR="00D22717">
        <w:t xml:space="preserve"> </w:t>
      </w:r>
      <w:r w:rsidR="00D22717" w:rsidRPr="00D22717">
        <w:t>v posledních 10 letech přede dnem zahájení zadávacího řízení</w:t>
      </w:r>
      <w:r w:rsidR="00D22717">
        <w:t>, z toho nejméně 10 znaleckých posudků dle zákona č. 416/2009 Sb., o urychlení výstavby strategicky významné infrastruktury (dále jen „</w:t>
      </w:r>
      <w:r w:rsidR="00D22717" w:rsidRPr="00B5313B">
        <w:rPr>
          <w:b/>
        </w:rPr>
        <w:t>liniový zákon</w:t>
      </w:r>
      <w:r w:rsidR="00D22717">
        <w:t>“)</w:t>
      </w:r>
      <w:r w:rsidR="009122AF">
        <w:t>;</w:t>
      </w:r>
    </w:p>
    <w:p w14:paraId="7D5F14A7" w14:textId="2A6091D4" w:rsidR="002B0787" w:rsidRDefault="002B0787" w:rsidP="00C8791F">
      <w:pPr>
        <w:pStyle w:val="Odrka1-2-"/>
        <w:numPr>
          <w:ilvl w:val="0"/>
          <w:numId w:val="0"/>
        </w:numPr>
        <w:tabs>
          <w:tab w:val="left" w:pos="6663"/>
        </w:tabs>
        <w:ind w:left="993"/>
      </w:pPr>
    </w:p>
    <w:p w14:paraId="4E3BE556" w14:textId="77777777" w:rsidR="00FA4BFD" w:rsidRDefault="00FA4BFD" w:rsidP="00C8791F">
      <w:pPr>
        <w:pStyle w:val="Odrka1-2-"/>
        <w:numPr>
          <w:ilvl w:val="0"/>
          <w:numId w:val="0"/>
        </w:numPr>
        <w:tabs>
          <w:tab w:val="left" w:pos="6663"/>
        </w:tabs>
        <w:ind w:left="993"/>
      </w:pPr>
    </w:p>
    <w:p w14:paraId="1CDCD982" w14:textId="03D79642" w:rsidR="007A10EB" w:rsidRDefault="004E1B71" w:rsidP="004E1B71">
      <w:pPr>
        <w:pStyle w:val="Odrka1-2-"/>
        <w:numPr>
          <w:ilvl w:val="0"/>
          <w:numId w:val="0"/>
        </w:numPr>
        <w:tabs>
          <w:tab w:val="left" w:pos="6663"/>
        </w:tabs>
        <w:ind w:left="426" w:hanging="284"/>
        <w:rPr>
          <w:b/>
        </w:rPr>
      </w:pPr>
      <w:r>
        <w:rPr>
          <w:b/>
        </w:rPr>
        <w:lastRenderedPageBreak/>
        <w:t xml:space="preserve">j)     </w:t>
      </w:r>
      <w:r w:rsidR="007A10EB" w:rsidRPr="00A465E0">
        <w:rPr>
          <w:b/>
        </w:rPr>
        <w:t xml:space="preserve">osoba vyhotovující znalecké posudky </w:t>
      </w:r>
      <w:r w:rsidR="002B59E4" w:rsidRPr="00A465E0">
        <w:rPr>
          <w:b/>
        </w:rPr>
        <w:t>–</w:t>
      </w:r>
      <w:r w:rsidR="007A10EB" w:rsidRPr="00A465E0">
        <w:rPr>
          <w:b/>
        </w:rPr>
        <w:t xml:space="preserve"> znalec</w:t>
      </w:r>
      <w:r w:rsidR="002B59E4" w:rsidRPr="00A465E0">
        <w:rPr>
          <w:b/>
        </w:rPr>
        <w:t xml:space="preserve"> II</w:t>
      </w:r>
    </w:p>
    <w:p w14:paraId="5EE399AC" w14:textId="77777777" w:rsidR="00D22717" w:rsidRDefault="00D22717" w:rsidP="00D22717">
      <w:pPr>
        <w:pStyle w:val="Odrka1-2-"/>
        <w:tabs>
          <w:tab w:val="left" w:pos="6663"/>
        </w:tabs>
        <w:ind w:left="993" w:hanging="426"/>
      </w:pPr>
      <w:r w:rsidRPr="0021172F">
        <w:t>oprávnění k výkonu znalecké činnosti v oboru Ekonomika, odvětví Ceny a odhady, specializace nemovitosti v rozsahu dle § 11 zákona č. 254/2019 Sb., o znalcích, znaleckých kancelářích a znaleckých ústavech, ve znění pozdějších předpisů;</w:t>
      </w:r>
    </w:p>
    <w:p w14:paraId="00B9194A" w14:textId="2F3E0CFD" w:rsidR="00D22717" w:rsidRDefault="00D22717" w:rsidP="00EB6DB9">
      <w:pPr>
        <w:pStyle w:val="Odrka1-2-"/>
        <w:numPr>
          <w:ilvl w:val="0"/>
          <w:numId w:val="42"/>
        </w:numPr>
        <w:tabs>
          <w:tab w:val="left" w:pos="6663"/>
        </w:tabs>
        <w:ind w:left="993"/>
      </w:pPr>
      <w:r w:rsidRPr="00D22717">
        <w:t xml:space="preserve">zkušenost spočívající ve vypracování nejméně 50 znaleckých posudků, </w:t>
      </w:r>
      <w:r>
        <w:t xml:space="preserve">určujících cenu nemovitostí podle zákona č. 151/1997 Sb., </w:t>
      </w:r>
      <w:r w:rsidR="00144A20">
        <w:t xml:space="preserve">o oceňování majetku a o změně některých zákonů (zákon o oceňování majetku), ve znění pozdějších předpisů, </w:t>
      </w:r>
      <w:r>
        <w:t>a oceňovací vyhlášky č. 441/2013 Sb.,</w:t>
      </w:r>
      <w:r w:rsidR="00144A20">
        <w:t xml:space="preserve"> k provedení zákona o oceňování majetku (oceňovací vyhláška), ve znění pozdějších </w:t>
      </w:r>
      <w:r w:rsidR="00984E62">
        <w:t>předpisů, v</w:t>
      </w:r>
      <w:r w:rsidRPr="00D22717">
        <w:t xml:space="preserve"> posledních 10 letech přede dnem zahájení zadávacího řízení</w:t>
      </w:r>
      <w:r>
        <w:t>, z toho nejméně 10 znaleckých posudků dle liniového zákona</w:t>
      </w:r>
      <w:r w:rsidR="009122AF">
        <w:t>;</w:t>
      </w:r>
      <w:r>
        <w:t xml:space="preserve"> </w:t>
      </w:r>
    </w:p>
    <w:p w14:paraId="2EBB26D2" w14:textId="77777777" w:rsidR="009122AF" w:rsidRPr="00D22717" w:rsidRDefault="009122AF" w:rsidP="00F00F73">
      <w:pPr>
        <w:pStyle w:val="Odrka1-2-"/>
        <w:numPr>
          <w:ilvl w:val="0"/>
          <w:numId w:val="0"/>
        </w:numPr>
        <w:tabs>
          <w:tab w:val="left" w:pos="6663"/>
        </w:tabs>
        <w:ind w:left="1531" w:hanging="454"/>
        <w:rPr>
          <w:b/>
        </w:rPr>
      </w:pPr>
    </w:p>
    <w:p w14:paraId="42E501CB" w14:textId="07213DAA" w:rsidR="009E1AEE" w:rsidRPr="00A465E0" w:rsidRDefault="004E1B71" w:rsidP="004E1B71">
      <w:pPr>
        <w:pStyle w:val="Odstavec1-1a"/>
        <w:tabs>
          <w:tab w:val="left" w:pos="6663"/>
        </w:tabs>
        <w:rPr>
          <w:b/>
        </w:rPr>
      </w:pPr>
      <w:r>
        <w:rPr>
          <w:b/>
        </w:rPr>
        <w:t xml:space="preserve">   k)     </w:t>
      </w:r>
      <w:r w:rsidR="00FC5323" w:rsidRPr="00A465E0">
        <w:rPr>
          <w:b/>
        </w:rPr>
        <w:t>o</w:t>
      </w:r>
      <w:r w:rsidR="005C32CE" w:rsidRPr="00A465E0">
        <w:rPr>
          <w:b/>
        </w:rPr>
        <w:t>soba zaji</w:t>
      </w:r>
      <w:r w:rsidR="0032270F" w:rsidRPr="00A465E0">
        <w:rPr>
          <w:b/>
        </w:rPr>
        <w:t xml:space="preserve">šťující právní </w:t>
      </w:r>
      <w:proofErr w:type="gramStart"/>
      <w:r w:rsidR="0032270F" w:rsidRPr="00A465E0">
        <w:rPr>
          <w:b/>
        </w:rPr>
        <w:t>poradenství - právník</w:t>
      </w:r>
      <w:proofErr w:type="gramEnd"/>
    </w:p>
    <w:p w14:paraId="6682A3EF" w14:textId="08D9BAB5" w:rsidR="00355D2A" w:rsidRPr="0032270F" w:rsidRDefault="009E1AEE" w:rsidP="00DE03C2">
      <w:pPr>
        <w:pStyle w:val="Odrka1-2-"/>
        <w:tabs>
          <w:tab w:val="left" w:pos="6663"/>
        </w:tabs>
        <w:ind w:left="993" w:hanging="426"/>
      </w:pPr>
      <w:r w:rsidRPr="0032270F">
        <w:t>vysokoškolské vzdělání</w:t>
      </w:r>
      <w:r w:rsidR="007F4677">
        <w:t xml:space="preserve"> v oboru právo a právní věda</w:t>
      </w:r>
      <w:r w:rsidRPr="0032270F">
        <w:t>;</w:t>
      </w:r>
    </w:p>
    <w:p w14:paraId="779C6833" w14:textId="3DB27F57" w:rsidR="00371723" w:rsidRDefault="0032270F" w:rsidP="00443B2F">
      <w:pPr>
        <w:pStyle w:val="Odrka1-2-"/>
        <w:tabs>
          <w:tab w:val="clear" w:pos="1531"/>
        </w:tabs>
        <w:ind w:left="993" w:hanging="426"/>
      </w:pPr>
      <w:r w:rsidRPr="0032270F">
        <w:t xml:space="preserve">minimálně </w:t>
      </w:r>
      <w:r w:rsidR="00DE03C2">
        <w:t>3 roky</w:t>
      </w:r>
      <w:r w:rsidRPr="0032270F">
        <w:t xml:space="preserve"> právní praxe se zaměřením na </w:t>
      </w:r>
      <w:r w:rsidR="007A10EB">
        <w:t>majetkoprávní činnos</w:t>
      </w:r>
      <w:r w:rsidR="00DE03C2">
        <w:t>t (vyhotovení smluv o převodu nemovitostí a smluv o věcných břemenech)</w:t>
      </w:r>
      <w:r w:rsidR="00714D11">
        <w:t xml:space="preserve">, </w:t>
      </w:r>
      <w:r w:rsidRPr="0032270F">
        <w:t xml:space="preserve">v posledních 10 letech přede </w:t>
      </w:r>
      <w:r>
        <w:t>dnem zahájení zadávacího řízení</w:t>
      </w:r>
      <w:r w:rsidR="00144A20">
        <w:t xml:space="preserve"> (</w:t>
      </w:r>
      <w:r w:rsidR="00EB6DB9" w:rsidRPr="00EB6DB9">
        <w:t>vyhotovení</w:t>
      </w:r>
      <w:r w:rsidR="00EB6DB9">
        <w:t>m</w:t>
      </w:r>
      <w:r w:rsidR="00EB6DB9" w:rsidRPr="00EB6DB9">
        <w:t xml:space="preserve"> smluv</w:t>
      </w:r>
      <w:r w:rsidR="00EB6DB9">
        <w:t xml:space="preserve"> se rozumí také vyhotovení smluv o smlouvě budoucí</w:t>
      </w:r>
      <w:r w:rsidR="00144A20">
        <w:t>)</w:t>
      </w:r>
      <w:r w:rsidR="00EB6DB9">
        <w:t>;</w:t>
      </w:r>
    </w:p>
    <w:p w14:paraId="66DCB194" w14:textId="6B223171" w:rsidR="00371723" w:rsidRPr="00D22717" w:rsidRDefault="00EB6DB9" w:rsidP="00EB6DB9">
      <w:pPr>
        <w:pStyle w:val="Odrka1-2-"/>
        <w:tabs>
          <w:tab w:val="clear" w:pos="1531"/>
          <w:tab w:val="left" w:pos="6663"/>
        </w:tabs>
        <w:ind w:left="993" w:hanging="426"/>
      </w:pPr>
      <w:r>
        <w:t>nejméně dvě zkušenosti jako právní zástupce klienta v řízení dle zákona č.</w:t>
      </w:r>
      <w:r w:rsidR="00236971">
        <w:t> </w:t>
      </w:r>
      <w:r>
        <w:t>184/2006 Sb.</w:t>
      </w:r>
      <w:r w:rsidR="00144A20">
        <w:t>, o odnětí nebo omezení vlastnického práva k pozemku nebo ke stavbě (zákon o vyvlastnění), ve znění pozdějších předpisů.</w:t>
      </w:r>
    </w:p>
    <w:p w14:paraId="6F551E05" w14:textId="25B04D91" w:rsidR="0032270F" w:rsidRDefault="0032270F" w:rsidP="00EB6DB9">
      <w:pPr>
        <w:pStyle w:val="Odrka1-2-"/>
        <w:numPr>
          <w:ilvl w:val="0"/>
          <w:numId w:val="0"/>
        </w:numPr>
        <w:tabs>
          <w:tab w:val="left" w:pos="6663"/>
        </w:tabs>
        <w:ind w:left="993"/>
      </w:pPr>
    </w:p>
    <w:p w14:paraId="290F8A4B" w14:textId="7B078155" w:rsidR="00A10808" w:rsidRDefault="009E1AEE" w:rsidP="00C8791F">
      <w:pPr>
        <w:pStyle w:val="Textbezslovn"/>
        <w:tabs>
          <w:tab w:val="left" w:pos="6663"/>
        </w:tabs>
        <w:ind w:left="0"/>
      </w:pPr>
      <w:r>
        <w:t xml:space="preserve">Seznam odborného personálu dodavatele zadavatel </w:t>
      </w:r>
      <w:r w:rsidR="008A3F9F">
        <w:t>požaduje</w:t>
      </w:r>
      <w:r>
        <w:t xml:space="preserv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profesním životopisu. V dokumentech předložených dodavatelem k prokázání technické kvalifikace dle čl. 8.5 těchto Pokynů musí být uvedeny veškeré informace nezbytné k posouzení splnění kvalifikace, a to v</w:t>
      </w:r>
      <w:r w:rsidR="00956478">
        <w:t> </w:t>
      </w:r>
      <w:r>
        <w:t xml:space="preserve">rozsahu údajů stanovených v Příloze č. 5 a </w:t>
      </w:r>
      <w:r w:rsidR="00591D4B">
        <w:t xml:space="preserve">č. </w:t>
      </w:r>
      <w:r>
        <w:t>6 těchto Pokynů.</w:t>
      </w:r>
      <w:r w:rsidR="009A5652">
        <w:t xml:space="preserve"> </w:t>
      </w:r>
    </w:p>
    <w:p w14:paraId="02049CBA" w14:textId="2B4F4115" w:rsidR="009E1AEE" w:rsidRDefault="009A5652" w:rsidP="00C8791F">
      <w:pPr>
        <w:pStyle w:val="Textbezslovn"/>
        <w:tabs>
          <w:tab w:val="left" w:pos="6663"/>
        </w:tabs>
        <w:ind w:left="0"/>
      </w:pPr>
      <w:r>
        <w:t>V Příloze č.</w:t>
      </w:r>
      <w:r w:rsidR="00012B45">
        <w:t xml:space="preserve"> </w:t>
      </w:r>
      <w:r>
        <w:t>5 uvede dodavatel nad rámec kvalifikace také informaci, zda je osoba uvedená v této příloze doložena</w:t>
      </w:r>
      <w:r w:rsidR="00645116">
        <w:t xml:space="preserve"> v nabídce pro </w:t>
      </w:r>
      <w:r>
        <w:t>účely hodnocení</w:t>
      </w:r>
      <w:r w:rsidR="00645116">
        <w:t xml:space="preserve"> či nikoliv</w:t>
      </w:r>
      <w:r>
        <w:t>.</w:t>
      </w:r>
      <w:r w:rsidR="00747A6D">
        <w:t xml:space="preserve"> Jedná-li se o osobu, která je doložena v nabídce u příslušné funkce pro účely hodnocení jako osoba nad rámec </w:t>
      </w:r>
      <w:r w:rsidR="00747A6D" w:rsidRPr="00747A6D">
        <w:t>počtu požadovaného za účelem prokázání splnění kvalifikace</w:t>
      </w:r>
      <w:r w:rsidR="004816F0">
        <w:t xml:space="preserve"> </w:t>
      </w:r>
      <w:r w:rsidR="004816F0" w:rsidRPr="004816F0">
        <w:t>u příslušné funkce</w:t>
      </w:r>
      <w:r w:rsidR="00540E0D">
        <w:t xml:space="preserve">, musí být také </w:t>
      </w:r>
      <w:r w:rsidR="00747A6D">
        <w:t xml:space="preserve">u této osoby doloženy údaje </w:t>
      </w:r>
      <w:r w:rsidR="005B152E">
        <w:t xml:space="preserve">v rozsahu </w:t>
      </w:r>
      <w:r w:rsidR="00747A6D" w:rsidRPr="00747A6D">
        <w:t>stanoven</w:t>
      </w:r>
      <w:r w:rsidR="00747A6D">
        <w:t>é</w:t>
      </w:r>
      <w:r w:rsidR="005B152E">
        <w:t>m</w:t>
      </w:r>
      <w:r w:rsidR="00747A6D" w:rsidRPr="00747A6D">
        <w:t xml:space="preserve"> v Příloze č. 5</w:t>
      </w:r>
      <w:r w:rsidR="000B19C4">
        <w:t xml:space="preserve">. </w:t>
      </w:r>
    </w:p>
    <w:p w14:paraId="05FD4D10" w14:textId="38769F31" w:rsidR="009E1AEE" w:rsidRDefault="009E1AEE" w:rsidP="00C8791F">
      <w:pPr>
        <w:pStyle w:val="Textbezslovn"/>
        <w:tabs>
          <w:tab w:val="left" w:pos="6663"/>
        </w:tabs>
        <w:ind w:left="0"/>
      </w:pPr>
      <w:r>
        <w:t xml:space="preserve">Zadavatel si vyhrazuje právo ověřit pravdivost údajů o </w:t>
      </w:r>
      <w:r w:rsidR="0091455C">
        <w:t xml:space="preserve">praxi a </w:t>
      </w:r>
      <w:r w:rsidRPr="0021172F">
        <w:t>zkušenostech</w:t>
      </w:r>
      <w:r w:rsidR="00DA0443">
        <w:t xml:space="preserve"> odborného personálu z</w:t>
      </w:r>
      <w:r w:rsidRPr="0021172F">
        <w:t xml:space="preserve">ejména, zda </w:t>
      </w:r>
      <w:r w:rsidR="00C6757A">
        <w:t xml:space="preserve">řádně vykonával praxi a zda </w:t>
      </w:r>
      <w:r w:rsidRPr="0021172F">
        <w:t xml:space="preserve">se na plnění konkrétních zakázek skutečně podílel. Za tímto účelem požaduje zadavatel v profesním </w:t>
      </w:r>
      <w:r>
        <w:t xml:space="preserve">životopisu těchto členů odborného personálu uvést informace a spojení na kontaktní osobu </w:t>
      </w:r>
      <w:r w:rsidR="00591D4B">
        <w:t>o</w:t>
      </w:r>
      <w:r w:rsidR="009033FD">
        <w:t>bjednatel</w:t>
      </w:r>
      <w:r>
        <w:t xml:space="preserve">e, </w:t>
      </w:r>
      <w:r w:rsidR="00C6757A">
        <w:t>u kterého vykonával praxi</w:t>
      </w:r>
      <w:r w:rsidR="00030B4B">
        <w:t xml:space="preserve"> nebo</w:t>
      </w:r>
      <w:r w:rsidR="00C6757A">
        <w:t xml:space="preserve"> </w:t>
      </w:r>
      <w:r>
        <w:t>pro něhož byla zakázka realizována.</w:t>
      </w:r>
    </w:p>
    <w:p w14:paraId="618208D9" w14:textId="6F635CA2" w:rsidR="009E1AEE" w:rsidRDefault="009E1AEE" w:rsidP="00C8791F">
      <w:pPr>
        <w:pStyle w:val="Textbezslovn"/>
        <w:tabs>
          <w:tab w:val="left" w:pos="6663"/>
        </w:tabs>
        <w:ind w:left="0"/>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w:t>
      </w:r>
      <w:r w:rsidR="00956478">
        <w:t> </w:t>
      </w:r>
      <w:r>
        <w:t>Příloze č. 6 pod písm. l). Nesplnění této podmínky může být důvodem pro vyloučení dodavatele ze zadávacího řízení.</w:t>
      </w:r>
    </w:p>
    <w:p w14:paraId="549A59D8" w14:textId="77777777" w:rsidR="009E1AEE" w:rsidRDefault="009E1AEE" w:rsidP="00C8791F">
      <w:pPr>
        <w:pStyle w:val="Textbezslovn"/>
        <w:tabs>
          <w:tab w:val="left" w:pos="6663"/>
        </w:tabs>
        <w:ind w:left="0"/>
      </w:pPr>
      <w:r>
        <w:t>V případě, že byla kvalifikace členů odborného personálu získána v zahraničí, prokazuje se v požadovaném rozsahu doklady vydanými podle právního řádu země, ve které byla získána.</w:t>
      </w:r>
    </w:p>
    <w:p w14:paraId="4075890A" w14:textId="5CEDD746" w:rsidR="009E1AEE" w:rsidRDefault="009E1AEE" w:rsidP="00C8791F">
      <w:pPr>
        <w:pStyle w:val="Textbezslovn"/>
        <w:tabs>
          <w:tab w:val="left" w:pos="6663"/>
        </w:tabs>
        <w:ind w:left="0"/>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w:t>
      </w:r>
      <w:r w:rsidR="00591D4B">
        <w:t xml:space="preserve">Rámcovou dohodou </w:t>
      </w:r>
      <w:r>
        <w:t xml:space="preserve">nahrazena osobou, která rovněž splňuje zadavatelem stanovené požadavky na kvalifikační kritéria, tj. zejména </w:t>
      </w:r>
      <w:r>
        <w:lastRenderedPageBreak/>
        <w:t>minimálně požadované vzdělání, praxi, zkušenosti, odbornou způsobilost a požadavky na prevenci střetu zájmů.</w:t>
      </w:r>
    </w:p>
    <w:p w14:paraId="781708BD" w14:textId="503292F7" w:rsidR="0035531B" w:rsidRPr="0006499F" w:rsidRDefault="0035531B" w:rsidP="00C8791F">
      <w:pPr>
        <w:pStyle w:val="Text1-1"/>
        <w:tabs>
          <w:tab w:val="left" w:pos="6663"/>
        </w:tabs>
        <w:ind w:left="0"/>
        <w:rPr>
          <w:rStyle w:val="Tun9b"/>
        </w:rPr>
      </w:pPr>
      <w:r w:rsidRPr="0006499F">
        <w:rPr>
          <w:rStyle w:val="Tun9b"/>
        </w:rPr>
        <w:t>Požadavek na prokázání kvalifikace poddodavatele</w:t>
      </w:r>
      <w:r w:rsidR="00DC5198">
        <w:rPr>
          <w:rStyle w:val="Tun9b"/>
        </w:rPr>
        <w:t xml:space="preserve"> </w:t>
      </w:r>
    </w:p>
    <w:p w14:paraId="26B73F23" w14:textId="77777777" w:rsidR="0035531B" w:rsidRDefault="0035531B" w:rsidP="00C8791F">
      <w:pPr>
        <w:pStyle w:val="Textbezslovn"/>
        <w:tabs>
          <w:tab w:val="left" w:pos="6663"/>
        </w:tabs>
        <w:ind w:left="0"/>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C8791F">
      <w:pPr>
        <w:pStyle w:val="Odrka1-1"/>
        <w:tabs>
          <w:tab w:val="left" w:pos="6663"/>
        </w:tabs>
        <w:ind w:left="426"/>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C8791F">
      <w:pPr>
        <w:pStyle w:val="Odrka1-1"/>
        <w:tabs>
          <w:tab w:val="left" w:pos="6663"/>
        </w:tabs>
        <w:ind w:left="426"/>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6E7DB937" w14:textId="509419B9" w:rsidR="00B73228" w:rsidRDefault="00B73228" w:rsidP="00C8791F">
      <w:pPr>
        <w:pStyle w:val="Textbezslovn"/>
        <w:tabs>
          <w:tab w:val="left" w:pos="6663"/>
        </w:tabs>
        <w:ind w:left="0"/>
      </w:pPr>
      <w:r>
        <w:t>Dále zadavatel požaduje, aby dodavatel nad rámec požadavků uvedených výše v tomto článku u všech poddodavatelů uvedených v Příloze č. 2 těchto Pokynů, kteří jsou dodavateli při podání nabídky známi, prokázal:</w:t>
      </w:r>
    </w:p>
    <w:p w14:paraId="68375356" w14:textId="352E0842" w:rsidR="00B73228" w:rsidRDefault="00E811B0" w:rsidP="00C8791F">
      <w:pPr>
        <w:pStyle w:val="Textbezslovn"/>
        <w:tabs>
          <w:tab w:val="left" w:pos="6663"/>
        </w:tabs>
        <w:ind w:left="426" w:hanging="284"/>
        <w:jc w:val="left"/>
      </w:pPr>
      <w:r>
        <w:t xml:space="preserve">•   </w:t>
      </w:r>
      <w:r w:rsidR="00B73228">
        <w:t xml:space="preserve">základní způsobilost podle § 74 odst. 1 písm. a) ZZVZ včetně použití § 74 odst. 2 a 3 </w:t>
      </w:r>
      <w:r>
        <w:t>Z</w:t>
      </w:r>
      <w:r w:rsidR="00B73228">
        <w:t>ZVZ, a to způsobem uvedeným v § 75 odst. 1 písm. a) ZZVZ či v § 81 ZZVZ.</w:t>
      </w:r>
    </w:p>
    <w:p w14:paraId="3F21A827" w14:textId="2D84FADC" w:rsidR="00B73228" w:rsidRDefault="00B73228" w:rsidP="00C8791F">
      <w:pPr>
        <w:pStyle w:val="Textbezslovn"/>
        <w:tabs>
          <w:tab w:val="left" w:pos="6663"/>
        </w:tabs>
        <w:ind w:left="0"/>
      </w:pPr>
      <w:r>
        <w:t>Kvalifikace poddodavatelů požadovaná v tomto článku se prokazuje ke stejnému datu, jako kvalifikace účastníka. V případě změny této kvalifikace v průběhu zadávacího řízení je dodavatel povinen postupovat obdobně dle § 88 ZZVZ.</w:t>
      </w:r>
    </w:p>
    <w:p w14:paraId="59E2E579" w14:textId="76E76763" w:rsidR="0035531B" w:rsidRDefault="0035531B" w:rsidP="00C8791F">
      <w:pPr>
        <w:pStyle w:val="Textbezslovn"/>
        <w:tabs>
          <w:tab w:val="left" w:pos="6663"/>
        </w:tabs>
        <w:ind w:left="0"/>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kterého zadavatel prokáže důvody jeho nezpůsobilosti podle § 48 odst. 5</w:t>
      </w:r>
      <w:r w:rsidR="00C00D82">
        <w:t xml:space="preserve"> nebo 6</w:t>
      </w:r>
      <w:r>
        <w:t xml:space="preserve"> ZZVZ. </w:t>
      </w:r>
    </w:p>
    <w:p w14:paraId="708A3C27" w14:textId="77777777" w:rsidR="0035531B" w:rsidRDefault="0035531B" w:rsidP="00C8791F">
      <w:pPr>
        <w:pStyle w:val="Textbezslovn"/>
        <w:tabs>
          <w:tab w:val="left" w:pos="6663"/>
        </w:tabs>
        <w:ind w:left="0"/>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77777777" w:rsidR="0035531B" w:rsidRDefault="0035531B" w:rsidP="00C8791F">
      <w:pPr>
        <w:pStyle w:val="Textbezslovn"/>
        <w:tabs>
          <w:tab w:val="left" w:pos="6663"/>
        </w:tabs>
        <w:ind w:left="0"/>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C8791F">
      <w:pPr>
        <w:pStyle w:val="Text1-1"/>
        <w:tabs>
          <w:tab w:val="left" w:pos="6663"/>
        </w:tabs>
        <w:ind w:left="0"/>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77777777" w:rsidR="006C21E8" w:rsidRDefault="006C21E8" w:rsidP="00C8791F">
      <w:pPr>
        <w:pStyle w:val="Textbezslovn"/>
        <w:tabs>
          <w:tab w:val="left" w:pos="6663"/>
        </w:tabs>
        <w:ind w:left="0"/>
      </w:pPr>
      <w:r>
        <w:t>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75BBECDB" w14:textId="44EBB67A" w:rsidR="006C21E8" w:rsidRDefault="006C21E8" w:rsidP="00C8791F">
      <w:pPr>
        <w:pStyle w:val="Textbezslovn"/>
        <w:tabs>
          <w:tab w:val="left" w:pos="6663"/>
        </w:tabs>
        <w:ind w:left="0"/>
      </w:pPr>
      <w:r>
        <w:t xml:space="preserve">Dodavatelé v nabídkách předkládají prosté kopie dokladů prokazujících splnění kvalifikace. </w:t>
      </w:r>
      <w:r w:rsidR="007F3C7E" w:rsidRPr="007F3C7E">
        <w:t>Tím není dotčeno právo zadavatele požadovat předložení originálů nebo úředně ověřených kopií dokladů postupem dle § 46 odst. 1 ZZVZ.</w:t>
      </w:r>
      <w:r w:rsidR="007F3C7E">
        <w:t xml:space="preserve"> </w:t>
      </w:r>
      <w:r>
        <w:t>Dodavatel není povinen předložit zadavateli doklady osvědčující skutečnosti obsažené v jednotném evropském osvědčení pro veřejné zakázky, pokud zadavateli sdělí, že mu je již předložil v předchozím zadávacím řízení. V</w:t>
      </w:r>
      <w:r w:rsidR="00956478">
        <w:t> </w:t>
      </w:r>
      <w:r>
        <w:t xml:space="preserve">takovém případě </w:t>
      </w:r>
      <w:r>
        <w:lastRenderedPageBreak/>
        <w:t xml:space="preserve">dodavatel zadavateli současně sdělí název či jinou identifikaci tohoto předchozího zadávacího řízení. </w:t>
      </w:r>
    </w:p>
    <w:p w14:paraId="457A7A0E" w14:textId="478AF68C" w:rsidR="006C21E8" w:rsidRDefault="006C21E8" w:rsidP="00C8791F">
      <w:pPr>
        <w:pStyle w:val="Textbezslovn"/>
        <w:tabs>
          <w:tab w:val="left" w:pos="6663"/>
        </w:tabs>
        <w:ind w:left="0"/>
      </w:pPr>
      <w:r>
        <w:t xml:space="preserve">Doklady prokazující základní způsobilost musí prokazovat splnění požadovaného kritéria způsobilosti nejpozději v době 3 měsíců přede dnem zahájení zadávacího řízení. </w:t>
      </w:r>
    </w:p>
    <w:p w14:paraId="06A94587" w14:textId="77777777" w:rsidR="006C21E8" w:rsidRDefault="006C21E8" w:rsidP="00C8791F">
      <w:pPr>
        <w:pStyle w:val="Textbezslovn"/>
        <w:tabs>
          <w:tab w:val="left" w:pos="6663"/>
        </w:tabs>
        <w:ind w:left="0"/>
      </w:pPr>
      <w:r>
        <w:t xml:space="preserve">Doklady k prokázání profesní způsobilosti dodavatel v rámci nabídky nemusí předložit, pokud právní předpisy v zemi jeho sídla obdobnou profesní způsobilost nevyžadují. </w:t>
      </w:r>
    </w:p>
    <w:p w14:paraId="26DD08BD" w14:textId="2B8D025B" w:rsidR="006C21E8" w:rsidRDefault="006C21E8" w:rsidP="00C8791F">
      <w:pPr>
        <w:pStyle w:val="Textbezslovn"/>
        <w:tabs>
          <w:tab w:val="left" w:pos="6663"/>
        </w:tabs>
        <w:ind w:left="0"/>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w:t>
      </w:r>
      <w:r w:rsidR="00956478">
        <w:t> </w:t>
      </w:r>
      <w:r>
        <w:t>tom rozsahu, v němž výpis ze seznamu nebo certifikát pokrývají požadavky zadavatele na prokázání splnění kvalifikačních předpokladů.</w:t>
      </w:r>
    </w:p>
    <w:p w14:paraId="08A4F316" w14:textId="77777777" w:rsidR="006C21E8" w:rsidRDefault="006C21E8" w:rsidP="00C8791F">
      <w:pPr>
        <w:pStyle w:val="Textbezslovn"/>
        <w:tabs>
          <w:tab w:val="left" w:pos="6663"/>
        </w:tabs>
        <w:ind w:left="0"/>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C8791F">
      <w:pPr>
        <w:pStyle w:val="Textbezslovn"/>
        <w:tabs>
          <w:tab w:val="left" w:pos="6663"/>
        </w:tabs>
        <w:ind w:left="0"/>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C8791F">
      <w:pPr>
        <w:pStyle w:val="Text1-1"/>
        <w:tabs>
          <w:tab w:val="left" w:pos="6663"/>
        </w:tabs>
        <w:ind w:left="0"/>
        <w:rPr>
          <w:b/>
        </w:rPr>
      </w:pPr>
      <w:r w:rsidRPr="008E5D9D">
        <w:rPr>
          <w:rStyle w:val="Tun9b"/>
        </w:rPr>
        <w:t>Prokazování</w:t>
      </w:r>
      <w:r w:rsidRPr="006C21E8">
        <w:rPr>
          <w:b/>
        </w:rPr>
        <w:t xml:space="preserve"> odborné způsobilosti zahraničními osobami podle zvláštních právních předpisů:</w:t>
      </w:r>
    </w:p>
    <w:p w14:paraId="1FF6E7AB" w14:textId="4B002C3F" w:rsidR="006C21E8" w:rsidRPr="007F469A" w:rsidRDefault="006C21E8" w:rsidP="00C8791F">
      <w:pPr>
        <w:pStyle w:val="Textbezslovn"/>
        <w:tabs>
          <w:tab w:val="left" w:pos="6663"/>
        </w:tabs>
        <w:ind w:left="0"/>
      </w:pPr>
      <w:r>
        <w:t>Od zahraničních osob bude požadováno předložení dokladu o odborné způsobilosti v</w:t>
      </w:r>
      <w:r w:rsidR="00956478">
        <w:t> </w:t>
      </w:r>
      <w:r>
        <w:t>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w:t>
      </w:r>
      <w:r w:rsidR="00EA2914">
        <w:t>iky jako podmínku pro uzavření Rámcové dohody</w:t>
      </w:r>
      <w:r>
        <w:t xml:space="preserve"> na plnění předmětu veřejné </w:t>
      </w:r>
      <w:r w:rsidRPr="007F469A">
        <w:t>zakázky.</w:t>
      </w:r>
    </w:p>
    <w:p w14:paraId="0F498B61" w14:textId="2725565E" w:rsidR="00B06345" w:rsidRPr="00C8791F" w:rsidRDefault="00950EC4" w:rsidP="00C8791F">
      <w:pPr>
        <w:pStyle w:val="Odrka1-1"/>
        <w:tabs>
          <w:tab w:val="left" w:pos="6663"/>
        </w:tabs>
        <w:ind w:left="284"/>
        <w:rPr>
          <w:strike/>
        </w:rPr>
      </w:pPr>
      <w:r w:rsidRPr="007F469A">
        <w:rPr>
          <w:lang w:eastAsia="cs-CZ"/>
        </w:rPr>
        <w:t xml:space="preserve">Informace k doložení </w:t>
      </w:r>
      <w:r w:rsidR="00B06345" w:rsidRPr="007F469A">
        <w:rPr>
          <w:lang w:eastAsia="cs-CZ"/>
        </w:rPr>
        <w:t>oprávnění k výkonu znalecké činnosti v oboru Ekonomika, odvětví Ceny a odhady, specializace nemovitosti v rozsahu dle § 11 zákona č</w:t>
      </w:r>
      <w:r w:rsidRPr="007F469A">
        <w:rPr>
          <w:lang w:eastAsia="cs-CZ"/>
        </w:rPr>
        <w:t>. </w:t>
      </w:r>
      <w:r w:rsidR="00B06345" w:rsidRPr="007F469A">
        <w:rPr>
          <w:lang w:eastAsia="cs-CZ"/>
        </w:rPr>
        <w:t>254/2019 Sb., o znalcích, znaleckých kancelářích a znaleckých ústavech, ve znění pozdějších předpisů</w:t>
      </w:r>
      <w:r w:rsidRPr="007F469A">
        <w:rPr>
          <w:lang w:eastAsia="cs-CZ"/>
        </w:rPr>
        <w:t xml:space="preserve">: </w:t>
      </w:r>
      <w:r w:rsidRPr="007F469A">
        <w:t>přeshraniční poskytování služeb v České republice zahraniční osobou ohledně oprávnění k výkonu znalecké činnosti je možné pouze na základě zápisu do seznamu znalců za předpokladu, že příslušná osoba získá v některém z</w:t>
      </w:r>
      <w:r w:rsidR="0013276A">
        <w:t> </w:t>
      </w:r>
      <w:r w:rsidRPr="007F469A">
        <w:t>členských států Evropské unie nebo v jiném smluvním státě Dohody o Evropském hospodářském prostoru nebo Švýcarské konfederaci oprávnění obdobné znaleckému oprávnění podle uvedeného zákona a ministerstvo uzná jej</w:t>
      </w:r>
      <w:r w:rsidR="007F469A">
        <w:t>í</w:t>
      </w:r>
      <w:r w:rsidRPr="007F469A">
        <w:t xml:space="preserve"> kvalifikaci podle zákona o uznávání odborné kvalifikace (zák. č. 18/2004 Sb., ve znění pozdějších předpisů). Doklady o splnění výše uvedených povinností dokládá vybraný dodavatel jako podmínku pro uzavření </w:t>
      </w:r>
      <w:r w:rsidR="00EA2914">
        <w:t>Rámcové dohody</w:t>
      </w:r>
      <w:r w:rsidR="00B06345" w:rsidRPr="007F469A">
        <w:rPr>
          <w:lang w:eastAsia="cs-CZ"/>
        </w:rPr>
        <w:t>.</w:t>
      </w:r>
    </w:p>
    <w:p w14:paraId="725B4F34" w14:textId="22927D19" w:rsidR="000456DA" w:rsidRDefault="000456DA" w:rsidP="00C8791F">
      <w:pPr>
        <w:pStyle w:val="Odrka1-1"/>
        <w:tabs>
          <w:tab w:val="left" w:pos="6663"/>
        </w:tabs>
        <w:ind w:left="284"/>
      </w:pPr>
      <w:r w:rsidRPr="00C8791F">
        <w:t xml:space="preserve">Informace k doložení autorizace pro ověřování výsledků zeměměřických činností v rozsahu dle § 16f odst. 1 zákona č. 200/1994 Sb., o zeměměřictví a o změně a doplnění některých zákonů souvisejících s jeho zavedením, ve znění pozdějších předpisů, zahraničními osobami: přeshraniční poskytování služeb v České republice je možné pouze na základě autorizace. Autorizaci udělí Česká komora zeměměřičů fyzické osobě, které uzná odbornou kvalifikaci a bezúhonnost podle zákona o uznávání odborné kvalifikace (zák. č. 18/2004 </w:t>
      </w:r>
      <w:r w:rsidRPr="00C8791F">
        <w:lastRenderedPageBreak/>
        <w:t xml:space="preserve">Sb., ve znění pozdějších předpisů) a která složí předepsaný slib. Doklady o splnění výše uvedených povinností dokládá vybraný dodavatel jako podmínku pro uzavření </w:t>
      </w:r>
      <w:r w:rsidR="00EA2914">
        <w:t>Rámcové dohody</w:t>
      </w:r>
      <w:r>
        <w:t>.</w:t>
      </w:r>
    </w:p>
    <w:p w14:paraId="61C1240A" w14:textId="491C0343" w:rsidR="00A31D67" w:rsidRPr="00A31D67" w:rsidRDefault="00A31D67" w:rsidP="00A31D67">
      <w:pPr>
        <w:pStyle w:val="Odrka1-1"/>
        <w:tabs>
          <w:tab w:val="num" w:pos="851"/>
        </w:tabs>
        <w:ind w:left="284" w:hanging="426"/>
      </w:pPr>
      <w:r w:rsidRPr="00A31D67">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odborné kvalifikace a jiné způsobilosti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w:t>
      </w:r>
      <w:r w:rsidR="00EA2914">
        <w:t>Rámcové dohody</w:t>
      </w:r>
      <w:r w:rsidRPr="00A31D67">
        <w:t>.</w:t>
      </w:r>
    </w:p>
    <w:p w14:paraId="4E92737C" w14:textId="77777777" w:rsidR="0035531B" w:rsidRPr="0006499F" w:rsidRDefault="0035531B" w:rsidP="00C8791F">
      <w:pPr>
        <w:pStyle w:val="Text1-1"/>
        <w:tabs>
          <w:tab w:val="left" w:pos="6663"/>
        </w:tabs>
        <w:ind w:left="0"/>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1E19C7">
      <w:pPr>
        <w:pStyle w:val="Textbezslovn"/>
        <w:tabs>
          <w:tab w:val="left" w:pos="6663"/>
        </w:tabs>
        <w:ind w:left="0"/>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6999F1C9" w14:textId="77777777" w:rsidR="00C42CA7" w:rsidRDefault="00C42CA7" w:rsidP="001E19C7">
      <w:pPr>
        <w:pStyle w:val="Textbezslovn"/>
        <w:ind w:left="0"/>
      </w:pPr>
      <w:r>
        <w:t>Dodavatel může technickou kvalifikaci nebo profesní způsobilost s výjimkou kritéria podle § 77 odst. 1 ZZVZ prokázat prostřednictvím jiných osob. Za jiné osoby považuje zadavatel jak poddodavatele, tak i osoby, které s dodavatelem tvoří koncern.</w:t>
      </w:r>
    </w:p>
    <w:p w14:paraId="22619E1A" w14:textId="77777777" w:rsidR="0035531B" w:rsidRDefault="0035531B" w:rsidP="00C8791F">
      <w:pPr>
        <w:pStyle w:val="Textbezslovn"/>
        <w:tabs>
          <w:tab w:val="left" w:pos="6663"/>
        </w:tabs>
        <w:ind w:left="0"/>
      </w:pPr>
      <w:r>
        <w:t>Dodavatel je</w:t>
      </w:r>
      <w:r w:rsidR="00092CC9">
        <w:t xml:space="preserve"> v </w:t>
      </w:r>
      <w:r>
        <w:t>takovém případě povinen zadavateli předložit:</w:t>
      </w:r>
    </w:p>
    <w:p w14:paraId="15FB031F" w14:textId="1510B290" w:rsidR="0035531B" w:rsidRDefault="0035531B" w:rsidP="00C8791F">
      <w:pPr>
        <w:pStyle w:val="Odrka1-1"/>
        <w:tabs>
          <w:tab w:val="left" w:pos="6663"/>
        </w:tabs>
        <w:ind w:left="426"/>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C8791F">
      <w:pPr>
        <w:pStyle w:val="Odrka1-1"/>
        <w:tabs>
          <w:tab w:val="left" w:pos="6663"/>
        </w:tabs>
        <w:ind w:left="426"/>
      </w:pPr>
      <w:r>
        <w:t xml:space="preserve">doklady prokazující splnění profesní způsobilosti podle § 77 odst. 1 ZZVZ jinou osobou, </w:t>
      </w:r>
    </w:p>
    <w:p w14:paraId="53961A0C" w14:textId="77777777" w:rsidR="0035531B" w:rsidRDefault="0035531B" w:rsidP="00C8791F">
      <w:pPr>
        <w:pStyle w:val="Odrka1-1"/>
        <w:tabs>
          <w:tab w:val="left" w:pos="6663"/>
        </w:tabs>
        <w:ind w:left="426"/>
      </w:pPr>
      <w:r>
        <w:t>doklady prokazující splnění chybějící části kvalifikace prostřednictvím jiné osoby a</w:t>
      </w:r>
    </w:p>
    <w:p w14:paraId="4F2CFC33" w14:textId="624450C2" w:rsidR="0099407B" w:rsidRPr="0006499F" w:rsidRDefault="0099407B" w:rsidP="00955C09">
      <w:pPr>
        <w:pStyle w:val="Odrka1-1"/>
        <w:ind w:left="426"/>
        <w:rPr>
          <w:rStyle w:val="Tun9b"/>
        </w:rPr>
      </w:pPr>
      <w:r w:rsidRPr="000E56E5">
        <w:rPr>
          <w:rStyle w:val="Tun9b"/>
        </w:rPr>
        <w:t xml:space="preserve">smlouvu nebo jinou osobou podepsané potvrzení o její existenci, jejímž obsahem je závazek jiné osoby </w:t>
      </w:r>
      <w:r>
        <w:rPr>
          <w:rStyle w:val="Tun9b"/>
        </w:rPr>
        <w:t>k </w:t>
      </w:r>
      <w:r w:rsidRPr="0006499F">
        <w:rPr>
          <w:rStyle w:val="Tun9b"/>
        </w:rPr>
        <w:t>poskytnutí plnění určeného</w:t>
      </w:r>
      <w:r>
        <w:rPr>
          <w:rStyle w:val="Tun9b"/>
        </w:rPr>
        <w:t xml:space="preserve"> k </w:t>
      </w:r>
      <w:r w:rsidRPr="0006499F">
        <w:rPr>
          <w:rStyle w:val="Tun9b"/>
        </w:rPr>
        <w:t>plnění veřejné zakázky nebo</w:t>
      </w:r>
      <w:r>
        <w:rPr>
          <w:rStyle w:val="Tun9b"/>
        </w:rPr>
        <w:t xml:space="preserve"> k </w:t>
      </w:r>
      <w:r w:rsidRPr="0006499F">
        <w:rPr>
          <w:rStyle w:val="Tun9b"/>
        </w:rPr>
        <w:t xml:space="preserve">poskytnutí věcí či práv, s nimiž bude dodavatel oprávněn disponovat </w:t>
      </w:r>
      <w:r>
        <w:rPr>
          <w:rStyle w:val="Tun9b"/>
        </w:rPr>
        <w:t xml:space="preserve">při </w:t>
      </w:r>
      <w:r w:rsidRPr="0006499F">
        <w:rPr>
          <w:rStyle w:val="Tun9b"/>
        </w:rPr>
        <w:t>plnění veřejné zakázky, a</w:t>
      </w:r>
      <w:r>
        <w:rPr>
          <w:rStyle w:val="Tun9b"/>
        </w:rPr>
        <w:t xml:space="preserve"> </w:t>
      </w:r>
      <w:r w:rsidRPr="0006499F">
        <w:rPr>
          <w:rStyle w:val="Tun9b"/>
        </w:rPr>
        <w:t>to alespoň v rozsahu, v jakém jiná osoba prokázala kvalifikaci za dodavatele</w:t>
      </w:r>
      <w:r w:rsidR="00C42CA7">
        <w:rPr>
          <w:rStyle w:val="Tun9b"/>
        </w:rPr>
        <w:t>.</w:t>
      </w:r>
    </w:p>
    <w:p w14:paraId="0BD420B3" w14:textId="71DB1A22" w:rsidR="0099407B" w:rsidRDefault="0099407B" w:rsidP="00955C09">
      <w:pPr>
        <w:pStyle w:val="Odrka1-2-"/>
        <w:ind w:left="709" w:hanging="284"/>
      </w:pPr>
      <w:r>
        <w:t>S</w:t>
      </w:r>
      <w:r w:rsidRPr="00FD2944">
        <w:t>mlouv</w:t>
      </w:r>
      <w:r>
        <w:t>a</w:t>
      </w:r>
      <w:r w:rsidRPr="00FD2944">
        <w:t xml:space="preserve"> nebo potvrzení o její existenci </w:t>
      </w:r>
      <w:r>
        <w:t xml:space="preserve">musí obsahovat </w:t>
      </w:r>
      <w:r w:rsidRPr="0006499F">
        <w:rPr>
          <w:rStyle w:val="Tun9b"/>
        </w:rPr>
        <w:t>konkrétní specifikaci plnění</w:t>
      </w:r>
      <w:r>
        <w:t xml:space="preserve">, které jiná osoba dodavateli k plnění veřejné zakázky poskytne, nebo </w:t>
      </w:r>
      <w:r w:rsidRPr="0006499F">
        <w:rPr>
          <w:rStyle w:val="Tun9b"/>
        </w:rPr>
        <w:t>konkrétní specifikaci věcí</w:t>
      </w:r>
      <w:r>
        <w:t xml:space="preserve"> či práv, s nimiž bude dodavatel oprávněn disponovat v rámci plnění veřejné zakázky. Závazek musí být využitelný a vymahatelný při vlastní realizaci veřejné zakázky, a to v rozsahu, v jakém byla chybějící část kvalifikace dodavatele jinou osobou nahrazena</w:t>
      </w:r>
      <w:r w:rsidR="00DA0443">
        <w:t>;</w:t>
      </w:r>
      <w:r>
        <w:t xml:space="preserve"> </w:t>
      </w:r>
    </w:p>
    <w:p w14:paraId="3A97ED92" w14:textId="77777777" w:rsidR="0010123A" w:rsidRPr="0010123A" w:rsidRDefault="0010123A" w:rsidP="0010123A">
      <w:pPr>
        <w:pStyle w:val="Odrka1-2-"/>
        <w:ind w:left="709" w:hanging="284"/>
      </w:pPr>
      <w:r>
        <w:t>Má se za to, že p</w:t>
      </w:r>
      <w:r w:rsidR="0099407B">
        <w:t xml:space="preserve">ožadavek ohledně předložení smlouvy nebo potvrzení o její existenci, jejímž obsahem je závazek jiné osoby, je splněn, resp. poskytnutí plnění určeného </w:t>
      </w:r>
      <w:r w:rsidR="0099407B">
        <w:lastRenderedPageBreak/>
        <w:t>k plnění veřejné zakázky nebo poskytnutí věcí nebo práv jinou osobou odpovídá rozsahu, v jakém tato osoba prokázala kvalifikaci za dodavatele, pokud</w:t>
      </w:r>
      <w:r w:rsidR="0099407B" w:rsidRPr="0054440D">
        <w:t xml:space="preserve"> </w:t>
      </w:r>
      <w:r w:rsidR="0099407B" w:rsidRPr="00C66878">
        <w:t xml:space="preserve">z obsahu smlouvy nebo potvrzení o její existenci vyplývá závazek jiné osoby plnit veřejnou zakázku </w:t>
      </w:r>
      <w:r w:rsidR="0099407B" w:rsidRPr="00C66878">
        <w:rPr>
          <w:b/>
        </w:rPr>
        <w:t>společně a nerozdílně s dodavatelem</w:t>
      </w:r>
      <w:r w:rsidR="0099407B">
        <w:t xml:space="preserve">. </w:t>
      </w:r>
      <w:r w:rsidRPr="0010123A">
        <w:t>To však neplatí, pokud smlouva nebo potvrzení o její existenci musí splňovat požadavky podle následující odrážky.</w:t>
      </w:r>
    </w:p>
    <w:p w14:paraId="3286459B" w14:textId="07FB21F6" w:rsidR="009E16AD" w:rsidRDefault="0099407B" w:rsidP="00C8791F">
      <w:pPr>
        <w:pStyle w:val="Odrka1-2-"/>
        <w:ind w:left="709" w:hanging="284"/>
      </w:pPr>
      <w:r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Pr="0054440D">
        <w:rPr>
          <w:b/>
          <w:color w:val="000000"/>
        </w:rPr>
        <w:t xml:space="preserve"> </w:t>
      </w:r>
      <w:r>
        <w:rPr>
          <w:b/>
          <w:color w:val="000000"/>
        </w:rPr>
        <w:t xml:space="preserve">ze smlouvy nebo potvrzení o její existenci </w:t>
      </w:r>
      <w:r w:rsidRPr="00E86BE3">
        <w:rPr>
          <w:b/>
          <w:color w:val="000000"/>
        </w:rPr>
        <w:t>vyplývat závazek, že jiná osoba bude vykonávat</w:t>
      </w:r>
      <w:r>
        <w:rPr>
          <w:b/>
          <w:color w:val="000000"/>
        </w:rPr>
        <w:t xml:space="preserve"> služby</w:t>
      </w:r>
      <w:r w:rsidRPr="00E86BE3">
        <w:rPr>
          <w:b/>
          <w:color w:val="000000"/>
        </w:rPr>
        <w:t>, ke kterým se prokazované kritérium kvalifikace vztahuje</w:t>
      </w:r>
      <w:r w:rsidR="00C42CA7">
        <w:rPr>
          <w:rStyle w:val="Tun9b"/>
        </w:rPr>
        <w:t>.</w:t>
      </w:r>
      <w:r>
        <w:t xml:space="preserve"> </w:t>
      </w:r>
    </w:p>
    <w:p w14:paraId="1B115A19" w14:textId="25B882FF" w:rsidR="0099407B" w:rsidRDefault="0099407B" w:rsidP="00D60FC2">
      <w:pPr>
        <w:pStyle w:val="Textbezslovn"/>
        <w:ind w:left="0"/>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Jiná osoba prokazuje základní způsobilost podle § 74 ZZVZ a profesní způsobilost podle § 77 odst. 1 obdobnými doklady, jež je povinen předložit dodavatel. </w:t>
      </w:r>
    </w:p>
    <w:p w14:paraId="49A57E33" w14:textId="77777777" w:rsidR="0035531B" w:rsidRDefault="0035531B" w:rsidP="00C8791F">
      <w:pPr>
        <w:pStyle w:val="Textbezslovn"/>
        <w:tabs>
          <w:tab w:val="left" w:pos="6663"/>
        </w:tabs>
        <w:ind w:left="0"/>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25AFB86D" w:rsidR="0035531B" w:rsidRDefault="0035531B" w:rsidP="001E19C7">
      <w:pPr>
        <w:pStyle w:val="Textbezslovn"/>
        <w:tabs>
          <w:tab w:val="left" w:pos="6663"/>
        </w:tabs>
        <w:spacing w:after="0"/>
        <w:ind w:left="0"/>
      </w:pPr>
      <w:r w:rsidRPr="0013276A">
        <w:t>Dodavatel není oprávněn prokazovat splnění kvalifikace prostřednictvím poddodavatele</w:t>
      </w:r>
      <w:r w:rsidR="00BB4AF2" w:rsidRPr="0013276A">
        <w:t xml:space="preserve"> u </w:t>
      </w:r>
      <w:r w:rsidRPr="0013276A">
        <w:t>těch částí veřejné zakázky,</w:t>
      </w:r>
      <w:r w:rsidR="00BB4AF2" w:rsidRPr="0013276A">
        <w:t xml:space="preserve"> u </w:t>
      </w:r>
      <w:r w:rsidRPr="0013276A">
        <w:t xml:space="preserve">kterých si zadavatel vyhradil ve smyslu § 105 odst. 2 ZZVZ, že musí být plněny vlastními prostředky dodavatele. </w:t>
      </w:r>
      <w:r w:rsidR="00A066DE" w:rsidRPr="0013276A">
        <w:t>Tyto části jsou podrobně specifikovány v čl. 9.3 těchto Pokynů. Toto omezení se nevztahuje na osoby, které s</w:t>
      </w:r>
      <w:r w:rsidR="00852D98">
        <w:t> </w:t>
      </w:r>
      <w:r w:rsidR="00A066DE" w:rsidRPr="00852D98">
        <w:t>dodavatelem tvoří koncern</w:t>
      </w:r>
      <w:r w:rsidR="00C42CA7">
        <w:t xml:space="preserve"> (za splnění podmínek uvedených v čl. 9.3 těchto Pokynů)</w:t>
      </w:r>
      <w:r w:rsidR="00A066DE" w:rsidRPr="00852D98">
        <w:t>. Jejich prostřednictvím dodavatel může za splnění ostatních podmínek dle § 83 ZZVZ prokazovat i tyto části kvalifikace</w:t>
      </w:r>
      <w:r w:rsidRPr="00852D98">
        <w:t>.</w:t>
      </w:r>
    </w:p>
    <w:p w14:paraId="09397027" w14:textId="60D09FC6" w:rsidR="00D11A31" w:rsidRDefault="00D11A31" w:rsidP="00C8791F">
      <w:pPr>
        <w:pStyle w:val="Textbezslovn"/>
        <w:tabs>
          <w:tab w:val="left" w:pos="6663"/>
        </w:tabs>
        <w:spacing w:after="0"/>
        <w:ind w:left="0"/>
      </w:pPr>
    </w:p>
    <w:p w14:paraId="37D2FACA" w14:textId="77777777" w:rsidR="00D11A31" w:rsidRPr="00D11A31" w:rsidRDefault="00D11A31" w:rsidP="00D11A31">
      <w:pPr>
        <w:numPr>
          <w:ilvl w:val="1"/>
          <w:numId w:val="5"/>
        </w:numPr>
        <w:spacing w:after="120"/>
        <w:ind w:left="142" w:hanging="709"/>
        <w:jc w:val="both"/>
        <w:rPr>
          <w:b/>
        </w:rPr>
      </w:pPr>
      <w:r w:rsidRPr="00D11A31">
        <w:rPr>
          <w:b/>
        </w:rPr>
        <w:t>Změny v kvalifikaci účastníka zadávacího řízení</w:t>
      </w:r>
    </w:p>
    <w:p w14:paraId="33EBF006" w14:textId="77777777" w:rsidR="00D11A31" w:rsidRPr="00D11A31" w:rsidRDefault="00D11A31" w:rsidP="00D11A31">
      <w:pPr>
        <w:spacing w:after="120"/>
        <w:ind w:left="142"/>
        <w:jc w:val="both"/>
      </w:pPr>
      <w:r w:rsidRPr="00D11A31">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D63EB72" w14:textId="77777777" w:rsidR="00D11A31" w:rsidRPr="00D11A31" w:rsidRDefault="00D11A31" w:rsidP="00D11A31">
      <w:pPr>
        <w:spacing w:after="0"/>
        <w:ind w:left="142"/>
        <w:jc w:val="both"/>
      </w:pPr>
      <w:r w:rsidRPr="00D11A31">
        <w:t>a) podmínky kvalifikace jsou nadále splněny a</w:t>
      </w:r>
    </w:p>
    <w:p w14:paraId="7D4C6960" w14:textId="77777777" w:rsidR="00D11A31" w:rsidRPr="00D11A31" w:rsidRDefault="00D11A31" w:rsidP="00D11A31">
      <w:pPr>
        <w:spacing w:after="0"/>
        <w:ind w:left="142"/>
        <w:jc w:val="both"/>
      </w:pPr>
      <w:r w:rsidRPr="00D11A31">
        <w:t>b) nedošlo k ovlivnění kritérií hodnocení nabídek.</w:t>
      </w:r>
    </w:p>
    <w:p w14:paraId="7773768B" w14:textId="77777777" w:rsidR="00D11A31" w:rsidRPr="00D11A31" w:rsidRDefault="00D11A31" w:rsidP="00D11A31">
      <w:pPr>
        <w:spacing w:after="0"/>
        <w:ind w:left="142"/>
        <w:jc w:val="both"/>
      </w:pPr>
    </w:p>
    <w:p w14:paraId="23979747" w14:textId="77777777" w:rsidR="00D11A31" w:rsidRPr="00D11A31" w:rsidRDefault="00D11A31" w:rsidP="00D11A31">
      <w:pPr>
        <w:spacing w:after="0"/>
        <w:ind w:left="142"/>
        <w:jc w:val="both"/>
        <w:rPr>
          <w:b/>
        </w:rPr>
      </w:pPr>
      <w:r w:rsidRPr="00D11A31">
        <w:t>Zadavatel může vyloučit účastníka zadávacího řízení, pokud prokáže, že účastník zadávacího řízení nesplnil povinnost podle předchozího odstavce.</w:t>
      </w:r>
    </w:p>
    <w:p w14:paraId="3E8E4FF6" w14:textId="77777777" w:rsidR="00D11A31" w:rsidRDefault="00D11A31" w:rsidP="00C8791F">
      <w:pPr>
        <w:pStyle w:val="Textbezslovn"/>
        <w:tabs>
          <w:tab w:val="left" w:pos="6663"/>
        </w:tabs>
        <w:spacing w:after="0"/>
        <w:ind w:left="0"/>
      </w:pPr>
    </w:p>
    <w:p w14:paraId="512D04B7" w14:textId="77777777" w:rsidR="0035531B" w:rsidRDefault="0035531B" w:rsidP="00C8791F">
      <w:pPr>
        <w:pStyle w:val="Nadpis1-1"/>
        <w:tabs>
          <w:tab w:val="left" w:pos="6663"/>
        </w:tabs>
        <w:ind w:left="0"/>
        <w:jc w:val="both"/>
      </w:pPr>
      <w:bookmarkStart w:id="13" w:name="_Toc178583597"/>
      <w:r>
        <w:t>DALŠÍ INFORMACE/DOKUMENTY PŘEDKLÁDANÉ DODAVATELEM</w:t>
      </w:r>
      <w:r w:rsidR="00092CC9">
        <w:t xml:space="preserve"> v </w:t>
      </w:r>
      <w:r>
        <w:t>NABÍDCE</w:t>
      </w:r>
      <w:bookmarkEnd w:id="13"/>
    </w:p>
    <w:p w14:paraId="471ABF0B" w14:textId="77777777" w:rsidR="0035531B" w:rsidRDefault="00A066DE" w:rsidP="001E19C7">
      <w:pPr>
        <w:pStyle w:val="Text1-1"/>
        <w:tabs>
          <w:tab w:val="left" w:pos="6663"/>
        </w:tabs>
        <w:ind w:left="0"/>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0F52F758" w:rsidR="0035531B" w:rsidRDefault="00A066DE" w:rsidP="001E19C7">
      <w:pPr>
        <w:pStyle w:val="Odrka1-1"/>
        <w:tabs>
          <w:tab w:val="left" w:pos="6663"/>
        </w:tabs>
        <w:ind w:left="0"/>
      </w:pPr>
      <w:r w:rsidRPr="00A066DE">
        <w:t xml:space="preserve">Dokument obsahující informace o dodavateli, včetně prohlášení o akceptaci vzorové </w:t>
      </w:r>
      <w:r w:rsidR="00C42CA7">
        <w:t xml:space="preserve">Rámcové dohody </w:t>
      </w:r>
      <w:r w:rsidRPr="00A066DE">
        <w:t>a jejích příloh. Tento dokument bude předložen ve formě formuláře obsaženého v Příloze č. 1 těchto Pokynů</w:t>
      </w:r>
      <w:r w:rsidR="0035531B">
        <w:t>.</w:t>
      </w:r>
      <w:r w:rsidR="008E5D9D">
        <w:t xml:space="preserve"> </w:t>
      </w:r>
      <w:r w:rsidR="00EA69BF">
        <w:t>Zadavatel stanovuje zadávací podmínku, že n</w:t>
      </w:r>
      <w:r w:rsidR="009717D4" w:rsidRPr="004B09BF">
        <w:t xml:space="preserve">abídka účastníka </w:t>
      </w:r>
      <w:r w:rsidR="009717D4">
        <w:t xml:space="preserve">zadávacího </w:t>
      </w:r>
      <w:r w:rsidR="009717D4" w:rsidRPr="004B09BF">
        <w:t xml:space="preserve">řízení musí být mj. i v souladu se zákonem </w:t>
      </w:r>
      <w:r w:rsidR="009717D4">
        <w:t>č</w:t>
      </w:r>
      <w:r w:rsidR="009717D4" w:rsidRPr="000D22AD">
        <w:t>.</w:t>
      </w:r>
      <w:r w:rsidR="00852D98">
        <w:t> </w:t>
      </w:r>
      <w:r w:rsidR="009717D4" w:rsidRPr="000D22AD">
        <w:t>159/2006 Sb., o střetu zájmů, ve znění pozdějších předpisů</w:t>
      </w:r>
      <w:r w:rsidR="009717D4" w:rsidRPr="004B09BF">
        <w:t xml:space="preserve"> </w:t>
      </w:r>
      <w:r w:rsidR="009717D4">
        <w:t>(dále jen „</w:t>
      </w:r>
      <w:r w:rsidR="009717D4" w:rsidRPr="00C8791F">
        <w:rPr>
          <w:b/>
        </w:rPr>
        <w:t>zákon o</w:t>
      </w:r>
      <w:r w:rsidR="00852D98" w:rsidRPr="00C8791F">
        <w:rPr>
          <w:b/>
        </w:rPr>
        <w:t> </w:t>
      </w:r>
      <w:r w:rsidR="009717D4" w:rsidRPr="00C8791F">
        <w:rPr>
          <w:b/>
        </w:rPr>
        <w:t>střetu zájmů</w:t>
      </w:r>
      <w:r w:rsidR="009717D4">
        <w:t>“)</w:t>
      </w:r>
      <w:r w:rsidR="00625194" w:rsidRPr="00625194">
        <w:t xml:space="preserve"> </w:t>
      </w:r>
      <w:r w:rsidR="00625194">
        <w:t xml:space="preserve">a zadavatel </w:t>
      </w:r>
      <w:r w:rsidR="00625194" w:rsidRPr="00895982">
        <w:t xml:space="preserve">požaduje, aby dodavatel a </w:t>
      </w:r>
      <w:r w:rsidR="00625194">
        <w:t xml:space="preserve">každý </w:t>
      </w:r>
      <w:r w:rsidR="00625194" w:rsidRPr="00895982">
        <w:t xml:space="preserve">jeho poddodavatel, prostřednictvím kterého prokazuje kvalifikaci, nebyli ve střetu zájmů dle § 4b </w:t>
      </w:r>
      <w:r w:rsidR="00625194">
        <w:t>z</w:t>
      </w:r>
      <w:r w:rsidR="00625194" w:rsidRPr="00895982">
        <w:t>ákona o střetu zájmů</w:t>
      </w:r>
      <w:r w:rsidR="009717D4">
        <w:t xml:space="preserve">. Součástí formuláře </w:t>
      </w:r>
      <w:r w:rsidR="009717D4" w:rsidRPr="00B71CC3">
        <w:t>obsaženého v Příloze č. 1 t</w:t>
      </w:r>
      <w:r w:rsidR="009717D4">
        <w:t xml:space="preserve">ěchto Pokynů proto bude </w:t>
      </w:r>
      <w:r w:rsidR="009717D4" w:rsidRPr="000D22AD">
        <w:t xml:space="preserve">prohlášení ke střetu zájmů ve smyslu ustanovení § 4b zákona </w:t>
      </w:r>
      <w:r w:rsidR="009717D4">
        <w:t>o</w:t>
      </w:r>
      <w:r w:rsidR="009717D4" w:rsidRPr="000D22AD">
        <w:t xml:space="preserve"> střetu zájmů</w:t>
      </w:r>
      <w:r w:rsidR="009717D4">
        <w:t>.</w:t>
      </w:r>
    </w:p>
    <w:p w14:paraId="27993C95" w14:textId="60496A7D" w:rsidR="0035531B" w:rsidRDefault="00A066DE" w:rsidP="001E19C7">
      <w:pPr>
        <w:pStyle w:val="Odrka1-1"/>
        <w:tabs>
          <w:tab w:val="left" w:pos="6663"/>
        </w:tabs>
        <w:ind w:left="0"/>
      </w:pPr>
      <w:r w:rsidRPr="00A066DE">
        <w:t xml:space="preserve">Seznam poddodavatelů, pokud jsou dodavateli známi, s uvedením těch částí veřejné zakázky, které bude každý z poddodavatelů plnit. Tyto informace budou předloženy ve formě formuláře </w:t>
      </w:r>
      <w:r w:rsidRPr="00A066DE">
        <w:lastRenderedPageBreak/>
        <w:t>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w:t>
      </w:r>
      <w:r w:rsidR="00852D98">
        <w:t> </w:t>
      </w:r>
      <w:r w:rsidRPr="00A066DE">
        <w:t>dodavatelem koncern</w:t>
      </w:r>
      <w:r w:rsidR="0035531B">
        <w:t>.</w:t>
      </w:r>
    </w:p>
    <w:p w14:paraId="605F99B9" w14:textId="77777777" w:rsidR="00280856" w:rsidRDefault="00633ADD" w:rsidP="00633ADD">
      <w:pPr>
        <w:pStyle w:val="Odrka1-1"/>
        <w:tabs>
          <w:tab w:val="left" w:pos="6663"/>
        </w:tabs>
        <w:ind w:left="0"/>
      </w:pPr>
      <w:r>
        <w:t xml:space="preserve">Doklady </w:t>
      </w:r>
      <w:r w:rsidRPr="00A066DE">
        <w:t>za účelem hodnocení</w:t>
      </w:r>
      <w:r w:rsidRPr="000919CA">
        <w:t xml:space="preserve"> </w:t>
      </w:r>
      <w:r>
        <w:t>dílčího hodnotícího kritéria Zkušenosti nebo počet osob navíc u vybraných členů odborného personálu dodavatele</w:t>
      </w:r>
      <w:r w:rsidRPr="00A066DE">
        <w:t xml:space="preserve">, tj. </w:t>
      </w:r>
      <w:r>
        <w:t>Seznam údajů hodnocených členů odborného personálu dodavatele předložený v nabídce ve formě obsažené v Příloze č. 9 těchto Pokynů včetně zadavatelem požadovaných dokladů, jež mají být k tomuto seznamu přiloženy (požadavky jsou podrobně uvedeny v čl. 16 těchto Pokynů)</w:t>
      </w:r>
      <w:r w:rsidR="00280856">
        <w:t>.</w:t>
      </w:r>
    </w:p>
    <w:p w14:paraId="0FCFBCD1" w14:textId="1A809979" w:rsidR="00280856" w:rsidRPr="00280856" w:rsidRDefault="00633ADD">
      <w:pPr>
        <w:pStyle w:val="Odrka1-1"/>
        <w:tabs>
          <w:tab w:val="left" w:pos="6663"/>
        </w:tabs>
        <w:ind w:left="0"/>
      </w:pPr>
      <w:r>
        <w:t xml:space="preserve"> </w:t>
      </w:r>
      <w:r w:rsidR="00280856" w:rsidRPr="00280856">
        <w:t xml:space="preserve">Dodavatel ve své nabídce uvede požadavek na výluky (omezení provozování dráhy) pro provedení </w:t>
      </w:r>
      <w:r w:rsidR="007A6719">
        <w:t xml:space="preserve">geometrického zaměření </w:t>
      </w:r>
      <w:r w:rsidR="00280856" w:rsidRPr="00280856">
        <w:t>nebo uvede, že výluky na t</w:t>
      </w:r>
      <w:r w:rsidR="00F36F16">
        <w:t>oto geometrické zam</w:t>
      </w:r>
      <w:r w:rsidR="00F848C9">
        <w:t>ě</w:t>
      </w:r>
      <w:r w:rsidR="00F36F16">
        <w:t>ření</w:t>
      </w:r>
      <w:r w:rsidR="00280856" w:rsidRPr="00280856">
        <w:t xml:space="preserve"> nepožaduje. </w:t>
      </w:r>
    </w:p>
    <w:p w14:paraId="5795D16B" w14:textId="1FC93BD7" w:rsidR="00C42CA7" w:rsidRDefault="00404ACA" w:rsidP="00C8791F">
      <w:pPr>
        <w:pStyle w:val="Odrka1-1"/>
        <w:tabs>
          <w:tab w:val="left" w:pos="6663"/>
        </w:tabs>
        <w:ind w:left="0"/>
      </w:pPr>
      <w:r>
        <w:t xml:space="preserve">Dodavatel je povinen předložit ve své nabídce </w:t>
      </w:r>
      <w:r w:rsidR="00DF7AFB" w:rsidRPr="00DF7AFB">
        <w:t>čestné prohlášení o splnění podmínek v souvislosti s mezinárodními sankcemi zpracované ve formě formuláře dle Přílohy č. 10 těchto Pokynů.</w:t>
      </w:r>
    </w:p>
    <w:p w14:paraId="0EF5D97C" w14:textId="77777777" w:rsidR="0035531B" w:rsidRDefault="0035531B" w:rsidP="00C8791F">
      <w:pPr>
        <w:pStyle w:val="Text1-1"/>
        <w:tabs>
          <w:tab w:val="left" w:pos="6663"/>
        </w:tabs>
        <w:ind w:left="0"/>
      </w:pPr>
      <w:r>
        <w:t>Podání nabídky společně několika dodavateli:</w:t>
      </w:r>
    </w:p>
    <w:p w14:paraId="08A520AC" w14:textId="77777777" w:rsidR="00A066DE" w:rsidRDefault="00A066DE" w:rsidP="00C8791F">
      <w:pPr>
        <w:pStyle w:val="Odrka1-1"/>
        <w:tabs>
          <w:tab w:val="left" w:pos="6663"/>
        </w:tabs>
        <w:ind w:left="0"/>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49216EA3" w:rsidR="00A066DE" w:rsidRDefault="00A066DE" w:rsidP="00C8791F">
      <w:pPr>
        <w:pStyle w:val="Odrka1-1"/>
        <w:tabs>
          <w:tab w:val="left" w:pos="6663"/>
        </w:tabs>
        <w:ind w:left="0"/>
      </w:pPr>
      <w:r>
        <w:t>Podává-li nabídku více osob společně, jsou povinni doložit v nabídce, že všichni tito dodavatelé (společníci) budou vůči zadavateli a jakýmkoliv třetím osobám z</w:t>
      </w:r>
      <w:r w:rsidR="00852D98">
        <w:t> </w:t>
      </w:r>
      <w:r>
        <w:t>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3BED2896" w:rsidR="00A066DE" w:rsidRDefault="00A066DE" w:rsidP="004A49E9">
      <w:pPr>
        <w:pStyle w:val="Odrka1-1"/>
        <w:tabs>
          <w:tab w:val="left" w:pos="6663"/>
        </w:tabs>
        <w:ind w:left="0"/>
      </w:pPr>
      <w:r>
        <w:t xml:space="preserve">Jeden ze společníků bude ve výše uvedené smlouvě či jiném dokumentu uveden jako vedoucí společník (Vedoucí </w:t>
      </w:r>
      <w:r w:rsidR="009033FD">
        <w:t>Zhotovitel</w:t>
      </w:r>
      <w:r>
        <w:t xml:space="preserve"> ve smyslu </w:t>
      </w:r>
      <w:r w:rsidR="00DC5198">
        <w:t>Rámcové dohody</w:t>
      </w:r>
      <w:r>
        <w:t xml:space="preserve">). Vedoucí společník musí být oprávněn ve věcech </w:t>
      </w:r>
      <w:r w:rsidR="002877EB">
        <w:t xml:space="preserve">Rámcové dohody </w:t>
      </w:r>
      <w:r>
        <w:t>zastupovat každého ze společníků, jakož i</w:t>
      </w:r>
      <w:r w:rsidR="00852D98">
        <w:t> </w:t>
      </w:r>
      <w:r>
        <w:t>všechny společníky společně a je oprávněn rovněž za ně přijímat pokyny a platby od zadavatele</w:t>
      </w:r>
      <w:r w:rsidR="002877EB">
        <w:t xml:space="preserve"> (Objednatele ve smyslu Rámcové dohody)</w:t>
      </w:r>
      <w:r w:rsidR="00DC5198">
        <w:t>.</w:t>
      </w:r>
      <w:r>
        <w:t xml:space="preserve">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w:t>
      </w:r>
      <w:r w:rsidR="002877EB">
        <w:t>Rámcové dohody</w:t>
      </w:r>
      <w:r>
        <w:t>.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51B13CB9" w:rsidR="0035531B" w:rsidRDefault="00A066DE" w:rsidP="004A49E9">
      <w:pPr>
        <w:pStyle w:val="Odrka1-1"/>
        <w:tabs>
          <w:tab w:val="left" w:pos="6663"/>
        </w:tabs>
        <w:ind w:left="0"/>
      </w:pPr>
      <w:r w:rsidRPr="00A066DE">
        <w:rPr>
          <w:b/>
        </w:rPr>
        <w:t xml:space="preserve">Zadavatel doporučuje, aby za vedoucího účastníka byl označen dodavatel, pod jehož registrací bude nabídka v elektronickém nástroji E-ZAK podávána. Bez ohledu na to si však zadavatel vyhrazuje právo v průběhu </w:t>
      </w:r>
      <w:r w:rsidR="002877EB">
        <w:rPr>
          <w:b/>
        </w:rPr>
        <w:t>zadávacího</w:t>
      </w:r>
      <w:r w:rsidR="002877EB" w:rsidRPr="00A066DE">
        <w:rPr>
          <w:b/>
        </w:rPr>
        <w:t xml:space="preserve"> </w:t>
      </w:r>
      <w:r w:rsidRPr="00A066DE">
        <w:rPr>
          <w:b/>
        </w:rPr>
        <w:t>řízení komunikovat pouze s dodavatelem, pod jehož registrací byla nabídka podána.</w:t>
      </w:r>
      <w:r>
        <w:t xml:space="preserve"> Komunikace mezi zadavatelem a společníky, kteří podávají společnou nabídku, potom bude v takovém případě probíhat </w:t>
      </w:r>
      <w:r>
        <w:lastRenderedPageBreak/>
        <w:t xml:space="preserve">prostřednictvím tohoto společníka. Veškerá právní jednání budou považována za </w:t>
      </w:r>
      <w:r w:rsidR="00BA6688">
        <w:t>doručená,</w:t>
      </w:r>
      <w:r>
        <w:t xml:space="preserve"> resp. odeslaná okamžikem doručení, resp. odeslání tomuto společníkovi</w:t>
      </w:r>
      <w:r w:rsidR="0035531B">
        <w:t>.</w:t>
      </w:r>
    </w:p>
    <w:p w14:paraId="3825A898" w14:textId="77777777" w:rsidR="0035531B" w:rsidRPr="00164C5E" w:rsidRDefault="0035531B" w:rsidP="00C8791F">
      <w:pPr>
        <w:pStyle w:val="Text1-1"/>
        <w:tabs>
          <w:tab w:val="left" w:pos="6663"/>
        </w:tabs>
        <w:ind w:left="0"/>
        <w:rPr>
          <w:rStyle w:val="Tun9b"/>
        </w:rPr>
      </w:pPr>
      <w:r w:rsidRPr="00164C5E">
        <w:rPr>
          <w:rStyle w:val="Tun9b"/>
        </w:rPr>
        <w:t>Poddodavatelské omezení</w:t>
      </w:r>
    </w:p>
    <w:p w14:paraId="6154A676" w14:textId="53EE8E2F" w:rsidR="007B1585" w:rsidRPr="00164C5E" w:rsidRDefault="00852D98" w:rsidP="00C8791F">
      <w:pPr>
        <w:pStyle w:val="Odrka1-1"/>
        <w:tabs>
          <w:tab w:val="left" w:pos="6663"/>
        </w:tabs>
        <w:ind w:left="0"/>
      </w:pPr>
      <w:r w:rsidRPr="00164C5E">
        <w:t>Zadavatel si dle § 105 odst. 2 ZZVZ vyhrazuje požadavek, že níže uvedené významné činnosti při plnění veřejné zakázky musí být plněny přímo vybraným dodavatelem (resp. některým z dodavatelů, kteří případně podali nabídku v rámci společné účasti), takže části plnění veřejné zakázky věcně odpovídající níže uvedeným oborům či činnostem musí být prováděny vlastními prostředky dodavatele:</w:t>
      </w:r>
    </w:p>
    <w:p w14:paraId="7B5925FE" w14:textId="42E61F17" w:rsidR="00EF4867" w:rsidRPr="00646FE6" w:rsidRDefault="00087A95" w:rsidP="0086024A">
      <w:pPr>
        <w:pStyle w:val="Odrka1-2-"/>
        <w:tabs>
          <w:tab w:val="clear" w:pos="1531"/>
          <w:tab w:val="left" w:pos="6663"/>
        </w:tabs>
        <w:spacing w:after="0"/>
        <w:ind w:left="426" w:hanging="284"/>
      </w:pPr>
      <w:r>
        <w:t>v</w:t>
      </w:r>
      <w:r w:rsidR="00EF4867" w:rsidRPr="00646FE6">
        <w:t xml:space="preserve">ýkon </w:t>
      </w:r>
      <w:r w:rsidR="002877EB" w:rsidRPr="00646FE6">
        <w:t xml:space="preserve">činnosti </w:t>
      </w:r>
      <w:r w:rsidR="0004348E">
        <w:t xml:space="preserve">člena </w:t>
      </w:r>
      <w:r>
        <w:t>odborného personálu ve funkci v</w:t>
      </w:r>
      <w:r w:rsidR="00EF4867" w:rsidRPr="00646FE6">
        <w:t>edoucí týmu;</w:t>
      </w:r>
    </w:p>
    <w:p w14:paraId="2AF9B5EB" w14:textId="11438B00" w:rsidR="00F413AF" w:rsidRPr="00646FE6" w:rsidRDefault="00087A95" w:rsidP="0086024A">
      <w:pPr>
        <w:pStyle w:val="Odrka1-2-"/>
        <w:tabs>
          <w:tab w:val="clear" w:pos="1531"/>
          <w:tab w:val="left" w:pos="6663"/>
        </w:tabs>
        <w:spacing w:after="0"/>
        <w:ind w:left="426" w:hanging="284"/>
      </w:pPr>
      <w:r>
        <w:t>v</w:t>
      </w:r>
      <w:r w:rsidR="00F413AF" w:rsidRPr="00646FE6">
        <w:t xml:space="preserve">ýkon činnosti </w:t>
      </w:r>
      <w:r w:rsidR="0004348E">
        <w:t xml:space="preserve">člena </w:t>
      </w:r>
      <w:r>
        <w:t>odborného personálu ve funkci z</w:t>
      </w:r>
      <w:r w:rsidR="00F413AF" w:rsidRPr="00646FE6">
        <w:t>ástupce vedoucího týmu</w:t>
      </w:r>
      <w:r w:rsidR="00276AED">
        <w:t>;</w:t>
      </w:r>
    </w:p>
    <w:p w14:paraId="09F35C23" w14:textId="3EA3D639" w:rsidR="00164C5E" w:rsidRPr="00646FE6" w:rsidRDefault="00087A95" w:rsidP="0086024A">
      <w:pPr>
        <w:pStyle w:val="Odrka1-2-"/>
        <w:tabs>
          <w:tab w:val="clear" w:pos="1531"/>
          <w:tab w:val="left" w:pos="6663"/>
        </w:tabs>
        <w:spacing w:after="0"/>
        <w:ind w:left="426" w:hanging="284"/>
      </w:pPr>
      <w:r>
        <w:t>v</w:t>
      </w:r>
      <w:r w:rsidR="00164C5E" w:rsidRPr="00646FE6">
        <w:t xml:space="preserve">ýkon </w:t>
      </w:r>
      <w:r w:rsidR="002877EB" w:rsidRPr="00646FE6">
        <w:t xml:space="preserve">činnosti </w:t>
      </w:r>
      <w:r w:rsidR="0004348E">
        <w:t xml:space="preserve">člena </w:t>
      </w:r>
      <w:r>
        <w:t>odborného personálu ve funkci a</w:t>
      </w:r>
      <w:r w:rsidR="00164C5E" w:rsidRPr="00646FE6">
        <w:t>utorizovaného zeměměři</w:t>
      </w:r>
      <w:r w:rsidR="00107B51">
        <w:t>c</w:t>
      </w:r>
      <w:r w:rsidR="00164C5E" w:rsidRPr="00646FE6">
        <w:t xml:space="preserve">kého inženýra </w:t>
      </w:r>
      <w:r w:rsidR="00417A23">
        <w:t>– specialist</w:t>
      </w:r>
      <w:r>
        <w:t>a</w:t>
      </w:r>
      <w:r w:rsidR="00417A23">
        <w:t xml:space="preserve"> na zpracování geometrických plánů </w:t>
      </w:r>
      <w:r w:rsidR="00164C5E" w:rsidRPr="00646FE6">
        <w:t>I</w:t>
      </w:r>
      <w:r w:rsidR="002877EB" w:rsidRPr="00646FE6">
        <w:t>;</w:t>
      </w:r>
    </w:p>
    <w:p w14:paraId="70CB5E23" w14:textId="19E28C39" w:rsidR="00EF4867" w:rsidRPr="00646FE6" w:rsidRDefault="00087A95" w:rsidP="0086024A">
      <w:pPr>
        <w:pStyle w:val="Odrka1-2-"/>
        <w:tabs>
          <w:tab w:val="clear" w:pos="1531"/>
          <w:tab w:val="left" w:pos="6663"/>
        </w:tabs>
        <w:spacing w:after="0"/>
        <w:ind w:left="426" w:hanging="284"/>
      </w:pPr>
      <w:r>
        <w:t>v</w:t>
      </w:r>
      <w:r w:rsidR="00EF4867" w:rsidRPr="00646FE6">
        <w:t>ýkon</w:t>
      </w:r>
      <w:r w:rsidR="00EC5FBA" w:rsidRPr="00646FE6">
        <w:t xml:space="preserve"> </w:t>
      </w:r>
      <w:r w:rsidR="002877EB" w:rsidRPr="00646FE6">
        <w:t xml:space="preserve">činnosti </w:t>
      </w:r>
      <w:r w:rsidR="0004348E">
        <w:t xml:space="preserve">člena </w:t>
      </w:r>
      <w:r>
        <w:t>odborného personálu ve funkci s</w:t>
      </w:r>
      <w:r w:rsidR="00EF4867" w:rsidRPr="00646FE6">
        <w:t>pecialisty na inženýrskou činnost</w:t>
      </w:r>
      <w:r w:rsidR="00164C5E" w:rsidRPr="00646FE6">
        <w:t xml:space="preserve"> I</w:t>
      </w:r>
      <w:r w:rsidR="00EF4867" w:rsidRPr="00646FE6">
        <w:t>.</w:t>
      </w:r>
    </w:p>
    <w:p w14:paraId="1F1FE941" w14:textId="35BCF225" w:rsidR="002877EB" w:rsidRDefault="002877EB" w:rsidP="00C8791F">
      <w:pPr>
        <w:pStyle w:val="Odrka1-1"/>
        <w:tabs>
          <w:tab w:val="left" w:pos="6663"/>
        </w:tabs>
        <w:spacing w:before="120"/>
        <w:ind w:left="0"/>
      </w:pPr>
      <w:r w:rsidRPr="00F423D1">
        <w:t xml:space="preserve">Za vybraného dodavatele se pro účely </w:t>
      </w:r>
      <w:r>
        <w:t>tohoto článku</w:t>
      </w:r>
      <w:r w:rsidRPr="00F423D1">
        <w:t xml:space="preserve"> považuje i osoba, která je členem téhož koncernu jako účastník zadávacího řízení, jestliže tato osoba nepodala v témže zadávacím řízení nabídku samostatně nebo společně s jinými dodavateli a splňuje základní způsobilost podle § 74</w:t>
      </w:r>
      <w:r>
        <w:t xml:space="preserve"> ZZVZ</w:t>
      </w:r>
      <w:r w:rsidRPr="00F423D1">
        <w:t>.</w:t>
      </w:r>
    </w:p>
    <w:p w14:paraId="43037015" w14:textId="6D53CAC9" w:rsidR="00852D98" w:rsidRPr="00C8791F" w:rsidRDefault="00852D98" w:rsidP="00C8791F">
      <w:pPr>
        <w:pStyle w:val="Odrka1-1"/>
        <w:tabs>
          <w:tab w:val="left" w:pos="6663"/>
        </w:tabs>
        <w:spacing w:before="120"/>
        <w:ind w:left="0"/>
      </w:pPr>
      <w:r w:rsidRPr="007F4677">
        <w:t>Vlastními prostředky se rozumí</w:t>
      </w:r>
      <w:r w:rsidR="00ED7E97" w:rsidRPr="007F4677">
        <w:t xml:space="preserve">, že dodavatel disponuje </w:t>
      </w:r>
      <w:r w:rsidR="00ED7E97" w:rsidRPr="003734C6">
        <w:t xml:space="preserve">stroji, zařízeními, materiály </w:t>
      </w:r>
      <w:r w:rsidRPr="003734C6">
        <w:t xml:space="preserve">a </w:t>
      </w:r>
      <w:r w:rsidR="00ED7E97" w:rsidRPr="003734C6">
        <w:t xml:space="preserve">lidskými </w:t>
      </w:r>
      <w:r w:rsidRPr="003734C6">
        <w:t>zdroj</w:t>
      </w:r>
      <w:r w:rsidR="00ED7E97" w:rsidRPr="003734C6">
        <w:t>i</w:t>
      </w:r>
      <w:r w:rsidRPr="003734C6">
        <w:t xml:space="preserve"> </w:t>
      </w:r>
      <w:r w:rsidR="00EF4867" w:rsidRPr="003734C6">
        <w:t>nezbytn</w:t>
      </w:r>
      <w:r w:rsidR="00ED7E97" w:rsidRPr="003734C6">
        <w:t>ými</w:t>
      </w:r>
      <w:r w:rsidR="00EF4867" w:rsidRPr="003734C6">
        <w:t xml:space="preserve"> k provedení příslušné části Díla. </w:t>
      </w:r>
      <w:r w:rsidR="00ED7E97" w:rsidRPr="003734C6">
        <w:t>Pod pojmem disponovat se rozumí, že dodavatel nebo osoby tvořící s ním koncern mají stroje, zařízení a materiály ve vlastnictví nebo jsou oprávněni s nimi nakládat na základě jiného právního důvodu a lidské zdroje má dodavatel zajištěné osobami, které jsou k dodavateli nebo osobám tvořícím</w:t>
      </w:r>
      <w:r w:rsidR="00ED7E97" w:rsidRPr="007F4677">
        <w:t xml:space="preserve"> s dodavatelem koncern </w:t>
      </w:r>
      <w:r w:rsidR="00ED7E97" w:rsidRPr="007F4677">
        <w:rPr>
          <w:rFonts w:ascii="Verdana" w:hAnsi="Verdana" w:cs="Verdana"/>
        </w:rPr>
        <w:t xml:space="preserve">v pracovněprávním vztahu. </w:t>
      </w:r>
      <w:r w:rsidRPr="007F4677">
        <w:t xml:space="preserve">Za práce provedené vlastními prostředky se považují i práce provedené osobami, které společně s </w:t>
      </w:r>
      <w:r w:rsidR="009210F4">
        <w:t>d</w:t>
      </w:r>
      <w:r w:rsidR="00355283">
        <w:t>odavatel</w:t>
      </w:r>
      <w:r w:rsidRPr="007F4677">
        <w:t>em tvoří koncern ve smyslu § 79 zákona č.</w:t>
      </w:r>
      <w:r w:rsidR="00ED7E97" w:rsidRPr="007F4677">
        <w:t> </w:t>
      </w:r>
      <w:r w:rsidRPr="007F4677">
        <w:t>90/2012, o obchodních společnostech a družstvech (zákon o obchodních korporacích)</w:t>
      </w:r>
      <w:r w:rsidR="009210F4">
        <w:t>, ve znění pozdějších předpisů.</w:t>
      </w:r>
    </w:p>
    <w:p w14:paraId="75EFBB3B" w14:textId="42976B0B" w:rsidR="00852D98" w:rsidRDefault="00852D98" w:rsidP="00B53D46">
      <w:pPr>
        <w:pStyle w:val="Odrka1-1"/>
        <w:tabs>
          <w:tab w:val="left" w:pos="6663"/>
        </w:tabs>
        <w:ind w:left="0"/>
      </w:pPr>
      <w:r w:rsidRPr="00CD1C73">
        <w:t xml:space="preserve">Výše uvedené vyhrazené části plnění veřejné zakázky jsou tvořeny činnostmi, jejichž plnění má zásadní vliv na kvalitu a rozsah zadavatelem požadovaných prací, tj. zadavatel je považuje za zásadní z pohledu realizace veřejné zakázky. Vyhrazená plnění mají zásadní vliv na </w:t>
      </w:r>
      <w:r w:rsidR="00ED7E97">
        <w:t xml:space="preserve">řádné provedení majetkoprávního vypořádání, jež má zadavateli umožnit zahájení stavebních prací na předmětné </w:t>
      </w:r>
      <w:r w:rsidR="009210F4">
        <w:t>S</w:t>
      </w:r>
      <w:r w:rsidR="00ED7E97">
        <w:t>tavbě dráhy.</w:t>
      </w:r>
      <w:r w:rsidRPr="00CD1C73">
        <w:t xml:space="preserve"> Protože osobou zaručující ve vztahu k zadavateli naplnění koordinace </w:t>
      </w:r>
      <w:r w:rsidR="00ED7E97">
        <w:t xml:space="preserve">jednotlivých </w:t>
      </w:r>
      <w:r w:rsidRPr="00CD1C73">
        <w:t xml:space="preserve">profesí je přímo </w:t>
      </w:r>
      <w:r w:rsidR="002877EB">
        <w:t>d</w:t>
      </w:r>
      <w:r w:rsidR="00355283">
        <w:t>odavatel</w:t>
      </w:r>
      <w:r w:rsidRPr="00CD1C73">
        <w:t xml:space="preserve"> (nikoliv jeho poddodavatel</w:t>
      </w:r>
      <w:r w:rsidR="00ED7E97">
        <w:t>é</w:t>
      </w:r>
      <w:r w:rsidRPr="00CD1C73">
        <w:t xml:space="preserve">), požaduje zadavatel, aby plnění vyhrazené části zakázky nebylo plněno poddodavatelem, ale </w:t>
      </w:r>
      <w:r w:rsidR="00ED7E97">
        <w:t xml:space="preserve">přímo </w:t>
      </w:r>
      <w:r w:rsidRPr="00CD1C73">
        <w:t xml:space="preserve">dodavatelem, vůči kterému může zadavatel na základě uzavřené </w:t>
      </w:r>
      <w:r w:rsidR="002877EB">
        <w:t>Rámcové dohody</w:t>
      </w:r>
      <w:r w:rsidRPr="00CD1C73">
        <w:t xml:space="preserve"> uplatňovat přímý vliv</w:t>
      </w:r>
      <w:r>
        <w:t>.</w:t>
      </w:r>
    </w:p>
    <w:p w14:paraId="5E1339FA" w14:textId="45F25FBC" w:rsidR="00FA185C" w:rsidRPr="00FA185C" w:rsidRDefault="00852D98" w:rsidP="00FA185C">
      <w:pPr>
        <w:pStyle w:val="Odrka1-1"/>
        <w:tabs>
          <w:tab w:val="left" w:pos="6663"/>
        </w:tabs>
        <w:ind w:left="0"/>
      </w:pPr>
      <w:r w:rsidRPr="00CD1C73">
        <w:t>Zadavatel v souladu se ZZVZ a s účelem zadavatelem provedené výhrady uvedené výše v tomto článku 9.3 označuje níže ty požadavky na prokázání kvalifikace, které svým obsahem odpovídají rozsahu, v němž je plnění veřejné zakázky postupem dle § 105 odst. 2 ZZVZ vyhrazeno. Splnění těchto požadavků na prokázání kvalifikace tedy nesmí být postupem dle §</w:t>
      </w:r>
      <w:r w:rsidR="009210F4">
        <w:t> </w:t>
      </w:r>
      <w:r w:rsidRPr="00CD1C73">
        <w:t xml:space="preserve">83 ZZVZ prokazováno prostřednictvím </w:t>
      </w:r>
      <w:r w:rsidR="00FA185C" w:rsidRPr="00FA185C">
        <w:t>poddodavatele, resp. osoby, která nemůže plnit činnosti při plnění veřejné zakázky vyhrazené výše v tomto článku:</w:t>
      </w:r>
    </w:p>
    <w:p w14:paraId="0FAC68A2" w14:textId="77777777" w:rsidR="000014D4" w:rsidRPr="00EB6DB9" w:rsidRDefault="00852D98" w:rsidP="00EB6DB9">
      <w:pPr>
        <w:pStyle w:val="Odrka1-1"/>
        <w:numPr>
          <w:ilvl w:val="0"/>
          <w:numId w:val="23"/>
        </w:numPr>
        <w:tabs>
          <w:tab w:val="left" w:pos="6663"/>
        </w:tabs>
        <w:ind w:left="284"/>
      </w:pPr>
      <w:r w:rsidRPr="00EB6DB9">
        <w:t>profesní způsobilost týkající se oprávnění k podnikání v rozsahu živnost</w:t>
      </w:r>
      <w:r w:rsidR="000014D4" w:rsidRPr="00EB6DB9">
        <w:t xml:space="preserve">i: </w:t>
      </w:r>
    </w:p>
    <w:p w14:paraId="249973EE" w14:textId="1F7595C5" w:rsidR="009C1694" w:rsidRPr="00EB6DB9" w:rsidRDefault="009C1694" w:rsidP="00EB6DB9">
      <w:pPr>
        <w:pStyle w:val="Odrka1-1"/>
        <w:numPr>
          <w:ilvl w:val="0"/>
          <w:numId w:val="24"/>
        </w:numPr>
        <w:tabs>
          <w:tab w:val="left" w:pos="6663"/>
        </w:tabs>
      </w:pPr>
      <w:r>
        <w:t xml:space="preserve"> </w:t>
      </w:r>
      <w:r w:rsidRPr="003734C6">
        <w:rPr>
          <w:rFonts w:eastAsia="Times New Roman" w:cs="Arial"/>
          <w:lang w:eastAsia="cs-CZ"/>
        </w:rPr>
        <w:t>výkon zeměměřických činností;</w:t>
      </w:r>
    </w:p>
    <w:p w14:paraId="4747DB00" w14:textId="3B8307B2" w:rsidR="00852D98" w:rsidRPr="00EB6DB9" w:rsidRDefault="00ED7E97" w:rsidP="00EB6DB9">
      <w:pPr>
        <w:pStyle w:val="Odrka1-1"/>
        <w:numPr>
          <w:ilvl w:val="0"/>
          <w:numId w:val="24"/>
        </w:numPr>
        <w:tabs>
          <w:tab w:val="left" w:pos="6663"/>
        </w:tabs>
      </w:pPr>
      <w:r w:rsidRPr="00EB6DB9">
        <w:rPr>
          <w:rFonts w:eastAsia="Times New Roman" w:cs="Arial"/>
          <w:lang w:eastAsia="cs-CZ"/>
        </w:rPr>
        <w:t xml:space="preserve"> </w:t>
      </w:r>
      <w:r w:rsidR="009C1694">
        <w:rPr>
          <w:rFonts w:eastAsia="Times New Roman" w:cs="Arial"/>
          <w:lang w:eastAsia="cs-CZ"/>
        </w:rPr>
        <w:t>p</w:t>
      </w:r>
      <w:r w:rsidR="009C1694" w:rsidRPr="00053BEC">
        <w:rPr>
          <w:rFonts w:eastAsia="Times New Roman" w:cs="Arial"/>
          <w:lang w:eastAsia="cs-CZ"/>
        </w:rPr>
        <w:t>oradenská a konzultační činnost, zpracování odborných studií a posud</w:t>
      </w:r>
      <w:r w:rsidR="009C1694">
        <w:rPr>
          <w:rFonts w:eastAsia="Times New Roman" w:cs="Arial"/>
          <w:lang w:eastAsia="cs-CZ"/>
        </w:rPr>
        <w:t>ků</w:t>
      </w:r>
      <w:r w:rsidR="009210F4">
        <w:rPr>
          <w:rFonts w:eastAsia="Times New Roman" w:cs="Arial"/>
          <w:lang w:eastAsia="cs-CZ"/>
        </w:rPr>
        <w:t>.</w:t>
      </w:r>
    </w:p>
    <w:p w14:paraId="57FF8088" w14:textId="77777777" w:rsidR="00914167" w:rsidRDefault="00914167" w:rsidP="00EB6DB9">
      <w:pPr>
        <w:ind w:left="284" w:hanging="284"/>
      </w:pPr>
      <w:r w:rsidRPr="00914167">
        <w:t>•</w:t>
      </w:r>
      <w:r w:rsidRPr="00914167">
        <w:tab/>
        <w:t xml:space="preserve">profesní způsobilost týkající se </w:t>
      </w:r>
      <w:r>
        <w:t xml:space="preserve">odborné způsobilosti: </w:t>
      </w:r>
    </w:p>
    <w:p w14:paraId="32286500" w14:textId="59C14802" w:rsidR="00914167" w:rsidRPr="00914167" w:rsidRDefault="00914167" w:rsidP="001229F3">
      <w:pPr>
        <w:pStyle w:val="Odstavecseseznamem"/>
        <w:numPr>
          <w:ilvl w:val="0"/>
          <w:numId w:val="58"/>
        </w:numPr>
        <w:ind w:left="851" w:hanging="468"/>
        <w:jc w:val="both"/>
      </w:pPr>
      <w:r>
        <w:t>autorizace</w:t>
      </w:r>
      <w:r w:rsidRPr="00914167">
        <w:t xml:space="preserve"> pro ověřování výsledků zeměměřických činností v rozsahu dle § 16f odst. 1 písm. a) zákona č. 200/1994 Sb., o zeměměřictví a o změně a doplnění některých zákonů souvisejících s jeho zavedením, ve znění pozdějších předpisů.</w:t>
      </w:r>
    </w:p>
    <w:p w14:paraId="4286567D" w14:textId="2D9F3DF0" w:rsidR="00852D98" w:rsidRPr="00C033E1" w:rsidRDefault="00852D98" w:rsidP="00C033E1">
      <w:pPr>
        <w:pStyle w:val="Odrka1-2-"/>
        <w:numPr>
          <w:ilvl w:val="0"/>
          <w:numId w:val="25"/>
        </w:numPr>
        <w:tabs>
          <w:tab w:val="left" w:pos="6663"/>
        </w:tabs>
        <w:ind w:left="284"/>
      </w:pPr>
      <w:r w:rsidRPr="00C033E1">
        <w:t>požadavek kritéria technické kvalifikace na doložení alespoň dvou služeb z</w:t>
      </w:r>
      <w:r w:rsidR="00506D8C" w:rsidRPr="00C033E1">
        <w:t> </w:t>
      </w:r>
      <w:r w:rsidRPr="00C033E1">
        <w:t>požadovaných významných služeb v čl. 8.4 těchto Pokynů, jejímž předmětem byly následující činnosti:</w:t>
      </w:r>
    </w:p>
    <w:p w14:paraId="197709D0" w14:textId="4A3FF7C9" w:rsidR="00D50667" w:rsidRPr="00D50667" w:rsidRDefault="00D50667" w:rsidP="00D50667">
      <w:pPr>
        <w:pStyle w:val="Odrka1-2-"/>
        <w:tabs>
          <w:tab w:val="clear" w:pos="1531"/>
        </w:tabs>
        <w:ind w:left="851" w:hanging="425"/>
      </w:pPr>
      <w:r w:rsidRPr="00D50667">
        <w:lastRenderedPageBreak/>
        <w:t>zajištění majetkoprávního vypořádání pro liniové stavby v rozsahu nejméně 150 uzavřených smluv, jejichž předmětem byl převod vlastnického práva nebo práva hospodařit k pozemkům a stavbám a/nebo smluv o zřízení věcného břemene-služebnosti včetně vkladu práv dle těchto smluv do katastru nemovitostí (nelze doložit poddodavatelem)</w:t>
      </w:r>
      <w:r w:rsidR="009210F4">
        <w:t>.</w:t>
      </w:r>
    </w:p>
    <w:p w14:paraId="477AAEC2" w14:textId="628D3260" w:rsidR="00852D98" w:rsidRPr="00F72169" w:rsidRDefault="00506D8C" w:rsidP="00C033E1">
      <w:pPr>
        <w:pStyle w:val="Odrka1-2-"/>
        <w:numPr>
          <w:ilvl w:val="0"/>
          <w:numId w:val="26"/>
        </w:numPr>
        <w:tabs>
          <w:tab w:val="left" w:pos="6663"/>
        </w:tabs>
        <w:ind w:left="284"/>
        <w:rPr>
          <w:rFonts w:eastAsia="Times New Roman" w:cs="Arial"/>
          <w:lang w:eastAsia="cs-CZ"/>
        </w:rPr>
      </w:pPr>
      <w:r w:rsidRPr="00F72169">
        <w:rPr>
          <w:rFonts w:eastAsia="Times New Roman" w:cs="Arial"/>
          <w:lang w:eastAsia="cs-CZ"/>
        </w:rPr>
        <w:t xml:space="preserve">požadavek kritéria technické kvalifikace na předložení seznamu odborného personálu dodavatele v rozsahu funkcí </w:t>
      </w:r>
      <w:r w:rsidR="000014D4" w:rsidRPr="00F72169">
        <w:rPr>
          <w:rFonts w:eastAsia="Times New Roman" w:cs="Arial"/>
          <w:lang w:eastAsia="cs-CZ"/>
        </w:rPr>
        <w:t>v</w:t>
      </w:r>
      <w:r w:rsidRPr="00F72169">
        <w:rPr>
          <w:rFonts w:eastAsia="Times New Roman" w:cs="Arial"/>
          <w:lang w:eastAsia="cs-CZ"/>
        </w:rPr>
        <w:t>edoucí</w:t>
      </w:r>
      <w:r w:rsidR="000014D4" w:rsidRPr="00F72169">
        <w:rPr>
          <w:rFonts w:eastAsia="Times New Roman" w:cs="Arial"/>
          <w:lang w:eastAsia="cs-CZ"/>
        </w:rPr>
        <w:t>ho týmu</w:t>
      </w:r>
      <w:r w:rsidR="00F72169" w:rsidRPr="00F72169">
        <w:rPr>
          <w:rFonts w:eastAsia="Times New Roman" w:cs="Arial"/>
          <w:lang w:eastAsia="cs-CZ"/>
        </w:rPr>
        <w:t>, zástupce vedoucího týmu, autorizovaného zeměměřického inženýra</w:t>
      </w:r>
      <w:r w:rsidR="00ED4B62">
        <w:rPr>
          <w:rFonts w:eastAsia="Times New Roman" w:cs="Arial"/>
          <w:lang w:eastAsia="cs-CZ"/>
        </w:rPr>
        <w:t xml:space="preserve"> – specialisty na zpracování geometrických plánů</w:t>
      </w:r>
      <w:r w:rsidR="00F72169" w:rsidRPr="00F72169">
        <w:rPr>
          <w:rFonts w:eastAsia="Times New Roman" w:cs="Arial"/>
          <w:lang w:eastAsia="cs-CZ"/>
        </w:rPr>
        <w:t xml:space="preserve"> I</w:t>
      </w:r>
      <w:r w:rsidR="000014D4" w:rsidRPr="00F72169">
        <w:rPr>
          <w:rFonts w:eastAsia="Times New Roman" w:cs="Arial"/>
          <w:lang w:eastAsia="cs-CZ"/>
        </w:rPr>
        <w:t xml:space="preserve"> </w:t>
      </w:r>
      <w:r w:rsidR="007C7F6A">
        <w:rPr>
          <w:rFonts w:eastAsia="Times New Roman" w:cs="Arial"/>
          <w:lang w:eastAsia="cs-CZ"/>
        </w:rPr>
        <w:t xml:space="preserve">a </w:t>
      </w:r>
      <w:r w:rsidR="000014D4" w:rsidRPr="00F72169">
        <w:rPr>
          <w:rFonts w:eastAsia="Times New Roman" w:cs="Arial"/>
          <w:lang w:eastAsia="cs-CZ"/>
        </w:rPr>
        <w:t>s</w:t>
      </w:r>
      <w:r w:rsidRPr="00F72169">
        <w:rPr>
          <w:rFonts w:eastAsia="Times New Roman" w:cs="Arial"/>
          <w:lang w:eastAsia="cs-CZ"/>
        </w:rPr>
        <w:t>pecialisty na inženýrskou činnost</w:t>
      </w:r>
      <w:r w:rsidR="00F72169" w:rsidRPr="00F72169">
        <w:rPr>
          <w:rFonts w:eastAsia="Times New Roman" w:cs="Arial"/>
          <w:lang w:eastAsia="cs-CZ"/>
        </w:rPr>
        <w:t xml:space="preserve"> I</w:t>
      </w:r>
      <w:r w:rsidR="00EE2F09">
        <w:rPr>
          <w:rFonts w:eastAsia="Times New Roman" w:cs="Arial"/>
          <w:lang w:eastAsia="cs-CZ"/>
        </w:rPr>
        <w:t>.</w:t>
      </w:r>
    </w:p>
    <w:p w14:paraId="2050D8AC" w14:textId="5DD279F8" w:rsidR="00BC6D2B" w:rsidRDefault="002073C2" w:rsidP="00837D64">
      <w:pPr>
        <w:pStyle w:val="Text1-1"/>
        <w:tabs>
          <w:tab w:val="left" w:pos="6663"/>
        </w:tabs>
        <w:ind w:left="0"/>
      </w:pPr>
      <w:r>
        <w:t>Závazný n</w:t>
      </w:r>
      <w:r w:rsidR="00465FDD" w:rsidRPr="00465FDD">
        <w:t xml:space="preserve">ávrh </w:t>
      </w:r>
      <w:r w:rsidR="00560340">
        <w:t>R</w:t>
      </w:r>
      <w:r>
        <w:t>ámcové dohody</w:t>
      </w:r>
      <w:r w:rsidRPr="00465FDD">
        <w:t xml:space="preserve"> </w:t>
      </w:r>
      <w:r w:rsidR="00465FDD" w:rsidRPr="00465FDD">
        <w:t>na plnění této veřejné zakázky</w:t>
      </w:r>
      <w:r w:rsidR="00BC6D2B">
        <w:t>:</w:t>
      </w:r>
    </w:p>
    <w:p w14:paraId="5894FB40" w14:textId="2072E3EA" w:rsidR="00465FDD" w:rsidRDefault="00465FDD" w:rsidP="00837D64">
      <w:pPr>
        <w:pStyle w:val="Odrka1-1"/>
        <w:tabs>
          <w:tab w:val="left" w:pos="6663"/>
        </w:tabs>
        <w:ind w:left="284"/>
      </w:pPr>
      <w:r>
        <w:t xml:space="preserve">Dodavatel je povinen podat pouze jediný návrh </w:t>
      </w:r>
      <w:r w:rsidR="002073C2">
        <w:t xml:space="preserve">Rámcové dohody </w:t>
      </w:r>
      <w:r>
        <w:t xml:space="preserve">na plnění této veřejné zakázky. Závazné požadavky zadavatele na obsah </w:t>
      </w:r>
      <w:r w:rsidR="002073C2">
        <w:t xml:space="preserve">Rámcové dohody </w:t>
      </w:r>
      <w:r>
        <w:t>jsou obsaženy v</w:t>
      </w:r>
      <w:r w:rsidR="00506D8C">
        <w:t> </w:t>
      </w:r>
      <w:r>
        <w:t xml:space="preserve">závazném vzoru </w:t>
      </w:r>
      <w:r w:rsidR="002073C2">
        <w:t>Rámcové dohody</w:t>
      </w:r>
      <w:r>
        <w:t>, který je obsažen v Dílu 2 zadávací dokumentace s</w:t>
      </w:r>
      <w:r w:rsidR="00506D8C">
        <w:t> </w:t>
      </w:r>
      <w:r>
        <w:t xml:space="preserve">názvem </w:t>
      </w:r>
      <w:r w:rsidR="002073C2">
        <w:t>Rámcová dohoda</w:t>
      </w:r>
      <w:r>
        <w:t xml:space="preserve">. Dodavatel není oprávněn činit změny či doplnění těchto závazných požadavků zadavatele, vyjma údajů, u nichž vyplývá z obsahu těchto závazných požadavků povinnost jejich doplnění (údaje určené k doplnění ze strany dodavatele jsou vyznačeny </w:t>
      </w:r>
      <w:r w:rsidRPr="004039DB">
        <w:rPr>
          <w:highlight w:val="yellow"/>
        </w:rPr>
        <w:t>zvýrazněním žlutou barvou</w:t>
      </w:r>
      <w:r>
        <w:t xml:space="preserve">), nebo není-li v těchto Pokynech uvedeno jinak. Návrh </w:t>
      </w:r>
      <w:r w:rsidR="002073C2">
        <w:t xml:space="preserve">Rámcové dohody </w:t>
      </w:r>
      <w:r>
        <w:t xml:space="preserve">nemusí být dodavatelem v nabídce podepsán. Do závazného vzoru </w:t>
      </w:r>
      <w:r w:rsidR="002073C2">
        <w:t xml:space="preserve">rámcové dohody </w:t>
      </w:r>
      <w:r>
        <w:t>dodavatel doplní mj. následující skutečnosti (za dodržení dále stanovených instrukcí):</w:t>
      </w:r>
    </w:p>
    <w:p w14:paraId="7CD6FE8B" w14:textId="7008C374" w:rsidR="00465FDD" w:rsidRDefault="00465FDD" w:rsidP="00C8791F">
      <w:pPr>
        <w:pStyle w:val="Odrka1-2-"/>
        <w:tabs>
          <w:tab w:val="left" w:pos="6663"/>
        </w:tabs>
        <w:ind w:left="709"/>
      </w:pPr>
      <w:r>
        <w:t>do Přílohy č.</w:t>
      </w:r>
      <w:r w:rsidR="009210F4">
        <w:t xml:space="preserve"> </w:t>
      </w:r>
      <w:r w:rsidR="00CD0DF2">
        <w:t xml:space="preserve">2 </w:t>
      </w:r>
      <w:r>
        <w:t xml:space="preserve">závazného vzoru </w:t>
      </w:r>
      <w:r w:rsidR="002073C2">
        <w:t xml:space="preserve">Rámcové dohody </w:t>
      </w:r>
      <w:r>
        <w:t xml:space="preserve">s názvem Rozpis </w:t>
      </w:r>
      <w:r w:rsidR="002073C2">
        <w:t>ceny</w:t>
      </w:r>
      <w:r w:rsidR="00A346E9">
        <w:t xml:space="preserve">: </w:t>
      </w:r>
      <w:r w:rsidR="00BF65F5">
        <w:rPr>
          <w:rFonts w:ascii="Verdana" w:hAnsi="Verdana"/>
        </w:rPr>
        <w:t>jednotkové ceny</w:t>
      </w:r>
      <w:r w:rsidR="004039DB">
        <w:rPr>
          <w:rFonts w:ascii="Verdana" w:hAnsi="Verdana"/>
        </w:rPr>
        <w:t xml:space="preserve"> pro jednotlivé položky v Kč bez DPH</w:t>
      </w:r>
      <w:r w:rsidR="00A346E9">
        <w:t>.</w:t>
      </w:r>
    </w:p>
    <w:p w14:paraId="3DAD0639" w14:textId="1B3F2EDB" w:rsidR="0035531B" w:rsidRDefault="000A1AC2" w:rsidP="00837D64">
      <w:pPr>
        <w:pStyle w:val="Odrka1-1"/>
        <w:tabs>
          <w:tab w:val="left" w:pos="6663"/>
        </w:tabs>
        <w:ind w:left="284"/>
      </w:pPr>
      <w:r>
        <w:t>v</w:t>
      </w:r>
      <w:r w:rsidR="00465FDD">
        <w:t xml:space="preserve"> případě nabídky podávané fyzickou</w:t>
      </w:r>
      <w:r w:rsidR="00FA4BFD">
        <w:t>,</w:t>
      </w:r>
      <w:r w:rsidR="00465FDD">
        <w:t xml:space="preserve"> a nikoliv právnickou osobou, jako dodavatelem, je dodavatel oprávněn upravit návrh </w:t>
      </w:r>
      <w:r w:rsidR="002073C2">
        <w:t xml:space="preserve">Rámcové dohody </w:t>
      </w:r>
      <w:r w:rsidR="00465FDD">
        <w:t>toliko s ohledem na tuto skutečnost</w:t>
      </w:r>
      <w:r w:rsidR="0035531B">
        <w:t>.</w:t>
      </w:r>
    </w:p>
    <w:p w14:paraId="31D47C4B" w14:textId="77777777" w:rsidR="0035531B" w:rsidRDefault="0035531B" w:rsidP="00C8791F">
      <w:pPr>
        <w:pStyle w:val="Nadpis1-1"/>
        <w:tabs>
          <w:tab w:val="left" w:pos="6663"/>
        </w:tabs>
        <w:ind w:left="0"/>
        <w:jc w:val="both"/>
      </w:pPr>
      <w:bookmarkStart w:id="14" w:name="_Toc178583598"/>
      <w:r>
        <w:t>JAZYK NABÍDEK</w:t>
      </w:r>
      <w:r w:rsidR="008F0019" w:rsidRPr="008F0019">
        <w:t xml:space="preserve"> </w:t>
      </w:r>
      <w:r w:rsidR="008F0019">
        <w:t>A KOMUNIKAČNÍ JAZYK</w:t>
      </w:r>
      <w:bookmarkEnd w:id="14"/>
    </w:p>
    <w:p w14:paraId="3FB11CF1" w14:textId="226BE672" w:rsidR="00F348C0" w:rsidRDefault="00F348C0" w:rsidP="00C8791F">
      <w:pPr>
        <w:pStyle w:val="Text1-1"/>
        <w:tabs>
          <w:tab w:val="left" w:pos="6663"/>
        </w:tabs>
        <w:ind w:left="0"/>
      </w:pPr>
      <w:r>
        <w:t>Nabídka, doklady a dokumenty předkládané v nabídce nebo se k nabídce vztahující, veškerá korespondence a komunikace se zadavatelem, včetně žádostí dodavatelů o</w:t>
      </w:r>
      <w:r w:rsidR="00F3666E">
        <w:t> </w:t>
      </w:r>
      <w:r>
        <w:t xml:space="preserve">vysvětlení zadávací dokumentace, musí být předloženy a budou prováděny v českém jazyce. </w:t>
      </w:r>
    </w:p>
    <w:p w14:paraId="08B01F46" w14:textId="77777777" w:rsidR="0035531B" w:rsidRDefault="00F348C0" w:rsidP="00C8791F">
      <w:pPr>
        <w:pStyle w:val="Text1-1"/>
        <w:tabs>
          <w:tab w:val="left" w:pos="6663"/>
        </w:tabs>
        <w:ind w:left="0"/>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67AC6C1C" w14:textId="77777777" w:rsidR="0035531B" w:rsidRDefault="0035531B" w:rsidP="00C8791F">
      <w:pPr>
        <w:pStyle w:val="Nadpis1-1"/>
        <w:tabs>
          <w:tab w:val="left" w:pos="6663"/>
        </w:tabs>
        <w:ind w:left="0"/>
        <w:jc w:val="both"/>
      </w:pPr>
      <w:bookmarkStart w:id="15" w:name="_Toc178583599"/>
      <w:r>
        <w:t>OBSAH</w:t>
      </w:r>
      <w:r w:rsidR="00845C50">
        <w:t xml:space="preserve"> a </w:t>
      </w:r>
      <w:r>
        <w:t>PODÁVÁNÍ NABÍDEK</w:t>
      </w:r>
      <w:bookmarkEnd w:id="15"/>
    </w:p>
    <w:p w14:paraId="5CBC6A67" w14:textId="1A96DEE3" w:rsidR="00F348C0" w:rsidRDefault="00F348C0" w:rsidP="00837D64">
      <w:pPr>
        <w:pStyle w:val="Text1-1"/>
        <w:tabs>
          <w:tab w:val="left" w:pos="6663"/>
        </w:tabs>
        <w:ind w:left="0"/>
      </w:pPr>
      <w:r w:rsidRPr="00F348C0">
        <w:t>Dodavatel může podat v zadávacím řízení jen jednu nabídku</w:t>
      </w:r>
      <w:r w:rsidR="00570157" w:rsidRPr="00570157">
        <w:t xml:space="preserve"> </w:t>
      </w:r>
      <w:r w:rsidR="00914F0D" w:rsidRPr="00283302">
        <w:t>(samostatně nebo společně s dalšími dodavateli)</w:t>
      </w:r>
      <w:r w:rsidR="00914F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2073C2" w:rsidRPr="00F348C0">
        <w:t>–</w:t>
      </w:r>
      <w:r w:rsidR="002073C2" w:rsidRPr="00F275D7">
        <w:t xml:space="preserve"> </w:t>
      </w:r>
      <w:r w:rsidR="002073C2">
        <w:t>sektorová veřejná zakázka</w:t>
      </w:r>
      <w:r w:rsidRPr="00F348C0">
        <w:t xml:space="preserve">, a to prostřednictvím elektronického nástroje E-ZAK na níže uvedenou elektronickou adresu </w:t>
      </w:r>
      <w:hyperlink r:id="rId21"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w:t>
      </w:r>
      <w:r w:rsidR="00F3666E">
        <w:t> </w:t>
      </w:r>
      <w:r w:rsidRPr="00F348C0">
        <w:t>dostatečnou časovou rezervou pro případné výkyvy systému, za které zadavatel nenese odpovědnost</w:t>
      </w:r>
      <w:r>
        <w:t>.</w:t>
      </w:r>
    </w:p>
    <w:p w14:paraId="434AD167" w14:textId="499F70E2" w:rsidR="00F348C0" w:rsidRDefault="00F348C0" w:rsidP="00837D64">
      <w:pPr>
        <w:pStyle w:val="Text1-1"/>
        <w:tabs>
          <w:tab w:val="left" w:pos="6663"/>
        </w:tabs>
        <w:ind w:left="0"/>
      </w:pPr>
      <w:r w:rsidRPr="00F348C0">
        <w:lastRenderedPageBreak/>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2073C2" w:rsidRPr="00163717">
        <w:t>(ve formátech analogicky k § 1</w:t>
      </w:r>
      <w:r w:rsidR="002073C2">
        <w:t>1</w:t>
      </w:r>
      <w:r w:rsidR="002073C2" w:rsidRPr="00163717">
        <w:t xml:space="preserve"> odst. 2 a 3 </w:t>
      </w:r>
      <w:proofErr w:type="spellStart"/>
      <w:r w:rsidR="002073C2" w:rsidRPr="00163717">
        <w:t>vyhl</w:t>
      </w:r>
      <w:proofErr w:type="spellEnd"/>
      <w:r w:rsidR="002073C2" w:rsidRPr="00163717">
        <w:t xml:space="preserve">. č. </w:t>
      </w:r>
      <w:r w:rsidR="002073C2">
        <w:t>345</w:t>
      </w:r>
      <w:r w:rsidR="002073C2" w:rsidRPr="00163717">
        <w:t>/20</w:t>
      </w:r>
      <w:r w:rsidR="002073C2">
        <w:t>23</w:t>
      </w:r>
      <w:r w:rsidR="002073C2" w:rsidRPr="00163717">
        <w:t xml:space="preserve"> Sb</w:t>
      </w:r>
      <w:r w:rsidR="002073C2">
        <w:t>., ve znění pozdějších předpisů</w:t>
      </w:r>
      <w:r w:rsidR="00EF47C8" w:rsidRPr="00163717">
        <w:t xml:space="preserve">)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D21732">
        <w:t>50</w:t>
      </w:r>
      <w:r w:rsidRPr="00F348C0">
        <w:t>MB</w:t>
      </w:r>
      <w:proofErr w:type="gramEnd"/>
      <w:r w:rsidRPr="00F348C0">
        <w:t xml:space="preserve">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C8791F">
      <w:pPr>
        <w:pStyle w:val="Text1-1"/>
        <w:tabs>
          <w:tab w:val="left" w:pos="6663"/>
        </w:tabs>
        <w:ind w:left="0"/>
      </w:pPr>
      <w:r>
        <w:t>Nabídka bude předložena</w:t>
      </w:r>
      <w:r w:rsidR="00092CC9">
        <w:t xml:space="preserve"> v </w:t>
      </w:r>
      <w:r>
        <w:t>následující struktuře:</w:t>
      </w:r>
    </w:p>
    <w:p w14:paraId="2669C8BB" w14:textId="27B21BD1" w:rsidR="00F348C0" w:rsidRDefault="00F348C0" w:rsidP="00C033E1">
      <w:pPr>
        <w:pStyle w:val="Odrka1-1"/>
        <w:numPr>
          <w:ilvl w:val="0"/>
          <w:numId w:val="26"/>
        </w:numPr>
        <w:tabs>
          <w:tab w:val="left" w:pos="6663"/>
        </w:tabs>
        <w:ind w:left="426"/>
      </w:pPr>
      <w:r>
        <w:t xml:space="preserve">Návrh </w:t>
      </w:r>
      <w:r w:rsidR="00DC5198">
        <w:t>Rámcové dohody</w:t>
      </w:r>
      <w:r>
        <w:t xml:space="preserve"> na plnění této veřejné zakázky, zpracovaný dle instrukcí obsažených v těchto Pokynech, tedy doplněný co do jeho těla a co do jeho příloh</w:t>
      </w:r>
      <w:r w:rsidR="00122FD5">
        <w:t xml:space="preserve">y č. </w:t>
      </w:r>
      <w:r w:rsidR="00EB0FB8">
        <w:t>2</w:t>
      </w:r>
      <w:r w:rsidR="00122FD5">
        <w:t xml:space="preserve">, zbylé přílohy součástí návrhu </w:t>
      </w:r>
      <w:r w:rsidR="00384881">
        <w:t>Rámcové dohody</w:t>
      </w:r>
      <w:r w:rsidR="00122FD5">
        <w:t xml:space="preserve"> být nemusí, budou připojeny zadavatelem před podpisem </w:t>
      </w:r>
      <w:r w:rsidR="00DC5198">
        <w:t>Rámcové dohody</w:t>
      </w:r>
      <w:r w:rsidR="00122FD5">
        <w:t>.</w:t>
      </w:r>
    </w:p>
    <w:p w14:paraId="43467484" w14:textId="62B8285A" w:rsidR="00F348C0" w:rsidRDefault="00F348C0" w:rsidP="00C8791F">
      <w:pPr>
        <w:pStyle w:val="Odrka1-1"/>
        <w:tabs>
          <w:tab w:val="left" w:pos="6663"/>
        </w:tabs>
        <w:ind w:left="426"/>
      </w:pPr>
      <w:r>
        <w:t>Všeobecné informace o dodavateli včetně prohlášení o akceptaci zadávacích podmínek</w:t>
      </w:r>
      <w:r w:rsidR="00914F0D">
        <w:t>, prohlášení k zakázaným dohodám</w:t>
      </w:r>
      <w:r w:rsidR="008A3599">
        <w:t xml:space="preserve"> a</w:t>
      </w:r>
      <w:r w:rsidR="00914F0D">
        <w:t xml:space="preserve"> prohlášení ke střetu zájmů </w:t>
      </w:r>
      <w:r>
        <w:t>ve formě formuláře obsaženého v Příloze č. 1 těchto Pokynů.</w:t>
      </w:r>
    </w:p>
    <w:p w14:paraId="00F0C9D8" w14:textId="77777777" w:rsidR="00F348C0" w:rsidRDefault="00F348C0" w:rsidP="00C8791F">
      <w:pPr>
        <w:pStyle w:val="Odrka1-1"/>
        <w:tabs>
          <w:tab w:val="left" w:pos="6663"/>
        </w:tabs>
        <w:ind w:left="426"/>
      </w:pPr>
      <w:r>
        <w:t>Plná moc, dohoda o plné moci či pověření, je-li tohoto dokumentu třeba.</w:t>
      </w:r>
    </w:p>
    <w:p w14:paraId="307C0770" w14:textId="77777777" w:rsidR="00F348C0" w:rsidRDefault="00F348C0" w:rsidP="00C8791F">
      <w:pPr>
        <w:pStyle w:val="Odrka1-1"/>
        <w:tabs>
          <w:tab w:val="left" w:pos="6663"/>
        </w:tabs>
        <w:ind w:left="426"/>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C8791F">
      <w:pPr>
        <w:pStyle w:val="Odrka1-1"/>
        <w:tabs>
          <w:tab w:val="left" w:pos="6663"/>
        </w:tabs>
        <w:ind w:left="426"/>
      </w:pPr>
      <w:r>
        <w:t>Doklady prokazující splnění základní způsobilosti; čestné prohlášení může být poskytnuto ve formě formuláře obsaženého v Příloze č. 7 těchto Pokynů.</w:t>
      </w:r>
    </w:p>
    <w:p w14:paraId="31D1A704" w14:textId="77777777" w:rsidR="00F348C0" w:rsidRDefault="00F348C0" w:rsidP="00C8791F">
      <w:pPr>
        <w:pStyle w:val="Odrka1-1"/>
        <w:tabs>
          <w:tab w:val="left" w:pos="6663"/>
        </w:tabs>
        <w:ind w:left="426"/>
      </w:pPr>
      <w:r>
        <w:t>Doklady prokazující splnění profesní způsobilosti.</w:t>
      </w:r>
    </w:p>
    <w:p w14:paraId="53012080" w14:textId="1DC377AF" w:rsidR="00F348C0" w:rsidRDefault="00F348C0" w:rsidP="00C8791F">
      <w:pPr>
        <w:pStyle w:val="Odrka1-1"/>
        <w:tabs>
          <w:tab w:val="left" w:pos="6663"/>
        </w:tabs>
        <w:ind w:left="426"/>
      </w:pPr>
      <w:r>
        <w:t xml:space="preserve">Doklady prokazující splnění technické kvalifikace, tj. seznam významných služeb </w:t>
      </w:r>
      <w:r w:rsidR="008B2F5F">
        <w:t xml:space="preserve">obdobného charakteru </w:t>
      </w:r>
      <w:r>
        <w:t>ve formě formuláře obsaženého v Příloze č. 4 těchto Pokynů, seznam odborného personálu dodavatele ve formě formuláře obsaženého v Příloze č. 5 těchto Pokynů a profesní životopisy jednotlivých členů odborného personálu dodavatele</w:t>
      </w:r>
      <w:r w:rsidR="0028458B">
        <w:t xml:space="preserve"> </w:t>
      </w:r>
      <w:r>
        <w:t>ve formě formuláře obsaženého v Příloze č. 6 těchto Pokynů (včetně příloh).</w:t>
      </w:r>
      <w:r w:rsidR="005B5E35">
        <w:t xml:space="preserve"> Pro odstranění pochybností zadavatel uvádí, že Příloha č. 6 těchto Pokynů (profesní životopis) nemusí být doložena u</w:t>
      </w:r>
      <w:r w:rsidR="001229F3">
        <w:t xml:space="preserve"> příslušných funkcí </w:t>
      </w:r>
      <w:r w:rsidR="005B5E35" w:rsidRPr="005B5E35">
        <w:t>členů odborného personálu dodavatele</w:t>
      </w:r>
      <w:r w:rsidR="005B5E35">
        <w:t xml:space="preserve">, kteří jsou v nabídce doloženi jako </w:t>
      </w:r>
      <w:r w:rsidR="005B5E35" w:rsidRPr="00AF0E49">
        <w:t>osob</w:t>
      </w:r>
      <w:r w:rsidR="005B5E35">
        <w:t>y</w:t>
      </w:r>
      <w:r w:rsidR="005B5E35" w:rsidRPr="00AF0E49">
        <w:t xml:space="preserve"> nad rámec počtu požadovaného za účelem prokázání splnění kvalifikace u příslušné funkce</w:t>
      </w:r>
      <w:r w:rsidR="005B5E35">
        <w:t>.</w:t>
      </w:r>
    </w:p>
    <w:p w14:paraId="6D48C11A" w14:textId="77777777" w:rsidR="00F348C0" w:rsidRDefault="00F348C0" w:rsidP="00C8791F">
      <w:pPr>
        <w:pStyle w:val="Odrka1-1"/>
        <w:tabs>
          <w:tab w:val="left" w:pos="6663"/>
        </w:tabs>
        <w:ind w:left="426"/>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C8791F">
      <w:pPr>
        <w:pStyle w:val="Odrka1-1"/>
        <w:tabs>
          <w:tab w:val="left" w:pos="6663"/>
        </w:tabs>
        <w:ind w:left="426"/>
      </w:pPr>
      <w:r>
        <w:t>Údaje o poddodavatelích ve formě formuláře obsaženého v Příloze č. 2 těchto Pokynů.</w:t>
      </w:r>
    </w:p>
    <w:p w14:paraId="49B43248" w14:textId="08EE28C5" w:rsidR="00AF0E49" w:rsidRDefault="00F348C0" w:rsidP="00AF0E49">
      <w:pPr>
        <w:pStyle w:val="Odrka1-1"/>
        <w:ind w:left="426"/>
      </w:pPr>
      <w:r>
        <w:t>Doklady za účelem hodnocení</w:t>
      </w:r>
      <w:r w:rsidR="00573536">
        <w:t xml:space="preserve"> dílčího hodnotícího kritéria Z</w:t>
      </w:r>
      <w:r>
        <w:t xml:space="preserve">kušenosti </w:t>
      </w:r>
      <w:r w:rsidR="00DA2698">
        <w:t xml:space="preserve">nebo počet osob navíc u </w:t>
      </w:r>
      <w:r>
        <w:t>vybraných členů odborného personálu dodavatele, tj.</w:t>
      </w:r>
      <w:r w:rsidR="00390C81">
        <w:t xml:space="preserve"> Seznam </w:t>
      </w:r>
      <w:r w:rsidR="0040240D">
        <w:t>údajů</w:t>
      </w:r>
      <w:r w:rsidR="00390C81">
        <w:t xml:space="preserve"> hodnocených členů odborného personálu dodavatele předložený v nabídce ve formě obsažené v Příloze č. 9 těchto Pokynů včetně zadavatelem požadovaných dokladů</w:t>
      </w:r>
      <w:r w:rsidR="00851519">
        <w:t>, jež mají být k tomuto seznamu přiloženy</w:t>
      </w:r>
      <w:r w:rsidR="00AF0E49">
        <w:t>; dále pak, j</w:t>
      </w:r>
      <w:r w:rsidR="00AF0E49" w:rsidRPr="00AF0E49">
        <w:t xml:space="preserve">edná-li se o osobu, která je doložena v nabídce u příslušné funkce pro účely hodnocení jako osoba nad rámec počtu požadovaného za účelem </w:t>
      </w:r>
      <w:r w:rsidR="00AF0E49" w:rsidRPr="00AF0E49">
        <w:lastRenderedPageBreak/>
        <w:t>prokázání splnění kvalifikace u příslušné funkce, musí být také u této osoby doloženy údaje v rozsahu stanoveném v Příloze č. 5 těchto Pokynů.</w:t>
      </w:r>
    </w:p>
    <w:p w14:paraId="339EBC06" w14:textId="6E1FCCA0" w:rsidR="009A1714" w:rsidRPr="00AF0E49" w:rsidRDefault="009A1714" w:rsidP="000D73C1">
      <w:pPr>
        <w:pStyle w:val="Odrka1-1"/>
        <w:tabs>
          <w:tab w:val="clear" w:pos="1191"/>
        </w:tabs>
        <w:ind w:left="426" w:hanging="284"/>
      </w:pPr>
      <w:r w:rsidRPr="009A1714">
        <w:t>Požadavek dodavatele na výluky (omezení provozování dráhy) pro provedení geo</w:t>
      </w:r>
      <w:r w:rsidR="009D0A9A">
        <w:t>metrického zaměření</w:t>
      </w:r>
      <w:r w:rsidRPr="009A1714">
        <w:t xml:space="preserve"> nebo uvedení informace, že výluky na t</w:t>
      </w:r>
      <w:r w:rsidR="00852CA1">
        <w:t>oto geometrické zaměření</w:t>
      </w:r>
      <w:r w:rsidRPr="009A1714">
        <w:t xml:space="preserve"> nepožaduje.</w:t>
      </w:r>
    </w:p>
    <w:p w14:paraId="6D7A2BBD" w14:textId="0603E7D5" w:rsidR="00384881" w:rsidRDefault="00404ACA" w:rsidP="00D676B2">
      <w:pPr>
        <w:pStyle w:val="Odrka1-1"/>
        <w:ind w:left="426" w:hanging="284"/>
      </w:pPr>
      <w:r w:rsidRPr="00010882">
        <w:t xml:space="preserve">Čestné prohlášení o splnění podmínek v souvislosti </w:t>
      </w:r>
      <w:r w:rsidR="006471E1" w:rsidRPr="006471E1">
        <w:t>s mezinárodními sankcemi zpracované ve formě formuláře obsaženého v </w:t>
      </w:r>
      <w:r w:rsidR="007871BF">
        <w:t>P</w:t>
      </w:r>
      <w:r w:rsidR="006471E1" w:rsidRPr="006471E1">
        <w:t>říloze č. 10 těchto Pokynů.</w:t>
      </w:r>
    </w:p>
    <w:p w14:paraId="62B50696" w14:textId="77777777" w:rsidR="0035531B" w:rsidRDefault="00F348C0" w:rsidP="00C8791F">
      <w:pPr>
        <w:pStyle w:val="Odrka1-1"/>
        <w:tabs>
          <w:tab w:val="left" w:pos="6663"/>
        </w:tabs>
        <w:ind w:left="426"/>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6769B03A" w:rsidR="00F348C0" w:rsidRDefault="00F348C0" w:rsidP="00C8791F">
      <w:pPr>
        <w:pStyle w:val="Text1-1"/>
        <w:tabs>
          <w:tab w:val="left" w:pos="6663"/>
        </w:tabs>
        <w:ind w:left="0"/>
      </w:pPr>
      <w:r>
        <w:t xml:space="preserve">Nabídky podané po uplynutí lhůty pro podání nabídky nebo podané </w:t>
      </w:r>
      <w:proofErr w:type="gramStart"/>
      <w:r>
        <w:t>jiným,</w:t>
      </w:r>
      <w:proofErr w:type="gramEnd"/>
      <w:r>
        <w:t xml:space="preserve"> než výše uvedeným způsobem, nebudou otevřeny, takové nabídky se nepovažují za podané a v</w:t>
      </w:r>
      <w:r w:rsidR="00F3666E">
        <w:t> </w:t>
      </w:r>
      <w:r>
        <w:t xml:space="preserve">průběhu zadávacího řízení se k nim nepřihlíží. </w:t>
      </w:r>
    </w:p>
    <w:p w14:paraId="58F05AC5" w14:textId="2963B741" w:rsidR="00F348C0" w:rsidRDefault="00F348C0" w:rsidP="00C8791F">
      <w:pPr>
        <w:pStyle w:val="Text1-1"/>
        <w:tabs>
          <w:tab w:val="left" w:pos="6663"/>
        </w:tabs>
        <w:ind w:left="0"/>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w:t>
      </w:r>
      <w:r w:rsidR="00F3666E">
        <w:t> </w:t>
      </w:r>
      <w:r>
        <w:t>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23125064" w:rsidR="0035531B" w:rsidRPr="008E1138" w:rsidRDefault="00F348C0" w:rsidP="00C8791F">
      <w:pPr>
        <w:pStyle w:val="Text1-1"/>
        <w:tabs>
          <w:tab w:val="left" w:pos="6663"/>
        </w:tabs>
        <w:ind w:left="0"/>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w:t>
      </w:r>
      <w:r w:rsidR="00F3666E">
        <w:t> </w:t>
      </w:r>
      <w:r>
        <w:t>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w:t>
      </w:r>
      <w:r w:rsidR="00F3666E">
        <w:t> </w:t>
      </w:r>
      <w:r>
        <w:t>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C8791F">
      <w:pPr>
        <w:pStyle w:val="Nadpis1-1"/>
        <w:tabs>
          <w:tab w:val="left" w:pos="6663"/>
        </w:tabs>
        <w:ind w:left="0"/>
        <w:jc w:val="both"/>
      </w:pPr>
      <w:bookmarkStart w:id="16" w:name="_Toc178583600"/>
      <w:r>
        <w:t>POŽADAVKY NA ZPRACOVÁNÍ NABÍDKOVÉ CENY</w:t>
      </w:r>
      <w:bookmarkEnd w:id="16"/>
      <w:r>
        <w:t xml:space="preserve"> </w:t>
      </w:r>
    </w:p>
    <w:p w14:paraId="3558C18E" w14:textId="2BE0EA00" w:rsidR="00702355" w:rsidRPr="00182FDE" w:rsidRDefault="00702355" w:rsidP="00702355">
      <w:pPr>
        <w:pStyle w:val="Text1-1"/>
        <w:ind w:left="0" w:hanging="709"/>
      </w:pPr>
      <w:r w:rsidRPr="00182FDE">
        <w:t xml:space="preserve">Zadavatel požaduje, aby dodavatel zpracoval </w:t>
      </w:r>
      <w:r w:rsidRPr="00182FDE">
        <w:rPr>
          <w:szCs w:val="20"/>
        </w:rPr>
        <w:t>nabídkovou</w:t>
      </w:r>
      <w:r w:rsidRPr="00182FDE">
        <w:t xml:space="preserve"> cenu ve struktuře dle Přílohy č. 12</w:t>
      </w:r>
      <w:r>
        <w:t xml:space="preserve"> </w:t>
      </w:r>
      <w:r w:rsidRPr="00182FDE">
        <w:t xml:space="preserve">(Nabídková cena) těchto Pokynů a vyplnil v uvedené </w:t>
      </w:r>
      <w:r>
        <w:t>P</w:t>
      </w:r>
      <w:r w:rsidRPr="00182FDE">
        <w:t>říloze</w:t>
      </w:r>
      <w:r>
        <w:t xml:space="preserve"> č. 12</w:t>
      </w:r>
      <w:r w:rsidRPr="00182FDE">
        <w:t xml:space="preserve"> </w:t>
      </w:r>
      <w:r w:rsidR="00721F7A">
        <w:t>příslušn</w:t>
      </w:r>
      <w:r w:rsidR="009A71DA">
        <w:t>é</w:t>
      </w:r>
      <w:r w:rsidR="00721F7A">
        <w:t xml:space="preserve"> jednotkov</w:t>
      </w:r>
      <w:r w:rsidR="009A71DA">
        <w:t>é</w:t>
      </w:r>
      <w:r w:rsidR="00721F7A">
        <w:t xml:space="preserve"> </w:t>
      </w:r>
      <w:r>
        <w:t>cen</w:t>
      </w:r>
      <w:r w:rsidR="009A71DA">
        <w:t>y</w:t>
      </w:r>
      <w:r w:rsidR="00B37419">
        <w:t>, cenu celkem u každé položky</w:t>
      </w:r>
      <w:r w:rsidR="00526306">
        <w:t xml:space="preserve"> </w:t>
      </w:r>
      <w:r w:rsidR="0075313F">
        <w:t>a</w:t>
      </w:r>
      <w:r w:rsidR="00526306">
        <w:t xml:space="preserve"> celkovou nabídkou cenu</w:t>
      </w:r>
      <w:r>
        <w:t xml:space="preserve">. Příloha č. 12 těchto Pokynů bude v nabídce doložena ve formátu </w:t>
      </w:r>
      <w:r w:rsidR="00797CE7">
        <w:t>Word</w:t>
      </w:r>
      <w:r>
        <w:t xml:space="preserve"> v samostatném souboru s názvem „Příloha </w:t>
      </w:r>
      <w:r w:rsidR="0075313F">
        <w:t xml:space="preserve">č. </w:t>
      </w:r>
      <w:r>
        <w:t xml:space="preserve">12 Pokynů – Nabídková cena“. </w:t>
      </w:r>
    </w:p>
    <w:p w14:paraId="29063A9B" w14:textId="51873C66" w:rsidR="00702355" w:rsidRPr="00344506" w:rsidRDefault="00702355" w:rsidP="00702355">
      <w:pPr>
        <w:pStyle w:val="Text1-1"/>
        <w:ind w:left="0" w:hanging="709"/>
      </w:pPr>
      <w:r w:rsidRPr="00182FDE">
        <w:t xml:space="preserve">Dodavatel současně uvede </w:t>
      </w:r>
      <w:r w:rsidR="0025210F">
        <w:t xml:space="preserve">příslušné </w:t>
      </w:r>
      <w:r w:rsidR="00721F7A">
        <w:t>jednotkové ceny</w:t>
      </w:r>
      <w:r w:rsidRPr="00182FDE">
        <w:t xml:space="preserve"> položek do </w:t>
      </w:r>
      <w:r w:rsidRPr="00344506">
        <w:t>Přílohy č. 2</w:t>
      </w:r>
      <w:r w:rsidRPr="00566E38">
        <w:t xml:space="preserve"> Rámcové dohody</w:t>
      </w:r>
      <w:r w:rsidR="00556C9D">
        <w:t>.</w:t>
      </w:r>
      <w:r w:rsidRPr="00566E38">
        <w:t xml:space="preserve"> </w:t>
      </w:r>
    </w:p>
    <w:p w14:paraId="6F0313DD" w14:textId="472C422A" w:rsidR="00702355" w:rsidRDefault="00702355" w:rsidP="00702355">
      <w:pPr>
        <w:pStyle w:val="Text1-1"/>
        <w:ind w:left="0" w:hanging="709"/>
      </w:pPr>
      <w:bookmarkStart w:id="17" w:name="_Ref66916309"/>
      <w:r>
        <w:t>Dodavatelé jsou povinni zohlednit a ocenit v</w:t>
      </w:r>
      <w:r w:rsidR="0025210F">
        <w:t xml:space="preserve"> příslušných</w:t>
      </w:r>
      <w:r>
        <w:t xml:space="preserve"> </w:t>
      </w:r>
      <w:r w:rsidR="00721F7A">
        <w:t>jednotkových cenách</w:t>
      </w:r>
      <w:r>
        <w:t xml:space="preserve"> uvedených</w:t>
      </w:r>
      <w:r w:rsidR="0075313F">
        <w:t xml:space="preserve"> v</w:t>
      </w:r>
      <w:r>
        <w:t xml:space="preserve"> Příloze č. </w:t>
      </w:r>
      <w:r w:rsidRPr="00F9651A">
        <w:t>1</w:t>
      </w:r>
      <w:r>
        <w:t xml:space="preserve">2 </w:t>
      </w:r>
      <w:r w:rsidRPr="00182FDE">
        <w:t>(Nabídková cena)</w:t>
      </w:r>
      <w:r w:rsidRPr="00A71CAC">
        <w:rPr>
          <w:color w:val="FF0000"/>
        </w:rPr>
        <w:t xml:space="preserve"> </w:t>
      </w:r>
      <w:r>
        <w:t>těchto Pokynů veškeré činnosti, jejichž provedení je pro realizaci veřejné zakázky nezbytné</w:t>
      </w:r>
      <w:r>
        <w:rPr>
          <w:rStyle w:val="Odkaznakoment"/>
          <w:rFonts w:ascii="Arial" w:eastAsia="Times New Roman" w:hAnsi="Arial" w:cs="Arial"/>
          <w:lang w:eastAsia="cs-CZ"/>
        </w:rPr>
        <w:t xml:space="preserve">. </w:t>
      </w:r>
      <w:r>
        <w:t>Jestliže je poskytnutí takových činností nezbytné pro provedení služeb odpovídajících několika nebo všem položkám uvedeným v Příloze č. 12 těchto Pokynů (Nabídková cena), jsou dodavatelé povinni jejich cenu zohlednit v</w:t>
      </w:r>
      <w:r w:rsidR="00721F7A">
        <w:t> </w:t>
      </w:r>
      <w:r w:rsidR="003C52CB">
        <w:t>příslušných</w:t>
      </w:r>
      <w:r w:rsidR="00721F7A">
        <w:t xml:space="preserve"> </w:t>
      </w:r>
      <w:r w:rsidR="00721F7A">
        <w:lastRenderedPageBreak/>
        <w:t>jednotkových cenách</w:t>
      </w:r>
      <w:r>
        <w:t xml:space="preserve"> příslušných položek uvedených v Příloze č. 12 </w:t>
      </w:r>
      <w:r w:rsidRPr="00182FDE">
        <w:t xml:space="preserve">(Nabídková cena) </w:t>
      </w:r>
      <w:r>
        <w:t xml:space="preserve">těchto Pokynů. </w:t>
      </w:r>
    </w:p>
    <w:p w14:paraId="641DF108" w14:textId="528C7E70" w:rsidR="00702355" w:rsidRDefault="00702355" w:rsidP="00702355">
      <w:pPr>
        <w:pStyle w:val="Text1-1"/>
        <w:ind w:left="0" w:hanging="709"/>
      </w:pPr>
      <w:r>
        <w:t xml:space="preserve">Nabídkovou cenu pro účely hodnocení tvoří součet cen všech položek v Příloze č. 12 </w:t>
      </w:r>
      <w:r w:rsidRPr="00182FDE">
        <w:t xml:space="preserve">(Nabídková cena) </w:t>
      </w:r>
      <w:r>
        <w:t>těchto Pokynů</w:t>
      </w:r>
      <w:r w:rsidR="006440A2">
        <w:t>.</w:t>
      </w:r>
      <w:r>
        <w:t xml:space="preserve"> </w:t>
      </w:r>
    </w:p>
    <w:p w14:paraId="0F3722AD" w14:textId="39D05121" w:rsidR="00036378" w:rsidRDefault="00797CE7" w:rsidP="00702355">
      <w:pPr>
        <w:pStyle w:val="Text1-1"/>
        <w:ind w:left="0" w:hanging="709"/>
      </w:pPr>
      <w:r>
        <w:t>P</w:t>
      </w:r>
      <w:r w:rsidR="003C52CB">
        <w:t>říslušné</w:t>
      </w:r>
      <w:r w:rsidR="00036378" w:rsidRPr="00036378">
        <w:t xml:space="preserve"> </w:t>
      </w:r>
      <w:r w:rsidR="0023125A">
        <w:t>jednotkové ceny</w:t>
      </w:r>
      <w:r w:rsidR="00036378" w:rsidRPr="00036378">
        <w:t xml:space="preserve"> </w:t>
      </w:r>
      <w:r w:rsidR="00036378" w:rsidRPr="00036378" w:rsidDel="00600271">
        <w:t>budou stanoveny jako nejvýše přípustné za</w:t>
      </w:r>
      <w:r w:rsidR="00036378" w:rsidRPr="00036378">
        <w:t> </w:t>
      </w:r>
      <w:r w:rsidR="00036378" w:rsidRPr="00036378" w:rsidDel="00600271">
        <w:t xml:space="preserve">řádné plnění předmětu </w:t>
      </w:r>
      <w:r w:rsidR="00036378" w:rsidRPr="00036378">
        <w:t>v</w:t>
      </w:r>
      <w:r w:rsidR="00036378" w:rsidRPr="00036378" w:rsidDel="00600271">
        <w:t>eřejné zakázky.</w:t>
      </w:r>
      <w:r w:rsidR="00036378" w:rsidRPr="00036378">
        <w:t xml:space="preserve"> Celkovou nabídkovou cenu či </w:t>
      </w:r>
      <w:r w:rsidR="003C52CB">
        <w:t>příslušné</w:t>
      </w:r>
      <w:r w:rsidR="00036378" w:rsidRPr="00036378">
        <w:t xml:space="preserve"> </w:t>
      </w:r>
      <w:r w:rsidR="00721F7A">
        <w:t>jednotkové ceny</w:t>
      </w:r>
      <w:r w:rsidR="00036378" w:rsidRPr="00036378">
        <w:t xml:space="preserve"> je možno překročit pouze v případech stanovených v závazném návrhu Rámcové dohody a za podmínek dle ZZVZ. </w:t>
      </w:r>
      <w:r w:rsidR="00036378" w:rsidRPr="00036378">
        <w:rPr>
          <w:bCs/>
        </w:rPr>
        <w:t xml:space="preserve">Požadavky na </w:t>
      </w:r>
      <w:r w:rsidR="00036378" w:rsidRPr="00036378">
        <w:t>nabídkovou cenu jsou stanoveny tak, aby účastníci mohli podat vzájemně porovnatelné nabídky.</w:t>
      </w:r>
    </w:p>
    <w:p w14:paraId="5138C894" w14:textId="53E272E2" w:rsidR="00E01CFA" w:rsidRDefault="00E01CFA" w:rsidP="00C8791F">
      <w:pPr>
        <w:pStyle w:val="Nadpis1-1"/>
        <w:tabs>
          <w:tab w:val="left" w:pos="6663"/>
        </w:tabs>
        <w:ind w:left="0"/>
        <w:jc w:val="both"/>
      </w:pPr>
      <w:bookmarkStart w:id="18" w:name="_Toc178583601"/>
      <w:r>
        <w:t>VARIANTY NABÍDKY</w:t>
      </w:r>
      <w:bookmarkEnd w:id="17"/>
      <w:bookmarkEnd w:id="18"/>
    </w:p>
    <w:p w14:paraId="0924E5B5" w14:textId="77777777" w:rsidR="00E01CFA" w:rsidRPr="00E01CFA" w:rsidRDefault="00E01CFA" w:rsidP="005B1681">
      <w:pPr>
        <w:pStyle w:val="Text1-1"/>
        <w:ind w:left="0" w:hanging="709"/>
      </w:pPr>
      <w:r w:rsidRPr="00E01CFA">
        <w:t xml:space="preserve">Zadavatel nepřipouští předložení varianty nabídky. </w:t>
      </w:r>
    </w:p>
    <w:p w14:paraId="1B0A04D8" w14:textId="0256C7E7" w:rsidR="0035531B" w:rsidRDefault="0035531B" w:rsidP="00C8791F">
      <w:pPr>
        <w:pStyle w:val="Nadpis1-1"/>
        <w:tabs>
          <w:tab w:val="left" w:pos="6663"/>
        </w:tabs>
        <w:ind w:left="0"/>
        <w:jc w:val="both"/>
      </w:pPr>
      <w:bookmarkStart w:id="19" w:name="_Toc178583602"/>
      <w:r>
        <w:t>OTEVÍRÁNÍ NABÍDEK</w:t>
      </w:r>
      <w:bookmarkEnd w:id="19"/>
      <w:r>
        <w:t xml:space="preserve"> </w:t>
      </w:r>
    </w:p>
    <w:p w14:paraId="6A688292" w14:textId="77777777" w:rsidR="0035531B" w:rsidRDefault="0035531B" w:rsidP="00C8791F">
      <w:pPr>
        <w:pStyle w:val="Text1-1"/>
        <w:tabs>
          <w:tab w:val="left" w:pos="6663"/>
        </w:tabs>
        <w:ind w:left="0"/>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C8791F">
      <w:pPr>
        <w:pStyle w:val="Nadpis1-1"/>
        <w:tabs>
          <w:tab w:val="left" w:pos="6663"/>
        </w:tabs>
        <w:ind w:left="0"/>
        <w:jc w:val="both"/>
      </w:pPr>
      <w:bookmarkStart w:id="20" w:name="_Toc178583603"/>
      <w:r>
        <w:t>POSOUZENÍ SPLNĚNÍ PODMÍNEK ÚČASTI</w:t>
      </w:r>
      <w:bookmarkEnd w:id="20"/>
    </w:p>
    <w:p w14:paraId="0C66A35E" w14:textId="384FEE6E" w:rsidR="00A73A22" w:rsidRDefault="00F348C0" w:rsidP="00A73A22">
      <w:pPr>
        <w:pStyle w:val="Text1-1"/>
        <w:tabs>
          <w:tab w:val="left" w:pos="6663"/>
        </w:tabs>
        <w:ind w:left="0"/>
      </w:pPr>
      <w:r>
        <w:t>Zadavatel je oprávněn ověřovat věrohodnost v nabídce poskytnutých údajů a dokladů a rovněž si je i sám opatřovat</w:t>
      </w:r>
      <w:r w:rsidR="00A73A22">
        <w:t xml:space="preserve">, </w:t>
      </w:r>
      <w:r w:rsidR="00A73A22" w:rsidRPr="00A73A22">
        <w:t>pokud nejde o údaje a doklady, které budou hodnoceny podle kritérií hodnocení.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384881">
        <w:t xml:space="preserve">. </w:t>
      </w:r>
      <w:r w:rsidR="00A73A22" w:rsidRPr="00A73A22">
        <w:t xml:space="preserve"> </w:t>
      </w:r>
    </w:p>
    <w:p w14:paraId="59A1BE8B" w14:textId="30C35C93" w:rsidR="00EA455A" w:rsidRPr="004D2091" w:rsidRDefault="00EA455A" w:rsidP="00EA455A">
      <w:pPr>
        <w:pStyle w:val="Text1-1"/>
        <w:ind w:left="0" w:hanging="709"/>
        <w:rPr>
          <w:rFonts w:eastAsia="MS Mincho" w:cs="Calibri"/>
        </w:rPr>
      </w:pPr>
      <w:r w:rsidRPr="004D2091">
        <w:rPr>
          <w:rFonts w:eastAsia="MS Mincho" w:cs="Calibri"/>
        </w:rPr>
        <w:t xml:space="preserve">Zadavatel upozorňuje, že nabídková cena dodavatele, se kterým má být podle výsledků hodnocení dle čl. 16.1 uzavřena </w:t>
      </w:r>
      <w:r w:rsidR="006012B4" w:rsidRPr="004D2091">
        <w:rPr>
          <w:rFonts w:eastAsia="MS Mincho" w:cs="Calibri"/>
        </w:rPr>
        <w:t>Rámcová dohoda</w:t>
      </w:r>
      <w:r w:rsidRPr="004D2091">
        <w:rPr>
          <w:rFonts w:eastAsia="MS Mincho" w:cs="Calibri"/>
        </w:rPr>
        <w:t xml:space="preserve">, bude předmětem posouzení z hlediska mimořádně nízké nabídkové ceny podle § 113 ZZVZ. </w:t>
      </w:r>
    </w:p>
    <w:p w14:paraId="2D17B47D" w14:textId="46DF23C3" w:rsidR="00EA455A" w:rsidRPr="004D2091" w:rsidRDefault="00EA455A" w:rsidP="00EA455A">
      <w:pPr>
        <w:spacing w:after="120"/>
        <w:ind w:hanging="709"/>
        <w:jc w:val="both"/>
        <w:rPr>
          <w:rFonts w:eastAsia="MS Mincho" w:cs="Calibri"/>
        </w:rPr>
      </w:pPr>
      <w:r w:rsidRPr="004D2091">
        <w:rPr>
          <w:rFonts w:eastAsia="MS Mincho" w:cs="Calibri"/>
          <w:sz w:val="20"/>
          <w:szCs w:val="20"/>
        </w:rPr>
        <w:t xml:space="preserve">          </w:t>
      </w:r>
      <w:r w:rsidRPr="004D2091">
        <w:rPr>
          <w:rFonts w:eastAsia="MS Mincho" w:cs="Calibri"/>
        </w:rPr>
        <w:t>Zadavatel současně dle § 113 odst. 2 ZZVZ stanovuje následující mechanismus určení mimořádně nízké nabídkové ceny:</w:t>
      </w:r>
    </w:p>
    <w:p w14:paraId="0173D8A9" w14:textId="63BACEE2" w:rsidR="00EA455A" w:rsidRPr="004D2091" w:rsidRDefault="00EA455A" w:rsidP="006012B4">
      <w:pPr>
        <w:numPr>
          <w:ilvl w:val="0"/>
          <w:numId w:val="41"/>
        </w:numPr>
        <w:spacing w:after="120"/>
        <w:ind w:left="426" w:hanging="284"/>
        <w:jc w:val="both"/>
        <w:rPr>
          <w:rFonts w:eastAsia="MS Mincho" w:cs="Calibri"/>
        </w:rPr>
      </w:pPr>
      <w:r w:rsidRPr="004D2091">
        <w:rPr>
          <w:rFonts w:eastAsia="MS Mincho" w:cs="Calibri"/>
        </w:rPr>
        <w:t>pro případ, že zadavatel obdrží nanejvýše 2 nabídky, bude za mimořádně nízkou nabídkovou cenu považována cena nižší než 70 % předpokládané hodnoty veřejné zakázky,</w:t>
      </w:r>
    </w:p>
    <w:p w14:paraId="544B762D" w14:textId="0CD5A656" w:rsidR="00EA455A" w:rsidRPr="004D2091" w:rsidRDefault="00EA455A" w:rsidP="006012B4">
      <w:pPr>
        <w:numPr>
          <w:ilvl w:val="0"/>
          <w:numId w:val="41"/>
        </w:numPr>
        <w:spacing w:after="120"/>
        <w:ind w:left="426" w:hanging="284"/>
        <w:jc w:val="both"/>
        <w:rPr>
          <w:rFonts w:eastAsia="MS Mincho" w:cs="Calibri"/>
        </w:rPr>
      </w:pPr>
      <w:r w:rsidRPr="004D2091">
        <w:rPr>
          <w:rFonts w:eastAsia="MS Mincho" w:cs="Calibri"/>
        </w:rPr>
        <w:t>pro případ, že zadavatel obdrží 3 nebo více nabídek, bude za mimořádně nízkou nabídkovou cenu považována cena nižší než 70 % předpokládané hodnoty veřejné zakázky a/nebo cena, která se bude</w:t>
      </w:r>
      <w:r w:rsidR="00E066D7" w:rsidRPr="004D2091">
        <w:rPr>
          <w:rFonts w:eastAsia="MS Mincho" w:cs="Calibri"/>
        </w:rPr>
        <w:t xml:space="preserve"> </w:t>
      </w:r>
      <w:r w:rsidRPr="004D2091">
        <w:rPr>
          <w:rFonts w:eastAsia="MS Mincho" w:cs="Calibri"/>
        </w:rPr>
        <w:t>od průměru nabídkových cen ostatních účastníků zadávacího řízení lišit o více než 30 %,</w:t>
      </w:r>
    </w:p>
    <w:p w14:paraId="6E0191AF" w14:textId="4E638617" w:rsidR="00EA455A" w:rsidRDefault="003A7D33">
      <w:pPr>
        <w:spacing w:after="120"/>
        <w:ind w:hanging="709"/>
        <w:jc w:val="both"/>
        <w:rPr>
          <w:rFonts w:eastAsia="MS Mincho" w:cs="Calibri"/>
        </w:rPr>
      </w:pPr>
      <w:r w:rsidRPr="004D2091">
        <w:rPr>
          <w:rFonts w:eastAsia="MS Mincho" w:cs="Calibri"/>
        </w:rPr>
        <w:t xml:space="preserve">           </w:t>
      </w:r>
      <w:r w:rsidR="00EA455A" w:rsidRPr="004D2091">
        <w:rPr>
          <w:rFonts w:eastAsia="MS Mincho" w:cs="Calibri"/>
        </w:rPr>
        <w:t>s tím, že zadavatel může za mimořádně nízkou nabídkovou cenu považovat i nabídkovou cenu nesplňující ani jednu z výše uvedených podmínek, pokud konkrétní okolnosti dané nabídky budou vzbuzovat důvodné pochybnosti o realizovatelnosti zadavatelem poptávaného plnění za dodavatelem nabídnutou cenu.</w:t>
      </w:r>
    </w:p>
    <w:p w14:paraId="4D3EDD1C" w14:textId="651B0392" w:rsidR="00EA455A" w:rsidRPr="00C8791F" w:rsidRDefault="003A7D33" w:rsidP="00EA455A">
      <w:pPr>
        <w:spacing w:after="120"/>
        <w:ind w:hanging="709"/>
        <w:jc w:val="both"/>
        <w:rPr>
          <w:rFonts w:eastAsia="MS Mincho" w:cs="Calibri"/>
        </w:rPr>
      </w:pPr>
      <w:r>
        <w:rPr>
          <w:rFonts w:eastAsia="MS Mincho" w:cs="Calibri"/>
        </w:rPr>
        <w:t xml:space="preserve">           </w:t>
      </w:r>
      <w:r w:rsidR="00EA455A" w:rsidRPr="00C8791F">
        <w:rPr>
          <w:rFonts w:eastAsia="MS Mincho" w:cs="Calibri"/>
        </w:rPr>
        <w:t xml:space="preserve">Bude-li to nezbytné a potřebné vzhledem k výši nabídkových cen, zadavatel </w:t>
      </w:r>
      <w:r w:rsidR="00EA455A" w:rsidRPr="00C8791F">
        <w:rPr>
          <w:rFonts w:eastAsia="MS Mincho" w:cs="Calibri"/>
        </w:rPr>
        <w:br/>
        <w:t xml:space="preserve">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(ať již z důvodu naplnění podmínky ad a) nebo ad b) výše nebo s ohledem na odborné posouzení zadavatele), vyžádá si zadavatel od účastníka zadávacího řízení písemné zdůvodnění způsobu stanovení mimořádně nízké nabídkové ceny. </w:t>
      </w:r>
    </w:p>
    <w:p w14:paraId="41D17F9C" w14:textId="18F52E4F" w:rsidR="00A73A22" w:rsidRDefault="00A73A22" w:rsidP="00A73A22">
      <w:pPr>
        <w:pStyle w:val="Text1-1"/>
        <w:tabs>
          <w:tab w:val="left" w:pos="6663"/>
        </w:tabs>
        <w:ind w:left="0"/>
      </w:pPr>
      <w:r>
        <w:lastRenderedPageBreak/>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64FFEB40" w14:textId="77777777" w:rsidR="0035531B" w:rsidRDefault="0035531B" w:rsidP="00C8791F">
      <w:pPr>
        <w:pStyle w:val="Nadpis1-1"/>
        <w:tabs>
          <w:tab w:val="left" w:pos="6663"/>
        </w:tabs>
        <w:ind w:left="0"/>
        <w:jc w:val="both"/>
      </w:pPr>
      <w:bookmarkStart w:id="21" w:name="_Toc178583604"/>
      <w:r>
        <w:t>HODNOCENÍ NABÍDEK</w:t>
      </w:r>
      <w:bookmarkEnd w:id="21"/>
    </w:p>
    <w:p w14:paraId="48F0F5ED" w14:textId="77777777" w:rsidR="00804D39" w:rsidRDefault="00804D39" w:rsidP="00C8791F">
      <w:pPr>
        <w:pStyle w:val="Text1-1"/>
        <w:tabs>
          <w:tab w:val="left" w:pos="6663"/>
        </w:tabs>
        <w:spacing w:after="0"/>
        <w:ind w:left="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C8791F">
      <w:pPr>
        <w:pStyle w:val="Text1-1"/>
        <w:numPr>
          <w:ilvl w:val="0"/>
          <w:numId w:val="0"/>
        </w:numPr>
        <w:tabs>
          <w:tab w:val="left" w:pos="6663"/>
        </w:tabs>
        <w:spacing w:after="0"/>
      </w:pPr>
    </w:p>
    <w:tbl>
      <w:tblPr>
        <w:tblStyle w:val="Mkatabulky"/>
        <w:tblW w:w="8080" w:type="dxa"/>
        <w:tblBorders>
          <w:top w:val="single" w:sz="2" w:space="0" w:color="auto"/>
        </w:tblBorders>
        <w:tblLayout w:type="fixed"/>
        <w:tblLook w:val="04E0" w:firstRow="1" w:lastRow="1" w:firstColumn="1" w:lastColumn="0" w:noHBand="0" w:noVBand="1"/>
      </w:tblPr>
      <w:tblGrid>
        <w:gridCol w:w="4040"/>
        <w:gridCol w:w="4040"/>
      </w:tblGrid>
      <w:tr w:rsidR="00804D39" w:rsidRPr="00307641" w14:paraId="5A504BD1" w14:textId="77777777" w:rsidTr="000D73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C8791F">
            <w:pPr>
              <w:pStyle w:val="Textbezslovn"/>
              <w:tabs>
                <w:tab w:val="left" w:pos="6663"/>
              </w:tabs>
              <w:ind w:left="0"/>
              <w:rPr>
                <w:b/>
                <w:sz w:val="16"/>
                <w:szCs w:val="16"/>
              </w:rPr>
            </w:pPr>
            <w:r w:rsidRPr="00804D39">
              <w:rPr>
                <w:b/>
                <w:sz w:val="16"/>
                <w:szCs w:val="16"/>
              </w:rPr>
              <w:t>Dílčí hodnotící kritérium</w:t>
            </w:r>
          </w:p>
        </w:tc>
        <w:tc>
          <w:tcPr>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0F6749D1" w:rsidR="00804D39" w:rsidRPr="00307641" w:rsidRDefault="00804D39" w:rsidP="00C8791F">
            <w:pPr>
              <w:tabs>
                <w:tab w:val="left" w:pos="6663"/>
              </w:tabs>
              <w:jc w:val="both"/>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0D73C1">
        <w:tc>
          <w:tcPr>
            <w:cnfStyle w:val="001000000000" w:firstRow="0" w:lastRow="0" w:firstColumn="1" w:lastColumn="0" w:oddVBand="0" w:evenVBand="0" w:oddHBand="0" w:evenHBand="0" w:firstRowFirstColumn="0" w:firstRowLastColumn="0" w:lastRowFirstColumn="0" w:lastRowLastColumn="0"/>
            <w:tcW w:w="0" w:type="dxa"/>
          </w:tcPr>
          <w:p w14:paraId="55797A0D" w14:textId="77777777" w:rsidR="00804D39" w:rsidRPr="00833899" w:rsidRDefault="00804D39" w:rsidP="00C8791F">
            <w:pPr>
              <w:tabs>
                <w:tab w:val="left" w:pos="6663"/>
              </w:tabs>
              <w:jc w:val="both"/>
              <w:rPr>
                <w:sz w:val="16"/>
                <w:szCs w:val="16"/>
              </w:rPr>
            </w:pPr>
            <w:r w:rsidRPr="00804D39">
              <w:rPr>
                <w:sz w:val="16"/>
                <w:szCs w:val="16"/>
              </w:rPr>
              <w:t>Nabídková cena</w:t>
            </w:r>
          </w:p>
        </w:tc>
        <w:tc>
          <w:tcPr>
            <w:tcW w:w="0" w:type="dxa"/>
            <w:tcBorders>
              <w:bottom w:val="single" w:sz="2" w:space="0" w:color="auto"/>
            </w:tcBorders>
          </w:tcPr>
          <w:p w14:paraId="304C187E" w14:textId="10FE59F4" w:rsidR="00804D39" w:rsidRPr="000D73C1" w:rsidRDefault="00D556B1"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0D73C1">
              <w:rPr>
                <w:sz w:val="16"/>
                <w:szCs w:val="16"/>
              </w:rPr>
              <w:t>6</w:t>
            </w:r>
            <w:r w:rsidR="00804D39" w:rsidRPr="000D73C1">
              <w:rPr>
                <w:sz w:val="16"/>
                <w:szCs w:val="16"/>
              </w:rPr>
              <w:t>0 %</w:t>
            </w:r>
          </w:p>
        </w:tc>
      </w:tr>
      <w:tr w:rsidR="00804D39" w:rsidRPr="000F39E3" w14:paraId="2FE10D5F" w14:textId="77777777" w:rsidTr="000D73C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6B9EFB73" w:rsidR="00804D39" w:rsidRPr="00E031D8" w:rsidRDefault="00B15F78" w:rsidP="008B26E0">
            <w:pPr>
              <w:tabs>
                <w:tab w:val="left" w:pos="6663"/>
              </w:tabs>
              <w:jc w:val="both"/>
              <w:rPr>
                <w:b w:val="0"/>
                <w:sz w:val="16"/>
                <w:szCs w:val="16"/>
              </w:rPr>
            </w:pPr>
            <w:r w:rsidRPr="00E031D8">
              <w:rPr>
                <w:b w:val="0"/>
                <w:sz w:val="16"/>
                <w:szCs w:val="16"/>
              </w:rPr>
              <w:t>Z</w:t>
            </w:r>
            <w:r w:rsidR="008B26E0">
              <w:rPr>
                <w:b w:val="0"/>
                <w:sz w:val="16"/>
                <w:szCs w:val="16"/>
              </w:rPr>
              <w:t xml:space="preserve">kušenosti nebo počet osob navíc u </w:t>
            </w:r>
            <w:r w:rsidR="00804D39" w:rsidRPr="00E031D8">
              <w:rPr>
                <w:b w:val="0"/>
                <w:sz w:val="16"/>
                <w:szCs w:val="16"/>
              </w:rPr>
              <w:t>vybraných členů odborného personálu dodavatele</w:t>
            </w:r>
          </w:p>
        </w:tc>
        <w:tc>
          <w:tcPr>
            <w:tcW w:w="0"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08CDA389" w:rsidR="00804D39" w:rsidRPr="00AA2C7B" w:rsidRDefault="00D556B1" w:rsidP="00C8791F">
            <w:pPr>
              <w:tabs>
                <w:tab w:val="left" w:pos="6663"/>
              </w:tabs>
              <w:jc w:val="both"/>
              <w:cnfStyle w:val="010000000000" w:firstRow="0" w:lastRow="1" w:firstColumn="0" w:lastColumn="0" w:oddVBand="0" w:evenVBand="0" w:oddHBand="0" w:evenHBand="0" w:firstRowFirstColumn="0" w:firstRowLastColumn="0" w:lastRowFirstColumn="0" w:lastRowLastColumn="0"/>
              <w:rPr>
                <w:b w:val="0"/>
                <w:sz w:val="16"/>
                <w:szCs w:val="16"/>
              </w:rPr>
            </w:pPr>
            <w:r w:rsidRPr="00AA2C7B">
              <w:rPr>
                <w:b w:val="0"/>
                <w:sz w:val="16"/>
                <w:szCs w:val="16"/>
              </w:rPr>
              <w:t>4</w:t>
            </w:r>
            <w:r w:rsidR="00804D39" w:rsidRPr="00AA2C7B">
              <w:rPr>
                <w:b w:val="0"/>
                <w:sz w:val="16"/>
                <w:szCs w:val="16"/>
              </w:rPr>
              <w:t>0 %</w:t>
            </w:r>
          </w:p>
        </w:tc>
      </w:tr>
    </w:tbl>
    <w:p w14:paraId="67CAD4E5" w14:textId="77777777" w:rsidR="00804D39" w:rsidRPr="000F39E3" w:rsidRDefault="00804D39" w:rsidP="00C8791F">
      <w:pPr>
        <w:pStyle w:val="Text1-1"/>
        <w:numPr>
          <w:ilvl w:val="0"/>
          <w:numId w:val="0"/>
        </w:numPr>
        <w:tabs>
          <w:tab w:val="left" w:pos="6663"/>
        </w:tabs>
      </w:pPr>
    </w:p>
    <w:p w14:paraId="6B5637CB" w14:textId="77777777" w:rsidR="003A2C23" w:rsidRDefault="003A2C23" w:rsidP="00C8791F">
      <w:pPr>
        <w:pStyle w:val="Text1-1"/>
        <w:numPr>
          <w:ilvl w:val="0"/>
          <w:numId w:val="0"/>
        </w:numPr>
        <w:tabs>
          <w:tab w:val="left" w:pos="6663"/>
        </w:tabs>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C8791F">
      <w:pPr>
        <w:pStyle w:val="Text1-1"/>
        <w:tabs>
          <w:tab w:val="left" w:pos="6663"/>
        </w:tabs>
        <w:ind w:left="0"/>
        <w:rPr>
          <w:b/>
        </w:rPr>
      </w:pPr>
      <w:r w:rsidRPr="003A2C23">
        <w:rPr>
          <w:b/>
        </w:rPr>
        <w:t>Nabídková cena</w:t>
      </w:r>
    </w:p>
    <w:p w14:paraId="01CB7051" w14:textId="77777777" w:rsidR="00C164AA" w:rsidRPr="00C164AA" w:rsidRDefault="003A2C23" w:rsidP="00C164AA">
      <w:pPr>
        <w:pStyle w:val="Text1-1"/>
        <w:numPr>
          <w:ilvl w:val="0"/>
          <w:numId w:val="0"/>
        </w:numPr>
        <w:tabs>
          <w:tab w:val="left" w:pos="6663"/>
        </w:tabs>
      </w:pPr>
      <w:r>
        <w:t xml:space="preserve">Nejprve bude hodnoceno dílčí hodnotící kritérium Nabídková cena. </w:t>
      </w:r>
      <w:r w:rsidR="00C164AA" w:rsidRPr="00C164AA">
        <w:t>Předmětem hodnocení nabídek v rámci dílčího hodnotícího kritéria „Nabídková cena“ bude celková nabídková cena v číselné hodnotě bez DPH uvedená účastníkem zadávacího řízení v nabídce dle čl. 12 těchto Pokynů.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202843AB" w14:textId="0FF4D98A" w:rsidR="003A2C23" w:rsidRDefault="003A2C23" w:rsidP="00C164AA">
      <w:pPr>
        <w:pStyle w:val="Text1-1"/>
        <w:numPr>
          <w:ilvl w:val="0"/>
          <w:numId w:val="0"/>
        </w:numPr>
        <w:tabs>
          <w:tab w:val="left" w:pos="6663"/>
        </w:tabs>
      </w:pPr>
    </w:p>
    <w:p w14:paraId="563D3DFA" w14:textId="77777777" w:rsidR="00C164AA" w:rsidRPr="00C164AA" w:rsidRDefault="00C164AA" w:rsidP="00C164AA">
      <w:pPr>
        <w:spacing w:after="0" w:line="240" w:lineRule="auto"/>
        <w:ind w:left="1446" w:firstLine="681"/>
        <w:jc w:val="both"/>
        <w:rPr>
          <w:rFonts w:eastAsia="MS Mincho"/>
        </w:rPr>
      </w:pPr>
      <w:r w:rsidRPr="00C164AA">
        <w:rPr>
          <w:rFonts w:eastAsia="MS Mincho"/>
        </w:rPr>
        <w:t xml:space="preserve">  výše nejnižší nabídkové ceny ze všech nabídek </w:t>
      </w:r>
    </w:p>
    <w:p w14:paraId="067F7A6A" w14:textId="77777777" w:rsidR="00C164AA" w:rsidRPr="00C164AA" w:rsidRDefault="00C164AA" w:rsidP="00C164AA">
      <w:pPr>
        <w:spacing w:after="120" w:line="240" w:lineRule="auto"/>
        <w:ind w:left="737"/>
        <w:jc w:val="center"/>
        <w:rPr>
          <w:rFonts w:eastAsia="MS Mincho"/>
          <w:u w:val="single"/>
        </w:rPr>
      </w:pPr>
      <w:r w:rsidRPr="00C164AA">
        <w:rPr>
          <w:rFonts w:eastAsia="MS Mincho"/>
          <w:u w:val="single"/>
        </w:rPr>
        <w:t>________________________________________</w:t>
      </w:r>
      <w:r w:rsidRPr="00C164AA">
        <w:rPr>
          <w:rFonts w:eastAsia="MS Mincho"/>
        </w:rPr>
        <w:t xml:space="preserve">    x 100</w:t>
      </w:r>
    </w:p>
    <w:p w14:paraId="6387D8C5" w14:textId="77777777" w:rsidR="00C164AA" w:rsidRPr="00C164AA" w:rsidRDefault="00C164AA" w:rsidP="00C164AA">
      <w:pPr>
        <w:spacing w:after="120" w:line="240" w:lineRule="auto"/>
        <w:ind w:left="1446" w:firstLine="681"/>
        <w:jc w:val="both"/>
        <w:rPr>
          <w:rFonts w:eastAsia="MS Mincho"/>
        </w:rPr>
      </w:pPr>
      <w:r w:rsidRPr="00C164AA">
        <w:rPr>
          <w:rFonts w:eastAsia="MS Mincho"/>
        </w:rPr>
        <w:t xml:space="preserve">   výše nabídkové ceny hodnocené nabídky</w:t>
      </w:r>
    </w:p>
    <w:p w14:paraId="43B8C978" w14:textId="16B78A4A" w:rsidR="003A2C23" w:rsidRDefault="003A2C23" w:rsidP="00C8791F">
      <w:pPr>
        <w:pStyle w:val="Text1-1"/>
        <w:numPr>
          <w:ilvl w:val="0"/>
          <w:numId w:val="0"/>
        </w:numPr>
        <w:tabs>
          <w:tab w:val="left" w:pos="6663"/>
        </w:tabs>
        <w:spacing w:before="240"/>
      </w:pPr>
      <w:r>
        <w:t xml:space="preserve">Takto získaný počet bodů bude vynásoben </w:t>
      </w:r>
      <w:r w:rsidRPr="00C164AA">
        <w:t>koeficientem 0,</w:t>
      </w:r>
      <w:r w:rsidR="00C164AA" w:rsidRPr="00C164AA">
        <w:t>60</w:t>
      </w:r>
      <w:r>
        <w:t xml:space="preserve"> (tj. váhou dílčího hodnotícího kritéria Nabídková cena) a následně matematicky zaokrouhlen na dvě desetinná místa. </w:t>
      </w:r>
    </w:p>
    <w:p w14:paraId="2315CBF9" w14:textId="3AC21935" w:rsidR="003A2C23" w:rsidRPr="003A2C23" w:rsidRDefault="00B15F78" w:rsidP="00C8791F">
      <w:pPr>
        <w:pStyle w:val="Text1-1"/>
        <w:tabs>
          <w:tab w:val="left" w:pos="6663"/>
        </w:tabs>
        <w:ind w:left="0"/>
        <w:rPr>
          <w:b/>
        </w:rPr>
      </w:pPr>
      <w:r>
        <w:rPr>
          <w:b/>
        </w:rPr>
        <w:t>Z</w:t>
      </w:r>
      <w:r w:rsidR="003A2C23" w:rsidRPr="003A2C23">
        <w:rPr>
          <w:b/>
        </w:rPr>
        <w:t xml:space="preserve">kušenosti </w:t>
      </w:r>
      <w:r w:rsidR="00DA2698">
        <w:rPr>
          <w:b/>
        </w:rPr>
        <w:t xml:space="preserve">nebo počet osob navíc u </w:t>
      </w:r>
      <w:r w:rsidR="003A2C23" w:rsidRPr="003A2C23">
        <w:rPr>
          <w:b/>
        </w:rPr>
        <w:t xml:space="preserve">vybraných členů odborného personálu dodavatele </w:t>
      </w:r>
    </w:p>
    <w:p w14:paraId="3B46604D" w14:textId="148BB31C" w:rsidR="003B4121" w:rsidRPr="003B4121" w:rsidRDefault="003A2C23" w:rsidP="00BD4A9F">
      <w:pPr>
        <w:pStyle w:val="Text1-1"/>
        <w:numPr>
          <w:ilvl w:val="0"/>
          <w:numId w:val="0"/>
        </w:numPr>
        <w:tabs>
          <w:tab w:val="left" w:pos="6663"/>
        </w:tabs>
      </w:pPr>
      <w:r>
        <w:t xml:space="preserve">Předmětem hodnocení nabídek v rámci dílčího hodnotícího kritéria </w:t>
      </w:r>
      <w:r w:rsidR="00B15F78">
        <w:t>Z</w:t>
      </w:r>
      <w:r>
        <w:t xml:space="preserve">kušenosti </w:t>
      </w:r>
      <w:r w:rsidR="00DA2698">
        <w:t xml:space="preserve">nebo počet osob navíc u </w:t>
      </w:r>
      <w:r>
        <w:t>vybraných členů odborného personálu dodavatele bude míra splnění parametrů uvedených v</w:t>
      </w:r>
      <w:r w:rsidR="00F3666E">
        <w:t> </w:t>
      </w:r>
      <w:r>
        <w:t xml:space="preserve">tabulce </w:t>
      </w:r>
      <w:r w:rsidR="00E433D0">
        <w:t xml:space="preserve">B </w:t>
      </w:r>
      <w:r>
        <w:t xml:space="preserve">níže v tomto článku u vybraných členů odborného personálu dodavatele zapojených do realizace veřejné zakázky, a to </w:t>
      </w:r>
      <w:r w:rsidR="00DA2698">
        <w:t>buď počet zkušeností</w:t>
      </w:r>
      <w:r>
        <w:t xml:space="preserve"> nad rámec minimální úrovně kvalifikace stanovené v čl. 8.5 těchto Pokynů</w:t>
      </w:r>
      <w:r w:rsidR="00BD4A9F">
        <w:t xml:space="preserve"> (u vedoucího týmu a zástupce vedoucího týmu</w:t>
      </w:r>
      <w:r w:rsidR="00DA2698">
        <w:t>) nebo</w:t>
      </w:r>
      <w:r w:rsidR="0086024A">
        <w:t xml:space="preserve">  </w:t>
      </w:r>
      <w:r w:rsidR="007B2E28">
        <w:t xml:space="preserve">u dalších </w:t>
      </w:r>
      <w:r w:rsidR="003B4121" w:rsidRPr="003B4121">
        <w:t xml:space="preserve">členů odborného personálu dodavatele </w:t>
      </w:r>
      <w:r w:rsidR="007B2E28">
        <w:t xml:space="preserve">uvedených v tabulce B </w:t>
      </w:r>
      <w:r w:rsidR="003B4121" w:rsidRPr="003B4121">
        <w:t xml:space="preserve">mohou být dodavatelem v nabídce pro účely hodnocení </w:t>
      </w:r>
      <w:r w:rsidR="0086024A">
        <w:t>doloženy</w:t>
      </w:r>
      <w:r w:rsidR="0086024A" w:rsidRPr="003B4121">
        <w:t xml:space="preserve"> </w:t>
      </w:r>
      <w:r w:rsidR="003B4121" w:rsidRPr="003B4121">
        <w:t xml:space="preserve">další osoby navíc nad </w:t>
      </w:r>
      <w:r w:rsidR="0086024A">
        <w:t xml:space="preserve">zadavatelem stanovený </w:t>
      </w:r>
      <w:r w:rsidR="003B4121" w:rsidRPr="003B4121">
        <w:t>poč</w:t>
      </w:r>
      <w:r w:rsidR="00BE380D">
        <w:t>e</w:t>
      </w:r>
      <w:r w:rsidR="0086024A">
        <w:t>t</w:t>
      </w:r>
      <w:r w:rsidR="003B4121" w:rsidRPr="003B4121">
        <w:t xml:space="preserve"> osob požadovan</w:t>
      </w:r>
      <w:r w:rsidR="0086024A">
        <w:t>ých</w:t>
      </w:r>
      <w:r w:rsidR="003B4121" w:rsidRPr="003B4121">
        <w:t xml:space="preserve"> pro prokázání splnění kvalifikace</w:t>
      </w:r>
      <w:r w:rsidR="00CF604C">
        <w:t xml:space="preserve"> (maximální počet osob pro účely hodnocení</w:t>
      </w:r>
      <w:r w:rsidR="00F52D14">
        <w:t xml:space="preserve"> je u konkrétních členů odborného personálu dodavatele uveden v následující </w:t>
      </w:r>
      <w:r w:rsidR="00581A4C">
        <w:t>t</w:t>
      </w:r>
      <w:r w:rsidR="00F52D14">
        <w:t>abulce A)</w:t>
      </w:r>
      <w:r w:rsidR="003B4121" w:rsidRPr="003B4121">
        <w:t>:</w:t>
      </w:r>
    </w:p>
    <w:p w14:paraId="15E930C8" w14:textId="5AF07DEC" w:rsidR="003B4121" w:rsidRDefault="003B4121" w:rsidP="00551D72">
      <w:pPr>
        <w:spacing w:after="0"/>
        <w:ind w:left="142"/>
        <w:jc w:val="both"/>
      </w:pPr>
    </w:p>
    <w:p w14:paraId="05E68C2D" w14:textId="77777777" w:rsidR="0043387A" w:rsidRDefault="0043387A" w:rsidP="00551D72">
      <w:pPr>
        <w:spacing w:after="0"/>
        <w:ind w:left="142"/>
        <w:jc w:val="both"/>
      </w:pPr>
    </w:p>
    <w:p w14:paraId="3AE482FB" w14:textId="77777777" w:rsidR="0043387A" w:rsidRDefault="0043387A" w:rsidP="00551D72">
      <w:pPr>
        <w:spacing w:after="0"/>
        <w:ind w:left="142"/>
        <w:jc w:val="both"/>
      </w:pPr>
    </w:p>
    <w:p w14:paraId="7B6101A5" w14:textId="77777777" w:rsidR="0043387A" w:rsidRDefault="0043387A" w:rsidP="00551D72">
      <w:pPr>
        <w:spacing w:after="0"/>
        <w:ind w:left="142"/>
        <w:jc w:val="both"/>
      </w:pPr>
    </w:p>
    <w:p w14:paraId="571BBCAC" w14:textId="3D54A09A" w:rsidR="0096390A" w:rsidRDefault="0096390A" w:rsidP="00551D72">
      <w:pPr>
        <w:spacing w:after="0"/>
        <w:ind w:left="142"/>
        <w:jc w:val="both"/>
      </w:pPr>
      <w:r>
        <w:lastRenderedPageBreak/>
        <w:t>Tabulka A:</w:t>
      </w:r>
    </w:p>
    <w:p w14:paraId="72A2192C" w14:textId="77777777" w:rsidR="00513021" w:rsidRPr="003B4121" w:rsidRDefault="00513021" w:rsidP="00551D72">
      <w:pPr>
        <w:spacing w:after="0"/>
        <w:ind w:left="142"/>
        <w:jc w:val="both"/>
      </w:pPr>
    </w:p>
    <w:tbl>
      <w:tblPr>
        <w:tblStyle w:val="Mkatabulky"/>
        <w:tblW w:w="8080" w:type="dxa"/>
        <w:tblBorders>
          <w:top w:val="single" w:sz="2" w:space="0" w:color="auto"/>
        </w:tblBorders>
        <w:tblLayout w:type="fixed"/>
        <w:tblLook w:val="04E0" w:firstRow="1" w:lastRow="1" w:firstColumn="1" w:lastColumn="0" w:noHBand="0" w:noVBand="1"/>
      </w:tblPr>
      <w:tblGrid>
        <w:gridCol w:w="4040"/>
        <w:gridCol w:w="4040"/>
      </w:tblGrid>
      <w:tr w:rsidR="003B4121" w:rsidRPr="003B4121" w14:paraId="2C77ABF0" w14:textId="77777777" w:rsidTr="000D73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4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E013516" w14:textId="77777777" w:rsidR="003B4121" w:rsidRPr="000D73C1" w:rsidRDefault="003B4121" w:rsidP="00551D72">
            <w:pPr>
              <w:spacing w:after="120" w:line="264" w:lineRule="auto"/>
              <w:ind w:left="142"/>
              <w:rPr>
                <w:b/>
                <w:sz w:val="18"/>
              </w:rPr>
            </w:pPr>
            <w:r w:rsidRPr="000D73C1">
              <w:rPr>
                <w:b/>
                <w:sz w:val="18"/>
              </w:rPr>
              <w:t>Člen odborného personálu dodavatele</w:t>
            </w:r>
          </w:p>
        </w:tc>
        <w:tc>
          <w:tcPr>
            <w:tcW w:w="404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F5E4AF4" w14:textId="77777777" w:rsidR="003B4121" w:rsidRPr="000D73C1" w:rsidRDefault="003B4121" w:rsidP="00551D72">
            <w:pPr>
              <w:spacing w:after="240" w:line="264" w:lineRule="auto"/>
              <w:ind w:left="142"/>
              <w:cnfStyle w:val="100000000000" w:firstRow="1" w:lastRow="0" w:firstColumn="0" w:lastColumn="0" w:oddVBand="0" w:evenVBand="0" w:oddHBand="0" w:evenHBand="0" w:firstRowFirstColumn="0" w:firstRowLastColumn="0" w:lastRowFirstColumn="0" w:lastRowLastColumn="0"/>
              <w:rPr>
                <w:b/>
                <w:sz w:val="18"/>
              </w:rPr>
            </w:pPr>
            <w:r w:rsidRPr="000D73C1">
              <w:rPr>
                <w:b/>
                <w:sz w:val="18"/>
              </w:rPr>
              <w:t xml:space="preserve">Maximální počet osob pro účely hodnocení </w:t>
            </w:r>
          </w:p>
          <w:p w14:paraId="5F6E7B29" w14:textId="38AC3BDD" w:rsidR="003B4121" w:rsidRPr="000D73C1" w:rsidRDefault="003B4121" w:rsidP="00551D72">
            <w:pPr>
              <w:spacing w:after="240" w:line="264" w:lineRule="auto"/>
              <w:ind w:left="142"/>
              <w:cnfStyle w:val="100000000000" w:firstRow="1" w:lastRow="0" w:firstColumn="0" w:lastColumn="0" w:oddVBand="0" w:evenVBand="0" w:oddHBand="0" w:evenHBand="0" w:firstRowFirstColumn="0" w:firstRowLastColumn="0" w:lastRowFirstColumn="0" w:lastRowLastColumn="0"/>
              <w:rPr>
                <w:b/>
                <w:sz w:val="18"/>
                <w:highlight w:val="yellow"/>
              </w:rPr>
            </w:pPr>
          </w:p>
        </w:tc>
      </w:tr>
      <w:tr w:rsidR="003B4121" w:rsidRPr="003B4121" w14:paraId="670AFB67" w14:textId="77777777" w:rsidTr="000D73C1">
        <w:tc>
          <w:tcPr>
            <w:cnfStyle w:val="001000000000" w:firstRow="0" w:lastRow="0" w:firstColumn="1" w:lastColumn="0" w:oddVBand="0" w:evenVBand="0" w:oddHBand="0" w:evenHBand="0" w:firstRowFirstColumn="0" w:firstRowLastColumn="0" w:lastRowFirstColumn="0" w:lastRowLastColumn="0"/>
            <w:tcW w:w="4040" w:type="dxa"/>
            <w:tcBorders>
              <w:bottom w:val="single" w:sz="2" w:space="0" w:color="auto"/>
            </w:tcBorders>
          </w:tcPr>
          <w:p w14:paraId="060BDA14" w14:textId="5AEA7BD7" w:rsidR="003B4121" w:rsidRPr="000D73C1" w:rsidRDefault="00FB6A42" w:rsidP="00107B51">
            <w:pPr>
              <w:spacing w:after="240" w:line="264" w:lineRule="auto"/>
              <w:ind w:left="142"/>
              <w:rPr>
                <w:sz w:val="18"/>
              </w:rPr>
            </w:pPr>
            <w:r w:rsidRPr="000D73C1">
              <w:rPr>
                <w:sz w:val="18"/>
              </w:rPr>
              <w:t>autorizovaný zeměměři</w:t>
            </w:r>
            <w:r w:rsidR="00107B51">
              <w:rPr>
                <w:sz w:val="18"/>
              </w:rPr>
              <w:t>c</w:t>
            </w:r>
            <w:r w:rsidRPr="000D73C1">
              <w:rPr>
                <w:sz w:val="18"/>
              </w:rPr>
              <w:t>ký inženýr</w:t>
            </w:r>
            <w:r w:rsidR="009B4F1F">
              <w:rPr>
                <w:sz w:val="18"/>
              </w:rPr>
              <w:t xml:space="preserve"> – specialista na zpracování geometrických plánů</w:t>
            </w:r>
            <w:r w:rsidR="00141511">
              <w:rPr>
                <w:sz w:val="18"/>
              </w:rPr>
              <w:t xml:space="preserve"> II-IV</w:t>
            </w:r>
          </w:p>
        </w:tc>
        <w:tc>
          <w:tcPr>
            <w:tcW w:w="4040" w:type="dxa"/>
            <w:tcBorders>
              <w:bottom w:val="single" w:sz="2" w:space="0" w:color="auto"/>
            </w:tcBorders>
          </w:tcPr>
          <w:p w14:paraId="0FB9D41C" w14:textId="3C2683FB" w:rsidR="003B4121" w:rsidRPr="000D73C1" w:rsidRDefault="003B4121" w:rsidP="000D73C1">
            <w:pPr>
              <w:spacing w:after="240" w:line="264" w:lineRule="auto"/>
              <w:ind w:left="142"/>
              <w:cnfStyle w:val="000000000000" w:firstRow="0" w:lastRow="0" w:firstColumn="0" w:lastColumn="0" w:oddVBand="0" w:evenVBand="0" w:oddHBand="0" w:evenHBand="0" w:firstRowFirstColumn="0" w:firstRowLastColumn="0" w:lastRowFirstColumn="0" w:lastRowLastColumn="0"/>
              <w:rPr>
                <w:sz w:val="18"/>
              </w:rPr>
            </w:pPr>
            <w:r w:rsidRPr="000D73C1">
              <w:rPr>
                <w:sz w:val="18"/>
              </w:rPr>
              <w:t xml:space="preserve">navíc </w:t>
            </w:r>
            <w:r w:rsidR="009A4B62">
              <w:rPr>
                <w:sz w:val="18"/>
              </w:rPr>
              <w:t xml:space="preserve">až </w:t>
            </w:r>
            <w:r w:rsidR="009B4F1F">
              <w:rPr>
                <w:sz w:val="18"/>
              </w:rPr>
              <w:t>3</w:t>
            </w:r>
            <w:r w:rsidRPr="000D73C1">
              <w:rPr>
                <w:sz w:val="18"/>
              </w:rPr>
              <w:t xml:space="preserve"> </w:t>
            </w:r>
          </w:p>
        </w:tc>
      </w:tr>
      <w:tr w:rsidR="00966104" w:rsidRPr="003B4121" w14:paraId="68CE9694" w14:textId="77777777" w:rsidTr="000D73C1">
        <w:tc>
          <w:tcPr>
            <w:cnfStyle w:val="001000000000" w:firstRow="0" w:lastRow="0" w:firstColumn="1" w:lastColumn="0" w:oddVBand="0" w:evenVBand="0" w:oddHBand="0" w:evenHBand="0" w:firstRowFirstColumn="0" w:firstRowLastColumn="0" w:lastRowFirstColumn="0" w:lastRowLastColumn="0"/>
            <w:tcW w:w="0" w:type="dxa"/>
            <w:tcBorders>
              <w:bottom w:val="single" w:sz="4" w:space="0" w:color="auto"/>
            </w:tcBorders>
          </w:tcPr>
          <w:p w14:paraId="73AE9BA4" w14:textId="5F2657AE" w:rsidR="00966104" w:rsidRPr="005452C0" w:rsidRDefault="00966104" w:rsidP="00107B51">
            <w:pPr>
              <w:ind w:left="142"/>
            </w:pPr>
            <w:r w:rsidRPr="00243376">
              <w:rPr>
                <w:sz w:val="18"/>
              </w:rPr>
              <w:t>autorizovaný zeměměři</w:t>
            </w:r>
            <w:r w:rsidR="00107B51">
              <w:rPr>
                <w:sz w:val="18"/>
              </w:rPr>
              <w:t>c</w:t>
            </w:r>
            <w:r w:rsidRPr="00243376">
              <w:rPr>
                <w:sz w:val="18"/>
              </w:rPr>
              <w:t>ký inženýr</w:t>
            </w:r>
            <w:r>
              <w:rPr>
                <w:sz w:val="18"/>
              </w:rPr>
              <w:t xml:space="preserve"> – specialista na zpracování záborových elaborátů</w:t>
            </w:r>
            <w:r w:rsidR="00141511">
              <w:rPr>
                <w:sz w:val="18"/>
              </w:rPr>
              <w:t xml:space="preserve"> II-IV</w:t>
            </w:r>
          </w:p>
        </w:tc>
        <w:tc>
          <w:tcPr>
            <w:tcW w:w="0" w:type="dxa"/>
            <w:tcBorders>
              <w:bottom w:val="single" w:sz="4" w:space="0" w:color="auto"/>
            </w:tcBorders>
          </w:tcPr>
          <w:p w14:paraId="0C95C5B6" w14:textId="20463B8E" w:rsidR="00966104" w:rsidRPr="005452C0" w:rsidRDefault="00966104">
            <w:pPr>
              <w:ind w:left="142"/>
              <w:cnfStyle w:val="000000000000" w:firstRow="0" w:lastRow="0" w:firstColumn="0" w:lastColumn="0" w:oddVBand="0" w:evenVBand="0" w:oddHBand="0" w:evenHBand="0" w:firstRowFirstColumn="0" w:firstRowLastColumn="0" w:lastRowFirstColumn="0" w:lastRowLastColumn="0"/>
            </w:pPr>
            <w:r w:rsidRPr="00243376">
              <w:rPr>
                <w:sz w:val="18"/>
              </w:rPr>
              <w:t xml:space="preserve">navíc </w:t>
            </w:r>
            <w:r w:rsidR="009A4B62">
              <w:rPr>
                <w:sz w:val="18"/>
              </w:rPr>
              <w:t xml:space="preserve">až </w:t>
            </w:r>
            <w:r>
              <w:rPr>
                <w:sz w:val="18"/>
              </w:rPr>
              <w:t>3</w:t>
            </w:r>
            <w:r w:rsidRPr="00243376">
              <w:rPr>
                <w:sz w:val="18"/>
              </w:rPr>
              <w:t xml:space="preserve"> </w:t>
            </w:r>
          </w:p>
        </w:tc>
      </w:tr>
      <w:tr w:rsidR="00966104" w:rsidRPr="003B4121" w14:paraId="4965BBE6" w14:textId="77777777" w:rsidTr="000D73C1">
        <w:tc>
          <w:tcPr>
            <w:cnfStyle w:val="001000000000" w:firstRow="0" w:lastRow="0" w:firstColumn="1" w:lastColumn="0" w:oddVBand="0" w:evenVBand="0" w:oddHBand="0" w:evenHBand="0" w:firstRowFirstColumn="0" w:firstRowLastColumn="0" w:lastRowFirstColumn="0" w:lastRowLastColumn="0"/>
            <w:tcW w:w="4040" w:type="dxa"/>
            <w:tcBorders>
              <w:top w:val="single" w:sz="4" w:space="0" w:color="auto"/>
              <w:bottom w:val="single" w:sz="2" w:space="0" w:color="auto"/>
            </w:tcBorders>
            <w:shd w:val="clear" w:color="auto" w:fill="auto"/>
          </w:tcPr>
          <w:p w14:paraId="2B5B9854" w14:textId="3A003B18" w:rsidR="00966104" w:rsidRPr="000D73C1" w:rsidRDefault="00966104" w:rsidP="00966104">
            <w:pPr>
              <w:spacing w:after="240" w:line="264" w:lineRule="auto"/>
              <w:ind w:left="142"/>
              <w:rPr>
                <w:sz w:val="18"/>
              </w:rPr>
            </w:pPr>
            <w:r w:rsidRPr="000D73C1">
              <w:rPr>
                <w:sz w:val="18"/>
              </w:rPr>
              <w:t>specialista na inženýrskou činnost</w:t>
            </w:r>
            <w:r w:rsidR="00141511">
              <w:rPr>
                <w:sz w:val="18"/>
              </w:rPr>
              <w:t xml:space="preserve"> IV-VIII</w:t>
            </w:r>
          </w:p>
        </w:tc>
        <w:tc>
          <w:tcPr>
            <w:tcW w:w="4040" w:type="dxa"/>
            <w:tcBorders>
              <w:top w:val="single" w:sz="4" w:space="0" w:color="auto"/>
              <w:bottom w:val="single" w:sz="2" w:space="0" w:color="auto"/>
            </w:tcBorders>
            <w:shd w:val="clear" w:color="auto" w:fill="auto"/>
          </w:tcPr>
          <w:p w14:paraId="73EF964B" w14:textId="35E7D7BE" w:rsidR="00966104" w:rsidRPr="000D73C1" w:rsidRDefault="00966104" w:rsidP="000D73C1">
            <w:pPr>
              <w:spacing w:after="240" w:line="264" w:lineRule="auto"/>
              <w:ind w:left="142"/>
              <w:cnfStyle w:val="000000000000" w:firstRow="0" w:lastRow="0" w:firstColumn="0" w:lastColumn="0" w:oddVBand="0" w:evenVBand="0" w:oddHBand="0" w:evenHBand="0" w:firstRowFirstColumn="0" w:firstRowLastColumn="0" w:lastRowFirstColumn="0" w:lastRowLastColumn="0"/>
              <w:rPr>
                <w:sz w:val="18"/>
              </w:rPr>
            </w:pPr>
            <w:r w:rsidRPr="000D73C1">
              <w:rPr>
                <w:sz w:val="18"/>
              </w:rPr>
              <w:t xml:space="preserve">navíc </w:t>
            </w:r>
            <w:r w:rsidR="009A4B62">
              <w:rPr>
                <w:sz w:val="18"/>
              </w:rPr>
              <w:t xml:space="preserve">až </w:t>
            </w:r>
            <w:r w:rsidRPr="000D73C1">
              <w:rPr>
                <w:sz w:val="18"/>
              </w:rPr>
              <w:t>5</w:t>
            </w:r>
          </w:p>
        </w:tc>
      </w:tr>
      <w:tr w:rsidR="00506891" w:rsidRPr="00064A21" w14:paraId="31721D84" w14:textId="77777777" w:rsidTr="009A4B62">
        <w:tblPrEx>
          <w:tblBorders>
            <w:top w:val="none" w:sz="0" w:space="0" w:color="auto"/>
          </w:tblBorders>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bottom w:val="single" w:sz="4" w:space="0" w:color="auto"/>
            </w:tcBorders>
          </w:tcPr>
          <w:p w14:paraId="79B3780B" w14:textId="198A456C" w:rsidR="00506891" w:rsidRPr="00064A21" w:rsidRDefault="00506891" w:rsidP="005952D5">
            <w:pPr>
              <w:ind w:left="142"/>
              <w:rPr>
                <w:sz w:val="18"/>
              </w:rPr>
            </w:pPr>
            <w:r w:rsidRPr="00064A21">
              <w:rPr>
                <w:sz w:val="18"/>
              </w:rPr>
              <w:t>specialista na dopravní stavby II</w:t>
            </w:r>
          </w:p>
        </w:tc>
        <w:tc>
          <w:tcPr>
            <w:tcW w:w="0" w:type="dxa"/>
            <w:tcBorders>
              <w:top w:val="single" w:sz="2" w:space="0" w:color="auto"/>
              <w:bottom w:val="single" w:sz="4" w:space="0" w:color="auto"/>
            </w:tcBorders>
          </w:tcPr>
          <w:p w14:paraId="75113D85" w14:textId="68C47755" w:rsidR="00506891" w:rsidRPr="00064A21" w:rsidRDefault="00506891">
            <w:pPr>
              <w:ind w:left="142"/>
              <w:cnfStyle w:val="000000000000" w:firstRow="0" w:lastRow="0" w:firstColumn="0" w:lastColumn="0" w:oddVBand="0" w:evenVBand="0" w:oddHBand="0" w:evenHBand="0" w:firstRowFirstColumn="0" w:firstRowLastColumn="0" w:lastRowFirstColumn="0" w:lastRowLastColumn="0"/>
              <w:rPr>
                <w:sz w:val="18"/>
              </w:rPr>
            </w:pPr>
            <w:r w:rsidRPr="00064A21">
              <w:rPr>
                <w:sz w:val="18"/>
              </w:rPr>
              <w:t>navíc 1</w:t>
            </w:r>
          </w:p>
        </w:tc>
      </w:tr>
      <w:tr w:rsidR="00E12682" w:rsidRPr="00064A21" w14:paraId="356D8FDF" w14:textId="77777777" w:rsidTr="000D73C1">
        <w:tblPrEx>
          <w:tblBorders>
            <w:top w:val="none" w:sz="0" w:space="0" w:color="auto"/>
          </w:tblBorders>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bottom w:val="single" w:sz="4" w:space="0" w:color="auto"/>
            </w:tcBorders>
          </w:tcPr>
          <w:p w14:paraId="5825D4CB" w14:textId="78BC50D4" w:rsidR="00E12682" w:rsidRPr="00064A21" w:rsidRDefault="009A4B62" w:rsidP="005952D5">
            <w:pPr>
              <w:spacing w:after="240" w:line="264" w:lineRule="auto"/>
              <w:ind w:left="142"/>
              <w:rPr>
                <w:sz w:val="18"/>
              </w:rPr>
            </w:pPr>
            <w:r w:rsidRPr="00064A21">
              <w:rPr>
                <w:sz w:val="18"/>
              </w:rPr>
              <w:t>o</w:t>
            </w:r>
            <w:r w:rsidR="00E12682" w:rsidRPr="00064A21">
              <w:rPr>
                <w:sz w:val="18"/>
              </w:rPr>
              <w:t xml:space="preserve">soba vyhotovující znalecké posudky </w:t>
            </w:r>
            <w:r w:rsidR="00882979" w:rsidRPr="00064A21">
              <w:rPr>
                <w:sz w:val="18"/>
              </w:rPr>
              <w:t>–</w:t>
            </w:r>
            <w:r w:rsidR="00E12682" w:rsidRPr="00064A21">
              <w:rPr>
                <w:sz w:val="18"/>
              </w:rPr>
              <w:t xml:space="preserve"> znalec</w:t>
            </w:r>
            <w:r w:rsidR="00882979" w:rsidRPr="00064A21">
              <w:rPr>
                <w:sz w:val="18"/>
              </w:rPr>
              <w:t xml:space="preserve"> III</w:t>
            </w:r>
          </w:p>
        </w:tc>
        <w:tc>
          <w:tcPr>
            <w:tcW w:w="0" w:type="dxa"/>
            <w:tcBorders>
              <w:top w:val="single" w:sz="2" w:space="0" w:color="auto"/>
              <w:bottom w:val="single" w:sz="4" w:space="0" w:color="auto"/>
            </w:tcBorders>
          </w:tcPr>
          <w:p w14:paraId="3E614A56" w14:textId="6B75C81B" w:rsidR="00E12682" w:rsidRPr="00064A21" w:rsidRDefault="00E12682">
            <w:pPr>
              <w:spacing w:after="240" w:line="264" w:lineRule="auto"/>
              <w:ind w:left="142"/>
              <w:cnfStyle w:val="000000000000" w:firstRow="0" w:lastRow="0" w:firstColumn="0" w:lastColumn="0" w:oddVBand="0" w:evenVBand="0" w:oddHBand="0" w:evenHBand="0" w:firstRowFirstColumn="0" w:firstRowLastColumn="0" w:lastRowFirstColumn="0" w:lastRowLastColumn="0"/>
              <w:rPr>
                <w:sz w:val="18"/>
              </w:rPr>
            </w:pPr>
            <w:r w:rsidRPr="00064A21">
              <w:rPr>
                <w:sz w:val="18"/>
              </w:rPr>
              <w:t>navíc 1</w:t>
            </w:r>
          </w:p>
        </w:tc>
      </w:tr>
    </w:tbl>
    <w:p w14:paraId="525FEAB1" w14:textId="77777777" w:rsidR="00314737" w:rsidRDefault="00314737" w:rsidP="00C8791F">
      <w:pPr>
        <w:pStyle w:val="Text1-1"/>
        <w:numPr>
          <w:ilvl w:val="0"/>
          <w:numId w:val="0"/>
        </w:numPr>
        <w:tabs>
          <w:tab w:val="left" w:pos="6663"/>
        </w:tabs>
      </w:pPr>
    </w:p>
    <w:p w14:paraId="6BE6CA9F" w14:textId="0F0BCA63" w:rsidR="00941491" w:rsidRPr="00A955C9" w:rsidRDefault="00941491" w:rsidP="00C8791F">
      <w:pPr>
        <w:pStyle w:val="Text1-1"/>
        <w:numPr>
          <w:ilvl w:val="0"/>
          <w:numId w:val="0"/>
        </w:numPr>
        <w:tabs>
          <w:tab w:val="left" w:pos="6663"/>
        </w:tabs>
        <w:rPr>
          <w:b/>
        </w:rPr>
      </w:pPr>
      <w:r w:rsidRPr="00A955C9">
        <w:rPr>
          <w:b/>
        </w:rPr>
        <w:t>Zadavatel s ohledem na § 46 odst. 2 ZZVZ upozorňuje, že údaje, které mají být předmětem hodnocení nabídek, nelze po uplynutí lhůty pro podání nabídek měnit či doplňovat</w:t>
      </w:r>
      <w:r w:rsidR="001A3F53" w:rsidRPr="00A955C9">
        <w:rPr>
          <w:b/>
        </w:rPr>
        <w:t xml:space="preserve"> a v případě, kdy podaná nabídka nebude obsahovat všechny údaje, informace a doklady nezbytné pro hodnocení, nebude moci být posouzena jako splňující hodnotící kritéria stanovená zadavatelem.</w:t>
      </w:r>
    </w:p>
    <w:p w14:paraId="0FF81573" w14:textId="00239724" w:rsidR="00941491" w:rsidRDefault="00941491" w:rsidP="00C8791F">
      <w:pPr>
        <w:pStyle w:val="Text1-1"/>
        <w:numPr>
          <w:ilvl w:val="0"/>
          <w:numId w:val="0"/>
        </w:numPr>
        <w:tabs>
          <w:tab w:val="left" w:pos="6663"/>
        </w:tabs>
      </w:pPr>
      <w:r>
        <w:t>Hodnocení v rámci tohoto dílčího hodnotícího kritéria bude provedeno na základě posouzení údajů uvedených v</w:t>
      </w:r>
      <w:r w:rsidR="00924856">
        <w:t> Příloze č. 5 Seznam odborného personálu dodavatele</w:t>
      </w:r>
      <w:r w:rsidR="00302B76">
        <w:t xml:space="preserve"> </w:t>
      </w:r>
      <w:r w:rsidR="00924856">
        <w:t xml:space="preserve">a v </w:t>
      </w:r>
      <w:r w:rsidR="00BB1A18">
        <w:t>Seznamu</w:t>
      </w:r>
      <w:r w:rsidR="00DC2DEF">
        <w:t xml:space="preserve"> </w:t>
      </w:r>
      <w:r w:rsidR="001D6A2D">
        <w:t>údajů</w:t>
      </w:r>
      <w:r w:rsidR="00DC2DEF">
        <w:t xml:space="preserve"> </w:t>
      </w:r>
      <w:r w:rsidR="00771B61">
        <w:t xml:space="preserve">hodnocených </w:t>
      </w:r>
      <w:r>
        <w:t xml:space="preserve">členů odborného personálu dodavatele předložených v nabídce ve formě obsažené v Příloze č. </w:t>
      </w:r>
      <w:r w:rsidR="00DC2DEF">
        <w:t>9</w:t>
      </w:r>
      <w:r>
        <w:t xml:space="preserve"> těchto Pokynů </w:t>
      </w:r>
      <w:r w:rsidRPr="00C8791F">
        <w:rPr>
          <w:b/>
        </w:rPr>
        <w:t>včetně</w:t>
      </w:r>
      <w:r w:rsidR="003E611F" w:rsidRPr="00C8791F">
        <w:rPr>
          <w:b/>
        </w:rPr>
        <w:t xml:space="preserve"> </w:t>
      </w:r>
      <w:r w:rsidR="00771B61" w:rsidRPr="00C8791F">
        <w:rPr>
          <w:b/>
        </w:rPr>
        <w:t xml:space="preserve">zadavatelem </w:t>
      </w:r>
      <w:r w:rsidR="003E611F" w:rsidRPr="00C8791F">
        <w:rPr>
          <w:b/>
        </w:rPr>
        <w:t>požadovaných dokladů</w:t>
      </w:r>
      <w:r w:rsidR="00485575" w:rsidRPr="00C8791F">
        <w:rPr>
          <w:b/>
        </w:rPr>
        <w:t>, jež mají být k tomuto seznamu přiloženy</w:t>
      </w:r>
      <w:r w:rsidRPr="00C8791F">
        <w:rPr>
          <w:b/>
        </w:rPr>
        <w:t>.</w:t>
      </w:r>
      <w:r>
        <w:t xml:space="preserve"> </w:t>
      </w:r>
      <w:r w:rsidR="00A955C9">
        <w:t>U konkrétních zkušeností z</w:t>
      </w:r>
      <w:r>
        <w:t>adavatel bude hodnotit výhradně ty</w:t>
      </w:r>
      <w:r w:rsidR="00DC2DEF">
        <w:t xml:space="preserve"> zkušenosti s referenčními zakázkami</w:t>
      </w:r>
      <w:r>
        <w:t xml:space="preserve">, které budou v </w:t>
      </w:r>
      <w:r w:rsidR="00BB1A18">
        <w:t xml:space="preserve">Seznamu </w:t>
      </w:r>
      <w:r w:rsidR="0040240D">
        <w:t>údajů</w:t>
      </w:r>
      <w:r w:rsidR="00DC2DEF">
        <w:t xml:space="preserve">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w:t>
      </w:r>
      <w:r w:rsidR="005B7D27">
        <w:t xml:space="preserve"> a dále přidělí body podle počtu osob </w:t>
      </w:r>
      <w:r w:rsidR="005B7D27" w:rsidRPr="005B7D27">
        <w:t xml:space="preserve">členů odborného personálu v </w:t>
      </w:r>
      <w:r w:rsidR="005B7D27">
        <w:t>příslušné</w:t>
      </w:r>
      <w:r w:rsidR="005B7D27" w:rsidRPr="005B7D27">
        <w:t xml:space="preserve"> funkci </w:t>
      </w:r>
      <w:r w:rsidR="003758FA" w:rsidRPr="005B7D27">
        <w:t>nad rámec počtu požadovaného</w:t>
      </w:r>
      <w:r w:rsidR="004145FB">
        <w:t xml:space="preserve"> zadavatelem</w:t>
      </w:r>
      <w:r w:rsidR="003758FA" w:rsidRPr="005B7D27">
        <w:t xml:space="preserve"> za účelem prokázání splnění kvalifikace</w:t>
      </w:r>
      <w:r w:rsidR="003758FA">
        <w:t xml:space="preserve">, přičemž hodnoceny budou pouze </w:t>
      </w:r>
      <w:r w:rsidR="00072054">
        <w:t xml:space="preserve">osoby </w:t>
      </w:r>
      <w:r w:rsidR="005B7D27" w:rsidRPr="005B7D27">
        <w:t xml:space="preserve">splňující </w:t>
      </w:r>
      <w:r w:rsidR="003758FA">
        <w:t>požadavky v</w:t>
      </w:r>
      <w:r w:rsidR="00302B76">
        <w:t> rozsahu uvedeném v následující tabulce</w:t>
      </w:r>
      <w:r w:rsidR="003F4E7B">
        <w:t xml:space="preserve"> B</w:t>
      </w:r>
      <w:r w:rsidR="00302B76">
        <w:t xml:space="preserve">. </w:t>
      </w:r>
      <w:r>
        <w:t>Jednotliví členové odborného personálu dodavatele určení dodavatelem k hodnocení budou v rámci tohoto hodnotícího kritéria získávat body dle následující tabulky</w:t>
      </w:r>
      <w:r w:rsidR="003F4E7B">
        <w:t xml:space="preserve"> B</w:t>
      </w:r>
      <w:r>
        <w:t>:</w:t>
      </w:r>
    </w:p>
    <w:p w14:paraId="0BDB07D2" w14:textId="77777777" w:rsidR="00513021" w:rsidRDefault="00513021" w:rsidP="00C8791F">
      <w:pPr>
        <w:pStyle w:val="Text1-1"/>
        <w:numPr>
          <w:ilvl w:val="0"/>
          <w:numId w:val="0"/>
        </w:numPr>
        <w:tabs>
          <w:tab w:val="left" w:pos="6663"/>
        </w:tabs>
        <w:spacing w:after="0"/>
      </w:pPr>
    </w:p>
    <w:p w14:paraId="00A7266E" w14:textId="77777777" w:rsidR="0043387A" w:rsidRDefault="0043387A" w:rsidP="00C8791F">
      <w:pPr>
        <w:pStyle w:val="Text1-1"/>
        <w:numPr>
          <w:ilvl w:val="0"/>
          <w:numId w:val="0"/>
        </w:numPr>
        <w:tabs>
          <w:tab w:val="left" w:pos="6663"/>
        </w:tabs>
        <w:spacing w:after="0"/>
      </w:pPr>
    </w:p>
    <w:p w14:paraId="097441D8" w14:textId="77777777" w:rsidR="0043387A" w:rsidRDefault="0043387A" w:rsidP="00C8791F">
      <w:pPr>
        <w:pStyle w:val="Text1-1"/>
        <w:numPr>
          <w:ilvl w:val="0"/>
          <w:numId w:val="0"/>
        </w:numPr>
        <w:tabs>
          <w:tab w:val="left" w:pos="6663"/>
        </w:tabs>
        <w:spacing w:after="0"/>
      </w:pPr>
    </w:p>
    <w:p w14:paraId="6569953F" w14:textId="77777777" w:rsidR="0043387A" w:rsidRDefault="0043387A" w:rsidP="00C8791F">
      <w:pPr>
        <w:pStyle w:val="Text1-1"/>
        <w:numPr>
          <w:ilvl w:val="0"/>
          <w:numId w:val="0"/>
        </w:numPr>
        <w:tabs>
          <w:tab w:val="left" w:pos="6663"/>
        </w:tabs>
        <w:spacing w:after="0"/>
      </w:pPr>
    </w:p>
    <w:p w14:paraId="468971EB" w14:textId="77777777" w:rsidR="0043387A" w:rsidRDefault="0043387A" w:rsidP="00C8791F">
      <w:pPr>
        <w:pStyle w:val="Text1-1"/>
        <w:numPr>
          <w:ilvl w:val="0"/>
          <w:numId w:val="0"/>
        </w:numPr>
        <w:tabs>
          <w:tab w:val="left" w:pos="6663"/>
        </w:tabs>
        <w:spacing w:after="0"/>
      </w:pPr>
    </w:p>
    <w:p w14:paraId="59C25196" w14:textId="77777777" w:rsidR="0043387A" w:rsidRDefault="0043387A" w:rsidP="00C8791F">
      <w:pPr>
        <w:pStyle w:val="Text1-1"/>
        <w:numPr>
          <w:ilvl w:val="0"/>
          <w:numId w:val="0"/>
        </w:numPr>
        <w:tabs>
          <w:tab w:val="left" w:pos="6663"/>
        </w:tabs>
        <w:spacing w:after="0"/>
      </w:pPr>
    </w:p>
    <w:p w14:paraId="6EAE45B3" w14:textId="77777777" w:rsidR="0043387A" w:rsidRDefault="0043387A" w:rsidP="00C8791F">
      <w:pPr>
        <w:pStyle w:val="Text1-1"/>
        <w:numPr>
          <w:ilvl w:val="0"/>
          <w:numId w:val="0"/>
        </w:numPr>
        <w:tabs>
          <w:tab w:val="left" w:pos="6663"/>
        </w:tabs>
        <w:spacing w:after="0"/>
      </w:pPr>
    </w:p>
    <w:p w14:paraId="0D3AD6C7" w14:textId="77777777" w:rsidR="0043387A" w:rsidRDefault="0043387A" w:rsidP="00C8791F">
      <w:pPr>
        <w:pStyle w:val="Text1-1"/>
        <w:numPr>
          <w:ilvl w:val="0"/>
          <w:numId w:val="0"/>
        </w:numPr>
        <w:tabs>
          <w:tab w:val="left" w:pos="6663"/>
        </w:tabs>
        <w:spacing w:after="0"/>
      </w:pPr>
    </w:p>
    <w:p w14:paraId="491E3517" w14:textId="77777777" w:rsidR="0043387A" w:rsidRDefault="0043387A" w:rsidP="00C8791F">
      <w:pPr>
        <w:pStyle w:val="Text1-1"/>
        <w:numPr>
          <w:ilvl w:val="0"/>
          <w:numId w:val="0"/>
        </w:numPr>
        <w:tabs>
          <w:tab w:val="left" w:pos="6663"/>
        </w:tabs>
        <w:spacing w:after="0"/>
      </w:pPr>
    </w:p>
    <w:p w14:paraId="0D81F8D4" w14:textId="77777777" w:rsidR="0043387A" w:rsidRDefault="0043387A" w:rsidP="00C8791F">
      <w:pPr>
        <w:pStyle w:val="Text1-1"/>
        <w:numPr>
          <w:ilvl w:val="0"/>
          <w:numId w:val="0"/>
        </w:numPr>
        <w:tabs>
          <w:tab w:val="left" w:pos="6663"/>
        </w:tabs>
        <w:spacing w:after="0"/>
      </w:pPr>
    </w:p>
    <w:p w14:paraId="447E904F" w14:textId="77777777" w:rsidR="0043387A" w:rsidRDefault="0043387A" w:rsidP="00C8791F">
      <w:pPr>
        <w:pStyle w:val="Text1-1"/>
        <w:numPr>
          <w:ilvl w:val="0"/>
          <w:numId w:val="0"/>
        </w:numPr>
        <w:tabs>
          <w:tab w:val="left" w:pos="6663"/>
        </w:tabs>
        <w:spacing w:after="0"/>
      </w:pPr>
    </w:p>
    <w:p w14:paraId="32BCB025" w14:textId="77777777" w:rsidR="0043387A" w:rsidRDefault="0043387A" w:rsidP="00C8791F">
      <w:pPr>
        <w:pStyle w:val="Text1-1"/>
        <w:numPr>
          <w:ilvl w:val="0"/>
          <w:numId w:val="0"/>
        </w:numPr>
        <w:tabs>
          <w:tab w:val="left" w:pos="6663"/>
        </w:tabs>
        <w:spacing w:after="0"/>
      </w:pPr>
    </w:p>
    <w:p w14:paraId="5D293805" w14:textId="77777777" w:rsidR="0043387A" w:rsidRDefault="0043387A" w:rsidP="00C8791F">
      <w:pPr>
        <w:pStyle w:val="Text1-1"/>
        <w:numPr>
          <w:ilvl w:val="0"/>
          <w:numId w:val="0"/>
        </w:numPr>
        <w:tabs>
          <w:tab w:val="left" w:pos="6663"/>
        </w:tabs>
        <w:spacing w:after="0"/>
      </w:pPr>
    </w:p>
    <w:p w14:paraId="13A1321A" w14:textId="77777777" w:rsidR="0043387A" w:rsidRDefault="0043387A" w:rsidP="00C8791F">
      <w:pPr>
        <w:pStyle w:val="Text1-1"/>
        <w:numPr>
          <w:ilvl w:val="0"/>
          <w:numId w:val="0"/>
        </w:numPr>
        <w:tabs>
          <w:tab w:val="left" w:pos="6663"/>
        </w:tabs>
        <w:spacing w:after="0"/>
      </w:pPr>
    </w:p>
    <w:p w14:paraId="427AA221" w14:textId="78E1297A" w:rsidR="00B77110" w:rsidRDefault="00513021" w:rsidP="00C8791F">
      <w:pPr>
        <w:pStyle w:val="Text1-1"/>
        <w:numPr>
          <w:ilvl w:val="0"/>
          <w:numId w:val="0"/>
        </w:numPr>
        <w:tabs>
          <w:tab w:val="left" w:pos="6663"/>
        </w:tabs>
        <w:spacing w:after="0"/>
      </w:pPr>
      <w:r>
        <w:lastRenderedPageBreak/>
        <w:t>Tabulka B:</w:t>
      </w:r>
    </w:p>
    <w:p w14:paraId="71012E0B" w14:textId="77777777" w:rsidR="00513021" w:rsidRDefault="00513021" w:rsidP="00C8791F">
      <w:pPr>
        <w:pStyle w:val="Text1-1"/>
        <w:numPr>
          <w:ilvl w:val="0"/>
          <w:numId w:val="0"/>
        </w:numPr>
        <w:tabs>
          <w:tab w:val="left" w:pos="6663"/>
        </w:tabs>
        <w:spacing w:after="0"/>
      </w:pPr>
    </w:p>
    <w:tbl>
      <w:tblPr>
        <w:tblW w:w="9290" w:type="dxa"/>
        <w:tblInd w:w="-289" w:type="dxa"/>
        <w:tblLayout w:type="fixed"/>
        <w:tblCellMar>
          <w:left w:w="70" w:type="dxa"/>
          <w:right w:w="70" w:type="dxa"/>
        </w:tblCellMar>
        <w:tblLook w:val="04A0" w:firstRow="1" w:lastRow="0" w:firstColumn="1" w:lastColumn="0" w:noHBand="0" w:noVBand="1"/>
      </w:tblPr>
      <w:tblGrid>
        <w:gridCol w:w="2202"/>
        <w:gridCol w:w="3969"/>
        <w:gridCol w:w="1559"/>
        <w:gridCol w:w="1560"/>
      </w:tblGrid>
      <w:tr w:rsidR="00B77110" w:rsidRPr="00465F4C" w14:paraId="547702D2" w14:textId="77777777" w:rsidTr="00C8791F">
        <w:trPr>
          <w:trHeight w:val="1845"/>
        </w:trPr>
        <w:tc>
          <w:tcPr>
            <w:tcW w:w="2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ADF069" w14:textId="77777777" w:rsidR="00B77110" w:rsidRPr="00B77110" w:rsidRDefault="00B77110" w:rsidP="00C8791F">
            <w:pPr>
              <w:tabs>
                <w:tab w:val="left" w:pos="6663"/>
              </w:tabs>
              <w:jc w:val="cente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637A3CFA" w14:textId="77777777" w:rsidR="00B77110" w:rsidRPr="00B77110" w:rsidRDefault="00B77110" w:rsidP="00C8791F">
            <w:pPr>
              <w:tabs>
                <w:tab w:val="left" w:pos="6663"/>
              </w:tabs>
              <w:jc w:val="cente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6B6D5D7" w14:textId="5473B2C7" w:rsidR="00B77110" w:rsidRPr="00B77110" w:rsidRDefault="00B77110" w:rsidP="00C8791F">
            <w:pPr>
              <w:tabs>
                <w:tab w:val="left" w:pos="6663"/>
              </w:tabs>
              <w:jc w:val="center"/>
              <w:rPr>
                <w:rFonts w:cs="Arial"/>
                <w:b/>
                <w:bCs/>
              </w:rPr>
            </w:pPr>
            <w:r w:rsidRPr="00B77110">
              <w:rPr>
                <w:rFonts w:cs="Arial"/>
                <w:b/>
                <w:bCs/>
              </w:rPr>
              <w:t>Počet bodů</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FEE4FC4" w14:textId="1427BFD0" w:rsidR="00B77110" w:rsidRPr="00B77110" w:rsidRDefault="00B77110" w:rsidP="00C8791F">
            <w:pPr>
              <w:tabs>
                <w:tab w:val="left" w:pos="6663"/>
              </w:tabs>
              <w:jc w:val="center"/>
              <w:rPr>
                <w:rFonts w:cs="Arial"/>
                <w:bCs/>
              </w:rPr>
            </w:pPr>
            <w:r w:rsidRPr="00B77110">
              <w:rPr>
                <w:rFonts w:cs="Arial"/>
                <w:b/>
                <w:bCs/>
              </w:rPr>
              <w:t>Maximální bodové ohodnocení</w:t>
            </w:r>
            <w:r w:rsidRPr="00B77110">
              <w:rPr>
                <w:rFonts w:cs="Arial"/>
                <w:bCs/>
              </w:rPr>
              <w:t xml:space="preserve"> (zkušenosti</w:t>
            </w:r>
            <w:r w:rsidR="00B63079">
              <w:rPr>
                <w:rFonts w:cs="Arial"/>
                <w:bCs/>
              </w:rPr>
              <w:t xml:space="preserve"> či počet </w:t>
            </w:r>
            <w:proofErr w:type="gramStart"/>
            <w:r w:rsidR="00B63079">
              <w:rPr>
                <w:rFonts w:cs="Arial"/>
                <w:bCs/>
              </w:rPr>
              <w:t>osob</w:t>
            </w:r>
            <w:r w:rsidR="0043387A">
              <w:rPr>
                <w:rFonts w:cs="Arial"/>
                <w:bCs/>
              </w:rPr>
              <w:t xml:space="preserve"> </w:t>
            </w:r>
            <w:r w:rsidR="005C1B52">
              <w:rPr>
                <w:rFonts w:cs="Arial"/>
                <w:bCs/>
              </w:rPr>
              <w:t xml:space="preserve"> </w:t>
            </w:r>
            <w:r w:rsidRPr="00B77110">
              <w:rPr>
                <w:rFonts w:cs="Arial"/>
                <w:bCs/>
              </w:rPr>
              <w:t>nad</w:t>
            </w:r>
            <w:proofErr w:type="gramEnd"/>
            <w:r w:rsidRPr="00B77110">
              <w:rPr>
                <w:rFonts w:cs="Arial"/>
                <w:bCs/>
              </w:rPr>
              <w:t xml:space="preserve"> rámec maxima již nejsou hodnoceny)</w:t>
            </w:r>
          </w:p>
        </w:tc>
      </w:tr>
      <w:tr w:rsidR="00B77110" w:rsidRPr="00465F4C" w14:paraId="06FC6CA4" w14:textId="77777777" w:rsidTr="000D73C1">
        <w:trPr>
          <w:trHeight w:val="50"/>
        </w:trPr>
        <w:tc>
          <w:tcPr>
            <w:tcW w:w="2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EF037B" w14:textId="77777777" w:rsidR="002B752C" w:rsidRDefault="002B752C" w:rsidP="00B51592">
            <w:pPr>
              <w:tabs>
                <w:tab w:val="left" w:pos="6663"/>
              </w:tabs>
              <w:rPr>
                <w:rFonts w:cs="Arial"/>
                <w:b/>
                <w:bCs/>
              </w:rPr>
            </w:pPr>
            <w:r w:rsidRPr="00C8791F">
              <w:rPr>
                <w:rFonts w:cs="Arial"/>
                <w:b/>
                <w:bCs/>
              </w:rPr>
              <w:t>vedoucí týmu</w:t>
            </w:r>
          </w:p>
          <w:p w14:paraId="74B40C5A" w14:textId="43EC994C" w:rsidR="00F20EBF" w:rsidRPr="007552A9" w:rsidRDefault="00F20EBF" w:rsidP="00B51592">
            <w:pPr>
              <w:tabs>
                <w:tab w:val="left" w:pos="6663"/>
              </w:tabs>
              <w:rPr>
                <w:rFonts w:cs="Arial"/>
                <w:bCs/>
              </w:rPr>
            </w:pPr>
            <w:r w:rsidRPr="007552A9">
              <w:rPr>
                <w:rFonts w:cs="Arial"/>
                <w:bCs/>
              </w:rPr>
              <w:t>(nelze doložit poddodavatelem)</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2A760E50" w:rsidR="00B77110" w:rsidRPr="00B77110" w:rsidRDefault="00D96B3F">
            <w:pPr>
              <w:tabs>
                <w:tab w:val="left" w:pos="6663"/>
              </w:tabs>
              <w:jc w:val="both"/>
              <w:rPr>
                <w:rFonts w:cs="Arial"/>
                <w:bCs/>
              </w:rPr>
            </w:pPr>
            <w:r w:rsidRPr="007552A9">
              <w:rPr>
                <w:rFonts w:cs="Arial"/>
                <w:b/>
                <w:bCs/>
              </w:rPr>
              <w:t>zkušenost s plněním zakázky</w:t>
            </w:r>
            <w:r w:rsidR="006A6824">
              <w:rPr>
                <w:rFonts w:cs="Arial"/>
                <w:bCs/>
              </w:rPr>
              <w:t>,</w:t>
            </w:r>
            <w:r w:rsidRPr="00B77110">
              <w:rPr>
                <w:rFonts w:cs="Arial"/>
                <w:bCs/>
              </w:rPr>
              <w:t xml:space="preserve"> </w:t>
            </w:r>
            <w:r w:rsidR="006A6824" w:rsidRPr="006A6824">
              <w:rPr>
                <w:rFonts w:cs="Arial"/>
                <w:bCs/>
              </w:rPr>
              <w:t xml:space="preserve">jejíž součástí byl výkon majetkoprávní přípravy a/nebo </w:t>
            </w:r>
            <w:r w:rsidR="0034202E">
              <w:rPr>
                <w:rFonts w:cs="Arial"/>
                <w:bCs/>
              </w:rPr>
              <w:t xml:space="preserve">majetkoprávního </w:t>
            </w:r>
            <w:r w:rsidR="006A6824" w:rsidRPr="006A6824">
              <w:rPr>
                <w:rFonts w:cs="Arial"/>
                <w:bCs/>
              </w:rPr>
              <w:t>vypořádání na liniových stavbách, jak jsou definovány v</w:t>
            </w:r>
            <w:r w:rsidR="00C308F4">
              <w:rPr>
                <w:rFonts w:cs="Arial"/>
                <w:bCs/>
              </w:rPr>
              <w:t> článku 8.4</w:t>
            </w:r>
            <w:r w:rsidR="00354469">
              <w:rPr>
                <w:rFonts w:cs="Arial"/>
                <w:bCs/>
              </w:rPr>
              <w:t xml:space="preserve"> těchto Pokynů</w:t>
            </w:r>
            <w:r w:rsidR="006A6824" w:rsidRPr="006A6824">
              <w:rPr>
                <w:rFonts w:cs="Arial"/>
                <w:bCs/>
              </w:rPr>
              <w:t xml:space="preserve">, </w:t>
            </w:r>
            <w:r w:rsidR="008E6C36" w:rsidRPr="008E6C36">
              <w:rPr>
                <w:rFonts w:cs="Arial"/>
                <w:bCs/>
              </w:rPr>
              <w:t>spočívající v uzavření minimálně 50 smluv, jejichž předmětem byl převod vlastnického práva nebo práva hospodařit k pozemkům a stavbám a/nebo smluv o zřízení věcného břemene-služebnosti včetně vkladu práv dle těchto smluv do katastru nemovitostí</w:t>
            </w:r>
            <w:r w:rsidR="008E6C36">
              <w:rPr>
                <w:rFonts w:cs="Arial"/>
                <w:bCs/>
              </w:rPr>
              <w:t xml:space="preserve">, </w:t>
            </w:r>
            <w:r w:rsidRPr="00B77110">
              <w:rPr>
                <w:rFonts w:cs="Arial"/>
                <w:bCs/>
              </w:rPr>
              <w:t>ve funkci vedoucího týmu</w:t>
            </w:r>
            <w:r w:rsidR="00ED4EDB">
              <w:rPr>
                <w:rFonts w:cs="Arial"/>
                <w:bCs/>
              </w:rPr>
              <w:t xml:space="preserve"> nebo zástupce vedoucího</w:t>
            </w:r>
            <w:r w:rsidR="007D0E65">
              <w:rPr>
                <w:rFonts w:cs="Arial"/>
                <w:bCs/>
              </w:rPr>
              <w:t>,</w:t>
            </w:r>
            <w:r w:rsidRPr="00B77110">
              <w:rPr>
                <w:rFonts w:cs="Arial"/>
                <w:bCs/>
              </w:rPr>
              <w:t xml:space="preserve"> dokončené v posledních </w:t>
            </w:r>
            <w:r w:rsidR="007B28E3" w:rsidRPr="00C8791F">
              <w:rPr>
                <w:rFonts w:cs="Arial"/>
                <w:bCs/>
              </w:rPr>
              <w:t>10</w:t>
            </w:r>
            <w:r w:rsidRPr="00B77110">
              <w:rPr>
                <w:rFonts w:cs="Arial"/>
                <w:bCs/>
              </w:rPr>
              <w:t xml:space="preserve"> letech před zahájením zadávacího řízení</w:t>
            </w:r>
            <w:r>
              <w:rPr>
                <w:rFonts w:cs="Arial"/>
                <w:bCs/>
              </w:rPr>
              <w:t xml:space="preserve">, </w:t>
            </w:r>
            <w:r w:rsidRPr="00390E38">
              <w:rPr>
                <w:rFonts w:cs="Arial"/>
                <w:bCs/>
              </w:rPr>
              <w:t xml:space="preserve">a to </w:t>
            </w:r>
            <w:r w:rsidRPr="00C8791F">
              <w:rPr>
                <w:rFonts w:cs="Arial"/>
                <w:b/>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098AD87" w14:textId="3E07F565" w:rsidR="00B77110" w:rsidRPr="00B77110" w:rsidRDefault="00D96B3F" w:rsidP="00D8281A">
            <w:pPr>
              <w:tabs>
                <w:tab w:val="left" w:pos="6663"/>
              </w:tabs>
              <w:rPr>
                <w:rFonts w:cs="Arial"/>
                <w:bCs/>
              </w:rPr>
            </w:pPr>
            <w:r w:rsidRPr="00B77110">
              <w:rPr>
                <w:rFonts w:cs="Arial"/>
                <w:bCs/>
              </w:rPr>
              <w:t>2 body za každou zakázku</w:t>
            </w:r>
            <w:r w:rsidR="00FC7D3E">
              <w:rPr>
                <w:rFonts w:cs="Arial"/>
                <w:bCs/>
              </w:rPr>
              <w:t xml:space="preserve"> </w:t>
            </w:r>
            <w:r w:rsidR="00FC7D3E" w:rsidRPr="00FC7D3E">
              <w:rPr>
                <w:rFonts w:cs="Arial"/>
                <w:bCs/>
              </w:rPr>
              <w:t>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03855600" w:rsidR="00B77110" w:rsidRPr="00B77110" w:rsidRDefault="00D96B3F" w:rsidP="000D73C1">
            <w:pPr>
              <w:tabs>
                <w:tab w:val="left" w:pos="6663"/>
              </w:tabs>
              <w:jc w:val="center"/>
              <w:rPr>
                <w:rFonts w:cs="Arial"/>
                <w:bCs/>
              </w:rPr>
            </w:pPr>
            <w:r w:rsidRPr="00B77110">
              <w:rPr>
                <w:rFonts w:cs="Arial"/>
                <w:bCs/>
              </w:rPr>
              <w:t>10</w:t>
            </w:r>
          </w:p>
        </w:tc>
      </w:tr>
      <w:tr w:rsidR="00237D7D" w:rsidRPr="00465F4C" w14:paraId="59F5039A" w14:textId="77777777" w:rsidTr="000D73C1">
        <w:trPr>
          <w:trHeight w:val="50"/>
        </w:trPr>
        <w:tc>
          <w:tcPr>
            <w:tcW w:w="2202" w:type="dxa"/>
            <w:tcBorders>
              <w:top w:val="single" w:sz="4" w:space="0" w:color="auto"/>
              <w:left w:val="single" w:sz="4" w:space="0" w:color="auto"/>
              <w:bottom w:val="single" w:sz="4" w:space="0" w:color="auto"/>
              <w:right w:val="single" w:sz="4" w:space="0" w:color="auto"/>
            </w:tcBorders>
            <w:shd w:val="clear" w:color="auto" w:fill="auto"/>
            <w:vAlign w:val="center"/>
          </w:tcPr>
          <w:p w14:paraId="7ED05934" w14:textId="7069E53D" w:rsidR="00237D7D" w:rsidRDefault="00815395" w:rsidP="00B51592">
            <w:pPr>
              <w:tabs>
                <w:tab w:val="left" w:pos="6663"/>
              </w:tabs>
              <w:rPr>
                <w:rFonts w:cs="Arial"/>
                <w:b/>
                <w:bCs/>
              </w:rPr>
            </w:pPr>
            <w:r>
              <w:rPr>
                <w:rFonts w:cs="Arial"/>
                <w:b/>
                <w:bCs/>
              </w:rPr>
              <w:t>z</w:t>
            </w:r>
            <w:r w:rsidR="00237D7D">
              <w:rPr>
                <w:rFonts w:cs="Arial"/>
                <w:b/>
                <w:bCs/>
              </w:rPr>
              <w:t xml:space="preserve">ástupce </w:t>
            </w:r>
            <w:r w:rsidR="00237D7D" w:rsidRPr="007C60CD">
              <w:rPr>
                <w:rFonts w:cs="Arial"/>
                <w:b/>
                <w:bCs/>
              </w:rPr>
              <w:t>vedoucí</w:t>
            </w:r>
            <w:r w:rsidR="00237D7D">
              <w:rPr>
                <w:rFonts w:cs="Arial"/>
                <w:b/>
                <w:bCs/>
              </w:rPr>
              <w:t>ho</w:t>
            </w:r>
            <w:r w:rsidR="00237D7D" w:rsidRPr="007C60CD">
              <w:rPr>
                <w:rFonts w:cs="Arial"/>
                <w:b/>
                <w:bCs/>
              </w:rPr>
              <w:t xml:space="preserve"> týmu</w:t>
            </w:r>
          </w:p>
          <w:p w14:paraId="0D802E58" w14:textId="509699CD" w:rsidR="00F20EBF" w:rsidRPr="007552A9" w:rsidRDefault="00F20EBF" w:rsidP="00B51592">
            <w:pPr>
              <w:tabs>
                <w:tab w:val="left" w:pos="6663"/>
              </w:tabs>
            </w:pPr>
            <w:r w:rsidRPr="007552A9">
              <w:rPr>
                <w:rFonts w:cs="Arial"/>
                <w:bCs/>
              </w:rPr>
              <w:t>(nelze doložit poddo</w:t>
            </w:r>
            <w:r>
              <w:rPr>
                <w:rFonts w:cs="Arial"/>
                <w:bCs/>
              </w:rPr>
              <w:t>d</w:t>
            </w:r>
            <w:r w:rsidRPr="007552A9">
              <w:rPr>
                <w:rFonts w:cs="Arial"/>
                <w:bCs/>
              </w:rPr>
              <w:t>avatelem)</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97EAE6E" w14:textId="15DE5E7A" w:rsidR="00237D7D" w:rsidRPr="00300867" w:rsidRDefault="00237D7D">
            <w:pPr>
              <w:tabs>
                <w:tab w:val="left" w:pos="6663"/>
              </w:tabs>
              <w:jc w:val="both"/>
              <w:rPr>
                <w:rFonts w:cs="Arial"/>
                <w:bCs/>
              </w:rPr>
            </w:pPr>
            <w:r w:rsidRPr="007552A9">
              <w:rPr>
                <w:rFonts w:cs="Arial"/>
                <w:b/>
                <w:bCs/>
              </w:rPr>
              <w:t>zkušenost s plněním zakázky</w:t>
            </w:r>
            <w:r>
              <w:rPr>
                <w:rFonts w:cs="Arial"/>
                <w:bCs/>
              </w:rPr>
              <w:t>,</w:t>
            </w:r>
            <w:r w:rsidRPr="00B77110">
              <w:rPr>
                <w:rFonts w:cs="Arial"/>
                <w:bCs/>
              </w:rPr>
              <w:t xml:space="preserve"> </w:t>
            </w:r>
            <w:r w:rsidRPr="006A6824">
              <w:rPr>
                <w:rFonts w:cs="Arial"/>
                <w:bCs/>
              </w:rPr>
              <w:t xml:space="preserve">jejíž součástí byl výkon majetkoprávní přípravy a/nebo </w:t>
            </w:r>
            <w:r w:rsidR="00643938">
              <w:rPr>
                <w:rFonts w:cs="Arial"/>
                <w:bCs/>
              </w:rPr>
              <w:t xml:space="preserve">majetkoprávního </w:t>
            </w:r>
            <w:r w:rsidRPr="006A6824">
              <w:rPr>
                <w:rFonts w:cs="Arial"/>
                <w:bCs/>
              </w:rPr>
              <w:t>vypořádání na liniových stavbách, jak jsou definovány v</w:t>
            </w:r>
            <w:r>
              <w:rPr>
                <w:rFonts w:cs="Arial"/>
                <w:bCs/>
              </w:rPr>
              <w:t> článku 8.4 těchto Pokynů</w:t>
            </w:r>
            <w:r w:rsidRPr="006A6824">
              <w:rPr>
                <w:rFonts w:cs="Arial"/>
                <w:bCs/>
              </w:rPr>
              <w:t xml:space="preserve">, </w:t>
            </w:r>
            <w:r w:rsidR="008E6C36" w:rsidRPr="008E6C36">
              <w:rPr>
                <w:rFonts w:cs="Arial"/>
                <w:bCs/>
              </w:rPr>
              <w:t>spočívající v uzavření minimálně 30 smluv, jejichž předmětem byl převod vlastnického práva nebo práva hospodařit k pozemkům a stavbám a/nebo smluv o zřízení věcného břemene-služebnosti včetně vkladu práv dle těchto smluv do katastru nemovitostí,</w:t>
            </w:r>
            <w:r w:rsidR="008E6C36">
              <w:rPr>
                <w:rFonts w:cs="Arial"/>
                <w:bCs/>
              </w:rPr>
              <w:t xml:space="preserve"> </w:t>
            </w:r>
            <w:r w:rsidRPr="00B77110">
              <w:rPr>
                <w:rFonts w:cs="Arial"/>
                <w:bCs/>
              </w:rPr>
              <w:t>ve funkci vedoucího týmu</w:t>
            </w:r>
            <w:r w:rsidR="00727CD4">
              <w:rPr>
                <w:rFonts w:cs="Arial"/>
                <w:bCs/>
              </w:rPr>
              <w:t xml:space="preserve"> nebo zástupce vedoucího týmu</w:t>
            </w:r>
            <w:r>
              <w:rPr>
                <w:rFonts w:cs="Arial"/>
                <w:bCs/>
              </w:rPr>
              <w:t>,</w:t>
            </w:r>
            <w:r w:rsidRPr="00B77110">
              <w:rPr>
                <w:rFonts w:cs="Arial"/>
                <w:bCs/>
              </w:rPr>
              <w:t xml:space="preserve"> dokončené v posledních </w:t>
            </w:r>
            <w:r w:rsidRPr="007C60CD">
              <w:rPr>
                <w:rFonts w:cs="Arial"/>
                <w:bCs/>
              </w:rPr>
              <w:t>10</w:t>
            </w:r>
            <w:r w:rsidRPr="00B77110">
              <w:rPr>
                <w:rFonts w:cs="Arial"/>
                <w:bCs/>
              </w:rPr>
              <w:t xml:space="preserve"> letech před zahájením zadávacího řízení</w:t>
            </w:r>
            <w:r>
              <w:rPr>
                <w:rFonts w:cs="Arial"/>
                <w:bCs/>
              </w:rPr>
              <w:t xml:space="preserve">, </w:t>
            </w:r>
            <w:r w:rsidRPr="00390E38">
              <w:rPr>
                <w:rFonts w:cs="Arial"/>
                <w:bCs/>
              </w:rPr>
              <w:t xml:space="preserve">a to </w:t>
            </w:r>
            <w:r w:rsidRPr="007C60CD">
              <w:rPr>
                <w:rFonts w:cs="Arial"/>
                <w:b/>
                <w:bCs/>
              </w:rPr>
              <w:t>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821007A" w14:textId="21EBBA76" w:rsidR="00237D7D" w:rsidRDefault="00237D7D" w:rsidP="00D8281A">
            <w:pPr>
              <w:tabs>
                <w:tab w:val="left" w:pos="6663"/>
              </w:tabs>
              <w:rPr>
                <w:rFonts w:cs="Arial"/>
                <w:bCs/>
              </w:rPr>
            </w:pPr>
            <w:r w:rsidRPr="00B77110">
              <w:rPr>
                <w:rFonts w:cs="Arial"/>
                <w:bCs/>
              </w:rPr>
              <w:t>2 body za každou zakázku</w:t>
            </w:r>
            <w:r w:rsidR="00FC7D3E">
              <w:rPr>
                <w:rFonts w:cs="Arial"/>
                <w:bCs/>
              </w:rPr>
              <w:t xml:space="preserve"> </w:t>
            </w:r>
            <w:r w:rsidR="00FC7D3E" w:rsidRPr="00FC7D3E">
              <w:rPr>
                <w:rFonts w:cs="Arial"/>
                <w:bCs/>
              </w:rPr>
              <w:t>nad rámec kvalifikačního kritéria</w:t>
            </w:r>
          </w:p>
          <w:p w14:paraId="5BF657E0" w14:textId="0C82270E" w:rsidR="00FC7D3E" w:rsidRPr="00300867" w:rsidRDefault="00FC7D3E" w:rsidP="00D8281A">
            <w:pPr>
              <w:tabs>
                <w:tab w:val="left" w:pos="6663"/>
              </w:tabs>
              <w:rPr>
                <w:rFonts w:cs="Arial"/>
                <w:bCs/>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149602C5" w14:textId="41D564E3" w:rsidR="00237D7D" w:rsidRPr="00300867" w:rsidRDefault="00237D7D" w:rsidP="000D73C1">
            <w:pPr>
              <w:tabs>
                <w:tab w:val="left" w:pos="6663"/>
              </w:tabs>
              <w:jc w:val="center"/>
              <w:rPr>
                <w:rFonts w:cs="Arial"/>
                <w:bCs/>
              </w:rPr>
            </w:pPr>
            <w:r w:rsidRPr="00B77110">
              <w:rPr>
                <w:rFonts w:cs="Arial"/>
                <w:bCs/>
              </w:rPr>
              <w:t>10</w:t>
            </w:r>
          </w:p>
        </w:tc>
      </w:tr>
      <w:tr w:rsidR="00237D7D" w:rsidRPr="00465F4C" w14:paraId="76FF395E" w14:textId="77777777" w:rsidTr="000D73C1">
        <w:trPr>
          <w:trHeight w:val="2661"/>
        </w:trPr>
        <w:tc>
          <w:tcPr>
            <w:tcW w:w="2202" w:type="dxa"/>
            <w:tcBorders>
              <w:top w:val="single" w:sz="4" w:space="0" w:color="auto"/>
              <w:left w:val="single" w:sz="4" w:space="0" w:color="auto"/>
              <w:bottom w:val="single" w:sz="4" w:space="0" w:color="auto"/>
              <w:right w:val="single" w:sz="4" w:space="0" w:color="auto"/>
            </w:tcBorders>
            <w:shd w:val="clear" w:color="auto" w:fill="auto"/>
          </w:tcPr>
          <w:p w14:paraId="1529EF83" w14:textId="40CADDB0" w:rsidR="00237D7D" w:rsidRPr="00C8791F" w:rsidRDefault="00237D7D" w:rsidP="000D73C1">
            <w:pPr>
              <w:tabs>
                <w:tab w:val="left" w:pos="6663"/>
              </w:tabs>
              <w:rPr>
                <w:rFonts w:cs="Arial"/>
                <w:b/>
                <w:bCs/>
                <w:highlight w:val="yellow"/>
              </w:rPr>
            </w:pPr>
            <w:r w:rsidRPr="00C8791F">
              <w:rPr>
                <w:b/>
              </w:rPr>
              <w:t>autorizovaný zeměměři</w:t>
            </w:r>
            <w:r w:rsidR="00107B51">
              <w:rPr>
                <w:b/>
              </w:rPr>
              <w:t>c</w:t>
            </w:r>
            <w:r w:rsidRPr="00C8791F">
              <w:rPr>
                <w:b/>
              </w:rPr>
              <w:t xml:space="preserve">ký </w:t>
            </w:r>
            <w:proofErr w:type="gramStart"/>
            <w:r w:rsidRPr="00C8791F">
              <w:rPr>
                <w:b/>
              </w:rPr>
              <w:t>inženýr</w:t>
            </w:r>
            <w:r w:rsidR="00E75C1E">
              <w:rPr>
                <w:b/>
              </w:rPr>
              <w:t xml:space="preserve"> </w:t>
            </w:r>
            <w:r w:rsidR="00851830">
              <w:rPr>
                <w:b/>
              </w:rPr>
              <w:t xml:space="preserve"> </w:t>
            </w:r>
            <w:r w:rsidR="008E5847">
              <w:rPr>
                <w:b/>
              </w:rPr>
              <w:t>-</w:t>
            </w:r>
            <w:proofErr w:type="gramEnd"/>
            <w:r w:rsidR="008E5847">
              <w:rPr>
                <w:b/>
              </w:rPr>
              <w:t xml:space="preserve"> specialista</w:t>
            </w:r>
            <w:r w:rsidR="00815395">
              <w:rPr>
                <w:b/>
              </w:rPr>
              <w:t xml:space="preserve"> na </w:t>
            </w:r>
            <w:r w:rsidR="008E5847">
              <w:rPr>
                <w:b/>
              </w:rPr>
              <w:t>zpracování geometrických plánů II-IV</w:t>
            </w:r>
            <w:r w:rsidR="00851830">
              <w:rPr>
                <w:b/>
              </w:rPr>
              <w:t xml:space="preserve">                     </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21BD5DD" w14:textId="41A76D0C" w:rsidR="002C64FC" w:rsidRDefault="002C64FC" w:rsidP="002C64FC">
            <w:pPr>
              <w:tabs>
                <w:tab w:val="left" w:pos="6663"/>
              </w:tabs>
              <w:jc w:val="both"/>
              <w:rPr>
                <w:rFonts w:cs="Arial"/>
                <w:bCs/>
              </w:rPr>
            </w:pPr>
            <w:r w:rsidRPr="000D73C1">
              <w:rPr>
                <w:rFonts w:cs="Arial"/>
                <w:b/>
                <w:bCs/>
              </w:rPr>
              <w:t xml:space="preserve">počet osob členů odborného personálu v této funkci </w:t>
            </w:r>
            <w:r w:rsidR="00072054" w:rsidRPr="000D73C1">
              <w:rPr>
                <w:rFonts w:cs="Arial"/>
                <w:b/>
                <w:bCs/>
              </w:rPr>
              <w:t>nad rámec počtu požadovaného za účelem prokázání splnění kvalifikace</w:t>
            </w:r>
            <w:r w:rsidR="00072054">
              <w:rPr>
                <w:rFonts w:cs="Arial"/>
                <w:bCs/>
              </w:rPr>
              <w:t xml:space="preserve">, </w:t>
            </w:r>
            <w:r w:rsidR="00072054" w:rsidRPr="00072054">
              <w:rPr>
                <w:rFonts w:cs="Arial"/>
                <w:bCs/>
              </w:rPr>
              <w:t xml:space="preserve">přičemž </w:t>
            </w:r>
            <w:r w:rsidR="00AD0A3D">
              <w:rPr>
                <w:rFonts w:cs="Arial"/>
                <w:bCs/>
              </w:rPr>
              <w:t>osoba musí splňovat následující požadavky:</w:t>
            </w:r>
            <w:r w:rsidR="008E28D2">
              <w:rPr>
                <w:rFonts w:cs="Arial"/>
                <w:bCs/>
              </w:rPr>
              <w:t xml:space="preserve"> </w:t>
            </w:r>
          </w:p>
          <w:p w14:paraId="6DF6367F" w14:textId="538208D0" w:rsidR="00302B76" w:rsidRPr="00302B76" w:rsidRDefault="00302B76" w:rsidP="00302B76">
            <w:pPr>
              <w:tabs>
                <w:tab w:val="left" w:pos="6663"/>
              </w:tabs>
              <w:jc w:val="both"/>
              <w:rPr>
                <w:rFonts w:cs="Arial"/>
                <w:bCs/>
              </w:rPr>
            </w:pPr>
            <w:r w:rsidRPr="00302B76">
              <w:rPr>
                <w:rFonts w:cs="Arial"/>
                <w:bCs/>
              </w:rPr>
              <w:t>-</w:t>
            </w:r>
            <w:r w:rsidR="00902E9A">
              <w:rPr>
                <w:rFonts w:cs="Arial"/>
                <w:bCs/>
              </w:rPr>
              <w:t xml:space="preserve"> </w:t>
            </w:r>
            <w:r w:rsidRPr="00302B76">
              <w:rPr>
                <w:rFonts w:cs="Arial"/>
                <w:bCs/>
              </w:rPr>
              <w:t xml:space="preserve">autorizace pro ověřování výsledků zeměměřických činností v rozsahu dle § 16f odst. 1 písm. a) zákona č. 200/1994 Sb., o zeměměřictví a o změně a doplnění </w:t>
            </w:r>
            <w:r w:rsidRPr="00302B76">
              <w:rPr>
                <w:rFonts w:cs="Arial"/>
                <w:bCs/>
              </w:rPr>
              <w:lastRenderedPageBreak/>
              <w:t xml:space="preserve">některých zákonů souvisejících s jeho zavedením, ve znění pozdějších předpisů; </w:t>
            </w:r>
          </w:p>
          <w:p w14:paraId="1995A6CB" w14:textId="3E98E370" w:rsidR="00302B76" w:rsidRPr="00302B76" w:rsidRDefault="00302B76" w:rsidP="00302B76">
            <w:pPr>
              <w:tabs>
                <w:tab w:val="left" w:pos="6663"/>
              </w:tabs>
              <w:jc w:val="both"/>
              <w:rPr>
                <w:rFonts w:cs="Arial"/>
                <w:bCs/>
              </w:rPr>
            </w:pPr>
            <w:r w:rsidRPr="00302B76">
              <w:rPr>
                <w:rFonts w:cs="Arial"/>
                <w:bCs/>
              </w:rPr>
              <w:t>-</w:t>
            </w:r>
            <w:r w:rsidR="00902E9A">
              <w:rPr>
                <w:rFonts w:cs="Arial"/>
                <w:bCs/>
              </w:rPr>
              <w:t xml:space="preserve"> </w:t>
            </w:r>
            <w:r w:rsidRPr="00302B76">
              <w:rPr>
                <w:rFonts w:cs="Arial"/>
                <w:bCs/>
              </w:rPr>
              <w:t>nejméně 5 let praxe ve výkonu zeměměřických činností na liniových stavbách, jak jsou definovány v článku 8.4 těchto Pokynů, v posledních 10 letech přede dnem zahájení zadávacího řízení;</w:t>
            </w:r>
          </w:p>
          <w:p w14:paraId="04D63EC6" w14:textId="4F0F4378" w:rsidR="00237D7D" w:rsidRPr="00C8791F" w:rsidRDefault="00302B76" w:rsidP="00237D7D">
            <w:pPr>
              <w:tabs>
                <w:tab w:val="left" w:pos="6663"/>
              </w:tabs>
              <w:jc w:val="both"/>
              <w:rPr>
                <w:rFonts w:cs="Arial"/>
                <w:bCs/>
              </w:rPr>
            </w:pPr>
            <w:r w:rsidRPr="00302B76">
              <w:rPr>
                <w:rFonts w:cs="Arial"/>
                <w:bCs/>
              </w:rPr>
              <w:t>-</w:t>
            </w:r>
            <w:r w:rsidR="00902E9A">
              <w:rPr>
                <w:rFonts w:cs="Arial"/>
                <w:bCs/>
              </w:rPr>
              <w:t xml:space="preserve"> </w:t>
            </w:r>
            <w:r w:rsidRPr="00302B76">
              <w:rPr>
                <w:rFonts w:cs="Arial"/>
                <w:bCs/>
              </w:rPr>
              <w:t>zkušenost spočívající ve vypracování nejméně 50 ks geometrických plánů na rozdělení pozemků na liniové stavby, jak jsou definovány v článku 8.4 těchto Pokynů, ověřených katastrálním úřadem (tyto mohou, ale nemusí být vypracovány v rámci realizace jedné liniové stavby)</w:t>
            </w:r>
            <w:r w:rsidR="00AB3BCD">
              <w:rPr>
                <w:rFonts w:cs="Arial"/>
                <w:bCs/>
              </w:rPr>
              <w:t>.</w:t>
            </w:r>
            <w:r w:rsidR="00CF5BC9">
              <w:rPr>
                <w:b/>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A32DEAA" w14:textId="6D1CF612" w:rsidR="00237D7D" w:rsidRPr="00C8791F" w:rsidRDefault="00237D7D" w:rsidP="00D8281A">
            <w:pPr>
              <w:tabs>
                <w:tab w:val="left" w:pos="6663"/>
              </w:tabs>
              <w:rPr>
                <w:rFonts w:cs="Arial"/>
                <w:bCs/>
              </w:rPr>
            </w:pPr>
            <w:r w:rsidRPr="00C8791F">
              <w:rPr>
                <w:rFonts w:cs="Arial"/>
                <w:bCs/>
              </w:rPr>
              <w:lastRenderedPageBreak/>
              <w:t>2 body za každou osobu člena odborného personálu v uvedené funkci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7C94E417" w14:textId="4377416F" w:rsidR="00237D7D" w:rsidRPr="003700AA" w:rsidRDefault="00232A98" w:rsidP="000D73C1">
            <w:pPr>
              <w:tabs>
                <w:tab w:val="left" w:pos="6663"/>
              </w:tabs>
              <w:jc w:val="center"/>
              <w:rPr>
                <w:rFonts w:cs="Arial"/>
                <w:bCs/>
                <w:highlight w:val="yellow"/>
              </w:rPr>
            </w:pPr>
            <w:r>
              <w:rPr>
                <w:rFonts w:cs="Arial"/>
                <w:bCs/>
              </w:rPr>
              <w:t>6</w:t>
            </w:r>
          </w:p>
        </w:tc>
      </w:tr>
      <w:tr w:rsidR="0032198D" w:rsidRPr="00465F4C" w14:paraId="2777A6ED" w14:textId="77777777" w:rsidTr="00716566">
        <w:trPr>
          <w:trHeight w:val="50"/>
        </w:trPr>
        <w:tc>
          <w:tcPr>
            <w:tcW w:w="2202" w:type="dxa"/>
            <w:tcBorders>
              <w:top w:val="single" w:sz="4" w:space="0" w:color="auto"/>
              <w:left w:val="single" w:sz="4" w:space="0" w:color="auto"/>
              <w:bottom w:val="single" w:sz="4" w:space="0" w:color="auto"/>
              <w:right w:val="single" w:sz="4" w:space="0" w:color="auto"/>
            </w:tcBorders>
            <w:shd w:val="clear" w:color="auto" w:fill="auto"/>
          </w:tcPr>
          <w:p w14:paraId="69EDD387" w14:textId="5E3066AF" w:rsidR="0032198D" w:rsidRPr="00E41E44" w:rsidRDefault="0032198D" w:rsidP="00107B51">
            <w:pPr>
              <w:tabs>
                <w:tab w:val="left" w:pos="6663"/>
              </w:tabs>
              <w:rPr>
                <w:b/>
              </w:rPr>
            </w:pPr>
            <w:r w:rsidRPr="00C8791F">
              <w:rPr>
                <w:b/>
              </w:rPr>
              <w:t>autorizovaný zeměměři</w:t>
            </w:r>
            <w:r w:rsidR="00107B51">
              <w:rPr>
                <w:b/>
              </w:rPr>
              <w:t>c</w:t>
            </w:r>
            <w:r w:rsidRPr="00C8791F">
              <w:rPr>
                <w:b/>
              </w:rPr>
              <w:t xml:space="preserve">ký </w:t>
            </w:r>
            <w:proofErr w:type="gramStart"/>
            <w:r w:rsidRPr="00C8791F">
              <w:rPr>
                <w:b/>
              </w:rPr>
              <w:t>inženýr</w:t>
            </w:r>
            <w:r>
              <w:rPr>
                <w:b/>
              </w:rPr>
              <w:t xml:space="preserve">  -</w:t>
            </w:r>
            <w:proofErr w:type="gramEnd"/>
            <w:r>
              <w:rPr>
                <w:b/>
              </w:rPr>
              <w:t xml:space="preserve"> specialist</w:t>
            </w:r>
            <w:r w:rsidR="00966104">
              <w:rPr>
                <w:b/>
              </w:rPr>
              <w:t xml:space="preserve">a </w:t>
            </w:r>
            <w:r w:rsidR="00815395">
              <w:rPr>
                <w:b/>
              </w:rPr>
              <w:t xml:space="preserve">na </w:t>
            </w:r>
            <w:r w:rsidR="00966104">
              <w:rPr>
                <w:b/>
              </w:rPr>
              <w:t>zpracování záborových elaborátů</w:t>
            </w:r>
            <w:r>
              <w:rPr>
                <w:b/>
              </w:rPr>
              <w:t xml:space="preserve"> II-IV                     </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25D809C" w14:textId="01E02B28" w:rsidR="0032198D" w:rsidRDefault="007060DA">
            <w:pPr>
              <w:tabs>
                <w:tab w:val="left" w:pos="6663"/>
              </w:tabs>
              <w:jc w:val="both"/>
              <w:rPr>
                <w:rFonts w:cs="Arial"/>
                <w:bCs/>
              </w:rPr>
            </w:pPr>
            <w:r w:rsidRPr="000D73C1">
              <w:rPr>
                <w:rFonts w:cs="Arial"/>
                <w:b/>
                <w:bCs/>
              </w:rPr>
              <w:t>počet osob členů odborného personálu v této funkci nad rámec počtu požadovaného za účelem prokázání splnění kvalifikace</w:t>
            </w:r>
            <w:r w:rsidRPr="007060DA">
              <w:rPr>
                <w:rFonts w:cs="Arial"/>
                <w:bCs/>
              </w:rPr>
              <w:t>, přičemž osoba musí splňovat následující požadavky:</w:t>
            </w:r>
          </w:p>
          <w:p w14:paraId="48C10853" w14:textId="0FE4605F" w:rsidR="007E3F53" w:rsidRPr="007E3F53" w:rsidRDefault="007E3F53" w:rsidP="007E3F53">
            <w:pPr>
              <w:pStyle w:val="Odrka1-2-"/>
              <w:numPr>
                <w:ilvl w:val="0"/>
                <w:numId w:val="0"/>
              </w:numPr>
            </w:pPr>
            <w:r>
              <w:t xml:space="preserve">- </w:t>
            </w:r>
            <w:r w:rsidRPr="007E3F53">
              <w:t>autorizace pro ověřování výsledků zeměměřických činností v rozsahu dle §</w:t>
            </w:r>
            <w:r w:rsidR="00815395">
              <w:t> </w:t>
            </w:r>
            <w:r w:rsidRPr="007E3F53">
              <w:t xml:space="preserve">16f odst. 1 písm. c) zákona č. 200/1994 Sb., o zeměměřictví a o změně a doplnění některých zákonů souvisejících s jeho zavedením, ve znění pozdějších předpisů; </w:t>
            </w:r>
          </w:p>
          <w:p w14:paraId="30692CAC" w14:textId="611653FC" w:rsidR="007E3F53" w:rsidRPr="007E3F53" w:rsidRDefault="007E3F53" w:rsidP="007E3F53">
            <w:pPr>
              <w:pStyle w:val="Odrka1-2-"/>
              <w:numPr>
                <w:ilvl w:val="0"/>
                <w:numId w:val="0"/>
              </w:numPr>
            </w:pPr>
            <w:r>
              <w:t xml:space="preserve">- </w:t>
            </w:r>
            <w:r w:rsidRPr="007E3F53">
              <w:t>nejméně 5 let praxe ve výkonu zeměměři</w:t>
            </w:r>
            <w:r w:rsidR="00716566">
              <w:t>c</w:t>
            </w:r>
            <w:r w:rsidRPr="007E3F53">
              <w:t>kých činností na liniových stavbách, jak jsou definovány v čl. 8.4 při přípravě, zaměření a realizaci záborových elaborátů liniových staveb, v posledních 10 letech přede dnem zahájení zadávacího řízení;</w:t>
            </w:r>
          </w:p>
          <w:p w14:paraId="4DE39820" w14:textId="42C1CCE4" w:rsidR="007E3F53" w:rsidRPr="007E3F53" w:rsidRDefault="007E3F53" w:rsidP="007E3F53">
            <w:pPr>
              <w:pStyle w:val="Odrka1-2-"/>
              <w:numPr>
                <w:ilvl w:val="0"/>
                <w:numId w:val="0"/>
              </w:numPr>
            </w:pPr>
            <w:r>
              <w:t xml:space="preserve">- </w:t>
            </w:r>
            <w:r w:rsidRPr="007E3F53">
              <w:t>zkušenost spočívající ve vypracování nejméně 50 ks geometrických plánů na rozdělení pozemků na liniové stavby, jak jsou definovány v článku 8.4 těchto Pokynů, ověřených katastrálním úřadem (tyto mohou, ale nemusí být vypracovány v rámci realizace jedné liniové stavby);</w:t>
            </w:r>
          </w:p>
          <w:p w14:paraId="63D8DF52" w14:textId="4751D0E4" w:rsidR="007060DA" w:rsidRPr="00B3028B" w:rsidRDefault="007E3F53" w:rsidP="007552A9">
            <w:pPr>
              <w:pStyle w:val="Odrka1-2-"/>
              <w:numPr>
                <w:ilvl w:val="0"/>
                <w:numId w:val="0"/>
              </w:numPr>
              <w:rPr>
                <w:rFonts w:cs="Arial"/>
                <w:bCs/>
              </w:rPr>
            </w:pPr>
            <w:r>
              <w:t xml:space="preserve">- </w:t>
            </w:r>
            <w:r w:rsidRPr="007E3F53">
              <w:t>zkušenost spočívající ve vypracování záborových elaborátů pro liniovou stavbu v délce minimálně 5 km.</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1FC419B" w14:textId="39EE685C" w:rsidR="0032198D" w:rsidRPr="00B3028B" w:rsidRDefault="00232A98" w:rsidP="00D8281A">
            <w:pPr>
              <w:tabs>
                <w:tab w:val="left" w:pos="6663"/>
              </w:tabs>
              <w:rPr>
                <w:rFonts w:cs="Arial"/>
                <w:bCs/>
              </w:rPr>
            </w:pPr>
            <w:r w:rsidRPr="00C8791F">
              <w:rPr>
                <w:rFonts w:cs="Arial"/>
                <w:bCs/>
              </w:rPr>
              <w:t>2 body za každou osobu člena odborného personálu v uvedené funkci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156D919B" w14:textId="2396CF4A" w:rsidR="0032198D" w:rsidRPr="00B3028B" w:rsidRDefault="00232A98" w:rsidP="000D73C1">
            <w:pPr>
              <w:tabs>
                <w:tab w:val="left" w:pos="6663"/>
              </w:tabs>
              <w:jc w:val="center"/>
              <w:rPr>
                <w:rFonts w:cs="Arial"/>
                <w:bCs/>
              </w:rPr>
            </w:pPr>
            <w:r>
              <w:rPr>
                <w:rFonts w:cs="Arial"/>
                <w:bCs/>
              </w:rPr>
              <w:t>6</w:t>
            </w:r>
          </w:p>
        </w:tc>
      </w:tr>
      <w:tr w:rsidR="00237D7D" w:rsidRPr="00465F4C" w14:paraId="6644C977" w14:textId="77777777" w:rsidTr="00AB3BCD">
        <w:trPr>
          <w:trHeight w:val="50"/>
        </w:trPr>
        <w:tc>
          <w:tcPr>
            <w:tcW w:w="2202" w:type="dxa"/>
            <w:tcBorders>
              <w:top w:val="single" w:sz="4" w:space="0" w:color="auto"/>
              <w:left w:val="single" w:sz="4" w:space="0" w:color="auto"/>
              <w:bottom w:val="single" w:sz="4" w:space="0" w:color="auto"/>
              <w:right w:val="single" w:sz="4" w:space="0" w:color="auto"/>
            </w:tcBorders>
            <w:shd w:val="clear" w:color="auto" w:fill="auto"/>
          </w:tcPr>
          <w:p w14:paraId="3185F9AE" w14:textId="09211282" w:rsidR="00E75C1E" w:rsidRPr="00E41E44" w:rsidRDefault="00237D7D">
            <w:pPr>
              <w:tabs>
                <w:tab w:val="left" w:pos="6663"/>
              </w:tabs>
              <w:rPr>
                <w:b/>
              </w:rPr>
            </w:pPr>
            <w:r w:rsidRPr="00E41E44">
              <w:rPr>
                <w:b/>
              </w:rPr>
              <w:t>specialista na inženýrskou činnost</w:t>
            </w:r>
            <w:r w:rsidR="00851830">
              <w:rPr>
                <w:b/>
              </w:rPr>
              <w:t xml:space="preserve"> </w:t>
            </w:r>
            <w:r w:rsidR="00E75C1E">
              <w:rPr>
                <w:b/>
              </w:rPr>
              <w:t>IV – VIII</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C09284F" w14:textId="54CFB268" w:rsidR="007E3F53" w:rsidRDefault="007E3F53" w:rsidP="007E3F53">
            <w:pPr>
              <w:tabs>
                <w:tab w:val="left" w:pos="6663"/>
              </w:tabs>
              <w:jc w:val="both"/>
              <w:rPr>
                <w:rFonts w:cs="Arial"/>
                <w:bCs/>
              </w:rPr>
            </w:pPr>
            <w:r w:rsidRPr="000D73C1">
              <w:rPr>
                <w:rFonts w:cs="Arial"/>
                <w:b/>
                <w:bCs/>
              </w:rPr>
              <w:t>počet osob členů odborného personálu v této funkci nad rámec počtu požadovaného za účelem prokázání splnění kvalifikace</w:t>
            </w:r>
            <w:r w:rsidRPr="007060DA">
              <w:rPr>
                <w:rFonts w:cs="Arial"/>
                <w:bCs/>
              </w:rPr>
              <w:t>, přičemž osoba musí splňovat následující požadavky:</w:t>
            </w:r>
          </w:p>
          <w:p w14:paraId="1AB9B631" w14:textId="3BC0D1D7" w:rsidR="006F4666" w:rsidRPr="006F4666" w:rsidRDefault="006F4666" w:rsidP="006F4666">
            <w:pPr>
              <w:tabs>
                <w:tab w:val="left" w:pos="6663"/>
              </w:tabs>
              <w:jc w:val="both"/>
              <w:rPr>
                <w:rFonts w:cs="Arial"/>
                <w:bCs/>
              </w:rPr>
            </w:pPr>
            <w:r w:rsidRPr="006F4666">
              <w:rPr>
                <w:rFonts w:cs="Arial"/>
                <w:bCs/>
              </w:rPr>
              <w:t>-</w:t>
            </w:r>
            <w:r>
              <w:rPr>
                <w:rFonts w:cs="Arial"/>
                <w:bCs/>
              </w:rPr>
              <w:t xml:space="preserve"> </w:t>
            </w:r>
            <w:r w:rsidRPr="006F4666">
              <w:rPr>
                <w:rFonts w:cs="Arial"/>
                <w:bCs/>
              </w:rPr>
              <w:t>nejméně 3 roky praxe s prováděním majetkoprávní přípravy a</w:t>
            </w:r>
            <w:r w:rsidR="003B4003">
              <w:rPr>
                <w:rFonts w:cs="Arial"/>
                <w:bCs/>
              </w:rPr>
              <w:t>/nebo</w:t>
            </w:r>
            <w:r w:rsidRPr="006F4666">
              <w:rPr>
                <w:rFonts w:cs="Arial"/>
                <w:bCs/>
              </w:rPr>
              <w:t xml:space="preserve"> </w:t>
            </w:r>
            <w:r w:rsidR="0010599B">
              <w:rPr>
                <w:rFonts w:cs="Arial"/>
                <w:bCs/>
              </w:rPr>
              <w:t xml:space="preserve">majetkoprávního </w:t>
            </w:r>
            <w:r w:rsidRPr="006F4666">
              <w:rPr>
                <w:rFonts w:cs="Arial"/>
                <w:bCs/>
              </w:rPr>
              <w:t xml:space="preserve">vypořádání liniových </w:t>
            </w:r>
            <w:r w:rsidRPr="006F4666">
              <w:rPr>
                <w:rFonts w:cs="Arial"/>
                <w:bCs/>
              </w:rPr>
              <w:lastRenderedPageBreak/>
              <w:t>staveb, jak jsou definovány v článku 8.4</w:t>
            </w:r>
            <w:r w:rsidR="0027207F">
              <w:rPr>
                <w:rFonts w:cs="Arial"/>
                <w:bCs/>
              </w:rPr>
              <w:t xml:space="preserve"> těchto Pokynů</w:t>
            </w:r>
            <w:r w:rsidRPr="006F4666">
              <w:rPr>
                <w:rFonts w:cs="Arial"/>
                <w:bCs/>
              </w:rPr>
              <w:t>, v posledních 10 letech přede dnem zahájení zadávacího řízení;</w:t>
            </w:r>
          </w:p>
          <w:p w14:paraId="7BC848DF" w14:textId="3EFC2DED" w:rsidR="00237D7D" w:rsidRPr="00E41E44" w:rsidRDefault="00AB3BCD" w:rsidP="006F4666">
            <w:pPr>
              <w:tabs>
                <w:tab w:val="left" w:pos="6663"/>
              </w:tabs>
              <w:jc w:val="both"/>
              <w:rPr>
                <w:rFonts w:cs="Arial"/>
                <w:bCs/>
              </w:rPr>
            </w:pPr>
            <w:r>
              <w:rPr>
                <w:rFonts w:cs="Arial"/>
                <w:bCs/>
              </w:rPr>
              <w:t xml:space="preserve">- </w:t>
            </w:r>
            <w:r w:rsidRPr="00AB3BCD">
              <w:rPr>
                <w:rFonts w:cs="Arial"/>
                <w:bCs/>
              </w:rPr>
              <w:t>zkušenost spočívající ve vypracování a uzavření nejméně 25 smluv, jejichž předmětem byl převod vlastnického práva nebo práva hospodařit k pozemkům a stavbám a/nebo smluv o zřízení věcného břemene-služebnosti včetně vkladu práv dle těchto smluv do katastru nemovitostí (vypracováním a uzavřením smluv se rozumí i vypracování a uzavření smluv o smlouvách budoucích s uvedeným předmětem)</w:t>
            </w:r>
            <w:r>
              <w:rPr>
                <w:rFonts w:cs="Arial"/>
                <w:bCs/>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DA089D9" w14:textId="5C0CB038" w:rsidR="00237D7D" w:rsidRPr="00E41E44" w:rsidRDefault="00237D7D" w:rsidP="00D8281A">
            <w:pPr>
              <w:tabs>
                <w:tab w:val="left" w:pos="6663"/>
              </w:tabs>
              <w:rPr>
                <w:rFonts w:cs="Arial"/>
                <w:bCs/>
              </w:rPr>
            </w:pPr>
            <w:r w:rsidRPr="00B3028B">
              <w:rPr>
                <w:rFonts w:cs="Arial"/>
                <w:bCs/>
              </w:rPr>
              <w:lastRenderedPageBreak/>
              <w:t xml:space="preserve">2 body za každou osobu člena odborného personálu v uvedené funkci navíc nad rámec </w:t>
            </w:r>
            <w:r w:rsidRPr="00B3028B">
              <w:rPr>
                <w:rFonts w:cs="Arial"/>
                <w:bCs/>
              </w:rPr>
              <w:lastRenderedPageBreak/>
              <w:t>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2D526F8" w14:textId="6DD13F30" w:rsidR="00237D7D" w:rsidRPr="00E41E44" w:rsidRDefault="00237D7D" w:rsidP="000D73C1">
            <w:pPr>
              <w:tabs>
                <w:tab w:val="left" w:pos="6663"/>
              </w:tabs>
              <w:jc w:val="center"/>
              <w:rPr>
                <w:rFonts w:cs="Arial"/>
                <w:bCs/>
              </w:rPr>
            </w:pPr>
            <w:r w:rsidRPr="00B3028B">
              <w:rPr>
                <w:rFonts w:cs="Arial"/>
                <w:bCs/>
              </w:rPr>
              <w:lastRenderedPageBreak/>
              <w:t>10</w:t>
            </w:r>
          </w:p>
        </w:tc>
      </w:tr>
      <w:tr w:rsidR="007F2DE8" w:rsidRPr="00465F4C" w14:paraId="4A595516" w14:textId="77777777" w:rsidTr="000D73C1">
        <w:trPr>
          <w:trHeight w:val="50"/>
        </w:trPr>
        <w:tc>
          <w:tcPr>
            <w:tcW w:w="2202" w:type="dxa"/>
            <w:tcBorders>
              <w:top w:val="single" w:sz="4" w:space="0" w:color="auto"/>
              <w:left w:val="single" w:sz="4" w:space="0" w:color="auto"/>
              <w:bottom w:val="single" w:sz="4" w:space="0" w:color="auto"/>
              <w:right w:val="single" w:sz="4" w:space="0" w:color="auto"/>
            </w:tcBorders>
            <w:shd w:val="clear" w:color="auto" w:fill="auto"/>
          </w:tcPr>
          <w:p w14:paraId="7F472E2F" w14:textId="5DDA2615" w:rsidR="007F2DE8" w:rsidRPr="00E41E44" w:rsidRDefault="007F2DE8" w:rsidP="007F2DE8">
            <w:pPr>
              <w:tabs>
                <w:tab w:val="left" w:pos="6663"/>
              </w:tabs>
              <w:rPr>
                <w:b/>
              </w:rPr>
            </w:pPr>
            <w:r>
              <w:rPr>
                <w:b/>
              </w:rPr>
              <w:t>specialista na dopravní stavby</w:t>
            </w:r>
            <w:r w:rsidR="00AA447B">
              <w:rPr>
                <w:b/>
              </w:rPr>
              <w:t xml:space="preserve"> II</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422FDE7" w14:textId="6A182F81" w:rsidR="00084202" w:rsidRDefault="006F4666">
            <w:pPr>
              <w:tabs>
                <w:tab w:val="left" w:pos="6663"/>
              </w:tabs>
              <w:jc w:val="both"/>
              <w:rPr>
                <w:rFonts w:cs="Arial"/>
                <w:bCs/>
              </w:rPr>
            </w:pPr>
            <w:r w:rsidRPr="000D73C1">
              <w:rPr>
                <w:rFonts w:cs="Arial"/>
                <w:b/>
                <w:bCs/>
              </w:rPr>
              <w:t>počet osob členů odborného personálu v této funkci nad rámec počtu požadovaného za účelem prokázání splnění kvalifikace</w:t>
            </w:r>
            <w:r w:rsidRPr="006F4666">
              <w:rPr>
                <w:rFonts w:cs="Arial"/>
                <w:bCs/>
              </w:rPr>
              <w:t>, přičemž osoba musí splňovat následující požadavky:</w:t>
            </w:r>
          </w:p>
          <w:p w14:paraId="68C3C9E4" w14:textId="4C329405" w:rsidR="00750AD7" w:rsidRPr="00B3028B" w:rsidRDefault="00750AD7">
            <w:pPr>
              <w:tabs>
                <w:tab w:val="left" w:pos="6663"/>
              </w:tabs>
              <w:jc w:val="both"/>
              <w:rPr>
                <w:rFonts w:cs="Arial"/>
                <w:bCs/>
              </w:rPr>
            </w:pPr>
            <w:r w:rsidRPr="00750AD7">
              <w:rPr>
                <w:rFonts w:cs="Arial"/>
                <w:bCs/>
              </w:rPr>
              <w:t>-</w:t>
            </w:r>
            <w:r>
              <w:rPr>
                <w:rFonts w:cs="Arial"/>
                <w:bCs/>
              </w:rPr>
              <w:t xml:space="preserve"> </w:t>
            </w:r>
            <w:r w:rsidRPr="00750AD7">
              <w:rPr>
                <w:rFonts w:cs="Arial"/>
                <w:bCs/>
              </w:rPr>
              <w:t xml:space="preserve">autorizace v rozsahu dle § 5 odst. 3 písm. b) autorizačního zákona, tedy pro </w:t>
            </w:r>
            <w:r w:rsidR="00AB3BCD">
              <w:rPr>
                <w:rFonts w:cs="Arial"/>
                <w:bCs/>
              </w:rPr>
              <w:t xml:space="preserve">obor </w:t>
            </w:r>
            <w:r w:rsidRPr="00750AD7">
              <w:rPr>
                <w:rFonts w:cs="Arial"/>
                <w:bCs/>
              </w:rPr>
              <w:t>dopravní stavby</w:t>
            </w:r>
            <w:r w:rsidR="00AB3BCD">
              <w:rPr>
                <w:rFonts w:cs="Arial"/>
                <w:bCs/>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A2523BE" w14:textId="67D1BDDD" w:rsidR="007F2DE8" w:rsidRPr="00B3028B" w:rsidRDefault="00A816F3">
            <w:pPr>
              <w:tabs>
                <w:tab w:val="left" w:pos="6663"/>
              </w:tabs>
              <w:rPr>
                <w:rFonts w:cs="Arial"/>
                <w:bCs/>
              </w:rPr>
            </w:pPr>
            <w:r>
              <w:rPr>
                <w:rFonts w:cs="Arial"/>
                <w:bCs/>
              </w:rPr>
              <w:t xml:space="preserve">2 body za </w:t>
            </w:r>
            <w:r w:rsidR="007F2DE8" w:rsidRPr="00B3028B">
              <w:rPr>
                <w:rFonts w:cs="Arial"/>
                <w:bCs/>
              </w:rPr>
              <w:t>osobu člena odborného personálu v uvedené funkci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3DD909CA" w14:textId="28789072" w:rsidR="007F2DE8" w:rsidRPr="00B3028B" w:rsidRDefault="007F2DE8" w:rsidP="000D73C1">
            <w:pPr>
              <w:tabs>
                <w:tab w:val="left" w:pos="6663"/>
              </w:tabs>
              <w:jc w:val="center"/>
              <w:rPr>
                <w:rFonts w:cs="Arial"/>
                <w:bCs/>
              </w:rPr>
            </w:pPr>
            <w:r>
              <w:rPr>
                <w:rFonts w:cs="Arial"/>
                <w:bCs/>
              </w:rPr>
              <w:t>2</w:t>
            </w:r>
          </w:p>
        </w:tc>
      </w:tr>
      <w:tr w:rsidR="004E0D6B" w:rsidRPr="00465F4C" w:rsidDel="00E75C1E" w14:paraId="355F486F" w14:textId="77777777" w:rsidTr="00AB3BCD">
        <w:trPr>
          <w:trHeight w:val="50"/>
        </w:trPr>
        <w:tc>
          <w:tcPr>
            <w:tcW w:w="2202" w:type="dxa"/>
            <w:tcBorders>
              <w:top w:val="single" w:sz="4" w:space="0" w:color="auto"/>
              <w:left w:val="single" w:sz="4" w:space="0" w:color="auto"/>
              <w:bottom w:val="single" w:sz="4" w:space="0" w:color="auto"/>
              <w:right w:val="single" w:sz="4" w:space="0" w:color="auto"/>
            </w:tcBorders>
            <w:shd w:val="clear" w:color="auto" w:fill="auto"/>
          </w:tcPr>
          <w:p w14:paraId="6D914508" w14:textId="0A9E8984" w:rsidR="004E0D6B" w:rsidRPr="00182F15" w:rsidDel="00E75C1E" w:rsidRDefault="004E0D6B" w:rsidP="004E0D6B">
            <w:pPr>
              <w:tabs>
                <w:tab w:val="left" w:pos="6663"/>
              </w:tabs>
              <w:rPr>
                <w:b/>
              </w:rPr>
            </w:pPr>
            <w:r w:rsidRPr="00A465E0">
              <w:rPr>
                <w:b/>
              </w:rPr>
              <w:t>osoba vyhotovující znalecké posudky – znalec</w:t>
            </w:r>
            <w:r>
              <w:rPr>
                <w:b/>
              </w:rPr>
              <w:t xml:space="preserve"> III</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7E57BD3" w14:textId="7F0E534F" w:rsidR="004E0D6B" w:rsidRDefault="006F4666">
            <w:pPr>
              <w:tabs>
                <w:tab w:val="left" w:pos="6663"/>
              </w:tabs>
              <w:jc w:val="both"/>
              <w:rPr>
                <w:rFonts w:cs="Arial"/>
                <w:bCs/>
              </w:rPr>
            </w:pPr>
            <w:r w:rsidRPr="000D73C1">
              <w:rPr>
                <w:rFonts w:cs="Arial"/>
                <w:b/>
                <w:bCs/>
              </w:rPr>
              <w:t>počet osob členů odborného personálu v této funkci nad rámec počtu požadovaného za účelem prokázání splnění kvalifikace</w:t>
            </w:r>
            <w:r w:rsidRPr="006F4666">
              <w:rPr>
                <w:rFonts w:cs="Arial"/>
                <w:bCs/>
              </w:rPr>
              <w:t>, přičemž osoba musí splňovat následující požadavky:</w:t>
            </w:r>
          </w:p>
          <w:p w14:paraId="3390EF94" w14:textId="2C11B8BA" w:rsidR="008E46A1" w:rsidRPr="008E46A1" w:rsidRDefault="008E46A1" w:rsidP="008E46A1">
            <w:pPr>
              <w:tabs>
                <w:tab w:val="left" w:pos="6663"/>
              </w:tabs>
              <w:jc w:val="both"/>
              <w:rPr>
                <w:rFonts w:cs="Arial"/>
                <w:bCs/>
              </w:rPr>
            </w:pPr>
            <w:r w:rsidRPr="008E46A1">
              <w:rPr>
                <w:rFonts w:cs="Arial"/>
                <w:bCs/>
              </w:rPr>
              <w:t>-</w:t>
            </w:r>
            <w:r>
              <w:rPr>
                <w:rFonts w:cs="Arial"/>
                <w:bCs/>
              </w:rPr>
              <w:t xml:space="preserve"> </w:t>
            </w:r>
            <w:r w:rsidRPr="008E46A1">
              <w:rPr>
                <w:rFonts w:cs="Arial"/>
                <w:bCs/>
              </w:rPr>
              <w:t>oprávnění k výkonu znalecké činnosti v oboru Ekonomika, odvětví Ceny a odhady, specializace nemovitosti v rozsahu dle § 11 zákona č. 254/2019 Sb., o znalcích, znaleckých kancelářích a znaleckých ústavech, ve znění pozdějších předpisů;</w:t>
            </w:r>
          </w:p>
          <w:p w14:paraId="791231D3" w14:textId="598C7671" w:rsidR="00AB3BCD" w:rsidRPr="00B3028B" w:rsidDel="00E75C1E" w:rsidRDefault="00AB3BCD" w:rsidP="00AB3BCD">
            <w:pPr>
              <w:tabs>
                <w:tab w:val="left" w:pos="6663"/>
              </w:tabs>
              <w:jc w:val="both"/>
              <w:rPr>
                <w:rFonts w:cs="Arial"/>
                <w:bCs/>
              </w:rPr>
            </w:pPr>
            <w:r>
              <w:rPr>
                <w:rFonts w:cs="Arial"/>
                <w:bCs/>
              </w:rPr>
              <w:t xml:space="preserve">- </w:t>
            </w:r>
            <w:r w:rsidRPr="00D22717">
              <w:t xml:space="preserve">zkušenost spočívající ve vypracování nejméně 50 znaleckých posudků, </w:t>
            </w:r>
            <w:r>
              <w:t>určujících cenu nemovitostí podle zákona č. 151/1997 Sb., o oceňování majetku a o změně některých zákonů (zákon o oceňování majetku), ve znění pozdějších předpisů, a oceňovací vyhlášky č. 441/2013 Sb., k provedení zákona o oceňování majetku (oceňovací vyhláška), ve znění pozdějších předpisů, v </w:t>
            </w:r>
            <w:r w:rsidRPr="00D22717">
              <w:t>posledních 10 letech přede dnem zahájení zadávacího řízení</w:t>
            </w:r>
            <w:r>
              <w:t>, z toho nejméně 10 znaleckých posudků dle liniového zákona.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A0E5779" w14:textId="2FBD5F44" w:rsidR="004E0D6B" w:rsidRPr="00B3028B" w:rsidDel="00E75C1E" w:rsidRDefault="004E0D6B" w:rsidP="004E0D6B">
            <w:pPr>
              <w:tabs>
                <w:tab w:val="left" w:pos="6663"/>
              </w:tabs>
              <w:rPr>
                <w:rFonts w:cs="Arial"/>
                <w:bCs/>
              </w:rPr>
            </w:pPr>
            <w:r>
              <w:rPr>
                <w:rFonts w:cs="Arial"/>
                <w:bCs/>
              </w:rPr>
              <w:t xml:space="preserve">2 body za </w:t>
            </w:r>
            <w:r w:rsidRPr="00B3028B">
              <w:rPr>
                <w:rFonts w:cs="Arial"/>
                <w:bCs/>
              </w:rPr>
              <w:t>osobu člena odborného personálu v uvedené funkci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33EA57C" w14:textId="1C55F3F3" w:rsidR="004E0D6B" w:rsidRPr="00B3028B" w:rsidDel="00E75C1E" w:rsidRDefault="004E0D6B" w:rsidP="000D73C1">
            <w:pPr>
              <w:tabs>
                <w:tab w:val="left" w:pos="6663"/>
              </w:tabs>
              <w:jc w:val="center"/>
              <w:rPr>
                <w:rFonts w:cs="Arial"/>
                <w:bCs/>
              </w:rPr>
            </w:pPr>
            <w:r>
              <w:rPr>
                <w:rFonts w:cs="Arial"/>
                <w:bCs/>
              </w:rPr>
              <w:t>2</w:t>
            </w:r>
          </w:p>
        </w:tc>
      </w:tr>
    </w:tbl>
    <w:p w14:paraId="1700CEBE" w14:textId="77777777" w:rsidR="0043387A" w:rsidRDefault="0043387A" w:rsidP="00C8791F">
      <w:pPr>
        <w:pStyle w:val="Text1-1"/>
        <w:numPr>
          <w:ilvl w:val="0"/>
          <w:numId w:val="0"/>
        </w:numPr>
        <w:tabs>
          <w:tab w:val="left" w:pos="6663"/>
        </w:tabs>
        <w:spacing w:before="120"/>
        <w:rPr>
          <w:b/>
        </w:rPr>
      </w:pPr>
    </w:p>
    <w:p w14:paraId="0D563176" w14:textId="605E26BB" w:rsidR="00A80B49" w:rsidRPr="00580BF5" w:rsidRDefault="00A80B49" w:rsidP="00C8791F">
      <w:pPr>
        <w:pStyle w:val="Text1-1"/>
        <w:numPr>
          <w:ilvl w:val="0"/>
          <w:numId w:val="0"/>
        </w:numPr>
        <w:tabs>
          <w:tab w:val="left" w:pos="6663"/>
        </w:tabs>
        <w:spacing w:before="120"/>
        <w:rPr>
          <w:b/>
        </w:rPr>
      </w:pPr>
      <w:r w:rsidRPr="00580BF5">
        <w:rPr>
          <w:b/>
        </w:rPr>
        <w:lastRenderedPageBreak/>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727C198E" w14:textId="0AA1E147" w:rsidR="00A80B49" w:rsidRDefault="00A80B49" w:rsidP="00C8791F">
      <w:pPr>
        <w:pStyle w:val="Text1-1"/>
        <w:numPr>
          <w:ilvl w:val="0"/>
          <w:numId w:val="0"/>
        </w:numPr>
        <w:tabs>
          <w:tab w:val="left" w:pos="6663"/>
        </w:tabs>
        <w:rPr>
          <w:rFonts w:cs="Arial"/>
          <w:bCs/>
        </w:rPr>
      </w:pPr>
      <w:r>
        <w:t xml:space="preserve">Pro odstranění pochybností zadavatel upřesňuje, </w:t>
      </w:r>
      <w:r w:rsidRPr="008A3289">
        <w:t>že u</w:t>
      </w:r>
      <w:r w:rsidRPr="008A3289">
        <w:rPr>
          <w:rFonts w:cs="Arial"/>
          <w:bCs/>
        </w:rPr>
        <w:t xml:space="preserve"> </w:t>
      </w:r>
      <w:r w:rsidR="008802A6" w:rsidRPr="008A3289">
        <w:rPr>
          <w:rFonts w:cs="Arial"/>
          <w:bCs/>
        </w:rPr>
        <w:t>vedoucího týmu</w:t>
      </w:r>
      <w:r w:rsidR="003804E2">
        <w:rPr>
          <w:rFonts w:cs="Arial"/>
          <w:bCs/>
        </w:rPr>
        <w:t xml:space="preserve"> </w:t>
      </w:r>
      <w:r w:rsidR="00B37B48">
        <w:rPr>
          <w:rFonts w:cs="Arial"/>
          <w:bCs/>
        </w:rPr>
        <w:t xml:space="preserve">a zástupce vedoucího týmu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28E81AC4" w14:textId="6AF79585" w:rsidR="00B77110" w:rsidRDefault="00B77110" w:rsidP="00C8791F">
      <w:pPr>
        <w:pStyle w:val="Text1-1"/>
        <w:numPr>
          <w:ilvl w:val="0"/>
          <w:numId w:val="0"/>
        </w:numPr>
        <w:tabs>
          <w:tab w:val="left" w:pos="6663"/>
        </w:tabs>
      </w:pPr>
      <w:r>
        <w:t xml:space="preserve">Zadavatel upozorňuje na ustanovení čl. 9.3 těchto Pokynů, v němž </w:t>
      </w:r>
      <w:r w:rsidR="00A955C9">
        <w:t>je</w:t>
      </w:r>
      <w:r>
        <w:t xml:space="preserve"> uveden požadavek, aby uvedené významné činnosti při plnění veřejné zakázky byly plněny přímo vybraným dodavatelem</w:t>
      </w:r>
      <w:r w:rsidR="00A955C9">
        <w:t xml:space="preserve"> (pro hodnocení se toto týká osob </w:t>
      </w:r>
      <w:r w:rsidR="00AB3BCD">
        <w:t xml:space="preserve">ve funkci </w:t>
      </w:r>
      <w:r w:rsidR="00A955C9">
        <w:t>vedoucí týmu a zástupce vedoucího týmu)</w:t>
      </w:r>
      <w:r>
        <w:t xml:space="preserve">.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47BCB179" w14:textId="441F2222" w:rsidR="00A53929" w:rsidRPr="00397134" w:rsidRDefault="00A53A7A" w:rsidP="004E39D8">
      <w:pPr>
        <w:tabs>
          <w:tab w:val="left" w:pos="6663"/>
        </w:tabs>
        <w:spacing w:before="120"/>
        <w:jc w:val="both"/>
        <w:rPr>
          <w:rFonts w:cs="Calibri"/>
        </w:rPr>
      </w:pPr>
      <w:r>
        <w:t xml:space="preserve">Doba </w:t>
      </w:r>
      <w:r w:rsidR="004E39D8" w:rsidRPr="00C8791F">
        <w:t>10</w:t>
      </w:r>
      <w:r w:rsidRPr="00C8791F">
        <w:t xml:space="preserve"> let</w:t>
      </w:r>
      <w:r w:rsidRPr="004E39D8">
        <w:t xml:space="preserve"> (u referenčních zakázek uvedených výše v tabulce </w:t>
      </w:r>
      <w:r w:rsidR="003F4E7B">
        <w:t xml:space="preserve">B </w:t>
      </w:r>
      <w:r w:rsidRPr="004E39D8">
        <w:t xml:space="preserve">hodnocených jako zkušenost konkrétního člena odborného personálu) se považuje za splněnou, pokud byla referenční zakázka odpovídající zadavatelem stanovené definici hodnocené zkušenosti dokončena v průběhu této doby nebo kdykoli po zahájení zadávacího řízení až do lhůty pro podání nabídek a postačuje, aby požadované minimální </w:t>
      </w:r>
      <w:r w:rsidR="001532C4">
        <w:t>parametry</w:t>
      </w:r>
      <w:r w:rsidRPr="004E39D8">
        <w:t xml:space="preserve"> referenční zakázky byly dosaženy za celou dobu jejího poskytování, nikoliv pouze v průběhu posledních </w:t>
      </w:r>
      <w:r w:rsidR="004E39D8" w:rsidRPr="00C8791F">
        <w:t>10</w:t>
      </w:r>
      <w:r w:rsidRPr="00C8791F">
        <w:t xml:space="preserve"> let</w:t>
      </w:r>
      <w:r w:rsidRPr="004E39D8">
        <w:t xml:space="preserve"> před zahájením zadávacího řízení. </w:t>
      </w:r>
      <w:r w:rsidR="00A53929" w:rsidRPr="004E39D8">
        <w:rPr>
          <w:rFonts w:cs="Calibri"/>
        </w:rPr>
        <w:t xml:space="preserve">V případě, že byla </w:t>
      </w:r>
      <w:r w:rsidR="006518E0" w:rsidRPr="004E39D8">
        <w:rPr>
          <w:rFonts w:cs="Calibri"/>
        </w:rPr>
        <w:t>referenční zakázka</w:t>
      </w:r>
      <w:r w:rsidR="00A53929" w:rsidRPr="004E39D8">
        <w:rPr>
          <w:rFonts w:cs="Calibri"/>
        </w:rPr>
        <w:t>, resp. činnost součástí rozsáhlejšího</w:t>
      </w:r>
      <w:r w:rsidR="00A53929" w:rsidRPr="00397134">
        <w:rPr>
          <w:rFonts w:cs="Calibri"/>
        </w:rPr>
        <w:t xml:space="preserve"> plnění pro </w:t>
      </w:r>
      <w:r>
        <w:rPr>
          <w:rFonts w:cs="Calibri"/>
        </w:rPr>
        <w:t>o</w:t>
      </w:r>
      <w:r w:rsidR="00DC5198">
        <w:rPr>
          <w:rFonts w:cs="Calibri"/>
        </w:rPr>
        <w:t>bjednate</w:t>
      </w:r>
      <w:r w:rsidR="00355283">
        <w:rPr>
          <w:rFonts w:cs="Calibri"/>
        </w:rPr>
        <w:t>l</w:t>
      </w:r>
      <w:r w:rsidR="00A53929" w:rsidRPr="00397134">
        <w:rPr>
          <w:rFonts w:cs="Calibri"/>
        </w:rPr>
        <w:t xml:space="preserve">e </w:t>
      </w:r>
      <w:r w:rsidR="006518E0">
        <w:rPr>
          <w:rFonts w:cs="Calibri"/>
        </w:rPr>
        <w:t xml:space="preserve">zakázky </w:t>
      </w:r>
      <w:r w:rsidR="00A53929" w:rsidRPr="00397134">
        <w:rPr>
          <w:rFonts w:cs="Calibri"/>
        </w:rPr>
        <w:t xml:space="preserve">(např. kromě </w:t>
      </w:r>
      <w:r w:rsidR="004B6F63" w:rsidRPr="004B6F63">
        <w:rPr>
          <w:rFonts w:cs="Calibri"/>
        </w:rPr>
        <w:t xml:space="preserve">zajištění majetkoprávního vypořádání měl dodavatel vykonávat i další činnosti jako např. zpracování </w:t>
      </w:r>
      <w:r w:rsidR="004B6F63">
        <w:rPr>
          <w:rFonts w:cs="Calibri"/>
        </w:rPr>
        <w:t>geometrických plánů</w:t>
      </w:r>
      <w:r w:rsidR="008A3289">
        <w:rPr>
          <w:rFonts w:cs="Calibri"/>
        </w:rPr>
        <w:t>,</w:t>
      </w:r>
      <w:r w:rsidR="004B6F63">
        <w:rPr>
          <w:rFonts w:cs="Calibri"/>
        </w:rPr>
        <w:t xml:space="preserve"> </w:t>
      </w:r>
      <w:r w:rsidR="00A53929" w:rsidRPr="00397134">
        <w:rPr>
          <w:rFonts w:cs="Calibri"/>
        </w:rPr>
        <w:t xml:space="preserve">postačí, pokud je dokončeno plnění v rozsahu referované činnosti (tj. </w:t>
      </w:r>
      <w:r w:rsidR="004B6F63">
        <w:rPr>
          <w:rFonts w:cs="Calibri"/>
        </w:rPr>
        <w:t xml:space="preserve">zajištění </w:t>
      </w:r>
      <w:r w:rsidR="00A53929" w:rsidRPr="00397134">
        <w:rPr>
          <w:rFonts w:cs="Calibri"/>
        </w:rPr>
        <w:t xml:space="preserve">majetkoprávního </w:t>
      </w:r>
      <w:r w:rsidR="00A53929" w:rsidRPr="004B6F63">
        <w:rPr>
          <w:rFonts w:cs="Calibri"/>
        </w:rPr>
        <w:t>vypořádání</w:t>
      </w:r>
      <w:r w:rsidR="004B6F63" w:rsidRPr="004B6F63">
        <w:rPr>
          <w:rFonts w:cs="Calibri"/>
        </w:rPr>
        <w:t xml:space="preserve"> v požadovaném rozsahu</w:t>
      </w:r>
      <w:r w:rsidR="00A53929" w:rsidRPr="004B6F63">
        <w:rPr>
          <w:rFonts w:cs="Calibri"/>
        </w:rPr>
        <w:t xml:space="preserve">). Je-li referenční zakázka součástí rozsáhlejšího plnění pro téhož </w:t>
      </w:r>
      <w:r>
        <w:rPr>
          <w:rFonts w:cs="Calibri"/>
        </w:rPr>
        <w:t>o</w:t>
      </w:r>
      <w:r w:rsidR="00DC5198">
        <w:rPr>
          <w:rFonts w:cs="Calibri"/>
        </w:rPr>
        <w:t>bjednatel</w:t>
      </w:r>
      <w:r w:rsidR="00A53929" w:rsidRPr="004B6F63">
        <w:rPr>
          <w:rFonts w:cs="Calibri"/>
        </w:rPr>
        <w:t>e</w:t>
      </w:r>
      <w:r w:rsidR="008A3289">
        <w:rPr>
          <w:rFonts w:cs="Calibri"/>
        </w:rPr>
        <w:t>,</w:t>
      </w:r>
      <w:r w:rsidR="00A53929" w:rsidRPr="004B6F63">
        <w:rPr>
          <w:rFonts w:cs="Calibri"/>
        </w:rPr>
        <w:t xml:space="preserve"> </w:t>
      </w:r>
      <w:r w:rsidR="006518E0" w:rsidRPr="004B6F63">
        <w:t>je pro hodnocení relevantní pouze ta jeho část, která odpovídá zadavatelem stanovené definici hodnocené zkušenosti</w:t>
      </w:r>
      <w:r w:rsidR="00A53929" w:rsidRPr="004B6F63">
        <w:rPr>
          <w:rFonts w:cs="Calibri"/>
        </w:rPr>
        <w:t xml:space="preserve">. </w:t>
      </w:r>
      <w:r>
        <w:t xml:space="preserve">Zadavatel upozorňuje, že z předložené Přílohy č. 9 těchto Pokynů s názvem Seznam </w:t>
      </w:r>
      <w:r w:rsidR="0040240D">
        <w:t>údajů</w:t>
      </w:r>
      <w:r>
        <w:t xml:space="preserve"> hodnocených</w:t>
      </w:r>
      <w:r w:rsidRPr="00F8119C">
        <w:t xml:space="preserve"> </w:t>
      </w:r>
      <w:r>
        <w:t>členů odborného personálu</w:t>
      </w:r>
      <w:r w:rsidRPr="003E611F">
        <w:t xml:space="preserve"> </w:t>
      </w:r>
      <w:r>
        <w:t>musí konkrétně vyplývat, jaký byl počet smluv</w:t>
      </w:r>
      <w:r w:rsidR="00FD3C73">
        <w:t>, geometrických plánů či znaleckých posudků</w:t>
      </w:r>
      <w:r>
        <w:t xml:space="preserve"> zajištěných v rámci té části plnění, která obsahově odpovídá zadavatelem stanovené </w:t>
      </w:r>
      <w:r w:rsidRPr="004B6F63">
        <w:rPr>
          <w:rFonts w:cs="Calibri"/>
        </w:rPr>
        <w:t>minimální úrovni významné služby, a v jakém časovém období byly ty</w:t>
      </w:r>
      <w:r>
        <w:rPr>
          <w:rFonts w:cs="Calibri"/>
        </w:rPr>
        <w:t>to konkrétní služby poskytovány</w:t>
      </w:r>
      <w:r>
        <w:t xml:space="preserve">. </w:t>
      </w:r>
    </w:p>
    <w:p w14:paraId="26C11EE9" w14:textId="15E55BF5" w:rsidR="00B77110" w:rsidRDefault="00B77110" w:rsidP="004E39D8">
      <w:pPr>
        <w:pStyle w:val="Text1-1"/>
        <w:numPr>
          <w:ilvl w:val="0"/>
          <w:numId w:val="0"/>
        </w:numPr>
        <w:tabs>
          <w:tab w:val="left" w:pos="6663"/>
        </w:tabs>
      </w:pPr>
      <w:r>
        <w:t>Zadavatel požaduje, aby plnění veřejné zakázky bylo v příslušných funkcích jednotlivých členů odborného personálu poskytováno osobami, které byly hodnoceny. Pokud se v</w:t>
      </w:r>
      <w:r w:rsidR="009D1C96">
        <w:t> </w:t>
      </w:r>
      <w:r>
        <w:t>průběhu plnění veřejné zakázky některá z těchto osob odborného personálu, je</w:t>
      </w:r>
      <w:r w:rsidR="00BE380D">
        <w:t>ž je hodnocena</w:t>
      </w:r>
      <w:r>
        <w:t xml:space="preserve">, změní, může být za podmínek stanovených </w:t>
      </w:r>
      <w:r w:rsidR="00A53A7A">
        <w:t>Rámcovou dohodou</w:t>
      </w:r>
      <w:r>
        <w:t xml:space="preserve"> nahrazena pouze osobou, která splňuje minimálně parametry kvality (tzn. dosažené bodové hodnocení), jež měla hodnocená osoba, která má být nahrazena. </w:t>
      </w:r>
    </w:p>
    <w:p w14:paraId="1545948F" w14:textId="3D01D026" w:rsidR="00F56D57" w:rsidRDefault="00F56D57" w:rsidP="004E39D8">
      <w:pPr>
        <w:pStyle w:val="Text1-1"/>
        <w:numPr>
          <w:ilvl w:val="0"/>
          <w:numId w:val="0"/>
        </w:numPr>
        <w:tabs>
          <w:tab w:val="left" w:pos="6663"/>
        </w:tabs>
      </w:pPr>
      <w:r w:rsidRPr="00F56D57">
        <w:t xml:space="preserve">S ohledem na prevenci střetu zájmů při plnění veřejné zakázky zadavatel stanoví, že dodavatel není oprávněn </w:t>
      </w:r>
      <w:r>
        <w:t xml:space="preserve">předkládat pro hodnocení </w:t>
      </w:r>
      <w:r w:rsidRPr="00F56D57">
        <w:t xml:space="preserve">zaměstnance či osoby v jiném vztahu k dodavateli, která je současně zaměstnancem zadavatele. Informace o této skutečnosti bude uvedena </w:t>
      </w:r>
      <w:r w:rsidR="00753691">
        <w:t xml:space="preserve">v Příloze č. 9 těchto Pokynů. </w:t>
      </w:r>
      <w:r w:rsidRPr="00F56D57">
        <w:t>Nesplnění této podmínky může být důvodem pro vyloučení dodavatele ze zadávacího řízení.</w:t>
      </w:r>
    </w:p>
    <w:p w14:paraId="448DCCFC" w14:textId="35F8F986" w:rsidR="007F6F9D" w:rsidRDefault="007F6F9D" w:rsidP="004E39D8">
      <w:pPr>
        <w:pStyle w:val="Text1-1"/>
        <w:numPr>
          <w:ilvl w:val="0"/>
          <w:numId w:val="0"/>
        </w:numPr>
        <w:tabs>
          <w:tab w:val="left" w:pos="6663"/>
        </w:tabs>
        <w:rPr>
          <w:b/>
        </w:rPr>
      </w:pPr>
      <w:r>
        <w:rPr>
          <w:b/>
        </w:rPr>
        <w:t>Pro odstranění pochybností zadavatel uvádí, jak</w:t>
      </w:r>
      <w:r w:rsidR="00753FBC">
        <w:rPr>
          <w:b/>
        </w:rPr>
        <w:t>ým</w:t>
      </w:r>
      <w:r>
        <w:rPr>
          <w:b/>
        </w:rPr>
        <w:t xml:space="preserve"> způsobem</w:t>
      </w:r>
      <w:r w:rsidR="00DF7C7D">
        <w:rPr>
          <w:b/>
        </w:rPr>
        <w:t xml:space="preserve"> </w:t>
      </w:r>
      <w:r w:rsidR="004E7026">
        <w:rPr>
          <w:b/>
        </w:rPr>
        <w:t>je nutno</w:t>
      </w:r>
      <w:r w:rsidR="00DF7C7D">
        <w:rPr>
          <w:b/>
        </w:rPr>
        <w:t xml:space="preserve"> doložit údaje pro hodnocení v Příloze č. 9 těchto Pokynů</w:t>
      </w:r>
      <w:r w:rsidR="004E7026">
        <w:rPr>
          <w:b/>
        </w:rPr>
        <w:t xml:space="preserve"> </w:t>
      </w:r>
      <w:r w:rsidR="004E7026" w:rsidRPr="004E7026">
        <w:t>(každá osoba dokládá pouze ty údaje</w:t>
      </w:r>
      <w:r w:rsidR="00794CF9">
        <w:t xml:space="preserve"> či doklady</w:t>
      </w:r>
      <w:r w:rsidR="004E7026" w:rsidRPr="004E7026">
        <w:t xml:space="preserve">, které jsou u příslušné funkce v tabulce </w:t>
      </w:r>
      <w:r w:rsidR="00E12E22">
        <w:t xml:space="preserve">B </w:t>
      </w:r>
      <w:r w:rsidR="004E7026" w:rsidRPr="004E7026">
        <w:t>výše uvedeny ve sloupci „</w:t>
      </w:r>
      <w:r w:rsidR="004E7026">
        <w:t>B</w:t>
      </w:r>
      <w:r w:rsidR="004E7026" w:rsidRPr="004E7026">
        <w:t>odovaná kritéria“)</w:t>
      </w:r>
      <w:r w:rsidR="00DF7C7D" w:rsidRPr="00AD74AB">
        <w:t>:</w:t>
      </w:r>
    </w:p>
    <w:p w14:paraId="38B05827" w14:textId="0C49F365" w:rsidR="005E57AE" w:rsidRPr="00AD74AB" w:rsidRDefault="005E57AE" w:rsidP="00A223DB">
      <w:pPr>
        <w:pStyle w:val="Text1-1"/>
        <w:numPr>
          <w:ilvl w:val="0"/>
          <w:numId w:val="26"/>
        </w:numPr>
        <w:tabs>
          <w:tab w:val="left" w:pos="6663"/>
        </w:tabs>
        <w:ind w:left="426" w:hanging="426"/>
        <w:rPr>
          <w:rFonts w:asciiTheme="majorHAnsi" w:hAnsiTheme="majorHAnsi"/>
        </w:rPr>
      </w:pPr>
      <w:r w:rsidRPr="00BE380D">
        <w:rPr>
          <w:rFonts w:asciiTheme="majorHAnsi" w:hAnsiTheme="majorHAnsi"/>
          <w:b/>
        </w:rPr>
        <w:t xml:space="preserve">Praxe: </w:t>
      </w:r>
      <w:r w:rsidRPr="00BE380D">
        <w:rPr>
          <w:rFonts w:asciiTheme="majorHAnsi" w:hAnsiTheme="majorHAnsi"/>
        </w:rPr>
        <w:t xml:space="preserve">dodavatel uvede v Příloze č. 9 těchto Pokynů s názvem Seznam údajů hodnocených členů odborného personálu kompletní údaje v části „Praxe pro účely hodnocení“. </w:t>
      </w:r>
      <w:r w:rsidR="00BE380D" w:rsidRPr="00BE380D">
        <w:rPr>
          <w:rFonts w:asciiTheme="majorHAnsi" w:hAnsiTheme="majorHAnsi"/>
        </w:rPr>
        <w:t xml:space="preserve">Zadavatel požaduje v Příloze č. 9 těchto Pokynů s názvem Seznam údajů hodnocených členů odborného personálu uvést informace a spojení na kontaktní osobu objednatele, </w:t>
      </w:r>
      <w:r w:rsidR="00BE380D">
        <w:rPr>
          <w:rFonts w:asciiTheme="majorHAnsi" w:hAnsiTheme="majorHAnsi"/>
        </w:rPr>
        <w:t>pro kterého</w:t>
      </w:r>
      <w:r w:rsidR="00BE380D" w:rsidRPr="00BE380D">
        <w:rPr>
          <w:rFonts w:asciiTheme="majorHAnsi" w:hAnsiTheme="majorHAnsi"/>
        </w:rPr>
        <w:t xml:space="preserve"> byla </w:t>
      </w:r>
      <w:r w:rsidR="00BE380D">
        <w:rPr>
          <w:rFonts w:asciiTheme="majorHAnsi" w:hAnsiTheme="majorHAnsi"/>
        </w:rPr>
        <w:t>praxe</w:t>
      </w:r>
      <w:r w:rsidR="00BE380D" w:rsidRPr="00BE380D">
        <w:rPr>
          <w:rFonts w:asciiTheme="majorHAnsi" w:hAnsiTheme="majorHAnsi"/>
        </w:rPr>
        <w:t xml:space="preserve"> realizována</w:t>
      </w:r>
      <w:r w:rsidR="00AD74AB">
        <w:rPr>
          <w:rFonts w:asciiTheme="majorHAnsi" w:hAnsiTheme="majorHAnsi"/>
        </w:rPr>
        <w:t>.</w:t>
      </w:r>
      <w:r w:rsidR="00BE380D" w:rsidRPr="00BE380D">
        <w:rPr>
          <w:rFonts w:asciiTheme="majorHAnsi" w:hAnsiTheme="majorHAnsi"/>
        </w:rPr>
        <w:t xml:space="preserve"> </w:t>
      </w:r>
      <w:r w:rsidRPr="00BE380D">
        <w:rPr>
          <w:rFonts w:asciiTheme="majorHAnsi" w:hAnsiTheme="majorHAnsi"/>
        </w:rPr>
        <w:t>Další doklady k tomuto údaji (praxi) není povinné přikládat. Pokud zadavatel zjistí, že dodavatel předložil v nabídce za účelem hodnocení údaje či informace, které neodpovídají skutečnosti, nebude nabídka dodavatele ve vztahu k takové konkrétní informaci či údaji v rámci hodnotícího kritéria hodnocena (resp</w:t>
      </w:r>
      <w:r w:rsidRPr="00AD74AB">
        <w:rPr>
          <w:rFonts w:asciiTheme="majorHAnsi" w:hAnsiTheme="majorHAnsi"/>
        </w:rPr>
        <w:t>. dostane 0 bodů).</w:t>
      </w:r>
    </w:p>
    <w:p w14:paraId="23421DFE" w14:textId="1D5DB19E" w:rsidR="00F82419" w:rsidRPr="00AD74AB" w:rsidRDefault="005E57AE" w:rsidP="00AD74AB">
      <w:pPr>
        <w:pStyle w:val="Odstavecseseznamem"/>
        <w:numPr>
          <w:ilvl w:val="0"/>
          <w:numId w:val="26"/>
        </w:numPr>
        <w:tabs>
          <w:tab w:val="left" w:pos="6663"/>
        </w:tabs>
        <w:spacing w:after="120"/>
        <w:ind w:left="426"/>
        <w:jc w:val="both"/>
        <w:rPr>
          <w:rFonts w:asciiTheme="majorHAnsi" w:hAnsiTheme="majorHAnsi"/>
        </w:rPr>
      </w:pPr>
      <w:r w:rsidRPr="00AD74AB">
        <w:rPr>
          <w:rFonts w:asciiTheme="majorHAnsi" w:hAnsiTheme="majorHAnsi"/>
          <w:b/>
        </w:rPr>
        <w:lastRenderedPageBreak/>
        <w:t xml:space="preserve">Zkušenost s plněním zakázek: </w:t>
      </w:r>
      <w:r w:rsidRPr="00AD74AB">
        <w:rPr>
          <w:rFonts w:asciiTheme="majorHAnsi" w:hAnsiTheme="majorHAnsi"/>
        </w:rPr>
        <w:t xml:space="preserve">dodavatel uvede v Příloze č. 9 těchto Pokynů s názvem Seznam údajů hodnocených členů odborného personálu kompletní údaje v části „Zkušenosti s plněním zakázek“ a </w:t>
      </w:r>
      <w:r w:rsidRPr="00AD74AB">
        <w:rPr>
          <w:rFonts w:asciiTheme="majorHAnsi" w:hAnsiTheme="majorHAnsi"/>
          <w:b/>
        </w:rPr>
        <w:t>dále je dodavatel povinen připojit k Příloze č. 9 těchto Pokynů doklady</w:t>
      </w:r>
      <w:r w:rsidRPr="00AD74AB">
        <w:rPr>
          <w:rFonts w:asciiTheme="majorHAnsi" w:hAnsiTheme="majorHAnsi"/>
        </w:rPr>
        <w:t xml:space="preserve"> (postačují v kopii), kterými dodavatel dolož</w:t>
      </w:r>
      <w:r w:rsidR="00025198" w:rsidRPr="00AD74AB">
        <w:rPr>
          <w:rFonts w:asciiTheme="majorHAnsi" w:hAnsiTheme="majorHAnsi"/>
        </w:rPr>
        <w:t>í</w:t>
      </w:r>
      <w:r w:rsidRPr="00AD74AB">
        <w:rPr>
          <w:rFonts w:asciiTheme="majorHAnsi" w:hAnsiTheme="majorHAnsi"/>
        </w:rPr>
        <w:t xml:space="preserve"> zkušenosti hodnocených členů odborného personálu s plněním zakázek, jež jsou v seznamu uvedeny pro účely hodnocení, přičemž </w:t>
      </w:r>
      <w:r w:rsidRPr="00AD74AB">
        <w:rPr>
          <w:rFonts w:asciiTheme="majorHAnsi" w:hAnsiTheme="majorHAnsi"/>
          <w:b/>
        </w:rPr>
        <w:t>z dokladů musí vyplývat naplnění požadovaných parametrů</w:t>
      </w:r>
      <w:r w:rsidRPr="00AD74AB">
        <w:rPr>
          <w:rFonts w:asciiTheme="majorHAnsi" w:hAnsiTheme="majorHAnsi"/>
        </w:rPr>
        <w:t xml:space="preserve"> (například smlouva na plnění zakázky, osvědčení objednatele,  protokol o provedení díla či jiný alternativní doklad). Zadavatel požaduje v Příloze č. 9 těchto Pokynů s názvem Seznam údajů hodnocených členů odborného personálu uvést informace a spojení na kontaktní osobu objednatele, pro něhož byla zakázka realizována.</w:t>
      </w:r>
      <w:r w:rsidRPr="00AD74AB" w:rsidDel="001D1D78">
        <w:rPr>
          <w:rFonts w:asciiTheme="majorHAnsi" w:hAnsiTheme="majorHAnsi"/>
        </w:rPr>
        <w:t xml:space="preserve"> </w:t>
      </w:r>
      <w:r w:rsidRPr="00AD74AB">
        <w:rPr>
          <w:rFonts w:asciiTheme="majorHAnsi" w:hAnsiTheme="majorHAnsi"/>
        </w:rPr>
        <w:t>Pokud zadavatel zjistí, že dodavatel předložil v nabídce za účelem hodnocení údaje či informace, které neodpovídají skutečnosti, nebude nabídka dodavatele ve vztahu k takové konkrétní informaci či údaji v rámci hodnotícího kritéria hodnocena (resp. dostane 0 bodů).</w:t>
      </w:r>
    </w:p>
    <w:p w14:paraId="4CA1BCCC" w14:textId="77777777" w:rsidR="00F82419" w:rsidRPr="00AD74AB" w:rsidRDefault="00F82419" w:rsidP="00AD74AB">
      <w:pPr>
        <w:pStyle w:val="Odstavecseseznamem"/>
        <w:tabs>
          <w:tab w:val="left" w:pos="6663"/>
        </w:tabs>
        <w:spacing w:after="120"/>
        <w:ind w:left="426"/>
        <w:jc w:val="both"/>
      </w:pPr>
    </w:p>
    <w:p w14:paraId="5A046A9C" w14:textId="2641434A" w:rsidR="00B91FFA" w:rsidRPr="00A212BD" w:rsidRDefault="005E57AE" w:rsidP="00AD74AB">
      <w:pPr>
        <w:pStyle w:val="Odstavecseseznamem"/>
        <w:numPr>
          <w:ilvl w:val="0"/>
          <w:numId w:val="26"/>
        </w:numPr>
        <w:tabs>
          <w:tab w:val="left" w:pos="6663"/>
        </w:tabs>
        <w:spacing w:after="120"/>
        <w:ind w:left="426"/>
        <w:jc w:val="both"/>
      </w:pPr>
      <w:r w:rsidRPr="00AD74AB">
        <w:rPr>
          <w:rFonts w:asciiTheme="majorHAnsi" w:hAnsiTheme="majorHAnsi"/>
          <w:b/>
        </w:rPr>
        <w:t xml:space="preserve">Odborná způsobilost: </w:t>
      </w:r>
      <w:r w:rsidRPr="00AD74AB">
        <w:rPr>
          <w:rFonts w:asciiTheme="majorHAnsi" w:hAnsiTheme="majorHAnsi"/>
        </w:rPr>
        <w:t>dodavatel</w:t>
      </w:r>
      <w:r w:rsidR="00F82419" w:rsidRPr="00AD74AB">
        <w:rPr>
          <w:rFonts w:asciiTheme="majorHAnsi" w:hAnsiTheme="majorHAnsi"/>
        </w:rPr>
        <w:t xml:space="preserve"> je</w:t>
      </w:r>
      <w:r w:rsidRPr="00AD74AB">
        <w:rPr>
          <w:rFonts w:asciiTheme="majorHAnsi" w:hAnsiTheme="majorHAnsi"/>
        </w:rPr>
        <w:t xml:space="preserve"> povinen připojit k Příloze č. 9 těchto Pokynů doklady (postačují v kopii), kterými prokazuje odbornou způsobilost (např. autorizaci pro ověřování výsledků zeměměřických činností).</w:t>
      </w:r>
      <w:r w:rsidRPr="005E57AE">
        <w:t xml:space="preserve"> </w:t>
      </w:r>
    </w:p>
    <w:p w14:paraId="2B98AE88" w14:textId="77777777" w:rsidR="00B77110" w:rsidRPr="00B77110" w:rsidRDefault="00B77110" w:rsidP="00C8791F">
      <w:pPr>
        <w:pStyle w:val="Text1-1"/>
        <w:numPr>
          <w:ilvl w:val="0"/>
          <w:numId w:val="0"/>
        </w:numPr>
        <w:tabs>
          <w:tab w:val="left" w:pos="6663"/>
        </w:tabs>
        <w:rPr>
          <w:b/>
        </w:rPr>
      </w:pPr>
      <w:r w:rsidRPr="00B77110">
        <w:rPr>
          <w:b/>
        </w:rPr>
        <w:t>Výpočet hodnocení dílčího hodnotícího kritéria:</w:t>
      </w:r>
    </w:p>
    <w:p w14:paraId="1B6C52D4" w14:textId="16971BDB" w:rsidR="00B77110" w:rsidRDefault="00B77110" w:rsidP="00226C41">
      <w:pPr>
        <w:pStyle w:val="Text1-1"/>
        <w:numPr>
          <w:ilvl w:val="0"/>
          <w:numId w:val="0"/>
        </w:numPr>
        <w:tabs>
          <w:tab w:val="left" w:pos="6663"/>
        </w:tabs>
      </w:pPr>
      <w:r>
        <w:t xml:space="preserve">Přidělování bodů v rámci dílčího hodnotícího kritéria </w:t>
      </w:r>
      <w:r w:rsidR="000A7D7C">
        <w:t>Z</w:t>
      </w:r>
      <w:r>
        <w:t xml:space="preserve">kušenosti </w:t>
      </w:r>
      <w:r w:rsidR="00E63FC7">
        <w:t xml:space="preserve">nebo počet osob navíc u </w:t>
      </w:r>
      <w:r>
        <w:t>vybraných členů odborného personálu dodavatele bude probíhat tak, že zadavatel přidělí body dle výše uvedené tabulky</w:t>
      </w:r>
      <w:r w:rsidR="003F4E7B">
        <w:t xml:space="preserve"> B</w:t>
      </w:r>
      <w:r>
        <w:t>. Počet bodů vybraných členů odborného personálu dodavatele bude dán součtem bodů jednotlivých hodnocených členů za</w:t>
      </w:r>
      <w:r w:rsidR="00A212BD">
        <w:t xml:space="preserve"> splnění požadovaných parametrů</w:t>
      </w:r>
      <w:r>
        <w:t>. Takto dosažené body se přepočtou tak, že nejlepší nabídka, tj. nabídka dodavatele s</w:t>
      </w:r>
      <w:r w:rsidR="009D1C96">
        <w:t> </w:t>
      </w:r>
      <w:r>
        <w:t>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w:t>
      </w:r>
      <w:r w:rsidR="00A23829">
        <w:t xml:space="preserve"> B</w:t>
      </w:r>
      <w:r>
        <w:t xml:space="preserve"> v článku 16.3 těchto Pokynů. Výpočet odpovídá následujícímu vzorci:</w:t>
      </w:r>
    </w:p>
    <w:p w14:paraId="25B24411" w14:textId="7B01BB9C" w:rsidR="00B77110" w:rsidRDefault="00E749CE" w:rsidP="00226C41">
      <w:pPr>
        <w:pStyle w:val="Text1-1"/>
        <w:numPr>
          <w:ilvl w:val="0"/>
          <w:numId w:val="0"/>
        </w:numPr>
        <w:tabs>
          <w:tab w:val="left" w:pos="6663"/>
        </w:tabs>
        <w:spacing w:after="0"/>
      </w:pPr>
      <w:r>
        <w:t xml:space="preserve">                                    </w:t>
      </w:r>
      <w:r w:rsidR="00B77110">
        <w:t>bodové hodnocení hodnocené nabídky</w:t>
      </w:r>
    </w:p>
    <w:p w14:paraId="42EA0ABB" w14:textId="06141DCE" w:rsidR="00B77110" w:rsidRDefault="00B77110" w:rsidP="00226C41">
      <w:pPr>
        <w:pStyle w:val="Text1-1"/>
        <w:numPr>
          <w:ilvl w:val="0"/>
          <w:numId w:val="0"/>
        </w:numPr>
        <w:tabs>
          <w:tab w:val="left" w:pos="6663"/>
        </w:tabs>
        <w:jc w:val="center"/>
      </w:pPr>
      <w:r>
        <w:t>__________________________</w:t>
      </w:r>
      <w:r w:rsidR="00631F69">
        <w:t>__________</w:t>
      </w:r>
      <w:r w:rsidR="00631F69" w:rsidRPr="00631F69">
        <w:t xml:space="preserve"> </w:t>
      </w:r>
      <w:r w:rsidR="00631F69">
        <w:t>x 100</w:t>
      </w:r>
    </w:p>
    <w:p w14:paraId="27AA7782" w14:textId="711C4ABE" w:rsidR="00B77110" w:rsidRDefault="00E749CE" w:rsidP="00226C41">
      <w:pPr>
        <w:pStyle w:val="Text1-1"/>
        <w:numPr>
          <w:ilvl w:val="0"/>
          <w:numId w:val="0"/>
        </w:numPr>
        <w:tabs>
          <w:tab w:val="left" w:pos="6663"/>
        </w:tabs>
        <w:ind w:firstLine="681"/>
      </w:pPr>
      <w:r>
        <w:t xml:space="preserve">                           </w:t>
      </w:r>
      <w:r w:rsidR="00B77110">
        <w:t>bodové hodnocení nejlepší nabídky</w:t>
      </w:r>
    </w:p>
    <w:p w14:paraId="51B78C52" w14:textId="235EC778" w:rsidR="00B77110" w:rsidRDefault="00B77110" w:rsidP="00C8791F">
      <w:pPr>
        <w:pStyle w:val="Text1-1"/>
        <w:numPr>
          <w:ilvl w:val="0"/>
          <w:numId w:val="0"/>
        </w:numPr>
        <w:tabs>
          <w:tab w:val="left" w:pos="6663"/>
        </w:tabs>
      </w:pPr>
      <w:r>
        <w:t xml:space="preserve">Takto získaný počet bodů bude vynásoben </w:t>
      </w:r>
      <w:r w:rsidRPr="001C7DA0">
        <w:t xml:space="preserve">koeficientem </w:t>
      </w:r>
      <w:r w:rsidRPr="00A212BD">
        <w:t>0,</w:t>
      </w:r>
      <w:r w:rsidR="001C7DA0" w:rsidRPr="001C7DA0">
        <w:t>40</w:t>
      </w:r>
      <w:r w:rsidRPr="001C7DA0">
        <w:t xml:space="preserve"> (tj</w:t>
      </w:r>
      <w:r>
        <w:t xml:space="preserve">. váhou dílčího hodnotícího kritéria </w:t>
      </w:r>
      <w:r w:rsidR="00574967">
        <w:t>Z</w:t>
      </w:r>
      <w:r>
        <w:t xml:space="preserve">kušenosti </w:t>
      </w:r>
      <w:r w:rsidR="00E63FC7">
        <w:t xml:space="preserve">nebo počet osob navíc u </w:t>
      </w:r>
      <w:r>
        <w:t>vybraných členů odborného personálu dodavatele) a následně matematicky zaokrouhlen na dvě desetinná místa.</w:t>
      </w:r>
    </w:p>
    <w:p w14:paraId="098EF451" w14:textId="77777777" w:rsidR="00B77110" w:rsidRPr="00B77110" w:rsidRDefault="00B77110" w:rsidP="00C8791F">
      <w:pPr>
        <w:pStyle w:val="Text1-1"/>
        <w:tabs>
          <w:tab w:val="left" w:pos="6663"/>
        </w:tabs>
        <w:ind w:left="0"/>
        <w:rPr>
          <w:b/>
        </w:rPr>
      </w:pPr>
      <w:r w:rsidRPr="00B77110">
        <w:rPr>
          <w:b/>
        </w:rPr>
        <w:t>Celkové hodnocení</w:t>
      </w:r>
    </w:p>
    <w:p w14:paraId="4C3F88B0" w14:textId="448DCD1A" w:rsidR="00B77110" w:rsidRDefault="00B77110" w:rsidP="00C8791F">
      <w:pPr>
        <w:pStyle w:val="Text1-1"/>
        <w:numPr>
          <w:ilvl w:val="0"/>
          <w:numId w:val="0"/>
        </w:numPr>
        <w:tabs>
          <w:tab w:val="left" w:pos="6663"/>
        </w:tabs>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C8791F">
      <w:pPr>
        <w:pStyle w:val="Nadpis1-1"/>
        <w:tabs>
          <w:tab w:val="left" w:pos="6663"/>
        </w:tabs>
        <w:ind w:left="0"/>
        <w:jc w:val="both"/>
      </w:pPr>
      <w:bookmarkStart w:id="22" w:name="_Toc178583605"/>
      <w:r>
        <w:t>ZRUŠENÍ ZADÁVACÍHO ŘÍZENÍ</w:t>
      </w:r>
      <w:bookmarkEnd w:id="22"/>
    </w:p>
    <w:p w14:paraId="095DB321" w14:textId="77777777" w:rsidR="0035531B" w:rsidRDefault="0035531B" w:rsidP="00C8791F">
      <w:pPr>
        <w:pStyle w:val="Text1-1"/>
        <w:tabs>
          <w:tab w:val="left" w:pos="6663"/>
        </w:tabs>
        <w:ind w:left="0"/>
      </w:pPr>
      <w:r>
        <w:t>Důvody pro zrušení zadávacího řízení této veřejné zakázky upravuje § 127 ZZVZ.</w:t>
      </w:r>
    </w:p>
    <w:p w14:paraId="6AADBF6B" w14:textId="2D41ABE4" w:rsidR="0035531B" w:rsidRDefault="00B77110" w:rsidP="00C8791F">
      <w:pPr>
        <w:pStyle w:val="Text1-1"/>
        <w:tabs>
          <w:tab w:val="left" w:pos="6663"/>
        </w:tabs>
        <w:ind w:left="0"/>
      </w:pPr>
      <w:r w:rsidRPr="00B77110">
        <w:t xml:space="preserve">V souladu s § 170 ZZVZ si zadavatel vyhrazuje právo zrušit zadávací řízení této veřejné zakázky i bez naplnění důvodů podle § 127 ZZVZ kdykoliv před uzavřením </w:t>
      </w:r>
      <w:r w:rsidR="0023680B">
        <w:t>Rámcové dohody</w:t>
      </w:r>
      <w:r w:rsidRPr="00B77110">
        <w:t xml:space="preserve"> na plnění této veřejné zakázky</w:t>
      </w:r>
      <w:r w:rsidR="0035531B">
        <w:t>.</w:t>
      </w:r>
    </w:p>
    <w:p w14:paraId="2695622F" w14:textId="3287F677" w:rsidR="0035531B" w:rsidRDefault="0035531B" w:rsidP="00C8791F">
      <w:pPr>
        <w:pStyle w:val="Nadpis1-1"/>
        <w:tabs>
          <w:tab w:val="left" w:pos="6663"/>
        </w:tabs>
        <w:ind w:left="0"/>
        <w:jc w:val="both"/>
      </w:pPr>
      <w:bookmarkStart w:id="23" w:name="_Toc178583606"/>
      <w:r>
        <w:lastRenderedPageBreak/>
        <w:t xml:space="preserve">UZAVŘENÍ </w:t>
      </w:r>
      <w:bookmarkEnd w:id="23"/>
      <w:r w:rsidR="002B1963">
        <w:t>RÁMCOVÉ DOHODY</w:t>
      </w:r>
    </w:p>
    <w:p w14:paraId="4BE477A5" w14:textId="224AF31C" w:rsidR="0035531B" w:rsidRDefault="00B77110" w:rsidP="00B834AF">
      <w:pPr>
        <w:pStyle w:val="Text1-1"/>
        <w:tabs>
          <w:tab w:val="left" w:pos="6663"/>
        </w:tabs>
        <w:ind w:left="0"/>
      </w:pPr>
      <w:r w:rsidRPr="00B77110">
        <w:t xml:space="preserve">Uzavření </w:t>
      </w:r>
      <w:r w:rsidR="002B1963">
        <w:t>Rámcové dohody</w:t>
      </w:r>
      <w:r w:rsidRPr="00B77110">
        <w:t xml:space="preserve"> s vybraným dodavatelem upravuje § 124 ZZVZ. </w:t>
      </w:r>
      <w:r w:rsidR="002B1963">
        <w:t>Rámcová dohoda</w:t>
      </w:r>
      <w:r w:rsidRPr="00B77110">
        <w:t xml:space="preserve"> bude uzavřena písemně v souladu s nabídkou vybraného dodavatele a v podobě uvedené v</w:t>
      </w:r>
      <w:r w:rsidR="002E374C">
        <w:t> </w:t>
      </w:r>
      <w:r w:rsidRPr="00B77110">
        <w:t xml:space="preserve">Dílu 2 této zadávací dokumentace s názvem </w:t>
      </w:r>
      <w:r w:rsidR="009F7E10">
        <w:t>Rámcová dohoda</w:t>
      </w:r>
      <w:r w:rsidRPr="00B77110">
        <w:t>.</w:t>
      </w:r>
    </w:p>
    <w:p w14:paraId="72517572" w14:textId="695E1E5A" w:rsidR="00154323" w:rsidRDefault="00572F04" w:rsidP="00505D1D">
      <w:pPr>
        <w:pStyle w:val="Text1-1"/>
        <w:tabs>
          <w:tab w:val="num" w:pos="737"/>
          <w:tab w:val="left" w:pos="6663"/>
        </w:tabs>
        <w:ind w:left="0"/>
      </w:pPr>
      <w:r w:rsidRPr="00572F04">
        <w:t xml:space="preserve">Vybraný dodavatel je před uzavřením </w:t>
      </w:r>
      <w:r w:rsidR="00987888">
        <w:t>Rámcové dohody</w:t>
      </w:r>
      <w:r w:rsidR="00987888" w:rsidRPr="00572F04">
        <w:t xml:space="preserve"> </w:t>
      </w:r>
      <w:r w:rsidRPr="00572F04">
        <w:t xml:space="preserve">povinen poskytnout zadavateli nezbytnou součinnost, především pak před podpisem </w:t>
      </w:r>
      <w:r w:rsidR="00987888">
        <w:t>Rámcové dohody</w:t>
      </w:r>
      <w:r w:rsidR="00987888" w:rsidRPr="00572F04">
        <w:t xml:space="preserve"> </w:t>
      </w:r>
      <w:r w:rsidRPr="00572F04">
        <w:t xml:space="preserve">ze strany </w:t>
      </w:r>
      <w:r w:rsidR="00F82419">
        <w:t>objednatele</w:t>
      </w:r>
      <w:r w:rsidRPr="00572F04">
        <w:t xml:space="preserve"> předložit prostřednictvím elektronického nástroje E-ZAK na adrese: </w:t>
      </w:r>
      <w:hyperlink r:id="rId23"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E-ZAK) dokumenty uvedené v článku 18.3 a případně i v článku 18.4</w:t>
      </w:r>
      <w:r w:rsidR="0082399E">
        <w:t xml:space="preserve"> až </w:t>
      </w:r>
      <w:r w:rsidR="00404ACA">
        <w:t>18.</w:t>
      </w:r>
      <w:r w:rsidR="00A129F8">
        <w:t>9</w:t>
      </w:r>
      <w:r w:rsidRPr="00572F04">
        <w:t xml:space="preserve"> těchto Pokynů, dopadají-li na vybraného dodavatele. Zadavatel vyzve vybraného dodavatele k poskytnutí součinnosti před uzavřením </w:t>
      </w:r>
      <w:r w:rsidR="00154323">
        <w:t>Rámcové dohody</w:t>
      </w:r>
      <w:r w:rsidR="00154323" w:rsidRPr="00572F04">
        <w:t xml:space="preserve"> </w:t>
      </w:r>
      <w:r w:rsidRPr="00572F04">
        <w:t xml:space="preserve">ještě před oznámením rozhodnutí o výběru </w:t>
      </w:r>
      <w:r w:rsidR="00F82419" w:rsidRPr="00572F04">
        <w:t xml:space="preserve">(zadavatel za vybraného dodavatele považuje dodavatele, jehož nabídka byla vyhodnocena jako </w:t>
      </w:r>
      <w:r w:rsidR="00F82419">
        <w:t xml:space="preserve">ekonomicky </w:t>
      </w:r>
      <w:r w:rsidR="00F82419" w:rsidRPr="00572F04">
        <w:t>nejv</w:t>
      </w:r>
      <w:r w:rsidR="00F82419">
        <w:t>ý</w:t>
      </w:r>
      <w:r w:rsidR="00F82419" w:rsidRPr="00572F04">
        <w:t>hodnější</w:t>
      </w:r>
      <w:r w:rsidR="00F82419">
        <w:t xml:space="preserve"> podle výsledků hodnocení nabídek</w:t>
      </w:r>
      <w:r w:rsidR="00F82419" w:rsidRPr="00572F04">
        <w:t>, a to bez ohledu na to, zda byl výběr formálně oznámen či nikoli)</w:t>
      </w:r>
      <w:r w:rsidRPr="00572F04">
        <w:t xml:space="preserve">. Zadavatel po poskytnutí výše uvedené součinnosti oznámí výběr </w:t>
      </w:r>
      <w:r w:rsidR="00F82419">
        <w:t>nejvýhodnější</w:t>
      </w:r>
      <w:r w:rsidR="00F82419" w:rsidRPr="00572F04">
        <w:t xml:space="preserve"> </w:t>
      </w:r>
      <w:r w:rsidRPr="00572F04">
        <w:t xml:space="preserve">nabídky. </w:t>
      </w:r>
      <w:r w:rsidR="00154323">
        <w:t xml:space="preserve">Bez ohledu na výše uvedené si však zadavatel vyhrazuje možnost v případě potřeby postupovat v souladu s § 123 odst. 2 ZZVZ. </w:t>
      </w:r>
      <w:r w:rsidR="00154323" w:rsidRPr="007B3D4D">
        <w:t xml:space="preserve">Pokud vybraný dodavatel odmítne uzavřít </w:t>
      </w:r>
      <w:r w:rsidR="00EA2914">
        <w:t xml:space="preserve">Rámcovou dohodu </w:t>
      </w:r>
      <w:r w:rsidR="00154323" w:rsidRPr="007B3D4D">
        <w:t xml:space="preserve">nebo zadavateli neposkytne </w:t>
      </w:r>
      <w:r w:rsidR="00154323">
        <w:t xml:space="preserve">řádnou </w:t>
      </w:r>
      <w:r w:rsidR="00154323" w:rsidRPr="007B3D4D">
        <w:t xml:space="preserve">součinnost k jejímu uzavření </w:t>
      </w:r>
      <w:r w:rsidR="00154323" w:rsidRPr="00572F04">
        <w:t>(</w:t>
      </w:r>
      <w:r w:rsidR="00154323">
        <w:t>např. nepředloží některý</w:t>
      </w:r>
      <w:r w:rsidR="00154323" w:rsidRPr="00572F04">
        <w:t xml:space="preserve"> z požadovaných dokumentů vůbec nebo v náležité podobě) zadavatel vyloučí vybraného dodavatele z účasti v zadávacím řízení a zadavatel může v souladu s § 125 odst. 1 ZZVZ uzavřít </w:t>
      </w:r>
      <w:r w:rsidR="00EA2914">
        <w:t>Rámcovou dohodu</w:t>
      </w:r>
      <w:r w:rsidR="00154323" w:rsidRPr="00572F04">
        <w:t xml:space="preserve"> s účastníkem zadávacího řízení, který se umístil jako další v pořadí. </w:t>
      </w:r>
      <w:r w:rsidR="00154323" w:rsidRPr="00ED023E">
        <w:rPr>
          <w:rStyle w:val="Tun9b"/>
          <w:b w:val="0"/>
        </w:rPr>
        <w:t>Zadavatel je oprávněn v písemné výzvě určit další doklady, které je vybraný dodavatel povinen předložit</w:t>
      </w:r>
      <w:r w:rsidR="00154323">
        <w:rPr>
          <w:rStyle w:val="Tun9b"/>
          <w:b w:val="0"/>
        </w:rPr>
        <w:t xml:space="preserve"> v souladu s § 122 odst. 4 ZZVZ</w:t>
      </w:r>
      <w:r w:rsidR="00154323" w:rsidRPr="00ED023E">
        <w:rPr>
          <w:rStyle w:val="Tun9b"/>
          <w:b w:val="0"/>
        </w:rPr>
        <w:t>.</w:t>
      </w:r>
      <w:r w:rsidR="00154323">
        <w:rPr>
          <w:rStyle w:val="Tun9b"/>
          <w:b w:val="0"/>
        </w:rPr>
        <w:t xml:space="preserve"> </w:t>
      </w:r>
      <w:r w:rsidR="00154323" w:rsidRPr="00C524D1">
        <w:t xml:space="preserve">Zadavatel upozorňuje, že je vázán § 211 ZZVZ stanovujícím povinnost písemné elektronické komunikace mezi zadavatelem a dodavatelem, která se vztahuje na veškeré předkládané doklady, včetně dokladů předkládaných vybraným dodavatelem na základě výzvy dle § 122 ZZVZ. </w:t>
      </w:r>
      <w:r w:rsidR="00154323" w:rsidRPr="00B55F59">
        <w:rPr>
          <w:rStyle w:val="Tun9b"/>
          <w:b w:val="0"/>
        </w:rPr>
        <w:t xml:space="preserve">Pokud je požadován </w:t>
      </w:r>
      <w:r w:rsidR="00154323">
        <w:t>o</w:t>
      </w:r>
      <w:r w:rsidR="00154323" w:rsidRPr="00C524D1">
        <w:t>riginál nebo úředně ověřená kopie dokladu</w:t>
      </w:r>
      <w:r w:rsidR="00154323">
        <w:t>,</w:t>
      </w:r>
      <w:r w:rsidR="00154323" w:rsidRPr="00C524D1">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59B9A159" w14:textId="1ECB93E6" w:rsidR="000F5A35" w:rsidRDefault="000F5A35" w:rsidP="00505D1D">
      <w:pPr>
        <w:pStyle w:val="Text1-1"/>
        <w:tabs>
          <w:tab w:val="num" w:pos="737"/>
          <w:tab w:val="left" w:pos="6663"/>
        </w:tabs>
        <w:ind w:left="0"/>
      </w:pPr>
      <w:r>
        <w:t>Vybraný dodavatel je povinen na základě písemné výzvy jako podmínku pro u</w:t>
      </w:r>
      <w:r w:rsidR="00390386">
        <w:t>zavření Rámcové dohody</w:t>
      </w:r>
      <w:r>
        <w:t xml:space="preserve"> poskytnout zadavateli řádnou součinnost, která spočívá zejména v předložení následujících dokumentů:</w:t>
      </w:r>
    </w:p>
    <w:p w14:paraId="17343B31" w14:textId="77777777" w:rsidR="000F5A35" w:rsidRPr="000F5A35" w:rsidRDefault="000F5A35" w:rsidP="002A54A5">
      <w:pPr>
        <w:pStyle w:val="Odrka1-1"/>
        <w:ind w:left="426" w:hanging="284"/>
      </w:pPr>
      <w:r w:rsidRPr="000F5A35">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0D71B0AA" w14:textId="100806BC" w:rsidR="0008000F" w:rsidRPr="00B834AF" w:rsidRDefault="0008000F" w:rsidP="002A54A5">
      <w:pPr>
        <w:pStyle w:val="Odrka1-1"/>
        <w:ind w:left="426" w:hanging="284"/>
      </w:pPr>
      <w:r w:rsidRPr="00B834AF">
        <w:t xml:space="preserve">originálu nebo úředně ověřené kopie bankovní nebo pojistné záruky za provedení díla ve výši stanovené v čl. </w:t>
      </w:r>
      <w:r w:rsidR="00BC03F3">
        <w:t>11</w:t>
      </w:r>
      <w:r w:rsidRPr="00B834AF">
        <w:t xml:space="preserve">.1 </w:t>
      </w:r>
      <w:r w:rsidR="00BC03F3">
        <w:t>Rámcové dohody</w:t>
      </w:r>
      <w:r w:rsidRPr="00B834AF">
        <w:t xml:space="preserve"> a </w:t>
      </w:r>
      <w:r w:rsidRPr="009658CA">
        <w:t xml:space="preserve">splňující požadavky stanovené v článku 11 </w:t>
      </w:r>
      <w:r w:rsidR="009658CA" w:rsidRPr="003C2008">
        <w:t>Rámcové dohody</w:t>
      </w:r>
      <w:r w:rsidRPr="009658CA">
        <w:t>; bankovní nebo pojistnou záruku vybraný dodavatel předloží až</w:t>
      </w:r>
      <w:r w:rsidRPr="00B834AF">
        <w:t xml:space="preserve"> po uplynutí lhůty ve smyslu § 246 ZZVZ, ve které zadavatel nesmí uzavřít </w:t>
      </w:r>
      <w:r w:rsidR="00EA2914">
        <w:t>Rámcovou dohodu</w:t>
      </w:r>
      <w:r w:rsidRPr="00B834AF">
        <w:t>;</w:t>
      </w:r>
    </w:p>
    <w:p w14:paraId="7516B9DC" w14:textId="6F42298B" w:rsidR="000F5A35" w:rsidRDefault="000F5A35" w:rsidP="002A54A5">
      <w:pPr>
        <w:pStyle w:val="Odrka1-1"/>
        <w:tabs>
          <w:tab w:val="left" w:pos="6663"/>
        </w:tabs>
        <w:ind w:left="426" w:hanging="284"/>
      </w:pPr>
      <w:r>
        <w:t xml:space="preserve">vybraným dodavatelem vyplněné Přílohy č. </w:t>
      </w:r>
      <w:r w:rsidR="00BC03F3">
        <w:t>6 Rámcové dohody</w:t>
      </w:r>
      <w:r>
        <w:t xml:space="preserve"> s názvem Oprávněné osoby</w:t>
      </w:r>
      <w:r w:rsidR="009658CA">
        <w:t xml:space="preserve"> a Kvalifikované osoby</w:t>
      </w:r>
      <w:r w:rsidR="00223B76">
        <w:t>,</w:t>
      </w:r>
      <w:r>
        <w:t xml:space="preserve">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3E520FD" w14:textId="45C4DDEA" w:rsidR="000F5A35" w:rsidRDefault="000F5A35" w:rsidP="002A54A5">
      <w:pPr>
        <w:pStyle w:val="Odrka1-1"/>
        <w:tabs>
          <w:tab w:val="left" w:pos="6663"/>
        </w:tabs>
        <w:ind w:left="426" w:hanging="284"/>
      </w:pPr>
      <w:r>
        <w:t xml:space="preserve">vybraným dodavatelem vyplněné Přílohy č. </w:t>
      </w:r>
      <w:r w:rsidR="0039141D">
        <w:t>3 Rámcové dohody</w:t>
      </w:r>
      <w:r>
        <w:t xml:space="preserve"> s názvem Seznam poddodavatelů, a to ve formátu umožňujícím editaci;</w:t>
      </w:r>
    </w:p>
    <w:p w14:paraId="31EBB53E" w14:textId="64D3D8B0" w:rsidR="00E41CB9" w:rsidRPr="00E41CB9" w:rsidRDefault="00E41CB9" w:rsidP="002A54A5">
      <w:pPr>
        <w:pStyle w:val="Odrka1-1"/>
        <w:tabs>
          <w:tab w:val="num" w:pos="737"/>
        </w:tabs>
        <w:ind w:left="426" w:hanging="284"/>
      </w:pPr>
      <w:r w:rsidRPr="00E41CB9">
        <w:t xml:space="preserve">kopií smluv s poddodavateli nebo poddodavateli podepsaných potvrzení o jejich existenci nebo písemných závazků poddodavatelů uvedených v Příloze č. </w:t>
      </w:r>
      <w:r w:rsidR="0039141D">
        <w:t>3 Rámcové dohody</w:t>
      </w:r>
      <w:r w:rsidRPr="00E41CB9">
        <w:t xml:space="preserve"> s názvem Seznam poddodavatelů, kteří se budou podílet na plnění veřejné zakázky, tzn. i těch poddodavatelů, prostřednictvím kterých vybraný dodavatel neprokazuje splnění </w:t>
      </w:r>
      <w:r w:rsidRPr="00E41CB9">
        <w:lastRenderedPageBreak/>
        <w:t xml:space="preserve">kvalifikace. Z předložených dokumentů musí být patrné, že poddodavatelé uvedení v Příloze č. </w:t>
      </w:r>
      <w:r w:rsidR="00352700">
        <w:t>3 Rámcové dohody</w:t>
      </w:r>
      <w:r w:rsidRPr="00E41CB9">
        <w:t xml:space="preserve"> souhlasí se svým budoucím zapojením do plnění předmětu veřejné zakázky a jsou připraveni své konkrétně specifikované plnění poskytnout.</w:t>
      </w:r>
    </w:p>
    <w:p w14:paraId="7E43C644" w14:textId="3C40D36D" w:rsidR="000F5A35" w:rsidRDefault="00113113" w:rsidP="00652216">
      <w:pPr>
        <w:pStyle w:val="Textbezslovn"/>
        <w:tabs>
          <w:tab w:val="left" w:pos="6663"/>
        </w:tabs>
        <w:ind w:left="0" w:hanging="284"/>
      </w:pPr>
      <w:r>
        <w:t xml:space="preserve">    </w:t>
      </w:r>
      <w:r w:rsidR="000F5A35" w:rsidRPr="00572F04">
        <w:t>Zadavatel upřesňuje, že pokud bude originál nebo úředně ověřená kopie některých dokladů doložena již v nabídce nebo v průběhu zadávacího řízení, zadavatel k jeho předkládání nebude vybraného dodavatele vyzývat</w:t>
      </w:r>
      <w:r w:rsidR="000F5A35">
        <w:t>.</w:t>
      </w:r>
    </w:p>
    <w:p w14:paraId="651B2F46" w14:textId="77777777" w:rsidR="00652216" w:rsidRPr="00652216" w:rsidRDefault="00652216" w:rsidP="00652216">
      <w:pPr>
        <w:pStyle w:val="Text1-1"/>
        <w:ind w:left="0" w:hanging="709"/>
      </w:pPr>
      <w:r>
        <w:t xml:space="preserve">U </w:t>
      </w:r>
      <w:r w:rsidRPr="00652216">
        <w:t>vybraného dodavatele, je-li českou právnickou osobou, zadavatel zjistí údaje o jeho skutečném majiteli podle zákona upravujícího evidenci skutečných majitelů (dále jen "</w:t>
      </w:r>
      <w:r w:rsidRPr="000D73C1">
        <w:rPr>
          <w:b/>
        </w:rPr>
        <w:t>skutečný majitel</w:t>
      </w:r>
      <w:r w:rsidRPr="00652216">
        <w:t>") z evidence skutečných majitelů podle téhož zákona (dále jen "</w:t>
      </w:r>
      <w:r w:rsidRPr="000D73C1">
        <w:rPr>
          <w:b/>
        </w:rPr>
        <w:t>evidence skutečných majitelů</w:t>
      </w:r>
      <w:r w:rsidRPr="00652216">
        <w:t xml:space="preserve">"). Vybraného dodavatele, je-li zahraniční právnickou osobou, zadavatel vyzve k předložení výpisu ze zahraniční evidence obdobné evidenci skutečných majitelů nebo, není-li takové evidence, </w:t>
      </w:r>
    </w:p>
    <w:p w14:paraId="5EF18D2F" w14:textId="77777777" w:rsidR="00652216" w:rsidRPr="00652216" w:rsidRDefault="00652216" w:rsidP="00652216">
      <w:pPr>
        <w:spacing w:after="120"/>
        <w:jc w:val="both"/>
      </w:pPr>
      <w:r w:rsidRPr="00652216">
        <w:t xml:space="preserve">a) ke sdělení identifikačních údajů všech osob, které jsou jeho skutečným majitelem, a </w:t>
      </w:r>
    </w:p>
    <w:p w14:paraId="73C22E78" w14:textId="77777777" w:rsidR="00652216" w:rsidRPr="00652216" w:rsidRDefault="00652216" w:rsidP="00652216">
      <w:pPr>
        <w:spacing w:after="120"/>
        <w:jc w:val="both"/>
      </w:pPr>
      <w:r w:rsidRPr="00652216">
        <w:t xml:space="preserve">b) k předložení dokladů, z nichž vyplývá vztah všech osob podle předchozího písmene a) k dodavateli; těmito doklady jsou zejména: </w:t>
      </w:r>
    </w:p>
    <w:p w14:paraId="7B7DAF18" w14:textId="77777777" w:rsidR="00652216" w:rsidRPr="00652216" w:rsidRDefault="00652216" w:rsidP="00B3215D">
      <w:pPr>
        <w:pStyle w:val="Odstavecseseznamem"/>
        <w:numPr>
          <w:ilvl w:val="0"/>
          <w:numId w:val="27"/>
        </w:numPr>
        <w:spacing w:after="60"/>
        <w:jc w:val="both"/>
      </w:pPr>
      <w:r w:rsidRPr="00652216">
        <w:t xml:space="preserve">výpis ze zahraniční evidence obdobné veřejnému rejstříku, </w:t>
      </w:r>
    </w:p>
    <w:p w14:paraId="1FB33584" w14:textId="77777777" w:rsidR="00652216" w:rsidRPr="00652216" w:rsidRDefault="00652216" w:rsidP="00B3215D">
      <w:pPr>
        <w:pStyle w:val="Odstavecseseznamem"/>
        <w:numPr>
          <w:ilvl w:val="0"/>
          <w:numId w:val="27"/>
        </w:numPr>
        <w:spacing w:after="60"/>
        <w:jc w:val="both"/>
      </w:pPr>
      <w:r w:rsidRPr="00652216">
        <w:t xml:space="preserve">seznam akcionářů, </w:t>
      </w:r>
    </w:p>
    <w:p w14:paraId="3918BDEE" w14:textId="77777777" w:rsidR="00652216" w:rsidRPr="00652216" w:rsidRDefault="00652216" w:rsidP="00B3215D">
      <w:pPr>
        <w:pStyle w:val="Odstavecseseznamem"/>
        <w:numPr>
          <w:ilvl w:val="0"/>
          <w:numId w:val="27"/>
        </w:numPr>
        <w:spacing w:after="60"/>
        <w:jc w:val="both"/>
      </w:pPr>
      <w:r w:rsidRPr="00652216">
        <w:t xml:space="preserve">rozhodnutí statutárního orgánu o vyplacení podílu na zisku, </w:t>
      </w:r>
    </w:p>
    <w:p w14:paraId="053B170D" w14:textId="77777777" w:rsidR="00652216" w:rsidRPr="00652216" w:rsidRDefault="00652216" w:rsidP="00B3215D">
      <w:pPr>
        <w:pStyle w:val="Odstavecseseznamem"/>
        <w:numPr>
          <w:ilvl w:val="0"/>
          <w:numId w:val="27"/>
        </w:numPr>
        <w:spacing w:after="60"/>
        <w:jc w:val="both"/>
      </w:pPr>
      <w:r w:rsidRPr="00652216">
        <w:t>společenská smlouva, zakladatelská listina nebo stanovy.</w:t>
      </w:r>
    </w:p>
    <w:p w14:paraId="46EFFB0E" w14:textId="55EAB555" w:rsidR="00652216" w:rsidRPr="00652216" w:rsidRDefault="00B84C1F" w:rsidP="00652216">
      <w:pPr>
        <w:spacing w:after="120"/>
        <w:ind w:hanging="709"/>
        <w:jc w:val="both"/>
      </w:pPr>
      <w:r>
        <w:t xml:space="preserve">           </w:t>
      </w:r>
      <w:r w:rsidR="00652216" w:rsidRPr="00652216">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02685F21" w14:textId="77777777" w:rsidR="00B84C1F" w:rsidRDefault="00B84C1F" w:rsidP="00B84C1F">
      <w:pPr>
        <w:pStyle w:val="Text1-1"/>
        <w:tabs>
          <w:tab w:val="left" w:pos="6663"/>
        </w:tabs>
        <w:ind w:left="0"/>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z</w:t>
      </w:r>
      <w:r>
        <w:t> </w:t>
      </w:r>
      <w:r w:rsidRPr="007E738C">
        <w:t xml:space="preserve">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6C5ADE2A" w14:textId="685BD7CD" w:rsidR="0035531B" w:rsidRDefault="00572F04" w:rsidP="00B834AF">
      <w:pPr>
        <w:pStyle w:val="Text1-1"/>
        <w:tabs>
          <w:tab w:val="left" w:pos="6663"/>
        </w:tabs>
        <w:ind w:left="0"/>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w:t>
      </w:r>
      <w:r w:rsidR="002E374C">
        <w:t> </w:t>
      </w:r>
      <w:r w:rsidRPr="00572F04">
        <w:t xml:space="preserve">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w:t>
      </w:r>
      <w:r w:rsidR="00EA2914">
        <w:t>Rámcové dohody</w:t>
      </w:r>
      <w:r w:rsidRPr="00572F04">
        <w:t xml:space="preserve">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326BA7C9" w14:textId="77777777" w:rsidR="00351533" w:rsidRPr="00351533" w:rsidRDefault="00351533" w:rsidP="00351533">
      <w:pPr>
        <w:pStyle w:val="Text1-1"/>
        <w:tabs>
          <w:tab w:val="left" w:pos="6663"/>
        </w:tabs>
        <w:ind w:left="0"/>
      </w:pPr>
      <w:r>
        <w:t xml:space="preserve">Zadavatel </w:t>
      </w:r>
      <w:r w:rsidRPr="00351533">
        <w:t xml:space="preserve">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 </w:t>
      </w:r>
    </w:p>
    <w:p w14:paraId="474A73D5" w14:textId="00BBFAD4" w:rsidR="007719E8" w:rsidRPr="000F604D" w:rsidRDefault="00404ACA" w:rsidP="000F604D">
      <w:pPr>
        <w:pStyle w:val="Text1-1"/>
        <w:tabs>
          <w:tab w:val="left" w:pos="6663"/>
        </w:tabs>
        <w:ind w:left="0"/>
      </w:pPr>
      <w:r w:rsidRPr="007E738C">
        <w:t xml:space="preserve">Vybraný dodavatel je povinen </w:t>
      </w:r>
      <w:r w:rsidR="000F604D" w:rsidRPr="000F604D">
        <w:t xml:space="preserve">předložit po případné výzvě zadavatele dle § 122 odst. 3 písm. b) ZZVZ doklady a informace, z nichž nepochybně vyplyne, že vybraný dodavatel i všichni poddodavatelé nebo jiné osoby, jejichž způsobilost je využívána ve smyslu směrnic o zadávání </w:t>
      </w:r>
      <w:r w:rsidR="000F604D" w:rsidRPr="000F604D">
        <w:lastRenderedPageBreak/>
        <w:t>veřejných zakázek, splňují podmínky uvedené v čl. 22 těchto Pokynů (Další zadávací podmínky v návaznosti na mezinárodní sankce, zákaz zadání veřejné zakázky).</w:t>
      </w:r>
    </w:p>
    <w:p w14:paraId="5CA20A68" w14:textId="4CCDC413" w:rsidR="00404ACA" w:rsidRDefault="000F604D" w:rsidP="00AD74AB">
      <w:pPr>
        <w:pStyle w:val="Text1-1"/>
        <w:tabs>
          <w:tab w:val="left" w:pos="6663"/>
        </w:tabs>
        <w:ind w:left="0"/>
      </w:pPr>
      <w:r w:rsidRPr="000F604D">
        <w:t xml:space="preserve">Předkládá-li vybraný dodavatel v rámci součinnosti před uzavřením </w:t>
      </w:r>
      <w:r w:rsidR="00426C71">
        <w:t>Rámcové dohody</w:t>
      </w:r>
      <w:r w:rsidRPr="000F604D">
        <w:t xml:space="preserve">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w:t>
      </w:r>
      <w:r w:rsidR="00EA2914">
        <w:t>rámci součinnosti před uzavřením Rámcové dohody</w:t>
      </w:r>
      <w:r w:rsidRPr="000F604D">
        <w:t xml:space="preserve">, tj. prokazuje-li vybraný dodavatel kvalifikaci v rámci součinnosti před </w:t>
      </w:r>
      <w:r w:rsidR="00D3165B" w:rsidRPr="000F604D">
        <w:t>uzavřením prostřednictvím</w:t>
      </w:r>
      <w:r w:rsidRPr="000F604D">
        <w:t xml:space="preserve"> jiné osoby, je povinen předložit veškeré doklady požadované dle čl. 8.9 těchto Pokynů ve vztahu k této jiné osobě.</w:t>
      </w:r>
    </w:p>
    <w:p w14:paraId="187B794F" w14:textId="15C8B4F6" w:rsidR="0035531B" w:rsidRDefault="0035531B" w:rsidP="00C8791F">
      <w:pPr>
        <w:pStyle w:val="Nadpis1-1"/>
        <w:tabs>
          <w:tab w:val="left" w:pos="6663"/>
        </w:tabs>
        <w:ind w:left="0"/>
        <w:jc w:val="both"/>
      </w:pPr>
      <w:bookmarkStart w:id="24" w:name="_Toc178583607"/>
      <w:r>
        <w:t>OCHRANA INFORMACÍ</w:t>
      </w:r>
      <w:bookmarkEnd w:id="24"/>
    </w:p>
    <w:p w14:paraId="53E99C8C" w14:textId="77777777" w:rsidR="00572F04" w:rsidRDefault="00572F04" w:rsidP="00C8791F">
      <w:pPr>
        <w:pStyle w:val="Text1-1"/>
        <w:tabs>
          <w:tab w:val="left" w:pos="6663"/>
        </w:tabs>
        <w:ind w:left="0"/>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C8791F">
      <w:pPr>
        <w:pStyle w:val="Text1-1"/>
        <w:tabs>
          <w:tab w:val="left" w:pos="6663"/>
        </w:tabs>
        <w:ind w:left="0"/>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C8791F">
      <w:pPr>
        <w:pStyle w:val="Text1-1"/>
        <w:tabs>
          <w:tab w:val="left" w:pos="6663"/>
        </w:tabs>
        <w:ind w:left="0"/>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5D0B098" w14:textId="21855697" w:rsidR="00EC3D20" w:rsidRDefault="00B834AF" w:rsidP="000D73C1">
      <w:pPr>
        <w:pStyle w:val="Nadpis1-1"/>
        <w:tabs>
          <w:tab w:val="left" w:pos="6663"/>
        </w:tabs>
        <w:spacing w:after="0"/>
        <w:ind w:left="0"/>
        <w:jc w:val="both"/>
        <w:rPr>
          <w:caps w:val="0"/>
        </w:rPr>
      </w:pPr>
      <w:bookmarkStart w:id="25" w:name="_Toc178583608"/>
      <w:r w:rsidRPr="008F53F5">
        <w:rPr>
          <w:caps w:val="0"/>
        </w:rPr>
        <w:t>N</w:t>
      </w:r>
      <w:r w:rsidR="00EC3D20" w:rsidRPr="008F53F5">
        <w:rPr>
          <w:caps w:val="0"/>
        </w:rPr>
        <w:t>eobsazeno</w:t>
      </w:r>
      <w:r w:rsidRPr="008F53F5">
        <w:rPr>
          <w:caps w:val="0"/>
        </w:rPr>
        <w:t>.</w:t>
      </w:r>
      <w:bookmarkEnd w:id="25"/>
    </w:p>
    <w:p w14:paraId="13579867" w14:textId="77777777" w:rsidR="00C648BE" w:rsidRPr="000D73C1" w:rsidRDefault="00C648BE" w:rsidP="008F37AF">
      <w:pPr>
        <w:pStyle w:val="Text1-1"/>
        <w:numPr>
          <w:ilvl w:val="0"/>
          <w:numId w:val="0"/>
        </w:numPr>
        <w:ind w:left="6408"/>
      </w:pPr>
    </w:p>
    <w:p w14:paraId="0D316BDF" w14:textId="1E39CA38" w:rsidR="00423AD4" w:rsidRDefault="00423AD4" w:rsidP="000D73C1">
      <w:pPr>
        <w:pStyle w:val="Nadpis1-1"/>
        <w:tabs>
          <w:tab w:val="left" w:pos="6663"/>
        </w:tabs>
        <w:spacing w:before="0"/>
        <w:ind w:left="0"/>
        <w:jc w:val="both"/>
      </w:pPr>
      <w:bookmarkStart w:id="26" w:name="_Toc59538672"/>
      <w:bookmarkStart w:id="27" w:name="_Toc61510465"/>
      <w:bookmarkStart w:id="28" w:name="_Toc178583609"/>
      <w:r>
        <w:t>SOCIÁLNĚ A ENVIRO</w:t>
      </w:r>
      <w:r w:rsidR="007C1CD8">
        <w:t>N</w:t>
      </w:r>
      <w:r>
        <w:t>MENTÁLNĚ ODPOVĚDNÉ ZADÁVÁNÍ, INOVACE</w:t>
      </w:r>
      <w:bookmarkEnd w:id="26"/>
      <w:bookmarkEnd w:id="27"/>
      <w:bookmarkEnd w:id="28"/>
    </w:p>
    <w:p w14:paraId="3A388A57" w14:textId="4FD98EDA" w:rsidR="00423AD4" w:rsidRDefault="00423AD4" w:rsidP="0043387A">
      <w:pPr>
        <w:pStyle w:val="Text1-1"/>
        <w:tabs>
          <w:tab w:val="left" w:pos="6663"/>
        </w:tabs>
        <w:ind w:left="0"/>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w:t>
      </w:r>
      <w:r w:rsidRPr="00C8791F">
        <w:rPr>
          <w:b/>
        </w:rPr>
        <w:t>odpovědné zadávání</w:t>
      </w:r>
      <w:r>
        <w:t>“).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w:t>
      </w:r>
      <w:r w:rsidR="008A3289">
        <w:t> </w:t>
      </w:r>
      <w:r>
        <w:t>320/</w:t>
      </w:r>
      <w:r w:rsidR="00AB3B6F">
        <w:t>2001</w:t>
      </w:r>
      <w:r>
        <w:t xml:space="preserve"> Sb. o finanční kontrole ve veřejné správě</w:t>
      </w:r>
      <w:r w:rsidR="005B7377">
        <w:t>, ve znění pozdějších předpisů.</w:t>
      </w:r>
    </w:p>
    <w:p w14:paraId="261FFB7B" w14:textId="77777777" w:rsidR="00423AD4" w:rsidRDefault="00423AD4" w:rsidP="00611DBF">
      <w:pPr>
        <w:pStyle w:val="Text1-1"/>
        <w:tabs>
          <w:tab w:val="left" w:pos="6663"/>
        </w:tabs>
        <w:ind w:left="0"/>
        <w:jc w:val="left"/>
      </w:pPr>
      <w:r>
        <w:t>Zadavatel aplikuje v zadávacím řízení níže uvedené prvky odpovědného zadávání:</w:t>
      </w:r>
    </w:p>
    <w:p w14:paraId="33FF694A" w14:textId="2D88FD66" w:rsidR="00423AD4" w:rsidRDefault="00423AD4" w:rsidP="00611DBF">
      <w:pPr>
        <w:pStyle w:val="Odrka1-1"/>
        <w:tabs>
          <w:tab w:val="left" w:pos="6663"/>
        </w:tabs>
        <w:ind w:left="426"/>
        <w:jc w:val="left"/>
      </w:pPr>
      <w:r>
        <w:t>rovnocenné platební podmínky</w:t>
      </w:r>
      <w:r w:rsidR="000D6227">
        <w:t xml:space="preserve"> v rámci dodavatelského řetězce</w:t>
      </w:r>
      <w:r w:rsidR="002004DC">
        <w:t>;</w:t>
      </w:r>
    </w:p>
    <w:p w14:paraId="6876F9EC" w14:textId="1E4E799E" w:rsidR="00423AD4" w:rsidRDefault="00423AD4" w:rsidP="00611DBF">
      <w:pPr>
        <w:pStyle w:val="Odrka1-1"/>
        <w:tabs>
          <w:tab w:val="left" w:pos="6663"/>
        </w:tabs>
        <w:ind w:left="426"/>
        <w:jc w:val="left"/>
      </w:pPr>
      <w:r>
        <w:t xml:space="preserve">porady </w:t>
      </w:r>
      <w:r w:rsidR="00302811">
        <w:t xml:space="preserve">a jednání </w:t>
      </w:r>
      <w:r>
        <w:t>veden</w:t>
      </w:r>
      <w:r w:rsidR="00302811">
        <w:t>á</w:t>
      </w:r>
      <w:r>
        <w:t xml:space="preserve"> </w:t>
      </w:r>
      <w:r w:rsidRPr="000C3276">
        <w:t>primárně distančním způsobem</w:t>
      </w:r>
      <w:r w:rsidR="002004DC">
        <w:t>;</w:t>
      </w:r>
    </w:p>
    <w:p w14:paraId="4859BAB1" w14:textId="3DAD40BA" w:rsidR="00423AD4" w:rsidRPr="000E4F59" w:rsidRDefault="00302811" w:rsidP="00611DBF">
      <w:pPr>
        <w:pStyle w:val="Odrka1-1"/>
        <w:tabs>
          <w:tab w:val="left" w:pos="6663"/>
        </w:tabs>
        <w:ind w:left="426"/>
        <w:jc w:val="left"/>
        <w:rPr>
          <w:strike/>
        </w:rPr>
      </w:pPr>
      <w:r>
        <w:t xml:space="preserve">majetkoprávní vypořádání </w:t>
      </w:r>
      <w:r w:rsidR="000D6227">
        <w:t>vedené v majetkoprávní aplikaci</w:t>
      </w:r>
      <w:r w:rsidR="002004DC">
        <w:t>.</w:t>
      </w:r>
    </w:p>
    <w:p w14:paraId="23D25BD6" w14:textId="684A31F6" w:rsidR="00423AD4" w:rsidRDefault="00423AD4" w:rsidP="0043387A">
      <w:pPr>
        <w:pStyle w:val="Text1-1"/>
        <w:tabs>
          <w:tab w:val="left" w:pos="6663"/>
        </w:tabs>
        <w:ind w:left="0"/>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t xml:space="preserve">článku </w:t>
      </w:r>
      <w:r w:rsidR="002614D5">
        <w:t>1</w:t>
      </w:r>
      <w:r w:rsidR="00D729B7">
        <w:t>3</w:t>
      </w:r>
      <w:r w:rsidR="002614D5">
        <w:t>.</w:t>
      </w:r>
      <w:r w:rsidR="00117EC2">
        <w:t>1</w:t>
      </w:r>
      <w:r w:rsidR="00D15438">
        <w:t>7</w:t>
      </w:r>
      <w:r w:rsidR="00117EC2">
        <w:t>.</w:t>
      </w:r>
      <w:r w:rsidR="00980909">
        <w:t xml:space="preserve"> </w:t>
      </w:r>
      <w:r>
        <w:t xml:space="preserve">závazného vzoru </w:t>
      </w:r>
      <w:r w:rsidR="002614D5">
        <w:t>Rámcové dohody</w:t>
      </w:r>
      <w:r>
        <w:t>, který je dílem 2 zadávací dokumentace</w:t>
      </w:r>
      <w:r w:rsidR="00980909">
        <w:t>.</w:t>
      </w:r>
    </w:p>
    <w:p w14:paraId="14DBA9D6" w14:textId="65ADB6B8" w:rsidR="00404ACA" w:rsidRDefault="00404ACA" w:rsidP="002262D9">
      <w:pPr>
        <w:pStyle w:val="Nadpis1-1"/>
        <w:tabs>
          <w:tab w:val="left" w:pos="6663"/>
        </w:tabs>
        <w:ind w:left="0"/>
        <w:jc w:val="both"/>
      </w:pPr>
      <w:bookmarkStart w:id="29" w:name="_Toc102380477"/>
      <w:bookmarkStart w:id="30" w:name="_Toc103683200"/>
      <w:bookmarkStart w:id="31" w:name="_Toc178583610"/>
      <w:r>
        <w:lastRenderedPageBreak/>
        <w:t xml:space="preserve">Další zadávací podmínky v návaznosti na </w:t>
      </w:r>
      <w:r w:rsidR="001402CC">
        <w:t xml:space="preserve">MEZINÁRODNÍ </w:t>
      </w:r>
      <w:r>
        <w:t>sankce</w:t>
      </w:r>
      <w:bookmarkEnd w:id="29"/>
      <w:bookmarkEnd w:id="30"/>
      <w:r w:rsidR="001402CC">
        <w:t>, zákaz zadání veřejné zakázky</w:t>
      </w:r>
      <w:bookmarkEnd w:id="31"/>
    </w:p>
    <w:p w14:paraId="59C882B2" w14:textId="77777777" w:rsidR="001402CC" w:rsidRPr="001402CC" w:rsidRDefault="001402CC" w:rsidP="001402CC">
      <w:pPr>
        <w:pStyle w:val="Text1-1"/>
        <w:tabs>
          <w:tab w:val="left" w:pos="6663"/>
        </w:tabs>
        <w:ind w:left="0"/>
      </w:pPr>
      <w:r>
        <w:t xml:space="preserve">Zadavatel </w:t>
      </w:r>
      <w:r w:rsidRPr="001402CC">
        <w:t>v tomto řízení postupuje v souladu s § 48a ZZVZ. Zadavatel nezadá veřejnou zakázku účastníku zadávacího řízení, pokud je to v rozporu s mezinárodními sankcemi podle zákona upravujícího provádění mezinárodních sankcí.</w:t>
      </w:r>
    </w:p>
    <w:p w14:paraId="01E9309D" w14:textId="77777777" w:rsidR="001402CC" w:rsidRPr="001402CC" w:rsidRDefault="001402CC" w:rsidP="00064F0E">
      <w:pPr>
        <w:pStyle w:val="Text1-1"/>
        <w:ind w:left="0" w:hanging="709"/>
      </w:pPr>
      <w:r>
        <w:t xml:space="preserve">Dle </w:t>
      </w:r>
      <w:r w:rsidRPr="001402CC">
        <w:t>článku 5k nařízení Rady (EU) č. 833/2014 ze dne 31. července 2014 o omezujících opatřeních vzhledem k činnostem Ruska destabilizujícím situaci na Ukrajině, ve znění pozdějších předpisů</w:t>
      </w:r>
      <w:r w:rsidRPr="001402CC">
        <w:rPr>
          <w:vertAlign w:val="superscript"/>
        </w:rPr>
        <w:footnoteReference w:id="1"/>
      </w:r>
      <w:r w:rsidRPr="001402CC">
        <w:t xml:space="preserve"> (dále jen „</w:t>
      </w:r>
      <w:r w:rsidRPr="00611DBF">
        <w:rPr>
          <w:b/>
        </w:rPr>
        <w:t>Nařízení č. 833/2014</w:t>
      </w:r>
      <w:r w:rsidRPr="001402CC">
        <w:t>“)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2009/81/EC a hlavy VII na</w:t>
      </w:r>
      <w:r w:rsidRPr="001402CC">
        <w:rPr>
          <w:rFonts w:hint="eastAsia"/>
        </w:rPr>
        <w:t>ří</w:t>
      </w:r>
      <w:r w:rsidRPr="001402CC">
        <w:t>zení Evropského parlamentu a Rady (EU, Euratom) 2018/1046 následujícím osobám, subjekt</w:t>
      </w:r>
      <w:r w:rsidRPr="001402CC">
        <w:rPr>
          <w:rFonts w:hint="eastAsia"/>
        </w:rPr>
        <w:t>ů</w:t>
      </w:r>
      <w:r w:rsidRPr="001402CC">
        <w:t>m nebo orgán</w:t>
      </w:r>
      <w:r w:rsidRPr="001402CC">
        <w:rPr>
          <w:rFonts w:hint="eastAsia"/>
        </w:rPr>
        <w:t>ů</w:t>
      </w:r>
      <w:r w:rsidRPr="001402CC">
        <w:t>m, nebo pokra</w:t>
      </w:r>
      <w:r w:rsidRPr="001402CC">
        <w:rPr>
          <w:rFonts w:hint="eastAsia"/>
        </w:rPr>
        <w:t>č</w:t>
      </w:r>
      <w:r w:rsidRPr="001402CC">
        <w:t>ovat v jejich pln</w:t>
      </w:r>
      <w:r w:rsidRPr="001402CC">
        <w:rPr>
          <w:rFonts w:hint="eastAsia"/>
        </w:rPr>
        <w:t>ě</w:t>
      </w:r>
      <w:r w:rsidRPr="001402CC">
        <w:t>ní s následujícími osobami, subjekty a orgány:</w:t>
      </w:r>
    </w:p>
    <w:p w14:paraId="69FAA736" w14:textId="77777777" w:rsidR="001402CC" w:rsidRPr="001402CC" w:rsidRDefault="001402CC" w:rsidP="00245D24">
      <w:pPr>
        <w:numPr>
          <w:ilvl w:val="0"/>
          <w:numId w:val="17"/>
        </w:numPr>
        <w:spacing w:after="120"/>
        <w:ind w:left="567" w:hanging="567"/>
        <w:jc w:val="both"/>
      </w:pPr>
      <w:r w:rsidRPr="001402CC">
        <w:t>jakýkoli ruský státní příslušník, fyzická osoba s bydlištěm v Rusku nebo právnická osoba, subjekt či orgán usazené v Rusku,</w:t>
      </w:r>
    </w:p>
    <w:p w14:paraId="4FEDBAF4" w14:textId="77777777" w:rsidR="001402CC" w:rsidRPr="001402CC" w:rsidRDefault="001402CC" w:rsidP="00245D24">
      <w:pPr>
        <w:numPr>
          <w:ilvl w:val="0"/>
          <w:numId w:val="17"/>
        </w:numPr>
        <w:spacing w:before="120" w:after="120"/>
        <w:ind w:left="567" w:hanging="567"/>
        <w:jc w:val="both"/>
      </w:pPr>
      <w:r w:rsidRPr="001402CC">
        <w:t>právnická osoba, subjekt nebo orgán, které jsou z více než 50 % přímo či nepřímo vlastněny některým ze subjektů uvedených v písmeni a) tohoto odstavce, nebo</w:t>
      </w:r>
    </w:p>
    <w:p w14:paraId="6E2A088A" w14:textId="77777777" w:rsidR="001402CC" w:rsidRPr="001402CC" w:rsidRDefault="001402CC" w:rsidP="00245D24">
      <w:pPr>
        <w:numPr>
          <w:ilvl w:val="0"/>
          <w:numId w:val="17"/>
        </w:numPr>
        <w:spacing w:after="120"/>
        <w:ind w:left="567" w:hanging="567"/>
        <w:jc w:val="both"/>
      </w:pPr>
      <w:r w:rsidRPr="001402CC">
        <w:t>fyzická nebo právnická osoba, subjekt nebo orgán, které jednají jménem nebo na pokyn některého ze subjektů uvedených v písmeni a) nebo b) tohoto odstavce,</w:t>
      </w:r>
    </w:p>
    <w:p w14:paraId="5D969788" w14:textId="6757022D" w:rsidR="001402CC" w:rsidRPr="001402CC" w:rsidRDefault="001402CC" w:rsidP="001402CC">
      <w:pPr>
        <w:spacing w:after="120"/>
        <w:ind w:hanging="709"/>
        <w:jc w:val="both"/>
      </w:pPr>
      <w:r>
        <w:t xml:space="preserve">           </w:t>
      </w:r>
      <w:r w:rsidRPr="001402CC">
        <w:t>včetně subdodavatelů, dodavatelů nebo subjektů, jejichž způsobilost je využívána ve smyslu směrnic o zadávání veřejných zakázek, pokud představují více než 10 % hodnoty zakázky.</w:t>
      </w:r>
    </w:p>
    <w:p w14:paraId="73C5D0F5" w14:textId="175132CB" w:rsidR="003B1E43" w:rsidRPr="00404ACA" w:rsidRDefault="003B1E43" w:rsidP="002262D9">
      <w:pPr>
        <w:pStyle w:val="Text1-1"/>
        <w:tabs>
          <w:tab w:val="left" w:pos="6663"/>
        </w:tabs>
        <w:ind w:left="0"/>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C10B24">
        <w:rPr>
          <w:rFonts w:eastAsia="Verdana" w:cstheme="majorBidi"/>
          <w:noProof/>
          <w:szCs w:val="26"/>
        </w:rPr>
        <w:t>nebyli</w:t>
      </w:r>
      <w:r>
        <w:t xml:space="preserve"> osobami dle odst. 1 tohoto článku a </w:t>
      </w:r>
      <w:r w:rsidRPr="00CD701B">
        <w:rPr>
          <w:rFonts w:eastAsia="Verdana" w:cstheme="majorBidi"/>
          <w:noProof/>
          <w:szCs w:val="26"/>
        </w:rPr>
        <w:t>Nařízení č. 833/2014</w:t>
      </w:r>
      <w:r>
        <w:rPr>
          <w:rFonts w:eastAsia="Verdana" w:cstheme="majorBidi"/>
          <w:noProof/>
          <w:szCs w:val="26"/>
        </w:rPr>
        <w:t>.</w:t>
      </w:r>
    </w:p>
    <w:p w14:paraId="3A43AF4F" w14:textId="77777777" w:rsidR="00D44740" w:rsidRPr="00D44740" w:rsidRDefault="00D44740" w:rsidP="00494AFC">
      <w:pPr>
        <w:pStyle w:val="Text1-1"/>
        <w:tabs>
          <w:tab w:val="left" w:pos="6663"/>
        </w:tabs>
        <w:ind w:left="0"/>
        <w:rPr>
          <w:rFonts w:eastAsia="Verdana" w:cstheme="majorBidi"/>
          <w:noProof/>
          <w:szCs w:val="26"/>
        </w:rPr>
      </w:pPr>
      <w:r>
        <w:rPr>
          <w:rFonts w:eastAsia="Verdana" w:cstheme="majorBidi"/>
          <w:noProof/>
          <w:szCs w:val="26"/>
        </w:rPr>
        <w:t xml:space="preserve">Dle </w:t>
      </w:r>
      <w:r w:rsidRPr="00D44740">
        <w:rPr>
          <w:rFonts w:eastAsia="Verdana" w:cstheme="majorBidi"/>
          <w:noProof/>
          <w:szCs w:val="26"/>
        </w:rPr>
        <w:t>čl. 2 nařízení Rady (EU) č. 269/2014 ze dne 17. března 2014, o omezujících opatřeních vzhledem k činnostem narušujícím nebo ohrožujícím územní celistvost, svrchovanost a nezávislost Ukrajiny, ve znění pozdějších předpisů, a</w:t>
      </w:r>
      <w:r w:rsidRPr="00D44740">
        <w:rPr>
          <w:rFonts w:eastAsia="Verdana" w:cstheme="majorBidi"/>
          <w:b/>
          <w:noProof/>
          <w:szCs w:val="26"/>
        </w:rPr>
        <w:t xml:space="preserve"> </w:t>
      </w:r>
      <w:r w:rsidRPr="00D44740">
        <w:rPr>
          <w:rFonts w:eastAsia="Verdana" w:cstheme="majorBidi"/>
          <w:noProof/>
          <w:szCs w:val="26"/>
        </w:rPr>
        <w:t>dalších prováděcích předpisů k tomuto nařízení č. 269/2014</w:t>
      </w:r>
      <w:r w:rsidRPr="00D44740">
        <w:rPr>
          <w:rFonts w:eastAsia="Verdana" w:cstheme="majorBidi"/>
          <w:noProof/>
          <w:szCs w:val="26"/>
          <w:vertAlign w:val="superscript"/>
        </w:rPr>
        <w:footnoteReference w:id="2"/>
      </w:r>
      <w:r w:rsidRPr="00D44740">
        <w:rPr>
          <w:rFonts w:eastAsia="Verdana" w:cstheme="majorBidi"/>
          <w:noProof/>
          <w:szCs w:val="26"/>
        </w:rPr>
        <w:t xml:space="preserve">,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 dle čl. 2 </w:t>
      </w:r>
      <w:r w:rsidRPr="00D44740">
        <w:rPr>
          <w:rFonts w:eastAsia="Verdana" w:cstheme="majorBidi"/>
          <w:bCs/>
          <w:noProof/>
          <w:szCs w:val="26"/>
        </w:rPr>
        <w:t>nařízení Rady (ES) č. 765/2006</w:t>
      </w:r>
      <w:r w:rsidRPr="00D44740">
        <w:rPr>
          <w:rFonts w:eastAsia="Verdana" w:cstheme="majorBidi"/>
          <w:noProof/>
          <w:szCs w:val="26"/>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dle čl. 2 </w:t>
      </w:r>
      <w:r w:rsidRPr="00D44740">
        <w:rPr>
          <w:rFonts w:eastAsia="Verdana" w:cstheme="majorBidi"/>
          <w:bCs/>
          <w:noProof/>
          <w:szCs w:val="26"/>
        </w:rPr>
        <w:t>nařízení Rady (EU) č. 208/2014</w:t>
      </w:r>
      <w:r w:rsidRPr="00D44740">
        <w:rPr>
          <w:rFonts w:eastAsia="Verdana" w:cstheme="majorBidi"/>
          <w:noProof/>
          <w:szCs w:val="26"/>
        </w:rPr>
        <w:t xml:space="preserve"> ze dne 5. března 2014 o omezujících opatřeních vůči některým osobám, subjektům a orgánům vzhledem k situaci na Ukrajině, ve znění pozdějších předpisů, nesmějí být fyzickým nebo právnickým osobám nebo subjektům uvedeným v příloze I tohoto nařízení nebo v jejich prospěch přímo ani nepřímo zpřístupněny žádné finanční prostředky ani hospodářské zdroje (dále jen „</w:t>
      </w:r>
      <w:r w:rsidRPr="00494AFC">
        <w:rPr>
          <w:rFonts w:eastAsia="Verdana" w:cstheme="majorBidi"/>
          <w:b/>
          <w:noProof/>
          <w:szCs w:val="26"/>
        </w:rPr>
        <w:t>Osoby vedené na sankčních seznamech</w:t>
      </w:r>
      <w:r w:rsidRPr="00D44740">
        <w:rPr>
          <w:rFonts w:eastAsia="Verdana" w:cstheme="majorBidi"/>
          <w:noProof/>
          <w:szCs w:val="26"/>
        </w:rPr>
        <w:t>“).</w:t>
      </w:r>
    </w:p>
    <w:p w14:paraId="7D489858" w14:textId="4154ECF8" w:rsidR="003B1E43" w:rsidRDefault="003B1E43" w:rsidP="002262D9">
      <w:pPr>
        <w:pStyle w:val="Text1-1"/>
        <w:tabs>
          <w:tab w:val="left" w:pos="6663"/>
        </w:tabs>
        <w:ind w:left="0"/>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xml:space="preserve">, ani žádný z jeho poddodavatelů nebo </w:t>
      </w:r>
      <w:r>
        <w:lastRenderedPageBreak/>
        <w:t>jiných osob,</w:t>
      </w:r>
      <w:r w:rsidRPr="00E64956">
        <w:t xml:space="preserve"> </w:t>
      </w:r>
      <w:r>
        <w:t>jejichž způsobilost je využívána ve smyslu směrnic o</w:t>
      </w:r>
      <w:r w:rsidR="002004DC">
        <w:t> </w:t>
      </w:r>
      <w:r>
        <w:t xml:space="preserve">zadávání veřejných zakázek, </w:t>
      </w:r>
      <w:r w:rsidRPr="00C10B24">
        <w:t>nebyli</w:t>
      </w:r>
      <w:r>
        <w:t xml:space="preserve"> Osobami vedenými na sankčních seznamech.</w:t>
      </w:r>
    </w:p>
    <w:p w14:paraId="65095F1A" w14:textId="04B4979E" w:rsidR="003B1E43" w:rsidRDefault="003B1E43" w:rsidP="002262D9">
      <w:pPr>
        <w:pStyle w:val="Text1-1"/>
        <w:tabs>
          <w:tab w:val="left" w:pos="6663"/>
        </w:tabs>
        <w:ind w:left="0"/>
      </w:pPr>
      <w:r>
        <w:t xml:space="preserve">Splnění zadávacích podmínek stanovených zadavatelem dle tohoto článku prokáže účastník předložením čestného prohlášení, jehož vzorové znění je </w:t>
      </w:r>
      <w:r w:rsidR="005B7377">
        <w:t>P</w:t>
      </w:r>
      <w:r>
        <w:t>řílohou č. 10 těchto Pokynů,</w:t>
      </w:r>
      <w:r w:rsidRPr="007E738C">
        <w:t xml:space="preserve"> v</w:t>
      </w:r>
      <w:r>
        <w:t>e</w:t>
      </w:r>
      <w:r w:rsidRPr="007E738C">
        <w:t xml:space="preserve"> </w:t>
      </w:r>
      <w:r>
        <w:t>své nabídce.</w:t>
      </w:r>
    </w:p>
    <w:p w14:paraId="33926175" w14:textId="77777777" w:rsidR="003B1E43" w:rsidRDefault="003B1E43" w:rsidP="002262D9">
      <w:pPr>
        <w:pStyle w:val="Text1-1"/>
        <w:tabs>
          <w:tab w:val="left" w:pos="6663"/>
        </w:tabs>
        <w:ind w:left="0"/>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9DB48E6" w14:textId="11B18665" w:rsidR="003B1E43" w:rsidRPr="00404ACA" w:rsidRDefault="003B1E43" w:rsidP="002262D9">
      <w:pPr>
        <w:pStyle w:val="Text1-1"/>
        <w:tabs>
          <w:tab w:val="left" w:pos="6663"/>
        </w:tabs>
        <w:ind w:left="0"/>
      </w:pPr>
      <w:r w:rsidRPr="00FA4410">
        <w:t>V případě postupu účastníka v rozporu s</w:t>
      </w:r>
      <w:r>
        <w:t xml:space="preserve"> tímto článkem </w:t>
      </w:r>
      <w:r w:rsidRPr="00FA4410">
        <w:t>bude účastník vyloučen ze zadávacího řízení</w:t>
      </w:r>
      <w:r>
        <w:t>.</w:t>
      </w:r>
    </w:p>
    <w:p w14:paraId="5751B585" w14:textId="4B805221" w:rsidR="0035531B" w:rsidRDefault="0035531B" w:rsidP="002262D9">
      <w:pPr>
        <w:pStyle w:val="Nadpis1-1"/>
        <w:tabs>
          <w:tab w:val="left" w:pos="6663"/>
        </w:tabs>
        <w:ind w:left="0"/>
        <w:jc w:val="both"/>
      </w:pPr>
      <w:bookmarkStart w:id="32" w:name="_Toc178583611"/>
      <w:r>
        <w:t>PŘÍLOHY TĚCHTO POKYNŮ</w:t>
      </w:r>
      <w:bookmarkEnd w:id="32"/>
    </w:p>
    <w:p w14:paraId="74AD9B6F" w14:textId="01F5FC07" w:rsidR="0035531B" w:rsidRDefault="0035531B" w:rsidP="002262D9">
      <w:pPr>
        <w:pStyle w:val="Textbezslovn"/>
        <w:tabs>
          <w:tab w:val="left" w:pos="2127"/>
          <w:tab w:val="left" w:pos="6663"/>
        </w:tabs>
        <w:spacing w:after="0"/>
        <w:ind w:left="0"/>
      </w:pPr>
      <w:r>
        <w:t>Příloha č. 1</w:t>
      </w:r>
      <w:r w:rsidR="002563C7">
        <w:t xml:space="preserve"> </w:t>
      </w:r>
      <w:r>
        <w:t>Všeobecné informace</w:t>
      </w:r>
      <w:r w:rsidR="00092CC9">
        <w:t xml:space="preserve"> o </w:t>
      </w:r>
      <w:r>
        <w:t xml:space="preserve">dodavateli </w:t>
      </w:r>
    </w:p>
    <w:p w14:paraId="4330F5A6" w14:textId="54D23FBB" w:rsidR="0035531B" w:rsidRDefault="0035531B" w:rsidP="002262D9">
      <w:pPr>
        <w:pStyle w:val="Textbezslovn"/>
        <w:tabs>
          <w:tab w:val="left" w:pos="2127"/>
          <w:tab w:val="left" w:pos="6663"/>
        </w:tabs>
        <w:spacing w:after="0"/>
        <w:ind w:left="0"/>
      </w:pPr>
      <w:r>
        <w:t>Příloha č. 2</w:t>
      </w:r>
      <w:r w:rsidR="002563C7">
        <w:t xml:space="preserve"> </w:t>
      </w:r>
      <w:r>
        <w:t>Seznam poddodavatelů</w:t>
      </w:r>
    </w:p>
    <w:p w14:paraId="484CB2C0" w14:textId="7760B065" w:rsidR="0035531B" w:rsidRDefault="0035531B" w:rsidP="002262D9">
      <w:pPr>
        <w:pStyle w:val="Textbezslovn"/>
        <w:tabs>
          <w:tab w:val="left" w:pos="2127"/>
          <w:tab w:val="left" w:pos="6663"/>
        </w:tabs>
        <w:spacing w:after="0"/>
        <w:ind w:left="0"/>
      </w:pPr>
      <w:r>
        <w:t>Příloha č. 3 Údaje</w:t>
      </w:r>
      <w:r w:rsidR="00092CC9">
        <w:t xml:space="preserve"> o </w:t>
      </w:r>
      <w:r>
        <w:t>společnosti dodavatelů podávajících nabídku společně</w:t>
      </w:r>
    </w:p>
    <w:p w14:paraId="41725A99" w14:textId="5CB12EBB" w:rsidR="0035531B" w:rsidRDefault="0035531B" w:rsidP="002262D9">
      <w:pPr>
        <w:pStyle w:val="Textbezslovn"/>
        <w:tabs>
          <w:tab w:val="left" w:pos="2127"/>
          <w:tab w:val="left" w:pos="6663"/>
        </w:tabs>
        <w:spacing w:after="0"/>
        <w:ind w:left="0"/>
      </w:pPr>
      <w:r>
        <w:t>Příloha č. 4</w:t>
      </w:r>
      <w:r w:rsidR="002563C7">
        <w:t xml:space="preserve"> </w:t>
      </w:r>
      <w:r>
        <w:t xml:space="preserve">Seznam </w:t>
      </w:r>
      <w:r w:rsidR="00572F04" w:rsidRPr="00572F04">
        <w:t>významných služeb</w:t>
      </w:r>
    </w:p>
    <w:p w14:paraId="5B0A7A2B" w14:textId="145AB6BE" w:rsidR="0035531B" w:rsidRDefault="0035531B" w:rsidP="002262D9">
      <w:pPr>
        <w:pStyle w:val="Textbezslovn"/>
        <w:tabs>
          <w:tab w:val="left" w:pos="2127"/>
          <w:tab w:val="left" w:pos="6663"/>
        </w:tabs>
        <w:spacing w:after="0"/>
        <w:ind w:left="0"/>
      </w:pPr>
      <w:r>
        <w:t xml:space="preserve">Příloha č. 5 Seznam odborného personálu dodavatele </w:t>
      </w:r>
    </w:p>
    <w:p w14:paraId="3BFDB49D" w14:textId="772165B2" w:rsidR="0035531B" w:rsidRDefault="0035531B" w:rsidP="002262D9">
      <w:pPr>
        <w:pStyle w:val="Textbezslovn"/>
        <w:tabs>
          <w:tab w:val="left" w:pos="2127"/>
          <w:tab w:val="left" w:pos="6663"/>
        </w:tabs>
        <w:spacing w:after="0"/>
        <w:ind w:left="0"/>
      </w:pPr>
      <w:r>
        <w:t>Příloha č. 6</w:t>
      </w:r>
      <w:r w:rsidR="002563C7">
        <w:t xml:space="preserve"> </w:t>
      </w:r>
      <w:r>
        <w:t>Vzor profesního životopisu</w:t>
      </w:r>
    </w:p>
    <w:p w14:paraId="0F06C195" w14:textId="5747533A" w:rsidR="0035531B" w:rsidRDefault="0035531B" w:rsidP="002262D9">
      <w:pPr>
        <w:pStyle w:val="Textbezslovn"/>
        <w:tabs>
          <w:tab w:val="left" w:pos="2127"/>
          <w:tab w:val="left" w:pos="6663"/>
        </w:tabs>
        <w:spacing w:after="0"/>
        <w:ind w:left="0"/>
      </w:pPr>
      <w:r>
        <w:t>Příloha č. 7</w:t>
      </w:r>
      <w:r w:rsidR="002563C7">
        <w:t xml:space="preserve"> </w:t>
      </w:r>
      <w:r>
        <w:t>Vzor čestného prohlášení</w:t>
      </w:r>
      <w:r w:rsidR="00092CC9">
        <w:t xml:space="preserve"> o </w:t>
      </w:r>
      <w:r>
        <w:t>splnění části základní způsobilosti</w:t>
      </w:r>
    </w:p>
    <w:p w14:paraId="113D1CBE" w14:textId="6650B1C2" w:rsidR="0035531B" w:rsidRDefault="0035531B" w:rsidP="002262D9">
      <w:pPr>
        <w:pStyle w:val="Textbezslovn"/>
        <w:tabs>
          <w:tab w:val="left" w:pos="2127"/>
          <w:tab w:val="left" w:pos="6663"/>
        </w:tabs>
        <w:spacing w:after="0"/>
        <w:ind w:left="0"/>
      </w:pPr>
      <w:r>
        <w:t>Příloha č. 8</w:t>
      </w:r>
      <w:r w:rsidR="002563C7">
        <w:t xml:space="preserve"> </w:t>
      </w:r>
      <w:r>
        <w:t>Seznam jiných osob</w:t>
      </w:r>
      <w:r w:rsidR="00BC6D2B">
        <w:t xml:space="preserve"> k </w:t>
      </w:r>
      <w:r>
        <w:t>prokázání kvalifikace</w:t>
      </w:r>
    </w:p>
    <w:p w14:paraId="2BF26030" w14:textId="16639425" w:rsidR="001744FD" w:rsidRDefault="001744FD" w:rsidP="002262D9">
      <w:pPr>
        <w:pStyle w:val="Textbezslovn"/>
        <w:tabs>
          <w:tab w:val="left" w:pos="2127"/>
          <w:tab w:val="left" w:pos="6663"/>
        </w:tabs>
        <w:spacing w:after="0"/>
        <w:ind w:left="0"/>
      </w:pPr>
      <w:r>
        <w:t>Příloha č. 9</w:t>
      </w:r>
      <w:r w:rsidR="002563C7">
        <w:t xml:space="preserve"> </w:t>
      </w:r>
      <w:r w:rsidRPr="001744FD">
        <w:t xml:space="preserve">Seznam </w:t>
      </w:r>
      <w:r w:rsidR="0040240D">
        <w:t>údajů</w:t>
      </w:r>
      <w:r w:rsidRPr="001744FD">
        <w:t xml:space="preserve"> hodnocených členů odborného personálu dodavatele</w:t>
      </w:r>
    </w:p>
    <w:p w14:paraId="42E8F6CC" w14:textId="2BD36E09" w:rsidR="003273E4" w:rsidRDefault="003273E4" w:rsidP="002262D9">
      <w:pPr>
        <w:pStyle w:val="Textbezslovn"/>
        <w:tabs>
          <w:tab w:val="left" w:pos="2127"/>
          <w:tab w:val="left" w:pos="6663"/>
        </w:tabs>
        <w:spacing w:after="0"/>
        <w:ind w:left="0"/>
        <w:rPr>
          <w:lang w:eastAsia="cs-CZ"/>
        </w:rPr>
      </w:pPr>
      <w:r>
        <w:t>Příloha č. 10</w:t>
      </w:r>
      <w:r w:rsidR="002563C7">
        <w:t xml:space="preserve"> </w:t>
      </w:r>
      <w:r w:rsidRPr="00010882">
        <w:rPr>
          <w:lang w:eastAsia="cs-CZ"/>
        </w:rPr>
        <w:t>Čestné prohlášení o splnění podmínek v souvislosti s</w:t>
      </w:r>
      <w:r w:rsidR="002563C7">
        <w:rPr>
          <w:lang w:eastAsia="cs-CZ"/>
        </w:rPr>
        <w:t> mezinárodními sankcemi</w:t>
      </w:r>
    </w:p>
    <w:p w14:paraId="1F6596D0" w14:textId="4CFC4234" w:rsidR="007A1E17" w:rsidRDefault="007A1E17" w:rsidP="00526724">
      <w:pPr>
        <w:spacing w:after="0"/>
      </w:pPr>
      <w:r>
        <w:t xml:space="preserve">Příloha č. 11 </w:t>
      </w:r>
      <w:r w:rsidRPr="007A1E17">
        <w:t>Prohlášení o mlčenlivosti (pozn. pro nahlížení do tzv. Manuálu)</w:t>
      </w:r>
    </w:p>
    <w:p w14:paraId="0484AF25" w14:textId="182186D5" w:rsidR="00406052" w:rsidRPr="007A1E17" w:rsidRDefault="00406052" w:rsidP="00526724">
      <w:pPr>
        <w:spacing w:after="0"/>
      </w:pPr>
      <w:r>
        <w:t>Příloha č. 12 Nabídková cena</w:t>
      </w:r>
    </w:p>
    <w:p w14:paraId="4E6CA2F5" w14:textId="77777777" w:rsidR="007A1E17" w:rsidRDefault="007A1E17" w:rsidP="007A1E17">
      <w:pPr>
        <w:pStyle w:val="Textbezslovn"/>
        <w:tabs>
          <w:tab w:val="left" w:pos="2127"/>
          <w:tab w:val="left" w:pos="6663"/>
        </w:tabs>
        <w:spacing w:after="0"/>
        <w:ind w:left="0"/>
      </w:pPr>
    </w:p>
    <w:p w14:paraId="70844D8F" w14:textId="77777777" w:rsidR="0035531B" w:rsidRDefault="0035531B" w:rsidP="00C8791F">
      <w:pPr>
        <w:pStyle w:val="Textbezslovn"/>
        <w:tabs>
          <w:tab w:val="left" w:pos="6663"/>
        </w:tabs>
        <w:spacing w:after="0"/>
        <w:ind w:left="0"/>
      </w:pPr>
    </w:p>
    <w:p w14:paraId="066C2557" w14:textId="76C78930" w:rsidR="0035531B" w:rsidRDefault="0035531B" w:rsidP="00C8791F">
      <w:pPr>
        <w:pStyle w:val="Textbezslovn"/>
        <w:tabs>
          <w:tab w:val="left" w:pos="6663"/>
        </w:tabs>
        <w:spacing w:after="0"/>
        <w:ind w:left="0"/>
      </w:pPr>
    </w:p>
    <w:p w14:paraId="43581195" w14:textId="77777777" w:rsidR="0043387A" w:rsidRDefault="0043387A" w:rsidP="00C8791F">
      <w:pPr>
        <w:pStyle w:val="Textbezslovn"/>
        <w:tabs>
          <w:tab w:val="left" w:pos="6663"/>
        </w:tabs>
        <w:spacing w:after="0"/>
        <w:ind w:left="0"/>
      </w:pPr>
    </w:p>
    <w:p w14:paraId="73202C0D" w14:textId="77777777" w:rsidR="0043387A" w:rsidRDefault="0043387A" w:rsidP="00C8791F">
      <w:pPr>
        <w:pStyle w:val="Textbezslovn"/>
        <w:tabs>
          <w:tab w:val="left" w:pos="6663"/>
        </w:tabs>
        <w:spacing w:after="0"/>
        <w:ind w:left="0"/>
      </w:pPr>
    </w:p>
    <w:p w14:paraId="6AD8CD55" w14:textId="77777777" w:rsidR="0043387A" w:rsidRDefault="0043387A" w:rsidP="00C8791F">
      <w:pPr>
        <w:pStyle w:val="Textbezslovn"/>
        <w:tabs>
          <w:tab w:val="left" w:pos="6663"/>
        </w:tabs>
        <w:spacing w:after="0"/>
        <w:ind w:left="0"/>
      </w:pPr>
    </w:p>
    <w:p w14:paraId="599DFB97" w14:textId="77777777" w:rsidR="0043387A" w:rsidRDefault="0043387A" w:rsidP="00C8791F">
      <w:pPr>
        <w:pStyle w:val="Textbezslovn"/>
        <w:tabs>
          <w:tab w:val="left" w:pos="6663"/>
        </w:tabs>
        <w:spacing w:after="0"/>
        <w:ind w:left="0"/>
      </w:pPr>
    </w:p>
    <w:p w14:paraId="2EC987A3" w14:textId="77777777" w:rsidR="0043387A" w:rsidRDefault="0043387A" w:rsidP="00C8791F">
      <w:pPr>
        <w:pStyle w:val="Textbezslovn"/>
        <w:tabs>
          <w:tab w:val="left" w:pos="6663"/>
        </w:tabs>
        <w:spacing w:after="0"/>
        <w:ind w:left="0"/>
      </w:pPr>
    </w:p>
    <w:p w14:paraId="552FCE99" w14:textId="77777777" w:rsidR="0043387A" w:rsidRDefault="0043387A" w:rsidP="00C8791F">
      <w:pPr>
        <w:pStyle w:val="Textbezslovn"/>
        <w:tabs>
          <w:tab w:val="left" w:pos="6663"/>
        </w:tabs>
        <w:spacing w:after="0"/>
        <w:ind w:left="0"/>
      </w:pPr>
    </w:p>
    <w:p w14:paraId="65EA2043" w14:textId="77777777" w:rsidR="006A5E1A" w:rsidRDefault="006A5E1A" w:rsidP="00C8791F">
      <w:pPr>
        <w:pStyle w:val="Textbezslovn"/>
        <w:tabs>
          <w:tab w:val="left" w:pos="6663"/>
        </w:tabs>
        <w:spacing w:after="0"/>
        <w:ind w:left="0"/>
      </w:pPr>
    </w:p>
    <w:p w14:paraId="5E5B7E8B" w14:textId="27396195" w:rsidR="002E5427" w:rsidRDefault="002E5427" w:rsidP="00C8791F">
      <w:pPr>
        <w:pStyle w:val="Textbezslovn"/>
        <w:tabs>
          <w:tab w:val="left" w:pos="6663"/>
        </w:tabs>
        <w:spacing w:after="0"/>
        <w:ind w:left="0"/>
      </w:pPr>
      <w:r>
        <w:t>……………………………………………</w:t>
      </w:r>
    </w:p>
    <w:p w14:paraId="0D627DC4" w14:textId="77777777" w:rsidR="004145DA" w:rsidRPr="004145DA" w:rsidRDefault="004145DA" w:rsidP="00C8791F">
      <w:pPr>
        <w:pStyle w:val="Textbezslovn"/>
        <w:tabs>
          <w:tab w:val="left" w:pos="6663"/>
        </w:tabs>
        <w:spacing w:after="0"/>
        <w:ind w:left="0"/>
        <w:rPr>
          <w:rStyle w:val="Tun"/>
        </w:rPr>
      </w:pPr>
      <w:r w:rsidRPr="004145DA">
        <w:rPr>
          <w:rStyle w:val="Tun"/>
        </w:rPr>
        <w:t>Ing. Mojmír Nejezchleb</w:t>
      </w:r>
    </w:p>
    <w:p w14:paraId="167F85B9" w14:textId="77777777" w:rsidR="004145DA" w:rsidRPr="00C8791F" w:rsidRDefault="004145DA" w:rsidP="00C8791F">
      <w:pPr>
        <w:pStyle w:val="Textbezslovn"/>
        <w:tabs>
          <w:tab w:val="left" w:pos="6663"/>
        </w:tabs>
        <w:spacing w:after="0"/>
        <w:ind w:left="0"/>
        <w:rPr>
          <w:rStyle w:val="Tun"/>
          <w:b w:val="0"/>
        </w:rPr>
      </w:pPr>
      <w:r w:rsidRPr="00C8791F">
        <w:rPr>
          <w:rStyle w:val="Tun"/>
          <w:b w:val="0"/>
        </w:rPr>
        <w:t>náměstek generálního ředitele pro modernizaci dráhy</w:t>
      </w:r>
    </w:p>
    <w:p w14:paraId="3539C28E" w14:textId="77777777" w:rsidR="004145DA" w:rsidRPr="00C8791F" w:rsidRDefault="004145DA" w:rsidP="00C8791F">
      <w:pPr>
        <w:pStyle w:val="Textbezslovn"/>
        <w:tabs>
          <w:tab w:val="left" w:pos="6663"/>
        </w:tabs>
        <w:spacing w:after="0"/>
        <w:ind w:left="0"/>
        <w:rPr>
          <w:rStyle w:val="Tun"/>
          <w:b w:val="0"/>
        </w:rPr>
      </w:pPr>
      <w:r w:rsidRPr="00C8791F">
        <w:rPr>
          <w:rStyle w:val="Tun"/>
          <w:b w:val="0"/>
        </w:rPr>
        <w:t>Správa železnic, státní organizace</w:t>
      </w:r>
    </w:p>
    <w:p w14:paraId="1EEDA950" w14:textId="687BD868" w:rsidR="00B222F7" w:rsidRDefault="004145DA" w:rsidP="00526724">
      <w:pPr>
        <w:pStyle w:val="Textbezslovn"/>
        <w:tabs>
          <w:tab w:val="left" w:pos="6663"/>
        </w:tabs>
        <w:ind w:left="0"/>
        <w:rPr>
          <w:rFonts w:asciiTheme="majorHAnsi" w:hAnsiTheme="majorHAnsi"/>
          <w:b/>
          <w:caps/>
          <w:sz w:val="22"/>
        </w:rPr>
      </w:pPr>
      <w:r w:rsidRPr="00C8791F">
        <w:rPr>
          <w:rStyle w:val="Tun"/>
          <w:b w:val="0"/>
        </w:rPr>
        <w:t> </w:t>
      </w:r>
    </w:p>
    <w:p w14:paraId="34054ADA" w14:textId="77777777" w:rsidR="00B74712" w:rsidRDefault="00B74712" w:rsidP="00C8791F">
      <w:pPr>
        <w:pStyle w:val="Nadpisbezsl1-1"/>
        <w:tabs>
          <w:tab w:val="left" w:pos="6663"/>
        </w:tabs>
        <w:jc w:val="both"/>
      </w:pPr>
    </w:p>
    <w:p w14:paraId="6C97DA23" w14:textId="77777777" w:rsidR="00B74712" w:rsidRDefault="00B74712" w:rsidP="00C8791F">
      <w:pPr>
        <w:pStyle w:val="Nadpisbezsl1-1"/>
        <w:tabs>
          <w:tab w:val="left" w:pos="6663"/>
        </w:tabs>
        <w:jc w:val="both"/>
      </w:pPr>
    </w:p>
    <w:p w14:paraId="1E7BF78D" w14:textId="77777777" w:rsidR="00B74712" w:rsidRDefault="00B74712" w:rsidP="00C8791F">
      <w:pPr>
        <w:pStyle w:val="Nadpisbezsl1-1"/>
        <w:tabs>
          <w:tab w:val="left" w:pos="6663"/>
        </w:tabs>
        <w:jc w:val="both"/>
      </w:pPr>
    </w:p>
    <w:p w14:paraId="0BD01950" w14:textId="77777777" w:rsidR="00B74712" w:rsidRDefault="00B74712" w:rsidP="00C8791F">
      <w:pPr>
        <w:pStyle w:val="Nadpisbezsl1-1"/>
        <w:tabs>
          <w:tab w:val="left" w:pos="6663"/>
        </w:tabs>
        <w:jc w:val="both"/>
      </w:pPr>
    </w:p>
    <w:p w14:paraId="40C6CA15" w14:textId="77777777" w:rsidR="00B74712" w:rsidRDefault="00B74712" w:rsidP="00C8791F">
      <w:pPr>
        <w:pStyle w:val="Nadpisbezsl1-1"/>
        <w:tabs>
          <w:tab w:val="left" w:pos="6663"/>
        </w:tabs>
        <w:jc w:val="both"/>
      </w:pPr>
    </w:p>
    <w:p w14:paraId="78F0C7A9" w14:textId="77777777" w:rsidR="00B74712" w:rsidRDefault="00B74712" w:rsidP="00C8791F">
      <w:pPr>
        <w:pStyle w:val="Nadpisbezsl1-1"/>
        <w:tabs>
          <w:tab w:val="left" w:pos="6663"/>
        </w:tabs>
        <w:jc w:val="both"/>
      </w:pPr>
    </w:p>
    <w:p w14:paraId="4BB57F52" w14:textId="1C1E3C74" w:rsidR="0035531B" w:rsidRDefault="0035531B" w:rsidP="00C8791F">
      <w:pPr>
        <w:pStyle w:val="Nadpisbezsl1-1"/>
        <w:tabs>
          <w:tab w:val="left" w:pos="6663"/>
        </w:tabs>
        <w:jc w:val="both"/>
      </w:pPr>
      <w:r w:rsidRPr="00FE4333">
        <w:lastRenderedPageBreak/>
        <w:t>Příloha</w:t>
      </w:r>
      <w:r>
        <w:t xml:space="preserve"> č. 1 </w:t>
      </w:r>
    </w:p>
    <w:p w14:paraId="0CE2377F" w14:textId="77777777" w:rsidR="0035531B" w:rsidRPr="00FE4333" w:rsidRDefault="0035531B" w:rsidP="003E3915">
      <w:pPr>
        <w:pStyle w:val="Nadpisbezsl1-2"/>
        <w:tabs>
          <w:tab w:val="left" w:pos="6663"/>
        </w:tabs>
        <w:rPr>
          <w:rStyle w:val="Tun9b"/>
          <w:b/>
          <w:caps/>
          <w:sz w:val="22"/>
          <w:szCs w:val="18"/>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C8791F">
      <w:pPr>
        <w:pStyle w:val="Textbezslovn"/>
        <w:tabs>
          <w:tab w:val="left" w:pos="6663"/>
        </w:tabs>
        <w:ind w:left="0"/>
      </w:pPr>
    </w:p>
    <w:p w14:paraId="44BD37C8" w14:textId="77777777" w:rsidR="00CF5B1B" w:rsidRPr="00CF5B1B" w:rsidRDefault="00CF5B1B" w:rsidP="00CF5B1B">
      <w:pPr>
        <w:spacing w:after="120"/>
        <w:ind w:left="28"/>
        <w:jc w:val="both"/>
      </w:pPr>
      <w:r w:rsidRPr="00CF5B1B">
        <w:t>Obchodní firma /jméno a příjmení</w:t>
      </w:r>
      <w:r w:rsidRPr="00CF5B1B">
        <w:rPr>
          <w:vertAlign w:val="superscript"/>
        </w:rPr>
        <w:footnoteReference w:id="3"/>
      </w:r>
      <w:r w:rsidRPr="00CF5B1B">
        <w:t xml:space="preserve">  [</w:t>
      </w:r>
      <w:r w:rsidRPr="00CF5B1B">
        <w:rPr>
          <w:b/>
          <w:highlight w:val="yellow"/>
        </w:rPr>
        <w:t>DOPLNÍ DODAVATEL</w:t>
      </w:r>
      <w:r w:rsidRPr="00CF5B1B">
        <w:t>]</w:t>
      </w:r>
    </w:p>
    <w:p w14:paraId="2A11DD62" w14:textId="77777777" w:rsidR="00CF5B1B" w:rsidRPr="00CF5B1B" w:rsidRDefault="00CF5B1B" w:rsidP="00CF5B1B">
      <w:pPr>
        <w:spacing w:after="120"/>
        <w:ind w:left="28"/>
        <w:jc w:val="both"/>
      </w:pPr>
      <w:r w:rsidRPr="00CF5B1B">
        <w:t>Sídlo [</w:t>
      </w:r>
      <w:r w:rsidRPr="00CF5B1B">
        <w:rPr>
          <w:highlight w:val="yellow"/>
        </w:rPr>
        <w:t>DOPLNÍ DODAVATEL</w:t>
      </w:r>
      <w:r w:rsidRPr="00CF5B1B">
        <w:t>]</w:t>
      </w:r>
    </w:p>
    <w:p w14:paraId="0A66B765" w14:textId="77777777" w:rsidR="00CF5B1B" w:rsidRPr="00CF5B1B" w:rsidRDefault="00CF5B1B" w:rsidP="00CF5B1B">
      <w:pPr>
        <w:spacing w:after="120"/>
        <w:ind w:left="28"/>
        <w:jc w:val="both"/>
      </w:pPr>
      <w:r w:rsidRPr="00CF5B1B">
        <w:t>IČO: [</w:t>
      </w:r>
      <w:r w:rsidRPr="00CF5B1B">
        <w:rPr>
          <w:highlight w:val="yellow"/>
        </w:rPr>
        <w:t>DOPLNÍ DODAVATEL</w:t>
      </w:r>
      <w:r w:rsidRPr="00CF5B1B">
        <w:t>] DIČ: [</w:t>
      </w:r>
      <w:r w:rsidRPr="00CF5B1B">
        <w:rPr>
          <w:highlight w:val="yellow"/>
        </w:rPr>
        <w:t>DOPLNÍ DODAVATEL</w:t>
      </w:r>
      <w:r w:rsidRPr="00CF5B1B">
        <w:t>]</w:t>
      </w:r>
    </w:p>
    <w:p w14:paraId="21965969" w14:textId="77777777" w:rsidR="00CF5B1B" w:rsidRPr="00CF5B1B" w:rsidRDefault="00CF5B1B" w:rsidP="00CF5B1B">
      <w:pPr>
        <w:spacing w:after="120"/>
        <w:ind w:left="28"/>
        <w:jc w:val="both"/>
      </w:pPr>
      <w:r w:rsidRPr="00CF5B1B">
        <w:t>Právní forma [</w:t>
      </w:r>
      <w:r w:rsidRPr="00CF5B1B">
        <w:rPr>
          <w:highlight w:val="yellow"/>
        </w:rPr>
        <w:t>DOPLNÍ DODAVATEL</w:t>
      </w:r>
      <w:r w:rsidRPr="00CF5B1B">
        <w:t>]</w:t>
      </w:r>
    </w:p>
    <w:p w14:paraId="1FF0E212" w14:textId="77777777" w:rsidR="00CF5B1B" w:rsidRPr="00CF5B1B" w:rsidRDefault="00CF5B1B" w:rsidP="00CF5B1B">
      <w:pPr>
        <w:spacing w:after="120"/>
        <w:ind w:left="28"/>
        <w:jc w:val="both"/>
      </w:pPr>
      <w:r w:rsidRPr="00CF5B1B">
        <w:t>Státní příslušnost (země registrace) dodavatele [</w:t>
      </w:r>
      <w:r w:rsidRPr="00CF5B1B">
        <w:rPr>
          <w:highlight w:val="yellow"/>
        </w:rPr>
        <w:t>DOPLNÍ DODAVATEL</w:t>
      </w:r>
      <w:r w:rsidRPr="00CF5B1B">
        <w:t>]</w:t>
      </w:r>
    </w:p>
    <w:p w14:paraId="771D869B" w14:textId="77777777" w:rsidR="00CF5B1B" w:rsidRPr="00CF5B1B" w:rsidRDefault="00CF5B1B" w:rsidP="00CF5B1B">
      <w:pPr>
        <w:spacing w:after="120"/>
        <w:ind w:left="28"/>
        <w:jc w:val="both"/>
      </w:pPr>
      <w:r w:rsidRPr="00CF5B1B">
        <w:t>Podrobnosti registrace [</w:t>
      </w:r>
      <w:r w:rsidRPr="00CF5B1B">
        <w:rPr>
          <w:highlight w:val="yellow"/>
        </w:rPr>
        <w:t>DOPLNÍ DODAVATEL</w:t>
      </w:r>
      <w:r w:rsidRPr="00CF5B1B">
        <w:t>]</w:t>
      </w:r>
    </w:p>
    <w:p w14:paraId="42C1DFBF" w14:textId="77777777" w:rsidR="00CF5B1B" w:rsidRPr="00CF5B1B" w:rsidRDefault="00CF5B1B" w:rsidP="00CF5B1B">
      <w:pPr>
        <w:spacing w:after="120"/>
        <w:ind w:left="28"/>
        <w:jc w:val="both"/>
      </w:pPr>
      <w:r w:rsidRPr="00CF5B1B">
        <w:t xml:space="preserve">Počet let působení jako dodavatel: </w:t>
      </w:r>
    </w:p>
    <w:p w14:paraId="22B16A8B" w14:textId="77777777" w:rsidR="00CF5B1B" w:rsidRPr="00CF5B1B" w:rsidRDefault="00CF5B1B" w:rsidP="00CF5B1B">
      <w:pPr>
        <w:numPr>
          <w:ilvl w:val="0"/>
          <w:numId w:val="7"/>
        </w:numPr>
        <w:tabs>
          <w:tab w:val="num" w:pos="1560"/>
        </w:tabs>
        <w:spacing w:after="120"/>
        <w:jc w:val="both"/>
      </w:pPr>
      <w:r w:rsidRPr="00CF5B1B">
        <w:t>ve vlastní zemi [</w:t>
      </w:r>
      <w:r w:rsidRPr="00CF5B1B">
        <w:rPr>
          <w:highlight w:val="yellow"/>
        </w:rPr>
        <w:t>DOPLNÍ DODAVATEL</w:t>
      </w:r>
      <w:r w:rsidRPr="00CF5B1B">
        <w:t>]</w:t>
      </w:r>
    </w:p>
    <w:p w14:paraId="0B512D44" w14:textId="77777777" w:rsidR="00CF5B1B" w:rsidRPr="00CF5B1B" w:rsidRDefault="00CF5B1B" w:rsidP="00CF5B1B">
      <w:pPr>
        <w:numPr>
          <w:ilvl w:val="0"/>
          <w:numId w:val="7"/>
        </w:numPr>
        <w:spacing w:after="120"/>
        <w:jc w:val="both"/>
      </w:pPr>
      <w:r w:rsidRPr="00CF5B1B">
        <w:t>v zahraničí [</w:t>
      </w:r>
      <w:r w:rsidRPr="00CF5B1B">
        <w:rPr>
          <w:highlight w:val="yellow"/>
        </w:rPr>
        <w:t>DOPLNÍ DODAVATEL</w:t>
      </w:r>
      <w:r w:rsidRPr="00CF5B1B">
        <w:t>]</w:t>
      </w:r>
    </w:p>
    <w:p w14:paraId="44424A37" w14:textId="77777777" w:rsidR="00CF5B1B" w:rsidRPr="00CF5B1B" w:rsidRDefault="00CF5B1B" w:rsidP="00CF5B1B">
      <w:pPr>
        <w:spacing w:after="120"/>
        <w:jc w:val="both"/>
      </w:pPr>
      <w:r w:rsidRPr="00CF5B1B">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3E2608E1" w14:textId="77777777" w:rsidR="00CF5B1B" w:rsidRPr="00CF5B1B" w:rsidRDefault="00CF5B1B" w:rsidP="00CF5B1B">
      <w:pPr>
        <w:spacing w:after="120"/>
        <w:jc w:val="both"/>
      </w:pPr>
      <w:r w:rsidRPr="00CF5B1B">
        <w:t>Dodavatel je malým / středním / jiným podnikem [</w:t>
      </w:r>
      <w:r w:rsidRPr="00CF5B1B">
        <w:rPr>
          <w:highlight w:val="yellow"/>
        </w:rPr>
        <w:t>ZVOLÍ DODAVATEL</w:t>
      </w:r>
      <w:r w:rsidRPr="00CF5B1B">
        <w:t xml:space="preserve">] </w:t>
      </w:r>
    </w:p>
    <w:p w14:paraId="542F84F7" w14:textId="77777777" w:rsidR="00CF5B1B" w:rsidRPr="00CF5B1B" w:rsidRDefault="00CF5B1B" w:rsidP="00CF5B1B">
      <w:pPr>
        <w:spacing w:after="120"/>
        <w:jc w:val="both"/>
      </w:pPr>
      <w:r w:rsidRPr="00CF5B1B">
        <w:t xml:space="preserve">Dodavatel uvede informaci, zda je kótován na burze cenných papírů </w:t>
      </w:r>
      <w:r w:rsidRPr="00CF5B1B">
        <w:rPr>
          <w:highlight w:val="yellow"/>
        </w:rPr>
        <w:t>[Ano/Ne DOPLNÍ DODAVATEL]</w:t>
      </w:r>
      <w:r w:rsidRPr="00CF5B1B">
        <w:t xml:space="preserve"> </w:t>
      </w:r>
    </w:p>
    <w:p w14:paraId="3E0CE0C8" w14:textId="06958E22" w:rsidR="00CF5B1B" w:rsidRPr="00CF5B1B" w:rsidRDefault="00CF5B1B" w:rsidP="00CF5B1B">
      <w:pPr>
        <w:spacing w:after="120"/>
        <w:jc w:val="both"/>
      </w:pPr>
      <w:r w:rsidRPr="00CF5B1B">
        <w:t>Řádně jsme se seznámili se zněním zadávacích pod</w:t>
      </w:r>
      <w:r w:rsidR="00B1329E">
        <w:t xml:space="preserve">mínek veřejné zakázky s názvem </w:t>
      </w:r>
      <w:r w:rsidR="0058294F" w:rsidRPr="00C8791F">
        <w:rPr>
          <w:b/>
        </w:rPr>
        <w:t>Zajištění majetkoprávní přípravy stavby vysokorychlostní trati</w:t>
      </w:r>
      <w:r w:rsidR="0058294F" w:rsidRPr="005C39B0">
        <w:t xml:space="preserve"> </w:t>
      </w:r>
      <w:r w:rsidR="00B1329E" w:rsidRPr="00C8791F">
        <w:rPr>
          <w:b/>
        </w:rPr>
        <w:t>„RS 1 VRT Prosenice – Ostrava-Svinov, I. část</w:t>
      </w:r>
      <w:r w:rsidR="00DB7069">
        <w:rPr>
          <w:b/>
        </w:rPr>
        <w:t>,</w:t>
      </w:r>
      <w:r w:rsidR="00B1329E" w:rsidRPr="00C8791F">
        <w:rPr>
          <w:b/>
        </w:rPr>
        <w:t xml:space="preserve"> Prosenice – Hranice na Moravě a II. část</w:t>
      </w:r>
      <w:r w:rsidR="00DB7069">
        <w:rPr>
          <w:b/>
        </w:rPr>
        <w:t>,</w:t>
      </w:r>
      <w:r w:rsidR="00B1329E" w:rsidRPr="00C8791F">
        <w:rPr>
          <w:b/>
        </w:rPr>
        <w:t xml:space="preserve"> Hra</w:t>
      </w:r>
      <w:r w:rsidR="00B1329E" w:rsidRPr="005C39B0">
        <w:rPr>
          <w:b/>
        </w:rPr>
        <w:t>nice na Moravě – Ostrava-Svinov</w:t>
      </w:r>
      <w:r w:rsidR="00B1329E" w:rsidRPr="00C8791F">
        <w:rPr>
          <w:b/>
        </w:rPr>
        <w:t>“</w:t>
      </w:r>
      <w:r w:rsidRPr="00CF5B1B">
        <w:t xml:space="preserve"> a podáním této nabídky akceptujeme vzorovou </w:t>
      </w:r>
      <w:r w:rsidR="007B7948">
        <w:t>Rámcovou dohodu</w:t>
      </w:r>
      <w:r w:rsidRPr="00CF5B1B">
        <w:t xml:space="preserve">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F182576" w14:textId="77777777" w:rsidR="00CF5B1B" w:rsidRPr="00CF5B1B" w:rsidRDefault="00CF5B1B" w:rsidP="00CF5B1B">
      <w:pPr>
        <w:spacing w:after="120"/>
        <w:jc w:val="both"/>
      </w:pPr>
      <w:r w:rsidRPr="00CF5B1B">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CF5B1B">
        <w:rPr>
          <w:rFonts w:ascii="Verdana" w:hAnsi="Verdana"/>
        </w:rPr>
        <w:t>nepřipravoval části nabídek, které mají být hodnoceny podle kritérií hodnocení, ve vzájemné shodě s jiným účastníkem téhož zadávacího řízení, s nímž je spojenou osobou podle zákona o daních z příjmů</w:t>
      </w:r>
      <w:r w:rsidRPr="00CF5B1B">
        <w:t xml:space="preserve">.  </w:t>
      </w:r>
    </w:p>
    <w:p w14:paraId="2C61DA50" w14:textId="77777777" w:rsidR="00CF5B1B" w:rsidRPr="00CF5B1B" w:rsidRDefault="00CF5B1B" w:rsidP="00CF5B1B">
      <w:pPr>
        <w:spacing w:after="120"/>
        <w:jc w:val="both"/>
      </w:pPr>
      <w:r w:rsidRPr="00CF5B1B">
        <w:t>Dodavatel potvrzuje,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4100FC9D" w14:textId="77777777" w:rsidR="00CF5B1B" w:rsidRPr="00CF5B1B" w:rsidRDefault="00CF5B1B" w:rsidP="00CF5B1B">
      <w:pPr>
        <w:spacing w:after="120"/>
        <w:jc w:val="both"/>
      </w:pPr>
      <w:r w:rsidRPr="00CF5B1B">
        <w:rPr>
          <w:rFonts w:eastAsia="Calibri" w:cs="Times New Roman"/>
        </w:rPr>
        <w:t>Dodavatel dále prohlašuje, že dostane-li se dodavatel nebo poddodavatel, prostřednictvím kterého prokazuje v tomto zadávacím řízení kvalifikaci, do střetu zájmů dle § 4b zákona o střetu zájmů, a to kdykoliv až do okamžiku ukončení zadávacího řízení, oznámí dodavatel tuto skutečnost bez zbytečného odkladu zadavateli.</w:t>
      </w:r>
    </w:p>
    <w:p w14:paraId="5DE7ECCC" w14:textId="77777777" w:rsidR="00CF5B1B" w:rsidRPr="00CF5B1B" w:rsidRDefault="00CF5B1B" w:rsidP="00CF5B1B">
      <w:pPr>
        <w:spacing w:after="120"/>
        <w:jc w:val="both"/>
      </w:pPr>
      <w:r w:rsidRPr="00CF5B1B">
        <w:t>Dodavatel si je vědom všech právních důsledků, které pro něj mohou vyplývat z nepravdivosti zde uvedených údajů a skutečností.</w:t>
      </w:r>
      <w:r w:rsidRPr="00CF5B1B">
        <w:br w:type="page"/>
      </w:r>
    </w:p>
    <w:p w14:paraId="64A84E31" w14:textId="77777777" w:rsidR="0035531B" w:rsidRDefault="0035531B" w:rsidP="00C8791F">
      <w:pPr>
        <w:pStyle w:val="Nadpisbezsl1-1"/>
        <w:tabs>
          <w:tab w:val="left" w:pos="6663"/>
        </w:tabs>
        <w:jc w:val="both"/>
      </w:pPr>
      <w:r>
        <w:lastRenderedPageBreak/>
        <w:t>Příloha č. 2</w:t>
      </w:r>
    </w:p>
    <w:p w14:paraId="27CC9129" w14:textId="77777777" w:rsidR="0035531B" w:rsidRPr="00FE4333" w:rsidRDefault="0035531B" w:rsidP="003E3915">
      <w:pPr>
        <w:pStyle w:val="Nadpisbezsl1-2"/>
        <w:tabs>
          <w:tab w:val="left" w:pos="6663"/>
        </w:tabs>
        <w:rPr>
          <w:rStyle w:val="Tun9b"/>
          <w:b/>
          <w:caps/>
          <w:sz w:val="22"/>
          <w:szCs w:val="18"/>
        </w:rPr>
      </w:pPr>
      <w:r w:rsidRPr="00FE4333">
        <w:rPr>
          <w:rStyle w:val="Tun9b"/>
          <w:b/>
        </w:rPr>
        <w:t>Seznam poddodavatelů</w:t>
      </w:r>
    </w:p>
    <w:p w14:paraId="6DE98B4A" w14:textId="77777777" w:rsidR="00AB1063" w:rsidRDefault="00AB1063" w:rsidP="00C8791F">
      <w:pPr>
        <w:pStyle w:val="Textbezslovn"/>
        <w:tabs>
          <w:tab w:val="left" w:pos="6663"/>
        </w:tabs>
        <w:ind w:left="0"/>
      </w:pPr>
    </w:p>
    <w:p w14:paraId="339174F8" w14:textId="77777777" w:rsidR="0035531B" w:rsidRDefault="0035531B" w:rsidP="003E3915">
      <w:pPr>
        <w:pStyle w:val="Textbezslovn"/>
        <w:tabs>
          <w:tab w:val="left" w:pos="6663"/>
        </w:tabs>
        <w:ind w:left="0"/>
      </w:pPr>
      <w:r>
        <w:t>Jestliže dodavatel uvažuje zadat poddodavateli plnění části veřejné zakázky, uvede následující údaje:</w:t>
      </w:r>
    </w:p>
    <w:p w14:paraId="6E4114E6" w14:textId="77777777" w:rsidR="0035531B" w:rsidRDefault="0035531B" w:rsidP="00C8791F">
      <w:pPr>
        <w:pStyle w:val="Textbezslovn"/>
        <w:tabs>
          <w:tab w:val="left" w:pos="6663"/>
        </w:tabs>
        <w:ind w:left="0"/>
      </w:pPr>
    </w:p>
    <w:tbl>
      <w:tblPr>
        <w:tblStyle w:val="Mkatabulky"/>
        <w:tblW w:w="0" w:type="auto"/>
        <w:tblLook w:val="04E0" w:firstRow="1" w:lastRow="1" w:firstColumn="1" w:lastColumn="0" w:noHBand="0" w:noVBand="1"/>
      </w:tblPr>
      <w:tblGrid>
        <w:gridCol w:w="2549"/>
        <w:gridCol w:w="3780"/>
        <w:gridCol w:w="2175"/>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C8791F">
            <w:pPr>
              <w:tabs>
                <w:tab w:val="left" w:pos="6663"/>
              </w:tabs>
              <w:jc w:val="both"/>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C8791F">
            <w:pPr>
              <w:tabs>
                <w:tab w:val="left" w:pos="6663"/>
              </w:tabs>
              <w:jc w:val="both"/>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C8791F">
            <w:pPr>
              <w:tabs>
                <w:tab w:val="left" w:pos="6663"/>
              </w:tabs>
              <w:jc w:val="both"/>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C8791F">
            <w:pPr>
              <w:tabs>
                <w:tab w:val="left" w:pos="6663"/>
              </w:tabs>
              <w:jc w:val="both"/>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rsidP="00C8791F">
            <w:pPr>
              <w:tabs>
                <w:tab w:val="left" w:pos="6663"/>
              </w:tabs>
              <w:jc w:val="both"/>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C8791F">
            <w:pPr>
              <w:tabs>
                <w:tab w:val="left" w:pos="6663"/>
              </w:tabs>
              <w:jc w:val="both"/>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C8791F">
            <w:pPr>
              <w:tabs>
                <w:tab w:val="left" w:pos="6663"/>
              </w:tabs>
              <w:jc w:val="both"/>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C8791F">
            <w:pPr>
              <w:tabs>
                <w:tab w:val="left" w:pos="6663"/>
              </w:tabs>
              <w:jc w:val="both"/>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C8791F">
            <w:pPr>
              <w:tabs>
                <w:tab w:val="left" w:pos="6663"/>
              </w:tabs>
              <w:jc w:val="both"/>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rsidP="00C8791F">
            <w:pPr>
              <w:tabs>
                <w:tab w:val="left" w:pos="6663"/>
              </w:tabs>
              <w:jc w:val="both"/>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rsidP="00C8791F">
            <w:pPr>
              <w:tabs>
                <w:tab w:val="left" w:pos="6663"/>
              </w:tabs>
              <w:jc w:val="both"/>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C8791F">
            <w:pPr>
              <w:tabs>
                <w:tab w:val="left" w:pos="6663"/>
              </w:tabs>
              <w:jc w:val="both"/>
              <w:rPr>
                <w:sz w:val="16"/>
                <w:szCs w:val="16"/>
              </w:rPr>
            </w:pPr>
            <w:r w:rsidRPr="00454716">
              <w:rPr>
                <w:sz w:val="16"/>
                <w:szCs w:val="16"/>
              </w:rPr>
              <w:t>Celkem %</w:t>
            </w:r>
          </w:p>
        </w:tc>
        <w:tc>
          <w:tcPr>
            <w:tcW w:w="3969" w:type="dxa"/>
          </w:tcPr>
          <w:p w14:paraId="71B56275" w14:textId="77777777" w:rsidR="00564DDD" w:rsidRPr="00454716" w:rsidRDefault="00564DDD" w:rsidP="00C8791F">
            <w:pPr>
              <w:tabs>
                <w:tab w:val="left" w:pos="6663"/>
              </w:tabs>
              <w:jc w:val="both"/>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C8791F">
            <w:pPr>
              <w:tabs>
                <w:tab w:val="left" w:pos="6663"/>
              </w:tabs>
              <w:jc w:val="both"/>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C8791F">
      <w:pPr>
        <w:pStyle w:val="Textbezslovn"/>
        <w:tabs>
          <w:tab w:val="left" w:pos="6663"/>
        </w:tabs>
        <w:ind w:left="0"/>
      </w:pPr>
    </w:p>
    <w:p w14:paraId="2D72D014" w14:textId="77777777" w:rsidR="00454716" w:rsidRDefault="00454716" w:rsidP="00C8791F">
      <w:pPr>
        <w:pStyle w:val="Textbezslovn"/>
        <w:tabs>
          <w:tab w:val="left" w:pos="6663"/>
        </w:tabs>
        <w:ind w:left="0"/>
      </w:pPr>
      <w:r>
        <w:br w:type="page"/>
      </w:r>
    </w:p>
    <w:p w14:paraId="28A559BF" w14:textId="77777777" w:rsidR="0035531B" w:rsidRDefault="0035531B" w:rsidP="00C8791F">
      <w:pPr>
        <w:pStyle w:val="Nadpisbezsl1-1"/>
        <w:tabs>
          <w:tab w:val="left" w:pos="6663"/>
        </w:tabs>
        <w:jc w:val="both"/>
      </w:pPr>
      <w:r>
        <w:lastRenderedPageBreak/>
        <w:t xml:space="preserve">Příloha č. 3 </w:t>
      </w:r>
    </w:p>
    <w:p w14:paraId="6A70BCFD" w14:textId="77777777" w:rsidR="0035531B" w:rsidRPr="00454716" w:rsidRDefault="0035531B" w:rsidP="003E3915">
      <w:pPr>
        <w:pStyle w:val="Nadpisbezsl1-2"/>
        <w:tabs>
          <w:tab w:val="left" w:pos="6663"/>
        </w:tabs>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D11A31">
      <w:pPr>
        <w:pStyle w:val="Textbezslovn"/>
        <w:tabs>
          <w:tab w:val="left" w:pos="6663"/>
        </w:tabs>
        <w:ind w:left="0"/>
      </w:pPr>
    </w:p>
    <w:p w14:paraId="1CAA2790" w14:textId="77777777" w:rsidR="0035531B" w:rsidRDefault="0035531B" w:rsidP="00652216">
      <w:pPr>
        <w:pStyle w:val="Textbezslovn"/>
        <w:tabs>
          <w:tab w:val="left" w:pos="6663"/>
        </w:tabs>
        <w:ind w:left="0"/>
      </w:pPr>
      <w:r>
        <w:t>Jméno nebo název společnosti/sdružení/seskupení: [</w:t>
      </w:r>
      <w:r w:rsidRPr="00DE6A35">
        <w:rPr>
          <w:b/>
          <w:highlight w:val="yellow"/>
        </w:rPr>
        <w:t>DOPLNÍ DODAVATEL</w:t>
      </w:r>
      <w:r>
        <w:t>]</w:t>
      </w:r>
    </w:p>
    <w:p w14:paraId="46BC8419" w14:textId="77777777" w:rsidR="0035531B" w:rsidRDefault="0035531B" w:rsidP="00652216">
      <w:pPr>
        <w:pStyle w:val="Textbezslovn"/>
        <w:tabs>
          <w:tab w:val="left" w:pos="6663"/>
        </w:tabs>
        <w:ind w:left="0"/>
      </w:pPr>
    </w:p>
    <w:p w14:paraId="49249A2F" w14:textId="77777777" w:rsidR="0035531B" w:rsidRPr="00454716" w:rsidRDefault="0035531B" w:rsidP="001402CC">
      <w:pPr>
        <w:pStyle w:val="Textbezslovn"/>
        <w:tabs>
          <w:tab w:val="left" w:pos="6663"/>
        </w:tabs>
        <w:ind w:left="0"/>
        <w:rPr>
          <w:rStyle w:val="Tun9b"/>
        </w:rPr>
      </w:pPr>
      <w:r w:rsidRPr="00454716">
        <w:rPr>
          <w:rStyle w:val="Tun9b"/>
        </w:rPr>
        <w:t>Identifikační údaje vedoucího společníka:</w:t>
      </w:r>
    </w:p>
    <w:p w14:paraId="1C3BD485" w14:textId="1B8AA562" w:rsidR="0035531B" w:rsidRDefault="0035531B" w:rsidP="005C39B0">
      <w:pPr>
        <w:pStyle w:val="Textbezslovn"/>
        <w:tabs>
          <w:tab w:val="left" w:pos="6663"/>
        </w:tabs>
        <w:ind w:left="0"/>
      </w:pPr>
      <w:r>
        <w:t>Obchodní firma</w:t>
      </w:r>
      <w:r w:rsidR="007C4ABB">
        <w:t xml:space="preserve"> </w:t>
      </w:r>
      <w:r w:rsidR="00EA417D">
        <w:t>/jméno a příjmení</w:t>
      </w:r>
      <w:r w:rsidR="00660587" w:rsidRPr="00833899">
        <w:rPr>
          <w:rStyle w:val="Znakapoznpodarou"/>
        </w:rPr>
        <w:footnoteReference w:id="4"/>
      </w:r>
      <w:r>
        <w:t xml:space="preserve"> [</w:t>
      </w:r>
      <w:r w:rsidRPr="0070255F">
        <w:rPr>
          <w:b/>
          <w:highlight w:val="yellow"/>
        </w:rPr>
        <w:t>DOPLNÍ DODAVATEL</w:t>
      </w:r>
      <w:r>
        <w:t>]</w:t>
      </w:r>
    </w:p>
    <w:p w14:paraId="3E54A4D2" w14:textId="77777777" w:rsidR="0035531B" w:rsidRDefault="0035531B">
      <w:pPr>
        <w:pStyle w:val="Textbezslovn"/>
        <w:tabs>
          <w:tab w:val="left" w:pos="6663"/>
        </w:tabs>
        <w:ind w:left="0"/>
      </w:pPr>
      <w:r>
        <w:t>Sídlo [</w:t>
      </w:r>
      <w:r w:rsidRPr="00454716">
        <w:rPr>
          <w:highlight w:val="yellow"/>
        </w:rPr>
        <w:t>DOPLNÍ DODAVATEL</w:t>
      </w:r>
      <w:r>
        <w:t>]</w:t>
      </w:r>
    </w:p>
    <w:p w14:paraId="5043D019" w14:textId="77777777" w:rsidR="0035531B" w:rsidRDefault="0035531B">
      <w:pPr>
        <w:pStyle w:val="Textbezslovn"/>
        <w:tabs>
          <w:tab w:val="left" w:pos="6663"/>
        </w:tabs>
        <w:ind w:left="0"/>
      </w:pPr>
      <w:r>
        <w:t>Právní forma [</w:t>
      </w:r>
      <w:r w:rsidRPr="00454716">
        <w:rPr>
          <w:highlight w:val="yellow"/>
        </w:rPr>
        <w:t>DOPLNÍ DODAVATEL</w:t>
      </w:r>
      <w:r>
        <w:t>]</w:t>
      </w:r>
    </w:p>
    <w:p w14:paraId="549337AE" w14:textId="77777777" w:rsidR="0035531B" w:rsidRDefault="0035531B">
      <w:pPr>
        <w:pStyle w:val="Textbezslovn"/>
        <w:tabs>
          <w:tab w:val="left" w:pos="6663"/>
        </w:tabs>
        <w:ind w:left="0"/>
      </w:pPr>
      <w:r>
        <w:t>IČO [</w:t>
      </w:r>
      <w:r w:rsidRPr="00454716">
        <w:rPr>
          <w:highlight w:val="yellow"/>
        </w:rPr>
        <w:t>DOPLNÍ DODAVATEL</w:t>
      </w:r>
      <w:r>
        <w:t>]</w:t>
      </w:r>
    </w:p>
    <w:p w14:paraId="2ECBFDEE" w14:textId="77777777" w:rsidR="0035531B" w:rsidRDefault="0035531B">
      <w:pPr>
        <w:pStyle w:val="Textbezslovn"/>
        <w:tabs>
          <w:tab w:val="left" w:pos="6663"/>
        </w:tabs>
        <w:ind w:left="0"/>
      </w:pPr>
    </w:p>
    <w:p w14:paraId="62D966A1" w14:textId="25D1ABA3" w:rsidR="0035531B" w:rsidRDefault="0035531B">
      <w:pPr>
        <w:pStyle w:val="Textbezslovn"/>
        <w:tabs>
          <w:tab w:val="left" w:pos="6663"/>
        </w:tabs>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pPr>
        <w:pStyle w:val="Odstavec1-2i"/>
        <w:tabs>
          <w:tab w:val="left" w:pos="6663"/>
        </w:tabs>
      </w:pPr>
      <w:r>
        <w:t>[</w:t>
      </w:r>
      <w:r w:rsidRPr="00454716">
        <w:rPr>
          <w:highlight w:val="yellow"/>
        </w:rPr>
        <w:t>DOPLNÍ DODAVATEL</w:t>
      </w:r>
      <w:r>
        <w:t>]</w:t>
      </w:r>
    </w:p>
    <w:p w14:paraId="2F356710" w14:textId="77777777" w:rsidR="0035531B" w:rsidRDefault="0035531B">
      <w:pPr>
        <w:pStyle w:val="Odstavec1-2i"/>
        <w:tabs>
          <w:tab w:val="left" w:pos="6663"/>
        </w:tabs>
      </w:pPr>
      <w:r>
        <w:t>[</w:t>
      </w:r>
      <w:r w:rsidRPr="00454716">
        <w:rPr>
          <w:highlight w:val="yellow"/>
        </w:rPr>
        <w:t>DOPLNÍ DODAVATEL</w:t>
      </w:r>
      <w:r>
        <w:t>]</w:t>
      </w:r>
    </w:p>
    <w:p w14:paraId="2EBFA40F" w14:textId="77777777" w:rsidR="0035531B" w:rsidRDefault="0035531B">
      <w:pPr>
        <w:pStyle w:val="Odstavec1-2i"/>
        <w:tabs>
          <w:tab w:val="left" w:pos="6663"/>
        </w:tabs>
      </w:pPr>
      <w:r>
        <w:t>[</w:t>
      </w:r>
      <w:r w:rsidRPr="00454716">
        <w:rPr>
          <w:highlight w:val="yellow"/>
        </w:rPr>
        <w:t>DOPLNÍ DODAVATEL</w:t>
      </w:r>
      <w:r>
        <w:t>]</w:t>
      </w:r>
    </w:p>
    <w:p w14:paraId="0905A5B9" w14:textId="77777777" w:rsidR="0035531B" w:rsidRDefault="0035531B">
      <w:pPr>
        <w:pStyle w:val="Odstavec1-2i"/>
        <w:tabs>
          <w:tab w:val="left" w:pos="6663"/>
        </w:tabs>
      </w:pPr>
      <w:r>
        <w:t>atd.</w:t>
      </w:r>
    </w:p>
    <w:p w14:paraId="38B36E9E" w14:textId="77777777" w:rsidR="0035531B" w:rsidRDefault="0035531B">
      <w:pPr>
        <w:pStyle w:val="Textbezslovn"/>
        <w:tabs>
          <w:tab w:val="left" w:pos="6663"/>
        </w:tabs>
        <w:ind w:left="0"/>
      </w:pPr>
    </w:p>
    <w:p w14:paraId="56A77704" w14:textId="77777777" w:rsidR="0035531B" w:rsidRDefault="0035531B">
      <w:pPr>
        <w:pStyle w:val="Textbezslovn"/>
        <w:tabs>
          <w:tab w:val="left" w:pos="6663"/>
        </w:tabs>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C8791F">
            <w:pPr>
              <w:tabs>
                <w:tab w:val="left" w:pos="6663"/>
              </w:tabs>
              <w:jc w:val="both"/>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C8791F">
            <w:pPr>
              <w:tabs>
                <w:tab w:val="left" w:pos="6663"/>
              </w:tabs>
              <w:jc w:val="both"/>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C8791F">
            <w:pPr>
              <w:tabs>
                <w:tab w:val="left" w:pos="6663"/>
              </w:tabs>
              <w:jc w:val="both"/>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C8791F">
            <w:pPr>
              <w:tabs>
                <w:tab w:val="left" w:pos="6663"/>
              </w:tabs>
              <w:jc w:val="both"/>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C8791F">
            <w:pPr>
              <w:tabs>
                <w:tab w:val="left" w:pos="6663"/>
              </w:tabs>
              <w:jc w:val="both"/>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C8791F">
            <w:pPr>
              <w:tabs>
                <w:tab w:val="left" w:pos="6663"/>
              </w:tabs>
              <w:jc w:val="both"/>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C8791F">
            <w:pPr>
              <w:tabs>
                <w:tab w:val="left" w:pos="6663"/>
              </w:tabs>
              <w:jc w:val="both"/>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C8791F">
            <w:pPr>
              <w:tabs>
                <w:tab w:val="left" w:pos="6663"/>
              </w:tabs>
              <w:jc w:val="both"/>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C8791F">
            <w:pPr>
              <w:tabs>
                <w:tab w:val="left" w:pos="6663"/>
              </w:tabs>
              <w:jc w:val="both"/>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3E3915">
      <w:pPr>
        <w:pStyle w:val="Textbezslovn"/>
        <w:tabs>
          <w:tab w:val="left" w:pos="6663"/>
        </w:tabs>
        <w:ind w:left="0"/>
      </w:pPr>
    </w:p>
    <w:p w14:paraId="25BAB2A3" w14:textId="77777777" w:rsidR="0035531B" w:rsidRDefault="0035531B" w:rsidP="00D11A31">
      <w:pPr>
        <w:pStyle w:val="Textbezslovn"/>
        <w:tabs>
          <w:tab w:val="left" w:pos="6663"/>
        </w:tabs>
        <w:ind w:left="0"/>
      </w:pPr>
    </w:p>
    <w:p w14:paraId="0663E4FF" w14:textId="77777777" w:rsidR="0035531B" w:rsidRDefault="0035531B" w:rsidP="00652216">
      <w:pPr>
        <w:pStyle w:val="Textbezslovn"/>
        <w:tabs>
          <w:tab w:val="left" w:pos="6663"/>
        </w:tabs>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652216">
      <w:pPr>
        <w:pStyle w:val="Doplujcdaje"/>
        <w:tabs>
          <w:tab w:val="left" w:pos="6663"/>
        </w:tabs>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1402CC">
      <w:pPr>
        <w:pStyle w:val="Textbezslovn"/>
        <w:tabs>
          <w:tab w:val="left" w:pos="6663"/>
        </w:tabs>
        <w:ind w:left="0"/>
      </w:pPr>
    </w:p>
    <w:p w14:paraId="4DFF703A" w14:textId="77777777" w:rsidR="0035531B" w:rsidRDefault="0035531B" w:rsidP="005C39B0">
      <w:pPr>
        <w:pStyle w:val="Textbezslovn"/>
        <w:tabs>
          <w:tab w:val="left" w:pos="6663"/>
        </w:tabs>
        <w:ind w:left="0"/>
      </w:pPr>
    </w:p>
    <w:p w14:paraId="5B814AB8" w14:textId="5F615277" w:rsidR="0035531B" w:rsidRDefault="0035531B">
      <w:pPr>
        <w:pStyle w:val="Textbezslovn"/>
        <w:tabs>
          <w:tab w:val="left" w:pos="6663"/>
        </w:tabs>
        <w:ind w:left="0"/>
      </w:pPr>
      <w:r w:rsidRPr="00454716">
        <w:rPr>
          <w:rStyle w:val="Tun9b"/>
        </w:rPr>
        <w:t>Příloha:</w:t>
      </w:r>
      <w:r>
        <w:t xml:space="preserve"> Smlouva</w:t>
      </w:r>
      <w:r w:rsidR="00092CC9">
        <w:t xml:space="preserve"> o </w:t>
      </w:r>
      <w:r>
        <w:t>vzniku společnosti/sdružení/seskupení, příp. jiný dokument</w:t>
      </w:r>
    </w:p>
    <w:p w14:paraId="0A1C5308" w14:textId="77777777" w:rsidR="0035531B" w:rsidRDefault="0035531B">
      <w:pPr>
        <w:pStyle w:val="Textbezslovn"/>
        <w:tabs>
          <w:tab w:val="left" w:pos="6663"/>
        </w:tabs>
        <w:ind w:left="0"/>
      </w:pPr>
    </w:p>
    <w:p w14:paraId="7BAA19BE" w14:textId="77777777" w:rsidR="0035531B" w:rsidRDefault="0035531B">
      <w:pPr>
        <w:pStyle w:val="Textbezslovn"/>
        <w:tabs>
          <w:tab w:val="left" w:pos="6663"/>
        </w:tabs>
        <w:ind w:left="0"/>
      </w:pPr>
    </w:p>
    <w:p w14:paraId="47AA84EF" w14:textId="77777777" w:rsidR="00454716" w:rsidRDefault="00454716">
      <w:pPr>
        <w:pStyle w:val="Textbezslovn"/>
        <w:tabs>
          <w:tab w:val="left" w:pos="6663"/>
        </w:tabs>
        <w:ind w:left="0"/>
      </w:pPr>
      <w:r>
        <w:br w:type="page"/>
      </w:r>
    </w:p>
    <w:p w14:paraId="73BAA8DA" w14:textId="77777777" w:rsidR="0035531B" w:rsidRDefault="0035531B" w:rsidP="00C8791F">
      <w:pPr>
        <w:pStyle w:val="Nadpisbezsl1-1"/>
        <w:tabs>
          <w:tab w:val="left" w:pos="6663"/>
        </w:tabs>
        <w:jc w:val="both"/>
      </w:pPr>
      <w:r>
        <w:lastRenderedPageBreak/>
        <w:t>Příloha č. 4</w:t>
      </w:r>
    </w:p>
    <w:p w14:paraId="5AEC9FD7" w14:textId="77777777" w:rsidR="0035531B" w:rsidRPr="00AD792A" w:rsidRDefault="0035531B" w:rsidP="003E3915">
      <w:pPr>
        <w:pStyle w:val="Nadpisbezsl1-2"/>
        <w:tabs>
          <w:tab w:val="left" w:pos="6663"/>
        </w:tabs>
      </w:pPr>
      <w:r w:rsidRPr="00AD792A">
        <w:t xml:space="preserve">Seznam </w:t>
      </w:r>
      <w:r w:rsidR="002D5F95" w:rsidRPr="002D5F95">
        <w:t>významných služeb</w:t>
      </w:r>
    </w:p>
    <w:p w14:paraId="42BCE3A1" w14:textId="77777777" w:rsidR="002D5F95" w:rsidRDefault="002D5F95" w:rsidP="00D11A31">
      <w:pPr>
        <w:pStyle w:val="Textbezslovn"/>
        <w:tabs>
          <w:tab w:val="left" w:pos="6663"/>
        </w:tabs>
        <w:ind w:left="0"/>
      </w:pPr>
    </w:p>
    <w:tbl>
      <w:tblPr>
        <w:tblStyle w:val="Mkatabulky"/>
        <w:tblW w:w="8647" w:type="dxa"/>
        <w:tblLayout w:type="fixed"/>
        <w:tblLook w:val="04E0" w:firstRow="1" w:lastRow="1" w:firstColumn="1" w:lastColumn="0" w:noHBand="0" w:noVBand="1"/>
      </w:tblPr>
      <w:tblGrid>
        <w:gridCol w:w="1276"/>
        <w:gridCol w:w="1291"/>
        <w:gridCol w:w="1752"/>
        <w:gridCol w:w="1753"/>
        <w:gridCol w:w="1299"/>
        <w:gridCol w:w="1276"/>
      </w:tblGrid>
      <w:tr w:rsidR="00F32966" w:rsidRPr="00AD792A" w14:paraId="7BC67C3C" w14:textId="44D53769" w:rsidTr="002059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6375803C" w14:textId="77777777" w:rsidR="00F32966" w:rsidRPr="00AD792A" w:rsidRDefault="00F32966" w:rsidP="00C8791F">
            <w:pPr>
              <w:tabs>
                <w:tab w:val="left" w:pos="6663"/>
              </w:tabs>
              <w:jc w:val="both"/>
              <w:rPr>
                <w:b/>
                <w:sz w:val="16"/>
                <w:szCs w:val="16"/>
              </w:rPr>
            </w:pPr>
            <w:r w:rsidRPr="002D5F95">
              <w:rPr>
                <w:b/>
              </w:rPr>
              <w:t>Název významné služby</w:t>
            </w:r>
          </w:p>
        </w:tc>
        <w:tc>
          <w:tcPr>
            <w:tcW w:w="1291" w:type="dxa"/>
          </w:tcPr>
          <w:p w14:paraId="2DC57B74" w14:textId="12935E69" w:rsidR="00F32966" w:rsidRPr="00AD792A" w:rsidRDefault="00F32966" w:rsidP="00EF19AC">
            <w:pPr>
              <w:tabs>
                <w:tab w:val="left" w:pos="6663"/>
              </w:tabs>
              <w:cnfStyle w:val="100000000000" w:firstRow="1" w:lastRow="0" w:firstColumn="0" w:lastColumn="0" w:oddVBand="0" w:evenVBand="0" w:oddHBand="0" w:evenHBand="0" w:firstRowFirstColumn="0" w:firstRowLastColumn="0" w:lastRowFirstColumn="0" w:lastRowLastColumn="0"/>
              <w:rPr>
                <w:b/>
                <w:sz w:val="16"/>
                <w:szCs w:val="16"/>
              </w:rPr>
            </w:pPr>
            <w:r>
              <w:rPr>
                <w:b/>
              </w:rPr>
              <w:t>Zadavatel</w:t>
            </w:r>
            <w:r w:rsidRPr="002D5F95">
              <w:rPr>
                <w:b/>
              </w:rPr>
              <w:t xml:space="preserve"> významné služby (obchodní firma/název a sídlo) a kontaktní osoba </w:t>
            </w:r>
            <w:r>
              <w:rPr>
                <w:b/>
              </w:rPr>
              <w:t>Zadavatel</w:t>
            </w:r>
            <w:r w:rsidRPr="002D5F95">
              <w:rPr>
                <w:b/>
              </w:rPr>
              <w:t>e (jméno, tel., email)</w:t>
            </w:r>
          </w:p>
        </w:tc>
        <w:tc>
          <w:tcPr>
            <w:tcW w:w="1752" w:type="dxa"/>
          </w:tcPr>
          <w:p w14:paraId="0C1DDC13" w14:textId="556B49A9" w:rsidR="00F32966" w:rsidRPr="00AD792A" w:rsidRDefault="00F32966" w:rsidP="00526724">
            <w:pPr>
              <w:tabs>
                <w:tab w:val="left" w:pos="6663"/>
              </w:tabs>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w:t>
            </w:r>
            <w:proofErr w:type="gramStart"/>
            <w:r w:rsidRPr="002D5F95">
              <w:rPr>
                <w:b/>
              </w:rPr>
              <w:t>rozsahu - v</w:t>
            </w:r>
            <w:proofErr w:type="gramEnd"/>
            <w:r w:rsidRPr="002D5F95">
              <w:rPr>
                <w:b/>
              </w:rPr>
              <w:t xml:space="preserve"> detailu potřebném pro ověření splnění požadavků</w:t>
            </w:r>
            <w:r>
              <w:rPr>
                <w:b/>
              </w:rPr>
              <w:t xml:space="preserve"> včetně údajů o rozsahu plnění</w:t>
            </w:r>
            <w:r w:rsidRPr="002D5F95">
              <w:rPr>
                <w:b/>
              </w:rPr>
              <w:t xml:space="preserve">) </w:t>
            </w:r>
          </w:p>
        </w:tc>
        <w:tc>
          <w:tcPr>
            <w:tcW w:w="1753" w:type="dxa"/>
          </w:tcPr>
          <w:p w14:paraId="70906A97" w14:textId="77777777" w:rsidR="00F32966" w:rsidRPr="002D5F95" w:rsidRDefault="00F32966" w:rsidP="00C8791F">
            <w:pPr>
              <w:tabs>
                <w:tab w:val="left" w:pos="6663"/>
              </w:tabs>
              <w:jc w:val="both"/>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F32966" w:rsidRDefault="00F32966" w:rsidP="00C8791F">
            <w:pPr>
              <w:tabs>
                <w:tab w:val="left" w:pos="6663"/>
              </w:tabs>
              <w:jc w:val="both"/>
              <w:cnfStyle w:val="100000000000" w:firstRow="1" w:lastRow="0" w:firstColumn="0" w:lastColumn="0" w:oddVBand="0" w:evenVBand="0" w:oddHBand="0" w:evenHBand="0" w:firstRowFirstColumn="0" w:firstRowLastColumn="0" w:lastRowFirstColumn="0" w:lastRowLastColumn="0"/>
              <w:rPr>
                <w:b/>
              </w:rPr>
            </w:pPr>
            <w:r w:rsidRPr="002D5F95">
              <w:rPr>
                <w:b/>
              </w:rPr>
              <w:t>(</w:t>
            </w:r>
            <w:r>
              <w:rPr>
                <w:b/>
              </w:rPr>
              <w:t>den/</w:t>
            </w:r>
            <w:r w:rsidRPr="002D5F95">
              <w:rPr>
                <w:b/>
              </w:rPr>
              <w:t>měsíc/</w:t>
            </w:r>
          </w:p>
          <w:p w14:paraId="52E5924D" w14:textId="3C8E3FE5" w:rsidR="00F32966" w:rsidRPr="00AD792A" w:rsidRDefault="00F32966" w:rsidP="00C8791F">
            <w:pPr>
              <w:tabs>
                <w:tab w:val="left" w:pos="6663"/>
              </w:tabs>
              <w:jc w:val="both"/>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rok)</w:t>
            </w:r>
          </w:p>
        </w:tc>
        <w:tc>
          <w:tcPr>
            <w:tcW w:w="1299" w:type="dxa"/>
          </w:tcPr>
          <w:p w14:paraId="4C2A7800" w14:textId="77777777" w:rsidR="00F32966" w:rsidRPr="00AD792A" w:rsidRDefault="00F32966" w:rsidP="00C8791F">
            <w:pPr>
              <w:tabs>
                <w:tab w:val="left" w:pos="6663"/>
              </w:tabs>
              <w:jc w:val="both"/>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521AD25E" w14:textId="2DBC7277" w:rsidR="00F32966" w:rsidRPr="00F32966" w:rsidRDefault="00F32966" w:rsidP="00F32966">
            <w:pPr>
              <w:tabs>
                <w:tab w:val="left" w:pos="6663"/>
              </w:tabs>
              <w:jc w:val="both"/>
              <w:cnfStyle w:val="100000000000" w:firstRow="1" w:lastRow="0" w:firstColumn="0" w:lastColumn="0" w:oddVBand="0" w:evenVBand="0" w:oddHBand="0" w:evenHBand="0" w:firstRowFirstColumn="0" w:firstRowLastColumn="0" w:lastRowFirstColumn="0" w:lastRowLastColumn="0"/>
              <w:rPr>
                <w:b/>
              </w:rPr>
            </w:pPr>
            <w:r w:rsidRPr="00F32966">
              <w:rPr>
                <w:b/>
              </w:rPr>
              <w:t xml:space="preserve">Cena významné služby, kterou dodavatel poskytl** za posledních </w:t>
            </w:r>
            <w:r>
              <w:rPr>
                <w:b/>
              </w:rPr>
              <w:t>10</w:t>
            </w:r>
            <w:r w:rsidRPr="00F32966">
              <w:rPr>
                <w:b/>
              </w:rPr>
              <w:t xml:space="preserve"> let v Kč*** bez DPH</w:t>
            </w:r>
          </w:p>
          <w:p w14:paraId="42BB9867" w14:textId="3F13CC4F" w:rsidR="00F32966" w:rsidRPr="00AD792A" w:rsidRDefault="00F32966" w:rsidP="00985764">
            <w:pPr>
              <w:tabs>
                <w:tab w:val="left" w:pos="6663"/>
              </w:tabs>
              <w:jc w:val="both"/>
              <w:cnfStyle w:val="100000000000" w:firstRow="1" w:lastRow="0" w:firstColumn="0" w:lastColumn="0" w:oddVBand="0" w:evenVBand="0" w:oddHBand="0" w:evenHBand="0" w:firstRowFirstColumn="0" w:firstRowLastColumn="0" w:lastRowFirstColumn="0" w:lastRowLastColumn="0"/>
              <w:rPr>
                <w:b/>
              </w:rPr>
            </w:pPr>
          </w:p>
        </w:tc>
      </w:tr>
      <w:tr w:rsidR="0020590D" w:rsidRPr="00454716" w14:paraId="660CF15F" w14:textId="31D2786B" w:rsidTr="0020590D">
        <w:tc>
          <w:tcPr>
            <w:cnfStyle w:val="001000000000" w:firstRow="0" w:lastRow="0" w:firstColumn="1" w:lastColumn="0" w:oddVBand="0" w:evenVBand="0" w:oddHBand="0" w:evenHBand="0" w:firstRowFirstColumn="0" w:firstRowLastColumn="0" w:lastRowFirstColumn="0" w:lastRowLastColumn="0"/>
            <w:tcW w:w="1276" w:type="dxa"/>
          </w:tcPr>
          <w:p w14:paraId="08990FB3" w14:textId="77777777" w:rsidR="0020590D" w:rsidRPr="00454716" w:rsidRDefault="0020590D" w:rsidP="0020590D">
            <w:pPr>
              <w:tabs>
                <w:tab w:val="left" w:pos="6663"/>
              </w:tabs>
              <w:jc w:val="both"/>
              <w:rPr>
                <w:sz w:val="16"/>
                <w:szCs w:val="16"/>
                <w:highlight w:val="yellow"/>
              </w:rPr>
            </w:pPr>
            <w:r w:rsidRPr="00454716">
              <w:rPr>
                <w:sz w:val="16"/>
                <w:szCs w:val="16"/>
                <w:highlight w:val="yellow"/>
              </w:rPr>
              <w:t>[DOPLNÍ DODAVATEL]</w:t>
            </w:r>
          </w:p>
        </w:tc>
        <w:tc>
          <w:tcPr>
            <w:tcW w:w="1291" w:type="dxa"/>
          </w:tcPr>
          <w:p w14:paraId="72FBE9EA" w14:textId="77777777"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52" w:type="dxa"/>
          </w:tcPr>
          <w:p w14:paraId="4549B66F" w14:textId="77777777"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53" w:type="dxa"/>
          </w:tcPr>
          <w:p w14:paraId="37E8A70D" w14:textId="77777777"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99" w:type="dxa"/>
          </w:tcPr>
          <w:p w14:paraId="735D78AF" w14:textId="77777777"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26261E8" w14:textId="081A33BB"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0590D" w:rsidRPr="00454716" w14:paraId="4C7E3E30" w14:textId="4352F499" w:rsidTr="0020590D">
        <w:tc>
          <w:tcPr>
            <w:cnfStyle w:val="001000000000" w:firstRow="0" w:lastRow="0" w:firstColumn="1" w:lastColumn="0" w:oddVBand="0" w:evenVBand="0" w:oddHBand="0" w:evenHBand="0" w:firstRowFirstColumn="0" w:firstRowLastColumn="0" w:lastRowFirstColumn="0" w:lastRowLastColumn="0"/>
            <w:tcW w:w="1276" w:type="dxa"/>
          </w:tcPr>
          <w:p w14:paraId="1994A454" w14:textId="77777777" w:rsidR="0020590D" w:rsidRPr="00454716" w:rsidRDefault="0020590D" w:rsidP="0020590D">
            <w:pPr>
              <w:tabs>
                <w:tab w:val="left" w:pos="6663"/>
              </w:tabs>
              <w:jc w:val="both"/>
              <w:rPr>
                <w:sz w:val="16"/>
                <w:szCs w:val="16"/>
                <w:highlight w:val="yellow"/>
              </w:rPr>
            </w:pPr>
            <w:r w:rsidRPr="00454716">
              <w:rPr>
                <w:sz w:val="16"/>
                <w:szCs w:val="16"/>
                <w:highlight w:val="yellow"/>
              </w:rPr>
              <w:t>[DOPLNÍ DODAVATEL]</w:t>
            </w:r>
          </w:p>
        </w:tc>
        <w:tc>
          <w:tcPr>
            <w:tcW w:w="1291" w:type="dxa"/>
          </w:tcPr>
          <w:p w14:paraId="7670E3AF" w14:textId="77777777"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52" w:type="dxa"/>
          </w:tcPr>
          <w:p w14:paraId="63DBA11D" w14:textId="77777777"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53" w:type="dxa"/>
          </w:tcPr>
          <w:p w14:paraId="7BC0CF24" w14:textId="77777777"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99" w:type="dxa"/>
          </w:tcPr>
          <w:p w14:paraId="2ED790B7" w14:textId="77777777"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07E5A09" w14:textId="703F3851"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0590D" w:rsidRPr="00454716" w14:paraId="6734DF9D" w14:textId="6A50FDE8" w:rsidTr="0020590D">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2224A44F" w14:textId="77777777" w:rsidR="0020590D" w:rsidRPr="00454716" w:rsidRDefault="0020590D" w:rsidP="0020590D">
            <w:pPr>
              <w:tabs>
                <w:tab w:val="left" w:pos="6663"/>
              </w:tabs>
              <w:jc w:val="both"/>
              <w:rPr>
                <w:sz w:val="16"/>
                <w:szCs w:val="16"/>
                <w:highlight w:val="yellow"/>
              </w:rPr>
            </w:pPr>
            <w:r w:rsidRPr="00454716">
              <w:rPr>
                <w:sz w:val="16"/>
                <w:szCs w:val="16"/>
                <w:highlight w:val="yellow"/>
              </w:rPr>
              <w:t>[DOPLNÍ DODAVATEL]</w:t>
            </w:r>
          </w:p>
        </w:tc>
        <w:tc>
          <w:tcPr>
            <w:tcW w:w="1291" w:type="dxa"/>
            <w:tcBorders>
              <w:bottom w:val="single" w:sz="2" w:space="0" w:color="auto"/>
            </w:tcBorders>
          </w:tcPr>
          <w:p w14:paraId="72C0419D" w14:textId="77777777"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52" w:type="dxa"/>
            <w:tcBorders>
              <w:bottom w:val="single" w:sz="2" w:space="0" w:color="auto"/>
            </w:tcBorders>
          </w:tcPr>
          <w:p w14:paraId="54A218D9" w14:textId="77777777"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53" w:type="dxa"/>
            <w:tcBorders>
              <w:bottom w:val="single" w:sz="2" w:space="0" w:color="auto"/>
            </w:tcBorders>
          </w:tcPr>
          <w:p w14:paraId="69A01D90" w14:textId="77777777"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99" w:type="dxa"/>
            <w:tcBorders>
              <w:bottom w:val="single" w:sz="2" w:space="0" w:color="auto"/>
            </w:tcBorders>
          </w:tcPr>
          <w:p w14:paraId="3E9B0A42" w14:textId="77777777"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029AA0A" w14:textId="44605BC9"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0590D" w:rsidRPr="00454716" w14:paraId="32A786B0" w14:textId="196D05AC" w:rsidTr="0020590D">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2736B11" w14:textId="77777777" w:rsidR="0020590D" w:rsidRPr="00454716" w:rsidRDefault="0020590D" w:rsidP="0020590D">
            <w:pPr>
              <w:tabs>
                <w:tab w:val="left" w:pos="6663"/>
              </w:tabs>
              <w:jc w:val="both"/>
              <w:rPr>
                <w:sz w:val="16"/>
                <w:szCs w:val="16"/>
                <w:highlight w:val="yellow"/>
              </w:rPr>
            </w:pPr>
            <w:r w:rsidRPr="00454716">
              <w:rPr>
                <w:sz w:val="16"/>
                <w:szCs w:val="16"/>
                <w:highlight w:val="yellow"/>
              </w:rPr>
              <w:t>[DOPLNÍ DODAVATEL]</w:t>
            </w:r>
          </w:p>
        </w:tc>
        <w:tc>
          <w:tcPr>
            <w:tcW w:w="1291" w:type="dxa"/>
            <w:tcBorders>
              <w:bottom w:val="single" w:sz="2" w:space="0" w:color="auto"/>
            </w:tcBorders>
          </w:tcPr>
          <w:p w14:paraId="50DF4DA2" w14:textId="77777777"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52" w:type="dxa"/>
            <w:tcBorders>
              <w:bottom w:val="single" w:sz="2" w:space="0" w:color="auto"/>
            </w:tcBorders>
          </w:tcPr>
          <w:p w14:paraId="21B20D68" w14:textId="77777777"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53" w:type="dxa"/>
            <w:tcBorders>
              <w:bottom w:val="single" w:sz="2" w:space="0" w:color="auto"/>
            </w:tcBorders>
          </w:tcPr>
          <w:p w14:paraId="46B9022F" w14:textId="77777777"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99" w:type="dxa"/>
            <w:tcBorders>
              <w:bottom w:val="single" w:sz="2" w:space="0" w:color="auto"/>
            </w:tcBorders>
          </w:tcPr>
          <w:p w14:paraId="42958FC7" w14:textId="77777777"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67F4844" w14:textId="3FADF846"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0590D" w:rsidRPr="00454716" w14:paraId="54BB450E" w14:textId="5C0415B2" w:rsidTr="0020590D">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5FE6DD49" w14:textId="77777777" w:rsidR="0020590D" w:rsidRPr="00454716" w:rsidRDefault="0020590D" w:rsidP="0020590D">
            <w:pPr>
              <w:tabs>
                <w:tab w:val="left" w:pos="6663"/>
              </w:tabs>
              <w:jc w:val="both"/>
              <w:rPr>
                <w:sz w:val="16"/>
                <w:szCs w:val="16"/>
                <w:highlight w:val="yellow"/>
              </w:rPr>
            </w:pPr>
            <w:r w:rsidRPr="00454716">
              <w:rPr>
                <w:sz w:val="16"/>
                <w:szCs w:val="16"/>
                <w:highlight w:val="yellow"/>
              </w:rPr>
              <w:t>[DOPLNÍ DODAVATEL]</w:t>
            </w:r>
          </w:p>
        </w:tc>
        <w:tc>
          <w:tcPr>
            <w:tcW w:w="1291" w:type="dxa"/>
            <w:tcBorders>
              <w:bottom w:val="single" w:sz="2" w:space="0" w:color="auto"/>
            </w:tcBorders>
          </w:tcPr>
          <w:p w14:paraId="36C42112" w14:textId="77777777" w:rsidR="0020590D" w:rsidRPr="00454716"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52" w:type="dxa"/>
            <w:tcBorders>
              <w:bottom w:val="single" w:sz="2" w:space="0" w:color="auto"/>
            </w:tcBorders>
          </w:tcPr>
          <w:p w14:paraId="1D358A6E" w14:textId="77777777" w:rsidR="0020590D" w:rsidRPr="00AD792A"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53" w:type="dxa"/>
            <w:tcBorders>
              <w:bottom w:val="single" w:sz="2" w:space="0" w:color="auto"/>
            </w:tcBorders>
          </w:tcPr>
          <w:p w14:paraId="2A0C5E1A" w14:textId="77777777" w:rsidR="0020590D" w:rsidRPr="00AD792A"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99" w:type="dxa"/>
            <w:tcBorders>
              <w:bottom w:val="single" w:sz="2" w:space="0" w:color="auto"/>
            </w:tcBorders>
          </w:tcPr>
          <w:p w14:paraId="3782D181" w14:textId="77777777" w:rsidR="0020590D" w:rsidRPr="00AD792A"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3C121F6" w14:textId="101A6F7F" w:rsidR="0020590D" w:rsidRPr="00AD792A" w:rsidRDefault="0020590D" w:rsidP="0020590D">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0590D" w:rsidRPr="00454716" w14:paraId="1EFC6438" w14:textId="43409B1B" w:rsidTr="0020590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2F55087F" w14:textId="77777777" w:rsidR="0020590D" w:rsidRPr="00454716" w:rsidRDefault="0020590D" w:rsidP="0020590D">
            <w:pPr>
              <w:tabs>
                <w:tab w:val="left" w:pos="6663"/>
              </w:tabs>
              <w:jc w:val="both"/>
              <w:rPr>
                <w:b w:val="0"/>
                <w:sz w:val="16"/>
                <w:szCs w:val="16"/>
                <w:highlight w:val="yellow"/>
              </w:rPr>
            </w:pPr>
            <w:r w:rsidRPr="00454716">
              <w:rPr>
                <w:b w:val="0"/>
                <w:sz w:val="16"/>
                <w:szCs w:val="16"/>
                <w:highlight w:val="yellow"/>
              </w:rPr>
              <w:t>[DOPLNÍ DODAVATEL]</w:t>
            </w:r>
          </w:p>
        </w:tc>
        <w:tc>
          <w:tcPr>
            <w:tcW w:w="1291" w:type="dxa"/>
            <w:tcBorders>
              <w:top w:val="single" w:sz="2" w:space="0" w:color="auto"/>
            </w:tcBorders>
            <w:shd w:val="clear" w:color="auto" w:fill="auto"/>
          </w:tcPr>
          <w:p w14:paraId="6C33C4E1" w14:textId="77777777" w:rsidR="0020590D" w:rsidRPr="00454716" w:rsidRDefault="0020590D" w:rsidP="0020590D">
            <w:pPr>
              <w:tabs>
                <w:tab w:val="left" w:pos="6663"/>
              </w:tabs>
              <w:jc w:val="both"/>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752" w:type="dxa"/>
            <w:tcBorders>
              <w:top w:val="single" w:sz="2" w:space="0" w:color="auto"/>
            </w:tcBorders>
            <w:shd w:val="clear" w:color="auto" w:fill="auto"/>
          </w:tcPr>
          <w:p w14:paraId="1914D64A" w14:textId="77777777" w:rsidR="0020590D" w:rsidRPr="00AD792A" w:rsidRDefault="0020590D" w:rsidP="0020590D">
            <w:pPr>
              <w:tabs>
                <w:tab w:val="left" w:pos="6663"/>
              </w:tabs>
              <w:jc w:val="both"/>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53" w:type="dxa"/>
            <w:tcBorders>
              <w:top w:val="single" w:sz="2" w:space="0" w:color="auto"/>
            </w:tcBorders>
            <w:shd w:val="clear" w:color="auto" w:fill="auto"/>
          </w:tcPr>
          <w:p w14:paraId="4F6D93BF" w14:textId="77777777" w:rsidR="0020590D" w:rsidRPr="00AD792A" w:rsidRDefault="0020590D" w:rsidP="0020590D">
            <w:pPr>
              <w:tabs>
                <w:tab w:val="left" w:pos="6663"/>
              </w:tabs>
              <w:jc w:val="both"/>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99" w:type="dxa"/>
            <w:tcBorders>
              <w:top w:val="single" w:sz="2" w:space="0" w:color="auto"/>
            </w:tcBorders>
            <w:shd w:val="clear" w:color="auto" w:fill="auto"/>
          </w:tcPr>
          <w:p w14:paraId="39C9EF70" w14:textId="77777777" w:rsidR="0020590D" w:rsidRPr="00AD792A" w:rsidRDefault="0020590D" w:rsidP="0020590D">
            <w:pPr>
              <w:tabs>
                <w:tab w:val="left" w:pos="6663"/>
              </w:tabs>
              <w:jc w:val="both"/>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tcPr>
          <w:p w14:paraId="208B3241" w14:textId="61341B59" w:rsidR="0020590D" w:rsidRPr="00AD792A" w:rsidRDefault="0020590D" w:rsidP="0020590D">
            <w:pPr>
              <w:tabs>
                <w:tab w:val="left" w:pos="6663"/>
              </w:tabs>
              <w:jc w:val="both"/>
              <w:cnfStyle w:val="010000000000" w:firstRow="0" w:lastRow="1" w:firstColumn="0" w:lastColumn="0" w:oddVBand="0" w:evenVBand="0" w:oddHBand="0" w:evenHBand="0" w:firstRowFirstColumn="0" w:firstRowLastColumn="0" w:lastRowFirstColumn="0" w:lastRowLastColumn="0"/>
              <w:rPr>
                <w:sz w:val="16"/>
                <w:szCs w:val="16"/>
                <w:highlight w:val="yellow"/>
              </w:rPr>
            </w:pPr>
            <w:r w:rsidRPr="00AD792A">
              <w:rPr>
                <w:b w:val="0"/>
                <w:sz w:val="16"/>
                <w:szCs w:val="16"/>
                <w:highlight w:val="yellow"/>
              </w:rPr>
              <w:t>[DOPLNÍ DODAVATEL]</w:t>
            </w:r>
          </w:p>
        </w:tc>
      </w:tr>
    </w:tbl>
    <w:p w14:paraId="539D85E5" w14:textId="77777777" w:rsidR="002D5F95" w:rsidRDefault="002D5F95" w:rsidP="003E3915">
      <w:pPr>
        <w:pStyle w:val="Textbezslovn"/>
        <w:tabs>
          <w:tab w:val="left" w:pos="6663"/>
        </w:tabs>
        <w:ind w:left="0"/>
      </w:pPr>
    </w:p>
    <w:p w14:paraId="5D267BF4" w14:textId="77777777" w:rsidR="0035531B" w:rsidRDefault="0035531B" w:rsidP="00D11A31">
      <w:pPr>
        <w:pStyle w:val="Textbezslovn"/>
        <w:tabs>
          <w:tab w:val="left" w:pos="6663"/>
        </w:tabs>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C8791F">
      <w:pPr>
        <w:pStyle w:val="Textbezslovn"/>
        <w:tabs>
          <w:tab w:val="left" w:pos="1560"/>
          <w:tab w:val="left" w:pos="6663"/>
        </w:tabs>
        <w:spacing w:after="0"/>
        <w:ind w:left="567"/>
      </w:pPr>
      <w:r w:rsidRPr="00AD792A">
        <w:rPr>
          <w:b/>
        </w:rPr>
        <w:t xml:space="preserve">D - </w:t>
      </w:r>
      <w:r w:rsidR="00AD792A" w:rsidRPr="00AD792A">
        <w:rPr>
          <w:b/>
        </w:rPr>
        <w:tab/>
      </w:r>
      <w:r>
        <w:t>pokud předmět zakázky realizoval jako dodavatel samostatně, nebo</w:t>
      </w:r>
    </w:p>
    <w:p w14:paraId="44757F06" w14:textId="77777777" w:rsidR="001D0A01" w:rsidRDefault="0035531B" w:rsidP="00C8791F">
      <w:pPr>
        <w:pStyle w:val="Textbezslovn"/>
        <w:tabs>
          <w:tab w:val="left" w:pos="1560"/>
          <w:tab w:val="left" w:pos="6663"/>
        </w:tabs>
        <w:spacing w:after="0"/>
        <w:ind w:left="567"/>
      </w:pPr>
      <w:r w:rsidRPr="00AD792A">
        <w:rPr>
          <w:b/>
        </w:rPr>
        <w:t xml:space="preserve">SPOL - </w:t>
      </w:r>
      <w:r w:rsidR="00AD792A" w:rsidRPr="00AD792A">
        <w:rPr>
          <w:b/>
        </w:rPr>
        <w:tab/>
      </w:r>
      <w:r>
        <w:t xml:space="preserve">pokud předmět zakázky realizoval jako společník společnosti nebo účastník </w:t>
      </w:r>
      <w:r w:rsidR="001D0A01">
        <w:t xml:space="preserve">    </w:t>
      </w:r>
    </w:p>
    <w:p w14:paraId="264F6D44" w14:textId="2357B087" w:rsidR="0035531B" w:rsidRDefault="001D0A01" w:rsidP="00C8791F">
      <w:pPr>
        <w:pStyle w:val="Textbezslovn"/>
        <w:tabs>
          <w:tab w:val="left" w:pos="1560"/>
          <w:tab w:val="left" w:pos="6663"/>
        </w:tabs>
        <w:spacing w:after="0"/>
        <w:ind w:left="567"/>
      </w:pPr>
      <w:r>
        <w:t xml:space="preserve">                </w:t>
      </w:r>
      <w:r w:rsidR="0035531B">
        <w:t>sdružení či seskupení více dodavatelů, nebo</w:t>
      </w:r>
    </w:p>
    <w:p w14:paraId="501F978E" w14:textId="77777777" w:rsidR="0035531B" w:rsidRDefault="0035531B" w:rsidP="00C8791F">
      <w:pPr>
        <w:pStyle w:val="Textbezslovn"/>
        <w:tabs>
          <w:tab w:val="left" w:pos="1560"/>
          <w:tab w:val="left" w:pos="6663"/>
        </w:tabs>
        <w:ind w:left="567"/>
      </w:pPr>
      <w:r w:rsidRPr="00AD792A">
        <w:rPr>
          <w:b/>
        </w:rPr>
        <w:t xml:space="preserve">P - </w:t>
      </w:r>
      <w:r w:rsidR="00AD792A" w:rsidRPr="00AD792A">
        <w:rPr>
          <w:b/>
        </w:rPr>
        <w:tab/>
      </w:r>
      <w:r>
        <w:t>pokud byl poddodavatelem jiného dodavatele.</w:t>
      </w:r>
    </w:p>
    <w:p w14:paraId="6705F1DC" w14:textId="77777777" w:rsidR="0035531B" w:rsidRPr="00B65A11" w:rsidRDefault="0035531B" w:rsidP="001D0A01">
      <w:pPr>
        <w:pStyle w:val="Textbezslovn"/>
        <w:tabs>
          <w:tab w:val="left" w:pos="6663"/>
        </w:tabs>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w:t>
      </w:r>
      <w:r w:rsidRPr="00B65A11">
        <w:t xml:space="preserve">ních zakázek i takové </w:t>
      </w:r>
      <w:r w:rsidR="002D5F95" w:rsidRPr="00B65A11">
        <w:t>významné služby</w:t>
      </w:r>
      <w:r w:rsidRPr="00B65A11">
        <w:t>, které poskytl:</w:t>
      </w:r>
    </w:p>
    <w:p w14:paraId="6A1C6581" w14:textId="77777777" w:rsidR="0035531B" w:rsidRPr="00B65A11" w:rsidRDefault="0035531B" w:rsidP="003C2008">
      <w:pPr>
        <w:pStyle w:val="Odstavec1-1a"/>
        <w:numPr>
          <w:ilvl w:val="0"/>
          <w:numId w:val="14"/>
        </w:numPr>
        <w:tabs>
          <w:tab w:val="left" w:pos="6663"/>
        </w:tabs>
        <w:spacing w:after="0"/>
        <w:ind w:left="1134" w:hanging="426"/>
      </w:pPr>
      <w:r w:rsidRPr="00B65A11">
        <w:t>společně</w:t>
      </w:r>
      <w:r w:rsidR="00845C50" w:rsidRPr="00B65A11">
        <w:t xml:space="preserve"> s </w:t>
      </w:r>
      <w:r w:rsidRPr="00B65A11">
        <w:t>jinými dodavateli,</w:t>
      </w:r>
      <w:r w:rsidR="00845C50" w:rsidRPr="00B65A11">
        <w:t xml:space="preserve"> a </w:t>
      </w:r>
      <w:r w:rsidRPr="00B65A11">
        <w:t>to</w:t>
      </w:r>
      <w:r w:rsidR="00092CC9" w:rsidRPr="00B65A11">
        <w:t xml:space="preserve"> v </w:t>
      </w:r>
      <w:r w:rsidRPr="00B65A11">
        <w:t>rozsahu,</w:t>
      </w:r>
      <w:r w:rsidR="00092CC9" w:rsidRPr="00B65A11">
        <w:t xml:space="preserve"> v </w:t>
      </w:r>
      <w:r w:rsidRPr="00B65A11">
        <w:t>jakém se na plnění zakázky podílel, nebo</w:t>
      </w:r>
    </w:p>
    <w:p w14:paraId="64CC1406" w14:textId="77777777" w:rsidR="002036F6" w:rsidRPr="00B65A11" w:rsidRDefault="0035531B" w:rsidP="003C2008">
      <w:pPr>
        <w:pStyle w:val="Odstavec1-1a"/>
        <w:numPr>
          <w:ilvl w:val="0"/>
          <w:numId w:val="14"/>
        </w:numPr>
        <w:tabs>
          <w:tab w:val="left" w:pos="6663"/>
        </w:tabs>
        <w:spacing w:after="0"/>
        <w:ind w:left="1134" w:hanging="426"/>
      </w:pPr>
      <w:r w:rsidRPr="00B65A11">
        <w:t>jako poddodavatel,</w:t>
      </w:r>
      <w:r w:rsidR="00845C50" w:rsidRPr="00B65A11">
        <w:t xml:space="preserve"> a </w:t>
      </w:r>
      <w:r w:rsidRPr="00B65A11">
        <w:t>to</w:t>
      </w:r>
      <w:r w:rsidR="00092CC9" w:rsidRPr="00B65A11">
        <w:t xml:space="preserve"> v </w:t>
      </w:r>
      <w:r w:rsidRPr="00B65A11">
        <w:t>rozsahu,</w:t>
      </w:r>
      <w:r w:rsidR="00092CC9" w:rsidRPr="00B65A11">
        <w:t xml:space="preserve"> v </w:t>
      </w:r>
      <w:r w:rsidRPr="00B65A11">
        <w:t>jakém se na plnění zakázky podíle</w:t>
      </w:r>
      <w:r w:rsidR="002036F6" w:rsidRPr="00B65A11">
        <w:t>l</w:t>
      </w:r>
      <w:r w:rsidRPr="00B65A11">
        <w:t>.</w:t>
      </w:r>
    </w:p>
    <w:p w14:paraId="5E6EE4DF" w14:textId="4B4302B7" w:rsidR="0035531B" w:rsidRPr="00B65A11" w:rsidRDefault="0035531B" w:rsidP="00C8791F">
      <w:pPr>
        <w:pStyle w:val="Odstavec1-1a"/>
        <w:tabs>
          <w:tab w:val="left" w:pos="6663"/>
        </w:tabs>
        <w:spacing w:after="0"/>
      </w:pPr>
      <w:r w:rsidRPr="00B65A11">
        <w:t xml:space="preserve"> </w:t>
      </w:r>
    </w:p>
    <w:p w14:paraId="7141F2D3" w14:textId="2826A78D" w:rsidR="00D93863" w:rsidRDefault="001A0720" w:rsidP="001D0A01">
      <w:pPr>
        <w:pStyle w:val="Textbezslovn"/>
        <w:tabs>
          <w:tab w:val="left" w:pos="6663"/>
        </w:tabs>
        <w:ind w:left="0"/>
      </w:pPr>
      <w:r w:rsidRPr="001A0720">
        <w:t>*** V případě zakázek plněných v zahraničí nebo v cizí měně dodavatel uvede ekvivalent ceny v Kč. Pro přepočet z cizí měny na CZK použije průměrný měsíční kurz devizového trhu příslušné měny k CZK stanovený a zveřejněný ČNB za měsíc, ve kterém bylo plnění referenční zakázky dokončeno.</w:t>
      </w:r>
    </w:p>
    <w:p w14:paraId="5F4F2523" w14:textId="125783A2" w:rsidR="0035531B" w:rsidRDefault="0035531B" w:rsidP="00D11A31">
      <w:pPr>
        <w:pStyle w:val="Textbezslovn"/>
        <w:tabs>
          <w:tab w:val="left" w:pos="6663"/>
        </w:tabs>
        <w:ind w:left="0"/>
      </w:pPr>
    </w:p>
    <w:p w14:paraId="7A509FA8" w14:textId="77777777" w:rsidR="0035531B" w:rsidRDefault="0035531B" w:rsidP="00C8791F">
      <w:pPr>
        <w:pStyle w:val="Textbezslovn"/>
        <w:tabs>
          <w:tab w:val="left" w:pos="6663"/>
        </w:tabs>
        <w:ind w:left="0"/>
      </w:pPr>
    </w:p>
    <w:p w14:paraId="0209D81C" w14:textId="77777777" w:rsidR="0035531B" w:rsidRDefault="0035531B" w:rsidP="00C8791F">
      <w:pPr>
        <w:pStyle w:val="Textbezslovn"/>
        <w:tabs>
          <w:tab w:val="left" w:pos="6663"/>
        </w:tabs>
        <w:ind w:left="0"/>
      </w:pPr>
    </w:p>
    <w:p w14:paraId="4EB46930" w14:textId="77777777" w:rsidR="00EE3C5F" w:rsidRDefault="00EE3C5F" w:rsidP="00C8791F">
      <w:pPr>
        <w:tabs>
          <w:tab w:val="left" w:pos="6663"/>
        </w:tabs>
        <w:jc w:val="both"/>
      </w:pPr>
      <w:r>
        <w:br w:type="page"/>
      </w:r>
    </w:p>
    <w:p w14:paraId="7A34270F" w14:textId="77777777" w:rsidR="0035531B" w:rsidRDefault="0035531B" w:rsidP="00C8791F">
      <w:pPr>
        <w:pStyle w:val="Nadpisbezsl1-1"/>
        <w:tabs>
          <w:tab w:val="left" w:pos="6663"/>
        </w:tabs>
        <w:jc w:val="both"/>
      </w:pPr>
      <w:r>
        <w:lastRenderedPageBreak/>
        <w:t>Příloha č. 5</w:t>
      </w:r>
    </w:p>
    <w:p w14:paraId="3DCB6C60" w14:textId="77777777" w:rsidR="0035531B" w:rsidRPr="00EE3C5F" w:rsidRDefault="0035531B" w:rsidP="003E3915">
      <w:pPr>
        <w:pStyle w:val="Nadpisbezsl1-2"/>
        <w:tabs>
          <w:tab w:val="left" w:pos="6663"/>
        </w:tabs>
      </w:pPr>
      <w:r w:rsidRPr="00EE3C5F">
        <w:t>Seznam odborného personálu dodavatele</w:t>
      </w:r>
    </w:p>
    <w:p w14:paraId="463AD839" w14:textId="639EED0A" w:rsidR="00631EAA" w:rsidRDefault="00631EAA" w:rsidP="003E3915">
      <w:pPr>
        <w:pStyle w:val="Textbezslovn"/>
        <w:tabs>
          <w:tab w:val="left" w:pos="6663"/>
        </w:tabs>
        <w:ind w:left="0"/>
      </w:pPr>
      <w:r w:rsidRPr="00631EAA">
        <w:t>V tomto seznamu dodavatel uvádí osoby za účelem prokázání kvalifikace</w:t>
      </w:r>
      <w:r w:rsidR="00AC5D68">
        <w:t xml:space="preserve"> a dále osoby nad rámec </w:t>
      </w:r>
      <w:r w:rsidR="00AC5D68" w:rsidRPr="00AC5D68">
        <w:t>počtu požadovaného za účelem prokázání splnění kvalifikace</w:t>
      </w:r>
      <w:r w:rsidR="00AC5D68">
        <w:t xml:space="preserve">, pokud </w:t>
      </w:r>
      <w:r w:rsidR="001C7D5A">
        <w:t xml:space="preserve">je v nabídce dokládá </w:t>
      </w:r>
      <w:r w:rsidR="00AC5D68">
        <w:t>pro hodnocení.</w:t>
      </w:r>
    </w:p>
    <w:tbl>
      <w:tblPr>
        <w:tblStyle w:val="Mkatabulky"/>
        <w:tblW w:w="8364" w:type="dxa"/>
        <w:tblLayout w:type="fixed"/>
        <w:tblLook w:val="04E0" w:firstRow="1" w:lastRow="1" w:firstColumn="1" w:lastColumn="0" w:noHBand="0" w:noVBand="1"/>
      </w:tblPr>
      <w:tblGrid>
        <w:gridCol w:w="3119"/>
        <w:gridCol w:w="3260"/>
        <w:gridCol w:w="1985"/>
      </w:tblGrid>
      <w:tr w:rsidR="00C459CC" w:rsidRPr="00EE3C5F" w14:paraId="6A6021EF" w14:textId="6622F481" w:rsidTr="00AD6F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9" w:type="dxa"/>
          </w:tcPr>
          <w:p w14:paraId="0A8C6DE8" w14:textId="77777777" w:rsidR="00C459CC" w:rsidRDefault="00C459CC" w:rsidP="00AD6F94">
            <w:pPr>
              <w:tabs>
                <w:tab w:val="left" w:pos="6663"/>
              </w:tabs>
              <w:rPr>
                <w:b/>
                <w:sz w:val="16"/>
                <w:szCs w:val="16"/>
              </w:rPr>
            </w:pPr>
            <w:r w:rsidRPr="00EE3C5F">
              <w:rPr>
                <w:b/>
                <w:sz w:val="16"/>
                <w:szCs w:val="16"/>
              </w:rPr>
              <w:t>Funkce</w:t>
            </w:r>
          </w:p>
          <w:p w14:paraId="5ABB8BEE" w14:textId="5CAD8290" w:rsidR="00C459CC" w:rsidRPr="00EE3C5F" w:rsidRDefault="00C459CC" w:rsidP="00AD6F94">
            <w:pPr>
              <w:tabs>
                <w:tab w:val="left" w:pos="6663"/>
              </w:tabs>
              <w:rPr>
                <w:b/>
                <w:sz w:val="16"/>
                <w:szCs w:val="16"/>
              </w:rPr>
            </w:pPr>
            <w:r>
              <w:rPr>
                <w:b/>
                <w:sz w:val="16"/>
                <w:szCs w:val="16"/>
              </w:rPr>
              <w:t>J</w:t>
            </w:r>
            <w:r w:rsidRPr="00EE3C5F">
              <w:rPr>
                <w:b/>
                <w:sz w:val="16"/>
                <w:szCs w:val="16"/>
              </w:rPr>
              <w:t xml:space="preserve">méno </w:t>
            </w:r>
            <w:r>
              <w:rPr>
                <w:b/>
                <w:sz w:val="16"/>
                <w:szCs w:val="16"/>
              </w:rPr>
              <w:t>a příjmení</w:t>
            </w:r>
          </w:p>
        </w:tc>
        <w:tc>
          <w:tcPr>
            <w:tcW w:w="3260" w:type="dxa"/>
          </w:tcPr>
          <w:p w14:paraId="288DFE43" w14:textId="77777777" w:rsidR="00C459CC" w:rsidRPr="00EE3C5F" w:rsidRDefault="00C459CC" w:rsidP="00AD6F94">
            <w:pPr>
              <w:tabs>
                <w:tab w:val="left" w:pos="6663"/>
              </w:tabs>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c>
          <w:tcPr>
            <w:tcW w:w="1985" w:type="dxa"/>
          </w:tcPr>
          <w:p w14:paraId="56458D84" w14:textId="77777777" w:rsidR="00AD6F94" w:rsidRDefault="00C459CC" w:rsidP="00AD6F94">
            <w:pPr>
              <w:tabs>
                <w:tab w:val="left" w:pos="6663"/>
              </w:tabs>
              <w:cnfStyle w:val="100000000000" w:firstRow="1" w:lastRow="0" w:firstColumn="0" w:lastColumn="0" w:oddVBand="0" w:evenVBand="0" w:oddHBand="0" w:evenHBand="0" w:firstRowFirstColumn="0" w:firstRowLastColumn="0" w:lastRowFirstColumn="0" w:lastRowLastColumn="0"/>
              <w:rPr>
                <w:b/>
                <w:sz w:val="16"/>
                <w:szCs w:val="16"/>
              </w:rPr>
            </w:pPr>
            <w:r>
              <w:rPr>
                <w:b/>
                <w:sz w:val="16"/>
                <w:szCs w:val="16"/>
              </w:rPr>
              <w:t xml:space="preserve">Osoba je v nabídce </w:t>
            </w:r>
            <w:r w:rsidR="00E84F74">
              <w:rPr>
                <w:b/>
                <w:sz w:val="16"/>
                <w:szCs w:val="16"/>
              </w:rPr>
              <w:t>doložena</w:t>
            </w:r>
            <w:r>
              <w:rPr>
                <w:b/>
                <w:sz w:val="16"/>
                <w:szCs w:val="16"/>
              </w:rPr>
              <w:t xml:space="preserve"> pro hodnocení </w:t>
            </w:r>
            <w:r w:rsidR="007C26A2">
              <w:rPr>
                <w:b/>
                <w:sz w:val="16"/>
                <w:szCs w:val="16"/>
              </w:rPr>
              <w:t xml:space="preserve">dle čl. 16.3 </w:t>
            </w:r>
            <w:r w:rsidR="00AD6F94">
              <w:rPr>
                <w:b/>
                <w:sz w:val="16"/>
                <w:szCs w:val="16"/>
              </w:rPr>
              <w:t>Pokynů pro dodavatele</w:t>
            </w:r>
          </w:p>
          <w:p w14:paraId="660AE788" w14:textId="0EB87AA4" w:rsidR="00C459CC" w:rsidRPr="00EE3C5F" w:rsidRDefault="00C459CC" w:rsidP="00AD6F94">
            <w:pPr>
              <w:tabs>
                <w:tab w:val="left" w:pos="6663"/>
              </w:tabs>
              <w:cnfStyle w:val="100000000000" w:firstRow="1" w:lastRow="0" w:firstColumn="0" w:lastColumn="0" w:oddVBand="0" w:evenVBand="0" w:oddHBand="0" w:evenHBand="0" w:firstRowFirstColumn="0" w:firstRowLastColumn="0" w:lastRowFirstColumn="0" w:lastRowLastColumn="0"/>
              <w:rPr>
                <w:b/>
                <w:sz w:val="16"/>
                <w:szCs w:val="16"/>
              </w:rPr>
            </w:pPr>
            <w:r>
              <w:rPr>
                <w:b/>
                <w:sz w:val="16"/>
                <w:szCs w:val="16"/>
              </w:rPr>
              <w:t>(ANO/NE)</w:t>
            </w:r>
          </w:p>
        </w:tc>
      </w:tr>
      <w:tr w:rsidR="000F7552" w:rsidRPr="00454716" w14:paraId="6077F5BF" w14:textId="4B61311C" w:rsidTr="00AD6F94">
        <w:tc>
          <w:tcPr>
            <w:cnfStyle w:val="001000000000" w:firstRow="0" w:lastRow="0" w:firstColumn="1" w:lastColumn="0" w:oddVBand="0" w:evenVBand="0" w:oddHBand="0" w:evenHBand="0" w:firstRowFirstColumn="0" w:firstRowLastColumn="0" w:lastRowFirstColumn="0" w:lastRowLastColumn="0"/>
            <w:tcW w:w="3119" w:type="dxa"/>
          </w:tcPr>
          <w:p w14:paraId="29FF4C4B" w14:textId="62F895D6" w:rsidR="002352A4" w:rsidRPr="00AD6F94" w:rsidRDefault="00F72546" w:rsidP="00AD6F94">
            <w:pPr>
              <w:tabs>
                <w:tab w:val="left" w:pos="6663"/>
              </w:tabs>
              <w:rPr>
                <w:b/>
                <w:sz w:val="18"/>
                <w:highlight w:val="yellow"/>
              </w:rPr>
            </w:pPr>
            <w:r>
              <w:rPr>
                <w:b/>
                <w:sz w:val="18"/>
              </w:rPr>
              <w:t>v</w:t>
            </w:r>
            <w:r w:rsidR="00B003E6" w:rsidRPr="00AD6F94">
              <w:rPr>
                <w:b/>
                <w:sz w:val="18"/>
              </w:rPr>
              <w:t>edoucí týmu</w:t>
            </w:r>
          </w:p>
          <w:p w14:paraId="0502C69D" w14:textId="34653717" w:rsidR="000F7552" w:rsidRPr="00454716" w:rsidRDefault="000F7552" w:rsidP="00AD6F94">
            <w:pPr>
              <w:tabs>
                <w:tab w:val="left" w:pos="6663"/>
              </w:tabs>
              <w:rPr>
                <w:sz w:val="16"/>
                <w:szCs w:val="16"/>
                <w:highlight w:val="yellow"/>
              </w:rPr>
            </w:pPr>
            <w:r w:rsidRPr="00454716">
              <w:rPr>
                <w:sz w:val="16"/>
                <w:szCs w:val="16"/>
                <w:highlight w:val="yellow"/>
              </w:rPr>
              <w:t>[DOPLNÍ DODAVATEL]</w:t>
            </w:r>
          </w:p>
        </w:tc>
        <w:tc>
          <w:tcPr>
            <w:tcW w:w="3260" w:type="dxa"/>
          </w:tcPr>
          <w:p w14:paraId="34B009E2" w14:textId="77777777" w:rsidR="000F7552" w:rsidRPr="00454716" w:rsidRDefault="000F7552" w:rsidP="00AD6F94">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Pr>
          <w:p w14:paraId="6AA5DDCE" w14:textId="14AFCF17" w:rsidR="000F7552" w:rsidRPr="00454716" w:rsidRDefault="000F7552" w:rsidP="00AD6F94">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F7552" w:rsidRPr="00454716" w14:paraId="65C7DB8A" w14:textId="783B117B" w:rsidTr="00AD6F94">
        <w:tc>
          <w:tcPr>
            <w:cnfStyle w:val="001000000000" w:firstRow="0" w:lastRow="0" w:firstColumn="1" w:lastColumn="0" w:oddVBand="0" w:evenVBand="0" w:oddHBand="0" w:evenHBand="0" w:firstRowFirstColumn="0" w:firstRowLastColumn="0" w:lastRowFirstColumn="0" w:lastRowLastColumn="0"/>
            <w:tcW w:w="3119" w:type="dxa"/>
          </w:tcPr>
          <w:p w14:paraId="6C60294C" w14:textId="75992096" w:rsidR="002352A4" w:rsidRPr="00AD6F94" w:rsidRDefault="00F72546" w:rsidP="00AD6F94">
            <w:pPr>
              <w:tabs>
                <w:tab w:val="left" w:pos="6663"/>
              </w:tabs>
              <w:rPr>
                <w:b/>
                <w:sz w:val="18"/>
                <w:highlight w:val="yellow"/>
              </w:rPr>
            </w:pPr>
            <w:r>
              <w:rPr>
                <w:b/>
                <w:sz w:val="18"/>
              </w:rPr>
              <w:t>z</w:t>
            </w:r>
            <w:r w:rsidR="00B003E6" w:rsidRPr="00AD6F94">
              <w:rPr>
                <w:b/>
                <w:sz w:val="18"/>
              </w:rPr>
              <w:t xml:space="preserve">ástupce vedoucího týmu  </w:t>
            </w:r>
          </w:p>
          <w:p w14:paraId="751B87A3" w14:textId="0BEF0A05" w:rsidR="000F7552" w:rsidRPr="00454716" w:rsidRDefault="000F7552" w:rsidP="00AD6F94">
            <w:pPr>
              <w:tabs>
                <w:tab w:val="left" w:pos="6663"/>
              </w:tabs>
              <w:rPr>
                <w:sz w:val="16"/>
                <w:szCs w:val="16"/>
                <w:highlight w:val="yellow"/>
              </w:rPr>
            </w:pPr>
            <w:r w:rsidRPr="00454716">
              <w:rPr>
                <w:sz w:val="16"/>
                <w:szCs w:val="16"/>
                <w:highlight w:val="yellow"/>
              </w:rPr>
              <w:t>[DOPLNÍ DODAVATEL]</w:t>
            </w:r>
          </w:p>
        </w:tc>
        <w:tc>
          <w:tcPr>
            <w:tcW w:w="3260" w:type="dxa"/>
          </w:tcPr>
          <w:p w14:paraId="2EED6EFE" w14:textId="77777777" w:rsidR="000F7552" w:rsidRPr="00454716" w:rsidRDefault="000F7552" w:rsidP="00AD6F94">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Pr>
          <w:p w14:paraId="0D1AA03C" w14:textId="37A86126" w:rsidR="000F7552" w:rsidRPr="00454716" w:rsidRDefault="000F7552" w:rsidP="00AD6F94">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F7552" w:rsidRPr="00454716" w14:paraId="398EB1A8" w14:textId="5181DDB6" w:rsidTr="00AD6F94">
        <w:tc>
          <w:tcPr>
            <w:cnfStyle w:val="001000000000" w:firstRow="0" w:lastRow="0" w:firstColumn="1" w:lastColumn="0" w:oddVBand="0" w:evenVBand="0" w:oddHBand="0" w:evenHBand="0" w:firstRowFirstColumn="0" w:firstRowLastColumn="0" w:lastRowFirstColumn="0" w:lastRowLastColumn="0"/>
            <w:tcW w:w="3119" w:type="dxa"/>
            <w:tcBorders>
              <w:bottom w:val="single" w:sz="2" w:space="0" w:color="auto"/>
            </w:tcBorders>
          </w:tcPr>
          <w:p w14:paraId="4D0E6577" w14:textId="77777777" w:rsidR="00157A8D" w:rsidRDefault="00157A8D" w:rsidP="00AD6F94">
            <w:pPr>
              <w:tabs>
                <w:tab w:val="left" w:pos="6663"/>
              </w:tabs>
              <w:rPr>
                <w:b/>
                <w:sz w:val="18"/>
              </w:rPr>
            </w:pPr>
            <w:bookmarkStart w:id="33" w:name="OLE_LINK1"/>
            <w:r w:rsidRPr="00AD6F94">
              <w:rPr>
                <w:b/>
                <w:sz w:val="18"/>
              </w:rPr>
              <w:t xml:space="preserve">autorizovaný </w:t>
            </w:r>
          </w:p>
          <w:p w14:paraId="3B0B6A33" w14:textId="0082E4FE" w:rsidR="002352A4" w:rsidRPr="00AD6F94" w:rsidRDefault="00157A8D" w:rsidP="00AD6F94">
            <w:pPr>
              <w:tabs>
                <w:tab w:val="left" w:pos="6663"/>
              </w:tabs>
              <w:rPr>
                <w:b/>
                <w:sz w:val="18"/>
                <w:highlight w:val="yellow"/>
              </w:rPr>
            </w:pPr>
            <w:r w:rsidRPr="00AD6F94">
              <w:rPr>
                <w:b/>
                <w:sz w:val="18"/>
              </w:rPr>
              <w:t>zeměměři</w:t>
            </w:r>
            <w:r w:rsidR="00107B51">
              <w:rPr>
                <w:b/>
                <w:sz w:val="18"/>
              </w:rPr>
              <w:t>c</w:t>
            </w:r>
            <w:r w:rsidRPr="00AD6F94">
              <w:rPr>
                <w:b/>
                <w:sz w:val="18"/>
              </w:rPr>
              <w:t xml:space="preserve">ký </w:t>
            </w:r>
            <w:proofErr w:type="gramStart"/>
            <w:r w:rsidRPr="00AD6F94">
              <w:rPr>
                <w:b/>
                <w:sz w:val="18"/>
              </w:rPr>
              <w:t xml:space="preserve">inženýr </w:t>
            </w:r>
            <w:r w:rsidR="00953F59">
              <w:rPr>
                <w:b/>
                <w:sz w:val="18"/>
              </w:rPr>
              <w:t>- specialista</w:t>
            </w:r>
            <w:proofErr w:type="gramEnd"/>
            <w:r w:rsidR="00953F59">
              <w:rPr>
                <w:b/>
                <w:sz w:val="18"/>
              </w:rPr>
              <w:t xml:space="preserve"> na zpracování geometrických plánů </w:t>
            </w:r>
            <w:r w:rsidRPr="00AD6F94">
              <w:rPr>
                <w:b/>
                <w:sz w:val="18"/>
              </w:rPr>
              <w:t>I</w:t>
            </w:r>
          </w:p>
          <w:p w14:paraId="3F3E3219" w14:textId="11C48412" w:rsidR="000F7552" w:rsidRPr="00454716" w:rsidRDefault="000F7552" w:rsidP="00AD6F94">
            <w:pPr>
              <w:tabs>
                <w:tab w:val="left" w:pos="6663"/>
              </w:tabs>
              <w:rPr>
                <w:sz w:val="16"/>
                <w:szCs w:val="16"/>
                <w:highlight w:val="yellow"/>
              </w:rPr>
            </w:pPr>
            <w:r w:rsidRPr="00454716">
              <w:rPr>
                <w:sz w:val="16"/>
                <w:szCs w:val="16"/>
                <w:highlight w:val="yellow"/>
              </w:rPr>
              <w:t>[DOPLNÍ DODAVATEL]</w:t>
            </w:r>
          </w:p>
        </w:tc>
        <w:tc>
          <w:tcPr>
            <w:tcW w:w="3260" w:type="dxa"/>
            <w:tcBorders>
              <w:bottom w:val="single" w:sz="2" w:space="0" w:color="auto"/>
            </w:tcBorders>
          </w:tcPr>
          <w:p w14:paraId="5053CA8F" w14:textId="77777777" w:rsidR="000F7552" w:rsidRPr="00454716" w:rsidRDefault="000F7552" w:rsidP="00AD6F94">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Borders>
              <w:bottom w:val="single" w:sz="2" w:space="0" w:color="auto"/>
            </w:tcBorders>
          </w:tcPr>
          <w:p w14:paraId="7E2366A1" w14:textId="270B043D" w:rsidR="000F7552" w:rsidRPr="00AD6F94" w:rsidRDefault="005A6515" w:rsidP="00AD6F94">
            <w:pPr>
              <w:tabs>
                <w:tab w:val="left" w:pos="6663"/>
              </w:tabs>
              <w:cnfStyle w:val="000000000000" w:firstRow="0" w:lastRow="0" w:firstColumn="0" w:lastColumn="0" w:oddVBand="0" w:evenVBand="0" w:oddHBand="0" w:evenHBand="0" w:firstRowFirstColumn="0" w:firstRowLastColumn="0" w:lastRowFirstColumn="0" w:lastRowLastColumn="0"/>
              <w:rPr>
                <w:b/>
                <w:sz w:val="18"/>
              </w:rPr>
            </w:pPr>
            <w:r w:rsidRPr="00AD6F94">
              <w:rPr>
                <w:b/>
                <w:sz w:val="18"/>
              </w:rPr>
              <w:t>NE</w:t>
            </w:r>
          </w:p>
        </w:tc>
      </w:tr>
      <w:tr w:rsidR="000F7552" w:rsidRPr="00454716" w14:paraId="273F8EEB" w14:textId="6FA841EC" w:rsidTr="00AD6F94">
        <w:tc>
          <w:tcPr>
            <w:cnfStyle w:val="001000000000" w:firstRow="0" w:lastRow="0" w:firstColumn="1" w:lastColumn="0" w:oddVBand="0" w:evenVBand="0" w:oddHBand="0" w:evenHBand="0" w:firstRowFirstColumn="0" w:firstRowLastColumn="0" w:lastRowFirstColumn="0" w:lastRowLastColumn="0"/>
            <w:tcW w:w="3119" w:type="dxa"/>
            <w:tcBorders>
              <w:top w:val="single" w:sz="2" w:space="0" w:color="auto"/>
            </w:tcBorders>
            <w:shd w:val="clear" w:color="auto" w:fill="auto"/>
          </w:tcPr>
          <w:p w14:paraId="76C81FE6" w14:textId="77777777" w:rsidR="00953F59" w:rsidRDefault="00953F59" w:rsidP="00953F59">
            <w:pPr>
              <w:tabs>
                <w:tab w:val="left" w:pos="6663"/>
              </w:tabs>
              <w:rPr>
                <w:b/>
                <w:sz w:val="18"/>
              </w:rPr>
            </w:pPr>
            <w:r w:rsidRPr="00AD6F94">
              <w:rPr>
                <w:b/>
                <w:sz w:val="18"/>
              </w:rPr>
              <w:t xml:space="preserve">autorizovaný </w:t>
            </w:r>
          </w:p>
          <w:p w14:paraId="036C5775" w14:textId="142F3E51" w:rsidR="00953F59" w:rsidRDefault="00953F59" w:rsidP="00AD6F94">
            <w:pPr>
              <w:tabs>
                <w:tab w:val="left" w:pos="6663"/>
              </w:tabs>
              <w:rPr>
                <w:b/>
                <w:sz w:val="18"/>
              </w:rPr>
            </w:pPr>
            <w:r w:rsidRPr="00AD6F94">
              <w:rPr>
                <w:b/>
                <w:sz w:val="18"/>
              </w:rPr>
              <w:t>zeměměři</w:t>
            </w:r>
            <w:r w:rsidR="00107B51">
              <w:rPr>
                <w:b/>
                <w:sz w:val="18"/>
              </w:rPr>
              <w:t>c</w:t>
            </w:r>
            <w:r w:rsidRPr="00AD6F94">
              <w:rPr>
                <w:b/>
                <w:sz w:val="18"/>
              </w:rPr>
              <w:t xml:space="preserve">ký </w:t>
            </w:r>
            <w:proofErr w:type="gramStart"/>
            <w:r w:rsidRPr="00AD6F94">
              <w:rPr>
                <w:b/>
                <w:sz w:val="18"/>
              </w:rPr>
              <w:t xml:space="preserve">inženýr </w:t>
            </w:r>
            <w:r>
              <w:rPr>
                <w:b/>
                <w:sz w:val="18"/>
              </w:rPr>
              <w:t>- specialista</w:t>
            </w:r>
            <w:proofErr w:type="gramEnd"/>
            <w:r>
              <w:rPr>
                <w:b/>
                <w:sz w:val="18"/>
              </w:rPr>
              <w:t xml:space="preserve"> na zpracování geometrických plánů </w:t>
            </w:r>
          </w:p>
          <w:p w14:paraId="156E2F97" w14:textId="7F686884" w:rsidR="002352A4" w:rsidRDefault="00855E4B" w:rsidP="00AD6F94">
            <w:pPr>
              <w:tabs>
                <w:tab w:val="left" w:pos="6663"/>
              </w:tabs>
              <w:rPr>
                <w:sz w:val="16"/>
                <w:szCs w:val="16"/>
                <w:highlight w:val="yellow"/>
              </w:rPr>
            </w:pPr>
            <w:r>
              <w:rPr>
                <w:b/>
                <w:sz w:val="18"/>
              </w:rPr>
              <w:t>I</w:t>
            </w:r>
            <w:r w:rsidR="00530361">
              <w:rPr>
                <w:b/>
                <w:sz w:val="18"/>
              </w:rPr>
              <w:t>I</w:t>
            </w:r>
          </w:p>
          <w:p w14:paraId="55DA6835" w14:textId="721224D4" w:rsidR="000F7552" w:rsidRPr="00454716" w:rsidRDefault="000F7552">
            <w:pPr>
              <w:tabs>
                <w:tab w:val="left" w:pos="6663"/>
              </w:tabs>
              <w:rPr>
                <w:b/>
                <w:sz w:val="16"/>
                <w:szCs w:val="16"/>
                <w:highlight w:val="yellow"/>
              </w:rPr>
            </w:pPr>
            <w:r w:rsidRPr="00454716">
              <w:rPr>
                <w:sz w:val="16"/>
                <w:szCs w:val="16"/>
                <w:highlight w:val="yellow"/>
              </w:rPr>
              <w:t>[DOPLNÍ DODAVATEL</w:t>
            </w:r>
            <w:r w:rsidR="00855E4B">
              <w:rPr>
                <w:sz w:val="16"/>
                <w:szCs w:val="16"/>
                <w:highlight w:val="yellow"/>
              </w:rPr>
              <w:t xml:space="preserve"> v případě, že dokládá v</w:t>
            </w:r>
            <w:r w:rsidR="00600ABC">
              <w:rPr>
                <w:sz w:val="16"/>
                <w:szCs w:val="16"/>
                <w:highlight w:val="yellow"/>
              </w:rPr>
              <w:t> </w:t>
            </w:r>
            <w:r w:rsidR="00855E4B">
              <w:rPr>
                <w:sz w:val="16"/>
                <w:szCs w:val="16"/>
                <w:highlight w:val="yellow"/>
              </w:rPr>
              <w:t>nabídce</w:t>
            </w:r>
            <w:r w:rsidR="00600ABC">
              <w:rPr>
                <w:sz w:val="16"/>
                <w:szCs w:val="16"/>
                <w:highlight w:val="yellow"/>
              </w:rPr>
              <w:t xml:space="preserve"> tuto</w:t>
            </w:r>
            <w:r w:rsidR="00855E4B">
              <w:rPr>
                <w:sz w:val="16"/>
                <w:szCs w:val="16"/>
                <w:highlight w:val="yellow"/>
              </w:rPr>
              <w:t xml:space="preserve"> osob</w:t>
            </w:r>
            <w:r w:rsidR="00600ABC">
              <w:rPr>
                <w:sz w:val="16"/>
                <w:szCs w:val="16"/>
                <w:highlight w:val="yellow"/>
              </w:rPr>
              <w:t>u</w:t>
            </w:r>
            <w:r w:rsidR="00855E4B">
              <w:rPr>
                <w:sz w:val="16"/>
                <w:szCs w:val="16"/>
                <w:highlight w:val="yellow"/>
              </w:rPr>
              <w:t xml:space="preserve"> pro hodnocení nad rámec počtu </w:t>
            </w:r>
            <w:r w:rsidR="00855E4B" w:rsidRPr="00600ABC">
              <w:rPr>
                <w:sz w:val="16"/>
                <w:szCs w:val="16"/>
                <w:highlight w:val="yellow"/>
              </w:rPr>
              <w:t>požadovaného</w:t>
            </w:r>
            <w:r w:rsidR="00600ABC" w:rsidRPr="000D73C1">
              <w:rPr>
                <w:highlight w:val="yellow"/>
              </w:rPr>
              <w:t xml:space="preserve"> </w:t>
            </w:r>
            <w:r w:rsidR="00600ABC" w:rsidRPr="000D73C1">
              <w:rPr>
                <w:sz w:val="16"/>
                <w:szCs w:val="16"/>
                <w:highlight w:val="yellow"/>
              </w:rPr>
              <w:t>za účelem prokázání splnění kvalifikace</w:t>
            </w:r>
            <w:r w:rsidR="00855E4B">
              <w:rPr>
                <w:sz w:val="16"/>
                <w:szCs w:val="16"/>
                <w:highlight w:val="yellow"/>
              </w:rPr>
              <w:t>, pokud takov</w:t>
            </w:r>
            <w:r w:rsidR="00600ABC">
              <w:rPr>
                <w:sz w:val="16"/>
                <w:szCs w:val="16"/>
                <w:highlight w:val="yellow"/>
              </w:rPr>
              <w:t>outo</w:t>
            </w:r>
            <w:r w:rsidR="00855E4B">
              <w:rPr>
                <w:sz w:val="16"/>
                <w:szCs w:val="16"/>
                <w:highlight w:val="yellow"/>
              </w:rPr>
              <w:t xml:space="preserve"> osob</w:t>
            </w:r>
            <w:r w:rsidR="00600ABC">
              <w:rPr>
                <w:sz w:val="16"/>
                <w:szCs w:val="16"/>
                <w:highlight w:val="yellow"/>
              </w:rPr>
              <w:t>u</w:t>
            </w:r>
            <w:r w:rsidR="00855E4B">
              <w:rPr>
                <w:sz w:val="16"/>
                <w:szCs w:val="16"/>
                <w:highlight w:val="yellow"/>
              </w:rPr>
              <w:t xml:space="preserve"> nedokládá, tento řádek se odstraní</w:t>
            </w:r>
            <w:r w:rsidRPr="00454716">
              <w:rPr>
                <w:sz w:val="16"/>
                <w:szCs w:val="16"/>
                <w:highlight w:val="yellow"/>
              </w:rPr>
              <w:t>]</w:t>
            </w:r>
          </w:p>
        </w:tc>
        <w:tc>
          <w:tcPr>
            <w:tcW w:w="3260" w:type="dxa"/>
            <w:tcBorders>
              <w:top w:val="single" w:sz="2" w:space="0" w:color="auto"/>
            </w:tcBorders>
            <w:shd w:val="clear" w:color="auto" w:fill="auto"/>
          </w:tcPr>
          <w:p w14:paraId="412E45FB" w14:textId="77777777" w:rsidR="000F7552" w:rsidRPr="00454716" w:rsidRDefault="000F7552" w:rsidP="00AD6F94">
            <w:pPr>
              <w:tabs>
                <w:tab w:val="left" w:pos="6663"/>
              </w:tabs>
              <w:cnfStyle w:val="000000000000" w:firstRow="0" w:lastRow="0" w:firstColumn="0" w:lastColumn="0" w:oddVBand="0" w:evenVBand="0" w:oddHBand="0" w:evenHBand="0" w:firstRowFirstColumn="0" w:firstRowLastColumn="0" w:lastRowFirstColumn="0" w:lastRowLastColumn="0"/>
              <w:rPr>
                <w:b/>
                <w:sz w:val="16"/>
                <w:szCs w:val="16"/>
                <w:highlight w:val="yellow"/>
              </w:rPr>
            </w:pPr>
            <w:r w:rsidRPr="00454716">
              <w:rPr>
                <w:sz w:val="16"/>
                <w:szCs w:val="16"/>
                <w:highlight w:val="yellow"/>
              </w:rPr>
              <w:t>[DOPLNÍ DODAVATEL]</w:t>
            </w:r>
          </w:p>
        </w:tc>
        <w:tc>
          <w:tcPr>
            <w:tcW w:w="1985" w:type="dxa"/>
            <w:tcBorders>
              <w:top w:val="single" w:sz="2" w:space="0" w:color="auto"/>
            </w:tcBorders>
          </w:tcPr>
          <w:p w14:paraId="24F5EAC1" w14:textId="55A4CDC8" w:rsidR="000F7552" w:rsidRPr="00AD6F94" w:rsidRDefault="00855E4B" w:rsidP="00AD6F94">
            <w:pPr>
              <w:tabs>
                <w:tab w:val="left" w:pos="6663"/>
              </w:tabs>
              <w:cnfStyle w:val="000000000000" w:firstRow="0" w:lastRow="0" w:firstColumn="0" w:lastColumn="0" w:oddVBand="0" w:evenVBand="0" w:oddHBand="0" w:evenHBand="0" w:firstRowFirstColumn="0" w:firstRowLastColumn="0" w:lastRowFirstColumn="0" w:lastRowLastColumn="0"/>
              <w:rPr>
                <w:b/>
                <w:sz w:val="16"/>
                <w:szCs w:val="16"/>
                <w:highlight w:val="yellow"/>
              </w:rPr>
            </w:pPr>
            <w:r w:rsidRPr="00AD6F94">
              <w:rPr>
                <w:b/>
                <w:sz w:val="16"/>
                <w:szCs w:val="16"/>
              </w:rPr>
              <w:t>ANO</w:t>
            </w:r>
          </w:p>
        </w:tc>
      </w:tr>
      <w:bookmarkEnd w:id="33"/>
      <w:tr w:rsidR="00600ABC" w:rsidRPr="00454716" w14:paraId="15276DE2" w14:textId="77777777" w:rsidTr="00AD6F94">
        <w:tc>
          <w:tcPr>
            <w:cnfStyle w:val="001000000000" w:firstRow="0" w:lastRow="0" w:firstColumn="1" w:lastColumn="0" w:oddVBand="0" w:evenVBand="0" w:oddHBand="0" w:evenHBand="0" w:firstRowFirstColumn="0" w:firstRowLastColumn="0" w:lastRowFirstColumn="0" w:lastRowLastColumn="0"/>
            <w:tcW w:w="3119" w:type="dxa"/>
            <w:tcBorders>
              <w:top w:val="single" w:sz="2" w:space="0" w:color="auto"/>
            </w:tcBorders>
            <w:shd w:val="clear" w:color="auto" w:fill="auto"/>
          </w:tcPr>
          <w:p w14:paraId="285ACBEB" w14:textId="77777777" w:rsidR="00600ABC" w:rsidRDefault="00600ABC" w:rsidP="00600ABC">
            <w:pPr>
              <w:tabs>
                <w:tab w:val="left" w:pos="6663"/>
              </w:tabs>
              <w:rPr>
                <w:b/>
                <w:sz w:val="18"/>
              </w:rPr>
            </w:pPr>
            <w:r w:rsidRPr="00AD6F94">
              <w:rPr>
                <w:b/>
                <w:sz w:val="18"/>
              </w:rPr>
              <w:t xml:space="preserve">autorizovaný </w:t>
            </w:r>
          </w:p>
          <w:p w14:paraId="3E4DADBE" w14:textId="77777777" w:rsidR="00600ABC" w:rsidRDefault="00600ABC" w:rsidP="00600ABC">
            <w:pPr>
              <w:tabs>
                <w:tab w:val="left" w:pos="6663"/>
              </w:tabs>
              <w:rPr>
                <w:b/>
                <w:sz w:val="18"/>
              </w:rPr>
            </w:pPr>
            <w:r w:rsidRPr="00AD6F94">
              <w:rPr>
                <w:b/>
                <w:sz w:val="18"/>
              </w:rPr>
              <w:t>zeměměři</w:t>
            </w:r>
            <w:r>
              <w:rPr>
                <w:b/>
                <w:sz w:val="18"/>
              </w:rPr>
              <w:t>c</w:t>
            </w:r>
            <w:r w:rsidRPr="00AD6F94">
              <w:rPr>
                <w:b/>
                <w:sz w:val="18"/>
              </w:rPr>
              <w:t xml:space="preserve">ký </w:t>
            </w:r>
            <w:proofErr w:type="gramStart"/>
            <w:r w:rsidRPr="00AD6F94">
              <w:rPr>
                <w:b/>
                <w:sz w:val="18"/>
              </w:rPr>
              <w:t xml:space="preserve">inženýr </w:t>
            </w:r>
            <w:r>
              <w:rPr>
                <w:b/>
                <w:sz w:val="18"/>
              </w:rPr>
              <w:t>- specialista</w:t>
            </w:r>
            <w:proofErr w:type="gramEnd"/>
            <w:r>
              <w:rPr>
                <w:b/>
                <w:sz w:val="18"/>
              </w:rPr>
              <w:t xml:space="preserve"> na zpracování geometrických plánů </w:t>
            </w:r>
          </w:p>
          <w:p w14:paraId="450F34C7" w14:textId="0EB43900" w:rsidR="00600ABC" w:rsidRDefault="00600ABC" w:rsidP="00600ABC">
            <w:pPr>
              <w:tabs>
                <w:tab w:val="left" w:pos="6663"/>
              </w:tabs>
              <w:rPr>
                <w:sz w:val="16"/>
                <w:szCs w:val="16"/>
                <w:highlight w:val="yellow"/>
              </w:rPr>
            </w:pPr>
            <w:r>
              <w:rPr>
                <w:b/>
                <w:sz w:val="18"/>
              </w:rPr>
              <w:t>III</w:t>
            </w:r>
          </w:p>
          <w:p w14:paraId="40F4677C" w14:textId="73689F90" w:rsidR="00600ABC" w:rsidRPr="00AD6F94" w:rsidRDefault="00600ABC" w:rsidP="00600ABC">
            <w:pPr>
              <w:tabs>
                <w:tab w:val="left" w:pos="6663"/>
              </w:tabs>
              <w:rPr>
                <w:b/>
              </w:rPr>
            </w:pPr>
            <w:r w:rsidRPr="00454716">
              <w:rPr>
                <w:sz w:val="16"/>
                <w:szCs w:val="16"/>
                <w:highlight w:val="yellow"/>
              </w:rPr>
              <w:t>[DOPLNÍ DODAVATEL</w:t>
            </w:r>
            <w:r>
              <w:rPr>
                <w:sz w:val="16"/>
                <w:szCs w:val="16"/>
                <w:highlight w:val="yellow"/>
              </w:rPr>
              <w:t xml:space="preserve"> v případě, že dokládá v nabídce tuto osobu pro hodnocení nad rámec počtu </w:t>
            </w:r>
            <w:r w:rsidRPr="008068E0">
              <w:rPr>
                <w:sz w:val="16"/>
                <w:szCs w:val="16"/>
                <w:highlight w:val="yellow"/>
              </w:rPr>
              <w:t>požadovaného</w:t>
            </w:r>
            <w:r w:rsidRPr="008068E0">
              <w:rPr>
                <w:highlight w:val="yellow"/>
              </w:rPr>
              <w:t xml:space="preserve"> </w:t>
            </w:r>
            <w:r w:rsidRPr="008068E0">
              <w:rPr>
                <w:sz w:val="16"/>
                <w:szCs w:val="16"/>
                <w:highlight w:val="yellow"/>
              </w:rPr>
              <w:t>za účelem prokázání splnění kvalifikace</w:t>
            </w:r>
            <w:r>
              <w:rPr>
                <w:sz w:val="16"/>
                <w:szCs w:val="16"/>
                <w:highlight w:val="yellow"/>
              </w:rPr>
              <w:t>, pokud takovouto osobu nedokládá, tento řádek se odstraní</w:t>
            </w:r>
            <w:r w:rsidRPr="00454716">
              <w:rPr>
                <w:sz w:val="16"/>
                <w:szCs w:val="16"/>
                <w:highlight w:val="yellow"/>
              </w:rPr>
              <w:t>]</w:t>
            </w:r>
          </w:p>
        </w:tc>
        <w:tc>
          <w:tcPr>
            <w:tcW w:w="3260" w:type="dxa"/>
            <w:tcBorders>
              <w:top w:val="single" w:sz="2" w:space="0" w:color="auto"/>
            </w:tcBorders>
            <w:shd w:val="clear" w:color="auto" w:fill="auto"/>
          </w:tcPr>
          <w:p w14:paraId="7B32D6A9" w14:textId="0FBE5F63" w:rsidR="00600ABC" w:rsidRPr="00454716" w:rsidRDefault="00600ABC" w:rsidP="00600ABC">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Borders>
              <w:top w:val="single" w:sz="2" w:space="0" w:color="auto"/>
            </w:tcBorders>
          </w:tcPr>
          <w:p w14:paraId="686210B2" w14:textId="155E070C" w:rsidR="00600ABC" w:rsidRPr="00AD6F94" w:rsidRDefault="00600ABC" w:rsidP="00600ABC">
            <w:pPr>
              <w:tabs>
                <w:tab w:val="left" w:pos="6663"/>
              </w:tabs>
              <w:cnfStyle w:val="000000000000" w:firstRow="0" w:lastRow="0" w:firstColumn="0" w:lastColumn="0" w:oddVBand="0" w:evenVBand="0" w:oddHBand="0" w:evenHBand="0" w:firstRowFirstColumn="0" w:firstRowLastColumn="0" w:lastRowFirstColumn="0" w:lastRowLastColumn="0"/>
              <w:rPr>
                <w:b/>
                <w:sz w:val="16"/>
                <w:szCs w:val="16"/>
              </w:rPr>
            </w:pPr>
            <w:r w:rsidRPr="00AD6F94">
              <w:rPr>
                <w:b/>
                <w:sz w:val="16"/>
                <w:szCs w:val="16"/>
              </w:rPr>
              <w:t>ANO</w:t>
            </w:r>
          </w:p>
        </w:tc>
      </w:tr>
      <w:tr w:rsidR="00600ABC" w:rsidRPr="00454716" w14:paraId="5A693ECE" w14:textId="77777777" w:rsidTr="00AD6F94">
        <w:tc>
          <w:tcPr>
            <w:cnfStyle w:val="001000000000" w:firstRow="0" w:lastRow="0" w:firstColumn="1" w:lastColumn="0" w:oddVBand="0" w:evenVBand="0" w:oddHBand="0" w:evenHBand="0" w:firstRowFirstColumn="0" w:firstRowLastColumn="0" w:lastRowFirstColumn="0" w:lastRowLastColumn="0"/>
            <w:tcW w:w="3119" w:type="dxa"/>
            <w:tcBorders>
              <w:top w:val="single" w:sz="2" w:space="0" w:color="auto"/>
            </w:tcBorders>
            <w:shd w:val="clear" w:color="auto" w:fill="auto"/>
          </w:tcPr>
          <w:p w14:paraId="0CEB1FF6" w14:textId="77777777" w:rsidR="00600ABC" w:rsidRDefault="00600ABC" w:rsidP="00600ABC">
            <w:pPr>
              <w:tabs>
                <w:tab w:val="left" w:pos="6663"/>
              </w:tabs>
              <w:rPr>
                <w:b/>
                <w:sz w:val="18"/>
              </w:rPr>
            </w:pPr>
            <w:r w:rsidRPr="00AD6F94">
              <w:rPr>
                <w:b/>
                <w:sz w:val="18"/>
              </w:rPr>
              <w:t xml:space="preserve">autorizovaný </w:t>
            </w:r>
          </w:p>
          <w:p w14:paraId="3335E886" w14:textId="77777777" w:rsidR="00600ABC" w:rsidRDefault="00600ABC" w:rsidP="00600ABC">
            <w:pPr>
              <w:tabs>
                <w:tab w:val="left" w:pos="6663"/>
              </w:tabs>
              <w:rPr>
                <w:b/>
                <w:sz w:val="18"/>
              </w:rPr>
            </w:pPr>
            <w:r w:rsidRPr="00AD6F94">
              <w:rPr>
                <w:b/>
                <w:sz w:val="18"/>
              </w:rPr>
              <w:t>zeměměři</w:t>
            </w:r>
            <w:r>
              <w:rPr>
                <w:b/>
                <w:sz w:val="18"/>
              </w:rPr>
              <w:t>c</w:t>
            </w:r>
            <w:r w:rsidRPr="00AD6F94">
              <w:rPr>
                <w:b/>
                <w:sz w:val="18"/>
              </w:rPr>
              <w:t xml:space="preserve">ký </w:t>
            </w:r>
            <w:proofErr w:type="gramStart"/>
            <w:r w:rsidRPr="00AD6F94">
              <w:rPr>
                <w:b/>
                <w:sz w:val="18"/>
              </w:rPr>
              <w:t xml:space="preserve">inženýr </w:t>
            </w:r>
            <w:r>
              <w:rPr>
                <w:b/>
                <w:sz w:val="18"/>
              </w:rPr>
              <w:t>- specialista</w:t>
            </w:r>
            <w:proofErr w:type="gramEnd"/>
            <w:r>
              <w:rPr>
                <w:b/>
                <w:sz w:val="18"/>
              </w:rPr>
              <w:t xml:space="preserve"> na zpracování geometrických plánů </w:t>
            </w:r>
          </w:p>
          <w:p w14:paraId="36263373" w14:textId="3CA55A5A" w:rsidR="00600ABC" w:rsidRDefault="00600ABC" w:rsidP="00600ABC">
            <w:pPr>
              <w:tabs>
                <w:tab w:val="left" w:pos="6663"/>
              </w:tabs>
              <w:rPr>
                <w:sz w:val="16"/>
                <w:szCs w:val="16"/>
                <w:highlight w:val="yellow"/>
              </w:rPr>
            </w:pPr>
            <w:r>
              <w:rPr>
                <w:b/>
                <w:sz w:val="18"/>
              </w:rPr>
              <w:t>IV</w:t>
            </w:r>
          </w:p>
          <w:p w14:paraId="39141AAF" w14:textId="7290834A" w:rsidR="00600ABC" w:rsidRPr="00AD6F94" w:rsidRDefault="00600ABC" w:rsidP="00600ABC">
            <w:pPr>
              <w:tabs>
                <w:tab w:val="left" w:pos="6663"/>
              </w:tabs>
              <w:rPr>
                <w:b/>
              </w:rPr>
            </w:pPr>
            <w:r w:rsidRPr="00454716">
              <w:rPr>
                <w:sz w:val="16"/>
                <w:szCs w:val="16"/>
                <w:highlight w:val="yellow"/>
              </w:rPr>
              <w:t>[DOPLNÍ DODAVATEL</w:t>
            </w:r>
            <w:r>
              <w:rPr>
                <w:sz w:val="16"/>
                <w:szCs w:val="16"/>
                <w:highlight w:val="yellow"/>
              </w:rPr>
              <w:t xml:space="preserve"> v případě, že dokládá v nabídce tuto osobu pro hodnocení nad rámec počtu </w:t>
            </w:r>
            <w:r w:rsidRPr="008068E0">
              <w:rPr>
                <w:sz w:val="16"/>
                <w:szCs w:val="16"/>
                <w:highlight w:val="yellow"/>
              </w:rPr>
              <w:t>požadovaného</w:t>
            </w:r>
            <w:r w:rsidRPr="008068E0">
              <w:rPr>
                <w:highlight w:val="yellow"/>
              </w:rPr>
              <w:t xml:space="preserve"> </w:t>
            </w:r>
            <w:r w:rsidRPr="008068E0">
              <w:rPr>
                <w:sz w:val="16"/>
                <w:szCs w:val="16"/>
                <w:highlight w:val="yellow"/>
              </w:rPr>
              <w:t>za účelem prokázání splnění kvalifikace</w:t>
            </w:r>
            <w:r>
              <w:rPr>
                <w:sz w:val="16"/>
                <w:szCs w:val="16"/>
                <w:highlight w:val="yellow"/>
              </w:rPr>
              <w:t>, pokud takovouto osobu nedokládá, tento řádek se odstraní</w:t>
            </w:r>
            <w:r w:rsidRPr="00454716">
              <w:rPr>
                <w:sz w:val="16"/>
                <w:szCs w:val="16"/>
                <w:highlight w:val="yellow"/>
              </w:rPr>
              <w:t>]</w:t>
            </w:r>
          </w:p>
        </w:tc>
        <w:tc>
          <w:tcPr>
            <w:tcW w:w="3260" w:type="dxa"/>
            <w:tcBorders>
              <w:top w:val="single" w:sz="2" w:space="0" w:color="auto"/>
            </w:tcBorders>
            <w:shd w:val="clear" w:color="auto" w:fill="auto"/>
          </w:tcPr>
          <w:p w14:paraId="535086FC" w14:textId="2D0996C9" w:rsidR="00600ABC" w:rsidRPr="00454716" w:rsidRDefault="00600ABC" w:rsidP="00600ABC">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Borders>
              <w:top w:val="single" w:sz="2" w:space="0" w:color="auto"/>
            </w:tcBorders>
          </w:tcPr>
          <w:p w14:paraId="53576277" w14:textId="63EA5BE2" w:rsidR="00600ABC" w:rsidRPr="00AD6F94" w:rsidRDefault="00600ABC" w:rsidP="00600ABC">
            <w:pPr>
              <w:tabs>
                <w:tab w:val="left" w:pos="6663"/>
              </w:tabs>
              <w:cnfStyle w:val="000000000000" w:firstRow="0" w:lastRow="0" w:firstColumn="0" w:lastColumn="0" w:oddVBand="0" w:evenVBand="0" w:oddHBand="0" w:evenHBand="0" w:firstRowFirstColumn="0" w:firstRowLastColumn="0" w:lastRowFirstColumn="0" w:lastRowLastColumn="0"/>
              <w:rPr>
                <w:b/>
                <w:sz w:val="16"/>
                <w:szCs w:val="16"/>
              </w:rPr>
            </w:pPr>
            <w:r w:rsidRPr="00AD6F94">
              <w:rPr>
                <w:b/>
                <w:sz w:val="16"/>
                <w:szCs w:val="16"/>
              </w:rPr>
              <w:t>ANO</w:t>
            </w:r>
          </w:p>
        </w:tc>
      </w:tr>
      <w:tr w:rsidR="00600ABC" w:rsidRPr="00454716" w14:paraId="127B9F0D"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70B4B2EE" w14:textId="77777777" w:rsidR="00600ABC" w:rsidRDefault="00600ABC" w:rsidP="00600ABC">
            <w:pPr>
              <w:tabs>
                <w:tab w:val="left" w:pos="6663"/>
              </w:tabs>
              <w:rPr>
                <w:b/>
                <w:sz w:val="18"/>
              </w:rPr>
            </w:pPr>
            <w:r w:rsidRPr="00AD6F94">
              <w:rPr>
                <w:b/>
                <w:sz w:val="18"/>
              </w:rPr>
              <w:t xml:space="preserve">autorizovaný </w:t>
            </w:r>
          </w:p>
          <w:p w14:paraId="5F415077" w14:textId="09B8CE68" w:rsidR="00600ABC" w:rsidRPr="00AD6F94" w:rsidRDefault="00600ABC" w:rsidP="00600ABC">
            <w:pPr>
              <w:tabs>
                <w:tab w:val="left" w:pos="6663"/>
              </w:tabs>
              <w:rPr>
                <w:b/>
                <w:sz w:val="18"/>
                <w:highlight w:val="yellow"/>
              </w:rPr>
            </w:pPr>
            <w:r w:rsidRPr="00AD6F94">
              <w:rPr>
                <w:b/>
                <w:sz w:val="18"/>
              </w:rPr>
              <w:t>zeměměři</w:t>
            </w:r>
            <w:r>
              <w:rPr>
                <w:b/>
                <w:sz w:val="18"/>
              </w:rPr>
              <w:t>c</w:t>
            </w:r>
            <w:r w:rsidRPr="00AD6F94">
              <w:rPr>
                <w:b/>
                <w:sz w:val="18"/>
              </w:rPr>
              <w:t xml:space="preserve">ký </w:t>
            </w:r>
            <w:proofErr w:type="gramStart"/>
            <w:r w:rsidRPr="00AD6F94">
              <w:rPr>
                <w:b/>
                <w:sz w:val="18"/>
              </w:rPr>
              <w:t xml:space="preserve">inženýr </w:t>
            </w:r>
            <w:r>
              <w:rPr>
                <w:b/>
                <w:sz w:val="18"/>
              </w:rPr>
              <w:t>- specialista</w:t>
            </w:r>
            <w:proofErr w:type="gramEnd"/>
            <w:r>
              <w:rPr>
                <w:b/>
                <w:sz w:val="18"/>
              </w:rPr>
              <w:t xml:space="preserve"> na zpracování záborových elaborátů </w:t>
            </w:r>
            <w:r w:rsidRPr="00AD6F94">
              <w:rPr>
                <w:b/>
                <w:sz w:val="18"/>
              </w:rPr>
              <w:t>I</w:t>
            </w:r>
          </w:p>
          <w:p w14:paraId="1FE9E68A" w14:textId="67B8D6BF" w:rsidR="00600ABC" w:rsidRPr="00AD6F94" w:rsidRDefault="00600ABC" w:rsidP="00600ABC">
            <w:pPr>
              <w:tabs>
                <w:tab w:val="left" w:pos="6663"/>
              </w:tabs>
              <w:rPr>
                <w:b/>
              </w:rPr>
            </w:pPr>
            <w:r w:rsidRPr="00454716">
              <w:rPr>
                <w:sz w:val="16"/>
                <w:szCs w:val="16"/>
                <w:highlight w:val="yellow"/>
              </w:rPr>
              <w:t>[DOPLNÍ DODAVATEL]</w:t>
            </w:r>
          </w:p>
        </w:tc>
        <w:tc>
          <w:tcPr>
            <w:tcW w:w="3260" w:type="dxa"/>
          </w:tcPr>
          <w:p w14:paraId="6B3DFB85" w14:textId="39133E58" w:rsidR="00600ABC" w:rsidRPr="00454716" w:rsidRDefault="00600ABC" w:rsidP="00600ABC">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Pr>
          <w:p w14:paraId="43E710C8" w14:textId="324B9175" w:rsidR="00600ABC" w:rsidRPr="0050321F" w:rsidRDefault="00600ABC" w:rsidP="00600ABC">
            <w:pPr>
              <w:tabs>
                <w:tab w:val="left" w:pos="6663"/>
              </w:tabs>
              <w:cnfStyle w:val="000000000000" w:firstRow="0" w:lastRow="0" w:firstColumn="0" w:lastColumn="0" w:oddVBand="0" w:evenVBand="0" w:oddHBand="0" w:evenHBand="0" w:firstRowFirstColumn="0" w:firstRowLastColumn="0" w:lastRowFirstColumn="0" w:lastRowLastColumn="0"/>
              <w:rPr>
                <w:b/>
              </w:rPr>
            </w:pPr>
            <w:r w:rsidRPr="00AD6F94">
              <w:rPr>
                <w:b/>
                <w:sz w:val="18"/>
              </w:rPr>
              <w:t>NE</w:t>
            </w:r>
          </w:p>
        </w:tc>
      </w:tr>
      <w:tr w:rsidR="00600ABC" w:rsidRPr="00454716" w14:paraId="6C4B64AD"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18180707" w14:textId="77777777" w:rsidR="00600ABC" w:rsidRDefault="00600ABC" w:rsidP="00600ABC">
            <w:pPr>
              <w:tabs>
                <w:tab w:val="left" w:pos="6663"/>
              </w:tabs>
              <w:rPr>
                <w:b/>
                <w:sz w:val="18"/>
              </w:rPr>
            </w:pPr>
            <w:r w:rsidRPr="00AD6F94">
              <w:rPr>
                <w:b/>
                <w:sz w:val="18"/>
              </w:rPr>
              <w:lastRenderedPageBreak/>
              <w:t xml:space="preserve">autorizovaný </w:t>
            </w:r>
          </w:p>
          <w:p w14:paraId="6CD262FE" w14:textId="2572DA61" w:rsidR="00600ABC" w:rsidRDefault="00600ABC" w:rsidP="00600ABC">
            <w:pPr>
              <w:tabs>
                <w:tab w:val="left" w:pos="6663"/>
              </w:tabs>
              <w:rPr>
                <w:b/>
                <w:sz w:val="18"/>
              </w:rPr>
            </w:pPr>
            <w:r w:rsidRPr="00AD6F94">
              <w:rPr>
                <w:b/>
                <w:sz w:val="18"/>
              </w:rPr>
              <w:t>zeměměři</w:t>
            </w:r>
            <w:r>
              <w:rPr>
                <w:b/>
                <w:sz w:val="18"/>
              </w:rPr>
              <w:t>c</w:t>
            </w:r>
            <w:r w:rsidRPr="00AD6F94">
              <w:rPr>
                <w:b/>
                <w:sz w:val="18"/>
              </w:rPr>
              <w:t xml:space="preserve">ký </w:t>
            </w:r>
            <w:proofErr w:type="gramStart"/>
            <w:r w:rsidRPr="00AD6F94">
              <w:rPr>
                <w:b/>
                <w:sz w:val="18"/>
              </w:rPr>
              <w:t xml:space="preserve">inženýr </w:t>
            </w:r>
            <w:r>
              <w:rPr>
                <w:b/>
                <w:sz w:val="18"/>
              </w:rPr>
              <w:t>- specialista</w:t>
            </w:r>
            <w:proofErr w:type="gramEnd"/>
            <w:r>
              <w:rPr>
                <w:b/>
                <w:sz w:val="18"/>
              </w:rPr>
              <w:t xml:space="preserve"> na zpracování záborových elaborátů </w:t>
            </w:r>
          </w:p>
          <w:p w14:paraId="5E2CA71A" w14:textId="7BC94F7A" w:rsidR="00600ABC" w:rsidRDefault="00600ABC" w:rsidP="00600ABC">
            <w:pPr>
              <w:tabs>
                <w:tab w:val="left" w:pos="6663"/>
              </w:tabs>
              <w:rPr>
                <w:sz w:val="16"/>
                <w:szCs w:val="16"/>
                <w:highlight w:val="yellow"/>
              </w:rPr>
            </w:pPr>
            <w:r>
              <w:rPr>
                <w:b/>
                <w:sz w:val="18"/>
              </w:rPr>
              <w:t>II</w:t>
            </w:r>
          </w:p>
          <w:p w14:paraId="699C55E6" w14:textId="2A81877D" w:rsidR="00600ABC" w:rsidRPr="00AD6F94" w:rsidRDefault="00B84BF9">
            <w:pPr>
              <w:tabs>
                <w:tab w:val="left" w:pos="6663"/>
              </w:tabs>
              <w:rPr>
                <w:b/>
              </w:rPr>
            </w:pPr>
            <w:r w:rsidRPr="000D73C1">
              <w:rPr>
                <w:sz w:val="16"/>
                <w:szCs w:val="16"/>
                <w:highlight w:val="yellow"/>
              </w:rPr>
              <w:t>[DOPLNÍ DODAVATEL v případě, že dokládá v nabídce tuto osobu pro hodnocení nad rámec počtu požadovaného za účelem prokázání splnění kvalifikace, pokud takovouto osobu nedokládá, tento řádek se odstraní]</w:t>
            </w:r>
            <w:r w:rsidRPr="00B84BF9" w:rsidDel="00B84BF9">
              <w:rPr>
                <w:sz w:val="16"/>
                <w:szCs w:val="16"/>
                <w:highlight w:val="yellow"/>
              </w:rPr>
              <w:t xml:space="preserve"> </w:t>
            </w:r>
          </w:p>
        </w:tc>
        <w:tc>
          <w:tcPr>
            <w:tcW w:w="3260" w:type="dxa"/>
          </w:tcPr>
          <w:p w14:paraId="2D983997" w14:textId="716D9B52" w:rsidR="00600ABC" w:rsidRPr="00454716" w:rsidRDefault="00600ABC" w:rsidP="00600ABC">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Pr>
          <w:p w14:paraId="43E611F3" w14:textId="14EC9ACB" w:rsidR="00600ABC" w:rsidRPr="0050321F" w:rsidRDefault="00600ABC" w:rsidP="00600ABC">
            <w:pPr>
              <w:tabs>
                <w:tab w:val="left" w:pos="6663"/>
              </w:tabs>
              <w:cnfStyle w:val="000000000000" w:firstRow="0" w:lastRow="0" w:firstColumn="0" w:lastColumn="0" w:oddVBand="0" w:evenVBand="0" w:oddHBand="0" w:evenHBand="0" w:firstRowFirstColumn="0" w:firstRowLastColumn="0" w:lastRowFirstColumn="0" w:lastRowLastColumn="0"/>
              <w:rPr>
                <w:b/>
              </w:rPr>
            </w:pPr>
            <w:r w:rsidRPr="00AD6F94">
              <w:rPr>
                <w:b/>
                <w:sz w:val="16"/>
                <w:szCs w:val="16"/>
              </w:rPr>
              <w:t>ANO</w:t>
            </w:r>
          </w:p>
        </w:tc>
      </w:tr>
      <w:tr w:rsidR="00B84BF9" w:rsidRPr="00454716" w14:paraId="60E73343"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19BAC54B" w14:textId="77777777" w:rsidR="00B84BF9" w:rsidRDefault="00B84BF9" w:rsidP="00B84BF9">
            <w:pPr>
              <w:tabs>
                <w:tab w:val="left" w:pos="6663"/>
              </w:tabs>
              <w:rPr>
                <w:b/>
                <w:sz w:val="18"/>
              </w:rPr>
            </w:pPr>
            <w:r w:rsidRPr="00AD6F94">
              <w:rPr>
                <w:b/>
                <w:sz w:val="18"/>
              </w:rPr>
              <w:t xml:space="preserve">autorizovaný </w:t>
            </w:r>
          </w:p>
          <w:p w14:paraId="2D2F870B" w14:textId="77777777" w:rsidR="00B84BF9" w:rsidRDefault="00B84BF9" w:rsidP="00B84BF9">
            <w:pPr>
              <w:tabs>
                <w:tab w:val="left" w:pos="6663"/>
              </w:tabs>
              <w:rPr>
                <w:b/>
                <w:sz w:val="18"/>
              </w:rPr>
            </w:pPr>
            <w:r w:rsidRPr="00AD6F94">
              <w:rPr>
                <w:b/>
                <w:sz w:val="18"/>
              </w:rPr>
              <w:t>zeměměři</w:t>
            </w:r>
            <w:r>
              <w:rPr>
                <w:b/>
                <w:sz w:val="18"/>
              </w:rPr>
              <w:t>c</w:t>
            </w:r>
            <w:r w:rsidRPr="00AD6F94">
              <w:rPr>
                <w:b/>
                <w:sz w:val="18"/>
              </w:rPr>
              <w:t xml:space="preserve">ký </w:t>
            </w:r>
            <w:proofErr w:type="gramStart"/>
            <w:r w:rsidRPr="00AD6F94">
              <w:rPr>
                <w:b/>
                <w:sz w:val="18"/>
              </w:rPr>
              <w:t xml:space="preserve">inženýr </w:t>
            </w:r>
            <w:r>
              <w:rPr>
                <w:b/>
                <w:sz w:val="18"/>
              </w:rPr>
              <w:t>- specialista</w:t>
            </w:r>
            <w:proofErr w:type="gramEnd"/>
            <w:r>
              <w:rPr>
                <w:b/>
                <w:sz w:val="18"/>
              </w:rPr>
              <w:t xml:space="preserve"> na zpracování záborových elaborátů </w:t>
            </w:r>
          </w:p>
          <w:p w14:paraId="135C7EB3" w14:textId="6B2733E7" w:rsidR="00B84BF9" w:rsidRDefault="00B84BF9" w:rsidP="00B84BF9">
            <w:pPr>
              <w:tabs>
                <w:tab w:val="left" w:pos="6663"/>
              </w:tabs>
              <w:rPr>
                <w:sz w:val="16"/>
                <w:szCs w:val="16"/>
                <w:highlight w:val="yellow"/>
              </w:rPr>
            </w:pPr>
            <w:r>
              <w:rPr>
                <w:b/>
                <w:sz w:val="18"/>
              </w:rPr>
              <w:t>III</w:t>
            </w:r>
          </w:p>
          <w:p w14:paraId="66F052C6" w14:textId="5E755A5D" w:rsidR="00B84BF9" w:rsidRPr="00AD6F94" w:rsidRDefault="00B84BF9" w:rsidP="00B84BF9">
            <w:pPr>
              <w:tabs>
                <w:tab w:val="left" w:pos="6663"/>
              </w:tabs>
              <w:rPr>
                <w:b/>
              </w:rPr>
            </w:pPr>
            <w:r w:rsidRPr="00E622F5">
              <w:rPr>
                <w:sz w:val="16"/>
                <w:szCs w:val="16"/>
                <w:highlight w:val="yellow"/>
              </w:rPr>
              <w:t>[DOPLNÍ DODAVATEL v případě, že dokládá v nabídce tuto osobu pro hodnocení nad rámec počtu požadovaného za účelem prokázání splnění kvalifikace, pokud takovouto osobu nedokládá, tento řádek se odstraní]</w:t>
            </w:r>
            <w:r w:rsidRPr="00E622F5" w:rsidDel="00B84BF9">
              <w:rPr>
                <w:sz w:val="16"/>
                <w:szCs w:val="16"/>
                <w:highlight w:val="yellow"/>
              </w:rPr>
              <w:t xml:space="preserve"> </w:t>
            </w:r>
          </w:p>
        </w:tc>
        <w:tc>
          <w:tcPr>
            <w:tcW w:w="3260" w:type="dxa"/>
          </w:tcPr>
          <w:p w14:paraId="2CA46486" w14:textId="57188A9C" w:rsidR="00B84BF9" w:rsidRPr="00454716" w:rsidRDefault="00B84BF9" w:rsidP="00B84BF9">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Pr>
          <w:p w14:paraId="39B1466A" w14:textId="638A60EE" w:rsidR="00B84BF9" w:rsidRPr="00AD6F94" w:rsidRDefault="00B84BF9" w:rsidP="00B84BF9">
            <w:pPr>
              <w:tabs>
                <w:tab w:val="left" w:pos="6663"/>
              </w:tabs>
              <w:cnfStyle w:val="000000000000" w:firstRow="0" w:lastRow="0" w:firstColumn="0" w:lastColumn="0" w:oddVBand="0" w:evenVBand="0" w:oddHBand="0" w:evenHBand="0" w:firstRowFirstColumn="0" w:firstRowLastColumn="0" w:lastRowFirstColumn="0" w:lastRowLastColumn="0"/>
              <w:rPr>
                <w:b/>
                <w:sz w:val="16"/>
                <w:szCs w:val="16"/>
              </w:rPr>
            </w:pPr>
            <w:r w:rsidRPr="00AD6F94">
              <w:rPr>
                <w:b/>
                <w:sz w:val="16"/>
                <w:szCs w:val="16"/>
              </w:rPr>
              <w:t>ANO</w:t>
            </w:r>
          </w:p>
        </w:tc>
      </w:tr>
      <w:tr w:rsidR="00B84BF9" w:rsidRPr="00454716" w14:paraId="7B371669"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6A53FEBC" w14:textId="77777777" w:rsidR="00B84BF9" w:rsidRDefault="00B84BF9" w:rsidP="00B84BF9">
            <w:pPr>
              <w:tabs>
                <w:tab w:val="left" w:pos="6663"/>
              </w:tabs>
              <w:rPr>
                <w:b/>
                <w:sz w:val="18"/>
              </w:rPr>
            </w:pPr>
            <w:r w:rsidRPr="00AD6F94">
              <w:rPr>
                <w:b/>
                <w:sz w:val="18"/>
              </w:rPr>
              <w:t xml:space="preserve">autorizovaný </w:t>
            </w:r>
          </w:p>
          <w:p w14:paraId="3360677C" w14:textId="77777777" w:rsidR="00B84BF9" w:rsidRDefault="00B84BF9" w:rsidP="00B84BF9">
            <w:pPr>
              <w:tabs>
                <w:tab w:val="left" w:pos="6663"/>
              </w:tabs>
              <w:rPr>
                <w:b/>
                <w:sz w:val="18"/>
              </w:rPr>
            </w:pPr>
            <w:r w:rsidRPr="00AD6F94">
              <w:rPr>
                <w:b/>
                <w:sz w:val="18"/>
              </w:rPr>
              <w:t>zeměměři</w:t>
            </w:r>
            <w:r>
              <w:rPr>
                <w:b/>
                <w:sz w:val="18"/>
              </w:rPr>
              <w:t>c</w:t>
            </w:r>
            <w:r w:rsidRPr="00AD6F94">
              <w:rPr>
                <w:b/>
                <w:sz w:val="18"/>
              </w:rPr>
              <w:t xml:space="preserve">ký </w:t>
            </w:r>
            <w:proofErr w:type="gramStart"/>
            <w:r w:rsidRPr="00AD6F94">
              <w:rPr>
                <w:b/>
                <w:sz w:val="18"/>
              </w:rPr>
              <w:t xml:space="preserve">inženýr </w:t>
            </w:r>
            <w:r>
              <w:rPr>
                <w:b/>
                <w:sz w:val="18"/>
              </w:rPr>
              <w:t>- specialista</w:t>
            </w:r>
            <w:proofErr w:type="gramEnd"/>
            <w:r>
              <w:rPr>
                <w:b/>
                <w:sz w:val="18"/>
              </w:rPr>
              <w:t xml:space="preserve"> na zpracování záborových elaborátů </w:t>
            </w:r>
          </w:p>
          <w:p w14:paraId="146EDD30" w14:textId="52A32652" w:rsidR="00B84BF9" w:rsidRDefault="00B84BF9" w:rsidP="00B84BF9">
            <w:pPr>
              <w:tabs>
                <w:tab w:val="left" w:pos="6663"/>
              </w:tabs>
              <w:rPr>
                <w:sz w:val="16"/>
                <w:szCs w:val="16"/>
                <w:highlight w:val="yellow"/>
              </w:rPr>
            </w:pPr>
            <w:r>
              <w:rPr>
                <w:b/>
                <w:sz w:val="18"/>
              </w:rPr>
              <w:t>IV</w:t>
            </w:r>
          </w:p>
          <w:p w14:paraId="0C7F1089" w14:textId="7C282571" w:rsidR="00B84BF9" w:rsidRPr="00AD6F94" w:rsidRDefault="00B84BF9" w:rsidP="00B84BF9">
            <w:pPr>
              <w:tabs>
                <w:tab w:val="left" w:pos="6663"/>
              </w:tabs>
              <w:rPr>
                <w:b/>
              </w:rPr>
            </w:pPr>
            <w:r w:rsidRPr="00E622F5">
              <w:rPr>
                <w:sz w:val="16"/>
                <w:szCs w:val="16"/>
                <w:highlight w:val="yellow"/>
              </w:rPr>
              <w:t>[DOPLNÍ DODAVATEL v případě, že dokládá v nabídce tuto osobu pro hodnocení nad rámec počtu požadovaného za účelem prokázání splnění kvalifikace, pokud takovouto osobu nedokládá, tento řádek se odstraní]</w:t>
            </w:r>
            <w:r w:rsidRPr="00E622F5" w:rsidDel="00B84BF9">
              <w:rPr>
                <w:sz w:val="16"/>
                <w:szCs w:val="16"/>
                <w:highlight w:val="yellow"/>
              </w:rPr>
              <w:t xml:space="preserve"> </w:t>
            </w:r>
          </w:p>
        </w:tc>
        <w:tc>
          <w:tcPr>
            <w:tcW w:w="3260" w:type="dxa"/>
          </w:tcPr>
          <w:p w14:paraId="01AA003C" w14:textId="2B316A4C" w:rsidR="00B84BF9" w:rsidRPr="00454716" w:rsidRDefault="00B84BF9" w:rsidP="00B84BF9">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Pr>
          <w:p w14:paraId="71D7B491" w14:textId="21C79E08" w:rsidR="00B84BF9" w:rsidRPr="00AD6F94" w:rsidRDefault="00B84BF9" w:rsidP="00B84BF9">
            <w:pPr>
              <w:tabs>
                <w:tab w:val="left" w:pos="6663"/>
              </w:tabs>
              <w:cnfStyle w:val="000000000000" w:firstRow="0" w:lastRow="0" w:firstColumn="0" w:lastColumn="0" w:oddVBand="0" w:evenVBand="0" w:oddHBand="0" w:evenHBand="0" w:firstRowFirstColumn="0" w:firstRowLastColumn="0" w:lastRowFirstColumn="0" w:lastRowLastColumn="0"/>
              <w:rPr>
                <w:b/>
                <w:sz w:val="16"/>
                <w:szCs w:val="16"/>
              </w:rPr>
            </w:pPr>
            <w:r w:rsidRPr="00AD6F94">
              <w:rPr>
                <w:b/>
                <w:sz w:val="16"/>
                <w:szCs w:val="16"/>
              </w:rPr>
              <w:t>ANO</w:t>
            </w:r>
          </w:p>
        </w:tc>
      </w:tr>
      <w:tr w:rsidR="00B84BF9" w:rsidRPr="00454716" w14:paraId="0AE52A27"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267FCB99" w14:textId="77777777" w:rsidR="00B84BF9" w:rsidRDefault="00B84BF9" w:rsidP="00B84BF9">
            <w:pPr>
              <w:tabs>
                <w:tab w:val="left" w:pos="6663"/>
              </w:tabs>
              <w:rPr>
                <w:b/>
                <w:sz w:val="18"/>
              </w:rPr>
            </w:pPr>
            <w:r w:rsidRPr="00AD6F94">
              <w:rPr>
                <w:b/>
                <w:sz w:val="18"/>
              </w:rPr>
              <w:t xml:space="preserve">specialista na </w:t>
            </w:r>
          </w:p>
          <w:p w14:paraId="5BA4FFE3" w14:textId="4BC02CB4" w:rsidR="00B84BF9" w:rsidRPr="00AD6F94" w:rsidRDefault="00B84BF9" w:rsidP="00B84BF9">
            <w:pPr>
              <w:tabs>
                <w:tab w:val="left" w:pos="6663"/>
              </w:tabs>
              <w:rPr>
                <w:b/>
                <w:sz w:val="18"/>
                <w:highlight w:val="yellow"/>
              </w:rPr>
            </w:pPr>
            <w:r w:rsidRPr="00AD6F94">
              <w:rPr>
                <w:b/>
                <w:sz w:val="18"/>
              </w:rPr>
              <w:t>inženýrskou činnost I</w:t>
            </w:r>
          </w:p>
          <w:p w14:paraId="1012D3DB" w14:textId="5722585E" w:rsidR="00B84BF9" w:rsidRPr="00454716" w:rsidRDefault="00B84BF9" w:rsidP="00B84BF9">
            <w:pPr>
              <w:tabs>
                <w:tab w:val="left" w:pos="6663"/>
              </w:tabs>
              <w:rPr>
                <w:sz w:val="16"/>
                <w:szCs w:val="16"/>
                <w:highlight w:val="yellow"/>
              </w:rPr>
            </w:pPr>
            <w:r w:rsidRPr="00454716">
              <w:rPr>
                <w:sz w:val="16"/>
                <w:szCs w:val="16"/>
                <w:highlight w:val="yellow"/>
              </w:rPr>
              <w:t>[DOPLNÍ DODAVATEL]</w:t>
            </w:r>
          </w:p>
        </w:tc>
        <w:tc>
          <w:tcPr>
            <w:tcW w:w="3260" w:type="dxa"/>
          </w:tcPr>
          <w:p w14:paraId="3D5634CD" w14:textId="77777777" w:rsidR="00B84BF9" w:rsidRPr="00454716" w:rsidRDefault="00B84BF9" w:rsidP="00B84BF9">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Pr>
          <w:p w14:paraId="2F3477D0" w14:textId="0FB08128" w:rsidR="00B84BF9" w:rsidRPr="00454716" w:rsidRDefault="00B84BF9" w:rsidP="00B84BF9">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50321F">
              <w:rPr>
                <w:b/>
                <w:sz w:val="18"/>
              </w:rPr>
              <w:t>NE</w:t>
            </w:r>
          </w:p>
        </w:tc>
      </w:tr>
      <w:tr w:rsidR="00B84BF9" w:rsidRPr="00454716" w14:paraId="7A2D7731"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19275310" w14:textId="77777777" w:rsidR="00B84BF9" w:rsidRDefault="00B84BF9" w:rsidP="00B84BF9">
            <w:pPr>
              <w:tabs>
                <w:tab w:val="left" w:pos="6663"/>
              </w:tabs>
              <w:rPr>
                <w:b/>
                <w:sz w:val="18"/>
              </w:rPr>
            </w:pPr>
            <w:r w:rsidRPr="00E15A24">
              <w:rPr>
                <w:b/>
                <w:sz w:val="18"/>
              </w:rPr>
              <w:t xml:space="preserve">specialista na </w:t>
            </w:r>
          </w:p>
          <w:p w14:paraId="55575D9A" w14:textId="280F8927" w:rsidR="00B84BF9" w:rsidRDefault="00B84BF9" w:rsidP="00B84BF9">
            <w:pPr>
              <w:tabs>
                <w:tab w:val="left" w:pos="6663"/>
              </w:tabs>
              <w:rPr>
                <w:sz w:val="16"/>
                <w:szCs w:val="16"/>
                <w:highlight w:val="yellow"/>
              </w:rPr>
            </w:pPr>
            <w:r w:rsidRPr="00E15A24">
              <w:rPr>
                <w:b/>
                <w:sz w:val="18"/>
              </w:rPr>
              <w:t>inženýrskou činnost I</w:t>
            </w:r>
            <w:r>
              <w:rPr>
                <w:b/>
                <w:sz w:val="18"/>
              </w:rPr>
              <w:t>I</w:t>
            </w:r>
          </w:p>
          <w:p w14:paraId="148EC781" w14:textId="13739CE9" w:rsidR="00B84BF9" w:rsidRPr="00454716" w:rsidRDefault="00B84BF9" w:rsidP="00B84BF9">
            <w:pPr>
              <w:tabs>
                <w:tab w:val="left" w:pos="6663"/>
              </w:tabs>
              <w:rPr>
                <w:sz w:val="16"/>
                <w:szCs w:val="16"/>
                <w:highlight w:val="yellow"/>
              </w:rPr>
            </w:pPr>
            <w:r w:rsidRPr="00454716">
              <w:rPr>
                <w:sz w:val="16"/>
                <w:szCs w:val="16"/>
                <w:highlight w:val="yellow"/>
              </w:rPr>
              <w:t>[DOPLNÍ DODAVATEL]</w:t>
            </w:r>
          </w:p>
        </w:tc>
        <w:tc>
          <w:tcPr>
            <w:tcW w:w="3260" w:type="dxa"/>
          </w:tcPr>
          <w:p w14:paraId="44884F38" w14:textId="77777777" w:rsidR="00B84BF9" w:rsidRPr="00454716" w:rsidRDefault="00B84BF9" w:rsidP="00B84BF9">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Pr>
          <w:p w14:paraId="3C53E964" w14:textId="015786FE" w:rsidR="00B84BF9" w:rsidRPr="00454716" w:rsidRDefault="00B84BF9" w:rsidP="00B84BF9">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50321F">
              <w:rPr>
                <w:b/>
                <w:sz w:val="18"/>
              </w:rPr>
              <w:t>NE</w:t>
            </w:r>
          </w:p>
        </w:tc>
      </w:tr>
      <w:tr w:rsidR="00B84BF9" w:rsidRPr="00454716" w14:paraId="3DDDFD23"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165E8D37" w14:textId="77777777" w:rsidR="00B84BF9" w:rsidRDefault="00B84BF9" w:rsidP="00B84BF9">
            <w:pPr>
              <w:tabs>
                <w:tab w:val="left" w:pos="6663"/>
              </w:tabs>
              <w:rPr>
                <w:b/>
                <w:sz w:val="18"/>
              </w:rPr>
            </w:pPr>
            <w:r w:rsidRPr="00E15A24">
              <w:rPr>
                <w:b/>
                <w:sz w:val="18"/>
              </w:rPr>
              <w:t xml:space="preserve">specialista na </w:t>
            </w:r>
          </w:p>
          <w:p w14:paraId="1DA4569F" w14:textId="4491AE10" w:rsidR="00B84BF9" w:rsidRDefault="00B84BF9" w:rsidP="00B84BF9">
            <w:pPr>
              <w:tabs>
                <w:tab w:val="left" w:pos="6663"/>
              </w:tabs>
              <w:rPr>
                <w:sz w:val="16"/>
                <w:szCs w:val="16"/>
                <w:highlight w:val="yellow"/>
              </w:rPr>
            </w:pPr>
            <w:r w:rsidRPr="00E15A24">
              <w:rPr>
                <w:b/>
                <w:sz w:val="18"/>
              </w:rPr>
              <w:t>inženýrskou činnost I</w:t>
            </w:r>
            <w:r>
              <w:rPr>
                <w:b/>
                <w:sz w:val="18"/>
              </w:rPr>
              <w:t>II</w:t>
            </w:r>
          </w:p>
          <w:p w14:paraId="3D429926" w14:textId="0AA2ABC5" w:rsidR="00B84BF9" w:rsidRPr="00454716" w:rsidRDefault="00B84BF9" w:rsidP="00B84BF9">
            <w:pPr>
              <w:tabs>
                <w:tab w:val="left" w:pos="6663"/>
              </w:tabs>
              <w:rPr>
                <w:sz w:val="16"/>
                <w:szCs w:val="16"/>
                <w:highlight w:val="yellow"/>
              </w:rPr>
            </w:pPr>
            <w:r w:rsidRPr="00454716">
              <w:rPr>
                <w:sz w:val="16"/>
                <w:szCs w:val="16"/>
                <w:highlight w:val="yellow"/>
              </w:rPr>
              <w:t>[DOPLNÍ DODAVATEL]</w:t>
            </w:r>
          </w:p>
        </w:tc>
        <w:tc>
          <w:tcPr>
            <w:tcW w:w="3260" w:type="dxa"/>
          </w:tcPr>
          <w:p w14:paraId="3EFA1481" w14:textId="77777777" w:rsidR="00B84BF9" w:rsidRPr="00454716" w:rsidRDefault="00B84BF9" w:rsidP="00B84BF9">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Pr>
          <w:p w14:paraId="1AF18091" w14:textId="15E27F3D" w:rsidR="00B84BF9" w:rsidRPr="00454716" w:rsidRDefault="00B84BF9" w:rsidP="00B84BF9">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50321F">
              <w:rPr>
                <w:b/>
                <w:sz w:val="18"/>
              </w:rPr>
              <w:t>NE</w:t>
            </w:r>
          </w:p>
        </w:tc>
      </w:tr>
      <w:tr w:rsidR="00B84BF9" w:rsidRPr="00454716" w14:paraId="1B5DAF57"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28422E85" w14:textId="6BAC50A0" w:rsidR="00B84BF9" w:rsidRDefault="00B84BF9" w:rsidP="00B84BF9">
            <w:pPr>
              <w:tabs>
                <w:tab w:val="left" w:pos="6663"/>
              </w:tabs>
              <w:rPr>
                <w:sz w:val="16"/>
                <w:szCs w:val="16"/>
                <w:highlight w:val="yellow"/>
              </w:rPr>
            </w:pPr>
            <w:r>
              <w:rPr>
                <w:b/>
                <w:sz w:val="18"/>
              </w:rPr>
              <w:t>specialista na inženýrskou činnost IV</w:t>
            </w:r>
          </w:p>
          <w:p w14:paraId="084505FA" w14:textId="3F4E9320" w:rsidR="00B84BF9" w:rsidRPr="00454716" w:rsidRDefault="003D0CB9">
            <w:pPr>
              <w:tabs>
                <w:tab w:val="left" w:pos="6663"/>
              </w:tabs>
              <w:rPr>
                <w:sz w:val="16"/>
                <w:szCs w:val="16"/>
                <w:highlight w:val="yellow"/>
              </w:rPr>
            </w:pPr>
            <w:r w:rsidRPr="00E622F5">
              <w:rPr>
                <w:sz w:val="16"/>
                <w:szCs w:val="16"/>
                <w:highlight w:val="yellow"/>
              </w:rPr>
              <w:t>[DOPLNÍ DODAVATEL v případě, že dokládá v nabídce tuto osobu pro hodnocení nad rámec počtu požadovaného za účelem prokázání splnění kvalifikace, pokud takovouto osobu nedokládá, tento řádek se odstraní]</w:t>
            </w:r>
            <w:r w:rsidRPr="00E622F5" w:rsidDel="00B84BF9">
              <w:rPr>
                <w:sz w:val="16"/>
                <w:szCs w:val="16"/>
                <w:highlight w:val="yellow"/>
              </w:rPr>
              <w:t xml:space="preserve"> </w:t>
            </w:r>
          </w:p>
        </w:tc>
        <w:tc>
          <w:tcPr>
            <w:tcW w:w="3260" w:type="dxa"/>
          </w:tcPr>
          <w:p w14:paraId="5B030EA0" w14:textId="77777777" w:rsidR="00B84BF9" w:rsidRPr="00454716" w:rsidRDefault="00B84BF9" w:rsidP="00B84BF9">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Pr>
          <w:p w14:paraId="1F5502EB" w14:textId="320BA264" w:rsidR="00B84BF9" w:rsidRPr="00AD6F94" w:rsidRDefault="00B84BF9" w:rsidP="00B84BF9">
            <w:pPr>
              <w:tabs>
                <w:tab w:val="left" w:pos="6663"/>
              </w:tabs>
              <w:cnfStyle w:val="000000000000" w:firstRow="0" w:lastRow="0" w:firstColumn="0" w:lastColumn="0" w:oddVBand="0" w:evenVBand="0" w:oddHBand="0" w:evenHBand="0" w:firstRowFirstColumn="0" w:firstRowLastColumn="0" w:lastRowFirstColumn="0" w:lastRowLastColumn="0"/>
              <w:rPr>
                <w:b/>
                <w:sz w:val="16"/>
                <w:szCs w:val="16"/>
                <w:highlight w:val="yellow"/>
              </w:rPr>
            </w:pPr>
            <w:r w:rsidRPr="00AD6F94">
              <w:rPr>
                <w:b/>
                <w:sz w:val="16"/>
                <w:szCs w:val="16"/>
              </w:rPr>
              <w:t>ANO</w:t>
            </w:r>
          </w:p>
        </w:tc>
      </w:tr>
      <w:tr w:rsidR="0041310F" w:rsidRPr="00454716" w14:paraId="39BC9C42"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194B7839" w14:textId="7D815D1E" w:rsidR="0041310F" w:rsidRDefault="0041310F" w:rsidP="0041310F">
            <w:pPr>
              <w:tabs>
                <w:tab w:val="left" w:pos="6663"/>
              </w:tabs>
              <w:rPr>
                <w:sz w:val="16"/>
                <w:szCs w:val="16"/>
                <w:highlight w:val="yellow"/>
              </w:rPr>
            </w:pPr>
            <w:r>
              <w:rPr>
                <w:b/>
                <w:sz w:val="18"/>
              </w:rPr>
              <w:t>specialista na inženýrskou činnost V</w:t>
            </w:r>
          </w:p>
          <w:p w14:paraId="7334144B" w14:textId="7F4FE5EA" w:rsidR="0041310F" w:rsidRDefault="0041310F" w:rsidP="0041310F">
            <w:pPr>
              <w:tabs>
                <w:tab w:val="left" w:pos="6663"/>
              </w:tabs>
              <w:rPr>
                <w:b/>
              </w:rPr>
            </w:pPr>
            <w:r w:rsidRPr="00E622F5">
              <w:rPr>
                <w:sz w:val="16"/>
                <w:szCs w:val="16"/>
                <w:highlight w:val="yellow"/>
              </w:rPr>
              <w:t>[DOPLNÍ DODAVATEL v případě, že dokládá v nabídce tuto osobu pro hodnocení nad rámec počtu požadovaného za účelem prokázání splnění kvalifikace, pokud takovouto osobu nedokládá, tento řádek se odstraní]</w:t>
            </w:r>
            <w:r w:rsidRPr="00E622F5" w:rsidDel="00B84BF9">
              <w:rPr>
                <w:sz w:val="16"/>
                <w:szCs w:val="16"/>
                <w:highlight w:val="yellow"/>
              </w:rPr>
              <w:t xml:space="preserve"> </w:t>
            </w:r>
          </w:p>
        </w:tc>
        <w:tc>
          <w:tcPr>
            <w:tcW w:w="3260" w:type="dxa"/>
          </w:tcPr>
          <w:p w14:paraId="2FFB8618" w14:textId="37343F97" w:rsidR="0041310F" w:rsidRPr="0045471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Pr>
          <w:p w14:paraId="5F542281" w14:textId="6A7847D0" w:rsidR="0041310F" w:rsidRPr="00AD6F94"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b/>
                <w:sz w:val="16"/>
                <w:szCs w:val="16"/>
              </w:rPr>
            </w:pPr>
            <w:r w:rsidRPr="00AD6F94">
              <w:rPr>
                <w:b/>
                <w:sz w:val="16"/>
                <w:szCs w:val="16"/>
              </w:rPr>
              <w:t>ANO</w:t>
            </w:r>
          </w:p>
        </w:tc>
      </w:tr>
      <w:tr w:rsidR="0041310F" w:rsidRPr="00454716" w14:paraId="64F5367E"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669D1505" w14:textId="77777777" w:rsidR="0041310F" w:rsidRDefault="0041310F" w:rsidP="0041310F">
            <w:pPr>
              <w:tabs>
                <w:tab w:val="left" w:pos="6663"/>
              </w:tabs>
              <w:rPr>
                <w:b/>
              </w:rPr>
            </w:pPr>
          </w:p>
        </w:tc>
        <w:tc>
          <w:tcPr>
            <w:tcW w:w="3260" w:type="dxa"/>
          </w:tcPr>
          <w:p w14:paraId="333C4F69" w14:textId="77777777" w:rsidR="0041310F" w:rsidRPr="0045471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p>
        </w:tc>
        <w:tc>
          <w:tcPr>
            <w:tcW w:w="1985" w:type="dxa"/>
          </w:tcPr>
          <w:p w14:paraId="2BBF4CE2" w14:textId="77777777" w:rsidR="0041310F" w:rsidRPr="00AD6F94"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b/>
                <w:sz w:val="16"/>
                <w:szCs w:val="16"/>
              </w:rPr>
            </w:pPr>
          </w:p>
        </w:tc>
      </w:tr>
      <w:tr w:rsidR="0041310F" w:rsidRPr="00454716" w14:paraId="086B9D17"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5CE807C4" w14:textId="77777777" w:rsidR="0041310F" w:rsidRDefault="0041310F" w:rsidP="0041310F">
            <w:pPr>
              <w:tabs>
                <w:tab w:val="left" w:pos="6663"/>
              </w:tabs>
              <w:rPr>
                <w:b/>
              </w:rPr>
            </w:pPr>
          </w:p>
        </w:tc>
        <w:tc>
          <w:tcPr>
            <w:tcW w:w="3260" w:type="dxa"/>
          </w:tcPr>
          <w:p w14:paraId="4C7EDC52" w14:textId="77777777" w:rsidR="0041310F" w:rsidRPr="0045471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p>
        </w:tc>
        <w:tc>
          <w:tcPr>
            <w:tcW w:w="1985" w:type="dxa"/>
          </w:tcPr>
          <w:p w14:paraId="39D701C4" w14:textId="77777777" w:rsidR="0041310F" w:rsidRPr="00AD6F94"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b/>
                <w:sz w:val="16"/>
                <w:szCs w:val="16"/>
              </w:rPr>
            </w:pPr>
          </w:p>
        </w:tc>
      </w:tr>
      <w:tr w:rsidR="0041310F" w:rsidRPr="00454716" w14:paraId="07774F5E"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136E18D6" w14:textId="3F02C4A8" w:rsidR="0041310F" w:rsidRDefault="0041310F" w:rsidP="0041310F">
            <w:pPr>
              <w:tabs>
                <w:tab w:val="left" w:pos="6663"/>
              </w:tabs>
              <w:rPr>
                <w:sz w:val="16"/>
                <w:szCs w:val="16"/>
                <w:highlight w:val="yellow"/>
              </w:rPr>
            </w:pPr>
            <w:r>
              <w:rPr>
                <w:b/>
                <w:sz w:val="18"/>
              </w:rPr>
              <w:t>specialista na inženýrskou činnost VI</w:t>
            </w:r>
          </w:p>
          <w:p w14:paraId="23762983" w14:textId="01BB8743" w:rsidR="0041310F" w:rsidRDefault="0041310F" w:rsidP="0041310F">
            <w:pPr>
              <w:tabs>
                <w:tab w:val="left" w:pos="6663"/>
              </w:tabs>
              <w:rPr>
                <w:b/>
              </w:rPr>
            </w:pPr>
            <w:r w:rsidRPr="00E622F5">
              <w:rPr>
                <w:sz w:val="16"/>
                <w:szCs w:val="16"/>
                <w:highlight w:val="yellow"/>
              </w:rPr>
              <w:t>[DOPLNÍ DODAVATEL v případě, že dokládá v nabídce tuto osobu pro hodnocení nad rámec počtu požadovaného za účelem prokázání splnění kvalifikace, pokud takovouto osobu nedokládá, tento řádek se odstraní]</w:t>
            </w:r>
            <w:r w:rsidRPr="00E622F5" w:rsidDel="00B84BF9">
              <w:rPr>
                <w:sz w:val="16"/>
                <w:szCs w:val="16"/>
                <w:highlight w:val="yellow"/>
              </w:rPr>
              <w:t xml:space="preserve"> </w:t>
            </w:r>
          </w:p>
        </w:tc>
        <w:tc>
          <w:tcPr>
            <w:tcW w:w="3260" w:type="dxa"/>
          </w:tcPr>
          <w:p w14:paraId="07235C3D" w14:textId="1240CDB0" w:rsidR="0041310F" w:rsidRPr="0045471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Pr>
          <w:p w14:paraId="729634DF" w14:textId="5B1FA331" w:rsidR="0041310F" w:rsidRPr="00AD6F94"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b/>
                <w:sz w:val="16"/>
                <w:szCs w:val="16"/>
              </w:rPr>
            </w:pPr>
            <w:r w:rsidRPr="00AD6F94">
              <w:rPr>
                <w:b/>
                <w:sz w:val="16"/>
                <w:szCs w:val="16"/>
              </w:rPr>
              <w:t>ANO</w:t>
            </w:r>
          </w:p>
        </w:tc>
      </w:tr>
      <w:tr w:rsidR="0041310F" w:rsidRPr="00454716" w14:paraId="4A5C3874"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5A74A26D" w14:textId="2106BE15" w:rsidR="0041310F" w:rsidRDefault="0041310F" w:rsidP="0041310F">
            <w:pPr>
              <w:tabs>
                <w:tab w:val="left" w:pos="6663"/>
              </w:tabs>
              <w:rPr>
                <w:sz w:val="16"/>
                <w:szCs w:val="16"/>
                <w:highlight w:val="yellow"/>
              </w:rPr>
            </w:pPr>
            <w:r>
              <w:rPr>
                <w:b/>
                <w:sz w:val="18"/>
              </w:rPr>
              <w:t>specialista na inženýrskou činnost VII</w:t>
            </w:r>
          </w:p>
          <w:p w14:paraId="070BA08D" w14:textId="478814D3" w:rsidR="0041310F" w:rsidRDefault="0041310F" w:rsidP="0041310F">
            <w:pPr>
              <w:tabs>
                <w:tab w:val="left" w:pos="6663"/>
              </w:tabs>
              <w:rPr>
                <w:b/>
              </w:rPr>
            </w:pPr>
            <w:r w:rsidRPr="00E622F5">
              <w:rPr>
                <w:sz w:val="16"/>
                <w:szCs w:val="16"/>
                <w:highlight w:val="yellow"/>
              </w:rPr>
              <w:t>[DOPLNÍ DODAVATEL v případě, že dokládá v nabídce tuto osobu pro hodnocení nad rámec počtu požadovaného za účelem prokázání splnění kvalifikace, pokud takovouto osobu nedokládá, tento řádek se odstraní]</w:t>
            </w:r>
            <w:r w:rsidRPr="00E622F5" w:rsidDel="00B84BF9">
              <w:rPr>
                <w:sz w:val="16"/>
                <w:szCs w:val="16"/>
                <w:highlight w:val="yellow"/>
              </w:rPr>
              <w:t xml:space="preserve"> </w:t>
            </w:r>
          </w:p>
        </w:tc>
        <w:tc>
          <w:tcPr>
            <w:tcW w:w="3260" w:type="dxa"/>
          </w:tcPr>
          <w:p w14:paraId="641AFFA3" w14:textId="4A93CBB4" w:rsidR="0041310F" w:rsidRPr="0045471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Pr>
          <w:p w14:paraId="7ACDF5D0" w14:textId="22FA8532" w:rsidR="0041310F" w:rsidRPr="00AD6F94"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b/>
                <w:sz w:val="16"/>
                <w:szCs w:val="16"/>
              </w:rPr>
            </w:pPr>
            <w:r w:rsidRPr="00AD6F94">
              <w:rPr>
                <w:b/>
                <w:sz w:val="16"/>
                <w:szCs w:val="16"/>
              </w:rPr>
              <w:t>ANO</w:t>
            </w:r>
          </w:p>
        </w:tc>
      </w:tr>
      <w:tr w:rsidR="0041310F" w:rsidRPr="00454716" w14:paraId="28DB9DCD"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2DEA2016" w14:textId="51B67DDA" w:rsidR="0041310F" w:rsidRDefault="0041310F" w:rsidP="0041310F">
            <w:pPr>
              <w:tabs>
                <w:tab w:val="left" w:pos="6663"/>
              </w:tabs>
              <w:rPr>
                <w:sz w:val="16"/>
                <w:szCs w:val="16"/>
                <w:highlight w:val="yellow"/>
              </w:rPr>
            </w:pPr>
            <w:r>
              <w:rPr>
                <w:b/>
                <w:sz w:val="18"/>
              </w:rPr>
              <w:t>specialista na inženýrskou činnost VIII</w:t>
            </w:r>
          </w:p>
          <w:p w14:paraId="1B7AD3EA" w14:textId="09DDCA2E" w:rsidR="0041310F" w:rsidRDefault="0041310F" w:rsidP="0041310F">
            <w:pPr>
              <w:tabs>
                <w:tab w:val="left" w:pos="6663"/>
              </w:tabs>
              <w:rPr>
                <w:b/>
              </w:rPr>
            </w:pPr>
            <w:r w:rsidRPr="00E622F5">
              <w:rPr>
                <w:sz w:val="16"/>
                <w:szCs w:val="16"/>
                <w:highlight w:val="yellow"/>
              </w:rPr>
              <w:t>[DOPLNÍ DODAVATEL v případě, že dokládá v nabídce tuto osobu pro hodnocení nad rámec počtu požadovaného za účelem prokázání splnění kvalifikace, pokud takovouto osobu nedokládá, tento řádek se odstraní]</w:t>
            </w:r>
            <w:r w:rsidRPr="00E622F5" w:rsidDel="00B84BF9">
              <w:rPr>
                <w:sz w:val="16"/>
                <w:szCs w:val="16"/>
                <w:highlight w:val="yellow"/>
              </w:rPr>
              <w:t xml:space="preserve"> </w:t>
            </w:r>
          </w:p>
        </w:tc>
        <w:tc>
          <w:tcPr>
            <w:tcW w:w="3260" w:type="dxa"/>
          </w:tcPr>
          <w:p w14:paraId="52207094" w14:textId="1CA2068D" w:rsidR="0041310F" w:rsidRPr="0045471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Pr>
          <w:p w14:paraId="418BBCED" w14:textId="0EE21FC6" w:rsidR="0041310F" w:rsidRPr="00AD6F94"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b/>
                <w:sz w:val="16"/>
                <w:szCs w:val="16"/>
              </w:rPr>
            </w:pPr>
            <w:r w:rsidRPr="00AD6F94">
              <w:rPr>
                <w:b/>
                <w:sz w:val="16"/>
                <w:szCs w:val="16"/>
              </w:rPr>
              <w:t>ANO</w:t>
            </w:r>
          </w:p>
        </w:tc>
      </w:tr>
      <w:tr w:rsidR="0041310F" w:rsidRPr="00454716" w14:paraId="24B3DA77"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4B440F09" w14:textId="77777777" w:rsidR="0041310F" w:rsidRDefault="0041310F" w:rsidP="0041310F">
            <w:pPr>
              <w:tabs>
                <w:tab w:val="left" w:pos="6663"/>
              </w:tabs>
              <w:rPr>
                <w:b/>
                <w:sz w:val="18"/>
              </w:rPr>
            </w:pPr>
            <w:r w:rsidRPr="00AD6F94">
              <w:rPr>
                <w:b/>
                <w:sz w:val="18"/>
              </w:rPr>
              <w:t xml:space="preserve">specialista na </w:t>
            </w:r>
          </w:p>
          <w:p w14:paraId="2C857C9E" w14:textId="1A946DC6" w:rsidR="0041310F" w:rsidRPr="00AD6F94" w:rsidRDefault="0041310F" w:rsidP="0041310F">
            <w:pPr>
              <w:tabs>
                <w:tab w:val="left" w:pos="6663"/>
              </w:tabs>
              <w:rPr>
                <w:b/>
                <w:sz w:val="18"/>
                <w:highlight w:val="yellow"/>
              </w:rPr>
            </w:pPr>
            <w:r w:rsidRPr="00AD6F94">
              <w:rPr>
                <w:b/>
                <w:sz w:val="18"/>
              </w:rPr>
              <w:t>dopravní stavby I</w:t>
            </w:r>
          </w:p>
          <w:p w14:paraId="741C5865" w14:textId="40703A9D" w:rsidR="0041310F" w:rsidRPr="00454716" w:rsidRDefault="0041310F" w:rsidP="0041310F">
            <w:pPr>
              <w:tabs>
                <w:tab w:val="left" w:pos="6663"/>
              </w:tabs>
              <w:rPr>
                <w:sz w:val="16"/>
                <w:szCs w:val="16"/>
                <w:highlight w:val="yellow"/>
              </w:rPr>
            </w:pPr>
            <w:r w:rsidRPr="00454716">
              <w:rPr>
                <w:sz w:val="16"/>
                <w:szCs w:val="16"/>
                <w:highlight w:val="yellow"/>
              </w:rPr>
              <w:t>[DOPLNÍ DODAVATEL]</w:t>
            </w:r>
          </w:p>
        </w:tc>
        <w:tc>
          <w:tcPr>
            <w:tcW w:w="3260" w:type="dxa"/>
          </w:tcPr>
          <w:p w14:paraId="7E7818F1" w14:textId="77777777" w:rsidR="0041310F" w:rsidRPr="0045471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Pr>
          <w:p w14:paraId="6061D84D" w14:textId="2A2E4F2B" w:rsidR="0041310F" w:rsidRPr="0045471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50321F">
              <w:rPr>
                <w:b/>
                <w:sz w:val="18"/>
              </w:rPr>
              <w:t>NE</w:t>
            </w:r>
          </w:p>
        </w:tc>
      </w:tr>
      <w:tr w:rsidR="0041310F" w:rsidRPr="00454716" w14:paraId="5F4C4EDE" w14:textId="77777777" w:rsidTr="00530361">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574D5AA0" w14:textId="77777777" w:rsidR="0041310F" w:rsidRDefault="0041310F" w:rsidP="0041310F">
            <w:pPr>
              <w:tabs>
                <w:tab w:val="left" w:pos="6663"/>
              </w:tabs>
              <w:rPr>
                <w:b/>
                <w:sz w:val="18"/>
              </w:rPr>
            </w:pPr>
            <w:r w:rsidRPr="005C546F">
              <w:rPr>
                <w:b/>
                <w:sz w:val="18"/>
              </w:rPr>
              <w:t xml:space="preserve">specialista na </w:t>
            </w:r>
          </w:p>
          <w:p w14:paraId="52220C05" w14:textId="70864616" w:rsidR="0041310F" w:rsidRDefault="0041310F" w:rsidP="0041310F">
            <w:pPr>
              <w:tabs>
                <w:tab w:val="left" w:pos="6663"/>
              </w:tabs>
              <w:rPr>
                <w:sz w:val="16"/>
                <w:szCs w:val="16"/>
                <w:highlight w:val="yellow"/>
              </w:rPr>
            </w:pPr>
            <w:r w:rsidRPr="005C546F">
              <w:rPr>
                <w:b/>
                <w:sz w:val="18"/>
              </w:rPr>
              <w:t>dopravní stavby I</w:t>
            </w:r>
            <w:r>
              <w:rPr>
                <w:b/>
                <w:sz w:val="18"/>
              </w:rPr>
              <w:t>I</w:t>
            </w:r>
          </w:p>
          <w:p w14:paraId="22D0CE90" w14:textId="1642960A" w:rsidR="0041310F" w:rsidRPr="00454716" w:rsidRDefault="00286A4E">
            <w:pPr>
              <w:tabs>
                <w:tab w:val="left" w:pos="6663"/>
              </w:tabs>
              <w:rPr>
                <w:b/>
                <w:sz w:val="16"/>
                <w:szCs w:val="16"/>
                <w:highlight w:val="yellow"/>
              </w:rPr>
            </w:pPr>
            <w:r w:rsidRPr="00E622F5">
              <w:rPr>
                <w:sz w:val="16"/>
                <w:szCs w:val="16"/>
                <w:highlight w:val="yellow"/>
              </w:rPr>
              <w:t>[DOPLNÍ DODAVATEL v případě, že dokládá v nabídce tuto osobu pro hodnocení nad rámec počtu požadovaného za účelem prokázání splnění kvalifikace, pokud takovouto osobu nedokládá, tento řádek se odstraní]</w:t>
            </w:r>
            <w:r w:rsidRPr="00E622F5" w:rsidDel="00B84BF9">
              <w:rPr>
                <w:sz w:val="16"/>
                <w:szCs w:val="16"/>
                <w:highlight w:val="yellow"/>
              </w:rPr>
              <w:t xml:space="preserve"> </w:t>
            </w:r>
          </w:p>
        </w:tc>
        <w:tc>
          <w:tcPr>
            <w:tcW w:w="3260" w:type="dxa"/>
          </w:tcPr>
          <w:p w14:paraId="3F914128" w14:textId="77777777" w:rsidR="0041310F" w:rsidRPr="0045471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b/>
                <w:sz w:val="16"/>
                <w:szCs w:val="16"/>
                <w:highlight w:val="yellow"/>
              </w:rPr>
            </w:pPr>
            <w:r w:rsidRPr="00454716">
              <w:rPr>
                <w:sz w:val="16"/>
                <w:szCs w:val="16"/>
                <w:highlight w:val="yellow"/>
              </w:rPr>
              <w:t>[DOPLNÍ DODAVATEL]</w:t>
            </w:r>
          </w:p>
        </w:tc>
        <w:tc>
          <w:tcPr>
            <w:tcW w:w="1985" w:type="dxa"/>
          </w:tcPr>
          <w:p w14:paraId="427D6303" w14:textId="4D10AAF2" w:rsidR="0041310F" w:rsidRPr="0045471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C12AE">
              <w:rPr>
                <w:b/>
                <w:sz w:val="16"/>
                <w:szCs w:val="16"/>
              </w:rPr>
              <w:t>ANO</w:t>
            </w:r>
          </w:p>
        </w:tc>
      </w:tr>
      <w:tr w:rsidR="0041310F" w:rsidRPr="00454716" w14:paraId="7F420E30" w14:textId="77777777" w:rsidTr="000F7552">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65C7D289" w14:textId="7067B2CA" w:rsidR="0041310F" w:rsidRPr="00AD6F94" w:rsidRDefault="0041310F" w:rsidP="0041310F">
            <w:pPr>
              <w:tabs>
                <w:tab w:val="left" w:pos="6663"/>
              </w:tabs>
              <w:rPr>
                <w:b/>
                <w:sz w:val="18"/>
                <w:highlight w:val="yellow"/>
              </w:rPr>
            </w:pPr>
            <w:r w:rsidRPr="00AD6F94">
              <w:rPr>
                <w:b/>
                <w:sz w:val="18"/>
              </w:rPr>
              <w:t xml:space="preserve">osoba vyhotovující znalecké </w:t>
            </w:r>
            <w:proofErr w:type="gramStart"/>
            <w:r w:rsidRPr="00AD6F94">
              <w:rPr>
                <w:b/>
                <w:sz w:val="18"/>
              </w:rPr>
              <w:t>posudky - znalec</w:t>
            </w:r>
            <w:proofErr w:type="gramEnd"/>
            <w:r w:rsidRPr="00AD6F94">
              <w:rPr>
                <w:b/>
                <w:sz w:val="18"/>
              </w:rPr>
              <w:t xml:space="preserve"> I</w:t>
            </w:r>
          </w:p>
          <w:p w14:paraId="6200056A" w14:textId="42EBA939" w:rsidR="0041310F" w:rsidRDefault="0041310F" w:rsidP="0041310F">
            <w:pPr>
              <w:tabs>
                <w:tab w:val="left" w:pos="6663"/>
              </w:tabs>
              <w:rPr>
                <w:sz w:val="16"/>
                <w:szCs w:val="16"/>
                <w:highlight w:val="yellow"/>
              </w:rPr>
            </w:pPr>
            <w:r w:rsidRPr="00454716">
              <w:rPr>
                <w:sz w:val="16"/>
                <w:szCs w:val="16"/>
                <w:highlight w:val="yellow"/>
              </w:rPr>
              <w:t xml:space="preserve"> [DOPLNÍ DODAVATEL]</w:t>
            </w:r>
          </w:p>
        </w:tc>
        <w:tc>
          <w:tcPr>
            <w:tcW w:w="3260" w:type="dxa"/>
          </w:tcPr>
          <w:p w14:paraId="35DC91D8" w14:textId="0B40C58B" w:rsidR="0041310F" w:rsidRPr="0045471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Pr>
          <w:p w14:paraId="69D3D93E" w14:textId="78D71369" w:rsidR="0041310F" w:rsidRPr="0045471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50321F">
              <w:rPr>
                <w:b/>
                <w:sz w:val="18"/>
              </w:rPr>
              <w:t>NE</w:t>
            </w:r>
          </w:p>
        </w:tc>
      </w:tr>
      <w:tr w:rsidR="0041310F" w:rsidRPr="00454716" w14:paraId="554F2F34" w14:textId="77777777" w:rsidTr="000F7552">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0A7449ED" w14:textId="3E67BF06" w:rsidR="0041310F" w:rsidRPr="00591AC5" w:rsidRDefault="0041310F" w:rsidP="0041310F">
            <w:pPr>
              <w:tabs>
                <w:tab w:val="left" w:pos="6663"/>
              </w:tabs>
              <w:rPr>
                <w:b/>
                <w:sz w:val="18"/>
                <w:highlight w:val="yellow"/>
              </w:rPr>
            </w:pPr>
            <w:r w:rsidRPr="00591AC5">
              <w:rPr>
                <w:b/>
                <w:sz w:val="18"/>
              </w:rPr>
              <w:t xml:space="preserve">osoba vyhotovující znalecké </w:t>
            </w:r>
            <w:proofErr w:type="gramStart"/>
            <w:r w:rsidRPr="00591AC5">
              <w:rPr>
                <w:b/>
                <w:sz w:val="18"/>
              </w:rPr>
              <w:t>posudky - znalec</w:t>
            </w:r>
            <w:proofErr w:type="gramEnd"/>
            <w:r w:rsidRPr="00591AC5">
              <w:rPr>
                <w:b/>
                <w:sz w:val="18"/>
              </w:rPr>
              <w:t xml:space="preserve"> I</w:t>
            </w:r>
            <w:r>
              <w:rPr>
                <w:b/>
                <w:sz w:val="18"/>
              </w:rPr>
              <w:t>I</w:t>
            </w:r>
          </w:p>
          <w:p w14:paraId="24275282" w14:textId="2A44C724" w:rsidR="0041310F" w:rsidRDefault="0041310F" w:rsidP="0041310F">
            <w:pPr>
              <w:tabs>
                <w:tab w:val="left" w:pos="6663"/>
              </w:tabs>
              <w:rPr>
                <w:sz w:val="16"/>
                <w:szCs w:val="16"/>
                <w:highlight w:val="yellow"/>
              </w:rPr>
            </w:pPr>
            <w:r w:rsidRPr="00454716">
              <w:rPr>
                <w:sz w:val="16"/>
                <w:szCs w:val="16"/>
                <w:highlight w:val="yellow"/>
              </w:rPr>
              <w:t xml:space="preserve"> [DOPLNÍ DODAVATEL]</w:t>
            </w:r>
          </w:p>
        </w:tc>
        <w:tc>
          <w:tcPr>
            <w:tcW w:w="3260" w:type="dxa"/>
          </w:tcPr>
          <w:p w14:paraId="1394FD80" w14:textId="2B9872D7" w:rsidR="0041310F" w:rsidRPr="0045471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Pr>
          <w:p w14:paraId="55CDDAC9" w14:textId="6E10A5E4" w:rsidR="0041310F" w:rsidRPr="0045471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50321F">
              <w:rPr>
                <w:b/>
                <w:sz w:val="18"/>
              </w:rPr>
              <w:t>NE</w:t>
            </w:r>
          </w:p>
        </w:tc>
      </w:tr>
      <w:tr w:rsidR="0041310F" w:rsidRPr="00454716" w14:paraId="0A259BB6" w14:textId="77777777" w:rsidTr="000F7552">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119" w:type="dxa"/>
          </w:tcPr>
          <w:p w14:paraId="6E7CD3EE" w14:textId="2FC4A078" w:rsidR="0041310F" w:rsidRPr="00591AC5" w:rsidRDefault="0041310F" w:rsidP="0041310F">
            <w:pPr>
              <w:tabs>
                <w:tab w:val="left" w:pos="6663"/>
              </w:tabs>
              <w:rPr>
                <w:b/>
                <w:sz w:val="18"/>
                <w:highlight w:val="yellow"/>
              </w:rPr>
            </w:pPr>
            <w:r w:rsidRPr="00591AC5">
              <w:rPr>
                <w:b/>
                <w:sz w:val="18"/>
              </w:rPr>
              <w:t xml:space="preserve">osoba vyhotovující znalecké </w:t>
            </w:r>
            <w:proofErr w:type="gramStart"/>
            <w:r w:rsidRPr="00591AC5">
              <w:rPr>
                <w:b/>
                <w:sz w:val="18"/>
              </w:rPr>
              <w:t>posudky - znalec</w:t>
            </w:r>
            <w:proofErr w:type="gramEnd"/>
            <w:r w:rsidRPr="00591AC5">
              <w:rPr>
                <w:b/>
                <w:sz w:val="18"/>
              </w:rPr>
              <w:t xml:space="preserve"> I</w:t>
            </w:r>
            <w:r>
              <w:rPr>
                <w:b/>
                <w:sz w:val="18"/>
              </w:rPr>
              <w:t>II</w:t>
            </w:r>
          </w:p>
          <w:p w14:paraId="59D2C417" w14:textId="74CAE179" w:rsidR="0041310F" w:rsidRDefault="00286A4E">
            <w:pPr>
              <w:tabs>
                <w:tab w:val="left" w:pos="6663"/>
              </w:tabs>
              <w:rPr>
                <w:sz w:val="16"/>
                <w:szCs w:val="16"/>
                <w:highlight w:val="yellow"/>
              </w:rPr>
            </w:pPr>
            <w:r w:rsidRPr="00E622F5">
              <w:rPr>
                <w:sz w:val="16"/>
                <w:szCs w:val="16"/>
                <w:highlight w:val="yellow"/>
              </w:rPr>
              <w:t>[DOPLNÍ DODAVATEL v případě, že dokládá v nabídce tuto osobu pro hodnocení nad rámec počtu požadovaného za účelem prokázání splnění kvalifikace, pokud takovouto osobu nedokládá, tento řádek se odstraní]</w:t>
            </w:r>
            <w:r w:rsidRPr="00E622F5" w:rsidDel="00B84BF9">
              <w:rPr>
                <w:sz w:val="16"/>
                <w:szCs w:val="16"/>
                <w:highlight w:val="yellow"/>
              </w:rPr>
              <w:t xml:space="preserve"> </w:t>
            </w:r>
          </w:p>
        </w:tc>
        <w:tc>
          <w:tcPr>
            <w:tcW w:w="3260" w:type="dxa"/>
          </w:tcPr>
          <w:p w14:paraId="05B99D45" w14:textId="05666BB9" w:rsidR="0041310F" w:rsidRPr="0045471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985" w:type="dxa"/>
          </w:tcPr>
          <w:p w14:paraId="3CD31DA8" w14:textId="2D217E52" w:rsidR="0041310F" w:rsidRPr="00454716" w:rsidRDefault="0041310F" w:rsidP="0041310F">
            <w:pPr>
              <w:tabs>
                <w:tab w:val="left" w:pos="6663"/>
              </w:tabs>
              <w:cnfStyle w:val="000000000000" w:firstRow="0" w:lastRow="0" w:firstColumn="0" w:lastColumn="0" w:oddVBand="0" w:evenVBand="0" w:oddHBand="0" w:evenHBand="0" w:firstRowFirstColumn="0" w:firstRowLastColumn="0" w:lastRowFirstColumn="0" w:lastRowLastColumn="0"/>
              <w:rPr>
                <w:sz w:val="16"/>
                <w:szCs w:val="16"/>
                <w:highlight w:val="yellow"/>
              </w:rPr>
            </w:pPr>
            <w:r>
              <w:rPr>
                <w:b/>
                <w:sz w:val="18"/>
              </w:rPr>
              <w:t>ANO</w:t>
            </w:r>
          </w:p>
        </w:tc>
      </w:tr>
    </w:tbl>
    <w:p w14:paraId="4C5A93F4" w14:textId="77777777" w:rsidR="00EE3C5F" w:rsidRDefault="00EE3C5F" w:rsidP="00C8791F">
      <w:pPr>
        <w:pStyle w:val="Textbezslovn"/>
        <w:tabs>
          <w:tab w:val="left" w:pos="6663"/>
        </w:tabs>
        <w:ind w:left="0"/>
      </w:pPr>
    </w:p>
    <w:p w14:paraId="510E665F" w14:textId="65FAEA4C" w:rsidR="0035531B" w:rsidRDefault="009E2BF2" w:rsidP="000D73C1">
      <w:pPr>
        <w:pStyle w:val="Textbezslovn"/>
        <w:tabs>
          <w:tab w:val="left" w:pos="5475"/>
        </w:tabs>
        <w:ind w:left="0"/>
      </w:pPr>
      <w:r>
        <w:tab/>
      </w:r>
    </w:p>
    <w:p w14:paraId="307A2B8C" w14:textId="77777777" w:rsidR="00EE3C5F" w:rsidRDefault="00EE3C5F" w:rsidP="00C8791F">
      <w:pPr>
        <w:tabs>
          <w:tab w:val="left" w:pos="6663"/>
        </w:tabs>
        <w:jc w:val="both"/>
      </w:pPr>
      <w:r>
        <w:br w:type="page"/>
      </w:r>
    </w:p>
    <w:p w14:paraId="59E555F3" w14:textId="77777777" w:rsidR="0035531B" w:rsidRDefault="0035531B" w:rsidP="00C8791F">
      <w:pPr>
        <w:pStyle w:val="Nadpisbezsl1-1"/>
        <w:tabs>
          <w:tab w:val="left" w:pos="6663"/>
        </w:tabs>
        <w:jc w:val="both"/>
      </w:pPr>
      <w:r>
        <w:lastRenderedPageBreak/>
        <w:t>Příloha č. 6</w:t>
      </w:r>
    </w:p>
    <w:p w14:paraId="4E1F3F0B" w14:textId="77777777" w:rsidR="0035531B" w:rsidRPr="00EE3C5F" w:rsidRDefault="0035531B" w:rsidP="003E3915">
      <w:pPr>
        <w:pStyle w:val="Nadpisbezsl1-2"/>
        <w:tabs>
          <w:tab w:val="left" w:pos="6663"/>
        </w:tabs>
      </w:pPr>
      <w:r w:rsidRPr="00EE3C5F">
        <w:t>Vzor profesního životopisu</w:t>
      </w:r>
    </w:p>
    <w:p w14:paraId="1FC254D3" w14:textId="77777777" w:rsidR="0035531B" w:rsidRDefault="0035531B" w:rsidP="00D11A31">
      <w:pPr>
        <w:pStyle w:val="Textbezslovn"/>
        <w:tabs>
          <w:tab w:val="left" w:pos="6663"/>
        </w:tabs>
        <w:ind w:left="0"/>
      </w:pPr>
    </w:p>
    <w:p w14:paraId="7D3CF598" w14:textId="77777777" w:rsidR="0035531B" w:rsidRDefault="0035531B" w:rsidP="00652216">
      <w:pPr>
        <w:pStyle w:val="Textbezslovn"/>
        <w:tabs>
          <w:tab w:val="left" w:pos="6663"/>
        </w:tabs>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2638E395" w:rsidR="00564BCA" w:rsidRPr="0042061D" w:rsidRDefault="00543F07" w:rsidP="00652216">
      <w:pPr>
        <w:pStyle w:val="Doplujcdaje"/>
        <w:tabs>
          <w:tab w:val="left" w:pos="6663"/>
        </w:tabs>
        <w:jc w:val="both"/>
        <w:rPr>
          <w:sz w:val="16"/>
          <w:szCs w:val="16"/>
        </w:rPr>
      </w:pPr>
      <w:r w:rsidRPr="0042061D">
        <w:rPr>
          <w:b/>
          <w:sz w:val="16"/>
          <w:szCs w:val="16"/>
        </w:rPr>
        <w:t>Pozn. zadavatele:</w:t>
      </w:r>
      <w:r w:rsidRPr="0042061D">
        <w:rPr>
          <w:sz w:val="16"/>
          <w:szCs w:val="16"/>
        </w:rPr>
        <w:t xml:space="preserve"> </w:t>
      </w:r>
      <w:r w:rsidR="00324F8D">
        <w:rPr>
          <w:sz w:val="16"/>
          <w:szCs w:val="16"/>
        </w:rPr>
        <w:t>tuto přílohu není nutné dokládat pro členy odborného personálu dodavatele, kteří jsou v nabídce uvedeni pro hodnocení v rámci doložení počtu</w:t>
      </w:r>
      <w:r w:rsidR="00324F8D" w:rsidRPr="00324F8D">
        <w:rPr>
          <w:sz w:val="16"/>
          <w:szCs w:val="16"/>
        </w:rPr>
        <w:t xml:space="preserve"> osob členů odborného personálu v</w:t>
      </w:r>
      <w:r w:rsidR="00324F8D">
        <w:rPr>
          <w:sz w:val="16"/>
          <w:szCs w:val="16"/>
        </w:rPr>
        <w:t xml:space="preserve"> příslušné </w:t>
      </w:r>
      <w:r w:rsidR="00324F8D" w:rsidRPr="00324F8D">
        <w:rPr>
          <w:sz w:val="16"/>
          <w:szCs w:val="16"/>
        </w:rPr>
        <w:t>funkci nad rámec počtu požadovaného za účele</w:t>
      </w:r>
      <w:r w:rsidR="00E84AC5">
        <w:rPr>
          <w:sz w:val="16"/>
          <w:szCs w:val="16"/>
        </w:rPr>
        <w:t>m prokázání splnění kvalifikace.</w:t>
      </w:r>
    </w:p>
    <w:p w14:paraId="67D3C403" w14:textId="77777777" w:rsidR="00543F07" w:rsidRPr="00543F07" w:rsidRDefault="00543F07" w:rsidP="001402CC">
      <w:pPr>
        <w:pStyle w:val="Doplujcdaje"/>
        <w:tabs>
          <w:tab w:val="left" w:pos="6663"/>
        </w:tabs>
        <w:jc w:val="both"/>
      </w:pPr>
    </w:p>
    <w:p w14:paraId="687742DF" w14:textId="77777777" w:rsidR="00543F07" w:rsidRPr="00543F07" w:rsidRDefault="00543F07" w:rsidP="00C8791F">
      <w:pPr>
        <w:pStyle w:val="Doplujcdaje"/>
        <w:tabs>
          <w:tab w:val="left" w:pos="6663"/>
        </w:tabs>
        <w:jc w:val="both"/>
      </w:pPr>
    </w:p>
    <w:p w14:paraId="424D48BE" w14:textId="2163AD20" w:rsidR="0035531B" w:rsidRDefault="00A57330" w:rsidP="00A57330">
      <w:pPr>
        <w:pStyle w:val="Odstavec1-1a"/>
        <w:tabs>
          <w:tab w:val="left" w:pos="6663"/>
        </w:tabs>
        <w:ind w:left="-284"/>
      </w:pPr>
      <w:r>
        <w:t xml:space="preserve">a) </w:t>
      </w:r>
      <w:r w:rsidR="0035531B">
        <w:t>Příjmení: [</w:t>
      </w:r>
      <w:r w:rsidR="0035531B" w:rsidRPr="00DE6A35">
        <w:rPr>
          <w:b/>
          <w:highlight w:val="yellow"/>
        </w:rPr>
        <w:t>DOPLNÍ DODAVATEL</w:t>
      </w:r>
      <w:r w:rsidR="0035531B">
        <w:t>]</w:t>
      </w:r>
    </w:p>
    <w:p w14:paraId="29EC71CC" w14:textId="1303109E" w:rsidR="0035531B" w:rsidRDefault="00A57330" w:rsidP="00A57330">
      <w:pPr>
        <w:pStyle w:val="Odstavec1-1a"/>
        <w:tabs>
          <w:tab w:val="left" w:pos="6663"/>
        </w:tabs>
        <w:ind w:left="-284"/>
      </w:pPr>
      <w:r>
        <w:t xml:space="preserve">b) </w:t>
      </w:r>
      <w:r w:rsidR="0035531B">
        <w:t>Jméno: [</w:t>
      </w:r>
      <w:r w:rsidR="0035531B" w:rsidRPr="00DE6A35">
        <w:rPr>
          <w:b/>
          <w:highlight w:val="yellow"/>
        </w:rPr>
        <w:t>DOPLNÍ DODAVATEL</w:t>
      </w:r>
      <w:r w:rsidR="0035531B">
        <w:t>]</w:t>
      </w:r>
    </w:p>
    <w:p w14:paraId="6ED6719A" w14:textId="4899E5C3" w:rsidR="0035531B" w:rsidRDefault="00A57330" w:rsidP="00A57330">
      <w:pPr>
        <w:pStyle w:val="Odstavec1-1a"/>
        <w:tabs>
          <w:tab w:val="left" w:pos="6663"/>
        </w:tabs>
        <w:ind w:left="-284"/>
      </w:pPr>
      <w:r>
        <w:t xml:space="preserve">c) </w:t>
      </w:r>
      <w:r w:rsidR="0035531B">
        <w:t>Datum narození: [</w:t>
      </w:r>
      <w:r w:rsidR="0035531B" w:rsidRPr="00833899">
        <w:rPr>
          <w:highlight w:val="yellow"/>
        </w:rPr>
        <w:t>DOPLNÍ DODAVATEL</w:t>
      </w:r>
      <w:r w:rsidR="0035531B">
        <w:t>]</w:t>
      </w:r>
    </w:p>
    <w:p w14:paraId="33D120A0" w14:textId="374952A4" w:rsidR="0035531B" w:rsidRDefault="00A57330" w:rsidP="00A57330">
      <w:pPr>
        <w:pStyle w:val="Odstavec1-1a"/>
        <w:tabs>
          <w:tab w:val="left" w:pos="6663"/>
        </w:tabs>
        <w:ind w:left="-284"/>
      </w:pPr>
      <w:r>
        <w:t xml:space="preserve">d) </w:t>
      </w:r>
      <w:r w:rsidR="0035531B">
        <w:t>Kontaktní pracovní adresa (včetně pracovní tel/e-mail): [</w:t>
      </w:r>
      <w:r w:rsidR="0035531B" w:rsidRPr="00833899">
        <w:rPr>
          <w:highlight w:val="yellow"/>
        </w:rPr>
        <w:t>DOPLNÍ DODAVATEL</w:t>
      </w:r>
      <w:r w:rsidR="0035531B">
        <w:t>]</w:t>
      </w:r>
    </w:p>
    <w:p w14:paraId="7E9EA005" w14:textId="77777777" w:rsidR="00A57330" w:rsidRDefault="00A57330" w:rsidP="00A57330">
      <w:pPr>
        <w:pStyle w:val="Odstavec1-1a"/>
        <w:tabs>
          <w:tab w:val="left" w:pos="6663"/>
        </w:tabs>
        <w:spacing w:after="0"/>
        <w:ind w:left="-284"/>
      </w:pPr>
      <w:r>
        <w:t xml:space="preserve">e) </w:t>
      </w:r>
      <w:r w:rsidR="0035531B">
        <w:t xml:space="preserve">Nejvyšší dosažené </w:t>
      </w:r>
      <w:r w:rsidR="0035531B" w:rsidRPr="001950C2">
        <w:rPr>
          <w:b/>
        </w:rPr>
        <w:t>vzdělání</w:t>
      </w:r>
      <w:r w:rsidR="0035531B">
        <w:t>, resp. postačuje uvést vzdělání</w:t>
      </w:r>
      <w:r w:rsidR="00BC6D2B">
        <w:t xml:space="preserve"> </w:t>
      </w:r>
      <w:r w:rsidR="00564BCA">
        <w:t xml:space="preserve">požadované </w:t>
      </w:r>
      <w:r w:rsidR="00BC6D2B">
        <w:t>k </w:t>
      </w:r>
      <w:r w:rsidR="0035531B">
        <w:t xml:space="preserve">prokázání </w:t>
      </w:r>
    </w:p>
    <w:p w14:paraId="78DD6161" w14:textId="0EF3963D" w:rsidR="0035531B" w:rsidRDefault="00A57330" w:rsidP="00A57330">
      <w:pPr>
        <w:pStyle w:val="Odstavec1-1a"/>
        <w:tabs>
          <w:tab w:val="left" w:pos="6663"/>
        </w:tabs>
        <w:spacing w:after="0"/>
        <w:ind w:left="-284"/>
      </w:pPr>
      <w:r>
        <w:t xml:space="preserve">    </w:t>
      </w:r>
      <w:r w:rsidR="0035531B">
        <w:t>kvalifikace:</w:t>
      </w:r>
    </w:p>
    <w:p w14:paraId="3E646013" w14:textId="77777777" w:rsidR="00543F07" w:rsidRPr="00327047" w:rsidRDefault="00543F07" w:rsidP="00A57330">
      <w:pPr>
        <w:pStyle w:val="Doplujcdaje"/>
        <w:tabs>
          <w:tab w:val="left" w:pos="6663"/>
        </w:tabs>
        <w:ind w:left="-284"/>
        <w:jc w:val="both"/>
      </w:pPr>
    </w:p>
    <w:tbl>
      <w:tblPr>
        <w:tblStyle w:val="Mkatabulky"/>
        <w:tblW w:w="7654" w:type="dxa"/>
        <w:tblInd w:w="851" w:type="dxa"/>
        <w:tblLayout w:type="fixed"/>
        <w:tblLook w:val="04E0" w:firstRow="1" w:lastRow="1" w:firstColumn="1" w:lastColumn="0" w:noHBand="0" w:noVBand="1"/>
      </w:tblPr>
      <w:tblGrid>
        <w:gridCol w:w="3260"/>
        <w:gridCol w:w="4394"/>
      </w:tblGrid>
      <w:tr w:rsidR="00474F4D" w:rsidRPr="00833899" w14:paraId="4FF38448" w14:textId="77777777" w:rsidTr="00872E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2BC684E2" w14:textId="77777777" w:rsidR="00474F4D" w:rsidRPr="00833899" w:rsidRDefault="00452F69" w:rsidP="00872EC8">
            <w:pPr>
              <w:tabs>
                <w:tab w:val="left" w:pos="6663"/>
              </w:tabs>
              <w:ind w:left="-79"/>
              <w:jc w:val="both"/>
              <w:rPr>
                <w:sz w:val="16"/>
                <w:szCs w:val="16"/>
              </w:rPr>
            </w:pPr>
            <w:r w:rsidRPr="00833899">
              <w:rPr>
                <w:sz w:val="16"/>
                <w:szCs w:val="16"/>
              </w:rPr>
              <w:t>Instituce:</w:t>
            </w:r>
          </w:p>
        </w:tc>
        <w:tc>
          <w:tcPr>
            <w:tcW w:w="4394" w:type="dxa"/>
            <w:tcBorders>
              <w:bottom w:val="single" w:sz="2" w:space="0" w:color="auto"/>
            </w:tcBorders>
            <w:shd w:val="clear" w:color="auto" w:fill="auto"/>
          </w:tcPr>
          <w:p w14:paraId="79E48C9E" w14:textId="77777777" w:rsidR="00474F4D" w:rsidRPr="00833899" w:rsidRDefault="00474F4D" w:rsidP="00872EC8">
            <w:pPr>
              <w:tabs>
                <w:tab w:val="left" w:pos="6663"/>
              </w:tabs>
              <w:ind w:left="-79"/>
              <w:jc w:val="both"/>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7C28E04C" w14:textId="77777777" w:rsidTr="00872EC8">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C2693CD" w14:textId="77777777" w:rsidR="00474F4D" w:rsidRPr="00833899" w:rsidRDefault="00452F69" w:rsidP="00872EC8">
            <w:pPr>
              <w:tabs>
                <w:tab w:val="left" w:pos="6663"/>
              </w:tabs>
              <w:ind w:left="-284" w:firstLine="205"/>
              <w:jc w:val="both"/>
              <w:rPr>
                <w:sz w:val="16"/>
                <w:szCs w:val="16"/>
              </w:rPr>
            </w:pPr>
            <w:r w:rsidRPr="00833899">
              <w:rPr>
                <w:sz w:val="16"/>
                <w:szCs w:val="16"/>
              </w:rPr>
              <w:t>Délka:</w:t>
            </w:r>
          </w:p>
          <w:p w14:paraId="7F00EA8C" w14:textId="77777777" w:rsidR="00452F69" w:rsidRPr="00833899" w:rsidRDefault="00452F69" w:rsidP="00872EC8">
            <w:pPr>
              <w:tabs>
                <w:tab w:val="left" w:pos="6663"/>
              </w:tabs>
              <w:ind w:left="-79"/>
              <w:jc w:val="both"/>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6132FD36" w14:textId="77777777" w:rsidR="00474F4D" w:rsidRPr="00833899" w:rsidRDefault="00474F4D" w:rsidP="00872EC8">
            <w:pPr>
              <w:tabs>
                <w:tab w:val="left" w:pos="6663"/>
              </w:tabs>
              <w:ind w:left="-79"/>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95457B4" w14:textId="77777777" w:rsidTr="00872EC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4731C217" w14:textId="77777777" w:rsidR="00452F69" w:rsidRPr="00833899" w:rsidRDefault="00452F69" w:rsidP="00872EC8">
            <w:pPr>
              <w:tabs>
                <w:tab w:val="left" w:pos="6663"/>
              </w:tabs>
              <w:ind w:left="-79"/>
              <w:jc w:val="both"/>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0BADD196" w14:textId="77777777" w:rsidR="00452F69" w:rsidRDefault="00452F69" w:rsidP="00872EC8">
            <w:pPr>
              <w:tabs>
                <w:tab w:val="left" w:pos="6663"/>
              </w:tabs>
              <w:ind w:left="63" w:hanging="205"/>
              <w:jc w:val="both"/>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p w14:paraId="5AEFB735" w14:textId="395BA3F5" w:rsidR="00872EC8" w:rsidRPr="00833899" w:rsidRDefault="00872EC8" w:rsidP="00872EC8">
            <w:pPr>
              <w:tabs>
                <w:tab w:val="left" w:pos="6663"/>
              </w:tabs>
              <w:ind w:left="63" w:hanging="205"/>
              <w:jc w:val="both"/>
              <w:cnfStyle w:val="010000000000" w:firstRow="0" w:lastRow="1" w:firstColumn="0" w:lastColumn="0" w:oddVBand="0" w:evenVBand="0" w:oddHBand="0" w:evenHBand="0" w:firstRowFirstColumn="0" w:firstRowLastColumn="0" w:lastRowFirstColumn="0" w:lastRowLastColumn="0"/>
              <w:rPr>
                <w:b w:val="0"/>
                <w:sz w:val="16"/>
                <w:szCs w:val="16"/>
                <w:highlight w:val="yellow"/>
              </w:rPr>
            </w:pPr>
          </w:p>
        </w:tc>
      </w:tr>
    </w:tbl>
    <w:p w14:paraId="73B559FF" w14:textId="77777777" w:rsidR="0035531B" w:rsidRPr="00833899" w:rsidRDefault="0035531B" w:rsidP="00C8791F">
      <w:pPr>
        <w:pStyle w:val="Odstavec1-1a"/>
        <w:numPr>
          <w:ilvl w:val="0"/>
          <w:numId w:val="10"/>
        </w:numPr>
        <w:tabs>
          <w:tab w:val="left" w:pos="6663"/>
        </w:tabs>
        <w:ind w:left="0"/>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C8791F">
      <w:pPr>
        <w:pStyle w:val="Odstavec1-1a"/>
        <w:numPr>
          <w:ilvl w:val="0"/>
          <w:numId w:val="10"/>
        </w:numPr>
        <w:tabs>
          <w:tab w:val="left" w:pos="6663"/>
        </w:tabs>
        <w:ind w:left="0"/>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C8791F">
      <w:pPr>
        <w:pStyle w:val="Odstavec1-1a"/>
        <w:numPr>
          <w:ilvl w:val="0"/>
          <w:numId w:val="10"/>
        </w:numPr>
        <w:tabs>
          <w:tab w:val="left" w:pos="6663"/>
        </w:tabs>
        <w:ind w:left="0"/>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C8791F">
      <w:pPr>
        <w:pStyle w:val="Doplujcdaje"/>
        <w:tabs>
          <w:tab w:val="left" w:pos="6663"/>
        </w:tabs>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3E3915">
      <w:pPr>
        <w:pStyle w:val="Textbezslovn"/>
        <w:tabs>
          <w:tab w:val="left" w:pos="6663"/>
        </w:tabs>
        <w:ind w:left="0"/>
      </w:pPr>
    </w:p>
    <w:p w14:paraId="4485C4F6" w14:textId="77777777" w:rsidR="0035531B" w:rsidRPr="00833899" w:rsidRDefault="0035531B" w:rsidP="00C8791F">
      <w:pPr>
        <w:pStyle w:val="Odstavec1-1a"/>
        <w:numPr>
          <w:ilvl w:val="0"/>
          <w:numId w:val="10"/>
        </w:numPr>
        <w:tabs>
          <w:tab w:val="left" w:pos="6663"/>
        </w:tabs>
        <w:ind w:left="0"/>
      </w:pPr>
      <w:r w:rsidRPr="00833899">
        <w:t>Hlavní kvalifikace: [</w:t>
      </w:r>
      <w:r w:rsidRPr="00833899">
        <w:rPr>
          <w:highlight w:val="yellow"/>
        </w:rPr>
        <w:t>DOPLNÍ DODAVATEL</w:t>
      </w:r>
      <w:r w:rsidRPr="00833899">
        <w:t>]</w:t>
      </w:r>
    </w:p>
    <w:p w14:paraId="5AE1F22C" w14:textId="77777777" w:rsidR="0035531B" w:rsidRDefault="0035531B" w:rsidP="00C8791F">
      <w:pPr>
        <w:pStyle w:val="Odstavec1-1a"/>
        <w:numPr>
          <w:ilvl w:val="0"/>
          <w:numId w:val="10"/>
        </w:numPr>
        <w:tabs>
          <w:tab w:val="left" w:pos="6663"/>
        </w:tabs>
        <w:ind w:left="0"/>
      </w:pPr>
      <w:r w:rsidRPr="008E1138">
        <w:rPr>
          <w:b/>
        </w:rPr>
        <w:t>Praxe</w:t>
      </w:r>
      <w:r w:rsidRPr="00833899">
        <w:t xml:space="preserve"> pro účely </w:t>
      </w:r>
      <w:r w:rsidRPr="000E48A0">
        <w:rPr>
          <w:b/>
        </w:rPr>
        <w:t>prokázání kvalifikace</w:t>
      </w:r>
      <w:r w:rsidR="00307641" w:rsidRPr="00833899">
        <w:rPr>
          <w:rStyle w:val="Znakapoznpodarou"/>
        </w:rPr>
        <w:footnoteReference w:id="5"/>
      </w:r>
      <w:r w:rsidRPr="00833899">
        <w:t>:</w:t>
      </w:r>
    </w:p>
    <w:p w14:paraId="291475E6" w14:textId="77777777" w:rsidR="00327047" w:rsidRPr="00833899" w:rsidRDefault="00327047" w:rsidP="00C8791F">
      <w:pPr>
        <w:pStyle w:val="Odstavec1-1a"/>
        <w:tabs>
          <w:tab w:val="left" w:pos="6663"/>
        </w:tabs>
        <w:spacing w:after="0"/>
      </w:pPr>
    </w:p>
    <w:tbl>
      <w:tblPr>
        <w:tblStyle w:val="Mkatabulky"/>
        <w:tblW w:w="7654" w:type="dxa"/>
        <w:tblLayout w:type="fixed"/>
        <w:tblLook w:val="04E0" w:firstRow="1" w:lastRow="1" w:firstColumn="1" w:lastColumn="0" w:noHBand="0" w:noVBand="1"/>
      </w:tblPr>
      <w:tblGrid>
        <w:gridCol w:w="3827"/>
        <w:gridCol w:w="3827"/>
      </w:tblGrid>
      <w:tr w:rsidR="00452F69" w:rsidRPr="00833899" w14:paraId="19F5E549" w14:textId="77777777" w:rsidTr="00C879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bottom w:val="single" w:sz="2" w:space="0" w:color="auto"/>
            </w:tcBorders>
            <w:shd w:val="clear" w:color="auto" w:fill="auto"/>
          </w:tcPr>
          <w:p w14:paraId="10FBD252" w14:textId="0FB8A9E5" w:rsidR="00452F69" w:rsidRPr="00833899" w:rsidRDefault="00452F69" w:rsidP="00C8791F">
            <w:pPr>
              <w:tabs>
                <w:tab w:val="left" w:pos="6663"/>
              </w:tabs>
              <w:jc w:val="both"/>
              <w:rPr>
                <w:sz w:val="16"/>
                <w:szCs w:val="16"/>
              </w:rPr>
            </w:pPr>
            <w:r w:rsidRPr="00833899">
              <w:rPr>
                <w:sz w:val="16"/>
                <w:szCs w:val="16"/>
              </w:rPr>
              <w:t>Roky</w:t>
            </w:r>
            <w:r w:rsidR="0009631C">
              <w:rPr>
                <w:sz w:val="16"/>
                <w:szCs w:val="16"/>
              </w:rPr>
              <w:t>/měsíce</w:t>
            </w:r>
            <w:r w:rsidRPr="00833899">
              <w:rPr>
                <w:sz w:val="16"/>
                <w:szCs w:val="16"/>
              </w:rPr>
              <w:t xml:space="preserve"> odborné praxe celkem</w:t>
            </w:r>
          </w:p>
        </w:tc>
        <w:tc>
          <w:tcPr>
            <w:tcW w:w="0" w:type="dxa"/>
            <w:tcBorders>
              <w:bottom w:val="single" w:sz="2" w:space="0" w:color="auto"/>
            </w:tcBorders>
            <w:shd w:val="clear" w:color="auto" w:fill="auto"/>
          </w:tcPr>
          <w:p w14:paraId="27C05E7F" w14:textId="77777777" w:rsidR="00452F69" w:rsidRPr="00833899" w:rsidRDefault="00452F69" w:rsidP="00C8791F">
            <w:pPr>
              <w:tabs>
                <w:tab w:val="left" w:pos="6663"/>
              </w:tabs>
              <w:jc w:val="both"/>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C8791F">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tcPr>
          <w:p w14:paraId="0969EF60" w14:textId="77777777" w:rsidR="00452F69" w:rsidRPr="00833899" w:rsidRDefault="00452F69" w:rsidP="00C8791F">
            <w:pPr>
              <w:tabs>
                <w:tab w:val="left" w:pos="6663"/>
              </w:tabs>
              <w:jc w:val="both"/>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0" w:type="dxa"/>
            <w:tcBorders>
              <w:top w:val="single" w:sz="2" w:space="0" w:color="auto"/>
            </w:tcBorders>
          </w:tcPr>
          <w:p w14:paraId="4010DEC9" w14:textId="77777777" w:rsidR="00452F69" w:rsidRPr="00833899" w:rsidRDefault="00452F69"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C8791F">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tcPr>
          <w:p w14:paraId="3EC0E3F4" w14:textId="77777777" w:rsidR="00452F69" w:rsidRPr="00833899" w:rsidRDefault="00452F69" w:rsidP="00C8791F">
            <w:pPr>
              <w:tabs>
                <w:tab w:val="left" w:pos="6663"/>
              </w:tabs>
              <w:jc w:val="both"/>
              <w:rPr>
                <w:sz w:val="16"/>
                <w:szCs w:val="16"/>
              </w:rPr>
            </w:pPr>
            <w:r w:rsidRPr="00833899">
              <w:rPr>
                <w:sz w:val="16"/>
                <w:szCs w:val="16"/>
              </w:rPr>
              <w:t>Místo výkonu praxe</w:t>
            </w:r>
          </w:p>
        </w:tc>
        <w:tc>
          <w:tcPr>
            <w:tcW w:w="0" w:type="dxa"/>
            <w:tcBorders>
              <w:top w:val="single" w:sz="2" w:space="0" w:color="auto"/>
            </w:tcBorders>
          </w:tcPr>
          <w:p w14:paraId="08F5EDC6" w14:textId="77777777" w:rsidR="00452F69" w:rsidRPr="00833899" w:rsidRDefault="00452F69"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C8791F">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tcPr>
          <w:p w14:paraId="2D3B3B85" w14:textId="4386E845" w:rsidR="00452F69" w:rsidRPr="00833899" w:rsidRDefault="00796F42" w:rsidP="00796F42">
            <w:pPr>
              <w:tabs>
                <w:tab w:val="left" w:pos="6663"/>
              </w:tabs>
              <w:rPr>
                <w:sz w:val="16"/>
                <w:szCs w:val="16"/>
              </w:rPr>
            </w:pPr>
            <w:r w:rsidRPr="00796F42">
              <w:rPr>
                <w:sz w:val="16"/>
                <w:szCs w:val="16"/>
              </w:rPr>
              <w:t>Zaměstnavatel (obch. firma/název a sídlo), kontaktní osoba zaměstnavatele – jméno, tel.,</w:t>
            </w:r>
            <w:r>
              <w:rPr>
                <w:sz w:val="16"/>
                <w:szCs w:val="16"/>
              </w:rPr>
              <w:t xml:space="preserve"> </w:t>
            </w:r>
            <w:r w:rsidRPr="00796F42">
              <w:rPr>
                <w:sz w:val="16"/>
                <w:szCs w:val="16"/>
              </w:rPr>
              <w:t>e-</w:t>
            </w:r>
            <w:r>
              <w:rPr>
                <w:sz w:val="16"/>
                <w:szCs w:val="16"/>
              </w:rPr>
              <w:t>mail</w:t>
            </w:r>
          </w:p>
        </w:tc>
        <w:tc>
          <w:tcPr>
            <w:tcW w:w="0" w:type="dxa"/>
            <w:tcBorders>
              <w:top w:val="single" w:sz="2" w:space="0" w:color="auto"/>
            </w:tcBorders>
          </w:tcPr>
          <w:p w14:paraId="54671C41" w14:textId="77777777" w:rsidR="00452F69" w:rsidRPr="00833899" w:rsidRDefault="00452F69"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C8791F">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tcPr>
          <w:p w14:paraId="18B0E489" w14:textId="77777777" w:rsidR="00452F69" w:rsidRPr="00833899" w:rsidRDefault="00452F69" w:rsidP="00C8791F">
            <w:pPr>
              <w:tabs>
                <w:tab w:val="left" w:pos="6663"/>
              </w:tabs>
              <w:jc w:val="both"/>
              <w:rPr>
                <w:sz w:val="16"/>
                <w:szCs w:val="16"/>
              </w:rPr>
            </w:pPr>
            <w:r w:rsidRPr="00833899">
              <w:rPr>
                <w:sz w:val="16"/>
                <w:szCs w:val="16"/>
              </w:rPr>
              <w:t>Funkce/pracovní pozice</w:t>
            </w:r>
          </w:p>
        </w:tc>
        <w:tc>
          <w:tcPr>
            <w:tcW w:w="0" w:type="dxa"/>
            <w:tcBorders>
              <w:top w:val="single" w:sz="2" w:space="0" w:color="auto"/>
            </w:tcBorders>
          </w:tcPr>
          <w:p w14:paraId="553C1696" w14:textId="77777777" w:rsidR="00452F69" w:rsidRPr="00833899" w:rsidRDefault="00452F69"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C8791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shd w:val="clear" w:color="auto" w:fill="auto"/>
          </w:tcPr>
          <w:p w14:paraId="6B33919F" w14:textId="6F740ED9" w:rsidR="00452F69" w:rsidRPr="00833899" w:rsidRDefault="00452F69" w:rsidP="00C8791F">
            <w:pPr>
              <w:tabs>
                <w:tab w:val="left" w:pos="6663"/>
              </w:tabs>
              <w:jc w:val="both"/>
              <w:rPr>
                <w:b w:val="0"/>
                <w:sz w:val="16"/>
                <w:szCs w:val="16"/>
              </w:rPr>
            </w:pPr>
            <w:r w:rsidRPr="00833899">
              <w:rPr>
                <w:b w:val="0"/>
                <w:sz w:val="16"/>
                <w:szCs w:val="16"/>
              </w:rPr>
              <w:t>Popis pracovních činností/náplň praxe</w:t>
            </w:r>
            <w:r w:rsidR="0079069D">
              <w:rPr>
                <w:b w:val="0"/>
                <w:sz w:val="16"/>
                <w:szCs w:val="16"/>
              </w:rPr>
              <w:t xml:space="preserve"> </w:t>
            </w:r>
          </w:p>
        </w:tc>
        <w:tc>
          <w:tcPr>
            <w:tcW w:w="0" w:type="dxa"/>
            <w:tcBorders>
              <w:top w:val="single" w:sz="2" w:space="0" w:color="auto"/>
            </w:tcBorders>
            <w:shd w:val="clear" w:color="auto" w:fill="auto"/>
          </w:tcPr>
          <w:p w14:paraId="346673C7" w14:textId="77777777" w:rsidR="00452F69" w:rsidRPr="00833899" w:rsidRDefault="00452F69" w:rsidP="00C8791F">
            <w:pPr>
              <w:tabs>
                <w:tab w:val="left" w:pos="6663"/>
              </w:tabs>
              <w:jc w:val="both"/>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3E3915">
      <w:pPr>
        <w:pStyle w:val="Textbezslovn"/>
        <w:tabs>
          <w:tab w:val="left" w:pos="6663"/>
        </w:tabs>
        <w:ind w:left="0"/>
      </w:pPr>
    </w:p>
    <w:p w14:paraId="7A52FEA0" w14:textId="77777777" w:rsidR="0035531B" w:rsidRPr="00833899" w:rsidRDefault="0035531B" w:rsidP="00C8791F">
      <w:pPr>
        <w:pStyle w:val="Odstavec1-1a"/>
        <w:numPr>
          <w:ilvl w:val="0"/>
          <w:numId w:val="10"/>
        </w:numPr>
        <w:tabs>
          <w:tab w:val="left" w:pos="6663"/>
        </w:tabs>
        <w:ind w:left="0"/>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C8791F">
      <w:pPr>
        <w:pStyle w:val="Odstavec1-1a"/>
        <w:numPr>
          <w:ilvl w:val="0"/>
          <w:numId w:val="10"/>
        </w:numPr>
        <w:tabs>
          <w:tab w:val="left" w:pos="6663"/>
        </w:tabs>
        <w:ind w:left="0"/>
      </w:pPr>
      <w:r w:rsidRPr="00833899">
        <w:t>Osoba je / není [</w:t>
      </w:r>
      <w:r w:rsidRPr="00833899">
        <w:rPr>
          <w:highlight w:val="yellow"/>
        </w:rPr>
        <w:t>DOPLNÍ DODAVATEL</w:t>
      </w:r>
      <w:r w:rsidRPr="00833899">
        <w:t>] současně zaměstnancem zadavatele.</w:t>
      </w:r>
    </w:p>
    <w:p w14:paraId="462B9582" w14:textId="017EECAD" w:rsidR="0035531B" w:rsidRDefault="0035531B" w:rsidP="00C8791F">
      <w:pPr>
        <w:pStyle w:val="Odstavec1-1a"/>
        <w:numPr>
          <w:ilvl w:val="0"/>
          <w:numId w:val="10"/>
        </w:numPr>
        <w:tabs>
          <w:tab w:val="left" w:pos="6663"/>
        </w:tabs>
        <w:ind w:left="0"/>
      </w:pPr>
      <w:r w:rsidRPr="00833899">
        <w:lastRenderedPageBreak/>
        <w:t>Publikace</w:t>
      </w:r>
      <w:r w:rsidR="00845C50" w:rsidRPr="00833899">
        <w:t xml:space="preserve"> a </w:t>
      </w:r>
      <w:r w:rsidRPr="00833899">
        <w:t>školení: [</w:t>
      </w:r>
      <w:r w:rsidRPr="00833899">
        <w:rPr>
          <w:highlight w:val="yellow"/>
        </w:rPr>
        <w:t>DOPLNÍ DODAVATEL</w:t>
      </w:r>
      <w:r w:rsidRPr="00833899">
        <w:t>]</w:t>
      </w:r>
    </w:p>
    <w:p w14:paraId="0DBCFFA9" w14:textId="77777777" w:rsidR="00223B76" w:rsidRDefault="0042222B" w:rsidP="00C8791F">
      <w:pPr>
        <w:pStyle w:val="Odstavec1-1a"/>
        <w:numPr>
          <w:ilvl w:val="0"/>
          <w:numId w:val="10"/>
        </w:numPr>
        <w:tabs>
          <w:tab w:val="left" w:pos="6663"/>
        </w:tabs>
        <w:ind w:left="0"/>
      </w:pPr>
      <w:r w:rsidRPr="00543F07">
        <w:rPr>
          <w:b/>
        </w:rPr>
        <w:t xml:space="preserve">Zkušenosti </w:t>
      </w:r>
      <w:r w:rsidRPr="00543F07">
        <w:t>s plněním zakázek</w:t>
      </w:r>
      <w:r>
        <w:rPr>
          <w:b/>
        </w:rPr>
        <w:t>, jsou-li u příslušné osoby požadovány</w:t>
      </w:r>
      <w:r w:rsidRPr="008A3289">
        <w:rPr>
          <w:b/>
        </w:rPr>
        <w:t xml:space="preserve"> za</w:t>
      </w:r>
      <w:r w:rsidRPr="00543F07">
        <w:rPr>
          <w:b/>
        </w:rPr>
        <w:t xml:space="preserve"> účelem prokázání kvalifikace </w:t>
      </w:r>
      <w:r w:rsidRPr="00543F07">
        <w:t>(u ostatních osob se tabulka proškrtne nebo nevyplní)</w:t>
      </w:r>
      <w:r>
        <w:rPr>
          <w:rStyle w:val="Znakapoznpodarou"/>
        </w:rPr>
        <w:footnoteReference w:id="6"/>
      </w:r>
      <w:r>
        <w:t>:</w:t>
      </w:r>
    </w:p>
    <w:p w14:paraId="7D4A6948" w14:textId="4FEE8DA6" w:rsidR="0042222B" w:rsidRPr="00833899" w:rsidRDefault="0042222B" w:rsidP="003F65BA">
      <w:pPr>
        <w:pStyle w:val="Odstavec1-1a"/>
        <w:tabs>
          <w:tab w:val="left" w:pos="6663"/>
        </w:tabs>
      </w:pPr>
      <w:r w:rsidRPr="00C921B8">
        <w:rPr>
          <w:b/>
        </w:rPr>
        <w:t>Zde uvedené zkušenosti nelze zároveň uvést v Příloze č. 9 pro účely hodnocení.</w:t>
      </w:r>
    </w:p>
    <w:tbl>
      <w:tblPr>
        <w:tblStyle w:val="Mkatabulky"/>
        <w:tblW w:w="7654" w:type="dxa"/>
        <w:tblLayout w:type="fixed"/>
        <w:tblLook w:val="04E0" w:firstRow="1" w:lastRow="1" w:firstColumn="1" w:lastColumn="0" w:noHBand="0" w:noVBand="1"/>
      </w:tblPr>
      <w:tblGrid>
        <w:gridCol w:w="3827"/>
        <w:gridCol w:w="3827"/>
      </w:tblGrid>
      <w:tr w:rsidR="00452F69" w:rsidRPr="00833899" w14:paraId="7B4F4089" w14:textId="77777777" w:rsidTr="00C879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bottom w:val="single" w:sz="2" w:space="0" w:color="auto"/>
            </w:tcBorders>
            <w:shd w:val="clear" w:color="auto" w:fill="auto"/>
          </w:tcPr>
          <w:p w14:paraId="2962F845" w14:textId="033DE8CA" w:rsidR="00452F69" w:rsidRPr="00833899" w:rsidRDefault="0042222B" w:rsidP="00C8791F">
            <w:pPr>
              <w:tabs>
                <w:tab w:val="left" w:pos="6663"/>
              </w:tabs>
              <w:jc w:val="both"/>
              <w:rPr>
                <w:sz w:val="16"/>
                <w:szCs w:val="16"/>
              </w:rPr>
            </w:pPr>
            <w:r>
              <w:rPr>
                <w:sz w:val="16"/>
                <w:szCs w:val="16"/>
              </w:rPr>
              <w:t>Název zakázky</w:t>
            </w:r>
          </w:p>
        </w:tc>
        <w:tc>
          <w:tcPr>
            <w:tcW w:w="0" w:type="dxa"/>
            <w:tcBorders>
              <w:bottom w:val="single" w:sz="2" w:space="0" w:color="auto"/>
            </w:tcBorders>
            <w:shd w:val="clear" w:color="auto" w:fill="auto"/>
          </w:tcPr>
          <w:p w14:paraId="54DB4768" w14:textId="77777777" w:rsidR="00452F69" w:rsidRPr="00833899" w:rsidRDefault="00452F69" w:rsidP="00C8791F">
            <w:pPr>
              <w:tabs>
                <w:tab w:val="left" w:pos="6663"/>
              </w:tabs>
              <w:jc w:val="both"/>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C8791F">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tcPr>
          <w:p w14:paraId="2A6BCD38" w14:textId="5106FBE8" w:rsidR="00452F69" w:rsidRPr="008A3289" w:rsidRDefault="00543F07" w:rsidP="00580379">
            <w:pPr>
              <w:tabs>
                <w:tab w:val="left" w:pos="6663"/>
              </w:tabs>
              <w:jc w:val="both"/>
              <w:rPr>
                <w:sz w:val="16"/>
                <w:szCs w:val="16"/>
              </w:rPr>
            </w:pPr>
            <w:r w:rsidRPr="008A3289">
              <w:rPr>
                <w:sz w:val="16"/>
                <w:szCs w:val="16"/>
              </w:rPr>
              <w:t xml:space="preserve">Popis předmětu plnění </w:t>
            </w:r>
            <w:proofErr w:type="gramStart"/>
            <w:r w:rsidRPr="008A3289">
              <w:rPr>
                <w:sz w:val="16"/>
                <w:szCs w:val="16"/>
              </w:rPr>
              <w:t>zakázky - v</w:t>
            </w:r>
            <w:proofErr w:type="gramEnd"/>
            <w:r w:rsidRPr="008A3289">
              <w:rPr>
                <w:sz w:val="16"/>
                <w:szCs w:val="16"/>
              </w:rPr>
              <w:t xml:space="preserve"> detailu potřebném pro ověření splnění požadavků</w:t>
            </w:r>
            <w:r w:rsidR="00E012D6">
              <w:rPr>
                <w:sz w:val="16"/>
                <w:szCs w:val="16"/>
              </w:rPr>
              <w:t xml:space="preserve"> </w:t>
            </w:r>
            <w:r w:rsidR="00E012D6" w:rsidRPr="00E012D6">
              <w:rPr>
                <w:sz w:val="16"/>
                <w:szCs w:val="16"/>
              </w:rPr>
              <w:t>(včetně uvedení druhu a počtu uzavřených smluv)</w:t>
            </w:r>
          </w:p>
        </w:tc>
        <w:tc>
          <w:tcPr>
            <w:tcW w:w="0" w:type="dxa"/>
            <w:tcBorders>
              <w:top w:val="single" w:sz="2" w:space="0" w:color="auto"/>
            </w:tcBorders>
          </w:tcPr>
          <w:p w14:paraId="04ACA428" w14:textId="77777777" w:rsidR="00452F69" w:rsidRPr="00833899" w:rsidRDefault="00452F69"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0D6F537" w14:textId="77777777" w:rsidTr="00C8791F">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tcPr>
          <w:p w14:paraId="31E2038D" w14:textId="32F0B0B5" w:rsidR="00452F69" w:rsidRPr="008A3289" w:rsidRDefault="00355283" w:rsidP="00C8791F">
            <w:pPr>
              <w:tabs>
                <w:tab w:val="left" w:pos="6663"/>
              </w:tabs>
              <w:jc w:val="both"/>
              <w:rPr>
                <w:sz w:val="16"/>
                <w:szCs w:val="16"/>
              </w:rPr>
            </w:pPr>
            <w:r>
              <w:rPr>
                <w:sz w:val="16"/>
                <w:szCs w:val="16"/>
              </w:rPr>
              <w:t>Zadavatel</w:t>
            </w:r>
            <w:r w:rsidR="00543F07" w:rsidRPr="008A3289">
              <w:rPr>
                <w:sz w:val="16"/>
                <w:szCs w:val="16"/>
              </w:rPr>
              <w:t xml:space="preserve"> zakázky (obch. firma/název a sídlo a kontaktní osoba </w:t>
            </w:r>
            <w:proofErr w:type="gramStart"/>
            <w:r>
              <w:rPr>
                <w:sz w:val="16"/>
                <w:szCs w:val="16"/>
              </w:rPr>
              <w:t>Zadavatel</w:t>
            </w:r>
            <w:r w:rsidR="00543F07" w:rsidRPr="008A3289">
              <w:rPr>
                <w:sz w:val="16"/>
                <w:szCs w:val="16"/>
              </w:rPr>
              <w:t>e - jméno</w:t>
            </w:r>
            <w:proofErr w:type="gramEnd"/>
            <w:r w:rsidR="00543F07" w:rsidRPr="008A3289">
              <w:rPr>
                <w:sz w:val="16"/>
                <w:szCs w:val="16"/>
              </w:rPr>
              <w:t>, tel., email)</w:t>
            </w:r>
          </w:p>
        </w:tc>
        <w:tc>
          <w:tcPr>
            <w:tcW w:w="0" w:type="dxa"/>
            <w:tcBorders>
              <w:top w:val="single" w:sz="2" w:space="0" w:color="auto"/>
            </w:tcBorders>
          </w:tcPr>
          <w:p w14:paraId="46AEF417" w14:textId="77777777" w:rsidR="00452F69" w:rsidRPr="00833899" w:rsidRDefault="00452F69"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C8791F">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tcPr>
          <w:p w14:paraId="4CCEA12B" w14:textId="56B7E758" w:rsidR="001114C3" w:rsidRPr="008A3289" w:rsidRDefault="00355283" w:rsidP="00C8791F">
            <w:pPr>
              <w:tabs>
                <w:tab w:val="left" w:pos="6663"/>
              </w:tabs>
              <w:jc w:val="both"/>
              <w:rPr>
                <w:sz w:val="16"/>
                <w:szCs w:val="16"/>
              </w:rPr>
            </w:pPr>
            <w:r>
              <w:rPr>
                <w:sz w:val="16"/>
                <w:szCs w:val="16"/>
              </w:rPr>
              <w:t>Dodavatel</w:t>
            </w:r>
            <w:r w:rsidR="001114C3" w:rsidRPr="008A3289">
              <w:rPr>
                <w:sz w:val="16"/>
                <w:szCs w:val="16"/>
              </w:rPr>
              <w:t xml:space="preserve"> zakázky (obch. firma/název, sídlo, IČO)</w:t>
            </w:r>
          </w:p>
        </w:tc>
        <w:tc>
          <w:tcPr>
            <w:tcW w:w="0" w:type="dxa"/>
            <w:tcBorders>
              <w:top w:val="single" w:sz="2" w:space="0" w:color="auto"/>
            </w:tcBorders>
          </w:tcPr>
          <w:p w14:paraId="2E09DA25" w14:textId="3C11DE43" w:rsidR="001114C3" w:rsidRPr="00833899" w:rsidRDefault="001114C3"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C8791F">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shd w:val="clear" w:color="auto" w:fill="auto"/>
          </w:tcPr>
          <w:p w14:paraId="118A172D" w14:textId="6A5B8AFC" w:rsidR="00452F69" w:rsidRPr="00647311" w:rsidRDefault="00543F07" w:rsidP="00580379">
            <w:pPr>
              <w:tabs>
                <w:tab w:val="left" w:pos="6663"/>
              </w:tabs>
              <w:jc w:val="both"/>
              <w:rPr>
                <w:sz w:val="16"/>
                <w:szCs w:val="16"/>
              </w:rPr>
            </w:pPr>
            <w:r w:rsidRPr="00647311">
              <w:rPr>
                <w:sz w:val="16"/>
                <w:szCs w:val="16"/>
              </w:rPr>
              <w:t>Termín dokončení zakázky</w:t>
            </w:r>
            <w:r w:rsidR="00006A4E">
              <w:rPr>
                <w:sz w:val="16"/>
                <w:szCs w:val="16"/>
              </w:rPr>
              <w:t xml:space="preserve"> (MM/RRRR)</w:t>
            </w:r>
            <w:r w:rsidRPr="00647311">
              <w:rPr>
                <w:sz w:val="16"/>
                <w:szCs w:val="16"/>
              </w:rPr>
              <w:t>, resp. té části plnění zakázky, kter</w:t>
            </w:r>
            <w:r w:rsidR="007C4ABB" w:rsidRPr="00647311">
              <w:rPr>
                <w:sz w:val="16"/>
                <w:szCs w:val="16"/>
              </w:rPr>
              <w:t>á</w:t>
            </w:r>
            <w:r w:rsidRPr="00647311">
              <w:rPr>
                <w:sz w:val="16"/>
                <w:szCs w:val="16"/>
              </w:rPr>
              <w:t xml:space="preserve"> obsahově odpovídá zadavatelem stanovené </w:t>
            </w:r>
            <w:r w:rsidR="00E33B76" w:rsidRPr="00647311">
              <w:rPr>
                <w:sz w:val="16"/>
                <w:szCs w:val="16"/>
              </w:rPr>
              <w:t xml:space="preserve">definici </w:t>
            </w:r>
            <w:r w:rsidRPr="00647311">
              <w:rPr>
                <w:sz w:val="16"/>
                <w:szCs w:val="16"/>
              </w:rPr>
              <w:t xml:space="preserve">požadované </w:t>
            </w:r>
            <w:r w:rsidR="00E33B76" w:rsidRPr="00647311">
              <w:rPr>
                <w:sz w:val="16"/>
                <w:szCs w:val="16"/>
              </w:rPr>
              <w:t xml:space="preserve">zkušenosti </w:t>
            </w:r>
          </w:p>
        </w:tc>
        <w:tc>
          <w:tcPr>
            <w:tcW w:w="0" w:type="dxa"/>
            <w:tcBorders>
              <w:top w:val="single" w:sz="2" w:space="0" w:color="auto"/>
            </w:tcBorders>
          </w:tcPr>
          <w:p w14:paraId="79A7C4CE" w14:textId="77777777" w:rsidR="00452F69" w:rsidRPr="00833899" w:rsidRDefault="00452F69"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276E10" w14:paraId="6AA7D15E" w14:textId="77777777" w:rsidTr="00276E1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shd w:val="clear" w:color="auto" w:fill="auto"/>
          </w:tcPr>
          <w:p w14:paraId="15CAE352" w14:textId="6025829E" w:rsidR="00452F69" w:rsidRPr="00276E10" w:rsidRDefault="0079069D" w:rsidP="00C8791F">
            <w:pPr>
              <w:tabs>
                <w:tab w:val="left" w:pos="6663"/>
              </w:tabs>
              <w:jc w:val="both"/>
              <w:rPr>
                <w:b w:val="0"/>
                <w:bCs/>
                <w:sz w:val="16"/>
                <w:szCs w:val="16"/>
              </w:rPr>
            </w:pPr>
            <w:r w:rsidRPr="00276E10">
              <w:rPr>
                <w:b w:val="0"/>
                <w:bCs/>
                <w:sz w:val="16"/>
                <w:szCs w:val="16"/>
              </w:rPr>
              <w:t>Vykonávaná funkce/pozice a p</w:t>
            </w:r>
            <w:r w:rsidR="00543F07" w:rsidRPr="00276E10">
              <w:rPr>
                <w:b w:val="0"/>
                <w:bCs/>
                <w:sz w:val="16"/>
                <w:szCs w:val="16"/>
              </w:rPr>
              <w:t>opis pracovních činností vykonávaných členem odb</w:t>
            </w:r>
            <w:r w:rsidR="00E33B76" w:rsidRPr="00276E10">
              <w:rPr>
                <w:b w:val="0"/>
                <w:bCs/>
                <w:sz w:val="16"/>
                <w:szCs w:val="16"/>
              </w:rPr>
              <w:t>orného</w:t>
            </w:r>
            <w:r w:rsidR="00543F07" w:rsidRPr="00276E10">
              <w:rPr>
                <w:b w:val="0"/>
                <w:bCs/>
                <w:sz w:val="16"/>
                <w:szCs w:val="16"/>
              </w:rPr>
              <w:t xml:space="preserve"> </w:t>
            </w:r>
            <w:proofErr w:type="gramStart"/>
            <w:r w:rsidR="00543F07" w:rsidRPr="00276E10">
              <w:rPr>
                <w:b w:val="0"/>
                <w:bCs/>
                <w:sz w:val="16"/>
                <w:szCs w:val="16"/>
              </w:rPr>
              <w:t>personálu - v</w:t>
            </w:r>
            <w:proofErr w:type="gramEnd"/>
            <w:r w:rsidR="00543F07" w:rsidRPr="00276E10">
              <w:rPr>
                <w:b w:val="0"/>
                <w:bCs/>
                <w:sz w:val="16"/>
                <w:szCs w:val="16"/>
              </w:rPr>
              <w:t xml:space="preserve"> detailu potřebném pro ověření splnění požadavků</w:t>
            </w:r>
          </w:p>
        </w:tc>
        <w:tc>
          <w:tcPr>
            <w:tcW w:w="0" w:type="dxa"/>
            <w:tcBorders>
              <w:top w:val="single" w:sz="2" w:space="0" w:color="auto"/>
            </w:tcBorders>
            <w:shd w:val="clear" w:color="auto" w:fill="auto"/>
          </w:tcPr>
          <w:p w14:paraId="237F6DE6" w14:textId="77777777" w:rsidR="00452F69" w:rsidRPr="00276E10" w:rsidRDefault="00452F69" w:rsidP="00C8791F">
            <w:pPr>
              <w:tabs>
                <w:tab w:val="left" w:pos="6663"/>
              </w:tabs>
              <w:jc w:val="both"/>
              <w:cnfStyle w:val="010000000000" w:firstRow="0" w:lastRow="1" w:firstColumn="0" w:lastColumn="0" w:oddVBand="0" w:evenVBand="0" w:oddHBand="0" w:evenHBand="0" w:firstRowFirstColumn="0" w:firstRowLastColumn="0" w:lastRowFirstColumn="0" w:lastRowLastColumn="0"/>
              <w:rPr>
                <w:b w:val="0"/>
                <w:bCs/>
                <w:sz w:val="16"/>
                <w:szCs w:val="16"/>
              </w:rPr>
            </w:pPr>
            <w:r w:rsidRPr="00276E10">
              <w:rPr>
                <w:b w:val="0"/>
                <w:bCs/>
                <w:sz w:val="16"/>
                <w:szCs w:val="16"/>
                <w:highlight w:val="yellow"/>
              </w:rPr>
              <w:t>[DOPLNÍ DODAVATEL]</w:t>
            </w:r>
          </w:p>
        </w:tc>
      </w:tr>
    </w:tbl>
    <w:p w14:paraId="5C17F673" w14:textId="77777777" w:rsidR="0035531B" w:rsidRPr="00833899" w:rsidRDefault="0035531B" w:rsidP="003E3915">
      <w:pPr>
        <w:pStyle w:val="Textbezslovn"/>
        <w:tabs>
          <w:tab w:val="left" w:pos="6663"/>
        </w:tabs>
        <w:ind w:left="0"/>
      </w:pPr>
    </w:p>
    <w:p w14:paraId="1E567558" w14:textId="2C6D7D37" w:rsidR="0035531B" w:rsidRPr="00C8791F" w:rsidRDefault="0035531B" w:rsidP="00C8791F">
      <w:pPr>
        <w:pStyle w:val="Odstavec1-1a"/>
        <w:numPr>
          <w:ilvl w:val="0"/>
          <w:numId w:val="10"/>
        </w:numPr>
        <w:tabs>
          <w:tab w:val="left" w:pos="6663"/>
        </w:tabs>
        <w:ind w:left="0"/>
        <w:rPr>
          <w:highlight w:val="yellow"/>
        </w:rPr>
      </w:pPr>
      <w:r w:rsidRPr="00452F69">
        <w:rPr>
          <w:b/>
        </w:rPr>
        <w:t xml:space="preserve">Odborná </w:t>
      </w:r>
      <w:r w:rsidRPr="003A1E4D">
        <w:rPr>
          <w:b/>
        </w:rPr>
        <w:t>způsobilost</w:t>
      </w:r>
      <w:r w:rsidRPr="003A1E4D">
        <w:t xml:space="preserve"> podle zvláštních právních předpisů: oprávnění</w:t>
      </w:r>
      <w:r w:rsidR="00BC6D2B" w:rsidRPr="003A1E4D">
        <w:t xml:space="preserve"> k </w:t>
      </w:r>
      <w:r w:rsidRPr="003A1E4D">
        <w:t xml:space="preserve">výkonu </w:t>
      </w:r>
      <w:r w:rsidR="00D9399F" w:rsidRPr="003A1E4D">
        <w:t xml:space="preserve">znalecké činnosti v oboru Ekonomika, odvětví Ceny a odhady, specializace nemovitosti </w:t>
      </w:r>
      <w:r w:rsidRPr="003A1E4D">
        <w:t xml:space="preserve">/ zeměměřické oprávnění či jiná odborná způsobilost: </w:t>
      </w:r>
      <w:r w:rsidRPr="00C8791F">
        <w:rPr>
          <w:highlight w:val="yellow"/>
        </w:rPr>
        <w:t>[informace DOPLNÍ DODAVATEL</w:t>
      </w:r>
      <w:r w:rsidR="00BB4AF2" w:rsidRPr="00C8791F">
        <w:rPr>
          <w:highlight w:val="yellow"/>
        </w:rPr>
        <w:t xml:space="preserve"> u </w:t>
      </w:r>
      <w:r w:rsidRPr="00C8791F">
        <w:rPr>
          <w:highlight w:val="yellow"/>
        </w:rPr>
        <w:t>těch osob,</w:t>
      </w:r>
      <w:r w:rsidR="00BB4AF2" w:rsidRPr="00C8791F">
        <w:rPr>
          <w:highlight w:val="yellow"/>
        </w:rPr>
        <w:t xml:space="preserve"> u </w:t>
      </w:r>
      <w:r w:rsidRPr="00C8791F">
        <w:rPr>
          <w:highlight w:val="yellow"/>
        </w:rPr>
        <w:t>kterých je odborná způsobilost požadována]</w:t>
      </w:r>
    </w:p>
    <w:p w14:paraId="77462259" w14:textId="77777777" w:rsidR="0035531B" w:rsidRPr="003A1E4D" w:rsidRDefault="0035531B" w:rsidP="00C8791F">
      <w:pPr>
        <w:pStyle w:val="Odstavec1-1a"/>
        <w:numPr>
          <w:ilvl w:val="0"/>
          <w:numId w:val="10"/>
        </w:numPr>
        <w:tabs>
          <w:tab w:val="left" w:pos="6663"/>
        </w:tabs>
        <w:ind w:left="0"/>
      </w:pPr>
      <w:r w:rsidRPr="003A1E4D">
        <w:t xml:space="preserve">Jiné informace (dle uvážení dodavatele): </w:t>
      </w:r>
      <w:r w:rsidRPr="00C8791F">
        <w:rPr>
          <w:highlight w:val="yellow"/>
        </w:rPr>
        <w:t>[DOPLNÍ DODAVATEL]</w:t>
      </w:r>
    </w:p>
    <w:p w14:paraId="7568DA43" w14:textId="77777777" w:rsidR="0042061D" w:rsidRPr="003A1E4D" w:rsidRDefault="0042061D" w:rsidP="003E3915">
      <w:pPr>
        <w:pStyle w:val="Textbezslovn"/>
        <w:tabs>
          <w:tab w:val="left" w:pos="6663"/>
        </w:tabs>
        <w:ind w:left="0"/>
      </w:pPr>
    </w:p>
    <w:p w14:paraId="528A3546" w14:textId="77777777" w:rsidR="0042061D" w:rsidRPr="003A1E4D" w:rsidRDefault="000E48A0" w:rsidP="00C8791F">
      <w:pPr>
        <w:pStyle w:val="Textbezslovn"/>
        <w:tabs>
          <w:tab w:val="left" w:pos="6663"/>
        </w:tabs>
        <w:ind w:left="0"/>
        <w:rPr>
          <w:b/>
        </w:rPr>
      </w:pPr>
      <w:r w:rsidRPr="003A1E4D">
        <w:rPr>
          <w:b/>
        </w:rPr>
        <w:t xml:space="preserve">Přílohy: </w:t>
      </w:r>
      <w:r w:rsidRPr="003A1E4D">
        <w:rPr>
          <w:b/>
        </w:rPr>
        <w:tab/>
      </w:r>
    </w:p>
    <w:p w14:paraId="1B2A9EDD" w14:textId="75C10D54" w:rsidR="000E48A0" w:rsidRPr="003A1E4D" w:rsidRDefault="000E48A0" w:rsidP="00C8791F">
      <w:pPr>
        <w:pStyle w:val="Textbezslovn"/>
        <w:numPr>
          <w:ilvl w:val="0"/>
          <w:numId w:val="12"/>
        </w:numPr>
        <w:tabs>
          <w:tab w:val="num" w:pos="2971"/>
          <w:tab w:val="left" w:pos="6663"/>
        </w:tabs>
        <w:ind w:left="0"/>
        <w:rPr>
          <w:b/>
        </w:rPr>
      </w:pPr>
      <w:r w:rsidRPr="003A1E4D">
        <w:rPr>
          <w:b/>
        </w:rPr>
        <w:t>doklady o požadovaném vzdělání každého člena odborného personálu dodavatele</w:t>
      </w:r>
      <w:r w:rsidR="00D93863" w:rsidRPr="003A1E4D">
        <w:rPr>
          <w:b/>
        </w:rPr>
        <w:t>, u něhož je minimální úroveň vzdělání požadována</w:t>
      </w:r>
    </w:p>
    <w:p w14:paraId="4D1D555B" w14:textId="77777777" w:rsidR="000E48A0" w:rsidRPr="003A1E4D" w:rsidRDefault="000E48A0" w:rsidP="00C8791F">
      <w:pPr>
        <w:pStyle w:val="Textbezslovn"/>
        <w:numPr>
          <w:ilvl w:val="0"/>
          <w:numId w:val="12"/>
        </w:numPr>
        <w:tabs>
          <w:tab w:val="num" w:pos="2971"/>
          <w:tab w:val="left" w:pos="6663"/>
        </w:tabs>
        <w:ind w:left="0"/>
        <w:rPr>
          <w:b/>
        </w:rPr>
      </w:pPr>
      <w:r w:rsidRPr="003A1E4D">
        <w:rPr>
          <w:b/>
        </w:rPr>
        <w:t>doklady o odborné způsobilosti členů odborného personálu, u kterých jsou požadovány</w:t>
      </w:r>
    </w:p>
    <w:p w14:paraId="0412AECC" w14:textId="20E077A3" w:rsidR="002036F6" w:rsidRDefault="002036F6" w:rsidP="00C8791F">
      <w:pPr>
        <w:tabs>
          <w:tab w:val="left" w:pos="6663"/>
        </w:tabs>
        <w:jc w:val="both"/>
      </w:pPr>
      <w:r>
        <w:br w:type="page"/>
      </w:r>
    </w:p>
    <w:p w14:paraId="5E5A7B89" w14:textId="77777777" w:rsidR="0035531B" w:rsidRDefault="0035531B" w:rsidP="003E3915">
      <w:pPr>
        <w:pStyle w:val="Textbezslovn"/>
        <w:tabs>
          <w:tab w:val="left" w:pos="6663"/>
        </w:tabs>
        <w:ind w:left="0"/>
      </w:pPr>
    </w:p>
    <w:p w14:paraId="32AA98A7" w14:textId="77777777" w:rsidR="0035531B" w:rsidRDefault="0035531B" w:rsidP="00C8791F">
      <w:pPr>
        <w:pStyle w:val="Nadpisbezsl1-1"/>
        <w:tabs>
          <w:tab w:val="left" w:pos="6663"/>
        </w:tabs>
        <w:jc w:val="both"/>
      </w:pPr>
      <w:r>
        <w:t>Příloha č. 7</w:t>
      </w:r>
    </w:p>
    <w:p w14:paraId="55AF0493" w14:textId="77777777" w:rsidR="0035531B" w:rsidRPr="00452F69" w:rsidRDefault="0035531B" w:rsidP="003E3915">
      <w:pPr>
        <w:pStyle w:val="Nadpisbezsl1-2"/>
        <w:tabs>
          <w:tab w:val="left" w:pos="6663"/>
        </w:tabs>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C8791F">
      <w:pPr>
        <w:pStyle w:val="Textbezslovn"/>
        <w:tabs>
          <w:tab w:val="left" w:pos="6663"/>
        </w:tabs>
        <w:ind w:left="0"/>
      </w:pPr>
    </w:p>
    <w:p w14:paraId="1F3ABE08" w14:textId="77777777" w:rsidR="0035531B" w:rsidRPr="00833899" w:rsidRDefault="0035531B" w:rsidP="003E3915">
      <w:pPr>
        <w:pStyle w:val="Textbezslovn"/>
        <w:tabs>
          <w:tab w:val="left" w:pos="6663"/>
        </w:tabs>
        <w:ind w:left="0"/>
        <w:rPr>
          <w:rStyle w:val="Tun9b"/>
          <w:b w:val="0"/>
        </w:rPr>
      </w:pPr>
      <w:r w:rsidRPr="00452F69">
        <w:rPr>
          <w:rStyle w:val="Tun9b"/>
        </w:rPr>
        <w:t>Čestné prohlášení</w:t>
      </w:r>
    </w:p>
    <w:p w14:paraId="2B98F034" w14:textId="77777777" w:rsidR="0035531B" w:rsidRPr="00833899" w:rsidRDefault="0035531B" w:rsidP="00D11A31">
      <w:pPr>
        <w:pStyle w:val="Textbezslovn"/>
        <w:tabs>
          <w:tab w:val="left" w:pos="6663"/>
        </w:tabs>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DE6A35">
        <w:rPr>
          <w:b/>
          <w:highlight w:val="yellow"/>
        </w:rPr>
        <w:t>DOPLNÍ DODAVATEL</w:t>
      </w:r>
      <w:r w:rsidRPr="00833899">
        <w:t>]</w:t>
      </w:r>
    </w:p>
    <w:p w14:paraId="2543D6AE" w14:textId="77777777" w:rsidR="0035531B" w:rsidRPr="00833899" w:rsidRDefault="0035531B" w:rsidP="00652216">
      <w:pPr>
        <w:pStyle w:val="Textbezslovn"/>
        <w:tabs>
          <w:tab w:val="left" w:pos="6663"/>
        </w:tabs>
        <w:ind w:left="0"/>
      </w:pPr>
      <w:r w:rsidRPr="00833899">
        <w:t>se sídlem [</w:t>
      </w:r>
      <w:r w:rsidRPr="00833899">
        <w:rPr>
          <w:highlight w:val="yellow"/>
        </w:rPr>
        <w:t>DOPLNÍ DODAVATEL</w:t>
      </w:r>
      <w:r w:rsidRPr="00833899">
        <w:t>]</w:t>
      </w:r>
    </w:p>
    <w:p w14:paraId="368F983E" w14:textId="77777777" w:rsidR="0035531B" w:rsidRPr="00833899" w:rsidRDefault="0035531B" w:rsidP="00652216">
      <w:pPr>
        <w:pStyle w:val="Textbezslovn"/>
        <w:tabs>
          <w:tab w:val="left" w:pos="6663"/>
        </w:tabs>
        <w:ind w:left="0"/>
      </w:pPr>
      <w:r w:rsidRPr="00833899">
        <w:t>IČO: [</w:t>
      </w:r>
      <w:r w:rsidRPr="00833899">
        <w:rPr>
          <w:highlight w:val="yellow"/>
        </w:rPr>
        <w:t>DOPLNÍ DODAVATEL</w:t>
      </w:r>
      <w:r w:rsidRPr="00833899">
        <w:t>]</w:t>
      </w:r>
    </w:p>
    <w:p w14:paraId="3DD063DB" w14:textId="77777777" w:rsidR="0035531B" w:rsidRPr="00833899" w:rsidRDefault="0035531B" w:rsidP="001402CC">
      <w:pPr>
        <w:pStyle w:val="Textbezslovn"/>
        <w:tabs>
          <w:tab w:val="left" w:pos="6663"/>
        </w:tabs>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5C39B0">
      <w:pPr>
        <w:pStyle w:val="Textbezslovn"/>
        <w:tabs>
          <w:tab w:val="left" w:pos="6663"/>
        </w:tabs>
        <w:ind w:left="0"/>
      </w:pPr>
      <w:r w:rsidRPr="00833899">
        <w:t>spisová značka [</w:t>
      </w:r>
      <w:r w:rsidRPr="00833899">
        <w:rPr>
          <w:highlight w:val="yellow"/>
        </w:rPr>
        <w:t>DOPLNÍ DODAVATEL</w:t>
      </w:r>
      <w:r w:rsidRPr="00833899">
        <w:t>]</w:t>
      </w:r>
    </w:p>
    <w:p w14:paraId="008217F7" w14:textId="77777777" w:rsidR="0035531B" w:rsidRPr="00833899" w:rsidRDefault="0035531B">
      <w:pPr>
        <w:pStyle w:val="Textbezslovn"/>
        <w:tabs>
          <w:tab w:val="left" w:pos="6663"/>
        </w:tabs>
        <w:ind w:left="0"/>
      </w:pPr>
      <w:r w:rsidRPr="00833899">
        <w:t>zastoupená [</w:t>
      </w:r>
      <w:r w:rsidRPr="00833899">
        <w:rPr>
          <w:highlight w:val="yellow"/>
        </w:rPr>
        <w:t>DOPLNÍ DODAVATEL</w:t>
      </w:r>
      <w:r w:rsidRPr="00833899">
        <w:t>]</w:t>
      </w:r>
    </w:p>
    <w:p w14:paraId="19DE05C5" w14:textId="77777777" w:rsidR="0035531B" w:rsidRDefault="0035531B">
      <w:pPr>
        <w:pStyle w:val="Textbezslovn"/>
        <w:tabs>
          <w:tab w:val="left" w:pos="6663"/>
        </w:tabs>
        <w:ind w:left="0"/>
      </w:pPr>
      <w:r w:rsidRPr="00307641">
        <w:rPr>
          <w:b/>
        </w:rPr>
        <w:t>čestně prohlašuje</w:t>
      </w:r>
      <w:r>
        <w:t>, že:</w:t>
      </w:r>
    </w:p>
    <w:p w14:paraId="75902264" w14:textId="77777777" w:rsidR="0035531B" w:rsidRDefault="0035531B" w:rsidP="00C8791F">
      <w:pPr>
        <w:pStyle w:val="Odrka1-1"/>
        <w:tabs>
          <w:tab w:val="left" w:pos="6663"/>
        </w:tabs>
        <w:ind w:left="0"/>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C8791F">
      <w:pPr>
        <w:pStyle w:val="Odrka1-1"/>
        <w:tabs>
          <w:tab w:val="left" w:pos="6663"/>
        </w:tabs>
        <w:ind w:left="0"/>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E3915">
      <w:pPr>
        <w:pStyle w:val="Doplujcdaje"/>
        <w:tabs>
          <w:tab w:val="left" w:pos="6663"/>
        </w:tabs>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D11A31">
      <w:pPr>
        <w:pStyle w:val="Doplujcdaje"/>
        <w:tabs>
          <w:tab w:val="left" w:pos="6663"/>
        </w:tabs>
        <w:jc w:val="both"/>
        <w:rPr>
          <w:sz w:val="16"/>
          <w:szCs w:val="16"/>
        </w:rPr>
      </w:pPr>
    </w:p>
    <w:p w14:paraId="27B40F90" w14:textId="77777777" w:rsidR="0035531B" w:rsidRPr="00327047" w:rsidRDefault="0035531B" w:rsidP="00652216">
      <w:pPr>
        <w:pStyle w:val="Doplujcdaje"/>
        <w:tabs>
          <w:tab w:val="left" w:pos="6663"/>
        </w:tabs>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652216">
      <w:pPr>
        <w:pStyle w:val="Textbezslovn"/>
        <w:tabs>
          <w:tab w:val="left" w:pos="6663"/>
        </w:tabs>
        <w:ind w:left="0"/>
      </w:pPr>
    </w:p>
    <w:p w14:paraId="5F5E46B5" w14:textId="77777777" w:rsidR="00307641" w:rsidRDefault="00307641" w:rsidP="001402CC">
      <w:pPr>
        <w:pStyle w:val="Textbezslovn"/>
        <w:tabs>
          <w:tab w:val="left" w:pos="6663"/>
        </w:tabs>
        <w:ind w:left="0"/>
      </w:pPr>
    </w:p>
    <w:p w14:paraId="3ECB8963" w14:textId="77777777" w:rsidR="0035531B" w:rsidRDefault="0035531B" w:rsidP="005C39B0">
      <w:pPr>
        <w:pStyle w:val="Textbezslovn"/>
        <w:tabs>
          <w:tab w:val="left" w:pos="6663"/>
        </w:tabs>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pPr>
        <w:pStyle w:val="Textbezslovn"/>
        <w:tabs>
          <w:tab w:val="left" w:pos="6663"/>
        </w:tabs>
        <w:ind w:left="0"/>
      </w:pPr>
    </w:p>
    <w:p w14:paraId="5778A7E8" w14:textId="77777777" w:rsidR="0035531B" w:rsidRDefault="0035531B">
      <w:pPr>
        <w:pStyle w:val="Textbezslovn"/>
        <w:tabs>
          <w:tab w:val="left" w:pos="6663"/>
        </w:tabs>
        <w:ind w:left="0"/>
      </w:pPr>
      <w:r>
        <w:t>Podpis osoby oprávněné jednat za dodavatele:</w:t>
      </w:r>
    </w:p>
    <w:p w14:paraId="4ACE4D04" w14:textId="77777777" w:rsidR="0035531B" w:rsidRDefault="0035531B">
      <w:pPr>
        <w:pStyle w:val="Textbezslovn"/>
        <w:tabs>
          <w:tab w:val="left" w:pos="6663"/>
        </w:tabs>
        <w:ind w:left="0"/>
      </w:pPr>
    </w:p>
    <w:p w14:paraId="676D7535" w14:textId="77777777" w:rsidR="00307641" w:rsidRDefault="00307641">
      <w:pPr>
        <w:pStyle w:val="Textbezslovn"/>
        <w:tabs>
          <w:tab w:val="left" w:pos="6663"/>
        </w:tabs>
        <w:ind w:left="0"/>
      </w:pPr>
    </w:p>
    <w:p w14:paraId="6D365B87" w14:textId="77777777" w:rsidR="00307641" w:rsidRDefault="0035531B">
      <w:pPr>
        <w:pStyle w:val="Textbezslovn"/>
        <w:tabs>
          <w:tab w:val="left" w:pos="6663"/>
        </w:tabs>
        <w:ind w:left="0"/>
      </w:pPr>
      <w:r>
        <w:t>Jméno</w:t>
      </w:r>
      <w:r w:rsidR="00307641">
        <w:t>: ______________________</w:t>
      </w:r>
    </w:p>
    <w:p w14:paraId="59622BC0" w14:textId="77777777" w:rsidR="0035531B" w:rsidRDefault="0035531B">
      <w:pPr>
        <w:pStyle w:val="Textbezslovn"/>
        <w:tabs>
          <w:tab w:val="left" w:pos="6663"/>
        </w:tabs>
        <w:ind w:left="0"/>
      </w:pPr>
      <w:r>
        <w:tab/>
      </w:r>
    </w:p>
    <w:p w14:paraId="26353932" w14:textId="77777777" w:rsidR="00307641" w:rsidRDefault="00307641">
      <w:pPr>
        <w:pStyle w:val="Textbezslovn"/>
        <w:tabs>
          <w:tab w:val="left" w:pos="6663"/>
        </w:tabs>
        <w:ind w:left="0"/>
      </w:pPr>
    </w:p>
    <w:p w14:paraId="62E001D6" w14:textId="77777777" w:rsidR="0035531B" w:rsidRDefault="0035531B">
      <w:pPr>
        <w:pStyle w:val="Textbezslovn"/>
        <w:tabs>
          <w:tab w:val="left" w:pos="6663"/>
        </w:tabs>
        <w:ind w:left="0"/>
      </w:pPr>
      <w:r>
        <w:t>Podp</w:t>
      </w:r>
      <w:r w:rsidR="00307641">
        <w:t>is: ______________________</w:t>
      </w:r>
    </w:p>
    <w:p w14:paraId="46B3644E" w14:textId="77777777" w:rsidR="0035531B" w:rsidRDefault="0035531B">
      <w:pPr>
        <w:pStyle w:val="Textbezslovn"/>
        <w:tabs>
          <w:tab w:val="left" w:pos="6663"/>
        </w:tabs>
        <w:ind w:left="0"/>
      </w:pPr>
      <w:r>
        <w:t xml:space="preserve"> </w:t>
      </w:r>
    </w:p>
    <w:p w14:paraId="6B1BDDF3" w14:textId="77777777" w:rsidR="00EE3C5F" w:rsidRDefault="00EE3C5F" w:rsidP="00C8791F">
      <w:pPr>
        <w:pStyle w:val="Textbezslovn"/>
        <w:tabs>
          <w:tab w:val="left" w:pos="6663"/>
        </w:tabs>
        <w:ind w:left="0"/>
      </w:pPr>
      <w:r>
        <w:br w:type="page"/>
      </w:r>
    </w:p>
    <w:p w14:paraId="271E9669" w14:textId="77777777" w:rsidR="0035531B" w:rsidRDefault="0035531B" w:rsidP="00C8791F">
      <w:pPr>
        <w:pStyle w:val="Nadpisbezsl1-1"/>
        <w:tabs>
          <w:tab w:val="left" w:pos="6663"/>
        </w:tabs>
        <w:jc w:val="both"/>
      </w:pPr>
      <w:r>
        <w:lastRenderedPageBreak/>
        <w:t>Příloha č. 8</w:t>
      </w:r>
    </w:p>
    <w:p w14:paraId="5B7CF99C" w14:textId="77777777" w:rsidR="0035531B" w:rsidRPr="00307641" w:rsidRDefault="0035531B" w:rsidP="003E3915">
      <w:pPr>
        <w:pStyle w:val="Nadpisbezsl1-2"/>
        <w:tabs>
          <w:tab w:val="left" w:pos="6663"/>
        </w:tabs>
      </w:pPr>
      <w:r w:rsidRPr="00307641">
        <w:t>Seznam jiných osob</w:t>
      </w:r>
      <w:r w:rsidR="00BC6D2B" w:rsidRPr="00307641">
        <w:t xml:space="preserve"> k </w:t>
      </w:r>
      <w:r w:rsidRPr="00307641">
        <w:t>prokázání kvalifikace</w:t>
      </w:r>
    </w:p>
    <w:p w14:paraId="6480A9BD" w14:textId="77777777" w:rsidR="00AB1063" w:rsidRDefault="00AB1063" w:rsidP="00C8791F">
      <w:pPr>
        <w:pStyle w:val="Textbezslovn"/>
        <w:tabs>
          <w:tab w:val="left" w:pos="6663"/>
        </w:tabs>
        <w:ind w:left="0"/>
      </w:pPr>
    </w:p>
    <w:p w14:paraId="73AC8B9E" w14:textId="77777777" w:rsidR="002F0B27" w:rsidRPr="002F0B27" w:rsidRDefault="002F0B27" w:rsidP="002F0B27">
      <w:pPr>
        <w:spacing w:after="120"/>
        <w:jc w:val="both"/>
      </w:pPr>
      <w:r w:rsidRPr="002F0B27">
        <w:t xml:space="preserve">V souladu s požadavky § 83 odst. 1 zákona č. 134/2016 Sb., o zadávání veřejných zakázek, ve znění pozdějších předpisů, dodavatel uvede seznam jiných osob, jejichž prostřednictvím prokazuje kvalifikaci, a u nichž dokládá smlouvu nebo jinou osobou podepsané potvrzení o její existenci, jejímž obsahem je závazek jiné osoby k poskytnutí plnění určeného k plnění veřejné zakázky nebo k poskytnutí věcí nebo práv, s nimiž bude dodavatel oprávněn disponovat při plnění veřejné zakázky, a to alespoň v rozsahu, v jakém jiná osoba prokázala kvalifikaci za dodavatele. </w:t>
      </w:r>
    </w:p>
    <w:p w14:paraId="17013827" w14:textId="77777777" w:rsidR="00307641" w:rsidRDefault="00307641" w:rsidP="00D11A31">
      <w:pPr>
        <w:pStyle w:val="Textbezslovn"/>
        <w:tabs>
          <w:tab w:val="left" w:pos="6663"/>
        </w:tabs>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C8791F">
            <w:pPr>
              <w:pStyle w:val="Textbezslovn"/>
              <w:tabs>
                <w:tab w:val="left" w:pos="6663"/>
              </w:tabs>
              <w:ind w:left="0"/>
              <w:rPr>
                <w:b/>
                <w:sz w:val="16"/>
                <w:szCs w:val="16"/>
              </w:rPr>
            </w:pPr>
            <w:r w:rsidRPr="00307641">
              <w:rPr>
                <w:b/>
                <w:sz w:val="16"/>
                <w:szCs w:val="16"/>
              </w:rPr>
              <w:t>Obchodní firma/název/jméno a příjmení</w:t>
            </w:r>
          </w:p>
          <w:p w14:paraId="24D3E18C" w14:textId="058C987F" w:rsidR="00307641" w:rsidRPr="00307641" w:rsidRDefault="00307641" w:rsidP="00C8791F">
            <w:pPr>
              <w:pStyle w:val="Textbezslovn"/>
              <w:tabs>
                <w:tab w:val="left" w:pos="6663"/>
              </w:tabs>
              <w:ind w:left="0"/>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C8791F">
            <w:pPr>
              <w:tabs>
                <w:tab w:val="left" w:pos="6663"/>
              </w:tabs>
              <w:jc w:val="both"/>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C8791F">
            <w:pPr>
              <w:tabs>
                <w:tab w:val="left" w:pos="6663"/>
              </w:tabs>
              <w:jc w:val="both"/>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C8791F">
            <w:pPr>
              <w:tabs>
                <w:tab w:val="left" w:pos="6663"/>
              </w:tabs>
              <w:jc w:val="both"/>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C8791F">
            <w:pPr>
              <w:tabs>
                <w:tab w:val="left" w:pos="6663"/>
              </w:tabs>
              <w:jc w:val="both"/>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C8791F">
            <w:pPr>
              <w:tabs>
                <w:tab w:val="left" w:pos="6663"/>
              </w:tabs>
              <w:jc w:val="both"/>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C8791F">
            <w:pPr>
              <w:tabs>
                <w:tab w:val="left" w:pos="6663"/>
              </w:tabs>
              <w:jc w:val="both"/>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C8791F">
            <w:pPr>
              <w:tabs>
                <w:tab w:val="left" w:pos="6663"/>
              </w:tabs>
              <w:jc w:val="both"/>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C8791F">
            <w:pPr>
              <w:tabs>
                <w:tab w:val="left" w:pos="6663"/>
              </w:tabs>
              <w:jc w:val="both"/>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C8791F">
            <w:pPr>
              <w:tabs>
                <w:tab w:val="left" w:pos="6663"/>
              </w:tabs>
              <w:jc w:val="both"/>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C8791F">
            <w:pPr>
              <w:tabs>
                <w:tab w:val="left" w:pos="6663"/>
              </w:tabs>
              <w:jc w:val="both"/>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C8791F">
            <w:pPr>
              <w:tabs>
                <w:tab w:val="left" w:pos="6663"/>
              </w:tabs>
              <w:jc w:val="both"/>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rsidP="00C8791F">
      <w:pPr>
        <w:tabs>
          <w:tab w:val="left" w:pos="6663"/>
        </w:tabs>
        <w:jc w:val="both"/>
      </w:pPr>
    </w:p>
    <w:p w14:paraId="1729BC8F" w14:textId="77777777" w:rsidR="00BD4DBE" w:rsidRDefault="00BD4DBE" w:rsidP="00C8791F">
      <w:pPr>
        <w:tabs>
          <w:tab w:val="left" w:pos="6663"/>
        </w:tabs>
        <w:jc w:val="both"/>
        <w:rPr>
          <w:rFonts w:asciiTheme="majorHAnsi" w:hAnsiTheme="majorHAnsi"/>
          <w:b/>
          <w:caps/>
          <w:sz w:val="22"/>
        </w:rPr>
      </w:pPr>
      <w:r>
        <w:br w:type="page"/>
      </w:r>
    </w:p>
    <w:p w14:paraId="4ECA4820" w14:textId="32FFB75A" w:rsidR="00BA1CFD" w:rsidRDefault="00BA1CFD" w:rsidP="00C8791F">
      <w:pPr>
        <w:pStyle w:val="Nadpisbezsl1-1"/>
        <w:tabs>
          <w:tab w:val="left" w:pos="6663"/>
        </w:tabs>
        <w:jc w:val="both"/>
      </w:pPr>
      <w:r>
        <w:lastRenderedPageBreak/>
        <w:t>Příloha č. 9</w:t>
      </w:r>
    </w:p>
    <w:p w14:paraId="7BA6D866" w14:textId="7FC90C74" w:rsidR="00BA1CFD" w:rsidRPr="00BA1CFD" w:rsidRDefault="00E56CBF" w:rsidP="003E3915">
      <w:pPr>
        <w:pStyle w:val="Textbezslovn"/>
        <w:tabs>
          <w:tab w:val="left" w:pos="6663"/>
        </w:tabs>
        <w:ind w:left="0"/>
        <w:rPr>
          <w:b/>
          <w:sz w:val="20"/>
          <w:szCs w:val="20"/>
        </w:rPr>
      </w:pPr>
      <w:r w:rsidRPr="00E56CBF">
        <w:rPr>
          <w:b/>
          <w:sz w:val="20"/>
          <w:szCs w:val="20"/>
        </w:rPr>
        <w:t xml:space="preserve">Seznam </w:t>
      </w:r>
      <w:r w:rsidR="0040240D">
        <w:rPr>
          <w:b/>
          <w:sz w:val="20"/>
          <w:szCs w:val="20"/>
        </w:rPr>
        <w:t>údajů</w:t>
      </w:r>
      <w:r w:rsidR="00BA1CFD" w:rsidRPr="00BA1CFD">
        <w:rPr>
          <w:b/>
          <w:sz w:val="20"/>
          <w:szCs w:val="20"/>
        </w:rPr>
        <w:t xml:space="preserve"> hodnocených členů odborného personálu dodavatele</w:t>
      </w:r>
    </w:p>
    <w:p w14:paraId="56801BF7" w14:textId="15FFE816" w:rsidR="00D006F4" w:rsidRDefault="00D006F4" w:rsidP="00D11A31">
      <w:pPr>
        <w:pStyle w:val="Textbezslovn"/>
        <w:tabs>
          <w:tab w:val="left" w:pos="6663"/>
        </w:tabs>
        <w:ind w:left="0"/>
      </w:pPr>
    </w:p>
    <w:p w14:paraId="4AC8B7F7" w14:textId="2516331F" w:rsidR="00BA1CFD" w:rsidRDefault="00CC0E0B" w:rsidP="00652216">
      <w:pPr>
        <w:pStyle w:val="Textbezslovn"/>
        <w:tabs>
          <w:tab w:val="left" w:pos="6663"/>
        </w:tabs>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652216">
      <w:pPr>
        <w:pStyle w:val="Doplujcdaje"/>
        <w:tabs>
          <w:tab w:val="left" w:pos="6663"/>
        </w:tabs>
        <w:jc w:val="both"/>
      </w:pPr>
    </w:p>
    <w:p w14:paraId="42886382" w14:textId="77777777" w:rsidR="00BA1CFD" w:rsidRPr="00543F07" w:rsidRDefault="00BA1CFD" w:rsidP="00C8791F">
      <w:pPr>
        <w:pStyle w:val="Doplujcdaje"/>
        <w:tabs>
          <w:tab w:val="left" w:pos="6663"/>
        </w:tabs>
        <w:jc w:val="both"/>
      </w:pPr>
    </w:p>
    <w:p w14:paraId="055E5CEE" w14:textId="77777777" w:rsidR="00BA1CFD" w:rsidRDefault="00BA1CFD" w:rsidP="003E3915">
      <w:pPr>
        <w:pStyle w:val="Odstavec1-1a"/>
        <w:tabs>
          <w:tab w:val="left" w:pos="6663"/>
        </w:tabs>
      </w:pPr>
      <w:r w:rsidRPr="00D006F4">
        <w:rPr>
          <w:b/>
        </w:rPr>
        <w:t>Příjmení</w:t>
      </w:r>
      <w:r>
        <w:t>: [</w:t>
      </w:r>
      <w:r w:rsidRPr="00DE6A35">
        <w:rPr>
          <w:b/>
          <w:highlight w:val="yellow"/>
        </w:rPr>
        <w:t>DOPLNÍ DODAVATEL</w:t>
      </w:r>
      <w:r>
        <w:t>]</w:t>
      </w:r>
    </w:p>
    <w:p w14:paraId="101FBCC1" w14:textId="77777777" w:rsidR="00BA1CFD" w:rsidRDefault="00BA1CFD" w:rsidP="00D11A31">
      <w:pPr>
        <w:pStyle w:val="Odstavec1-1a"/>
        <w:tabs>
          <w:tab w:val="left" w:pos="6663"/>
        </w:tabs>
      </w:pPr>
      <w:r w:rsidRPr="00D006F4">
        <w:rPr>
          <w:b/>
        </w:rPr>
        <w:t>Jméno</w:t>
      </w:r>
      <w:r>
        <w:t>: [</w:t>
      </w:r>
      <w:r w:rsidRPr="00DE6A35">
        <w:rPr>
          <w:b/>
          <w:highlight w:val="yellow"/>
        </w:rPr>
        <w:t>DOPLNÍ DODAVATEL</w:t>
      </w:r>
      <w:r>
        <w:t>]</w:t>
      </w:r>
    </w:p>
    <w:p w14:paraId="2C98E49F" w14:textId="5CA921BC" w:rsidR="00BA1CFD" w:rsidRDefault="00BA1CFD" w:rsidP="00652216">
      <w:pPr>
        <w:pStyle w:val="Odstavec1-1a"/>
        <w:tabs>
          <w:tab w:val="left" w:pos="6663"/>
        </w:tabs>
      </w:pPr>
      <w:r>
        <w:t>Datum narození: [</w:t>
      </w:r>
      <w:r w:rsidRPr="00833899">
        <w:rPr>
          <w:highlight w:val="yellow"/>
        </w:rPr>
        <w:t>DOPLNÍ DODAVATEL</w:t>
      </w:r>
      <w:r>
        <w:t>]</w:t>
      </w:r>
    </w:p>
    <w:p w14:paraId="5F801AF6" w14:textId="40A5E862" w:rsidR="00595D12" w:rsidRDefault="00595D12" w:rsidP="00652216">
      <w:pPr>
        <w:pStyle w:val="Odstavec1-1a"/>
        <w:tabs>
          <w:tab w:val="left" w:pos="6663"/>
        </w:tabs>
      </w:pPr>
      <w:r w:rsidRPr="00595D12">
        <w:t xml:space="preserve">Osoba je / není </w:t>
      </w:r>
      <w:r w:rsidRPr="007022A2">
        <w:rPr>
          <w:highlight w:val="yellow"/>
        </w:rPr>
        <w:t>[DOPLNÍ DODAVATEL]</w:t>
      </w:r>
      <w:r w:rsidRPr="00595D12">
        <w:t xml:space="preserve"> současně zaměstnancem zadavatele.</w:t>
      </w:r>
    </w:p>
    <w:p w14:paraId="5045CCF8" w14:textId="69C4B662" w:rsidR="0050766E" w:rsidRDefault="00D006F4" w:rsidP="0050766E">
      <w:pPr>
        <w:pStyle w:val="Textbezslovn"/>
        <w:tabs>
          <w:tab w:val="left" w:pos="6663"/>
        </w:tabs>
        <w:ind w:left="0"/>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327E5A">
        <w:rPr>
          <w:b/>
        </w:rPr>
        <w:t xml:space="preserve">, kteří mají být hodnoceni. U členů </w:t>
      </w:r>
      <w:r w:rsidR="00327E5A" w:rsidRPr="00327E5A">
        <w:rPr>
          <w:b/>
        </w:rPr>
        <w:t xml:space="preserve">odborného personálu dodavatele, kteří </w:t>
      </w:r>
      <w:r w:rsidR="00327E5A">
        <w:rPr>
          <w:b/>
        </w:rPr>
        <w:t>nemají být hodnoceni, není nutno tuto přílohu přikládat.</w:t>
      </w:r>
    </w:p>
    <w:p w14:paraId="13853FB1" w14:textId="05326C05" w:rsidR="00030C22" w:rsidRPr="0050766E" w:rsidRDefault="00030C22" w:rsidP="0030044B">
      <w:pPr>
        <w:rPr>
          <w:b/>
        </w:rPr>
      </w:pPr>
      <w:r w:rsidRPr="008E1138">
        <w:rPr>
          <w:b/>
        </w:rPr>
        <w:t>Praxe</w:t>
      </w:r>
      <w:r w:rsidRPr="00833899">
        <w:t xml:space="preserve"> </w:t>
      </w:r>
      <w:r w:rsidRPr="0030044B">
        <w:rPr>
          <w:b/>
        </w:rPr>
        <w:t>pro účely hodnocení</w:t>
      </w:r>
      <w:r w:rsidR="0030044B">
        <w:t xml:space="preserve">, jež je </w:t>
      </w:r>
      <w:r w:rsidR="0030044B" w:rsidRPr="0030044B">
        <w:t>pro člen</w:t>
      </w:r>
      <w:r w:rsidR="0030044B">
        <w:t>a</w:t>
      </w:r>
      <w:r w:rsidR="0030044B" w:rsidRPr="0030044B">
        <w:t xml:space="preserve"> odborného personálu dodavatele relevantní dle čl. 16</w:t>
      </w:r>
      <w:r w:rsidR="0030044B">
        <w:t xml:space="preserve">.3 </w:t>
      </w:r>
      <w:r w:rsidR="00A23829">
        <w:t xml:space="preserve">(tabulka B) </w:t>
      </w:r>
      <w:r w:rsidR="0030044B">
        <w:t>těchto Pokynů pro hodnocení</w:t>
      </w:r>
      <w:r w:rsidRPr="00833899">
        <w:rPr>
          <w:rStyle w:val="Znakapoznpodarou"/>
        </w:rPr>
        <w:footnoteReference w:id="8"/>
      </w:r>
      <w:r w:rsidR="00902FD5">
        <w:t>, je</w:t>
      </w:r>
      <w:r w:rsidR="00902FD5" w:rsidRPr="00902FD5">
        <w:t>-li u příslušné osoby požadován</w:t>
      </w:r>
      <w:r w:rsidR="00902FD5">
        <w:t>a</w:t>
      </w:r>
      <w:r w:rsidR="00902FD5" w:rsidRPr="00902FD5">
        <w:t xml:space="preserve"> za účelem </w:t>
      </w:r>
      <w:r w:rsidR="00902FD5">
        <w:t>hodnocení</w:t>
      </w:r>
      <w:r w:rsidR="00902FD5" w:rsidRPr="00902FD5">
        <w:t xml:space="preserve"> (u ostatních osob se tabulka proškrtne nebo nevyplní)</w:t>
      </w:r>
      <w:r w:rsidRPr="00833899">
        <w:t>:</w:t>
      </w:r>
    </w:p>
    <w:p w14:paraId="79E9350D" w14:textId="77777777" w:rsidR="00030C22" w:rsidRPr="00833899" w:rsidRDefault="00030C22" w:rsidP="00030C22">
      <w:pPr>
        <w:pStyle w:val="Odstavec1-1a"/>
        <w:tabs>
          <w:tab w:val="left" w:pos="6663"/>
        </w:tabs>
        <w:spacing w:after="0"/>
      </w:pPr>
    </w:p>
    <w:tbl>
      <w:tblPr>
        <w:tblStyle w:val="Mkatabulky"/>
        <w:tblW w:w="7654" w:type="dxa"/>
        <w:tblLayout w:type="fixed"/>
        <w:tblLook w:val="04E0" w:firstRow="1" w:lastRow="1" w:firstColumn="1" w:lastColumn="0" w:noHBand="0" w:noVBand="1"/>
      </w:tblPr>
      <w:tblGrid>
        <w:gridCol w:w="3827"/>
        <w:gridCol w:w="3827"/>
      </w:tblGrid>
      <w:tr w:rsidR="00030C22" w:rsidRPr="00833899" w14:paraId="0ED684EE" w14:textId="77777777" w:rsidTr="006E76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bottom w:val="single" w:sz="2" w:space="0" w:color="auto"/>
            </w:tcBorders>
            <w:shd w:val="clear" w:color="auto" w:fill="auto"/>
          </w:tcPr>
          <w:p w14:paraId="02A52611" w14:textId="72B5948E" w:rsidR="00030C22" w:rsidRPr="00833899" w:rsidRDefault="0009631C" w:rsidP="006E7660">
            <w:pPr>
              <w:tabs>
                <w:tab w:val="left" w:pos="6663"/>
              </w:tabs>
              <w:jc w:val="both"/>
              <w:rPr>
                <w:sz w:val="16"/>
                <w:szCs w:val="16"/>
              </w:rPr>
            </w:pPr>
            <w:r>
              <w:rPr>
                <w:sz w:val="16"/>
                <w:szCs w:val="16"/>
              </w:rPr>
              <w:t>Roky/měsíce</w:t>
            </w:r>
            <w:r w:rsidR="00030C22" w:rsidRPr="00833899">
              <w:rPr>
                <w:sz w:val="16"/>
                <w:szCs w:val="16"/>
              </w:rPr>
              <w:t xml:space="preserve"> odborné praxe celkem</w:t>
            </w:r>
          </w:p>
        </w:tc>
        <w:tc>
          <w:tcPr>
            <w:tcW w:w="0" w:type="dxa"/>
            <w:tcBorders>
              <w:bottom w:val="single" w:sz="2" w:space="0" w:color="auto"/>
            </w:tcBorders>
            <w:shd w:val="clear" w:color="auto" w:fill="auto"/>
          </w:tcPr>
          <w:p w14:paraId="14B214D9" w14:textId="77777777" w:rsidR="00030C22" w:rsidRPr="00833899" w:rsidRDefault="00030C22" w:rsidP="006E7660">
            <w:pPr>
              <w:tabs>
                <w:tab w:val="left" w:pos="6663"/>
              </w:tabs>
              <w:jc w:val="both"/>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30C22" w:rsidRPr="00833899" w14:paraId="145164E6" w14:textId="77777777" w:rsidTr="006E7660">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tcPr>
          <w:p w14:paraId="56B65C80" w14:textId="77777777" w:rsidR="00030C22" w:rsidRPr="00833899" w:rsidRDefault="00030C22" w:rsidP="006E7660">
            <w:pPr>
              <w:tabs>
                <w:tab w:val="left" w:pos="6663"/>
              </w:tabs>
              <w:jc w:val="both"/>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0" w:type="dxa"/>
            <w:tcBorders>
              <w:top w:val="single" w:sz="2" w:space="0" w:color="auto"/>
            </w:tcBorders>
          </w:tcPr>
          <w:p w14:paraId="2D0783A0" w14:textId="77777777" w:rsidR="00030C22" w:rsidRPr="00833899" w:rsidRDefault="00030C22" w:rsidP="006E7660">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30C22" w:rsidRPr="00833899" w14:paraId="09C4EA01" w14:textId="77777777" w:rsidTr="000D73C1">
        <w:trPr>
          <w:trHeight w:val="402"/>
        </w:trPr>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tcPr>
          <w:p w14:paraId="119881E2" w14:textId="77777777" w:rsidR="00030C22" w:rsidRPr="00833899" w:rsidRDefault="00030C22" w:rsidP="006E7660">
            <w:pPr>
              <w:tabs>
                <w:tab w:val="left" w:pos="6663"/>
              </w:tabs>
              <w:jc w:val="both"/>
              <w:rPr>
                <w:sz w:val="16"/>
                <w:szCs w:val="16"/>
              </w:rPr>
            </w:pPr>
            <w:r w:rsidRPr="00833899">
              <w:rPr>
                <w:sz w:val="16"/>
                <w:szCs w:val="16"/>
              </w:rPr>
              <w:t>Místo výkonu praxe</w:t>
            </w:r>
          </w:p>
        </w:tc>
        <w:tc>
          <w:tcPr>
            <w:tcW w:w="0" w:type="dxa"/>
            <w:tcBorders>
              <w:top w:val="single" w:sz="2" w:space="0" w:color="auto"/>
            </w:tcBorders>
          </w:tcPr>
          <w:p w14:paraId="22BB62AA" w14:textId="77777777" w:rsidR="00030C22" w:rsidRPr="00833899" w:rsidRDefault="00030C22" w:rsidP="006E7660">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30C22" w:rsidRPr="00833899" w14:paraId="43715DDB" w14:textId="77777777" w:rsidTr="006E7660">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tcPr>
          <w:p w14:paraId="6251DE76" w14:textId="5F2B13AA" w:rsidR="00030C22" w:rsidRPr="00833899" w:rsidRDefault="00030C22" w:rsidP="009B5103">
            <w:pPr>
              <w:tabs>
                <w:tab w:val="left" w:pos="6663"/>
              </w:tabs>
              <w:rPr>
                <w:sz w:val="16"/>
                <w:szCs w:val="16"/>
              </w:rPr>
            </w:pPr>
            <w:r w:rsidRPr="00833899">
              <w:rPr>
                <w:sz w:val="16"/>
                <w:szCs w:val="16"/>
              </w:rPr>
              <w:t>Zaměstnavatel (o</w:t>
            </w:r>
            <w:r w:rsidR="00444473">
              <w:rPr>
                <w:sz w:val="16"/>
                <w:szCs w:val="16"/>
              </w:rPr>
              <w:t xml:space="preserve">bch. firma/název a sídlo), </w:t>
            </w:r>
            <w:r w:rsidRPr="00030C22">
              <w:rPr>
                <w:sz w:val="16"/>
                <w:szCs w:val="16"/>
              </w:rPr>
              <w:t>kontaktní osoba</w:t>
            </w:r>
            <w:r>
              <w:rPr>
                <w:sz w:val="16"/>
                <w:szCs w:val="16"/>
              </w:rPr>
              <w:t xml:space="preserve"> zaměstna</w:t>
            </w:r>
            <w:r w:rsidRPr="00030C22">
              <w:rPr>
                <w:sz w:val="16"/>
                <w:szCs w:val="16"/>
              </w:rPr>
              <w:t>vatele</w:t>
            </w:r>
            <w:r>
              <w:rPr>
                <w:sz w:val="16"/>
                <w:szCs w:val="16"/>
              </w:rPr>
              <w:t xml:space="preserve"> </w:t>
            </w:r>
            <w:r w:rsidR="0050766E">
              <w:rPr>
                <w:sz w:val="16"/>
                <w:szCs w:val="16"/>
              </w:rPr>
              <w:t>–</w:t>
            </w:r>
            <w:r>
              <w:rPr>
                <w:sz w:val="16"/>
                <w:szCs w:val="16"/>
              </w:rPr>
              <w:t xml:space="preserve"> </w:t>
            </w:r>
            <w:r w:rsidRPr="00030C22">
              <w:rPr>
                <w:sz w:val="16"/>
                <w:szCs w:val="16"/>
              </w:rPr>
              <w:t>jméno</w:t>
            </w:r>
            <w:r w:rsidR="0050766E">
              <w:rPr>
                <w:sz w:val="16"/>
                <w:szCs w:val="16"/>
              </w:rPr>
              <w:t>, te</w:t>
            </w:r>
            <w:r w:rsidR="009B5103">
              <w:rPr>
                <w:sz w:val="16"/>
                <w:szCs w:val="16"/>
              </w:rPr>
              <w:t xml:space="preserve">l., e-mail </w:t>
            </w:r>
            <w:r w:rsidRPr="00833899">
              <w:rPr>
                <w:sz w:val="16"/>
                <w:szCs w:val="16"/>
              </w:rPr>
              <w:tab/>
            </w:r>
          </w:p>
        </w:tc>
        <w:tc>
          <w:tcPr>
            <w:tcW w:w="0" w:type="dxa"/>
            <w:tcBorders>
              <w:top w:val="single" w:sz="2" w:space="0" w:color="auto"/>
            </w:tcBorders>
          </w:tcPr>
          <w:p w14:paraId="79D0343F" w14:textId="77777777" w:rsidR="00030C22" w:rsidRPr="00833899" w:rsidRDefault="00030C22" w:rsidP="006E7660">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30C22" w:rsidRPr="00833899" w14:paraId="69B384EC" w14:textId="77777777" w:rsidTr="006E7660">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tcPr>
          <w:p w14:paraId="6F2A75E5" w14:textId="77777777" w:rsidR="00030C22" w:rsidRPr="00833899" w:rsidRDefault="00030C22" w:rsidP="006E7660">
            <w:pPr>
              <w:tabs>
                <w:tab w:val="left" w:pos="6663"/>
              </w:tabs>
              <w:jc w:val="both"/>
              <w:rPr>
                <w:sz w:val="16"/>
                <w:szCs w:val="16"/>
              </w:rPr>
            </w:pPr>
            <w:r w:rsidRPr="00833899">
              <w:rPr>
                <w:sz w:val="16"/>
                <w:szCs w:val="16"/>
              </w:rPr>
              <w:t>Funkce/pracovní pozice</w:t>
            </w:r>
          </w:p>
        </w:tc>
        <w:tc>
          <w:tcPr>
            <w:tcW w:w="0" w:type="dxa"/>
            <w:tcBorders>
              <w:top w:val="single" w:sz="2" w:space="0" w:color="auto"/>
            </w:tcBorders>
          </w:tcPr>
          <w:p w14:paraId="4AF9BC24" w14:textId="77777777" w:rsidR="00030C22" w:rsidRPr="00833899" w:rsidRDefault="00030C22" w:rsidP="006E7660">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30C22" w:rsidRPr="00833899" w14:paraId="270E79F8" w14:textId="77777777" w:rsidTr="006E766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tcBorders>
            <w:shd w:val="clear" w:color="auto" w:fill="auto"/>
          </w:tcPr>
          <w:p w14:paraId="26FF3564" w14:textId="77777777" w:rsidR="00030C22" w:rsidRPr="00833899" w:rsidRDefault="00030C22" w:rsidP="006E7660">
            <w:pPr>
              <w:tabs>
                <w:tab w:val="left" w:pos="6663"/>
              </w:tabs>
              <w:jc w:val="both"/>
              <w:rPr>
                <w:b w:val="0"/>
                <w:sz w:val="16"/>
                <w:szCs w:val="16"/>
              </w:rPr>
            </w:pPr>
            <w:r w:rsidRPr="00833899">
              <w:rPr>
                <w:b w:val="0"/>
                <w:sz w:val="16"/>
                <w:szCs w:val="16"/>
              </w:rPr>
              <w:t>Popis pracovních činností/náplň praxe</w:t>
            </w:r>
            <w:r>
              <w:rPr>
                <w:b w:val="0"/>
                <w:sz w:val="16"/>
                <w:szCs w:val="16"/>
              </w:rPr>
              <w:t xml:space="preserve"> </w:t>
            </w:r>
          </w:p>
        </w:tc>
        <w:tc>
          <w:tcPr>
            <w:tcW w:w="0" w:type="dxa"/>
            <w:tcBorders>
              <w:top w:val="single" w:sz="2" w:space="0" w:color="auto"/>
            </w:tcBorders>
            <w:shd w:val="clear" w:color="auto" w:fill="auto"/>
          </w:tcPr>
          <w:p w14:paraId="27B00722" w14:textId="77777777" w:rsidR="00030C22" w:rsidRPr="00833899" w:rsidRDefault="00030C22" w:rsidP="006E7660">
            <w:pPr>
              <w:tabs>
                <w:tab w:val="left" w:pos="6663"/>
              </w:tabs>
              <w:jc w:val="both"/>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59EF16" w14:textId="77777777" w:rsidR="00030C22" w:rsidRDefault="00030C22" w:rsidP="005C39B0">
      <w:pPr>
        <w:pStyle w:val="Odstavec1-1a"/>
        <w:tabs>
          <w:tab w:val="left" w:pos="6663"/>
        </w:tabs>
        <w:spacing w:after="0"/>
        <w:rPr>
          <w:b/>
        </w:rPr>
      </w:pPr>
    </w:p>
    <w:p w14:paraId="25830F0B" w14:textId="77777777" w:rsidR="00030C22" w:rsidRDefault="00030C22" w:rsidP="005C39B0">
      <w:pPr>
        <w:pStyle w:val="Odstavec1-1a"/>
        <w:tabs>
          <w:tab w:val="left" w:pos="6663"/>
        </w:tabs>
        <w:spacing w:after="0"/>
        <w:rPr>
          <w:b/>
        </w:rPr>
      </w:pPr>
    </w:p>
    <w:p w14:paraId="57E7B125" w14:textId="77777777" w:rsidR="00030C22" w:rsidRDefault="00030C22" w:rsidP="005C39B0">
      <w:pPr>
        <w:pStyle w:val="Odstavec1-1a"/>
        <w:tabs>
          <w:tab w:val="left" w:pos="6663"/>
        </w:tabs>
        <w:spacing w:after="0"/>
        <w:rPr>
          <w:b/>
        </w:rPr>
      </w:pPr>
    </w:p>
    <w:p w14:paraId="45A09342" w14:textId="28C3A234" w:rsidR="00746A3A" w:rsidRPr="007B1B06" w:rsidRDefault="00746A3A" w:rsidP="005C39B0">
      <w:pPr>
        <w:pStyle w:val="Odstavec1-1a"/>
        <w:tabs>
          <w:tab w:val="left" w:pos="6663"/>
        </w:tabs>
        <w:spacing w:after="0"/>
      </w:pPr>
      <w:r w:rsidRPr="0042061D">
        <w:rPr>
          <w:b/>
        </w:rPr>
        <w:t>Zkušenosti</w:t>
      </w:r>
      <w:r>
        <w:t xml:space="preserve"> </w:t>
      </w:r>
      <w:r w:rsidRPr="0030044B">
        <w:rPr>
          <w:b/>
        </w:rPr>
        <w:t>s plněním zakázek</w:t>
      </w:r>
      <w:r>
        <w:t xml:space="preserve">, jež jsou pro členy odborného personálu dodavatele relevantní dle čl. 16.3 </w:t>
      </w:r>
      <w:r w:rsidR="00A23829">
        <w:t xml:space="preserve">(tabulka B) </w:t>
      </w:r>
      <w:r>
        <w:t xml:space="preserve">těchto Pokynů </w:t>
      </w:r>
      <w:r w:rsidRPr="0042061D">
        <w:rPr>
          <w:b/>
        </w:rPr>
        <w:t>pro hodnocení</w:t>
      </w:r>
      <w:r>
        <w:rPr>
          <w:rStyle w:val="Znakapoznpodarou"/>
        </w:rPr>
        <w:footnoteReference w:id="9"/>
      </w:r>
      <w:r w:rsidR="007B1B06">
        <w:rPr>
          <w:b/>
        </w:rPr>
        <w:t xml:space="preserve">, </w:t>
      </w:r>
      <w:r w:rsidR="007B1B06" w:rsidRPr="007B1B06">
        <w:t xml:space="preserve">jsou-li u příslušné osoby požadovány za účelem </w:t>
      </w:r>
      <w:r w:rsidR="007B1B06">
        <w:t>hodnocení</w:t>
      </w:r>
      <w:r w:rsidR="007B1B06" w:rsidRPr="007B1B06">
        <w:t xml:space="preserve"> (u ostatních osob se tabulka proškrtne nebo nevyplní)</w:t>
      </w:r>
      <w:r w:rsidRPr="007B1B06">
        <w:t xml:space="preserve">: </w:t>
      </w:r>
    </w:p>
    <w:p w14:paraId="4ABCAAA3" w14:textId="66D6AE87" w:rsidR="0026489E" w:rsidRDefault="0026489E" w:rsidP="005C39B0">
      <w:pPr>
        <w:pStyle w:val="Odstavec1-1a"/>
        <w:tabs>
          <w:tab w:val="left" w:pos="6663"/>
        </w:tabs>
        <w:spacing w:after="0"/>
      </w:pPr>
    </w:p>
    <w:p w14:paraId="6926242D" w14:textId="688EC794" w:rsidR="0026489E" w:rsidRDefault="0026489E" w:rsidP="0026489E">
      <w:pPr>
        <w:pStyle w:val="Odstavec1-1a"/>
        <w:spacing w:after="0"/>
        <w:rPr>
          <w:b/>
        </w:rPr>
      </w:pPr>
      <w:r>
        <w:rPr>
          <w:b/>
        </w:rPr>
        <w:t xml:space="preserve"> </w:t>
      </w:r>
      <w:r w:rsidRPr="00F34DF5">
        <w:rPr>
          <w:b/>
        </w:rPr>
        <w:t xml:space="preserve">Zde uvedené zkušenosti nelze zároveň uvést v Příloze č. 6 pro účely prokázání </w:t>
      </w:r>
      <w:r>
        <w:rPr>
          <w:b/>
        </w:rPr>
        <w:t xml:space="preserve"> </w:t>
      </w:r>
    </w:p>
    <w:p w14:paraId="7746B0C1" w14:textId="55322FB5" w:rsidR="0026489E" w:rsidRDefault="0026489E" w:rsidP="0026489E">
      <w:pPr>
        <w:pStyle w:val="Odstavec1-1a"/>
        <w:spacing w:after="0"/>
        <w:rPr>
          <w:b/>
        </w:rPr>
      </w:pPr>
      <w:r>
        <w:rPr>
          <w:b/>
        </w:rPr>
        <w:t xml:space="preserve"> </w:t>
      </w:r>
      <w:r w:rsidR="001E247D">
        <w:rPr>
          <w:b/>
        </w:rPr>
        <w:t>k</w:t>
      </w:r>
      <w:r>
        <w:rPr>
          <w:b/>
        </w:rPr>
        <w:t xml:space="preserve">valifikace. Bude-li zkušenost uvedena zde v Příloze č. 9 a zároveň v Příloze č. 6,    </w:t>
      </w:r>
    </w:p>
    <w:p w14:paraId="6DF7D738" w14:textId="77777777" w:rsidR="0026489E" w:rsidRPr="00F34DF5" w:rsidRDefault="0026489E" w:rsidP="0026489E">
      <w:pPr>
        <w:pStyle w:val="Odstavec1-1a"/>
        <w:spacing w:after="0"/>
        <w:rPr>
          <w:b/>
        </w:rPr>
      </w:pPr>
      <w:r>
        <w:rPr>
          <w:b/>
        </w:rPr>
        <w:t xml:space="preserve"> nebude hodnocena (bude přiděleno 0 bodů). </w:t>
      </w:r>
    </w:p>
    <w:p w14:paraId="54F261CF" w14:textId="77777777" w:rsidR="0026489E" w:rsidRDefault="0026489E" w:rsidP="005C39B0">
      <w:pPr>
        <w:pStyle w:val="Odstavec1-1a"/>
        <w:tabs>
          <w:tab w:val="left" w:pos="6663"/>
        </w:tabs>
        <w:spacing w:after="0"/>
      </w:pPr>
    </w:p>
    <w:p w14:paraId="3C3E20D8" w14:textId="77777777" w:rsidR="00746A3A" w:rsidRDefault="00746A3A" w:rsidP="00C8791F">
      <w:pPr>
        <w:pStyle w:val="Odstavec1-1a"/>
        <w:tabs>
          <w:tab w:val="left" w:pos="6663"/>
        </w:tabs>
        <w:spacing w:after="0"/>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C8791F">
            <w:pPr>
              <w:tabs>
                <w:tab w:val="left" w:pos="6663"/>
              </w:tabs>
              <w:jc w:val="both"/>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C8791F">
            <w:pPr>
              <w:tabs>
                <w:tab w:val="left" w:pos="6663"/>
              </w:tabs>
              <w:jc w:val="both"/>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37BEAEB8" w:rsidR="00746A3A" w:rsidRPr="00647311" w:rsidRDefault="00746A3A" w:rsidP="00C8791F">
            <w:pPr>
              <w:tabs>
                <w:tab w:val="left" w:pos="6663"/>
              </w:tabs>
              <w:jc w:val="both"/>
              <w:rPr>
                <w:sz w:val="16"/>
                <w:szCs w:val="16"/>
              </w:rPr>
            </w:pPr>
            <w:r w:rsidRPr="00647311">
              <w:rPr>
                <w:sz w:val="16"/>
                <w:szCs w:val="16"/>
              </w:rPr>
              <w:t xml:space="preserve">Popis předmětu plnění </w:t>
            </w:r>
            <w:proofErr w:type="gramStart"/>
            <w:r w:rsidRPr="00647311">
              <w:rPr>
                <w:sz w:val="16"/>
                <w:szCs w:val="16"/>
              </w:rPr>
              <w:t>zakázky - v</w:t>
            </w:r>
            <w:proofErr w:type="gramEnd"/>
            <w:r w:rsidRPr="00647311">
              <w:rPr>
                <w:sz w:val="16"/>
                <w:szCs w:val="16"/>
              </w:rPr>
              <w:t xml:space="preserve"> detailu potřebném pro ověření splnění požadavků relevantních pro hodnocení </w:t>
            </w:r>
            <w:r w:rsidR="00825B1A" w:rsidRPr="00647311">
              <w:rPr>
                <w:sz w:val="16"/>
                <w:szCs w:val="16"/>
              </w:rPr>
              <w:t>(včetně uvedení druhu a počtu uzavřených smluv)</w:t>
            </w:r>
          </w:p>
        </w:tc>
        <w:tc>
          <w:tcPr>
            <w:tcW w:w="2835" w:type="dxa"/>
            <w:tcBorders>
              <w:top w:val="single" w:sz="2" w:space="0" w:color="auto"/>
            </w:tcBorders>
          </w:tcPr>
          <w:p w14:paraId="5FCFAC73" w14:textId="77777777" w:rsidR="00746A3A" w:rsidRPr="00833899" w:rsidRDefault="00746A3A"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07D7C480" w:rsidR="00746A3A" w:rsidRPr="00833899" w:rsidRDefault="00355283" w:rsidP="00C8791F">
            <w:pPr>
              <w:tabs>
                <w:tab w:val="left" w:pos="6663"/>
              </w:tabs>
              <w:jc w:val="both"/>
              <w:rPr>
                <w:sz w:val="16"/>
                <w:szCs w:val="16"/>
              </w:rPr>
            </w:pPr>
            <w:r>
              <w:rPr>
                <w:sz w:val="16"/>
                <w:szCs w:val="16"/>
              </w:rPr>
              <w:t>Zadavatel</w:t>
            </w:r>
            <w:r w:rsidR="00746A3A" w:rsidRPr="00543F07">
              <w:rPr>
                <w:sz w:val="16"/>
                <w:szCs w:val="16"/>
              </w:rPr>
              <w:t xml:space="preserve"> zakázky (obch. firma/název</w:t>
            </w:r>
            <w:r w:rsidR="00746A3A">
              <w:rPr>
                <w:sz w:val="16"/>
                <w:szCs w:val="16"/>
              </w:rPr>
              <w:t>,</w:t>
            </w:r>
            <w:r w:rsidR="00746A3A" w:rsidRPr="00543F07">
              <w:rPr>
                <w:sz w:val="16"/>
                <w:szCs w:val="16"/>
              </w:rPr>
              <w:t xml:space="preserve"> sídlo</w:t>
            </w:r>
            <w:r w:rsidR="00746A3A">
              <w:rPr>
                <w:sz w:val="16"/>
                <w:szCs w:val="16"/>
              </w:rPr>
              <w:t>, IČO</w:t>
            </w:r>
            <w:r w:rsidR="00746A3A" w:rsidRPr="00543F07">
              <w:rPr>
                <w:sz w:val="16"/>
                <w:szCs w:val="16"/>
              </w:rPr>
              <w:t xml:space="preserve"> a kontaktní osoba </w:t>
            </w:r>
            <w:proofErr w:type="gramStart"/>
            <w:r>
              <w:rPr>
                <w:sz w:val="16"/>
                <w:szCs w:val="16"/>
              </w:rPr>
              <w:t>Zadavatel</w:t>
            </w:r>
            <w:r w:rsidR="00746A3A" w:rsidRPr="00543F07">
              <w:rPr>
                <w:sz w:val="16"/>
                <w:szCs w:val="16"/>
              </w:rPr>
              <w:t>e - jméno</w:t>
            </w:r>
            <w:proofErr w:type="gramEnd"/>
            <w:r w:rsidR="00746A3A" w:rsidRPr="00543F07">
              <w:rPr>
                <w:sz w:val="16"/>
                <w:szCs w:val="16"/>
              </w:rPr>
              <w:t>, tel., email)</w:t>
            </w:r>
          </w:p>
        </w:tc>
        <w:tc>
          <w:tcPr>
            <w:tcW w:w="2835" w:type="dxa"/>
            <w:tcBorders>
              <w:top w:val="single" w:sz="2" w:space="0" w:color="auto"/>
            </w:tcBorders>
          </w:tcPr>
          <w:p w14:paraId="145782BF" w14:textId="77777777" w:rsidR="00746A3A" w:rsidRPr="00833899" w:rsidRDefault="00746A3A"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B9A257C" w:rsidR="00746A3A" w:rsidRPr="00543F07" w:rsidRDefault="00355283" w:rsidP="00C8791F">
            <w:pPr>
              <w:tabs>
                <w:tab w:val="left" w:pos="6663"/>
              </w:tabs>
              <w:jc w:val="both"/>
              <w:rPr>
                <w:sz w:val="16"/>
                <w:szCs w:val="16"/>
              </w:rPr>
            </w:pPr>
            <w:r>
              <w:rPr>
                <w:sz w:val="16"/>
                <w:szCs w:val="16"/>
              </w:rPr>
              <w:t>Dodavatel</w:t>
            </w:r>
            <w:r w:rsidR="00746A3A">
              <w:rPr>
                <w:sz w:val="16"/>
                <w:szCs w:val="16"/>
              </w:rPr>
              <w:t xml:space="preserve"> zakázky (obch. firma/název, sídlo, IČO)</w:t>
            </w:r>
          </w:p>
        </w:tc>
        <w:tc>
          <w:tcPr>
            <w:tcW w:w="2835" w:type="dxa"/>
            <w:tcBorders>
              <w:top w:val="single" w:sz="2" w:space="0" w:color="auto"/>
            </w:tcBorders>
          </w:tcPr>
          <w:p w14:paraId="05567135" w14:textId="4BC549BD" w:rsidR="00746A3A" w:rsidRPr="00833899" w:rsidRDefault="001114C3"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055E10BD" w:rsidR="00746A3A" w:rsidRPr="00833899" w:rsidRDefault="00746A3A" w:rsidP="00C8791F">
            <w:pPr>
              <w:tabs>
                <w:tab w:val="left" w:pos="6663"/>
              </w:tabs>
              <w:jc w:val="both"/>
              <w:rPr>
                <w:sz w:val="16"/>
                <w:szCs w:val="16"/>
              </w:rPr>
            </w:pPr>
            <w:r w:rsidRPr="00543F07">
              <w:rPr>
                <w:sz w:val="16"/>
                <w:szCs w:val="16"/>
              </w:rPr>
              <w:t>Termín dokončení zakázky, resp. té části plnění zakázky</w:t>
            </w:r>
            <w:r w:rsidR="00647311">
              <w:rPr>
                <w:sz w:val="16"/>
                <w:szCs w:val="16"/>
              </w:rPr>
              <w:t>,</w:t>
            </w:r>
            <w:r w:rsidR="005E24CB">
              <w:rPr>
                <w:sz w:val="16"/>
                <w:szCs w:val="16"/>
              </w:rPr>
              <w:t xml:space="preserve"> </w:t>
            </w:r>
            <w:r w:rsidR="00535249" w:rsidRPr="00647311">
              <w:rPr>
                <w:sz w:val="16"/>
                <w:szCs w:val="16"/>
              </w:rPr>
              <w:t>kter</w:t>
            </w:r>
            <w:r w:rsidR="001C5DC3" w:rsidRPr="00647311">
              <w:rPr>
                <w:sz w:val="16"/>
                <w:szCs w:val="16"/>
              </w:rPr>
              <w:t>á</w:t>
            </w:r>
            <w:r w:rsidR="00535249">
              <w:rPr>
                <w:sz w:val="16"/>
                <w:szCs w:val="16"/>
              </w:rPr>
              <w:t xml:space="preserv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C8791F">
            <w:pPr>
              <w:tabs>
                <w:tab w:val="left" w:pos="6663"/>
              </w:tabs>
              <w:jc w:val="both"/>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C8791F">
            <w:pPr>
              <w:tabs>
                <w:tab w:val="left" w:pos="6663"/>
              </w:tabs>
              <w:jc w:val="both"/>
              <w:rPr>
                <w:b w:val="0"/>
                <w:sz w:val="16"/>
                <w:szCs w:val="16"/>
              </w:rPr>
            </w:pPr>
            <w:r w:rsidRPr="000407F8">
              <w:rPr>
                <w:b w:val="0"/>
                <w:sz w:val="16"/>
                <w:szCs w:val="16"/>
              </w:rPr>
              <w:lastRenderedPageBreak/>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proofErr w:type="gramStart"/>
            <w:r>
              <w:rPr>
                <w:b w:val="0"/>
                <w:sz w:val="16"/>
                <w:szCs w:val="16"/>
              </w:rPr>
              <w:t xml:space="preserve">dodavatele </w:t>
            </w:r>
            <w:r w:rsidRPr="0042061D">
              <w:rPr>
                <w:b w:val="0"/>
                <w:sz w:val="16"/>
                <w:szCs w:val="16"/>
              </w:rPr>
              <w:t>- v</w:t>
            </w:r>
            <w:proofErr w:type="gramEnd"/>
            <w:r w:rsidRPr="0042061D">
              <w:rPr>
                <w:b w:val="0"/>
                <w:sz w:val="16"/>
                <w:szCs w:val="16"/>
              </w:rPr>
              <w:t xml:space="preserve">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C8791F">
            <w:pPr>
              <w:tabs>
                <w:tab w:val="left" w:pos="6663"/>
              </w:tabs>
              <w:jc w:val="both"/>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3E3915">
      <w:pPr>
        <w:pStyle w:val="Textbezslovn"/>
        <w:tabs>
          <w:tab w:val="left" w:pos="6663"/>
        </w:tabs>
        <w:ind w:left="0"/>
      </w:pPr>
    </w:p>
    <w:p w14:paraId="13281C5C" w14:textId="77777777" w:rsidR="00D147BD" w:rsidRDefault="00D147BD" w:rsidP="00D11A31">
      <w:pPr>
        <w:pStyle w:val="Textbezslovn"/>
        <w:tabs>
          <w:tab w:val="left" w:pos="6663"/>
        </w:tabs>
        <w:ind w:left="0"/>
        <w:rPr>
          <w:b/>
        </w:rPr>
      </w:pPr>
    </w:p>
    <w:p w14:paraId="254044F4" w14:textId="77777777" w:rsidR="00837537" w:rsidRPr="00837537" w:rsidRDefault="00837537" w:rsidP="00837537">
      <w:pPr>
        <w:tabs>
          <w:tab w:val="left" w:pos="6663"/>
        </w:tabs>
        <w:spacing w:after="120"/>
        <w:jc w:val="both"/>
        <w:rPr>
          <w:b/>
        </w:rPr>
      </w:pPr>
      <w:r w:rsidRPr="00837537">
        <w:rPr>
          <w:b/>
        </w:rPr>
        <w:t xml:space="preserve">Přílohy: </w:t>
      </w:r>
      <w:r w:rsidRPr="00837537">
        <w:rPr>
          <w:b/>
        </w:rPr>
        <w:tab/>
      </w:r>
    </w:p>
    <w:p w14:paraId="46AA3EE0" w14:textId="758111D6" w:rsidR="007B1B06" w:rsidRPr="00837537" w:rsidRDefault="00837537" w:rsidP="007B1B06">
      <w:pPr>
        <w:numPr>
          <w:ilvl w:val="0"/>
          <w:numId w:val="12"/>
        </w:numPr>
        <w:tabs>
          <w:tab w:val="num" w:pos="2971"/>
          <w:tab w:val="left" w:pos="6663"/>
        </w:tabs>
        <w:spacing w:after="120"/>
        <w:ind w:left="0"/>
        <w:jc w:val="both"/>
      </w:pPr>
      <w:r w:rsidRPr="00837537">
        <w:t xml:space="preserve">doklady </w:t>
      </w:r>
      <w:r w:rsidRPr="007B1B06">
        <w:t>potvrzující zkušenosti s plněním zakázek</w:t>
      </w:r>
      <w:r w:rsidR="007B1B06" w:rsidRPr="007B1B06">
        <w:t xml:space="preserve">, jsou-li u </w:t>
      </w:r>
      <w:r w:rsidR="007B1B06">
        <w:t>příslušné osoby požadovány;</w:t>
      </w:r>
    </w:p>
    <w:p w14:paraId="3D4D5F51" w14:textId="2FC42B36" w:rsidR="00837537" w:rsidRPr="00837537" w:rsidRDefault="00837537" w:rsidP="00837537">
      <w:pPr>
        <w:numPr>
          <w:ilvl w:val="0"/>
          <w:numId w:val="12"/>
        </w:numPr>
        <w:tabs>
          <w:tab w:val="num" w:pos="2971"/>
          <w:tab w:val="left" w:pos="6663"/>
        </w:tabs>
        <w:spacing w:after="120"/>
        <w:ind w:left="0"/>
        <w:jc w:val="both"/>
      </w:pPr>
      <w:r w:rsidRPr="00837537">
        <w:t xml:space="preserve">doklady o odborné způsobilosti členů odborného personálu, </w:t>
      </w:r>
      <w:r w:rsidR="007B1B06" w:rsidRPr="007B1B06">
        <w:t>jsou-li u příslušné osoby požadovány</w:t>
      </w:r>
      <w:r w:rsidR="007B1B06">
        <w:t>.</w:t>
      </w:r>
    </w:p>
    <w:p w14:paraId="5D8C7D89" w14:textId="77777777" w:rsidR="00837537" w:rsidRDefault="00837537" w:rsidP="00D147BD">
      <w:pPr>
        <w:pStyle w:val="Text1-1"/>
        <w:numPr>
          <w:ilvl w:val="0"/>
          <w:numId w:val="0"/>
        </w:numPr>
        <w:tabs>
          <w:tab w:val="left" w:pos="6663"/>
        </w:tabs>
        <w:rPr>
          <w:b/>
        </w:rPr>
      </w:pPr>
    </w:p>
    <w:p w14:paraId="05E0A276" w14:textId="6F7F9215" w:rsidR="00D147BD" w:rsidRPr="00837537" w:rsidRDefault="00D147BD" w:rsidP="00D147BD">
      <w:pPr>
        <w:pStyle w:val="Text1-1"/>
        <w:numPr>
          <w:ilvl w:val="0"/>
          <w:numId w:val="0"/>
        </w:numPr>
        <w:tabs>
          <w:tab w:val="left" w:pos="6663"/>
        </w:tabs>
        <w:rPr>
          <w:b/>
          <w:i/>
        </w:rPr>
      </w:pPr>
      <w:r w:rsidRPr="00837537">
        <w:rPr>
          <w:b/>
          <w:i/>
        </w:rPr>
        <w:t xml:space="preserve">Pro odstranění pochybností zadavatel uvádí, jak způsobem je nutno doložit údaje </w:t>
      </w:r>
      <w:r w:rsidR="00FA3B4C" w:rsidRPr="00837537">
        <w:rPr>
          <w:b/>
          <w:i/>
        </w:rPr>
        <w:t xml:space="preserve">či doklady </w:t>
      </w:r>
      <w:r w:rsidRPr="00837537">
        <w:rPr>
          <w:b/>
          <w:i/>
        </w:rPr>
        <w:t xml:space="preserve">pro hodnocení v Příloze č. 9 těchto Pokynů </w:t>
      </w:r>
      <w:r w:rsidRPr="00837537">
        <w:rPr>
          <w:i/>
        </w:rPr>
        <w:t>(každá osoba dokládá pouze ty údaje</w:t>
      </w:r>
      <w:r w:rsidR="00FA3B4C" w:rsidRPr="00837537">
        <w:rPr>
          <w:i/>
        </w:rPr>
        <w:t xml:space="preserve"> či doklady</w:t>
      </w:r>
      <w:r w:rsidRPr="00837537">
        <w:rPr>
          <w:i/>
        </w:rPr>
        <w:t xml:space="preserve">, které jsou u příslušné funkce v tabulce </w:t>
      </w:r>
      <w:r w:rsidR="00A70EF6" w:rsidRPr="00837537">
        <w:rPr>
          <w:i/>
        </w:rPr>
        <w:t xml:space="preserve">v čl. 16.3 </w:t>
      </w:r>
      <w:r w:rsidR="0065152D">
        <w:rPr>
          <w:i/>
        </w:rPr>
        <w:t xml:space="preserve">v tabulce B </w:t>
      </w:r>
      <w:r w:rsidRPr="00837537">
        <w:rPr>
          <w:i/>
        </w:rPr>
        <w:t>uvedeny ve sloupci „Bodovaná kritéria“)</w:t>
      </w:r>
      <w:r w:rsidRPr="00837537">
        <w:rPr>
          <w:b/>
          <w:i/>
        </w:rPr>
        <w:t>:</w:t>
      </w:r>
    </w:p>
    <w:p w14:paraId="15C52FD5" w14:textId="35EAC505" w:rsidR="00D147BD" w:rsidRPr="00837537" w:rsidRDefault="00D147BD" w:rsidP="00D147BD">
      <w:pPr>
        <w:pStyle w:val="Text1-1"/>
        <w:numPr>
          <w:ilvl w:val="0"/>
          <w:numId w:val="0"/>
        </w:numPr>
        <w:tabs>
          <w:tab w:val="left" w:pos="6663"/>
        </w:tabs>
        <w:rPr>
          <w:i/>
        </w:rPr>
      </w:pPr>
      <w:r w:rsidRPr="00837537">
        <w:rPr>
          <w:b/>
          <w:i/>
        </w:rPr>
        <w:t xml:space="preserve">Praxe: </w:t>
      </w:r>
      <w:r w:rsidRPr="00837537">
        <w:rPr>
          <w:i/>
        </w:rPr>
        <w:t xml:space="preserve">dodavatel uvede v Příloze č. 9 těchto Pokynů s názvem Seznam údajů hodnocených členů odborného personálu kompletní údaje v části „Praxe pro účely hodnocení“. </w:t>
      </w:r>
      <w:r w:rsidR="00E012D6" w:rsidRPr="00E012D6">
        <w:rPr>
          <w:i/>
        </w:rPr>
        <w:t xml:space="preserve">Zadavatel požaduje v Příloze č. 9 těchto Pokynů s názvem Seznam údajů hodnocených členů odborného personálu uvést informace a spojení na kontaktní osobu objednatele, pro něhož byla </w:t>
      </w:r>
      <w:r w:rsidR="00E012D6">
        <w:rPr>
          <w:i/>
        </w:rPr>
        <w:t>praxe</w:t>
      </w:r>
      <w:r w:rsidR="00E012D6" w:rsidRPr="00E012D6">
        <w:rPr>
          <w:i/>
        </w:rPr>
        <w:t xml:space="preserve"> realizována. </w:t>
      </w:r>
      <w:r w:rsidRPr="00837537">
        <w:rPr>
          <w:i/>
        </w:rPr>
        <w:t xml:space="preserve">Další doklady k tomuto </w:t>
      </w:r>
      <w:r w:rsidR="00985485" w:rsidRPr="00837537">
        <w:rPr>
          <w:i/>
        </w:rPr>
        <w:t xml:space="preserve">údaji (praxi) </w:t>
      </w:r>
      <w:r w:rsidRPr="00837537">
        <w:rPr>
          <w:i/>
        </w:rPr>
        <w:t>není povinné přikládat. Pokud zadavatel zjistí, že dodavatel předložil v nabídce za účelem hodnocení údaje či informace, které neodpovídají skutečnosti, nebude nabídka dodavatele ve vztahu k takové konkrétní informaci či údaji v rámci hodnotícího kritéria hodnocena (resp. dostane 0 bodů).</w:t>
      </w:r>
    </w:p>
    <w:p w14:paraId="48C8C33D" w14:textId="1FC965A4" w:rsidR="00D147BD" w:rsidRPr="00837537" w:rsidRDefault="00D147BD" w:rsidP="00D147BD">
      <w:pPr>
        <w:pStyle w:val="Text1-1"/>
        <w:numPr>
          <w:ilvl w:val="0"/>
          <w:numId w:val="0"/>
        </w:numPr>
        <w:tabs>
          <w:tab w:val="left" w:pos="6663"/>
        </w:tabs>
        <w:rPr>
          <w:i/>
        </w:rPr>
      </w:pPr>
      <w:r w:rsidRPr="00837537">
        <w:rPr>
          <w:b/>
          <w:i/>
        </w:rPr>
        <w:t xml:space="preserve">Zkušenost s plněním zakázek: </w:t>
      </w:r>
      <w:r w:rsidRPr="00837537">
        <w:rPr>
          <w:i/>
        </w:rPr>
        <w:t xml:space="preserve">dodavatel uvede v Příloze č. 9 těchto Pokynů s názvem Seznam údajů hodnocených členů odborného personálu kompletní údaje v části „Zkušenosti s plněním zakázek“ a </w:t>
      </w:r>
      <w:r w:rsidRPr="00837537">
        <w:rPr>
          <w:b/>
          <w:i/>
        </w:rPr>
        <w:t>dále je dodavatel povinen připojit k Příloze č. 9 těchto Pokynů doklady</w:t>
      </w:r>
      <w:r w:rsidRPr="00837537">
        <w:rPr>
          <w:i/>
        </w:rPr>
        <w:t xml:space="preserve"> (postačují v kopii), kterými dodavatel může doložit zkušenosti hodnocených členů odborného personálu s plněním zakázek, jež jsou v seznamu uvedeny pro účely hodnocení, přičemž z dokladů musí vyplývat naplnění požadovaných parametrů (například smlouva na plnění zakázky, osvědčení objednatele,  protokol o provedení díla či jiný alternativní doklad). Zadavatel požaduje v Příloze č. 9 těchto Pokynů s názvem Seznam údajů hodnocených členů odborného personálu uvést informace a spojení na kontaktní osobu </w:t>
      </w:r>
      <w:r w:rsidR="000C2FEF" w:rsidRPr="00837537">
        <w:rPr>
          <w:i/>
        </w:rPr>
        <w:t>o</w:t>
      </w:r>
      <w:r w:rsidRPr="00837537">
        <w:rPr>
          <w:i/>
        </w:rPr>
        <w:t>bjednatele, pro něhož byla zakázka realizována.</w:t>
      </w:r>
      <w:r w:rsidRPr="00837537" w:rsidDel="001D1D78">
        <w:rPr>
          <w:i/>
        </w:rPr>
        <w:t xml:space="preserve"> </w:t>
      </w:r>
      <w:r w:rsidRPr="00837537">
        <w:rPr>
          <w:i/>
        </w:rPr>
        <w:t>Pokud zadavatel zjistí, že dodavatel předložil v nabídce za účelem hodnocení údaje či informace, které neodpovídají skutečnosti, nebude nabídka dodavatele ve vztahu k takové konkrétní informaci či údaji v rámci hodnotícího kritéria hodnocena (resp. dostane 0 bodů).</w:t>
      </w:r>
    </w:p>
    <w:p w14:paraId="58F6D23A" w14:textId="77777777" w:rsidR="00D147BD" w:rsidRPr="00837537" w:rsidRDefault="00D147BD" w:rsidP="00D147BD">
      <w:pPr>
        <w:pStyle w:val="Text1-1"/>
        <w:numPr>
          <w:ilvl w:val="0"/>
          <w:numId w:val="0"/>
        </w:numPr>
        <w:tabs>
          <w:tab w:val="left" w:pos="6663"/>
        </w:tabs>
        <w:rPr>
          <w:i/>
        </w:rPr>
      </w:pPr>
      <w:r w:rsidRPr="00837537">
        <w:rPr>
          <w:b/>
          <w:i/>
        </w:rPr>
        <w:t xml:space="preserve">Odborná způsobilost: </w:t>
      </w:r>
      <w:r w:rsidRPr="00837537">
        <w:rPr>
          <w:i/>
        </w:rPr>
        <w:t xml:space="preserve">dodavatel povinen připojit k Příloze č. 9 těchto Pokynů doklady (postačují v kopii), kterými prokazuje odbornou způsobilost (např. autorizaci pro ověřování výsledků zeměměřických činností). </w:t>
      </w:r>
    </w:p>
    <w:p w14:paraId="0FEBD776" w14:textId="77777777" w:rsidR="00D147BD" w:rsidRPr="00837537" w:rsidRDefault="00D147BD" w:rsidP="00D147BD">
      <w:pPr>
        <w:pStyle w:val="Text1-1"/>
        <w:numPr>
          <w:ilvl w:val="0"/>
          <w:numId w:val="0"/>
        </w:numPr>
        <w:tabs>
          <w:tab w:val="left" w:pos="6663"/>
        </w:tabs>
        <w:rPr>
          <w:b/>
          <w:i/>
        </w:rPr>
      </w:pPr>
      <w:r w:rsidRPr="00837537">
        <w:rPr>
          <w:b/>
          <w:i/>
        </w:rPr>
        <w:t xml:space="preserve">             </w:t>
      </w:r>
    </w:p>
    <w:p w14:paraId="6597BB2D" w14:textId="77777777" w:rsidR="00D147BD" w:rsidRPr="00837537" w:rsidRDefault="00D147BD" w:rsidP="00D11A31">
      <w:pPr>
        <w:pStyle w:val="Textbezslovn"/>
        <w:tabs>
          <w:tab w:val="left" w:pos="6663"/>
        </w:tabs>
        <w:ind w:left="0"/>
        <w:rPr>
          <w:b/>
          <w:i/>
        </w:rPr>
      </w:pPr>
    </w:p>
    <w:p w14:paraId="58B99E02" w14:textId="77777777" w:rsidR="00D147BD" w:rsidRPr="00837537" w:rsidRDefault="00D147BD" w:rsidP="00D11A31">
      <w:pPr>
        <w:pStyle w:val="Textbezslovn"/>
        <w:tabs>
          <w:tab w:val="left" w:pos="6663"/>
        </w:tabs>
        <w:ind w:left="0"/>
        <w:rPr>
          <w:b/>
          <w:i/>
        </w:rPr>
      </w:pPr>
    </w:p>
    <w:p w14:paraId="43337F9D" w14:textId="77777777" w:rsidR="00D147BD" w:rsidRPr="00837537" w:rsidRDefault="00D147BD" w:rsidP="00D11A31">
      <w:pPr>
        <w:pStyle w:val="Textbezslovn"/>
        <w:tabs>
          <w:tab w:val="left" w:pos="6663"/>
        </w:tabs>
        <w:ind w:left="0"/>
        <w:rPr>
          <w:b/>
          <w:i/>
        </w:rPr>
      </w:pPr>
    </w:p>
    <w:p w14:paraId="57C2B923" w14:textId="77777777" w:rsidR="00D147BD" w:rsidRPr="00837537" w:rsidRDefault="00D147BD" w:rsidP="00D11A31">
      <w:pPr>
        <w:pStyle w:val="Textbezslovn"/>
        <w:tabs>
          <w:tab w:val="left" w:pos="6663"/>
        </w:tabs>
        <w:ind w:left="0"/>
        <w:rPr>
          <w:b/>
          <w:i/>
        </w:rPr>
      </w:pPr>
    </w:p>
    <w:p w14:paraId="452D6B2F" w14:textId="77777777" w:rsidR="00D147BD" w:rsidRPr="00837537" w:rsidRDefault="00D147BD" w:rsidP="00D11A31">
      <w:pPr>
        <w:pStyle w:val="Textbezslovn"/>
        <w:tabs>
          <w:tab w:val="left" w:pos="6663"/>
        </w:tabs>
        <w:ind w:left="0"/>
        <w:rPr>
          <w:b/>
          <w:i/>
        </w:rPr>
      </w:pPr>
    </w:p>
    <w:p w14:paraId="3D2AFBE4" w14:textId="77777777" w:rsidR="00D147BD" w:rsidRDefault="00D147BD" w:rsidP="00D11A31">
      <w:pPr>
        <w:pStyle w:val="Textbezslovn"/>
        <w:tabs>
          <w:tab w:val="left" w:pos="6663"/>
        </w:tabs>
        <w:ind w:left="0"/>
        <w:rPr>
          <w:b/>
        </w:rPr>
      </w:pPr>
    </w:p>
    <w:p w14:paraId="36D52329" w14:textId="77777777" w:rsidR="00D147BD" w:rsidRDefault="00D147BD" w:rsidP="00D11A31">
      <w:pPr>
        <w:pStyle w:val="Textbezslovn"/>
        <w:tabs>
          <w:tab w:val="left" w:pos="6663"/>
        </w:tabs>
        <w:ind w:left="0"/>
        <w:rPr>
          <w:b/>
        </w:rPr>
      </w:pPr>
    </w:p>
    <w:p w14:paraId="6D37A2C2" w14:textId="77777777" w:rsidR="00D147BD" w:rsidRDefault="00D147BD" w:rsidP="00D11A31">
      <w:pPr>
        <w:pStyle w:val="Textbezslovn"/>
        <w:tabs>
          <w:tab w:val="left" w:pos="6663"/>
        </w:tabs>
        <w:ind w:left="0"/>
        <w:rPr>
          <w:b/>
        </w:rPr>
      </w:pPr>
    </w:p>
    <w:p w14:paraId="4E63775E" w14:textId="77777777" w:rsidR="00D147BD" w:rsidRDefault="00D147BD" w:rsidP="00D11A31">
      <w:pPr>
        <w:pStyle w:val="Textbezslovn"/>
        <w:tabs>
          <w:tab w:val="left" w:pos="6663"/>
        </w:tabs>
        <w:ind w:left="0"/>
        <w:rPr>
          <w:b/>
        </w:rPr>
      </w:pPr>
    </w:p>
    <w:p w14:paraId="281ADFE7" w14:textId="77777777" w:rsidR="00D147BD" w:rsidRDefault="00D147BD" w:rsidP="00D11A31">
      <w:pPr>
        <w:pStyle w:val="Textbezslovn"/>
        <w:tabs>
          <w:tab w:val="left" w:pos="6663"/>
        </w:tabs>
        <w:ind w:left="0"/>
        <w:rPr>
          <w:b/>
        </w:rPr>
      </w:pPr>
    </w:p>
    <w:p w14:paraId="4CC80C3D" w14:textId="6731BC0A" w:rsidR="00BA1CFD" w:rsidRDefault="00BA1CFD" w:rsidP="00D11A31">
      <w:pPr>
        <w:pStyle w:val="Textbezslovn"/>
        <w:tabs>
          <w:tab w:val="left" w:pos="6663"/>
        </w:tabs>
        <w:ind w:left="0"/>
        <w:rPr>
          <w:b/>
        </w:rPr>
      </w:pPr>
      <w:r w:rsidRPr="0042061D">
        <w:rPr>
          <w:b/>
        </w:rPr>
        <w:lastRenderedPageBreak/>
        <w:t xml:space="preserve">Přílohy: </w:t>
      </w:r>
    </w:p>
    <w:bookmarkEnd w:id="1"/>
    <w:bookmarkEnd w:id="2"/>
    <w:bookmarkEnd w:id="3"/>
    <w:bookmarkEnd w:id="4"/>
    <w:p w14:paraId="04F17B66" w14:textId="77777777" w:rsidR="003273E4" w:rsidRDefault="003273E4" w:rsidP="00C8791F">
      <w:pPr>
        <w:pStyle w:val="Nadpisbezsl1-1"/>
        <w:tabs>
          <w:tab w:val="left" w:pos="6663"/>
        </w:tabs>
        <w:jc w:val="both"/>
      </w:pPr>
      <w:r>
        <w:t>Příloha č. 10</w:t>
      </w:r>
    </w:p>
    <w:p w14:paraId="1393F61F" w14:textId="77777777" w:rsidR="00924E43" w:rsidRPr="00924E43" w:rsidRDefault="00924E43" w:rsidP="00924E43">
      <w:pPr>
        <w:spacing w:before="120" w:after="120"/>
        <w:jc w:val="both"/>
        <w:rPr>
          <w:rFonts w:asciiTheme="majorHAnsi" w:hAnsiTheme="majorHAnsi"/>
          <w:b/>
          <w:sz w:val="20"/>
          <w:szCs w:val="20"/>
        </w:rPr>
      </w:pPr>
      <w:r w:rsidRPr="00924E43">
        <w:rPr>
          <w:rFonts w:asciiTheme="majorHAnsi" w:hAnsiTheme="majorHAnsi"/>
          <w:b/>
          <w:sz w:val="20"/>
          <w:szCs w:val="20"/>
          <w:lang w:eastAsia="cs-CZ"/>
        </w:rPr>
        <w:t>Čestné prohlášení o splnění podmínek v souvislosti s mezinárodními sankcemi</w:t>
      </w:r>
    </w:p>
    <w:p w14:paraId="2E55CC9E" w14:textId="77777777" w:rsidR="00924E43" w:rsidRPr="00924E43" w:rsidRDefault="00924E43" w:rsidP="00924E43">
      <w:pPr>
        <w:spacing w:after="120"/>
        <w:jc w:val="both"/>
      </w:pPr>
    </w:p>
    <w:p w14:paraId="2C979C92" w14:textId="77777777" w:rsidR="00924E43" w:rsidRPr="00924E43" w:rsidRDefault="00924E43" w:rsidP="00924E43">
      <w:pPr>
        <w:spacing w:after="120"/>
        <w:jc w:val="both"/>
        <w:rPr>
          <w:b/>
        </w:rPr>
      </w:pPr>
      <w:r w:rsidRPr="00924E43">
        <w:rPr>
          <w:b/>
        </w:rPr>
        <w:t>Čestné prohlášení</w:t>
      </w:r>
    </w:p>
    <w:p w14:paraId="4F5E5857" w14:textId="77777777" w:rsidR="00924E43" w:rsidRPr="00924E43" w:rsidRDefault="00924E43" w:rsidP="00924E43">
      <w:pPr>
        <w:spacing w:after="120"/>
        <w:jc w:val="both"/>
      </w:pPr>
      <w:r w:rsidRPr="00924E43">
        <w:t>Obchodní firma / jméno a příjmení</w:t>
      </w:r>
      <w:r w:rsidRPr="00924E43">
        <w:rPr>
          <w:vertAlign w:val="superscript"/>
        </w:rPr>
        <w:footnoteReference w:id="10"/>
      </w:r>
      <w:r w:rsidRPr="00924E43">
        <w:t xml:space="preserve">  [</w:t>
      </w:r>
      <w:r w:rsidRPr="00924E43">
        <w:rPr>
          <w:b/>
          <w:highlight w:val="yellow"/>
        </w:rPr>
        <w:t>DOPLNÍ DODAVATEL</w:t>
      </w:r>
      <w:r w:rsidRPr="00924E43">
        <w:t>]</w:t>
      </w:r>
    </w:p>
    <w:p w14:paraId="716FF07F" w14:textId="77777777" w:rsidR="00924E43" w:rsidRPr="00924E43" w:rsidRDefault="00924E43" w:rsidP="00924E43">
      <w:pPr>
        <w:spacing w:after="120"/>
        <w:jc w:val="both"/>
      </w:pPr>
      <w:r w:rsidRPr="00924E43">
        <w:t>se sídlem [</w:t>
      </w:r>
      <w:r w:rsidRPr="00924E43">
        <w:rPr>
          <w:highlight w:val="yellow"/>
        </w:rPr>
        <w:t>DOPLNÍ DODAVATEL</w:t>
      </w:r>
      <w:r w:rsidRPr="00924E43">
        <w:t>]</w:t>
      </w:r>
    </w:p>
    <w:p w14:paraId="6E6A31BE" w14:textId="77777777" w:rsidR="00924E43" w:rsidRPr="00924E43" w:rsidRDefault="00924E43" w:rsidP="00924E43">
      <w:pPr>
        <w:spacing w:after="120"/>
        <w:jc w:val="both"/>
      </w:pPr>
      <w:r w:rsidRPr="00924E43">
        <w:t>IČO: [</w:t>
      </w:r>
      <w:r w:rsidRPr="00924E43">
        <w:rPr>
          <w:highlight w:val="yellow"/>
        </w:rPr>
        <w:t>DOPLNÍ DODAVATEL</w:t>
      </w:r>
      <w:r w:rsidRPr="00924E43">
        <w:t>]</w:t>
      </w:r>
    </w:p>
    <w:p w14:paraId="7B033EBB" w14:textId="77777777" w:rsidR="00924E43" w:rsidRPr="00924E43" w:rsidRDefault="00924E43" w:rsidP="00924E43">
      <w:pPr>
        <w:spacing w:after="120"/>
        <w:jc w:val="both"/>
      </w:pPr>
      <w:r w:rsidRPr="00924E43">
        <w:t>společnost zapsaná v obchodním rejstříku vedeném [</w:t>
      </w:r>
      <w:r w:rsidRPr="00924E43">
        <w:rPr>
          <w:highlight w:val="yellow"/>
        </w:rPr>
        <w:t>DOPLNÍ DODAVATEL</w:t>
      </w:r>
      <w:r w:rsidRPr="00924E43">
        <w:t>],</w:t>
      </w:r>
    </w:p>
    <w:p w14:paraId="468A7DC0" w14:textId="77777777" w:rsidR="00924E43" w:rsidRPr="00924E43" w:rsidRDefault="00924E43" w:rsidP="00924E43">
      <w:pPr>
        <w:spacing w:after="120"/>
        <w:jc w:val="both"/>
      </w:pPr>
      <w:r w:rsidRPr="00924E43">
        <w:t>spisová značka [</w:t>
      </w:r>
      <w:r w:rsidRPr="00924E43">
        <w:rPr>
          <w:highlight w:val="yellow"/>
        </w:rPr>
        <w:t>DOPLNÍ DODAVATEL</w:t>
      </w:r>
      <w:r w:rsidRPr="00924E43">
        <w:t>]</w:t>
      </w:r>
    </w:p>
    <w:p w14:paraId="4A07054B" w14:textId="77777777" w:rsidR="00924E43" w:rsidRPr="00924E43" w:rsidRDefault="00924E43" w:rsidP="00924E43">
      <w:pPr>
        <w:spacing w:after="120"/>
        <w:jc w:val="both"/>
      </w:pPr>
      <w:r w:rsidRPr="00924E43">
        <w:t>zastoupená [</w:t>
      </w:r>
      <w:r w:rsidRPr="00924E43">
        <w:rPr>
          <w:highlight w:val="yellow"/>
        </w:rPr>
        <w:t>DOPLNÍ DODAVATEL</w:t>
      </w:r>
      <w:r w:rsidRPr="00924E43">
        <w:t>]</w:t>
      </w:r>
    </w:p>
    <w:p w14:paraId="0A62E039" w14:textId="77777777" w:rsidR="00924E43" w:rsidRPr="00924E43" w:rsidRDefault="00924E43" w:rsidP="00924E43">
      <w:pPr>
        <w:spacing w:after="0" w:line="240" w:lineRule="auto"/>
        <w:jc w:val="both"/>
        <w:rPr>
          <w:rFonts w:eastAsia="Times New Roman" w:cs="Times New Roman"/>
          <w:lang w:eastAsia="cs-CZ"/>
        </w:rPr>
      </w:pPr>
    </w:p>
    <w:p w14:paraId="0E40933F" w14:textId="09ED90C1" w:rsidR="00924E43" w:rsidRPr="00924E43" w:rsidRDefault="00924E43" w:rsidP="00924E43">
      <w:pPr>
        <w:spacing w:line="240" w:lineRule="auto"/>
        <w:jc w:val="both"/>
        <w:rPr>
          <w:rFonts w:eastAsia="Times New Roman" w:cs="Times New Roman"/>
          <w:lang w:eastAsia="cs-CZ"/>
        </w:rPr>
      </w:pPr>
      <w:r w:rsidRPr="00924E43">
        <w:rPr>
          <w:rFonts w:eastAsia="Times New Roman" w:cs="Times New Roman"/>
          <w:lang w:eastAsia="cs-CZ"/>
        </w:rPr>
        <w:t xml:space="preserve">který podává nabídku do nadlimitní veřejné zakázky s názvem </w:t>
      </w:r>
      <w:r w:rsidRPr="00C8791F">
        <w:rPr>
          <w:rFonts w:eastAsia="Times New Roman" w:cs="Times New Roman"/>
          <w:b/>
          <w:lang w:eastAsia="cs-CZ"/>
        </w:rPr>
        <w:t xml:space="preserve">Zajištění majetkoprávní přípravy stavby </w:t>
      </w:r>
      <w:r w:rsidR="00CF0CB6">
        <w:rPr>
          <w:rFonts w:eastAsia="Times New Roman" w:cs="Times New Roman"/>
          <w:b/>
          <w:lang w:eastAsia="cs-CZ"/>
        </w:rPr>
        <w:t xml:space="preserve">dráhy </w:t>
      </w:r>
      <w:r w:rsidRPr="00C8791F">
        <w:rPr>
          <w:rFonts w:eastAsia="Times New Roman" w:cs="Times New Roman"/>
          <w:b/>
          <w:lang w:eastAsia="cs-CZ"/>
        </w:rPr>
        <w:t>vysokorychlostní trati „RS 1 VRT Prosenice – Ostrava-Svinov, I. část</w:t>
      </w:r>
      <w:r w:rsidR="00DB7069">
        <w:rPr>
          <w:rFonts w:eastAsia="Times New Roman" w:cs="Times New Roman"/>
          <w:b/>
          <w:lang w:eastAsia="cs-CZ"/>
        </w:rPr>
        <w:t>,</w:t>
      </w:r>
      <w:r w:rsidRPr="00C8791F">
        <w:rPr>
          <w:rFonts w:eastAsia="Times New Roman" w:cs="Times New Roman"/>
          <w:b/>
          <w:lang w:eastAsia="cs-CZ"/>
        </w:rPr>
        <w:t xml:space="preserve"> Prosenice – Hranice na Moravě a II. část</w:t>
      </w:r>
      <w:r w:rsidR="00DB7069">
        <w:rPr>
          <w:rFonts w:eastAsia="Times New Roman" w:cs="Times New Roman"/>
          <w:b/>
          <w:lang w:eastAsia="cs-CZ"/>
        </w:rPr>
        <w:t>,</w:t>
      </w:r>
      <w:r w:rsidRPr="00C8791F">
        <w:rPr>
          <w:rFonts w:eastAsia="Times New Roman" w:cs="Times New Roman"/>
          <w:b/>
          <w:lang w:eastAsia="cs-CZ"/>
        </w:rPr>
        <w:t xml:space="preserve"> Hranice na Moravě – Ostrava-Svinov“</w:t>
      </w:r>
      <w:r w:rsidRPr="00924E43">
        <w:rPr>
          <w:rFonts w:eastAsia="Times New Roman" w:cs="Times New Roman"/>
          <w:lang w:eastAsia="cs-CZ"/>
        </w:rPr>
        <w:t xml:space="preserve"> (dále jen „</w:t>
      </w:r>
      <w:r w:rsidRPr="00924E43">
        <w:rPr>
          <w:rFonts w:eastAsia="Times New Roman" w:cs="Times New Roman"/>
          <w:b/>
          <w:lang w:eastAsia="cs-CZ"/>
        </w:rPr>
        <w:t>Veřejná zakázka</w:t>
      </w:r>
      <w:r w:rsidRPr="00924E43">
        <w:rPr>
          <w:rFonts w:eastAsia="Times New Roman" w:cs="Times New Roman"/>
          <w:lang w:eastAsia="cs-CZ"/>
        </w:rPr>
        <w:t xml:space="preserve">“ a </w:t>
      </w:r>
      <w:r w:rsidRPr="00924E43">
        <w:rPr>
          <w:rFonts w:eastAsia="Times New Roman" w:cs="Times New Roman"/>
          <w:b/>
          <w:lang w:eastAsia="cs-CZ"/>
        </w:rPr>
        <w:t>„Zadávací řízení“</w:t>
      </w:r>
      <w:r w:rsidRPr="00924E43">
        <w:rPr>
          <w:rFonts w:eastAsia="Times New Roman" w:cs="Times New Roman"/>
          <w:lang w:eastAsia="cs-CZ"/>
        </w:rPr>
        <w:t>), tímto čestně prohlašuje, že:</w:t>
      </w:r>
    </w:p>
    <w:p w14:paraId="5E5D95A0" w14:textId="77777777" w:rsidR="00924E43" w:rsidRPr="00924E43" w:rsidRDefault="00924E43" w:rsidP="004A0C27">
      <w:pPr>
        <w:numPr>
          <w:ilvl w:val="0"/>
          <w:numId w:val="19"/>
        </w:numPr>
        <w:spacing w:line="240" w:lineRule="auto"/>
        <w:contextualSpacing/>
        <w:jc w:val="both"/>
        <w:rPr>
          <w:rFonts w:eastAsia="Calibri" w:cs="Times New Roman"/>
        </w:rPr>
      </w:pPr>
      <w:r w:rsidRPr="00924E43">
        <w:rPr>
          <w:rFonts w:eastAsia="Calibri" w:cs="Times New Roman"/>
        </w:rPr>
        <w:t xml:space="preserve">on sám jakožto dodavatel, ani jeho poddodavatelé, </w:t>
      </w:r>
      <w:r w:rsidRPr="00924E43">
        <w:rPr>
          <w:rFonts w:eastAsia="Calibri" w:cs="Times New Roman"/>
          <w:b/>
        </w:rPr>
        <w:t>nejsou</w:t>
      </w:r>
      <w:r w:rsidRPr="00924E43">
        <w:rPr>
          <w:rFonts w:eastAsia="Calibri" w:cs="Times New Roman"/>
        </w:rPr>
        <w:t xml:space="preserve"> osobami, na něž se vztahuje zákaz zadání veřejné zakázky ve smyslu § 48a</w:t>
      </w:r>
      <w:r w:rsidRPr="00924E43">
        <w:rPr>
          <w:rFonts w:eastAsia="Times New Roman" w:cs="Times New Roman"/>
          <w:lang w:eastAsia="cs-CZ"/>
        </w:rPr>
        <w:t xml:space="preserve"> zákona č. 134/2016 Sb., o zadávání veřejných zakázek, ve znění pozdějších předpisů</w:t>
      </w:r>
      <w:r w:rsidRPr="00924E43">
        <w:rPr>
          <w:rFonts w:eastAsia="Calibri" w:cs="Times New Roman"/>
        </w:rPr>
        <w:t>;</w:t>
      </w:r>
    </w:p>
    <w:p w14:paraId="47420EBD" w14:textId="77777777" w:rsidR="00924E43" w:rsidRPr="00924E43" w:rsidRDefault="00924E43" w:rsidP="00924E43">
      <w:pPr>
        <w:spacing w:line="240" w:lineRule="auto"/>
        <w:ind w:left="720"/>
        <w:contextualSpacing/>
        <w:jc w:val="both"/>
        <w:rPr>
          <w:rFonts w:eastAsia="Calibri" w:cs="Times New Roman"/>
        </w:rPr>
      </w:pPr>
    </w:p>
    <w:p w14:paraId="4C3C4CEA" w14:textId="77777777" w:rsidR="00924E43" w:rsidRPr="00924E43" w:rsidRDefault="00924E43" w:rsidP="004A0C27">
      <w:pPr>
        <w:numPr>
          <w:ilvl w:val="0"/>
          <w:numId w:val="19"/>
        </w:numPr>
        <w:spacing w:line="240" w:lineRule="auto"/>
        <w:contextualSpacing/>
        <w:jc w:val="both"/>
        <w:rPr>
          <w:rFonts w:eastAsia="Calibri" w:cs="Times New Roman"/>
        </w:rPr>
      </w:pPr>
      <w:r w:rsidRPr="00924E43">
        <w:rPr>
          <w:rFonts w:eastAsia="Times New Roman" w:cs="Times New Roman"/>
          <w:lang w:eastAsia="cs-CZ"/>
        </w:rPr>
        <w:t xml:space="preserve">on sám jakožto dodavatel, případně dodavatelé v jeho rámci sdružení za účelem účasti v Zadávacím řízení, ani </w:t>
      </w:r>
      <w:r w:rsidRPr="00924E43">
        <w:t>žádný z jeho poddodavatelů nebo jiných osob, jejichž způsobilost je využívána ve smyslu evropských směrnic o zadávání veřejných zakázek,</w:t>
      </w:r>
      <w:r w:rsidRPr="00924E43">
        <w:rPr>
          <w:rFonts w:eastAsia="Calibri" w:cs="Times New Roman"/>
        </w:rPr>
        <w:t xml:space="preserve"> </w:t>
      </w:r>
      <w:r w:rsidRPr="00924E43">
        <w:rPr>
          <w:rFonts w:eastAsia="Calibri" w:cs="Times New Roman"/>
          <w:b/>
        </w:rPr>
        <w:t>nejsou</w:t>
      </w:r>
      <w:r w:rsidRPr="00924E43">
        <w:rPr>
          <w:rFonts w:eastAsia="Calibri" w:cs="Times New Roman"/>
        </w:rPr>
        <w:t xml:space="preserve"> osobami </w:t>
      </w:r>
      <w:r w:rsidRPr="00924E43">
        <w:t>dle článku 5k nařízení Rady (EU) č. 833/2014 ze dne 31. července 2014 o omezujících opatřeních vzhledem k činnostem Ruska destabilizujícím situaci na Ukrajině, ve znění pozdějších předpisů</w:t>
      </w:r>
      <w:r w:rsidRPr="00924E43">
        <w:rPr>
          <w:rFonts w:eastAsia="Calibri" w:cs="Times New Roman"/>
        </w:rPr>
        <w:t>;</w:t>
      </w:r>
    </w:p>
    <w:p w14:paraId="405F8832" w14:textId="77777777" w:rsidR="00924E43" w:rsidRPr="00924E43" w:rsidRDefault="00924E43" w:rsidP="00924E43">
      <w:pPr>
        <w:spacing w:line="240" w:lineRule="auto"/>
        <w:ind w:left="720"/>
        <w:contextualSpacing/>
        <w:jc w:val="both"/>
        <w:rPr>
          <w:rFonts w:eastAsia="Calibri" w:cs="Times New Roman"/>
        </w:rPr>
      </w:pPr>
    </w:p>
    <w:p w14:paraId="2BF8C22D" w14:textId="77777777" w:rsidR="00924E43" w:rsidRPr="00924E43" w:rsidRDefault="00924E43" w:rsidP="004A0C27">
      <w:pPr>
        <w:numPr>
          <w:ilvl w:val="0"/>
          <w:numId w:val="19"/>
        </w:numPr>
        <w:spacing w:line="240" w:lineRule="auto"/>
        <w:contextualSpacing/>
        <w:jc w:val="both"/>
        <w:rPr>
          <w:rFonts w:eastAsia="Calibri" w:cs="Times New Roman"/>
        </w:rPr>
      </w:pPr>
      <w:r w:rsidRPr="00924E43">
        <w:rPr>
          <w:rFonts w:eastAsia="Times New Roman" w:cs="Times New Roman"/>
          <w:lang w:eastAsia="cs-CZ"/>
        </w:rPr>
        <w:t xml:space="preserve">on sám jakožto dodavatel, případně dodavatelé v jeho rámci sdružení za účelem účasti v Zadávacím řízení, ani </w:t>
      </w:r>
      <w:r w:rsidRPr="00924E43">
        <w:t xml:space="preserve">žádný z jeho poddodavatelů nebo jiných osob, jejichž způsobilost je využívána ve smyslu evropských směrnic o zadávání veřejných zakázek, </w:t>
      </w:r>
      <w:r w:rsidRPr="00924E43">
        <w:rPr>
          <w:b/>
        </w:rPr>
        <w:t>nejsou</w:t>
      </w:r>
      <w:r w:rsidRPr="00924E43">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sidRPr="00924E43">
        <w:rPr>
          <w:b/>
        </w:rPr>
        <w:t xml:space="preserve"> </w:t>
      </w:r>
      <w:r w:rsidRPr="00924E43">
        <w:t xml:space="preserve">dalších prováděcích předpisů k tomuto nařízení Rady (EU) č. 269/2014 </w:t>
      </w:r>
      <w:r w:rsidRPr="00924E43">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Pr="00924E43">
        <w:t xml:space="preserve"> </w:t>
      </w:r>
      <w:r w:rsidRPr="00924E43">
        <w:rPr>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Pr="00924E43">
        <w:t xml:space="preserve"> (</w:t>
      </w:r>
      <w:r w:rsidRPr="00924E43">
        <w:rPr>
          <w:b/>
        </w:rPr>
        <w:t>tzv. sankční seznamy</w:t>
      </w:r>
      <w:r w:rsidRPr="00924E43">
        <w:t>)</w:t>
      </w:r>
      <w:r w:rsidRPr="00924E43">
        <w:rPr>
          <w:rFonts w:eastAsia="Calibri" w:cs="Times New Roman"/>
        </w:rPr>
        <w:t>.</w:t>
      </w:r>
    </w:p>
    <w:p w14:paraId="013E144A" w14:textId="77777777" w:rsidR="00924E43" w:rsidRPr="00924E43" w:rsidRDefault="00924E43" w:rsidP="00924E43">
      <w:pPr>
        <w:spacing w:line="240" w:lineRule="auto"/>
        <w:jc w:val="both"/>
        <w:rPr>
          <w:rFonts w:eastAsia="Calibri" w:cs="Times New Roman"/>
        </w:rPr>
      </w:pPr>
      <w:r w:rsidRPr="00924E43">
        <w:rPr>
          <w:rFonts w:eastAsia="Calibri" w:cs="Times New Roman"/>
        </w:rPr>
        <w:t xml:space="preserve">Účastník dále čestně prohlašuje, že přestane-li on </w:t>
      </w:r>
      <w:r w:rsidRPr="00924E43">
        <w:rPr>
          <w:rFonts w:eastAsia="Times New Roman" w:cs="Times New Roman"/>
          <w:lang w:eastAsia="cs-CZ"/>
        </w:rPr>
        <w:t>sám jakožto dodavatel, případně dodavatelé v jeho rámci sdružení za účelem účasti v Zadávacím řízení, nebo některý</w:t>
      </w:r>
      <w:r w:rsidRPr="00924E43">
        <w:t xml:space="preserve"> z jeho poddodavatelů nebo jiných osob, jejichž způsobilost je využívána ve smyslu evropských směrnic o zadávání veřejných zakázek</w:t>
      </w:r>
      <w:r w:rsidRPr="00924E43">
        <w:rPr>
          <w:rFonts w:eastAsia="Calibri" w:cs="Times New Roman"/>
        </w:rPr>
        <w:t>, splňovat výše uvedené podmínky, k nimž se toto četné prohlášení vztahuje, a to kdykoliv až do okamžiku ukončení Zadávacího řízení, oznámí tuto skutečnost bez zbytečného odkladu</w:t>
      </w:r>
      <w:r w:rsidRPr="00924E43">
        <w:t xml:space="preserve"> </w:t>
      </w:r>
      <w:r w:rsidRPr="00924E43">
        <w:rPr>
          <w:rFonts w:eastAsia="Calibri" w:cs="Times New Roman"/>
        </w:rPr>
        <w:t xml:space="preserve">zadavateli Veřejné zakázky, nejpozději však </w:t>
      </w:r>
      <w:r w:rsidRPr="00924E43">
        <w:rPr>
          <w:rFonts w:eastAsia="Calibri" w:cs="Times New Roman"/>
          <w:b/>
        </w:rPr>
        <w:t xml:space="preserve">do 3 pracovních dnů </w:t>
      </w:r>
      <w:r w:rsidRPr="00924E43">
        <w:rPr>
          <w:rFonts w:eastAsia="Calibri" w:cs="Times New Roman"/>
        </w:rPr>
        <w:t>ode dne, kdy přestal splňovat výše uvedené podmínky, k nimž se toto četné prohlášení vztahuje.</w:t>
      </w:r>
    </w:p>
    <w:p w14:paraId="09FE22CC" w14:textId="55E97C71" w:rsidR="00F927FB" w:rsidRDefault="00924E43" w:rsidP="00557E13">
      <w:pPr>
        <w:spacing w:after="120"/>
        <w:jc w:val="both"/>
      </w:pPr>
      <w:r w:rsidRPr="00924E43">
        <w:rPr>
          <w:rFonts w:eastAsia="Times New Roman" w:cs="Times New Roman"/>
          <w:lang w:eastAsia="cs-CZ"/>
        </w:rPr>
        <w:t>Účastník si je vědom všech právních důsledků, které pro něj mohou vyplývat z nepravdivosti zde uvedených údajů a skutečností.</w:t>
      </w:r>
    </w:p>
    <w:p w14:paraId="5D890C90" w14:textId="77777777" w:rsidR="00F927FB" w:rsidRDefault="00F927FB" w:rsidP="00B853AA">
      <w:pPr>
        <w:pStyle w:val="Nadpisbezsl1-1"/>
      </w:pPr>
    </w:p>
    <w:p w14:paraId="26A24ECB" w14:textId="77777777" w:rsidR="00F927FB" w:rsidRDefault="00F927FB" w:rsidP="00B853AA">
      <w:pPr>
        <w:pStyle w:val="Nadpisbezsl1-1"/>
      </w:pPr>
    </w:p>
    <w:p w14:paraId="1D135924" w14:textId="0F4776C1" w:rsidR="00B853AA" w:rsidRDefault="00B853AA" w:rsidP="00B853AA">
      <w:pPr>
        <w:pStyle w:val="Nadpisbezsl1-1"/>
      </w:pPr>
      <w:r>
        <w:t>Příloha č. 11</w:t>
      </w:r>
    </w:p>
    <w:p w14:paraId="0A4F87A2" w14:textId="77777777" w:rsidR="00B853AA" w:rsidRPr="00486496" w:rsidRDefault="00B853AA" w:rsidP="00B853AA">
      <w:pPr>
        <w:spacing w:before="120" w:after="120"/>
        <w:jc w:val="both"/>
        <w:rPr>
          <w:rFonts w:eastAsia="MS Mincho" w:cs="Calibri"/>
          <w:b/>
          <w:sz w:val="20"/>
          <w:szCs w:val="20"/>
        </w:rPr>
      </w:pPr>
      <w:r w:rsidRPr="00486496">
        <w:rPr>
          <w:rFonts w:eastAsia="MS Mincho" w:cs="Calibri"/>
          <w:b/>
          <w:sz w:val="20"/>
          <w:szCs w:val="20"/>
        </w:rPr>
        <w:t>Prohlášení o mlčenlivosti (pozn. pro nahlížení do tzv. Manuálu)</w:t>
      </w:r>
    </w:p>
    <w:p w14:paraId="28130541" w14:textId="77777777" w:rsidR="00B853AA" w:rsidRPr="00486496" w:rsidRDefault="00B853AA" w:rsidP="00B853AA">
      <w:pPr>
        <w:widowControl w:val="0"/>
        <w:spacing w:after="0" w:line="240" w:lineRule="auto"/>
        <w:jc w:val="both"/>
        <w:rPr>
          <w:rFonts w:eastAsia="Arial Unicode MS" w:cs="Arial Unicode MS"/>
          <w:snapToGrid w:val="0"/>
          <w:sz w:val="20"/>
          <w:szCs w:val="20"/>
          <w:lang w:eastAsia="fr-FR"/>
        </w:rPr>
      </w:pPr>
    </w:p>
    <w:p w14:paraId="7CBD5950" w14:textId="77777777" w:rsidR="00B853AA" w:rsidRPr="00486496" w:rsidRDefault="00B853AA" w:rsidP="00B853AA">
      <w:pPr>
        <w:spacing w:after="0" w:line="276" w:lineRule="auto"/>
        <w:jc w:val="both"/>
        <w:rPr>
          <w:rFonts w:eastAsia="Arial Unicode MS" w:cs="Arial Unicode MS"/>
          <w:lang w:eastAsia="fr-FR"/>
        </w:rPr>
      </w:pPr>
      <w:r w:rsidRPr="00486496">
        <w:rPr>
          <w:rFonts w:eastAsia="Arial Unicode MS" w:cs="Arial Unicode MS"/>
          <w:lang w:eastAsia="fr-FR"/>
        </w:rPr>
        <w:t xml:space="preserve">Toto prohlášení je podepsáno dne </w:t>
      </w:r>
      <w:r w:rsidRPr="00486496">
        <w:rPr>
          <w:rFonts w:eastAsia="Arial Unicode MS" w:cs="Arial Unicode MS"/>
          <w:highlight w:val="yellow"/>
          <w:lang w:eastAsia="fr-FR"/>
        </w:rPr>
        <w:t>[………]</w:t>
      </w:r>
    </w:p>
    <w:p w14:paraId="071855F1" w14:textId="77777777" w:rsidR="00B853AA" w:rsidRPr="00486496" w:rsidRDefault="00B853AA" w:rsidP="00B853AA">
      <w:pPr>
        <w:tabs>
          <w:tab w:val="left" w:pos="864"/>
          <w:tab w:val="left" w:pos="1728"/>
          <w:tab w:val="left" w:pos="2592"/>
        </w:tabs>
        <w:spacing w:after="0" w:line="276" w:lineRule="auto"/>
        <w:jc w:val="both"/>
        <w:rPr>
          <w:rFonts w:eastAsia="Arial Unicode MS" w:cs="Arial Unicode MS"/>
          <w:lang w:eastAsia="fr-FR"/>
        </w:rPr>
      </w:pPr>
    </w:p>
    <w:p w14:paraId="4BA5A60A" w14:textId="77777777" w:rsidR="00B853AA" w:rsidRPr="00486496" w:rsidRDefault="00B853AA" w:rsidP="00B853AA">
      <w:pPr>
        <w:tabs>
          <w:tab w:val="right" w:pos="9255"/>
        </w:tabs>
        <w:spacing w:after="0" w:line="276" w:lineRule="auto"/>
        <w:jc w:val="both"/>
        <w:rPr>
          <w:rFonts w:eastAsia="Arial Unicode MS" w:cs="Arial Unicode MS"/>
          <w:lang w:eastAsia="fr-FR"/>
        </w:rPr>
      </w:pPr>
    </w:p>
    <w:p w14:paraId="2CDF9CE9" w14:textId="77777777" w:rsidR="00B853AA" w:rsidRPr="00486496" w:rsidRDefault="00B853AA" w:rsidP="00B853AA">
      <w:pPr>
        <w:tabs>
          <w:tab w:val="right" w:pos="9255"/>
        </w:tabs>
        <w:spacing w:after="0" w:line="276" w:lineRule="auto"/>
        <w:jc w:val="both"/>
        <w:rPr>
          <w:rFonts w:eastAsia="Arial Unicode MS" w:cs="Arial Unicode MS"/>
          <w:lang w:eastAsia="fr-FR"/>
        </w:rPr>
      </w:pPr>
    </w:p>
    <w:p w14:paraId="199350DE" w14:textId="77777777" w:rsidR="00B853AA" w:rsidRPr="00486496" w:rsidRDefault="00B853AA" w:rsidP="00B853AA">
      <w:pPr>
        <w:widowControl w:val="0"/>
        <w:tabs>
          <w:tab w:val="left" w:pos="0"/>
        </w:tabs>
        <w:spacing w:after="0" w:line="276" w:lineRule="auto"/>
        <w:jc w:val="both"/>
        <w:rPr>
          <w:rFonts w:eastAsia="Arial Unicode MS" w:cs="Arial Unicode MS"/>
          <w:lang w:eastAsia="fr-FR"/>
        </w:rPr>
      </w:pPr>
      <w:r w:rsidRPr="00486496">
        <w:rPr>
          <w:rFonts w:eastAsia="Arial Unicode MS" w:cs="Arial Unicode MS"/>
          <w:highlight w:val="yellow"/>
          <w:lang w:eastAsia="fr-FR"/>
        </w:rPr>
        <w:t>[Název společnosti]</w:t>
      </w:r>
      <w:r w:rsidRPr="00486496">
        <w:rPr>
          <w:rFonts w:eastAsia="Arial Unicode MS" w:cs="Arial Unicode MS"/>
          <w:lang w:eastAsia="fr-FR"/>
        </w:rPr>
        <w:t xml:space="preserve"> </w:t>
      </w:r>
    </w:p>
    <w:p w14:paraId="43920D4B" w14:textId="77777777" w:rsidR="00B853AA" w:rsidRPr="00486496" w:rsidRDefault="00B853AA" w:rsidP="00B853AA">
      <w:pPr>
        <w:widowControl w:val="0"/>
        <w:tabs>
          <w:tab w:val="left" w:pos="0"/>
        </w:tabs>
        <w:spacing w:after="0" w:line="276" w:lineRule="auto"/>
        <w:jc w:val="both"/>
        <w:rPr>
          <w:rFonts w:eastAsia="Arial Unicode MS" w:cs="Arial Unicode MS"/>
          <w:lang w:eastAsia="fr-FR"/>
        </w:rPr>
      </w:pPr>
    </w:p>
    <w:p w14:paraId="5514DC5F" w14:textId="77777777" w:rsidR="00B853AA" w:rsidRPr="00486496" w:rsidRDefault="00B853AA" w:rsidP="00B853AA">
      <w:pPr>
        <w:widowControl w:val="0"/>
        <w:tabs>
          <w:tab w:val="left" w:pos="0"/>
        </w:tabs>
        <w:spacing w:after="0" w:line="276" w:lineRule="auto"/>
        <w:jc w:val="both"/>
        <w:rPr>
          <w:rFonts w:eastAsia="Arial Unicode MS" w:cs="Arial Unicode MS"/>
          <w:lang w:eastAsia="fr-FR"/>
        </w:rPr>
      </w:pPr>
      <w:r w:rsidRPr="00486496">
        <w:rPr>
          <w:rFonts w:eastAsia="Arial Unicode MS" w:cs="Arial Unicode MS"/>
          <w:lang w:eastAsia="fr-FR"/>
        </w:rPr>
        <w:t xml:space="preserve">se sídlem: </w:t>
      </w:r>
      <w:r w:rsidRPr="00486496">
        <w:rPr>
          <w:rFonts w:eastAsia="Arial Unicode MS" w:cs="Arial Unicode MS"/>
          <w:highlight w:val="yellow"/>
          <w:lang w:eastAsia="fr-FR"/>
        </w:rPr>
        <w:t>[………]</w:t>
      </w:r>
      <w:r w:rsidRPr="00486496">
        <w:rPr>
          <w:rFonts w:eastAsia="Arial Unicode MS" w:cs="Arial Unicode MS"/>
          <w:lang w:eastAsia="fr-FR"/>
        </w:rPr>
        <w:t xml:space="preserve"> </w:t>
      </w:r>
    </w:p>
    <w:p w14:paraId="1C571875" w14:textId="77777777" w:rsidR="00B853AA" w:rsidRPr="00486496" w:rsidRDefault="00B853AA" w:rsidP="00B853AA">
      <w:pPr>
        <w:widowControl w:val="0"/>
        <w:tabs>
          <w:tab w:val="left" w:pos="0"/>
        </w:tabs>
        <w:spacing w:after="0" w:line="276" w:lineRule="auto"/>
        <w:jc w:val="both"/>
        <w:rPr>
          <w:rFonts w:eastAsia="Arial Unicode MS" w:cs="Arial Unicode MS"/>
          <w:lang w:eastAsia="fr-FR"/>
        </w:rPr>
      </w:pPr>
    </w:p>
    <w:p w14:paraId="54520237" w14:textId="77777777" w:rsidR="00B853AA" w:rsidRPr="00486496" w:rsidRDefault="00B853AA" w:rsidP="00B853AA">
      <w:pPr>
        <w:widowControl w:val="0"/>
        <w:tabs>
          <w:tab w:val="left" w:pos="0"/>
        </w:tabs>
        <w:spacing w:after="0" w:line="276" w:lineRule="auto"/>
        <w:jc w:val="both"/>
        <w:rPr>
          <w:rFonts w:eastAsia="Arial Unicode MS" w:cs="Arial Unicode MS"/>
          <w:lang w:eastAsia="fr-FR"/>
        </w:rPr>
      </w:pPr>
      <w:r w:rsidRPr="00486496">
        <w:rPr>
          <w:rFonts w:eastAsia="Arial Unicode MS" w:cs="Arial Unicode MS"/>
          <w:lang w:eastAsia="fr-FR"/>
        </w:rPr>
        <w:t xml:space="preserve">IČO: </w:t>
      </w:r>
      <w:r w:rsidRPr="00486496">
        <w:rPr>
          <w:rFonts w:eastAsia="Arial Unicode MS" w:cs="Arial Unicode MS"/>
          <w:highlight w:val="yellow"/>
          <w:lang w:eastAsia="fr-FR"/>
        </w:rPr>
        <w:t>[………]</w:t>
      </w:r>
      <w:r w:rsidRPr="00486496">
        <w:rPr>
          <w:rFonts w:eastAsia="Arial Unicode MS" w:cs="Arial Unicode MS"/>
          <w:lang w:eastAsia="fr-FR"/>
        </w:rPr>
        <w:t xml:space="preserve"> </w:t>
      </w:r>
    </w:p>
    <w:p w14:paraId="692BDD48" w14:textId="77777777" w:rsidR="00B853AA" w:rsidRPr="00486496" w:rsidRDefault="00B853AA" w:rsidP="00B853AA">
      <w:pPr>
        <w:widowControl w:val="0"/>
        <w:tabs>
          <w:tab w:val="left" w:pos="0"/>
        </w:tabs>
        <w:spacing w:after="0" w:line="276" w:lineRule="auto"/>
        <w:jc w:val="both"/>
        <w:rPr>
          <w:rFonts w:eastAsia="Arial Unicode MS" w:cs="Arial Unicode MS"/>
          <w:lang w:eastAsia="fr-FR"/>
        </w:rPr>
      </w:pPr>
    </w:p>
    <w:p w14:paraId="52D5032C" w14:textId="77777777" w:rsidR="00B853AA" w:rsidRPr="00486496" w:rsidRDefault="00B853AA" w:rsidP="00B853AA">
      <w:pPr>
        <w:widowControl w:val="0"/>
        <w:tabs>
          <w:tab w:val="left" w:pos="0"/>
        </w:tabs>
        <w:spacing w:after="0" w:line="276" w:lineRule="auto"/>
        <w:jc w:val="both"/>
        <w:rPr>
          <w:rFonts w:eastAsia="Arial Unicode MS" w:cs="Arial Unicode MS"/>
          <w:lang w:eastAsia="fr-FR"/>
        </w:rPr>
      </w:pPr>
      <w:r w:rsidRPr="00486496">
        <w:rPr>
          <w:rFonts w:eastAsia="Arial Unicode MS" w:cs="Arial Unicode MS"/>
          <w:lang w:eastAsia="fr-FR"/>
        </w:rPr>
        <w:t>(dále jako “</w:t>
      </w:r>
      <w:r w:rsidRPr="00486496">
        <w:rPr>
          <w:rFonts w:eastAsia="Arial Unicode MS" w:cs="Arial Unicode MS"/>
          <w:b/>
          <w:i/>
          <w:lang w:eastAsia="fr-FR"/>
        </w:rPr>
        <w:t>Přijímající strana</w:t>
      </w:r>
      <w:r w:rsidRPr="00486496">
        <w:rPr>
          <w:rFonts w:eastAsia="Arial Unicode MS" w:cs="Arial Unicode MS"/>
          <w:lang w:eastAsia="fr-FR"/>
        </w:rPr>
        <w:t>”);</w:t>
      </w:r>
    </w:p>
    <w:p w14:paraId="50E79E07" w14:textId="77777777" w:rsidR="00B853AA" w:rsidRPr="00486496" w:rsidRDefault="00B853AA" w:rsidP="00B853AA">
      <w:pPr>
        <w:spacing w:after="0" w:line="276" w:lineRule="auto"/>
        <w:ind w:right="28"/>
        <w:jc w:val="both"/>
        <w:rPr>
          <w:rFonts w:eastAsia="Arial Unicode MS" w:cs="Arial Unicode MS"/>
          <w:lang w:val="en-US" w:eastAsia="fr-FR"/>
        </w:rPr>
      </w:pPr>
    </w:p>
    <w:p w14:paraId="60A653B9" w14:textId="77777777" w:rsidR="00B853AA" w:rsidRPr="00486496" w:rsidRDefault="00B853AA" w:rsidP="00B853AA">
      <w:pPr>
        <w:tabs>
          <w:tab w:val="left" w:pos="864"/>
          <w:tab w:val="left" w:pos="1728"/>
          <w:tab w:val="left" w:pos="2592"/>
        </w:tabs>
        <w:spacing w:after="0" w:line="276" w:lineRule="auto"/>
        <w:jc w:val="both"/>
        <w:rPr>
          <w:rFonts w:eastAsia="Arial Unicode MS" w:cs="Arial Unicode MS"/>
          <w:lang w:val="en-US" w:eastAsia="fr-FR"/>
        </w:rPr>
      </w:pPr>
    </w:p>
    <w:p w14:paraId="67E6D099" w14:textId="77777777" w:rsidR="00B853AA" w:rsidRPr="00486496" w:rsidRDefault="00B853AA" w:rsidP="00B853AA">
      <w:pPr>
        <w:tabs>
          <w:tab w:val="left" w:pos="864"/>
          <w:tab w:val="left" w:pos="1728"/>
          <w:tab w:val="left" w:pos="2592"/>
        </w:tabs>
        <w:spacing w:after="0" w:line="276" w:lineRule="auto"/>
        <w:jc w:val="both"/>
        <w:rPr>
          <w:rFonts w:eastAsia="Arial Unicode MS" w:cs="Arial Unicode MS"/>
          <w:b/>
          <w:lang w:eastAsia="fr-FR"/>
        </w:rPr>
      </w:pPr>
      <w:r w:rsidRPr="00486496">
        <w:rPr>
          <w:rFonts w:eastAsia="Arial Unicode MS" w:cs="Arial Unicode MS"/>
          <w:b/>
          <w:lang w:eastAsia="fr-FR"/>
        </w:rPr>
        <w:t>PREAMBULE:</w:t>
      </w:r>
    </w:p>
    <w:p w14:paraId="1CDD691B" w14:textId="77777777" w:rsidR="00B853AA" w:rsidRPr="00486496" w:rsidRDefault="00B853AA" w:rsidP="00B853AA">
      <w:pPr>
        <w:widowControl w:val="0"/>
        <w:spacing w:after="0" w:line="276" w:lineRule="auto"/>
        <w:jc w:val="both"/>
        <w:rPr>
          <w:rFonts w:eastAsia="Arial Unicode MS" w:cs="Arial Unicode MS"/>
          <w:snapToGrid w:val="0"/>
          <w:lang w:val="en-US" w:eastAsia="fr-FR"/>
        </w:rPr>
      </w:pPr>
    </w:p>
    <w:p w14:paraId="7515FD62" w14:textId="77777777" w:rsidR="00B853AA" w:rsidRPr="00486496" w:rsidRDefault="00B853AA" w:rsidP="00B853AA">
      <w:pPr>
        <w:widowControl w:val="0"/>
        <w:spacing w:after="0" w:line="276" w:lineRule="auto"/>
        <w:jc w:val="both"/>
        <w:rPr>
          <w:rFonts w:eastAsia="Arial Unicode MS" w:cs="Arial Unicode MS"/>
          <w:snapToGrid w:val="0"/>
          <w:lang w:val="en-US" w:eastAsia="fr-FR"/>
        </w:rPr>
      </w:pPr>
    </w:p>
    <w:p w14:paraId="67A68ADD" w14:textId="77777777" w:rsidR="00B853AA" w:rsidRPr="00486496" w:rsidRDefault="00B853AA" w:rsidP="004A0C27">
      <w:pPr>
        <w:numPr>
          <w:ilvl w:val="0"/>
          <w:numId w:val="35"/>
        </w:numPr>
        <w:spacing w:after="0" w:line="276" w:lineRule="auto"/>
        <w:jc w:val="both"/>
        <w:outlineLvl w:val="3"/>
        <w:rPr>
          <w:rFonts w:eastAsia="Arial Unicode MS" w:cs="Arial Unicode MS"/>
          <w:bCs/>
          <w:lang w:eastAsia="fr-FR"/>
        </w:rPr>
      </w:pPr>
      <w:r w:rsidRPr="00486496">
        <w:rPr>
          <w:rFonts w:eastAsia="Arial Unicode MS" w:cs="Arial Unicode MS"/>
          <w:bCs/>
          <w:lang w:eastAsia="fr-FR"/>
        </w:rPr>
        <w:t xml:space="preserve">Správa železnic, státní organizace, se sídlem Dlážděná 1003/7, 110 00 Praha 1, Česká republika, IČ 70994234, DIČ: CZ70994234, zapsaná v obchodním rejstříku vedeném Městským soudem v Praze </w:t>
      </w:r>
      <w:proofErr w:type="spellStart"/>
      <w:r w:rsidRPr="00486496">
        <w:rPr>
          <w:rFonts w:eastAsia="Arial Unicode MS" w:cs="Arial Unicode MS"/>
          <w:bCs/>
          <w:lang w:eastAsia="fr-FR"/>
        </w:rPr>
        <w:t>sp</w:t>
      </w:r>
      <w:proofErr w:type="spellEnd"/>
      <w:r w:rsidRPr="00486496">
        <w:rPr>
          <w:rFonts w:eastAsia="Arial Unicode MS" w:cs="Arial Unicode MS"/>
          <w:bCs/>
          <w:lang w:eastAsia="fr-FR"/>
        </w:rPr>
        <w:t>. zn. A 48384 (dále jako „</w:t>
      </w:r>
      <w:r w:rsidRPr="00486496">
        <w:rPr>
          <w:rFonts w:eastAsia="Arial Unicode MS" w:cs="Arial Unicode MS"/>
          <w:b/>
          <w:bCs/>
          <w:lang w:eastAsia="fr-FR"/>
        </w:rPr>
        <w:t>SŽ</w:t>
      </w:r>
      <w:r w:rsidRPr="00486496">
        <w:rPr>
          <w:rFonts w:eastAsia="Arial Unicode MS" w:cs="Arial Unicode MS"/>
          <w:bCs/>
          <w:lang w:eastAsia="fr-FR"/>
        </w:rPr>
        <w:t>“) podle zákona č. 266/1994 Sb., o dráhách, ve znění pozdějších předpisů a zákona č. 77/2002 Sb. o akciové společnosti České dráhy a státní organizaci Správě železnic, znění pozdějších předpisů, zajišťuje provozování celostátních i regionálních drah ve vlastnictví České republiky, jejich provozuschopnost, modernizaci i rozvoj v rozsahu nezbytném pro zajištění dopravní obslužnosti České republiky a jejích krajů, a tím naplňuje potřeby veřejného zájmu a nemá průmyslovou ani komerční povahu.</w:t>
      </w:r>
    </w:p>
    <w:p w14:paraId="7B2A40A2" w14:textId="77777777" w:rsidR="00B853AA" w:rsidRPr="00486496" w:rsidRDefault="00B853AA" w:rsidP="00B853AA">
      <w:pPr>
        <w:spacing w:after="0" w:line="276" w:lineRule="auto"/>
        <w:ind w:left="720"/>
        <w:jc w:val="both"/>
        <w:outlineLvl w:val="3"/>
        <w:rPr>
          <w:rFonts w:eastAsia="Arial Unicode MS" w:cs="Arial Unicode MS"/>
          <w:bCs/>
          <w:lang w:eastAsia="fr-FR"/>
        </w:rPr>
      </w:pPr>
    </w:p>
    <w:p w14:paraId="1EFE8CD3" w14:textId="50C649D4" w:rsidR="00B853AA" w:rsidRPr="00486496" w:rsidRDefault="00B853AA" w:rsidP="003E7379">
      <w:pPr>
        <w:numPr>
          <w:ilvl w:val="0"/>
          <w:numId w:val="35"/>
        </w:numPr>
        <w:spacing w:after="0" w:line="276" w:lineRule="auto"/>
        <w:jc w:val="both"/>
        <w:outlineLvl w:val="3"/>
        <w:rPr>
          <w:rFonts w:eastAsia="Arial Unicode MS" w:cs="Arial Unicode MS"/>
          <w:bCs/>
          <w:lang w:eastAsia="fr-FR"/>
        </w:rPr>
      </w:pPr>
      <w:r w:rsidRPr="00486496">
        <w:rPr>
          <w:rFonts w:eastAsia="Arial Unicode MS" w:cs="Arial Unicode MS"/>
          <w:bCs/>
          <w:lang w:eastAsia="fr-FR"/>
        </w:rPr>
        <w:t>SŽ má v úmyslu rozvíjet vysokorychlostní tratě v České republice (dále jako „</w:t>
      </w:r>
      <w:r w:rsidRPr="00486496">
        <w:rPr>
          <w:rFonts w:eastAsia="Arial Unicode MS" w:cs="Arial Unicode MS"/>
          <w:b/>
          <w:bCs/>
          <w:lang w:eastAsia="fr-FR"/>
        </w:rPr>
        <w:t>Projekt</w:t>
      </w:r>
      <w:r w:rsidRPr="00486496">
        <w:rPr>
          <w:rFonts w:eastAsia="Arial Unicode MS" w:cs="Arial Unicode MS"/>
          <w:bCs/>
          <w:lang w:eastAsia="fr-FR"/>
        </w:rPr>
        <w:t>“) a zahajuje zadávací řízení za účelem podání nabí</w:t>
      </w:r>
      <w:r>
        <w:rPr>
          <w:rFonts w:eastAsia="Arial Unicode MS" w:cs="Arial Unicode MS"/>
          <w:bCs/>
          <w:lang w:eastAsia="fr-FR"/>
        </w:rPr>
        <w:t>dek a zadání veřejné zakázky „</w:t>
      </w:r>
      <w:r w:rsidR="003E7379" w:rsidRPr="003E7379">
        <w:rPr>
          <w:rFonts w:eastAsia="Arial Unicode MS" w:cs="Arial Unicode MS"/>
          <w:bCs/>
          <w:lang w:eastAsia="fr-FR"/>
        </w:rPr>
        <w:t>RS 1 VRT Prosenice – Ostrava-Svinov, I. část</w:t>
      </w:r>
      <w:r w:rsidR="00DB7069">
        <w:rPr>
          <w:rFonts w:eastAsia="Arial Unicode MS" w:cs="Arial Unicode MS"/>
          <w:bCs/>
          <w:lang w:eastAsia="fr-FR"/>
        </w:rPr>
        <w:t>,</w:t>
      </w:r>
      <w:r w:rsidR="003E7379" w:rsidRPr="003E7379">
        <w:rPr>
          <w:rFonts w:eastAsia="Arial Unicode MS" w:cs="Arial Unicode MS"/>
          <w:bCs/>
          <w:lang w:eastAsia="fr-FR"/>
        </w:rPr>
        <w:t xml:space="preserve"> Prosenice – Hranice na Moravě“ a „RS 1 VRT Prosenice – Ostrava-Svinov, II. část</w:t>
      </w:r>
      <w:r w:rsidR="00DB7069">
        <w:rPr>
          <w:rFonts w:eastAsia="Arial Unicode MS" w:cs="Arial Unicode MS"/>
          <w:bCs/>
          <w:lang w:eastAsia="fr-FR"/>
        </w:rPr>
        <w:t>,</w:t>
      </w:r>
      <w:r w:rsidR="003E7379" w:rsidRPr="003E7379">
        <w:rPr>
          <w:rFonts w:eastAsia="Arial Unicode MS" w:cs="Arial Unicode MS"/>
          <w:bCs/>
          <w:lang w:eastAsia="fr-FR"/>
        </w:rPr>
        <w:t xml:space="preserve"> Hranice na Moravě – Ostrava-Svinov“</w:t>
      </w:r>
      <w:proofErr w:type="gramStart"/>
      <w:r>
        <w:rPr>
          <w:rFonts w:eastAsia="Arial Unicode MS" w:cs="Arial Unicode MS"/>
          <w:bCs/>
          <w:lang w:eastAsia="fr-FR"/>
        </w:rPr>
        <w:t>“</w:t>
      </w:r>
      <w:r w:rsidRPr="00486496">
        <w:rPr>
          <w:rFonts w:eastAsia="Arial Unicode MS" w:cs="Arial Unicode MS"/>
          <w:bCs/>
          <w:lang w:eastAsia="fr-FR"/>
        </w:rPr>
        <w:t>(</w:t>
      </w:r>
      <w:proofErr w:type="gramEnd"/>
      <w:r w:rsidRPr="00486496">
        <w:rPr>
          <w:rFonts w:eastAsia="Arial Unicode MS" w:cs="Arial Unicode MS"/>
          <w:bCs/>
          <w:lang w:eastAsia="fr-FR"/>
        </w:rPr>
        <w:t>dále jako „</w:t>
      </w:r>
      <w:r w:rsidRPr="00486496">
        <w:rPr>
          <w:rFonts w:eastAsia="Arial Unicode MS" w:cs="Arial Unicode MS"/>
          <w:b/>
          <w:bCs/>
          <w:lang w:eastAsia="fr-FR"/>
        </w:rPr>
        <w:t>Zadávací řízení</w:t>
      </w:r>
      <w:r w:rsidRPr="00486496">
        <w:rPr>
          <w:rFonts w:eastAsia="Arial Unicode MS" w:cs="Arial Unicode MS"/>
          <w:bCs/>
          <w:lang w:eastAsia="fr-FR"/>
        </w:rPr>
        <w:t>“);</w:t>
      </w:r>
    </w:p>
    <w:p w14:paraId="266D4BCD" w14:textId="77777777" w:rsidR="00B853AA" w:rsidRPr="00486496" w:rsidRDefault="00B853AA" w:rsidP="00B853AA">
      <w:pPr>
        <w:spacing w:after="0" w:line="276" w:lineRule="auto"/>
        <w:ind w:left="708"/>
        <w:jc w:val="both"/>
        <w:rPr>
          <w:rFonts w:eastAsia="Arial Unicode MS" w:cs="Arial Unicode MS"/>
          <w:bCs/>
          <w:lang w:eastAsia="fr-FR"/>
        </w:rPr>
      </w:pPr>
    </w:p>
    <w:p w14:paraId="4A01C672" w14:textId="77777777" w:rsidR="00B853AA" w:rsidRPr="00486496" w:rsidRDefault="00B853AA" w:rsidP="004A0C27">
      <w:pPr>
        <w:numPr>
          <w:ilvl w:val="0"/>
          <w:numId w:val="35"/>
        </w:numPr>
        <w:spacing w:after="0" w:line="276" w:lineRule="auto"/>
        <w:jc w:val="both"/>
        <w:outlineLvl w:val="3"/>
        <w:rPr>
          <w:rFonts w:eastAsia="Arial Unicode MS" w:cs="Arial Unicode MS"/>
          <w:lang w:eastAsia="fr-FR"/>
        </w:rPr>
      </w:pPr>
      <w:r w:rsidRPr="00486496">
        <w:rPr>
          <w:rFonts w:eastAsia="Arial Unicode MS" w:cs="Arial Unicode MS"/>
          <w:lang w:eastAsia="fr-FR"/>
        </w:rPr>
        <w:t>V průběhu Zadávacího řízení může SŽ zpřístupnit Přijímající straně informace důvěrného a zákonem chráněného charakteru pro účely Projektu a umožnění Přijímající straně připravit a předložit nabídku podle Zadávacího řízení (</w:t>
      </w:r>
      <w:r w:rsidRPr="00486496">
        <w:rPr>
          <w:rFonts w:eastAsia="Arial Unicode MS" w:cs="Arial Unicode MS"/>
          <w:bCs/>
          <w:lang w:eastAsia="fr-FR"/>
        </w:rPr>
        <w:t>dále jako „</w:t>
      </w:r>
      <w:r w:rsidRPr="00486496">
        <w:rPr>
          <w:rFonts w:eastAsia="Arial Unicode MS" w:cs="Arial Unicode MS"/>
          <w:b/>
          <w:bCs/>
          <w:lang w:eastAsia="fr-FR"/>
        </w:rPr>
        <w:t>Nabídka</w:t>
      </w:r>
      <w:r w:rsidRPr="00486496">
        <w:rPr>
          <w:rFonts w:eastAsia="Arial Unicode MS" w:cs="Arial Unicode MS"/>
          <w:bCs/>
          <w:lang w:eastAsia="fr-FR"/>
        </w:rPr>
        <w:t>“</w:t>
      </w:r>
      <w:r w:rsidRPr="00486496">
        <w:rPr>
          <w:rFonts w:eastAsia="Arial Unicode MS" w:cs="Arial Unicode MS"/>
          <w:lang w:eastAsia="fr-FR"/>
        </w:rPr>
        <w:t>);</w:t>
      </w:r>
    </w:p>
    <w:p w14:paraId="4126EE7D" w14:textId="77777777" w:rsidR="00B853AA" w:rsidRPr="00486496" w:rsidRDefault="00B853AA" w:rsidP="00B853AA">
      <w:pPr>
        <w:spacing w:after="0" w:line="276" w:lineRule="auto"/>
        <w:ind w:left="708"/>
        <w:jc w:val="both"/>
        <w:rPr>
          <w:rFonts w:eastAsia="Arial Unicode MS" w:cs="Arial Unicode MS"/>
          <w:lang w:eastAsia="fr-FR"/>
        </w:rPr>
      </w:pPr>
    </w:p>
    <w:p w14:paraId="0D97FA8B" w14:textId="77777777" w:rsidR="00B853AA" w:rsidRPr="00486496" w:rsidRDefault="00B853AA" w:rsidP="004A0C27">
      <w:pPr>
        <w:numPr>
          <w:ilvl w:val="0"/>
          <w:numId w:val="35"/>
        </w:numPr>
        <w:spacing w:after="0" w:line="276" w:lineRule="auto"/>
        <w:jc w:val="both"/>
        <w:outlineLvl w:val="3"/>
        <w:rPr>
          <w:rFonts w:eastAsia="Arial Unicode MS" w:cs="Arial Unicode MS"/>
          <w:bCs/>
          <w:lang w:eastAsia="fr-FR"/>
        </w:rPr>
      </w:pPr>
      <w:r w:rsidRPr="00486496">
        <w:rPr>
          <w:rFonts w:eastAsia="Arial Unicode MS" w:cs="Arial Unicode MS"/>
          <w:bCs/>
          <w:lang w:eastAsia="fr-FR"/>
        </w:rPr>
        <w:t>Zpřístupnění takových informací Přijímající straně podléhá podmínkám stanoveným v tomto Prohlášení.</w:t>
      </w:r>
    </w:p>
    <w:p w14:paraId="1A7364C4" w14:textId="77777777" w:rsidR="00B853AA" w:rsidRPr="00486496" w:rsidRDefault="00B853AA" w:rsidP="00B853AA">
      <w:pPr>
        <w:widowControl w:val="0"/>
        <w:spacing w:after="0" w:line="276" w:lineRule="auto"/>
        <w:jc w:val="both"/>
        <w:rPr>
          <w:rFonts w:eastAsia="Arial Unicode MS" w:cs="Arial Unicode MS"/>
          <w:snapToGrid w:val="0"/>
          <w:lang w:eastAsia="fr-FR"/>
        </w:rPr>
      </w:pPr>
    </w:p>
    <w:p w14:paraId="57ED6481" w14:textId="77777777" w:rsidR="00B853AA" w:rsidRPr="00486496" w:rsidRDefault="00B853AA" w:rsidP="00B853AA">
      <w:pPr>
        <w:tabs>
          <w:tab w:val="left" w:pos="864"/>
          <w:tab w:val="left" w:pos="1728"/>
          <w:tab w:val="left" w:pos="2592"/>
        </w:tabs>
        <w:spacing w:after="0" w:line="276" w:lineRule="auto"/>
        <w:jc w:val="both"/>
        <w:rPr>
          <w:rFonts w:eastAsia="Arial Unicode MS" w:cs="Arial Unicode MS"/>
          <w:lang w:eastAsia="fr-FR"/>
        </w:rPr>
      </w:pPr>
      <w:r w:rsidRPr="00486496">
        <w:rPr>
          <w:rFonts w:eastAsia="Arial Unicode MS" w:cs="Arial Unicode MS"/>
          <w:b/>
          <w:lang w:eastAsia="fr-FR"/>
        </w:rPr>
        <w:t xml:space="preserve">NYNÍ S OHLEDEM </w:t>
      </w:r>
      <w:r w:rsidRPr="00486496">
        <w:rPr>
          <w:rFonts w:eastAsia="Arial Unicode MS" w:cs="Arial Unicode MS"/>
          <w:lang w:eastAsia="fr-FR"/>
        </w:rPr>
        <w:t xml:space="preserve">na poskytnutí důvěrných informací a rovněž v tomto Prohlášení obsažených závazků se uvádí následující: </w:t>
      </w:r>
    </w:p>
    <w:p w14:paraId="493596A2" w14:textId="77777777" w:rsidR="00B853AA" w:rsidRPr="00486496" w:rsidRDefault="00B853AA" w:rsidP="00B853AA">
      <w:pPr>
        <w:tabs>
          <w:tab w:val="left" w:pos="864"/>
          <w:tab w:val="left" w:pos="1728"/>
          <w:tab w:val="left" w:pos="2592"/>
        </w:tabs>
        <w:spacing w:after="0" w:line="276" w:lineRule="auto"/>
        <w:jc w:val="both"/>
        <w:rPr>
          <w:rFonts w:eastAsia="Arial Unicode MS" w:cs="Arial Unicode MS"/>
          <w:lang w:eastAsia="fr-FR"/>
        </w:rPr>
      </w:pPr>
    </w:p>
    <w:p w14:paraId="27E0A2AA" w14:textId="77777777" w:rsidR="00B853AA" w:rsidRPr="00486496" w:rsidRDefault="00B853AA" w:rsidP="00B853AA">
      <w:pPr>
        <w:tabs>
          <w:tab w:val="left" w:pos="864"/>
          <w:tab w:val="left" w:pos="1728"/>
          <w:tab w:val="left" w:pos="2592"/>
        </w:tabs>
        <w:spacing w:after="0" w:line="276" w:lineRule="auto"/>
        <w:jc w:val="both"/>
        <w:rPr>
          <w:rFonts w:eastAsia="Arial Unicode MS" w:cs="Arial Unicode MS"/>
          <w:lang w:eastAsia="fr-FR"/>
        </w:rPr>
      </w:pPr>
    </w:p>
    <w:p w14:paraId="6FCD171E" w14:textId="77777777" w:rsidR="00B853AA" w:rsidRPr="00486496" w:rsidRDefault="00B853AA" w:rsidP="004A0C27">
      <w:pPr>
        <w:numPr>
          <w:ilvl w:val="3"/>
          <w:numId w:val="29"/>
        </w:numPr>
        <w:spacing w:after="0" w:line="276" w:lineRule="auto"/>
        <w:ind w:left="709" w:hanging="709"/>
        <w:jc w:val="both"/>
        <w:rPr>
          <w:rFonts w:eastAsia="Arial Unicode MS" w:cs="Arial Unicode MS"/>
          <w:b/>
          <w:u w:val="single"/>
          <w:lang w:eastAsia="fr-FR"/>
        </w:rPr>
      </w:pPr>
      <w:r w:rsidRPr="00486496">
        <w:rPr>
          <w:rFonts w:eastAsia="Arial Unicode MS" w:cs="Arial Unicode MS"/>
          <w:b/>
          <w:u w:val="single"/>
          <w:lang w:eastAsia="fr-FR"/>
        </w:rPr>
        <w:t>ÚČEL PROHLÁŠENÍ</w:t>
      </w:r>
    </w:p>
    <w:p w14:paraId="29FCBF0E" w14:textId="77777777" w:rsidR="00B853AA" w:rsidRPr="00486496" w:rsidRDefault="00B853AA" w:rsidP="00B853AA">
      <w:pPr>
        <w:spacing w:after="0" w:line="276" w:lineRule="auto"/>
        <w:jc w:val="both"/>
        <w:rPr>
          <w:rFonts w:eastAsia="Arial Unicode MS" w:cs="Arial Unicode MS"/>
          <w:b/>
          <w:u w:val="single"/>
          <w:lang w:eastAsia="fr-FR"/>
        </w:rPr>
      </w:pPr>
    </w:p>
    <w:p w14:paraId="603A37F4" w14:textId="77777777" w:rsidR="00B853AA" w:rsidRPr="00486496" w:rsidRDefault="00B853AA" w:rsidP="00B853AA">
      <w:pPr>
        <w:tabs>
          <w:tab w:val="left" w:pos="864"/>
          <w:tab w:val="left" w:pos="1728"/>
          <w:tab w:val="left" w:pos="2592"/>
        </w:tabs>
        <w:spacing w:after="0" w:line="276" w:lineRule="auto"/>
        <w:jc w:val="both"/>
        <w:rPr>
          <w:rFonts w:eastAsia="Arial Unicode MS" w:cs="Arial Unicode MS"/>
          <w:lang w:eastAsia="fr-FR"/>
        </w:rPr>
      </w:pPr>
      <w:r w:rsidRPr="00486496">
        <w:rPr>
          <w:rFonts w:eastAsia="Arial Unicode MS" w:cs="Arial Unicode MS"/>
          <w:lang w:eastAsia="fr-FR"/>
        </w:rPr>
        <w:t xml:space="preserve">Přijímající strana bere na vědomí, že pro účely Zadávacího řízení bude mít Přijímající strana přístup k určitým Důvěrným informacím (jak je definováno dále), a proto souhlasí s tím, </w:t>
      </w:r>
      <w:r w:rsidRPr="00486496">
        <w:rPr>
          <w:rFonts w:eastAsia="Arial Unicode MS" w:cs="Arial Unicode MS"/>
          <w:lang w:eastAsia="fr-FR"/>
        </w:rPr>
        <w:lastRenderedPageBreak/>
        <w:t>že jakékoli zveřejnění nebo poskytnutí Důvěrných informací podle tohoto Prohlášení bude podléhat podmínkám tohoto Prohlášení.</w:t>
      </w:r>
    </w:p>
    <w:p w14:paraId="34816A80" w14:textId="77777777" w:rsidR="00B853AA" w:rsidRPr="00486496" w:rsidRDefault="00B853AA" w:rsidP="00B853AA">
      <w:pPr>
        <w:tabs>
          <w:tab w:val="left" w:pos="864"/>
          <w:tab w:val="left" w:pos="1728"/>
          <w:tab w:val="left" w:pos="2592"/>
        </w:tabs>
        <w:spacing w:after="0" w:line="276" w:lineRule="auto"/>
        <w:jc w:val="both"/>
        <w:rPr>
          <w:rFonts w:eastAsia="Arial Unicode MS" w:cs="Arial Unicode MS"/>
          <w:lang w:eastAsia="fr-FR"/>
        </w:rPr>
      </w:pPr>
    </w:p>
    <w:p w14:paraId="63DF88B0" w14:textId="77777777" w:rsidR="00B853AA" w:rsidRPr="00486496" w:rsidRDefault="00B853AA" w:rsidP="00B853AA">
      <w:pPr>
        <w:tabs>
          <w:tab w:val="left" w:pos="864"/>
          <w:tab w:val="left" w:pos="1728"/>
          <w:tab w:val="left" w:pos="2592"/>
        </w:tabs>
        <w:spacing w:after="0" w:line="276" w:lineRule="auto"/>
        <w:jc w:val="both"/>
        <w:rPr>
          <w:rFonts w:eastAsia="Arial Unicode MS" w:cs="Arial Unicode MS"/>
          <w:lang w:eastAsia="fr-FR"/>
        </w:rPr>
      </w:pPr>
      <w:r w:rsidRPr="00486496">
        <w:rPr>
          <w:rFonts w:eastAsia="Arial Unicode MS" w:cs="Arial Unicode MS"/>
          <w:lang w:eastAsia="fr-FR"/>
        </w:rPr>
        <w:t>Podpis tohoto Prohlášení Přijímající stranou Příjímací strana přijímá závazky blíže popsané v tomto Prohlášení včetně jeho přílohy.</w:t>
      </w:r>
    </w:p>
    <w:p w14:paraId="118BC020" w14:textId="77777777" w:rsidR="00B853AA" w:rsidRPr="00486496" w:rsidRDefault="00B853AA" w:rsidP="00B853AA">
      <w:pPr>
        <w:spacing w:after="0" w:line="276" w:lineRule="auto"/>
        <w:jc w:val="both"/>
        <w:rPr>
          <w:rFonts w:eastAsia="Arial Unicode MS" w:cs="Arial Unicode MS"/>
          <w:b/>
          <w:u w:val="single"/>
          <w:lang w:eastAsia="fr-FR"/>
        </w:rPr>
      </w:pPr>
    </w:p>
    <w:p w14:paraId="39564C97" w14:textId="77777777" w:rsidR="00B853AA" w:rsidRPr="00486496" w:rsidRDefault="00B853AA" w:rsidP="004A0C27">
      <w:pPr>
        <w:numPr>
          <w:ilvl w:val="3"/>
          <w:numId w:val="29"/>
        </w:numPr>
        <w:spacing w:after="0" w:line="276" w:lineRule="auto"/>
        <w:ind w:left="709" w:hanging="709"/>
        <w:jc w:val="both"/>
        <w:rPr>
          <w:rFonts w:eastAsia="Arial Unicode MS" w:cs="Arial Unicode MS"/>
          <w:b/>
          <w:u w:val="single"/>
          <w:lang w:eastAsia="fr-FR"/>
        </w:rPr>
      </w:pPr>
      <w:r w:rsidRPr="00486496">
        <w:rPr>
          <w:rFonts w:eastAsia="Arial Unicode MS" w:cs="Arial Unicode MS"/>
          <w:b/>
          <w:u w:val="single"/>
          <w:lang w:eastAsia="fr-FR"/>
        </w:rPr>
        <w:t>DEFINICE</w:t>
      </w:r>
    </w:p>
    <w:p w14:paraId="3EC502D7" w14:textId="77777777" w:rsidR="00B853AA" w:rsidRPr="00486496" w:rsidRDefault="00B853AA" w:rsidP="00B853AA">
      <w:pPr>
        <w:spacing w:after="0" w:line="276" w:lineRule="auto"/>
        <w:jc w:val="both"/>
        <w:rPr>
          <w:rFonts w:eastAsia="Arial Unicode MS" w:cs="Arial Unicode MS"/>
          <w:lang w:eastAsia="fr-FR"/>
        </w:rPr>
      </w:pPr>
    </w:p>
    <w:p w14:paraId="270ABE9C" w14:textId="77777777" w:rsidR="00B853AA" w:rsidRPr="00486496" w:rsidRDefault="00B853AA" w:rsidP="004A0C27">
      <w:pPr>
        <w:numPr>
          <w:ilvl w:val="1"/>
          <w:numId w:val="30"/>
        </w:numPr>
        <w:spacing w:after="0" w:line="276" w:lineRule="auto"/>
        <w:ind w:left="709" w:hanging="709"/>
        <w:jc w:val="both"/>
        <w:rPr>
          <w:rFonts w:eastAsia="Arial Unicode MS" w:cs="Arial Unicode MS"/>
          <w:lang w:eastAsia="fr-FR"/>
        </w:rPr>
      </w:pPr>
      <w:r w:rsidRPr="00486496">
        <w:rPr>
          <w:rFonts w:eastAsia="Arial Unicode MS" w:cs="Arial Unicode MS"/>
          <w:lang w:eastAsia="fr-FR"/>
        </w:rPr>
        <w:t>V tomto Prohlášení se „</w:t>
      </w:r>
      <w:r w:rsidRPr="00486496">
        <w:rPr>
          <w:rFonts w:eastAsia="Arial Unicode MS" w:cs="Arial Unicode MS"/>
          <w:b/>
          <w:lang w:eastAsia="fr-FR"/>
        </w:rPr>
        <w:t>Důvěrnými informacemi</w:t>
      </w:r>
      <w:r w:rsidRPr="00486496">
        <w:rPr>
          <w:rFonts w:eastAsia="Arial Unicode MS" w:cs="Arial Unicode MS"/>
          <w:lang w:eastAsia="fr-FR"/>
        </w:rPr>
        <w:t>“ rozumí informace v jakékoli formě (ústní, dokumentární, magnetické, elektronické, grafické nebo digitalizované) obsahující nebo sestávající se z informací nebo materiálů technické, finanční, provozní, obchodní, správní nebo plánovací povahy nebo povahy duševního vlastnictví jakéhokoliv druhu a související (zcela nebo zčásti) s Manuálem pro projektování VRT ve stupni DÚR v Zadávacím řízení, označené či neoznačené jako „důvěrné“, „proprietární“ či obdobně, a to v jakémkoli jazyce.</w:t>
      </w:r>
    </w:p>
    <w:p w14:paraId="623F2B9B" w14:textId="77777777" w:rsidR="00B853AA" w:rsidRPr="00486496" w:rsidRDefault="00B853AA" w:rsidP="00B853AA">
      <w:pPr>
        <w:spacing w:after="0" w:line="276" w:lineRule="auto"/>
        <w:jc w:val="both"/>
        <w:rPr>
          <w:rFonts w:eastAsia="Arial Unicode MS" w:cs="Arial Unicode MS"/>
          <w:lang w:eastAsia="fr-FR"/>
        </w:rPr>
      </w:pPr>
    </w:p>
    <w:p w14:paraId="2C78B758" w14:textId="77777777" w:rsidR="00B853AA" w:rsidRPr="00486496" w:rsidRDefault="00B853AA" w:rsidP="004A0C27">
      <w:pPr>
        <w:numPr>
          <w:ilvl w:val="1"/>
          <w:numId w:val="30"/>
        </w:numPr>
        <w:spacing w:after="0" w:line="276" w:lineRule="auto"/>
        <w:ind w:left="709" w:hanging="709"/>
        <w:jc w:val="both"/>
        <w:rPr>
          <w:rFonts w:eastAsia="Arial Unicode MS" w:cs="Arial Unicode MS"/>
          <w:lang w:eastAsia="fr-FR"/>
        </w:rPr>
      </w:pPr>
      <w:r w:rsidRPr="00486496">
        <w:rPr>
          <w:rFonts w:eastAsia="Arial Unicode MS" w:cs="Arial Unicode MS"/>
          <w:lang w:eastAsia="fr-FR"/>
        </w:rPr>
        <w:t xml:space="preserve"> „</w:t>
      </w:r>
      <w:r w:rsidRPr="00486496">
        <w:rPr>
          <w:rFonts w:eastAsia="Arial Unicode MS" w:cs="Arial Unicode MS"/>
          <w:b/>
          <w:lang w:eastAsia="fr-FR"/>
        </w:rPr>
        <w:t>Přidruženou osobou</w:t>
      </w:r>
      <w:r w:rsidRPr="00486496">
        <w:rPr>
          <w:rFonts w:eastAsia="Arial Unicode MS" w:cs="Arial Unicode MS"/>
          <w:lang w:eastAsia="fr-FR"/>
        </w:rPr>
        <w:t xml:space="preserve">“ se rozumí jakákoliv právnická osoba vlastněná z více než 50 % přímo nebo nepřímo Přijímající stranou a zároveň se za takovouto osobu považuje jakýkoli poddodavatel, financující subjekt nebo právnická osoba nebo osoba, která má přístup k Důvěrným informacím Přijímající strany pro účely Zadávacího řízení. </w:t>
      </w:r>
    </w:p>
    <w:p w14:paraId="2E1E833C" w14:textId="77777777" w:rsidR="00B853AA" w:rsidRPr="00486496" w:rsidRDefault="00B853AA" w:rsidP="00B853AA">
      <w:pPr>
        <w:spacing w:after="0" w:line="276" w:lineRule="auto"/>
        <w:ind w:left="708"/>
        <w:jc w:val="both"/>
        <w:rPr>
          <w:rFonts w:eastAsia="Arial Unicode MS" w:cs="Arial Unicode MS"/>
          <w:lang w:eastAsia="fr-FR"/>
        </w:rPr>
      </w:pPr>
    </w:p>
    <w:p w14:paraId="639D6D96" w14:textId="77777777" w:rsidR="00B853AA" w:rsidRPr="00486496" w:rsidRDefault="00B853AA" w:rsidP="00B853AA">
      <w:pPr>
        <w:spacing w:after="0" w:line="276" w:lineRule="auto"/>
        <w:contextualSpacing/>
        <w:jc w:val="both"/>
        <w:rPr>
          <w:rFonts w:eastAsia="Arial Unicode MS" w:cs="Arial Unicode MS"/>
          <w:b/>
          <w:highlight w:val="yellow"/>
          <w:lang w:eastAsia="fr-FR"/>
        </w:rPr>
      </w:pPr>
    </w:p>
    <w:p w14:paraId="2981F6B3" w14:textId="1D17A1AF" w:rsidR="00B853AA" w:rsidRPr="00486496" w:rsidRDefault="00DB5E2C" w:rsidP="00DB5E2C">
      <w:pPr>
        <w:spacing w:after="0" w:line="276" w:lineRule="auto"/>
        <w:jc w:val="both"/>
        <w:rPr>
          <w:rFonts w:eastAsia="Arial Unicode MS" w:cs="Arial Unicode MS"/>
          <w:lang w:eastAsia="fr-FR"/>
        </w:rPr>
      </w:pPr>
      <w:r w:rsidRPr="00DB5E2C">
        <w:rPr>
          <w:rFonts w:eastAsia="Arial Unicode MS" w:cs="Arial Unicode MS"/>
          <w:b/>
          <w:lang w:eastAsia="fr-FR"/>
        </w:rPr>
        <w:t xml:space="preserve">3.        </w:t>
      </w:r>
      <w:r w:rsidR="00B853AA" w:rsidRPr="00486496">
        <w:rPr>
          <w:rFonts w:eastAsia="Arial Unicode MS" w:cs="Arial Unicode MS"/>
          <w:b/>
          <w:u w:val="single"/>
          <w:lang w:eastAsia="fr-FR"/>
        </w:rPr>
        <w:t>VLASTNICTVÍ</w:t>
      </w:r>
    </w:p>
    <w:p w14:paraId="79E1F762" w14:textId="77777777" w:rsidR="00B853AA" w:rsidRPr="00486496" w:rsidRDefault="00B853AA" w:rsidP="00B853AA">
      <w:pPr>
        <w:spacing w:after="0" w:line="276" w:lineRule="auto"/>
        <w:jc w:val="both"/>
        <w:rPr>
          <w:rFonts w:eastAsia="Arial Unicode MS" w:cs="Arial Unicode MS"/>
          <w:lang w:eastAsia="fr-FR"/>
        </w:rPr>
      </w:pPr>
    </w:p>
    <w:p w14:paraId="6CDC59F1" w14:textId="46B36477" w:rsidR="00B853AA" w:rsidRPr="00486496" w:rsidRDefault="00DB5E2C" w:rsidP="00DB5E2C">
      <w:pPr>
        <w:spacing w:after="0" w:line="276" w:lineRule="auto"/>
        <w:ind w:left="709" w:hanging="709"/>
        <w:jc w:val="both"/>
        <w:rPr>
          <w:rFonts w:eastAsia="Arial Unicode MS" w:cs="Arial Unicode MS"/>
          <w:lang w:eastAsia="fr-FR"/>
        </w:rPr>
      </w:pPr>
      <w:r>
        <w:rPr>
          <w:rFonts w:eastAsia="Arial Unicode MS" w:cs="Arial Unicode MS"/>
          <w:lang w:eastAsia="fr-FR"/>
        </w:rPr>
        <w:t xml:space="preserve">3.1     </w:t>
      </w:r>
      <w:r w:rsidR="00B853AA" w:rsidRPr="00486496">
        <w:rPr>
          <w:rFonts w:eastAsia="Arial Unicode MS" w:cs="Arial Unicode MS"/>
          <w:lang w:eastAsia="fr-FR"/>
        </w:rPr>
        <w:t>Veškeré Důvěrné informace zpřístupněné podle tohoto Prohlášení budou zpřístupněny pouze Přijímající straně nebo jejím určeným Přidruženým osobám v souladu s tímto Prohlášením a zadávací dokumentací Zadávacího řízení. Takto zpřístupněné Důvěrné informace slouží výhradně pro účely Zadávacího řízení, pokud není v tomto Prohlášení dohodnuto jinak.</w:t>
      </w:r>
    </w:p>
    <w:p w14:paraId="5C736FC1" w14:textId="77777777" w:rsidR="00B853AA" w:rsidRPr="00486496" w:rsidRDefault="00B853AA" w:rsidP="00B853AA">
      <w:pPr>
        <w:spacing w:after="0" w:line="276" w:lineRule="auto"/>
        <w:ind w:left="709"/>
        <w:jc w:val="both"/>
        <w:rPr>
          <w:rFonts w:eastAsia="Arial Unicode MS" w:cs="Arial Unicode MS"/>
          <w:lang w:eastAsia="fr-FR"/>
        </w:rPr>
      </w:pPr>
    </w:p>
    <w:p w14:paraId="53932D08" w14:textId="50DFA9FE" w:rsidR="00B853AA" w:rsidRPr="00486496" w:rsidRDefault="00DB5E2C" w:rsidP="00DB5E2C">
      <w:pPr>
        <w:spacing w:after="0" w:line="276" w:lineRule="auto"/>
        <w:ind w:left="709" w:hanging="709"/>
        <w:jc w:val="both"/>
        <w:rPr>
          <w:rFonts w:eastAsia="Arial Unicode MS" w:cs="Arial Unicode MS"/>
          <w:lang w:eastAsia="fr-FR"/>
        </w:rPr>
      </w:pPr>
      <w:r>
        <w:rPr>
          <w:rFonts w:eastAsia="Arial Unicode MS" w:cs="Arial Unicode MS"/>
          <w:lang w:eastAsia="fr-FR"/>
        </w:rPr>
        <w:t xml:space="preserve">3.2      </w:t>
      </w:r>
      <w:r w:rsidR="00B853AA" w:rsidRPr="00486496">
        <w:rPr>
          <w:rFonts w:eastAsia="Arial Unicode MS" w:cs="Arial Unicode MS"/>
          <w:lang w:eastAsia="fr-FR"/>
        </w:rPr>
        <w:t xml:space="preserve">Veškeré Důvěrné informace včetně kopií a derivátů zpřístupněné Přijímající straně podle tohoto Prohlášení zůstávají ve vlastnictví SŽ (resp. zčásti SNCF International, společnost s ručením omezeným, registrační číslo 415 238 179 RCS, se sídlem na adrese 2 place </w:t>
      </w:r>
      <w:proofErr w:type="spellStart"/>
      <w:r w:rsidR="00B853AA" w:rsidRPr="00486496">
        <w:rPr>
          <w:rFonts w:eastAsia="Arial Unicode MS" w:cs="Arial Unicode MS"/>
          <w:lang w:eastAsia="fr-FR"/>
        </w:rPr>
        <w:t>aux</w:t>
      </w:r>
      <w:proofErr w:type="spellEnd"/>
      <w:r w:rsidR="00B853AA" w:rsidRPr="00486496">
        <w:rPr>
          <w:rFonts w:eastAsia="Arial Unicode MS" w:cs="Arial Unicode MS"/>
          <w:lang w:eastAsia="fr-FR"/>
        </w:rPr>
        <w:t xml:space="preserve"> </w:t>
      </w:r>
      <w:proofErr w:type="spellStart"/>
      <w:r w:rsidR="00B853AA" w:rsidRPr="00486496">
        <w:rPr>
          <w:rFonts w:eastAsia="Arial Unicode MS" w:cs="Arial Unicode MS"/>
          <w:lang w:eastAsia="fr-FR"/>
        </w:rPr>
        <w:t>Etoiles</w:t>
      </w:r>
      <w:proofErr w:type="spellEnd"/>
      <w:r w:rsidR="00B853AA" w:rsidRPr="00486496">
        <w:rPr>
          <w:rFonts w:eastAsia="Arial Unicode MS" w:cs="Arial Unicode MS"/>
          <w:lang w:eastAsia="fr-FR"/>
        </w:rPr>
        <w:t xml:space="preserve">, 93 200 Saint Denis, Francouzská republika a dalších společností z holdingu SNCF). Žádné zpřístupnění Důvěrných informací podle tohoto Prohlášení nebo jakékoli zpřístupnění Důvěrných informací nebude vykládáno jako udělení Přijímající straně nebo jejím Přidruženým osobám jakéhokoli patentu, ochranné známky, autorského práva, licencí k designu nebo práva na užívání pro jiný </w:t>
      </w:r>
      <w:proofErr w:type="gramStart"/>
      <w:r w:rsidR="00B853AA" w:rsidRPr="00486496">
        <w:rPr>
          <w:rFonts w:eastAsia="Arial Unicode MS" w:cs="Arial Unicode MS"/>
          <w:lang w:eastAsia="fr-FR"/>
        </w:rPr>
        <w:t>účel</w:t>
      </w:r>
      <w:proofErr w:type="gramEnd"/>
      <w:r w:rsidR="00B853AA" w:rsidRPr="00486496">
        <w:rPr>
          <w:rFonts w:eastAsia="Arial Unicode MS" w:cs="Arial Unicode MS"/>
          <w:lang w:eastAsia="fr-FR"/>
        </w:rPr>
        <w:t xml:space="preserve"> než je účast v Zadávacím řízení.</w:t>
      </w:r>
    </w:p>
    <w:p w14:paraId="503377A7" w14:textId="77777777" w:rsidR="00B853AA" w:rsidRPr="00486496" w:rsidRDefault="00B853AA" w:rsidP="00DB5E2C">
      <w:pPr>
        <w:spacing w:after="0" w:line="276" w:lineRule="auto"/>
        <w:ind w:left="709" w:hanging="709"/>
        <w:jc w:val="both"/>
        <w:rPr>
          <w:rFonts w:eastAsia="Arial Unicode MS" w:cs="Arial Unicode MS"/>
          <w:lang w:eastAsia="fr-FR"/>
        </w:rPr>
      </w:pPr>
    </w:p>
    <w:p w14:paraId="61822326" w14:textId="77777777" w:rsidR="00B853AA" w:rsidRPr="00486496" w:rsidRDefault="00B853AA" w:rsidP="00B853AA">
      <w:pPr>
        <w:spacing w:after="0" w:line="276" w:lineRule="auto"/>
        <w:jc w:val="both"/>
        <w:rPr>
          <w:rFonts w:eastAsia="Arial Unicode MS" w:cs="Arial Unicode MS"/>
          <w:lang w:eastAsia="fr-FR"/>
        </w:rPr>
      </w:pPr>
    </w:p>
    <w:p w14:paraId="1EA7153A" w14:textId="36CA9195" w:rsidR="00DB5E2C" w:rsidRDefault="00DB5E2C" w:rsidP="00DB5E2C">
      <w:pPr>
        <w:spacing w:after="0" w:line="276" w:lineRule="auto"/>
        <w:jc w:val="both"/>
        <w:rPr>
          <w:rFonts w:eastAsia="Arial Unicode MS" w:cs="Arial Unicode MS"/>
          <w:b/>
          <w:u w:val="single"/>
          <w:lang w:eastAsia="fr-FR"/>
        </w:rPr>
      </w:pPr>
      <w:r w:rsidRPr="00DB5E2C">
        <w:rPr>
          <w:rFonts w:eastAsia="Arial Unicode MS" w:cs="Arial Unicode MS"/>
          <w:b/>
          <w:lang w:eastAsia="fr-FR"/>
        </w:rPr>
        <w:t xml:space="preserve">4.        </w:t>
      </w:r>
      <w:r w:rsidR="00B853AA" w:rsidRPr="00486496">
        <w:rPr>
          <w:rFonts w:eastAsia="Arial Unicode MS" w:cs="Arial Unicode MS"/>
          <w:b/>
          <w:u w:val="single"/>
          <w:lang w:eastAsia="fr-FR"/>
        </w:rPr>
        <w:t xml:space="preserve">PRÁVA K UŽÍVÁNÍ DŮVĚRNÝCH INFORMACÍ A NEZVEŘEJNĚNÍ DŮVĚRNÝCH </w:t>
      </w:r>
    </w:p>
    <w:p w14:paraId="588B4EB5" w14:textId="143AAD63" w:rsidR="00B853AA" w:rsidRPr="00486496" w:rsidRDefault="00DB5E2C" w:rsidP="00DB5E2C">
      <w:pPr>
        <w:spacing w:after="0" w:line="276" w:lineRule="auto"/>
        <w:jc w:val="both"/>
        <w:rPr>
          <w:rFonts w:eastAsia="Arial Unicode MS" w:cs="Arial Unicode MS"/>
          <w:lang w:eastAsia="fr-FR"/>
        </w:rPr>
      </w:pPr>
      <w:r w:rsidRPr="00DB5E2C">
        <w:rPr>
          <w:rFonts w:eastAsia="Arial Unicode MS" w:cs="Arial Unicode MS"/>
          <w:b/>
          <w:lang w:eastAsia="fr-FR"/>
        </w:rPr>
        <w:t xml:space="preserve">           </w:t>
      </w:r>
      <w:r w:rsidR="00B853AA" w:rsidRPr="00486496">
        <w:rPr>
          <w:rFonts w:eastAsia="Arial Unicode MS" w:cs="Arial Unicode MS"/>
          <w:b/>
          <w:u w:val="single"/>
          <w:lang w:eastAsia="fr-FR"/>
        </w:rPr>
        <w:t>INFORMACÍ</w:t>
      </w:r>
    </w:p>
    <w:p w14:paraId="735750CA" w14:textId="77777777" w:rsidR="00B853AA" w:rsidRPr="00486496" w:rsidRDefault="00B853AA" w:rsidP="00B853AA">
      <w:pPr>
        <w:spacing w:after="0" w:line="276" w:lineRule="auto"/>
        <w:jc w:val="both"/>
        <w:rPr>
          <w:rFonts w:eastAsia="Arial Unicode MS" w:cs="Arial Unicode MS"/>
          <w:lang w:eastAsia="fr-FR"/>
        </w:rPr>
      </w:pPr>
    </w:p>
    <w:p w14:paraId="77C349D1" w14:textId="45463E07" w:rsidR="00B853AA" w:rsidRPr="00486496" w:rsidRDefault="00DB5E2C" w:rsidP="00DB5E2C">
      <w:pPr>
        <w:spacing w:after="0" w:line="276" w:lineRule="auto"/>
        <w:ind w:left="709" w:hanging="709"/>
        <w:jc w:val="both"/>
        <w:rPr>
          <w:rFonts w:eastAsia="Arial Unicode MS" w:cs="Arial Unicode MS"/>
          <w:lang w:eastAsia="fr-FR"/>
        </w:rPr>
      </w:pPr>
      <w:r>
        <w:rPr>
          <w:rFonts w:eastAsia="Arial Unicode MS" w:cs="Arial Unicode MS"/>
          <w:lang w:eastAsia="fr-FR"/>
        </w:rPr>
        <w:t xml:space="preserve">4.1    </w:t>
      </w:r>
      <w:r w:rsidR="00B853AA" w:rsidRPr="00486496">
        <w:rPr>
          <w:rFonts w:eastAsia="Arial Unicode MS" w:cs="Arial Unicode MS"/>
          <w:lang w:eastAsia="fr-FR"/>
        </w:rPr>
        <w:t>Přijímající strana se zavazuje a souhlasí s tím, že Důvěrné informace, které jí byly zpřístupněny na základě tohoto Prohlášení, budou považovány za přísně důvěrné a budou použity pouze pro potřeby Zadávacího řízení a následného podání Nabídky Přijímající stranou.</w:t>
      </w:r>
    </w:p>
    <w:p w14:paraId="19F3E19F" w14:textId="77777777" w:rsidR="00B853AA" w:rsidRPr="00486496" w:rsidRDefault="00B853AA" w:rsidP="00DB5E2C">
      <w:pPr>
        <w:spacing w:after="0" w:line="276" w:lineRule="auto"/>
        <w:ind w:left="709" w:hanging="709"/>
        <w:jc w:val="both"/>
        <w:rPr>
          <w:rFonts w:eastAsia="Arial Unicode MS" w:cs="Arial Unicode MS"/>
          <w:lang w:eastAsia="fr-FR"/>
        </w:rPr>
      </w:pPr>
    </w:p>
    <w:p w14:paraId="3C234CA1" w14:textId="4030E19D" w:rsidR="00B853AA" w:rsidRPr="00486496" w:rsidRDefault="00DB5E2C" w:rsidP="00DB5E2C">
      <w:pPr>
        <w:spacing w:after="0" w:line="276" w:lineRule="auto"/>
        <w:ind w:left="709" w:hanging="709"/>
        <w:jc w:val="both"/>
        <w:rPr>
          <w:rFonts w:eastAsia="Arial Unicode MS" w:cs="Arial Unicode MS"/>
          <w:lang w:eastAsia="fr-FR"/>
        </w:rPr>
      </w:pPr>
      <w:r>
        <w:rPr>
          <w:rFonts w:eastAsia="Arial Unicode MS" w:cs="Arial Unicode MS"/>
          <w:lang w:eastAsia="fr-FR"/>
        </w:rPr>
        <w:t xml:space="preserve">4.2      </w:t>
      </w:r>
      <w:r w:rsidR="00B853AA" w:rsidRPr="00486496">
        <w:rPr>
          <w:rFonts w:eastAsia="Arial Unicode MS" w:cs="Arial Unicode MS"/>
          <w:lang w:eastAsia="fr-FR"/>
        </w:rPr>
        <w:t xml:space="preserve">Přijímající strana je oprávněná použít jí zpřístupněné Důvěrné informace pro jiné </w:t>
      </w:r>
      <w:proofErr w:type="gramStart"/>
      <w:r w:rsidR="00B853AA" w:rsidRPr="00486496">
        <w:rPr>
          <w:rFonts w:eastAsia="Arial Unicode MS" w:cs="Arial Unicode MS"/>
          <w:lang w:eastAsia="fr-FR"/>
        </w:rPr>
        <w:t>účely</w:t>
      </w:r>
      <w:proofErr w:type="gramEnd"/>
      <w:r w:rsidR="00B853AA" w:rsidRPr="00486496">
        <w:rPr>
          <w:rFonts w:eastAsia="Arial Unicode MS" w:cs="Arial Unicode MS"/>
          <w:lang w:eastAsia="fr-FR"/>
        </w:rPr>
        <w:t xml:space="preserve"> než vyplývá z odst. 4.1, pouze po předchozím písemném souhlasu SŽ. Přijímající strana zajistí, aby jakákoli třetí strana, které umožní přístup k jakýmkoliv Důvěrným informacím pro účely Projektu nebo Zadávacího řízení, byla vázána obdobným závazkem upravujícím ochranu Důvěrných informací jako Přijímající strana.</w:t>
      </w:r>
    </w:p>
    <w:p w14:paraId="313F9B59" w14:textId="77777777" w:rsidR="00B853AA" w:rsidRPr="00486496" w:rsidRDefault="00B853AA" w:rsidP="00B853AA">
      <w:pPr>
        <w:spacing w:after="0" w:line="276" w:lineRule="auto"/>
        <w:ind w:left="708"/>
        <w:jc w:val="both"/>
        <w:rPr>
          <w:rFonts w:eastAsia="Arial Unicode MS" w:cs="Arial Unicode MS"/>
          <w:lang w:eastAsia="fr-FR"/>
        </w:rPr>
      </w:pPr>
    </w:p>
    <w:p w14:paraId="70377D85" w14:textId="1849D5B6" w:rsidR="00B853AA" w:rsidRPr="00486496" w:rsidRDefault="00DB5E2C" w:rsidP="00DB5E2C">
      <w:pPr>
        <w:spacing w:after="0" w:line="276" w:lineRule="auto"/>
        <w:ind w:left="709" w:hanging="709"/>
        <w:jc w:val="both"/>
        <w:rPr>
          <w:rFonts w:eastAsia="Arial Unicode MS" w:cs="Arial Unicode MS"/>
          <w:lang w:eastAsia="fr-FR"/>
        </w:rPr>
      </w:pPr>
      <w:r>
        <w:rPr>
          <w:rFonts w:eastAsia="Arial Unicode MS" w:cs="Arial Unicode MS"/>
          <w:lang w:eastAsia="fr-FR"/>
        </w:rPr>
        <w:lastRenderedPageBreak/>
        <w:t xml:space="preserve">4.3      </w:t>
      </w:r>
      <w:r w:rsidR="00B853AA" w:rsidRPr="00486496">
        <w:rPr>
          <w:rFonts w:eastAsia="Arial Unicode MS" w:cs="Arial Unicode MS"/>
          <w:lang w:eastAsia="fr-FR"/>
        </w:rPr>
        <w:t>Přijímající strana se zavazuje a souhlasí, že nepořídí kopie a nebude poskytovat třetím stranám žádné Důvěrné informace, které jí byly zpřístupněny podle tohoto Prohlášení, s výjimkou následujících případů:</w:t>
      </w:r>
    </w:p>
    <w:p w14:paraId="1BD74F81" w14:textId="77777777" w:rsidR="00B853AA" w:rsidRPr="00486496" w:rsidRDefault="00B853AA" w:rsidP="00B853AA">
      <w:pPr>
        <w:spacing w:after="0" w:line="276" w:lineRule="auto"/>
        <w:ind w:left="720"/>
        <w:jc w:val="both"/>
        <w:rPr>
          <w:rFonts w:eastAsia="Arial Unicode MS" w:cs="Arial Unicode MS"/>
          <w:lang w:eastAsia="fr-FR"/>
        </w:rPr>
      </w:pPr>
    </w:p>
    <w:p w14:paraId="2E11C8D4" w14:textId="77777777" w:rsidR="00B853AA" w:rsidRPr="00486496" w:rsidRDefault="00B853AA" w:rsidP="00B853AA">
      <w:pPr>
        <w:spacing w:after="0" w:line="276" w:lineRule="auto"/>
        <w:jc w:val="both"/>
        <w:rPr>
          <w:rFonts w:eastAsia="Arial Unicode MS" w:cs="Arial Unicode MS"/>
          <w:lang w:eastAsia="fr-FR"/>
        </w:rPr>
      </w:pPr>
    </w:p>
    <w:p w14:paraId="7B5232FF" w14:textId="77777777" w:rsidR="00B853AA" w:rsidRPr="00486496" w:rsidRDefault="00B853AA" w:rsidP="004A0C27">
      <w:pPr>
        <w:numPr>
          <w:ilvl w:val="0"/>
          <w:numId w:val="38"/>
        </w:numPr>
        <w:spacing w:after="0" w:line="276" w:lineRule="auto"/>
        <w:jc w:val="both"/>
        <w:rPr>
          <w:rFonts w:eastAsia="Arial Unicode MS" w:cs="Arial Unicode MS"/>
          <w:lang w:eastAsia="fr-FR"/>
        </w:rPr>
      </w:pPr>
      <w:r w:rsidRPr="00486496">
        <w:rPr>
          <w:rFonts w:eastAsia="Arial Unicode MS" w:cs="Arial Unicode MS"/>
          <w:lang w:eastAsia="fr-FR"/>
        </w:rPr>
        <w:t>Přijímající strana může zpřístupnit jakékoli Důvěrné informace svým úředníkům a zaměstnancům, a to v rozsahu, který vyžadují jejich povinnosti v souvislosti s přípravou Nabídky, nebo vedení či účasti na jednání s jinou stranou ve vztahu k Nabídce, a to za předpokladu, že tito úředníci a zaměstnanci jsou vázáni obdobným závazkem o ochraně Důvěrných informací, omezeného použití a nezveřejňování Důvěrných informací, stejně jako zákazu poskytování Důvěrných informací, které by vedlo k narušení soutěžního postavení SŽ či holdingu SNCF.</w:t>
      </w:r>
    </w:p>
    <w:p w14:paraId="1B7B5381" w14:textId="77777777" w:rsidR="00B853AA" w:rsidRPr="00486496" w:rsidRDefault="00B853AA" w:rsidP="00B853AA">
      <w:pPr>
        <w:tabs>
          <w:tab w:val="left" w:pos="864"/>
        </w:tabs>
        <w:spacing w:after="0" w:line="276" w:lineRule="auto"/>
        <w:ind w:left="1418" w:hanging="709"/>
        <w:jc w:val="both"/>
        <w:rPr>
          <w:rFonts w:eastAsia="Arial Unicode MS" w:cs="Arial Unicode MS"/>
          <w:lang w:eastAsia="fr-FR"/>
        </w:rPr>
      </w:pPr>
    </w:p>
    <w:p w14:paraId="653F40DF" w14:textId="161686D5" w:rsidR="00B853AA" w:rsidRPr="00486496" w:rsidRDefault="00DB5E2C" w:rsidP="00DB5E2C">
      <w:pPr>
        <w:spacing w:after="0" w:line="276" w:lineRule="auto"/>
        <w:ind w:left="1276" w:hanging="1276"/>
        <w:jc w:val="both"/>
        <w:rPr>
          <w:rFonts w:eastAsia="Arial Unicode MS" w:cs="Arial Unicode MS"/>
          <w:lang w:eastAsia="fr-FR"/>
        </w:rPr>
      </w:pPr>
      <w:r>
        <w:rPr>
          <w:rFonts w:eastAsia="Arial Unicode MS" w:cs="Arial Unicode MS"/>
          <w:lang w:eastAsia="fr-FR"/>
        </w:rPr>
        <w:t xml:space="preserve">            (b)    </w:t>
      </w:r>
      <w:r w:rsidR="00B853AA" w:rsidRPr="00486496">
        <w:rPr>
          <w:rFonts w:eastAsia="Arial Unicode MS" w:cs="Arial Unicode MS"/>
          <w:lang w:eastAsia="fr-FR"/>
        </w:rPr>
        <w:t xml:space="preserve">Přijímající strana může zpřístupnit pro účely přípravy Nabídky Důvěrné informace kterémukoli z jejich profesionálních poradců, konzultantů, pojistitelů a poddodavatelů, pokud jsou vázáni obdobným závazkem o ochraně Důvěrných informací, omezeného použití a nezveřejňování Důvěrných informací, stejně jako zákazu poskytování Důvěrných informací, které by vedlo k narušení soutěžního postavení SŽ či holdingu SNCF. </w:t>
      </w:r>
    </w:p>
    <w:p w14:paraId="46A89004" w14:textId="77777777" w:rsidR="00B853AA" w:rsidRPr="00486496" w:rsidRDefault="00B853AA" w:rsidP="00DB5E2C">
      <w:pPr>
        <w:spacing w:after="0" w:line="276" w:lineRule="auto"/>
        <w:ind w:left="1276" w:hanging="1276"/>
        <w:jc w:val="both"/>
        <w:rPr>
          <w:rFonts w:eastAsia="Arial Unicode MS" w:cs="Arial Unicode MS"/>
          <w:lang w:eastAsia="fr-FR"/>
        </w:rPr>
      </w:pPr>
    </w:p>
    <w:p w14:paraId="4BA9BD99" w14:textId="375DB684" w:rsidR="00B853AA" w:rsidRDefault="00DB5E2C" w:rsidP="00DB5E2C">
      <w:pPr>
        <w:spacing w:after="0" w:line="276" w:lineRule="auto"/>
        <w:ind w:left="709" w:hanging="709"/>
        <w:jc w:val="both"/>
        <w:rPr>
          <w:rFonts w:eastAsia="Arial Unicode MS" w:cs="Arial Unicode MS"/>
          <w:lang w:eastAsia="fr-FR"/>
        </w:rPr>
      </w:pPr>
      <w:r>
        <w:rPr>
          <w:rFonts w:eastAsia="Arial Unicode MS" w:cs="Arial Unicode MS"/>
          <w:lang w:eastAsia="fr-FR"/>
        </w:rPr>
        <w:t xml:space="preserve">4.4       </w:t>
      </w:r>
      <w:r w:rsidR="00B853AA" w:rsidRPr="00486496">
        <w:rPr>
          <w:rFonts w:eastAsia="Arial Unicode MS" w:cs="Arial Unicode MS"/>
          <w:lang w:eastAsia="fr-FR"/>
        </w:rPr>
        <w:t>Přijímající strana vynaloží veškeré úsilí, které od ní lze rozumně očekávat a je přiměřené povaze Důvěrných informací, resp. vynaloží takové úsilí, jaké by vynaložila v případě ochraně svých vlastních důvěrných informací, tak aby zajistila řádné dodržování důvěrnosti a neuveřejnění Důvěrných informací vůči všem osobám (včetně svých poradců, poddodavatelů nebo financujících subjektů), kterým zpřístupňuje části Důvěrných informací.</w:t>
      </w:r>
    </w:p>
    <w:p w14:paraId="1A815D4C" w14:textId="77777777" w:rsidR="00DB5E2C" w:rsidRPr="00486496" w:rsidRDefault="00DB5E2C" w:rsidP="00DB5E2C">
      <w:pPr>
        <w:spacing w:after="0" w:line="276" w:lineRule="auto"/>
        <w:ind w:left="709" w:hanging="709"/>
        <w:jc w:val="both"/>
        <w:rPr>
          <w:rFonts w:eastAsia="Arial Unicode MS" w:cs="Arial Unicode MS"/>
          <w:lang w:eastAsia="fr-FR"/>
        </w:rPr>
      </w:pPr>
    </w:p>
    <w:p w14:paraId="025AD213" w14:textId="2366AB56" w:rsidR="00B853AA" w:rsidRPr="00486496" w:rsidRDefault="00DB5E2C" w:rsidP="00DB5E2C">
      <w:pPr>
        <w:spacing w:after="0" w:line="276" w:lineRule="auto"/>
        <w:ind w:left="709" w:hanging="709"/>
        <w:jc w:val="both"/>
        <w:rPr>
          <w:rFonts w:eastAsia="Arial Unicode MS" w:cs="Arial Unicode MS"/>
          <w:lang w:eastAsia="fr-FR"/>
        </w:rPr>
      </w:pPr>
      <w:r>
        <w:rPr>
          <w:rFonts w:eastAsia="Arial Unicode MS" w:cs="Arial Unicode MS"/>
          <w:lang w:eastAsia="fr-FR"/>
        </w:rPr>
        <w:t xml:space="preserve">4.5    </w:t>
      </w:r>
      <w:r w:rsidR="00B853AA" w:rsidRPr="00486496">
        <w:rPr>
          <w:rFonts w:eastAsia="Arial Unicode MS" w:cs="Arial Unicode MS"/>
          <w:lang w:eastAsia="fr-FR"/>
        </w:rPr>
        <w:t>Přijímající strana nesmí extrahovat žádnou část Důvěrných informací pro reverzní inženýrství nebo pro jakoukoli činnost, která by vedla k ohrožení soutěžního postavení SŽ.</w:t>
      </w:r>
    </w:p>
    <w:p w14:paraId="7139D4A7" w14:textId="77777777" w:rsidR="00B853AA" w:rsidRPr="00486496" w:rsidRDefault="00B853AA" w:rsidP="00B853AA">
      <w:pPr>
        <w:spacing w:after="0" w:line="276" w:lineRule="auto"/>
        <w:jc w:val="both"/>
        <w:rPr>
          <w:rFonts w:eastAsia="Arial Unicode MS" w:cs="Arial Unicode MS"/>
          <w:lang w:eastAsia="fr-FR"/>
        </w:rPr>
      </w:pPr>
    </w:p>
    <w:p w14:paraId="529FFBE3" w14:textId="77777777" w:rsidR="00B853AA" w:rsidRPr="00486496" w:rsidRDefault="00B853AA" w:rsidP="00B853AA">
      <w:pPr>
        <w:spacing w:after="0" w:line="276" w:lineRule="auto"/>
        <w:jc w:val="both"/>
        <w:rPr>
          <w:rFonts w:eastAsia="Arial Unicode MS" w:cs="Arial Unicode MS"/>
          <w:lang w:eastAsia="fr-FR"/>
        </w:rPr>
      </w:pPr>
    </w:p>
    <w:p w14:paraId="5E8F0F8D" w14:textId="75478B02" w:rsidR="00B853AA" w:rsidRPr="00486496" w:rsidRDefault="00DB5E2C" w:rsidP="00DB5E2C">
      <w:pPr>
        <w:spacing w:after="0" w:line="276" w:lineRule="auto"/>
        <w:jc w:val="both"/>
        <w:rPr>
          <w:rFonts w:eastAsia="Arial Unicode MS" w:cs="Arial Unicode MS"/>
          <w:lang w:eastAsia="fr-FR"/>
        </w:rPr>
      </w:pPr>
      <w:r w:rsidRPr="00DB5E2C">
        <w:rPr>
          <w:rFonts w:eastAsia="Arial Unicode MS" w:cs="Arial Unicode MS"/>
          <w:b/>
          <w:lang w:eastAsia="fr-FR"/>
        </w:rPr>
        <w:t xml:space="preserve">5.        </w:t>
      </w:r>
      <w:r w:rsidR="00B853AA" w:rsidRPr="00486496">
        <w:rPr>
          <w:rFonts w:eastAsia="Arial Unicode MS" w:cs="Arial Unicode MS"/>
          <w:b/>
          <w:u w:val="single"/>
          <w:lang w:eastAsia="fr-FR"/>
        </w:rPr>
        <w:t>VRÁCENÍ DŮVĚRNÝCH INFORMACÍ</w:t>
      </w:r>
    </w:p>
    <w:p w14:paraId="31547721" w14:textId="77777777" w:rsidR="00B853AA" w:rsidRPr="00486496" w:rsidRDefault="00B853AA" w:rsidP="00B853AA">
      <w:pPr>
        <w:spacing w:before="120" w:after="120" w:line="276" w:lineRule="auto"/>
        <w:ind w:right="119"/>
        <w:contextualSpacing/>
        <w:jc w:val="both"/>
        <w:rPr>
          <w:rFonts w:eastAsia="Arial Unicode MS" w:cs="Arial Unicode MS"/>
          <w:lang w:eastAsia="fr-FR"/>
        </w:rPr>
      </w:pPr>
    </w:p>
    <w:p w14:paraId="106AFDD7" w14:textId="77777777" w:rsidR="00B853AA" w:rsidRPr="00486496" w:rsidRDefault="00B853AA" w:rsidP="00B853AA">
      <w:pPr>
        <w:spacing w:before="120" w:after="120" w:line="276" w:lineRule="auto"/>
        <w:ind w:left="709" w:right="119"/>
        <w:contextualSpacing/>
        <w:jc w:val="both"/>
        <w:rPr>
          <w:rFonts w:eastAsia="Arial Unicode MS" w:cs="Arial Unicode MS"/>
          <w:lang w:eastAsia="fr-FR"/>
        </w:rPr>
      </w:pPr>
      <w:r w:rsidRPr="00486496">
        <w:rPr>
          <w:rFonts w:eastAsia="Arial Unicode MS" w:cs="Arial Unicode MS"/>
          <w:lang w:eastAsia="fr-FR"/>
        </w:rPr>
        <w:t>Na žádost SŽ Přijímající strana neprodleně vrátí veškeré Důvěrné informace, které jí byly zpřístupněny ve fyzické podobě SŽ, nebo určí veškeré nelegální kopie, výpisy a deriváty vytvořené na základě Důvěrných informací SŽ a dále písemně prohlásí, že veškeré Důvěrné informace SŽ byly zničeny.</w:t>
      </w:r>
    </w:p>
    <w:p w14:paraId="7398D434" w14:textId="77777777" w:rsidR="00B853AA" w:rsidRPr="00486496" w:rsidRDefault="00B853AA" w:rsidP="00B853AA">
      <w:pPr>
        <w:spacing w:after="0" w:line="276" w:lineRule="auto"/>
        <w:jc w:val="both"/>
        <w:rPr>
          <w:rFonts w:eastAsia="Arial Unicode MS" w:cs="Arial Unicode MS"/>
          <w:lang w:eastAsia="fr-FR"/>
        </w:rPr>
      </w:pPr>
    </w:p>
    <w:p w14:paraId="4911CA72" w14:textId="77777777" w:rsidR="00B853AA" w:rsidRPr="00486496" w:rsidRDefault="00B853AA" w:rsidP="00B853AA">
      <w:pPr>
        <w:spacing w:after="0" w:line="276" w:lineRule="auto"/>
        <w:jc w:val="both"/>
        <w:rPr>
          <w:rFonts w:eastAsia="Arial Unicode MS" w:cs="Arial Unicode MS"/>
          <w:lang w:eastAsia="fr-FR"/>
        </w:rPr>
      </w:pPr>
    </w:p>
    <w:p w14:paraId="4A90657C" w14:textId="6C53716B" w:rsidR="00B853AA" w:rsidRPr="00486496" w:rsidRDefault="00DB5E2C" w:rsidP="00DB5E2C">
      <w:pPr>
        <w:spacing w:after="0" w:line="276" w:lineRule="auto"/>
        <w:jc w:val="both"/>
        <w:rPr>
          <w:rFonts w:eastAsia="Arial Unicode MS" w:cs="Arial Unicode MS"/>
          <w:lang w:eastAsia="fr-FR"/>
        </w:rPr>
      </w:pPr>
      <w:r w:rsidRPr="00DB5E2C">
        <w:rPr>
          <w:rFonts w:eastAsia="Arial Unicode MS" w:cs="Arial Unicode MS"/>
          <w:b/>
          <w:lang w:eastAsia="fr-FR"/>
        </w:rPr>
        <w:t xml:space="preserve">6.        </w:t>
      </w:r>
      <w:r w:rsidR="00B853AA" w:rsidRPr="00486496">
        <w:rPr>
          <w:rFonts w:eastAsia="Arial Unicode MS" w:cs="Arial Unicode MS"/>
          <w:b/>
          <w:u w:val="single"/>
          <w:lang w:eastAsia="fr-FR"/>
        </w:rPr>
        <w:t>ROZSAH A APLIKACE PROHLÁŠENÍ</w:t>
      </w:r>
    </w:p>
    <w:p w14:paraId="2092195F" w14:textId="77777777" w:rsidR="00B853AA" w:rsidRPr="00486496" w:rsidRDefault="00B853AA" w:rsidP="00B853AA">
      <w:pPr>
        <w:spacing w:after="0" w:line="276" w:lineRule="auto"/>
        <w:jc w:val="both"/>
        <w:rPr>
          <w:rFonts w:eastAsia="Arial Unicode MS" w:cs="Arial Unicode MS"/>
          <w:lang w:eastAsia="fr-FR"/>
        </w:rPr>
      </w:pPr>
    </w:p>
    <w:p w14:paraId="1FE40464" w14:textId="48ABF024" w:rsidR="00B853AA" w:rsidRPr="00486496" w:rsidRDefault="00DB5E2C" w:rsidP="00DB5E2C">
      <w:pPr>
        <w:spacing w:after="0" w:line="276" w:lineRule="auto"/>
        <w:ind w:left="709" w:hanging="709"/>
        <w:jc w:val="both"/>
        <w:rPr>
          <w:rFonts w:eastAsia="Arial Unicode MS" w:cs="Arial Unicode MS"/>
          <w:lang w:eastAsia="fr-FR"/>
        </w:rPr>
      </w:pPr>
      <w:r>
        <w:rPr>
          <w:rFonts w:eastAsia="Arial Unicode MS" w:cs="Arial Unicode MS"/>
          <w:lang w:eastAsia="fr-FR"/>
        </w:rPr>
        <w:t xml:space="preserve">6.1       </w:t>
      </w:r>
      <w:r w:rsidR="00B853AA" w:rsidRPr="00486496">
        <w:rPr>
          <w:rFonts w:eastAsia="Arial Unicode MS" w:cs="Arial Unicode MS"/>
          <w:lang w:eastAsia="fr-FR"/>
        </w:rPr>
        <w:t>Toto Prohlášení se vztahuje též na Důvěrné informace, které mohly být SŽ zpřístupněny Přijímající straně přede dnem nabytí účinnosti tohoto Prohlášení, za předpokladu, že byly zpřístupněny pro potřeby zpracování Nabídky a byly označeny jako důvěrné.</w:t>
      </w:r>
    </w:p>
    <w:p w14:paraId="0989309F" w14:textId="77777777" w:rsidR="00B853AA" w:rsidRPr="00486496" w:rsidRDefault="00B853AA" w:rsidP="00B853AA">
      <w:pPr>
        <w:spacing w:after="0" w:line="276" w:lineRule="auto"/>
        <w:ind w:left="720"/>
        <w:jc w:val="both"/>
        <w:rPr>
          <w:rFonts w:eastAsia="Arial Unicode MS" w:cs="Arial Unicode MS"/>
          <w:lang w:eastAsia="fr-FR"/>
        </w:rPr>
      </w:pPr>
    </w:p>
    <w:p w14:paraId="6F1AF164" w14:textId="7718CC6B" w:rsidR="00B853AA" w:rsidRPr="00486496" w:rsidRDefault="00DB5E2C" w:rsidP="00DB5E2C">
      <w:pPr>
        <w:spacing w:after="0" w:line="276" w:lineRule="auto"/>
        <w:jc w:val="both"/>
        <w:rPr>
          <w:rFonts w:eastAsia="Arial Unicode MS" w:cs="Arial Unicode MS"/>
          <w:lang w:eastAsia="fr-FR"/>
        </w:rPr>
      </w:pPr>
      <w:r>
        <w:rPr>
          <w:rFonts w:eastAsia="Arial Unicode MS" w:cs="Arial Unicode MS"/>
          <w:lang w:eastAsia="fr-FR"/>
        </w:rPr>
        <w:t xml:space="preserve">6.2      </w:t>
      </w:r>
      <w:r w:rsidR="00B853AA" w:rsidRPr="00486496">
        <w:rPr>
          <w:rFonts w:eastAsia="Arial Unicode MS" w:cs="Arial Unicode MS"/>
          <w:lang w:eastAsia="fr-FR"/>
        </w:rPr>
        <w:t>Toto Prohlášení se nevztahuje na žádnou Důvěrnou informaci, která:</w:t>
      </w:r>
    </w:p>
    <w:p w14:paraId="77AB7AEB" w14:textId="77777777" w:rsidR="00B853AA" w:rsidRPr="00486496" w:rsidRDefault="00B853AA" w:rsidP="00B853AA">
      <w:pPr>
        <w:spacing w:after="0" w:line="276" w:lineRule="auto"/>
        <w:jc w:val="both"/>
        <w:rPr>
          <w:rFonts w:eastAsia="Arial Unicode MS" w:cs="Arial Unicode MS"/>
          <w:lang w:eastAsia="fr-FR"/>
        </w:rPr>
      </w:pPr>
    </w:p>
    <w:p w14:paraId="0897714D" w14:textId="3EE0B1CE" w:rsidR="00B853AA" w:rsidRPr="00486496" w:rsidRDefault="00DB5E2C" w:rsidP="00DB5E2C">
      <w:pPr>
        <w:spacing w:after="0" w:line="276" w:lineRule="auto"/>
        <w:ind w:left="1276" w:hanging="1276"/>
        <w:jc w:val="both"/>
        <w:rPr>
          <w:rFonts w:eastAsia="Arial Unicode MS" w:cs="Arial Unicode MS"/>
          <w:lang w:eastAsia="fr-FR"/>
        </w:rPr>
      </w:pPr>
      <w:r>
        <w:rPr>
          <w:rFonts w:eastAsia="Arial Unicode MS" w:cs="Arial Unicode MS"/>
          <w:lang w:eastAsia="fr-FR"/>
        </w:rPr>
        <w:t xml:space="preserve">           (a)   </w:t>
      </w:r>
      <w:r w:rsidR="00B853AA" w:rsidRPr="00486496">
        <w:rPr>
          <w:rFonts w:eastAsia="Arial Unicode MS" w:cs="Arial Unicode MS"/>
          <w:lang w:eastAsia="fr-FR"/>
        </w:rPr>
        <w:t>byla v zákonném držení Přijímající strany před jejím prvním obdržením (před, v den nebo po datu této účinnosti tohoto Prohlášení) od SŽ; nebo</w:t>
      </w:r>
    </w:p>
    <w:p w14:paraId="34E2480D" w14:textId="77777777" w:rsidR="00B853AA" w:rsidRPr="00486496" w:rsidRDefault="00B853AA" w:rsidP="00DB5E2C">
      <w:pPr>
        <w:spacing w:after="0" w:line="276" w:lineRule="auto"/>
        <w:ind w:left="1276" w:hanging="1276"/>
        <w:jc w:val="both"/>
        <w:rPr>
          <w:rFonts w:eastAsia="Arial Unicode MS" w:cs="Arial Unicode MS"/>
          <w:lang w:eastAsia="fr-FR"/>
        </w:rPr>
      </w:pPr>
    </w:p>
    <w:p w14:paraId="67F2F396" w14:textId="17C53143" w:rsidR="00B853AA" w:rsidRPr="00486496" w:rsidRDefault="00DB5E2C" w:rsidP="00DB5E2C">
      <w:pPr>
        <w:spacing w:after="0" w:line="276" w:lineRule="auto"/>
        <w:ind w:left="1276" w:hanging="567"/>
        <w:jc w:val="both"/>
        <w:rPr>
          <w:rFonts w:eastAsia="Arial Unicode MS" w:cs="Arial Unicode MS"/>
          <w:lang w:eastAsia="fr-FR"/>
        </w:rPr>
      </w:pPr>
      <w:r>
        <w:rPr>
          <w:rFonts w:eastAsia="Arial Unicode MS" w:cs="Arial Unicode MS"/>
          <w:lang w:eastAsia="fr-FR"/>
        </w:rPr>
        <w:t xml:space="preserve">(b)   </w:t>
      </w:r>
      <w:r w:rsidR="00B853AA" w:rsidRPr="00486496">
        <w:rPr>
          <w:rFonts w:eastAsia="Arial Unicode MS" w:cs="Arial Unicode MS"/>
          <w:lang w:eastAsia="fr-FR"/>
        </w:rPr>
        <w:t>po obdržení od SŽ byla Přijímající stranou nezávisle a v dobré víře obdržena od další třetí strany, která tímto zpřístupněním neporušila přímo ani nepřímo obdobný závazek mlčenlivosti vůči SŽ; nebo</w:t>
      </w:r>
    </w:p>
    <w:p w14:paraId="6E77ABAA" w14:textId="77777777" w:rsidR="00B853AA" w:rsidRPr="00486496" w:rsidRDefault="00B853AA" w:rsidP="00DB5E2C">
      <w:pPr>
        <w:spacing w:after="0" w:line="276" w:lineRule="auto"/>
        <w:ind w:left="1276" w:hanging="567"/>
        <w:jc w:val="both"/>
        <w:rPr>
          <w:rFonts w:eastAsia="Arial Unicode MS" w:cs="Arial Unicode MS"/>
          <w:lang w:eastAsia="fr-FR"/>
        </w:rPr>
      </w:pPr>
    </w:p>
    <w:p w14:paraId="0001815D" w14:textId="77777777" w:rsidR="00B853AA" w:rsidRPr="00486496" w:rsidRDefault="00B853AA" w:rsidP="00DB5E2C">
      <w:pPr>
        <w:spacing w:after="0" w:line="276" w:lineRule="auto"/>
        <w:ind w:left="1429"/>
        <w:jc w:val="both"/>
        <w:rPr>
          <w:rFonts w:eastAsia="Arial Unicode MS" w:cs="Arial Unicode MS"/>
          <w:lang w:eastAsia="fr-FR"/>
        </w:rPr>
      </w:pPr>
      <w:r w:rsidRPr="00486496">
        <w:rPr>
          <w:rFonts w:eastAsia="Arial Unicode MS" w:cs="Arial Unicode MS"/>
          <w:lang w:eastAsia="fr-FR"/>
        </w:rPr>
        <w:lastRenderedPageBreak/>
        <w:t>je nebo se stane (bez přičinění nebo neplnění ze strany Přijímající strany) veřejně dostupnou informací, jak dokládá tištěná publikace nebo jiný doklad; nebo</w:t>
      </w:r>
    </w:p>
    <w:p w14:paraId="54CC6FC7" w14:textId="77777777" w:rsidR="00B853AA" w:rsidRPr="00486496" w:rsidRDefault="00B853AA" w:rsidP="00B853AA">
      <w:pPr>
        <w:spacing w:after="0" w:line="276" w:lineRule="auto"/>
        <w:ind w:left="708"/>
        <w:jc w:val="both"/>
        <w:rPr>
          <w:rFonts w:eastAsia="Arial Unicode MS" w:cs="Arial Unicode MS"/>
          <w:lang w:eastAsia="fr-FR"/>
        </w:rPr>
      </w:pPr>
    </w:p>
    <w:p w14:paraId="41E8F877" w14:textId="685BBDEA" w:rsidR="00B853AA" w:rsidRPr="00486496" w:rsidRDefault="00DB5E2C" w:rsidP="00DB5E2C">
      <w:pPr>
        <w:spacing w:after="0" w:line="276" w:lineRule="auto"/>
        <w:ind w:left="1418" w:hanging="709"/>
        <w:jc w:val="both"/>
        <w:rPr>
          <w:rFonts w:eastAsia="Arial Unicode MS" w:cs="Arial Unicode MS"/>
          <w:lang w:eastAsia="fr-FR"/>
        </w:rPr>
      </w:pPr>
      <w:r>
        <w:rPr>
          <w:rFonts w:eastAsia="Arial Unicode MS" w:cs="Arial Unicode MS"/>
          <w:lang w:eastAsia="fr-FR"/>
        </w:rPr>
        <w:t xml:space="preserve">(c)       </w:t>
      </w:r>
      <w:r w:rsidR="00B853AA" w:rsidRPr="00486496">
        <w:rPr>
          <w:rFonts w:eastAsia="Arial Unicode MS" w:cs="Arial Unicode MS"/>
          <w:lang w:eastAsia="fr-FR"/>
        </w:rPr>
        <w:t>je požadováno nebo vyžadováno na základě nařízení kterékoli vlády nebo úřadu veřejné moci nebo jakéhokoliv regulačního orgánu, soudního nebo správního orgánu nebo ze zákona, za předpokladu, že to před poskytnutím (pokud to umožňuje platné právo) neprodleně oznámí SŽ, aby bylo možné hledat vhodný ochranný prostředek ve vztahu k poskytnutým Důvěrným informacím. Přijímající strana zároveň vynaloží přiměřené úsilí k získání ujištění, že se s Důvěrnými informacemi bude nakládat jako s důvěrnými informacemi. Poskytnutí Důvěrných informací je omezeno pouze na tu část Důvěrných informací, kterou má povinnost Přijímající strana poskytnout.</w:t>
      </w:r>
    </w:p>
    <w:p w14:paraId="2190C666" w14:textId="77777777" w:rsidR="00B853AA" w:rsidRPr="00486496" w:rsidRDefault="00B853AA" w:rsidP="00B853AA">
      <w:pPr>
        <w:spacing w:after="0" w:line="276" w:lineRule="auto"/>
        <w:jc w:val="both"/>
        <w:rPr>
          <w:rFonts w:eastAsia="Arial Unicode MS" w:cs="Arial Unicode MS"/>
          <w:lang w:eastAsia="fr-FR"/>
        </w:rPr>
      </w:pPr>
    </w:p>
    <w:p w14:paraId="4A17F060" w14:textId="0E838216" w:rsidR="00B853AA" w:rsidRPr="00486496" w:rsidRDefault="00DB5E2C" w:rsidP="00DB5E2C">
      <w:pPr>
        <w:spacing w:after="0" w:line="276" w:lineRule="auto"/>
        <w:ind w:left="709" w:hanging="709"/>
        <w:jc w:val="both"/>
        <w:rPr>
          <w:rFonts w:eastAsia="Arial Unicode MS" w:cs="Arial Unicode MS"/>
          <w:lang w:eastAsia="fr-FR"/>
        </w:rPr>
      </w:pPr>
      <w:r>
        <w:rPr>
          <w:rFonts w:eastAsia="Arial Unicode MS" w:cs="Arial Unicode MS"/>
          <w:lang w:eastAsia="fr-FR"/>
        </w:rPr>
        <w:t xml:space="preserve">6.3    </w:t>
      </w:r>
      <w:r w:rsidR="00B853AA" w:rsidRPr="00486496">
        <w:rPr>
          <w:rFonts w:eastAsia="Arial Unicode MS" w:cs="Arial Unicode MS"/>
          <w:lang w:eastAsia="fr-FR"/>
        </w:rPr>
        <w:t>SŽ uvádí, že Přijímající strana je povinna Důvěrné informace řádně posoudit a SŽ upozornit na kteroukoli jejich část, která může způsobit prodlení, dodatečné náklady nebo škodu v rámci Projektu.</w:t>
      </w:r>
    </w:p>
    <w:p w14:paraId="136D6AFE" w14:textId="77777777" w:rsidR="00B853AA" w:rsidRPr="00486496" w:rsidRDefault="00B853AA" w:rsidP="00B853AA">
      <w:pPr>
        <w:spacing w:after="0" w:line="276" w:lineRule="auto"/>
        <w:ind w:left="720"/>
        <w:jc w:val="both"/>
        <w:rPr>
          <w:rFonts w:eastAsia="Arial Unicode MS" w:cs="Arial Unicode MS"/>
          <w:lang w:eastAsia="fr-FR"/>
        </w:rPr>
      </w:pPr>
    </w:p>
    <w:p w14:paraId="3A3C27BB" w14:textId="77777777" w:rsidR="00DB5E2C" w:rsidRDefault="00DB5E2C" w:rsidP="00DB5E2C">
      <w:pPr>
        <w:spacing w:after="0" w:line="276" w:lineRule="auto"/>
        <w:ind w:left="567" w:hanging="709"/>
        <w:jc w:val="both"/>
        <w:rPr>
          <w:rFonts w:eastAsia="Arial Unicode MS" w:cs="Arial Unicode MS"/>
          <w:lang w:eastAsia="fr-FR"/>
        </w:rPr>
      </w:pPr>
      <w:r>
        <w:rPr>
          <w:rFonts w:eastAsia="Arial Unicode MS" w:cs="Arial Unicode MS"/>
          <w:lang w:eastAsia="fr-FR"/>
        </w:rPr>
        <w:t xml:space="preserve">  6.4       </w:t>
      </w:r>
      <w:r w:rsidR="00B853AA" w:rsidRPr="00486496">
        <w:rPr>
          <w:rFonts w:eastAsia="Arial Unicode MS" w:cs="Arial Unicode MS"/>
          <w:lang w:eastAsia="fr-FR"/>
        </w:rPr>
        <w:t xml:space="preserve">Toto Prohlášení nezakládá partnerství, společný podnik nebo jiné takové ujednání. Toto </w:t>
      </w:r>
      <w:r>
        <w:rPr>
          <w:rFonts w:eastAsia="Arial Unicode MS" w:cs="Arial Unicode MS"/>
          <w:lang w:eastAsia="fr-FR"/>
        </w:rPr>
        <w:t xml:space="preserve">  </w:t>
      </w:r>
    </w:p>
    <w:p w14:paraId="67AE5D20" w14:textId="7E8DD5A5" w:rsidR="00B853AA" w:rsidRPr="00486496" w:rsidRDefault="00DB5E2C" w:rsidP="00DB5E2C">
      <w:pPr>
        <w:spacing w:after="0" w:line="276" w:lineRule="auto"/>
        <w:ind w:left="567" w:hanging="709"/>
        <w:jc w:val="both"/>
        <w:rPr>
          <w:rFonts w:eastAsia="Arial Unicode MS" w:cs="Arial Unicode MS"/>
          <w:lang w:eastAsia="fr-FR"/>
        </w:rPr>
      </w:pPr>
      <w:r>
        <w:rPr>
          <w:rFonts w:eastAsia="Arial Unicode MS" w:cs="Arial Unicode MS"/>
          <w:lang w:eastAsia="fr-FR"/>
        </w:rPr>
        <w:t xml:space="preserve">             </w:t>
      </w:r>
      <w:r w:rsidR="00B853AA" w:rsidRPr="00486496">
        <w:rPr>
          <w:rFonts w:eastAsia="Arial Unicode MS" w:cs="Arial Unicode MS"/>
          <w:lang w:eastAsia="fr-FR"/>
        </w:rPr>
        <w:t xml:space="preserve">Prohlášení je poskytnuto pouze za účelem ochrany Důvěrných informací. </w:t>
      </w:r>
    </w:p>
    <w:p w14:paraId="27378013" w14:textId="77777777" w:rsidR="00B853AA" w:rsidRPr="00486496" w:rsidRDefault="00B853AA" w:rsidP="00B853AA">
      <w:pPr>
        <w:spacing w:after="0" w:line="276" w:lineRule="auto"/>
        <w:ind w:left="709" w:hanging="709"/>
        <w:jc w:val="both"/>
        <w:rPr>
          <w:rFonts w:eastAsia="Arial Unicode MS" w:cs="Arial Unicode MS"/>
          <w:lang w:eastAsia="fr-FR"/>
        </w:rPr>
      </w:pPr>
    </w:p>
    <w:p w14:paraId="17391E83" w14:textId="77777777" w:rsidR="00B853AA" w:rsidRPr="00486496" w:rsidRDefault="00B853AA" w:rsidP="00B853AA">
      <w:pPr>
        <w:spacing w:after="0" w:line="276" w:lineRule="auto"/>
        <w:jc w:val="both"/>
        <w:rPr>
          <w:rFonts w:eastAsia="Arial Unicode MS" w:cs="Arial Unicode MS"/>
          <w:lang w:eastAsia="fr-FR"/>
        </w:rPr>
      </w:pPr>
    </w:p>
    <w:p w14:paraId="0554579E" w14:textId="003FFD3A" w:rsidR="00B853AA" w:rsidRPr="00486496" w:rsidRDefault="001B3399" w:rsidP="001B3399">
      <w:pPr>
        <w:spacing w:after="0" w:line="276" w:lineRule="auto"/>
        <w:jc w:val="both"/>
        <w:rPr>
          <w:rFonts w:eastAsia="Arial Unicode MS" w:cs="Arial Unicode MS"/>
          <w:lang w:eastAsia="fr-FR"/>
        </w:rPr>
      </w:pPr>
      <w:r w:rsidRPr="001B3399">
        <w:rPr>
          <w:rFonts w:eastAsia="Arial Unicode MS" w:cs="Arial Unicode MS"/>
          <w:b/>
          <w:lang w:eastAsia="fr-FR"/>
        </w:rPr>
        <w:t xml:space="preserve">7.        </w:t>
      </w:r>
      <w:r w:rsidR="00B853AA" w:rsidRPr="00486496">
        <w:rPr>
          <w:rFonts w:eastAsia="Arial Unicode MS" w:cs="Arial Unicode MS"/>
          <w:b/>
          <w:u w:val="single"/>
          <w:lang w:eastAsia="fr-FR"/>
        </w:rPr>
        <w:t>DOBA TRVÁNÍ</w:t>
      </w:r>
    </w:p>
    <w:p w14:paraId="0FB1FB94" w14:textId="77777777" w:rsidR="00B853AA" w:rsidRPr="00486496" w:rsidRDefault="00B853AA" w:rsidP="00B853AA">
      <w:pPr>
        <w:spacing w:after="0" w:line="276" w:lineRule="auto"/>
        <w:jc w:val="both"/>
        <w:rPr>
          <w:rFonts w:eastAsia="Arial Unicode MS" w:cs="Arial Unicode MS"/>
          <w:lang w:eastAsia="fr-FR"/>
        </w:rPr>
      </w:pPr>
    </w:p>
    <w:p w14:paraId="3A0D1291" w14:textId="77777777" w:rsidR="00B853AA" w:rsidRPr="00486496" w:rsidRDefault="00B853AA" w:rsidP="00B853AA">
      <w:pPr>
        <w:spacing w:after="0" w:line="276" w:lineRule="auto"/>
        <w:ind w:left="709"/>
        <w:jc w:val="both"/>
        <w:rPr>
          <w:rFonts w:eastAsia="Arial Unicode MS" w:cs="Arial Unicode MS"/>
          <w:lang w:eastAsia="fr-FR"/>
        </w:rPr>
      </w:pPr>
      <w:r w:rsidRPr="00486496">
        <w:rPr>
          <w:rFonts w:eastAsia="Arial Unicode MS" w:cs="Arial Unicode MS"/>
          <w:lang w:eastAsia="fr-FR"/>
        </w:rPr>
        <w:t>Toto Prohlášení zůstává v účinnosti po dobu tří (3) let ode dne podpisu Přijímající stranou. Povinnosti Přijímající strany podle čl. 4 výše platí i nadále po dobu pěti (5) let od data ukončení účinnosti Prohlášení.</w:t>
      </w:r>
    </w:p>
    <w:p w14:paraId="228E0830" w14:textId="77777777" w:rsidR="00B853AA" w:rsidRPr="00486496" w:rsidRDefault="00B853AA" w:rsidP="00B853AA">
      <w:pPr>
        <w:spacing w:after="0" w:line="276" w:lineRule="auto"/>
        <w:jc w:val="both"/>
        <w:rPr>
          <w:rFonts w:eastAsia="Arial Unicode MS" w:cs="Arial Unicode MS"/>
          <w:lang w:eastAsia="fr-FR"/>
        </w:rPr>
      </w:pPr>
    </w:p>
    <w:p w14:paraId="3DDCE62A" w14:textId="77777777" w:rsidR="00B853AA" w:rsidRPr="00486496" w:rsidRDefault="00B853AA" w:rsidP="00B853AA">
      <w:pPr>
        <w:spacing w:after="0" w:line="276" w:lineRule="auto"/>
        <w:jc w:val="both"/>
        <w:rPr>
          <w:rFonts w:eastAsia="Arial Unicode MS" w:cs="Arial Unicode MS"/>
          <w:lang w:eastAsia="fr-FR"/>
        </w:rPr>
      </w:pPr>
    </w:p>
    <w:p w14:paraId="5E76B318" w14:textId="5099D60C" w:rsidR="00B853AA" w:rsidRPr="00486496" w:rsidRDefault="001B3399" w:rsidP="001B3399">
      <w:pPr>
        <w:spacing w:after="0" w:line="276" w:lineRule="auto"/>
        <w:jc w:val="both"/>
        <w:rPr>
          <w:rFonts w:eastAsia="Arial Unicode MS" w:cs="Arial Unicode MS"/>
          <w:b/>
          <w:lang w:eastAsia="fr-FR"/>
        </w:rPr>
      </w:pPr>
      <w:r w:rsidRPr="001B3399">
        <w:rPr>
          <w:rFonts w:eastAsia="Arial Unicode MS" w:cs="Arial Unicode MS"/>
          <w:b/>
          <w:lang w:eastAsia="fr-FR"/>
        </w:rPr>
        <w:t xml:space="preserve">8.        </w:t>
      </w:r>
      <w:r w:rsidR="00B853AA" w:rsidRPr="00486496">
        <w:rPr>
          <w:rFonts w:eastAsia="Arial Unicode MS" w:cs="Arial Unicode MS"/>
          <w:b/>
          <w:u w:val="single"/>
          <w:lang w:eastAsia="fr-FR"/>
        </w:rPr>
        <w:t xml:space="preserve">NÁHRADA ŠKODY </w:t>
      </w:r>
    </w:p>
    <w:p w14:paraId="0AC197C2" w14:textId="77777777" w:rsidR="00B853AA" w:rsidRPr="00486496" w:rsidRDefault="00B853AA" w:rsidP="00B853AA">
      <w:pPr>
        <w:spacing w:after="0" w:line="276" w:lineRule="auto"/>
        <w:jc w:val="both"/>
        <w:rPr>
          <w:rFonts w:eastAsia="Arial Unicode MS" w:cs="Arial Unicode MS"/>
          <w:lang w:eastAsia="fr-FR"/>
        </w:rPr>
      </w:pPr>
    </w:p>
    <w:p w14:paraId="3FE7A081" w14:textId="5E48AE72" w:rsidR="00B853AA" w:rsidRPr="00486496" w:rsidRDefault="001B3399" w:rsidP="001B3399">
      <w:pPr>
        <w:spacing w:after="0" w:line="276" w:lineRule="auto"/>
        <w:ind w:left="709" w:hanging="709"/>
        <w:contextualSpacing/>
        <w:jc w:val="both"/>
        <w:rPr>
          <w:rFonts w:eastAsia="Arial Unicode MS" w:cs="Arial Unicode MS"/>
          <w:lang w:eastAsia="fr-FR"/>
        </w:rPr>
      </w:pPr>
      <w:r>
        <w:rPr>
          <w:rFonts w:eastAsia="Arial Unicode MS" w:cs="Arial Unicode MS"/>
          <w:lang w:eastAsia="fr-FR"/>
        </w:rPr>
        <w:t xml:space="preserve">8.1     </w:t>
      </w:r>
      <w:r w:rsidR="00B853AA" w:rsidRPr="00486496">
        <w:rPr>
          <w:rFonts w:eastAsia="Arial Unicode MS" w:cs="Arial Unicode MS"/>
          <w:lang w:eastAsia="fr-FR"/>
        </w:rPr>
        <w:t>Přijímající strana přijímá a souhlasí s tím, že Důvěrné informace, které jí byly nebo budou zpřístupněny v rámci Zadávacího řízení nebo v souladu s tímto Prohlášením, představují cenné informace, jejichž neoprávněné zveřejnění pravděpodobně způsobí SŽ značnou škodu, za kterou může být vymáhána finanční náhrada škody, avšak s ohledem na povahu Důvěrných informací nejsou v takovém případě dotčena ani jiná práva a SŽ. SŽ má právo uplatnit své pohledávky před soudem včetně institutu předběžného opatření a dalších speciálních procesních prostředků obrany.</w:t>
      </w:r>
    </w:p>
    <w:p w14:paraId="34054317" w14:textId="77777777" w:rsidR="00B853AA" w:rsidRPr="00486496" w:rsidRDefault="00B853AA" w:rsidP="00B853AA">
      <w:pPr>
        <w:spacing w:after="0" w:line="276" w:lineRule="auto"/>
        <w:ind w:left="709"/>
        <w:contextualSpacing/>
        <w:jc w:val="both"/>
        <w:rPr>
          <w:rFonts w:eastAsia="Arial Unicode MS" w:cs="Arial Unicode MS"/>
          <w:lang w:eastAsia="fr-FR"/>
        </w:rPr>
      </w:pPr>
    </w:p>
    <w:p w14:paraId="48EB951C" w14:textId="719EC49A" w:rsidR="00B853AA" w:rsidRPr="00486496" w:rsidRDefault="001B3399" w:rsidP="001B3399">
      <w:pPr>
        <w:spacing w:after="0" w:line="276" w:lineRule="auto"/>
        <w:ind w:left="709" w:hanging="709"/>
        <w:contextualSpacing/>
        <w:jc w:val="both"/>
        <w:rPr>
          <w:rFonts w:eastAsia="Arial Unicode MS" w:cs="Arial Unicode MS"/>
          <w:lang w:eastAsia="fr-FR"/>
        </w:rPr>
      </w:pPr>
      <w:r>
        <w:rPr>
          <w:rFonts w:eastAsia="Arial Unicode MS" w:cs="Arial Unicode MS"/>
          <w:lang w:eastAsia="fr-FR"/>
        </w:rPr>
        <w:t xml:space="preserve">8.2      </w:t>
      </w:r>
      <w:r w:rsidR="00B853AA" w:rsidRPr="00486496">
        <w:rPr>
          <w:rFonts w:eastAsia="Arial Unicode MS" w:cs="Arial Unicode MS"/>
          <w:lang w:eastAsia="fr-FR"/>
        </w:rPr>
        <w:t>Přijímající strana oznámí SŽ jakékoliv neoprávněné použití nebo zveřejnění Důvěrných informací jakýmikoli prostředky, a to neprodleně po zjištění takovéto skutečnosti. Přijímající strana bude v takovémto případě spolupracovat se SŽ, aby jí pomohla odstranit jakékoli dopady zneužití Důvěrných informací a zároveň zabránit jakémukoli dalšímu neoprávněnému použití Důvěrných informací.</w:t>
      </w:r>
    </w:p>
    <w:p w14:paraId="10C41F27" w14:textId="77777777" w:rsidR="00B853AA" w:rsidRPr="00486496" w:rsidRDefault="00B853AA" w:rsidP="00B853AA">
      <w:pPr>
        <w:spacing w:after="0" w:line="276" w:lineRule="auto"/>
        <w:ind w:left="709"/>
        <w:contextualSpacing/>
        <w:jc w:val="both"/>
        <w:rPr>
          <w:rFonts w:eastAsia="Arial Unicode MS" w:cs="Arial Unicode MS"/>
          <w:lang w:eastAsia="fr-FR"/>
        </w:rPr>
      </w:pPr>
    </w:p>
    <w:p w14:paraId="4EEBD5B0" w14:textId="10C86414" w:rsidR="00B853AA" w:rsidRPr="00486496" w:rsidRDefault="001B3399" w:rsidP="001B3399">
      <w:pPr>
        <w:spacing w:after="0" w:line="276" w:lineRule="auto"/>
        <w:ind w:left="709" w:hanging="709"/>
        <w:contextualSpacing/>
        <w:jc w:val="both"/>
        <w:rPr>
          <w:rFonts w:eastAsia="Arial Unicode MS" w:cs="Arial Unicode MS"/>
          <w:lang w:eastAsia="fr-FR"/>
        </w:rPr>
      </w:pPr>
      <w:r>
        <w:rPr>
          <w:rFonts w:eastAsia="Arial Unicode MS" w:cs="Arial Unicode MS"/>
          <w:lang w:eastAsia="fr-FR"/>
        </w:rPr>
        <w:t xml:space="preserve">8.3    </w:t>
      </w:r>
      <w:r w:rsidR="00B853AA" w:rsidRPr="00486496">
        <w:rPr>
          <w:rFonts w:eastAsia="Arial Unicode MS" w:cs="Arial Unicode MS"/>
          <w:lang w:eastAsia="fr-FR"/>
        </w:rPr>
        <w:t xml:space="preserve">Přijímající strana se zavazuje zaplatit SŽ v případě porušení kterékoli povinnosti mlčenlivosti ohledně Důvěrných informací smluvní pokutu ve výši 11.914.999 Kč bez DPH, s přihlédnutím k tomu, že touto smluvní pokutou je vázán též SŽ vůči SNCF International, společnost s ručením omezeným, registrační číslo 415 238 179 RCS, se sídlem na adrese 2 place </w:t>
      </w:r>
      <w:proofErr w:type="spellStart"/>
      <w:r w:rsidR="00B853AA" w:rsidRPr="00486496">
        <w:rPr>
          <w:rFonts w:eastAsia="Arial Unicode MS" w:cs="Arial Unicode MS"/>
          <w:lang w:eastAsia="fr-FR"/>
        </w:rPr>
        <w:t>aux</w:t>
      </w:r>
      <w:proofErr w:type="spellEnd"/>
      <w:r w:rsidR="00B853AA" w:rsidRPr="00486496">
        <w:rPr>
          <w:rFonts w:eastAsia="Arial Unicode MS" w:cs="Arial Unicode MS"/>
          <w:lang w:eastAsia="fr-FR"/>
        </w:rPr>
        <w:t xml:space="preserve"> </w:t>
      </w:r>
      <w:proofErr w:type="spellStart"/>
      <w:r w:rsidR="00B853AA" w:rsidRPr="00486496">
        <w:rPr>
          <w:rFonts w:eastAsia="Arial Unicode MS" w:cs="Arial Unicode MS"/>
          <w:lang w:eastAsia="fr-FR"/>
        </w:rPr>
        <w:t>Etoiles</w:t>
      </w:r>
      <w:proofErr w:type="spellEnd"/>
      <w:r w:rsidR="00B853AA" w:rsidRPr="00486496">
        <w:rPr>
          <w:rFonts w:eastAsia="Arial Unicode MS" w:cs="Arial Unicode MS"/>
          <w:lang w:eastAsia="fr-FR"/>
        </w:rPr>
        <w:t>, 93 200 Saint Denis, Francouzská republika. Úhradou smluvní pokuty povinnost náhrady škody v plné výši dle odst. 8.1 není dotčena.</w:t>
      </w:r>
    </w:p>
    <w:p w14:paraId="48719575" w14:textId="77777777" w:rsidR="00B853AA" w:rsidRPr="00486496" w:rsidRDefault="00B853AA" w:rsidP="001B3399">
      <w:pPr>
        <w:spacing w:after="0" w:line="276" w:lineRule="auto"/>
        <w:ind w:left="709" w:hanging="709"/>
        <w:contextualSpacing/>
        <w:jc w:val="both"/>
        <w:rPr>
          <w:rFonts w:eastAsia="Arial Unicode MS" w:cs="Arial Unicode MS"/>
          <w:lang w:eastAsia="fr-FR"/>
        </w:rPr>
      </w:pPr>
    </w:p>
    <w:p w14:paraId="487F7F26" w14:textId="77777777" w:rsidR="00B853AA" w:rsidRPr="00486496" w:rsidRDefault="00B853AA" w:rsidP="00B853AA">
      <w:pPr>
        <w:spacing w:after="0" w:line="276" w:lineRule="auto"/>
        <w:ind w:left="709"/>
        <w:contextualSpacing/>
        <w:jc w:val="both"/>
        <w:rPr>
          <w:rFonts w:eastAsia="Arial Unicode MS" w:cs="Arial Unicode MS"/>
          <w:lang w:eastAsia="fr-FR"/>
        </w:rPr>
      </w:pPr>
    </w:p>
    <w:p w14:paraId="5E3D9FE2" w14:textId="54186DF1" w:rsidR="00B853AA" w:rsidRPr="00486496" w:rsidRDefault="001B3399" w:rsidP="001B3399">
      <w:pPr>
        <w:spacing w:after="0" w:line="276" w:lineRule="auto"/>
        <w:contextualSpacing/>
        <w:jc w:val="both"/>
        <w:rPr>
          <w:rFonts w:eastAsia="Arial Unicode MS" w:cs="Arial Unicode MS"/>
          <w:lang w:eastAsia="fr-FR"/>
        </w:rPr>
      </w:pPr>
      <w:r w:rsidRPr="001B3399">
        <w:rPr>
          <w:rFonts w:eastAsia="Arial Unicode MS" w:cs="Arial Unicode MS"/>
          <w:b/>
          <w:lang w:eastAsia="fr-FR"/>
        </w:rPr>
        <w:t xml:space="preserve">9.        </w:t>
      </w:r>
      <w:r w:rsidR="00B853AA" w:rsidRPr="00486496">
        <w:rPr>
          <w:rFonts w:eastAsia="Arial Unicode MS" w:cs="Arial Unicode MS"/>
          <w:b/>
          <w:u w:val="single"/>
          <w:lang w:eastAsia="fr-FR"/>
        </w:rPr>
        <w:t>SPOLEČNÁ USTANOVENÍ</w:t>
      </w:r>
    </w:p>
    <w:p w14:paraId="7D2B7B16" w14:textId="77777777" w:rsidR="00B853AA" w:rsidRPr="00486496" w:rsidRDefault="00B853AA" w:rsidP="00B853AA">
      <w:pPr>
        <w:spacing w:after="0" w:line="276" w:lineRule="auto"/>
        <w:ind w:left="720"/>
        <w:jc w:val="both"/>
        <w:rPr>
          <w:rFonts w:eastAsia="Arial Unicode MS" w:cs="Arial Unicode MS"/>
          <w:lang w:eastAsia="fr-FR"/>
        </w:rPr>
      </w:pPr>
    </w:p>
    <w:p w14:paraId="081E00F8" w14:textId="154C0E98" w:rsidR="00B853AA" w:rsidRPr="00486496" w:rsidRDefault="001B3399" w:rsidP="001B3399">
      <w:pPr>
        <w:spacing w:after="0" w:line="276" w:lineRule="auto"/>
        <w:jc w:val="both"/>
        <w:rPr>
          <w:rFonts w:eastAsia="Arial Unicode MS" w:cs="Arial Unicode MS"/>
          <w:b/>
          <w:lang w:eastAsia="fr-FR"/>
        </w:rPr>
      </w:pPr>
      <w:r>
        <w:rPr>
          <w:rFonts w:eastAsia="Arial Unicode MS" w:cs="Arial Unicode MS"/>
          <w:b/>
          <w:lang w:eastAsia="fr-FR"/>
        </w:rPr>
        <w:lastRenderedPageBreak/>
        <w:t xml:space="preserve">9.1      </w:t>
      </w:r>
      <w:r w:rsidR="00B853AA" w:rsidRPr="00486496">
        <w:rPr>
          <w:rFonts w:eastAsia="Arial Unicode MS" w:cs="Arial Unicode MS"/>
          <w:b/>
          <w:lang w:eastAsia="fr-FR"/>
        </w:rPr>
        <w:t>LICENČNÍ USTANOVENÍ</w:t>
      </w:r>
    </w:p>
    <w:p w14:paraId="0217D4E2" w14:textId="77777777" w:rsidR="00B853AA" w:rsidRPr="00486496" w:rsidRDefault="00B853AA" w:rsidP="00B853AA">
      <w:pPr>
        <w:spacing w:after="0" w:line="276" w:lineRule="auto"/>
        <w:ind w:left="720"/>
        <w:jc w:val="both"/>
        <w:rPr>
          <w:rFonts w:eastAsia="Arial Unicode MS" w:cs="Arial Unicode MS"/>
          <w:lang w:eastAsia="fr-FR"/>
        </w:rPr>
      </w:pPr>
    </w:p>
    <w:p w14:paraId="674E8AB6" w14:textId="77777777" w:rsidR="00B853AA" w:rsidRPr="00486496" w:rsidRDefault="00B853AA" w:rsidP="00B853AA">
      <w:pPr>
        <w:spacing w:before="120" w:after="120" w:line="276" w:lineRule="auto"/>
        <w:ind w:left="709" w:right="119"/>
        <w:contextualSpacing/>
        <w:jc w:val="both"/>
        <w:rPr>
          <w:rFonts w:eastAsia="Arial Unicode MS" w:cs="Arial Unicode MS"/>
          <w:lang w:eastAsia="fr-FR"/>
        </w:rPr>
      </w:pPr>
      <w:r w:rsidRPr="00486496">
        <w:rPr>
          <w:rFonts w:eastAsia="Arial Unicode MS" w:cs="Arial Unicode MS"/>
          <w:lang w:eastAsia="fr-FR"/>
        </w:rPr>
        <w:t>Toto Prohlášení ani Důvěrné informace zpřístupněné na základě tohoto Prohlášení nelze vykládat jako poskytnutí nebo udělení práv nebo licencí, včetně licencí na ochranné známky, vynálezy, autorská práva nebo patenty, Přijímající straně.</w:t>
      </w:r>
    </w:p>
    <w:p w14:paraId="4B2C5331" w14:textId="77777777" w:rsidR="00B853AA" w:rsidRPr="00486496" w:rsidRDefault="00B853AA" w:rsidP="00B853AA">
      <w:pPr>
        <w:spacing w:before="120" w:after="120" w:line="276" w:lineRule="auto"/>
        <w:ind w:left="709" w:right="119"/>
        <w:contextualSpacing/>
        <w:jc w:val="both"/>
        <w:rPr>
          <w:rFonts w:eastAsia="Arial Unicode MS" w:cs="Arial Unicode MS"/>
          <w:lang w:eastAsia="fr-FR"/>
        </w:rPr>
      </w:pPr>
    </w:p>
    <w:p w14:paraId="7E805EEE" w14:textId="77777777" w:rsidR="00B853AA" w:rsidRPr="00486496" w:rsidRDefault="00B853AA" w:rsidP="00B853AA">
      <w:pPr>
        <w:spacing w:before="120" w:after="120" w:line="276" w:lineRule="auto"/>
        <w:ind w:left="709" w:right="119"/>
        <w:contextualSpacing/>
        <w:jc w:val="both"/>
        <w:rPr>
          <w:rFonts w:eastAsia="Arial Unicode MS" w:cs="Arial Unicode MS"/>
          <w:lang w:eastAsia="fr-FR"/>
        </w:rPr>
      </w:pPr>
    </w:p>
    <w:p w14:paraId="1DC6D264" w14:textId="4BFC164D" w:rsidR="00B853AA" w:rsidRPr="00486496" w:rsidRDefault="001B3399" w:rsidP="001B3399">
      <w:pPr>
        <w:keepNext/>
        <w:spacing w:before="120" w:after="120" w:line="276" w:lineRule="auto"/>
        <w:ind w:right="119"/>
        <w:contextualSpacing/>
        <w:jc w:val="both"/>
        <w:rPr>
          <w:rFonts w:eastAsia="Arial Unicode MS" w:cs="Arial Unicode MS"/>
          <w:lang w:eastAsia="fr-FR"/>
        </w:rPr>
      </w:pPr>
      <w:r>
        <w:rPr>
          <w:rFonts w:eastAsia="Arial Unicode MS" w:cs="Arial Unicode MS"/>
          <w:b/>
          <w:lang w:eastAsia="fr-FR"/>
        </w:rPr>
        <w:t xml:space="preserve">9.2      </w:t>
      </w:r>
      <w:r w:rsidR="00B853AA" w:rsidRPr="00486496">
        <w:rPr>
          <w:rFonts w:eastAsia="Arial Unicode MS" w:cs="Arial Unicode MS"/>
          <w:b/>
          <w:lang w:eastAsia="fr-FR"/>
        </w:rPr>
        <w:t>VZDÁNÍ SE PRÁV</w:t>
      </w:r>
    </w:p>
    <w:p w14:paraId="6F81F89A" w14:textId="77777777" w:rsidR="00B853AA" w:rsidRPr="00486496" w:rsidRDefault="00B853AA" w:rsidP="00B853AA">
      <w:pPr>
        <w:keepNext/>
        <w:spacing w:before="120" w:after="120" w:line="276" w:lineRule="auto"/>
        <w:ind w:left="720" w:right="119"/>
        <w:contextualSpacing/>
        <w:jc w:val="both"/>
        <w:rPr>
          <w:rFonts w:eastAsia="Arial Unicode MS" w:cs="Arial Unicode MS"/>
          <w:lang w:eastAsia="fr-FR"/>
        </w:rPr>
      </w:pPr>
    </w:p>
    <w:p w14:paraId="682B2793" w14:textId="77777777" w:rsidR="00B853AA" w:rsidRPr="00486496" w:rsidRDefault="00B853AA" w:rsidP="00B853AA">
      <w:pPr>
        <w:spacing w:before="120" w:after="120" w:line="276" w:lineRule="auto"/>
        <w:ind w:left="709" w:right="119"/>
        <w:contextualSpacing/>
        <w:jc w:val="both"/>
        <w:rPr>
          <w:rFonts w:eastAsia="Arial Unicode MS" w:cs="Arial Unicode MS"/>
          <w:lang w:eastAsia="fr-FR"/>
        </w:rPr>
      </w:pPr>
      <w:r w:rsidRPr="00486496">
        <w:rPr>
          <w:rFonts w:eastAsia="Arial Unicode MS" w:cs="Arial Unicode MS"/>
          <w:lang w:eastAsia="fr-FR"/>
        </w:rPr>
        <w:t xml:space="preserve">Opomenutí nebo prodleva SŽ při uplatnění jakéhokoliv práva nebo opravného prostředku podle tohoto Prohlášení nebo vyžadování přísného plnění jakéhokoliv ustanovení tohoto Prohlášení nelze druhou stranou vykládat jako vzdání se jakéhokoliv takového práva nebo opravného prostředku nebo jakéhokoliv jiného práva nebo náhrady škody. Všechna práva kterékoliv Strany podle tohoto Prohlášení jsou kumulativní a mohou být vykonávána samostatně nebo souběžně. </w:t>
      </w:r>
    </w:p>
    <w:p w14:paraId="5A9A2784" w14:textId="77777777" w:rsidR="00B853AA" w:rsidRPr="00486496" w:rsidRDefault="00B853AA" w:rsidP="00B853AA">
      <w:pPr>
        <w:spacing w:before="120" w:after="120" w:line="276" w:lineRule="auto"/>
        <w:ind w:left="720" w:right="119"/>
        <w:contextualSpacing/>
        <w:jc w:val="both"/>
        <w:rPr>
          <w:rFonts w:eastAsia="Arial Unicode MS" w:cs="Arial Unicode MS"/>
          <w:highlight w:val="yellow"/>
          <w:lang w:eastAsia="fr-FR"/>
        </w:rPr>
      </w:pPr>
    </w:p>
    <w:p w14:paraId="66EAC91E" w14:textId="77777777" w:rsidR="00B853AA" w:rsidRPr="00486496" w:rsidRDefault="00B853AA" w:rsidP="00B853AA">
      <w:pPr>
        <w:spacing w:before="120" w:after="120" w:line="276" w:lineRule="auto"/>
        <w:ind w:left="720" w:right="119"/>
        <w:contextualSpacing/>
        <w:jc w:val="both"/>
        <w:rPr>
          <w:rFonts w:eastAsia="Arial Unicode MS" w:cs="Arial Unicode MS"/>
          <w:lang w:eastAsia="fr-FR"/>
        </w:rPr>
      </w:pPr>
    </w:p>
    <w:p w14:paraId="58327FC1" w14:textId="70EE6525" w:rsidR="00B853AA" w:rsidRPr="00486496" w:rsidRDefault="00BD755B" w:rsidP="00BD755B">
      <w:pPr>
        <w:spacing w:before="120" w:after="120" w:line="276" w:lineRule="auto"/>
        <w:ind w:right="119"/>
        <w:contextualSpacing/>
        <w:jc w:val="both"/>
        <w:rPr>
          <w:rFonts w:eastAsia="Arial Unicode MS" w:cs="Arial Unicode MS"/>
          <w:b/>
          <w:lang w:eastAsia="fr-FR"/>
        </w:rPr>
      </w:pPr>
      <w:r>
        <w:rPr>
          <w:rFonts w:eastAsia="Arial Unicode MS" w:cs="Arial Unicode MS"/>
          <w:b/>
          <w:lang w:eastAsia="fr-FR"/>
        </w:rPr>
        <w:t xml:space="preserve">9.3     </w:t>
      </w:r>
      <w:r w:rsidR="00B853AA" w:rsidRPr="00486496">
        <w:rPr>
          <w:rFonts w:eastAsia="Arial Unicode MS" w:cs="Arial Unicode MS"/>
          <w:b/>
          <w:lang w:eastAsia="fr-FR"/>
        </w:rPr>
        <w:t>DODATKY</w:t>
      </w:r>
    </w:p>
    <w:p w14:paraId="245BF29F" w14:textId="77777777" w:rsidR="00B853AA" w:rsidRPr="00486496" w:rsidRDefault="00B853AA" w:rsidP="00B853AA">
      <w:pPr>
        <w:spacing w:before="120" w:after="120" w:line="276" w:lineRule="auto"/>
        <w:ind w:left="720" w:right="119"/>
        <w:contextualSpacing/>
        <w:jc w:val="both"/>
        <w:rPr>
          <w:rFonts w:eastAsia="Arial Unicode MS" w:cs="Arial Unicode MS"/>
          <w:lang w:eastAsia="fr-FR"/>
        </w:rPr>
      </w:pPr>
    </w:p>
    <w:p w14:paraId="767779A0" w14:textId="77777777" w:rsidR="00B853AA" w:rsidRPr="00486496" w:rsidRDefault="00B853AA" w:rsidP="00B853AA">
      <w:pPr>
        <w:spacing w:before="120" w:after="120" w:line="276" w:lineRule="auto"/>
        <w:ind w:left="720" w:right="119"/>
        <w:contextualSpacing/>
        <w:jc w:val="both"/>
        <w:rPr>
          <w:rFonts w:eastAsia="Times New Roman" w:cs="Times New Roman"/>
          <w:lang w:eastAsia="cs-CZ"/>
        </w:rPr>
      </w:pPr>
      <w:r w:rsidRPr="00486496">
        <w:rPr>
          <w:rFonts w:eastAsia="Arial Unicode MS" w:cs="Arial Unicode MS"/>
          <w:lang w:eastAsia="fr-FR"/>
        </w:rPr>
        <w:t>Toto Prohlášení lze změnit pouze písemným dodatkem podepsaným Přijímající stranou a SŽ. Souhlas SŽ se závazky Přijímající strany zaslaný v návaznosti na žádost Přijímající strany o zpřístupnění Důvěrných informací zakládá závazkový vztah mezi stranami, nepředstavuje však dodatek.</w:t>
      </w:r>
    </w:p>
    <w:p w14:paraId="6081F459" w14:textId="77777777" w:rsidR="00B853AA" w:rsidRPr="00486496" w:rsidRDefault="00B853AA" w:rsidP="00B853AA">
      <w:pPr>
        <w:spacing w:after="0" w:line="276" w:lineRule="auto"/>
        <w:ind w:left="720"/>
        <w:jc w:val="both"/>
        <w:rPr>
          <w:rFonts w:eastAsia="Arial Unicode MS" w:cs="Arial Unicode MS"/>
          <w:lang w:eastAsia="fr-FR"/>
        </w:rPr>
      </w:pPr>
    </w:p>
    <w:p w14:paraId="7487D2AB" w14:textId="77777777" w:rsidR="00B853AA" w:rsidRPr="00486496" w:rsidRDefault="00B853AA" w:rsidP="00B853AA">
      <w:pPr>
        <w:spacing w:after="0" w:line="276" w:lineRule="auto"/>
        <w:ind w:left="720"/>
        <w:jc w:val="both"/>
        <w:rPr>
          <w:rFonts w:eastAsia="Arial Unicode MS" w:cs="Arial Unicode MS"/>
          <w:lang w:eastAsia="fr-FR"/>
        </w:rPr>
      </w:pPr>
    </w:p>
    <w:p w14:paraId="19A9F03F" w14:textId="7D460C50" w:rsidR="00B853AA" w:rsidRPr="00486496" w:rsidRDefault="00BD755B" w:rsidP="00BD755B">
      <w:pPr>
        <w:spacing w:after="0" w:line="276" w:lineRule="auto"/>
        <w:jc w:val="both"/>
        <w:rPr>
          <w:rFonts w:eastAsia="Arial Unicode MS" w:cs="Arial Unicode MS"/>
          <w:lang w:eastAsia="fr-FR"/>
        </w:rPr>
      </w:pPr>
      <w:r>
        <w:rPr>
          <w:rFonts w:eastAsia="Arial Unicode MS" w:cs="Arial Unicode MS"/>
          <w:b/>
          <w:lang w:eastAsia="fr-FR"/>
        </w:rPr>
        <w:t xml:space="preserve">9.4      </w:t>
      </w:r>
      <w:r w:rsidR="00B853AA" w:rsidRPr="00486496">
        <w:rPr>
          <w:rFonts w:eastAsia="Arial Unicode MS" w:cs="Arial Unicode MS"/>
          <w:b/>
          <w:lang w:eastAsia="fr-FR"/>
        </w:rPr>
        <w:t>ROZHODNÉ PRÁVO A JURISDIKCE</w:t>
      </w:r>
    </w:p>
    <w:p w14:paraId="277259C2" w14:textId="77777777" w:rsidR="00B853AA" w:rsidRPr="00486496" w:rsidRDefault="00B853AA" w:rsidP="00B853AA">
      <w:pPr>
        <w:spacing w:after="0" w:line="276" w:lineRule="auto"/>
        <w:ind w:left="709" w:hanging="709"/>
        <w:jc w:val="both"/>
        <w:rPr>
          <w:rFonts w:eastAsia="Arial Unicode MS" w:cs="Arial Unicode MS"/>
          <w:lang w:eastAsia="fr-FR"/>
        </w:rPr>
      </w:pPr>
      <w:r w:rsidRPr="00486496">
        <w:rPr>
          <w:rFonts w:eastAsia="Arial Unicode MS" w:cs="Arial Unicode MS"/>
          <w:lang w:eastAsia="fr-FR"/>
        </w:rPr>
        <w:tab/>
      </w:r>
    </w:p>
    <w:p w14:paraId="68EA3C25" w14:textId="77777777" w:rsidR="00B853AA" w:rsidRPr="00486496" w:rsidRDefault="00B853AA" w:rsidP="00B853AA">
      <w:pPr>
        <w:spacing w:before="120" w:after="120" w:line="276" w:lineRule="auto"/>
        <w:ind w:left="720" w:right="119"/>
        <w:contextualSpacing/>
        <w:jc w:val="both"/>
        <w:rPr>
          <w:rFonts w:eastAsia="Arial Unicode MS" w:cs="Arial Unicode MS"/>
          <w:lang w:eastAsia="fr-FR"/>
        </w:rPr>
      </w:pPr>
      <w:r w:rsidRPr="00486496">
        <w:rPr>
          <w:rFonts w:eastAsia="Arial Unicode MS" w:cs="Arial Unicode MS"/>
          <w:lang w:eastAsia="fr-FR"/>
        </w:rPr>
        <w:t>Toto Prohlášení se řídí a vykládá v souladu se zákony České republiky.</w:t>
      </w:r>
    </w:p>
    <w:p w14:paraId="7D123B05" w14:textId="77777777" w:rsidR="00B853AA" w:rsidRPr="00486496" w:rsidRDefault="00B853AA" w:rsidP="00B853AA">
      <w:pPr>
        <w:spacing w:before="120" w:after="120" w:line="276" w:lineRule="auto"/>
        <w:ind w:left="720" w:right="119"/>
        <w:contextualSpacing/>
        <w:jc w:val="both"/>
        <w:rPr>
          <w:rFonts w:eastAsia="Arial Unicode MS" w:cs="Arial Unicode MS"/>
          <w:lang w:eastAsia="fr-FR"/>
        </w:rPr>
      </w:pPr>
    </w:p>
    <w:p w14:paraId="3F6F1804" w14:textId="77777777" w:rsidR="00B853AA" w:rsidRPr="00486496" w:rsidRDefault="00B853AA" w:rsidP="00B853AA">
      <w:pPr>
        <w:spacing w:before="120" w:after="120" w:line="276" w:lineRule="auto"/>
        <w:ind w:left="720" w:right="119"/>
        <w:contextualSpacing/>
        <w:jc w:val="both"/>
        <w:rPr>
          <w:rFonts w:eastAsia="Arial Unicode MS" w:cs="Arial Unicode MS"/>
          <w:lang w:eastAsia="fr-FR"/>
        </w:rPr>
      </w:pPr>
      <w:r w:rsidRPr="00486496">
        <w:rPr>
          <w:rFonts w:eastAsia="Arial Unicode MS" w:cs="Arial Unicode MS"/>
          <w:lang w:eastAsia="fr-FR"/>
        </w:rPr>
        <w:t>Jakýkoli spor, který nebude smírně urovnán ve lhůtě třiceti (30) dnů ode dne oznámení sporu, bude poté předložen příslušným soudům podle sídla SŽ.</w:t>
      </w:r>
    </w:p>
    <w:p w14:paraId="23F92C31" w14:textId="77777777" w:rsidR="00B853AA" w:rsidRPr="00486496" w:rsidRDefault="00B853AA" w:rsidP="00B853AA">
      <w:pPr>
        <w:spacing w:after="0" w:line="276" w:lineRule="auto"/>
        <w:ind w:left="709" w:hanging="709"/>
        <w:jc w:val="both"/>
        <w:rPr>
          <w:rFonts w:eastAsia="Arial Unicode MS" w:cs="Arial Unicode MS"/>
          <w:lang w:eastAsia="fr-FR"/>
        </w:rPr>
      </w:pPr>
    </w:p>
    <w:p w14:paraId="29212C5E" w14:textId="77777777" w:rsidR="00B853AA" w:rsidRPr="00486496" w:rsidRDefault="00B853AA" w:rsidP="00B853AA">
      <w:pPr>
        <w:spacing w:after="0" w:line="276" w:lineRule="auto"/>
        <w:ind w:left="709" w:hanging="709"/>
        <w:jc w:val="both"/>
        <w:rPr>
          <w:rFonts w:eastAsia="Arial Unicode MS" w:cs="Arial Unicode MS"/>
          <w:lang w:eastAsia="fr-FR"/>
        </w:rPr>
      </w:pPr>
    </w:p>
    <w:p w14:paraId="78AFE072" w14:textId="77777777" w:rsidR="00B853AA" w:rsidRPr="00486496" w:rsidRDefault="00B853AA" w:rsidP="00B853AA">
      <w:pPr>
        <w:tabs>
          <w:tab w:val="left" w:pos="4608"/>
        </w:tabs>
        <w:spacing w:after="0" w:line="276" w:lineRule="auto"/>
        <w:jc w:val="both"/>
        <w:rPr>
          <w:rFonts w:eastAsia="Arial Unicode MS" w:cs="Arial Unicode MS"/>
          <w:lang w:eastAsia="fr-FR"/>
        </w:rPr>
      </w:pPr>
    </w:p>
    <w:tbl>
      <w:tblPr>
        <w:tblW w:w="8472" w:type="dxa"/>
        <w:tblLayout w:type="fixed"/>
        <w:tblLook w:val="0000" w:firstRow="0" w:lastRow="0" w:firstColumn="0" w:lastColumn="0" w:noHBand="0" w:noVBand="0"/>
      </w:tblPr>
      <w:tblGrid>
        <w:gridCol w:w="8472"/>
      </w:tblGrid>
      <w:tr w:rsidR="00B853AA" w:rsidRPr="00486496" w14:paraId="03994052" w14:textId="77777777" w:rsidTr="004D4829">
        <w:trPr>
          <w:trHeight w:val="405"/>
        </w:trPr>
        <w:tc>
          <w:tcPr>
            <w:tcW w:w="8472" w:type="dxa"/>
          </w:tcPr>
          <w:p w14:paraId="0E426E80" w14:textId="77777777" w:rsidR="00B853AA" w:rsidRPr="00486496" w:rsidRDefault="00B853AA" w:rsidP="004D4829">
            <w:pPr>
              <w:spacing w:after="0" w:line="276" w:lineRule="auto"/>
              <w:jc w:val="both"/>
              <w:rPr>
                <w:rFonts w:eastAsia="Arial Unicode MS" w:cs="Arial Unicode MS"/>
                <w:bCs/>
                <w:lang w:eastAsia="fr-FR"/>
              </w:rPr>
            </w:pPr>
            <w:r w:rsidRPr="00486496">
              <w:rPr>
                <w:rFonts w:eastAsia="Arial Unicode MS" w:cs="Arial Unicode MS"/>
                <w:lang w:eastAsia="fr-FR"/>
              </w:rPr>
              <w:t xml:space="preserve">Podepsáno za </w:t>
            </w:r>
            <w:r w:rsidRPr="00486496">
              <w:rPr>
                <w:rFonts w:eastAsia="Arial Unicode MS" w:cs="Arial Unicode MS"/>
                <w:bCs/>
                <w:lang w:eastAsia="fr-FR"/>
              </w:rPr>
              <w:t>Přijímající stranu</w:t>
            </w:r>
          </w:p>
          <w:p w14:paraId="2595EC5C" w14:textId="77777777" w:rsidR="00B853AA" w:rsidRPr="00486496" w:rsidRDefault="00B853AA" w:rsidP="004D4829">
            <w:pPr>
              <w:spacing w:after="0" w:line="276" w:lineRule="auto"/>
              <w:jc w:val="both"/>
              <w:rPr>
                <w:rFonts w:eastAsia="Arial Unicode MS" w:cs="Arial Unicode MS"/>
                <w:bCs/>
                <w:u w:val="single"/>
                <w:lang w:eastAsia="fr-FR"/>
              </w:rPr>
            </w:pPr>
            <w:r w:rsidRPr="00486496">
              <w:rPr>
                <w:rFonts w:eastAsia="Arial Unicode MS" w:cs="Arial Unicode MS"/>
                <w:bCs/>
                <w:lang w:eastAsia="fr-FR"/>
              </w:rPr>
              <w:t>(den podpisu je dnem účinnosti)</w:t>
            </w:r>
          </w:p>
        </w:tc>
      </w:tr>
      <w:tr w:rsidR="00B853AA" w:rsidRPr="00486496" w14:paraId="112FC8AD" w14:textId="77777777" w:rsidTr="004D4829">
        <w:trPr>
          <w:trHeight w:val="1164"/>
        </w:trPr>
        <w:tc>
          <w:tcPr>
            <w:tcW w:w="8472" w:type="dxa"/>
          </w:tcPr>
          <w:p w14:paraId="2945346D" w14:textId="77777777" w:rsidR="00B853AA" w:rsidRPr="00486496" w:rsidRDefault="00B853AA" w:rsidP="004D4829">
            <w:pPr>
              <w:spacing w:after="0" w:line="276" w:lineRule="auto"/>
              <w:jc w:val="both"/>
              <w:rPr>
                <w:rFonts w:eastAsia="Arial Unicode MS" w:cs="Arial Unicode MS"/>
                <w:lang w:eastAsia="fr-FR"/>
              </w:rPr>
            </w:pPr>
          </w:p>
          <w:p w14:paraId="5EF8FAA2" w14:textId="77777777" w:rsidR="00B853AA" w:rsidRPr="00486496" w:rsidRDefault="00B853AA" w:rsidP="004D4829">
            <w:pPr>
              <w:spacing w:after="0" w:line="276" w:lineRule="auto"/>
              <w:jc w:val="both"/>
              <w:rPr>
                <w:rFonts w:eastAsia="Arial Unicode MS" w:cs="Arial Unicode MS"/>
                <w:lang w:eastAsia="fr-FR"/>
              </w:rPr>
            </w:pPr>
          </w:p>
          <w:p w14:paraId="10B40C2B" w14:textId="77777777" w:rsidR="00B853AA" w:rsidRPr="00486496" w:rsidRDefault="00B853AA" w:rsidP="004D4829">
            <w:pPr>
              <w:spacing w:after="0" w:line="276" w:lineRule="auto"/>
              <w:jc w:val="both"/>
              <w:rPr>
                <w:rFonts w:eastAsia="Arial Unicode MS" w:cs="Arial Unicode MS"/>
                <w:lang w:eastAsia="fr-FR"/>
              </w:rPr>
            </w:pPr>
            <w:r w:rsidRPr="00486496">
              <w:rPr>
                <w:rFonts w:eastAsia="Arial Unicode MS" w:cs="Arial Unicode MS"/>
                <w:lang w:eastAsia="fr-FR"/>
              </w:rPr>
              <w:t>Podpis: ……………………………………</w:t>
            </w:r>
          </w:p>
          <w:p w14:paraId="66439600" w14:textId="77777777" w:rsidR="00B853AA" w:rsidRPr="00486496" w:rsidRDefault="00B853AA" w:rsidP="004D4829">
            <w:pPr>
              <w:spacing w:after="0" w:line="276" w:lineRule="auto"/>
              <w:jc w:val="both"/>
              <w:rPr>
                <w:rFonts w:eastAsia="Arial Unicode MS" w:cs="Arial Unicode MS"/>
                <w:lang w:eastAsia="fr-FR"/>
              </w:rPr>
            </w:pPr>
          </w:p>
          <w:p w14:paraId="49DE69AC" w14:textId="77777777" w:rsidR="00B853AA" w:rsidRPr="00486496" w:rsidRDefault="00B853AA" w:rsidP="004D4829">
            <w:pPr>
              <w:spacing w:after="0" w:line="276" w:lineRule="auto"/>
              <w:jc w:val="both"/>
              <w:rPr>
                <w:rFonts w:eastAsia="Arial Unicode MS" w:cs="Arial Unicode MS"/>
                <w:lang w:eastAsia="fr-FR"/>
              </w:rPr>
            </w:pPr>
          </w:p>
          <w:p w14:paraId="7488C5FF" w14:textId="77777777" w:rsidR="00B853AA" w:rsidRPr="00486496" w:rsidRDefault="00B853AA" w:rsidP="004D4829">
            <w:pPr>
              <w:spacing w:after="0" w:line="276" w:lineRule="auto"/>
              <w:jc w:val="both"/>
              <w:rPr>
                <w:rFonts w:eastAsia="Arial Unicode MS" w:cs="Arial Unicode MS"/>
                <w:lang w:eastAsia="fr-FR"/>
              </w:rPr>
            </w:pPr>
            <w:r w:rsidRPr="00486496">
              <w:rPr>
                <w:rFonts w:eastAsia="Arial Unicode MS" w:cs="Arial Unicode MS"/>
                <w:lang w:eastAsia="fr-FR"/>
              </w:rPr>
              <w:t>Jméno: ……………………………………</w:t>
            </w:r>
          </w:p>
          <w:p w14:paraId="3E20B1A9" w14:textId="77777777" w:rsidR="00B853AA" w:rsidRPr="00486496" w:rsidRDefault="00B853AA" w:rsidP="004D4829">
            <w:pPr>
              <w:spacing w:after="0" w:line="276" w:lineRule="auto"/>
              <w:jc w:val="both"/>
              <w:rPr>
                <w:rFonts w:eastAsia="Arial Unicode MS" w:cs="Arial Unicode MS"/>
                <w:lang w:eastAsia="fr-FR"/>
              </w:rPr>
            </w:pPr>
          </w:p>
          <w:p w14:paraId="074C7B23" w14:textId="77777777" w:rsidR="00B853AA" w:rsidRPr="00486496" w:rsidRDefault="00B853AA" w:rsidP="004D4829">
            <w:pPr>
              <w:spacing w:after="0" w:line="276" w:lineRule="auto"/>
              <w:jc w:val="both"/>
              <w:rPr>
                <w:rFonts w:eastAsia="Arial Unicode MS" w:cs="Arial Unicode MS"/>
                <w:lang w:eastAsia="fr-FR"/>
              </w:rPr>
            </w:pPr>
          </w:p>
          <w:p w14:paraId="1C1C9FEB" w14:textId="77777777" w:rsidR="00B853AA" w:rsidRPr="00486496" w:rsidRDefault="00B853AA" w:rsidP="004D4829">
            <w:pPr>
              <w:spacing w:after="0" w:line="276" w:lineRule="auto"/>
              <w:jc w:val="both"/>
              <w:rPr>
                <w:rFonts w:eastAsia="Arial Unicode MS" w:cs="Arial Unicode MS"/>
                <w:lang w:eastAsia="fr-FR"/>
              </w:rPr>
            </w:pPr>
            <w:proofErr w:type="gramStart"/>
            <w:r w:rsidRPr="00486496">
              <w:rPr>
                <w:rFonts w:eastAsia="Arial Unicode MS" w:cs="Arial Unicode MS"/>
                <w:lang w:eastAsia="fr-FR"/>
              </w:rPr>
              <w:t>Pozice:…</w:t>
            </w:r>
            <w:proofErr w:type="gramEnd"/>
            <w:r w:rsidRPr="00486496">
              <w:rPr>
                <w:rFonts w:eastAsia="Arial Unicode MS" w:cs="Arial Unicode MS"/>
                <w:lang w:eastAsia="fr-FR"/>
              </w:rPr>
              <w:t>……………………………………</w:t>
            </w:r>
          </w:p>
        </w:tc>
      </w:tr>
      <w:tr w:rsidR="00B853AA" w:rsidRPr="00486496" w14:paraId="2FFC561D" w14:textId="77777777" w:rsidTr="004D4829">
        <w:trPr>
          <w:trHeight w:val="1164"/>
        </w:trPr>
        <w:tc>
          <w:tcPr>
            <w:tcW w:w="8472" w:type="dxa"/>
          </w:tcPr>
          <w:p w14:paraId="276632AD" w14:textId="77777777" w:rsidR="00B853AA" w:rsidRDefault="00B853AA" w:rsidP="004D4829">
            <w:pPr>
              <w:spacing w:after="0" w:line="276" w:lineRule="auto"/>
              <w:jc w:val="both"/>
              <w:rPr>
                <w:rFonts w:eastAsia="Arial Unicode MS" w:cs="Arial Unicode MS"/>
                <w:lang w:eastAsia="fr-FR"/>
              </w:rPr>
            </w:pPr>
          </w:p>
          <w:p w14:paraId="6D69F07A" w14:textId="77777777" w:rsidR="003E7379" w:rsidRDefault="003E7379" w:rsidP="004D4829">
            <w:pPr>
              <w:spacing w:after="0" w:line="276" w:lineRule="auto"/>
              <w:jc w:val="both"/>
              <w:rPr>
                <w:rFonts w:eastAsia="Arial Unicode MS" w:cs="Arial Unicode MS"/>
                <w:lang w:eastAsia="fr-FR"/>
              </w:rPr>
            </w:pPr>
          </w:p>
          <w:p w14:paraId="7F7B4893" w14:textId="77777777" w:rsidR="003E7379" w:rsidRDefault="003E7379" w:rsidP="004D4829">
            <w:pPr>
              <w:spacing w:after="0" w:line="276" w:lineRule="auto"/>
              <w:jc w:val="both"/>
              <w:rPr>
                <w:rFonts w:eastAsia="Arial Unicode MS" w:cs="Arial Unicode MS"/>
                <w:lang w:eastAsia="fr-FR"/>
              </w:rPr>
            </w:pPr>
          </w:p>
          <w:p w14:paraId="5ACD094E" w14:textId="77777777" w:rsidR="003E7379" w:rsidRDefault="003E7379" w:rsidP="004D4829">
            <w:pPr>
              <w:spacing w:after="0" w:line="276" w:lineRule="auto"/>
              <w:jc w:val="both"/>
              <w:rPr>
                <w:rFonts w:eastAsia="Arial Unicode MS" w:cs="Arial Unicode MS"/>
                <w:lang w:eastAsia="fr-FR"/>
              </w:rPr>
            </w:pPr>
          </w:p>
          <w:p w14:paraId="0E74E015" w14:textId="77777777" w:rsidR="003E7379" w:rsidRDefault="003E7379" w:rsidP="004D4829">
            <w:pPr>
              <w:spacing w:after="0" w:line="276" w:lineRule="auto"/>
              <w:jc w:val="both"/>
              <w:rPr>
                <w:rFonts w:eastAsia="Arial Unicode MS" w:cs="Arial Unicode MS"/>
                <w:lang w:eastAsia="fr-FR"/>
              </w:rPr>
            </w:pPr>
          </w:p>
          <w:p w14:paraId="05BC8785" w14:textId="77777777" w:rsidR="003E7379" w:rsidRDefault="003E7379" w:rsidP="004D4829">
            <w:pPr>
              <w:spacing w:after="0" w:line="276" w:lineRule="auto"/>
              <w:jc w:val="both"/>
              <w:rPr>
                <w:rFonts w:eastAsia="Arial Unicode MS" w:cs="Arial Unicode MS"/>
                <w:lang w:eastAsia="fr-FR"/>
              </w:rPr>
            </w:pPr>
          </w:p>
          <w:p w14:paraId="33FD02B4" w14:textId="77777777" w:rsidR="003E7379" w:rsidRDefault="003E7379" w:rsidP="004D4829">
            <w:pPr>
              <w:spacing w:after="0" w:line="276" w:lineRule="auto"/>
              <w:jc w:val="both"/>
              <w:rPr>
                <w:rFonts w:eastAsia="Arial Unicode MS" w:cs="Arial Unicode MS"/>
                <w:lang w:eastAsia="fr-FR"/>
              </w:rPr>
            </w:pPr>
          </w:p>
          <w:p w14:paraId="5EB9B85C" w14:textId="77777777" w:rsidR="003E7379" w:rsidRDefault="003E7379" w:rsidP="004D4829">
            <w:pPr>
              <w:spacing w:after="0" w:line="276" w:lineRule="auto"/>
              <w:jc w:val="both"/>
              <w:rPr>
                <w:rFonts w:eastAsia="Arial Unicode MS" w:cs="Arial Unicode MS"/>
                <w:lang w:eastAsia="fr-FR"/>
              </w:rPr>
            </w:pPr>
          </w:p>
          <w:p w14:paraId="431362A3" w14:textId="77777777" w:rsidR="0043387A" w:rsidRDefault="0043387A" w:rsidP="004D4829">
            <w:pPr>
              <w:spacing w:after="0" w:line="276" w:lineRule="auto"/>
              <w:jc w:val="both"/>
              <w:rPr>
                <w:rFonts w:eastAsia="Arial Unicode MS" w:cs="Arial Unicode MS"/>
                <w:lang w:eastAsia="fr-FR"/>
              </w:rPr>
            </w:pPr>
          </w:p>
          <w:p w14:paraId="7F906DE2" w14:textId="77777777" w:rsidR="0043387A" w:rsidRDefault="0043387A" w:rsidP="004D4829">
            <w:pPr>
              <w:spacing w:after="0" w:line="276" w:lineRule="auto"/>
              <w:jc w:val="both"/>
              <w:rPr>
                <w:rFonts w:eastAsia="Arial Unicode MS" w:cs="Arial Unicode MS"/>
                <w:lang w:eastAsia="fr-FR"/>
              </w:rPr>
            </w:pPr>
          </w:p>
          <w:p w14:paraId="09906E71" w14:textId="77777777" w:rsidR="00E012D6" w:rsidRDefault="00E012D6" w:rsidP="00D342C3">
            <w:pPr>
              <w:tabs>
                <w:tab w:val="left" w:pos="864"/>
                <w:tab w:val="left" w:pos="1728"/>
                <w:tab w:val="left" w:pos="2592"/>
                <w:tab w:val="left" w:pos="4608"/>
              </w:tabs>
              <w:spacing w:after="0" w:line="276" w:lineRule="auto"/>
              <w:jc w:val="both"/>
              <w:rPr>
                <w:rFonts w:eastAsia="Arial Unicode MS" w:cs="Arial Unicode MS"/>
                <w:b/>
                <w:u w:val="single"/>
                <w:lang w:eastAsia="fr-FR"/>
              </w:rPr>
            </w:pPr>
          </w:p>
          <w:p w14:paraId="1F0A8EC2" w14:textId="651C4BAF" w:rsidR="00D342C3" w:rsidRPr="006C1E27" w:rsidRDefault="00D342C3" w:rsidP="00D342C3">
            <w:pPr>
              <w:tabs>
                <w:tab w:val="left" w:pos="864"/>
                <w:tab w:val="left" w:pos="1728"/>
                <w:tab w:val="left" w:pos="2592"/>
                <w:tab w:val="left" w:pos="4608"/>
              </w:tabs>
              <w:spacing w:after="0" w:line="276" w:lineRule="auto"/>
              <w:jc w:val="both"/>
              <w:rPr>
                <w:rFonts w:eastAsia="Arial Unicode MS" w:cs="Arial Unicode MS"/>
                <w:b/>
                <w:u w:val="single"/>
                <w:lang w:eastAsia="fr-FR"/>
              </w:rPr>
            </w:pPr>
            <w:r w:rsidRPr="006C1E27">
              <w:rPr>
                <w:rFonts w:eastAsia="Arial Unicode MS" w:cs="Arial Unicode MS"/>
                <w:b/>
                <w:u w:val="single"/>
                <w:lang w:eastAsia="fr-FR"/>
              </w:rPr>
              <w:lastRenderedPageBreak/>
              <w:t>PŘÍLOHA A</w:t>
            </w:r>
          </w:p>
          <w:p w14:paraId="7313635E" w14:textId="77777777" w:rsidR="00D342C3" w:rsidRPr="006C1E27" w:rsidRDefault="00D342C3" w:rsidP="00D342C3">
            <w:pPr>
              <w:tabs>
                <w:tab w:val="left" w:pos="864"/>
                <w:tab w:val="left" w:pos="1728"/>
                <w:tab w:val="left" w:pos="2592"/>
                <w:tab w:val="left" w:pos="4608"/>
              </w:tabs>
              <w:spacing w:after="0" w:line="276" w:lineRule="auto"/>
              <w:jc w:val="both"/>
              <w:rPr>
                <w:rFonts w:eastAsia="Arial Unicode MS" w:cs="Arial Unicode MS"/>
                <w:b/>
                <w:u w:val="single"/>
                <w:lang w:eastAsia="fr-FR"/>
              </w:rPr>
            </w:pPr>
          </w:p>
          <w:p w14:paraId="49D80482" w14:textId="77777777" w:rsidR="00D342C3" w:rsidRPr="006C1E27" w:rsidRDefault="00D342C3" w:rsidP="00D342C3">
            <w:pPr>
              <w:tabs>
                <w:tab w:val="left" w:pos="864"/>
                <w:tab w:val="left" w:pos="1728"/>
                <w:tab w:val="left" w:pos="2592"/>
                <w:tab w:val="left" w:pos="4608"/>
              </w:tabs>
              <w:spacing w:after="0" w:line="276" w:lineRule="auto"/>
              <w:jc w:val="both"/>
              <w:rPr>
                <w:rFonts w:eastAsia="Arial Unicode MS" w:cs="Arial Unicode MS"/>
                <w:b/>
                <w:u w:val="single"/>
                <w:lang w:eastAsia="fr-FR"/>
              </w:rPr>
            </w:pPr>
            <w:r w:rsidRPr="006C1E27">
              <w:rPr>
                <w:rFonts w:eastAsia="Arial Unicode MS" w:cs="Arial Unicode MS"/>
                <w:b/>
                <w:u w:val="single"/>
                <w:lang w:eastAsia="fr-FR"/>
              </w:rPr>
              <w:t>ZÁVAZEK ZE ZADÁVACÍHO ŘÍZENÍ</w:t>
            </w:r>
          </w:p>
          <w:p w14:paraId="7F31D6B3" w14:textId="77777777" w:rsidR="00D342C3" w:rsidRPr="006C1E27"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p>
          <w:p w14:paraId="36068B50" w14:textId="77777777" w:rsidR="00D342C3" w:rsidRPr="006C1E27"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p>
          <w:p w14:paraId="341B4053" w14:textId="77777777" w:rsidR="00D342C3" w:rsidRPr="006C1E27"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Já níže podepsaný</w:t>
            </w:r>
            <w:r>
              <w:rPr>
                <w:rFonts w:eastAsia="Arial Unicode MS" w:cs="Arial Unicode MS"/>
                <w:lang w:eastAsia="fr-FR"/>
              </w:rPr>
              <w:t>/á</w:t>
            </w:r>
            <w:r w:rsidRPr="006C1E27">
              <w:rPr>
                <w:rFonts w:eastAsia="Arial Unicode MS" w:cs="Arial Unicode MS"/>
                <w:lang w:eastAsia="fr-FR"/>
              </w:rPr>
              <w:t>, ___________________________________________</w:t>
            </w:r>
          </w:p>
          <w:p w14:paraId="147F75D7" w14:textId="77777777" w:rsidR="00D342C3" w:rsidRPr="006C1E27"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p>
          <w:p w14:paraId="78D869BB" w14:textId="77777777" w:rsidR="00D342C3" w:rsidRPr="006C1E27"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p>
          <w:p w14:paraId="215D26B8" w14:textId="77777777" w:rsidR="00D342C3" w:rsidRPr="006C1E27"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r>
              <w:rPr>
                <w:rFonts w:eastAsia="Arial Unicode MS" w:cs="Arial Unicode MS"/>
                <w:lang w:eastAsia="fr-FR"/>
              </w:rPr>
              <w:t>p</w:t>
            </w:r>
            <w:r w:rsidRPr="00613A52">
              <w:rPr>
                <w:rFonts w:eastAsia="Arial Unicode MS" w:cs="Arial Unicode MS"/>
                <w:lang w:eastAsia="fr-FR"/>
              </w:rPr>
              <w:t xml:space="preserve">otvrzuji, že definované podmínky v rámci tohoto závazku jsou definované v Prohlášení o mlčenlivosti (pozn. pro nahlížení do tzv. Manuálu) Přijímací strany ze dne </w:t>
            </w:r>
            <w:r>
              <w:rPr>
                <w:rFonts w:eastAsia="Arial Unicode MS" w:cs="Arial Unicode MS"/>
                <w:lang w:eastAsia="fr-FR"/>
              </w:rPr>
              <w:t>____________</w:t>
            </w:r>
            <w:r w:rsidRPr="00613A52">
              <w:rPr>
                <w:rFonts w:eastAsia="Arial Unicode MS" w:cs="Arial Unicode MS"/>
                <w:lang w:eastAsia="fr-FR"/>
              </w:rPr>
              <w:t>.</w:t>
            </w:r>
          </w:p>
          <w:p w14:paraId="0DA31705" w14:textId="77777777" w:rsidR="00D342C3" w:rsidRPr="006C1E27"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p>
          <w:p w14:paraId="44B6DACE" w14:textId="77777777" w:rsidR="00D342C3" w:rsidRPr="006C1E27"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Souhlasím s tím, že přístup k Manuálu pro projektování VRT ve stupni DÚR pro Zadávací řízení se řídí následujícími pravidly a předpoklady:</w:t>
            </w:r>
          </w:p>
          <w:p w14:paraId="35F4EF52" w14:textId="77777777" w:rsidR="00D342C3" w:rsidRPr="006C1E27"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p>
          <w:p w14:paraId="108DF881" w14:textId="77777777" w:rsidR="00D342C3" w:rsidRPr="006C1E27" w:rsidRDefault="00D342C3" w:rsidP="00D342C3">
            <w:pPr>
              <w:numPr>
                <w:ilvl w:val="0"/>
                <w:numId w:val="60"/>
              </w:numPr>
              <w:tabs>
                <w:tab w:val="left" w:pos="864"/>
                <w:tab w:val="left" w:pos="1728"/>
                <w:tab w:val="left" w:pos="2592"/>
                <w:tab w:val="left" w:pos="4608"/>
              </w:tabs>
              <w:spacing w:after="0" w:line="240" w:lineRule="auto"/>
              <w:ind w:left="851" w:hanging="851"/>
              <w:jc w:val="both"/>
              <w:rPr>
                <w:rFonts w:eastAsia="Arial Unicode MS" w:cs="Arial Unicode MS"/>
                <w:lang w:eastAsia="fr-FR"/>
              </w:rPr>
            </w:pPr>
            <w:r w:rsidRPr="006C1E27">
              <w:rPr>
                <w:rFonts w:eastAsia="Arial Unicode MS" w:cs="Arial Unicode MS"/>
                <w:lang w:eastAsia="fr-FR"/>
              </w:rPr>
              <w:t>Prohlášení o mlčenlivosti je Přijímající stranou podepsáno a je v účinnosti;</w:t>
            </w:r>
          </w:p>
          <w:p w14:paraId="31832CEE" w14:textId="77777777" w:rsidR="00D342C3" w:rsidRPr="006C1E27"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p>
          <w:p w14:paraId="105F658E" w14:textId="77777777" w:rsidR="00D342C3" w:rsidRPr="006C1E27" w:rsidRDefault="00D342C3" w:rsidP="00D342C3">
            <w:pPr>
              <w:numPr>
                <w:ilvl w:val="0"/>
                <w:numId w:val="60"/>
              </w:numPr>
              <w:tabs>
                <w:tab w:val="left" w:pos="864"/>
                <w:tab w:val="left" w:pos="1728"/>
                <w:tab w:val="left" w:pos="2592"/>
                <w:tab w:val="left" w:pos="4608"/>
              </w:tabs>
              <w:spacing w:after="0" w:line="240" w:lineRule="auto"/>
              <w:ind w:left="851" w:hanging="851"/>
              <w:jc w:val="both"/>
              <w:rPr>
                <w:rFonts w:eastAsia="Arial Unicode MS" w:cs="Arial Unicode MS"/>
                <w:lang w:eastAsia="fr-FR"/>
              </w:rPr>
            </w:pPr>
            <w:r w:rsidRPr="006C1E27">
              <w:rPr>
                <w:rFonts w:eastAsia="Arial Unicode MS" w:cs="Arial Unicode MS"/>
                <w:lang w:eastAsia="fr-FR"/>
              </w:rPr>
              <w:t>jakýkoliv zástupce Přijímající strany (nebo jejích poddodavatelů, financujících subjektů nebo pověřených osob) nesmí kopírovat, a to ani částečně, dostupnou Důvěrnou informaci, ani ji žádným jiným způsobem použít k přizpůsobení know-how a procesů mimo Zadávací řízení pro jiné činnosti nebo jakékoli reverzní inženýrství;</w:t>
            </w:r>
          </w:p>
          <w:p w14:paraId="36C7A9D1" w14:textId="77777777" w:rsidR="00D342C3" w:rsidRPr="006C1E27" w:rsidRDefault="00D342C3" w:rsidP="00D342C3">
            <w:pPr>
              <w:spacing w:after="0" w:line="240" w:lineRule="auto"/>
              <w:jc w:val="both"/>
              <w:rPr>
                <w:rFonts w:eastAsia="Arial Unicode MS" w:cs="Arial Unicode MS"/>
                <w:lang w:eastAsia="fr-FR"/>
              </w:rPr>
            </w:pPr>
          </w:p>
          <w:p w14:paraId="24CA775E" w14:textId="77777777" w:rsidR="00D342C3" w:rsidRPr="006C1E27" w:rsidRDefault="00D342C3" w:rsidP="00D342C3">
            <w:pPr>
              <w:numPr>
                <w:ilvl w:val="0"/>
                <w:numId w:val="60"/>
              </w:numPr>
              <w:tabs>
                <w:tab w:val="left" w:pos="864"/>
                <w:tab w:val="left" w:pos="1728"/>
                <w:tab w:val="left" w:pos="2592"/>
                <w:tab w:val="left" w:pos="4608"/>
              </w:tabs>
              <w:spacing w:after="0" w:line="240" w:lineRule="auto"/>
              <w:ind w:left="851" w:hanging="851"/>
              <w:jc w:val="both"/>
              <w:rPr>
                <w:rFonts w:eastAsia="Arial Unicode MS" w:cs="Arial Unicode MS"/>
                <w:lang w:eastAsia="fr-FR"/>
              </w:rPr>
            </w:pPr>
            <w:r w:rsidRPr="006C1E27">
              <w:rPr>
                <w:rFonts w:eastAsia="Arial Unicode MS" w:cs="Arial Unicode MS"/>
                <w:lang w:eastAsia="fr-FR"/>
              </w:rPr>
              <w:t>Přijímající strana a její zástupci musí přistupovat k D</w:t>
            </w:r>
            <w:r>
              <w:rPr>
                <w:rFonts w:eastAsia="Arial Unicode MS" w:cs="Arial Unicode MS"/>
                <w:lang w:eastAsia="fr-FR"/>
              </w:rPr>
              <w:t>ůvěrným informacím v souladu se </w:t>
            </w:r>
            <w:r w:rsidRPr="006C1E27">
              <w:rPr>
                <w:rFonts w:eastAsia="Arial Unicode MS" w:cs="Arial Unicode MS"/>
                <w:lang w:eastAsia="fr-FR"/>
              </w:rPr>
              <w:t>všemi platnými zákony a předpisy, jak je definováno v Prohlášení o ochraně důvěrných informací. Je-li přístup k Dův</w:t>
            </w:r>
            <w:r>
              <w:rPr>
                <w:rFonts w:eastAsia="Arial Unicode MS" w:cs="Arial Unicode MS"/>
                <w:lang w:eastAsia="fr-FR"/>
              </w:rPr>
              <w:t>ěrným informacím organizován ve </w:t>
            </w:r>
            <w:r w:rsidRPr="006C1E27">
              <w:rPr>
                <w:rFonts w:eastAsia="Arial Unicode MS" w:cs="Arial Unicode MS"/>
                <w:lang w:eastAsia="fr-FR"/>
              </w:rPr>
              <w:t>vyhrazených prostorách, nesmí žádná osoba, které je poskytnut přístup k těmto Důvěrným informacím tyto kopírovat nebo zavádět do těchto prostor skenovací nebo kopírovací zařízení.</w:t>
            </w:r>
          </w:p>
          <w:p w14:paraId="06520CB8" w14:textId="77777777" w:rsidR="00D342C3" w:rsidRPr="006C1E27"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p>
          <w:p w14:paraId="14BEB1D5" w14:textId="77777777" w:rsidR="00D342C3" w:rsidRPr="006C1E27"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S ohledem na uvedené se osobně zavazuji dodržovat povinnosti výše uvedené.</w:t>
            </w:r>
          </w:p>
          <w:p w14:paraId="72B8FAB0" w14:textId="77777777" w:rsidR="00D342C3" w:rsidRPr="006C1E27"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p>
          <w:p w14:paraId="3D7628A0" w14:textId="77777777" w:rsidR="00D342C3"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p>
          <w:p w14:paraId="7901512C" w14:textId="77777777" w:rsidR="00D342C3" w:rsidRPr="006C1E27"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r>
              <w:rPr>
                <w:rFonts w:eastAsia="Arial Unicode MS" w:cs="Arial Unicode MS"/>
                <w:lang w:eastAsia="fr-FR"/>
              </w:rPr>
              <w:t>Dne ______________</w:t>
            </w:r>
          </w:p>
          <w:p w14:paraId="4293F707" w14:textId="77777777" w:rsidR="00D342C3" w:rsidRPr="006C1E27"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p>
          <w:p w14:paraId="41788CB4" w14:textId="77777777" w:rsidR="00D342C3"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p>
          <w:p w14:paraId="48BAA1F8" w14:textId="77777777" w:rsidR="00D342C3"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Tímto souhlasím</w:t>
            </w:r>
          </w:p>
          <w:p w14:paraId="3AE472FF" w14:textId="77777777" w:rsidR="00D342C3"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p>
          <w:p w14:paraId="691C7A8C" w14:textId="77777777" w:rsidR="00D342C3" w:rsidRPr="006C1E27"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p>
          <w:p w14:paraId="04964BDE" w14:textId="77777777" w:rsidR="00D342C3" w:rsidRPr="006C1E27" w:rsidRDefault="00D342C3" w:rsidP="00D342C3">
            <w:pPr>
              <w:tabs>
                <w:tab w:val="left" w:pos="864"/>
                <w:tab w:val="left" w:pos="1728"/>
                <w:tab w:val="left" w:pos="2592"/>
                <w:tab w:val="left" w:pos="4608"/>
              </w:tabs>
              <w:spacing w:after="0" w:line="240" w:lineRule="auto"/>
              <w:jc w:val="both"/>
              <w:rPr>
                <w:rFonts w:eastAsia="Arial Unicode MS" w:cs="Arial Unicode MS"/>
                <w:lang w:eastAsia="fr-FR"/>
              </w:rPr>
            </w:pPr>
          </w:p>
          <w:tbl>
            <w:tblPr>
              <w:tblW w:w="0" w:type="auto"/>
              <w:tblLayout w:type="fixed"/>
              <w:tblLook w:val="04A0" w:firstRow="1" w:lastRow="0" w:firstColumn="1" w:lastColumn="0" w:noHBand="0" w:noVBand="1"/>
            </w:tblPr>
            <w:tblGrid>
              <w:gridCol w:w="3498"/>
              <w:gridCol w:w="4758"/>
            </w:tblGrid>
            <w:tr w:rsidR="00D342C3" w:rsidRPr="006C1E27" w14:paraId="6794DE50" w14:textId="77777777" w:rsidTr="006E7660">
              <w:trPr>
                <w:trHeight w:val="964"/>
              </w:trPr>
              <w:tc>
                <w:tcPr>
                  <w:tcW w:w="4077" w:type="dxa"/>
                  <w:shd w:val="clear" w:color="auto" w:fill="auto"/>
                </w:tcPr>
                <w:p w14:paraId="14E9328E" w14:textId="77777777" w:rsidR="00D342C3" w:rsidRDefault="00D342C3" w:rsidP="00D342C3">
                  <w:pPr>
                    <w:tabs>
                      <w:tab w:val="left" w:pos="864"/>
                      <w:tab w:val="left" w:pos="1728"/>
                      <w:tab w:val="left" w:pos="2592"/>
                      <w:tab w:val="left" w:pos="4608"/>
                    </w:tabs>
                    <w:spacing w:after="0" w:line="240" w:lineRule="auto"/>
                    <w:rPr>
                      <w:rFonts w:eastAsia="Arial Unicode MS" w:cs="Arial Unicode MS"/>
                      <w:lang w:eastAsia="fr-FR"/>
                    </w:rPr>
                  </w:pPr>
                  <w:r w:rsidRPr="00957D5C">
                    <w:rPr>
                      <w:rFonts w:eastAsia="Arial Unicode MS" w:cs="Arial Unicode MS"/>
                      <w:lang w:eastAsia="fr-FR"/>
                    </w:rPr>
                    <w:t>Jméno Přijímající strany</w:t>
                  </w:r>
                  <w:r>
                    <w:rPr>
                      <w:rFonts w:eastAsia="Arial Unicode MS" w:cs="Arial Unicode MS"/>
                      <w:lang w:eastAsia="fr-FR"/>
                    </w:rPr>
                    <w:t>:</w:t>
                  </w:r>
                </w:p>
                <w:p w14:paraId="5145402F" w14:textId="77777777" w:rsidR="00D342C3" w:rsidRPr="00957D5C" w:rsidRDefault="00D342C3" w:rsidP="00D342C3">
                  <w:pPr>
                    <w:tabs>
                      <w:tab w:val="left" w:pos="864"/>
                      <w:tab w:val="left" w:pos="1728"/>
                      <w:tab w:val="left" w:pos="2592"/>
                      <w:tab w:val="left" w:pos="4608"/>
                    </w:tabs>
                    <w:spacing w:after="0" w:line="240" w:lineRule="auto"/>
                    <w:rPr>
                      <w:rFonts w:eastAsia="Arial Unicode MS" w:cs="Arial Unicode MS"/>
                      <w:lang w:eastAsia="fr-FR"/>
                    </w:rPr>
                  </w:pPr>
                  <w:r>
                    <w:rPr>
                      <w:rFonts w:eastAsia="Arial Unicode MS" w:cs="Arial Unicode MS"/>
                      <w:lang w:eastAsia="fr-FR"/>
                    </w:rPr>
                    <w:t>(název společnosti)</w:t>
                  </w:r>
                </w:p>
              </w:tc>
              <w:tc>
                <w:tcPr>
                  <w:tcW w:w="4869" w:type="dxa"/>
                  <w:shd w:val="clear" w:color="auto" w:fill="auto"/>
                </w:tcPr>
                <w:p w14:paraId="68BC39AB" w14:textId="77777777" w:rsidR="00D342C3" w:rsidRPr="00957D5C" w:rsidRDefault="00D342C3" w:rsidP="00D342C3">
                  <w:pPr>
                    <w:tabs>
                      <w:tab w:val="left" w:pos="864"/>
                      <w:tab w:val="left" w:pos="1728"/>
                      <w:tab w:val="left" w:pos="2592"/>
                      <w:tab w:val="left" w:pos="4608"/>
                    </w:tabs>
                    <w:spacing w:after="0" w:line="240" w:lineRule="auto"/>
                    <w:rPr>
                      <w:rFonts w:eastAsia="Arial Unicode MS" w:cs="Arial Unicode MS"/>
                      <w:lang w:eastAsia="fr-FR"/>
                    </w:rPr>
                  </w:pPr>
                  <w:r w:rsidRPr="00957D5C">
                    <w:rPr>
                      <w:rFonts w:eastAsia="Arial Unicode MS" w:cs="Arial Unicode MS"/>
                      <w:lang w:eastAsia="fr-FR"/>
                    </w:rPr>
                    <w:t>: ____________________________________</w:t>
                  </w:r>
                </w:p>
                <w:p w14:paraId="17FD32DC" w14:textId="77777777" w:rsidR="00D342C3" w:rsidRPr="00957D5C" w:rsidRDefault="00D342C3" w:rsidP="00D342C3">
                  <w:pPr>
                    <w:tabs>
                      <w:tab w:val="left" w:pos="864"/>
                      <w:tab w:val="left" w:pos="1728"/>
                      <w:tab w:val="left" w:pos="2592"/>
                      <w:tab w:val="left" w:pos="4608"/>
                    </w:tabs>
                    <w:spacing w:after="0" w:line="240" w:lineRule="auto"/>
                    <w:rPr>
                      <w:rFonts w:eastAsia="Arial Unicode MS" w:cs="Arial Unicode MS"/>
                      <w:lang w:eastAsia="fr-FR"/>
                    </w:rPr>
                  </w:pPr>
                </w:p>
              </w:tc>
            </w:tr>
            <w:tr w:rsidR="00D342C3" w:rsidRPr="006C1E27" w14:paraId="1736ADE3" w14:textId="77777777" w:rsidTr="006E7660">
              <w:trPr>
                <w:trHeight w:val="964"/>
              </w:trPr>
              <w:tc>
                <w:tcPr>
                  <w:tcW w:w="4077" w:type="dxa"/>
                  <w:shd w:val="clear" w:color="auto" w:fill="auto"/>
                </w:tcPr>
                <w:p w14:paraId="55218C56" w14:textId="77777777" w:rsidR="00D342C3" w:rsidRPr="006C1E27" w:rsidRDefault="00D342C3" w:rsidP="00D342C3">
                  <w:pPr>
                    <w:tabs>
                      <w:tab w:val="left" w:pos="864"/>
                      <w:tab w:val="left" w:pos="1728"/>
                      <w:tab w:val="left" w:pos="2592"/>
                      <w:tab w:val="left" w:pos="4608"/>
                    </w:tabs>
                    <w:spacing w:after="0" w:line="240" w:lineRule="auto"/>
                    <w:rPr>
                      <w:rFonts w:eastAsia="Arial Unicode MS" w:cs="Arial Unicode MS"/>
                      <w:lang w:eastAsia="fr-FR"/>
                    </w:rPr>
                  </w:pPr>
                  <w:r>
                    <w:rPr>
                      <w:rFonts w:eastAsia="Arial Unicode MS" w:cs="Arial Unicode MS"/>
                      <w:lang w:eastAsia="fr-FR"/>
                    </w:rPr>
                    <w:t>Funkce</w:t>
                  </w:r>
                  <w:r w:rsidRPr="006C1E27">
                    <w:rPr>
                      <w:rFonts w:eastAsia="Arial Unicode MS" w:cs="Arial Unicode MS"/>
                      <w:lang w:eastAsia="fr-FR"/>
                    </w:rPr>
                    <w:t xml:space="preserve"> zástupce Přijímající strany</w:t>
                  </w:r>
                  <w:r>
                    <w:rPr>
                      <w:rFonts w:eastAsia="Arial Unicode MS" w:cs="Arial Unicode MS"/>
                      <w:lang w:eastAsia="fr-FR"/>
                    </w:rPr>
                    <w:t>:</w:t>
                  </w:r>
                </w:p>
              </w:tc>
              <w:tc>
                <w:tcPr>
                  <w:tcW w:w="4869" w:type="dxa"/>
                  <w:shd w:val="clear" w:color="auto" w:fill="auto"/>
                </w:tcPr>
                <w:p w14:paraId="0311A0F4" w14:textId="77777777" w:rsidR="00D342C3" w:rsidRDefault="00D342C3" w:rsidP="00D342C3">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p w14:paraId="56585EB8" w14:textId="77777777" w:rsidR="00D342C3" w:rsidRPr="006C1E27" w:rsidRDefault="00D342C3" w:rsidP="00D342C3">
                  <w:pPr>
                    <w:tabs>
                      <w:tab w:val="left" w:pos="864"/>
                      <w:tab w:val="left" w:pos="1728"/>
                      <w:tab w:val="left" w:pos="2592"/>
                      <w:tab w:val="left" w:pos="4608"/>
                    </w:tabs>
                    <w:spacing w:after="0" w:line="240" w:lineRule="auto"/>
                    <w:rPr>
                      <w:rFonts w:eastAsia="Arial Unicode MS" w:cs="Arial Unicode MS"/>
                      <w:lang w:eastAsia="fr-FR"/>
                    </w:rPr>
                  </w:pPr>
                </w:p>
              </w:tc>
            </w:tr>
            <w:tr w:rsidR="00D342C3" w:rsidRPr="006C1E27" w14:paraId="78DC09C3" w14:textId="77777777" w:rsidTr="006E7660">
              <w:trPr>
                <w:trHeight w:val="964"/>
              </w:trPr>
              <w:tc>
                <w:tcPr>
                  <w:tcW w:w="4077" w:type="dxa"/>
                  <w:shd w:val="clear" w:color="auto" w:fill="auto"/>
                </w:tcPr>
                <w:p w14:paraId="27B99D4E" w14:textId="77777777" w:rsidR="00D342C3" w:rsidRPr="006C1E27" w:rsidRDefault="00D342C3" w:rsidP="00D342C3">
                  <w:pPr>
                    <w:tabs>
                      <w:tab w:val="left" w:pos="864"/>
                      <w:tab w:val="left" w:pos="1728"/>
                      <w:tab w:val="left" w:pos="2592"/>
                      <w:tab w:val="left" w:pos="4608"/>
                    </w:tabs>
                    <w:spacing w:after="0" w:line="240" w:lineRule="auto"/>
                    <w:rPr>
                      <w:rFonts w:eastAsia="Arial Unicode MS" w:cs="Arial Unicode MS"/>
                      <w:lang w:eastAsia="fr-FR"/>
                    </w:rPr>
                  </w:pPr>
                  <w:r>
                    <w:rPr>
                      <w:rFonts w:eastAsia="Arial Unicode MS" w:cs="Arial Unicode MS"/>
                      <w:lang w:eastAsia="fr-FR"/>
                    </w:rPr>
                    <w:t>Podpis</w:t>
                  </w:r>
                  <w:r w:rsidRPr="006C1E27">
                    <w:rPr>
                      <w:rFonts w:eastAsia="Arial Unicode MS" w:cs="Arial Unicode MS"/>
                      <w:lang w:eastAsia="fr-FR"/>
                    </w:rPr>
                    <w:t xml:space="preserve"> zástupce Přijímající strany</w:t>
                  </w:r>
                  <w:r>
                    <w:rPr>
                      <w:rFonts w:eastAsia="Arial Unicode MS" w:cs="Arial Unicode MS"/>
                      <w:lang w:eastAsia="fr-FR"/>
                    </w:rPr>
                    <w:t>:</w:t>
                  </w:r>
                </w:p>
              </w:tc>
              <w:tc>
                <w:tcPr>
                  <w:tcW w:w="4869" w:type="dxa"/>
                  <w:shd w:val="clear" w:color="auto" w:fill="auto"/>
                </w:tcPr>
                <w:p w14:paraId="16D489E3" w14:textId="77777777" w:rsidR="00D342C3" w:rsidRDefault="00D342C3" w:rsidP="00D342C3">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p w14:paraId="72BA870E" w14:textId="77777777" w:rsidR="00D342C3" w:rsidRPr="006C1E27" w:rsidRDefault="00D342C3" w:rsidP="00D342C3">
                  <w:pPr>
                    <w:tabs>
                      <w:tab w:val="left" w:pos="864"/>
                      <w:tab w:val="left" w:pos="1728"/>
                      <w:tab w:val="left" w:pos="2592"/>
                      <w:tab w:val="left" w:pos="4608"/>
                    </w:tabs>
                    <w:spacing w:after="0" w:line="240" w:lineRule="auto"/>
                    <w:rPr>
                      <w:rFonts w:eastAsia="Arial Unicode MS" w:cs="Arial Unicode MS"/>
                      <w:lang w:eastAsia="fr-FR"/>
                    </w:rPr>
                  </w:pPr>
                </w:p>
              </w:tc>
            </w:tr>
            <w:tr w:rsidR="00D342C3" w:rsidRPr="006C1E27" w14:paraId="6E942306" w14:textId="77777777" w:rsidTr="006E7660">
              <w:trPr>
                <w:trHeight w:val="397"/>
              </w:trPr>
              <w:tc>
                <w:tcPr>
                  <w:tcW w:w="4077" w:type="dxa"/>
                  <w:shd w:val="clear" w:color="auto" w:fill="auto"/>
                </w:tcPr>
                <w:p w14:paraId="2C6F6A6A" w14:textId="77777777" w:rsidR="00D342C3" w:rsidRPr="006C1E27" w:rsidRDefault="00D342C3" w:rsidP="00D342C3">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Den a čas nahlížení:</w:t>
                  </w:r>
                </w:p>
              </w:tc>
              <w:tc>
                <w:tcPr>
                  <w:tcW w:w="4869" w:type="dxa"/>
                  <w:shd w:val="clear" w:color="auto" w:fill="auto"/>
                </w:tcPr>
                <w:p w14:paraId="49521FA0" w14:textId="77777777" w:rsidR="00D342C3" w:rsidRPr="006C1E27" w:rsidRDefault="00D342C3" w:rsidP="00D342C3">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tc>
            </w:tr>
            <w:tr w:rsidR="00D342C3" w:rsidRPr="006C1E27" w14:paraId="4598F6F1" w14:textId="77777777" w:rsidTr="006E7660">
              <w:trPr>
                <w:trHeight w:val="397"/>
              </w:trPr>
              <w:tc>
                <w:tcPr>
                  <w:tcW w:w="4077" w:type="dxa"/>
                  <w:shd w:val="clear" w:color="auto" w:fill="auto"/>
                </w:tcPr>
                <w:p w14:paraId="44109E95" w14:textId="77777777" w:rsidR="00D342C3" w:rsidRPr="006C1E27" w:rsidRDefault="00D342C3" w:rsidP="00D342C3">
                  <w:pPr>
                    <w:tabs>
                      <w:tab w:val="left" w:pos="864"/>
                      <w:tab w:val="left" w:pos="1728"/>
                      <w:tab w:val="left" w:pos="2592"/>
                      <w:tab w:val="left" w:pos="4608"/>
                    </w:tabs>
                    <w:spacing w:after="0" w:line="240" w:lineRule="auto"/>
                    <w:rPr>
                      <w:rFonts w:eastAsia="Arial Unicode MS" w:cs="Arial Unicode MS"/>
                      <w:lang w:eastAsia="fr-FR"/>
                    </w:rPr>
                  </w:pPr>
                  <w:r w:rsidRPr="00B253C9">
                    <w:rPr>
                      <w:rFonts w:eastAsia="Arial Unicode MS" w:cs="Arial Unicode MS"/>
                      <w:lang w:eastAsia="fr-FR"/>
                    </w:rPr>
                    <w:t>Adresa nahlížení</w:t>
                  </w:r>
                  <w:r>
                    <w:rPr>
                      <w:rFonts w:eastAsia="Arial Unicode MS" w:cs="Arial Unicode MS"/>
                      <w:lang w:eastAsia="fr-FR"/>
                    </w:rPr>
                    <w:t>:</w:t>
                  </w:r>
                </w:p>
              </w:tc>
              <w:tc>
                <w:tcPr>
                  <w:tcW w:w="4869" w:type="dxa"/>
                  <w:shd w:val="clear" w:color="auto" w:fill="auto"/>
                </w:tcPr>
                <w:p w14:paraId="4CA08847" w14:textId="77777777" w:rsidR="00D342C3" w:rsidRPr="006C1E27" w:rsidRDefault="00D342C3" w:rsidP="00D342C3">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xml:space="preserve">: </w:t>
                  </w:r>
                  <w:r w:rsidRPr="00D11C2D">
                    <w:t>V Celnici 1028/10, Praha 1 – Nové Město</w:t>
                  </w:r>
                </w:p>
              </w:tc>
            </w:tr>
            <w:tr w:rsidR="00D342C3" w:rsidRPr="006C1E27" w14:paraId="7BF2A69A" w14:textId="77777777" w:rsidTr="006E7660">
              <w:trPr>
                <w:trHeight w:val="397"/>
              </w:trPr>
              <w:tc>
                <w:tcPr>
                  <w:tcW w:w="4077" w:type="dxa"/>
                  <w:shd w:val="clear" w:color="auto" w:fill="auto"/>
                </w:tcPr>
                <w:p w14:paraId="18464BA7" w14:textId="77777777" w:rsidR="00D342C3" w:rsidRPr="006C1E27" w:rsidRDefault="00D342C3" w:rsidP="00D342C3">
                  <w:pPr>
                    <w:tabs>
                      <w:tab w:val="left" w:pos="864"/>
                      <w:tab w:val="left" w:pos="1728"/>
                      <w:tab w:val="left" w:pos="2592"/>
                      <w:tab w:val="left" w:pos="4608"/>
                    </w:tabs>
                    <w:spacing w:after="0" w:line="240" w:lineRule="auto"/>
                    <w:rPr>
                      <w:rFonts w:eastAsia="Arial Unicode MS" w:cs="Arial Unicode MS"/>
                      <w:lang w:eastAsia="fr-FR"/>
                    </w:rPr>
                  </w:pPr>
                  <w:r w:rsidRPr="00B253C9">
                    <w:rPr>
                      <w:rFonts w:eastAsia="Arial Unicode MS" w:cs="Arial Unicode MS"/>
                      <w:lang w:eastAsia="fr-FR"/>
                    </w:rPr>
                    <w:t>Přítomní zástupci SŽ</w:t>
                  </w:r>
                  <w:r>
                    <w:rPr>
                      <w:rFonts w:eastAsia="Arial Unicode MS" w:cs="Arial Unicode MS"/>
                      <w:lang w:eastAsia="fr-FR"/>
                    </w:rPr>
                    <w:t>:</w:t>
                  </w:r>
                </w:p>
              </w:tc>
              <w:tc>
                <w:tcPr>
                  <w:tcW w:w="4869" w:type="dxa"/>
                  <w:shd w:val="clear" w:color="auto" w:fill="auto"/>
                </w:tcPr>
                <w:p w14:paraId="5BD0FFD0" w14:textId="77777777" w:rsidR="00D342C3" w:rsidRPr="006C1E27" w:rsidRDefault="00D342C3" w:rsidP="00D342C3">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tc>
            </w:tr>
          </w:tbl>
          <w:p w14:paraId="26EE4C32" w14:textId="77777777" w:rsidR="00D342C3" w:rsidRDefault="00D342C3" w:rsidP="00D342C3"/>
          <w:p w14:paraId="71324134" w14:textId="2F1549B7" w:rsidR="003E7379" w:rsidRPr="00486496" w:rsidRDefault="003E7379" w:rsidP="004D4829">
            <w:pPr>
              <w:spacing w:after="0" w:line="276" w:lineRule="auto"/>
              <w:jc w:val="both"/>
              <w:rPr>
                <w:rFonts w:eastAsia="Arial Unicode MS" w:cs="Arial Unicode MS"/>
                <w:lang w:eastAsia="fr-FR"/>
              </w:rPr>
            </w:pPr>
          </w:p>
        </w:tc>
      </w:tr>
    </w:tbl>
    <w:p w14:paraId="7E805180" w14:textId="5BBE00F1" w:rsidR="00B853AA" w:rsidRDefault="00B853AA" w:rsidP="00B853AA"/>
    <w:p w14:paraId="233704BB" w14:textId="77777777" w:rsidR="003F49FC" w:rsidRDefault="003F49FC" w:rsidP="00B853AA"/>
    <w:p w14:paraId="77A4B75F" w14:textId="7B088614" w:rsidR="007F0829" w:rsidRPr="008D5078" w:rsidRDefault="007F0829" w:rsidP="007F0829">
      <w:pPr>
        <w:rPr>
          <w:b/>
          <w:sz w:val="22"/>
          <w:szCs w:val="22"/>
        </w:rPr>
      </w:pPr>
      <w:r w:rsidRPr="008D5078">
        <w:rPr>
          <w:b/>
          <w:sz w:val="22"/>
          <w:szCs w:val="22"/>
        </w:rPr>
        <w:lastRenderedPageBreak/>
        <w:t>PŘÍLOHA Č. 12</w:t>
      </w:r>
    </w:p>
    <w:p w14:paraId="0613E4E6" w14:textId="23C84B58" w:rsidR="008F104A" w:rsidRPr="008F37AF" w:rsidRDefault="008F104A" w:rsidP="008F104A">
      <w:pPr>
        <w:rPr>
          <w:b/>
        </w:rPr>
      </w:pPr>
      <w:r w:rsidRPr="008F37AF">
        <w:rPr>
          <w:b/>
        </w:rPr>
        <w:t>Nabídková cena</w:t>
      </w:r>
    </w:p>
    <w:p w14:paraId="74B0A728" w14:textId="0399B88F" w:rsidR="008F104A" w:rsidRDefault="008F104A" w:rsidP="008F104A">
      <w:r>
        <w:t xml:space="preserve">Dodavatel předloží v nabídce samostatný soubor ve formátu Word s názvem </w:t>
      </w:r>
    </w:p>
    <w:p w14:paraId="38099D4C" w14:textId="77777777" w:rsidR="008F104A" w:rsidRDefault="008F104A" w:rsidP="008F104A">
      <w:r>
        <w:t>„Příloha č. 12 Pokynů – Nabídková cena“.</w:t>
      </w:r>
    </w:p>
    <w:p w14:paraId="63E43883" w14:textId="77777777" w:rsidR="008F104A" w:rsidRDefault="008F104A" w:rsidP="008F104A"/>
    <w:p w14:paraId="574BA570" w14:textId="77777777" w:rsidR="008F104A" w:rsidRDefault="008F104A" w:rsidP="007F0829">
      <w:pPr>
        <w:rPr>
          <w:b/>
          <w:sz w:val="20"/>
          <w:szCs w:val="20"/>
        </w:rPr>
      </w:pPr>
    </w:p>
    <w:p w14:paraId="6C0CE25B" w14:textId="77777777" w:rsidR="008F104A" w:rsidRDefault="008F104A" w:rsidP="007F0829">
      <w:pPr>
        <w:rPr>
          <w:b/>
          <w:sz w:val="20"/>
          <w:szCs w:val="20"/>
        </w:rPr>
      </w:pPr>
    </w:p>
    <w:p w14:paraId="0FE01A1F" w14:textId="77777777" w:rsidR="008F104A" w:rsidRDefault="008F104A" w:rsidP="007F0829">
      <w:pPr>
        <w:rPr>
          <w:b/>
          <w:sz w:val="20"/>
          <w:szCs w:val="20"/>
        </w:rPr>
      </w:pPr>
    </w:p>
    <w:p w14:paraId="2A3ED850" w14:textId="77777777" w:rsidR="008F104A" w:rsidRDefault="008F104A" w:rsidP="007F0829">
      <w:pPr>
        <w:rPr>
          <w:b/>
          <w:sz w:val="20"/>
          <w:szCs w:val="20"/>
        </w:rPr>
      </w:pPr>
    </w:p>
    <w:p w14:paraId="7CBA3F04" w14:textId="77777777" w:rsidR="00825B1A" w:rsidRDefault="00825B1A" w:rsidP="008F37AF"/>
    <w:sectPr w:rsidR="00825B1A" w:rsidSect="00D87DF9">
      <w:headerReference w:type="default" r:id="rId24"/>
      <w:footerReference w:type="default" r:id="rId25"/>
      <w:headerReference w:type="first" r:id="rId26"/>
      <w:footerReference w:type="first" r:id="rId27"/>
      <w:pgSz w:w="11906" w:h="16838" w:code="9"/>
      <w:pgMar w:top="1049" w:right="1134" w:bottom="1474" w:left="226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533FAA" w14:textId="77777777" w:rsidR="00B56B87" w:rsidRDefault="00B56B87" w:rsidP="00962258">
      <w:pPr>
        <w:spacing w:after="0" w:line="240" w:lineRule="auto"/>
      </w:pPr>
      <w:r>
        <w:separator/>
      </w:r>
    </w:p>
  </w:endnote>
  <w:endnote w:type="continuationSeparator" w:id="0">
    <w:p w14:paraId="55F5F293" w14:textId="77777777" w:rsidR="00B56B87" w:rsidRDefault="00B56B8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617396" w14:paraId="3852A48B" w14:textId="77777777" w:rsidTr="00087A95">
      <w:tc>
        <w:tcPr>
          <w:tcW w:w="1361" w:type="dxa"/>
          <w:tcMar>
            <w:left w:w="0" w:type="dxa"/>
            <w:right w:w="0" w:type="dxa"/>
          </w:tcMar>
          <w:vAlign w:val="bottom"/>
        </w:tcPr>
        <w:p w14:paraId="137C5680" w14:textId="5631829F" w:rsidR="00617396" w:rsidRPr="00BE0466" w:rsidRDefault="00617396" w:rsidP="00826B7B">
          <w:pPr>
            <w:pStyle w:val="Zpat"/>
            <w:jc w:val="right"/>
            <w:rPr>
              <w:rStyle w:val="slostrnky"/>
            </w:rPr>
          </w:pPr>
          <w:r w:rsidRPr="00BE0466">
            <w:rPr>
              <w:rStyle w:val="slostrnky"/>
            </w:rPr>
            <w:fldChar w:fldCharType="begin"/>
          </w:r>
          <w:r w:rsidRPr="00BE0466">
            <w:rPr>
              <w:rStyle w:val="slostrnky"/>
            </w:rPr>
            <w:instrText>PAGE   \* MERGEFORMAT</w:instrText>
          </w:r>
          <w:r w:rsidRPr="00BE0466">
            <w:rPr>
              <w:rStyle w:val="slostrnky"/>
            </w:rPr>
            <w:fldChar w:fldCharType="separate"/>
          </w:r>
          <w:r w:rsidR="00AA2C7B">
            <w:rPr>
              <w:rStyle w:val="slostrnky"/>
              <w:noProof/>
            </w:rPr>
            <w:t>35</w:t>
          </w:r>
          <w:r w:rsidRPr="00BE0466">
            <w:rPr>
              <w:rStyle w:val="slostrnky"/>
            </w:rPr>
            <w:fldChar w:fldCharType="end"/>
          </w:r>
          <w:r w:rsidRPr="00BE0466">
            <w:rPr>
              <w:rStyle w:val="slostrnky"/>
            </w:rPr>
            <w:t>/</w:t>
          </w:r>
          <w:r w:rsidRPr="00BE0466">
            <w:rPr>
              <w:rStyle w:val="slostrnky"/>
            </w:rPr>
            <w:fldChar w:fldCharType="begin"/>
          </w:r>
          <w:r w:rsidRPr="00BE0466">
            <w:rPr>
              <w:rStyle w:val="slostrnky"/>
            </w:rPr>
            <w:instrText xml:space="preserve"> NUMPAGES   \* MERGEFORMAT </w:instrText>
          </w:r>
          <w:r w:rsidRPr="00BE0466">
            <w:rPr>
              <w:rStyle w:val="slostrnky"/>
            </w:rPr>
            <w:fldChar w:fldCharType="separate"/>
          </w:r>
          <w:r w:rsidR="00AA2C7B">
            <w:rPr>
              <w:rStyle w:val="slostrnky"/>
              <w:noProof/>
            </w:rPr>
            <w:t>57</w:t>
          </w:r>
          <w:r w:rsidRPr="00BE0466">
            <w:rPr>
              <w:rStyle w:val="slostrnky"/>
            </w:rPr>
            <w:fldChar w:fldCharType="end"/>
          </w:r>
        </w:p>
      </w:tc>
      <w:tc>
        <w:tcPr>
          <w:tcW w:w="284" w:type="dxa"/>
          <w:shd w:val="clear" w:color="auto" w:fill="auto"/>
          <w:tcMar>
            <w:left w:w="0" w:type="dxa"/>
            <w:right w:w="0" w:type="dxa"/>
          </w:tcMar>
        </w:tcPr>
        <w:p w14:paraId="240F2DFD" w14:textId="77777777" w:rsidR="00617396" w:rsidRPr="00BE0466" w:rsidRDefault="00617396" w:rsidP="00B8518B">
          <w:pPr>
            <w:pStyle w:val="Zpat"/>
          </w:pPr>
        </w:p>
      </w:tc>
      <w:tc>
        <w:tcPr>
          <w:tcW w:w="425" w:type="dxa"/>
          <w:shd w:val="clear" w:color="auto" w:fill="auto"/>
          <w:tcMar>
            <w:left w:w="0" w:type="dxa"/>
            <w:right w:w="0" w:type="dxa"/>
          </w:tcMar>
        </w:tcPr>
        <w:p w14:paraId="7564134E" w14:textId="77777777" w:rsidR="00617396" w:rsidRPr="00FA4BFD" w:rsidRDefault="00617396" w:rsidP="00B8518B">
          <w:pPr>
            <w:pStyle w:val="Zpat"/>
            <w:rPr>
              <w:szCs w:val="12"/>
            </w:rPr>
          </w:pPr>
        </w:p>
      </w:tc>
      <w:tc>
        <w:tcPr>
          <w:tcW w:w="7938" w:type="dxa"/>
        </w:tcPr>
        <w:p w14:paraId="1B4593B8" w14:textId="3B6C517D" w:rsidR="00617396" w:rsidRPr="00FA4BFD" w:rsidRDefault="00617396" w:rsidP="009341EB">
          <w:pPr>
            <w:pStyle w:val="Zpat0"/>
            <w:ind w:left="-421"/>
            <w:rPr>
              <w:szCs w:val="12"/>
            </w:rPr>
          </w:pPr>
          <w:r w:rsidRPr="00FA4BFD">
            <w:rPr>
              <w:szCs w:val="12"/>
            </w:rPr>
            <w:t>Zajištění majetkoprávní přípravy stavby dráhy vysokorychlostní trati</w:t>
          </w:r>
          <w:r w:rsidR="00FA4BFD" w:rsidRPr="00FA4BFD">
            <w:rPr>
              <w:szCs w:val="12"/>
            </w:rPr>
            <w:t xml:space="preserve"> </w:t>
          </w:r>
          <w:r w:rsidRPr="00FA4BFD">
            <w:rPr>
              <w:szCs w:val="12"/>
            </w:rPr>
            <w:t>„RS</w:t>
          </w:r>
          <w:r w:rsidR="00FA4BFD" w:rsidRPr="00FA4BFD">
            <w:rPr>
              <w:szCs w:val="12"/>
            </w:rPr>
            <w:t xml:space="preserve"> </w:t>
          </w:r>
          <w:r w:rsidRPr="00FA4BFD">
            <w:rPr>
              <w:szCs w:val="12"/>
            </w:rPr>
            <w:t>1 VRT Prosenice – Ostrava-Svinov, I. část, Prosenice – Hranice na Moravě“ a „RS 1 VRT Prosenice – Ostrava-Svinov, II. část, Hranice na Moravě – Ostrava-Svinov“</w:t>
          </w:r>
        </w:p>
        <w:p w14:paraId="5740C166" w14:textId="77777777" w:rsidR="00617396" w:rsidRPr="00FA4BFD" w:rsidRDefault="00617396" w:rsidP="00EB46E5">
          <w:pPr>
            <w:pStyle w:val="Zpat0"/>
            <w:rPr>
              <w:szCs w:val="12"/>
            </w:rPr>
          </w:pPr>
          <w:r w:rsidRPr="00FA4BFD">
            <w:rPr>
              <w:szCs w:val="12"/>
            </w:rPr>
            <w:t xml:space="preserve">Díl 1 – </w:t>
          </w:r>
          <w:r w:rsidRPr="00FA4BFD">
            <w:rPr>
              <w:caps/>
              <w:szCs w:val="12"/>
            </w:rPr>
            <w:t>Požadavky a podmínky pro zpracování nabídky</w:t>
          </w:r>
        </w:p>
        <w:p w14:paraId="6A4851CD" w14:textId="77777777" w:rsidR="00617396" w:rsidRPr="00FA4BFD" w:rsidRDefault="00617396" w:rsidP="00392730">
          <w:pPr>
            <w:pStyle w:val="Zpat0"/>
            <w:rPr>
              <w:szCs w:val="12"/>
            </w:rPr>
          </w:pPr>
          <w:r w:rsidRPr="00FA4BFD">
            <w:rPr>
              <w:szCs w:val="12"/>
            </w:rPr>
            <w:t xml:space="preserve">Část 2 – </w:t>
          </w:r>
          <w:r w:rsidRPr="00FA4BFD">
            <w:rPr>
              <w:caps/>
              <w:szCs w:val="12"/>
            </w:rPr>
            <w:t>Pokyny pro dodavatele</w:t>
          </w:r>
        </w:p>
        <w:p w14:paraId="737706F4" w14:textId="77777777" w:rsidR="00617396" w:rsidRPr="00FA4BFD" w:rsidRDefault="00617396" w:rsidP="00392730">
          <w:pPr>
            <w:pStyle w:val="Zpat0"/>
            <w:rPr>
              <w:szCs w:val="12"/>
            </w:rPr>
          </w:pPr>
        </w:p>
      </w:tc>
    </w:tr>
  </w:tbl>
  <w:p w14:paraId="557F4388" w14:textId="77777777" w:rsidR="00617396" w:rsidRPr="00B8518B" w:rsidRDefault="0061739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1E5B6" w14:textId="77777777" w:rsidR="00617396" w:rsidRPr="00B8518B" w:rsidRDefault="00617396" w:rsidP="00460660">
    <w:pPr>
      <w:pStyle w:val="Zpat"/>
      <w:rPr>
        <w:sz w:val="2"/>
        <w:szCs w:val="2"/>
      </w:rPr>
    </w:pPr>
  </w:p>
  <w:p w14:paraId="70C621D3" w14:textId="587CB2C6" w:rsidR="00617396" w:rsidRPr="00460660" w:rsidRDefault="0061739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741C71" w14:textId="77777777" w:rsidR="00B56B87" w:rsidRDefault="00B56B87" w:rsidP="00962258">
      <w:pPr>
        <w:spacing w:after="0" w:line="240" w:lineRule="auto"/>
      </w:pPr>
      <w:r>
        <w:separator/>
      </w:r>
    </w:p>
  </w:footnote>
  <w:footnote w:type="continuationSeparator" w:id="0">
    <w:p w14:paraId="17D3BA7B" w14:textId="77777777" w:rsidR="00B56B87" w:rsidRDefault="00B56B87" w:rsidP="00962258">
      <w:pPr>
        <w:spacing w:after="0" w:line="240" w:lineRule="auto"/>
      </w:pPr>
      <w:r>
        <w:continuationSeparator/>
      </w:r>
    </w:p>
  </w:footnote>
  <w:footnote w:id="1">
    <w:p w14:paraId="754030EB" w14:textId="77777777" w:rsidR="00617396" w:rsidRDefault="00617396" w:rsidP="001402CC">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51A944D0" w14:textId="77777777" w:rsidR="00617396" w:rsidRPr="00EB54C9" w:rsidRDefault="00617396" w:rsidP="00D44740">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25743F2E" w14:textId="77777777" w:rsidR="00617396" w:rsidRDefault="00617396" w:rsidP="00CF5B1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C7EF095" w14:textId="77777777" w:rsidR="00617396" w:rsidRDefault="00617396"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6633A625" w14:textId="77777777" w:rsidR="00617396" w:rsidRDefault="00617396">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77F39349" w14:textId="77777777" w:rsidR="00617396" w:rsidRDefault="00617396" w:rsidP="0042222B">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17440B7A" w14:textId="77777777" w:rsidR="00617396" w:rsidRDefault="0061739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7169F808" w14:textId="77777777" w:rsidR="00617396" w:rsidRDefault="00617396" w:rsidP="00030C22">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41A989F2" w14:textId="64FA76D7" w:rsidR="00617396" w:rsidRDefault="00617396"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3481D981" w14:textId="77777777" w:rsidR="00617396" w:rsidRDefault="00617396" w:rsidP="00924E43">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7396" w14:paraId="40E70905" w14:textId="77777777" w:rsidTr="00C02D0A">
      <w:trPr>
        <w:trHeight w:hRule="exact" w:val="454"/>
      </w:trPr>
      <w:tc>
        <w:tcPr>
          <w:tcW w:w="1361" w:type="dxa"/>
          <w:tcMar>
            <w:top w:w="57" w:type="dxa"/>
            <w:left w:w="0" w:type="dxa"/>
            <w:right w:w="0" w:type="dxa"/>
          </w:tcMar>
        </w:tcPr>
        <w:p w14:paraId="157A32E1" w14:textId="77777777" w:rsidR="00617396" w:rsidRPr="00B8518B" w:rsidRDefault="00617396" w:rsidP="00523EA7">
          <w:pPr>
            <w:pStyle w:val="Zpat"/>
            <w:rPr>
              <w:rStyle w:val="slostrnky"/>
            </w:rPr>
          </w:pPr>
        </w:p>
      </w:tc>
      <w:tc>
        <w:tcPr>
          <w:tcW w:w="3458" w:type="dxa"/>
          <w:shd w:val="clear" w:color="auto" w:fill="auto"/>
          <w:tcMar>
            <w:top w:w="57" w:type="dxa"/>
            <w:left w:w="0" w:type="dxa"/>
            <w:right w:w="0" w:type="dxa"/>
          </w:tcMar>
        </w:tcPr>
        <w:p w14:paraId="0BFEA660" w14:textId="77777777" w:rsidR="00617396" w:rsidRDefault="00617396" w:rsidP="00523EA7">
          <w:pPr>
            <w:pStyle w:val="Zpat"/>
          </w:pPr>
        </w:p>
      </w:tc>
      <w:tc>
        <w:tcPr>
          <w:tcW w:w="5698" w:type="dxa"/>
          <w:shd w:val="clear" w:color="auto" w:fill="auto"/>
          <w:tcMar>
            <w:top w:w="57" w:type="dxa"/>
            <w:left w:w="0" w:type="dxa"/>
            <w:right w:w="0" w:type="dxa"/>
          </w:tcMar>
        </w:tcPr>
        <w:p w14:paraId="43417309" w14:textId="77777777" w:rsidR="00617396" w:rsidRPr="00D6163D" w:rsidRDefault="00617396" w:rsidP="00D6163D">
          <w:pPr>
            <w:pStyle w:val="Druhdokumentu"/>
          </w:pPr>
        </w:p>
      </w:tc>
    </w:tr>
  </w:tbl>
  <w:p w14:paraId="7A51DC1B" w14:textId="77777777" w:rsidR="00617396" w:rsidRPr="00D6163D" w:rsidRDefault="006173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17396" w14:paraId="6BBBB51F" w14:textId="77777777" w:rsidTr="00B22106">
      <w:trPr>
        <w:trHeight w:hRule="exact" w:val="936"/>
      </w:trPr>
      <w:tc>
        <w:tcPr>
          <w:tcW w:w="1361" w:type="dxa"/>
          <w:tcMar>
            <w:left w:w="0" w:type="dxa"/>
            <w:right w:w="0" w:type="dxa"/>
          </w:tcMar>
        </w:tcPr>
        <w:p w14:paraId="7B49BEA5" w14:textId="2BDE761E" w:rsidR="00617396" w:rsidRPr="00B8518B" w:rsidRDefault="00617396" w:rsidP="00FC6389">
          <w:pPr>
            <w:pStyle w:val="Zpat"/>
            <w:rPr>
              <w:rStyle w:val="slostrnky"/>
            </w:rPr>
          </w:pPr>
        </w:p>
      </w:tc>
      <w:tc>
        <w:tcPr>
          <w:tcW w:w="3458" w:type="dxa"/>
          <w:shd w:val="clear" w:color="auto" w:fill="auto"/>
          <w:tcMar>
            <w:left w:w="0" w:type="dxa"/>
            <w:right w:w="0" w:type="dxa"/>
          </w:tcMar>
        </w:tcPr>
        <w:p w14:paraId="5723BA86" w14:textId="77825D7F" w:rsidR="00617396" w:rsidRDefault="00617396" w:rsidP="00FC6389">
          <w:pPr>
            <w:pStyle w:val="Zpat"/>
          </w:pPr>
          <w:r>
            <w:rPr>
              <w:caps/>
              <w:noProof/>
              <w:lang w:eastAsia="cs-CZ"/>
            </w:rPr>
            <w:drawing>
              <wp:anchor distT="0" distB="0" distL="114300" distR="114300" simplePos="0" relativeHeight="251674624" behindDoc="0" locked="0" layoutInCell="1" allowOverlap="1" wp14:anchorId="3EBBFDC7" wp14:editId="5343B0D7">
                <wp:simplePos x="0" y="0"/>
                <wp:positionH relativeFrom="margin">
                  <wp:posOffset>-421005</wp:posOffset>
                </wp:positionH>
                <wp:positionV relativeFrom="margin">
                  <wp:posOffset>153035</wp:posOffset>
                </wp:positionV>
                <wp:extent cx="3508375" cy="545908"/>
                <wp:effectExtent l="0" t="0" r="0" b="6985"/>
                <wp:wrapNone/>
                <wp:docPr id="9539771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977152"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3508375" cy="545908"/>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0B786D1" w14:textId="6E96CCD7" w:rsidR="00617396" w:rsidRPr="00D6163D" w:rsidRDefault="00617396" w:rsidP="00FC6389">
          <w:pPr>
            <w:pStyle w:val="Druhdokumentu"/>
          </w:pPr>
        </w:p>
      </w:tc>
    </w:tr>
    <w:tr w:rsidR="00617396" w14:paraId="68D9FA2A" w14:textId="77777777" w:rsidTr="00B22106">
      <w:trPr>
        <w:trHeight w:hRule="exact" w:val="936"/>
      </w:trPr>
      <w:tc>
        <w:tcPr>
          <w:tcW w:w="1361" w:type="dxa"/>
          <w:tcMar>
            <w:left w:w="0" w:type="dxa"/>
            <w:right w:w="0" w:type="dxa"/>
          </w:tcMar>
        </w:tcPr>
        <w:p w14:paraId="1B20651E" w14:textId="77777777" w:rsidR="00617396" w:rsidRPr="00B8518B" w:rsidRDefault="00617396" w:rsidP="00FC6389">
          <w:pPr>
            <w:pStyle w:val="Zpat"/>
            <w:rPr>
              <w:rStyle w:val="slostrnky"/>
            </w:rPr>
          </w:pPr>
        </w:p>
      </w:tc>
      <w:tc>
        <w:tcPr>
          <w:tcW w:w="3458" w:type="dxa"/>
          <w:shd w:val="clear" w:color="auto" w:fill="auto"/>
          <w:tcMar>
            <w:left w:w="0" w:type="dxa"/>
            <w:right w:w="0" w:type="dxa"/>
          </w:tcMar>
        </w:tcPr>
        <w:p w14:paraId="44D3F74E" w14:textId="704881D3" w:rsidR="00617396" w:rsidRDefault="00617396" w:rsidP="00FC6389">
          <w:pPr>
            <w:pStyle w:val="Zpat"/>
          </w:pPr>
        </w:p>
      </w:tc>
      <w:tc>
        <w:tcPr>
          <w:tcW w:w="5756" w:type="dxa"/>
          <w:shd w:val="clear" w:color="auto" w:fill="auto"/>
          <w:tcMar>
            <w:left w:w="0" w:type="dxa"/>
            <w:right w:w="0" w:type="dxa"/>
          </w:tcMar>
        </w:tcPr>
        <w:p w14:paraId="12C34926" w14:textId="49D6CE36" w:rsidR="00617396" w:rsidRPr="00D6163D" w:rsidRDefault="00617396" w:rsidP="00FC6389">
          <w:pPr>
            <w:pStyle w:val="Druhdokumentu"/>
          </w:pPr>
        </w:p>
      </w:tc>
    </w:tr>
  </w:tbl>
  <w:p w14:paraId="10EC583B" w14:textId="77777777" w:rsidR="00617396" w:rsidRPr="00460660" w:rsidRDefault="0061739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6408"/>
        </w:tabs>
        <w:ind w:left="6408"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21328F"/>
    <w:multiLevelType w:val="hybridMultilevel"/>
    <w:tmpl w:val="C6F43C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A225B80"/>
    <w:multiLevelType w:val="multilevel"/>
    <w:tmpl w:val="F60CB94E"/>
    <w:lvl w:ilvl="0">
      <w:start w:val="3"/>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4"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5" w15:restartNumberingAfterBreak="0">
    <w:nsid w:val="11CF70AB"/>
    <w:multiLevelType w:val="multilevel"/>
    <w:tmpl w:val="60680E46"/>
    <w:lvl w:ilvl="0">
      <w:start w:val="9"/>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6" w15:restartNumberingAfterBreak="0">
    <w:nsid w:val="1548271D"/>
    <w:multiLevelType w:val="hybridMultilevel"/>
    <w:tmpl w:val="4038FB90"/>
    <w:lvl w:ilvl="0" w:tplc="5DA634DA">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A944BE5"/>
    <w:multiLevelType w:val="hybridMultilevel"/>
    <w:tmpl w:val="AF5CE3FE"/>
    <w:lvl w:ilvl="0" w:tplc="F36C164E">
      <w:start w:val="1"/>
      <w:numFmt w:val="bullet"/>
      <w:lvlText w:val="-"/>
      <w:lvlJc w:val="left"/>
      <w:pPr>
        <w:ind w:left="1146" w:hanging="360"/>
      </w:pPr>
      <w:rPr>
        <w:rFonts w:ascii="Verdana" w:hAnsi="Verdana"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0" w15:restartNumberingAfterBreak="0">
    <w:nsid w:val="1B81699A"/>
    <w:multiLevelType w:val="multilevel"/>
    <w:tmpl w:val="43D6BF7C"/>
    <w:lvl w:ilvl="0">
      <w:start w:val="3"/>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CC2006D"/>
    <w:multiLevelType w:val="multilevel"/>
    <w:tmpl w:val="FDE843E0"/>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2"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DD7E30"/>
    <w:multiLevelType w:val="multilevel"/>
    <w:tmpl w:val="F3B8768C"/>
    <w:lvl w:ilvl="0">
      <w:start w:val="4"/>
      <w:numFmt w:val="decimal"/>
      <w:lvlText w:val="%1."/>
      <w:lvlJc w:val="left"/>
      <w:pPr>
        <w:ind w:left="360" w:hanging="360"/>
      </w:pPr>
      <w:rPr>
        <w:rFonts w:hint="default"/>
      </w:rPr>
    </w:lvl>
    <w:lvl w:ilvl="1">
      <w:start w:val="1"/>
      <w:numFmt w:val="decimal"/>
      <w:lvlText w:val="%1.%2."/>
      <w:lvlJc w:val="left"/>
      <w:pPr>
        <w:ind w:left="1430" w:hanging="720"/>
      </w:pPr>
      <w:rPr>
        <w:rFonts w:ascii="Verdana" w:hAnsi="Verdana" w:hint="default"/>
        <w:b/>
        <w:bCs/>
        <w:sz w:val="18"/>
        <w:szCs w:val="18"/>
      </w:rPr>
    </w:lvl>
    <w:lvl w:ilvl="2">
      <w:start w:val="1"/>
      <w:numFmt w:val="decimal"/>
      <w:lvlText w:val="%1.%2.%3."/>
      <w:lvlJc w:val="left"/>
      <w:pPr>
        <w:ind w:left="1004" w:hanging="720"/>
      </w:pPr>
      <w:rPr>
        <w:rFonts w:ascii="Verdana" w:hAnsi="Verdana" w:hint="default"/>
        <w:b/>
        <w:bCs w:val="0"/>
        <w:sz w:val="18"/>
        <w:szCs w:val="18"/>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14" w15:restartNumberingAfterBreak="0">
    <w:nsid w:val="280171AF"/>
    <w:multiLevelType w:val="hybridMultilevel"/>
    <w:tmpl w:val="9E8AAB7A"/>
    <w:lvl w:ilvl="0" w:tplc="ABA0C102">
      <w:start w:val="9"/>
      <w:numFmt w:val="bullet"/>
      <w:lvlText w:val="-"/>
      <w:lvlJc w:val="left"/>
      <w:pPr>
        <w:ind w:left="1429" w:hanging="360"/>
      </w:pPr>
      <w:rPr>
        <w:rFonts w:ascii="Calibri" w:eastAsia="Times New Roman" w:hAnsi="Calibri" w:hint="default"/>
        <w:b w:val="0"/>
        <w:bCs w:val="0"/>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6" w15:restartNumberingAfterBreak="0">
    <w:nsid w:val="349D2144"/>
    <w:multiLevelType w:val="multilevel"/>
    <w:tmpl w:val="C3784B92"/>
    <w:lvl w:ilvl="0">
      <w:start w:val="1"/>
      <w:numFmt w:val="bullet"/>
      <w:pStyle w:val="Odrka1-1"/>
      <w:lvlText w:val=""/>
      <w:lvlJc w:val="left"/>
      <w:pPr>
        <w:tabs>
          <w:tab w:val="num" w:pos="1191"/>
        </w:tabs>
        <w:ind w:left="1191"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62C6FCD"/>
    <w:multiLevelType w:val="multilevel"/>
    <w:tmpl w:val="E80484F4"/>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lowerLetter"/>
      <w:lvlText w:val="%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36CC6A06"/>
    <w:multiLevelType w:val="multilevel"/>
    <w:tmpl w:val="65C473BA"/>
    <w:lvl w:ilvl="0">
      <w:start w:val="1"/>
      <w:numFmt w:val="decimal"/>
      <w:lvlText w:val="%1."/>
      <w:lvlJc w:val="left"/>
      <w:pPr>
        <w:ind w:left="720" w:hanging="360"/>
      </w:pPr>
      <w:rPr>
        <w:b/>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8E7367E"/>
    <w:multiLevelType w:val="hybridMultilevel"/>
    <w:tmpl w:val="D3FAA40C"/>
    <w:lvl w:ilvl="0" w:tplc="CA222E74">
      <w:start w:val="1"/>
      <w:numFmt w:val="lowerLetter"/>
      <w:lvlText w:val="%1)"/>
      <w:lvlJc w:val="left"/>
      <w:pPr>
        <w:ind w:left="1097" w:hanging="360"/>
      </w:pPr>
      <w:rPr>
        <w:b/>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0"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B026A5A"/>
    <w:multiLevelType w:val="hybridMultilevel"/>
    <w:tmpl w:val="F75ACF70"/>
    <w:lvl w:ilvl="0" w:tplc="8EE0A490">
      <w:start w:val="5"/>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22" w15:restartNumberingAfterBreak="0">
    <w:nsid w:val="3B4464E0"/>
    <w:multiLevelType w:val="hybridMultilevel"/>
    <w:tmpl w:val="7CA8B182"/>
    <w:lvl w:ilvl="0" w:tplc="8EE0A490">
      <w:start w:val="5"/>
      <w:numFmt w:val="bullet"/>
      <w:lvlText w:val="-"/>
      <w:lvlJc w:val="left"/>
      <w:pPr>
        <w:ind w:left="1146" w:hanging="360"/>
      </w:pPr>
      <w:rPr>
        <w:rFonts w:ascii="Verdana" w:eastAsiaTheme="minorHAnsi" w:hAnsi="Verdana" w:cstheme="minorBidi"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3"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4"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5" w15:restartNumberingAfterBreak="0">
    <w:nsid w:val="3E336896"/>
    <w:multiLevelType w:val="multilevel"/>
    <w:tmpl w:val="FEF243AE"/>
    <w:lvl w:ilvl="0">
      <w:start w:val="8"/>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6" w15:restartNumberingAfterBreak="0">
    <w:nsid w:val="40E022AA"/>
    <w:multiLevelType w:val="multilevel"/>
    <w:tmpl w:val="17BAA9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45894D08"/>
    <w:multiLevelType w:val="hybridMultilevel"/>
    <w:tmpl w:val="02F4C6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B2C2BAB"/>
    <w:multiLevelType w:val="hybridMultilevel"/>
    <w:tmpl w:val="05E8F6F6"/>
    <w:lvl w:ilvl="0" w:tplc="ABA0C102">
      <w:start w:val="9"/>
      <w:numFmt w:val="bullet"/>
      <w:lvlText w:val="-"/>
      <w:lvlJc w:val="left"/>
      <w:pPr>
        <w:ind w:left="1035" w:hanging="360"/>
      </w:pPr>
      <w:rPr>
        <w:rFonts w:ascii="Calibri" w:eastAsia="Times New Roman" w:hAnsi="Calibri" w:hint="default"/>
        <w:b w:val="0"/>
        <w:bCs w:val="0"/>
      </w:rPr>
    </w:lvl>
    <w:lvl w:ilvl="1" w:tplc="04050003" w:tentative="1">
      <w:start w:val="1"/>
      <w:numFmt w:val="bullet"/>
      <w:lvlText w:val="o"/>
      <w:lvlJc w:val="left"/>
      <w:pPr>
        <w:ind w:left="1755" w:hanging="360"/>
      </w:pPr>
      <w:rPr>
        <w:rFonts w:ascii="Courier New" w:hAnsi="Courier New" w:cs="Courier New" w:hint="default"/>
      </w:rPr>
    </w:lvl>
    <w:lvl w:ilvl="2" w:tplc="04050005" w:tentative="1">
      <w:start w:val="1"/>
      <w:numFmt w:val="bullet"/>
      <w:lvlText w:val=""/>
      <w:lvlJc w:val="left"/>
      <w:pPr>
        <w:ind w:left="2475" w:hanging="360"/>
      </w:pPr>
      <w:rPr>
        <w:rFonts w:ascii="Wingdings" w:hAnsi="Wingdings" w:hint="default"/>
      </w:rPr>
    </w:lvl>
    <w:lvl w:ilvl="3" w:tplc="04050001" w:tentative="1">
      <w:start w:val="1"/>
      <w:numFmt w:val="bullet"/>
      <w:lvlText w:val=""/>
      <w:lvlJc w:val="left"/>
      <w:pPr>
        <w:ind w:left="3195" w:hanging="360"/>
      </w:pPr>
      <w:rPr>
        <w:rFonts w:ascii="Symbol" w:hAnsi="Symbol" w:hint="default"/>
      </w:rPr>
    </w:lvl>
    <w:lvl w:ilvl="4" w:tplc="04050003" w:tentative="1">
      <w:start w:val="1"/>
      <w:numFmt w:val="bullet"/>
      <w:lvlText w:val="o"/>
      <w:lvlJc w:val="left"/>
      <w:pPr>
        <w:ind w:left="3915" w:hanging="360"/>
      </w:pPr>
      <w:rPr>
        <w:rFonts w:ascii="Courier New" w:hAnsi="Courier New" w:cs="Courier New" w:hint="default"/>
      </w:rPr>
    </w:lvl>
    <w:lvl w:ilvl="5" w:tplc="04050005" w:tentative="1">
      <w:start w:val="1"/>
      <w:numFmt w:val="bullet"/>
      <w:lvlText w:val=""/>
      <w:lvlJc w:val="left"/>
      <w:pPr>
        <w:ind w:left="4635" w:hanging="360"/>
      </w:pPr>
      <w:rPr>
        <w:rFonts w:ascii="Wingdings" w:hAnsi="Wingdings" w:hint="default"/>
      </w:rPr>
    </w:lvl>
    <w:lvl w:ilvl="6" w:tplc="04050001" w:tentative="1">
      <w:start w:val="1"/>
      <w:numFmt w:val="bullet"/>
      <w:lvlText w:val=""/>
      <w:lvlJc w:val="left"/>
      <w:pPr>
        <w:ind w:left="5355" w:hanging="360"/>
      </w:pPr>
      <w:rPr>
        <w:rFonts w:ascii="Symbol" w:hAnsi="Symbol" w:hint="default"/>
      </w:rPr>
    </w:lvl>
    <w:lvl w:ilvl="7" w:tplc="04050003" w:tentative="1">
      <w:start w:val="1"/>
      <w:numFmt w:val="bullet"/>
      <w:lvlText w:val="o"/>
      <w:lvlJc w:val="left"/>
      <w:pPr>
        <w:ind w:left="6075" w:hanging="360"/>
      </w:pPr>
      <w:rPr>
        <w:rFonts w:ascii="Courier New" w:hAnsi="Courier New" w:cs="Courier New" w:hint="default"/>
      </w:rPr>
    </w:lvl>
    <w:lvl w:ilvl="8" w:tplc="04050005" w:tentative="1">
      <w:start w:val="1"/>
      <w:numFmt w:val="bullet"/>
      <w:lvlText w:val=""/>
      <w:lvlJc w:val="left"/>
      <w:pPr>
        <w:ind w:left="6795" w:hanging="360"/>
      </w:pPr>
      <w:rPr>
        <w:rFonts w:ascii="Wingdings" w:hAnsi="Wingdings" w:hint="default"/>
      </w:rPr>
    </w:lvl>
  </w:abstractNum>
  <w:abstractNum w:abstractNumId="29" w15:restartNumberingAfterBreak="0">
    <w:nsid w:val="4D686665"/>
    <w:multiLevelType w:val="hybridMultilevel"/>
    <w:tmpl w:val="C81C7D3A"/>
    <w:lvl w:ilvl="0" w:tplc="7FCC146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0" w15:restartNumberingAfterBreak="0">
    <w:nsid w:val="50B60DA3"/>
    <w:multiLevelType w:val="hybridMultilevel"/>
    <w:tmpl w:val="505A2520"/>
    <w:lvl w:ilvl="0" w:tplc="51127C5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1" w15:restartNumberingAfterBreak="0">
    <w:nsid w:val="52FD0226"/>
    <w:multiLevelType w:val="multilevel"/>
    <w:tmpl w:val="442E042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54F74E87"/>
    <w:multiLevelType w:val="hybridMultilevel"/>
    <w:tmpl w:val="32D22A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562507C"/>
    <w:multiLevelType w:val="hybridMultilevel"/>
    <w:tmpl w:val="2FD0CC2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36"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8" w15:restartNumberingAfterBreak="0">
    <w:nsid w:val="733871D7"/>
    <w:multiLevelType w:val="multilevel"/>
    <w:tmpl w:val="95CC3CE0"/>
    <w:lvl w:ilvl="0">
      <w:start w:val="9"/>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74070991"/>
    <w:multiLevelType w:val="multilevel"/>
    <w:tmpl w:val="CABE99FC"/>
    <w:numStyleLink w:val="ListNumbermultilevel"/>
  </w:abstractNum>
  <w:abstractNum w:abstractNumId="40" w15:restartNumberingAfterBreak="0">
    <w:nsid w:val="760E459E"/>
    <w:multiLevelType w:val="hybridMultilevel"/>
    <w:tmpl w:val="21FC07AC"/>
    <w:lvl w:ilvl="0" w:tplc="ABA0C102">
      <w:start w:val="9"/>
      <w:numFmt w:val="bullet"/>
      <w:lvlText w:val="-"/>
      <w:lvlJc w:val="left"/>
      <w:pPr>
        <w:ind w:left="720" w:hanging="360"/>
      </w:pPr>
      <w:rPr>
        <w:rFonts w:ascii="Calibri" w:eastAsia="Times New Roman" w:hAnsi="Calibri" w:hint="default"/>
        <w:b w:val="0"/>
        <w:bCs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B386F4B"/>
    <w:multiLevelType w:val="hybridMultilevel"/>
    <w:tmpl w:val="BFDA9F2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E2F29F2"/>
    <w:multiLevelType w:val="hybridMultilevel"/>
    <w:tmpl w:val="353CCE9A"/>
    <w:lvl w:ilvl="0" w:tplc="87AAFF56">
      <w:start w:val="1"/>
      <w:numFmt w:val="decimal"/>
      <w:lvlText w:val="6.%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EA711AC"/>
    <w:multiLevelType w:val="hybridMultilevel"/>
    <w:tmpl w:val="2B3624C4"/>
    <w:lvl w:ilvl="0" w:tplc="04050001">
      <w:start w:val="1"/>
      <w:numFmt w:val="bullet"/>
      <w:lvlText w:val=""/>
      <w:lvlJc w:val="left"/>
      <w:pPr>
        <w:ind w:left="5606" w:hanging="360"/>
      </w:pPr>
      <w:rPr>
        <w:rFonts w:ascii="Symbol" w:hAnsi="Symbol" w:hint="default"/>
      </w:rPr>
    </w:lvl>
    <w:lvl w:ilvl="1" w:tplc="04050003" w:tentative="1">
      <w:start w:val="1"/>
      <w:numFmt w:val="bullet"/>
      <w:lvlText w:val="o"/>
      <w:lvlJc w:val="left"/>
      <w:pPr>
        <w:ind w:left="6326" w:hanging="360"/>
      </w:pPr>
      <w:rPr>
        <w:rFonts w:ascii="Courier New" w:hAnsi="Courier New" w:cs="Courier New" w:hint="default"/>
      </w:rPr>
    </w:lvl>
    <w:lvl w:ilvl="2" w:tplc="04050005" w:tentative="1">
      <w:start w:val="1"/>
      <w:numFmt w:val="bullet"/>
      <w:lvlText w:val=""/>
      <w:lvlJc w:val="left"/>
      <w:pPr>
        <w:ind w:left="7046" w:hanging="360"/>
      </w:pPr>
      <w:rPr>
        <w:rFonts w:ascii="Wingdings" w:hAnsi="Wingdings" w:hint="default"/>
      </w:rPr>
    </w:lvl>
    <w:lvl w:ilvl="3" w:tplc="04050001" w:tentative="1">
      <w:start w:val="1"/>
      <w:numFmt w:val="bullet"/>
      <w:lvlText w:val=""/>
      <w:lvlJc w:val="left"/>
      <w:pPr>
        <w:ind w:left="7766" w:hanging="360"/>
      </w:pPr>
      <w:rPr>
        <w:rFonts w:ascii="Symbol" w:hAnsi="Symbol" w:hint="default"/>
      </w:rPr>
    </w:lvl>
    <w:lvl w:ilvl="4" w:tplc="04050003" w:tentative="1">
      <w:start w:val="1"/>
      <w:numFmt w:val="bullet"/>
      <w:lvlText w:val="o"/>
      <w:lvlJc w:val="left"/>
      <w:pPr>
        <w:ind w:left="8486" w:hanging="360"/>
      </w:pPr>
      <w:rPr>
        <w:rFonts w:ascii="Courier New" w:hAnsi="Courier New" w:cs="Courier New" w:hint="default"/>
      </w:rPr>
    </w:lvl>
    <w:lvl w:ilvl="5" w:tplc="04050005" w:tentative="1">
      <w:start w:val="1"/>
      <w:numFmt w:val="bullet"/>
      <w:lvlText w:val=""/>
      <w:lvlJc w:val="left"/>
      <w:pPr>
        <w:ind w:left="9206" w:hanging="360"/>
      </w:pPr>
      <w:rPr>
        <w:rFonts w:ascii="Wingdings" w:hAnsi="Wingdings" w:hint="default"/>
      </w:rPr>
    </w:lvl>
    <w:lvl w:ilvl="6" w:tplc="04050001" w:tentative="1">
      <w:start w:val="1"/>
      <w:numFmt w:val="bullet"/>
      <w:lvlText w:val=""/>
      <w:lvlJc w:val="left"/>
      <w:pPr>
        <w:ind w:left="9926" w:hanging="360"/>
      </w:pPr>
      <w:rPr>
        <w:rFonts w:ascii="Symbol" w:hAnsi="Symbol" w:hint="default"/>
      </w:rPr>
    </w:lvl>
    <w:lvl w:ilvl="7" w:tplc="04050003" w:tentative="1">
      <w:start w:val="1"/>
      <w:numFmt w:val="bullet"/>
      <w:lvlText w:val="o"/>
      <w:lvlJc w:val="left"/>
      <w:pPr>
        <w:ind w:left="10646" w:hanging="360"/>
      </w:pPr>
      <w:rPr>
        <w:rFonts w:ascii="Courier New" w:hAnsi="Courier New" w:cs="Courier New" w:hint="default"/>
      </w:rPr>
    </w:lvl>
    <w:lvl w:ilvl="8" w:tplc="04050005" w:tentative="1">
      <w:start w:val="1"/>
      <w:numFmt w:val="bullet"/>
      <w:lvlText w:val=""/>
      <w:lvlJc w:val="left"/>
      <w:pPr>
        <w:ind w:left="11366" w:hanging="360"/>
      </w:pPr>
      <w:rPr>
        <w:rFonts w:ascii="Wingdings" w:hAnsi="Wingdings" w:hint="default"/>
      </w:rPr>
    </w:lvl>
  </w:abstractNum>
  <w:num w:numId="1" w16cid:durableId="109205674">
    <w:abstractNumId w:val="8"/>
  </w:num>
  <w:num w:numId="2" w16cid:durableId="1680043366">
    <w:abstractNumId w:val="1"/>
  </w:num>
  <w:num w:numId="3" w16cid:durableId="1248033520">
    <w:abstractNumId w:val="39"/>
  </w:num>
  <w:num w:numId="4" w16cid:durableId="1345939127">
    <w:abstractNumId w:val="7"/>
  </w:num>
  <w:num w:numId="5" w16cid:durableId="1346708044">
    <w:abstractNumId w:val="0"/>
  </w:num>
  <w:num w:numId="6" w16cid:durableId="32579662">
    <w:abstractNumId w:val="15"/>
  </w:num>
  <w:num w:numId="7" w16cid:durableId="1117409251">
    <w:abstractNumId w:val="16"/>
  </w:num>
  <w:num w:numId="8" w16cid:durableId="1946184581">
    <w:abstractNumId w:val="43"/>
  </w:num>
  <w:num w:numId="9" w16cid:durableId="1463036842">
    <w:abstractNumId w:val="36"/>
  </w:num>
  <w:num w:numId="10" w16cid:durableId="1053502939">
    <w:abstractNumId w:val="32"/>
  </w:num>
  <w:num w:numId="11" w16cid:durableId="1040787896">
    <w:abstractNumId w:val="19"/>
  </w:num>
  <w:num w:numId="12" w16cid:durableId="179927990">
    <w:abstractNumId w:val="24"/>
  </w:num>
  <w:num w:numId="13" w16cid:durableId="112708865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7469323">
    <w:abstractNumId w:val="20"/>
  </w:num>
  <w:num w:numId="15" w16cid:durableId="1883595114">
    <w:abstractNumId w:val="35"/>
  </w:num>
  <w:num w:numId="16" w16cid:durableId="862792723">
    <w:abstractNumId w:val="4"/>
  </w:num>
  <w:num w:numId="17" w16cid:durableId="241455584">
    <w:abstractNumId w:val="41"/>
  </w:num>
  <w:num w:numId="18" w16cid:durableId="1960410504">
    <w:abstractNumId w:val="23"/>
  </w:num>
  <w:num w:numId="19" w16cid:durableId="295718277">
    <w:abstractNumId w:val="12"/>
  </w:num>
  <w:num w:numId="20" w16cid:durableId="1078868819">
    <w:abstractNumId w:val="17"/>
  </w:num>
  <w:num w:numId="21" w16cid:durableId="2070954989">
    <w:abstractNumId w:val="21"/>
  </w:num>
  <w:num w:numId="22" w16cid:durableId="302394545">
    <w:abstractNumId w:val="37"/>
  </w:num>
  <w:num w:numId="23" w16cid:durableId="879979920">
    <w:abstractNumId w:val="45"/>
  </w:num>
  <w:num w:numId="24" w16cid:durableId="94911644">
    <w:abstractNumId w:val="40"/>
  </w:num>
  <w:num w:numId="25" w16cid:durableId="10571741">
    <w:abstractNumId w:val="27"/>
  </w:num>
  <w:num w:numId="26" w16cid:durableId="555900375">
    <w:abstractNumId w:val="33"/>
  </w:num>
  <w:num w:numId="27" w16cid:durableId="2104377320">
    <w:abstractNumId w:val="9"/>
  </w:num>
  <w:num w:numId="28" w16cid:durableId="1632712370">
    <w:abstractNumId w:val="14"/>
  </w:num>
  <w:num w:numId="29" w16cid:durableId="503860181">
    <w:abstractNumId w:val="18"/>
  </w:num>
  <w:num w:numId="30" w16cid:durableId="1295796955">
    <w:abstractNumId w:val="11"/>
  </w:num>
  <w:num w:numId="31" w16cid:durableId="1560434832">
    <w:abstractNumId w:val="3"/>
  </w:num>
  <w:num w:numId="32" w16cid:durableId="930552481">
    <w:abstractNumId w:val="31"/>
  </w:num>
  <w:num w:numId="33" w16cid:durableId="2054382688">
    <w:abstractNumId w:val="25"/>
  </w:num>
  <w:num w:numId="34" w16cid:durableId="21052721">
    <w:abstractNumId w:val="5"/>
  </w:num>
  <w:num w:numId="35" w16cid:durableId="1742604263">
    <w:abstractNumId w:val="34"/>
  </w:num>
  <w:num w:numId="36" w16cid:durableId="1937516454">
    <w:abstractNumId w:val="10"/>
  </w:num>
  <w:num w:numId="37" w16cid:durableId="1550461837">
    <w:abstractNumId w:val="38"/>
  </w:num>
  <w:num w:numId="38" w16cid:durableId="1580212681">
    <w:abstractNumId w:val="29"/>
  </w:num>
  <w:num w:numId="39" w16cid:durableId="950166148">
    <w:abstractNumId w:val="44"/>
  </w:num>
  <w:num w:numId="40" w16cid:durableId="1933007219">
    <w:abstractNumId w:val="30"/>
  </w:num>
  <w:num w:numId="41" w16cid:durableId="421073881">
    <w:abstractNumId w:val="6"/>
  </w:num>
  <w:num w:numId="42" w16cid:durableId="1705860927">
    <w:abstractNumId w:val="22"/>
  </w:num>
  <w:num w:numId="43" w16cid:durableId="208150186">
    <w:abstractNumId w:val="26"/>
  </w:num>
  <w:num w:numId="44" w16cid:durableId="143393505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829061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8653680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0680000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06221880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2401671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8363332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5321168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85310165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60577199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90835028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7002506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6776591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76056377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421222934">
    <w:abstractNumId w:val="28"/>
  </w:num>
  <w:num w:numId="59" w16cid:durableId="1456682097">
    <w:abstractNumId w:val="2"/>
  </w:num>
  <w:num w:numId="60" w16cid:durableId="1626277085">
    <w:abstractNumId w:val="42"/>
  </w:num>
  <w:num w:numId="61" w16cid:durableId="305086724">
    <w:abstractNumId w:val="0"/>
  </w:num>
  <w:num w:numId="62" w16cid:durableId="1910992675">
    <w:abstractNumId w:val="0"/>
  </w:num>
  <w:num w:numId="63" w16cid:durableId="1410889419">
    <w:abstractNumId w:val="0"/>
  </w:num>
  <w:num w:numId="64" w16cid:durableId="1808084376">
    <w:abstractNumId w:val="16"/>
  </w:num>
  <w:num w:numId="65" w16cid:durableId="2053848636">
    <w:abstractNumId w:val="16"/>
  </w:num>
  <w:num w:numId="66" w16cid:durableId="40328789">
    <w:abstractNumId w:val="0"/>
  </w:num>
  <w:num w:numId="67" w16cid:durableId="1382166231">
    <w:abstractNumId w:val="0"/>
  </w:num>
  <w:num w:numId="68" w16cid:durableId="647321512">
    <w:abstractNumId w:val="13"/>
  </w:num>
  <w:num w:numId="69" w16cid:durableId="1116945649">
    <w:abstractNumId w:val="0"/>
  </w:num>
  <w:numIdMacAtCleanup w:val="6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Hrušková Pavlína">
    <w15:presenceInfo w15:providerId="AD" w15:userId="S::HruskovaP@spravazeleznic.cz::5fd76108-5c51-42bd-9715-d8552782103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DBB"/>
    <w:rsid w:val="0000111C"/>
    <w:rsid w:val="000014D4"/>
    <w:rsid w:val="00001574"/>
    <w:rsid w:val="000015F5"/>
    <w:rsid w:val="0000398B"/>
    <w:rsid w:val="0000503C"/>
    <w:rsid w:val="00006A4E"/>
    <w:rsid w:val="00007CFE"/>
    <w:rsid w:val="00010101"/>
    <w:rsid w:val="0001060D"/>
    <w:rsid w:val="00011D0F"/>
    <w:rsid w:val="00011DFF"/>
    <w:rsid w:val="0001283D"/>
    <w:rsid w:val="0001297E"/>
    <w:rsid w:val="00012B45"/>
    <w:rsid w:val="00012DE0"/>
    <w:rsid w:val="00013348"/>
    <w:rsid w:val="00014A86"/>
    <w:rsid w:val="00015350"/>
    <w:rsid w:val="000156A7"/>
    <w:rsid w:val="000161D3"/>
    <w:rsid w:val="00016E22"/>
    <w:rsid w:val="00017377"/>
    <w:rsid w:val="0001746B"/>
    <w:rsid w:val="000174E8"/>
    <w:rsid w:val="0001772D"/>
    <w:rsid w:val="00017F3C"/>
    <w:rsid w:val="0002016D"/>
    <w:rsid w:val="0002092B"/>
    <w:rsid w:val="00020AF4"/>
    <w:rsid w:val="00020DB6"/>
    <w:rsid w:val="00020E16"/>
    <w:rsid w:val="000227F7"/>
    <w:rsid w:val="00022D3E"/>
    <w:rsid w:val="00023A22"/>
    <w:rsid w:val="00024660"/>
    <w:rsid w:val="000250BB"/>
    <w:rsid w:val="00025198"/>
    <w:rsid w:val="00025282"/>
    <w:rsid w:val="00025595"/>
    <w:rsid w:val="00026001"/>
    <w:rsid w:val="00026178"/>
    <w:rsid w:val="0002621B"/>
    <w:rsid w:val="000268B0"/>
    <w:rsid w:val="00026B4E"/>
    <w:rsid w:val="00026D0B"/>
    <w:rsid w:val="00030B4B"/>
    <w:rsid w:val="00030C22"/>
    <w:rsid w:val="0003141E"/>
    <w:rsid w:val="000316C5"/>
    <w:rsid w:val="0003223A"/>
    <w:rsid w:val="00032459"/>
    <w:rsid w:val="000324B4"/>
    <w:rsid w:val="00032D8B"/>
    <w:rsid w:val="000338E9"/>
    <w:rsid w:val="00033E37"/>
    <w:rsid w:val="00034D96"/>
    <w:rsid w:val="00035442"/>
    <w:rsid w:val="0003575F"/>
    <w:rsid w:val="000359CC"/>
    <w:rsid w:val="00035D1B"/>
    <w:rsid w:val="00036378"/>
    <w:rsid w:val="00036D4F"/>
    <w:rsid w:val="0004043B"/>
    <w:rsid w:val="00040562"/>
    <w:rsid w:val="00040961"/>
    <w:rsid w:val="00040A89"/>
    <w:rsid w:val="00040C3B"/>
    <w:rsid w:val="00041111"/>
    <w:rsid w:val="00041EC8"/>
    <w:rsid w:val="00041FA5"/>
    <w:rsid w:val="0004207A"/>
    <w:rsid w:val="00042D96"/>
    <w:rsid w:val="0004348E"/>
    <w:rsid w:val="00043EF5"/>
    <w:rsid w:val="00044075"/>
    <w:rsid w:val="000443D4"/>
    <w:rsid w:val="00045678"/>
    <w:rsid w:val="000456DA"/>
    <w:rsid w:val="000466BC"/>
    <w:rsid w:val="0004778C"/>
    <w:rsid w:val="00047AB6"/>
    <w:rsid w:val="00051D51"/>
    <w:rsid w:val="00051DD6"/>
    <w:rsid w:val="00051E80"/>
    <w:rsid w:val="00052110"/>
    <w:rsid w:val="00052261"/>
    <w:rsid w:val="0005419A"/>
    <w:rsid w:val="00055323"/>
    <w:rsid w:val="0005596A"/>
    <w:rsid w:val="000565C4"/>
    <w:rsid w:val="00057F62"/>
    <w:rsid w:val="00061A68"/>
    <w:rsid w:val="00063751"/>
    <w:rsid w:val="0006499F"/>
    <w:rsid w:val="00064A21"/>
    <w:rsid w:val="00064F0E"/>
    <w:rsid w:val="000654BE"/>
    <w:rsid w:val="0006588D"/>
    <w:rsid w:val="00066939"/>
    <w:rsid w:val="00066A59"/>
    <w:rsid w:val="00066C10"/>
    <w:rsid w:val="00067936"/>
    <w:rsid w:val="00067A5E"/>
    <w:rsid w:val="00067EE3"/>
    <w:rsid w:val="00070F94"/>
    <w:rsid w:val="000710D7"/>
    <w:rsid w:val="000711F9"/>
    <w:rsid w:val="000719BB"/>
    <w:rsid w:val="00072054"/>
    <w:rsid w:val="00072A65"/>
    <w:rsid w:val="00072C1E"/>
    <w:rsid w:val="00072CD0"/>
    <w:rsid w:val="00073E65"/>
    <w:rsid w:val="00075902"/>
    <w:rsid w:val="000764A4"/>
    <w:rsid w:val="00076FB0"/>
    <w:rsid w:val="00077B9E"/>
    <w:rsid w:val="00077FFA"/>
    <w:rsid w:val="0008000F"/>
    <w:rsid w:val="000805FA"/>
    <w:rsid w:val="00082942"/>
    <w:rsid w:val="000829A8"/>
    <w:rsid w:val="00082CF7"/>
    <w:rsid w:val="00082ED1"/>
    <w:rsid w:val="000837C7"/>
    <w:rsid w:val="000839DD"/>
    <w:rsid w:val="00083C93"/>
    <w:rsid w:val="00083D10"/>
    <w:rsid w:val="00084130"/>
    <w:rsid w:val="000841DF"/>
    <w:rsid w:val="00084202"/>
    <w:rsid w:val="000843C3"/>
    <w:rsid w:val="00087825"/>
    <w:rsid w:val="00087A95"/>
    <w:rsid w:val="000901D5"/>
    <w:rsid w:val="000919CA"/>
    <w:rsid w:val="00092700"/>
    <w:rsid w:val="00092836"/>
    <w:rsid w:val="00092CC9"/>
    <w:rsid w:val="000943E6"/>
    <w:rsid w:val="00094E9A"/>
    <w:rsid w:val="0009631C"/>
    <w:rsid w:val="0009638D"/>
    <w:rsid w:val="000963DD"/>
    <w:rsid w:val="000964F7"/>
    <w:rsid w:val="0009687A"/>
    <w:rsid w:val="000968A1"/>
    <w:rsid w:val="00096B81"/>
    <w:rsid w:val="0009740A"/>
    <w:rsid w:val="000975CF"/>
    <w:rsid w:val="00097DD8"/>
    <w:rsid w:val="000A04B3"/>
    <w:rsid w:val="000A087A"/>
    <w:rsid w:val="000A12CC"/>
    <w:rsid w:val="000A1AC2"/>
    <w:rsid w:val="000A1E23"/>
    <w:rsid w:val="000A224D"/>
    <w:rsid w:val="000A23DB"/>
    <w:rsid w:val="000A2539"/>
    <w:rsid w:val="000A34AF"/>
    <w:rsid w:val="000A3D72"/>
    <w:rsid w:val="000A46C0"/>
    <w:rsid w:val="000A47BC"/>
    <w:rsid w:val="000A5F00"/>
    <w:rsid w:val="000A7D7C"/>
    <w:rsid w:val="000B010B"/>
    <w:rsid w:val="000B0299"/>
    <w:rsid w:val="000B19C4"/>
    <w:rsid w:val="000B2252"/>
    <w:rsid w:val="000B29B7"/>
    <w:rsid w:val="000B333C"/>
    <w:rsid w:val="000B4EB8"/>
    <w:rsid w:val="000B5EBA"/>
    <w:rsid w:val="000B621F"/>
    <w:rsid w:val="000B676B"/>
    <w:rsid w:val="000B7139"/>
    <w:rsid w:val="000C0319"/>
    <w:rsid w:val="000C1D80"/>
    <w:rsid w:val="000C1E09"/>
    <w:rsid w:val="000C2FEF"/>
    <w:rsid w:val="000C3DEC"/>
    <w:rsid w:val="000C41F2"/>
    <w:rsid w:val="000C558A"/>
    <w:rsid w:val="000C7A92"/>
    <w:rsid w:val="000D1296"/>
    <w:rsid w:val="000D14F9"/>
    <w:rsid w:val="000D22C4"/>
    <w:rsid w:val="000D27D1"/>
    <w:rsid w:val="000D2A52"/>
    <w:rsid w:val="000D2ECD"/>
    <w:rsid w:val="000D2F85"/>
    <w:rsid w:val="000D3580"/>
    <w:rsid w:val="000D3B59"/>
    <w:rsid w:val="000D493F"/>
    <w:rsid w:val="000D4B0B"/>
    <w:rsid w:val="000D5E72"/>
    <w:rsid w:val="000D6093"/>
    <w:rsid w:val="000D60A6"/>
    <w:rsid w:val="000D6227"/>
    <w:rsid w:val="000D6C82"/>
    <w:rsid w:val="000D73C1"/>
    <w:rsid w:val="000D7F90"/>
    <w:rsid w:val="000E05A5"/>
    <w:rsid w:val="000E0942"/>
    <w:rsid w:val="000E125F"/>
    <w:rsid w:val="000E1758"/>
    <w:rsid w:val="000E1A7F"/>
    <w:rsid w:val="000E48A0"/>
    <w:rsid w:val="000E4F59"/>
    <w:rsid w:val="000E6099"/>
    <w:rsid w:val="000E7CC2"/>
    <w:rsid w:val="000F01C4"/>
    <w:rsid w:val="000F0B35"/>
    <w:rsid w:val="000F11E8"/>
    <w:rsid w:val="000F29D9"/>
    <w:rsid w:val="000F36A8"/>
    <w:rsid w:val="000F39E3"/>
    <w:rsid w:val="000F4816"/>
    <w:rsid w:val="000F5A35"/>
    <w:rsid w:val="000F5EAC"/>
    <w:rsid w:val="000F604D"/>
    <w:rsid w:val="000F747E"/>
    <w:rsid w:val="000F74D3"/>
    <w:rsid w:val="000F7552"/>
    <w:rsid w:val="000F78DA"/>
    <w:rsid w:val="000F7AF7"/>
    <w:rsid w:val="000F7FCE"/>
    <w:rsid w:val="000F7FE2"/>
    <w:rsid w:val="001009F3"/>
    <w:rsid w:val="00100E30"/>
    <w:rsid w:val="0010123A"/>
    <w:rsid w:val="001021E1"/>
    <w:rsid w:val="0010234B"/>
    <w:rsid w:val="00103071"/>
    <w:rsid w:val="00103A92"/>
    <w:rsid w:val="00104BF2"/>
    <w:rsid w:val="001054BF"/>
    <w:rsid w:val="0010582A"/>
    <w:rsid w:val="0010599B"/>
    <w:rsid w:val="001064C4"/>
    <w:rsid w:val="00106541"/>
    <w:rsid w:val="00106A0E"/>
    <w:rsid w:val="00107B51"/>
    <w:rsid w:val="001101FB"/>
    <w:rsid w:val="001114C3"/>
    <w:rsid w:val="00112418"/>
    <w:rsid w:val="00112864"/>
    <w:rsid w:val="00113113"/>
    <w:rsid w:val="00113310"/>
    <w:rsid w:val="00113A6F"/>
    <w:rsid w:val="00114155"/>
    <w:rsid w:val="00114472"/>
    <w:rsid w:val="00114988"/>
    <w:rsid w:val="00115069"/>
    <w:rsid w:val="001150F2"/>
    <w:rsid w:val="001165C4"/>
    <w:rsid w:val="00116925"/>
    <w:rsid w:val="001172DE"/>
    <w:rsid w:val="00117450"/>
    <w:rsid w:val="0011747F"/>
    <w:rsid w:val="00117804"/>
    <w:rsid w:val="00117EC2"/>
    <w:rsid w:val="00120AD1"/>
    <w:rsid w:val="001210B9"/>
    <w:rsid w:val="0012178F"/>
    <w:rsid w:val="00121848"/>
    <w:rsid w:val="001229F3"/>
    <w:rsid w:val="00122BBD"/>
    <w:rsid w:val="00122FD5"/>
    <w:rsid w:val="001233FD"/>
    <w:rsid w:val="00123A1A"/>
    <w:rsid w:val="00124890"/>
    <w:rsid w:val="001254F6"/>
    <w:rsid w:val="00125F95"/>
    <w:rsid w:val="001263F6"/>
    <w:rsid w:val="00126C08"/>
    <w:rsid w:val="00127085"/>
    <w:rsid w:val="00130F36"/>
    <w:rsid w:val="001312AA"/>
    <w:rsid w:val="00132632"/>
    <w:rsid w:val="0013276A"/>
    <w:rsid w:val="00132BB4"/>
    <w:rsid w:val="001348E8"/>
    <w:rsid w:val="00135AD2"/>
    <w:rsid w:val="00136583"/>
    <w:rsid w:val="0013695D"/>
    <w:rsid w:val="00136BBF"/>
    <w:rsid w:val="001402CC"/>
    <w:rsid w:val="00140CD9"/>
    <w:rsid w:val="00140D52"/>
    <w:rsid w:val="001411BD"/>
    <w:rsid w:val="00141306"/>
    <w:rsid w:val="00141511"/>
    <w:rsid w:val="00141B2B"/>
    <w:rsid w:val="00142B91"/>
    <w:rsid w:val="00143582"/>
    <w:rsid w:val="001440A0"/>
    <w:rsid w:val="0014410E"/>
    <w:rsid w:val="00144857"/>
    <w:rsid w:val="00144A20"/>
    <w:rsid w:val="00144CB4"/>
    <w:rsid w:val="001451D8"/>
    <w:rsid w:val="001456E0"/>
    <w:rsid w:val="001462C7"/>
    <w:rsid w:val="00146BCB"/>
    <w:rsid w:val="001473F2"/>
    <w:rsid w:val="00147C0C"/>
    <w:rsid w:val="00147DDE"/>
    <w:rsid w:val="00151645"/>
    <w:rsid w:val="0015197A"/>
    <w:rsid w:val="001532C4"/>
    <w:rsid w:val="00154323"/>
    <w:rsid w:val="001566BB"/>
    <w:rsid w:val="00156CFC"/>
    <w:rsid w:val="001575A1"/>
    <w:rsid w:val="00157A8D"/>
    <w:rsid w:val="0016116B"/>
    <w:rsid w:val="00161E0C"/>
    <w:rsid w:val="001621CB"/>
    <w:rsid w:val="00163C43"/>
    <w:rsid w:val="00164869"/>
    <w:rsid w:val="00164C5E"/>
    <w:rsid w:val="001656A2"/>
    <w:rsid w:val="00170EC5"/>
    <w:rsid w:val="001722BD"/>
    <w:rsid w:val="001728E7"/>
    <w:rsid w:val="00173375"/>
    <w:rsid w:val="001744FD"/>
    <w:rsid w:val="001747C1"/>
    <w:rsid w:val="001751D3"/>
    <w:rsid w:val="001757FC"/>
    <w:rsid w:val="00175A77"/>
    <w:rsid w:val="00176266"/>
    <w:rsid w:val="00177074"/>
    <w:rsid w:val="00177205"/>
    <w:rsid w:val="0017744C"/>
    <w:rsid w:val="00177D29"/>
    <w:rsid w:val="00177D6B"/>
    <w:rsid w:val="00180800"/>
    <w:rsid w:val="00180EB8"/>
    <w:rsid w:val="00180FEC"/>
    <w:rsid w:val="00182F15"/>
    <w:rsid w:val="00183299"/>
    <w:rsid w:val="00184A54"/>
    <w:rsid w:val="00185C71"/>
    <w:rsid w:val="00186FBE"/>
    <w:rsid w:val="00191F90"/>
    <w:rsid w:val="00193C45"/>
    <w:rsid w:val="00193D8F"/>
    <w:rsid w:val="00194E9F"/>
    <w:rsid w:val="001950C2"/>
    <w:rsid w:val="001954B0"/>
    <w:rsid w:val="001957D3"/>
    <w:rsid w:val="00195AA2"/>
    <w:rsid w:val="0019684D"/>
    <w:rsid w:val="00197FF7"/>
    <w:rsid w:val="001A0720"/>
    <w:rsid w:val="001A34A3"/>
    <w:rsid w:val="001A3A95"/>
    <w:rsid w:val="001A3F53"/>
    <w:rsid w:val="001A535C"/>
    <w:rsid w:val="001A551A"/>
    <w:rsid w:val="001A577A"/>
    <w:rsid w:val="001A72D0"/>
    <w:rsid w:val="001A7DB5"/>
    <w:rsid w:val="001B0A94"/>
    <w:rsid w:val="001B128D"/>
    <w:rsid w:val="001B1D07"/>
    <w:rsid w:val="001B23A1"/>
    <w:rsid w:val="001B26EE"/>
    <w:rsid w:val="001B2A4B"/>
    <w:rsid w:val="001B2C84"/>
    <w:rsid w:val="001B3247"/>
    <w:rsid w:val="001B327F"/>
    <w:rsid w:val="001B3399"/>
    <w:rsid w:val="001B4226"/>
    <w:rsid w:val="001B4680"/>
    <w:rsid w:val="001B4E74"/>
    <w:rsid w:val="001B4F12"/>
    <w:rsid w:val="001B5934"/>
    <w:rsid w:val="001B6474"/>
    <w:rsid w:val="001B654B"/>
    <w:rsid w:val="001B7180"/>
    <w:rsid w:val="001C027C"/>
    <w:rsid w:val="001C115E"/>
    <w:rsid w:val="001C19F4"/>
    <w:rsid w:val="001C377F"/>
    <w:rsid w:val="001C5DC3"/>
    <w:rsid w:val="001C5E4D"/>
    <w:rsid w:val="001C6224"/>
    <w:rsid w:val="001C645F"/>
    <w:rsid w:val="001C6D62"/>
    <w:rsid w:val="001C7065"/>
    <w:rsid w:val="001C7841"/>
    <w:rsid w:val="001C7C12"/>
    <w:rsid w:val="001C7D5A"/>
    <w:rsid w:val="001C7DA0"/>
    <w:rsid w:val="001C7FA6"/>
    <w:rsid w:val="001D03A6"/>
    <w:rsid w:val="001D0A01"/>
    <w:rsid w:val="001D0FC8"/>
    <w:rsid w:val="001D182C"/>
    <w:rsid w:val="001D21EA"/>
    <w:rsid w:val="001D3EF0"/>
    <w:rsid w:val="001D401A"/>
    <w:rsid w:val="001D44AC"/>
    <w:rsid w:val="001D46D7"/>
    <w:rsid w:val="001D48EE"/>
    <w:rsid w:val="001D5514"/>
    <w:rsid w:val="001D6A2D"/>
    <w:rsid w:val="001D6AA3"/>
    <w:rsid w:val="001D6B3A"/>
    <w:rsid w:val="001D6E71"/>
    <w:rsid w:val="001D736E"/>
    <w:rsid w:val="001D748C"/>
    <w:rsid w:val="001D76B5"/>
    <w:rsid w:val="001E0357"/>
    <w:rsid w:val="001E19C7"/>
    <w:rsid w:val="001E1BE9"/>
    <w:rsid w:val="001E247D"/>
    <w:rsid w:val="001E2E97"/>
    <w:rsid w:val="001E3D3D"/>
    <w:rsid w:val="001E47B4"/>
    <w:rsid w:val="001E4CB8"/>
    <w:rsid w:val="001E610B"/>
    <w:rsid w:val="001E651D"/>
    <w:rsid w:val="001E678E"/>
    <w:rsid w:val="001E6A81"/>
    <w:rsid w:val="001E7A87"/>
    <w:rsid w:val="001F15F6"/>
    <w:rsid w:val="001F1658"/>
    <w:rsid w:val="001F20CE"/>
    <w:rsid w:val="001F4363"/>
    <w:rsid w:val="001F4805"/>
    <w:rsid w:val="001F6C15"/>
    <w:rsid w:val="001F748C"/>
    <w:rsid w:val="001F7722"/>
    <w:rsid w:val="002000D9"/>
    <w:rsid w:val="00200114"/>
    <w:rsid w:val="002004DC"/>
    <w:rsid w:val="00202824"/>
    <w:rsid w:val="002036F6"/>
    <w:rsid w:val="0020590D"/>
    <w:rsid w:val="00206103"/>
    <w:rsid w:val="002071BB"/>
    <w:rsid w:val="002073C2"/>
    <w:rsid w:val="0020755F"/>
    <w:rsid w:val="00207843"/>
    <w:rsid w:val="00207CBA"/>
    <w:rsid w:val="00207DF5"/>
    <w:rsid w:val="00210AB8"/>
    <w:rsid w:val="00210B53"/>
    <w:rsid w:val="0021172F"/>
    <w:rsid w:val="00212EB3"/>
    <w:rsid w:val="00216821"/>
    <w:rsid w:val="00217193"/>
    <w:rsid w:val="0021774D"/>
    <w:rsid w:val="002201D8"/>
    <w:rsid w:val="00221941"/>
    <w:rsid w:val="0022217D"/>
    <w:rsid w:val="0022221E"/>
    <w:rsid w:val="00222BAD"/>
    <w:rsid w:val="00223B76"/>
    <w:rsid w:val="00224EBA"/>
    <w:rsid w:val="00225AD3"/>
    <w:rsid w:val="00225B47"/>
    <w:rsid w:val="00225E84"/>
    <w:rsid w:val="002262D9"/>
    <w:rsid w:val="00226C41"/>
    <w:rsid w:val="00226EB9"/>
    <w:rsid w:val="002274D3"/>
    <w:rsid w:val="00230A75"/>
    <w:rsid w:val="0023105F"/>
    <w:rsid w:val="0023125A"/>
    <w:rsid w:val="00231A86"/>
    <w:rsid w:val="00232412"/>
    <w:rsid w:val="00232A98"/>
    <w:rsid w:val="0023381B"/>
    <w:rsid w:val="00233A53"/>
    <w:rsid w:val="00233D85"/>
    <w:rsid w:val="00234F7A"/>
    <w:rsid w:val="002352A4"/>
    <w:rsid w:val="002353A6"/>
    <w:rsid w:val="00236371"/>
    <w:rsid w:val="0023680B"/>
    <w:rsid w:val="00236971"/>
    <w:rsid w:val="00237D7D"/>
    <w:rsid w:val="00240364"/>
    <w:rsid w:val="002405FE"/>
    <w:rsid w:val="00240B81"/>
    <w:rsid w:val="00240C3F"/>
    <w:rsid w:val="00242611"/>
    <w:rsid w:val="00242AFD"/>
    <w:rsid w:val="00243D04"/>
    <w:rsid w:val="00244FF3"/>
    <w:rsid w:val="00245163"/>
    <w:rsid w:val="00245327"/>
    <w:rsid w:val="002455B8"/>
    <w:rsid w:val="00245D24"/>
    <w:rsid w:val="00246522"/>
    <w:rsid w:val="002467BB"/>
    <w:rsid w:val="00247190"/>
    <w:rsid w:val="0024748B"/>
    <w:rsid w:val="00247D01"/>
    <w:rsid w:val="0025030F"/>
    <w:rsid w:val="0025077B"/>
    <w:rsid w:val="00251504"/>
    <w:rsid w:val="00252020"/>
    <w:rsid w:val="0025210F"/>
    <w:rsid w:val="00252BAF"/>
    <w:rsid w:val="00253C9E"/>
    <w:rsid w:val="00255EEC"/>
    <w:rsid w:val="002563C7"/>
    <w:rsid w:val="00257877"/>
    <w:rsid w:val="00257CA4"/>
    <w:rsid w:val="002614D5"/>
    <w:rsid w:val="00261A5B"/>
    <w:rsid w:val="00262E5B"/>
    <w:rsid w:val="00263134"/>
    <w:rsid w:val="00263506"/>
    <w:rsid w:val="0026385B"/>
    <w:rsid w:val="00263B3A"/>
    <w:rsid w:val="0026489E"/>
    <w:rsid w:val="00264E8D"/>
    <w:rsid w:val="00266F29"/>
    <w:rsid w:val="00270A2C"/>
    <w:rsid w:val="00271C11"/>
    <w:rsid w:val="0027207F"/>
    <w:rsid w:val="00272913"/>
    <w:rsid w:val="00272A7C"/>
    <w:rsid w:val="00273055"/>
    <w:rsid w:val="00273D87"/>
    <w:rsid w:val="002743DF"/>
    <w:rsid w:val="00274994"/>
    <w:rsid w:val="00276AED"/>
    <w:rsid w:val="00276AFE"/>
    <w:rsid w:val="00276E10"/>
    <w:rsid w:val="002771CC"/>
    <w:rsid w:val="00280856"/>
    <w:rsid w:val="00280ACC"/>
    <w:rsid w:val="002817B4"/>
    <w:rsid w:val="002822A1"/>
    <w:rsid w:val="0028458B"/>
    <w:rsid w:val="002849F9"/>
    <w:rsid w:val="00285997"/>
    <w:rsid w:val="00286A4E"/>
    <w:rsid w:val="00286B30"/>
    <w:rsid w:val="002877EB"/>
    <w:rsid w:val="00290DC3"/>
    <w:rsid w:val="002912D6"/>
    <w:rsid w:val="00291EE2"/>
    <w:rsid w:val="002924B8"/>
    <w:rsid w:val="00294CF7"/>
    <w:rsid w:val="00294DE2"/>
    <w:rsid w:val="00294F24"/>
    <w:rsid w:val="00295A89"/>
    <w:rsid w:val="00295B6D"/>
    <w:rsid w:val="00296279"/>
    <w:rsid w:val="00296E22"/>
    <w:rsid w:val="00296E29"/>
    <w:rsid w:val="002971F0"/>
    <w:rsid w:val="00297710"/>
    <w:rsid w:val="002A034A"/>
    <w:rsid w:val="002A0B68"/>
    <w:rsid w:val="002A0FEC"/>
    <w:rsid w:val="002A1A33"/>
    <w:rsid w:val="002A1B70"/>
    <w:rsid w:val="002A1E34"/>
    <w:rsid w:val="002A21BE"/>
    <w:rsid w:val="002A2EB0"/>
    <w:rsid w:val="002A3583"/>
    <w:rsid w:val="002A3B57"/>
    <w:rsid w:val="002A4394"/>
    <w:rsid w:val="002A4BAB"/>
    <w:rsid w:val="002A4C26"/>
    <w:rsid w:val="002A4FCD"/>
    <w:rsid w:val="002A54A5"/>
    <w:rsid w:val="002A755D"/>
    <w:rsid w:val="002A789F"/>
    <w:rsid w:val="002B0787"/>
    <w:rsid w:val="002B12F8"/>
    <w:rsid w:val="002B1963"/>
    <w:rsid w:val="002B1A2E"/>
    <w:rsid w:val="002B2044"/>
    <w:rsid w:val="002B58E5"/>
    <w:rsid w:val="002B59E4"/>
    <w:rsid w:val="002B6DD7"/>
    <w:rsid w:val="002B752C"/>
    <w:rsid w:val="002B7BD1"/>
    <w:rsid w:val="002B7D0E"/>
    <w:rsid w:val="002C04EE"/>
    <w:rsid w:val="002C124C"/>
    <w:rsid w:val="002C146D"/>
    <w:rsid w:val="002C1A97"/>
    <w:rsid w:val="002C31BF"/>
    <w:rsid w:val="002C36C9"/>
    <w:rsid w:val="002C57A0"/>
    <w:rsid w:val="002C5F8A"/>
    <w:rsid w:val="002C64FC"/>
    <w:rsid w:val="002C76AE"/>
    <w:rsid w:val="002D122E"/>
    <w:rsid w:val="002D123C"/>
    <w:rsid w:val="002D2997"/>
    <w:rsid w:val="002D339B"/>
    <w:rsid w:val="002D3732"/>
    <w:rsid w:val="002D3B1E"/>
    <w:rsid w:val="002D4B0B"/>
    <w:rsid w:val="002D5CDA"/>
    <w:rsid w:val="002D5F95"/>
    <w:rsid w:val="002D6287"/>
    <w:rsid w:val="002D6588"/>
    <w:rsid w:val="002D6887"/>
    <w:rsid w:val="002D7FD6"/>
    <w:rsid w:val="002E0CD7"/>
    <w:rsid w:val="002E0CFB"/>
    <w:rsid w:val="002E0EEC"/>
    <w:rsid w:val="002E33D8"/>
    <w:rsid w:val="002E36A7"/>
    <w:rsid w:val="002E374C"/>
    <w:rsid w:val="002E5427"/>
    <w:rsid w:val="002E551F"/>
    <w:rsid w:val="002E5C7B"/>
    <w:rsid w:val="002F0B27"/>
    <w:rsid w:val="002F360F"/>
    <w:rsid w:val="002F4333"/>
    <w:rsid w:val="002F4DB4"/>
    <w:rsid w:val="002F5895"/>
    <w:rsid w:val="002F5D8E"/>
    <w:rsid w:val="002F641B"/>
    <w:rsid w:val="002F65A0"/>
    <w:rsid w:val="002F6610"/>
    <w:rsid w:val="003002C1"/>
    <w:rsid w:val="0030044B"/>
    <w:rsid w:val="00300867"/>
    <w:rsid w:val="00302811"/>
    <w:rsid w:val="00302B76"/>
    <w:rsid w:val="00302C1B"/>
    <w:rsid w:val="00303093"/>
    <w:rsid w:val="003038E0"/>
    <w:rsid w:val="00305D0E"/>
    <w:rsid w:val="00306A90"/>
    <w:rsid w:val="00307641"/>
    <w:rsid w:val="003079DF"/>
    <w:rsid w:val="00311F11"/>
    <w:rsid w:val="00312CD1"/>
    <w:rsid w:val="00314737"/>
    <w:rsid w:val="00314EE1"/>
    <w:rsid w:val="00316901"/>
    <w:rsid w:val="00316DF2"/>
    <w:rsid w:val="0032198D"/>
    <w:rsid w:val="00321D77"/>
    <w:rsid w:val="0032270F"/>
    <w:rsid w:val="00324412"/>
    <w:rsid w:val="00324F8D"/>
    <w:rsid w:val="00326BC8"/>
    <w:rsid w:val="00327047"/>
    <w:rsid w:val="003272C2"/>
    <w:rsid w:val="003273E4"/>
    <w:rsid w:val="0032777F"/>
    <w:rsid w:val="00327A1D"/>
    <w:rsid w:val="00327E5A"/>
    <w:rsid w:val="00327EEF"/>
    <w:rsid w:val="0033063F"/>
    <w:rsid w:val="003315EC"/>
    <w:rsid w:val="0033239F"/>
    <w:rsid w:val="0033291D"/>
    <w:rsid w:val="00332F74"/>
    <w:rsid w:val="003333B4"/>
    <w:rsid w:val="00333C1C"/>
    <w:rsid w:val="003345A0"/>
    <w:rsid w:val="00335090"/>
    <w:rsid w:val="00337B72"/>
    <w:rsid w:val="00341AF9"/>
    <w:rsid w:val="0034202E"/>
    <w:rsid w:val="0034274B"/>
    <w:rsid w:val="0034395F"/>
    <w:rsid w:val="0034489A"/>
    <w:rsid w:val="003455FD"/>
    <w:rsid w:val="00346D97"/>
    <w:rsid w:val="0034719F"/>
    <w:rsid w:val="003472A8"/>
    <w:rsid w:val="00347D46"/>
    <w:rsid w:val="00350A35"/>
    <w:rsid w:val="00351533"/>
    <w:rsid w:val="003519A4"/>
    <w:rsid w:val="003519E9"/>
    <w:rsid w:val="00352700"/>
    <w:rsid w:val="00353ED4"/>
    <w:rsid w:val="0035410B"/>
    <w:rsid w:val="00354266"/>
    <w:rsid w:val="00354469"/>
    <w:rsid w:val="00355283"/>
    <w:rsid w:val="0035531B"/>
    <w:rsid w:val="00355D2A"/>
    <w:rsid w:val="0035667D"/>
    <w:rsid w:val="00356993"/>
    <w:rsid w:val="003571D8"/>
    <w:rsid w:val="00357BC6"/>
    <w:rsid w:val="00361422"/>
    <w:rsid w:val="003618B1"/>
    <w:rsid w:val="00361A66"/>
    <w:rsid w:val="0036288F"/>
    <w:rsid w:val="00362930"/>
    <w:rsid w:val="00363492"/>
    <w:rsid w:val="003634E6"/>
    <w:rsid w:val="00363AF7"/>
    <w:rsid w:val="00363F76"/>
    <w:rsid w:val="00364A10"/>
    <w:rsid w:val="00365B3F"/>
    <w:rsid w:val="0036774F"/>
    <w:rsid w:val="003700AA"/>
    <w:rsid w:val="0037091C"/>
    <w:rsid w:val="00370B23"/>
    <w:rsid w:val="00371723"/>
    <w:rsid w:val="003717A3"/>
    <w:rsid w:val="00371B92"/>
    <w:rsid w:val="00372184"/>
    <w:rsid w:val="00372994"/>
    <w:rsid w:val="00372BFA"/>
    <w:rsid w:val="00372CF8"/>
    <w:rsid w:val="00373188"/>
    <w:rsid w:val="00373202"/>
    <w:rsid w:val="003734C6"/>
    <w:rsid w:val="00374068"/>
    <w:rsid w:val="0037545D"/>
    <w:rsid w:val="0037575E"/>
    <w:rsid w:val="003758FA"/>
    <w:rsid w:val="00376960"/>
    <w:rsid w:val="00377844"/>
    <w:rsid w:val="003804E2"/>
    <w:rsid w:val="00381330"/>
    <w:rsid w:val="00382391"/>
    <w:rsid w:val="003824DA"/>
    <w:rsid w:val="003830C8"/>
    <w:rsid w:val="003831C7"/>
    <w:rsid w:val="00384881"/>
    <w:rsid w:val="00385A7F"/>
    <w:rsid w:val="00386FF1"/>
    <w:rsid w:val="00390386"/>
    <w:rsid w:val="00390B33"/>
    <w:rsid w:val="00390C81"/>
    <w:rsid w:val="0039141D"/>
    <w:rsid w:val="00391F07"/>
    <w:rsid w:val="00392730"/>
    <w:rsid w:val="003929D6"/>
    <w:rsid w:val="00392EB6"/>
    <w:rsid w:val="00393283"/>
    <w:rsid w:val="0039378F"/>
    <w:rsid w:val="00394D03"/>
    <w:rsid w:val="003956C6"/>
    <w:rsid w:val="00396977"/>
    <w:rsid w:val="00396AEA"/>
    <w:rsid w:val="00397760"/>
    <w:rsid w:val="003A1E4D"/>
    <w:rsid w:val="003A2C23"/>
    <w:rsid w:val="003A2ED8"/>
    <w:rsid w:val="003A3209"/>
    <w:rsid w:val="003A3886"/>
    <w:rsid w:val="003A4513"/>
    <w:rsid w:val="003A52AD"/>
    <w:rsid w:val="003A56E2"/>
    <w:rsid w:val="003A5AF4"/>
    <w:rsid w:val="003A6E9F"/>
    <w:rsid w:val="003A7489"/>
    <w:rsid w:val="003A755B"/>
    <w:rsid w:val="003A7CCF"/>
    <w:rsid w:val="003A7D33"/>
    <w:rsid w:val="003B0252"/>
    <w:rsid w:val="003B032B"/>
    <w:rsid w:val="003B0675"/>
    <w:rsid w:val="003B1AE3"/>
    <w:rsid w:val="003B1E43"/>
    <w:rsid w:val="003B2465"/>
    <w:rsid w:val="003B27F2"/>
    <w:rsid w:val="003B29CE"/>
    <w:rsid w:val="003B30C2"/>
    <w:rsid w:val="003B4003"/>
    <w:rsid w:val="003B4121"/>
    <w:rsid w:val="003B412F"/>
    <w:rsid w:val="003B6C4D"/>
    <w:rsid w:val="003B6F90"/>
    <w:rsid w:val="003B7A50"/>
    <w:rsid w:val="003C03EF"/>
    <w:rsid w:val="003C075C"/>
    <w:rsid w:val="003C1739"/>
    <w:rsid w:val="003C2008"/>
    <w:rsid w:val="003C217E"/>
    <w:rsid w:val="003C33F2"/>
    <w:rsid w:val="003C4DDD"/>
    <w:rsid w:val="003C52CB"/>
    <w:rsid w:val="003C5301"/>
    <w:rsid w:val="003C7D7B"/>
    <w:rsid w:val="003D03F8"/>
    <w:rsid w:val="003D08F7"/>
    <w:rsid w:val="003D0C4F"/>
    <w:rsid w:val="003D0CB9"/>
    <w:rsid w:val="003D1EBA"/>
    <w:rsid w:val="003D1F2F"/>
    <w:rsid w:val="003D3492"/>
    <w:rsid w:val="003D3756"/>
    <w:rsid w:val="003D3EAC"/>
    <w:rsid w:val="003D46BF"/>
    <w:rsid w:val="003D4B53"/>
    <w:rsid w:val="003D5A2A"/>
    <w:rsid w:val="003D60DC"/>
    <w:rsid w:val="003D756E"/>
    <w:rsid w:val="003D7882"/>
    <w:rsid w:val="003E156B"/>
    <w:rsid w:val="003E3915"/>
    <w:rsid w:val="003E3CE3"/>
    <w:rsid w:val="003E420D"/>
    <w:rsid w:val="003E4C13"/>
    <w:rsid w:val="003E4D17"/>
    <w:rsid w:val="003E4EE8"/>
    <w:rsid w:val="003E59E7"/>
    <w:rsid w:val="003E611F"/>
    <w:rsid w:val="003E7379"/>
    <w:rsid w:val="003E7383"/>
    <w:rsid w:val="003E79F5"/>
    <w:rsid w:val="003F077D"/>
    <w:rsid w:val="003F0A4C"/>
    <w:rsid w:val="003F39E8"/>
    <w:rsid w:val="003F43B2"/>
    <w:rsid w:val="003F49FC"/>
    <w:rsid w:val="003F4E7B"/>
    <w:rsid w:val="003F51CF"/>
    <w:rsid w:val="003F5B95"/>
    <w:rsid w:val="003F65BA"/>
    <w:rsid w:val="003F6F2A"/>
    <w:rsid w:val="003F7CFA"/>
    <w:rsid w:val="0040191F"/>
    <w:rsid w:val="00401E41"/>
    <w:rsid w:val="0040240D"/>
    <w:rsid w:val="004025B5"/>
    <w:rsid w:val="00402C3B"/>
    <w:rsid w:val="0040392E"/>
    <w:rsid w:val="004039DB"/>
    <w:rsid w:val="0040498C"/>
    <w:rsid w:val="00404ACA"/>
    <w:rsid w:val="00404BA2"/>
    <w:rsid w:val="00404F2A"/>
    <w:rsid w:val="004054CB"/>
    <w:rsid w:val="00406052"/>
    <w:rsid w:val="00406084"/>
    <w:rsid w:val="004065AC"/>
    <w:rsid w:val="00406E76"/>
    <w:rsid w:val="004078F3"/>
    <w:rsid w:val="00410567"/>
    <w:rsid w:val="00411FB2"/>
    <w:rsid w:val="0041310F"/>
    <w:rsid w:val="0041345F"/>
    <w:rsid w:val="004137A8"/>
    <w:rsid w:val="00413B44"/>
    <w:rsid w:val="004142DA"/>
    <w:rsid w:val="004145DA"/>
    <w:rsid w:val="004145FB"/>
    <w:rsid w:val="00416190"/>
    <w:rsid w:val="004167FB"/>
    <w:rsid w:val="00417A23"/>
    <w:rsid w:val="00420052"/>
    <w:rsid w:val="0042061D"/>
    <w:rsid w:val="004211CC"/>
    <w:rsid w:val="0042196E"/>
    <w:rsid w:val="0042222B"/>
    <w:rsid w:val="004222CE"/>
    <w:rsid w:val="004222F5"/>
    <w:rsid w:val="00422412"/>
    <w:rsid w:val="00423AD4"/>
    <w:rsid w:val="00423C96"/>
    <w:rsid w:val="00423E0F"/>
    <w:rsid w:val="00423F92"/>
    <w:rsid w:val="004248DD"/>
    <w:rsid w:val="00424CED"/>
    <w:rsid w:val="00424F0B"/>
    <w:rsid w:val="00425E9C"/>
    <w:rsid w:val="00425F8F"/>
    <w:rsid w:val="00426778"/>
    <w:rsid w:val="004267DF"/>
    <w:rsid w:val="00426A50"/>
    <w:rsid w:val="00426C71"/>
    <w:rsid w:val="00427537"/>
    <w:rsid w:val="00427794"/>
    <w:rsid w:val="00431B63"/>
    <w:rsid w:val="00432FC1"/>
    <w:rsid w:val="0043380A"/>
    <w:rsid w:val="0043387A"/>
    <w:rsid w:val="00434864"/>
    <w:rsid w:val="00434A4D"/>
    <w:rsid w:val="0043526C"/>
    <w:rsid w:val="00436269"/>
    <w:rsid w:val="004374E5"/>
    <w:rsid w:val="00437EC7"/>
    <w:rsid w:val="004406FC"/>
    <w:rsid w:val="00440E20"/>
    <w:rsid w:val="0044301A"/>
    <w:rsid w:val="00443AAD"/>
    <w:rsid w:val="00443B2F"/>
    <w:rsid w:val="00443CCE"/>
    <w:rsid w:val="00444473"/>
    <w:rsid w:val="00445248"/>
    <w:rsid w:val="00450729"/>
    <w:rsid w:val="00450F07"/>
    <w:rsid w:val="00451DF0"/>
    <w:rsid w:val="004521D3"/>
    <w:rsid w:val="004523F8"/>
    <w:rsid w:val="00452F69"/>
    <w:rsid w:val="00453CD3"/>
    <w:rsid w:val="0045435F"/>
    <w:rsid w:val="00454716"/>
    <w:rsid w:val="00454B28"/>
    <w:rsid w:val="00454BB9"/>
    <w:rsid w:val="00454F7F"/>
    <w:rsid w:val="004550D3"/>
    <w:rsid w:val="004554EA"/>
    <w:rsid w:val="00455731"/>
    <w:rsid w:val="00456108"/>
    <w:rsid w:val="0045667C"/>
    <w:rsid w:val="004578DC"/>
    <w:rsid w:val="00460660"/>
    <w:rsid w:val="00460960"/>
    <w:rsid w:val="0046151F"/>
    <w:rsid w:val="00461668"/>
    <w:rsid w:val="00461D88"/>
    <w:rsid w:val="00463B29"/>
    <w:rsid w:val="00463E71"/>
    <w:rsid w:val="00464B02"/>
    <w:rsid w:val="00464BA9"/>
    <w:rsid w:val="004657D7"/>
    <w:rsid w:val="0046596D"/>
    <w:rsid w:val="00465C94"/>
    <w:rsid w:val="00465DB7"/>
    <w:rsid w:val="00465FDD"/>
    <w:rsid w:val="00470647"/>
    <w:rsid w:val="004715BA"/>
    <w:rsid w:val="00472ED5"/>
    <w:rsid w:val="004744C5"/>
    <w:rsid w:val="00474F4D"/>
    <w:rsid w:val="00476090"/>
    <w:rsid w:val="004764B1"/>
    <w:rsid w:val="004776B0"/>
    <w:rsid w:val="004802BC"/>
    <w:rsid w:val="004816F0"/>
    <w:rsid w:val="00481C3F"/>
    <w:rsid w:val="0048299A"/>
    <w:rsid w:val="00483969"/>
    <w:rsid w:val="00483B35"/>
    <w:rsid w:val="00483ED7"/>
    <w:rsid w:val="004842BF"/>
    <w:rsid w:val="00484F6A"/>
    <w:rsid w:val="00485575"/>
    <w:rsid w:val="00485D6D"/>
    <w:rsid w:val="00485D89"/>
    <w:rsid w:val="00486107"/>
    <w:rsid w:val="00486E5E"/>
    <w:rsid w:val="004871D1"/>
    <w:rsid w:val="0049005B"/>
    <w:rsid w:val="0049147F"/>
    <w:rsid w:val="00491827"/>
    <w:rsid w:val="00492711"/>
    <w:rsid w:val="004928D2"/>
    <w:rsid w:val="00493358"/>
    <w:rsid w:val="0049415D"/>
    <w:rsid w:val="00494AFC"/>
    <w:rsid w:val="0049563A"/>
    <w:rsid w:val="00495883"/>
    <w:rsid w:val="004962C0"/>
    <w:rsid w:val="00496921"/>
    <w:rsid w:val="00497776"/>
    <w:rsid w:val="00497868"/>
    <w:rsid w:val="004A0C27"/>
    <w:rsid w:val="004A23C9"/>
    <w:rsid w:val="004A271C"/>
    <w:rsid w:val="004A4327"/>
    <w:rsid w:val="004A46FB"/>
    <w:rsid w:val="004A49E9"/>
    <w:rsid w:val="004A6FF2"/>
    <w:rsid w:val="004A76F5"/>
    <w:rsid w:val="004A7C76"/>
    <w:rsid w:val="004A7DC4"/>
    <w:rsid w:val="004B04DF"/>
    <w:rsid w:val="004B0604"/>
    <w:rsid w:val="004B07E7"/>
    <w:rsid w:val="004B0EFD"/>
    <w:rsid w:val="004B1546"/>
    <w:rsid w:val="004B1B49"/>
    <w:rsid w:val="004B25E8"/>
    <w:rsid w:val="004B34E9"/>
    <w:rsid w:val="004B4248"/>
    <w:rsid w:val="004B595B"/>
    <w:rsid w:val="004B5BCD"/>
    <w:rsid w:val="004B630F"/>
    <w:rsid w:val="004B6506"/>
    <w:rsid w:val="004B67AF"/>
    <w:rsid w:val="004B6F63"/>
    <w:rsid w:val="004C0C80"/>
    <w:rsid w:val="004C0D5E"/>
    <w:rsid w:val="004C100B"/>
    <w:rsid w:val="004C21ED"/>
    <w:rsid w:val="004C29F0"/>
    <w:rsid w:val="004C3118"/>
    <w:rsid w:val="004C3A67"/>
    <w:rsid w:val="004C4156"/>
    <w:rsid w:val="004C4399"/>
    <w:rsid w:val="004C61E4"/>
    <w:rsid w:val="004C6697"/>
    <w:rsid w:val="004C7324"/>
    <w:rsid w:val="004C787C"/>
    <w:rsid w:val="004C7C00"/>
    <w:rsid w:val="004C7FC0"/>
    <w:rsid w:val="004D010F"/>
    <w:rsid w:val="004D12F4"/>
    <w:rsid w:val="004D2091"/>
    <w:rsid w:val="004D2D2C"/>
    <w:rsid w:val="004D2E0D"/>
    <w:rsid w:val="004D360F"/>
    <w:rsid w:val="004D3EB5"/>
    <w:rsid w:val="004D4829"/>
    <w:rsid w:val="004D485C"/>
    <w:rsid w:val="004D51A8"/>
    <w:rsid w:val="004D5285"/>
    <w:rsid w:val="004D5EE8"/>
    <w:rsid w:val="004E0089"/>
    <w:rsid w:val="004E0D6B"/>
    <w:rsid w:val="004E1B71"/>
    <w:rsid w:val="004E31A5"/>
    <w:rsid w:val="004E3973"/>
    <w:rsid w:val="004E39D8"/>
    <w:rsid w:val="004E3E53"/>
    <w:rsid w:val="004E428D"/>
    <w:rsid w:val="004E44D4"/>
    <w:rsid w:val="004E4BE8"/>
    <w:rsid w:val="004E550A"/>
    <w:rsid w:val="004E55DB"/>
    <w:rsid w:val="004E7026"/>
    <w:rsid w:val="004E7A1F"/>
    <w:rsid w:val="004F1D17"/>
    <w:rsid w:val="004F4597"/>
    <w:rsid w:val="004F4B9B"/>
    <w:rsid w:val="004F4CBE"/>
    <w:rsid w:val="004F5411"/>
    <w:rsid w:val="004F5438"/>
    <w:rsid w:val="004F5CBF"/>
    <w:rsid w:val="00501A60"/>
    <w:rsid w:val="00501B32"/>
    <w:rsid w:val="00503605"/>
    <w:rsid w:val="005037A9"/>
    <w:rsid w:val="00503AE2"/>
    <w:rsid w:val="00505123"/>
    <w:rsid w:val="005058CC"/>
    <w:rsid w:val="00505D1D"/>
    <w:rsid w:val="00506606"/>
    <w:rsid w:val="0050663C"/>
    <w:rsid w:val="0050666E"/>
    <w:rsid w:val="00506891"/>
    <w:rsid w:val="00506D8C"/>
    <w:rsid w:val="0050732D"/>
    <w:rsid w:val="0050766E"/>
    <w:rsid w:val="005079DB"/>
    <w:rsid w:val="00510480"/>
    <w:rsid w:val="005115C4"/>
    <w:rsid w:val="00511AB9"/>
    <w:rsid w:val="00511CE4"/>
    <w:rsid w:val="00511E3C"/>
    <w:rsid w:val="0051275E"/>
    <w:rsid w:val="00513021"/>
    <w:rsid w:val="00514382"/>
    <w:rsid w:val="005145E6"/>
    <w:rsid w:val="0051622E"/>
    <w:rsid w:val="00517902"/>
    <w:rsid w:val="005210B3"/>
    <w:rsid w:val="00521D6B"/>
    <w:rsid w:val="005225B2"/>
    <w:rsid w:val="00522B71"/>
    <w:rsid w:val="00522B8B"/>
    <w:rsid w:val="00523096"/>
    <w:rsid w:val="005237C9"/>
    <w:rsid w:val="00523BB5"/>
    <w:rsid w:val="00523EA7"/>
    <w:rsid w:val="00523F80"/>
    <w:rsid w:val="00525050"/>
    <w:rsid w:val="00526306"/>
    <w:rsid w:val="0052647A"/>
    <w:rsid w:val="00526554"/>
    <w:rsid w:val="00526724"/>
    <w:rsid w:val="0052736D"/>
    <w:rsid w:val="00527449"/>
    <w:rsid w:val="00527AB3"/>
    <w:rsid w:val="00530361"/>
    <w:rsid w:val="00530F3B"/>
    <w:rsid w:val="005339C3"/>
    <w:rsid w:val="00533ECD"/>
    <w:rsid w:val="00535249"/>
    <w:rsid w:val="00535515"/>
    <w:rsid w:val="005357FE"/>
    <w:rsid w:val="00535D77"/>
    <w:rsid w:val="00536DDD"/>
    <w:rsid w:val="00537FBC"/>
    <w:rsid w:val="00540479"/>
    <w:rsid w:val="00540587"/>
    <w:rsid w:val="005406EB"/>
    <w:rsid w:val="0054076A"/>
    <w:rsid w:val="00540C01"/>
    <w:rsid w:val="00540E0D"/>
    <w:rsid w:val="00540F1B"/>
    <w:rsid w:val="00542C2E"/>
    <w:rsid w:val="00543315"/>
    <w:rsid w:val="005434A6"/>
    <w:rsid w:val="00543577"/>
    <w:rsid w:val="00543F07"/>
    <w:rsid w:val="005446A9"/>
    <w:rsid w:val="005452C0"/>
    <w:rsid w:val="00545C95"/>
    <w:rsid w:val="00545F03"/>
    <w:rsid w:val="0054669E"/>
    <w:rsid w:val="005468CF"/>
    <w:rsid w:val="00546AA0"/>
    <w:rsid w:val="005478AF"/>
    <w:rsid w:val="00547AD2"/>
    <w:rsid w:val="00550D70"/>
    <w:rsid w:val="0055111D"/>
    <w:rsid w:val="00551C22"/>
    <w:rsid w:val="00551D72"/>
    <w:rsid w:val="0055290C"/>
    <w:rsid w:val="005529FB"/>
    <w:rsid w:val="00552E37"/>
    <w:rsid w:val="005530AD"/>
    <w:rsid w:val="00553375"/>
    <w:rsid w:val="005534E7"/>
    <w:rsid w:val="005540AF"/>
    <w:rsid w:val="005543C6"/>
    <w:rsid w:val="00555884"/>
    <w:rsid w:val="00556114"/>
    <w:rsid w:val="00556C9D"/>
    <w:rsid w:val="0055793F"/>
    <w:rsid w:val="00557E13"/>
    <w:rsid w:val="00560340"/>
    <w:rsid w:val="00560462"/>
    <w:rsid w:val="00560908"/>
    <w:rsid w:val="00561A0E"/>
    <w:rsid w:val="005625DC"/>
    <w:rsid w:val="005638CD"/>
    <w:rsid w:val="00564BCA"/>
    <w:rsid w:val="00564DDD"/>
    <w:rsid w:val="00565026"/>
    <w:rsid w:val="005653C5"/>
    <w:rsid w:val="00565449"/>
    <w:rsid w:val="00566663"/>
    <w:rsid w:val="0056689A"/>
    <w:rsid w:val="00566DF4"/>
    <w:rsid w:val="00567070"/>
    <w:rsid w:val="005671DF"/>
    <w:rsid w:val="00567F7A"/>
    <w:rsid w:val="00570157"/>
    <w:rsid w:val="00570203"/>
    <w:rsid w:val="00570315"/>
    <w:rsid w:val="00571343"/>
    <w:rsid w:val="005713DA"/>
    <w:rsid w:val="005717C5"/>
    <w:rsid w:val="00571D82"/>
    <w:rsid w:val="00572B6C"/>
    <w:rsid w:val="00572F04"/>
    <w:rsid w:val="00573182"/>
    <w:rsid w:val="00573250"/>
    <w:rsid w:val="00573536"/>
    <w:rsid w:val="005736B7"/>
    <w:rsid w:val="00574967"/>
    <w:rsid w:val="00574BE1"/>
    <w:rsid w:val="00575D89"/>
    <w:rsid w:val="00575E5A"/>
    <w:rsid w:val="00576031"/>
    <w:rsid w:val="005768FB"/>
    <w:rsid w:val="00577A3C"/>
    <w:rsid w:val="00577BBB"/>
    <w:rsid w:val="00580245"/>
    <w:rsid w:val="00580379"/>
    <w:rsid w:val="00580BF5"/>
    <w:rsid w:val="00580F29"/>
    <w:rsid w:val="00581A4C"/>
    <w:rsid w:val="005820EC"/>
    <w:rsid w:val="00582449"/>
    <w:rsid w:val="00582454"/>
    <w:rsid w:val="005828F5"/>
    <w:rsid w:val="0058294F"/>
    <w:rsid w:val="00582FA8"/>
    <w:rsid w:val="0058338A"/>
    <w:rsid w:val="00583FBA"/>
    <w:rsid w:val="005865B7"/>
    <w:rsid w:val="00586736"/>
    <w:rsid w:val="0058714E"/>
    <w:rsid w:val="005873DD"/>
    <w:rsid w:val="00587F74"/>
    <w:rsid w:val="005903AF"/>
    <w:rsid w:val="00590AEA"/>
    <w:rsid w:val="00591185"/>
    <w:rsid w:val="00591D4B"/>
    <w:rsid w:val="00593FAE"/>
    <w:rsid w:val="005952D5"/>
    <w:rsid w:val="00595D12"/>
    <w:rsid w:val="00595DDB"/>
    <w:rsid w:val="00596790"/>
    <w:rsid w:val="00597196"/>
    <w:rsid w:val="00597F4F"/>
    <w:rsid w:val="005A0507"/>
    <w:rsid w:val="005A07A3"/>
    <w:rsid w:val="005A1716"/>
    <w:rsid w:val="005A1F44"/>
    <w:rsid w:val="005A2992"/>
    <w:rsid w:val="005A3D2F"/>
    <w:rsid w:val="005A4694"/>
    <w:rsid w:val="005A6260"/>
    <w:rsid w:val="005A6515"/>
    <w:rsid w:val="005B152E"/>
    <w:rsid w:val="005B1681"/>
    <w:rsid w:val="005B3025"/>
    <w:rsid w:val="005B3E86"/>
    <w:rsid w:val="005B43BE"/>
    <w:rsid w:val="005B51E7"/>
    <w:rsid w:val="005B5B80"/>
    <w:rsid w:val="005B5C30"/>
    <w:rsid w:val="005B5E35"/>
    <w:rsid w:val="005B70C4"/>
    <w:rsid w:val="005B7377"/>
    <w:rsid w:val="005B7D27"/>
    <w:rsid w:val="005C13BC"/>
    <w:rsid w:val="005C1629"/>
    <w:rsid w:val="005C1B52"/>
    <w:rsid w:val="005C32CE"/>
    <w:rsid w:val="005C39B0"/>
    <w:rsid w:val="005C3A87"/>
    <w:rsid w:val="005C4442"/>
    <w:rsid w:val="005C4B4A"/>
    <w:rsid w:val="005C50DE"/>
    <w:rsid w:val="005C524E"/>
    <w:rsid w:val="005C52C8"/>
    <w:rsid w:val="005C55DB"/>
    <w:rsid w:val="005D01E9"/>
    <w:rsid w:val="005D1DC6"/>
    <w:rsid w:val="005D2017"/>
    <w:rsid w:val="005D36E8"/>
    <w:rsid w:val="005D3C39"/>
    <w:rsid w:val="005D4183"/>
    <w:rsid w:val="005D4895"/>
    <w:rsid w:val="005D491A"/>
    <w:rsid w:val="005D5689"/>
    <w:rsid w:val="005D6FFB"/>
    <w:rsid w:val="005E0107"/>
    <w:rsid w:val="005E24CB"/>
    <w:rsid w:val="005E33BF"/>
    <w:rsid w:val="005E43DF"/>
    <w:rsid w:val="005E51A2"/>
    <w:rsid w:val="005E5757"/>
    <w:rsid w:val="005E57AE"/>
    <w:rsid w:val="005E6218"/>
    <w:rsid w:val="005F298D"/>
    <w:rsid w:val="005F2A6A"/>
    <w:rsid w:val="005F328E"/>
    <w:rsid w:val="005F65D5"/>
    <w:rsid w:val="005F6CCC"/>
    <w:rsid w:val="005F74DD"/>
    <w:rsid w:val="005F7792"/>
    <w:rsid w:val="00600ABC"/>
    <w:rsid w:val="0060115D"/>
    <w:rsid w:val="006012B4"/>
    <w:rsid w:val="00601A8C"/>
    <w:rsid w:val="00601AE3"/>
    <w:rsid w:val="00602E48"/>
    <w:rsid w:val="00602F19"/>
    <w:rsid w:val="00603CB9"/>
    <w:rsid w:val="006070CF"/>
    <w:rsid w:val="00607F61"/>
    <w:rsid w:val="0061068E"/>
    <w:rsid w:val="00610A27"/>
    <w:rsid w:val="006110E0"/>
    <w:rsid w:val="0061157D"/>
    <w:rsid w:val="006115D3"/>
    <w:rsid w:val="00611DBF"/>
    <w:rsid w:val="00612E3D"/>
    <w:rsid w:val="0061310A"/>
    <w:rsid w:val="00613813"/>
    <w:rsid w:val="00614395"/>
    <w:rsid w:val="0061441E"/>
    <w:rsid w:val="00615208"/>
    <w:rsid w:val="00617396"/>
    <w:rsid w:val="0062045C"/>
    <w:rsid w:val="00625194"/>
    <w:rsid w:val="00625396"/>
    <w:rsid w:val="0062601E"/>
    <w:rsid w:val="00626829"/>
    <w:rsid w:val="00631EAA"/>
    <w:rsid w:val="00631F69"/>
    <w:rsid w:val="00632623"/>
    <w:rsid w:val="00633ADD"/>
    <w:rsid w:val="00633B1C"/>
    <w:rsid w:val="00633F0A"/>
    <w:rsid w:val="00635EEF"/>
    <w:rsid w:val="00637DB5"/>
    <w:rsid w:val="006407D0"/>
    <w:rsid w:val="00640B30"/>
    <w:rsid w:val="0064101D"/>
    <w:rsid w:val="00641094"/>
    <w:rsid w:val="00643493"/>
    <w:rsid w:val="006434F4"/>
    <w:rsid w:val="00643938"/>
    <w:rsid w:val="00643A6D"/>
    <w:rsid w:val="006440A2"/>
    <w:rsid w:val="00645116"/>
    <w:rsid w:val="00646E32"/>
    <w:rsid w:val="00646FE6"/>
    <w:rsid w:val="006471E1"/>
    <w:rsid w:val="00647311"/>
    <w:rsid w:val="0064752C"/>
    <w:rsid w:val="0065152D"/>
    <w:rsid w:val="006518E0"/>
    <w:rsid w:val="00651F4D"/>
    <w:rsid w:val="00652216"/>
    <w:rsid w:val="00652EFD"/>
    <w:rsid w:val="00653F4C"/>
    <w:rsid w:val="00654920"/>
    <w:rsid w:val="00655976"/>
    <w:rsid w:val="0065610E"/>
    <w:rsid w:val="00656265"/>
    <w:rsid w:val="00656A03"/>
    <w:rsid w:val="00660587"/>
    <w:rsid w:val="00660761"/>
    <w:rsid w:val="00660AD3"/>
    <w:rsid w:val="00660D57"/>
    <w:rsid w:val="00661780"/>
    <w:rsid w:val="006626A7"/>
    <w:rsid w:val="006638F8"/>
    <w:rsid w:val="00665939"/>
    <w:rsid w:val="00665962"/>
    <w:rsid w:val="006667E6"/>
    <w:rsid w:val="006678C2"/>
    <w:rsid w:val="00670D18"/>
    <w:rsid w:val="006714C2"/>
    <w:rsid w:val="006715C1"/>
    <w:rsid w:val="00673188"/>
    <w:rsid w:val="00673761"/>
    <w:rsid w:val="00673F7D"/>
    <w:rsid w:val="00674099"/>
    <w:rsid w:val="00674785"/>
    <w:rsid w:val="00674D5F"/>
    <w:rsid w:val="0067638D"/>
    <w:rsid w:val="006763C4"/>
    <w:rsid w:val="00676BE7"/>
    <w:rsid w:val="006776B6"/>
    <w:rsid w:val="00681AF8"/>
    <w:rsid w:val="0068275B"/>
    <w:rsid w:val="00685ED8"/>
    <w:rsid w:val="0068613C"/>
    <w:rsid w:val="00686BA3"/>
    <w:rsid w:val="00686E37"/>
    <w:rsid w:val="00691118"/>
    <w:rsid w:val="006920EC"/>
    <w:rsid w:val="006925E6"/>
    <w:rsid w:val="00693150"/>
    <w:rsid w:val="00694EDB"/>
    <w:rsid w:val="006962B3"/>
    <w:rsid w:val="00696691"/>
    <w:rsid w:val="00697A02"/>
    <w:rsid w:val="006A1624"/>
    <w:rsid w:val="006A1D4B"/>
    <w:rsid w:val="006A1FB5"/>
    <w:rsid w:val="006A2007"/>
    <w:rsid w:val="006A2144"/>
    <w:rsid w:val="006A26B8"/>
    <w:rsid w:val="006A402E"/>
    <w:rsid w:val="006A4A68"/>
    <w:rsid w:val="006A540D"/>
    <w:rsid w:val="006A5570"/>
    <w:rsid w:val="006A5E1A"/>
    <w:rsid w:val="006A6824"/>
    <w:rsid w:val="006A689C"/>
    <w:rsid w:val="006A6DF0"/>
    <w:rsid w:val="006A78A1"/>
    <w:rsid w:val="006B0B03"/>
    <w:rsid w:val="006B12A4"/>
    <w:rsid w:val="006B1D12"/>
    <w:rsid w:val="006B2A56"/>
    <w:rsid w:val="006B3952"/>
    <w:rsid w:val="006B3D79"/>
    <w:rsid w:val="006B6FE4"/>
    <w:rsid w:val="006B73A9"/>
    <w:rsid w:val="006B791E"/>
    <w:rsid w:val="006C0E9F"/>
    <w:rsid w:val="006C1399"/>
    <w:rsid w:val="006C19F7"/>
    <w:rsid w:val="006C21E8"/>
    <w:rsid w:val="006C2343"/>
    <w:rsid w:val="006C43B1"/>
    <w:rsid w:val="006C442A"/>
    <w:rsid w:val="006C4639"/>
    <w:rsid w:val="006C4864"/>
    <w:rsid w:val="006C533D"/>
    <w:rsid w:val="006C721B"/>
    <w:rsid w:val="006D0FD1"/>
    <w:rsid w:val="006D0FEC"/>
    <w:rsid w:val="006D2C33"/>
    <w:rsid w:val="006D3390"/>
    <w:rsid w:val="006D3A17"/>
    <w:rsid w:val="006D4FEA"/>
    <w:rsid w:val="006D633F"/>
    <w:rsid w:val="006D757D"/>
    <w:rsid w:val="006D7CD8"/>
    <w:rsid w:val="006E0578"/>
    <w:rsid w:val="006E063D"/>
    <w:rsid w:val="006E0BA5"/>
    <w:rsid w:val="006E0CBF"/>
    <w:rsid w:val="006E0F77"/>
    <w:rsid w:val="006E100C"/>
    <w:rsid w:val="006E2460"/>
    <w:rsid w:val="006E314D"/>
    <w:rsid w:val="006E3ED1"/>
    <w:rsid w:val="006E432B"/>
    <w:rsid w:val="006E7660"/>
    <w:rsid w:val="006F1EBA"/>
    <w:rsid w:val="006F3839"/>
    <w:rsid w:val="006F3B56"/>
    <w:rsid w:val="006F439C"/>
    <w:rsid w:val="006F4666"/>
    <w:rsid w:val="006F6B09"/>
    <w:rsid w:val="006F6EED"/>
    <w:rsid w:val="006F7EB4"/>
    <w:rsid w:val="007022A2"/>
    <w:rsid w:val="00702355"/>
    <w:rsid w:val="0070255F"/>
    <w:rsid w:val="007032C3"/>
    <w:rsid w:val="007038DC"/>
    <w:rsid w:val="007046B4"/>
    <w:rsid w:val="00705275"/>
    <w:rsid w:val="007055DB"/>
    <w:rsid w:val="007060DA"/>
    <w:rsid w:val="00706C4F"/>
    <w:rsid w:val="00706F4C"/>
    <w:rsid w:val="00706F52"/>
    <w:rsid w:val="0070752A"/>
    <w:rsid w:val="00710529"/>
    <w:rsid w:val="00710723"/>
    <w:rsid w:val="00711119"/>
    <w:rsid w:val="0071250A"/>
    <w:rsid w:val="007134F3"/>
    <w:rsid w:val="007146EC"/>
    <w:rsid w:val="00714D11"/>
    <w:rsid w:val="00714D43"/>
    <w:rsid w:val="00715F7D"/>
    <w:rsid w:val="00716566"/>
    <w:rsid w:val="0072023E"/>
    <w:rsid w:val="00721F7A"/>
    <w:rsid w:val="0072261C"/>
    <w:rsid w:val="007226C4"/>
    <w:rsid w:val="00722C30"/>
    <w:rsid w:val="00723ED1"/>
    <w:rsid w:val="00725C3A"/>
    <w:rsid w:val="00726572"/>
    <w:rsid w:val="00726B16"/>
    <w:rsid w:val="00726D43"/>
    <w:rsid w:val="00727794"/>
    <w:rsid w:val="00727CD4"/>
    <w:rsid w:val="007309F6"/>
    <w:rsid w:val="00731D0C"/>
    <w:rsid w:val="0073461B"/>
    <w:rsid w:val="007356BD"/>
    <w:rsid w:val="0073592F"/>
    <w:rsid w:val="00735A1B"/>
    <w:rsid w:val="0073717B"/>
    <w:rsid w:val="007372AC"/>
    <w:rsid w:val="00740808"/>
    <w:rsid w:val="00740AF5"/>
    <w:rsid w:val="00740D0B"/>
    <w:rsid w:val="00741294"/>
    <w:rsid w:val="0074192E"/>
    <w:rsid w:val="00743525"/>
    <w:rsid w:val="00744D59"/>
    <w:rsid w:val="00744F6A"/>
    <w:rsid w:val="00744FA0"/>
    <w:rsid w:val="00745555"/>
    <w:rsid w:val="00745ABA"/>
    <w:rsid w:val="00745D09"/>
    <w:rsid w:val="00746A3A"/>
    <w:rsid w:val="0074727B"/>
    <w:rsid w:val="00747A6D"/>
    <w:rsid w:val="00750894"/>
    <w:rsid w:val="00750AD7"/>
    <w:rsid w:val="0075313F"/>
    <w:rsid w:val="00753691"/>
    <w:rsid w:val="00753FBC"/>
    <w:rsid w:val="007541A2"/>
    <w:rsid w:val="007552A9"/>
    <w:rsid w:val="00755818"/>
    <w:rsid w:val="00757362"/>
    <w:rsid w:val="0076286B"/>
    <w:rsid w:val="007632DA"/>
    <w:rsid w:val="00766846"/>
    <w:rsid w:val="00766A20"/>
    <w:rsid w:val="00766C2B"/>
    <w:rsid w:val="00766F4A"/>
    <w:rsid w:val="0076790E"/>
    <w:rsid w:val="00770A3F"/>
    <w:rsid w:val="007713A8"/>
    <w:rsid w:val="00771462"/>
    <w:rsid w:val="007719E8"/>
    <w:rsid w:val="00771B61"/>
    <w:rsid w:val="00771B95"/>
    <w:rsid w:val="00771C62"/>
    <w:rsid w:val="0077284C"/>
    <w:rsid w:val="0077382B"/>
    <w:rsid w:val="00773DC0"/>
    <w:rsid w:val="007741A1"/>
    <w:rsid w:val="00774789"/>
    <w:rsid w:val="007748B0"/>
    <w:rsid w:val="0077673A"/>
    <w:rsid w:val="00776EF9"/>
    <w:rsid w:val="00777B21"/>
    <w:rsid w:val="00777E1F"/>
    <w:rsid w:val="00780A96"/>
    <w:rsid w:val="00782C37"/>
    <w:rsid w:val="007846E1"/>
    <w:rsid w:val="007847D6"/>
    <w:rsid w:val="00784C22"/>
    <w:rsid w:val="007856E2"/>
    <w:rsid w:val="007858F0"/>
    <w:rsid w:val="00785AF1"/>
    <w:rsid w:val="00785DC6"/>
    <w:rsid w:val="00786496"/>
    <w:rsid w:val="00786510"/>
    <w:rsid w:val="007868F7"/>
    <w:rsid w:val="007871BF"/>
    <w:rsid w:val="007872A9"/>
    <w:rsid w:val="00787A83"/>
    <w:rsid w:val="0079069D"/>
    <w:rsid w:val="0079078F"/>
    <w:rsid w:val="0079146C"/>
    <w:rsid w:val="00791D08"/>
    <w:rsid w:val="007947F7"/>
    <w:rsid w:val="00794CF9"/>
    <w:rsid w:val="00796DC1"/>
    <w:rsid w:val="00796F42"/>
    <w:rsid w:val="00796FFA"/>
    <w:rsid w:val="007975C6"/>
    <w:rsid w:val="0079768B"/>
    <w:rsid w:val="00797CE7"/>
    <w:rsid w:val="00797EAF"/>
    <w:rsid w:val="007A0DAD"/>
    <w:rsid w:val="007A10EB"/>
    <w:rsid w:val="007A1E17"/>
    <w:rsid w:val="007A1FBD"/>
    <w:rsid w:val="007A2002"/>
    <w:rsid w:val="007A2107"/>
    <w:rsid w:val="007A3551"/>
    <w:rsid w:val="007A4A74"/>
    <w:rsid w:val="007A5172"/>
    <w:rsid w:val="007A6474"/>
    <w:rsid w:val="007A6719"/>
    <w:rsid w:val="007A67A0"/>
    <w:rsid w:val="007B0FA4"/>
    <w:rsid w:val="007B1585"/>
    <w:rsid w:val="007B1B06"/>
    <w:rsid w:val="007B1BD6"/>
    <w:rsid w:val="007B1D4C"/>
    <w:rsid w:val="007B2590"/>
    <w:rsid w:val="007B28E3"/>
    <w:rsid w:val="007B29FC"/>
    <w:rsid w:val="007B2E28"/>
    <w:rsid w:val="007B32C6"/>
    <w:rsid w:val="007B4D21"/>
    <w:rsid w:val="007B570C"/>
    <w:rsid w:val="007B5C59"/>
    <w:rsid w:val="007B670F"/>
    <w:rsid w:val="007B7948"/>
    <w:rsid w:val="007C1338"/>
    <w:rsid w:val="007C154D"/>
    <w:rsid w:val="007C1CD8"/>
    <w:rsid w:val="007C26A2"/>
    <w:rsid w:val="007C2DC8"/>
    <w:rsid w:val="007C4269"/>
    <w:rsid w:val="007C459A"/>
    <w:rsid w:val="007C4ABB"/>
    <w:rsid w:val="007C5325"/>
    <w:rsid w:val="007C7F6A"/>
    <w:rsid w:val="007D09B4"/>
    <w:rsid w:val="007D0D1E"/>
    <w:rsid w:val="007D0E65"/>
    <w:rsid w:val="007D2241"/>
    <w:rsid w:val="007D3CE5"/>
    <w:rsid w:val="007D42DA"/>
    <w:rsid w:val="007D4F32"/>
    <w:rsid w:val="007D5A8D"/>
    <w:rsid w:val="007D680A"/>
    <w:rsid w:val="007D705E"/>
    <w:rsid w:val="007E0282"/>
    <w:rsid w:val="007E1A9A"/>
    <w:rsid w:val="007E2234"/>
    <w:rsid w:val="007E3F53"/>
    <w:rsid w:val="007E47E6"/>
    <w:rsid w:val="007E4A6E"/>
    <w:rsid w:val="007E5206"/>
    <w:rsid w:val="007E56E1"/>
    <w:rsid w:val="007E6155"/>
    <w:rsid w:val="007E61FE"/>
    <w:rsid w:val="007E6B85"/>
    <w:rsid w:val="007F0829"/>
    <w:rsid w:val="007F15CE"/>
    <w:rsid w:val="007F1800"/>
    <w:rsid w:val="007F1E84"/>
    <w:rsid w:val="007F23E0"/>
    <w:rsid w:val="007F2DE8"/>
    <w:rsid w:val="007F3581"/>
    <w:rsid w:val="007F3C7E"/>
    <w:rsid w:val="007F4677"/>
    <w:rsid w:val="007F469A"/>
    <w:rsid w:val="007F4F8F"/>
    <w:rsid w:val="007F56A7"/>
    <w:rsid w:val="007F65DB"/>
    <w:rsid w:val="007F6CCD"/>
    <w:rsid w:val="007F6F08"/>
    <w:rsid w:val="007F6F9D"/>
    <w:rsid w:val="007F7053"/>
    <w:rsid w:val="00800755"/>
    <w:rsid w:val="00800851"/>
    <w:rsid w:val="008024CD"/>
    <w:rsid w:val="00802525"/>
    <w:rsid w:val="00803601"/>
    <w:rsid w:val="00803B32"/>
    <w:rsid w:val="00804D39"/>
    <w:rsid w:val="008059EB"/>
    <w:rsid w:val="00805C04"/>
    <w:rsid w:val="00807228"/>
    <w:rsid w:val="00807B8C"/>
    <w:rsid w:val="00807DD0"/>
    <w:rsid w:val="00810368"/>
    <w:rsid w:val="00811228"/>
    <w:rsid w:val="00811424"/>
    <w:rsid w:val="00813481"/>
    <w:rsid w:val="0081514D"/>
    <w:rsid w:val="00815395"/>
    <w:rsid w:val="008157C9"/>
    <w:rsid w:val="00815975"/>
    <w:rsid w:val="00815C1B"/>
    <w:rsid w:val="008200A0"/>
    <w:rsid w:val="00820470"/>
    <w:rsid w:val="00820A1A"/>
    <w:rsid w:val="00820D69"/>
    <w:rsid w:val="00821D01"/>
    <w:rsid w:val="00822B88"/>
    <w:rsid w:val="00823206"/>
    <w:rsid w:val="0082399E"/>
    <w:rsid w:val="00824CEB"/>
    <w:rsid w:val="00825B1A"/>
    <w:rsid w:val="00825D81"/>
    <w:rsid w:val="00826B7B"/>
    <w:rsid w:val="0082778B"/>
    <w:rsid w:val="00827842"/>
    <w:rsid w:val="00827BF5"/>
    <w:rsid w:val="00830D76"/>
    <w:rsid w:val="00830EFF"/>
    <w:rsid w:val="008310F6"/>
    <w:rsid w:val="00831DE9"/>
    <w:rsid w:val="0083294E"/>
    <w:rsid w:val="00833178"/>
    <w:rsid w:val="00833899"/>
    <w:rsid w:val="00833C8C"/>
    <w:rsid w:val="008361FB"/>
    <w:rsid w:val="00837537"/>
    <w:rsid w:val="00837D64"/>
    <w:rsid w:val="00840441"/>
    <w:rsid w:val="00840E14"/>
    <w:rsid w:val="00840EE9"/>
    <w:rsid w:val="00841AC9"/>
    <w:rsid w:val="00841FCB"/>
    <w:rsid w:val="008426ED"/>
    <w:rsid w:val="00842D7E"/>
    <w:rsid w:val="00845C50"/>
    <w:rsid w:val="00845D74"/>
    <w:rsid w:val="0084618C"/>
    <w:rsid w:val="00846789"/>
    <w:rsid w:val="008469B9"/>
    <w:rsid w:val="00847306"/>
    <w:rsid w:val="00847541"/>
    <w:rsid w:val="008509A2"/>
    <w:rsid w:val="00850E4E"/>
    <w:rsid w:val="00851519"/>
    <w:rsid w:val="00851830"/>
    <w:rsid w:val="00852CA1"/>
    <w:rsid w:val="00852D98"/>
    <w:rsid w:val="008541E0"/>
    <w:rsid w:val="008547E6"/>
    <w:rsid w:val="00855805"/>
    <w:rsid w:val="00855A0B"/>
    <w:rsid w:val="00855DAC"/>
    <w:rsid w:val="00855E4B"/>
    <w:rsid w:val="00857BAC"/>
    <w:rsid w:val="0086024A"/>
    <w:rsid w:val="008606F1"/>
    <w:rsid w:val="00860D8A"/>
    <w:rsid w:val="00860E2B"/>
    <w:rsid w:val="00862B8C"/>
    <w:rsid w:val="00862D7D"/>
    <w:rsid w:val="008638C9"/>
    <w:rsid w:val="00864749"/>
    <w:rsid w:val="008652AB"/>
    <w:rsid w:val="00865BA7"/>
    <w:rsid w:val="00866974"/>
    <w:rsid w:val="0086765F"/>
    <w:rsid w:val="00867871"/>
    <w:rsid w:val="008703CB"/>
    <w:rsid w:val="00870507"/>
    <w:rsid w:val="00871411"/>
    <w:rsid w:val="00872044"/>
    <w:rsid w:val="0087207E"/>
    <w:rsid w:val="0087262B"/>
    <w:rsid w:val="00872EC8"/>
    <w:rsid w:val="008730AD"/>
    <w:rsid w:val="00873215"/>
    <w:rsid w:val="008738E0"/>
    <w:rsid w:val="00873C33"/>
    <w:rsid w:val="00874018"/>
    <w:rsid w:val="00876C45"/>
    <w:rsid w:val="00876D73"/>
    <w:rsid w:val="00877C55"/>
    <w:rsid w:val="008802A6"/>
    <w:rsid w:val="008802E3"/>
    <w:rsid w:val="00880862"/>
    <w:rsid w:val="00880C36"/>
    <w:rsid w:val="00880F77"/>
    <w:rsid w:val="00882739"/>
    <w:rsid w:val="00882979"/>
    <w:rsid w:val="00882ACD"/>
    <w:rsid w:val="00882B37"/>
    <w:rsid w:val="00883300"/>
    <w:rsid w:val="0088368D"/>
    <w:rsid w:val="008836D4"/>
    <w:rsid w:val="00883AF0"/>
    <w:rsid w:val="00884FCB"/>
    <w:rsid w:val="0088557C"/>
    <w:rsid w:val="008856E4"/>
    <w:rsid w:val="00885737"/>
    <w:rsid w:val="00885E6B"/>
    <w:rsid w:val="0088622C"/>
    <w:rsid w:val="00887620"/>
    <w:rsid w:val="00887F36"/>
    <w:rsid w:val="00891464"/>
    <w:rsid w:val="00891D54"/>
    <w:rsid w:val="00891F36"/>
    <w:rsid w:val="0089381D"/>
    <w:rsid w:val="00894221"/>
    <w:rsid w:val="008944B5"/>
    <w:rsid w:val="00894AB7"/>
    <w:rsid w:val="00895A1B"/>
    <w:rsid w:val="00896F96"/>
    <w:rsid w:val="008A3289"/>
    <w:rsid w:val="008A3568"/>
    <w:rsid w:val="008A3599"/>
    <w:rsid w:val="008A3F9F"/>
    <w:rsid w:val="008A45CB"/>
    <w:rsid w:val="008A499D"/>
    <w:rsid w:val="008A5E06"/>
    <w:rsid w:val="008A75BC"/>
    <w:rsid w:val="008A7884"/>
    <w:rsid w:val="008B040C"/>
    <w:rsid w:val="008B0ED8"/>
    <w:rsid w:val="008B10F6"/>
    <w:rsid w:val="008B1AC0"/>
    <w:rsid w:val="008B2021"/>
    <w:rsid w:val="008B208D"/>
    <w:rsid w:val="008B251E"/>
    <w:rsid w:val="008B26E0"/>
    <w:rsid w:val="008B2B41"/>
    <w:rsid w:val="008B2F5F"/>
    <w:rsid w:val="008B399E"/>
    <w:rsid w:val="008B4CEC"/>
    <w:rsid w:val="008B5395"/>
    <w:rsid w:val="008B60F5"/>
    <w:rsid w:val="008B657E"/>
    <w:rsid w:val="008B73A1"/>
    <w:rsid w:val="008B7D17"/>
    <w:rsid w:val="008C0335"/>
    <w:rsid w:val="008C1E2F"/>
    <w:rsid w:val="008C2510"/>
    <w:rsid w:val="008C2613"/>
    <w:rsid w:val="008C2B38"/>
    <w:rsid w:val="008C39A7"/>
    <w:rsid w:val="008C50F3"/>
    <w:rsid w:val="008C52D8"/>
    <w:rsid w:val="008C5E42"/>
    <w:rsid w:val="008C5FF0"/>
    <w:rsid w:val="008C65BC"/>
    <w:rsid w:val="008C6C62"/>
    <w:rsid w:val="008C736C"/>
    <w:rsid w:val="008C7EFE"/>
    <w:rsid w:val="008D0052"/>
    <w:rsid w:val="008D03B9"/>
    <w:rsid w:val="008D1EEE"/>
    <w:rsid w:val="008D20B7"/>
    <w:rsid w:val="008D2255"/>
    <w:rsid w:val="008D2777"/>
    <w:rsid w:val="008D30C7"/>
    <w:rsid w:val="008D33A0"/>
    <w:rsid w:val="008D3571"/>
    <w:rsid w:val="008D5078"/>
    <w:rsid w:val="008D552B"/>
    <w:rsid w:val="008D7D26"/>
    <w:rsid w:val="008D7DB1"/>
    <w:rsid w:val="008E10E7"/>
    <w:rsid w:val="008E1138"/>
    <w:rsid w:val="008E12E1"/>
    <w:rsid w:val="008E12E4"/>
    <w:rsid w:val="008E13F6"/>
    <w:rsid w:val="008E28D2"/>
    <w:rsid w:val="008E3AB5"/>
    <w:rsid w:val="008E44C7"/>
    <w:rsid w:val="008E46A1"/>
    <w:rsid w:val="008E493F"/>
    <w:rsid w:val="008E4A33"/>
    <w:rsid w:val="008E5847"/>
    <w:rsid w:val="008E5D9D"/>
    <w:rsid w:val="008E67A3"/>
    <w:rsid w:val="008E6C36"/>
    <w:rsid w:val="008E78A5"/>
    <w:rsid w:val="008F0019"/>
    <w:rsid w:val="008F0690"/>
    <w:rsid w:val="008F104A"/>
    <w:rsid w:val="008F18D6"/>
    <w:rsid w:val="008F1E4A"/>
    <w:rsid w:val="008F21A2"/>
    <w:rsid w:val="008F2939"/>
    <w:rsid w:val="008F2C9B"/>
    <w:rsid w:val="008F3561"/>
    <w:rsid w:val="008F37AF"/>
    <w:rsid w:val="008F428B"/>
    <w:rsid w:val="008F53F5"/>
    <w:rsid w:val="008F5546"/>
    <w:rsid w:val="008F5A2D"/>
    <w:rsid w:val="008F6961"/>
    <w:rsid w:val="008F6BE8"/>
    <w:rsid w:val="008F742D"/>
    <w:rsid w:val="008F78AC"/>
    <w:rsid w:val="008F797B"/>
    <w:rsid w:val="00900B4C"/>
    <w:rsid w:val="00901E17"/>
    <w:rsid w:val="0090284F"/>
    <w:rsid w:val="00902E9A"/>
    <w:rsid w:val="00902FD5"/>
    <w:rsid w:val="009032C3"/>
    <w:rsid w:val="009033FD"/>
    <w:rsid w:val="009036DF"/>
    <w:rsid w:val="0090370B"/>
    <w:rsid w:val="009037D5"/>
    <w:rsid w:val="00903C55"/>
    <w:rsid w:val="00904398"/>
    <w:rsid w:val="00904768"/>
    <w:rsid w:val="00904780"/>
    <w:rsid w:val="00904B8A"/>
    <w:rsid w:val="00904E87"/>
    <w:rsid w:val="00904F78"/>
    <w:rsid w:val="009052A4"/>
    <w:rsid w:val="00905FF4"/>
    <w:rsid w:val="009062DA"/>
    <w:rsid w:val="0090635B"/>
    <w:rsid w:val="009068F6"/>
    <w:rsid w:val="009069F1"/>
    <w:rsid w:val="00906A27"/>
    <w:rsid w:val="009071B4"/>
    <w:rsid w:val="00907AC3"/>
    <w:rsid w:val="00910A5D"/>
    <w:rsid w:val="009122AF"/>
    <w:rsid w:val="00912507"/>
    <w:rsid w:val="0091409D"/>
    <w:rsid w:val="00914167"/>
    <w:rsid w:val="0091455C"/>
    <w:rsid w:val="00914F0D"/>
    <w:rsid w:val="0091559B"/>
    <w:rsid w:val="00915B2F"/>
    <w:rsid w:val="00916F43"/>
    <w:rsid w:val="009177AF"/>
    <w:rsid w:val="00920560"/>
    <w:rsid w:val="00920DEB"/>
    <w:rsid w:val="00920FB8"/>
    <w:rsid w:val="009210F4"/>
    <w:rsid w:val="0092226C"/>
    <w:rsid w:val="00922385"/>
    <w:rsid w:val="009223DF"/>
    <w:rsid w:val="0092271D"/>
    <w:rsid w:val="00922AB5"/>
    <w:rsid w:val="009242C7"/>
    <w:rsid w:val="00924856"/>
    <w:rsid w:val="00924E43"/>
    <w:rsid w:val="00925A39"/>
    <w:rsid w:val="0092757A"/>
    <w:rsid w:val="00930B79"/>
    <w:rsid w:val="0093121E"/>
    <w:rsid w:val="009332FE"/>
    <w:rsid w:val="009341EB"/>
    <w:rsid w:val="00934DFF"/>
    <w:rsid w:val="00935206"/>
    <w:rsid w:val="00935242"/>
    <w:rsid w:val="00936091"/>
    <w:rsid w:val="0093762A"/>
    <w:rsid w:val="00940186"/>
    <w:rsid w:val="009401AB"/>
    <w:rsid w:val="00940A48"/>
    <w:rsid w:val="00940D8A"/>
    <w:rsid w:val="00941491"/>
    <w:rsid w:val="009428CF"/>
    <w:rsid w:val="0094325D"/>
    <w:rsid w:val="0094424B"/>
    <w:rsid w:val="0094739C"/>
    <w:rsid w:val="0094780F"/>
    <w:rsid w:val="00947874"/>
    <w:rsid w:val="009505B2"/>
    <w:rsid w:val="009505CA"/>
    <w:rsid w:val="00950EC4"/>
    <w:rsid w:val="00951C35"/>
    <w:rsid w:val="00952305"/>
    <w:rsid w:val="0095273F"/>
    <w:rsid w:val="00952C53"/>
    <w:rsid w:val="00953037"/>
    <w:rsid w:val="00953F59"/>
    <w:rsid w:val="0095531E"/>
    <w:rsid w:val="00955C09"/>
    <w:rsid w:val="00956478"/>
    <w:rsid w:val="00956492"/>
    <w:rsid w:val="00960D89"/>
    <w:rsid w:val="00960F69"/>
    <w:rsid w:val="00961760"/>
    <w:rsid w:val="00962258"/>
    <w:rsid w:val="009629D6"/>
    <w:rsid w:val="0096390A"/>
    <w:rsid w:val="009640BE"/>
    <w:rsid w:val="009640E8"/>
    <w:rsid w:val="00964860"/>
    <w:rsid w:val="009658CA"/>
    <w:rsid w:val="00965B07"/>
    <w:rsid w:val="009660AD"/>
    <w:rsid w:val="00966104"/>
    <w:rsid w:val="009668A4"/>
    <w:rsid w:val="009678B7"/>
    <w:rsid w:val="009707BC"/>
    <w:rsid w:val="009717D4"/>
    <w:rsid w:val="00971BDA"/>
    <w:rsid w:val="00971C1A"/>
    <w:rsid w:val="009720D2"/>
    <w:rsid w:val="00973CC8"/>
    <w:rsid w:val="00974B00"/>
    <w:rsid w:val="009750AA"/>
    <w:rsid w:val="00976B9F"/>
    <w:rsid w:val="00976D03"/>
    <w:rsid w:val="00976FCB"/>
    <w:rsid w:val="00980909"/>
    <w:rsid w:val="00981454"/>
    <w:rsid w:val="00981EC8"/>
    <w:rsid w:val="00982499"/>
    <w:rsid w:val="009834A4"/>
    <w:rsid w:val="00983B5C"/>
    <w:rsid w:val="009846A8"/>
    <w:rsid w:val="00984CDB"/>
    <w:rsid w:val="00984E62"/>
    <w:rsid w:val="00985485"/>
    <w:rsid w:val="009854FD"/>
    <w:rsid w:val="00985764"/>
    <w:rsid w:val="00986BA3"/>
    <w:rsid w:val="00986C89"/>
    <w:rsid w:val="00987888"/>
    <w:rsid w:val="0099009E"/>
    <w:rsid w:val="00991104"/>
    <w:rsid w:val="00992D9C"/>
    <w:rsid w:val="00992E62"/>
    <w:rsid w:val="00993027"/>
    <w:rsid w:val="00993C34"/>
    <w:rsid w:val="00993C63"/>
    <w:rsid w:val="00993E9D"/>
    <w:rsid w:val="0099407B"/>
    <w:rsid w:val="009957E6"/>
    <w:rsid w:val="009959FB"/>
    <w:rsid w:val="009968AD"/>
    <w:rsid w:val="00996CB8"/>
    <w:rsid w:val="00996FA1"/>
    <w:rsid w:val="00997249"/>
    <w:rsid w:val="009A07AF"/>
    <w:rsid w:val="009A1462"/>
    <w:rsid w:val="009A1597"/>
    <w:rsid w:val="009A1714"/>
    <w:rsid w:val="009A27BB"/>
    <w:rsid w:val="009A37D4"/>
    <w:rsid w:val="009A3ACA"/>
    <w:rsid w:val="009A400E"/>
    <w:rsid w:val="009A41BB"/>
    <w:rsid w:val="009A4B62"/>
    <w:rsid w:val="009A52BE"/>
    <w:rsid w:val="009A5458"/>
    <w:rsid w:val="009A5652"/>
    <w:rsid w:val="009A5E7A"/>
    <w:rsid w:val="009A634D"/>
    <w:rsid w:val="009A71DA"/>
    <w:rsid w:val="009A79B0"/>
    <w:rsid w:val="009A7A9A"/>
    <w:rsid w:val="009B1D80"/>
    <w:rsid w:val="009B1E1C"/>
    <w:rsid w:val="009B2E45"/>
    <w:rsid w:val="009B2E97"/>
    <w:rsid w:val="009B3A21"/>
    <w:rsid w:val="009B3CB0"/>
    <w:rsid w:val="009B3F3C"/>
    <w:rsid w:val="009B4E10"/>
    <w:rsid w:val="009B4F1F"/>
    <w:rsid w:val="009B5103"/>
    <w:rsid w:val="009B5146"/>
    <w:rsid w:val="009B59FB"/>
    <w:rsid w:val="009B71D3"/>
    <w:rsid w:val="009C05E2"/>
    <w:rsid w:val="009C0F4D"/>
    <w:rsid w:val="009C1574"/>
    <w:rsid w:val="009C1694"/>
    <w:rsid w:val="009C1817"/>
    <w:rsid w:val="009C1E15"/>
    <w:rsid w:val="009C286F"/>
    <w:rsid w:val="009C2AB7"/>
    <w:rsid w:val="009C2C0F"/>
    <w:rsid w:val="009C373E"/>
    <w:rsid w:val="009C418E"/>
    <w:rsid w:val="009C442C"/>
    <w:rsid w:val="009C5E3B"/>
    <w:rsid w:val="009C7307"/>
    <w:rsid w:val="009D0A4D"/>
    <w:rsid w:val="009D0A9A"/>
    <w:rsid w:val="009D0DE7"/>
    <w:rsid w:val="009D10A1"/>
    <w:rsid w:val="009D1C8A"/>
    <w:rsid w:val="009D1C96"/>
    <w:rsid w:val="009D20A1"/>
    <w:rsid w:val="009D2A3E"/>
    <w:rsid w:val="009D2CBF"/>
    <w:rsid w:val="009D30DE"/>
    <w:rsid w:val="009D5DFD"/>
    <w:rsid w:val="009D64A5"/>
    <w:rsid w:val="009D6E6E"/>
    <w:rsid w:val="009D7257"/>
    <w:rsid w:val="009E07F4"/>
    <w:rsid w:val="009E0A75"/>
    <w:rsid w:val="009E0E2E"/>
    <w:rsid w:val="009E16AD"/>
    <w:rsid w:val="009E1AEE"/>
    <w:rsid w:val="009E2BF2"/>
    <w:rsid w:val="009E2ECE"/>
    <w:rsid w:val="009E3C1B"/>
    <w:rsid w:val="009E540A"/>
    <w:rsid w:val="009E62A3"/>
    <w:rsid w:val="009E637B"/>
    <w:rsid w:val="009E6CAC"/>
    <w:rsid w:val="009E7A0F"/>
    <w:rsid w:val="009F052C"/>
    <w:rsid w:val="009F309B"/>
    <w:rsid w:val="009F392E"/>
    <w:rsid w:val="009F3B3B"/>
    <w:rsid w:val="009F435C"/>
    <w:rsid w:val="009F44A1"/>
    <w:rsid w:val="009F46C7"/>
    <w:rsid w:val="009F481F"/>
    <w:rsid w:val="009F4CC5"/>
    <w:rsid w:val="009F4F88"/>
    <w:rsid w:val="009F53C5"/>
    <w:rsid w:val="009F57DF"/>
    <w:rsid w:val="009F7E10"/>
    <w:rsid w:val="00A0156A"/>
    <w:rsid w:val="00A0394F"/>
    <w:rsid w:val="00A03E79"/>
    <w:rsid w:val="00A0464A"/>
    <w:rsid w:val="00A04892"/>
    <w:rsid w:val="00A04BB0"/>
    <w:rsid w:val="00A06097"/>
    <w:rsid w:val="00A066DE"/>
    <w:rsid w:val="00A0740E"/>
    <w:rsid w:val="00A103F9"/>
    <w:rsid w:val="00A10808"/>
    <w:rsid w:val="00A10C2B"/>
    <w:rsid w:val="00A11A90"/>
    <w:rsid w:val="00A11DD5"/>
    <w:rsid w:val="00A11FA0"/>
    <w:rsid w:val="00A12463"/>
    <w:rsid w:val="00A129F8"/>
    <w:rsid w:val="00A12DFA"/>
    <w:rsid w:val="00A15641"/>
    <w:rsid w:val="00A16220"/>
    <w:rsid w:val="00A2080E"/>
    <w:rsid w:val="00A212BD"/>
    <w:rsid w:val="00A223DB"/>
    <w:rsid w:val="00A2254B"/>
    <w:rsid w:val="00A22FC6"/>
    <w:rsid w:val="00A22FE1"/>
    <w:rsid w:val="00A23829"/>
    <w:rsid w:val="00A24837"/>
    <w:rsid w:val="00A251E4"/>
    <w:rsid w:val="00A2585C"/>
    <w:rsid w:val="00A27591"/>
    <w:rsid w:val="00A30270"/>
    <w:rsid w:val="00A31D67"/>
    <w:rsid w:val="00A326E2"/>
    <w:rsid w:val="00A346E9"/>
    <w:rsid w:val="00A35009"/>
    <w:rsid w:val="00A36A75"/>
    <w:rsid w:val="00A3709E"/>
    <w:rsid w:val="00A3781F"/>
    <w:rsid w:val="00A37DC2"/>
    <w:rsid w:val="00A37F52"/>
    <w:rsid w:val="00A40309"/>
    <w:rsid w:val="00A40426"/>
    <w:rsid w:val="00A4050F"/>
    <w:rsid w:val="00A40C1B"/>
    <w:rsid w:val="00A42604"/>
    <w:rsid w:val="00A42ABA"/>
    <w:rsid w:val="00A43668"/>
    <w:rsid w:val="00A446BE"/>
    <w:rsid w:val="00A4544D"/>
    <w:rsid w:val="00A465E0"/>
    <w:rsid w:val="00A47DE5"/>
    <w:rsid w:val="00A50641"/>
    <w:rsid w:val="00A50B07"/>
    <w:rsid w:val="00A51C91"/>
    <w:rsid w:val="00A51CB2"/>
    <w:rsid w:val="00A530BF"/>
    <w:rsid w:val="00A53174"/>
    <w:rsid w:val="00A5332A"/>
    <w:rsid w:val="00A53929"/>
    <w:rsid w:val="00A53A7A"/>
    <w:rsid w:val="00A54470"/>
    <w:rsid w:val="00A546EF"/>
    <w:rsid w:val="00A56051"/>
    <w:rsid w:val="00A56621"/>
    <w:rsid w:val="00A571E7"/>
    <w:rsid w:val="00A572B9"/>
    <w:rsid w:val="00A57330"/>
    <w:rsid w:val="00A60465"/>
    <w:rsid w:val="00A6177B"/>
    <w:rsid w:val="00A619CA"/>
    <w:rsid w:val="00A61A3E"/>
    <w:rsid w:val="00A6291C"/>
    <w:rsid w:val="00A62BDB"/>
    <w:rsid w:val="00A62FE1"/>
    <w:rsid w:val="00A63A03"/>
    <w:rsid w:val="00A651A1"/>
    <w:rsid w:val="00A65BE6"/>
    <w:rsid w:val="00A65D0C"/>
    <w:rsid w:val="00A65D87"/>
    <w:rsid w:val="00A65EBD"/>
    <w:rsid w:val="00A65FC1"/>
    <w:rsid w:val="00A66136"/>
    <w:rsid w:val="00A67EC6"/>
    <w:rsid w:val="00A70EF6"/>
    <w:rsid w:val="00A71189"/>
    <w:rsid w:val="00A72314"/>
    <w:rsid w:val="00A723A4"/>
    <w:rsid w:val="00A732FE"/>
    <w:rsid w:val="00A7364A"/>
    <w:rsid w:val="00A73A22"/>
    <w:rsid w:val="00A7410B"/>
    <w:rsid w:val="00A74DCC"/>
    <w:rsid w:val="00A74FDA"/>
    <w:rsid w:val="00A752DF"/>
    <w:rsid w:val="00A753ED"/>
    <w:rsid w:val="00A756AC"/>
    <w:rsid w:val="00A75F0C"/>
    <w:rsid w:val="00A77512"/>
    <w:rsid w:val="00A80B49"/>
    <w:rsid w:val="00A816F3"/>
    <w:rsid w:val="00A8186E"/>
    <w:rsid w:val="00A8206C"/>
    <w:rsid w:val="00A82A40"/>
    <w:rsid w:val="00A83D81"/>
    <w:rsid w:val="00A85121"/>
    <w:rsid w:val="00A863A2"/>
    <w:rsid w:val="00A87246"/>
    <w:rsid w:val="00A919A4"/>
    <w:rsid w:val="00A92B0B"/>
    <w:rsid w:val="00A935B6"/>
    <w:rsid w:val="00A94C2F"/>
    <w:rsid w:val="00A955C9"/>
    <w:rsid w:val="00A95C0A"/>
    <w:rsid w:val="00A9649F"/>
    <w:rsid w:val="00A97176"/>
    <w:rsid w:val="00A972E4"/>
    <w:rsid w:val="00A97B71"/>
    <w:rsid w:val="00A97F58"/>
    <w:rsid w:val="00AA058B"/>
    <w:rsid w:val="00AA0B9F"/>
    <w:rsid w:val="00AA13B9"/>
    <w:rsid w:val="00AA21A5"/>
    <w:rsid w:val="00AA28DA"/>
    <w:rsid w:val="00AA2C7B"/>
    <w:rsid w:val="00AA2E23"/>
    <w:rsid w:val="00AA399C"/>
    <w:rsid w:val="00AA3E17"/>
    <w:rsid w:val="00AA4259"/>
    <w:rsid w:val="00AA447B"/>
    <w:rsid w:val="00AA4CBB"/>
    <w:rsid w:val="00AA5C98"/>
    <w:rsid w:val="00AA5C9B"/>
    <w:rsid w:val="00AA65FA"/>
    <w:rsid w:val="00AA7351"/>
    <w:rsid w:val="00AA7A82"/>
    <w:rsid w:val="00AB071F"/>
    <w:rsid w:val="00AB0A33"/>
    <w:rsid w:val="00AB1063"/>
    <w:rsid w:val="00AB2E8F"/>
    <w:rsid w:val="00AB3B6F"/>
    <w:rsid w:val="00AB3B89"/>
    <w:rsid w:val="00AB3BCD"/>
    <w:rsid w:val="00AB4227"/>
    <w:rsid w:val="00AB4CC5"/>
    <w:rsid w:val="00AB5A10"/>
    <w:rsid w:val="00AB7817"/>
    <w:rsid w:val="00AC004B"/>
    <w:rsid w:val="00AC04B6"/>
    <w:rsid w:val="00AC0DD8"/>
    <w:rsid w:val="00AC1050"/>
    <w:rsid w:val="00AC2B57"/>
    <w:rsid w:val="00AC3DF4"/>
    <w:rsid w:val="00AC3EA9"/>
    <w:rsid w:val="00AC3F53"/>
    <w:rsid w:val="00AC4F12"/>
    <w:rsid w:val="00AC50B4"/>
    <w:rsid w:val="00AC5C43"/>
    <w:rsid w:val="00AC5D68"/>
    <w:rsid w:val="00AC6FB1"/>
    <w:rsid w:val="00AD056F"/>
    <w:rsid w:val="00AD05DF"/>
    <w:rsid w:val="00AD0714"/>
    <w:rsid w:val="00AD0A3D"/>
    <w:rsid w:val="00AD0C7B"/>
    <w:rsid w:val="00AD0C9E"/>
    <w:rsid w:val="00AD0D25"/>
    <w:rsid w:val="00AD1771"/>
    <w:rsid w:val="00AD1786"/>
    <w:rsid w:val="00AD222D"/>
    <w:rsid w:val="00AD2CCF"/>
    <w:rsid w:val="00AD2D6A"/>
    <w:rsid w:val="00AD3565"/>
    <w:rsid w:val="00AD3AC9"/>
    <w:rsid w:val="00AD3E9A"/>
    <w:rsid w:val="00AD4CCC"/>
    <w:rsid w:val="00AD5590"/>
    <w:rsid w:val="00AD5DF3"/>
    <w:rsid w:val="00AD5F1A"/>
    <w:rsid w:val="00AD66DE"/>
    <w:rsid w:val="00AD6731"/>
    <w:rsid w:val="00AD6F94"/>
    <w:rsid w:val="00AD74AB"/>
    <w:rsid w:val="00AD792A"/>
    <w:rsid w:val="00AE0062"/>
    <w:rsid w:val="00AE10D0"/>
    <w:rsid w:val="00AE11F5"/>
    <w:rsid w:val="00AE1D4A"/>
    <w:rsid w:val="00AE2D99"/>
    <w:rsid w:val="00AE32F3"/>
    <w:rsid w:val="00AE3311"/>
    <w:rsid w:val="00AE3BB4"/>
    <w:rsid w:val="00AE60AF"/>
    <w:rsid w:val="00AE636F"/>
    <w:rsid w:val="00AE7799"/>
    <w:rsid w:val="00AF003E"/>
    <w:rsid w:val="00AF0E49"/>
    <w:rsid w:val="00AF2AEB"/>
    <w:rsid w:val="00AF3DDF"/>
    <w:rsid w:val="00AF4266"/>
    <w:rsid w:val="00AF4D76"/>
    <w:rsid w:val="00AF4F8A"/>
    <w:rsid w:val="00AF6B2D"/>
    <w:rsid w:val="00AF7036"/>
    <w:rsid w:val="00B0012D"/>
    <w:rsid w:val="00B003E6"/>
    <w:rsid w:val="00B008D5"/>
    <w:rsid w:val="00B01A1A"/>
    <w:rsid w:val="00B02F73"/>
    <w:rsid w:val="00B032FE"/>
    <w:rsid w:val="00B034E5"/>
    <w:rsid w:val="00B035B6"/>
    <w:rsid w:val="00B0619F"/>
    <w:rsid w:val="00B06345"/>
    <w:rsid w:val="00B06707"/>
    <w:rsid w:val="00B067E0"/>
    <w:rsid w:val="00B06CB6"/>
    <w:rsid w:val="00B0725A"/>
    <w:rsid w:val="00B07645"/>
    <w:rsid w:val="00B07DDF"/>
    <w:rsid w:val="00B108A9"/>
    <w:rsid w:val="00B11BC8"/>
    <w:rsid w:val="00B12E43"/>
    <w:rsid w:val="00B12F02"/>
    <w:rsid w:val="00B1329E"/>
    <w:rsid w:val="00B133ED"/>
    <w:rsid w:val="00B13A26"/>
    <w:rsid w:val="00B149E2"/>
    <w:rsid w:val="00B1569F"/>
    <w:rsid w:val="00B15D0D"/>
    <w:rsid w:val="00B15F78"/>
    <w:rsid w:val="00B1649C"/>
    <w:rsid w:val="00B200BE"/>
    <w:rsid w:val="00B220B3"/>
    <w:rsid w:val="00B22106"/>
    <w:rsid w:val="00B222F7"/>
    <w:rsid w:val="00B22976"/>
    <w:rsid w:val="00B2309B"/>
    <w:rsid w:val="00B23BE9"/>
    <w:rsid w:val="00B2482B"/>
    <w:rsid w:val="00B259F5"/>
    <w:rsid w:val="00B25ED0"/>
    <w:rsid w:val="00B261A3"/>
    <w:rsid w:val="00B269BA"/>
    <w:rsid w:val="00B27466"/>
    <w:rsid w:val="00B3215D"/>
    <w:rsid w:val="00B32D94"/>
    <w:rsid w:val="00B33CC8"/>
    <w:rsid w:val="00B33EF9"/>
    <w:rsid w:val="00B341D7"/>
    <w:rsid w:val="00B34E7F"/>
    <w:rsid w:val="00B37419"/>
    <w:rsid w:val="00B37B48"/>
    <w:rsid w:val="00B40471"/>
    <w:rsid w:val="00B40E47"/>
    <w:rsid w:val="00B41194"/>
    <w:rsid w:val="00B41A3A"/>
    <w:rsid w:val="00B429CF"/>
    <w:rsid w:val="00B43BE7"/>
    <w:rsid w:val="00B444E2"/>
    <w:rsid w:val="00B448FF"/>
    <w:rsid w:val="00B45995"/>
    <w:rsid w:val="00B45ABC"/>
    <w:rsid w:val="00B47073"/>
    <w:rsid w:val="00B50EEC"/>
    <w:rsid w:val="00B51592"/>
    <w:rsid w:val="00B51B49"/>
    <w:rsid w:val="00B52A86"/>
    <w:rsid w:val="00B530D1"/>
    <w:rsid w:val="00B5313B"/>
    <w:rsid w:val="00B53D46"/>
    <w:rsid w:val="00B540E3"/>
    <w:rsid w:val="00B5431A"/>
    <w:rsid w:val="00B56850"/>
    <w:rsid w:val="00B56B87"/>
    <w:rsid w:val="00B573E1"/>
    <w:rsid w:val="00B574ED"/>
    <w:rsid w:val="00B576C2"/>
    <w:rsid w:val="00B60046"/>
    <w:rsid w:val="00B60170"/>
    <w:rsid w:val="00B60CF8"/>
    <w:rsid w:val="00B61530"/>
    <w:rsid w:val="00B61DDE"/>
    <w:rsid w:val="00B629BE"/>
    <w:rsid w:val="00B6300C"/>
    <w:rsid w:val="00B63079"/>
    <w:rsid w:val="00B645BC"/>
    <w:rsid w:val="00B649D5"/>
    <w:rsid w:val="00B652E9"/>
    <w:rsid w:val="00B65A11"/>
    <w:rsid w:val="00B65A41"/>
    <w:rsid w:val="00B65E10"/>
    <w:rsid w:val="00B667DA"/>
    <w:rsid w:val="00B67639"/>
    <w:rsid w:val="00B67C17"/>
    <w:rsid w:val="00B67EAC"/>
    <w:rsid w:val="00B70267"/>
    <w:rsid w:val="00B70C7E"/>
    <w:rsid w:val="00B71C14"/>
    <w:rsid w:val="00B726B2"/>
    <w:rsid w:val="00B73228"/>
    <w:rsid w:val="00B739D4"/>
    <w:rsid w:val="00B74712"/>
    <w:rsid w:val="00B74E16"/>
    <w:rsid w:val="00B75EE1"/>
    <w:rsid w:val="00B77110"/>
    <w:rsid w:val="00B77481"/>
    <w:rsid w:val="00B77C6D"/>
    <w:rsid w:val="00B80502"/>
    <w:rsid w:val="00B80E53"/>
    <w:rsid w:val="00B81671"/>
    <w:rsid w:val="00B8265A"/>
    <w:rsid w:val="00B82A36"/>
    <w:rsid w:val="00B834AF"/>
    <w:rsid w:val="00B83AE1"/>
    <w:rsid w:val="00B84B90"/>
    <w:rsid w:val="00B84BF9"/>
    <w:rsid w:val="00B84C1F"/>
    <w:rsid w:val="00B8518B"/>
    <w:rsid w:val="00B853AA"/>
    <w:rsid w:val="00B85993"/>
    <w:rsid w:val="00B85E1C"/>
    <w:rsid w:val="00B86190"/>
    <w:rsid w:val="00B8620A"/>
    <w:rsid w:val="00B90F9B"/>
    <w:rsid w:val="00B914EA"/>
    <w:rsid w:val="00B91FFA"/>
    <w:rsid w:val="00B92438"/>
    <w:rsid w:val="00B92D8A"/>
    <w:rsid w:val="00B93EED"/>
    <w:rsid w:val="00B9787F"/>
    <w:rsid w:val="00B97CC3"/>
    <w:rsid w:val="00BA0A86"/>
    <w:rsid w:val="00BA105C"/>
    <w:rsid w:val="00BA197A"/>
    <w:rsid w:val="00BA1CFD"/>
    <w:rsid w:val="00BA5CD7"/>
    <w:rsid w:val="00BA6688"/>
    <w:rsid w:val="00BA7CB6"/>
    <w:rsid w:val="00BB1A18"/>
    <w:rsid w:val="00BB2B4D"/>
    <w:rsid w:val="00BB36C2"/>
    <w:rsid w:val="00BB37BD"/>
    <w:rsid w:val="00BB4AF2"/>
    <w:rsid w:val="00BB4B43"/>
    <w:rsid w:val="00BB567D"/>
    <w:rsid w:val="00BB5934"/>
    <w:rsid w:val="00BB6D26"/>
    <w:rsid w:val="00BB72FA"/>
    <w:rsid w:val="00BC03F3"/>
    <w:rsid w:val="00BC06C4"/>
    <w:rsid w:val="00BC0902"/>
    <w:rsid w:val="00BC0A25"/>
    <w:rsid w:val="00BC0AB4"/>
    <w:rsid w:val="00BC0D35"/>
    <w:rsid w:val="00BC1044"/>
    <w:rsid w:val="00BC1FAE"/>
    <w:rsid w:val="00BC49C0"/>
    <w:rsid w:val="00BC4DBB"/>
    <w:rsid w:val="00BC5133"/>
    <w:rsid w:val="00BC663E"/>
    <w:rsid w:val="00BC6870"/>
    <w:rsid w:val="00BC6D2B"/>
    <w:rsid w:val="00BC7269"/>
    <w:rsid w:val="00BC7394"/>
    <w:rsid w:val="00BC7480"/>
    <w:rsid w:val="00BD0273"/>
    <w:rsid w:val="00BD1AC9"/>
    <w:rsid w:val="00BD1BF7"/>
    <w:rsid w:val="00BD2417"/>
    <w:rsid w:val="00BD26B5"/>
    <w:rsid w:val="00BD330D"/>
    <w:rsid w:val="00BD4A9F"/>
    <w:rsid w:val="00BD4DBE"/>
    <w:rsid w:val="00BD4E9E"/>
    <w:rsid w:val="00BD5A0E"/>
    <w:rsid w:val="00BD5C77"/>
    <w:rsid w:val="00BD5DF1"/>
    <w:rsid w:val="00BD6F57"/>
    <w:rsid w:val="00BD7438"/>
    <w:rsid w:val="00BD755B"/>
    <w:rsid w:val="00BD78F6"/>
    <w:rsid w:val="00BD7E91"/>
    <w:rsid w:val="00BD7F0D"/>
    <w:rsid w:val="00BE0466"/>
    <w:rsid w:val="00BE0913"/>
    <w:rsid w:val="00BE094E"/>
    <w:rsid w:val="00BE380D"/>
    <w:rsid w:val="00BE49F4"/>
    <w:rsid w:val="00BE4D7D"/>
    <w:rsid w:val="00BE5977"/>
    <w:rsid w:val="00BE5F7F"/>
    <w:rsid w:val="00BF0D2B"/>
    <w:rsid w:val="00BF1929"/>
    <w:rsid w:val="00BF2A76"/>
    <w:rsid w:val="00BF3098"/>
    <w:rsid w:val="00BF427F"/>
    <w:rsid w:val="00BF65F5"/>
    <w:rsid w:val="00BF722C"/>
    <w:rsid w:val="00BF7693"/>
    <w:rsid w:val="00C005B3"/>
    <w:rsid w:val="00C00D82"/>
    <w:rsid w:val="00C00E48"/>
    <w:rsid w:val="00C02436"/>
    <w:rsid w:val="00C02D0A"/>
    <w:rsid w:val="00C033E1"/>
    <w:rsid w:val="00C03512"/>
    <w:rsid w:val="00C03A6E"/>
    <w:rsid w:val="00C046E4"/>
    <w:rsid w:val="00C05B2B"/>
    <w:rsid w:val="00C05F38"/>
    <w:rsid w:val="00C07508"/>
    <w:rsid w:val="00C07EEB"/>
    <w:rsid w:val="00C10B24"/>
    <w:rsid w:val="00C136A9"/>
    <w:rsid w:val="00C13B86"/>
    <w:rsid w:val="00C164AA"/>
    <w:rsid w:val="00C17002"/>
    <w:rsid w:val="00C1709D"/>
    <w:rsid w:val="00C171D5"/>
    <w:rsid w:val="00C179DB"/>
    <w:rsid w:val="00C17D84"/>
    <w:rsid w:val="00C212F4"/>
    <w:rsid w:val="00C226C0"/>
    <w:rsid w:val="00C23B73"/>
    <w:rsid w:val="00C258D7"/>
    <w:rsid w:val="00C26897"/>
    <w:rsid w:val="00C26B03"/>
    <w:rsid w:val="00C3023B"/>
    <w:rsid w:val="00C308F4"/>
    <w:rsid w:val="00C31ADD"/>
    <w:rsid w:val="00C32685"/>
    <w:rsid w:val="00C327F1"/>
    <w:rsid w:val="00C33675"/>
    <w:rsid w:val="00C34047"/>
    <w:rsid w:val="00C3549E"/>
    <w:rsid w:val="00C3566F"/>
    <w:rsid w:val="00C365AE"/>
    <w:rsid w:val="00C37B25"/>
    <w:rsid w:val="00C420F6"/>
    <w:rsid w:val="00C42459"/>
    <w:rsid w:val="00C42CA7"/>
    <w:rsid w:val="00C42FE6"/>
    <w:rsid w:val="00C43DB1"/>
    <w:rsid w:val="00C4490E"/>
    <w:rsid w:val="00C44F6A"/>
    <w:rsid w:val="00C45714"/>
    <w:rsid w:val="00C459CC"/>
    <w:rsid w:val="00C46D54"/>
    <w:rsid w:val="00C47905"/>
    <w:rsid w:val="00C5182E"/>
    <w:rsid w:val="00C51B58"/>
    <w:rsid w:val="00C52720"/>
    <w:rsid w:val="00C52F01"/>
    <w:rsid w:val="00C558DB"/>
    <w:rsid w:val="00C55B5F"/>
    <w:rsid w:val="00C55CEB"/>
    <w:rsid w:val="00C56482"/>
    <w:rsid w:val="00C568A1"/>
    <w:rsid w:val="00C56EC7"/>
    <w:rsid w:val="00C570C3"/>
    <w:rsid w:val="00C57268"/>
    <w:rsid w:val="00C57864"/>
    <w:rsid w:val="00C60C11"/>
    <w:rsid w:val="00C60DF1"/>
    <w:rsid w:val="00C61657"/>
    <w:rsid w:val="00C6198E"/>
    <w:rsid w:val="00C62B59"/>
    <w:rsid w:val="00C6339C"/>
    <w:rsid w:val="00C648BE"/>
    <w:rsid w:val="00C64A21"/>
    <w:rsid w:val="00C65547"/>
    <w:rsid w:val="00C655E2"/>
    <w:rsid w:val="00C66093"/>
    <w:rsid w:val="00C662FE"/>
    <w:rsid w:val="00C664CC"/>
    <w:rsid w:val="00C66866"/>
    <w:rsid w:val="00C6757A"/>
    <w:rsid w:val="00C70699"/>
    <w:rsid w:val="00C70748"/>
    <w:rsid w:val="00C7077F"/>
    <w:rsid w:val="00C708EA"/>
    <w:rsid w:val="00C7216F"/>
    <w:rsid w:val="00C72747"/>
    <w:rsid w:val="00C73D83"/>
    <w:rsid w:val="00C74156"/>
    <w:rsid w:val="00C74A7B"/>
    <w:rsid w:val="00C7581F"/>
    <w:rsid w:val="00C7676B"/>
    <w:rsid w:val="00C76B03"/>
    <w:rsid w:val="00C776E5"/>
    <w:rsid w:val="00C778A5"/>
    <w:rsid w:val="00C80D30"/>
    <w:rsid w:val="00C810D7"/>
    <w:rsid w:val="00C81F3A"/>
    <w:rsid w:val="00C8237F"/>
    <w:rsid w:val="00C82DBB"/>
    <w:rsid w:val="00C83EEA"/>
    <w:rsid w:val="00C84511"/>
    <w:rsid w:val="00C845EF"/>
    <w:rsid w:val="00C84ADB"/>
    <w:rsid w:val="00C84BE9"/>
    <w:rsid w:val="00C8537E"/>
    <w:rsid w:val="00C8791F"/>
    <w:rsid w:val="00C87EE5"/>
    <w:rsid w:val="00C9004C"/>
    <w:rsid w:val="00C90370"/>
    <w:rsid w:val="00C9105C"/>
    <w:rsid w:val="00C912FE"/>
    <w:rsid w:val="00C95162"/>
    <w:rsid w:val="00C951AE"/>
    <w:rsid w:val="00C9524B"/>
    <w:rsid w:val="00C95756"/>
    <w:rsid w:val="00C957B4"/>
    <w:rsid w:val="00C97B9D"/>
    <w:rsid w:val="00CA08FB"/>
    <w:rsid w:val="00CA2119"/>
    <w:rsid w:val="00CA23EC"/>
    <w:rsid w:val="00CA26FC"/>
    <w:rsid w:val="00CA2B1E"/>
    <w:rsid w:val="00CA2B95"/>
    <w:rsid w:val="00CA2DE5"/>
    <w:rsid w:val="00CA4A2C"/>
    <w:rsid w:val="00CA5133"/>
    <w:rsid w:val="00CA5D17"/>
    <w:rsid w:val="00CA68E9"/>
    <w:rsid w:val="00CB143D"/>
    <w:rsid w:val="00CB14C4"/>
    <w:rsid w:val="00CB14C7"/>
    <w:rsid w:val="00CB1869"/>
    <w:rsid w:val="00CB2601"/>
    <w:rsid w:val="00CB261A"/>
    <w:rsid w:val="00CB2AD8"/>
    <w:rsid w:val="00CB2B9A"/>
    <w:rsid w:val="00CB3151"/>
    <w:rsid w:val="00CB37E8"/>
    <w:rsid w:val="00CB3818"/>
    <w:rsid w:val="00CB51FD"/>
    <w:rsid w:val="00CB608A"/>
    <w:rsid w:val="00CB6208"/>
    <w:rsid w:val="00CB6A37"/>
    <w:rsid w:val="00CB6B8F"/>
    <w:rsid w:val="00CB6E93"/>
    <w:rsid w:val="00CB7629"/>
    <w:rsid w:val="00CB7684"/>
    <w:rsid w:val="00CC005F"/>
    <w:rsid w:val="00CC0E0B"/>
    <w:rsid w:val="00CC1656"/>
    <w:rsid w:val="00CC2479"/>
    <w:rsid w:val="00CC3F4F"/>
    <w:rsid w:val="00CC4380"/>
    <w:rsid w:val="00CC79E1"/>
    <w:rsid w:val="00CC7BE1"/>
    <w:rsid w:val="00CC7C8F"/>
    <w:rsid w:val="00CD0B8B"/>
    <w:rsid w:val="00CD0DC3"/>
    <w:rsid w:val="00CD0DF2"/>
    <w:rsid w:val="00CD1856"/>
    <w:rsid w:val="00CD1C73"/>
    <w:rsid w:val="00CD1FC4"/>
    <w:rsid w:val="00CD2D52"/>
    <w:rsid w:val="00CD2E09"/>
    <w:rsid w:val="00CD2FAE"/>
    <w:rsid w:val="00CD31A9"/>
    <w:rsid w:val="00CD5457"/>
    <w:rsid w:val="00CD6551"/>
    <w:rsid w:val="00CD7B3F"/>
    <w:rsid w:val="00CD7B71"/>
    <w:rsid w:val="00CE20F9"/>
    <w:rsid w:val="00CE2274"/>
    <w:rsid w:val="00CE22C3"/>
    <w:rsid w:val="00CE22D6"/>
    <w:rsid w:val="00CE3DFB"/>
    <w:rsid w:val="00CE5101"/>
    <w:rsid w:val="00CE5FA5"/>
    <w:rsid w:val="00CE60CF"/>
    <w:rsid w:val="00CE64B6"/>
    <w:rsid w:val="00CE6616"/>
    <w:rsid w:val="00CE6B49"/>
    <w:rsid w:val="00CF0548"/>
    <w:rsid w:val="00CF06BF"/>
    <w:rsid w:val="00CF0CB6"/>
    <w:rsid w:val="00CF0F58"/>
    <w:rsid w:val="00CF3171"/>
    <w:rsid w:val="00CF4237"/>
    <w:rsid w:val="00CF4AAE"/>
    <w:rsid w:val="00CF5B1B"/>
    <w:rsid w:val="00CF5BC9"/>
    <w:rsid w:val="00CF5E4B"/>
    <w:rsid w:val="00CF5EC0"/>
    <w:rsid w:val="00CF604C"/>
    <w:rsid w:val="00CF776F"/>
    <w:rsid w:val="00CF7B5B"/>
    <w:rsid w:val="00D00256"/>
    <w:rsid w:val="00D005DE"/>
    <w:rsid w:val="00D006F4"/>
    <w:rsid w:val="00D034A0"/>
    <w:rsid w:val="00D040AD"/>
    <w:rsid w:val="00D05E1C"/>
    <w:rsid w:val="00D0643B"/>
    <w:rsid w:val="00D079C2"/>
    <w:rsid w:val="00D1099C"/>
    <w:rsid w:val="00D10A2D"/>
    <w:rsid w:val="00D11A31"/>
    <w:rsid w:val="00D11C38"/>
    <w:rsid w:val="00D122E5"/>
    <w:rsid w:val="00D12F74"/>
    <w:rsid w:val="00D139AC"/>
    <w:rsid w:val="00D145E1"/>
    <w:rsid w:val="00D147BD"/>
    <w:rsid w:val="00D148AE"/>
    <w:rsid w:val="00D14C75"/>
    <w:rsid w:val="00D15438"/>
    <w:rsid w:val="00D1567C"/>
    <w:rsid w:val="00D16B1E"/>
    <w:rsid w:val="00D1788A"/>
    <w:rsid w:val="00D17F2F"/>
    <w:rsid w:val="00D21061"/>
    <w:rsid w:val="00D21732"/>
    <w:rsid w:val="00D2176A"/>
    <w:rsid w:val="00D22717"/>
    <w:rsid w:val="00D23945"/>
    <w:rsid w:val="00D23993"/>
    <w:rsid w:val="00D23A2F"/>
    <w:rsid w:val="00D25DA4"/>
    <w:rsid w:val="00D26A4B"/>
    <w:rsid w:val="00D27AA1"/>
    <w:rsid w:val="00D27B84"/>
    <w:rsid w:val="00D30C97"/>
    <w:rsid w:val="00D3165B"/>
    <w:rsid w:val="00D31C01"/>
    <w:rsid w:val="00D320AC"/>
    <w:rsid w:val="00D323E1"/>
    <w:rsid w:val="00D32A91"/>
    <w:rsid w:val="00D32C00"/>
    <w:rsid w:val="00D332E5"/>
    <w:rsid w:val="00D342C3"/>
    <w:rsid w:val="00D3499A"/>
    <w:rsid w:val="00D34B55"/>
    <w:rsid w:val="00D35D12"/>
    <w:rsid w:val="00D37B14"/>
    <w:rsid w:val="00D4108E"/>
    <w:rsid w:val="00D43169"/>
    <w:rsid w:val="00D43D41"/>
    <w:rsid w:val="00D43DF3"/>
    <w:rsid w:val="00D44740"/>
    <w:rsid w:val="00D4608D"/>
    <w:rsid w:val="00D461E9"/>
    <w:rsid w:val="00D46A16"/>
    <w:rsid w:val="00D4705A"/>
    <w:rsid w:val="00D47B92"/>
    <w:rsid w:val="00D50021"/>
    <w:rsid w:val="00D50667"/>
    <w:rsid w:val="00D52B2B"/>
    <w:rsid w:val="00D52C5E"/>
    <w:rsid w:val="00D539D9"/>
    <w:rsid w:val="00D54135"/>
    <w:rsid w:val="00D556B1"/>
    <w:rsid w:val="00D5710A"/>
    <w:rsid w:val="00D57BFB"/>
    <w:rsid w:val="00D60C70"/>
    <w:rsid w:val="00D60FC2"/>
    <w:rsid w:val="00D6163D"/>
    <w:rsid w:val="00D620DE"/>
    <w:rsid w:val="00D6259C"/>
    <w:rsid w:val="00D6308E"/>
    <w:rsid w:val="00D63F69"/>
    <w:rsid w:val="00D651E0"/>
    <w:rsid w:val="00D676B2"/>
    <w:rsid w:val="00D71AC0"/>
    <w:rsid w:val="00D729B7"/>
    <w:rsid w:val="00D7354E"/>
    <w:rsid w:val="00D73D0C"/>
    <w:rsid w:val="00D7444D"/>
    <w:rsid w:val="00D748DB"/>
    <w:rsid w:val="00D76485"/>
    <w:rsid w:val="00D7668B"/>
    <w:rsid w:val="00D76EC7"/>
    <w:rsid w:val="00D77332"/>
    <w:rsid w:val="00D776BB"/>
    <w:rsid w:val="00D81FA6"/>
    <w:rsid w:val="00D82756"/>
    <w:rsid w:val="00D8281A"/>
    <w:rsid w:val="00D82AB1"/>
    <w:rsid w:val="00D82F08"/>
    <w:rsid w:val="00D831A3"/>
    <w:rsid w:val="00D83244"/>
    <w:rsid w:val="00D83690"/>
    <w:rsid w:val="00D838E7"/>
    <w:rsid w:val="00D851C0"/>
    <w:rsid w:val="00D85308"/>
    <w:rsid w:val="00D8584F"/>
    <w:rsid w:val="00D87DF9"/>
    <w:rsid w:val="00D87FC5"/>
    <w:rsid w:val="00D90052"/>
    <w:rsid w:val="00D91974"/>
    <w:rsid w:val="00D92A9B"/>
    <w:rsid w:val="00D93863"/>
    <w:rsid w:val="00D9399F"/>
    <w:rsid w:val="00D93B01"/>
    <w:rsid w:val="00D959D1"/>
    <w:rsid w:val="00D96B3F"/>
    <w:rsid w:val="00D978A4"/>
    <w:rsid w:val="00D97BE3"/>
    <w:rsid w:val="00DA0443"/>
    <w:rsid w:val="00DA2698"/>
    <w:rsid w:val="00DA2D59"/>
    <w:rsid w:val="00DA3711"/>
    <w:rsid w:val="00DA490E"/>
    <w:rsid w:val="00DA536F"/>
    <w:rsid w:val="00DA57DC"/>
    <w:rsid w:val="00DA7A2F"/>
    <w:rsid w:val="00DB005F"/>
    <w:rsid w:val="00DB2561"/>
    <w:rsid w:val="00DB26C7"/>
    <w:rsid w:val="00DB2E59"/>
    <w:rsid w:val="00DB34F0"/>
    <w:rsid w:val="00DB3658"/>
    <w:rsid w:val="00DB4E1B"/>
    <w:rsid w:val="00DB5D9B"/>
    <w:rsid w:val="00DB5E2C"/>
    <w:rsid w:val="00DB619A"/>
    <w:rsid w:val="00DB640C"/>
    <w:rsid w:val="00DB7069"/>
    <w:rsid w:val="00DB7379"/>
    <w:rsid w:val="00DC138B"/>
    <w:rsid w:val="00DC16E3"/>
    <w:rsid w:val="00DC1F1A"/>
    <w:rsid w:val="00DC2AE5"/>
    <w:rsid w:val="00DC2DEF"/>
    <w:rsid w:val="00DC3B2F"/>
    <w:rsid w:val="00DC5198"/>
    <w:rsid w:val="00DC5658"/>
    <w:rsid w:val="00DC62D6"/>
    <w:rsid w:val="00DD0FA5"/>
    <w:rsid w:val="00DD205A"/>
    <w:rsid w:val="00DD24E5"/>
    <w:rsid w:val="00DD2B5B"/>
    <w:rsid w:val="00DD2BA1"/>
    <w:rsid w:val="00DD2DF6"/>
    <w:rsid w:val="00DD3C32"/>
    <w:rsid w:val="00DD46F3"/>
    <w:rsid w:val="00DD5D95"/>
    <w:rsid w:val="00DD6659"/>
    <w:rsid w:val="00DE03C2"/>
    <w:rsid w:val="00DE1A4B"/>
    <w:rsid w:val="00DE34FB"/>
    <w:rsid w:val="00DE3688"/>
    <w:rsid w:val="00DE3FA2"/>
    <w:rsid w:val="00DE5025"/>
    <w:rsid w:val="00DE51A5"/>
    <w:rsid w:val="00DE56F2"/>
    <w:rsid w:val="00DE665A"/>
    <w:rsid w:val="00DE68C6"/>
    <w:rsid w:val="00DE6A08"/>
    <w:rsid w:val="00DE6A35"/>
    <w:rsid w:val="00DE7DF2"/>
    <w:rsid w:val="00DE7FA9"/>
    <w:rsid w:val="00DF09F8"/>
    <w:rsid w:val="00DF1015"/>
    <w:rsid w:val="00DF116D"/>
    <w:rsid w:val="00DF1E77"/>
    <w:rsid w:val="00DF27AF"/>
    <w:rsid w:val="00DF41EC"/>
    <w:rsid w:val="00DF59C5"/>
    <w:rsid w:val="00DF7AFB"/>
    <w:rsid w:val="00DF7C7D"/>
    <w:rsid w:val="00E0089F"/>
    <w:rsid w:val="00E009D2"/>
    <w:rsid w:val="00E012D6"/>
    <w:rsid w:val="00E01CFA"/>
    <w:rsid w:val="00E01EA1"/>
    <w:rsid w:val="00E023C2"/>
    <w:rsid w:val="00E023C6"/>
    <w:rsid w:val="00E031D8"/>
    <w:rsid w:val="00E041CE"/>
    <w:rsid w:val="00E04992"/>
    <w:rsid w:val="00E06208"/>
    <w:rsid w:val="00E066D7"/>
    <w:rsid w:val="00E067A6"/>
    <w:rsid w:val="00E07BE6"/>
    <w:rsid w:val="00E07C49"/>
    <w:rsid w:val="00E07FBA"/>
    <w:rsid w:val="00E101D5"/>
    <w:rsid w:val="00E12234"/>
    <w:rsid w:val="00E12682"/>
    <w:rsid w:val="00E12E22"/>
    <w:rsid w:val="00E138A9"/>
    <w:rsid w:val="00E14E46"/>
    <w:rsid w:val="00E14F5E"/>
    <w:rsid w:val="00E150F2"/>
    <w:rsid w:val="00E155C4"/>
    <w:rsid w:val="00E166CB"/>
    <w:rsid w:val="00E16AEB"/>
    <w:rsid w:val="00E16FF7"/>
    <w:rsid w:val="00E17C1E"/>
    <w:rsid w:val="00E2078A"/>
    <w:rsid w:val="00E207E3"/>
    <w:rsid w:val="00E221E2"/>
    <w:rsid w:val="00E22285"/>
    <w:rsid w:val="00E22759"/>
    <w:rsid w:val="00E22C30"/>
    <w:rsid w:val="00E22E6F"/>
    <w:rsid w:val="00E23196"/>
    <w:rsid w:val="00E24FC9"/>
    <w:rsid w:val="00E2511C"/>
    <w:rsid w:val="00E2560B"/>
    <w:rsid w:val="00E26D68"/>
    <w:rsid w:val="00E270E1"/>
    <w:rsid w:val="00E311D1"/>
    <w:rsid w:val="00E31A0E"/>
    <w:rsid w:val="00E3212D"/>
    <w:rsid w:val="00E323D1"/>
    <w:rsid w:val="00E33B67"/>
    <w:rsid w:val="00E33B76"/>
    <w:rsid w:val="00E3450D"/>
    <w:rsid w:val="00E373C7"/>
    <w:rsid w:val="00E37D4C"/>
    <w:rsid w:val="00E411D9"/>
    <w:rsid w:val="00E4186A"/>
    <w:rsid w:val="00E41CB9"/>
    <w:rsid w:val="00E41E44"/>
    <w:rsid w:val="00E41E48"/>
    <w:rsid w:val="00E41F00"/>
    <w:rsid w:val="00E42695"/>
    <w:rsid w:val="00E42C69"/>
    <w:rsid w:val="00E433D0"/>
    <w:rsid w:val="00E437B0"/>
    <w:rsid w:val="00E439B9"/>
    <w:rsid w:val="00E44045"/>
    <w:rsid w:val="00E4520D"/>
    <w:rsid w:val="00E47D84"/>
    <w:rsid w:val="00E5195A"/>
    <w:rsid w:val="00E51B2D"/>
    <w:rsid w:val="00E51DA8"/>
    <w:rsid w:val="00E52681"/>
    <w:rsid w:val="00E5277F"/>
    <w:rsid w:val="00E531BF"/>
    <w:rsid w:val="00E53E05"/>
    <w:rsid w:val="00E5589E"/>
    <w:rsid w:val="00E55E28"/>
    <w:rsid w:val="00E56CBF"/>
    <w:rsid w:val="00E57841"/>
    <w:rsid w:val="00E57E67"/>
    <w:rsid w:val="00E6087A"/>
    <w:rsid w:val="00E60D4E"/>
    <w:rsid w:val="00E618C4"/>
    <w:rsid w:val="00E619CF"/>
    <w:rsid w:val="00E62C04"/>
    <w:rsid w:val="00E62C96"/>
    <w:rsid w:val="00E63727"/>
    <w:rsid w:val="00E63FC7"/>
    <w:rsid w:val="00E6429E"/>
    <w:rsid w:val="00E64937"/>
    <w:rsid w:val="00E65BBD"/>
    <w:rsid w:val="00E66962"/>
    <w:rsid w:val="00E66B3B"/>
    <w:rsid w:val="00E7052E"/>
    <w:rsid w:val="00E70771"/>
    <w:rsid w:val="00E7218A"/>
    <w:rsid w:val="00E7454E"/>
    <w:rsid w:val="00E749CE"/>
    <w:rsid w:val="00E751EF"/>
    <w:rsid w:val="00E75C1E"/>
    <w:rsid w:val="00E76A76"/>
    <w:rsid w:val="00E76BB6"/>
    <w:rsid w:val="00E76F8E"/>
    <w:rsid w:val="00E80930"/>
    <w:rsid w:val="00E811B0"/>
    <w:rsid w:val="00E81577"/>
    <w:rsid w:val="00E81A71"/>
    <w:rsid w:val="00E823B5"/>
    <w:rsid w:val="00E82968"/>
    <w:rsid w:val="00E83999"/>
    <w:rsid w:val="00E842A5"/>
    <w:rsid w:val="00E84AC5"/>
    <w:rsid w:val="00E84CE8"/>
    <w:rsid w:val="00E84EEA"/>
    <w:rsid w:val="00E84F74"/>
    <w:rsid w:val="00E85395"/>
    <w:rsid w:val="00E858BA"/>
    <w:rsid w:val="00E85C9A"/>
    <w:rsid w:val="00E8649E"/>
    <w:rsid w:val="00E878EE"/>
    <w:rsid w:val="00E87BAA"/>
    <w:rsid w:val="00E87FEC"/>
    <w:rsid w:val="00E90ACC"/>
    <w:rsid w:val="00E95E1D"/>
    <w:rsid w:val="00E9608B"/>
    <w:rsid w:val="00E97CFC"/>
    <w:rsid w:val="00E97D98"/>
    <w:rsid w:val="00EA07C0"/>
    <w:rsid w:val="00EA237E"/>
    <w:rsid w:val="00EA2914"/>
    <w:rsid w:val="00EA33B5"/>
    <w:rsid w:val="00EA417D"/>
    <w:rsid w:val="00EA455A"/>
    <w:rsid w:val="00EA4FB2"/>
    <w:rsid w:val="00EA555B"/>
    <w:rsid w:val="00EA65C3"/>
    <w:rsid w:val="00EA69BF"/>
    <w:rsid w:val="00EA6EC7"/>
    <w:rsid w:val="00EA6F6F"/>
    <w:rsid w:val="00EB0647"/>
    <w:rsid w:val="00EB0DAF"/>
    <w:rsid w:val="00EB0FB8"/>
    <w:rsid w:val="00EB104F"/>
    <w:rsid w:val="00EB138E"/>
    <w:rsid w:val="00EB1551"/>
    <w:rsid w:val="00EB3170"/>
    <w:rsid w:val="00EB46E5"/>
    <w:rsid w:val="00EB50AD"/>
    <w:rsid w:val="00EB5AA1"/>
    <w:rsid w:val="00EB5D4D"/>
    <w:rsid w:val="00EB6DB9"/>
    <w:rsid w:val="00EB737C"/>
    <w:rsid w:val="00EB761A"/>
    <w:rsid w:val="00EC10AE"/>
    <w:rsid w:val="00EC1168"/>
    <w:rsid w:val="00EC13CE"/>
    <w:rsid w:val="00EC3D20"/>
    <w:rsid w:val="00EC4457"/>
    <w:rsid w:val="00EC4CF1"/>
    <w:rsid w:val="00EC5FBA"/>
    <w:rsid w:val="00EC7091"/>
    <w:rsid w:val="00EC7EEB"/>
    <w:rsid w:val="00ED0703"/>
    <w:rsid w:val="00ED0872"/>
    <w:rsid w:val="00ED116C"/>
    <w:rsid w:val="00ED13C7"/>
    <w:rsid w:val="00ED14BD"/>
    <w:rsid w:val="00ED3D09"/>
    <w:rsid w:val="00ED3D24"/>
    <w:rsid w:val="00ED3E37"/>
    <w:rsid w:val="00ED4B62"/>
    <w:rsid w:val="00ED4EDB"/>
    <w:rsid w:val="00ED53A0"/>
    <w:rsid w:val="00ED5CFE"/>
    <w:rsid w:val="00ED60D0"/>
    <w:rsid w:val="00ED6360"/>
    <w:rsid w:val="00ED7AD6"/>
    <w:rsid w:val="00ED7E97"/>
    <w:rsid w:val="00EE0CA0"/>
    <w:rsid w:val="00EE0CDE"/>
    <w:rsid w:val="00EE0E07"/>
    <w:rsid w:val="00EE1BC1"/>
    <w:rsid w:val="00EE2244"/>
    <w:rsid w:val="00EE2669"/>
    <w:rsid w:val="00EE2D35"/>
    <w:rsid w:val="00EE2F09"/>
    <w:rsid w:val="00EE381E"/>
    <w:rsid w:val="00EE3C5F"/>
    <w:rsid w:val="00EE4551"/>
    <w:rsid w:val="00EE7872"/>
    <w:rsid w:val="00EE7882"/>
    <w:rsid w:val="00EE7FAE"/>
    <w:rsid w:val="00EF0CBE"/>
    <w:rsid w:val="00EF13E3"/>
    <w:rsid w:val="00EF19AC"/>
    <w:rsid w:val="00EF1FDF"/>
    <w:rsid w:val="00EF226D"/>
    <w:rsid w:val="00EF2F42"/>
    <w:rsid w:val="00EF3187"/>
    <w:rsid w:val="00EF47C8"/>
    <w:rsid w:val="00EF4867"/>
    <w:rsid w:val="00EF68A4"/>
    <w:rsid w:val="00EF7EBD"/>
    <w:rsid w:val="00F00F73"/>
    <w:rsid w:val="00F016C7"/>
    <w:rsid w:val="00F01DE5"/>
    <w:rsid w:val="00F03013"/>
    <w:rsid w:val="00F0349F"/>
    <w:rsid w:val="00F03AEE"/>
    <w:rsid w:val="00F04B94"/>
    <w:rsid w:val="00F0623D"/>
    <w:rsid w:val="00F063DF"/>
    <w:rsid w:val="00F073CB"/>
    <w:rsid w:val="00F10664"/>
    <w:rsid w:val="00F10C44"/>
    <w:rsid w:val="00F11B4A"/>
    <w:rsid w:val="00F11C7C"/>
    <w:rsid w:val="00F12455"/>
    <w:rsid w:val="00F12A90"/>
    <w:rsid w:val="00F12DEC"/>
    <w:rsid w:val="00F13381"/>
    <w:rsid w:val="00F15630"/>
    <w:rsid w:val="00F16C4B"/>
    <w:rsid w:val="00F170D8"/>
    <w:rsid w:val="00F1715C"/>
    <w:rsid w:val="00F1760C"/>
    <w:rsid w:val="00F17C21"/>
    <w:rsid w:val="00F17E8A"/>
    <w:rsid w:val="00F20EBF"/>
    <w:rsid w:val="00F216D3"/>
    <w:rsid w:val="00F234A7"/>
    <w:rsid w:val="00F240C5"/>
    <w:rsid w:val="00F2448D"/>
    <w:rsid w:val="00F3000B"/>
    <w:rsid w:val="00F310F8"/>
    <w:rsid w:val="00F32023"/>
    <w:rsid w:val="00F32534"/>
    <w:rsid w:val="00F32966"/>
    <w:rsid w:val="00F3428B"/>
    <w:rsid w:val="00F34746"/>
    <w:rsid w:val="00F348C0"/>
    <w:rsid w:val="00F348D7"/>
    <w:rsid w:val="00F352E9"/>
    <w:rsid w:val="00F35939"/>
    <w:rsid w:val="00F360DD"/>
    <w:rsid w:val="00F3666E"/>
    <w:rsid w:val="00F36F16"/>
    <w:rsid w:val="00F3731F"/>
    <w:rsid w:val="00F37693"/>
    <w:rsid w:val="00F40350"/>
    <w:rsid w:val="00F40A48"/>
    <w:rsid w:val="00F411E1"/>
    <w:rsid w:val="00F413AF"/>
    <w:rsid w:val="00F42427"/>
    <w:rsid w:val="00F44BF7"/>
    <w:rsid w:val="00F45607"/>
    <w:rsid w:val="00F46000"/>
    <w:rsid w:val="00F46E4A"/>
    <w:rsid w:val="00F4722B"/>
    <w:rsid w:val="00F5103B"/>
    <w:rsid w:val="00F51D96"/>
    <w:rsid w:val="00F52CEE"/>
    <w:rsid w:val="00F52D14"/>
    <w:rsid w:val="00F52FA8"/>
    <w:rsid w:val="00F54432"/>
    <w:rsid w:val="00F5656E"/>
    <w:rsid w:val="00F569C6"/>
    <w:rsid w:val="00F56D57"/>
    <w:rsid w:val="00F601BE"/>
    <w:rsid w:val="00F60CE2"/>
    <w:rsid w:val="00F6250A"/>
    <w:rsid w:val="00F62993"/>
    <w:rsid w:val="00F62C08"/>
    <w:rsid w:val="00F63A99"/>
    <w:rsid w:val="00F64789"/>
    <w:rsid w:val="00F64C1A"/>
    <w:rsid w:val="00F64E2B"/>
    <w:rsid w:val="00F6516A"/>
    <w:rsid w:val="00F659EB"/>
    <w:rsid w:val="00F66ABB"/>
    <w:rsid w:val="00F677A7"/>
    <w:rsid w:val="00F67ED4"/>
    <w:rsid w:val="00F7108A"/>
    <w:rsid w:val="00F72169"/>
    <w:rsid w:val="00F72546"/>
    <w:rsid w:val="00F73AF6"/>
    <w:rsid w:val="00F748D5"/>
    <w:rsid w:val="00F74D30"/>
    <w:rsid w:val="00F74E77"/>
    <w:rsid w:val="00F76953"/>
    <w:rsid w:val="00F76FD1"/>
    <w:rsid w:val="00F77DC7"/>
    <w:rsid w:val="00F80348"/>
    <w:rsid w:val="00F80740"/>
    <w:rsid w:val="00F80D4A"/>
    <w:rsid w:val="00F80DF2"/>
    <w:rsid w:val="00F8124F"/>
    <w:rsid w:val="00F81DED"/>
    <w:rsid w:val="00F82105"/>
    <w:rsid w:val="00F82419"/>
    <w:rsid w:val="00F83371"/>
    <w:rsid w:val="00F83F0F"/>
    <w:rsid w:val="00F848C9"/>
    <w:rsid w:val="00F852C6"/>
    <w:rsid w:val="00F85D12"/>
    <w:rsid w:val="00F85E38"/>
    <w:rsid w:val="00F86777"/>
    <w:rsid w:val="00F86BA6"/>
    <w:rsid w:val="00F86D2A"/>
    <w:rsid w:val="00F90949"/>
    <w:rsid w:val="00F919C2"/>
    <w:rsid w:val="00F927FB"/>
    <w:rsid w:val="00F93799"/>
    <w:rsid w:val="00F93E20"/>
    <w:rsid w:val="00F94410"/>
    <w:rsid w:val="00F947DC"/>
    <w:rsid w:val="00F97DC9"/>
    <w:rsid w:val="00FA0C5E"/>
    <w:rsid w:val="00FA185C"/>
    <w:rsid w:val="00FA1C43"/>
    <w:rsid w:val="00FA2EAD"/>
    <w:rsid w:val="00FA3B4C"/>
    <w:rsid w:val="00FA3BE7"/>
    <w:rsid w:val="00FA47CE"/>
    <w:rsid w:val="00FA4BFD"/>
    <w:rsid w:val="00FA4D7F"/>
    <w:rsid w:val="00FA5D80"/>
    <w:rsid w:val="00FB0B38"/>
    <w:rsid w:val="00FB0F7C"/>
    <w:rsid w:val="00FB1188"/>
    <w:rsid w:val="00FB24D1"/>
    <w:rsid w:val="00FB2B82"/>
    <w:rsid w:val="00FB3214"/>
    <w:rsid w:val="00FB39D8"/>
    <w:rsid w:val="00FB5423"/>
    <w:rsid w:val="00FB5D0D"/>
    <w:rsid w:val="00FB6342"/>
    <w:rsid w:val="00FB6A42"/>
    <w:rsid w:val="00FC2432"/>
    <w:rsid w:val="00FC33C8"/>
    <w:rsid w:val="00FC4E9B"/>
    <w:rsid w:val="00FC5323"/>
    <w:rsid w:val="00FC5453"/>
    <w:rsid w:val="00FC6389"/>
    <w:rsid w:val="00FC6F76"/>
    <w:rsid w:val="00FC70A7"/>
    <w:rsid w:val="00FC757D"/>
    <w:rsid w:val="00FC760F"/>
    <w:rsid w:val="00FC7D3E"/>
    <w:rsid w:val="00FD02F4"/>
    <w:rsid w:val="00FD0304"/>
    <w:rsid w:val="00FD1094"/>
    <w:rsid w:val="00FD1F84"/>
    <w:rsid w:val="00FD2B17"/>
    <w:rsid w:val="00FD3C73"/>
    <w:rsid w:val="00FD3DA8"/>
    <w:rsid w:val="00FD44A1"/>
    <w:rsid w:val="00FD6708"/>
    <w:rsid w:val="00FD7F78"/>
    <w:rsid w:val="00FE00FA"/>
    <w:rsid w:val="00FE2E49"/>
    <w:rsid w:val="00FE4333"/>
    <w:rsid w:val="00FE45B0"/>
    <w:rsid w:val="00FE5726"/>
    <w:rsid w:val="00FE5A5D"/>
    <w:rsid w:val="00FE600D"/>
    <w:rsid w:val="00FE6AEC"/>
    <w:rsid w:val="00FE6F1D"/>
    <w:rsid w:val="00FE760A"/>
    <w:rsid w:val="00FE7725"/>
    <w:rsid w:val="00FE7939"/>
    <w:rsid w:val="00FE7E21"/>
    <w:rsid w:val="00FF079E"/>
    <w:rsid w:val="00FF1444"/>
    <w:rsid w:val="00FF20AF"/>
    <w:rsid w:val="00FF2A62"/>
    <w:rsid w:val="00FF3B8D"/>
    <w:rsid w:val="00FF475A"/>
    <w:rsid w:val="00FF49FA"/>
    <w:rsid w:val="00FF4A30"/>
    <w:rsid w:val="00FF4C18"/>
    <w:rsid w:val="00FF68F3"/>
    <w:rsid w:val="00FF6AA1"/>
    <w:rsid w:val="00FF7E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7537"/>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15197A"/>
    <w:pPr>
      <w:tabs>
        <w:tab w:val="left" w:pos="567"/>
        <w:tab w:val="right" w:leader="dot" w:pos="8692"/>
      </w:tabs>
      <w:spacing w:after="60"/>
      <w:ind w:hanging="567"/>
      <w:jc w:val="both"/>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paragraph" w:customStyle="1" w:styleId="Default">
    <w:name w:val="Default"/>
    <w:rsid w:val="00D43DF3"/>
    <w:pPr>
      <w:autoSpaceDE w:val="0"/>
      <w:autoSpaceDN w:val="0"/>
      <w:adjustRightInd w:val="0"/>
      <w:spacing w:after="0" w:line="240" w:lineRule="auto"/>
    </w:pPr>
    <w:rPr>
      <w:rFonts w:ascii="Verdana" w:hAnsi="Verdana" w:cs="Verdana"/>
      <w:color w:val="000000"/>
      <w:sz w:val="24"/>
      <w:szCs w:val="24"/>
    </w:rPr>
  </w:style>
  <w:style w:type="paragraph" w:customStyle="1" w:styleId="Normlnlnek">
    <w:name w:val="Normální článek"/>
    <w:basedOn w:val="Nadpis1"/>
    <w:next w:val="Normlnodstavec"/>
    <w:qFormat/>
    <w:rsid w:val="00404ACA"/>
    <w:pPr>
      <w:numPr>
        <w:numId w:val="18"/>
      </w:numPr>
      <w:tabs>
        <w:tab w:val="num" w:pos="360"/>
      </w:tabs>
      <w:suppressAutoHyphens w:val="0"/>
      <w:spacing w:before="240"/>
      <w:ind w:left="567"/>
    </w:pPr>
    <w:rPr>
      <w:rFonts w:ascii="Verdana" w:eastAsia="Times New Roman" w:hAnsi="Verdana" w:cs="Times New Roman"/>
      <w:bCs/>
      <w:iCs/>
      <w:color w:val="auto"/>
      <w:spacing w:val="0"/>
      <w:sz w:val="18"/>
      <w:szCs w:val="18"/>
    </w:rPr>
  </w:style>
  <w:style w:type="paragraph" w:customStyle="1" w:styleId="Normlnodstavec">
    <w:name w:val="Normální odstavec"/>
    <w:basedOn w:val="Nadpis2"/>
    <w:qFormat/>
    <w:rsid w:val="00404ACA"/>
    <w:pPr>
      <w:numPr>
        <w:ilvl w:val="1"/>
        <w:numId w:val="18"/>
      </w:numPr>
      <w:pBdr>
        <w:top w:val="none" w:sz="0" w:space="0" w:color="auto"/>
      </w:pBdr>
      <w:tabs>
        <w:tab w:val="num" w:pos="360"/>
        <w:tab w:val="left" w:pos="1361"/>
      </w:tabs>
      <w:spacing w:line="276" w:lineRule="auto"/>
      <w:ind w:left="567"/>
    </w:pPr>
    <w:rPr>
      <w:rFonts w:ascii="Verdana" w:eastAsia="Verdana" w:hAnsi="Verdana"/>
      <w:b w:val="0"/>
      <w:bCs/>
      <w:noProof/>
      <w:color w:val="auto"/>
      <w:sz w:val="18"/>
      <w:szCs w:val="26"/>
    </w:rPr>
  </w:style>
  <w:style w:type="paragraph" w:customStyle="1" w:styleId="podlnek">
    <w:name w:val="podčlánek"/>
    <w:basedOn w:val="Nadpis3"/>
    <w:qFormat/>
    <w:rsid w:val="00404ACA"/>
    <w:pPr>
      <w:numPr>
        <w:ilvl w:val="2"/>
        <w:numId w:val="18"/>
      </w:numPr>
      <w:tabs>
        <w:tab w:val="num" w:pos="360"/>
      </w:tabs>
      <w:spacing w:before="200" w:line="276" w:lineRule="auto"/>
      <w:ind w:left="567"/>
    </w:pPr>
    <w:rPr>
      <w:rFonts w:ascii="Verdana" w:hAnsi="Verdana"/>
      <w:b w:val="0"/>
      <w:bCs/>
      <w:color w:val="auto"/>
      <w:sz w:val="18"/>
      <w:szCs w:val="22"/>
    </w:rPr>
  </w:style>
  <w:style w:type="paragraph" w:customStyle="1" w:styleId="RLTextlnkuslovan">
    <w:name w:val="RL Text článku číslovaný"/>
    <w:basedOn w:val="Normln"/>
    <w:link w:val="RLTextlnkuslovanChar"/>
    <w:rsid w:val="00883300"/>
    <w:pPr>
      <w:numPr>
        <w:ilvl w:val="1"/>
        <w:numId w:val="20"/>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883300"/>
    <w:pPr>
      <w:keepNext/>
      <w:numPr>
        <w:numId w:val="20"/>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883300"/>
    <w:rPr>
      <w:rFonts w:ascii="Calibri" w:eastAsia="Times New Roman" w:hAnsi="Calibri" w:cs="Calibri"/>
      <w:sz w:val="22"/>
      <w:szCs w:val="22"/>
      <w:lang w:eastAsia="cs-CZ"/>
    </w:rPr>
  </w:style>
  <w:style w:type="paragraph" w:customStyle="1" w:styleId="Textodstavce">
    <w:name w:val="Text odstavce"/>
    <w:basedOn w:val="Normln"/>
    <w:uiPriority w:val="99"/>
    <w:rsid w:val="0083294E"/>
    <w:pPr>
      <w:numPr>
        <w:numId w:val="22"/>
      </w:numPr>
      <w:tabs>
        <w:tab w:val="left" w:pos="851"/>
      </w:tabs>
      <w:spacing w:before="120" w:after="120" w:line="240" w:lineRule="auto"/>
      <w:jc w:val="both"/>
      <w:outlineLvl w:val="6"/>
    </w:pPr>
    <w:rPr>
      <w:rFonts w:ascii="Times New Roman" w:eastAsia="Times New Roman" w:hAnsi="Times New Roman" w:cs="Times New Roman"/>
      <w:sz w:val="24"/>
      <w:szCs w:val="24"/>
      <w:lang w:eastAsia="cs-CZ"/>
    </w:rPr>
  </w:style>
  <w:style w:type="paragraph" w:customStyle="1" w:styleId="Textbodu">
    <w:name w:val="Text bodu"/>
    <w:basedOn w:val="Normln"/>
    <w:uiPriority w:val="99"/>
    <w:rsid w:val="0083294E"/>
    <w:pPr>
      <w:numPr>
        <w:ilvl w:val="2"/>
        <w:numId w:val="22"/>
      </w:numPr>
      <w:spacing w:after="0" w:line="240" w:lineRule="auto"/>
      <w:jc w:val="both"/>
      <w:outlineLvl w:val="8"/>
    </w:pPr>
    <w:rPr>
      <w:rFonts w:ascii="Times New Roman" w:eastAsia="Times New Roman" w:hAnsi="Times New Roman" w:cs="Times New Roman"/>
      <w:sz w:val="24"/>
      <w:szCs w:val="24"/>
      <w:lang w:eastAsia="cs-CZ"/>
    </w:rPr>
  </w:style>
  <w:style w:type="paragraph" w:customStyle="1" w:styleId="Textpsmene">
    <w:name w:val="Text písmene"/>
    <w:basedOn w:val="Normln"/>
    <w:uiPriority w:val="99"/>
    <w:rsid w:val="0083294E"/>
    <w:pPr>
      <w:numPr>
        <w:ilvl w:val="1"/>
        <w:numId w:val="22"/>
      </w:numPr>
      <w:spacing w:after="0" w:line="240" w:lineRule="auto"/>
      <w:jc w:val="both"/>
      <w:outlineLvl w:val="7"/>
    </w:pPr>
    <w:rPr>
      <w:rFonts w:ascii="Times New Roman" w:eastAsia="Times New Roman" w:hAnsi="Times New Roman" w:cs="Times New Roman"/>
      <w:sz w:val="24"/>
      <w:szCs w:val="24"/>
      <w:lang w:eastAsia="cs-CZ"/>
    </w:rPr>
  </w:style>
  <w:style w:type="character" w:customStyle="1" w:styleId="ZkladntextChar1">
    <w:name w:val="Základní text Char1"/>
    <w:semiHidden/>
    <w:rsid w:val="00947874"/>
    <w:rPr>
      <w:sz w:val="24"/>
      <w:szCs w:val="24"/>
    </w:rPr>
  </w:style>
  <w:style w:type="character" w:customStyle="1" w:styleId="Tun">
    <w:name w:val="_Tučně"/>
    <w:basedOn w:val="Standardnpsmoodstavce"/>
    <w:uiPriority w:val="1"/>
    <w:qFormat/>
    <w:rsid w:val="002E5427"/>
    <w:rPr>
      <w:b/>
    </w:rPr>
  </w:style>
  <w:style w:type="paragraph" w:customStyle="1" w:styleId="Pododstavecsmlouvy">
    <w:name w:val="Pododstavec smlouvy"/>
    <w:basedOn w:val="RLTextlnkuslovan"/>
    <w:qFormat/>
    <w:rsid w:val="00705275"/>
    <w:pPr>
      <w:numPr>
        <w:ilvl w:val="0"/>
        <w:numId w:val="0"/>
      </w:numPr>
      <w:tabs>
        <w:tab w:val="num" w:pos="360"/>
        <w:tab w:val="num" w:pos="720"/>
        <w:tab w:val="num" w:pos="1800"/>
      </w:tabs>
      <w:ind w:left="1800" w:hanging="180"/>
    </w:pPr>
    <w:rPr>
      <w:sz w:val="20"/>
      <w:szCs w:val="20"/>
      <w:lang w:eastAsia="en-US"/>
    </w:rPr>
  </w:style>
  <w:style w:type="paragraph" w:customStyle="1" w:styleId="Textbezodsazen">
    <w:name w:val="_Text_bez_odsazení"/>
    <w:basedOn w:val="Normln"/>
    <w:link w:val="TextbezodsazenChar"/>
    <w:qFormat/>
    <w:rsid w:val="00F352E9"/>
    <w:pPr>
      <w:spacing w:after="120"/>
      <w:jc w:val="both"/>
    </w:pPr>
    <w:rPr>
      <w:rFonts w:ascii="Verdana" w:hAnsi="Verdana"/>
    </w:rPr>
  </w:style>
  <w:style w:type="character" w:customStyle="1" w:styleId="TextbezodsazenChar">
    <w:name w:val="_Text_bez_odsazení Char"/>
    <w:basedOn w:val="Standardnpsmoodstavce"/>
    <w:link w:val="Textbezodsazen"/>
    <w:rsid w:val="00F352E9"/>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3022704">
      <w:bodyDiv w:val="1"/>
      <w:marLeft w:val="0"/>
      <w:marRight w:val="0"/>
      <w:marTop w:val="0"/>
      <w:marBottom w:val="0"/>
      <w:divBdr>
        <w:top w:val="none" w:sz="0" w:space="0" w:color="auto"/>
        <w:left w:val="none" w:sz="0" w:space="0" w:color="auto"/>
        <w:bottom w:val="none" w:sz="0" w:space="0" w:color="auto"/>
        <w:right w:val="none" w:sz="0" w:space="0" w:color="auto"/>
      </w:divBdr>
    </w:div>
    <w:div w:id="924608014">
      <w:bodyDiv w:val="1"/>
      <w:marLeft w:val="0"/>
      <w:marRight w:val="0"/>
      <w:marTop w:val="0"/>
      <w:marBottom w:val="0"/>
      <w:divBdr>
        <w:top w:val="none" w:sz="0" w:space="0" w:color="auto"/>
        <w:left w:val="none" w:sz="0" w:space="0" w:color="auto"/>
        <w:bottom w:val="none" w:sz="0" w:space="0" w:color="auto"/>
        <w:right w:val="none" w:sz="0" w:space="0" w:color="auto"/>
      </w:divBdr>
    </w:div>
    <w:div w:id="963464610">
      <w:bodyDiv w:val="1"/>
      <w:marLeft w:val="0"/>
      <w:marRight w:val="0"/>
      <w:marTop w:val="0"/>
      <w:marBottom w:val="0"/>
      <w:divBdr>
        <w:top w:val="none" w:sz="0" w:space="0" w:color="auto"/>
        <w:left w:val="none" w:sz="0" w:space="0" w:color="auto"/>
        <w:bottom w:val="none" w:sz="0" w:space="0" w:color="auto"/>
        <w:right w:val="none" w:sz="0" w:space="0" w:color="auto"/>
      </w:divBdr>
    </w:div>
    <w:div w:id="1095663156">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93026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www.justice.cz"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1575ECBB-3500-45A8-955C-666E2EFDC0E5}">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VTP_nové_logo-6</Template>
  <TotalTime>2</TotalTime>
  <Pages>57</Pages>
  <Words>23821</Words>
  <Characters>140549</Characters>
  <Application>Microsoft Office Word</Application>
  <DocSecurity>0</DocSecurity>
  <Lines>1171</Lines>
  <Paragraphs>328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164042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Peterka Jan, JUDr.</cp:lastModifiedBy>
  <cp:revision>2</cp:revision>
  <cp:lastPrinted>2019-07-29T14:58:00Z</cp:lastPrinted>
  <dcterms:created xsi:type="dcterms:W3CDTF">2024-12-09T14:10:00Z</dcterms:created>
  <dcterms:modified xsi:type="dcterms:W3CDTF">2024-12-09T14:10:00Z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