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7A1A1" w14:textId="1F7A6FDF" w:rsidR="00760BFB" w:rsidRPr="00C03B09" w:rsidRDefault="00784660" w:rsidP="003A31C6">
      <w:pPr>
        <w:pStyle w:val="Titul1"/>
        <w:spacing w:before="120"/>
        <w:jc w:val="center"/>
        <w:rPr>
          <w:sz w:val="36"/>
          <w:szCs w:val="36"/>
        </w:rPr>
      </w:pPr>
      <w:r w:rsidRPr="00C03B09">
        <w:rPr>
          <w:sz w:val="36"/>
          <w:szCs w:val="36"/>
        </w:rPr>
        <w:t xml:space="preserve">Smlouva o dílo na zhotovení </w:t>
      </w:r>
      <w:r w:rsidR="003C575E" w:rsidRPr="00C03B09">
        <w:rPr>
          <w:sz w:val="36"/>
          <w:szCs w:val="36"/>
        </w:rPr>
        <w:t>Projektu pro inženýrskogeologický průzkum</w:t>
      </w:r>
    </w:p>
    <w:p w14:paraId="214E8571" w14:textId="41644C7B" w:rsidR="00784660" w:rsidRPr="00C03B09" w:rsidRDefault="00784660" w:rsidP="003A31C6">
      <w:pPr>
        <w:pStyle w:val="Titul2"/>
        <w:jc w:val="center"/>
        <w:rPr>
          <w:szCs w:val="36"/>
        </w:rPr>
      </w:pPr>
      <w:r w:rsidRPr="00C03B09">
        <w:rPr>
          <w:szCs w:val="36"/>
        </w:rPr>
        <w:t xml:space="preserve">Název zakázky: </w:t>
      </w:r>
      <w:sdt>
        <w:sdtPr>
          <w:rPr>
            <w:rStyle w:val="Nzevakce"/>
            <w:b/>
            <w:bCs/>
            <w:szCs w:val="36"/>
          </w:rPr>
          <w:alias w:val="Název akce - VYplnit pole - přenese se do zápatí"/>
          <w:tag w:val="Název akce"/>
          <w:id w:val="1889687308"/>
          <w:placeholder>
            <w:docPart w:val="83E19BE864684B2D98FD2EC1DF857CC6"/>
          </w:placeholder>
          <w:text/>
        </w:sdtPr>
        <w:sdtEndPr>
          <w:rPr>
            <w:rStyle w:val="Nzevakce"/>
          </w:rPr>
        </w:sdtEndPr>
        <w:sdtContent>
          <w:r w:rsidR="00E606D1">
            <w:rPr>
              <w:rStyle w:val="Nzevakce"/>
              <w:b/>
              <w:bCs/>
              <w:szCs w:val="36"/>
            </w:rPr>
            <w:t>„</w:t>
          </w:r>
          <w:r w:rsidR="00011444" w:rsidRPr="00C03B09">
            <w:rPr>
              <w:rStyle w:val="Nzevakce"/>
              <w:b/>
              <w:bCs/>
              <w:szCs w:val="36"/>
            </w:rPr>
            <w:t>RS 2 VRT Brno (Modřice) – Rakvice</w:t>
          </w:r>
          <w:r w:rsidR="00E606D1">
            <w:rPr>
              <w:rStyle w:val="Nzevakce"/>
              <w:b/>
              <w:bCs/>
              <w:szCs w:val="36"/>
            </w:rPr>
            <w:t>“</w:t>
          </w:r>
          <w:r w:rsidR="00011444" w:rsidRPr="00C03B09">
            <w:rPr>
              <w:rStyle w:val="Nzevakce"/>
              <w:b/>
              <w:bCs/>
              <w:szCs w:val="36"/>
            </w:rPr>
            <w:t xml:space="preserve">; Projekt podrobného inženýrskogeologického průzkumu včetně následného </w:t>
          </w:r>
          <w:r w:rsidR="00011444">
            <w:rPr>
              <w:rStyle w:val="Nzevakce"/>
              <w:b/>
              <w:bCs/>
              <w:szCs w:val="36"/>
            </w:rPr>
            <w:t>inženýrskogeologického</w:t>
          </w:r>
          <w:r w:rsidR="00011444" w:rsidRPr="00C03B09">
            <w:rPr>
              <w:rStyle w:val="Nzevakce"/>
              <w:b/>
              <w:bCs/>
              <w:szCs w:val="36"/>
            </w:rPr>
            <w:t xml:space="preserve"> dozoru</w:t>
          </w:r>
        </w:sdtContent>
      </w:sdt>
    </w:p>
    <w:p w14:paraId="5C620BE0" w14:textId="77777777" w:rsidR="000B6F15" w:rsidRPr="00CC7446" w:rsidRDefault="000B6F15" w:rsidP="00C03B09">
      <w:pPr>
        <w:pStyle w:val="Nadpis1"/>
        <w:suppressAutoHyphens/>
        <w:spacing w:after="120" w:line="264" w:lineRule="auto"/>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C03B09">
      <w:pPr>
        <w:tabs>
          <w:tab w:val="left" w:pos="1985"/>
        </w:tabs>
        <w:suppressAutoHyphens/>
        <w:spacing w:before="120" w:line="264" w:lineRule="auto"/>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60CF122A" w:rsidR="001A0268" w:rsidRPr="00CC7446" w:rsidRDefault="00077A57" w:rsidP="00011444">
      <w:pPr>
        <w:tabs>
          <w:tab w:val="left" w:pos="1985"/>
          <w:tab w:val="left" w:pos="6225"/>
        </w:tabs>
        <w:suppressAutoHyphens/>
        <w:spacing w:before="120" w:line="264" w:lineRule="auto"/>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r w:rsidR="00011444">
        <w:rPr>
          <w:rFonts w:ascii="Verdana" w:hAnsi="Verdana" w:cs="Arial"/>
          <w:b/>
          <w:sz w:val="18"/>
          <w:szCs w:val="18"/>
        </w:rPr>
        <w:tab/>
      </w:r>
    </w:p>
    <w:p w14:paraId="667F4722" w14:textId="77777777" w:rsidR="001A0268" w:rsidRPr="00CC7446" w:rsidRDefault="00BA0D8B" w:rsidP="00C03B09">
      <w:pPr>
        <w:tabs>
          <w:tab w:val="left" w:pos="1985"/>
        </w:tabs>
        <w:suppressAutoHyphens/>
        <w:spacing w:line="264" w:lineRule="auto"/>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35A4C86A" w:rsidR="001A0268" w:rsidRPr="00CC7446" w:rsidRDefault="001A0268" w:rsidP="00C03B09">
      <w:pPr>
        <w:tabs>
          <w:tab w:val="left" w:pos="1985"/>
        </w:tabs>
        <w:suppressAutoHyphens/>
        <w:spacing w:line="264" w:lineRule="auto"/>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BB4E1A">
        <w:rPr>
          <w:rFonts w:ascii="Verdana" w:hAnsi="Verdana" w:cs="Arial"/>
          <w:bCs/>
          <w:sz w:val="18"/>
          <w:szCs w:val="18"/>
        </w:rPr>
        <w:t xml:space="preserve">; </w:t>
      </w:r>
      <w:r w:rsidRPr="00CC7446">
        <w:rPr>
          <w:rFonts w:ascii="Verdana" w:hAnsi="Verdana" w:cs="Arial"/>
          <w:bCs/>
          <w:sz w:val="18"/>
          <w:szCs w:val="18"/>
        </w:rPr>
        <w:t>DIČ: CZ70994234</w:t>
      </w:r>
      <w:r w:rsidR="00D739B4">
        <w:rPr>
          <w:rFonts w:ascii="Verdana" w:hAnsi="Verdana" w:cs="Arial"/>
          <w:bCs/>
          <w:sz w:val="18"/>
          <w:szCs w:val="18"/>
        </w:rPr>
        <w:tab/>
      </w:r>
    </w:p>
    <w:p w14:paraId="3E371580" w14:textId="331CC6CA" w:rsidR="001A4614" w:rsidRPr="00CC7446" w:rsidRDefault="001A4614" w:rsidP="00C03B09">
      <w:pPr>
        <w:tabs>
          <w:tab w:val="left" w:pos="1985"/>
        </w:tabs>
        <w:suppressAutoHyphens/>
        <w:spacing w:before="120" w:line="264" w:lineRule="auto"/>
        <w:ind w:left="284" w:hanging="284"/>
        <w:jc w:val="both"/>
        <w:rPr>
          <w:rFonts w:ascii="Verdana" w:hAnsi="Verdana" w:cs="Arial"/>
          <w:bCs/>
          <w:sz w:val="18"/>
          <w:szCs w:val="18"/>
        </w:rPr>
      </w:pPr>
      <w:r w:rsidRPr="00CC7446">
        <w:rPr>
          <w:rFonts w:ascii="Verdana" w:hAnsi="Verdana" w:cs="Arial"/>
          <w:bCs/>
          <w:sz w:val="18"/>
          <w:szCs w:val="18"/>
        </w:rPr>
        <w:t>zapsaná v </w:t>
      </w:r>
      <w:r w:rsidR="00BB4E1A">
        <w:rPr>
          <w:rFonts w:ascii="Verdana" w:hAnsi="Verdana" w:cs="Arial"/>
          <w:bCs/>
          <w:sz w:val="18"/>
          <w:szCs w:val="18"/>
        </w:rPr>
        <w:t>o</w:t>
      </w:r>
      <w:r w:rsidR="00F976C8">
        <w:rPr>
          <w:rFonts w:ascii="Verdana" w:hAnsi="Verdana" w:cs="Arial"/>
          <w:bCs/>
          <w:sz w:val="18"/>
          <w:szCs w:val="18"/>
        </w:rPr>
        <w:t>bchodním rejstříku</w:t>
      </w:r>
      <w:r w:rsidR="00F976C8" w:rsidRPr="00CC7446">
        <w:rPr>
          <w:rFonts w:ascii="Verdana" w:hAnsi="Verdana" w:cs="Arial"/>
          <w:bCs/>
          <w:sz w:val="18"/>
          <w:szCs w:val="18"/>
        </w:rPr>
        <w:t xml:space="preserve"> </w:t>
      </w:r>
      <w:r w:rsidRPr="00CC7446">
        <w:rPr>
          <w:rFonts w:ascii="Verdana" w:hAnsi="Verdana" w:cs="Arial"/>
          <w:bCs/>
          <w:sz w:val="18"/>
          <w:szCs w:val="18"/>
        </w:rPr>
        <w:t>vedeném Městským soudem v Praze, spisová značka A 48384</w:t>
      </w:r>
    </w:p>
    <w:p w14:paraId="4BAE7374" w14:textId="6731F777" w:rsidR="001A4614" w:rsidRPr="00CC7446" w:rsidRDefault="001A4614" w:rsidP="00C03B09">
      <w:pPr>
        <w:tabs>
          <w:tab w:val="left" w:pos="1985"/>
        </w:tabs>
        <w:suppressAutoHyphens/>
        <w:spacing w:before="120" w:line="264" w:lineRule="auto"/>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w:t>
      </w:r>
      <w:r w:rsidR="00085F61">
        <w:rPr>
          <w:rFonts w:ascii="Verdana" w:hAnsi="Verdana" w:cs="Arial"/>
          <w:b/>
          <w:bCs/>
          <w:sz w:val="18"/>
          <w:szCs w:val="18"/>
        </w:rPr>
        <w:t>Jakubem Bazgierem</w:t>
      </w:r>
      <w:r w:rsidRPr="00630C51">
        <w:rPr>
          <w:rFonts w:ascii="Verdana" w:hAnsi="Verdana" w:cs="Arial"/>
          <w:bCs/>
          <w:sz w:val="18"/>
          <w:szCs w:val="18"/>
        </w:rPr>
        <w:t xml:space="preserve">, ředitelem Stavební správy </w:t>
      </w:r>
      <w:r w:rsidR="00085F61" w:rsidRPr="00630C51">
        <w:rPr>
          <w:rFonts w:ascii="Verdana" w:hAnsi="Verdana" w:cs="Arial"/>
          <w:bCs/>
          <w:sz w:val="18"/>
          <w:szCs w:val="18"/>
        </w:rPr>
        <w:t>vysokorychlostních tratí</w:t>
      </w:r>
      <w:r w:rsidR="00E81466">
        <w:rPr>
          <w:rFonts w:ascii="Verdana" w:hAnsi="Verdana" w:cs="Arial"/>
          <w:b/>
          <w:bCs/>
          <w:sz w:val="18"/>
          <w:szCs w:val="18"/>
        </w:rPr>
        <w:t xml:space="preserve"> </w:t>
      </w:r>
    </w:p>
    <w:p w14:paraId="14B1D5EA" w14:textId="77777777" w:rsidR="00DD38BA" w:rsidRDefault="00DD38BA" w:rsidP="00C03B09">
      <w:pPr>
        <w:suppressAutoHyphens/>
        <w:spacing w:before="120" w:line="264" w:lineRule="auto"/>
        <w:rPr>
          <w:rFonts w:ascii="Verdana" w:hAnsi="Verdana" w:cs="Arial"/>
          <w:b/>
          <w:sz w:val="18"/>
          <w:szCs w:val="18"/>
        </w:rPr>
      </w:pPr>
    </w:p>
    <w:p w14:paraId="5586587D" w14:textId="3FD620B7" w:rsidR="001A0268" w:rsidRPr="00CC7446" w:rsidRDefault="001A0268" w:rsidP="00C03B09">
      <w:pPr>
        <w:suppressAutoHyphens/>
        <w:spacing w:before="120" w:line="264" w:lineRule="auto"/>
        <w:rPr>
          <w:rFonts w:ascii="Verdana" w:hAnsi="Verdana" w:cs="Arial"/>
          <w:sz w:val="18"/>
          <w:szCs w:val="18"/>
        </w:rPr>
      </w:pPr>
      <w:r w:rsidRPr="00CC7446">
        <w:rPr>
          <w:rFonts w:ascii="Verdana" w:hAnsi="Verdana" w:cs="Arial"/>
          <w:b/>
          <w:sz w:val="18"/>
          <w:szCs w:val="18"/>
        </w:rPr>
        <w:t>Kontaktní zaměstnanci:</w:t>
      </w:r>
    </w:p>
    <w:p w14:paraId="1DFD90A0" w14:textId="12778CF6" w:rsidR="001A0268" w:rsidRPr="00CC7446" w:rsidRDefault="00631592" w:rsidP="00C03B09">
      <w:pPr>
        <w:numPr>
          <w:ilvl w:val="0"/>
          <w:numId w:val="5"/>
        </w:numPr>
        <w:tabs>
          <w:tab w:val="num" w:pos="284"/>
        </w:tabs>
        <w:suppressAutoHyphens/>
        <w:spacing w:before="120" w:line="264" w:lineRule="auto"/>
        <w:ind w:left="425" w:hanging="425"/>
        <w:rPr>
          <w:rFonts w:ascii="Verdana" w:hAnsi="Verdana" w:cs="Arial"/>
          <w:sz w:val="18"/>
          <w:szCs w:val="18"/>
        </w:rPr>
      </w:pPr>
      <w:r w:rsidRPr="00CC7446">
        <w:rPr>
          <w:rFonts w:ascii="Verdana" w:hAnsi="Verdana" w:cs="Arial"/>
          <w:sz w:val="18"/>
          <w:szCs w:val="18"/>
        </w:rPr>
        <w:t xml:space="preserve">ve věcech smluvních: </w:t>
      </w:r>
      <w:r w:rsidR="00BB4E1A" w:rsidRPr="000F03F8">
        <w:rPr>
          <w:rFonts w:ascii="Verdana" w:hAnsi="Verdana" w:cs="Arial"/>
          <w:sz w:val="18"/>
          <w:szCs w:val="18"/>
          <w:highlight w:val="green"/>
        </w:rPr>
        <w:fldChar w:fldCharType="begin"/>
      </w:r>
      <w:r w:rsidR="00BB4E1A" w:rsidRPr="000F03F8">
        <w:rPr>
          <w:rFonts w:ascii="Verdana" w:hAnsi="Verdana" w:cs="Arial"/>
          <w:sz w:val="18"/>
          <w:szCs w:val="18"/>
          <w:highlight w:val="green"/>
        </w:rPr>
        <w:instrText xml:space="preserve"> MACROBUTTON  VložitŠirokouMezeru "[VLOŽÍ OBJEDNATEL]" </w:instrText>
      </w:r>
      <w:r w:rsidR="00BB4E1A" w:rsidRPr="000F03F8">
        <w:rPr>
          <w:rFonts w:ascii="Verdana" w:hAnsi="Verdana" w:cs="Arial"/>
          <w:sz w:val="18"/>
          <w:szCs w:val="18"/>
          <w:highlight w:val="green"/>
        </w:rPr>
        <w:fldChar w:fldCharType="end"/>
      </w:r>
      <w:r w:rsidR="00BB4E1A" w:rsidRPr="000F03F8">
        <w:rPr>
          <w:rFonts w:ascii="Verdana" w:hAnsi="Verdana" w:cs="Arial"/>
          <w:sz w:val="18"/>
          <w:szCs w:val="18"/>
        </w:rPr>
        <w:br/>
        <w:t>(</w:t>
      </w:r>
      <w:r w:rsidR="00BB4E1A" w:rsidRPr="006C39BA">
        <w:rPr>
          <w:rFonts w:ascii="Verdana" w:hAnsi="Verdana" w:cs="Arial"/>
          <w:i/>
          <w:sz w:val="18"/>
          <w:szCs w:val="18"/>
        </w:rPr>
        <w:t xml:space="preserve">mimo podpis této </w:t>
      </w:r>
      <w:r w:rsidR="00ED51A9">
        <w:rPr>
          <w:rFonts w:ascii="Verdana" w:hAnsi="Verdana" w:cs="Arial"/>
          <w:i/>
          <w:sz w:val="18"/>
          <w:szCs w:val="18"/>
        </w:rPr>
        <w:t>s</w:t>
      </w:r>
      <w:r w:rsidR="00BB4E1A" w:rsidRPr="006C39BA">
        <w:rPr>
          <w:rFonts w:ascii="Verdana" w:hAnsi="Verdana" w:cs="Arial"/>
          <w:i/>
          <w:sz w:val="18"/>
          <w:szCs w:val="18"/>
        </w:rPr>
        <w:t>mlouvy a jejích případných dodatků</w:t>
      </w:r>
      <w:r w:rsidR="00BB4E1A" w:rsidRPr="000F03F8">
        <w:rPr>
          <w:rFonts w:ascii="Verdana" w:hAnsi="Verdana" w:cs="Arial"/>
          <w:sz w:val="18"/>
          <w:szCs w:val="18"/>
        </w:rPr>
        <w:t>)</w:t>
      </w:r>
    </w:p>
    <w:p w14:paraId="23A1FC1B" w14:textId="63BE8907" w:rsidR="001A0268" w:rsidRPr="00CC7446" w:rsidRDefault="001A0268" w:rsidP="00C03B09">
      <w:pPr>
        <w:numPr>
          <w:ilvl w:val="0"/>
          <w:numId w:val="5"/>
        </w:numPr>
        <w:suppressAutoHyphens/>
        <w:spacing w:before="120" w:line="264" w:lineRule="auto"/>
        <w:ind w:left="284" w:hanging="284"/>
        <w:rPr>
          <w:rFonts w:ascii="Verdana" w:hAnsi="Verdana" w:cs="Arial"/>
          <w:sz w:val="18"/>
          <w:szCs w:val="18"/>
        </w:rPr>
      </w:pPr>
      <w:r w:rsidRPr="00CC7446">
        <w:rPr>
          <w:rFonts w:ascii="Verdana" w:hAnsi="Verdana" w:cs="Arial"/>
          <w:sz w:val="18"/>
          <w:szCs w:val="18"/>
        </w:rPr>
        <w:t xml:space="preserve">ve věcech technických: </w:t>
      </w:r>
      <w:r w:rsidR="00BB4E1A" w:rsidRPr="000F03F8">
        <w:rPr>
          <w:rFonts w:ascii="Verdana" w:hAnsi="Verdana" w:cs="Arial"/>
          <w:sz w:val="18"/>
          <w:szCs w:val="18"/>
          <w:highlight w:val="green"/>
        </w:rPr>
        <w:fldChar w:fldCharType="begin"/>
      </w:r>
      <w:r w:rsidR="00BB4E1A" w:rsidRPr="000F03F8">
        <w:rPr>
          <w:rFonts w:ascii="Verdana" w:hAnsi="Verdana" w:cs="Arial"/>
          <w:sz w:val="18"/>
          <w:szCs w:val="18"/>
          <w:highlight w:val="green"/>
        </w:rPr>
        <w:instrText xml:space="preserve"> MACROBUTTON  VložitŠirokouMezeru "[VLOŽÍ OBJEDNATEL]" </w:instrText>
      </w:r>
      <w:r w:rsidR="00BB4E1A" w:rsidRPr="000F03F8">
        <w:rPr>
          <w:rFonts w:ascii="Verdana" w:hAnsi="Verdana" w:cs="Arial"/>
          <w:sz w:val="18"/>
          <w:szCs w:val="18"/>
          <w:highlight w:val="green"/>
        </w:rPr>
        <w:fldChar w:fldCharType="end"/>
      </w:r>
    </w:p>
    <w:p w14:paraId="42052F3B" w14:textId="77777777" w:rsidR="00475EC8" w:rsidRDefault="00475EC8" w:rsidP="00C03B09">
      <w:pPr>
        <w:suppressAutoHyphens/>
        <w:spacing w:before="120" w:line="264" w:lineRule="auto"/>
        <w:ind w:left="360" w:hanging="357"/>
        <w:rPr>
          <w:rFonts w:ascii="Verdana" w:hAnsi="Verdana" w:cs="Arial"/>
          <w:b/>
          <w:snapToGrid w:val="0"/>
          <w:sz w:val="18"/>
          <w:szCs w:val="18"/>
        </w:rPr>
      </w:pPr>
    </w:p>
    <w:p w14:paraId="126F3B8E" w14:textId="7BF6B185" w:rsidR="001A0268" w:rsidRPr="00CC7446" w:rsidRDefault="001A0268" w:rsidP="00C03B09">
      <w:pPr>
        <w:suppressAutoHyphens/>
        <w:spacing w:before="120" w:line="264"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C03B09">
      <w:pPr>
        <w:suppressAutoHyphens/>
        <w:spacing w:before="120" w:line="264" w:lineRule="auto"/>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456DB55B" w:rsidR="001A0268" w:rsidRPr="00CC7446" w:rsidRDefault="001A0268" w:rsidP="00C03B09">
      <w:pPr>
        <w:suppressAutoHyphens/>
        <w:spacing w:line="264" w:lineRule="auto"/>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w:t>
      </w:r>
      <w:r w:rsidR="00085F61">
        <w:rPr>
          <w:rFonts w:ascii="Verdana" w:hAnsi="Verdana" w:cs="Arial"/>
          <w:sz w:val="18"/>
          <w:szCs w:val="18"/>
        </w:rPr>
        <w:t>vysokorychlostních tratí</w:t>
      </w:r>
      <w:r w:rsidR="00BA0D8B" w:rsidRPr="00CC7446">
        <w:rPr>
          <w:rFonts w:ascii="Verdana" w:hAnsi="Verdana" w:cs="Arial"/>
          <w:sz w:val="18"/>
          <w:szCs w:val="18"/>
        </w:rPr>
        <w:t xml:space="preserve">, </w:t>
      </w:r>
      <w:r w:rsidR="00085F61">
        <w:rPr>
          <w:rFonts w:ascii="Verdana" w:hAnsi="Verdana" w:cs="Arial"/>
          <w:sz w:val="18"/>
          <w:szCs w:val="18"/>
        </w:rPr>
        <w:t>V Celnici</w:t>
      </w:r>
      <w:r w:rsidR="00857863" w:rsidRPr="00CC7446">
        <w:rPr>
          <w:rFonts w:ascii="Verdana" w:hAnsi="Verdana" w:cs="Arial"/>
          <w:sz w:val="18"/>
          <w:szCs w:val="18"/>
        </w:rPr>
        <w:t xml:space="preserve"> </w:t>
      </w:r>
      <w:r w:rsidR="00085F61">
        <w:rPr>
          <w:rFonts w:ascii="Verdana" w:hAnsi="Verdana" w:cs="Arial"/>
          <w:sz w:val="18"/>
          <w:szCs w:val="18"/>
        </w:rPr>
        <w:t>1028/10</w:t>
      </w:r>
      <w:r w:rsidR="00857863" w:rsidRPr="00CC7446">
        <w:rPr>
          <w:rFonts w:ascii="Verdana" w:hAnsi="Verdana" w:cs="Arial"/>
          <w:sz w:val="18"/>
          <w:szCs w:val="18"/>
        </w:rPr>
        <w:t>, 1</w:t>
      </w:r>
      <w:r w:rsidR="00085F61">
        <w:rPr>
          <w:rFonts w:ascii="Verdana" w:hAnsi="Verdana" w:cs="Arial"/>
          <w:sz w:val="18"/>
          <w:szCs w:val="18"/>
        </w:rPr>
        <w:t>10</w:t>
      </w:r>
      <w:r w:rsidR="00857863" w:rsidRPr="00CC7446">
        <w:rPr>
          <w:rFonts w:ascii="Verdana" w:hAnsi="Verdana" w:cs="Arial"/>
          <w:sz w:val="18"/>
          <w:szCs w:val="18"/>
        </w:rPr>
        <w:t xml:space="preserve"> 00 Praha </w:t>
      </w:r>
      <w:r w:rsidR="00085F61">
        <w:rPr>
          <w:rFonts w:ascii="Verdana" w:hAnsi="Verdana" w:cs="Arial"/>
          <w:sz w:val="18"/>
          <w:szCs w:val="18"/>
        </w:rPr>
        <w:t>1</w:t>
      </w:r>
      <w:r w:rsidR="00857863" w:rsidRPr="00CC7446">
        <w:rPr>
          <w:rFonts w:ascii="Verdana" w:hAnsi="Verdana" w:cs="Arial"/>
          <w:sz w:val="18"/>
          <w:szCs w:val="18"/>
        </w:rPr>
        <w:t xml:space="preserve"> – </w:t>
      </w:r>
      <w:r w:rsidR="00851F2F">
        <w:rPr>
          <w:rFonts w:ascii="Verdana" w:hAnsi="Verdana" w:cs="Arial"/>
          <w:sz w:val="18"/>
          <w:szCs w:val="18"/>
        </w:rPr>
        <w:t xml:space="preserve">Nové </w:t>
      </w:r>
      <w:r w:rsidR="00085F61">
        <w:rPr>
          <w:rFonts w:ascii="Verdana" w:hAnsi="Verdana" w:cs="Arial"/>
          <w:sz w:val="18"/>
          <w:szCs w:val="18"/>
        </w:rPr>
        <w:t>Město</w:t>
      </w:r>
    </w:p>
    <w:p w14:paraId="2387617F" w14:textId="3A3E2FDC" w:rsidR="00EB5A7C" w:rsidRPr="00CC7446" w:rsidRDefault="00EB5A7C" w:rsidP="00C03B09">
      <w:pPr>
        <w:suppressAutoHyphens/>
        <w:spacing w:line="264" w:lineRule="auto"/>
        <w:ind w:left="1276" w:hanging="1276"/>
        <w:rPr>
          <w:rFonts w:ascii="Verdana" w:hAnsi="Verdana" w:cs="Arial"/>
          <w:sz w:val="18"/>
          <w:szCs w:val="18"/>
        </w:rPr>
      </w:pPr>
      <w:r w:rsidRPr="00CC7446">
        <w:rPr>
          <w:rFonts w:ascii="Verdana" w:hAnsi="Verdana" w:cs="Arial"/>
          <w:sz w:val="18"/>
          <w:szCs w:val="18"/>
        </w:rPr>
        <w:t>Datová schránka: uccchjm</w:t>
      </w:r>
    </w:p>
    <w:p w14:paraId="7EBEEA14" w14:textId="6E4B45D8" w:rsidR="001A4614" w:rsidRPr="00CC7446" w:rsidRDefault="001A4614" w:rsidP="00C03B09">
      <w:pPr>
        <w:suppressAutoHyphens/>
        <w:spacing w:line="264" w:lineRule="auto"/>
        <w:ind w:left="1276" w:hanging="1276"/>
        <w:rPr>
          <w:rFonts w:ascii="Verdana" w:hAnsi="Verdana" w:cs="Arial"/>
          <w:sz w:val="18"/>
          <w:szCs w:val="18"/>
        </w:rPr>
      </w:pPr>
      <w:r w:rsidRPr="00CC7446">
        <w:rPr>
          <w:rFonts w:ascii="Verdana" w:hAnsi="Verdana" w:cs="Arial"/>
          <w:bCs/>
          <w:sz w:val="18"/>
          <w:szCs w:val="18"/>
        </w:rPr>
        <w:t xml:space="preserve">E-mailová adresa: </w:t>
      </w:r>
      <w:hyperlink r:id="rId8" w:history="1">
        <w:r w:rsidR="00630C51" w:rsidRPr="00AA339E">
          <w:rPr>
            <w:rStyle w:val="Hypertextovodkaz"/>
            <w:rFonts w:ascii="Verdana" w:hAnsi="Verdana" w:cs="Arial"/>
            <w:bCs/>
            <w:sz w:val="18"/>
            <w:szCs w:val="18"/>
          </w:rPr>
          <w:t>vrt@spravazeleznic.cz</w:t>
        </w:r>
      </w:hyperlink>
      <w:r w:rsidR="00630C51">
        <w:rPr>
          <w:rFonts w:ascii="Verdana" w:hAnsi="Verdana" w:cs="Arial"/>
          <w:bCs/>
          <w:sz w:val="18"/>
          <w:szCs w:val="18"/>
        </w:rPr>
        <w:t xml:space="preserve"> </w:t>
      </w:r>
    </w:p>
    <w:p w14:paraId="3DF30239" w14:textId="77777777" w:rsidR="00475EC8" w:rsidRDefault="00475EC8" w:rsidP="00C03B09">
      <w:pPr>
        <w:suppressAutoHyphens/>
        <w:spacing w:before="120" w:line="264" w:lineRule="auto"/>
        <w:ind w:left="360" w:hanging="357"/>
        <w:rPr>
          <w:rFonts w:ascii="Verdana" w:hAnsi="Verdana" w:cs="Arial"/>
          <w:b/>
          <w:snapToGrid w:val="0"/>
          <w:sz w:val="18"/>
          <w:szCs w:val="18"/>
        </w:rPr>
      </w:pPr>
    </w:p>
    <w:p w14:paraId="1BB3FB03" w14:textId="7FC83054" w:rsidR="00562A67" w:rsidRPr="00CC7446" w:rsidRDefault="00562A67" w:rsidP="00C03B09">
      <w:pPr>
        <w:suppressAutoHyphens/>
        <w:spacing w:before="120" w:line="264"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zasílání daňových dokladů – faktur</w:t>
      </w:r>
      <w:r w:rsidR="009E4208">
        <w:rPr>
          <w:rFonts w:ascii="Verdana" w:hAnsi="Verdana" w:cs="Arial"/>
          <w:b/>
          <w:snapToGrid w:val="0"/>
          <w:sz w:val="18"/>
          <w:szCs w:val="18"/>
        </w:rPr>
        <w:t xml:space="preserve"> vč</w:t>
      </w:r>
      <w:r w:rsidR="00F41E0A">
        <w:rPr>
          <w:rFonts w:ascii="Verdana" w:hAnsi="Verdana" w:cs="Arial"/>
          <w:b/>
          <w:snapToGrid w:val="0"/>
          <w:sz w:val="18"/>
          <w:szCs w:val="18"/>
        </w:rPr>
        <w:t>.</w:t>
      </w:r>
      <w:r w:rsidR="009E4208">
        <w:rPr>
          <w:rFonts w:ascii="Verdana" w:hAnsi="Verdana" w:cs="Arial"/>
          <w:b/>
          <w:snapToGrid w:val="0"/>
          <w:sz w:val="18"/>
          <w:szCs w:val="18"/>
        </w:rPr>
        <w:t xml:space="preserve"> příloh</w:t>
      </w:r>
      <w:r w:rsidRPr="00CC7446">
        <w:rPr>
          <w:rFonts w:ascii="Verdana" w:hAnsi="Verdana" w:cs="Arial"/>
          <w:b/>
          <w:snapToGrid w:val="0"/>
          <w:sz w:val="18"/>
          <w:szCs w:val="18"/>
        </w:rPr>
        <w:t xml:space="preserve">: </w:t>
      </w:r>
    </w:p>
    <w:p w14:paraId="7BC12F14" w14:textId="77777777" w:rsidR="00BB4E1A" w:rsidRPr="00076360" w:rsidRDefault="00BB4E1A" w:rsidP="00C03B09">
      <w:pPr>
        <w:suppressAutoHyphens/>
        <w:spacing w:before="60" w:line="264" w:lineRule="auto"/>
        <w:ind w:left="1276" w:hanging="1276"/>
        <w:rPr>
          <w:rFonts w:ascii="Verdana" w:hAnsi="Verdana" w:cs="Arial"/>
        </w:rPr>
      </w:pPr>
      <w:r w:rsidRPr="00076360">
        <w:rPr>
          <w:rFonts w:ascii="Verdana" w:hAnsi="Verdana" w:cs="Arial"/>
          <w:sz w:val="18"/>
          <w:szCs w:val="18"/>
        </w:rPr>
        <w:t>• v listinné podobě na adresu: Správa železnic, státní organizace, Centrální finanční účtárna Čechy, Náměstí Jana Pernera 217, 530 02 Pardubice, nebo</w:t>
      </w:r>
    </w:p>
    <w:p w14:paraId="3D381C36" w14:textId="77777777" w:rsidR="00BB4E1A" w:rsidRPr="00076360" w:rsidRDefault="00BB4E1A" w:rsidP="00C03B09">
      <w:pPr>
        <w:suppressAutoHyphens/>
        <w:spacing w:before="60" w:line="264" w:lineRule="auto"/>
        <w:ind w:left="1276" w:hanging="1276"/>
        <w:rPr>
          <w:rFonts w:ascii="Verdana" w:hAnsi="Verdana" w:cs="Arial"/>
        </w:rPr>
      </w:pPr>
      <w:r w:rsidRPr="00076360">
        <w:rPr>
          <w:rFonts w:ascii="Verdana" w:hAnsi="Verdana" w:cs="Arial"/>
          <w:sz w:val="18"/>
          <w:szCs w:val="18"/>
        </w:rPr>
        <w:t xml:space="preserve">• v elektronické podobě na e-mailovou adresu: </w:t>
      </w:r>
      <w:hyperlink r:id="rId9" w:history="1">
        <w:r w:rsidRPr="0030251D">
          <w:rPr>
            <w:rFonts w:ascii="Verdana" w:hAnsi="Verdana" w:cs="Arial"/>
            <w:sz w:val="18"/>
            <w:szCs w:val="18"/>
          </w:rPr>
          <w:t>ePodatelnaCFU@spravazeleznic.cz</w:t>
        </w:r>
      </w:hyperlink>
      <w:r w:rsidRPr="00076360">
        <w:rPr>
          <w:rFonts w:ascii="Verdana" w:hAnsi="Verdana" w:cs="Arial"/>
          <w:sz w:val="18"/>
          <w:szCs w:val="18"/>
        </w:rPr>
        <w:t>, nebo</w:t>
      </w:r>
    </w:p>
    <w:p w14:paraId="2C9F0688" w14:textId="77777777" w:rsidR="00BB4E1A" w:rsidRPr="00076360" w:rsidRDefault="00BB4E1A" w:rsidP="00C03B09">
      <w:pPr>
        <w:suppressAutoHyphens/>
        <w:spacing w:before="60" w:line="264" w:lineRule="auto"/>
        <w:ind w:left="1276" w:hanging="1276"/>
        <w:rPr>
          <w:rFonts w:ascii="Verdana" w:hAnsi="Verdana" w:cs="Arial"/>
        </w:rPr>
      </w:pPr>
      <w:r w:rsidRPr="00076360">
        <w:rPr>
          <w:rFonts w:ascii="Verdana" w:hAnsi="Verdana" w:cs="Arial"/>
          <w:sz w:val="18"/>
          <w:szCs w:val="18"/>
        </w:rPr>
        <w:t xml:space="preserve">• datovou zprávou na identifikátor datové schránky: </w:t>
      </w:r>
      <w:r w:rsidRPr="00076360">
        <w:rPr>
          <w:rFonts w:ascii="Verdana" w:hAnsi="Verdana" w:cs="Arial"/>
          <w:b/>
          <w:sz w:val="18"/>
          <w:szCs w:val="18"/>
        </w:rPr>
        <w:t>uccchjm</w:t>
      </w:r>
    </w:p>
    <w:p w14:paraId="428EE485" w14:textId="032AD9A4" w:rsidR="00784660" w:rsidRPr="0007746A" w:rsidRDefault="00784660" w:rsidP="00C03B09">
      <w:pPr>
        <w:pStyle w:val="Textbezodsazen"/>
        <w:spacing w:before="120" w:after="0"/>
      </w:pPr>
      <w:r w:rsidRPr="0007746A">
        <w:t>číslo smlouvy</w:t>
      </w:r>
      <w:r w:rsidR="0007746A" w:rsidRPr="0007746A">
        <w:t xml:space="preserve"> objednatele</w:t>
      </w:r>
      <w:r w:rsidRPr="0007746A">
        <w:t xml:space="preserve">: </w:t>
      </w:r>
      <w:r w:rsidR="00023AC3" w:rsidRPr="0007746A">
        <w:rPr>
          <w:rFonts w:cs="Arial"/>
          <w:highlight w:val="green"/>
        </w:rPr>
        <w:fldChar w:fldCharType="begin"/>
      </w:r>
      <w:r w:rsidR="00023AC3" w:rsidRPr="0007746A">
        <w:rPr>
          <w:rFonts w:cs="Arial"/>
          <w:highlight w:val="green"/>
        </w:rPr>
        <w:instrText xml:space="preserve"> MACROBUTTON  VložitŠirokouMezeru "[VLOŽÍ OBJEDNATEL]" </w:instrText>
      </w:r>
      <w:r w:rsidR="00023AC3" w:rsidRPr="0007746A">
        <w:rPr>
          <w:rFonts w:cs="Arial"/>
          <w:highlight w:val="green"/>
        </w:rPr>
        <w:fldChar w:fldCharType="end"/>
      </w:r>
    </w:p>
    <w:p w14:paraId="36C77A88" w14:textId="298B03C5" w:rsidR="0007746A" w:rsidRPr="0007746A" w:rsidRDefault="003C575E" w:rsidP="00C03B09">
      <w:pPr>
        <w:pStyle w:val="Textbezodsazen"/>
        <w:spacing w:before="120" w:after="0"/>
        <w:rPr>
          <w:rFonts w:cs="Arial"/>
        </w:rPr>
      </w:pPr>
      <w:r w:rsidRPr="0007746A">
        <w:t>ISPROFIN</w:t>
      </w:r>
      <w:r w:rsidR="0007746A" w:rsidRPr="0007746A">
        <w:t xml:space="preserve">: </w:t>
      </w:r>
      <w:r w:rsidR="0007746A" w:rsidRPr="0007746A">
        <w:rPr>
          <w:rFonts w:cs="Arial"/>
          <w:bCs/>
        </w:rPr>
        <w:t xml:space="preserve">500 354 0004 </w:t>
      </w:r>
      <w:r w:rsidR="0007746A" w:rsidRPr="0007746A">
        <w:rPr>
          <w:rFonts w:cs="Arial"/>
          <w:bCs/>
          <w:i/>
        </w:rPr>
        <w:t>- Příprava akcí rychlých spojení</w:t>
      </w:r>
    </w:p>
    <w:p w14:paraId="797D63D6" w14:textId="74CCDA4F" w:rsidR="0007746A" w:rsidRPr="0007746A" w:rsidRDefault="0007746A" w:rsidP="00C03B09">
      <w:pPr>
        <w:suppressAutoHyphens/>
        <w:spacing w:line="264" w:lineRule="auto"/>
        <w:ind w:left="1276" w:hanging="1276"/>
        <w:rPr>
          <w:rFonts w:ascii="Verdana" w:hAnsi="Verdana" w:cs="Arial"/>
          <w:bCs/>
          <w:sz w:val="18"/>
          <w:szCs w:val="18"/>
        </w:rPr>
      </w:pPr>
      <w:r w:rsidRPr="0007746A">
        <w:rPr>
          <w:rFonts w:ascii="Verdana" w:hAnsi="Verdana" w:cs="Arial"/>
          <w:bCs/>
          <w:sz w:val="18"/>
          <w:szCs w:val="18"/>
        </w:rPr>
        <w:t>Sub</w:t>
      </w:r>
      <w:r w:rsidRPr="0007746A">
        <w:rPr>
          <w:rFonts w:ascii="Verdana" w:hAnsi="Verdana"/>
          <w:sz w:val="18"/>
          <w:szCs w:val="18"/>
        </w:rPr>
        <w:t>.ISPROFIN</w:t>
      </w:r>
      <w:r w:rsidRPr="0007746A">
        <w:rPr>
          <w:rFonts w:ascii="Verdana" w:hAnsi="Verdana" w:cs="Arial"/>
          <w:bCs/>
          <w:sz w:val="18"/>
          <w:szCs w:val="18"/>
        </w:rPr>
        <w:t xml:space="preserve">: </w:t>
      </w:r>
      <w:bookmarkStart w:id="0" w:name="_Hlk165631217"/>
      <w:r w:rsidRPr="0007746A">
        <w:rPr>
          <w:rFonts w:ascii="Verdana" w:hAnsi="Verdana" w:cs="Arial"/>
          <w:bCs/>
          <w:sz w:val="18"/>
          <w:szCs w:val="18"/>
        </w:rPr>
        <w:t>562 352 0055</w:t>
      </w:r>
      <w:r w:rsidRPr="0007746A">
        <w:rPr>
          <w:rFonts w:ascii="Verdana" w:hAnsi="Verdana" w:cs="Arial"/>
          <w:bCs/>
          <w:i/>
          <w:sz w:val="18"/>
          <w:szCs w:val="18"/>
        </w:rPr>
        <w:t xml:space="preserve"> - RS 2 VRT Brno (Modřice) – Rakvice</w:t>
      </w:r>
      <w:bookmarkEnd w:id="0"/>
    </w:p>
    <w:p w14:paraId="7920E6CB" w14:textId="77777777" w:rsidR="0007746A" w:rsidRDefault="0007746A" w:rsidP="00C03B09">
      <w:pPr>
        <w:suppressAutoHyphens/>
        <w:spacing w:line="264" w:lineRule="auto"/>
        <w:ind w:left="1276" w:hanging="1276"/>
        <w:rPr>
          <w:rFonts w:ascii="Verdana" w:hAnsi="Verdana" w:cs="Arial"/>
          <w:sz w:val="18"/>
          <w:szCs w:val="18"/>
        </w:rPr>
      </w:pPr>
    </w:p>
    <w:p w14:paraId="28DDC369" w14:textId="331CF648" w:rsidR="0007746A" w:rsidRPr="0007746A" w:rsidRDefault="0007746A" w:rsidP="00C03B09">
      <w:pPr>
        <w:suppressAutoHyphens/>
        <w:spacing w:line="264" w:lineRule="auto"/>
        <w:ind w:left="1276" w:hanging="1276"/>
        <w:rPr>
          <w:rFonts w:ascii="Verdana" w:hAnsi="Verdana" w:cs="Arial"/>
          <w:sz w:val="18"/>
          <w:szCs w:val="18"/>
        </w:rPr>
      </w:pPr>
      <w:r w:rsidRPr="0007746A">
        <w:rPr>
          <w:rFonts w:ascii="Verdana" w:hAnsi="Verdana" w:cs="Arial"/>
          <w:sz w:val="18"/>
          <w:szCs w:val="18"/>
        </w:rPr>
        <w:t>(dále jen „</w:t>
      </w:r>
      <w:r w:rsidRPr="0007746A">
        <w:rPr>
          <w:rFonts w:ascii="Verdana" w:hAnsi="Verdana" w:cs="Arial"/>
          <w:b/>
          <w:sz w:val="18"/>
          <w:szCs w:val="18"/>
        </w:rPr>
        <w:t>objednatel</w:t>
      </w:r>
      <w:r w:rsidRPr="0007746A">
        <w:rPr>
          <w:rFonts w:ascii="Verdana" w:hAnsi="Verdana" w:cs="Arial"/>
          <w:sz w:val="18"/>
          <w:szCs w:val="18"/>
        </w:rPr>
        <w:t>“)</w:t>
      </w:r>
    </w:p>
    <w:p w14:paraId="2D533CED" w14:textId="703FBCDE" w:rsidR="00F507A7" w:rsidRDefault="00F507A7" w:rsidP="00C03B09">
      <w:pPr>
        <w:suppressAutoHyphens/>
        <w:spacing w:after="120" w:line="264" w:lineRule="auto"/>
        <w:rPr>
          <w:rFonts w:ascii="Verdana" w:hAnsi="Verdana" w:cs="Arial"/>
          <w:b/>
          <w:bCs/>
          <w:sz w:val="18"/>
          <w:szCs w:val="18"/>
        </w:rPr>
      </w:pPr>
    </w:p>
    <w:p w14:paraId="0372DC93" w14:textId="77777777" w:rsidR="00630C51" w:rsidRPr="00630C51" w:rsidRDefault="00630C51" w:rsidP="00C03B09">
      <w:pPr>
        <w:suppressAutoHyphens/>
        <w:spacing w:after="120" w:line="264" w:lineRule="auto"/>
        <w:rPr>
          <w:rFonts w:ascii="Verdana" w:hAnsi="Verdana" w:cs="Arial"/>
          <w:bCs/>
          <w:sz w:val="18"/>
          <w:szCs w:val="18"/>
        </w:rPr>
      </w:pPr>
      <w:r w:rsidRPr="00630C51">
        <w:rPr>
          <w:rFonts w:ascii="Verdana" w:hAnsi="Verdana" w:cs="Arial"/>
          <w:bCs/>
          <w:sz w:val="18"/>
          <w:szCs w:val="18"/>
        </w:rPr>
        <w:t>a</w:t>
      </w:r>
    </w:p>
    <w:p w14:paraId="1E7A08E8" w14:textId="34A71B37" w:rsidR="00C03B09" w:rsidRDefault="00C03B09" w:rsidP="00C03B09">
      <w:pPr>
        <w:suppressAutoHyphens/>
        <w:spacing w:after="120" w:line="264" w:lineRule="auto"/>
        <w:rPr>
          <w:rFonts w:ascii="Verdana" w:hAnsi="Verdana" w:cs="Arial"/>
          <w:b/>
          <w:bCs/>
          <w:sz w:val="18"/>
          <w:szCs w:val="18"/>
        </w:rPr>
      </w:pPr>
    </w:p>
    <w:p w14:paraId="7C7139CE" w14:textId="77777777" w:rsidR="003C72CE" w:rsidRPr="00CC7446" w:rsidRDefault="003C72CE" w:rsidP="003C72CE">
      <w:pPr>
        <w:suppressAutoHyphens/>
        <w:spacing w:after="120" w:line="276" w:lineRule="auto"/>
        <w:rPr>
          <w:rFonts w:ascii="Verdana" w:hAnsi="Verdana" w:cs="Arial"/>
          <w:b/>
          <w:bCs/>
          <w:sz w:val="18"/>
          <w:szCs w:val="18"/>
        </w:rPr>
      </w:pPr>
      <w:r w:rsidRPr="00CC7446">
        <w:rPr>
          <w:rFonts w:ascii="Verdana" w:hAnsi="Verdana" w:cs="Arial"/>
          <w:b/>
          <w:bCs/>
          <w:sz w:val="18"/>
          <w:szCs w:val="18"/>
        </w:rPr>
        <w:lastRenderedPageBreak/>
        <w:t xml:space="preserve">Zhotovitel:      </w:t>
      </w:r>
    </w:p>
    <w:p w14:paraId="1EC395FD" w14:textId="77777777" w:rsidR="003C72CE" w:rsidRPr="00A71021" w:rsidRDefault="003C72CE" w:rsidP="003C72CE">
      <w:pPr>
        <w:suppressAutoHyphens/>
        <w:spacing w:line="276" w:lineRule="auto"/>
        <w:rPr>
          <w:rFonts w:ascii="Verdana" w:hAnsi="Verdana" w:cs="Arial"/>
          <w:b/>
          <w:bCs/>
          <w:sz w:val="18"/>
          <w:szCs w:val="18"/>
          <w:highlight w:val="yellow"/>
        </w:rPr>
      </w:pPr>
      <w:r w:rsidRPr="00615E5D">
        <w:rPr>
          <w:rFonts w:ascii="Verdana" w:hAnsi="Verdana" w:cs="Arial"/>
          <w:b/>
          <w:bCs/>
          <w:sz w:val="18"/>
          <w:szCs w:val="18"/>
        </w:rPr>
        <w:t xml:space="preserve">název: </w:t>
      </w:r>
      <w:r w:rsidRPr="00A71021">
        <w:rPr>
          <w:rFonts w:ascii="Verdana" w:hAnsi="Verdana" w:cs="Arial"/>
          <w:b/>
          <w:bCs/>
          <w:sz w:val="18"/>
          <w:szCs w:val="18"/>
          <w:highlight w:val="yellow"/>
        </w:rPr>
        <w:t>[VLOŽÍ ZHOTOVITEL]</w:t>
      </w:r>
    </w:p>
    <w:p w14:paraId="505DD204" w14:textId="77777777" w:rsidR="003C72CE" w:rsidRPr="00A71021" w:rsidRDefault="003C72CE" w:rsidP="003C72CE">
      <w:pPr>
        <w:suppressAutoHyphens/>
        <w:spacing w:line="276" w:lineRule="auto"/>
        <w:rPr>
          <w:rFonts w:ascii="Verdana" w:hAnsi="Verdana" w:cs="Arial"/>
          <w:sz w:val="18"/>
          <w:szCs w:val="18"/>
          <w:highlight w:val="yellow"/>
        </w:rPr>
      </w:pPr>
      <w:r w:rsidRPr="00615E5D">
        <w:rPr>
          <w:rFonts w:ascii="Verdana" w:hAnsi="Verdana" w:cs="Arial"/>
          <w:sz w:val="18"/>
          <w:szCs w:val="18"/>
        </w:rPr>
        <w:t xml:space="preserve">se sídlem </w:t>
      </w:r>
      <w:r w:rsidRPr="00A71021">
        <w:rPr>
          <w:rFonts w:ascii="Verdana" w:hAnsi="Verdana" w:cs="Arial"/>
          <w:b/>
          <w:bCs/>
          <w:sz w:val="18"/>
          <w:szCs w:val="18"/>
          <w:highlight w:val="yellow"/>
        </w:rPr>
        <w:t>[VLOŽÍ ZHOTOVITEL]</w:t>
      </w:r>
    </w:p>
    <w:p w14:paraId="3A4ECBC1" w14:textId="77777777" w:rsidR="003C72CE" w:rsidRPr="00A71021" w:rsidRDefault="003C72CE" w:rsidP="003C72CE">
      <w:pPr>
        <w:suppressAutoHyphens/>
        <w:spacing w:line="276" w:lineRule="auto"/>
        <w:rPr>
          <w:rFonts w:ascii="Verdana" w:hAnsi="Verdana" w:cs="Arial"/>
          <w:sz w:val="18"/>
          <w:szCs w:val="18"/>
          <w:highlight w:val="yellow"/>
        </w:rPr>
      </w:pPr>
      <w:r w:rsidRPr="00615E5D">
        <w:rPr>
          <w:rFonts w:ascii="Verdana" w:hAnsi="Verdana" w:cs="Arial"/>
          <w:sz w:val="18"/>
          <w:szCs w:val="18"/>
        </w:rPr>
        <w:t xml:space="preserve">IČO: </w:t>
      </w:r>
      <w:r w:rsidRPr="00A71021">
        <w:rPr>
          <w:rFonts w:ascii="Verdana" w:hAnsi="Verdana" w:cs="Arial"/>
          <w:b/>
          <w:bCs/>
          <w:sz w:val="18"/>
          <w:szCs w:val="18"/>
          <w:highlight w:val="yellow"/>
        </w:rPr>
        <w:t>[VLOŽÍ ZHOTOVITEL]</w:t>
      </w:r>
      <w:r w:rsidRPr="00615E5D">
        <w:rPr>
          <w:rFonts w:ascii="Verdana" w:hAnsi="Verdana" w:cs="Arial"/>
          <w:bCs/>
          <w:sz w:val="18"/>
          <w:szCs w:val="18"/>
          <w:highlight w:val="yellow"/>
        </w:rPr>
        <w:t>,</w:t>
      </w:r>
      <w:r w:rsidRPr="00A71021">
        <w:rPr>
          <w:rFonts w:ascii="Verdana" w:hAnsi="Verdana" w:cs="Arial"/>
          <w:sz w:val="18"/>
          <w:szCs w:val="18"/>
          <w:highlight w:val="yellow"/>
        </w:rPr>
        <w:tab/>
      </w:r>
      <w:r w:rsidRPr="00615E5D">
        <w:rPr>
          <w:rFonts w:ascii="Verdana" w:hAnsi="Verdana" w:cs="Arial"/>
          <w:sz w:val="18"/>
          <w:szCs w:val="18"/>
        </w:rPr>
        <w:t>DIČ: CZ</w:t>
      </w:r>
      <w:r w:rsidRPr="00A71021">
        <w:rPr>
          <w:rFonts w:ascii="Verdana" w:hAnsi="Verdana" w:cs="Arial"/>
          <w:b/>
          <w:bCs/>
          <w:sz w:val="18"/>
          <w:szCs w:val="18"/>
          <w:highlight w:val="yellow"/>
        </w:rPr>
        <w:t>[VLOŽÍ ZHOTOVITEL]</w:t>
      </w:r>
    </w:p>
    <w:p w14:paraId="7BEB7EF4" w14:textId="77777777" w:rsidR="003C72CE" w:rsidRPr="00A71021" w:rsidRDefault="003C72CE" w:rsidP="003C72CE">
      <w:pPr>
        <w:suppressAutoHyphens/>
        <w:spacing w:line="276" w:lineRule="auto"/>
        <w:rPr>
          <w:rFonts w:ascii="Verdana" w:hAnsi="Verdana" w:cs="Arial"/>
          <w:bCs/>
          <w:sz w:val="18"/>
          <w:szCs w:val="18"/>
          <w:highlight w:val="yellow"/>
        </w:rPr>
      </w:pPr>
      <w:r w:rsidRPr="00615E5D">
        <w:rPr>
          <w:rFonts w:ascii="Verdana" w:hAnsi="Verdana" w:cs="Arial"/>
          <w:bCs/>
          <w:sz w:val="18"/>
          <w:szCs w:val="18"/>
        </w:rPr>
        <w:t xml:space="preserve">zapsaná v Obchodním rejstříku vedeném </w:t>
      </w:r>
      <w:r w:rsidRPr="00A71021">
        <w:rPr>
          <w:rFonts w:ascii="Verdana" w:hAnsi="Verdana" w:cs="Arial"/>
          <w:b/>
          <w:bCs/>
          <w:sz w:val="18"/>
          <w:szCs w:val="18"/>
          <w:highlight w:val="yellow"/>
        </w:rPr>
        <w:t xml:space="preserve">[VLOŽÍ ZHOTOVITEL] </w:t>
      </w:r>
      <w:r w:rsidRPr="00615E5D">
        <w:rPr>
          <w:rFonts w:ascii="Verdana" w:hAnsi="Verdana" w:cs="Arial"/>
          <w:bCs/>
          <w:sz w:val="18"/>
          <w:szCs w:val="18"/>
        </w:rPr>
        <w:t xml:space="preserve">soudem v </w:t>
      </w:r>
      <w:r w:rsidRPr="00A71021">
        <w:rPr>
          <w:rFonts w:ascii="Verdana" w:hAnsi="Verdana" w:cs="Arial"/>
          <w:b/>
          <w:bCs/>
          <w:sz w:val="18"/>
          <w:szCs w:val="18"/>
          <w:highlight w:val="yellow"/>
        </w:rPr>
        <w:t>[VLOŽÍ ZHOTOVITEL]</w:t>
      </w:r>
      <w:r w:rsidRPr="00615E5D">
        <w:rPr>
          <w:rFonts w:ascii="Verdana" w:hAnsi="Verdana" w:cs="Arial"/>
          <w:bCs/>
          <w:sz w:val="18"/>
          <w:szCs w:val="18"/>
        </w:rPr>
        <w:t>,</w:t>
      </w:r>
      <w:r w:rsidRPr="00615E5D">
        <w:rPr>
          <w:rFonts w:ascii="Verdana" w:hAnsi="Verdana" w:cs="Arial"/>
          <w:b/>
          <w:bCs/>
          <w:sz w:val="18"/>
          <w:szCs w:val="18"/>
        </w:rPr>
        <w:t xml:space="preserve"> </w:t>
      </w:r>
      <w:r w:rsidRPr="00615E5D">
        <w:rPr>
          <w:rFonts w:ascii="Verdana" w:hAnsi="Verdana" w:cs="Arial"/>
          <w:bCs/>
          <w:sz w:val="18"/>
          <w:szCs w:val="18"/>
        </w:rPr>
        <w:t xml:space="preserve">spisová značka </w:t>
      </w:r>
      <w:r w:rsidRPr="00A71021">
        <w:rPr>
          <w:rFonts w:ascii="Verdana" w:hAnsi="Verdana" w:cs="Arial"/>
          <w:b/>
          <w:bCs/>
          <w:sz w:val="18"/>
          <w:szCs w:val="18"/>
          <w:highlight w:val="yellow"/>
        </w:rPr>
        <w:t>[VLOŽÍ ZHOTOVITEL]</w:t>
      </w:r>
    </w:p>
    <w:p w14:paraId="147260A9" w14:textId="77777777" w:rsidR="003C72CE" w:rsidRPr="00A71021" w:rsidRDefault="003C72CE" w:rsidP="003C72CE">
      <w:pPr>
        <w:suppressAutoHyphens/>
        <w:spacing w:before="120" w:line="276" w:lineRule="auto"/>
        <w:rPr>
          <w:rFonts w:ascii="Verdana" w:hAnsi="Verdana" w:cs="Arial"/>
          <w:sz w:val="18"/>
          <w:szCs w:val="18"/>
          <w:highlight w:val="yellow"/>
        </w:rPr>
      </w:pPr>
      <w:r w:rsidRPr="00615E5D">
        <w:rPr>
          <w:rFonts w:ascii="Verdana" w:hAnsi="Verdana" w:cs="Arial"/>
          <w:sz w:val="18"/>
          <w:szCs w:val="18"/>
        </w:rPr>
        <w:t xml:space="preserve">zastoupená </w:t>
      </w:r>
      <w:r w:rsidRPr="00A71021">
        <w:rPr>
          <w:rFonts w:ascii="Verdana" w:hAnsi="Verdana" w:cs="Arial"/>
          <w:b/>
          <w:bCs/>
          <w:sz w:val="18"/>
          <w:szCs w:val="18"/>
          <w:highlight w:val="yellow"/>
        </w:rPr>
        <w:t>[VLOŽÍ ZHOTOVITEL]</w:t>
      </w:r>
    </w:p>
    <w:p w14:paraId="02F2FD5A" w14:textId="77777777" w:rsidR="003C72CE" w:rsidRPr="00615E5D" w:rsidRDefault="003C72CE" w:rsidP="003C72CE">
      <w:pPr>
        <w:suppressAutoHyphens/>
        <w:spacing w:before="120" w:after="120" w:line="276" w:lineRule="auto"/>
        <w:rPr>
          <w:rFonts w:ascii="Verdana" w:hAnsi="Verdana" w:cs="Arial"/>
          <w:b/>
          <w:sz w:val="18"/>
          <w:szCs w:val="18"/>
        </w:rPr>
      </w:pPr>
      <w:r w:rsidRPr="00615E5D">
        <w:rPr>
          <w:rFonts w:ascii="Verdana" w:hAnsi="Verdana" w:cs="Arial"/>
          <w:b/>
          <w:sz w:val="18"/>
          <w:szCs w:val="18"/>
        </w:rPr>
        <w:t>Kontaktní zaměstnanci:</w:t>
      </w:r>
    </w:p>
    <w:p w14:paraId="3EEE23E3" w14:textId="77777777" w:rsidR="003C72CE" w:rsidRPr="00A71021" w:rsidRDefault="003C72CE" w:rsidP="003C72CE">
      <w:pPr>
        <w:pStyle w:val="Odstavecseseznamem"/>
        <w:numPr>
          <w:ilvl w:val="0"/>
          <w:numId w:val="31"/>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smluvních: </w:t>
      </w:r>
      <w:r w:rsidRPr="00A71021">
        <w:rPr>
          <w:rFonts w:ascii="Verdana" w:hAnsi="Verdana" w:cs="Arial"/>
          <w:b/>
          <w:bCs/>
          <w:sz w:val="18"/>
          <w:szCs w:val="18"/>
          <w:highlight w:val="yellow"/>
        </w:rPr>
        <w:t>[VLOŽÍ ZHOTOVITEL]</w:t>
      </w:r>
      <w:r w:rsidRPr="00615E5D">
        <w:rPr>
          <w:rFonts w:ascii="Verdana" w:hAnsi="Verdana" w:cs="Arial"/>
          <w:bCs/>
          <w:sz w:val="18"/>
          <w:szCs w:val="18"/>
        </w:rPr>
        <w:t>,</w:t>
      </w:r>
      <w:r w:rsidRPr="00615E5D">
        <w:rPr>
          <w:rFonts w:ascii="Verdana" w:hAnsi="Verdana" w:cs="Arial"/>
          <w:b/>
          <w:bCs/>
          <w:sz w:val="18"/>
          <w:szCs w:val="18"/>
        </w:rPr>
        <w:t xml:space="preserve"> </w:t>
      </w:r>
      <w:r w:rsidRPr="00615E5D">
        <w:rPr>
          <w:rFonts w:ascii="Verdana" w:hAnsi="Verdana" w:cs="Arial"/>
          <w:sz w:val="18"/>
          <w:szCs w:val="18"/>
        </w:rPr>
        <w:t xml:space="preserve">tel.: </w:t>
      </w:r>
      <w:r w:rsidRPr="00A71021">
        <w:rPr>
          <w:rFonts w:ascii="Verdana" w:hAnsi="Verdana" w:cs="Arial"/>
          <w:b/>
          <w:bCs/>
          <w:sz w:val="18"/>
          <w:szCs w:val="18"/>
          <w:highlight w:val="yellow"/>
        </w:rPr>
        <w:t>[VLOŽÍ ZHOTOVITEL]</w:t>
      </w:r>
      <w:r w:rsidRPr="00615E5D">
        <w:rPr>
          <w:rFonts w:ascii="Verdana" w:hAnsi="Verdana" w:cs="Arial"/>
          <w:sz w:val="18"/>
          <w:szCs w:val="18"/>
        </w:rPr>
        <w:t xml:space="preserve">, e-mail: </w:t>
      </w:r>
      <w:r w:rsidRPr="00A71021">
        <w:rPr>
          <w:rFonts w:ascii="Verdana" w:hAnsi="Verdana" w:cs="Arial"/>
          <w:b/>
          <w:bCs/>
          <w:sz w:val="18"/>
          <w:szCs w:val="18"/>
          <w:highlight w:val="yellow"/>
        </w:rPr>
        <w:t>[VLOŽÍ ZHOTOVITEL]</w:t>
      </w:r>
    </w:p>
    <w:p w14:paraId="50E38C2A" w14:textId="77777777" w:rsidR="003C72CE" w:rsidRPr="00293F1F" w:rsidRDefault="003C72CE" w:rsidP="003C72CE">
      <w:pPr>
        <w:pStyle w:val="Odstavecseseznamem"/>
        <w:numPr>
          <w:ilvl w:val="0"/>
          <w:numId w:val="31"/>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technických: </w:t>
      </w:r>
      <w:r w:rsidRPr="00A71021">
        <w:rPr>
          <w:rFonts w:ascii="Verdana" w:hAnsi="Verdana" w:cs="Arial"/>
          <w:b/>
          <w:sz w:val="18"/>
          <w:szCs w:val="18"/>
          <w:highlight w:val="yellow"/>
        </w:rPr>
        <w:t>[VLOŽÍ ZHOTOVITEL]</w:t>
      </w:r>
      <w:r w:rsidRPr="00615E5D">
        <w:rPr>
          <w:rFonts w:ascii="Verdana" w:hAnsi="Verdana" w:cs="Arial"/>
          <w:sz w:val="18"/>
          <w:szCs w:val="18"/>
        </w:rPr>
        <w:t xml:space="preserve">, tel.: </w:t>
      </w:r>
      <w:r w:rsidRPr="00A71021">
        <w:rPr>
          <w:rFonts w:ascii="Verdana" w:hAnsi="Verdana" w:cs="Arial"/>
          <w:b/>
          <w:sz w:val="18"/>
          <w:szCs w:val="18"/>
          <w:highlight w:val="yellow"/>
        </w:rPr>
        <w:t>[VLOŽÍ ZHOTOVITEL]</w:t>
      </w:r>
      <w:r w:rsidRPr="00615E5D">
        <w:rPr>
          <w:rFonts w:ascii="Verdana" w:hAnsi="Verdana" w:cs="Arial"/>
          <w:sz w:val="18"/>
          <w:szCs w:val="18"/>
        </w:rPr>
        <w:t xml:space="preserve">, e-mail: </w:t>
      </w:r>
      <w:r w:rsidRPr="00A71021">
        <w:rPr>
          <w:rFonts w:ascii="Verdana" w:hAnsi="Verdana" w:cs="Arial"/>
          <w:b/>
          <w:sz w:val="18"/>
          <w:szCs w:val="18"/>
          <w:highlight w:val="yellow"/>
        </w:rPr>
        <w:t>[VLOŽÍ ZHOTOVITEL]</w:t>
      </w:r>
      <w:r w:rsidRPr="00293F1F">
        <w:rPr>
          <w:rFonts w:ascii="Verdana" w:hAnsi="Verdana" w:cs="Arial"/>
          <w:sz w:val="18"/>
          <w:szCs w:val="18"/>
        </w:rPr>
        <w:tab/>
      </w:r>
      <w:r w:rsidRPr="00293F1F">
        <w:rPr>
          <w:rFonts w:ascii="Verdana" w:hAnsi="Verdana" w:cs="Arial"/>
          <w:sz w:val="18"/>
          <w:szCs w:val="18"/>
        </w:rPr>
        <w:tab/>
      </w:r>
      <w:r w:rsidRPr="00293F1F">
        <w:rPr>
          <w:rFonts w:ascii="Verdana" w:hAnsi="Verdana" w:cs="Arial"/>
          <w:sz w:val="18"/>
          <w:szCs w:val="18"/>
        </w:rPr>
        <w:tab/>
      </w:r>
    </w:p>
    <w:p w14:paraId="448509CA" w14:textId="77777777" w:rsidR="003C72CE" w:rsidRPr="00A71021" w:rsidRDefault="003C72CE" w:rsidP="003C72CE">
      <w:pPr>
        <w:suppressAutoHyphens/>
        <w:spacing w:after="120" w:line="276" w:lineRule="auto"/>
        <w:rPr>
          <w:rFonts w:ascii="Verdana" w:hAnsi="Verdana" w:cs="Arial"/>
          <w:sz w:val="18"/>
          <w:szCs w:val="18"/>
          <w:highlight w:val="yellow"/>
        </w:rPr>
      </w:pPr>
      <w:r w:rsidRPr="00615E5D">
        <w:rPr>
          <w:rFonts w:ascii="Verdana" w:hAnsi="Verdana" w:cs="Arial"/>
          <w:sz w:val="18"/>
          <w:szCs w:val="18"/>
        </w:rPr>
        <w:t xml:space="preserve">Bankovní spojení: číslo účtu: </w:t>
      </w:r>
      <w:r w:rsidRPr="00A71021">
        <w:rPr>
          <w:rFonts w:ascii="Verdana" w:hAnsi="Verdana" w:cs="Arial"/>
          <w:b/>
          <w:sz w:val="18"/>
          <w:szCs w:val="18"/>
          <w:highlight w:val="yellow"/>
        </w:rPr>
        <w:t>[VLOŽÍ ZHOTOVITEL]</w:t>
      </w:r>
      <w:r w:rsidRPr="00615E5D">
        <w:rPr>
          <w:rFonts w:ascii="Verdana" w:hAnsi="Verdana" w:cs="Arial"/>
          <w:sz w:val="18"/>
          <w:szCs w:val="18"/>
        </w:rPr>
        <w:t xml:space="preserve"> vedený u </w:t>
      </w:r>
      <w:r w:rsidRPr="00A71021">
        <w:rPr>
          <w:rFonts w:ascii="Verdana" w:hAnsi="Verdana" w:cs="Arial"/>
          <w:b/>
          <w:sz w:val="18"/>
          <w:szCs w:val="18"/>
          <w:highlight w:val="yellow"/>
        </w:rPr>
        <w:t>[VLOŽÍ ZHOTOVITEL]</w:t>
      </w:r>
    </w:p>
    <w:p w14:paraId="3ED55EC1" w14:textId="77777777" w:rsidR="003C72CE" w:rsidRPr="00A71021" w:rsidRDefault="003C72CE" w:rsidP="003C72CE">
      <w:pPr>
        <w:suppressAutoHyphens/>
        <w:spacing w:before="120" w:after="120" w:line="276" w:lineRule="auto"/>
        <w:ind w:left="1797" w:hanging="1797"/>
        <w:rPr>
          <w:rFonts w:ascii="Verdana" w:hAnsi="Verdana" w:cs="Arial"/>
          <w:b/>
          <w:sz w:val="18"/>
          <w:szCs w:val="18"/>
          <w:highlight w:val="yellow"/>
        </w:rPr>
      </w:pPr>
      <w:r w:rsidRPr="00615E5D">
        <w:rPr>
          <w:rFonts w:ascii="Verdana" w:hAnsi="Verdana" w:cs="Arial"/>
          <w:b/>
          <w:sz w:val="18"/>
          <w:szCs w:val="18"/>
        </w:rPr>
        <w:t>Adresa pro zasílání smluvní korespondence:</w:t>
      </w:r>
      <w:r w:rsidRPr="00A71021">
        <w:rPr>
          <w:rFonts w:ascii="Verdana" w:hAnsi="Verdana" w:cs="Arial"/>
          <w:b/>
          <w:sz w:val="18"/>
          <w:szCs w:val="18"/>
          <w:highlight w:val="yellow"/>
        </w:rPr>
        <w:t xml:space="preserve"> </w:t>
      </w:r>
    </w:p>
    <w:p w14:paraId="1AA0D9D2" w14:textId="77777777" w:rsidR="003C72CE" w:rsidRPr="00A71021" w:rsidRDefault="003C72CE" w:rsidP="003C72CE">
      <w:pPr>
        <w:tabs>
          <w:tab w:val="left" w:pos="1985"/>
          <w:tab w:val="right" w:pos="5670"/>
        </w:tabs>
        <w:suppressAutoHyphens/>
        <w:spacing w:before="120" w:after="120" w:line="276" w:lineRule="auto"/>
        <w:rPr>
          <w:rFonts w:ascii="Verdana" w:hAnsi="Verdana" w:cs="Arial"/>
          <w:sz w:val="18"/>
          <w:szCs w:val="18"/>
          <w:highlight w:val="yellow"/>
        </w:rPr>
      </w:pPr>
      <w:r w:rsidRPr="00A71021">
        <w:rPr>
          <w:rFonts w:ascii="Verdana" w:hAnsi="Verdana" w:cs="Arial"/>
          <w:b/>
          <w:sz w:val="18"/>
          <w:szCs w:val="18"/>
          <w:highlight w:val="yellow"/>
        </w:rPr>
        <w:t>[VLOŽÍ ZHOTOVITEL]</w:t>
      </w:r>
      <w:r w:rsidRPr="00A71021">
        <w:rPr>
          <w:rFonts w:ascii="Verdana" w:hAnsi="Verdana" w:cs="Arial"/>
          <w:sz w:val="18"/>
          <w:szCs w:val="18"/>
          <w:highlight w:val="yellow"/>
        </w:rPr>
        <w:t xml:space="preserve"> </w:t>
      </w:r>
    </w:p>
    <w:p w14:paraId="27D1209C" w14:textId="77777777" w:rsidR="003C72CE" w:rsidRPr="00A71021" w:rsidRDefault="003C72CE" w:rsidP="003C72CE">
      <w:pPr>
        <w:tabs>
          <w:tab w:val="left" w:pos="1985"/>
          <w:tab w:val="right" w:pos="5670"/>
        </w:tabs>
        <w:suppressAutoHyphens/>
        <w:spacing w:line="276" w:lineRule="auto"/>
        <w:rPr>
          <w:rFonts w:ascii="Verdana" w:hAnsi="Verdana" w:cs="Arial"/>
          <w:sz w:val="18"/>
          <w:szCs w:val="18"/>
          <w:highlight w:val="yellow"/>
        </w:rPr>
      </w:pPr>
      <w:r w:rsidRPr="00615E5D">
        <w:rPr>
          <w:rFonts w:ascii="Verdana" w:hAnsi="Verdana" w:cs="Arial"/>
          <w:sz w:val="18"/>
          <w:szCs w:val="18"/>
        </w:rPr>
        <w:t>(dále jen „</w:t>
      </w:r>
      <w:r w:rsidRPr="00615E5D">
        <w:rPr>
          <w:rFonts w:ascii="Verdana" w:hAnsi="Verdana" w:cs="Arial"/>
          <w:b/>
          <w:sz w:val="18"/>
          <w:szCs w:val="18"/>
        </w:rPr>
        <w:t>zhotovitel</w:t>
      </w:r>
      <w:r w:rsidRPr="00615E5D">
        <w:rPr>
          <w:rFonts w:ascii="Verdana" w:hAnsi="Verdana" w:cs="Arial"/>
          <w:sz w:val="18"/>
          <w:szCs w:val="18"/>
        </w:rPr>
        <w:t>“)</w:t>
      </w:r>
    </w:p>
    <w:p w14:paraId="1CDCD9EA" w14:textId="77777777" w:rsidR="003C72CE" w:rsidRDefault="003C72CE" w:rsidP="003C72CE">
      <w:pPr>
        <w:pStyle w:val="Textbezodsazen"/>
        <w:spacing w:before="120" w:line="276" w:lineRule="auto"/>
      </w:pPr>
      <w:r w:rsidRPr="00615E5D">
        <w:t xml:space="preserve">číslo smlouvy: </w:t>
      </w:r>
      <w:r w:rsidRPr="00A71021">
        <w:rPr>
          <w:rStyle w:val="Tun"/>
          <w:highlight w:val="yellow"/>
        </w:rPr>
        <w:t>[VLOŽÍ ZHOTOVITEL]</w:t>
      </w:r>
      <w:r w:rsidRPr="00CC7446">
        <w:t xml:space="preserve"> </w:t>
      </w:r>
    </w:p>
    <w:p w14:paraId="65498869" w14:textId="5776C8D1" w:rsidR="00E005D2" w:rsidRPr="00CC7446" w:rsidRDefault="00630C51" w:rsidP="00C03B09">
      <w:pPr>
        <w:pStyle w:val="Textbezodsazen"/>
        <w:spacing w:before="120"/>
      </w:pPr>
      <w:r>
        <w:t xml:space="preserve"> </w:t>
      </w:r>
      <w:r w:rsidR="00E005D2">
        <w:t>(Objednatel a zhotovitel společně též jako „</w:t>
      </w:r>
      <w:r w:rsidR="00E005D2" w:rsidRPr="00023AC3">
        <w:rPr>
          <w:b/>
        </w:rPr>
        <w:t>smluvní strany</w:t>
      </w:r>
      <w:r w:rsidR="00E005D2">
        <w:t>“ a/nebo jednotlivě jako „</w:t>
      </w:r>
      <w:r w:rsidR="00E005D2" w:rsidRPr="00023AC3">
        <w:rPr>
          <w:b/>
        </w:rPr>
        <w:t>smluvní strana</w:t>
      </w:r>
      <w:r w:rsidR="00E005D2">
        <w:t>“)</w:t>
      </w:r>
    </w:p>
    <w:p w14:paraId="073C983B" w14:textId="04D93631" w:rsidR="00C25010" w:rsidRPr="00CC7446" w:rsidRDefault="00524176" w:rsidP="00C03B09">
      <w:pPr>
        <w:suppressAutoHyphens/>
        <w:spacing w:after="120" w:line="264" w:lineRule="auto"/>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ě změny údajů uvedených</w:t>
      </w:r>
      <w:r w:rsidR="00CD681B">
        <w:rPr>
          <w:rFonts w:ascii="Verdana" w:hAnsi="Verdana" w:cs="Arial"/>
          <w:sz w:val="18"/>
          <w:szCs w:val="18"/>
        </w:rPr>
        <w:t xml:space="preserve"> v</w:t>
      </w:r>
      <w:r w:rsidR="00743006" w:rsidRPr="00CC7446">
        <w:rPr>
          <w:rFonts w:ascii="Verdana" w:hAnsi="Verdana" w:cs="Arial"/>
          <w:sz w:val="18"/>
          <w:szCs w:val="18"/>
        </w:rPr>
        <w:t xml:space="preserve">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xml:space="preserve">, a to </w:t>
      </w:r>
      <w:r w:rsidR="00E005D2">
        <w:rPr>
          <w:rFonts w:ascii="Verdana" w:hAnsi="Verdana" w:cs="Arial"/>
          <w:sz w:val="18"/>
          <w:szCs w:val="18"/>
        </w:rPr>
        <w:t xml:space="preserve">v listinné podobě </w:t>
      </w:r>
      <w:r w:rsidR="0051225C" w:rsidRPr="00CC7446">
        <w:rPr>
          <w:rFonts w:ascii="Verdana" w:hAnsi="Verdana" w:cs="Arial"/>
          <w:sz w:val="18"/>
          <w:szCs w:val="18"/>
        </w:rPr>
        <w:t>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2FB43FA6" w:rsidR="000B6F15" w:rsidRPr="00CC7446" w:rsidRDefault="0077538D" w:rsidP="00C03B09">
      <w:pPr>
        <w:suppressAutoHyphens/>
        <w:spacing w:before="240" w:after="120" w:line="264" w:lineRule="auto"/>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w:t>
      </w:r>
      <w:r w:rsidR="00AF63C8" w:rsidRPr="00CC7446">
        <w:rPr>
          <w:rFonts w:ascii="Verdana" w:hAnsi="Verdana" w:cs="Arial"/>
          <w:b/>
          <w:sz w:val="20"/>
          <w:szCs w:val="18"/>
          <w:u w:val="single"/>
        </w:rPr>
        <w:t>- Předmět</w:t>
      </w:r>
      <w:r w:rsidR="000A2806" w:rsidRPr="00CC7446">
        <w:rPr>
          <w:rFonts w:ascii="Verdana" w:hAnsi="Verdana" w:cs="Arial"/>
          <w:b/>
          <w:sz w:val="20"/>
          <w:szCs w:val="18"/>
          <w:u w:val="single"/>
        </w:rPr>
        <w:t xml:space="preserve"> smlouvy</w:t>
      </w:r>
    </w:p>
    <w:p w14:paraId="77897378" w14:textId="77777777" w:rsidR="000B6F15" w:rsidRPr="00CC7446" w:rsidRDefault="0077538D" w:rsidP="00C03B09">
      <w:pPr>
        <w:suppressAutoHyphens/>
        <w:spacing w:line="264" w:lineRule="auto"/>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9A8E7F0" w14:textId="7C169C8B" w:rsidR="00BF028D" w:rsidRDefault="0077538D" w:rsidP="00BF028D">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BF028D" w:rsidRPr="00CC7446">
        <w:rPr>
          <w:rFonts w:ascii="Verdana" w:hAnsi="Verdana" w:cs="Arial"/>
          <w:sz w:val="18"/>
          <w:szCs w:val="18"/>
        </w:rPr>
        <w:t>Dílem se rozumí zpracování</w:t>
      </w:r>
      <w:r w:rsidR="00BF028D">
        <w:rPr>
          <w:rFonts w:ascii="Verdana" w:hAnsi="Verdana" w:cs="Arial"/>
          <w:sz w:val="18"/>
          <w:szCs w:val="18"/>
        </w:rPr>
        <w:t xml:space="preserve"> projektu pro podrobný inženýrskogeologický průzkum (dále jen „</w:t>
      </w:r>
      <w:r w:rsidR="00BF028D" w:rsidRPr="00D56B2D">
        <w:rPr>
          <w:rFonts w:ascii="Verdana" w:hAnsi="Verdana" w:cs="Arial"/>
          <w:b/>
          <w:bCs/>
          <w:sz w:val="18"/>
          <w:szCs w:val="18"/>
        </w:rPr>
        <w:t>Projekt</w:t>
      </w:r>
      <w:r w:rsidR="00BF028D">
        <w:rPr>
          <w:rFonts w:ascii="Verdana" w:hAnsi="Verdana" w:cs="Arial"/>
          <w:sz w:val="18"/>
          <w:szCs w:val="18"/>
        </w:rPr>
        <w:t>“) pro úsek „</w:t>
      </w:r>
      <w:r w:rsidR="00BF028D" w:rsidRPr="008C7993">
        <w:rPr>
          <w:rFonts w:ascii="Verdana" w:hAnsi="Verdana" w:cs="Arial"/>
          <w:b/>
          <w:sz w:val="18"/>
          <w:szCs w:val="18"/>
        </w:rPr>
        <w:t xml:space="preserve">RS </w:t>
      </w:r>
      <w:r w:rsidR="00BF028D">
        <w:rPr>
          <w:rFonts w:ascii="Verdana" w:hAnsi="Verdana" w:cs="Arial"/>
          <w:b/>
          <w:sz w:val="18"/>
          <w:szCs w:val="18"/>
        </w:rPr>
        <w:t>2</w:t>
      </w:r>
      <w:r w:rsidR="00BF028D" w:rsidRPr="008C7993">
        <w:rPr>
          <w:rFonts w:ascii="Verdana" w:hAnsi="Verdana" w:cs="Arial"/>
          <w:b/>
          <w:sz w:val="18"/>
          <w:szCs w:val="18"/>
        </w:rPr>
        <w:t xml:space="preserve"> </w:t>
      </w:r>
      <w:r w:rsidR="00BF028D" w:rsidRPr="00277B2E">
        <w:rPr>
          <w:rFonts w:ascii="Verdana" w:hAnsi="Verdana" w:cs="Arial"/>
          <w:b/>
          <w:sz w:val="18"/>
          <w:szCs w:val="18"/>
        </w:rPr>
        <w:t>VRT Brno (Modřice) – Rakvice</w:t>
      </w:r>
      <w:r w:rsidR="00BF028D">
        <w:rPr>
          <w:rFonts w:ascii="Verdana" w:hAnsi="Verdana" w:cs="Arial"/>
          <w:sz w:val="18"/>
          <w:szCs w:val="18"/>
        </w:rPr>
        <w:t>“,</w:t>
      </w:r>
      <w:r w:rsidR="00BF028D" w:rsidRPr="00BF134F">
        <w:rPr>
          <w:rFonts w:ascii="Verdana" w:hAnsi="Verdana" w:cs="Arial"/>
          <w:sz w:val="18"/>
          <w:szCs w:val="18"/>
        </w:rPr>
        <w:t xml:space="preserve"> </w:t>
      </w:r>
      <w:r w:rsidR="00BF028D">
        <w:rPr>
          <w:rFonts w:ascii="Verdana" w:hAnsi="Verdana" w:cs="Arial"/>
          <w:sz w:val="18"/>
          <w:szCs w:val="18"/>
        </w:rPr>
        <w:t xml:space="preserve">včetně následného inženýrskogeologického dozoru, </w:t>
      </w:r>
      <w:r w:rsidR="00BF028D" w:rsidRPr="00177EAF">
        <w:rPr>
          <w:rFonts w:ascii="Verdana" w:hAnsi="Verdana" w:cs="Arial"/>
          <w:sz w:val="18"/>
          <w:szCs w:val="18"/>
        </w:rPr>
        <w:t xml:space="preserve">který bude sloužit jako podklad pro zpracování podrobného </w:t>
      </w:r>
      <w:r w:rsidR="00BF028D">
        <w:rPr>
          <w:rFonts w:ascii="Verdana" w:hAnsi="Verdana" w:cs="Arial"/>
          <w:sz w:val="18"/>
          <w:szCs w:val="18"/>
        </w:rPr>
        <w:t>inženýrskogeologi</w:t>
      </w:r>
      <w:r w:rsidR="00BF028D" w:rsidRPr="00177EAF">
        <w:rPr>
          <w:rFonts w:ascii="Verdana" w:hAnsi="Verdana" w:cs="Arial"/>
          <w:sz w:val="18"/>
          <w:szCs w:val="18"/>
        </w:rPr>
        <w:t>ckého průzkumu v souladu s předpisem SŽ S4 Železniční spodek a vyhl. č. 369/2004 Sb</w:t>
      </w:r>
      <w:r w:rsidR="00BF028D">
        <w:rPr>
          <w:rFonts w:ascii="Verdana" w:hAnsi="Verdana" w:cs="Arial"/>
          <w:sz w:val="18"/>
          <w:szCs w:val="18"/>
        </w:rPr>
        <w:t>.,</w:t>
      </w:r>
      <w:r w:rsidR="00BF028D" w:rsidRPr="00177EAF">
        <w:rPr>
          <w:rFonts w:ascii="Verdana" w:hAnsi="Verdana" w:cs="Arial"/>
          <w:sz w:val="18"/>
          <w:szCs w:val="18"/>
        </w:rPr>
        <w:t xml:space="preserve"> o projektování, provádění a vyhodnocování geologických prací, oznamování rizikových geofaktorů a o postupu při výpočtu zásob výhradních ložisek </w:t>
      </w:r>
      <w:r w:rsidR="00BF028D">
        <w:rPr>
          <w:rFonts w:ascii="Verdana" w:hAnsi="Verdana" w:cs="Arial"/>
          <w:sz w:val="18"/>
          <w:szCs w:val="18"/>
        </w:rPr>
        <w:t>v rozsahu stanoveném zadávací dokumentací a předloženou nabídkou zhotovitele (dále jen „</w:t>
      </w:r>
      <w:r w:rsidR="00BF028D" w:rsidRPr="003843C7">
        <w:rPr>
          <w:rFonts w:ascii="Verdana" w:hAnsi="Verdana" w:cs="Arial"/>
          <w:b/>
          <w:sz w:val="18"/>
          <w:szCs w:val="18"/>
        </w:rPr>
        <w:t>dílo</w:t>
      </w:r>
      <w:r w:rsidR="00BF028D">
        <w:rPr>
          <w:rFonts w:ascii="Verdana" w:hAnsi="Verdana" w:cs="Arial"/>
          <w:sz w:val="18"/>
          <w:szCs w:val="18"/>
        </w:rPr>
        <w:t>“).</w:t>
      </w:r>
    </w:p>
    <w:p w14:paraId="6F1FB468" w14:textId="6ABBD48B" w:rsidR="00CC34ED" w:rsidRPr="00D2634D" w:rsidRDefault="00D2634D" w:rsidP="00C03B09">
      <w:pPr>
        <w:suppressAutoHyphens/>
        <w:spacing w:before="120" w:line="264" w:lineRule="auto"/>
        <w:ind w:left="539" w:hanging="539"/>
        <w:jc w:val="both"/>
        <w:rPr>
          <w:rFonts w:ascii="Verdana" w:hAnsi="Verdana" w:cs="Arial"/>
          <w:sz w:val="18"/>
          <w:szCs w:val="18"/>
        </w:rPr>
      </w:pPr>
      <w:r>
        <w:rPr>
          <w:rFonts w:ascii="Verdana" w:hAnsi="Verdana" w:cs="Arial"/>
          <w:b/>
          <w:sz w:val="18"/>
          <w:szCs w:val="18"/>
        </w:rPr>
        <w:t>1</w:t>
      </w:r>
      <w:r w:rsidRPr="00D2634D">
        <w:rPr>
          <w:rFonts w:ascii="Verdana" w:hAnsi="Verdana" w:cs="Arial"/>
          <w:b/>
          <w:sz w:val="18"/>
          <w:szCs w:val="18"/>
        </w:rPr>
        <w:t>.3.</w:t>
      </w:r>
      <w:r>
        <w:rPr>
          <w:rFonts w:ascii="Verdana" w:hAnsi="Verdana" w:cs="Arial"/>
          <w:sz w:val="18"/>
          <w:szCs w:val="18"/>
        </w:rPr>
        <w:t xml:space="preserve"> </w:t>
      </w:r>
      <w:r>
        <w:rPr>
          <w:rFonts w:ascii="Verdana" w:hAnsi="Verdana" w:cs="Arial"/>
          <w:sz w:val="18"/>
          <w:szCs w:val="18"/>
        </w:rPr>
        <w:tab/>
      </w:r>
      <w:r w:rsidRPr="00D2634D">
        <w:rPr>
          <w:rFonts w:ascii="Verdana" w:hAnsi="Verdana" w:cs="Arial"/>
          <w:sz w:val="18"/>
          <w:szCs w:val="18"/>
        </w:rPr>
        <w:t xml:space="preserve">Předmět </w:t>
      </w:r>
      <w:r>
        <w:rPr>
          <w:rFonts w:ascii="Verdana" w:hAnsi="Verdana" w:cs="Arial"/>
          <w:sz w:val="18"/>
          <w:szCs w:val="18"/>
        </w:rPr>
        <w:t>d</w:t>
      </w:r>
      <w:r w:rsidRPr="00D2634D">
        <w:rPr>
          <w:rFonts w:ascii="Verdana" w:hAnsi="Verdana" w:cs="Arial"/>
          <w:sz w:val="18"/>
          <w:szCs w:val="18"/>
        </w:rPr>
        <w:t xml:space="preserve">íla je blíže </w:t>
      </w:r>
      <w:r w:rsidRPr="003843C7">
        <w:rPr>
          <w:rFonts w:ascii="Verdana" w:hAnsi="Verdana" w:cs="Arial"/>
          <w:sz w:val="18"/>
          <w:szCs w:val="18"/>
        </w:rPr>
        <w:t xml:space="preserve">specifikován v Příloze č. </w:t>
      </w:r>
      <w:r w:rsidR="003843C7" w:rsidRPr="003843C7">
        <w:rPr>
          <w:rFonts w:ascii="Verdana" w:hAnsi="Verdana" w:cs="Arial"/>
          <w:sz w:val="18"/>
          <w:szCs w:val="18"/>
        </w:rPr>
        <w:t>1</w:t>
      </w:r>
      <w:r w:rsidR="005A587B">
        <w:rPr>
          <w:rFonts w:ascii="Verdana" w:hAnsi="Verdana" w:cs="Arial"/>
          <w:sz w:val="18"/>
          <w:szCs w:val="18"/>
        </w:rPr>
        <w:t xml:space="preserve"> – Zvláštní technické podmínky</w:t>
      </w:r>
      <w:r>
        <w:rPr>
          <w:rFonts w:ascii="Verdana" w:hAnsi="Verdana" w:cs="Arial"/>
          <w:sz w:val="18"/>
          <w:szCs w:val="18"/>
        </w:rPr>
        <w:t>.</w:t>
      </w:r>
    </w:p>
    <w:p w14:paraId="2E58F6B0" w14:textId="60A11AF6" w:rsidR="00CB78AC" w:rsidRPr="00CC7446" w:rsidRDefault="0077538D" w:rsidP="00C03B09">
      <w:pPr>
        <w:suppressAutoHyphens/>
        <w:spacing w:before="240" w:after="120" w:line="264" w:lineRule="auto"/>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r w:rsidR="00BF028D" w:rsidRPr="00CC7446">
        <w:rPr>
          <w:rFonts w:ascii="Verdana" w:hAnsi="Verdana" w:cs="Arial"/>
          <w:b/>
          <w:sz w:val="20"/>
          <w:szCs w:val="18"/>
          <w:u w:val="single"/>
        </w:rPr>
        <w:t>- Závazné</w:t>
      </w:r>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C03B09">
      <w:pPr>
        <w:suppressAutoHyphens/>
        <w:spacing w:before="120" w:after="120" w:line="264" w:lineRule="auto"/>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53A9FF" w:rsidR="00CB78AC" w:rsidRPr="00CC7446" w:rsidRDefault="00CB78AC" w:rsidP="00C03B09">
      <w:pPr>
        <w:numPr>
          <w:ilvl w:val="0"/>
          <w:numId w:val="3"/>
        </w:numPr>
        <w:tabs>
          <w:tab w:val="left" w:pos="851"/>
        </w:tabs>
        <w:suppressAutoHyphens/>
        <w:overflowPunct w:val="0"/>
        <w:autoSpaceDE w:val="0"/>
        <w:autoSpaceDN w:val="0"/>
        <w:adjustRightInd w:val="0"/>
        <w:spacing w:after="120" w:line="264" w:lineRule="auto"/>
        <w:ind w:left="851" w:hanging="284"/>
        <w:jc w:val="both"/>
        <w:textAlignment w:val="baseline"/>
        <w:rPr>
          <w:rFonts w:ascii="Verdana" w:hAnsi="Verdana" w:cs="Arial"/>
          <w:sz w:val="18"/>
          <w:szCs w:val="18"/>
        </w:rPr>
      </w:pPr>
      <w:r w:rsidRPr="00CC7446">
        <w:rPr>
          <w:rFonts w:ascii="Verdana" w:hAnsi="Verdana" w:cs="Arial"/>
          <w:sz w:val="18"/>
          <w:szCs w:val="18"/>
        </w:rPr>
        <w:t>Zadávací dokumentac</w:t>
      </w:r>
      <w:r w:rsidR="0038293F">
        <w:rPr>
          <w:rFonts w:ascii="Verdana" w:hAnsi="Verdana" w:cs="Arial"/>
          <w:sz w:val="18"/>
          <w:szCs w:val="18"/>
        </w:rPr>
        <w:t>í</w:t>
      </w:r>
      <w:r w:rsidRPr="00CC7446">
        <w:rPr>
          <w:rFonts w:ascii="Verdana" w:hAnsi="Verdana" w:cs="Arial"/>
          <w:sz w:val="18"/>
          <w:szCs w:val="18"/>
        </w:rPr>
        <w:t xml:space="preserve"> v rozsahu: </w:t>
      </w:r>
    </w:p>
    <w:p w14:paraId="592A9F81" w14:textId="441F8858" w:rsidR="009B10C3" w:rsidRDefault="00CB78AC" w:rsidP="00C03B09">
      <w:pPr>
        <w:numPr>
          <w:ilvl w:val="0"/>
          <w:numId w:val="20"/>
        </w:numPr>
        <w:suppressAutoHyphens/>
        <w:spacing w:after="60" w:line="264" w:lineRule="auto"/>
        <w:jc w:val="both"/>
        <w:rPr>
          <w:rFonts w:ascii="Verdana" w:hAnsi="Verdana" w:cs="Arial"/>
          <w:sz w:val="18"/>
          <w:szCs w:val="18"/>
        </w:rPr>
      </w:pPr>
      <w:r w:rsidRPr="00CC7446">
        <w:rPr>
          <w:rFonts w:ascii="Verdana" w:hAnsi="Verdana" w:cs="Arial"/>
          <w:sz w:val="18"/>
          <w:szCs w:val="18"/>
        </w:rPr>
        <w:t>Výzv</w:t>
      </w:r>
      <w:r w:rsidR="0038293F">
        <w:rPr>
          <w:rFonts w:ascii="Verdana" w:hAnsi="Verdana" w:cs="Arial"/>
          <w:sz w:val="18"/>
          <w:szCs w:val="18"/>
        </w:rPr>
        <w:t>y</w:t>
      </w:r>
      <w:r w:rsidRPr="00CC7446">
        <w:rPr>
          <w:rFonts w:ascii="Verdana" w:hAnsi="Verdana" w:cs="Arial"/>
          <w:sz w:val="18"/>
          <w:szCs w:val="18"/>
        </w:rPr>
        <w:t xml:space="preserve"> </w:t>
      </w:r>
      <w:r w:rsidR="0038293F">
        <w:rPr>
          <w:rFonts w:ascii="Verdana" w:hAnsi="Verdana" w:cs="Arial"/>
          <w:sz w:val="18"/>
          <w:szCs w:val="18"/>
        </w:rPr>
        <w:t>k podání</w:t>
      </w:r>
      <w:r w:rsidR="004547EF" w:rsidRPr="00CC7446">
        <w:rPr>
          <w:rFonts w:ascii="Verdana" w:hAnsi="Verdana" w:cs="Arial"/>
          <w:sz w:val="18"/>
          <w:szCs w:val="18"/>
        </w:rPr>
        <w:t xml:space="preserve"> nabídky 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Pr="00CC7446">
        <w:rPr>
          <w:rFonts w:ascii="Verdana" w:hAnsi="Verdana" w:cs="Arial"/>
          <w:sz w:val="18"/>
          <w:szCs w:val="18"/>
        </w:rPr>
        <w:t xml:space="preserve">, </w:t>
      </w:r>
      <w:r w:rsidR="0038293F">
        <w:rPr>
          <w:rFonts w:ascii="Verdana" w:hAnsi="Verdana" w:cs="Arial"/>
          <w:sz w:val="18"/>
          <w:szCs w:val="18"/>
        </w:rPr>
        <w:t xml:space="preserve">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4547EF" w:rsidRPr="00CC7446">
        <w:rPr>
          <w:rFonts w:ascii="Verdana" w:hAnsi="Verdana" w:cs="Arial"/>
          <w:sz w:val="18"/>
          <w:szCs w:val="18"/>
        </w:rPr>
        <w:t>vč.</w:t>
      </w:r>
      <w:r w:rsidRPr="00CC7446">
        <w:rPr>
          <w:rFonts w:ascii="Verdana" w:hAnsi="Verdana" w:cs="Arial"/>
          <w:sz w:val="18"/>
          <w:szCs w:val="18"/>
        </w:rPr>
        <w:t xml:space="preserve"> příloh</w:t>
      </w:r>
      <w:r w:rsidR="0038293F">
        <w:rPr>
          <w:rFonts w:ascii="Verdana" w:hAnsi="Verdana" w:cs="Arial"/>
          <w:sz w:val="18"/>
          <w:szCs w:val="18"/>
        </w:rPr>
        <w:t>;</w:t>
      </w:r>
    </w:p>
    <w:p w14:paraId="00B41567" w14:textId="08BE7269" w:rsidR="00CB78AC" w:rsidRPr="009B10C3" w:rsidRDefault="004547EF" w:rsidP="00C03B09">
      <w:pPr>
        <w:numPr>
          <w:ilvl w:val="0"/>
          <w:numId w:val="20"/>
        </w:numPr>
        <w:suppressAutoHyphens/>
        <w:spacing w:after="60" w:line="264" w:lineRule="auto"/>
        <w:jc w:val="both"/>
        <w:rPr>
          <w:rFonts w:ascii="Verdana" w:hAnsi="Verdana" w:cs="Arial"/>
          <w:sz w:val="18"/>
          <w:szCs w:val="18"/>
        </w:rPr>
      </w:pPr>
      <w:r w:rsidRPr="009B10C3">
        <w:rPr>
          <w:rFonts w:ascii="Verdana" w:hAnsi="Verdana" w:cs="Arial"/>
          <w:sz w:val="18"/>
          <w:szCs w:val="18"/>
        </w:rPr>
        <w:t>Smlouv</w:t>
      </w:r>
      <w:r w:rsidR="0038293F">
        <w:rPr>
          <w:rFonts w:ascii="Verdana" w:hAnsi="Verdana" w:cs="Arial"/>
          <w:sz w:val="18"/>
          <w:szCs w:val="18"/>
        </w:rPr>
        <w:t>y</w:t>
      </w:r>
      <w:r w:rsidRPr="009B10C3">
        <w:rPr>
          <w:rFonts w:ascii="Verdana" w:hAnsi="Verdana" w:cs="Arial"/>
          <w:sz w:val="18"/>
          <w:szCs w:val="18"/>
        </w:rPr>
        <w:t xml:space="preserve"> o dílo, vč. příloh</w:t>
      </w:r>
      <w:r w:rsidR="0038293F">
        <w:rPr>
          <w:rFonts w:ascii="Verdana" w:hAnsi="Verdana" w:cs="Arial"/>
          <w:sz w:val="18"/>
          <w:szCs w:val="18"/>
        </w:rPr>
        <w:t>.</w:t>
      </w:r>
    </w:p>
    <w:p w14:paraId="17A5CACA" w14:textId="38F94EF1" w:rsidR="00CB78AC" w:rsidRPr="00CC7446" w:rsidRDefault="00CB78AC" w:rsidP="00C03B09">
      <w:pPr>
        <w:numPr>
          <w:ilvl w:val="0"/>
          <w:numId w:val="3"/>
        </w:numPr>
        <w:suppressAutoHyphens/>
        <w:overflowPunct w:val="0"/>
        <w:autoSpaceDE w:val="0"/>
        <w:autoSpaceDN w:val="0"/>
        <w:adjustRightInd w:val="0"/>
        <w:spacing w:after="120" w:line="264" w:lineRule="auto"/>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w:t>
      </w:r>
      <w:r w:rsidR="0038293F">
        <w:rPr>
          <w:rFonts w:ascii="Verdana" w:hAnsi="Verdana" w:cs="Arial"/>
          <w:sz w:val="18"/>
          <w:szCs w:val="18"/>
        </w:rPr>
        <w:t>y</w:t>
      </w:r>
      <w:r w:rsidR="004547EF" w:rsidRPr="00CC7446">
        <w:rPr>
          <w:rFonts w:ascii="Verdana" w:hAnsi="Verdana" w:cs="Arial"/>
          <w:sz w:val="18"/>
          <w:szCs w:val="18"/>
        </w:rPr>
        <w:t xml:space="preserve">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r w:rsidR="0038293F">
        <w:rPr>
          <w:rFonts w:ascii="Verdana" w:hAnsi="Verdana" w:cs="Arial"/>
          <w:sz w:val="18"/>
          <w:szCs w:val="18"/>
        </w:rPr>
        <w:t xml:space="preserve"> </w:t>
      </w:r>
      <w:r w:rsidR="0038293F" w:rsidRPr="000F03F8">
        <w:rPr>
          <w:rFonts w:ascii="Verdana" w:hAnsi="Verdana" w:cs="Arial"/>
          <w:sz w:val="18"/>
          <w:szCs w:val="18"/>
        </w:rPr>
        <w:t xml:space="preserve">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w:t>
      </w:r>
      <w:r w:rsidR="0038293F">
        <w:rPr>
          <w:rFonts w:ascii="Verdana" w:hAnsi="Verdana" w:cs="Arial"/>
          <w:sz w:val="18"/>
          <w:szCs w:val="18"/>
        </w:rPr>
        <w:t>(dále jen „</w:t>
      </w:r>
      <w:r w:rsidR="0038293F">
        <w:rPr>
          <w:rFonts w:ascii="Verdana" w:hAnsi="Verdana" w:cs="Arial"/>
          <w:b/>
          <w:sz w:val="18"/>
          <w:szCs w:val="18"/>
        </w:rPr>
        <w:t>nabídka z</w:t>
      </w:r>
      <w:r w:rsidR="0038293F" w:rsidRPr="00736B3D">
        <w:rPr>
          <w:rFonts w:ascii="Verdana" w:hAnsi="Verdana" w:cs="Arial"/>
          <w:b/>
          <w:sz w:val="18"/>
          <w:szCs w:val="18"/>
        </w:rPr>
        <w:t>hotovitele</w:t>
      </w:r>
      <w:r w:rsidR="0038293F">
        <w:rPr>
          <w:rFonts w:ascii="Verdana" w:hAnsi="Verdana" w:cs="Arial"/>
          <w:sz w:val="18"/>
          <w:szCs w:val="18"/>
        </w:rPr>
        <w:t>“).</w:t>
      </w:r>
    </w:p>
    <w:p w14:paraId="292CA1F0" w14:textId="4F563DF4" w:rsidR="00564F4F" w:rsidRPr="00CC7446" w:rsidRDefault="008615F1" w:rsidP="00C03B09">
      <w:pPr>
        <w:numPr>
          <w:ilvl w:val="0"/>
          <w:numId w:val="3"/>
        </w:numPr>
        <w:suppressAutoHyphens/>
        <w:overflowPunct w:val="0"/>
        <w:autoSpaceDE w:val="0"/>
        <w:autoSpaceDN w:val="0"/>
        <w:adjustRightInd w:val="0"/>
        <w:spacing w:after="120" w:line="264" w:lineRule="auto"/>
        <w:ind w:left="851" w:hanging="284"/>
        <w:jc w:val="both"/>
        <w:textAlignment w:val="baseline"/>
        <w:rPr>
          <w:rFonts w:ascii="Verdana" w:hAnsi="Verdana" w:cs="Arial"/>
          <w:sz w:val="18"/>
          <w:szCs w:val="18"/>
        </w:rPr>
      </w:pPr>
      <w:r w:rsidRPr="00CC7446">
        <w:rPr>
          <w:rFonts w:ascii="Verdana" w:hAnsi="Verdana" w:cs="Arial"/>
          <w:sz w:val="18"/>
          <w:szCs w:val="18"/>
        </w:rPr>
        <w:lastRenderedPageBreak/>
        <w:t>Směrnic</w:t>
      </w:r>
      <w:r w:rsidR="0038293F">
        <w:rPr>
          <w:rFonts w:ascii="Verdana" w:hAnsi="Verdana" w:cs="Arial"/>
          <w:sz w:val="18"/>
          <w:szCs w:val="18"/>
        </w:rPr>
        <w:t>í</w:t>
      </w:r>
      <w:r w:rsidRPr="00CC7446">
        <w:rPr>
          <w:rFonts w:ascii="Verdana" w:hAnsi="Verdana" w:cs="Arial"/>
          <w:sz w:val="18"/>
          <w:szCs w:val="18"/>
        </w:rPr>
        <w:t xml:space="preserve"> SŽ SM053 Zadávání veřejných zakázek, v platném znění</w:t>
      </w:r>
      <w:r w:rsidR="0072068F">
        <w:rPr>
          <w:rFonts w:ascii="Verdana" w:hAnsi="Verdana" w:cs="Arial"/>
          <w:sz w:val="18"/>
          <w:szCs w:val="18"/>
        </w:rPr>
        <w:t>.</w:t>
      </w:r>
    </w:p>
    <w:p w14:paraId="5E0C9450" w14:textId="191114D2" w:rsidR="00564F4F" w:rsidRPr="00CC7446" w:rsidRDefault="00564F4F" w:rsidP="00C03B09">
      <w:pPr>
        <w:numPr>
          <w:ilvl w:val="0"/>
          <w:numId w:val="3"/>
        </w:numPr>
        <w:suppressAutoHyphens/>
        <w:overflowPunct w:val="0"/>
        <w:autoSpaceDE w:val="0"/>
        <w:autoSpaceDN w:val="0"/>
        <w:adjustRightInd w:val="0"/>
        <w:spacing w:after="120" w:line="264" w:lineRule="auto"/>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AF63C8"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r w:rsidR="003A53FB">
        <w:rPr>
          <w:rFonts w:ascii="Verdana" w:hAnsi="Verdana" w:cs="Arial"/>
          <w:sz w:val="18"/>
          <w:szCs w:val="18"/>
        </w:rPr>
        <w:t>.</w:t>
      </w:r>
    </w:p>
    <w:p w14:paraId="0AC4861F" w14:textId="2326985B" w:rsidR="00CB78AC" w:rsidRPr="00CC7446" w:rsidRDefault="00CB78AC" w:rsidP="00C03B09">
      <w:pPr>
        <w:numPr>
          <w:ilvl w:val="0"/>
          <w:numId w:val="3"/>
        </w:numPr>
        <w:suppressAutoHyphens/>
        <w:overflowPunct w:val="0"/>
        <w:autoSpaceDE w:val="0"/>
        <w:autoSpaceDN w:val="0"/>
        <w:adjustRightInd w:val="0"/>
        <w:spacing w:after="120" w:line="264" w:lineRule="auto"/>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r w:rsidR="003A53FB">
        <w:rPr>
          <w:rFonts w:ascii="Verdana" w:hAnsi="Verdana"/>
          <w:sz w:val="18"/>
          <w:szCs w:val="18"/>
        </w:rPr>
        <w:t>.</w:t>
      </w:r>
    </w:p>
    <w:p w14:paraId="305A05EA" w14:textId="7795B2EE" w:rsidR="00CB78AC" w:rsidRPr="00CC7446" w:rsidRDefault="00CB78AC" w:rsidP="00C03B09">
      <w:pPr>
        <w:numPr>
          <w:ilvl w:val="0"/>
          <w:numId w:val="3"/>
        </w:numPr>
        <w:suppressAutoHyphens/>
        <w:overflowPunct w:val="0"/>
        <w:autoSpaceDE w:val="0"/>
        <w:autoSpaceDN w:val="0"/>
        <w:adjustRightInd w:val="0"/>
        <w:spacing w:after="120" w:line="264" w:lineRule="auto"/>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r w:rsidR="003A53FB">
        <w:rPr>
          <w:rFonts w:ascii="Verdana" w:hAnsi="Verdana"/>
          <w:sz w:val="18"/>
          <w:szCs w:val="18"/>
        </w:rPr>
        <w:t>.</w:t>
      </w:r>
    </w:p>
    <w:p w14:paraId="08A1B3C2" w14:textId="5BC509DF" w:rsidR="00CB78AC" w:rsidRPr="00CC7446" w:rsidRDefault="00F9649F" w:rsidP="00C03B09">
      <w:pPr>
        <w:numPr>
          <w:ilvl w:val="0"/>
          <w:numId w:val="3"/>
        </w:numPr>
        <w:suppressAutoHyphens/>
        <w:overflowPunct w:val="0"/>
        <w:autoSpaceDE w:val="0"/>
        <w:autoSpaceDN w:val="0"/>
        <w:adjustRightInd w:val="0"/>
        <w:spacing w:after="120" w:line="264" w:lineRule="auto"/>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ho systému, v platném znění</w:t>
      </w:r>
      <w:r w:rsidR="003A53FB">
        <w:rPr>
          <w:rFonts w:ascii="Verdana" w:hAnsi="Verdana" w:cs="Arial"/>
          <w:sz w:val="18"/>
          <w:szCs w:val="18"/>
        </w:rPr>
        <w:t>.</w:t>
      </w:r>
      <w:r w:rsidRPr="00CC7446">
        <w:rPr>
          <w:rFonts w:ascii="Verdana" w:hAnsi="Verdana" w:cs="Arial"/>
          <w:sz w:val="18"/>
          <w:szCs w:val="18"/>
        </w:rPr>
        <w:t xml:space="preserve"> </w:t>
      </w:r>
    </w:p>
    <w:p w14:paraId="03D4E0FA" w14:textId="799A6788" w:rsidR="00727A44" w:rsidRPr="0017568E" w:rsidRDefault="00727A44" w:rsidP="00C03B09">
      <w:pPr>
        <w:pStyle w:val="Odstavecseseznamem"/>
        <w:numPr>
          <w:ilvl w:val="0"/>
          <w:numId w:val="3"/>
        </w:numPr>
        <w:spacing w:after="120" w:line="264" w:lineRule="auto"/>
        <w:ind w:hanging="153"/>
        <w:rPr>
          <w:rFonts w:ascii="Verdana" w:hAnsi="Verdana" w:cs="Arial"/>
          <w:sz w:val="18"/>
          <w:szCs w:val="18"/>
        </w:rPr>
      </w:pPr>
      <w:r w:rsidRPr="0017568E">
        <w:rPr>
          <w:rFonts w:ascii="Verdana" w:hAnsi="Verdana" w:cs="Arial"/>
          <w:sz w:val="18"/>
          <w:szCs w:val="18"/>
        </w:rPr>
        <w:t xml:space="preserve">Předpis SŽ S4 </w:t>
      </w:r>
      <w:r w:rsidR="0017568E" w:rsidRPr="0017568E">
        <w:rPr>
          <w:rFonts w:ascii="Verdana" w:hAnsi="Verdana" w:cs="Arial"/>
          <w:sz w:val="18"/>
          <w:szCs w:val="18"/>
        </w:rPr>
        <w:t>Železniční spodek</w:t>
      </w:r>
      <w:r w:rsidR="00DC0BDB">
        <w:rPr>
          <w:rFonts w:ascii="Verdana" w:hAnsi="Verdana" w:cs="Arial"/>
          <w:sz w:val="18"/>
          <w:szCs w:val="18"/>
        </w:rPr>
        <w:t>, v platném znění</w:t>
      </w:r>
      <w:r w:rsidR="003A53FB">
        <w:rPr>
          <w:rFonts w:ascii="Verdana" w:hAnsi="Verdana" w:cs="Arial"/>
          <w:sz w:val="18"/>
          <w:szCs w:val="18"/>
        </w:rPr>
        <w:t>.</w:t>
      </w:r>
    </w:p>
    <w:p w14:paraId="69560366" w14:textId="4F952F92" w:rsidR="00B5681D" w:rsidRPr="00CC7446" w:rsidRDefault="00CB78AC" w:rsidP="00C03B09">
      <w:pPr>
        <w:numPr>
          <w:ilvl w:val="0"/>
          <w:numId w:val="3"/>
        </w:numPr>
        <w:suppressAutoHyphens/>
        <w:overflowPunct w:val="0"/>
        <w:autoSpaceDE w:val="0"/>
        <w:autoSpaceDN w:val="0"/>
        <w:adjustRightInd w:val="0"/>
        <w:spacing w:after="120" w:line="264" w:lineRule="auto"/>
        <w:ind w:left="851" w:hanging="284"/>
        <w:jc w:val="both"/>
        <w:textAlignment w:val="baseline"/>
        <w:rPr>
          <w:rFonts w:ascii="Verdana" w:hAnsi="Verdana"/>
          <w:sz w:val="18"/>
          <w:szCs w:val="18"/>
        </w:rPr>
      </w:pPr>
      <w:r w:rsidRPr="00CC7446">
        <w:rPr>
          <w:rFonts w:ascii="Verdana" w:hAnsi="Verdana" w:cs="Arial"/>
          <w:sz w:val="18"/>
          <w:szCs w:val="18"/>
        </w:rPr>
        <w:t xml:space="preserve">České technické normy a interní předpisy objednatele vyjmenované v příslušných kapitolách </w:t>
      </w:r>
      <w:r w:rsidR="003843C7" w:rsidRPr="00CC7446">
        <w:rPr>
          <w:rFonts w:ascii="Verdana" w:hAnsi="Verdana" w:cs="Arial"/>
          <w:sz w:val="18"/>
          <w:szCs w:val="18"/>
        </w:rPr>
        <w:t>Technických kvalitativních podmínkách</w:t>
      </w:r>
      <w:r w:rsidRPr="00CC7446">
        <w:rPr>
          <w:rFonts w:ascii="Verdana" w:hAnsi="Verdana" w:cs="Arial"/>
          <w:sz w:val="18"/>
          <w:szCs w:val="18"/>
        </w:rPr>
        <w:t xml:space="preserve"> staveb a v Technických kvalitativních podmínkách staveb pozemních komunikací (dále také jen „</w:t>
      </w:r>
      <w:r w:rsidRPr="006C2075">
        <w:rPr>
          <w:rFonts w:ascii="Verdana" w:hAnsi="Verdana" w:cs="Arial"/>
          <w:b/>
          <w:sz w:val="18"/>
          <w:szCs w:val="18"/>
        </w:rPr>
        <w:t>TKP PK</w:t>
      </w:r>
      <w:r w:rsidRPr="00CC7446">
        <w:rPr>
          <w:rFonts w:ascii="Verdana" w:hAnsi="Verdana" w:cs="Arial"/>
          <w:sz w:val="18"/>
          <w:szCs w:val="18"/>
        </w:rPr>
        <w:t>“</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0" w:history="1">
        <w:r w:rsidRPr="00CC7446">
          <w:rPr>
            <w:rFonts w:ascii="Verdana" w:hAnsi="Verdana"/>
            <w:sz w:val="18"/>
            <w:szCs w:val="18"/>
          </w:rPr>
          <w:t>http://typdok.tudc.cz</w:t>
        </w:r>
      </w:hyperlink>
    </w:p>
    <w:p w14:paraId="21072135" w14:textId="5C57F733" w:rsidR="00B56843" w:rsidRPr="00B56843" w:rsidRDefault="00DC0BDB" w:rsidP="00C03B09">
      <w:pPr>
        <w:numPr>
          <w:ilvl w:val="0"/>
          <w:numId w:val="3"/>
        </w:numPr>
        <w:suppressAutoHyphens/>
        <w:overflowPunct w:val="0"/>
        <w:autoSpaceDE w:val="0"/>
        <w:autoSpaceDN w:val="0"/>
        <w:adjustRightInd w:val="0"/>
        <w:spacing w:after="120" w:line="264" w:lineRule="auto"/>
        <w:ind w:left="851" w:hanging="284"/>
        <w:jc w:val="both"/>
        <w:textAlignment w:val="baseline"/>
        <w:rPr>
          <w:rFonts w:ascii="Verdana" w:hAnsi="Verdana" w:cs="Arial"/>
          <w:sz w:val="18"/>
          <w:szCs w:val="18"/>
        </w:rPr>
      </w:pPr>
      <w:r>
        <w:rPr>
          <w:rFonts w:ascii="Verdana" w:hAnsi="Verdana" w:cs="Arial"/>
          <w:sz w:val="18"/>
          <w:szCs w:val="18"/>
        </w:rPr>
        <w:t>A</w:t>
      </w:r>
      <w:r w:rsidRPr="00B56843">
        <w:rPr>
          <w:rFonts w:ascii="Verdana" w:hAnsi="Verdana" w:cs="Arial"/>
          <w:sz w:val="18"/>
          <w:szCs w:val="18"/>
        </w:rPr>
        <w:t xml:space="preserve">ktuální </w:t>
      </w:r>
      <w:r w:rsidR="00B56843" w:rsidRPr="00B56843">
        <w:rPr>
          <w:rFonts w:ascii="Verdana" w:hAnsi="Verdana" w:cs="Arial"/>
          <w:sz w:val="18"/>
          <w:szCs w:val="18"/>
        </w:rPr>
        <w:t xml:space="preserve">cenová databáze Státního fondu dopravní </w:t>
      </w:r>
      <w:r w:rsidR="00AF63C8" w:rsidRPr="00B56843">
        <w:rPr>
          <w:rFonts w:ascii="Verdana" w:hAnsi="Verdana" w:cs="Arial"/>
          <w:sz w:val="18"/>
          <w:szCs w:val="18"/>
        </w:rPr>
        <w:t>infrastruktury – Cenové</w:t>
      </w:r>
      <w:r w:rsidR="00B56843" w:rsidRPr="00B56843">
        <w:rPr>
          <w:rFonts w:ascii="Verdana" w:hAnsi="Verdana" w:cs="Arial"/>
          <w:sz w:val="18"/>
          <w:szCs w:val="18"/>
        </w:rPr>
        <w:t xml:space="preserve"> databáze dopravních staveb (CDDS) přístupné na https://www.sfdi.cz/pravidla-metodiky-a-ceniky/cenove-databaze/</w:t>
      </w:r>
    </w:p>
    <w:p w14:paraId="2991AB06" w14:textId="59F63CBA" w:rsidR="00B56843" w:rsidRPr="00B56843" w:rsidRDefault="00DC0BDB" w:rsidP="00C03B09">
      <w:pPr>
        <w:numPr>
          <w:ilvl w:val="0"/>
          <w:numId w:val="3"/>
        </w:numPr>
        <w:suppressAutoHyphens/>
        <w:overflowPunct w:val="0"/>
        <w:autoSpaceDE w:val="0"/>
        <w:autoSpaceDN w:val="0"/>
        <w:adjustRightInd w:val="0"/>
        <w:spacing w:after="120" w:line="264" w:lineRule="auto"/>
        <w:ind w:left="851" w:hanging="284"/>
        <w:jc w:val="both"/>
        <w:textAlignment w:val="baseline"/>
        <w:rPr>
          <w:rFonts w:ascii="Verdana" w:hAnsi="Verdana" w:cs="Arial"/>
          <w:sz w:val="18"/>
          <w:szCs w:val="18"/>
        </w:rPr>
      </w:pPr>
      <w:r>
        <w:rPr>
          <w:rFonts w:ascii="Verdana" w:hAnsi="Verdana" w:cs="Arial"/>
          <w:sz w:val="18"/>
          <w:szCs w:val="18"/>
        </w:rPr>
        <w:t>A</w:t>
      </w:r>
      <w:r w:rsidRPr="00B56843">
        <w:rPr>
          <w:rFonts w:ascii="Verdana" w:hAnsi="Verdana" w:cs="Arial"/>
          <w:sz w:val="18"/>
          <w:szCs w:val="18"/>
        </w:rPr>
        <w:t xml:space="preserve">ktuální </w:t>
      </w:r>
      <w:r w:rsidR="00B56843" w:rsidRPr="00B56843">
        <w:rPr>
          <w:rFonts w:ascii="Verdana" w:hAnsi="Verdana" w:cs="Arial"/>
          <w:sz w:val="18"/>
          <w:szCs w:val="18"/>
        </w:rPr>
        <w:t xml:space="preserve">cenová soustava ÚRS přístupná na </w:t>
      </w:r>
      <w:hyperlink r:id="rId11" w:history="1">
        <w:r w:rsidR="00B56843" w:rsidRPr="00B56843">
          <w:rPr>
            <w:rFonts w:ascii="Verdana" w:hAnsi="Verdana"/>
            <w:sz w:val="18"/>
            <w:szCs w:val="18"/>
          </w:rPr>
          <w:t>https://www.urs.cz/software-a-data/cenova-soustava-urs</w:t>
        </w:r>
      </w:hyperlink>
      <w:r w:rsidR="00B56843"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607FAF5D" w14:textId="674B796E" w:rsidR="00E21B9D" w:rsidRPr="00CC7446" w:rsidRDefault="001D4133" w:rsidP="00C03B09">
      <w:pPr>
        <w:suppressAutoHyphens/>
        <w:spacing w:before="120" w:after="120" w:line="264" w:lineRule="auto"/>
        <w:ind w:left="539" w:hanging="539"/>
        <w:jc w:val="both"/>
        <w:rPr>
          <w:rFonts w:ascii="Verdana" w:hAnsi="Verdana" w:cs="Arial"/>
          <w:sz w:val="18"/>
          <w:szCs w:val="18"/>
        </w:rPr>
      </w:pPr>
      <w:r>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w:t>
      </w:r>
      <w:r w:rsidR="006C2075">
        <w:rPr>
          <w:rFonts w:ascii="Verdana" w:hAnsi="Verdana" w:cs="Arial"/>
          <w:sz w:val="18"/>
          <w:szCs w:val="18"/>
        </w:rPr>
        <w:t xml:space="preserve"> </w:t>
      </w:r>
      <w:r w:rsidR="00E21B9D" w:rsidRPr="00CC7446">
        <w:rPr>
          <w:rFonts w:ascii="Verdana" w:hAnsi="Verdana" w:cs="Arial"/>
          <w:sz w:val="18"/>
          <w:szCs w:val="18"/>
        </w:rPr>
        <w:t>4.</w:t>
      </w:r>
      <w:r w:rsidR="006C2075">
        <w:rPr>
          <w:rFonts w:ascii="Verdana" w:hAnsi="Verdana" w:cs="Arial"/>
          <w:sz w:val="18"/>
          <w:szCs w:val="18"/>
        </w:rPr>
        <w:t xml:space="preserve"> </w:t>
      </w:r>
      <w:r w:rsidR="00E21B9D" w:rsidRPr="00CC7446">
        <w:rPr>
          <w:rFonts w:ascii="Verdana" w:hAnsi="Verdana" w:cs="Arial"/>
          <w:sz w:val="18"/>
          <w:szCs w:val="18"/>
        </w:rPr>
        <w:t>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976C142" w:rsidR="00CB78AC" w:rsidRPr="00CC7446" w:rsidRDefault="00567417" w:rsidP="00C03B09">
      <w:pPr>
        <w:suppressAutoHyphens/>
        <w:spacing w:before="120" w:line="264" w:lineRule="auto"/>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w:t>
      </w:r>
      <w:r w:rsidR="00CB78AC" w:rsidRPr="002231E7">
        <w:rPr>
          <w:rFonts w:ascii="Verdana" w:hAnsi="Verdana" w:cs="Arial"/>
          <w:sz w:val="18"/>
          <w:szCs w:val="18"/>
        </w:rPr>
        <w:t xml:space="preserve">objednatele </w:t>
      </w:r>
      <w:r w:rsidRPr="002231E7">
        <w:rPr>
          <w:rFonts w:ascii="Verdana" w:hAnsi="Verdana" w:cs="Arial"/>
          <w:sz w:val="18"/>
          <w:szCs w:val="18"/>
        </w:rPr>
        <w:t xml:space="preserve">uvedených v čl. 2.1 písm. </w:t>
      </w:r>
      <w:r w:rsidR="008F73A7" w:rsidRPr="002231E7">
        <w:rPr>
          <w:rFonts w:ascii="Verdana" w:hAnsi="Verdana" w:cs="Arial"/>
          <w:sz w:val="18"/>
          <w:szCs w:val="18"/>
        </w:rPr>
        <w:t>i</w:t>
      </w:r>
      <w:r w:rsidRPr="002231E7">
        <w:rPr>
          <w:rFonts w:ascii="Verdana" w:hAnsi="Verdana" w:cs="Arial"/>
          <w:sz w:val="18"/>
          <w:szCs w:val="18"/>
        </w:rPr>
        <w:t xml:space="preserve">) </w:t>
      </w:r>
      <w:r w:rsidR="00CB78AC" w:rsidRPr="002231E7">
        <w:rPr>
          <w:rFonts w:ascii="Verdana" w:hAnsi="Verdana" w:cs="Arial"/>
          <w:sz w:val="18"/>
          <w:szCs w:val="18"/>
        </w:rPr>
        <w:t>a</w:t>
      </w:r>
      <w:r w:rsidR="00CB78AC" w:rsidRPr="00CC7446">
        <w:rPr>
          <w:rFonts w:ascii="Verdana" w:hAnsi="Verdana" w:cs="Arial"/>
          <w:sz w:val="18"/>
          <w:szCs w:val="18"/>
        </w:rPr>
        <w:t xml:space="preserve">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2D49F56D" w:rsidR="00CB78AC" w:rsidRDefault="00AF63C8" w:rsidP="00C03B09">
      <w:pPr>
        <w:suppressAutoHyphens/>
        <w:spacing w:before="120" w:line="264" w:lineRule="auto"/>
        <w:ind w:left="539" w:hanging="539"/>
        <w:jc w:val="both"/>
        <w:rPr>
          <w:rFonts w:ascii="Verdana" w:hAnsi="Verdana" w:cs="Arial"/>
          <w:sz w:val="18"/>
          <w:szCs w:val="18"/>
        </w:rPr>
      </w:pPr>
      <w:r w:rsidRPr="00CC7446">
        <w:rPr>
          <w:rFonts w:ascii="Verdana" w:hAnsi="Verdana" w:cs="Arial"/>
          <w:b/>
          <w:sz w:val="18"/>
          <w:szCs w:val="18"/>
        </w:rPr>
        <w:t xml:space="preserve">2.4. </w:t>
      </w:r>
      <w:r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220E8968" w14:textId="44B1A22B" w:rsidR="00784660" w:rsidRPr="00CC7446" w:rsidRDefault="00B56843" w:rsidP="00AF63C8">
      <w:pPr>
        <w:suppressAutoHyphens/>
        <w:spacing w:before="120" w:line="264" w:lineRule="auto"/>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AF63C8">
      <w:pPr>
        <w:pStyle w:val="Nadpis1"/>
        <w:keepNext w:val="0"/>
        <w:widowControl w:val="0"/>
        <w:suppressAutoHyphens/>
        <w:spacing w:line="264" w:lineRule="auto"/>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5A56B4C2" w:rsidR="00DA4104" w:rsidRPr="00CC7446" w:rsidRDefault="00567417" w:rsidP="00C03B09">
      <w:pPr>
        <w:suppressAutoHyphens/>
        <w:spacing w:before="120" w:after="120" w:line="264" w:lineRule="auto"/>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ED51A9">
        <w:rPr>
          <w:rFonts w:ascii="Verdana" w:hAnsi="Verdana" w:cs="Arial"/>
          <w:b/>
          <w:sz w:val="18"/>
          <w:szCs w:val="18"/>
        </w:rPr>
        <w:t>této smlouvy.</w:t>
      </w:r>
      <w:r w:rsidR="00A11B02" w:rsidRPr="00CC7446">
        <w:rPr>
          <w:rFonts w:ascii="Verdana" w:hAnsi="Verdana" w:cs="Arial"/>
          <w:b/>
          <w:sz w:val="18"/>
          <w:szCs w:val="18"/>
        </w:rPr>
        <w:t xml:space="preserve"> </w:t>
      </w:r>
    </w:p>
    <w:p w14:paraId="5F4CE017" w14:textId="5AF9D9EC" w:rsidR="00532CB4" w:rsidRDefault="00567417" w:rsidP="00AF63C8">
      <w:pPr>
        <w:suppressAutoHyphens/>
        <w:spacing w:before="120" w:line="264" w:lineRule="auto"/>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8ECE7C2" w14:textId="77777777" w:rsidR="00C25010" w:rsidRDefault="00C25010" w:rsidP="00AF63C8">
      <w:pPr>
        <w:pageBreakBefore/>
        <w:suppressAutoHyphens/>
        <w:overflowPunct w:val="0"/>
        <w:autoSpaceDE w:val="0"/>
        <w:spacing w:before="240" w:after="120" w:line="264" w:lineRule="auto"/>
        <w:ind w:left="510"/>
        <w:jc w:val="center"/>
        <w:rPr>
          <w:rFonts w:ascii="Verdana" w:hAnsi="Verdana" w:cs="Arial"/>
          <w:b/>
          <w:sz w:val="18"/>
          <w:szCs w:val="18"/>
        </w:rPr>
      </w:pPr>
      <w:r w:rsidRPr="00CC7446">
        <w:rPr>
          <w:rFonts w:ascii="Verdana" w:hAnsi="Verdana" w:cs="Arial"/>
          <w:b/>
          <w:sz w:val="18"/>
          <w:szCs w:val="18"/>
        </w:rPr>
        <w:lastRenderedPageBreak/>
        <w:t>Harmonogram plnění</w:t>
      </w:r>
    </w:p>
    <w:tbl>
      <w:tblPr>
        <w:tblW w:w="5156" w:type="pct"/>
        <w:tblInd w:w="70" w:type="dxa"/>
        <w:tblCellMar>
          <w:left w:w="70" w:type="dxa"/>
          <w:right w:w="70" w:type="dxa"/>
        </w:tblCellMar>
        <w:tblLook w:val="04A0" w:firstRow="1" w:lastRow="0" w:firstColumn="1" w:lastColumn="0" w:noHBand="0" w:noVBand="1"/>
      </w:tblPr>
      <w:tblGrid>
        <w:gridCol w:w="1773"/>
        <w:gridCol w:w="2750"/>
        <w:gridCol w:w="2763"/>
        <w:gridCol w:w="2067"/>
      </w:tblGrid>
      <w:tr w:rsidR="00AF63C8" w:rsidRPr="00CC7446" w14:paraId="7FC30152" w14:textId="77777777" w:rsidTr="00AD5166">
        <w:trPr>
          <w:trHeight w:val="135"/>
        </w:trPr>
        <w:tc>
          <w:tcPr>
            <w:tcW w:w="948" w:type="pct"/>
            <w:tcBorders>
              <w:top w:val="nil"/>
              <w:left w:val="nil"/>
              <w:bottom w:val="nil"/>
              <w:right w:val="nil"/>
            </w:tcBorders>
            <w:shd w:val="clear" w:color="auto" w:fill="auto"/>
            <w:noWrap/>
            <w:vAlign w:val="bottom"/>
            <w:hideMark/>
          </w:tcPr>
          <w:p w14:paraId="253166C9" w14:textId="77777777" w:rsidR="00AF63C8" w:rsidRPr="00CC7446" w:rsidRDefault="00AF63C8" w:rsidP="00AD5166">
            <w:pPr>
              <w:spacing w:after="120" w:line="276" w:lineRule="auto"/>
              <w:rPr>
                <w:rFonts w:ascii="Verdana" w:hAnsi="Verdana" w:cs="Arial"/>
                <w:sz w:val="18"/>
                <w:szCs w:val="18"/>
              </w:rPr>
            </w:pPr>
          </w:p>
        </w:tc>
        <w:tc>
          <w:tcPr>
            <w:tcW w:w="1470" w:type="pct"/>
            <w:tcBorders>
              <w:top w:val="nil"/>
              <w:left w:val="nil"/>
              <w:bottom w:val="nil"/>
              <w:right w:val="nil"/>
            </w:tcBorders>
            <w:shd w:val="clear" w:color="auto" w:fill="auto"/>
            <w:noWrap/>
            <w:vAlign w:val="bottom"/>
            <w:hideMark/>
          </w:tcPr>
          <w:p w14:paraId="7340EA9C" w14:textId="77777777" w:rsidR="00AF63C8" w:rsidRPr="00CC7446" w:rsidRDefault="00AF63C8" w:rsidP="00AD5166">
            <w:pPr>
              <w:spacing w:after="120" w:line="276" w:lineRule="auto"/>
              <w:rPr>
                <w:rFonts w:ascii="Verdana" w:hAnsi="Verdana" w:cs="Arial"/>
                <w:sz w:val="18"/>
                <w:szCs w:val="18"/>
              </w:rPr>
            </w:pPr>
          </w:p>
        </w:tc>
        <w:tc>
          <w:tcPr>
            <w:tcW w:w="1477" w:type="pct"/>
            <w:tcBorders>
              <w:top w:val="nil"/>
              <w:left w:val="nil"/>
              <w:bottom w:val="nil"/>
              <w:right w:val="nil"/>
            </w:tcBorders>
            <w:shd w:val="clear" w:color="auto" w:fill="auto"/>
            <w:noWrap/>
            <w:vAlign w:val="bottom"/>
            <w:hideMark/>
          </w:tcPr>
          <w:p w14:paraId="1C75485A" w14:textId="77777777" w:rsidR="00AF63C8" w:rsidRPr="00CC7446" w:rsidRDefault="00AF63C8" w:rsidP="00AD5166">
            <w:pPr>
              <w:spacing w:after="120" w:line="276" w:lineRule="auto"/>
              <w:rPr>
                <w:rFonts w:ascii="Verdana" w:hAnsi="Verdana" w:cs="Arial"/>
                <w:sz w:val="18"/>
                <w:szCs w:val="18"/>
              </w:rPr>
            </w:pPr>
          </w:p>
        </w:tc>
        <w:tc>
          <w:tcPr>
            <w:tcW w:w="1106" w:type="pct"/>
            <w:tcBorders>
              <w:top w:val="nil"/>
              <w:left w:val="nil"/>
              <w:bottom w:val="nil"/>
              <w:right w:val="nil"/>
            </w:tcBorders>
            <w:shd w:val="clear" w:color="auto" w:fill="auto"/>
            <w:noWrap/>
            <w:vAlign w:val="bottom"/>
            <w:hideMark/>
          </w:tcPr>
          <w:p w14:paraId="5A656AE7" w14:textId="77777777" w:rsidR="00AF63C8" w:rsidRPr="00CC7446" w:rsidRDefault="00AF63C8" w:rsidP="00AD5166">
            <w:pPr>
              <w:spacing w:after="120" w:line="276" w:lineRule="auto"/>
              <w:rPr>
                <w:rFonts w:ascii="Verdana" w:hAnsi="Verdana" w:cs="Arial"/>
                <w:sz w:val="18"/>
                <w:szCs w:val="18"/>
              </w:rPr>
            </w:pPr>
          </w:p>
        </w:tc>
      </w:tr>
      <w:tr w:rsidR="00AF63C8" w:rsidRPr="003B7D47" w14:paraId="5A0EC540" w14:textId="77777777" w:rsidTr="00AD5166">
        <w:trPr>
          <w:trHeight w:val="300"/>
        </w:trPr>
        <w:tc>
          <w:tcPr>
            <w:tcW w:w="948"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716AC15" w14:textId="77777777" w:rsidR="00AF63C8" w:rsidRPr="003B7D47" w:rsidRDefault="00AF63C8" w:rsidP="00AD5166">
            <w:pPr>
              <w:spacing w:line="276" w:lineRule="auto"/>
              <w:rPr>
                <w:rFonts w:ascii="Verdana" w:hAnsi="Verdana" w:cs="Arial"/>
                <w:b/>
                <w:bCs/>
                <w:i/>
                <w:iCs/>
                <w:sz w:val="18"/>
                <w:szCs w:val="18"/>
              </w:rPr>
            </w:pPr>
            <w:r w:rsidRPr="003B7D47">
              <w:rPr>
                <w:rFonts w:ascii="Verdana" w:hAnsi="Verdana" w:cs="Arial"/>
                <w:b/>
                <w:bCs/>
                <w:i/>
                <w:iCs/>
                <w:sz w:val="18"/>
                <w:szCs w:val="18"/>
              </w:rPr>
              <w:t xml:space="preserve"> </w:t>
            </w:r>
            <w:r>
              <w:rPr>
                <w:rFonts w:ascii="Verdana" w:hAnsi="Verdana" w:cs="Arial"/>
                <w:b/>
                <w:bCs/>
                <w:i/>
                <w:iCs/>
                <w:sz w:val="18"/>
                <w:szCs w:val="18"/>
              </w:rPr>
              <w:t>Etapa</w:t>
            </w:r>
          </w:p>
        </w:tc>
        <w:tc>
          <w:tcPr>
            <w:tcW w:w="1470" w:type="pct"/>
            <w:tcBorders>
              <w:top w:val="single" w:sz="8" w:space="0" w:color="auto"/>
              <w:left w:val="nil"/>
              <w:bottom w:val="nil"/>
              <w:right w:val="single" w:sz="8" w:space="0" w:color="auto"/>
            </w:tcBorders>
            <w:shd w:val="clear" w:color="000000" w:fill="C0C0C0"/>
            <w:vAlign w:val="center"/>
            <w:hideMark/>
          </w:tcPr>
          <w:p w14:paraId="3BD4A73A" w14:textId="77777777" w:rsidR="00AF63C8" w:rsidRPr="003B7D47" w:rsidRDefault="00AF63C8" w:rsidP="002231E7">
            <w:pPr>
              <w:spacing w:before="120" w:line="276" w:lineRule="auto"/>
              <w:rPr>
                <w:rFonts w:ascii="Verdana" w:hAnsi="Verdana" w:cs="Arial"/>
                <w:b/>
                <w:bCs/>
                <w:i/>
                <w:iCs/>
                <w:sz w:val="18"/>
                <w:szCs w:val="18"/>
              </w:rPr>
            </w:pPr>
            <w:r w:rsidRPr="003B7D47">
              <w:rPr>
                <w:rFonts w:ascii="Verdana" w:hAnsi="Verdana" w:cs="Arial"/>
                <w:b/>
                <w:bCs/>
                <w:i/>
                <w:iCs/>
                <w:sz w:val="18"/>
                <w:szCs w:val="18"/>
              </w:rPr>
              <w:t>Termín plnění</w:t>
            </w:r>
          </w:p>
        </w:tc>
        <w:tc>
          <w:tcPr>
            <w:tcW w:w="1477"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682030D0" w14:textId="77777777" w:rsidR="00AF63C8" w:rsidRPr="003B7D47" w:rsidRDefault="00AF63C8" w:rsidP="00AD5166">
            <w:pPr>
              <w:spacing w:line="276" w:lineRule="auto"/>
              <w:rPr>
                <w:rFonts w:ascii="Verdana" w:hAnsi="Verdana" w:cs="Arial"/>
                <w:b/>
                <w:bCs/>
                <w:i/>
                <w:iCs/>
                <w:sz w:val="18"/>
                <w:szCs w:val="18"/>
              </w:rPr>
            </w:pPr>
            <w:r w:rsidRPr="003B7D47">
              <w:rPr>
                <w:rFonts w:ascii="Verdana" w:hAnsi="Verdana" w:cs="Arial"/>
                <w:b/>
                <w:bCs/>
                <w:i/>
                <w:iCs/>
                <w:sz w:val="18"/>
                <w:szCs w:val="18"/>
              </w:rPr>
              <w:t>Popis činností prováděných v dílčí etapě</w:t>
            </w:r>
          </w:p>
        </w:tc>
        <w:tc>
          <w:tcPr>
            <w:tcW w:w="1106"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5FD861D" w14:textId="77777777" w:rsidR="00AF63C8" w:rsidRPr="003B7D47" w:rsidRDefault="00AF63C8" w:rsidP="00AD5166">
            <w:pPr>
              <w:spacing w:line="276" w:lineRule="auto"/>
              <w:rPr>
                <w:rFonts w:ascii="Verdana" w:hAnsi="Verdana" w:cs="Arial"/>
                <w:b/>
                <w:bCs/>
                <w:i/>
                <w:iCs/>
                <w:sz w:val="18"/>
                <w:szCs w:val="18"/>
              </w:rPr>
            </w:pPr>
            <w:r w:rsidRPr="003B7D47">
              <w:rPr>
                <w:rFonts w:ascii="Verdana" w:hAnsi="Verdana" w:cs="Arial"/>
                <w:b/>
                <w:bCs/>
                <w:i/>
                <w:iCs/>
                <w:sz w:val="18"/>
                <w:szCs w:val="18"/>
              </w:rPr>
              <w:t>Podmínky dokončení dílčí etapy</w:t>
            </w:r>
          </w:p>
        </w:tc>
      </w:tr>
      <w:tr w:rsidR="00AF63C8" w:rsidRPr="003B7D47" w14:paraId="2A8D91D3" w14:textId="77777777" w:rsidTr="00AD5166">
        <w:trPr>
          <w:trHeight w:val="645"/>
        </w:trPr>
        <w:tc>
          <w:tcPr>
            <w:tcW w:w="948" w:type="pct"/>
            <w:vMerge/>
            <w:tcBorders>
              <w:top w:val="single" w:sz="8" w:space="0" w:color="auto"/>
              <w:left w:val="single" w:sz="8" w:space="0" w:color="auto"/>
              <w:bottom w:val="single" w:sz="8" w:space="0" w:color="000000"/>
              <w:right w:val="single" w:sz="8" w:space="0" w:color="auto"/>
            </w:tcBorders>
            <w:vAlign w:val="center"/>
            <w:hideMark/>
          </w:tcPr>
          <w:p w14:paraId="03B2035E" w14:textId="77777777" w:rsidR="00AF63C8" w:rsidRPr="003B7D47" w:rsidRDefault="00AF63C8" w:rsidP="00AD5166">
            <w:pPr>
              <w:spacing w:line="276" w:lineRule="auto"/>
              <w:rPr>
                <w:rFonts w:ascii="Verdana" w:hAnsi="Verdana" w:cs="Arial"/>
                <w:b/>
                <w:bCs/>
                <w:i/>
                <w:iCs/>
                <w:sz w:val="18"/>
                <w:szCs w:val="18"/>
                <w:u w:val="single"/>
              </w:rPr>
            </w:pPr>
          </w:p>
        </w:tc>
        <w:tc>
          <w:tcPr>
            <w:tcW w:w="1470" w:type="pct"/>
            <w:tcBorders>
              <w:top w:val="nil"/>
              <w:left w:val="nil"/>
              <w:bottom w:val="single" w:sz="8" w:space="0" w:color="auto"/>
              <w:right w:val="single" w:sz="8" w:space="0" w:color="auto"/>
            </w:tcBorders>
            <w:shd w:val="clear" w:color="000000" w:fill="C0C0C0"/>
            <w:vAlign w:val="center"/>
            <w:hideMark/>
          </w:tcPr>
          <w:p w14:paraId="5F37DBD4" w14:textId="77777777" w:rsidR="00AF63C8" w:rsidRPr="003B7D47" w:rsidRDefault="00AF63C8" w:rsidP="00AD5166">
            <w:pPr>
              <w:spacing w:line="276" w:lineRule="auto"/>
              <w:rPr>
                <w:rFonts w:ascii="Verdana" w:hAnsi="Verdana" w:cs="Arial"/>
                <w:i/>
                <w:iCs/>
                <w:sz w:val="18"/>
                <w:szCs w:val="18"/>
              </w:rPr>
            </w:pPr>
            <w:r w:rsidRPr="003B7D47">
              <w:rPr>
                <w:rFonts w:ascii="Verdana" w:hAnsi="Verdana" w:cs="Arial"/>
                <w:i/>
                <w:iCs/>
                <w:sz w:val="18"/>
                <w:szCs w:val="18"/>
              </w:rPr>
              <w:t xml:space="preserve">(nejzazší termín pro předání příslušné části díla) </w:t>
            </w:r>
          </w:p>
        </w:tc>
        <w:tc>
          <w:tcPr>
            <w:tcW w:w="1477" w:type="pct"/>
            <w:vMerge/>
            <w:tcBorders>
              <w:top w:val="single" w:sz="8" w:space="0" w:color="auto"/>
              <w:left w:val="single" w:sz="8" w:space="0" w:color="auto"/>
              <w:bottom w:val="single" w:sz="8" w:space="0" w:color="000000"/>
              <w:right w:val="single" w:sz="8" w:space="0" w:color="auto"/>
            </w:tcBorders>
            <w:vAlign w:val="center"/>
            <w:hideMark/>
          </w:tcPr>
          <w:p w14:paraId="7CF93412" w14:textId="77777777" w:rsidR="00AF63C8" w:rsidRPr="003B7D47" w:rsidRDefault="00AF63C8" w:rsidP="00AD5166">
            <w:pPr>
              <w:spacing w:line="276" w:lineRule="auto"/>
              <w:rPr>
                <w:rFonts w:ascii="Verdana" w:hAnsi="Verdana" w:cs="Arial"/>
                <w:b/>
                <w:bCs/>
                <w:i/>
                <w:iCs/>
                <w:sz w:val="18"/>
                <w:szCs w:val="18"/>
                <w:u w:val="single"/>
              </w:rPr>
            </w:pPr>
          </w:p>
        </w:tc>
        <w:tc>
          <w:tcPr>
            <w:tcW w:w="1106" w:type="pct"/>
            <w:vMerge/>
            <w:tcBorders>
              <w:top w:val="single" w:sz="8" w:space="0" w:color="auto"/>
              <w:left w:val="single" w:sz="8" w:space="0" w:color="auto"/>
              <w:bottom w:val="single" w:sz="8" w:space="0" w:color="000000"/>
              <w:right w:val="single" w:sz="8" w:space="0" w:color="auto"/>
            </w:tcBorders>
            <w:vAlign w:val="center"/>
            <w:hideMark/>
          </w:tcPr>
          <w:p w14:paraId="7F4F917E" w14:textId="77777777" w:rsidR="00AF63C8" w:rsidRPr="003B7D47" w:rsidRDefault="00AF63C8" w:rsidP="00AD5166">
            <w:pPr>
              <w:spacing w:line="276" w:lineRule="auto"/>
              <w:rPr>
                <w:rFonts w:ascii="Verdana" w:hAnsi="Verdana" w:cs="Arial"/>
                <w:b/>
                <w:bCs/>
                <w:i/>
                <w:iCs/>
                <w:sz w:val="18"/>
                <w:szCs w:val="18"/>
                <w:u w:val="single"/>
              </w:rPr>
            </w:pPr>
          </w:p>
        </w:tc>
      </w:tr>
      <w:tr w:rsidR="00AF63C8" w:rsidRPr="003B7D47" w14:paraId="2523B044" w14:textId="77777777" w:rsidTr="00AD5166">
        <w:trPr>
          <w:trHeight w:val="1015"/>
        </w:trPr>
        <w:tc>
          <w:tcPr>
            <w:tcW w:w="948" w:type="pct"/>
            <w:tcBorders>
              <w:top w:val="nil"/>
              <w:left w:val="single" w:sz="8" w:space="0" w:color="auto"/>
              <w:bottom w:val="single" w:sz="8" w:space="0" w:color="auto"/>
              <w:right w:val="single" w:sz="8" w:space="0" w:color="auto"/>
            </w:tcBorders>
            <w:shd w:val="clear" w:color="000000" w:fill="FFFFFF"/>
            <w:vAlign w:val="center"/>
            <w:hideMark/>
          </w:tcPr>
          <w:p w14:paraId="142019A8" w14:textId="77777777" w:rsidR="00AF63C8" w:rsidRPr="003B7D47" w:rsidRDefault="00AF63C8" w:rsidP="00AD5166">
            <w:pPr>
              <w:spacing w:line="276" w:lineRule="auto"/>
              <w:rPr>
                <w:rFonts w:ascii="Verdana" w:hAnsi="Verdana" w:cs="Arial"/>
                <w:b/>
                <w:bCs/>
                <w:sz w:val="18"/>
                <w:szCs w:val="18"/>
              </w:rPr>
            </w:pPr>
            <w:r w:rsidRPr="003B7D47">
              <w:rPr>
                <w:rFonts w:ascii="Verdana" w:hAnsi="Verdana" w:cs="Arial"/>
                <w:b/>
                <w:bCs/>
                <w:sz w:val="18"/>
                <w:szCs w:val="18"/>
              </w:rPr>
              <w:t>1. dílčí etapa</w:t>
            </w:r>
          </w:p>
        </w:tc>
        <w:tc>
          <w:tcPr>
            <w:tcW w:w="1470" w:type="pct"/>
            <w:tcBorders>
              <w:top w:val="nil"/>
              <w:left w:val="nil"/>
              <w:bottom w:val="single" w:sz="8" w:space="0" w:color="auto"/>
              <w:right w:val="single" w:sz="8" w:space="0" w:color="auto"/>
            </w:tcBorders>
            <w:shd w:val="clear" w:color="000000" w:fill="FFFFFF"/>
            <w:vAlign w:val="center"/>
          </w:tcPr>
          <w:p w14:paraId="2E84F8E1" w14:textId="77777777" w:rsidR="00AF63C8" w:rsidRPr="003B7D47" w:rsidRDefault="00AF63C8" w:rsidP="00AD5166">
            <w:pPr>
              <w:spacing w:line="276" w:lineRule="auto"/>
              <w:rPr>
                <w:rFonts w:ascii="Verdana" w:hAnsi="Verdana" w:cs="Arial"/>
                <w:b/>
                <w:bCs/>
                <w:sz w:val="18"/>
                <w:szCs w:val="18"/>
              </w:rPr>
            </w:pPr>
            <w:r w:rsidRPr="003B7D47">
              <w:rPr>
                <w:rFonts w:ascii="Verdana" w:hAnsi="Verdana" w:cs="Arial"/>
                <w:b/>
                <w:bCs/>
                <w:sz w:val="18"/>
                <w:szCs w:val="18"/>
              </w:rPr>
              <w:t>do 3 měsíců od nabytí účinnosti smlouvy</w:t>
            </w:r>
          </w:p>
        </w:tc>
        <w:tc>
          <w:tcPr>
            <w:tcW w:w="1477" w:type="pct"/>
            <w:tcBorders>
              <w:top w:val="nil"/>
              <w:left w:val="nil"/>
              <w:bottom w:val="single" w:sz="8" w:space="0" w:color="auto"/>
              <w:right w:val="single" w:sz="8" w:space="0" w:color="auto"/>
            </w:tcBorders>
            <w:shd w:val="clear" w:color="000000" w:fill="FFFFFF"/>
            <w:vAlign w:val="center"/>
          </w:tcPr>
          <w:p w14:paraId="3E4CA814" w14:textId="77777777" w:rsidR="00AF63C8" w:rsidRPr="003B7D47" w:rsidRDefault="00AF63C8" w:rsidP="00AD5166">
            <w:pPr>
              <w:pStyle w:val="TPText-3neslovan"/>
              <w:tabs>
                <w:tab w:val="num" w:pos="851"/>
              </w:tabs>
              <w:spacing w:line="276" w:lineRule="auto"/>
              <w:ind w:left="0"/>
              <w:jc w:val="left"/>
              <w:rPr>
                <w:rFonts w:ascii="Verdana" w:hAnsi="Verdana"/>
                <w:sz w:val="18"/>
                <w:szCs w:val="18"/>
              </w:rPr>
            </w:pPr>
            <w:r w:rsidRPr="003B7D47">
              <w:rPr>
                <w:rFonts w:ascii="Verdana" w:hAnsi="Verdana"/>
                <w:sz w:val="18"/>
                <w:szCs w:val="18"/>
              </w:rPr>
              <w:t xml:space="preserve">Předložení </w:t>
            </w:r>
            <w:r>
              <w:rPr>
                <w:rFonts w:ascii="Verdana" w:hAnsi="Verdana"/>
                <w:sz w:val="18"/>
                <w:szCs w:val="18"/>
              </w:rPr>
              <w:t>P</w:t>
            </w:r>
            <w:r w:rsidRPr="003B7D47">
              <w:rPr>
                <w:rFonts w:ascii="Verdana" w:hAnsi="Verdana"/>
                <w:sz w:val="18"/>
                <w:szCs w:val="18"/>
              </w:rPr>
              <w:t xml:space="preserve">rojektu k připomínkám </w:t>
            </w:r>
          </w:p>
        </w:tc>
        <w:tc>
          <w:tcPr>
            <w:tcW w:w="1106" w:type="pct"/>
            <w:tcBorders>
              <w:top w:val="nil"/>
              <w:left w:val="nil"/>
              <w:bottom w:val="single" w:sz="8" w:space="0" w:color="auto"/>
              <w:right w:val="single" w:sz="8" w:space="0" w:color="auto"/>
            </w:tcBorders>
            <w:shd w:val="clear" w:color="000000" w:fill="FFFFFF"/>
            <w:vAlign w:val="center"/>
          </w:tcPr>
          <w:p w14:paraId="1DD8E707" w14:textId="77777777" w:rsidR="00AF63C8" w:rsidRPr="003B7D47" w:rsidRDefault="00AF63C8" w:rsidP="00AD5166">
            <w:pPr>
              <w:spacing w:line="276" w:lineRule="auto"/>
              <w:rPr>
                <w:rFonts w:ascii="Verdana" w:hAnsi="Verdana" w:cs="Arial"/>
                <w:sz w:val="18"/>
                <w:szCs w:val="18"/>
              </w:rPr>
            </w:pPr>
            <w:r w:rsidRPr="003B7D47">
              <w:rPr>
                <w:rFonts w:ascii="Verdana" w:hAnsi="Verdana" w:cs="Arial"/>
                <w:sz w:val="18"/>
                <w:szCs w:val="18"/>
              </w:rPr>
              <w:t>Předávací protokol včetně jeho přílohy podepsaný oběma stranami v souladu s čl. 4 smlouvy</w:t>
            </w:r>
          </w:p>
        </w:tc>
      </w:tr>
      <w:tr w:rsidR="00AF63C8" w:rsidRPr="003B7D47" w14:paraId="3F554016" w14:textId="77777777" w:rsidTr="00AD5166">
        <w:trPr>
          <w:trHeight w:val="1347"/>
        </w:trPr>
        <w:tc>
          <w:tcPr>
            <w:tcW w:w="948"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652DE76F" w14:textId="77777777" w:rsidR="00AF63C8" w:rsidRPr="003B7D47" w:rsidRDefault="00AF63C8" w:rsidP="00AD5166">
            <w:pPr>
              <w:spacing w:line="276" w:lineRule="auto"/>
              <w:rPr>
                <w:rFonts w:ascii="Verdana" w:hAnsi="Verdana" w:cs="Arial"/>
                <w:b/>
                <w:bCs/>
                <w:sz w:val="18"/>
                <w:szCs w:val="18"/>
              </w:rPr>
            </w:pPr>
            <w:r w:rsidRPr="003B7D47">
              <w:rPr>
                <w:rFonts w:ascii="Verdana" w:hAnsi="Verdana" w:cs="Arial"/>
                <w:b/>
                <w:bCs/>
                <w:sz w:val="18"/>
                <w:szCs w:val="18"/>
              </w:rPr>
              <w:t>2. dílčí etapa</w:t>
            </w:r>
          </w:p>
        </w:tc>
        <w:tc>
          <w:tcPr>
            <w:tcW w:w="1470" w:type="pct"/>
            <w:tcBorders>
              <w:top w:val="single" w:sz="8" w:space="0" w:color="auto"/>
              <w:left w:val="nil"/>
              <w:bottom w:val="single" w:sz="8" w:space="0" w:color="auto"/>
              <w:right w:val="single" w:sz="8" w:space="0" w:color="auto"/>
            </w:tcBorders>
            <w:shd w:val="clear" w:color="000000" w:fill="FFFFFF"/>
            <w:vAlign w:val="center"/>
          </w:tcPr>
          <w:p w14:paraId="2D147926" w14:textId="77777777" w:rsidR="00AF63C8" w:rsidRPr="003B7D47" w:rsidRDefault="00AF63C8" w:rsidP="002231E7">
            <w:pPr>
              <w:spacing w:before="120" w:line="276" w:lineRule="auto"/>
              <w:rPr>
                <w:rFonts w:ascii="Verdana" w:hAnsi="Verdana" w:cs="Arial"/>
                <w:b/>
                <w:bCs/>
                <w:sz w:val="18"/>
                <w:szCs w:val="18"/>
              </w:rPr>
            </w:pPr>
            <w:r w:rsidRPr="003B7D47">
              <w:rPr>
                <w:rFonts w:ascii="Verdana" w:hAnsi="Verdana" w:cs="Arial"/>
                <w:b/>
                <w:bCs/>
                <w:sz w:val="18"/>
                <w:szCs w:val="18"/>
              </w:rPr>
              <w:t>Do 1 měsíce od ukončení 1. dílčí etapy</w:t>
            </w:r>
          </w:p>
        </w:tc>
        <w:tc>
          <w:tcPr>
            <w:tcW w:w="1477" w:type="pct"/>
            <w:tcBorders>
              <w:top w:val="single" w:sz="8" w:space="0" w:color="auto"/>
              <w:left w:val="nil"/>
              <w:bottom w:val="single" w:sz="8" w:space="0" w:color="auto"/>
              <w:right w:val="single" w:sz="8" w:space="0" w:color="auto"/>
            </w:tcBorders>
            <w:shd w:val="clear" w:color="000000" w:fill="FFFFFF"/>
            <w:vAlign w:val="center"/>
          </w:tcPr>
          <w:p w14:paraId="057868E5" w14:textId="7338C789" w:rsidR="00AF63C8" w:rsidRPr="003B7D47" w:rsidRDefault="00AF63C8" w:rsidP="00AD5166">
            <w:pPr>
              <w:pStyle w:val="TPText-3neslovan"/>
              <w:tabs>
                <w:tab w:val="num" w:pos="851"/>
              </w:tabs>
              <w:spacing w:line="276" w:lineRule="auto"/>
              <w:ind w:left="0"/>
              <w:jc w:val="left"/>
              <w:rPr>
                <w:rFonts w:ascii="Verdana" w:hAnsi="Verdana"/>
                <w:b/>
                <w:sz w:val="18"/>
                <w:szCs w:val="18"/>
              </w:rPr>
            </w:pPr>
            <w:r w:rsidRPr="003B7D47">
              <w:rPr>
                <w:rFonts w:ascii="Verdana" w:hAnsi="Verdana"/>
                <w:sz w:val="18"/>
                <w:szCs w:val="18"/>
              </w:rPr>
              <w:t xml:space="preserve">Předložení </w:t>
            </w:r>
            <w:r>
              <w:rPr>
                <w:rFonts w:ascii="Verdana" w:hAnsi="Verdana"/>
                <w:sz w:val="18"/>
                <w:szCs w:val="18"/>
              </w:rPr>
              <w:t>P</w:t>
            </w:r>
            <w:r w:rsidRPr="003B7D47">
              <w:rPr>
                <w:rFonts w:ascii="Verdana" w:hAnsi="Verdana"/>
                <w:sz w:val="18"/>
                <w:szCs w:val="18"/>
              </w:rPr>
              <w:t>rojektu</w:t>
            </w:r>
            <w:r>
              <w:rPr>
                <w:rFonts w:ascii="Verdana" w:hAnsi="Verdana"/>
                <w:sz w:val="18"/>
                <w:szCs w:val="18"/>
              </w:rPr>
              <w:t xml:space="preserve"> </w:t>
            </w:r>
            <w:r w:rsidRPr="003B7D47">
              <w:rPr>
                <w:rFonts w:ascii="Verdana" w:hAnsi="Verdana"/>
                <w:sz w:val="18"/>
                <w:szCs w:val="18"/>
              </w:rPr>
              <w:t xml:space="preserve">se zapracovanými připomínkami </w:t>
            </w:r>
          </w:p>
        </w:tc>
        <w:tc>
          <w:tcPr>
            <w:tcW w:w="1106" w:type="pct"/>
            <w:tcBorders>
              <w:top w:val="single" w:sz="8" w:space="0" w:color="auto"/>
              <w:left w:val="nil"/>
              <w:bottom w:val="single" w:sz="8" w:space="0" w:color="auto"/>
              <w:right w:val="single" w:sz="8" w:space="0" w:color="auto"/>
            </w:tcBorders>
            <w:shd w:val="clear" w:color="000000" w:fill="FFFFFF"/>
            <w:vAlign w:val="center"/>
          </w:tcPr>
          <w:p w14:paraId="775CD49B" w14:textId="77777777" w:rsidR="00AF63C8" w:rsidRPr="003B7D47" w:rsidRDefault="00AF63C8" w:rsidP="00AD5166">
            <w:pPr>
              <w:spacing w:line="276" w:lineRule="auto"/>
              <w:rPr>
                <w:rFonts w:ascii="Verdana" w:hAnsi="Verdana" w:cs="Arial"/>
                <w:sz w:val="18"/>
                <w:szCs w:val="18"/>
              </w:rPr>
            </w:pPr>
            <w:r w:rsidRPr="003B7D47">
              <w:rPr>
                <w:rFonts w:ascii="Verdana" w:hAnsi="Verdana" w:cs="Arial"/>
                <w:sz w:val="18"/>
                <w:szCs w:val="18"/>
              </w:rPr>
              <w:t>Předávací protokol včetně jeho přílohy podepsaný oběma stranami v souladu s čl. 4 smlouvy</w:t>
            </w:r>
          </w:p>
        </w:tc>
      </w:tr>
      <w:tr w:rsidR="00AF63C8" w:rsidRPr="003B7D47" w14:paraId="499C8551" w14:textId="77777777" w:rsidTr="00AD5166">
        <w:trPr>
          <w:trHeight w:val="1347"/>
        </w:trPr>
        <w:tc>
          <w:tcPr>
            <w:tcW w:w="948" w:type="pct"/>
            <w:tcBorders>
              <w:top w:val="single" w:sz="8" w:space="0" w:color="auto"/>
              <w:left w:val="single" w:sz="8" w:space="0" w:color="auto"/>
              <w:bottom w:val="single" w:sz="8" w:space="0" w:color="auto"/>
              <w:right w:val="single" w:sz="8" w:space="0" w:color="auto"/>
            </w:tcBorders>
            <w:shd w:val="clear" w:color="000000" w:fill="FFFFFF"/>
            <w:vAlign w:val="center"/>
          </w:tcPr>
          <w:p w14:paraId="4488568C" w14:textId="77777777" w:rsidR="00AF63C8" w:rsidRPr="003B7D47" w:rsidRDefault="00AF63C8" w:rsidP="00AD5166">
            <w:pPr>
              <w:spacing w:line="276" w:lineRule="auto"/>
              <w:rPr>
                <w:rFonts w:ascii="Verdana" w:hAnsi="Verdana" w:cs="Arial"/>
                <w:b/>
                <w:bCs/>
                <w:sz w:val="18"/>
                <w:szCs w:val="18"/>
              </w:rPr>
            </w:pPr>
            <w:r w:rsidRPr="003B7D47">
              <w:rPr>
                <w:rFonts w:ascii="Verdana" w:hAnsi="Verdana" w:cs="Arial"/>
                <w:b/>
                <w:bCs/>
                <w:sz w:val="18"/>
                <w:szCs w:val="18"/>
              </w:rPr>
              <w:t>3. dílčí etapa</w:t>
            </w:r>
          </w:p>
        </w:tc>
        <w:tc>
          <w:tcPr>
            <w:tcW w:w="1470" w:type="pct"/>
            <w:tcBorders>
              <w:top w:val="single" w:sz="8" w:space="0" w:color="auto"/>
              <w:left w:val="nil"/>
              <w:bottom w:val="single" w:sz="8" w:space="0" w:color="auto"/>
              <w:right w:val="single" w:sz="8" w:space="0" w:color="auto"/>
            </w:tcBorders>
            <w:shd w:val="clear" w:color="000000" w:fill="FFFFFF"/>
            <w:vAlign w:val="center"/>
          </w:tcPr>
          <w:p w14:paraId="3D6D086F" w14:textId="77777777" w:rsidR="00AF63C8" w:rsidRPr="003B7D47" w:rsidRDefault="00AF63C8" w:rsidP="002231E7">
            <w:pPr>
              <w:spacing w:before="120" w:line="276" w:lineRule="auto"/>
              <w:rPr>
                <w:rFonts w:ascii="Verdana" w:hAnsi="Verdana" w:cs="Arial"/>
                <w:b/>
                <w:bCs/>
                <w:sz w:val="18"/>
                <w:szCs w:val="18"/>
              </w:rPr>
            </w:pPr>
            <w:r w:rsidRPr="003B7D47">
              <w:rPr>
                <w:rFonts w:ascii="Verdana" w:hAnsi="Verdana" w:cs="Arial"/>
                <w:b/>
                <w:bCs/>
                <w:sz w:val="18"/>
                <w:szCs w:val="18"/>
              </w:rPr>
              <w:t>Do 1 měsíce od ukončení 2. dílčí etapy</w:t>
            </w:r>
          </w:p>
        </w:tc>
        <w:tc>
          <w:tcPr>
            <w:tcW w:w="1477" w:type="pct"/>
            <w:tcBorders>
              <w:top w:val="single" w:sz="8" w:space="0" w:color="auto"/>
              <w:left w:val="nil"/>
              <w:bottom w:val="single" w:sz="8" w:space="0" w:color="auto"/>
              <w:right w:val="single" w:sz="8" w:space="0" w:color="auto"/>
            </w:tcBorders>
            <w:shd w:val="clear" w:color="000000" w:fill="FFFFFF"/>
            <w:vAlign w:val="center"/>
          </w:tcPr>
          <w:p w14:paraId="1AE9606B" w14:textId="77777777" w:rsidR="00AF63C8" w:rsidRPr="003B7D47" w:rsidRDefault="00AF63C8" w:rsidP="00AD5166">
            <w:pPr>
              <w:pStyle w:val="TPText-3neslovan"/>
              <w:tabs>
                <w:tab w:val="num" w:pos="851"/>
              </w:tabs>
              <w:spacing w:line="276" w:lineRule="auto"/>
              <w:ind w:left="0"/>
              <w:jc w:val="left"/>
              <w:rPr>
                <w:rFonts w:ascii="Verdana" w:hAnsi="Verdana"/>
                <w:sz w:val="18"/>
                <w:szCs w:val="18"/>
              </w:rPr>
            </w:pPr>
            <w:r w:rsidRPr="003B7D47">
              <w:rPr>
                <w:rFonts w:ascii="Verdana" w:hAnsi="Verdana"/>
                <w:sz w:val="18"/>
                <w:szCs w:val="18"/>
              </w:rPr>
              <w:t>Zajištění a předání stanovisek dotčených orgánů státní správy k vypracovanému Projektu</w:t>
            </w:r>
          </w:p>
        </w:tc>
        <w:tc>
          <w:tcPr>
            <w:tcW w:w="1106" w:type="pct"/>
            <w:tcBorders>
              <w:top w:val="single" w:sz="8" w:space="0" w:color="auto"/>
              <w:left w:val="nil"/>
              <w:bottom w:val="single" w:sz="8" w:space="0" w:color="auto"/>
              <w:right w:val="single" w:sz="8" w:space="0" w:color="auto"/>
            </w:tcBorders>
            <w:shd w:val="clear" w:color="000000" w:fill="FFFFFF"/>
            <w:vAlign w:val="center"/>
          </w:tcPr>
          <w:p w14:paraId="0624B766" w14:textId="77777777" w:rsidR="00AF63C8" w:rsidRPr="003B7D47" w:rsidRDefault="00AF63C8" w:rsidP="00AD5166">
            <w:pPr>
              <w:spacing w:line="276" w:lineRule="auto"/>
              <w:rPr>
                <w:rFonts w:ascii="Verdana" w:hAnsi="Verdana" w:cs="Arial"/>
                <w:sz w:val="18"/>
                <w:szCs w:val="18"/>
              </w:rPr>
            </w:pPr>
            <w:r w:rsidRPr="003B7D47">
              <w:rPr>
                <w:rFonts w:ascii="Verdana" w:hAnsi="Verdana" w:cs="Arial"/>
                <w:sz w:val="18"/>
                <w:szCs w:val="18"/>
              </w:rPr>
              <w:t>Stanoviska dotčených orgánů státní správy k předloženému Projektu</w:t>
            </w:r>
          </w:p>
        </w:tc>
      </w:tr>
      <w:tr w:rsidR="00AF63C8" w:rsidRPr="003B7D47" w14:paraId="3AEE94B2" w14:textId="77777777" w:rsidTr="00AD5166">
        <w:trPr>
          <w:trHeight w:val="1347"/>
        </w:trPr>
        <w:tc>
          <w:tcPr>
            <w:tcW w:w="948" w:type="pct"/>
            <w:tcBorders>
              <w:top w:val="single" w:sz="8" w:space="0" w:color="auto"/>
              <w:left w:val="single" w:sz="8" w:space="0" w:color="auto"/>
              <w:bottom w:val="single" w:sz="8" w:space="0" w:color="auto"/>
              <w:right w:val="single" w:sz="8" w:space="0" w:color="auto"/>
            </w:tcBorders>
            <w:shd w:val="clear" w:color="000000" w:fill="FFFFFF"/>
            <w:vAlign w:val="center"/>
          </w:tcPr>
          <w:p w14:paraId="14B35649" w14:textId="77777777" w:rsidR="00AF63C8" w:rsidRPr="003B7D47" w:rsidRDefault="00AF63C8" w:rsidP="00AD5166">
            <w:pPr>
              <w:spacing w:line="276" w:lineRule="auto"/>
              <w:rPr>
                <w:rFonts w:ascii="Verdana" w:hAnsi="Verdana" w:cs="Arial"/>
                <w:b/>
                <w:bCs/>
                <w:sz w:val="18"/>
                <w:szCs w:val="18"/>
              </w:rPr>
            </w:pPr>
            <w:r w:rsidRPr="003B7D47">
              <w:rPr>
                <w:rFonts w:ascii="Verdana" w:hAnsi="Verdana" w:cs="Arial"/>
                <w:b/>
                <w:bCs/>
                <w:sz w:val="18"/>
                <w:szCs w:val="18"/>
              </w:rPr>
              <w:t>4. dílčí etapa</w:t>
            </w:r>
          </w:p>
        </w:tc>
        <w:tc>
          <w:tcPr>
            <w:tcW w:w="1470" w:type="pct"/>
            <w:tcBorders>
              <w:top w:val="single" w:sz="8" w:space="0" w:color="auto"/>
              <w:left w:val="nil"/>
              <w:bottom w:val="single" w:sz="8" w:space="0" w:color="auto"/>
              <w:right w:val="single" w:sz="8" w:space="0" w:color="auto"/>
            </w:tcBorders>
            <w:shd w:val="clear" w:color="000000" w:fill="FFFFFF"/>
            <w:vAlign w:val="center"/>
          </w:tcPr>
          <w:p w14:paraId="3F01EA8A" w14:textId="77777777" w:rsidR="00AF63C8" w:rsidRPr="003B7D47" w:rsidRDefault="00AF63C8" w:rsidP="002231E7">
            <w:pPr>
              <w:spacing w:before="120" w:line="276" w:lineRule="auto"/>
              <w:rPr>
                <w:rFonts w:ascii="Verdana" w:hAnsi="Verdana" w:cs="Arial"/>
                <w:b/>
                <w:bCs/>
                <w:sz w:val="18"/>
                <w:szCs w:val="18"/>
              </w:rPr>
            </w:pPr>
            <w:r w:rsidRPr="003B7D47">
              <w:rPr>
                <w:rFonts w:ascii="Verdana" w:hAnsi="Verdana" w:cs="Arial"/>
                <w:b/>
                <w:bCs/>
                <w:sz w:val="18"/>
                <w:szCs w:val="18"/>
              </w:rPr>
              <w:t>Do 2 týdnů od ukončení 3. dílčí etapy</w:t>
            </w:r>
          </w:p>
        </w:tc>
        <w:tc>
          <w:tcPr>
            <w:tcW w:w="1477" w:type="pct"/>
            <w:tcBorders>
              <w:top w:val="single" w:sz="8" w:space="0" w:color="auto"/>
              <w:left w:val="nil"/>
              <w:bottom w:val="single" w:sz="8" w:space="0" w:color="auto"/>
              <w:right w:val="single" w:sz="8" w:space="0" w:color="auto"/>
            </w:tcBorders>
            <w:shd w:val="clear" w:color="000000" w:fill="FFFFFF"/>
            <w:vAlign w:val="center"/>
          </w:tcPr>
          <w:p w14:paraId="478F7691" w14:textId="77777777" w:rsidR="00AF63C8" w:rsidRPr="003B7D47" w:rsidRDefault="00AF63C8" w:rsidP="00AD5166">
            <w:pPr>
              <w:pStyle w:val="TPText-3neslovan"/>
              <w:tabs>
                <w:tab w:val="num" w:pos="851"/>
              </w:tabs>
              <w:spacing w:line="276" w:lineRule="auto"/>
              <w:ind w:left="0"/>
              <w:jc w:val="left"/>
              <w:rPr>
                <w:rFonts w:ascii="Verdana" w:hAnsi="Verdana"/>
                <w:sz w:val="18"/>
                <w:szCs w:val="18"/>
              </w:rPr>
            </w:pPr>
            <w:r w:rsidRPr="003B7D47">
              <w:rPr>
                <w:rFonts w:ascii="Verdana" w:hAnsi="Verdana"/>
                <w:sz w:val="18"/>
                <w:szCs w:val="18"/>
              </w:rPr>
              <w:t xml:space="preserve">Předložení čistopisu </w:t>
            </w:r>
            <w:r>
              <w:rPr>
                <w:rFonts w:ascii="Verdana" w:hAnsi="Verdana"/>
                <w:sz w:val="18"/>
                <w:szCs w:val="18"/>
              </w:rPr>
              <w:t>P</w:t>
            </w:r>
            <w:r w:rsidRPr="003B7D47">
              <w:rPr>
                <w:rFonts w:ascii="Verdana" w:hAnsi="Verdana"/>
                <w:sz w:val="18"/>
                <w:szCs w:val="18"/>
              </w:rPr>
              <w:t>rojektu se zapracovanými požadavky vyplývající ze stanovisek dotčených orgánů státní správy</w:t>
            </w:r>
          </w:p>
        </w:tc>
        <w:tc>
          <w:tcPr>
            <w:tcW w:w="1106" w:type="pct"/>
            <w:tcBorders>
              <w:top w:val="single" w:sz="8" w:space="0" w:color="auto"/>
              <w:left w:val="nil"/>
              <w:bottom w:val="single" w:sz="8" w:space="0" w:color="auto"/>
              <w:right w:val="single" w:sz="8" w:space="0" w:color="auto"/>
            </w:tcBorders>
            <w:shd w:val="clear" w:color="000000" w:fill="FFFFFF"/>
            <w:vAlign w:val="center"/>
          </w:tcPr>
          <w:p w14:paraId="65C4689F" w14:textId="77777777" w:rsidR="00AF63C8" w:rsidRPr="003B7D47" w:rsidRDefault="00AF63C8" w:rsidP="00AD5166">
            <w:pPr>
              <w:spacing w:line="276" w:lineRule="auto"/>
              <w:rPr>
                <w:rFonts w:ascii="Verdana" w:hAnsi="Verdana" w:cs="Arial"/>
                <w:sz w:val="18"/>
                <w:szCs w:val="18"/>
              </w:rPr>
            </w:pPr>
            <w:r w:rsidRPr="003B7D47">
              <w:rPr>
                <w:rFonts w:ascii="Verdana" w:hAnsi="Verdana" w:cs="Arial"/>
                <w:sz w:val="18"/>
                <w:szCs w:val="18"/>
              </w:rPr>
              <w:t>Předávací protokol včetně jeho přílohy podepsaný oběma stranami v souladu s čl. 4 smlouvy</w:t>
            </w:r>
          </w:p>
        </w:tc>
      </w:tr>
      <w:tr w:rsidR="00AF63C8" w:rsidRPr="003B7D47" w14:paraId="70EE62BF" w14:textId="77777777" w:rsidTr="00AD5166">
        <w:trPr>
          <w:trHeight w:val="1347"/>
        </w:trPr>
        <w:tc>
          <w:tcPr>
            <w:tcW w:w="948" w:type="pct"/>
            <w:tcBorders>
              <w:top w:val="single" w:sz="8" w:space="0" w:color="auto"/>
              <w:left w:val="single" w:sz="8" w:space="0" w:color="auto"/>
              <w:bottom w:val="single" w:sz="8" w:space="0" w:color="auto"/>
              <w:right w:val="single" w:sz="8" w:space="0" w:color="auto"/>
            </w:tcBorders>
            <w:shd w:val="clear" w:color="000000" w:fill="FFFFFF"/>
            <w:vAlign w:val="center"/>
          </w:tcPr>
          <w:p w14:paraId="6DCB50F2" w14:textId="77777777" w:rsidR="00AF63C8" w:rsidRPr="003B7D47" w:rsidRDefault="00AF63C8" w:rsidP="00AD5166">
            <w:pPr>
              <w:spacing w:line="276" w:lineRule="auto"/>
              <w:rPr>
                <w:rFonts w:ascii="Verdana" w:hAnsi="Verdana" w:cs="Arial"/>
                <w:b/>
                <w:bCs/>
                <w:sz w:val="18"/>
                <w:szCs w:val="18"/>
              </w:rPr>
            </w:pPr>
            <w:r w:rsidRPr="003B7D47">
              <w:rPr>
                <w:rFonts w:ascii="Verdana" w:hAnsi="Verdana" w:cs="Arial"/>
                <w:b/>
                <w:bCs/>
                <w:sz w:val="18"/>
                <w:szCs w:val="18"/>
              </w:rPr>
              <w:t>5. dílčí etapa</w:t>
            </w:r>
          </w:p>
        </w:tc>
        <w:tc>
          <w:tcPr>
            <w:tcW w:w="1470" w:type="pct"/>
            <w:tcBorders>
              <w:top w:val="single" w:sz="8" w:space="0" w:color="auto"/>
              <w:left w:val="nil"/>
              <w:bottom w:val="single" w:sz="8" w:space="0" w:color="auto"/>
              <w:right w:val="single" w:sz="8" w:space="0" w:color="auto"/>
            </w:tcBorders>
            <w:shd w:val="clear" w:color="000000" w:fill="FFFFFF"/>
            <w:vAlign w:val="center"/>
          </w:tcPr>
          <w:p w14:paraId="2BED3D6A" w14:textId="77777777" w:rsidR="00AF63C8" w:rsidRPr="003B7D47" w:rsidRDefault="00AF63C8" w:rsidP="00AD5166">
            <w:pPr>
              <w:spacing w:line="276" w:lineRule="auto"/>
              <w:rPr>
                <w:rFonts w:ascii="Verdana" w:hAnsi="Verdana" w:cs="Arial"/>
                <w:b/>
                <w:bCs/>
                <w:sz w:val="18"/>
                <w:szCs w:val="18"/>
              </w:rPr>
            </w:pPr>
            <w:r w:rsidRPr="003B7D47">
              <w:rPr>
                <w:rFonts w:ascii="Verdana" w:hAnsi="Verdana" w:cs="Arial"/>
                <w:b/>
                <w:bCs/>
                <w:sz w:val="18"/>
                <w:szCs w:val="18"/>
              </w:rPr>
              <w:t xml:space="preserve">Do 2 týdnů od ukončení prací Zhotovitele </w:t>
            </w:r>
            <w:r>
              <w:rPr>
                <w:rFonts w:ascii="Verdana" w:hAnsi="Verdana" w:cs="Arial"/>
                <w:b/>
                <w:bCs/>
                <w:sz w:val="18"/>
                <w:szCs w:val="18"/>
              </w:rPr>
              <w:t>inženýrskogeologi</w:t>
            </w:r>
            <w:r w:rsidRPr="003B7D47">
              <w:rPr>
                <w:rFonts w:ascii="Verdana" w:hAnsi="Verdana" w:cs="Arial"/>
                <w:b/>
                <w:bCs/>
                <w:sz w:val="18"/>
                <w:szCs w:val="18"/>
              </w:rPr>
              <w:t>ckého průzkumu</w:t>
            </w:r>
          </w:p>
        </w:tc>
        <w:tc>
          <w:tcPr>
            <w:tcW w:w="1477" w:type="pct"/>
            <w:tcBorders>
              <w:top w:val="single" w:sz="8" w:space="0" w:color="auto"/>
              <w:left w:val="nil"/>
              <w:bottom w:val="single" w:sz="8" w:space="0" w:color="auto"/>
              <w:right w:val="single" w:sz="8" w:space="0" w:color="auto"/>
            </w:tcBorders>
            <w:shd w:val="clear" w:color="000000" w:fill="FFFFFF"/>
            <w:vAlign w:val="center"/>
          </w:tcPr>
          <w:p w14:paraId="4759DBC2" w14:textId="77777777" w:rsidR="00AF63C8" w:rsidRPr="003B7D47" w:rsidRDefault="00AF63C8" w:rsidP="00AD5166">
            <w:pPr>
              <w:pStyle w:val="TPText-3neslovan"/>
              <w:tabs>
                <w:tab w:val="num" w:pos="851"/>
              </w:tabs>
              <w:spacing w:line="276" w:lineRule="auto"/>
              <w:ind w:left="0"/>
              <w:jc w:val="left"/>
              <w:rPr>
                <w:rFonts w:ascii="Verdana" w:hAnsi="Verdana"/>
                <w:sz w:val="18"/>
                <w:szCs w:val="18"/>
              </w:rPr>
            </w:pPr>
            <w:r w:rsidRPr="003B7D47">
              <w:rPr>
                <w:rFonts w:ascii="Verdana" w:hAnsi="Verdana"/>
                <w:sz w:val="18"/>
                <w:szCs w:val="18"/>
              </w:rPr>
              <w:t xml:space="preserve">Předložení Závěrečné zprávy </w:t>
            </w:r>
            <w:r>
              <w:rPr>
                <w:rFonts w:ascii="Verdana" w:hAnsi="Verdana"/>
                <w:sz w:val="18"/>
                <w:szCs w:val="18"/>
              </w:rPr>
              <w:t>inženýrskogeologi</w:t>
            </w:r>
            <w:r w:rsidRPr="003B7D47">
              <w:rPr>
                <w:rFonts w:ascii="Verdana" w:hAnsi="Verdana"/>
                <w:sz w:val="18"/>
                <w:szCs w:val="18"/>
              </w:rPr>
              <w:t xml:space="preserve">ckého dozoru </w:t>
            </w:r>
            <w:r>
              <w:rPr>
                <w:rFonts w:ascii="Verdana" w:hAnsi="Verdana"/>
                <w:sz w:val="18"/>
                <w:szCs w:val="18"/>
              </w:rPr>
              <w:t xml:space="preserve">provedeného </w:t>
            </w:r>
            <w:r w:rsidRPr="003B7D47">
              <w:rPr>
                <w:rFonts w:ascii="Verdana" w:hAnsi="Verdana"/>
                <w:sz w:val="18"/>
                <w:szCs w:val="18"/>
              </w:rPr>
              <w:t>průzkumu k připomínkám</w:t>
            </w:r>
          </w:p>
        </w:tc>
        <w:tc>
          <w:tcPr>
            <w:tcW w:w="1106" w:type="pct"/>
            <w:tcBorders>
              <w:top w:val="single" w:sz="8" w:space="0" w:color="auto"/>
              <w:left w:val="nil"/>
              <w:bottom w:val="single" w:sz="8" w:space="0" w:color="auto"/>
              <w:right w:val="single" w:sz="8" w:space="0" w:color="auto"/>
            </w:tcBorders>
            <w:shd w:val="clear" w:color="000000" w:fill="FFFFFF"/>
            <w:vAlign w:val="center"/>
          </w:tcPr>
          <w:p w14:paraId="5D50698E" w14:textId="77777777" w:rsidR="00AF63C8" w:rsidRPr="003B7D47" w:rsidRDefault="00AF63C8" w:rsidP="00AD5166">
            <w:pPr>
              <w:spacing w:line="276" w:lineRule="auto"/>
              <w:rPr>
                <w:rFonts w:ascii="Verdana" w:hAnsi="Verdana" w:cs="Arial"/>
                <w:sz w:val="18"/>
                <w:szCs w:val="18"/>
              </w:rPr>
            </w:pPr>
            <w:r w:rsidRPr="003B7D47">
              <w:rPr>
                <w:rFonts w:ascii="Verdana" w:hAnsi="Verdana" w:cs="Arial"/>
                <w:sz w:val="18"/>
                <w:szCs w:val="18"/>
              </w:rPr>
              <w:t>Předávací protokol včetně jeho přílohy podepsaný oběma stranami v souladu s čl. 4 smlouvy</w:t>
            </w:r>
          </w:p>
        </w:tc>
      </w:tr>
      <w:tr w:rsidR="00AF63C8" w:rsidRPr="003B7D47" w14:paraId="57C5BE4A" w14:textId="77777777" w:rsidTr="00AD5166">
        <w:trPr>
          <w:trHeight w:val="1347"/>
        </w:trPr>
        <w:tc>
          <w:tcPr>
            <w:tcW w:w="948" w:type="pct"/>
            <w:tcBorders>
              <w:top w:val="single" w:sz="8" w:space="0" w:color="auto"/>
              <w:left w:val="single" w:sz="8" w:space="0" w:color="auto"/>
              <w:bottom w:val="single" w:sz="4" w:space="0" w:color="auto"/>
              <w:right w:val="single" w:sz="8" w:space="0" w:color="auto"/>
            </w:tcBorders>
            <w:shd w:val="clear" w:color="000000" w:fill="FFFFFF"/>
            <w:vAlign w:val="center"/>
          </w:tcPr>
          <w:p w14:paraId="044F2463" w14:textId="77777777" w:rsidR="00AF63C8" w:rsidRPr="003B7D47" w:rsidRDefault="00AF63C8" w:rsidP="00AD5166">
            <w:pPr>
              <w:spacing w:line="276" w:lineRule="auto"/>
              <w:rPr>
                <w:rFonts w:ascii="Verdana" w:hAnsi="Verdana" w:cs="Arial"/>
                <w:b/>
                <w:bCs/>
                <w:sz w:val="18"/>
                <w:szCs w:val="18"/>
              </w:rPr>
            </w:pPr>
            <w:r w:rsidRPr="003B7D47">
              <w:rPr>
                <w:rFonts w:ascii="Verdana" w:hAnsi="Verdana" w:cs="Arial"/>
                <w:b/>
                <w:bCs/>
                <w:sz w:val="18"/>
                <w:szCs w:val="18"/>
              </w:rPr>
              <w:t>6. dílčí etapa</w:t>
            </w:r>
          </w:p>
        </w:tc>
        <w:tc>
          <w:tcPr>
            <w:tcW w:w="1470" w:type="pct"/>
            <w:tcBorders>
              <w:top w:val="single" w:sz="8" w:space="0" w:color="auto"/>
              <w:left w:val="nil"/>
              <w:bottom w:val="single" w:sz="4" w:space="0" w:color="auto"/>
              <w:right w:val="single" w:sz="8" w:space="0" w:color="auto"/>
            </w:tcBorders>
            <w:shd w:val="clear" w:color="000000" w:fill="FFFFFF"/>
            <w:vAlign w:val="center"/>
          </w:tcPr>
          <w:p w14:paraId="6B33AC20" w14:textId="77777777" w:rsidR="00AF63C8" w:rsidRPr="003B7D47" w:rsidRDefault="00AF63C8" w:rsidP="002231E7">
            <w:pPr>
              <w:spacing w:before="120" w:line="276" w:lineRule="auto"/>
              <w:rPr>
                <w:rFonts w:ascii="Verdana" w:hAnsi="Verdana" w:cs="Arial"/>
                <w:b/>
                <w:bCs/>
                <w:sz w:val="18"/>
                <w:szCs w:val="18"/>
              </w:rPr>
            </w:pPr>
            <w:r w:rsidRPr="003B7D47">
              <w:rPr>
                <w:rFonts w:ascii="Verdana" w:hAnsi="Verdana" w:cs="Arial"/>
                <w:b/>
                <w:bCs/>
                <w:sz w:val="18"/>
                <w:szCs w:val="18"/>
              </w:rPr>
              <w:t>Do 2 týdnů od ukončení 5. dílčí etapy</w:t>
            </w:r>
          </w:p>
        </w:tc>
        <w:tc>
          <w:tcPr>
            <w:tcW w:w="1477" w:type="pct"/>
            <w:tcBorders>
              <w:top w:val="single" w:sz="8" w:space="0" w:color="auto"/>
              <w:left w:val="nil"/>
              <w:bottom w:val="single" w:sz="4" w:space="0" w:color="auto"/>
              <w:right w:val="single" w:sz="8" w:space="0" w:color="auto"/>
            </w:tcBorders>
            <w:shd w:val="clear" w:color="000000" w:fill="FFFFFF"/>
            <w:vAlign w:val="center"/>
          </w:tcPr>
          <w:p w14:paraId="385F3060" w14:textId="77777777" w:rsidR="00AF63C8" w:rsidRPr="003B7D47" w:rsidRDefault="00AF63C8" w:rsidP="00AD5166">
            <w:pPr>
              <w:pStyle w:val="TPText-3neslovan"/>
              <w:tabs>
                <w:tab w:val="num" w:pos="851"/>
              </w:tabs>
              <w:spacing w:line="276" w:lineRule="auto"/>
              <w:ind w:left="0"/>
              <w:jc w:val="left"/>
              <w:rPr>
                <w:rFonts w:ascii="Verdana" w:hAnsi="Verdana"/>
                <w:sz w:val="18"/>
                <w:szCs w:val="18"/>
              </w:rPr>
            </w:pPr>
            <w:r w:rsidRPr="003B7D47">
              <w:rPr>
                <w:rFonts w:ascii="Verdana" w:hAnsi="Verdana"/>
                <w:sz w:val="18"/>
                <w:szCs w:val="18"/>
              </w:rPr>
              <w:t xml:space="preserve">Předložení čistopisu Závěrečné zprávy </w:t>
            </w:r>
            <w:r>
              <w:rPr>
                <w:rFonts w:ascii="Verdana" w:hAnsi="Verdana"/>
                <w:sz w:val="18"/>
                <w:szCs w:val="18"/>
              </w:rPr>
              <w:t>inženýrskogeologi</w:t>
            </w:r>
            <w:r w:rsidRPr="003B7D47">
              <w:rPr>
                <w:rFonts w:ascii="Verdana" w:hAnsi="Verdana"/>
                <w:sz w:val="18"/>
                <w:szCs w:val="18"/>
              </w:rPr>
              <w:t xml:space="preserve">ckého dozoru </w:t>
            </w:r>
            <w:r>
              <w:rPr>
                <w:rFonts w:ascii="Verdana" w:hAnsi="Verdana"/>
                <w:sz w:val="18"/>
                <w:szCs w:val="18"/>
              </w:rPr>
              <w:t xml:space="preserve">provedeného </w:t>
            </w:r>
            <w:r w:rsidRPr="003B7D47">
              <w:rPr>
                <w:rFonts w:ascii="Verdana" w:hAnsi="Verdana"/>
                <w:sz w:val="18"/>
                <w:szCs w:val="18"/>
              </w:rPr>
              <w:t>průzkumu po zapracování připomínek</w:t>
            </w:r>
          </w:p>
        </w:tc>
        <w:tc>
          <w:tcPr>
            <w:tcW w:w="1106" w:type="pct"/>
            <w:tcBorders>
              <w:top w:val="single" w:sz="8" w:space="0" w:color="auto"/>
              <w:left w:val="nil"/>
              <w:bottom w:val="single" w:sz="4" w:space="0" w:color="auto"/>
              <w:right w:val="single" w:sz="8" w:space="0" w:color="auto"/>
            </w:tcBorders>
            <w:shd w:val="clear" w:color="000000" w:fill="FFFFFF"/>
            <w:vAlign w:val="center"/>
          </w:tcPr>
          <w:p w14:paraId="36CFAA51" w14:textId="77777777" w:rsidR="00AF63C8" w:rsidRPr="003B7D47" w:rsidRDefault="00AF63C8" w:rsidP="00AD5166">
            <w:pPr>
              <w:spacing w:line="276" w:lineRule="auto"/>
              <w:rPr>
                <w:rFonts w:ascii="Verdana" w:hAnsi="Verdana" w:cs="Arial"/>
                <w:sz w:val="18"/>
                <w:szCs w:val="18"/>
              </w:rPr>
            </w:pPr>
            <w:r w:rsidRPr="003B7D47">
              <w:rPr>
                <w:rFonts w:ascii="Verdana" w:hAnsi="Verdana" w:cs="Arial"/>
                <w:sz w:val="18"/>
                <w:szCs w:val="18"/>
              </w:rPr>
              <w:t>Předávací protokol včetně jeho přílohy podepsaný oběma stranami v souladu s čl. 4 smlouvy</w:t>
            </w:r>
          </w:p>
        </w:tc>
      </w:tr>
    </w:tbl>
    <w:p w14:paraId="13476969" w14:textId="77777777" w:rsidR="00334910" w:rsidRPr="00CC7446" w:rsidRDefault="00334910" w:rsidP="00C03B09">
      <w:pPr>
        <w:pStyle w:val="Nadpis1"/>
        <w:suppressAutoHyphens/>
        <w:spacing w:after="120" w:line="264" w:lineRule="auto"/>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2E6A0E9F" w:rsidR="009318C6" w:rsidRPr="00CC7446" w:rsidRDefault="009318C6" w:rsidP="00C03B09">
      <w:pPr>
        <w:suppressAutoHyphens/>
        <w:spacing w:before="120" w:line="264" w:lineRule="auto"/>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0C17E0" w:rsidRPr="00CC7446">
        <w:rPr>
          <w:rFonts w:ascii="Verdana" w:hAnsi="Verdana" w:cs="Arial"/>
          <w:sz w:val="18"/>
          <w:szCs w:val="18"/>
        </w:rPr>
        <w:t>Zhotovitel je povinen předat dílo</w:t>
      </w:r>
      <w:r w:rsidR="00172DAD">
        <w:rPr>
          <w:rFonts w:ascii="Verdana" w:hAnsi="Verdana" w:cs="Arial"/>
          <w:sz w:val="18"/>
          <w:szCs w:val="18"/>
        </w:rPr>
        <w:t>,</w:t>
      </w:r>
      <w:r w:rsidR="000C17E0" w:rsidRPr="00CC7446">
        <w:rPr>
          <w:rFonts w:ascii="Verdana" w:hAnsi="Verdana" w:cs="Arial"/>
          <w:sz w:val="18"/>
          <w:szCs w:val="18"/>
        </w:rPr>
        <w:t xml:space="preserve"> resp</w:t>
      </w:r>
      <w:r w:rsidR="008454A7">
        <w:rPr>
          <w:rFonts w:ascii="Verdana" w:hAnsi="Verdana" w:cs="Arial"/>
          <w:sz w:val="18"/>
          <w:szCs w:val="18"/>
        </w:rPr>
        <w:t>.</w:t>
      </w:r>
      <w:r w:rsidR="000C17E0" w:rsidRPr="00CC7446">
        <w:rPr>
          <w:rFonts w:ascii="Verdana" w:hAnsi="Verdana" w:cs="Arial"/>
          <w:sz w:val="18"/>
          <w:szCs w:val="18"/>
        </w:rPr>
        <w:t xml:space="preserve"> jeho část</w:t>
      </w:r>
      <w:r w:rsidR="00172DAD">
        <w:rPr>
          <w:rFonts w:ascii="Verdana" w:hAnsi="Verdana" w:cs="Arial"/>
          <w:sz w:val="18"/>
          <w:szCs w:val="18"/>
        </w:rPr>
        <w:t>,</w:t>
      </w:r>
      <w:r w:rsidR="000C17E0" w:rsidRPr="00CC7446">
        <w:rPr>
          <w:rFonts w:ascii="Verdana" w:hAnsi="Verdana" w:cs="Arial"/>
          <w:sz w:val="18"/>
          <w:szCs w:val="18"/>
        </w:rPr>
        <w:t xml:space="preserve"> dle příslušné dílčí etapy v místě plnění, kterým je místo </w:t>
      </w:r>
      <w:r w:rsidR="000C17E0" w:rsidRPr="00DE68FC">
        <w:rPr>
          <w:rFonts w:ascii="Verdana" w:hAnsi="Verdana" w:cs="Arial"/>
          <w:sz w:val="18"/>
          <w:szCs w:val="18"/>
        </w:rPr>
        <w:t>adresy pro zasílání smluvní korespondence</w:t>
      </w:r>
      <w:r w:rsidR="000C17E0" w:rsidRPr="00CC7446">
        <w:rPr>
          <w:rFonts w:ascii="Verdana" w:hAnsi="Verdana" w:cs="Arial"/>
          <w:sz w:val="18"/>
          <w:szCs w:val="18"/>
        </w:rPr>
        <w:t xml:space="preserve"> uvedené v záhlaví této smlouvy a osobě uvedené jako kontaktní zaměstnanec ve věcech technických. Předání a převzetí se uskuteční formou stanovenou v odst. 3.2. </w:t>
      </w:r>
      <w:r w:rsidR="006F1545">
        <w:rPr>
          <w:rFonts w:ascii="Verdana" w:hAnsi="Verdana" w:cs="Arial"/>
          <w:sz w:val="18"/>
          <w:szCs w:val="18"/>
        </w:rPr>
        <w:t xml:space="preserve">o </w:t>
      </w:r>
      <w:r w:rsidR="000C17E0" w:rsidRPr="00CC7446">
        <w:rPr>
          <w:rFonts w:ascii="Verdana" w:hAnsi="Verdana" w:cs="Arial"/>
          <w:sz w:val="18"/>
          <w:szCs w:val="18"/>
        </w:rPr>
        <w:t xml:space="preserve">dokončení díla (dle jednotlivých dílčích etap) a termínu jeho předání vyrozumí písemně zhotovitel objednatele nejméně 5 </w:t>
      </w:r>
      <w:r w:rsidR="00581E2F">
        <w:rPr>
          <w:rFonts w:ascii="Verdana" w:hAnsi="Verdana" w:cs="Arial"/>
          <w:sz w:val="18"/>
          <w:szCs w:val="18"/>
        </w:rPr>
        <w:t xml:space="preserve">(pět) </w:t>
      </w:r>
      <w:r w:rsidR="000C17E0" w:rsidRPr="00CC7446">
        <w:rPr>
          <w:rFonts w:ascii="Verdana" w:hAnsi="Verdana" w:cs="Arial"/>
          <w:sz w:val="18"/>
          <w:szCs w:val="18"/>
        </w:rPr>
        <w:t>pracovních dnů předem.</w:t>
      </w:r>
    </w:p>
    <w:p w14:paraId="017AD5D6" w14:textId="0CE8581B" w:rsidR="000C17E0" w:rsidRDefault="009318C6" w:rsidP="00C03B09">
      <w:pPr>
        <w:suppressAutoHyphens/>
        <w:spacing w:before="120" w:line="264" w:lineRule="auto"/>
        <w:ind w:left="539" w:hanging="539"/>
        <w:jc w:val="both"/>
        <w:rPr>
          <w:rFonts w:ascii="Verdana" w:hAnsi="Verdana" w:cs="Arial"/>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0C17E0" w:rsidRPr="002F5F59">
        <w:rPr>
          <w:rFonts w:ascii="Verdana" w:hAnsi="Verdana" w:cs="Arial"/>
          <w:sz w:val="18"/>
          <w:szCs w:val="18"/>
        </w:rPr>
        <w:t>Dílo</w:t>
      </w:r>
      <w:r w:rsidR="00C454F8">
        <w:rPr>
          <w:rFonts w:ascii="Verdana" w:hAnsi="Verdana" w:cs="Arial"/>
          <w:sz w:val="18"/>
          <w:szCs w:val="18"/>
        </w:rPr>
        <w:t>,</w:t>
      </w:r>
      <w:r w:rsidR="000C17E0" w:rsidRPr="002F5F59">
        <w:rPr>
          <w:rFonts w:ascii="Verdana" w:hAnsi="Verdana" w:cs="Arial"/>
          <w:sz w:val="18"/>
          <w:szCs w:val="18"/>
        </w:rPr>
        <w:t xml:space="preserve"> </w:t>
      </w:r>
      <w:r w:rsidR="000C17E0">
        <w:rPr>
          <w:rFonts w:ascii="Verdana" w:hAnsi="Verdana" w:cs="Arial"/>
          <w:sz w:val="18"/>
          <w:szCs w:val="18"/>
        </w:rPr>
        <w:t>resp</w:t>
      </w:r>
      <w:r w:rsidR="008454A7">
        <w:rPr>
          <w:rFonts w:ascii="Verdana" w:hAnsi="Verdana" w:cs="Arial"/>
          <w:sz w:val="18"/>
          <w:szCs w:val="18"/>
        </w:rPr>
        <w:t>.</w:t>
      </w:r>
      <w:r w:rsidR="000C17E0">
        <w:rPr>
          <w:rFonts w:ascii="Verdana" w:hAnsi="Verdana" w:cs="Arial"/>
          <w:sz w:val="18"/>
          <w:szCs w:val="18"/>
        </w:rPr>
        <w:t xml:space="preserve"> jeho část</w:t>
      </w:r>
      <w:r w:rsidR="00C454F8">
        <w:rPr>
          <w:rFonts w:ascii="Verdana" w:hAnsi="Verdana" w:cs="Arial"/>
          <w:sz w:val="18"/>
          <w:szCs w:val="18"/>
        </w:rPr>
        <w:t>,</w:t>
      </w:r>
      <w:r w:rsidR="000C17E0" w:rsidRPr="002F5F59">
        <w:rPr>
          <w:rFonts w:ascii="Verdana" w:hAnsi="Verdana" w:cs="Arial"/>
          <w:sz w:val="18"/>
          <w:szCs w:val="18"/>
        </w:rPr>
        <w:t xml:space="preserve"> bud</w:t>
      </w:r>
      <w:r w:rsidR="000C17E0">
        <w:rPr>
          <w:rFonts w:ascii="Verdana" w:hAnsi="Verdana" w:cs="Arial"/>
          <w:sz w:val="18"/>
          <w:szCs w:val="18"/>
        </w:rPr>
        <w:t>e</w:t>
      </w:r>
      <w:r w:rsidR="000C17E0" w:rsidRPr="002F5F59">
        <w:rPr>
          <w:rFonts w:ascii="Verdana" w:hAnsi="Verdana" w:cs="Arial"/>
          <w:sz w:val="18"/>
          <w:szCs w:val="18"/>
        </w:rPr>
        <w:t xml:space="preserve"> předán</w:t>
      </w:r>
      <w:r w:rsidR="000C17E0">
        <w:rPr>
          <w:rFonts w:ascii="Verdana" w:hAnsi="Verdana" w:cs="Arial"/>
          <w:sz w:val="18"/>
          <w:szCs w:val="18"/>
        </w:rPr>
        <w:t xml:space="preserve">o </w:t>
      </w:r>
      <w:r w:rsidR="000C17E0" w:rsidRPr="002F5F59">
        <w:rPr>
          <w:rFonts w:ascii="Verdana" w:hAnsi="Verdana" w:cs="Arial"/>
          <w:sz w:val="18"/>
          <w:szCs w:val="18"/>
        </w:rPr>
        <w:t>a převzat</w:t>
      </w:r>
      <w:r w:rsidR="000C17E0">
        <w:rPr>
          <w:rFonts w:ascii="Verdana" w:hAnsi="Verdana" w:cs="Arial"/>
          <w:sz w:val="18"/>
          <w:szCs w:val="18"/>
        </w:rPr>
        <w:t>o</w:t>
      </w:r>
      <w:r w:rsidR="000C17E0" w:rsidRPr="002F5F59">
        <w:rPr>
          <w:rFonts w:ascii="Verdana" w:hAnsi="Verdana" w:cs="Arial"/>
          <w:sz w:val="18"/>
          <w:szCs w:val="18"/>
        </w:rPr>
        <w:t xml:space="preserve"> </w:t>
      </w:r>
      <w:r w:rsidR="000C17E0" w:rsidRPr="00C865BC">
        <w:rPr>
          <w:rFonts w:ascii="Verdana" w:hAnsi="Verdana" w:cs="Arial"/>
          <w:sz w:val="18"/>
          <w:szCs w:val="18"/>
        </w:rPr>
        <w:t>dle podmínek stanovených touto smlouvou.</w:t>
      </w:r>
      <w:r w:rsidR="000C17E0" w:rsidRPr="002F5F59">
        <w:rPr>
          <w:rFonts w:ascii="Verdana" w:hAnsi="Verdana" w:cs="Arial"/>
          <w:sz w:val="18"/>
          <w:szCs w:val="18"/>
        </w:rPr>
        <w:t xml:space="preserve"> Předání a převzetí </w:t>
      </w:r>
      <w:r w:rsidR="000C17E0">
        <w:rPr>
          <w:rFonts w:ascii="Verdana" w:hAnsi="Verdana" w:cs="Arial"/>
          <w:sz w:val="18"/>
          <w:szCs w:val="18"/>
        </w:rPr>
        <w:t>d</w:t>
      </w:r>
      <w:r w:rsidR="000C17E0" w:rsidRPr="002F5F59">
        <w:rPr>
          <w:rFonts w:ascii="Verdana" w:hAnsi="Verdana" w:cs="Arial"/>
          <w:sz w:val="18"/>
          <w:szCs w:val="18"/>
        </w:rPr>
        <w:t>íla</w:t>
      </w:r>
      <w:r w:rsidR="0012560D">
        <w:rPr>
          <w:rFonts w:ascii="Verdana" w:hAnsi="Verdana" w:cs="Arial"/>
          <w:sz w:val="18"/>
          <w:szCs w:val="18"/>
        </w:rPr>
        <w:t>,</w:t>
      </w:r>
      <w:r w:rsidR="000C17E0" w:rsidRPr="002F5F59">
        <w:rPr>
          <w:rFonts w:ascii="Verdana" w:hAnsi="Verdana" w:cs="Arial"/>
          <w:sz w:val="18"/>
          <w:szCs w:val="18"/>
        </w:rPr>
        <w:t xml:space="preserve"> </w:t>
      </w:r>
      <w:r w:rsidR="000C17E0">
        <w:rPr>
          <w:rFonts w:ascii="Verdana" w:hAnsi="Verdana" w:cs="Arial"/>
          <w:sz w:val="18"/>
          <w:szCs w:val="18"/>
        </w:rPr>
        <w:t>resp</w:t>
      </w:r>
      <w:r w:rsidR="008454A7">
        <w:rPr>
          <w:rFonts w:ascii="Verdana" w:hAnsi="Verdana" w:cs="Arial"/>
          <w:sz w:val="18"/>
          <w:szCs w:val="18"/>
        </w:rPr>
        <w:t>.</w:t>
      </w:r>
      <w:r w:rsidR="000C17E0">
        <w:rPr>
          <w:rFonts w:ascii="Verdana" w:hAnsi="Verdana" w:cs="Arial"/>
          <w:sz w:val="18"/>
          <w:szCs w:val="18"/>
        </w:rPr>
        <w:t xml:space="preserve"> jeho části</w:t>
      </w:r>
      <w:r w:rsidR="0012560D">
        <w:rPr>
          <w:rFonts w:ascii="Verdana" w:hAnsi="Verdana" w:cs="Arial"/>
          <w:sz w:val="18"/>
          <w:szCs w:val="18"/>
        </w:rPr>
        <w:t>,</w:t>
      </w:r>
      <w:r w:rsidR="000C17E0">
        <w:rPr>
          <w:rFonts w:ascii="Verdana" w:hAnsi="Verdana" w:cs="Arial"/>
          <w:sz w:val="18"/>
          <w:szCs w:val="18"/>
        </w:rPr>
        <w:t xml:space="preserve"> </w:t>
      </w:r>
      <w:r w:rsidR="000C17E0" w:rsidRPr="002F5F59">
        <w:rPr>
          <w:rFonts w:ascii="Verdana" w:hAnsi="Verdana" w:cs="Arial"/>
          <w:sz w:val="18"/>
          <w:szCs w:val="18"/>
        </w:rPr>
        <w:t>bude potvrzeno</w:t>
      </w:r>
      <w:r w:rsidR="000C17E0">
        <w:rPr>
          <w:rFonts w:ascii="Verdana" w:hAnsi="Verdana" w:cs="Arial"/>
          <w:sz w:val="18"/>
          <w:szCs w:val="18"/>
        </w:rPr>
        <w:t xml:space="preserve"> formou p</w:t>
      </w:r>
      <w:r w:rsidR="000C17E0" w:rsidRPr="002F5F59">
        <w:rPr>
          <w:rFonts w:ascii="Verdana" w:hAnsi="Verdana" w:cs="Arial"/>
          <w:sz w:val="18"/>
          <w:szCs w:val="18"/>
        </w:rPr>
        <w:t>ředávacího protokolu</w:t>
      </w:r>
      <w:r w:rsidR="00C02863">
        <w:rPr>
          <w:rFonts w:ascii="Verdana" w:hAnsi="Verdana" w:cs="Arial"/>
          <w:sz w:val="18"/>
          <w:szCs w:val="18"/>
        </w:rPr>
        <w:t>, resp. jeho přílohy,</w:t>
      </w:r>
      <w:r w:rsidR="000C17E0">
        <w:rPr>
          <w:rFonts w:ascii="Verdana" w:hAnsi="Verdana" w:cs="Arial"/>
          <w:sz w:val="18"/>
          <w:szCs w:val="18"/>
        </w:rPr>
        <w:t xml:space="preserve"> </w:t>
      </w:r>
      <w:r w:rsidR="000C17E0" w:rsidRPr="002F5F59">
        <w:rPr>
          <w:rFonts w:ascii="Verdana" w:hAnsi="Verdana" w:cs="Arial"/>
          <w:sz w:val="18"/>
          <w:szCs w:val="18"/>
        </w:rPr>
        <w:t>stvrzeného podpisy ob</w:t>
      </w:r>
      <w:r w:rsidR="000C17E0">
        <w:rPr>
          <w:rFonts w:ascii="Verdana" w:hAnsi="Verdana" w:cs="Arial"/>
          <w:sz w:val="18"/>
          <w:szCs w:val="18"/>
        </w:rPr>
        <w:t>ou s</w:t>
      </w:r>
      <w:r w:rsidR="000C17E0" w:rsidRPr="002F5F59">
        <w:rPr>
          <w:rFonts w:ascii="Verdana" w:hAnsi="Verdana" w:cs="Arial"/>
          <w:sz w:val="18"/>
          <w:szCs w:val="18"/>
        </w:rPr>
        <w:t>mluvních stran.</w:t>
      </w:r>
    </w:p>
    <w:p w14:paraId="7DB035A2" w14:textId="77777777" w:rsidR="003C72CE" w:rsidRPr="00CC7446" w:rsidRDefault="003C72CE" w:rsidP="00C03B09">
      <w:pPr>
        <w:suppressAutoHyphens/>
        <w:spacing w:before="120" w:line="264" w:lineRule="auto"/>
        <w:ind w:left="539" w:hanging="539"/>
        <w:jc w:val="both"/>
        <w:rPr>
          <w:rFonts w:ascii="Verdana" w:hAnsi="Verdana" w:cs="Arial"/>
          <w:b/>
          <w:sz w:val="18"/>
          <w:szCs w:val="18"/>
        </w:rPr>
      </w:pPr>
    </w:p>
    <w:p w14:paraId="49BFB309" w14:textId="04DAC324" w:rsidR="00ED51A9" w:rsidRPr="002339C5" w:rsidRDefault="009318C6" w:rsidP="00C03B09">
      <w:pPr>
        <w:suppressAutoHyphens/>
        <w:spacing w:before="120" w:line="264" w:lineRule="auto"/>
        <w:ind w:left="539" w:hanging="539"/>
        <w:jc w:val="both"/>
        <w:rPr>
          <w:rFonts w:ascii="Verdana" w:hAnsi="Verdana" w:cs="Arial"/>
          <w:sz w:val="18"/>
          <w:szCs w:val="18"/>
        </w:rPr>
      </w:pPr>
      <w:r w:rsidRPr="00CC7446">
        <w:rPr>
          <w:rFonts w:ascii="Verdana" w:hAnsi="Verdana" w:cs="Arial"/>
          <w:b/>
          <w:sz w:val="18"/>
          <w:szCs w:val="18"/>
        </w:rPr>
        <w:lastRenderedPageBreak/>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vady nebo nedostatky,</w:t>
      </w:r>
      <w:r w:rsidR="00567417" w:rsidRPr="00CC7446">
        <w:rPr>
          <w:rFonts w:ascii="Verdana" w:hAnsi="Verdana" w:cs="Arial"/>
          <w:sz w:val="18"/>
          <w:szCs w:val="18"/>
        </w:rPr>
        <w:t xml:space="preserve"> je objednatel oprávněn odepřít převzetí díla</w:t>
      </w:r>
      <w:r w:rsidR="002339C5">
        <w:rPr>
          <w:rFonts w:ascii="Verdana" w:hAnsi="Verdana" w:cs="Arial"/>
          <w:sz w:val="18"/>
          <w:szCs w:val="18"/>
        </w:rPr>
        <w:t>, přičemž tuto skutečnost s konkrétním vymezením zjištěných vad nebo nedostatků díla</w:t>
      </w:r>
      <w:r w:rsidR="00043A31">
        <w:rPr>
          <w:rFonts w:ascii="Verdana" w:hAnsi="Verdana" w:cs="Arial"/>
          <w:sz w:val="18"/>
          <w:szCs w:val="18"/>
        </w:rPr>
        <w:t>,</w:t>
      </w:r>
      <w:r w:rsidR="002339C5">
        <w:rPr>
          <w:rFonts w:ascii="Verdana" w:hAnsi="Verdana" w:cs="Arial"/>
          <w:sz w:val="18"/>
          <w:szCs w:val="18"/>
        </w:rPr>
        <w:t xml:space="preserve"> resp. jeho části kontaktní zaměstnanec ve věcech technických uvedený v záhlaví smlouvy uvede v </w:t>
      </w:r>
      <w:r w:rsidR="00C454F8">
        <w:rPr>
          <w:rFonts w:ascii="Verdana" w:hAnsi="Verdana" w:cs="Arial"/>
          <w:sz w:val="18"/>
          <w:szCs w:val="18"/>
        </w:rPr>
        <w:t xml:space="preserve">předávacím </w:t>
      </w:r>
      <w:r w:rsidR="002339C5">
        <w:rPr>
          <w:rFonts w:ascii="Verdana" w:hAnsi="Verdana" w:cs="Arial"/>
          <w:sz w:val="18"/>
          <w:szCs w:val="18"/>
        </w:rPr>
        <w:t>protokolu</w:t>
      </w:r>
      <w:r w:rsidR="00043A31">
        <w:rPr>
          <w:rFonts w:ascii="Verdana" w:hAnsi="Verdana" w:cs="Arial"/>
          <w:sz w:val="18"/>
          <w:szCs w:val="18"/>
        </w:rPr>
        <w:t>.</w:t>
      </w:r>
      <w:r w:rsidR="002339C5" w:rsidRPr="00CC7446">
        <w:rPr>
          <w:rFonts w:ascii="Verdana" w:hAnsi="Verdana" w:cs="Arial"/>
          <w:sz w:val="18"/>
          <w:szCs w:val="18"/>
        </w:rPr>
        <w:t xml:space="preserve"> </w:t>
      </w:r>
      <w:r w:rsidR="007E112C" w:rsidRPr="00CC7446">
        <w:rPr>
          <w:rFonts w:ascii="Verdana" w:hAnsi="Verdana" w:cs="Arial"/>
          <w:sz w:val="18"/>
          <w:szCs w:val="18"/>
        </w:rPr>
        <w:t>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p>
    <w:p w14:paraId="462B492F" w14:textId="4948CA77" w:rsidR="00DA028F" w:rsidRDefault="00F663BF" w:rsidP="00C03B09">
      <w:pPr>
        <w:suppressAutoHyphens/>
        <w:spacing w:before="120" w:after="120" w:line="264" w:lineRule="auto"/>
        <w:ind w:left="539" w:hanging="539"/>
        <w:jc w:val="both"/>
        <w:rPr>
          <w:rFonts w:ascii="Verdana" w:hAnsi="Verdana"/>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691250">
        <w:rPr>
          <w:rFonts w:ascii="Verdana" w:hAnsi="Verdana" w:cs="Arial"/>
          <w:sz w:val="18"/>
          <w:szCs w:val="18"/>
        </w:rPr>
        <w:t>14</w:t>
      </w:r>
      <w:r w:rsidR="00C05938">
        <w:rPr>
          <w:rFonts w:ascii="Verdana" w:hAnsi="Verdana" w:cs="Arial"/>
          <w:sz w:val="18"/>
          <w:szCs w:val="18"/>
        </w:rPr>
        <w:t xml:space="preserve"> (</w:t>
      </w:r>
      <w:r w:rsidR="00691250">
        <w:rPr>
          <w:rFonts w:ascii="Verdana" w:hAnsi="Verdana" w:cs="Arial"/>
          <w:sz w:val="18"/>
          <w:szCs w:val="18"/>
        </w:rPr>
        <w:t>čtrnácti</w:t>
      </w:r>
      <w:r w:rsidR="00C05938">
        <w:rPr>
          <w:rFonts w:ascii="Verdana" w:hAnsi="Verdana" w:cs="Arial"/>
          <w:sz w:val="18"/>
          <w:szCs w:val="18"/>
        </w:rPr>
        <w:t>)</w:t>
      </w:r>
      <w:r w:rsidR="000E2A73" w:rsidRPr="00CC7446">
        <w:rPr>
          <w:rFonts w:ascii="Verdana" w:hAnsi="Verdana" w:cs="Arial"/>
          <w:sz w:val="18"/>
          <w:szCs w:val="18"/>
        </w:rPr>
        <w:t xml:space="preserve"> </w:t>
      </w:r>
      <w:r w:rsidR="00B60B89" w:rsidRPr="00CC7446">
        <w:rPr>
          <w:rFonts w:ascii="Verdana" w:hAnsi="Verdana" w:cs="Arial"/>
          <w:sz w:val="18"/>
          <w:szCs w:val="18"/>
        </w:rPr>
        <w:t xml:space="preserve">dnů od </w:t>
      </w:r>
      <w:r w:rsidR="00755A21">
        <w:rPr>
          <w:rFonts w:ascii="Verdana" w:hAnsi="Verdana" w:cs="Arial"/>
          <w:sz w:val="18"/>
          <w:szCs w:val="18"/>
        </w:rPr>
        <w:t>předání díla, resp. části díla</w:t>
      </w:r>
      <w:r w:rsidR="002968B7">
        <w:rPr>
          <w:rFonts w:ascii="Verdana" w:hAnsi="Verdana" w:cs="Arial"/>
          <w:sz w:val="18"/>
          <w:szCs w:val="18"/>
        </w:rPr>
        <w:t>,</w:t>
      </w:r>
      <w:r w:rsidR="00755A21">
        <w:rPr>
          <w:rFonts w:ascii="Verdana" w:hAnsi="Verdana" w:cs="Arial"/>
          <w:sz w:val="18"/>
          <w:szCs w:val="18"/>
        </w:rPr>
        <w:t xml:space="preserve"> dle odst. 4.3 tohoto článku</w:t>
      </w:r>
      <w:r w:rsidR="00B60B89" w:rsidRPr="00CC7446">
        <w:rPr>
          <w:rFonts w:ascii="Verdana" w:hAnsi="Verdana" w:cs="Arial"/>
          <w:sz w:val="18"/>
          <w:szCs w:val="18"/>
        </w:rPr>
        <w:t>,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této smlouvy </w:t>
      </w:r>
      <w:r w:rsidR="002339C5">
        <w:rPr>
          <w:rFonts w:ascii="Verdana" w:hAnsi="Verdana" w:cs="Arial"/>
          <w:sz w:val="18"/>
          <w:szCs w:val="18"/>
        </w:rPr>
        <w:t xml:space="preserve">podrobnou </w:t>
      </w:r>
      <w:r w:rsidR="00B60B89" w:rsidRPr="00CC7446">
        <w:rPr>
          <w:rFonts w:ascii="Verdana" w:hAnsi="Verdana" w:cs="Arial"/>
          <w:sz w:val="18"/>
          <w:szCs w:val="18"/>
        </w:rPr>
        <w:t>obsahovou kontrolu díla, resp. části díla</w:t>
      </w:r>
      <w:r w:rsidR="00246CDC" w:rsidRPr="00CC7446">
        <w:rPr>
          <w:rFonts w:ascii="Verdana" w:hAnsi="Verdana" w:cs="Arial"/>
          <w:sz w:val="18"/>
          <w:szCs w:val="18"/>
        </w:rPr>
        <w:t>.</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objednatel</w:t>
      </w:r>
      <w:r w:rsidR="002339C5">
        <w:rPr>
          <w:rFonts w:ascii="Verdana" w:hAnsi="Verdana" w:cs="Arial"/>
          <w:sz w:val="18"/>
          <w:szCs w:val="18"/>
        </w:rPr>
        <w:t xml:space="preserve"> na základě podrobné obsahové kontroly díla, resp. </w:t>
      </w:r>
      <w:r w:rsidR="00922615">
        <w:rPr>
          <w:rFonts w:ascii="Verdana" w:hAnsi="Verdana" w:cs="Arial"/>
          <w:sz w:val="18"/>
          <w:szCs w:val="18"/>
        </w:rPr>
        <w:t xml:space="preserve">části </w:t>
      </w:r>
      <w:r w:rsidR="002339C5">
        <w:rPr>
          <w:rFonts w:ascii="Verdana" w:hAnsi="Verdana" w:cs="Arial"/>
          <w:sz w:val="18"/>
          <w:szCs w:val="18"/>
        </w:rPr>
        <w:t>díla,</w:t>
      </w:r>
      <w:r w:rsidR="00246CDC" w:rsidRPr="00CC7446">
        <w:rPr>
          <w:rFonts w:ascii="Verdana" w:hAnsi="Verdana" w:cs="Arial"/>
          <w:sz w:val="18"/>
          <w:szCs w:val="18"/>
        </w:rPr>
        <w:t xml:space="preserve">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w:t>
      </w:r>
      <w:r w:rsidR="000E3DA4">
        <w:rPr>
          <w:rFonts w:ascii="Verdana" w:hAnsi="Verdana" w:cs="Arial"/>
          <w:sz w:val="18"/>
          <w:szCs w:val="18"/>
        </w:rPr>
        <w:t xml:space="preserve"> obsahové</w:t>
      </w:r>
      <w:r w:rsidR="0013535F" w:rsidRPr="00CC7446">
        <w:rPr>
          <w:rFonts w:ascii="Verdana" w:hAnsi="Verdana" w:cs="Arial"/>
          <w:sz w:val="18"/>
          <w:szCs w:val="18"/>
        </w:rPr>
        <w:t xml:space="preserve">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w:t>
      </w:r>
      <w:r w:rsidR="00D265FF">
        <w:rPr>
          <w:rFonts w:ascii="Verdana" w:hAnsi="Verdana" w:cs="Arial"/>
          <w:sz w:val="18"/>
          <w:szCs w:val="18"/>
        </w:rPr>
        <w:t xml:space="preserve"> písemně</w:t>
      </w:r>
      <w:r w:rsidR="00F71E5A">
        <w:rPr>
          <w:rFonts w:ascii="Verdana" w:hAnsi="Verdana" w:cs="Arial"/>
          <w:sz w:val="18"/>
          <w:szCs w:val="18"/>
        </w:rPr>
        <w:t xml:space="preserve"> formou připomínek</w:t>
      </w:r>
      <w:r w:rsidR="0013535F" w:rsidRPr="00CC7446">
        <w:rPr>
          <w:rFonts w:ascii="Verdana" w:hAnsi="Verdana" w:cs="Arial"/>
          <w:sz w:val="18"/>
          <w:szCs w:val="18"/>
        </w:rPr>
        <w:t xml:space="preserve">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2339C5">
        <w:rPr>
          <w:rFonts w:ascii="Verdana" w:hAnsi="Verdana" w:cs="Arial"/>
          <w:sz w:val="18"/>
          <w:szCs w:val="18"/>
        </w:rPr>
        <w:t xml:space="preserve">objednatel a </w:t>
      </w:r>
      <w:r w:rsidR="001F21EC" w:rsidRPr="00CC7446">
        <w:rPr>
          <w:rFonts w:ascii="Verdana" w:hAnsi="Verdana" w:cs="Arial"/>
          <w:sz w:val="18"/>
          <w:szCs w:val="18"/>
        </w:rPr>
        <w:t>určí</w:t>
      </w:r>
      <w:r w:rsidR="0013535F" w:rsidRPr="00CC7446">
        <w:rPr>
          <w:rFonts w:ascii="Verdana" w:hAnsi="Verdana" w:cs="Arial"/>
          <w:sz w:val="18"/>
          <w:szCs w:val="18"/>
        </w:rPr>
        <w:t xml:space="preserve"> </w:t>
      </w:r>
      <w:r w:rsidR="002339C5">
        <w:rPr>
          <w:rFonts w:ascii="Verdana" w:hAnsi="Verdana" w:cs="Arial"/>
          <w:sz w:val="18"/>
          <w:szCs w:val="18"/>
        </w:rPr>
        <w:t xml:space="preserve">zhotoviteli </w:t>
      </w:r>
      <w:r w:rsidR="0013535F" w:rsidRPr="00CC7446">
        <w:rPr>
          <w:rFonts w:ascii="Verdana" w:hAnsi="Verdana" w:cs="Arial"/>
          <w:sz w:val="18"/>
          <w:szCs w:val="18"/>
        </w:rPr>
        <w:t xml:space="preserve">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Pr="00CC7446">
        <w:rPr>
          <w:rFonts w:ascii="Verdana" w:hAnsi="Verdana" w:cs="Arial"/>
          <w:sz w:val="18"/>
          <w:szCs w:val="18"/>
        </w:rPr>
        <w:t xml:space="preserve"> </w:t>
      </w:r>
      <w:r w:rsidR="0012560D">
        <w:rPr>
          <w:rFonts w:ascii="Verdana" w:hAnsi="Verdana" w:cs="Arial"/>
          <w:sz w:val="18"/>
          <w:szCs w:val="18"/>
        </w:rPr>
        <w:t>Záznam o</w:t>
      </w:r>
      <w:r w:rsidR="00A67339">
        <w:rPr>
          <w:rFonts w:ascii="Verdana" w:hAnsi="Verdana" w:cs="Arial"/>
          <w:sz w:val="18"/>
          <w:szCs w:val="18"/>
        </w:rPr>
        <w:t xml:space="preserve"> </w:t>
      </w:r>
      <w:r w:rsidR="002968B7">
        <w:rPr>
          <w:rFonts w:ascii="Verdana" w:hAnsi="Verdana" w:cs="Arial"/>
          <w:sz w:val="18"/>
          <w:szCs w:val="18"/>
        </w:rPr>
        <w:t>skutečnosti, že dílo</w:t>
      </w:r>
      <w:r w:rsidR="00775B76">
        <w:rPr>
          <w:rFonts w:ascii="Verdana" w:hAnsi="Verdana" w:cs="Arial"/>
          <w:sz w:val="18"/>
          <w:szCs w:val="18"/>
        </w:rPr>
        <w:t>,</w:t>
      </w:r>
      <w:r w:rsidR="002968B7">
        <w:rPr>
          <w:rFonts w:ascii="Verdana" w:hAnsi="Verdana" w:cs="Arial"/>
          <w:sz w:val="18"/>
          <w:szCs w:val="18"/>
        </w:rPr>
        <w:t xml:space="preserve"> resp. část díla</w:t>
      </w:r>
      <w:r w:rsidR="00775B76">
        <w:rPr>
          <w:rFonts w:ascii="Verdana" w:hAnsi="Verdana" w:cs="Arial"/>
          <w:sz w:val="18"/>
          <w:szCs w:val="18"/>
        </w:rPr>
        <w:t>,</w:t>
      </w:r>
      <w:r w:rsidR="002968B7">
        <w:rPr>
          <w:rFonts w:ascii="Verdana" w:hAnsi="Verdana" w:cs="Arial"/>
          <w:sz w:val="18"/>
          <w:szCs w:val="18"/>
        </w:rPr>
        <w:t xml:space="preserve"> neobsahuje dle tohoto odstavce žádné vady nebo nedostatky, případně že vady a nedostatky byly zhotovitelem řádně vypořádány,</w:t>
      </w:r>
      <w:r w:rsidR="0012560D">
        <w:rPr>
          <w:rFonts w:ascii="Verdana" w:hAnsi="Verdana" w:cs="Arial"/>
          <w:sz w:val="18"/>
          <w:szCs w:val="18"/>
        </w:rPr>
        <w:t xml:space="preserve"> podepsaný kontaktním zaměstnancem ve věcech technických,</w:t>
      </w:r>
      <w:r w:rsidR="002968B7">
        <w:rPr>
          <w:rFonts w:ascii="Verdana" w:hAnsi="Verdana" w:cs="Arial"/>
          <w:sz w:val="18"/>
          <w:szCs w:val="18"/>
        </w:rPr>
        <w:t xml:space="preserve"> </w:t>
      </w:r>
      <w:r w:rsidR="00563356">
        <w:rPr>
          <w:rFonts w:ascii="Verdana" w:hAnsi="Verdana" w:cs="Arial"/>
          <w:sz w:val="18"/>
          <w:szCs w:val="18"/>
        </w:rPr>
        <w:t xml:space="preserve">bude přílohou </w:t>
      </w:r>
      <w:r w:rsidR="00C454F8">
        <w:rPr>
          <w:rFonts w:ascii="Verdana" w:hAnsi="Verdana" w:cs="Arial"/>
          <w:sz w:val="18"/>
          <w:szCs w:val="18"/>
        </w:rPr>
        <w:t>p</w:t>
      </w:r>
      <w:r w:rsidR="00563356">
        <w:rPr>
          <w:rFonts w:ascii="Verdana" w:hAnsi="Verdana" w:cs="Arial"/>
          <w:sz w:val="18"/>
          <w:szCs w:val="18"/>
        </w:rPr>
        <w:t xml:space="preserve">ředávacího protokolu. </w:t>
      </w:r>
      <w:r w:rsidRPr="00CC7446">
        <w:rPr>
          <w:rFonts w:ascii="Verdana" w:hAnsi="Verdana" w:cs="Arial"/>
          <w:sz w:val="18"/>
          <w:szCs w:val="18"/>
        </w:rPr>
        <w:t>V</w:t>
      </w:r>
      <w:r w:rsidR="006447F4" w:rsidRPr="00CC7446">
        <w:rPr>
          <w:rFonts w:ascii="Verdana" w:hAnsi="Verdana" w:cs="Arial"/>
          <w:sz w:val="18"/>
          <w:szCs w:val="18"/>
        </w:rPr>
        <w:t xml:space="preserve"> případě, že zhotovitel neodstraní </w:t>
      </w:r>
      <w:r w:rsidR="00D2237D">
        <w:rPr>
          <w:rFonts w:ascii="Verdana" w:hAnsi="Verdana" w:cs="Arial"/>
          <w:sz w:val="18"/>
          <w:szCs w:val="18"/>
        </w:rPr>
        <w:t xml:space="preserve">vady nebo </w:t>
      </w:r>
      <w:r w:rsidR="006447F4" w:rsidRPr="00CC7446">
        <w:rPr>
          <w:rFonts w:ascii="Verdana" w:hAnsi="Verdana" w:cs="Arial"/>
          <w:sz w:val="18"/>
          <w:szCs w:val="18"/>
        </w:rPr>
        <w:t>nedostatky díla, resp. části díla, ve stanoveném termínu nebo dílo vykazuje i nadále vady</w:t>
      </w:r>
      <w:r w:rsidR="00D2237D">
        <w:rPr>
          <w:rFonts w:ascii="Verdana" w:hAnsi="Verdana" w:cs="Arial"/>
          <w:sz w:val="18"/>
          <w:szCs w:val="18"/>
        </w:rPr>
        <w:t xml:space="preserve"> nebo nedostatky</w:t>
      </w:r>
      <w:r w:rsidR="006447F4" w:rsidRPr="00CC7446">
        <w:rPr>
          <w:rFonts w:ascii="Verdana" w:hAnsi="Verdana" w:cs="Arial"/>
          <w:sz w:val="18"/>
          <w:szCs w:val="18"/>
        </w:rPr>
        <w:t xml:space="preserve">,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F71E5A">
        <w:rPr>
          <w:rFonts w:ascii="Verdana" w:hAnsi="Verdana" w:cs="Arial"/>
          <w:sz w:val="18"/>
          <w:szCs w:val="18"/>
        </w:rPr>
        <w:t>sankce</w:t>
      </w:r>
      <w:r w:rsidR="00060498" w:rsidRPr="00CC7446">
        <w:rPr>
          <w:rFonts w:ascii="Verdana" w:hAnsi="Verdana" w:cs="Arial"/>
          <w:sz w:val="18"/>
          <w:szCs w:val="18"/>
        </w:rPr>
        <w:t xml:space="preserve"> dle čl. </w:t>
      </w:r>
      <w:r w:rsidR="007B303D">
        <w:rPr>
          <w:rFonts w:ascii="Verdana" w:hAnsi="Verdana" w:cs="Arial"/>
          <w:sz w:val="18"/>
          <w:szCs w:val="18"/>
        </w:rPr>
        <w:t>7</w:t>
      </w:r>
      <w:r w:rsidR="007B303D" w:rsidRPr="00CC7446">
        <w:rPr>
          <w:rFonts w:ascii="Verdana" w:hAnsi="Verdana" w:cs="Arial"/>
          <w:sz w:val="18"/>
          <w:szCs w:val="18"/>
        </w:rPr>
        <w:t xml:space="preserve"> </w:t>
      </w:r>
      <w:r w:rsidR="00060498" w:rsidRPr="00CC7446">
        <w:rPr>
          <w:rFonts w:ascii="Verdana" w:hAnsi="Verdana" w:cs="Arial"/>
          <w:sz w:val="18"/>
          <w:szCs w:val="18"/>
        </w:rPr>
        <w:t>této smlouvy.</w:t>
      </w:r>
      <w:r w:rsidRPr="00CC7446">
        <w:rPr>
          <w:rFonts w:ascii="Verdana" w:hAnsi="Verdana"/>
          <w:sz w:val="18"/>
          <w:szCs w:val="18"/>
        </w:rPr>
        <w:t xml:space="preserve"> </w:t>
      </w:r>
    </w:p>
    <w:p w14:paraId="7C68F298" w14:textId="396ACE02" w:rsidR="00755A21" w:rsidRPr="0024255A" w:rsidRDefault="00755A21" w:rsidP="00C03B09">
      <w:pPr>
        <w:suppressAutoHyphens/>
        <w:spacing w:before="120" w:after="240" w:line="264" w:lineRule="auto"/>
        <w:ind w:left="539" w:hanging="539"/>
        <w:jc w:val="both"/>
        <w:rPr>
          <w:rFonts w:ascii="Verdana" w:hAnsi="Verdana"/>
          <w:sz w:val="18"/>
          <w:szCs w:val="18"/>
        </w:rPr>
      </w:pPr>
      <w:r>
        <w:rPr>
          <w:rFonts w:ascii="Verdana" w:hAnsi="Verdana" w:cs="Arial"/>
          <w:b/>
          <w:sz w:val="18"/>
          <w:szCs w:val="18"/>
        </w:rPr>
        <w:t>4.</w:t>
      </w:r>
      <w:r w:rsidRPr="00796AD7">
        <w:rPr>
          <w:rFonts w:ascii="Verdana" w:hAnsi="Verdana"/>
          <w:b/>
          <w:sz w:val="18"/>
          <w:szCs w:val="18"/>
        </w:rPr>
        <w:t>5</w:t>
      </w:r>
      <w:r>
        <w:rPr>
          <w:rFonts w:ascii="Verdana" w:hAnsi="Verdana"/>
          <w:sz w:val="18"/>
          <w:szCs w:val="18"/>
        </w:rPr>
        <w:t xml:space="preserve">    </w:t>
      </w:r>
      <w:r w:rsidRPr="00CC7446">
        <w:rPr>
          <w:rFonts w:ascii="Verdana" w:hAnsi="Verdana"/>
          <w:sz w:val="18"/>
          <w:szCs w:val="18"/>
        </w:rPr>
        <w:t>V případě, že dílo vykazuje</w:t>
      </w:r>
      <w:r w:rsidRPr="00CC7446">
        <w:rPr>
          <w:rFonts w:ascii="Verdana" w:hAnsi="Verdana"/>
          <w:b/>
          <w:sz w:val="18"/>
          <w:szCs w:val="18"/>
        </w:rPr>
        <w:t xml:space="preserve"> </w:t>
      </w:r>
      <w:r w:rsidRPr="00CC7446">
        <w:rPr>
          <w:rFonts w:ascii="Verdana" w:hAnsi="Verdana" w:cs="Arial"/>
          <w:sz w:val="18"/>
          <w:szCs w:val="18"/>
        </w:rPr>
        <w:t xml:space="preserve">dle </w:t>
      </w:r>
      <w:r w:rsidR="002A1285">
        <w:rPr>
          <w:rFonts w:ascii="Verdana" w:hAnsi="Verdana" w:cs="Arial"/>
          <w:sz w:val="18"/>
          <w:szCs w:val="18"/>
        </w:rPr>
        <w:t xml:space="preserve">odst. </w:t>
      </w:r>
      <w:r w:rsidR="00563356">
        <w:rPr>
          <w:rFonts w:ascii="Verdana" w:hAnsi="Verdana" w:cs="Arial"/>
          <w:sz w:val="18"/>
          <w:szCs w:val="18"/>
        </w:rPr>
        <w:t>4.4</w:t>
      </w:r>
      <w:r w:rsidR="002A1285">
        <w:rPr>
          <w:rFonts w:ascii="Verdana" w:hAnsi="Verdana" w:cs="Arial"/>
          <w:sz w:val="18"/>
          <w:szCs w:val="18"/>
        </w:rPr>
        <w:t xml:space="preserve"> </w:t>
      </w:r>
      <w:r w:rsidRPr="00CC7446">
        <w:rPr>
          <w:rFonts w:ascii="Verdana" w:hAnsi="Verdana" w:cs="Arial"/>
          <w:sz w:val="18"/>
          <w:szCs w:val="18"/>
        </w:rPr>
        <w:t>tohoto článku vady nebo nedostatky, není zhotovitel oprávněn vystavit daňový doklad – fakturu. Z</w:t>
      </w:r>
      <w:r w:rsidRPr="00CC7446">
        <w:rPr>
          <w:rFonts w:ascii="Verdana" w:hAnsi="Verdana"/>
          <w:sz w:val="18"/>
          <w:szCs w:val="18"/>
        </w:rPr>
        <w:t xml:space="preserve">hotovitel je oprávněn ji vystavit až po odstranění vad nebo nedostatků, a to do 15 </w:t>
      </w:r>
      <w:r>
        <w:rPr>
          <w:rFonts w:ascii="Verdana" w:hAnsi="Verdana"/>
          <w:sz w:val="18"/>
          <w:szCs w:val="18"/>
        </w:rPr>
        <w:t xml:space="preserve">(patnácti) </w:t>
      </w:r>
      <w:r w:rsidRPr="00CC7446">
        <w:rPr>
          <w:rFonts w:ascii="Verdana" w:hAnsi="Verdana"/>
          <w:sz w:val="18"/>
          <w:szCs w:val="18"/>
        </w:rPr>
        <w:t>dnů od písemného potvrzení objednatele o tom, že vady nebo nedostatky byly odstraněny.</w:t>
      </w:r>
    </w:p>
    <w:p w14:paraId="07EE3450" w14:textId="4435F47B" w:rsidR="001155DF" w:rsidRDefault="000B6F15" w:rsidP="00C03B09">
      <w:pPr>
        <w:pStyle w:val="Nadpis1"/>
        <w:suppressAutoHyphens/>
        <w:spacing w:after="120" w:line="264" w:lineRule="auto"/>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64F0FDC1" w14:textId="6DED7E12" w:rsidR="00DA028F" w:rsidRPr="00C01BF2" w:rsidRDefault="00DA028F" w:rsidP="00C03B09">
      <w:pPr>
        <w:tabs>
          <w:tab w:val="left" w:pos="567"/>
        </w:tabs>
        <w:spacing w:after="120" w:line="264" w:lineRule="auto"/>
        <w:ind w:left="567" w:hanging="567"/>
        <w:jc w:val="both"/>
      </w:pPr>
      <w:r w:rsidRPr="00CC7446">
        <w:rPr>
          <w:rFonts w:ascii="Verdana" w:hAnsi="Verdana" w:cs="Arial"/>
          <w:b/>
          <w:sz w:val="18"/>
          <w:szCs w:val="18"/>
        </w:rPr>
        <w:t>5.</w:t>
      </w:r>
      <w:r w:rsidR="00B6275D">
        <w:rPr>
          <w:rFonts w:ascii="Verdana" w:hAnsi="Verdana" w:cs="Arial"/>
          <w:b/>
          <w:sz w:val="18"/>
          <w:szCs w:val="18"/>
        </w:rPr>
        <w:t>1</w:t>
      </w:r>
      <w:r w:rsidRPr="00CC7446">
        <w:rPr>
          <w:rFonts w:ascii="Verdana" w:hAnsi="Verdana" w:cs="Arial"/>
          <w:b/>
          <w:sz w:val="18"/>
          <w:szCs w:val="18"/>
        </w:rPr>
        <w:t>.</w:t>
      </w:r>
      <w:r w:rsidRPr="00CC7446">
        <w:rPr>
          <w:rFonts w:ascii="Verdana" w:hAnsi="Verdana" w:cs="Arial"/>
          <w:sz w:val="18"/>
          <w:szCs w:val="18"/>
        </w:rPr>
        <w:tab/>
        <w:t>Objednatel s</w:t>
      </w:r>
      <w:r>
        <w:rPr>
          <w:rFonts w:ascii="Verdana" w:hAnsi="Verdana" w:cs="Arial"/>
          <w:sz w:val="18"/>
          <w:szCs w:val="18"/>
        </w:rPr>
        <w:t>e zavazuje řádně provedené dílo převzít a za řádně zhotovené dílo zaplatit zhotoviteli cenu za podmínek stanovených touto smlouvou</w:t>
      </w:r>
      <w:r w:rsidR="00C01BF2">
        <w:rPr>
          <w:rFonts w:ascii="Verdana" w:hAnsi="Verdana" w:cs="Arial"/>
          <w:sz w:val="18"/>
          <w:szCs w:val="18"/>
        </w:rPr>
        <w:t>.</w:t>
      </w:r>
      <w:r>
        <w:rPr>
          <w:rFonts w:ascii="Verdana" w:hAnsi="Verdana" w:cs="Arial"/>
          <w:sz w:val="18"/>
          <w:szCs w:val="18"/>
        </w:rPr>
        <w:t xml:space="preserve"> </w:t>
      </w:r>
    </w:p>
    <w:p w14:paraId="5859A15A" w14:textId="4B0A7764" w:rsidR="00046F12" w:rsidRPr="00CC7446" w:rsidRDefault="00FD526C" w:rsidP="00C03B09">
      <w:pPr>
        <w:pStyle w:val="Nadpis1"/>
        <w:suppressAutoHyphens/>
        <w:spacing w:before="0" w:after="120" w:line="264" w:lineRule="auto"/>
        <w:rPr>
          <w:rFonts w:ascii="Verdana" w:hAnsi="Verdana"/>
          <w:sz w:val="20"/>
          <w:szCs w:val="18"/>
          <w:u w:val="single"/>
        </w:rPr>
      </w:pPr>
      <w:r w:rsidRPr="00CC7446">
        <w:rPr>
          <w:rFonts w:ascii="Verdana" w:hAnsi="Verdana"/>
          <w:sz w:val="18"/>
          <w:szCs w:val="18"/>
        </w:rPr>
        <w:t>5.</w:t>
      </w:r>
      <w:r w:rsidR="00B6275D">
        <w:rPr>
          <w:rFonts w:ascii="Verdana" w:hAnsi="Verdana"/>
          <w:sz w:val="18"/>
          <w:szCs w:val="18"/>
        </w:rPr>
        <w:t>2</w:t>
      </w:r>
      <w:r w:rsidR="00046F12" w:rsidRPr="00CC7446">
        <w:rPr>
          <w:rFonts w:ascii="Verdana" w:hAnsi="Verdana"/>
          <w:sz w:val="18"/>
          <w:szCs w:val="18"/>
        </w:rPr>
        <w:t>.</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5B084F11" w:rsidR="00046F12" w:rsidRPr="003A31C6" w:rsidRDefault="00046F12" w:rsidP="00C03B09">
      <w:pPr>
        <w:spacing w:line="264" w:lineRule="auto"/>
        <w:ind w:left="567"/>
        <w:rPr>
          <w:rFonts w:ascii="Verdana" w:hAnsi="Verdana" w:cs="Arial"/>
          <w:bCs/>
          <w:sz w:val="18"/>
          <w:szCs w:val="18"/>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A71021">
        <w:rPr>
          <w:rFonts w:ascii="Verdana" w:hAnsi="Verdana" w:cs="Arial"/>
          <w:b/>
          <w:sz w:val="18"/>
          <w:szCs w:val="18"/>
          <w:highlight w:val="yellow"/>
        </w:rPr>
        <w:t>[VLOŽÍ ZHOTOVITEL]</w:t>
      </w:r>
      <w:r w:rsidR="000B1644" w:rsidRPr="00A71021">
        <w:rPr>
          <w:rFonts w:ascii="Verdana" w:hAnsi="Verdana" w:cs="Arial"/>
          <w:b/>
          <w:sz w:val="18"/>
          <w:szCs w:val="18"/>
          <w:highlight w:val="yellow"/>
        </w:rPr>
        <w:t>,-</w:t>
      </w:r>
      <w:r w:rsidR="00993A73" w:rsidRPr="00CC7446">
        <w:rPr>
          <w:rFonts w:ascii="Verdana" w:hAnsi="Verdana" w:cs="Arial"/>
          <w:b/>
          <w:sz w:val="18"/>
          <w:szCs w:val="18"/>
        </w:rPr>
        <w:t xml:space="preserve"> </w:t>
      </w:r>
      <w:r w:rsidRPr="003A31C6">
        <w:rPr>
          <w:rFonts w:ascii="Verdana" w:hAnsi="Verdana" w:cs="Arial"/>
          <w:bCs/>
          <w:sz w:val="18"/>
          <w:szCs w:val="18"/>
        </w:rPr>
        <w:t>Kč</w:t>
      </w:r>
    </w:p>
    <w:p w14:paraId="2102E05F" w14:textId="36EF8D96" w:rsidR="002B6C35" w:rsidRPr="00C01BF2" w:rsidRDefault="004B68C6" w:rsidP="00C03B09">
      <w:pPr>
        <w:spacing w:line="264" w:lineRule="auto"/>
        <w:ind w:left="567"/>
        <w:rPr>
          <w:rFonts w:ascii="Verdana" w:hAnsi="Verdana" w:cs="Arial"/>
          <w:b/>
          <w:sz w:val="18"/>
          <w:szCs w:val="18"/>
        </w:rPr>
      </w:pPr>
      <w:r>
        <w:rPr>
          <w:rFonts w:ascii="Verdana" w:hAnsi="Verdana" w:cs="Arial"/>
          <w:sz w:val="18"/>
          <w:szCs w:val="18"/>
        </w:rPr>
        <w:t xml:space="preserve">    </w:t>
      </w:r>
      <w:r w:rsidR="002B6C35">
        <w:rPr>
          <w:rFonts w:ascii="Verdana" w:hAnsi="Verdana" w:cs="Arial"/>
          <w:sz w:val="18"/>
          <w:szCs w:val="18"/>
        </w:rPr>
        <w:t>slovy</w:t>
      </w:r>
      <w:r w:rsidR="003C72CE">
        <w:rPr>
          <w:rFonts w:ascii="Verdana" w:hAnsi="Verdana" w:cs="Arial"/>
          <w:sz w:val="18"/>
          <w:szCs w:val="18"/>
        </w:rPr>
        <w:t>:</w:t>
      </w:r>
      <w:r w:rsidR="002B6C35">
        <w:rPr>
          <w:rFonts w:ascii="Verdana" w:hAnsi="Verdana" w:cs="Arial"/>
          <w:sz w:val="18"/>
          <w:szCs w:val="18"/>
        </w:rPr>
        <w:t xml:space="preserve"> </w:t>
      </w:r>
      <w:r w:rsidR="002B6C35" w:rsidRPr="00A71021">
        <w:rPr>
          <w:rFonts w:ascii="Verdana" w:hAnsi="Verdana" w:cs="Arial"/>
          <w:b/>
          <w:sz w:val="18"/>
          <w:szCs w:val="18"/>
          <w:highlight w:val="yellow"/>
        </w:rPr>
        <w:t>[VLOŽÍ ZHOTOVITEL]</w:t>
      </w:r>
      <w:r w:rsidR="002B6C35">
        <w:rPr>
          <w:rFonts w:ascii="Verdana" w:hAnsi="Verdana" w:cs="Arial"/>
          <w:b/>
          <w:sz w:val="18"/>
          <w:szCs w:val="18"/>
          <w:highlight w:val="yellow"/>
        </w:rPr>
        <w:t xml:space="preserve"> korun českých</w:t>
      </w:r>
    </w:p>
    <w:p w14:paraId="04D2CA88" w14:textId="2A3711C6" w:rsidR="00046F12" w:rsidRDefault="00224A90" w:rsidP="00C03B09">
      <w:pPr>
        <w:tabs>
          <w:tab w:val="right" w:pos="6300"/>
        </w:tabs>
        <w:spacing w:line="264" w:lineRule="auto"/>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A71021">
        <w:rPr>
          <w:rFonts w:ascii="Verdana" w:hAnsi="Verdana" w:cs="Arial"/>
          <w:b/>
          <w:sz w:val="18"/>
          <w:szCs w:val="18"/>
          <w:highlight w:val="yellow"/>
        </w:rPr>
        <w:t>[VLOŽÍ ZHOTOVITEL]</w:t>
      </w:r>
      <w:r w:rsidR="00C64722" w:rsidRPr="00A71021">
        <w:rPr>
          <w:rFonts w:ascii="Verdana" w:hAnsi="Verdana" w:cs="Arial"/>
          <w:sz w:val="18"/>
          <w:szCs w:val="18"/>
          <w:highlight w:val="yellow"/>
        </w:rPr>
        <w:t>,</w:t>
      </w:r>
      <w:r w:rsidR="000B1644" w:rsidRPr="00A71021">
        <w:rPr>
          <w:rFonts w:ascii="Verdana" w:hAnsi="Verdana" w:cs="Arial"/>
          <w:sz w:val="18"/>
          <w:szCs w:val="18"/>
          <w:highlight w:val="yellow"/>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71F3F3F4" w14:textId="3546FE98" w:rsidR="00CA1385" w:rsidRPr="00C01BF2" w:rsidRDefault="004B68C6" w:rsidP="00C03B09">
      <w:pPr>
        <w:spacing w:line="264" w:lineRule="auto"/>
        <w:ind w:left="567"/>
        <w:rPr>
          <w:rFonts w:ascii="Verdana" w:hAnsi="Verdana" w:cs="Arial"/>
          <w:b/>
          <w:sz w:val="18"/>
          <w:szCs w:val="18"/>
        </w:rPr>
      </w:pPr>
      <w:r>
        <w:rPr>
          <w:rFonts w:ascii="Verdana" w:hAnsi="Verdana" w:cs="Arial"/>
          <w:sz w:val="18"/>
          <w:szCs w:val="18"/>
        </w:rPr>
        <w:t xml:space="preserve">    </w:t>
      </w:r>
      <w:r w:rsidR="002B6C35">
        <w:rPr>
          <w:rFonts w:ascii="Verdana" w:hAnsi="Verdana" w:cs="Arial"/>
          <w:sz w:val="18"/>
          <w:szCs w:val="18"/>
        </w:rPr>
        <w:t>slovy</w:t>
      </w:r>
      <w:r w:rsidR="003C72CE">
        <w:rPr>
          <w:rFonts w:ascii="Verdana" w:hAnsi="Verdana" w:cs="Arial"/>
          <w:sz w:val="18"/>
          <w:szCs w:val="18"/>
        </w:rPr>
        <w:t>:</w:t>
      </w:r>
      <w:r w:rsidR="002B6C35">
        <w:rPr>
          <w:rFonts w:ascii="Verdana" w:hAnsi="Verdana" w:cs="Arial"/>
          <w:sz w:val="18"/>
          <w:szCs w:val="18"/>
        </w:rPr>
        <w:t xml:space="preserve"> </w:t>
      </w:r>
      <w:r w:rsidR="002B6C35" w:rsidRPr="00A71021">
        <w:rPr>
          <w:rFonts w:ascii="Verdana" w:hAnsi="Verdana" w:cs="Arial"/>
          <w:b/>
          <w:sz w:val="18"/>
          <w:szCs w:val="18"/>
          <w:highlight w:val="yellow"/>
        </w:rPr>
        <w:t>[VLOŽÍ ZHOTOVITEL]</w:t>
      </w:r>
      <w:r w:rsidR="002B6C35">
        <w:rPr>
          <w:rFonts w:ascii="Verdana" w:hAnsi="Verdana" w:cs="Arial"/>
          <w:b/>
          <w:sz w:val="18"/>
          <w:szCs w:val="18"/>
          <w:highlight w:val="yellow"/>
        </w:rPr>
        <w:t xml:space="preserve"> korun českých</w:t>
      </w:r>
    </w:p>
    <w:p w14:paraId="7A221488" w14:textId="3289A5C6" w:rsidR="002B6C35" w:rsidRPr="00C01BF2" w:rsidRDefault="00CA1385" w:rsidP="00C03B09">
      <w:pPr>
        <w:tabs>
          <w:tab w:val="right" w:pos="6300"/>
        </w:tabs>
        <w:spacing w:line="264" w:lineRule="auto"/>
        <w:ind w:left="1134" w:hanging="567"/>
        <w:rPr>
          <w:rFonts w:ascii="Verdana" w:hAnsi="Verdana" w:cs="Arial"/>
          <w:sz w:val="18"/>
          <w:szCs w:val="18"/>
        </w:rPr>
      </w:pPr>
      <w:r w:rsidRPr="0072068F">
        <w:rPr>
          <w:rFonts w:ascii="Verdana" w:hAnsi="Verdana" w:cs="Arial"/>
          <w:sz w:val="18"/>
          <w:szCs w:val="18"/>
        </w:rPr>
        <w:t>c)</w:t>
      </w:r>
      <w:r>
        <w:rPr>
          <w:rFonts w:ascii="Verdana" w:hAnsi="Verdana" w:cs="Arial"/>
          <w:sz w:val="18"/>
          <w:szCs w:val="18"/>
        </w:rPr>
        <w:t xml:space="preserve"> </w:t>
      </w:r>
      <w:r w:rsidR="00135ECF" w:rsidRPr="00C01BF2">
        <w:rPr>
          <w:rFonts w:ascii="Verdana" w:hAnsi="Verdana" w:cs="Arial"/>
          <w:sz w:val="18"/>
          <w:szCs w:val="18"/>
        </w:rPr>
        <w:t>Celková cena díla včetně DPH</w:t>
      </w:r>
      <w:r w:rsidR="001908F2" w:rsidRPr="00C01BF2">
        <w:rPr>
          <w:rFonts w:ascii="Verdana" w:hAnsi="Verdana" w:cs="Arial"/>
          <w:sz w:val="18"/>
          <w:szCs w:val="18"/>
        </w:rPr>
        <w:t xml:space="preserve"> </w:t>
      </w:r>
      <w:r w:rsidR="001908F2" w:rsidRPr="00584A00">
        <w:rPr>
          <w:rFonts w:ascii="Verdana" w:hAnsi="Verdana" w:cs="Arial"/>
          <w:b/>
          <w:bCs/>
          <w:sz w:val="18"/>
          <w:szCs w:val="18"/>
          <w:highlight w:val="yellow"/>
        </w:rPr>
        <w:t>[VLOŽÍ ZHOTOVITEL</w:t>
      </w:r>
      <w:r w:rsidR="001908F2" w:rsidRPr="004B68C6">
        <w:rPr>
          <w:rFonts w:ascii="Verdana" w:hAnsi="Verdana" w:cs="Arial"/>
          <w:b/>
          <w:bCs/>
          <w:sz w:val="18"/>
          <w:szCs w:val="18"/>
          <w:highlight w:val="yellow"/>
        </w:rPr>
        <w:t>]</w:t>
      </w:r>
      <w:r w:rsidR="000B1644" w:rsidRPr="002231E7">
        <w:rPr>
          <w:rFonts w:ascii="Verdana" w:hAnsi="Verdana" w:cs="Arial"/>
          <w:sz w:val="18"/>
          <w:szCs w:val="18"/>
          <w:highlight w:val="yellow"/>
        </w:rPr>
        <w:t>,-</w:t>
      </w:r>
      <w:r w:rsidR="00C64722" w:rsidRPr="00C01BF2">
        <w:rPr>
          <w:rFonts w:ascii="Verdana" w:hAnsi="Verdana" w:cs="Arial"/>
          <w:sz w:val="18"/>
          <w:szCs w:val="18"/>
        </w:rPr>
        <w:t xml:space="preserve"> K</w:t>
      </w:r>
      <w:r w:rsidR="00046F12" w:rsidRPr="00C01BF2">
        <w:rPr>
          <w:rFonts w:ascii="Verdana" w:hAnsi="Verdana" w:cs="Arial"/>
          <w:sz w:val="18"/>
          <w:szCs w:val="18"/>
        </w:rPr>
        <w:t>č</w:t>
      </w:r>
    </w:p>
    <w:p w14:paraId="7AF70103" w14:textId="7D3DC0DF" w:rsidR="0072068F" w:rsidRPr="002231E7" w:rsidRDefault="004B68C6" w:rsidP="002231E7">
      <w:pPr>
        <w:spacing w:after="120" w:line="264" w:lineRule="auto"/>
        <w:rPr>
          <w:rFonts w:ascii="Verdana" w:hAnsi="Verdana" w:cs="Arial"/>
          <w:b/>
          <w:sz w:val="18"/>
          <w:szCs w:val="18"/>
        </w:rPr>
      </w:pPr>
      <w:r>
        <w:rPr>
          <w:rFonts w:ascii="Verdana" w:hAnsi="Verdana" w:cs="Arial"/>
          <w:sz w:val="18"/>
          <w:szCs w:val="18"/>
        </w:rPr>
        <w:t xml:space="preserve">             </w:t>
      </w:r>
      <w:r w:rsidR="002B6C35" w:rsidRPr="002231E7">
        <w:rPr>
          <w:rFonts w:ascii="Verdana" w:hAnsi="Verdana" w:cs="Arial"/>
          <w:sz w:val="18"/>
          <w:szCs w:val="18"/>
        </w:rPr>
        <w:t>slovy</w:t>
      </w:r>
      <w:r w:rsidR="003C72CE" w:rsidRPr="002231E7">
        <w:rPr>
          <w:rFonts w:ascii="Verdana" w:hAnsi="Verdana" w:cs="Arial"/>
          <w:sz w:val="18"/>
          <w:szCs w:val="18"/>
        </w:rPr>
        <w:t>:</w:t>
      </w:r>
      <w:r w:rsidR="002B6C35" w:rsidRPr="002231E7">
        <w:rPr>
          <w:rFonts w:ascii="Verdana" w:hAnsi="Verdana" w:cs="Arial"/>
          <w:sz w:val="18"/>
          <w:szCs w:val="18"/>
        </w:rPr>
        <w:t xml:space="preserve"> </w:t>
      </w:r>
      <w:r w:rsidR="002B6C35" w:rsidRPr="002231E7">
        <w:rPr>
          <w:rFonts w:ascii="Verdana" w:hAnsi="Verdana" w:cs="Arial"/>
          <w:b/>
          <w:sz w:val="18"/>
          <w:szCs w:val="18"/>
          <w:highlight w:val="yellow"/>
        </w:rPr>
        <w:t>[VLOŽÍ ZHOTOVITEL] korun českých</w:t>
      </w:r>
    </w:p>
    <w:p w14:paraId="3A10E64E" w14:textId="77777777" w:rsidR="003C72CE" w:rsidRPr="0072068F" w:rsidRDefault="003C72CE" w:rsidP="003C72CE">
      <w:pPr>
        <w:spacing w:before="120" w:after="120" w:line="276" w:lineRule="auto"/>
        <w:ind w:firstLine="567"/>
      </w:pPr>
      <w:r>
        <w:rPr>
          <w:rFonts w:ascii="Verdana" w:hAnsi="Verdana" w:cs="Arial"/>
          <w:sz w:val="18"/>
          <w:szCs w:val="18"/>
        </w:rPr>
        <w:t xml:space="preserve">Podrobný </w:t>
      </w:r>
      <w:r w:rsidRPr="00264245">
        <w:rPr>
          <w:rFonts w:ascii="Verdana" w:hAnsi="Verdana" w:cs="Arial"/>
          <w:sz w:val="18"/>
          <w:szCs w:val="18"/>
        </w:rPr>
        <w:t>rozpis Celkové ceny díla je uveden v Příloze č. 2 – Rozpis ceny.</w:t>
      </w:r>
    </w:p>
    <w:p w14:paraId="42A6E432" w14:textId="1B38CD8E" w:rsidR="00F07FA0" w:rsidRPr="00CC7446" w:rsidRDefault="00FD526C" w:rsidP="003A31C6">
      <w:pPr>
        <w:tabs>
          <w:tab w:val="left" w:pos="567"/>
          <w:tab w:val="left" w:pos="3240"/>
          <w:tab w:val="left" w:pos="6120"/>
          <w:tab w:val="left" w:pos="7200"/>
        </w:tabs>
        <w:spacing w:after="240" w:line="264" w:lineRule="auto"/>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B6275D">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DA6061">
        <w:rPr>
          <w:rFonts w:ascii="Verdana" w:hAnsi="Verdana" w:cs="Arial"/>
          <w:sz w:val="18"/>
          <w:szCs w:val="18"/>
        </w:rPr>
        <w:t>C</w:t>
      </w:r>
      <w:r w:rsidR="00046F12" w:rsidRPr="00CC7446">
        <w:rPr>
          <w:rFonts w:ascii="Verdana" w:hAnsi="Verdana" w:cs="Arial"/>
          <w:sz w:val="18"/>
          <w:szCs w:val="18"/>
        </w:rPr>
        <w:t>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DA6061">
        <w:rPr>
          <w:rFonts w:ascii="Verdana" w:hAnsi="Verdana"/>
          <w:sz w:val="18"/>
          <w:szCs w:val="18"/>
        </w:rPr>
        <w:t xml:space="preserve">Celková cena za zhotovení díla nebude překročena, </w:t>
      </w:r>
      <w:r w:rsidR="004D692C">
        <w:rPr>
          <w:rFonts w:ascii="Verdana" w:hAnsi="Verdana"/>
          <w:sz w:val="18"/>
          <w:szCs w:val="18"/>
        </w:rPr>
        <w:t xml:space="preserve">pokud </w:t>
      </w:r>
      <w:r w:rsidR="00DA6061">
        <w:rPr>
          <w:rFonts w:ascii="Verdana" w:hAnsi="Verdana"/>
          <w:sz w:val="18"/>
          <w:szCs w:val="18"/>
        </w:rPr>
        <w:t xml:space="preserve">se zhotovitel teprve po podpisu smlouvy stane plátcem DPH. </w:t>
      </w:r>
    </w:p>
    <w:p w14:paraId="2919D351" w14:textId="77777777" w:rsidR="00046F12" w:rsidRPr="00CC7446" w:rsidRDefault="00A03259" w:rsidP="00C03B09">
      <w:pPr>
        <w:pStyle w:val="Nadpis1"/>
        <w:widowControl w:val="0"/>
        <w:spacing w:before="0" w:after="120" w:line="264" w:lineRule="auto"/>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496008A1" w14:textId="2B60C2D1" w:rsidR="0072068F" w:rsidRDefault="00FD526C" w:rsidP="00C03B09">
      <w:pPr>
        <w:spacing w:before="120" w:after="120" w:line="264" w:lineRule="auto"/>
        <w:ind w:left="567" w:hanging="567"/>
        <w:jc w:val="both"/>
        <w:rPr>
          <w:rFonts w:ascii="Verdana" w:hAnsi="Verdana" w:cstheme="minorHAnsi"/>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r w:rsidR="00AF63C8" w:rsidRPr="00CC7446">
        <w:rPr>
          <w:rFonts w:ascii="Verdana" w:hAnsi="Verdana" w:cs="Arial"/>
          <w:sz w:val="18"/>
          <w:szCs w:val="18"/>
        </w:rPr>
        <w:t>dokladů – faktur</w:t>
      </w:r>
      <w:r w:rsidR="00046F12" w:rsidRPr="00CC7446">
        <w:rPr>
          <w:rFonts w:ascii="Verdana" w:hAnsi="Verdana" w:cs="Arial"/>
          <w:sz w:val="18"/>
          <w:szCs w:val="18"/>
        </w:rPr>
        <w:t xml:space="preserve"> vystavených zhotovitelem</w:t>
      </w:r>
      <w:r w:rsidR="00FA6144" w:rsidRPr="00CC7446">
        <w:rPr>
          <w:rFonts w:ascii="Verdana" w:hAnsi="Verdana" w:cs="Arial"/>
          <w:sz w:val="18"/>
          <w:szCs w:val="18"/>
        </w:rPr>
        <w:t>.</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r w:rsidR="00AF63C8" w:rsidRPr="00CC7446">
        <w:rPr>
          <w:rFonts w:ascii="Verdana" w:hAnsi="Verdana" w:cs="Arial"/>
          <w:sz w:val="18"/>
          <w:szCs w:val="18"/>
        </w:rPr>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w:t>
      </w:r>
      <w:r w:rsidR="00AF63C8" w:rsidRPr="00CC7446">
        <w:rPr>
          <w:rFonts w:ascii="Verdana" w:hAnsi="Verdana" w:cs="Arial"/>
          <w:sz w:val="18"/>
          <w:szCs w:val="18"/>
        </w:rPr>
        <w:t>doklad – faktura</w:t>
      </w:r>
      <w:r w:rsidR="00046F12" w:rsidRPr="00CC7446">
        <w:rPr>
          <w:rFonts w:ascii="Verdana" w:hAnsi="Verdana" w:cs="Arial"/>
          <w:sz w:val="18"/>
          <w:szCs w:val="18"/>
        </w:rPr>
        <w:t xml:space="preserve"> nebude mít všechny náležitosti vyžadované obecně závaznými právními předpisy, je objednatel oprávněn ji vrátit zhotoviteli </w:t>
      </w:r>
      <w:r w:rsidR="00964418">
        <w:rPr>
          <w:rFonts w:ascii="Verdana" w:hAnsi="Verdana" w:cs="Arial"/>
          <w:sz w:val="18"/>
          <w:szCs w:val="18"/>
        </w:rPr>
        <w:t>s vytknutím nedostatků, aniž by se dostal do prodlení se splatností</w:t>
      </w:r>
      <w:r w:rsidR="00046F12" w:rsidRPr="00CC7446">
        <w:rPr>
          <w:rFonts w:ascii="Verdana" w:hAnsi="Verdana" w:cs="Arial"/>
          <w:sz w:val="18"/>
          <w:szCs w:val="18"/>
        </w:rPr>
        <w:t>. Zhotovitel je povinen v takovém p</w:t>
      </w:r>
      <w:r w:rsidR="00A51526" w:rsidRPr="00CC7446">
        <w:rPr>
          <w:rFonts w:ascii="Verdana" w:hAnsi="Verdana" w:cs="Arial"/>
          <w:sz w:val="18"/>
          <w:szCs w:val="18"/>
        </w:rPr>
        <w:t xml:space="preserve">řípadě vystavit neprodleně nový daňový </w:t>
      </w:r>
      <w:r w:rsidR="00AF63C8"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w:t>
      </w:r>
      <w:r w:rsidR="00964418" w:rsidRPr="00E1162C">
        <w:rPr>
          <w:rFonts w:ascii="Verdana" w:hAnsi="Verdana" w:cstheme="minorHAnsi"/>
          <w:sz w:val="18"/>
          <w:szCs w:val="18"/>
        </w:rPr>
        <w:t xml:space="preserve">Lhůta splatnosti počíná běžet znovu od okamžiku doručení opravené či doplněné faktury </w:t>
      </w:r>
      <w:r w:rsidR="008646C0">
        <w:rPr>
          <w:rFonts w:ascii="Verdana" w:hAnsi="Verdana" w:cstheme="minorHAnsi"/>
          <w:sz w:val="18"/>
          <w:szCs w:val="18"/>
        </w:rPr>
        <w:t>o</w:t>
      </w:r>
      <w:r w:rsidR="00964418" w:rsidRPr="00E1162C">
        <w:rPr>
          <w:rFonts w:ascii="Verdana" w:hAnsi="Verdana" w:cstheme="minorHAnsi"/>
          <w:sz w:val="18"/>
          <w:szCs w:val="18"/>
        </w:rPr>
        <w:t xml:space="preserve">bjednateli. </w:t>
      </w:r>
    </w:p>
    <w:p w14:paraId="56333B20" w14:textId="77777777" w:rsidR="00AF63C8" w:rsidRPr="00CC7446" w:rsidRDefault="00FD526C" w:rsidP="00AF63C8">
      <w:pPr>
        <w:spacing w:before="120" w:after="120" w:line="276" w:lineRule="auto"/>
        <w:ind w:left="567" w:hanging="567"/>
        <w:jc w:val="both"/>
        <w:rPr>
          <w:rFonts w:ascii="Verdana" w:hAnsi="Verdana" w:cs="Arial"/>
          <w:sz w:val="18"/>
          <w:szCs w:val="18"/>
        </w:rPr>
      </w:pPr>
      <w:r w:rsidRPr="00CC7446">
        <w:rPr>
          <w:rFonts w:ascii="Verdana" w:hAnsi="Verdana" w:cs="Arial"/>
          <w:b/>
          <w:sz w:val="18"/>
          <w:szCs w:val="18"/>
        </w:rPr>
        <w:lastRenderedPageBreak/>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AF63C8" w:rsidRPr="00CC7446">
        <w:rPr>
          <w:rFonts w:ascii="Verdana" w:hAnsi="Verdana" w:cs="Arial"/>
          <w:sz w:val="18"/>
          <w:szCs w:val="18"/>
        </w:rPr>
        <w:t>V návaznosti na plnění termínů pro zpracování díla dle čl. 3 odst. 3. 2. této smlouvy, bude zhotovitel fakturovat cenu takto:</w:t>
      </w:r>
    </w:p>
    <w:p w14:paraId="0670222E" w14:textId="77777777" w:rsidR="00AF63C8" w:rsidRPr="0072068F" w:rsidRDefault="00AF63C8" w:rsidP="00AF63C8">
      <w:pPr>
        <w:suppressAutoHyphens/>
        <w:spacing w:before="120" w:after="120" w:line="276" w:lineRule="auto"/>
        <w:ind w:left="851" w:hanging="312"/>
        <w:jc w:val="both"/>
        <w:rPr>
          <w:rFonts w:ascii="Verdana" w:hAnsi="Verdana" w:cs="Arial"/>
          <w:sz w:val="18"/>
          <w:szCs w:val="18"/>
        </w:rPr>
      </w:pPr>
      <w:r w:rsidRPr="001D4133">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sidRPr="003E4806">
        <w:rPr>
          <w:rFonts w:ascii="Verdana" w:hAnsi="Verdana"/>
          <w:b/>
          <w:sz w:val="18"/>
          <w:szCs w:val="18"/>
        </w:rPr>
        <w:t>1. dílčí etapa plnění</w:t>
      </w:r>
      <w:r w:rsidRPr="003E4806">
        <w:rPr>
          <w:rFonts w:ascii="Verdana" w:hAnsi="Verdana"/>
          <w:sz w:val="18"/>
          <w:szCs w:val="18"/>
        </w:rPr>
        <w:t xml:space="preserve"> -</w:t>
      </w:r>
      <w:r w:rsidRPr="003E4806">
        <w:rPr>
          <w:rFonts w:ascii="Verdana" w:hAnsi="Verdana"/>
          <w:b/>
          <w:sz w:val="18"/>
          <w:szCs w:val="18"/>
        </w:rPr>
        <w:t xml:space="preserve"> </w:t>
      </w:r>
      <w:r>
        <w:rPr>
          <w:rFonts w:ascii="Verdana" w:hAnsi="Verdana"/>
          <w:bCs/>
          <w:sz w:val="18"/>
          <w:szCs w:val="18"/>
        </w:rPr>
        <w:t>fakturace ceny ve výši 25</w:t>
      </w:r>
      <w:r w:rsidRPr="00851F2F">
        <w:rPr>
          <w:rFonts w:ascii="Verdana" w:hAnsi="Verdana"/>
          <w:bCs/>
          <w:sz w:val="18"/>
          <w:szCs w:val="18"/>
        </w:rPr>
        <w:t xml:space="preserve"> %</w:t>
      </w:r>
      <w:r>
        <w:rPr>
          <w:rFonts w:ascii="Verdana" w:hAnsi="Verdana"/>
          <w:sz w:val="18"/>
          <w:szCs w:val="18"/>
        </w:rPr>
        <w:t xml:space="preserve"> </w:t>
      </w:r>
      <w:r w:rsidRPr="0072068F">
        <w:rPr>
          <w:rFonts w:ascii="Verdana" w:hAnsi="Verdana"/>
          <w:sz w:val="18"/>
          <w:szCs w:val="18"/>
        </w:rPr>
        <w:t>částky uvedené v čl. 5.2</w:t>
      </w:r>
      <w:r w:rsidRPr="00C01BF2">
        <w:rPr>
          <w:rFonts w:ascii="Verdana" w:hAnsi="Verdana"/>
          <w:sz w:val="18"/>
          <w:szCs w:val="18"/>
        </w:rPr>
        <w:t xml:space="preserve"> smlouvy,</w:t>
      </w:r>
      <w:r w:rsidRPr="0072068F">
        <w:rPr>
          <w:rFonts w:ascii="Verdana" w:hAnsi="Verdana"/>
          <w:sz w:val="18"/>
          <w:szCs w:val="18"/>
        </w:rPr>
        <w:t xml:space="preserve"> </w:t>
      </w:r>
      <w:r w:rsidRPr="00C01BF2">
        <w:rPr>
          <w:rFonts w:ascii="Verdana" w:hAnsi="Verdana"/>
          <w:sz w:val="18"/>
          <w:szCs w:val="18"/>
        </w:rPr>
        <w:t xml:space="preserve">tj. částka ve výši </w:t>
      </w:r>
      <w:r w:rsidRPr="00C01BF2">
        <w:rPr>
          <w:rFonts w:ascii="Verdana" w:hAnsi="Verdana"/>
          <w:b/>
          <w:bCs/>
          <w:sz w:val="18"/>
          <w:szCs w:val="18"/>
          <w:highlight w:val="yellow"/>
        </w:rPr>
        <w:t>[VLOŽÍ ZHOTOVITEL]</w:t>
      </w:r>
      <w:r w:rsidRPr="00C5253C">
        <w:rPr>
          <w:rFonts w:ascii="Verdana" w:hAnsi="Verdana"/>
          <w:b/>
          <w:bCs/>
          <w:sz w:val="18"/>
          <w:szCs w:val="18"/>
        </w:rPr>
        <w:t>,-</w:t>
      </w:r>
      <w:r w:rsidRPr="0072068F">
        <w:rPr>
          <w:rFonts w:ascii="Verdana" w:hAnsi="Verdana"/>
          <w:b/>
          <w:bCs/>
          <w:sz w:val="18"/>
          <w:szCs w:val="18"/>
        </w:rPr>
        <w:t xml:space="preserve"> </w:t>
      </w:r>
      <w:r w:rsidRPr="00C01BF2">
        <w:rPr>
          <w:rFonts w:ascii="Verdana" w:hAnsi="Verdana"/>
          <w:sz w:val="18"/>
          <w:szCs w:val="18"/>
        </w:rPr>
        <w:t>Kč  (bez DPH).</w:t>
      </w:r>
      <w:r w:rsidRPr="0072068F">
        <w:rPr>
          <w:rFonts w:ascii="Verdana" w:hAnsi="Verdana"/>
          <w:sz w:val="18"/>
          <w:szCs w:val="18"/>
        </w:rPr>
        <w:t xml:space="preserve"> </w:t>
      </w:r>
    </w:p>
    <w:p w14:paraId="16DBF33D" w14:textId="77777777" w:rsidR="00AF63C8" w:rsidRDefault="00AF63C8" w:rsidP="00AF63C8">
      <w:pPr>
        <w:pStyle w:val="Nadpis7"/>
        <w:tabs>
          <w:tab w:val="clear" w:pos="4536"/>
        </w:tabs>
        <w:spacing w:after="120" w:line="276" w:lineRule="auto"/>
        <w:ind w:left="851" w:hanging="312"/>
        <w:jc w:val="both"/>
        <w:rPr>
          <w:rFonts w:ascii="Verdana" w:hAnsi="Verdana"/>
          <w:i w:val="0"/>
          <w:sz w:val="18"/>
          <w:szCs w:val="18"/>
        </w:rPr>
      </w:pPr>
      <w:r w:rsidRPr="003E4806">
        <w:rPr>
          <w:rFonts w:ascii="Verdana" w:hAnsi="Verdana"/>
          <w:i w:val="0"/>
          <w:sz w:val="18"/>
          <w:szCs w:val="18"/>
        </w:rPr>
        <w:t xml:space="preserve">b) Předání díla dle odst. 3.2 smlouvy - </w:t>
      </w:r>
      <w:r w:rsidRPr="003E4806">
        <w:rPr>
          <w:rFonts w:ascii="Verdana" w:hAnsi="Verdana"/>
          <w:b/>
          <w:i w:val="0"/>
          <w:sz w:val="18"/>
          <w:szCs w:val="18"/>
        </w:rPr>
        <w:t>2. dílčí etapa plnění -</w:t>
      </w:r>
      <w:r w:rsidRPr="003E4806">
        <w:rPr>
          <w:rFonts w:ascii="Verdana" w:hAnsi="Verdana"/>
          <w:sz w:val="18"/>
          <w:szCs w:val="18"/>
        </w:rPr>
        <w:t xml:space="preserve"> </w:t>
      </w:r>
      <w:r w:rsidRPr="003E4806">
        <w:rPr>
          <w:rFonts w:ascii="Verdana" w:hAnsi="Verdana"/>
          <w:i w:val="0"/>
          <w:sz w:val="18"/>
          <w:szCs w:val="18"/>
        </w:rPr>
        <w:t xml:space="preserve">fakturace ceny ve výši </w:t>
      </w:r>
      <w:r>
        <w:rPr>
          <w:rFonts w:ascii="Verdana" w:hAnsi="Verdana"/>
          <w:i w:val="0"/>
          <w:sz w:val="18"/>
          <w:szCs w:val="18"/>
        </w:rPr>
        <w:t>5</w:t>
      </w:r>
      <w:r w:rsidRPr="003E4806">
        <w:rPr>
          <w:rFonts w:ascii="Verdana" w:hAnsi="Verdana"/>
          <w:i w:val="0"/>
          <w:sz w:val="18"/>
          <w:szCs w:val="18"/>
        </w:rPr>
        <w:t xml:space="preserve"> % částky uvedené v čl. 5.</w:t>
      </w:r>
      <w:r>
        <w:rPr>
          <w:rFonts w:ascii="Verdana" w:hAnsi="Verdana"/>
          <w:i w:val="0"/>
          <w:sz w:val="18"/>
          <w:szCs w:val="18"/>
        </w:rPr>
        <w:t>2</w:t>
      </w:r>
      <w:r w:rsidRPr="003E4806">
        <w:rPr>
          <w:rFonts w:ascii="Verdana" w:hAnsi="Verdana"/>
          <w:i w:val="0"/>
          <w:sz w:val="18"/>
          <w:szCs w:val="18"/>
        </w:rPr>
        <w:t xml:space="preserve">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A71021">
        <w:rPr>
          <w:rFonts w:ascii="Verdana" w:hAnsi="Verdana"/>
          <w:b/>
          <w:bCs/>
          <w:i w:val="0"/>
          <w:sz w:val="18"/>
          <w:szCs w:val="18"/>
          <w:highlight w:val="yellow"/>
        </w:rPr>
        <w:t>[VLOŽÍ ZHOTOVITEL]</w:t>
      </w:r>
      <w:r w:rsidRPr="001740E1">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r>
        <w:rPr>
          <w:rFonts w:ascii="Verdana" w:hAnsi="Verdana"/>
          <w:i w:val="0"/>
          <w:sz w:val="18"/>
          <w:szCs w:val="18"/>
        </w:rPr>
        <w:t>.</w:t>
      </w:r>
    </w:p>
    <w:p w14:paraId="0F0F2B4D" w14:textId="77777777" w:rsidR="00AF63C8" w:rsidRPr="0072068F" w:rsidRDefault="00AF63C8" w:rsidP="00AF63C8">
      <w:pPr>
        <w:suppressAutoHyphens/>
        <w:spacing w:before="120" w:after="120" w:line="276" w:lineRule="auto"/>
        <w:ind w:left="851" w:hanging="312"/>
        <w:jc w:val="both"/>
        <w:rPr>
          <w:rFonts w:ascii="Verdana" w:hAnsi="Verdana" w:cs="Arial"/>
          <w:sz w:val="18"/>
          <w:szCs w:val="18"/>
        </w:rPr>
      </w:pPr>
      <w:r>
        <w:rPr>
          <w:rFonts w:ascii="Verdana" w:hAnsi="Verdana" w:cs="Arial"/>
          <w:bCs/>
          <w:sz w:val="18"/>
          <w:szCs w:val="18"/>
        </w:rPr>
        <w:t>c</w:t>
      </w:r>
      <w:r w:rsidRPr="001D4133">
        <w:rPr>
          <w:rFonts w:ascii="Verdana" w:hAnsi="Verdana" w:cs="Arial"/>
          <w:bCs/>
          <w:sz w:val="18"/>
          <w:szCs w:val="18"/>
        </w:rPr>
        <w:t>)</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Pr>
          <w:rFonts w:ascii="Verdana" w:hAnsi="Verdana"/>
          <w:b/>
          <w:sz w:val="18"/>
          <w:szCs w:val="18"/>
        </w:rPr>
        <w:t>3</w:t>
      </w:r>
      <w:r w:rsidRPr="003E4806">
        <w:rPr>
          <w:rFonts w:ascii="Verdana" w:hAnsi="Verdana"/>
          <w:b/>
          <w:sz w:val="18"/>
          <w:szCs w:val="18"/>
        </w:rPr>
        <w:t>. dílčí etapa plnění</w:t>
      </w:r>
      <w:r w:rsidRPr="003E4806">
        <w:rPr>
          <w:rFonts w:ascii="Verdana" w:hAnsi="Verdana"/>
          <w:sz w:val="18"/>
          <w:szCs w:val="18"/>
        </w:rPr>
        <w:t xml:space="preserve"> -</w:t>
      </w:r>
      <w:r w:rsidRPr="003E4806">
        <w:rPr>
          <w:rFonts w:ascii="Verdana" w:hAnsi="Verdana"/>
          <w:b/>
          <w:sz w:val="18"/>
          <w:szCs w:val="18"/>
        </w:rPr>
        <w:t xml:space="preserve"> </w:t>
      </w:r>
      <w:r>
        <w:rPr>
          <w:rFonts w:ascii="Verdana" w:hAnsi="Verdana"/>
          <w:bCs/>
          <w:sz w:val="18"/>
          <w:szCs w:val="18"/>
        </w:rPr>
        <w:t>fakturace ceny ve výši 5</w:t>
      </w:r>
      <w:r w:rsidRPr="00851F2F">
        <w:rPr>
          <w:rFonts w:ascii="Verdana" w:hAnsi="Verdana"/>
          <w:bCs/>
          <w:sz w:val="18"/>
          <w:szCs w:val="18"/>
        </w:rPr>
        <w:t xml:space="preserve"> %</w:t>
      </w:r>
      <w:r>
        <w:rPr>
          <w:rFonts w:ascii="Verdana" w:hAnsi="Verdana"/>
          <w:sz w:val="18"/>
          <w:szCs w:val="18"/>
        </w:rPr>
        <w:t xml:space="preserve"> </w:t>
      </w:r>
      <w:r w:rsidRPr="0072068F">
        <w:rPr>
          <w:rFonts w:ascii="Verdana" w:hAnsi="Verdana"/>
          <w:sz w:val="18"/>
          <w:szCs w:val="18"/>
        </w:rPr>
        <w:t>částky uvedené v čl. 5.2</w:t>
      </w:r>
      <w:r w:rsidRPr="00C01BF2">
        <w:rPr>
          <w:rFonts w:ascii="Verdana" w:hAnsi="Verdana"/>
          <w:sz w:val="18"/>
          <w:szCs w:val="18"/>
        </w:rPr>
        <w:t xml:space="preserve"> smlouvy,</w:t>
      </w:r>
      <w:r w:rsidRPr="0072068F">
        <w:rPr>
          <w:rFonts w:ascii="Verdana" w:hAnsi="Verdana"/>
          <w:sz w:val="18"/>
          <w:szCs w:val="18"/>
        </w:rPr>
        <w:t xml:space="preserve"> </w:t>
      </w:r>
      <w:r w:rsidRPr="00C01BF2">
        <w:rPr>
          <w:rFonts w:ascii="Verdana" w:hAnsi="Verdana"/>
          <w:sz w:val="18"/>
          <w:szCs w:val="18"/>
        </w:rPr>
        <w:t xml:space="preserve">tj. částka ve výši </w:t>
      </w:r>
      <w:r w:rsidRPr="00C01BF2">
        <w:rPr>
          <w:rFonts w:ascii="Verdana" w:hAnsi="Verdana"/>
          <w:b/>
          <w:bCs/>
          <w:sz w:val="18"/>
          <w:szCs w:val="18"/>
          <w:highlight w:val="yellow"/>
        </w:rPr>
        <w:t>[VLOŽÍ ZHOTOVITEL]</w:t>
      </w:r>
      <w:r w:rsidRPr="001740E1">
        <w:rPr>
          <w:rFonts w:ascii="Verdana" w:hAnsi="Verdana"/>
          <w:b/>
          <w:bCs/>
          <w:sz w:val="18"/>
          <w:szCs w:val="18"/>
        </w:rPr>
        <w:t>,-</w:t>
      </w:r>
      <w:r w:rsidRPr="0072068F">
        <w:rPr>
          <w:rFonts w:ascii="Verdana" w:hAnsi="Verdana"/>
          <w:b/>
          <w:bCs/>
          <w:sz w:val="18"/>
          <w:szCs w:val="18"/>
        </w:rPr>
        <w:t xml:space="preserve"> </w:t>
      </w:r>
      <w:r w:rsidRPr="00C01BF2">
        <w:rPr>
          <w:rFonts w:ascii="Verdana" w:hAnsi="Verdana"/>
          <w:sz w:val="18"/>
          <w:szCs w:val="18"/>
        </w:rPr>
        <w:t>Kč  (bez DPH).</w:t>
      </w:r>
      <w:r w:rsidRPr="0072068F">
        <w:rPr>
          <w:rFonts w:ascii="Verdana" w:hAnsi="Verdana"/>
          <w:sz w:val="18"/>
          <w:szCs w:val="18"/>
        </w:rPr>
        <w:t xml:space="preserve"> </w:t>
      </w:r>
    </w:p>
    <w:p w14:paraId="53FCEF08" w14:textId="77777777" w:rsidR="00AF63C8" w:rsidRDefault="00AF63C8" w:rsidP="00AF63C8">
      <w:pPr>
        <w:pStyle w:val="Nadpis7"/>
        <w:tabs>
          <w:tab w:val="clear" w:pos="4536"/>
        </w:tabs>
        <w:spacing w:after="120" w:line="276" w:lineRule="auto"/>
        <w:ind w:left="851" w:hanging="312"/>
        <w:jc w:val="both"/>
        <w:rPr>
          <w:rFonts w:ascii="Verdana" w:hAnsi="Verdana"/>
          <w:i w:val="0"/>
          <w:sz w:val="18"/>
          <w:szCs w:val="18"/>
        </w:rPr>
      </w:pPr>
      <w:r>
        <w:rPr>
          <w:rFonts w:ascii="Verdana" w:hAnsi="Verdana"/>
          <w:i w:val="0"/>
          <w:sz w:val="18"/>
          <w:szCs w:val="18"/>
        </w:rPr>
        <w:t>d</w:t>
      </w:r>
      <w:r w:rsidRPr="003E4806">
        <w:rPr>
          <w:rFonts w:ascii="Verdana" w:hAnsi="Verdana"/>
          <w:i w:val="0"/>
          <w:sz w:val="18"/>
          <w:szCs w:val="18"/>
        </w:rPr>
        <w:t xml:space="preserve">) Předání díla dle odst. 3.2 smlouvy - </w:t>
      </w:r>
      <w:r>
        <w:rPr>
          <w:rFonts w:ascii="Verdana" w:hAnsi="Verdana"/>
          <w:b/>
          <w:i w:val="0"/>
          <w:sz w:val="18"/>
          <w:szCs w:val="18"/>
        </w:rPr>
        <w:t>4</w:t>
      </w:r>
      <w:r w:rsidRPr="003E4806">
        <w:rPr>
          <w:rFonts w:ascii="Verdana" w:hAnsi="Verdana"/>
          <w:b/>
          <w:i w:val="0"/>
          <w:sz w:val="18"/>
          <w:szCs w:val="18"/>
        </w:rPr>
        <w:t>. dílčí etapa plnění -</w:t>
      </w:r>
      <w:r w:rsidRPr="003E4806">
        <w:rPr>
          <w:rFonts w:ascii="Verdana" w:hAnsi="Verdana"/>
          <w:sz w:val="18"/>
          <w:szCs w:val="18"/>
        </w:rPr>
        <w:t xml:space="preserve"> </w:t>
      </w:r>
      <w:r w:rsidRPr="003E4806">
        <w:rPr>
          <w:rFonts w:ascii="Verdana" w:hAnsi="Verdana"/>
          <w:i w:val="0"/>
          <w:sz w:val="18"/>
          <w:szCs w:val="18"/>
        </w:rPr>
        <w:t xml:space="preserve">fakturace ceny ve výši </w:t>
      </w:r>
      <w:r>
        <w:rPr>
          <w:rFonts w:ascii="Verdana" w:hAnsi="Verdana"/>
          <w:i w:val="0"/>
          <w:sz w:val="18"/>
          <w:szCs w:val="18"/>
        </w:rPr>
        <w:t>40</w:t>
      </w:r>
      <w:r w:rsidRPr="003E4806">
        <w:rPr>
          <w:rFonts w:ascii="Verdana" w:hAnsi="Verdana"/>
          <w:i w:val="0"/>
          <w:sz w:val="18"/>
          <w:szCs w:val="18"/>
        </w:rPr>
        <w:t xml:space="preserve"> % částky uvedené v čl. 5.</w:t>
      </w:r>
      <w:r>
        <w:rPr>
          <w:rFonts w:ascii="Verdana" w:hAnsi="Verdana"/>
          <w:i w:val="0"/>
          <w:sz w:val="18"/>
          <w:szCs w:val="18"/>
        </w:rPr>
        <w:t>2</w:t>
      </w:r>
      <w:r w:rsidRPr="003E4806">
        <w:rPr>
          <w:rFonts w:ascii="Verdana" w:hAnsi="Verdana"/>
          <w:i w:val="0"/>
          <w:sz w:val="18"/>
          <w:szCs w:val="18"/>
        </w:rPr>
        <w:t xml:space="preserve">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A71021">
        <w:rPr>
          <w:rFonts w:ascii="Verdana" w:hAnsi="Verdana"/>
          <w:b/>
          <w:bCs/>
          <w:i w:val="0"/>
          <w:sz w:val="18"/>
          <w:szCs w:val="18"/>
          <w:highlight w:val="yellow"/>
        </w:rPr>
        <w:t>[VLOŽÍ ZHOTOVITEL]</w:t>
      </w:r>
      <w:r w:rsidRPr="001740E1">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r>
        <w:rPr>
          <w:rFonts w:ascii="Verdana" w:hAnsi="Verdana"/>
          <w:i w:val="0"/>
          <w:sz w:val="18"/>
          <w:szCs w:val="18"/>
        </w:rPr>
        <w:t>.</w:t>
      </w:r>
    </w:p>
    <w:p w14:paraId="296AD961" w14:textId="77777777" w:rsidR="00AF63C8" w:rsidRDefault="00AF63C8" w:rsidP="00AF63C8">
      <w:pPr>
        <w:suppressAutoHyphens/>
        <w:spacing w:before="120" w:after="120" w:line="276" w:lineRule="auto"/>
        <w:ind w:left="851" w:hanging="312"/>
        <w:jc w:val="both"/>
        <w:rPr>
          <w:rFonts w:ascii="Verdana" w:hAnsi="Verdana"/>
          <w:sz w:val="18"/>
          <w:szCs w:val="18"/>
        </w:rPr>
      </w:pPr>
      <w:r>
        <w:rPr>
          <w:rFonts w:ascii="Verdana" w:hAnsi="Verdana" w:cs="Arial"/>
          <w:bCs/>
          <w:sz w:val="18"/>
          <w:szCs w:val="18"/>
        </w:rPr>
        <w:t>e</w:t>
      </w:r>
      <w:r w:rsidRPr="001D4133">
        <w:rPr>
          <w:rFonts w:ascii="Verdana" w:hAnsi="Verdana" w:cs="Arial"/>
          <w:bCs/>
          <w:sz w:val="18"/>
          <w:szCs w:val="18"/>
        </w:rPr>
        <w:t>)</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Pr>
          <w:rFonts w:ascii="Verdana" w:hAnsi="Verdana"/>
          <w:b/>
          <w:sz w:val="18"/>
          <w:szCs w:val="18"/>
        </w:rPr>
        <w:t>5</w:t>
      </w:r>
      <w:r w:rsidRPr="003E4806">
        <w:rPr>
          <w:rFonts w:ascii="Verdana" w:hAnsi="Verdana"/>
          <w:b/>
          <w:sz w:val="18"/>
          <w:szCs w:val="18"/>
        </w:rPr>
        <w:t>. dílčí etapa plnění</w:t>
      </w:r>
      <w:r w:rsidRPr="003E4806">
        <w:rPr>
          <w:rFonts w:ascii="Verdana" w:hAnsi="Verdana"/>
          <w:sz w:val="18"/>
          <w:szCs w:val="18"/>
        </w:rPr>
        <w:t xml:space="preserve"> -</w:t>
      </w:r>
      <w:r w:rsidRPr="003E4806">
        <w:rPr>
          <w:rFonts w:ascii="Verdana" w:hAnsi="Verdana"/>
          <w:b/>
          <w:sz w:val="18"/>
          <w:szCs w:val="18"/>
        </w:rPr>
        <w:t xml:space="preserve"> </w:t>
      </w:r>
      <w:r>
        <w:rPr>
          <w:rFonts w:ascii="Verdana" w:hAnsi="Verdana"/>
          <w:bCs/>
          <w:sz w:val="18"/>
          <w:szCs w:val="18"/>
        </w:rPr>
        <w:t>fakturace ceny ve výši 15</w:t>
      </w:r>
      <w:r w:rsidRPr="00851F2F">
        <w:rPr>
          <w:rFonts w:ascii="Verdana" w:hAnsi="Verdana"/>
          <w:bCs/>
          <w:sz w:val="18"/>
          <w:szCs w:val="18"/>
        </w:rPr>
        <w:t xml:space="preserve"> %</w:t>
      </w:r>
      <w:r>
        <w:rPr>
          <w:rFonts w:ascii="Verdana" w:hAnsi="Verdana"/>
          <w:sz w:val="18"/>
          <w:szCs w:val="18"/>
        </w:rPr>
        <w:t xml:space="preserve"> </w:t>
      </w:r>
      <w:r w:rsidRPr="0072068F">
        <w:rPr>
          <w:rFonts w:ascii="Verdana" w:hAnsi="Verdana"/>
          <w:sz w:val="18"/>
          <w:szCs w:val="18"/>
        </w:rPr>
        <w:t>částky uvedené v čl. 5.2</w:t>
      </w:r>
      <w:r w:rsidRPr="00C01BF2">
        <w:rPr>
          <w:rFonts w:ascii="Verdana" w:hAnsi="Verdana"/>
          <w:sz w:val="18"/>
          <w:szCs w:val="18"/>
        </w:rPr>
        <w:t xml:space="preserve"> smlouvy,</w:t>
      </w:r>
      <w:r w:rsidRPr="0072068F">
        <w:rPr>
          <w:rFonts w:ascii="Verdana" w:hAnsi="Verdana"/>
          <w:sz w:val="18"/>
          <w:szCs w:val="18"/>
        </w:rPr>
        <w:t xml:space="preserve"> </w:t>
      </w:r>
      <w:r w:rsidRPr="00C01BF2">
        <w:rPr>
          <w:rFonts w:ascii="Verdana" w:hAnsi="Verdana"/>
          <w:sz w:val="18"/>
          <w:szCs w:val="18"/>
        </w:rPr>
        <w:t xml:space="preserve">tj. částka ve výši </w:t>
      </w:r>
      <w:r w:rsidRPr="00C01BF2">
        <w:rPr>
          <w:rFonts w:ascii="Verdana" w:hAnsi="Verdana"/>
          <w:b/>
          <w:bCs/>
          <w:sz w:val="18"/>
          <w:szCs w:val="18"/>
          <w:highlight w:val="yellow"/>
        </w:rPr>
        <w:t>[VLOŽÍ ZHOTOVITEL]</w:t>
      </w:r>
      <w:r w:rsidRPr="001740E1">
        <w:rPr>
          <w:rFonts w:ascii="Verdana" w:hAnsi="Verdana"/>
          <w:b/>
          <w:bCs/>
          <w:sz w:val="18"/>
          <w:szCs w:val="18"/>
        </w:rPr>
        <w:t>,-</w:t>
      </w:r>
      <w:r w:rsidRPr="0072068F">
        <w:rPr>
          <w:rFonts w:ascii="Verdana" w:hAnsi="Verdana"/>
          <w:b/>
          <w:bCs/>
          <w:sz w:val="18"/>
          <w:szCs w:val="18"/>
        </w:rPr>
        <w:t xml:space="preserve"> </w:t>
      </w:r>
      <w:r w:rsidRPr="00C01BF2">
        <w:rPr>
          <w:rFonts w:ascii="Verdana" w:hAnsi="Verdana"/>
          <w:sz w:val="18"/>
          <w:szCs w:val="18"/>
        </w:rPr>
        <w:t>Kč  (bez DPH).</w:t>
      </w:r>
    </w:p>
    <w:p w14:paraId="03221F0E" w14:textId="77777777" w:rsidR="00AF63C8" w:rsidRDefault="00AF63C8" w:rsidP="00AF63C8">
      <w:pPr>
        <w:pStyle w:val="Nadpis7"/>
        <w:tabs>
          <w:tab w:val="clear" w:pos="4536"/>
        </w:tabs>
        <w:spacing w:after="120" w:line="276" w:lineRule="auto"/>
        <w:ind w:left="851"/>
        <w:jc w:val="both"/>
        <w:rPr>
          <w:rFonts w:ascii="Verdana" w:hAnsi="Verdana"/>
          <w:i w:val="0"/>
          <w:sz w:val="18"/>
          <w:szCs w:val="18"/>
        </w:rPr>
      </w:pPr>
      <w:r>
        <w:rPr>
          <w:rFonts w:ascii="Verdana" w:hAnsi="Verdana"/>
          <w:i w:val="0"/>
          <w:sz w:val="18"/>
          <w:szCs w:val="18"/>
        </w:rPr>
        <w:t>Objednatel opravňuje zhotovitele k vystavení dílčí fakturace ceny z </w:t>
      </w:r>
      <w:r>
        <w:rPr>
          <w:rFonts w:ascii="Verdana" w:hAnsi="Verdana"/>
          <w:b/>
          <w:bCs/>
          <w:i w:val="0"/>
          <w:sz w:val="18"/>
          <w:szCs w:val="18"/>
        </w:rPr>
        <w:t xml:space="preserve">5. dílčí etapy plnění </w:t>
      </w:r>
      <w:r>
        <w:rPr>
          <w:rFonts w:ascii="Verdana" w:hAnsi="Verdana"/>
          <w:i w:val="0"/>
          <w:sz w:val="18"/>
          <w:szCs w:val="18"/>
        </w:rPr>
        <w:t xml:space="preserve">ve výši 5% částky uvedené v čl. 5.2 smlouvy, tj. částky ve </w:t>
      </w:r>
      <w:r w:rsidRPr="00F524F6">
        <w:rPr>
          <w:rFonts w:ascii="Verdana" w:hAnsi="Verdana"/>
          <w:i w:val="0"/>
          <w:sz w:val="18"/>
          <w:szCs w:val="18"/>
        </w:rPr>
        <w:t>výši</w:t>
      </w:r>
      <w:r w:rsidRPr="001F4F67">
        <w:rPr>
          <w:rFonts w:ascii="Verdana" w:hAnsi="Verdana"/>
          <w:i w:val="0"/>
          <w:sz w:val="18"/>
          <w:szCs w:val="18"/>
        </w:rPr>
        <w:t xml:space="preserve"> </w:t>
      </w:r>
      <w:r w:rsidRPr="001F4F67">
        <w:rPr>
          <w:rFonts w:ascii="Verdana" w:hAnsi="Verdana"/>
          <w:b/>
          <w:bCs/>
          <w:i w:val="0"/>
          <w:sz w:val="18"/>
          <w:szCs w:val="18"/>
          <w:highlight w:val="yellow"/>
        </w:rPr>
        <w:t>[VLOŽÍ ZHOTOVITEL]</w:t>
      </w:r>
      <w:r w:rsidRPr="001740E1">
        <w:rPr>
          <w:rFonts w:ascii="Verdana" w:hAnsi="Verdana"/>
          <w:b/>
          <w:bCs/>
          <w:i w:val="0"/>
          <w:sz w:val="18"/>
          <w:szCs w:val="18"/>
        </w:rPr>
        <w:t>,-</w:t>
      </w:r>
      <w:r w:rsidRPr="001F4F67">
        <w:rPr>
          <w:rFonts w:ascii="Verdana" w:hAnsi="Verdana"/>
          <w:b/>
          <w:bCs/>
          <w:i w:val="0"/>
          <w:sz w:val="18"/>
          <w:szCs w:val="18"/>
        </w:rPr>
        <w:t xml:space="preserve"> </w:t>
      </w:r>
      <w:r w:rsidRPr="001F4F67">
        <w:rPr>
          <w:rFonts w:ascii="Verdana" w:hAnsi="Verdana"/>
          <w:i w:val="0"/>
          <w:sz w:val="18"/>
          <w:szCs w:val="18"/>
        </w:rPr>
        <w:t>Kč  (bez DPH)</w:t>
      </w:r>
      <w:r>
        <w:rPr>
          <w:rFonts w:ascii="Verdana" w:hAnsi="Verdana"/>
          <w:i w:val="0"/>
          <w:sz w:val="18"/>
          <w:szCs w:val="18"/>
        </w:rPr>
        <w:t>, a to na základě předložení Průběžné zprávy (dle ZTP), kterou je zhotovitel oprávněn předložit objednateli nejdříve po 6 (šesti) měsících od zahájení plnění 5. dílčí etapy smlouvy.</w:t>
      </w:r>
    </w:p>
    <w:p w14:paraId="4F0E1422" w14:textId="77777777" w:rsidR="00AF63C8" w:rsidRPr="0072068F" w:rsidRDefault="00AF63C8" w:rsidP="00AF63C8">
      <w:pPr>
        <w:pStyle w:val="Nadpis7"/>
        <w:tabs>
          <w:tab w:val="clear" w:pos="4536"/>
        </w:tabs>
        <w:spacing w:after="120" w:line="276" w:lineRule="auto"/>
        <w:ind w:left="851"/>
        <w:jc w:val="both"/>
        <w:rPr>
          <w:rFonts w:ascii="Verdana" w:hAnsi="Verdana"/>
          <w:sz w:val="18"/>
          <w:szCs w:val="18"/>
        </w:rPr>
      </w:pPr>
      <w:r>
        <w:rPr>
          <w:rFonts w:ascii="Verdana" w:hAnsi="Verdana"/>
          <w:i w:val="0"/>
          <w:sz w:val="18"/>
          <w:szCs w:val="18"/>
        </w:rPr>
        <w:t xml:space="preserve">V případě, že zhotovitel možnosti uvedené v odstavci výše využije, snižuje se fakturace ceny za plnění 5. dílčí etapy dle odst. 3.2 smlouvy o uhrazenou částku ve výši 5% a zhotovitel je oprávněn k fakturaci ceny ve výši 10% částky uvedené v čl. 5.2 smlouvy, tj. částky ve výši </w:t>
      </w:r>
      <w:r w:rsidRPr="00A71021">
        <w:rPr>
          <w:rFonts w:ascii="Verdana" w:hAnsi="Verdana"/>
          <w:b/>
          <w:bCs/>
          <w:i w:val="0"/>
          <w:sz w:val="18"/>
          <w:szCs w:val="18"/>
          <w:highlight w:val="yellow"/>
        </w:rPr>
        <w:t>[VLOŽÍ ZHOTOVITEL]</w:t>
      </w:r>
      <w:r w:rsidRPr="001740E1">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r>
        <w:rPr>
          <w:rFonts w:ascii="Verdana" w:hAnsi="Verdana"/>
          <w:i w:val="0"/>
          <w:sz w:val="18"/>
          <w:szCs w:val="18"/>
        </w:rPr>
        <w:t>.</w:t>
      </w:r>
    </w:p>
    <w:p w14:paraId="6A273118" w14:textId="77777777" w:rsidR="00AF63C8" w:rsidRDefault="00AF63C8" w:rsidP="00AF63C8">
      <w:pPr>
        <w:pStyle w:val="Nadpis7"/>
        <w:tabs>
          <w:tab w:val="clear" w:pos="4536"/>
        </w:tabs>
        <w:spacing w:after="120" w:line="276" w:lineRule="auto"/>
        <w:ind w:left="851" w:hanging="284"/>
        <w:jc w:val="both"/>
        <w:rPr>
          <w:rFonts w:ascii="Verdana" w:hAnsi="Verdana"/>
          <w:i w:val="0"/>
          <w:sz w:val="18"/>
          <w:szCs w:val="18"/>
        </w:rPr>
      </w:pPr>
      <w:r>
        <w:rPr>
          <w:rFonts w:ascii="Verdana" w:hAnsi="Verdana"/>
          <w:i w:val="0"/>
          <w:sz w:val="18"/>
          <w:szCs w:val="18"/>
        </w:rPr>
        <w:t>f</w:t>
      </w:r>
      <w:r w:rsidRPr="003E4806">
        <w:rPr>
          <w:rFonts w:ascii="Verdana" w:hAnsi="Verdana"/>
          <w:i w:val="0"/>
          <w:sz w:val="18"/>
          <w:szCs w:val="18"/>
        </w:rPr>
        <w:t xml:space="preserve">) </w:t>
      </w:r>
      <w:r>
        <w:rPr>
          <w:rFonts w:ascii="Verdana" w:hAnsi="Verdana"/>
          <w:i w:val="0"/>
          <w:sz w:val="18"/>
          <w:szCs w:val="18"/>
        </w:rPr>
        <w:t xml:space="preserve"> </w:t>
      </w:r>
      <w:r w:rsidRPr="003E4806">
        <w:rPr>
          <w:rFonts w:ascii="Verdana" w:hAnsi="Verdana"/>
          <w:i w:val="0"/>
          <w:sz w:val="18"/>
          <w:szCs w:val="18"/>
        </w:rPr>
        <w:t xml:space="preserve">Předání díla dle odst. 3.2 smlouvy - </w:t>
      </w:r>
      <w:r>
        <w:rPr>
          <w:rFonts w:ascii="Verdana" w:hAnsi="Verdana"/>
          <w:b/>
          <w:i w:val="0"/>
          <w:sz w:val="18"/>
          <w:szCs w:val="18"/>
        </w:rPr>
        <w:t>6</w:t>
      </w:r>
      <w:r w:rsidRPr="003E4806">
        <w:rPr>
          <w:rFonts w:ascii="Verdana" w:hAnsi="Verdana"/>
          <w:b/>
          <w:i w:val="0"/>
          <w:sz w:val="18"/>
          <w:szCs w:val="18"/>
        </w:rPr>
        <w:t>. dílčí etapa plnění -</w:t>
      </w:r>
      <w:r w:rsidRPr="003E4806">
        <w:rPr>
          <w:rFonts w:ascii="Verdana" w:hAnsi="Verdana"/>
          <w:sz w:val="18"/>
          <w:szCs w:val="18"/>
        </w:rPr>
        <w:t xml:space="preserve"> </w:t>
      </w:r>
      <w:r w:rsidRPr="003E4806">
        <w:rPr>
          <w:rFonts w:ascii="Verdana" w:hAnsi="Verdana"/>
          <w:i w:val="0"/>
          <w:sz w:val="18"/>
          <w:szCs w:val="18"/>
        </w:rPr>
        <w:t xml:space="preserve">fakturace ceny ve výši </w:t>
      </w:r>
      <w:r>
        <w:rPr>
          <w:rFonts w:ascii="Verdana" w:hAnsi="Verdana"/>
          <w:i w:val="0"/>
          <w:sz w:val="18"/>
          <w:szCs w:val="18"/>
        </w:rPr>
        <w:t>10</w:t>
      </w:r>
      <w:r w:rsidRPr="003E4806">
        <w:rPr>
          <w:rFonts w:ascii="Verdana" w:hAnsi="Verdana"/>
          <w:i w:val="0"/>
          <w:sz w:val="18"/>
          <w:szCs w:val="18"/>
        </w:rPr>
        <w:t xml:space="preserve"> % částky uvedené v čl. 5.</w:t>
      </w:r>
      <w:r>
        <w:rPr>
          <w:rFonts w:ascii="Verdana" w:hAnsi="Verdana"/>
          <w:i w:val="0"/>
          <w:sz w:val="18"/>
          <w:szCs w:val="18"/>
        </w:rPr>
        <w:t>2</w:t>
      </w:r>
      <w:r w:rsidRPr="003E4806">
        <w:rPr>
          <w:rFonts w:ascii="Verdana" w:hAnsi="Verdana"/>
          <w:i w:val="0"/>
          <w:sz w:val="18"/>
          <w:szCs w:val="18"/>
        </w:rPr>
        <w:t xml:space="preserve">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A71021">
        <w:rPr>
          <w:rFonts w:ascii="Verdana" w:hAnsi="Verdana"/>
          <w:b/>
          <w:bCs/>
          <w:i w:val="0"/>
          <w:sz w:val="18"/>
          <w:szCs w:val="18"/>
          <w:highlight w:val="yellow"/>
        </w:rPr>
        <w:t>[VLOŽÍ ZHOTOVITEL]</w:t>
      </w:r>
      <w:r w:rsidRPr="001740E1">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7C936744" w14:textId="77777777" w:rsidR="00AF63C8" w:rsidRPr="00CC7446" w:rsidRDefault="00AF63C8" w:rsidP="00AF63C8">
      <w:pPr>
        <w:suppressAutoHyphens/>
        <w:spacing w:before="120" w:after="120" w:line="276" w:lineRule="auto"/>
        <w:ind w:left="539" w:hanging="539"/>
        <w:jc w:val="both"/>
        <w:rPr>
          <w:rFonts w:ascii="Verdana" w:hAnsi="Verdana" w:cs="Arial"/>
          <w:sz w:val="18"/>
          <w:szCs w:val="18"/>
        </w:rPr>
      </w:pPr>
      <w:r>
        <w:rPr>
          <w:rFonts w:ascii="Verdana" w:hAnsi="Verdana" w:cs="Arial"/>
          <w:sz w:val="18"/>
          <w:szCs w:val="18"/>
        </w:rPr>
        <w:tab/>
      </w:r>
      <w:r w:rsidRPr="000F03F8">
        <w:rPr>
          <w:rFonts w:ascii="Verdana" w:hAnsi="Verdana" w:cs="Arial"/>
          <w:sz w:val="18"/>
          <w:szCs w:val="18"/>
        </w:rPr>
        <w:t>Daň z přidané hodnoty (dále jen „</w:t>
      </w:r>
      <w:r w:rsidRPr="00BF4C84">
        <w:rPr>
          <w:rFonts w:ascii="Verdana" w:hAnsi="Verdana" w:cs="Arial"/>
          <w:b/>
          <w:sz w:val="18"/>
          <w:szCs w:val="18"/>
        </w:rPr>
        <w:t>DPH</w:t>
      </w:r>
      <w:r w:rsidRPr="000F03F8">
        <w:rPr>
          <w:rFonts w:ascii="Verdana" w:hAnsi="Verdana" w:cs="Arial"/>
          <w:sz w:val="18"/>
          <w:szCs w:val="18"/>
        </w:rPr>
        <w:t>“)</w:t>
      </w:r>
      <w:r w:rsidRPr="00CC7446">
        <w:rPr>
          <w:rFonts w:ascii="Verdana" w:hAnsi="Verdana" w:cs="Arial"/>
          <w:sz w:val="18"/>
          <w:szCs w:val="18"/>
        </w:rPr>
        <w:t xml:space="preserve"> bude zhotovitelem účtována v souladu s příslušnými ustanoveními zákona č. 235/2004 Sb., o dani z přidané hodnoty, </w:t>
      </w:r>
      <w:r>
        <w:rPr>
          <w:rFonts w:ascii="Verdana" w:hAnsi="Verdana" w:cs="Arial"/>
          <w:sz w:val="18"/>
          <w:szCs w:val="18"/>
        </w:rPr>
        <w:t>ve znění pozdějších předpisů</w:t>
      </w:r>
      <w:r w:rsidRPr="00CC7446">
        <w:rPr>
          <w:rFonts w:ascii="Verdana" w:hAnsi="Verdana" w:cs="Arial"/>
          <w:sz w:val="18"/>
          <w:szCs w:val="18"/>
        </w:rPr>
        <w:t xml:space="preserve"> (dále jen „</w:t>
      </w:r>
      <w:r w:rsidRPr="00C01BF2">
        <w:rPr>
          <w:rFonts w:ascii="Verdana" w:hAnsi="Verdana" w:cs="Arial"/>
          <w:b/>
          <w:sz w:val="18"/>
          <w:szCs w:val="18"/>
        </w:rPr>
        <w:t>zákon o DPH</w:t>
      </w:r>
      <w:r w:rsidRPr="00CC7446">
        <w:rPr>
          <w:rFonts w:ascii="Verdana" w:hAnsi="Verdana" w:cs="Arial"/>
          <w:sz w:val="18"/>
          <w:szCs w:val="18"/>
        </w:rPr>
        <w:t>“).</w:t>
      </w:r>
    </w:p>
    <w:p w14:paraId="5D1661A8" w14:textId="49BDF893" w:rsidR="00046F12" w:rsidRPr="00CC7446" w:rsidRDefault="00AF63C8" w:rsidP="00C03B09">
      <w:pPr>
        <w:spacing w:before="120" w:after="120" w:line="264" w:lineRule="auto"/>
        <w:ind w:left="567" w:hanging="567"/>
        <w:jc w:val="both"/>
        <w:rPr>
          <w:rFonts w:ascii="Verdana" w:hAnsi="Verdana" w:cs="Arial"/>
          <w:sz w:val="18"/>
          <w:szCs w:val="18"/>
        </w:rPr>
      </w:pPr>
      <w:r w:rsidRPr="00CC7446">
        <w:rPr>
          <w:rFonts w:ascii="Verdana" w:hAnsi="Verdana" w:cs="Arial"/>
          <w:b/>
          <w:bCs/>
          <w:sz w:val="18"/>
          <w:szCs w:val="18"/>
        </w:rPr>
        <w:t xml:space="preserve">6.3. </w:t>
      </w:r>
      <w:r w:rsidRPr="00CC7446">
        <w:rPr>
          <w:rFonts w:ascii="Verdana" w:hAnsi="Verdana" w:cs="Arial"/>
          <w:b/>
          <w:bCs/>
          <w:sz w:val="18"/>
          <w:szCs w:val="18"/>
        </w:rPr>
        <w:tab/>
      </w:r>
      <w:r w:rsidR="003A25D2" w:rsidRPr="00CC7446">
        <w:rPr>
          <w:rFonts w:ascii="Verdana" w:hAnsi="Verdana" w:cs="Arial"/>
          <w:sz w:val="18"/>
          <w:szCs w:val="18"/>
        </w:rPr>
        <w:t>Splatnost</w:t>
      </w:r>
      <w:r w:rsidR="00964418">
        <w:rPr>
          <w:rFonts w:ascii="Verdana" w:hAnsi="Verdana" w:cs="Arial"/>
          <w:sz w:val="18"/>
          <w:szCs w:val="18"/>
        </w:rPr>
        <w:t xml:space="preserve"> řádně a včas vystavených </w:t>
      </w:r>
      <w:r w:rsidR="00046F12" w:rsidRPr="00CC7446">
        <w:rPr>
          <w:rFonts w:ascii="Verdana" w:hAnsi="Verdana" w:cs="Arial"/>
          <w:sz w:val="18"/>
          <w:szCs w:val="18"/>
        </w:rPr>
        <w:t xml:space="preserve">daňových </w:t>
      </w:r>
      <w:r w:rsidRPr="00CC7446">
        <w:rPr>
          <w:rFonts w:ascii="Verdana" w:hAnsi="Verdana" w:cs="Arial"/>
          <w:sz w:val="18"/>
          <w:szCs w:val="18"/>
        </w:rPr>
        <w:t>dokladů</w:t>
      </w:r>
      <w:r>
        <w:rPr>
          <w:rFonts w:ascii="Verdana" w:hAnsi="Verdana" w:cs="Arial"/>
          <w:sz w:val="18"/>
          <w:szCs w:val="18"/>
        </w:rPr>
        <w:t xml:space="preserve"> – faktur</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w:t>
      </w:r>
      <w:r w:rsidR="00EE0378">
        <w:rPr>
          <w:rFonts w:ascii="Verdana" w:hAnsi="Verdana" w:cs="Arial"/>
          <w:sz w:val="18"/>
          <w:szCs w:val="18"/>
        </w:rPr>
        <w:t xml:space="preserve">(šedesát) </w:t>
      </w:r>
      <w:r w:rsidR="00046F12" w:rsidRPr="00CC7446">
        <w:rPr>
          <w:rFonts w:ascii="Verdana" w:hAnsi="Verdana" w:cs="Arial"/>
          <w:sz w:val="18"/>
          <w:szCs w:val="18"/>
        </w:rPr>
        <w:t xml:space="preserve">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w:t>
      </w:r>
      <w:r w:rsidR="00C05938">
        <w:rPr>
          <w:rFonts w:ascii="Verdana" w:hAnsi="Verdana" w:cs="Arial"/>
          <w:sz w:val="18"/>
          <w:szCs w:val="18"/>
        </w:rPr>
        <w:t xml:space="preserve">(patnácti) </w:t>
      </w:r>
      <w:r w:rsidR="00046F12" w:rsidRPr="00CC7446">
        <w:rPr>
          <w:rFonts w:ascii="Verdana" w:hAnsi="Verdana" w:cs="Arial"/>
          <w:sz w:val="18"/>
          <w:szCs w:val="18"/>
        </w:rPr>
        <w:t xml:space="preserve">dnů ode dne, kdy vznikla </w:t>
      </w:r>
      <w:r w:rsidR="00964418">
        <w:rPr>
          <w:rFonts w:ascii="Verdana" w:hAnsi="Verdana" w:cs="Arial"/>
          <w:sz w:val="18"/>
          <w:szCs w:val="18"/>
        </w:rPr>
        <w:t xml:space="preserve">zhotoviteli </w:t>
      </w:r>
      <w:r w:rsidR="00046F12" w:rsidRPr="00CC7446">
        <w:rPr>
          <w:rFonts w:ascii="Verdana" w:hAnsi="Verdana" w:cs="Arial"/>
          <w:sz w:val="18"/>
          <w:szCs w:val="18"/>
        </w:rPr>
        <w:t>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07E6F206" w14:textId="4BACC714" w:rsidR="00964418" w:rsidRDefault="00FD526C" w:rsidP="00C03B09">
      <w:pPr>
        <w:spacing w:line="264" w:lineRule="auto"/>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r>
      <w:r w:rsidR="00727FF8" w:rsidRPr="00CC7446">
        <w:rPr>
          <w:rFonts w:ascii="Verdana" w:hAnsi="Verdana" w:cs="Arial"/>
          <w:sz w:val="18"/>
          <w:szCs w:val="18"/>
        </w:rPr>
        <w:t xml:space="preserve"> </w:t>
      </w:r>
      <w:r w:rsidR="00964418">
        <w:rPr>
          <w:rFonts w:ascii="Verdana" w:hAnsi="Verdana" w:cs="Arial"/>
          <w:sz w:val="18"/>
          <w:szCs w:val="18"/>
        </w:rPr>
        <w:t xml:space="preserve">V záhlaví faktury je nutné uvést číslo smlouvy. Přílohou faktury musí být stejnopis schváleného </w:t>
      </w:r>
      <w:r w:rsidR="00625619">
        <w:rPr>
          <w:rFonts w:ascii="Verdana" w:hAnsi="Verdana" w:cs="Arial"/>
          <w:sz w:val="18"/>
          <w:szCs w:val="18"/>
        </w:rPr>
        <w:t>p</w:t>
      </w:r>
      <w:r w:rsidR="00964418" w:rsidRPr="008F250B">
        <w:rPr>
          <w:rFonts w:ascii="Verdana" w:hAnsi="Verdana" w:cs="Arial"/>
          <w:sz w:val="18"/>
          <w:szCs w:val="18"/>
        </w:rPr>
        <w:t>ředávacího protokolu</w:t>
      </w:r>
      <w:r w:rsidR="00C454F8">
        <w:rPr>
          <w:rFonts w:ascii="Verdana" w:hAnsi="Verdana" w:cs="Arial"/>
          <w:sz w:val="18"/>
          <w:szCs w:val="18"/>
        </w:rPr>
        <w:t xml:space="preserve"> včetně </w:t>
      </w:r>
      <w:r w:rsidR="005D5D90">
        <w:rPr>
          <w:rFonts w:ascii="Verdana" w:hAnsi="Verdana" w:cs="Arial"/>
          <w:sz w:val="18"/>
          <w:szCs w:val="18"/>
        </w:rPr>
        <w:t>jeho přílohy</w:t>
      </w:r>
      <w:r w:rsidR="00964418" w:rsidRPr="008F250B">
        <w:rPr>
          <w:rFonts w:ascii="Verdana" w:hAnsi="Verdana" w:cs="Arial"/>
          <w:sz w:val="18"/>
          <w:szCs w:val="18"/>
        </w:rPr>
        <w:t xml:space="preserve"> s potvrzením převzetí předmětu </w:t>
      </w:r>
      <w:r w:rsidR="000446FF">
        <w:rPr>
          <w:rFonts w:ascii="Verdana" w:hAnsi="Verdana" w:cs="Arial"/>
          <w:sz w:val="18"/>
          <w:szCs w:val="18"/>
        </w:rPr>
        <w:t xml:space="preserve">plnění </w:t>
      </w:r>
      <w:r w:rsidR="00964418" w:rsidRPr="008F250B">
        <w:rPr>
          <w:rFonts w:ascii="Verdana" w:hAnsi="Verdana" w:cs="Arial"/>
          <w:sz w:val="18"/>
          <w:szCs w:val="18"/>
        </w:rPr>
        <w:t>smlouvy bez jakýchkoliv</w:t>
      </w:r>
      <w:r w:rsidR="00625619">
        <w:rPr>
          <w:rFonts w:ascii="Verdana" w:hAnsi="Verdana" w:cs="Arial"/>
          <w:sz w:val="18"/>
          <w:szCs w:val="18"/>
        </w:rPr>
        <w:t xml:space="preserve"> </w:t>
      </w:r>
      <w:r w:rsidR="00964418" w:rsidRPr="008F250B">
        <w:rPr>
          <w:rFonts w:ascii="Verdana" w:hAnsi="Verdana" w:cs="Arial"/>
          <w:sz w:val="18"/>
          <w:szCs w:val="18"/>
        </w:rPr>
        <w:t xml:space="preserve">vad </w:t>
      </w:r>
      <w:r w:rsidR="00625619">
        <w:rPr>
          <w:rFonts w:ascii="Verdana" w:hAnsi="Verdana" w:cs="Arial"/>
          <w:sz w:val="18"/>
          <w:szCs w:val="18"/>
        </w:rPr>
        <w:t xml:space="preserve">nebo nedostatků </w:t>
      </w:r>
      <w:r w:rsidR="008646C0">
        <w:rPr>
          <w:rFonts w:ascii="Verdana" w:hAnsi="Verdana" w:cs="Arial"/>
          <w:sz w:val="18"/>
          <w:szCs w:val="18"/>
        </w:rPr>
        <w:t>o</w:t>
      </w:r>
      <w:r w:rsidR="00964418" w:rsidRPr="008F250B">
        <w:rPr>
          <w:rFonts w:ascii="Verdana" w:hAnsi="Verdana" w:cs="Arial"/>
          <w:sz w:val="18"/>
          <w:szCs w:val="18"/>
        </w:rPr>
        <w:t xml:space="preserve">bjednatelem. </w:t>
      </w:r>
      <w:r w:rsidR="00964418" w:rsidRPr="00365880">
        <w:rPr>
          <w:rFonts w:ascii="Verdana" w:hAnsi="Verdana" w:cs="Arial"/>
          <w:b/>
          <w:sz w:val="18"/>
          <w:szCs w:val="18"/>
        </w:rPr>
        <w:t>Na faktuře musí být vždy uveden název investiční akce „</w:t>
      </w:r>
      <w:r w:rsidR="00814F97" w:rsidRPr="00814F97">
        <w:rPr>
          <w:rFonts w:ascii="Verdana" w:hAnsi="Verdana" w:cs="Arial"/>
          <w:b/>
          <w:sz w:val="18"/>
          <w:szCs w:val="18"/>
        </w:rPr>
        <w:t>RS 2 VRT Brno (Modřice) – Rakvice</w:t>
      </w:r>
      <w:r w:rsidR="00964418" w:rsidRPr="00365880">
        <w:rPr>
          <w:rFonts w:ascii="Verdana" w:hAnsi="Verdana" w:cs="Arial"/>
          <w:b/>
          <w:bCs/>
          <w:sz w:val="18"/>
          <w:szCs w:val="18"/>
        </w:rPr>
        <w:t>“</w:t>
      </w:r>
      <w:r w:rsidR="00964418" w:rsidRPr="00365880">
        <w:rPr>
          <w:rFonts w:ascii="Verdana" w:hAnsi="Verdana" w:cs="Arial"/>
          <w:b/>
          <w:sz w:val="18"/>
          <w:szCs w:val="18"/>
        </w:rPr>
        <w:t xml:space="preserve"> a dále </w:t>
      </w:r>
      <w:r w:rsidR="00964418" w:rsidRPr="00365880">
        <w:rPr>
          <w:rFonts w:ascii="Verdana" w:hAnsi="Verdana" w:cstheme="minorHAnsi"/>
          <w:b/>
          <w:sz w:val="18"/>
          <w:szCs w:val="18"/>
        </w:rPr>
        <w:t>Isprofond/Subisprofin:</w:t>
      </w:r>
      <w:r w:rsidR="003843C7" w:rsidRPr="003843C7">
        <w:t xml:space="preserve"> </w:t>
      </w:r>
      <w:r w:rsidR="003F16F6" w:rsidRPr="003F16F6">
        <w:rPr>
          <w:rFonts w:ascii="Verdana" w:hAnsi="Verdana" w:cstheme="minorHAnsi"/>
          <w:b/>
          <w:sz w:val="18"/>
          <w:szCs w:val="18"/>
        </w:rPr>
        <w:t>500 354 0004</w:t>
      </w:r>
      <w:r w:rsidR="003843C7" w:rsidRPr="003843C7">
        <w:rPr>
          <w:rFonts w:ascii="Verdana" w:hAnsi="Verdana" w:cstheme="minorHAnsi"/>
          <w:b/>
          <w:sz w:val="18"/>
          <w:szCs w:val="18"/>
        </w:rPr>
        <w:t>/</w:t>
      </w:r>
      <w:r w:rsidR="00814F97" w:rsidRPr="00814F97">
        <w:rPr>
          <w:rFonts w:ascii="Verdana" w:hAnsi="Verdana" w:cstheme="minorHAnsi"/>
          <w:b/>
          <w:sz w:val="18"/>
          <w:szCs w:val="18"/>
        </w:rPr>
        <w:t>562 352 0055</w:t>
      </w:r>
      <w:r w:rsidR="00964418" w:rsidRPr="00365880">
        <w:rPr>
          <w:rFonts w:ascii="Verdana" w:hAnsi="Verdana" w:cstheme="minorHAnsi"/>
          <w:b/>
          <w:sz w:val="18"/>
          <w:szCs w:val="18"/>
        </w:rPr>
        <w:t>.</w:t>
      </w:r>
    </w:p>
    <w:p w14:paraId="0B4BA70E" w14:textId="20EF3E38" w:rsidR="00964418" w:rsidRPr="00CC7446" w:rsidRDefault="00964418" w:rsidP="00C03B09">
      <w:pPr>
        <w:tabs>
          <w:tab w:val="left" w:pos="360"/>
        </w:tabs>
        <w:spacing w:before="120" w:line="264" w:lineRule="auto"/>
        <w:ind w:left="567" w:hanging="567"/>
        <w:jc w:val="both"/>
        <w:rPr>
          <w:rFonts w:ascii="Verdana" w:hAnsi="Verdana" w:cs="Arial"/>
          <w:sz w:val="18"/>
          <w:szCs w:val="18"/>
        </w:rPr>
      </w:pPr>
      <w:r w:rsidRPr="00CC7446">
        <w:rPr>
          <w:rFonts w:ascii="Verdana" w:hAnsi="Verdana" w:cs="Arial"/>
          <w:b/>
          <w:bCs/>
          <w:sz w:val="18"/>
          <w:szCs w:val="18"/>
        </w:rPr>
        <w:t>6.</w:t>
      </w:r>
      <w:r>
        <w:rPr>
          <w:rFonts w:ascii="Verdana" w:hAnsi="Verdana" w:cs="Arial"/>
          <w:b/>
          <w:bCs/>
          <w:sz w:val="18"/>
          <w:szCs w:val="18"/>
        </w:rPr>
        <w:t>5</w:t>
      </w:r>
      <w:r w:rsidRPr="00CC7446">
        <w:rPr>
          <w:rFonts w:ascii="Verdana" w:hAnsi="Verdana" w:cs="Arial"/>
          <w:b/>
          <w:bCs/>
          <w:sz w:val="18"/>
          <w:szCs w:val="18"/>
        </w:rPr>
        <w:t>.</w:t>
      </w:r>
      <w:r w:rsidRPr="00CC7446">
        <w:rPr>
          <w:rFonts w:ascii="Verdana" w:hAnsi="Verdana" w:cs="Arial"/>
          <w:b/>
          <w:bCs/>
          <w:sz w:val="18"/>
          <w:szCs w:val="18"/>
        </w:rPr>
        <w:tab/>
      </w:r>
      <w:r w:rsidRPr="00CC7446">
        <w:rPr>
          <w:rFonts w:ascii="Verdana" w:hAnsi="Verdana" w:cs="Arial"/>
          <w:sz w:val="18"/>
          <w:szCs w:val="18"/>
        </w:rPr>
        <w:t xml:space="preserve">Na daňových </w:t>
      </w:r>
      <w:r w:rsidR="00814F97" w:rsidRPr="00CC7446">
        <w:rPr>
          <w:rFonts w:ascii="Verdana" w:hAnsi="Verdana" w:cs="Arial"/>
          <w:sz w:val="18"/>
          <w:szCs w:val="18"/>
        </w:rPr>
        <w:t>dokladech – fakturách</w:t>
      </w:r>
      <w:r w:rsidRPr="00CC7446">
        <w:rPr>
          <w:rFonts w:ascii="Verdana" w:hAnsi="Verdana" w:cs="Arial"/>
          <w:sz w:val="18"/>
          <w:szCs w:val="18"/>
        </w:rPr>
        <w:t xml:space="preserve"> je nutno uvádět jako plátce:</w:t>
      </w:r>
    </w:p>
    <w:p w14:paraId="70548798" w14:textId="77777777" w:rsidR="00964418" w:rsidRPr="00CC7446" w:rsidRDefault="00964418" w:rsidP="00C03B09">
      <w:pPr>
        <w:tabs>
          <w:tab w:val="left" w:pos="360"/>
        </w:tabs>
        <w:spacing w:line="264" w:lineRule="auto"/>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Správa železnic, státní organizace</w:t>
      </w:r>
    </w:p>
    <w:p w14:paraId="75E2C54E" w14:textId="77777777" w:rsidR="00964418" w:rsidRPr="00CC7446" w:rsidRDefault="00964418" w:rsidP="00C03B09">
      <w:pPr>
        <w:tabs>
          <w:tab w:val="left" w:pos="360"/>
        </w:tabs>
        <w:spacing w:line="264" w:lineRule="auto"/>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17B8418B" w14:textId="4675E743" w:rsidR="00964418" w:rsidRPr="00CC7446" w:rsidRDefault="00964418" w:rsidP="00C03B09">
      <w:pPr>
        <w:tabs>
          <w:tab w:val="left" w:pos="360"/>
        </w:tabs>
        <w:spacing w:line="264" w:lineRule="auto"/>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w:t>
      </w:r>
      <w:r w:rsidR="0072068F">
        <w:rPr>
          <w:rFonts w:ascii="Verdana" w:hAnsi="Verdana" w:cs="Arial"/>
          <w:sz w:val="18"/>
          <w:szCs w:val="18"/>
        </w:rPr>
        <w:t>O</w:t>
      </w:r>
      <w:r w:rsidRPr="00CC7446">
        <w:rPr>
          <w:rFonts w:ascii="Verdana" w:hAnsi="Verdana" w:cs="Arial"/>
          <w:sz w:val="18"/>
          <w:szCs w:val="18"/>
        </w:rPr>
        <w:t>: 70994234</w:t>
      </w:r>
      <w:r w:rsidR="0072068F">
        <w:rPr>
          <w:rFonts w:ascii="Verdana" w:hAnsi="Verdana" w:cs="Arial"/>
          <w:sz w:val="18"/>
          <w:szCs w:val="18"/>
        </w:rPr>
        <w:t xml:space="preserve">; </w:t>
      </w:r>
      <w:r w:rsidRPr="00CC7446">
        <w:rPr>
          <w:rFonts w:ascii="Verdana" w:hAnsi="Verdana" w:cs="Arial"/>
          <w:sz w:val="18"/>
          <w:szCs w:val="18"/>
        </w:rPr>
        <w:t>DIČ: CZ70994234</w:t>
      </w:r>
    </w:p>
    <w:p w14:paraId="12B71CE2" w14:textId="77777777" w:rsidR="00964418" w:rsidRPr="00CC7446" w:rsidRDefault="00964418" w:rsidP="00C03B09">
      <w:pPr>
        <w:tabs>
          <w:tab w:val="left" w:pos="360"/>
        </w:tabs>
        <w:spacing w:line="264" w:lineRule="auto"/>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 xml:space="preserve">Obchodní rejstřík u Městského soudu v Praze, spisová značka A 48384       </w:t>
      </w:r>
    </w:p>
    <w:p w14:paraId="1A44FA57" w14:textId="790A2F7D" w:rsidR="00046F12" w:rsidRPr="00CC7446" w:rsidRDefault="00964418" w:rsidP="00C03B09">
      <w:pPr>
        <w:tabs>
          <w:tab w:val="left" w:pos="1440"/>
          <w:tab w:val="left" w:pos="2268"/>
          <w:tab w:val="left" w:pos="4536"/>
        </w:tabs>
        <w:spacing w:line="264" w:lineRule="auto"/>
        <w:ind w:left="567" w:hanging="567"/>
        <w:jc w:val="both"/>
        <w:rPr>
          <w:rFonts w:ascii="Verdana" w:hAnsi="Verdana" w:cs="Arial"/>
          <w:bCs/>
          <w:sz w:val="18"/>
          <w:szCs w:val="18"/>
        </w:rPr>
      </w:pPr>
      <w:r w:rsidRPr="00CC7446">
        <w:rPr>
          <w:rFonts w:ascii="Verdana" w:hAnsi="Verdana" w:cs="Arial"/>
          <w:sz w:val="18"/>
          <w:szCs w:val="18"/>
        </w:rPr>
        <w:lastRenderedPageBreak/>
        <w:tab/>
      </w:r>
      <w:r w:rsidR="0072068F">
        <w:rPr>
          <w:rFonts w:ascii="Verdana" w:hAnsi="Verdana" w:cs="Arial"/>
          <w:sz w:val="18"/>
          <w:szCs w:val="18"/>
        </w:rPr>
        <w:tab/>
      </w:r>
      <w:r w:rsidRPr="00CC7446">
        <w:rPr>
          <w:rFonts w:ascii="Verdana" w:hAnsi="Verdana" w:cs="Arial"/>
          <w:sz w:val="18"/>
          <w:szCs w:val="18"/>
        </w:rPr>
        <w:t>Úplný název zakázky</w:t>
      </w:r>
      <w:r>
        <w:rPr>
          <w:rFonts w:ascii="Verdana" w:hAnsi="Verdana" w:cs="Arial"/>
          <w:sz w:val="18"/>
          <w:szCs w:val="18"/>
        </w:rPr>
        <w:t xml:space="preserve"> a číslo ISPROFOND</w:t>
      </w:r>
      <w:r w:rsidRPr="00CC7446">
        <w:rPr>
          <w:rFonts w:ascii="Verdana" w:hAnsi="Verdana" w:cs="Arial"/>
          <w:sz w:val="18"/>
          <w:szCs w:val="18"/>
        </w:rPr>
        <w:t xml:space="preserve"> v souladu s touto smlouvou.</w:t>
      </w:r>
    </w:p>
    <w:p w14:paraId="63448C88" w14:textId="3142330C" w:rsidR="0028358A" w:rsidRPr="00CC7446" w:rsidRDefault="00FD526C" w:rsidP="00C03B09">
      <w:pPr>
        <w:spacing w:before="120" w:after="120" w:line="264" w:lineRule="auto"/>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796AD7">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 xml:space="preserve">ednateli pouze vedoucí </w:t>
      </w:r>
      <w:r w:rsidR="009E4208">
        <w:rPr>
          <w:rFonts w:ascii="Verdana" w:hAnsi="Verdana" w:cs="Arial"/>
          <w:sz w:val="18"/>
          <w:szCs w:val="18"/>
        </w:rPr>
        <w:t>společník</w:t>
      </w:r>
      <w:r w:rsidR="00567C50">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w:t>
      </w:r>
      <w:r w:rsidR="00A11CD8">
        <w:rPr>
          <w:rFonts w:ascii="Verdana" w:hAnsi="Verdana" w:cs="Arial"/>
          <w:sz w:val="18"/>
          <w:szCs w:val="18"/>
        </w:rPr>
        <w:t xml:space="preserve"> zákona č. </w:t>
      </w:r>
      <w:r w:rsidR="00FD1D78">
        <w:rPr>
          <w:rFonts w:ascii="Verdana" w:hAnsi="Verdana" w:cs="Arial"/>
          <w:sz w:val="18"/>
          <w:szCs w:val="18"/>
        </w:rPr>
        <w:t xml:space="preserve">89/2012 Sb., </w:t>
      </w:r>
      <w:r w:rsidR="00567C50">
        <w:rPr>
          <w:rFonts w:ascii="Verdana" w:hAnsi="Verdana" w:cs="Arial"/>
          <w:sz w:val="18"/>
          <w:szCs w:val="18"/>
        </w:rPr>
        <w:t>o</w:t>
      </w:r>
      <w:r w:rsidR="00567C50" w:rsidRPr="00CC7446">
        <w:rPr>
          <w:rFonts w:ascii="Verdana" w:hAnsi="Verdana" w:cs="Arial"/>
          <w:sz w:val="18"/>
          <w:szCs w:val="18"/>
        </w:rPr>
        <w:t>bčansk</w:t>
      </w:r>
      <w:r w:rsidR="00FD1D78">
        <w:rPr>
          <w:rFonts w:ascii="Verdana" w:hAnsi="Verdana" w:cs="Arial"/>
          <w:sz w:val="18"/>
          <w:szCs w:val="18"/>
        </w:rPr>
        <w:t>ý</w:t>
      </w:r>
      <w:r w:rsidR="00567C50" w:rsidRPr="00CC7446">
        <w:rPr>
          <w:rFonts w:ascii="Verdana" w:hAnsi="Verdana" w:cs="Arial"/>
          <w:sz w:val="18"/>
          <w:szCs w:val="18"/>
        </w:rPr>
        <w:t xml:space="preserve"> </w:t>
      </w:r>
      <w:r w:rsidR="00167233" w:rsidRPr="00CC7446">
        <w:rPr>
          <w:rFonts w:ascii="Verdana" w:hAnsi="Verdana" w:cs="Arial"/>
          <w:sz w:val="18"/>
          <w:szCs w:val="18"/>
        </w:rPr>
        <w:t>zákoník</w:t>
      </w:r>
      <w:r w:rsidR="00FD1D78">
        <w:rPr>
          <w:rFonts w:ascii="Verdana" w:hAnsi="Verdana" w:cs="Arial"/>
          <w:sz w:val="18"/>
          <w:szCs w:val="18"/>
        </w:rPr>
        <w:t>, ve znění pozdějších předpisů (dále jen „</w:t>
      </w:r>
      <w:r w:rsidR="00FD1D78" w:rsidRPr="00E57C10">
        <w:rPr>
          <w:rFonts w:ascii="Verdana" w:hAnsi="Verdana" w:cs="Arial"/>
          <w:b/>
          <w:sz w:val="18"/>
          <w:szCs w:val="18"/>
        </w:rPr>
        <w:t>občanský zákoník</w:t>
      </w:r>
      <w:r w:rsidR="00FD1D78">
        <w:rPr>
          <w:rFonts w:ascii="Verdana" w:hAnsi="Verdana" w:cs="Arial"/>
          <w:sz w:val="18"/>
          <w:szCs w:val="18"/>
        </w:rPr>
        <w:t>"</w:t>
      </w:r>
      <w:r w:rsidR="0072068F">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r w:rsidR="00AF63C8" w:rsidRPr="00CC7446">
        <w:rPr>
          <w:rFonts w:ascii="Verdana" w:hAnsi="Verdana" w:cs="Arial"/>
          <w:sz w:val="18"/>
          <w:szCs w:val="18"/>
        </w:rPr>
        <w:t>dokladu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41D8F381" w14:textId="67C66529" w:rsidR="005E7A59" w:rsidRPr="0089179C" w:rsidRDefault="00FD526C" w:rsidP="00C03B09">
      <w:pPr>
        <w:tabs>
          <w:tab w:val="left" w:pos="1440"/>
          <w:tab w:val="left" w:pos="2268"/>
          <w:tab w:val="left" w:pos="4536"/>
        </w:tabs>
        <w:spacing w:after="120" w:line="264" w:lineRule="auto"/>
        <w:ind w:left="567" w:hanging="567"/>
        <w:jc w:val="both"/>
        <w:rPr>
          <w:rFonts w:ascii="Verdana" w:hAnsi="Verdana" w:cs="Arial"/>
          <w:sz w:val="18"/>
          <w:szCs w:val="18"/>
        </w:rPr>
      </w:pPr>
      <w:r w:rsidRPr="0089179C">
        <w:rPr>
          <w:rFonts w:ascii="Verdana" w:hAnsi="Verdana" w:cs="Arial"/>
          <w:b/>
          <w:sz w:val="18"/>
          <w:szCs w:val="18"/>
        </w:rPr>
        <w:t>6</w:t>
      </w:r>
      <w:r w:rsidR="007D23E2" w:rsidRPr="0089179C">
        <w:rPr>
          <w:rFonts w:ascii="Verdana" w:hAnsi="Verdana" w:cs="Arial"/>
          <w:b/>
          <w:sz w:val="18"/>
          <w:szCs w:val="18"/>
        </w:rPr>
        <w:t>.</w:t>
      </w:r>
      <w:r w:rsidR="00796AD7">
        <w:rPr>
          <w:rFonts w:ascii="Verdana" w:hAnsi="Verdana" w:cs="Arial"/>
          <w:b/>
          <w:sz w:val="18"/>
          <w:szCs w:val="18"/>
        </w:rPr>
        <w:t>7</w:t>
      </w:r>
      <w:r w:rsidR="005E7A59" w:rsidRPr="0089179C">
        <w:rPr>
          <w:rFonts w:ascii="Verdana" w:hAnsi="Verdana" w:cs="Arial"/>
          <w:b/>
          <w:sz w:val="18"/>
          <w:szCs w:val="18"/>
        </w:rPr>
        <w:t>.</w:t>
      </w:r>
      <w:r w:rsidR="005E7A59" w:rsidRPr="0089179C">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89179C">
        <w:rPr>
          <w:rFonts w:ascii="Verdana" w:hAnsi="Verdana" w:cs="Arial"/>
          <w:sz w:val="18"/>
          <w:szCs w:val="18"/>
        </w:rPr>
        <w:t>s</w:t>
      </w:r>
      <w:r w:rsidR="005E7A59" w:rsidRPr="0089179C">
        <w:rPr>
          <w:rFonts w:ascii="Verdana" w:hAnsi="Verdana" w:cs="Arial"/>
          <w:sz w:val="18"/>
          <w:szCs w:val="18"/>
        </w:rPr>
        <w:t>mlouvě. V případě zjištění porušení povinnosti dle tohoto odstavce se zhotovitel zavazuje uhradit objednateli smluvní pokutu ve výši 1</w:t>
      </w:r>
      <w:r w:rsidR="00C622CF">
        <w:rPr>
          <w:rFonts w:ascii="Verdana" w:hAnsi="Verdana" w:cs="Arial"/>
          <w:sz w:val="18"/>
          <w:szCs w:val="18"/>
        </w:rPr>
        <w:t xml:space="preserve"> </w:t>
      </w:r>
      <w:r w:rsidR="005E7A59" w:rsidRPr="0089179C">
        <w:rPr>
          <w:rFonts w:ascii="Verdana" w:hAnsi="Verdana" w:cs="Arial"/>
          <w:sz w:val="18"/>
          <w:szCs w:val="18"/>
        </w:rPr>
        <w:t xml:space="preserve">% z ceny </w:t>
      </w:r>
      <w:r w:rsidR="004347E0" w:rsidRPr="0089179C">
        <w:rPr>
          <w:rFonts w:ascii="Verdana" w:hAnsi="Verdana" w:cs="Arial"/>
          <w:sz w:val="18"/>
          <w:szCs w:val="18"/>
        </w:rPr>
        <w:t xml:space="preserve">díla (bez DPH) </w:t>
      </w:r>
      <w:r w:rsidR="005E7A59" w:rsidRPr="0089179C">
        <w:rPr>
          <w:rFonts w:ascii="Verdana" w:hAnsi="Verdana" w:cs="Arial"/>
          <w:sz w:val="18"/>
          <w:szCs w:val="18"/>
        </w:rPr>
        <w:t>za každý případ</w:t>
      </w:r>
      <w:r w:rsidR="00221A18" w:rsidRPr="0089179C">
        <w:rPr>
          <w:rFonts w:ascii="Verdana" w:hAnsi="Verdana" w:cs="Arial"/>
          <w:sz w:val="18"/>
          <w:szCs w:val="18"/>
        </w:rPr>
        <w:t>.</w:t>
      </w:r>
    </w:p>
    <w:p w14:paraId="6A39173D" w14:textId="54B87E4A" w:rsidR="00F40B8E" w:rsidRPr="0089179C" w:rsidRDefault="00FD526C" w:rsidP="00C03B09">
      <w:pPr>
        <w:tabs>
          <w:tab w:val="left" w:pos="1440"/>
          <w:tab w:val="left" w:pos="2268"/>
          <w:tab w:val="left" w:pos="4536"/>
        </w:tabs>
        <w:spacing w:after="120" w:line="264" w:lineRule="auto"/>
        <w:ind w:left="567" w:hanging="567"/>
        <w:jc w:val="both"/>
        <w:rPr>
          <w:rFonts w:ascii="Verdana" w:hAnsi="Verdana" w:cs="Arial"/>
          <w:sz w:val="18"/>
          <w:szCs w:val="18"/>
        </w:rPr>
      </w:pPr>
      <w:r w:rsidRPr="0089179C">
        <w:rPr>
          <w:rFonts w:ascii="Verdana" w:hAnsi="Verdana" w:cs="Arial"/>
          <w:b/>
          <w:sz w:val="18"/>
          <w:szCs w:val="18"/>
        </w:rPr>
        <w:t>6</w:t>
      </w:r>
      <w:r w:rsidR="007D23E2" w:rsidRPr="0089179C">
        <w:rPr>
          <w:rFonts w:ascii="Verdana" w:hAnsi="Verdana" w:cs="Arial"/>
          <w:b/>
          <w:sz w:val="18"/>
          <w:szCs w:val="18"/>
        </w:rPr>
        <w:t>.</w:t>
      </w:r>
      <w:r w:rsidR="00796AD7">
        <w:rPr>
          <w:rFonts w:ascii="Verdana" w:hAnsi="Verdana" w:cs="Arial"/>
          <w:b/>
          <w:sz w:val="18"/>
          <w:szCs w:val="18"/>
        </w:rPr>
        <w:t>8</w:t>
      </w:r>
      <w:r w:rsidR="005E7A59" w:rsidRPr="0089179C">
        <w:rPr>
          <w:rFonts w:ascii="Verdana" w:hAnsi="Verdana" w:cs="Arial"/>
          <w:b/>
          <w:sz w:val="18"/>
          <w:szCs w:val="18"/>
        </w:rPr>
        <w:t>.</w:t>
      </w:r>
      <w:r w:rsidR="00621F24" w:rsidRPr="0089179C">
        <w:rPr>
          <w:rFonts w:ascii="Verdana" w:hAnsi="Verdana" w:cs="Arial"/>
          <w:b/>
          <w:sz w:val="18"/>
          <w:szCs w:val="18"/>
        </w:rPr>
        <w:tab/>
      </w:r>
      <w:r w:rsidR="005E7A59" w:rsidRPr="0089179C">
        <w:rPr>
          <w:rFonts w:ascii="Verdana" w:hAnsi="Verdana" w:cs="Arial"/>
          <w:sz w:val="18"/>
          <w:szCs w:val="18"/>
        </w:rPr>
        <w:t xml:space="preserve">Zhotovitel se zavazuje na písemnou výzvu předložit objednateli do </w:t>
      </w:r>
      <w:r w:rsidR="00EE0378">
        <w:rPr>
          <w:rFonts w:ascii="Verdana" w:hAnsi="Verdana" w:cs="Arial"/>
          <w:sz w:val="18"/>
          <w:szCs w:val="18"/>
        </w:rPr>
        <w:t>7 (</w:t>
      </w:r>
      <w:r w:rsidR="005E7A59" w:rsidRPr="0089179C">
        <w:rPr>
          <w:rFonts w:ascii="Verdana" w:hAnsi="Verdana" w:cs="Arial"/>
          <w:sz w:val="18"/>
          <w:szCs w:val="18"/>
        </w:rPr>
        <w:t>sedmi</w:t>
      </w:r>
      <w:r w:rsidR="00EE0378">
        <w:rPr>
          <w:rFonts w:ascii="Verdana" w:hAnsi="Verdana" w:cs="Arial"/>
          <w:sz w:val="18"/>
          <w:szCs w:val="18"/>
        </w:rPr>
        <w:t>)</w:t>
      </w:r>
      <w:r w:rsidR="005E7A59" w:rsidRPr="0089179C">
        <w:rPr>
          <w:rFonts w:ascii="Verdana" w:hAnsi="Verdana" w:cs="Arial"/>
          <w:sz w:val="18"/>
          <w:szCs w:val="18"/>
        </w:rPr>
        <w:t xml:space="preserve"> dnů od doručení výzvy smluvní dokumentaci (včetně jejích případných změn) se smluvními partnery zhotovitele uvedenými ve výzvě objednatele, ze kterých bude vyplývat splnění povinnosti zhotovite</w:t>
      </w:r>
      <w:r w:rsidR="00322FED" w:rsidRPr="0089179C">
        <w:rPr>
          <w:rFonts w:ascii="Verdana" w:hAnsi="Verdana" w:cs="Arial"/>
          <w:sz w:val="18"/>
          <w:szCs w:val="18"/>
        </w:rPr>
        <w:t>le dle předchozího odstavce 6</w:t>
      </w:r>
      <w:r w:rsidR="005E7A59" w:rsidRPr="0089179C">
        <w:rPr>
          <w:rFonts w:ascii="Verdana" w:hAnsi="Verdana" w:cs="Arial"/>
          <w:sz w:val="18"/>
          <w:szCs w:val="18"/>
        </w:rPr>
        <w:t>.</w:t>
      </w:r>
      <w:r w:rsidR="00796AD7">
        <w:rPr>
          <w:rFonts w:ascii="Verdana" w:hAnsi="Verdana" w:cs="Arial"/>
          <w:sz w:val="18"/>
          <w:szCs w:val="18"/>
        </w:rPr>
        <w:t>7</w:t>
      </w:r>
      <w:r w:rsidR="005E7A59" w:rsidRPr="0089179C">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sidRPr="0089179C">
        <w:rPr>
          <w:rFonts w:ascii="Verdana" w:hAnsi="Verdana" w:cs="Arial"/>
          <w:sz w:val="18"/>
          <w:szCs w:val="18"/>
        </w:rPr>
        <w:t>6.</w:t>
      </w:r>
      <w:r w:rsidR="00796AD7">
        <w:rPr>
          <w:rFonts w:ascii="Verdana" w:hAnsi="Verdana" w:cs="Arial"/>
          <w:sz w:val="18"/>
          <w:szCs w:val="18"/>
        </w:rPr>
        <w:t>7</w:t>
      </w:r>
      <w:r w:rsidR="005E7A59" w:rsidRPr="0089179C">
        <w:rPr>
          <w:rFonts w:ascii="Verdana" w:hAnsi="Verdana" w:cs="Arial"/>
          <w:sz w:val="18"/>
          <w:szCs w:val="18"/>
        </w:rPr>
        <w:t xml:space="preserve">. této </w:t>
      </w:r>
      <w:r w:rsidR="00221A18" w:rsidRPr="0089179C">
        <w:rPr>
          <w:rFonts w:ascii="Verdana" w:hAnsi="Verdana" w:cs="Arial"/>
          <w:sz w:val="18"/>
          <w:szCs w:val="18"/>
        </w:rPr>
        <w:t>smlouvy</w:t>
      </w:r>
      <w:r w:rsidR="005E7A59" w:rsidRPr="0089179C">
        <w:rPr>
          <w:rFonts w:ascii="Verdana" w:hAnsi="Verdana" w:cs="Arial"/>
          <w:sz w:val="18"/>
          <w:szCs w:val="18"/>
        </w:rPr>
        <w:t>. Za každý, byť i započatý den prodlení, se splněním povinnosti předložit každou jednotlivou smluvní dokumentaci dle tohoto odstavce se zhotovitel zavazuje uhradit smluvní pokutu ve výši 2</w:t>
      </w:r>
      <w:r w:rsidR="00672330" w:rsidRPr="0089179C">
        <w:rPr>
          <w:rFonts w:ascii="Verdana" w:hAnsi="Verdana" w:cs="Arial"/>
          <w:sz w:val="18"/>
          <w:szCs w:val="18"/>
        </w:rPr>
        <w:t>.</w:t>
      </w:r>
      <w:r w:rsidR="005E7A59" w:rsidRPr="0089179C">
        <w:rPr>
          <w:rFonts w:ascii="Verdana" w:hAnsi="Verdana" w:cs="Arial"/>
          <w:sz w:val="18"/>
          <w:szCs w:val="18"/>
        </w:rPr>
        <w:t>000 Kč</w:t>
      </w:r>
      <w:r w:rsidR="0065079E" w:rsidRPr="0089179C">
        <w:rPr>
          <w:rFonts w:ascii="Verdana" w:hAnsi="Verdana" w:cs="Arial"/>
          <w:sz w:val="18"/>
          <w:szCs w:val="18"/>
        </w:rPr>
        <w:t xml:space="preserve"> (slovy: </w:t>
      </w:r>
      <w:r w:rsidR="00EE0378">
        <w:rPr>
          <w:rFonts w:ascii="Verdana" w:hAnsi="Verdana" w:cs="Arial"/>
          <w:sz w:val="18"/>
          <w:szCs w:val="18"/>
        </w:rPr>
        <w:t xml:space="preserve">dva tisíce </w:t>
      </w:r>
      <w:r w:rsidR="0065079E" w:rsidRPr="0089179C">
        <w:rPr>
          <w:rFonts w:ascii="Verdana" w:hAnsi="Verdana" w:cs="Arial"/>
          <w:sz w:val="18"/>
          <w:szCs w:val="18"/>
        </w:rPr>
        <w:t>korun českých)</w:t>
      </w:r>
      <w:r w:rsidR="005E7A59" w:rsidRPr="0089179C">
        <w:rPr>
          <w:rFonts w:ascii="Verdana" w:hAnsi="Verdana" w:cs="Arial"/>
          <w:sz w:val="18"/>
          <w:szCs w:val="18"/>
        </w:rPr>
        <w:t>.</w:t>
      </w:r>
    </w:p>
    <w:p w14:paraId="758C4D79" w14:textId="17C8E3AA" w:rsidR="0072068F" w:rsidRPr="0072068F" w:rsidRDefault="00221A18" w:rsidP="00C03B09">
      <w:pPr>
        <w:spacing w:after="120" w:line="264" w:lineRule="auto"/>
        <w:ind w:left="567" w:hanging="567"/>
        <w:jc w:val="both"/>
        <w:rPr>
          <w:rFonts w:ascii="Verdana" w:hAnsi="Verdana" w:cs="Arial"/>
          <w:sz w:val="18"/>
          <w:szCs w:val="18"/>
        </w:rPr>
      </w:pPr>
      <w:r w:rsidRPr="0089179C">
        <w:rPr>
          <w:rFonts w:ascii="Verdana" w:hAnsi="Verdana" w:cs="Arial"/>
          <w:b/>
          <w:sz w:val="18"/>
          <w:szCs w:val="18"/>
        </w:rPr>
        <w:t>6.</w:t>
      </w:r>
      <w:r w:rsidR="00796AD7">
        <w:rPr>
          <w:rFonts w:ascii="Verdana" w:hAnsi="Verdana" w:cs="Arial"/>
          <w:b/>
          <w:sz w:val="18"/>
          <w:szCs w:val="18"/>
        </w:rPr>
        <w:t>9</w:t>
      </w:r>
      <w:r w:rsidRPr="0089179C">
        <w:rPr>
          <w:rFonts w:ascii="Verdana" w:hAnsi="Verdana" w:cs="Arial"/>
          <w:b/>
          <w:sz w:val="18"/>
          <w:szCs w:val="18"/>
        </w:rPr>
        <w:t>.</w:t>
      </w:r>
      <w:r w:rsidRPr="0089179C">
        <w:rPr>
          <w:rFonts w:ascii="Verdana" w:hAnsi="Verdana" w:cs="Arial"/>
          <w:sz w:val="18"/>
          <w:szCs w:val="18"/>
        </w:rPr>
        <w:tab/>
      </w:r>
      <w:r w:rsidRPr="0089179C">
        <w:rPr>
          <w:rFonts w:ascii="Verdana" w:hAnsi="Verdana" w:cs="Arial"/>
          <w:sz w:val="18"/>
        </w:rPr>
        <w:t>Zhotovitel se zavazuje k tomu, že neprovede jednostranný zápočet pohledávky a že nepostoupí žádnou pohledávku vůči objednateli ani její část, vzniklou na základě smlouvy třetí osobě bez předchozího písemného souhlasu objednatele. Finanční prostředky poskytované</w:t>
      </w:r>
      <w:r w:rsidRPr="00023AC3">
        <w:rPr>
          <w:rFonts w:ascii="Verdana" w:hAnsi="Verdana" w:cs="Arial"/>
          <w:sz w:val="18"/>
        </w:rPr>
        <w:t xml:space="preserve"> na základě této smlouvy zhotoviteli nemohou být předmětem výkonu práv třetích osob.</w:t>
      </w:r>
      <w:r w:rsidR="0072068F" w:rsidRPr="00023AC3">
        <w:rPr>
          <w:rFonts w:ascii="Verdana" w:hAnsi="Verdana" w:cs="Arial"/>
          <w:sz w:val="18"/>
        </w:rPr>
        <w:t xml:space="preserve"> Zhotovitel se zavazuje na výzvu Objednatele poskytnout součinnost při výkonu finanční kontroly podle zákona č. 320/2001 Sb., o finanční kontrole ve veřejné správě a o změně některých zákonů (zákon o finanční kontrole), ve znění pozdějších předpisů.</w:t>
      </w:r>
    </w:p>
    <w:p w14:paraId="5BE26BCB" w14:textId="10D2B2C6" w:rsidR="0072068F" w:rsidRDefault="00221A18" w:rsidP="00C03B09">
      <w:pPr>
        <w:tabs>
          <w:tab w:val="left" w:pos="1440"/>
          <w:tab w:val="left" w:pos="2268"/>
          <w:tab w:val="left" w:pos="4536"/>
        </w:tabs>
        <w:spacing w:after="120" w:line="264" w:lineRule="auto"/>
        <w:ind w:left="567" w:hanging="709"/>
        <w:jc w:val="both"/>
        <w:rPr>
          <w:rStyle w:val="ui-provider"/>
          <w:rFonts w:ascii="Verdana" w:hAnsi="Verdana"/>
          <w:sz w:val="18"/>
          <w:szCs w:val="18"/>
        </w:rPr>
      </w:pPr>
      <w:r w:rsidRPr="00CC7446">
        <w:rPr>
          <w:rFonts w:ascii="Verdana" w:hAnsi="Verdana" w:cs="Arial"/>
          <w:b/>
          <w:sz w:val="18"/>
          <w:szCs w:val="18"/>
        </w:rPr>
        <w:t>6.</w:t>
      </w:r>
      <w:r>
        <w:rPr>
          <w:rFonts w:ascii="Verdana" w:hAnsi="Verdana" w:cs="Arial"/>
          <w:b/>
          <w:sz w:val="18"/>
          <w:szCs w:val="18"/>
        </w:rPr>
        <w:t>1</w:t>
      </w:r>
      <w:r w:rsidR="00796AD7">
        <w:rPr>
          <w:rFonts w:ascii="Verdana" w:hAnsi="Verdana" w:cs="Arial"/>
          <w:b/>
          <w:sz w:val="18"/>
          <w:szCs w:val="18"/>
        </w:rPr>
        <w:t>0</w:t>
      </w:r>
      <w:r w:rsidRPr="00CC7446">
        <w:rPr>
          <w:rFonts w:ascii="Verdana" w:hAnsi="Verdana" w:cs="Arial"/>
          <w:b/>
          <w:sz w:val="18"/>
          <w:szCs w:val="18"/>
        </w:rPr>
        <w:t>.</w:t>
      </w:r>
      <w:r w:rsidRPr="00CC7446">
        <w:rPr>
          <w:rFonts w:ascii="Verdana" w:hAnsi="Verdana" w:cs="Arial"/>
          <w:sz w:val="18"/>
          <w:szCs w:val="18"/>
        </w:rPr>
        <w:tab/>
      </w:r>
      <w:r w:rsidRPr="00221A18">
        <w:rPr>
          <w:rStyle w:val="ui-provider"/>
          <w:rFonts w:ascii="Verdana" w:hAnsi="Verdana"/>
          <w:sz w:val="18"/>
          <w:szCs w:val="18"/>
        </w:rPr>
        <w:t xml:space="preserve">Smluvní strany se dohodly, že stane-li se </w:t>
      </w:r>
      <w:r>
        <w:rPr>
          <w:rStyle w:val="ui-provider"/>
          <w:rFonts w:ascii="Verdana" w:hAnsi="Verdana"/>
          <w:sz w:val="18"/>
          <w:szCs w:val="18"/>
        </w:rPr>
        <w:t>z</w:t>
      </w:r>
      <w:r w:rsidRPr="00221A18">
        <w:rPr>
          <w:rStyle w:val="ui-provider"/>
          <w:rFonts w:ascii="Verdana" w:hAnsi="Verdana"/>
          <w:sz w:val="18"/>
          <w:szCs w:val="18"/>
        </w:rPr>
        <w:t xml:space="preserve">hotovitel nespolehlivým plátcem, ve smyslu ustanovení § 106a zákona </w:t>
      </w:r>
      <w:r w:rsidR="00567C50">
        <w:rPr>
          <w:rStyle w:val="ui-provider"/>
          <w:rFonts w:ascii="Verdana" w:hAnsi="Verdana"/>
          <w:sz w:val="18"/>
          <w:szCs w:val="18"/>
        </w:rPr>
        <w:t>o DPH</w:t>
      </w:r>
      <w:r w:rsidRPr="00221A18">
        <w:rPr>
          <w:rStyle w:val="ui-provider"/>
          <w:rFonts w:ascii="Verdana" w:hAnsi="Verdana"/>
          <w:sz w:val="18"/>
          <w:szCs w:val="18"/>
        </w:rPr>
        <w:t xml:space="preserve">, nebo daňový doklad </w:t>
      </w:r>
      <w:r>
        <w:rPr>
          <w:rStyle w:val="ui-provider"/>
          <w:rFonts w:ascii="Verdana" w:hAnsi="Verdana"/>
          <w:sz w:val="18"/>
          <w:szCs w:val="18"/>
        </w:rPr>
        <w:t>z</w:t>
      </w:r>
      <w:r w:rsidRPr="00221A18">
        <w:rPr>
          <w:rStyle w:val="ui-provider"/>
          <w:rFonts w:ascii="Verdana" w:hAnsi="Verdana"/>
          <w:sz w:val="18"/>
          <w:szCs w:val="18"/>
        </w:rPr>
        <w:t xml:space="preserve">hotovitele bude obsahovat číslo bankovního účtu, na který má být plněno, aniž by bylo uvedeno ve veřejném registru spolehlivých účtů, vedeném správcem daně, je </w:t>
      </w:r>
      <w:r>
        <w:rPr>
          <w:rStyle w:val="ui-provider"/>
          <w:rFonts w:ascii="Verdana" w:hAnsi="Verdana"/>
          <w:sz w:val="18"/>
          <w:szCs w:val="18"/>
        </w:rPr>
        <w:t>o</w:t>
      </w:r>
      <w:r w:rsidRPr="00221A18">
        <w:rPr>
          <w:rStyle w:val="ui-provider"/>
          <w:rFonts w:ascii="Verdana" w:hAnsi="Verdana"/>
          <w:sz w:val="18"/>
          <w:szCs w:val="18"/>
        </w:rPr>
        <w:t xml:space="preserve">bjednatel oprávněn z finančního plnění uhradit DPH přímo místně a věcně příslušnému správci daně </w:t>
      </w:r>
      <w:r>
        <w:rPr>
          <w:rStyle w:val="ui-provider"/>
          <w:rFonts w:ascii="Verdana" w:hAnsi="Verdana"/>
          <w:sz w:val="18"/>
          <w:szCs w:val="18"/>
        </w:rPr>
        <w:t>z</w:t>
      </w:r>
      <w:r w:rsidRPr="00221A18">
        <w:rPr>
          <w:rStyle w:val="ui-provider"/>
          <w:rFonts w:ascii="Verdana" w:hAnsi="Verdana"/>
          <w:sz w:val="18"/>
          <w:szCs w:val="18"/>
        </w:rPr>
        <w:t>hotovitele.</w:t>
      </w:r>
      <w:bookmarkStart w:id="1" w:name="_Ref107392388"/>
    </w:p>
    <w:p w14:paraId="474EC9A0" w14:textId="4D5F4585" w:rsidR="0072068F" w:rsidRPr="00E57C10" w:rsidRDefault="0072068F" w:rsidP="00C03B09">
      <w:pPr>
        <w:tabs>
          <w:tab w:val="left" w:pos="1440"/>
          <w:tab w:val="left" w:pos="2268"/>
          <w:tab w:val="left" w:pos="4536"/>
        </w:tabs>
        <w:spacing w:line="264" w:lineRule="auto"/>
        <w:ind w:left="567" w:hanging="709"/>
        <w:jc w:val="both"/>
        <w:rPr>
          <w:rFonts w:ascii="Verdana" w:hAnsi="Verdana"/>
          <w:sz w:val="18"/>
          <w:szCs w:val="18"/>
        </w:rPr>
      </w:pPr>
      <w:r>
        <w:rPr>
          <w:rFonts w:ascii="Verdana" w:hAnsi="Verdana" w:cs="Arial"/>
          <w:b/>
          <w:sz w:val="18"/>
          <w:szCs w:val="18"/>
        </w:rPr>
        <w:t>6.1</w:t>
      </w:r>
      <w:r w:rsidR="00796AD7">
        <w:rPr>
          <w:rFonts w:ascii="Verdana" w:hAnsi="Verdana" w:cs="Arial"/>
          <w:b/>
          <w:sz w:val="18"/>
          <w:szCs w:val="18"/>
        </w:rPr>
        <w:t>1</w:t>
      </w:r>
      <w:r>
        <w:rPr>
          <w:rFonts w:ascii="Verdana" w:hAnsi="Verdana" w:cs="Arial"/>
          <w:b/>
          <w:sz w:val="18"/>
          <w:szCs w:val="18"/>
        </w:rPr>
        <w:t xml:space="preserve">. </w:t>
      </w:r>
      <w:r w:rsidR="00814F97">
        <w:rPr>
          <w:rFonts w:ascii="Verdana" w:hAnsi="Verdana" w:cs="Arial"/>
          <w:b/>
          <w:sz w:val="18"/>
          <w:szCs w:val="18"/>
        </w:rPr>
        <w:tab/>
      </w:r>
      <w:r w:rsidRPr="0072068F">
        <w:rPr>
          <w:rFonts w:ascii="Verdana" w:hAnsi="Verdana" w:cs="Arial"/>
          <w:sz w:val="18"/>
          <w:szCs w:val="18"/>
        </w:rPr>
        <w:t>Zhotovitel se zavazuje, že umožní zaměstnancům objednatele a Státního fondu dopravní infrastruktury (dále jen „</w:t>
      </w:r>
      <w:r w:rsidRPr="00E57C10">
        <w:rPr>
          <w:rFonts w:ascii="Verdana" w:hAnsi="Verdana" w:cs="Arial"/>
          <w:b/>
          <w:sz w:val="18"/>
          <w:szCs w:val="18"/>
        </w:rPr>
        <w:t>Fond</w:t>
      </w:r>
      <w:r w:rsidRPr="0072068F">
        <w:rPr>
          <w:rFonts w:ascii="Verdana" w:hAnsi="Verdana" w:cs="Arial"/>
          <w:sz w:val="18"/>
          <w:szCs w:val="18"/>
        </w:rPr>
        <w:t xml:space="preserve">“) kontrolu efektivního využívání finančních prostředků na té části </w:t>
      </w:r>
      <w:r>
        <w:rPr>
          <w:rFonts w:ascii="Verdana" w:hAnsi="Verdana" w:cs="Arial"/>
          <w:sz w:val="18"/>
          <w:szCs w:val="18"/>
        </w:rPr>
        <w:t>d</w:t>
      </w:r>
      <w:r w:rsidRPr="0072068F">
        <w:rPr>
          <w:rFonts w:ascii="Verdana" w:hAnsi="Verdana" w:cs="Arial"/>
          <w:sz w:val="18"/>
          <w:szCs w:val="18"/>
        </w:rPr>
        <w:t>íla, která je financována a placena z prostředků Fondu. Tato kontrolní činnost musí probíhat v rozsahu kompetencí daných zákonem č. 104/2000 Sb., o Státním fondu dopravní infrastruktury, ve znění pozdějších předpisů.</w:t>
      </w:r>
    </w:p>
    <w:bookmarkEnd w:id="1"/>
    <w:p w14:paraId="54CC1319" w14:textId="68E243F8" w:rsidR="00FD526C" w:rsidRPr="00CC7446" w:rsidRDefault="00A03259" w:rsidP="00C03B09">
      <w:pPr>
        <w:pStyle w:val="Nadpis1"/>
        <w:keepNext w:val="0"/>
        <w:widowControl w:val="0"/>
        <w:suppressAutoHyphens/>
        <w:spacing w:after="120" w:line="264" w:lineRule="auto"/>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w:t>
      </w:r>
      <w:r w:rsidR="00EC3645">
        <w:rPr>
          <w:rFonts w:ascii="Verdana" w:hAnsi="Verdana"/>
          <w:sz w:val="20"/>
          <w:szCs w:val="18"/>
          <w:u w:val="single"/>
        </w:rPr>
        <w:t>7</w:t>
      </w:r>
      <w:r w:rsidR="001D4C4E"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5119FF">
        <w:rPr>
          <w:rFonts w:ascii="Verdana" w:hAnsi="Verdana"/>
          <w:sz w:val="20"/>
          <w:szCs w:val="18"/>
          <w:u w:val="single"/>
        </w:rPr>
        <w:t>Sankce</w:t>
      </w:r>
    </w:p>
    <w:p w14:paraId="2921F6CA" w14:textId="14289479" w:rsidR="00DF224B" w:rsidRPr="00CC7446" w:rsidRDefault="00297E39" w:rsidP="00C03B09">
      <w:pPr>
        <w:spacing w:after="120" w:line="264" w:lineRule="auto"/>
        <w:ind w:left="567" w:hanging="567"/>
        <w:jc w:val="both"/>
        <w:rPr>
          <w:rFonts w:ascii="Verdana" w:hAnsi="Verdana" w:cs="Arial"/>
          <w:sz w:val="18"/>
          <w:szCs w:val="18"/>
        </w:rPr>
      </w:pPr>
      <w:r>
        <w:rPr>
          <w:rFonts w:ascii="Verdana" w:hAnsi="Verdana" w:cs="Arial"/>
          <w:b/>
          <w:sz w:val="18"/>
          <w:szCs w:val="18"/>
        </w:rPr>
        <w:t>7</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06344A">
        <w:rPr>
          <w:rFonts w:ascii="Verdana" w:hAnsi="Verdana" w:cs="Arial"/>
          <w:sz w:val="18"/>
          <w:szCs w:val="18"/>
        </w:rPr>
        <w:t>Z</w:t>
      </w:r>
      <w:r w:rsidR="007A6EA0" w:rsidRPr="00CC7446">
        <w:rPr>
          <w:rFonts w:ascii="Verdana" w:hAnsi="Verdana" w:cs="Arial"/>
          <w:sz w:val="18"/>
          <w:szCs w:val="18"/>
        </w:rPr>
        <w:t xml:space="preserve">hotovitel </w:t>
      </w:r>
      <w:r w:rsidR="0006344A">
        <w:rPr>
          <w:rFonts w:ascii="Verdana" w:hAnsi="Verdana" w:cs="Arial"/>
          <w:sz w:val="18"/>
          <w:szCs w:val="18"/>
        </w:rPr>
        <w:t>je povinen uhradit</w:t>
      </w:r>
      <w:r w:rsidR="00832DB5" w:rsidRPr="00CC7446">
        <w:rPr>
          <w:rFonts w:ascii="Verdana" w:hAnsi="Verdana" w:cs="Arial"/>
          <w:sz w:val="18"/>
          <w:szCs w:val="18"/>
        </w:rPr>
        <w:t xml:space="preserve"> smluvní </w:t>
      </w:r>
      <w:r w:rsidR="0006344A" w:rsidRPr="00CC7446">
        <w:rPr>
          <w:rFonts w:ascii="Verdana" w:hAnsi="Verdana" w:cs="Arial"/>
          <w:sz w:val="18"/>
          <w:szCs w:val="18"/>
        </w:rPr>
        <w:t>pokut</w:t>
      </w:r>
      <w:r w:rsidR="0006344A">
        <w:rPr>
          <w:rFonts w:ascii="Verdana" w:hAnsi="Verdana" w:cs="Arial"/>
          <w:sz w:val="18"/>
          <w:szCs w:val="18"/>
        </w:rPr>
        <w:t>u</w:t>
      </w:r>
      <w:r w:rsidR="0006344A" w:rsidRPr="00CC7446">
        <w:rPr>
          <w:rFonts w:ascii="Verdana" w:hAnsi="Verdana" w:cs="Arial"/>
          <w:sz w:val="18"/>
          <w:szCs w:val="18"/>
        </w:rPr>
        <w:t xml:space="preserve"> </w:t>
      </w:r>
      <w:r w:rsidR="00832DB5" w:rsidRPr="00CC7446">
        <w:rPr>
          <w:rFonts w:ascii="Verdana" w:hAnsi="Verdana" w:cs="Arial"/>
          <w:sz w:val="18"/>
          <w:szCs w:val="18"/>
        </w:rPr>
        <w:t>v případech a </w:t>
      </w:r>
      <w:r w:rsidR="007A6EA0" w:rsidRPr="00CC7446">
        <w:rPr>
          <w:rFonts w:ascii="Verdana" w:hAnsi="Verdana" w:cs="Arial"/>
          <w:sz w:val="18"/>
          <w:szCs w:val="18"/>
        </w:rPr>
        <w:t>v</w:t>
      </w:r>
      <w:r w:rsidR="008604D0" w:rsidRPr="00CC7446">
        <w:rPr>
          <w:rFonts w:ascii="Verdana" w:hAnsi="Verdana" w:cs="Arial"/>
          <w:sz w:val="18"/>
          <w:szCs w:val="18"/>
        </w:rPr>
        <w:t>e výši</w:t>
      </w:r>
      <w:r w:rsidR="00616A7E">
        <w:rPr>
          <w:rFonts w:ascii="Verdana" w:hAnsi="Verdana" w:cs="Arial"/>
          <w:sz w:val="18"/>
          <w:szCs w:val="18"/>
        </w:rPr>
        <w:t>,</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r w:rsidR="0006344A">
        <w:rPr>
          <w:rFonts w:ascii="Verdana" w:hAnsi="Verdana" w:cs="Arial"/>
          <w:sz w:val="18"/>
          <w:szCs w:val="18"/>
        </w:rPr>
        <w:t xml:space="preserve"> v tomto článku.</w:t>
      </w:r>
    </w:p>
    <w:p w14:paraId="55F1A566" w14:textId="29C4F12B" w:rsidR="000F69FF" w:rsidRPr="00CC7446" w:rsidRDefault="00297E39" w:rsidP="00C03B09">
      <w:pPr>
        <w:pStyle w:val="Nadpis9"/>
        <w:tabs>
          <w:tab w:val="clear" w:pos="4536"/>
          <w:tab w:val="clear" w:pos="5954"/>
        </w:tabs>
        <w:spacing w:before="120" w:line="264"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023AFCE9" w:rsidR="000F69FF" w:rsidRPr="00CC7446" w:rsidRDefault="00D96996" w:rsidP="00C03B09">
      <w:pPr>
        <w:spacing w:before="120" w:line="264" w:lineRule="auto"/>
        <w:ind w:left="851" w:hanging="284"/>
        <w:jc w:val="both"/>
        <w:rPr>
          <w:rFonts w:ascii="Verdana" w:hAnsi="Verdana" w:cs="Arial"/>
          <w:sz w:val="18"/>
          <w:szCs w:val="18"/>
        </w:rPr>
      </w:pPr>
      <w:bookmarkStart w:id="2"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633442">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72068F">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72068F">
        <w:rPr>
          <w:rFonts w:ascii="Verdana" w:hAnsi="Verdana" w:cs="Arial"/>
          <w:sz w:val="18"/>
          <w:szCs w:val="18"/>
        </w:rPr>
        <w:t>. smlouvy</w:t>
      </w:r>
      <w:r w:rsidR="000F69FF" w:rsidRPr="00CC7446">
        <w:rPr>
          <w:rFonts w:ascii="Verdana" w:hAnsi="Verdana" w:cs="Arial"/>
          <w:sz w:val="18"/>
          <w:szCs w:val="18"/>
        </w:rPr>
        <w:t xml:space="preserve">; </w:t>
      </w:r>
      <w:bookmarkEnd w:id="2"/>
    </w:p>
    <w:p w14:paraId="656E76C7" w14:textId="790B7497" w:rsidR="000A7689" w:rsidRPr="00CC7446" w:rsidRDefault="00297E39" w:rsidP="00C03B09">
      <w:pPr>
        <w:pStyle w:val="Nadpis9"/>
        <w:tabs>
          <w:tab w:val="clear" w:pos="4536"/>
          <w:tab w:val="clear" w:pos="5954"/>
        </w:tabs>
        <w:spacing w:before="120" w:after="120" w:line="264"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3FE427B0" w:rsidR="00D257B2" w:rsidRPr="00CC7446" w:rsidRDefault="00200040" w:rsidP="00C03B09">
      <w:pPr>
        <w:spacing w:before="120" w:line="264"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633442">
        <w:rPr>
          <w:rFonts w:ascii="Verdana" w:hAnsi="Verdana" w:cs="Arial"/>
          <w:sz w:val="18"/>
          <w:szCs w:val="18"/>
        </w:rPr>
        <w:t>1</w:t>
      </w:r>
      <w:r w:rsidR="000F69FF" w:rsidRPr="00CC7446">
        <w:rPr>
          <w:rFonts w:ascii="Verdana" w:hAnsi="Verdana" w:cs="Arial"/>
          <w:sz w:val="18"/>
          <w:szCs w:val="18"/>
        </w:rPr>
        <w:t xml:space="preserve">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1D4C4E">
        <w:rPr>
          <w:rFonts w:ascii="Verdana" w:hAnsi="Verdana" w:cs="Arial"/>
          <w:sz w:val="18"/>
          <w:szCs w:val="18"/>
        </w:rPr>
        <w:t xml:space="preserve"> nebo jiný nedostatek</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444DD0E6" w14:textId="7DA5E548" w:rsidR="00200040" w:rsidRPr="00CC7446" w:rsidRDefault="00175692" w:rsidP="00C03B09">
      <w:pPr>
        <w:spacing w:before="120" w:line="264" w:lineRule="auto"/>
        <w:ind w:left="851" w:hanging="284"/>
        <w:jc w:val="both"/>
        <w:rPr>
          <w:rFonts w:ascii="Verdana" w:hAnsi="Verdana" w:cs="Arial"/>
          <w:sz w:val="18"/>
          <w:szCs w:val="18"/>
        </w:rPr>
      </w:pPr>
      <w:r>
        <w:rPr>
          <w:rFonts w:ascii="Verdana" w:hAnsi="Verdana" w:cs="Arial"/>
          <w:sz w:val="18"/>
          <w:szCs w:val="18"/>
        </w:rPr>
        <w:t>b</w:t>
      </w:r>
      <w:r w:rsidR="000F69FF" w:rsidRPr="00CC7446">
        <w:rPr>
          <w:rFonts w:ascii="Verdana" w:hAnsi="Verdana" w:cs="Arial"/>
          <w:sz w:val="18"/>
          <w:szCs w:val="18"/>
        </w:rPr>
        <w:t>)</w:t>
      </w:r>
      <w:r w:rsidR="000F69FF" w:rsidRPr="00CC7446">
        <w:rPr>
          <w:rFonts w:ascii="Verdana" w:hAnsi="Verdana" w:cs="Arial"/>
          <w:sz w:val="18"/>
          <w:szCs w:val="18"/>
        </w:rPr>
        <w:tab/>
        <w:t>0,</w:t>
      </w:r>
      <w:r w:rsidR="00633442">
        <w:rPr>
          <w:rFonts w:ascii="Verdana" w:hAnsi="Verdana" w:cs="Arial"/>
          <w:sz w:val="18"/>
          <w:szCs w:val="18"/>
        </w:rPr>
        <w:t>1</w:t>
      </w:r>
      <w:r w:rsidR="000F69FF" w:rsidRPr="00CC7446">
        <w:rPr>
          <w:rFonts w:ascii="Verdana" w:hAnsi="Verdana" w:cs="Arial"/>
          <w:sz w:val="18"/>
          <w:szCs w:val="18"/>
        </w:rPr>
        <w:t xml:space="preserve">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06344A">
        <w:rPr>
          <w:rFonts w:ascii="Verdana" w:hAnsi="Verdana" w:cs="Arial"/>
          <w:sz w:val="18"/>
          <w:szCs w:val="18"/>
        </w:rPr>
        <w:t xml:space="preserve">vada nebo jiný </w:t>
      </w:r>
      <w:r w:rsidR="004D16C1" w:rsidRPr="00CC7446">
        <w:rPr>
          <w:rFonts w:ascii="Verdana" w:hAnsi="Verdana" w:cs="Arial"/>
          <w:sz w:val="18"/>
          <w:szCs w:val="18"/>
        </w:rPr>
        <w:t xml:space="preserve">nedostatek vytknutý dle </w:t>
      </w:r>
      <w:r w:rsidR="0072068F">
        <w:rPr>
          <w:rFonts w:ascii="Verdana" w:hAnsi="Verdana" w:cs="Arial"/>
          <w:sz w:val="18"/>
          <w:szCs w:val="18"/>
        </w:rPr>
        <w:t>odst</w:t>
      </w:r>
      <w:r w:rsidR="004D16C1"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4D16C1" w:rsidRPr="00CC7446">
        <w:rPr>
          <w:rFonts w:ascii="Verdana" w:hAnsi="Verdana" w:cs="Arial"/>
          <w:sz w:val="18"/>
          <w:szCs w:val="18"/>
        </w:rPr>
        <w:t xml:space="preserve"> smlouvy odstraněn v termínu určeném </w:t>
      </w:r>
      <w:r w:rsidR="004D16C1" w:rsidRPr="00CC7446">
        <w:rPr>
          <w:rFonts w:ascii="Verdana" w:hAnsi="Verdana" w:cs="Arial"/>
          <w:sz w:val="18"/>
          <w:szCs w:val="18"/>
        </w:rPr>
        <w:lastRenderedPageBreak/>
        <w:t>objednatelem</w:t>
      </w:r>
      <w:r w:rsidR="00200040"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00200040" w:rsidRPr="00CC7446">
        <w:rPr>
          <w:rFonts w:ascii="Verdana" w:hAnsi="Verdana" w:cs="Arial"/>
          <w:sz w:val="18"/>
          <w:szCs w:val="18"/>
        </w:rPr>
        <w:t xml:space="preserve"> prodlení počíná běžet od okamžiku uplatnění vady dle </w:t>
      </w:r>
      <w:r w:rsidR="0072068F">
        <w:rPr>
          <w:rFonts w:ascii="Verdana" w:hAnsi="Verdana" w:cs="Arial"/>
          <w:sz w:val="18"/>
          <w:szCs w:val="18"/>
        </w:rPr>
        <w:t>odst</w:t>
      </w:r>
      <w:r w:rsidR="00200040"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200040" w:rsidRPr="00CC7446">
        <w:rPr>
          <w:rFonts w:ascii="Verdana" w:hAnsi="Verdana" w:cs="Arial"/>
          <w:sz w:val="18"/>
          <w:szCs w:val="18"/>
        </w:rPr>
        <w:t xml:space="preserve"> smlouvy;</w:t>
      </w:r>
    </w:p>
    <w:p w14:paraId="5D3EC4EB" w14:textId="4041DB75" w:rsidR="002A62C6" w:rsidRPr="00CC7446" w:rsidRDefault="00297E39" w:rsidP="00C03B09">
      <w:pPr>
        <w:pStyle w:val="Nadpis9"/>
        <w:tabs>
          <w:tab w:val="clear" w:pos="4536"/>
          <w:tab w:val="clear" w:pos="5954"/>
        </w:tabs>
        <w:spacing w:before="60" w:after="60" w:line="264"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2F4B1406" w:rsidR="002A62C6" w:rsidRPr="00CC7446" w:rsidRDefault="002A62C6" w:rsidP="00C03B09">
      <w:pPr>
        <w:spacing w:before="60" w:after="60" w:line="264"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000</w:t>
      </w:r>
      <w:r w:rsidR="00923444">
        <w:rPr>
          <w:rFonts w:ascii="Verdana" w:hAnsi="Verdana" w:cs="Arial"/>
          <w:sz w:val="18"/>
          <w:szCs w:val="18"/>
        </w:rPr>
        <w:t>,-</w:t>
      </w:r>
      <w:r w:rsidR="00C53B7F" w:rsidRPr="00CC7446">
        <w:rPr>
          <w:rFonts w:ascii="Verdana" w:hAnsi="Verdana" w:cs="Arial"/>
          <w:sz w:val="18"/>
          <w:szCs w:val="18"/>
        </w:rPr>
        <w:t xml:space="preserve">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68005890" w:rsidR="00784660" w:rsidRPr="00CC7446" w:rsidRDefault="002A62C6" w:rsidP="00C03B09">
      <w:pPr>
        <w:spacing w:before="60" w:after="60" w:line="264" w:lineRule="auto"/>
        <w:ind w:left="851" w:hanging="284"/>
        <w:jc w:val="both"/>
        <w:rPr>
          <w:rFonts w:ascii="Verdana" w:hAnsi="Verdana" w:cs="Arial"/>
          <w:sz w:val="18"/>
          <w:szCs w:val="18"/>
        </w:rPr>
      </w:pPr>
      <w:r w:rsidRPr="00CC7446">
        <w:rPr>
          <w:rFonts w:ascii="Verdana" w:hAnsi="Verdana" w:cs="Arial"/>
          <w:sz w:val="18"/>
          <w:szCs w:val="18"/>
        </w:rPr>
        <w:t>b)</w:t>
      </w:r>
      <w:r w:rsidR="0072068F">
        <w:rPr>
          <w:rFonts w:ascii="Verdana" w:hAnsi="Verdana" w:cs="Arial"/>
          <w:sz w:val="18"/>
          <w:szCs w:val="18"/>
        </w:rPr>
        <w:t xml:space="preserve"> neobsazeno;</w:t>
      </w:r>
    </w:p>
    <w:p w14:paraId="7F28FB34" w14:textId="17324BB0" w:rsidR="00F42BE0" w:rsidRPr="00CC7446" w:rsidRDefault="00784660" w:rsidP="00C03B09">
      <w:pPr>
        <w:spacing w:before="60" w:after="60" w:line="264" w:lineRule="auto"/>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1D4C4E" w:rsidRPr="00CC7446">
        <w:rPr>
          <w:rFonts w:ascii="Verdana" w:hAnsi="Verdana" w:cs="Arial"/>
          <w:sz w:val="18"/>
          <w:szCs w:val="18"/>
        </w:rPr>
        <w:t>1</w:t>
      </w:r>
      <w:r w:rsidR="001D4C4E">
        <w:rPr>
          <w:rFonts w:ascii="Verdana" w:hAnsi="Verdana" w:cs="Arial"/>
          <w:sz w:val="18"/>
          <w:szCs w:val="18"/>
        </w:rPr>
        <w:t>0</w:t>
      </w:r>
      <w:r w:rsidR="001D4C4E" w:rsidRPr="00CC7446">
        <w:rPr>
          <w:rFonts w:ascii="Verdana" w:hAnsi="Verdana" w:cs="Arial"/>
          <w:sz w:val="18"/>
          <w:szCs w:val="18"/>
        </w:rPr>
        <w:t xml:space="preserve"> </w:t>
      </w:r>
      <w:r w:rsidR="0016700F" w:rsidRPr="00CC7446">
        <w:rPr>
          <w:rFonts w:ascii="Verdana" w:hAnsi="Verdana" w:cs="Arial"/>
          <w:sz w:val="18"/>
          <w:szCs w:val="18"/>
        </w:rPr>
        <w:t>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764CB41F" w:rsidR="00C53B7F" w:rsidRPr="00CC7446" w:rsidRDefault="00AE3D6D" w:rsidP="00C03B09">
      <w:pPr>
        <w:spacing w:before="60" w:after="60" w:line="264" w:lineRule="auto"/>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0504AA51" w14:textId="75611281" w:rsidR="001D4C4E" w:rsidRPr="00CC7446" w:rsidRDefault="00297E39" w:rsidP="00C03B09">
      <w:pPr>
        <w:spacing w:after="120" w:line="264" w:lineRule="auto"/>
        <w:ind w:left="567" w:hanging="567"/>
        <w:jc w:val="both"/>
        <w:rPr>
          <w:rFonts w:ascii="Verdana" w:hAnsi="Verdana" w:cs="Arial"/>
          <w:sz w:val="18"/>
          <w:szCs w:val="18"/>
        </w:rPr>
      </w:pPr>
      <w:r>
        <w:rPr>
          <w:rFonts w:ascii="Verdana" w:hAnsi="Verdana" w:cs="Arial"/>
          <w:b/>
          <w:sz w:val="18"/>
          <w:szCs w:val="18"/>
        </w:rPr>
        <w:t>7</w:t>
      </w:r>
      <w:r w:rsidR="00201BAE" w:rsidRPr="00CC7446">
        <w:rPr>
          <w:rFonts w:ascii="Verdana" w:hAnsi="Verdana" w:cs="Arial"/>
          <w:b/>
          <w:sz w:val="18"/>
          <w:szCs w:val="18"/>
        </w:rPr>
        <w:t>.5.</w:t>
      </w:r>
      <w:r w:rsidR="00201BAE" w:rsidRPr="00CC7446">
        <w:rPr>
          <w:rFonts w:ascii="Verdana" w:hAnsi="Verdana" w:cs="Arial"/>
          <w:sz w:val="18"/>
          <w:szCs w:val="18"/>
        </w:rPr>
        <w:tab/>
      </w:r>
      <w:r w:rsidR="001D4C4E" w:rsidRPr="002F5F59">
        <w:rPr>
          <w:rFonts w:ascii="Verdana" w:hAnsi="Verdana"/>
          <w:sz w:val="18"/>
          <w:szCs w:val="18"/>
        </w:rPr>
        <w:t xml:space="preserve">V případě prodlení </w:t>
      </w:r>
      <w:r w:rsidR="0072068F">
        <w:rPr>
          <w:rFonts w:ascii="Verdana" w:hAnsi="Verdana"/>
          <w:sz w:val="18"/>
          <w:szCs w:val="18"/>
        </w:rPr>
        <w:t>o</w:t>
      </w:r>
      <w:r w:rsidR="001D4C4E" w:rsidRPr="002F5F59">
        <w:rPr>
          <w:rFonts w:ascii="Verdana" w:hAnsi="Verdana"/>
          <w:sz w:val="18"/>
          <w:szCs w:val="18"/>
        </w:rPr>
        <w:t xml:space="preserve">bjednatele s úhradou faktury dle této </w:t>
      </w:r>
      <w:r w:rsidR="00B254EB">
        <w:rPr>
          <w:rFonts w:ascii="Verdana" w:hAnsi="Verdana"/>
          <w:sz w:val="18"/>
          <w:szCs w:val="18"/>
        </w:rPr>
        <w:t>smlouvy</w:t>
      </w:r>
      <w:r w:rsidR="001D4C4E" w:rsidRPr="002F5F59">
        <w:rPr>
          <w:rFonts w:ascii="Verdana" w:hAnsi="Verdana"/>
          <w:sz w:val="18"/>
          <w:szCs w:val="18"/>
        </w:rPr>
        <w:t xml:space="preserve"> o dobu delší než </w:t>
      </w:r>
      <w:r w:rsidR="001D4C4E">
        <w:rPr>
          <w:rFonts w:ascii="Verdana" w:hAnsi="Verdana"/>
          <w:sz w:val="18"/>
          <w:szCs w:val="18"/>
        </w:rPr>
        <w:t>60</w:t>
      </w:r>
      <w:r w:rsidR="001D4C4E" w:rsidRPr="002F5F59">
        <w:rPr>
          <w:rFonts w:ascii="Verdana" w:hAnsi="Verdana"/>
          <w:sz w:val="18"/>
          <w:szCs w:val="18"/>
        </w:rPr>
        <w:t xml:space="preserve"> </w:t>
      </w:r>
      <w:r w:rsidR="00EE0378">
        <w:rPr>
          <w:rFonts w:ascii="Verdana" w:hAnsi="Verdana"/>
          <w:sz w:val="18"/>
          <w:szCs w:val="18"/>
        </w:rPr>
        <w:t xml:space="preserve">(šedesát) </w:t>
      </w:r>
      <w:r w:rsidR="001D4C4E" w:rsidRPr="002F5F59">
        <w:rPr>
          <w:rFonts w:ascii="Verdana" w:hAnsi="Verdana"/>
          <w:sz w:val="18"/>
          <w:szCs w:val="18"/>
        </w:rPr>
        <w:t xml:space="preserve">dnů se </w:t>
      </w:r>
      <w:r w:rsidR="008646C0">
        <w:rPr>
          <w:rFonts w:ascii="Verdana" w:hAnsi="Verdana"/>
          <w:sz w:val="18"/>
          <w:szCs w:val="18"/>
        </w:rPr>
        <w:t>o</w:t>
      </w:r>
      <w:r w:rsidR="001D4C4E" w:rsidRPr="002F5F59">
        <w:rPr>
          <w:rFonts w:ascii="Verdana" w:hAnsi="Verdana"/>
          <w:sz w:val="18"/>
          <w:szCs w:val="18"/>
        </w:rPr>
        <w:t xml:space="preserve">bjednatel zavazuje zaplatit </w:t>
      </w:r>
      <w:r w:rsidR="001D4C4E" w:rsidRPr="00AE0DCB">
        <w:rPr>
          <w:rFonts w:ascii="Verdana" w:hAnsi="Verdana"/>
          <w:sz w:val="18"/>
          <w:szCs w:val="18"/>
        </w:rPr>
        <w:t xml:space="preserve">Zhotoviteli úrok z prodlení </w:t>
      </w:r>
      <w:r w:rsidR="001D4C4E" w:rsidRPr="00DA02CB">
        <w:rPr>
          <w:rFonts w:ascii="Verdana" w:hAnsi="Verdana"/>
          <w:sz w:val="18"/>
          <w:szCs w:val="18"/>
        </w:rPr>
        <w:t>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w:t>
      </w:r>
      <w:r w:rsidR="003843C7">
        <w:rPr>
          <w:rFonts w:ascii="Verdana" w:hAnsi="Verdana"/>
          <w:sz w:val="18"/>
          <w:szCs w:val="18"/>
        </w:rPr>
        <w:t>ec</w:t>
      </w:r>
      <w:r w:rsidR="001D4C4E" w:rsidRPr="00DA02CB">
        <w:rPr>
          <w:rFonts w:ascii="Verdana" w:hAnsi="Verdana"/>
          <w:sz w:val="18"/>
          <w:szCs w:val="18"/>
        </w:rPr>
        <w:t>kých fondů a evidence údajů o skutečných majitelích, ve znění pozdějších předpisů</w:t>
      </w:r>
      <w:r w:rsidR="001D4C4E">
        <w:rPr>
          <w:rFonts w:ascii="Verdana" w:hAnsi="Verdana"/>
          <w:sz w:val="18"/>
          <w:szCs w:val="18"/>
        </w:rPr>
        <w:t xml:space="preserve"> (dále jen „</w:t>
      </w:r>
      <w:r w:rsidR="001D4C4E" w:rsidRPr="00137CFA">
        <w:rPr>
          <w:rFonts w:ascii="Verdana" w:hAnsi="Verdana"/>
          <w:b/>
          <w:sz w:val="18"/>
          <w:szCs w:val="18"/>
        </w:rPr>
        <w:t>nařízení vlády č. 351/2013 Sb.</w:t>
      </w:r>
      <w:r w:rsidR="001D4C4E">
        <w:rPr>
          <w:rFonts w:ascii="Verdana" w:hAnsi="Verdana"/>
          <w:sz w:val="18"/>
          <w:szCs w:val="18"/>
        </w:rPr>
        <w:t xml:space="preserve">“), a to </w:t>
      </w:r>
      <w:r w:rsidR="001D4C4E" w:rsidRPr="002F5F59">
        <w:rPr>
          <w:rFonts w:ascii="Verdana" w:hAnsi="Verdana"/>
          <w:sz w:val="18"/>
          <w:szCs w:val="18"/>
        </w:rPr>
        <w:t xml:space="preserve">za každý den prodlení počínaje </w:t>
      </w:r>
      <w:r w:rsidR="001D4C4E">
        <w:rPr>
          <w:rFonts w:ascii="Verdana" w:hAnsi="Verdana"/>
          <w:sz w:val="18"/>
          <w:szCs w:val="18"/>
        </w:rPr>
        <w:t>6</w:t>
      </w:r>
      <w:r w:rsidR="001D4C4E" w:rsidRPr="002F5F59">
        <w:rPr>
          <w:rFonts w:ascii="Verdana" w:hAnsi="Verdana"/>
          <w:sz w:val="18"/>
          <w:szCs w:val="18"/>
        </w:rPr>
        <w:t>1.</w:t>
      </w:r>
      <w:r w:rsidR="00C00CF7">
        <w:rPr>
          <w:rFonts w:ascii="Verdana" w:hAnsi="Verdana"/>
          <w:sz w:val="18"/>
          <w:szCs w:val="18"/>
        </w:rPr>
        <w:t xml:space="preserve"> (šedesátým prvním)</w:t>
      </w:r>
      <w:r w:rsidR="001D4C4E" w:rsidRPr="002F5F59">
        <w:rPr>
          <w:rFonts w:ascii="Verdana" w:hAnsi="Verdana"/>
          <w:sz w:val="18"/>
          <w:szCs w:val="18"/>
        </w:rPr>
        <w:t xml:space="preserve"> dnem prodlení. </w:t>
      </w:r>
    </w:p>
    <w:p w14:paraId="0C022928" w14:textId="5A78F9F0" w:rsidR="008B087D" w:rsidRPr="00CC7446" w:rsidRDefault="00297E39" w:rsidP="00C03B09">
      <w:pPr>
        <w:spacing w:after="120" w:line="264" w:lineRule="auto"/>
        <w:ind w:left="567" w:hanging="567"/>
        <w:jc w:val="both"/>
        <w:rPr>
          <w:rFonts w:ascii="Verdana" w:hAnsi="Verdana" w:cs="Arial"/>
          <w:b/>
          <w:sz w:val="18"/>
          <w:szCs w:val="18"/>
        </w:rPr>
      </w:pPr>
      <w:r>
        <w:rPr>
          <w:rFonts w:ascii="Verdana" w:hAnsi="Verdana" w:cs="Arial"/>
          <w:b/>
          <w:sz w:val="18"/>
          <w:szCs w:val="18"/>
        </w:rPr>
        <w:t>7</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 xml:space="preserve">Pokud bude zhotovitel v prodlení s placením smluvní pokuty, zavazuje se zaplatit úrok z prodlení ve výši stanovené </w:t>
      </w:r>
      <w:r w:rsidR="001D4C4E">
        <w:rPr>
          <w:rFonts w:ascii="Verdana" w:hAnsi="Verdana" w:cs="Arial"/>
          <w:sz w:val="18"/>
          <w:szCs w:val="18"/>
        </w:rPr>
        <w:t>nařízením vlády č. 351/2013 Sb</w:t>
      </w:r>
      <w:r w:rsidR="008B087D" w:rsidRPr="00CC7446">
        <w:rPr>
          <w:rFonts w:ascii="Verdana" w:hAnsi="Verdana" w:cs="Arial"/>
          <w:sz w:val="18"/>
          <w:szCs w:val="18"/>
        </w:rPr>
        <w:t>. Úroky z úroků nelze požadovat.</w:t>
      </w:r>
    </w:p>
    <w:p w14:paraId="49F188C5" w14:textId="738E177B" w:rsidR="008B087D" w:rsidRPr="00CC7446" w:rsidRDefault="00297E39" w:rsidP="00C03B09">
      <w:pPr>
        <w:spacing w:after="120" w:line="264"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 xml:space="preserve">Smluvní pokutu </w:t>
      </w:r>
      <w:r w:rsidR="001D4C4E">
        <w:rPr>
          <w:rFonts w:ascii="Verdana" w:hAnsi="Verdana" w:cs="Arial"/>
          <w:sz w:val="18"/>
          <w:szCs w:val="18"/>
        </w:rPr>
        <w:t>a/</w:t>
      </w:r>
      <w:r w:rsidR="00F0030A" w:rsidRPr="00CC7446">
        <w:rPr>
          <w:rFonts w:ascii="Verdana" w:hAnsi="Verdana" w:cs="Arial"/>
          <w:sz w:val="18"/>
          <w:szCs w:val="18"/>
        </w:rPr>
        <w:t>nebo</w:t>
      </w:r>
      <w:r w:rsidR="008B087D" w:rsidRPr="00CC7446">
        <w:rPr>
          <w:rFonts w:ascii="Verdana" w:hAnsi="Verdana" w:cs="Arial"/>
          <w:sz w:val="18"/>
          <w:szCs w:val="18"/>
        </w:rPr>
        <w:t xml:space="preserve"> úrok z prodlení se povinná smluvní strana zavazuje zaplatit do 30</w:t>
      </w:r>
      <w:r w:rsidR="00C00CF7">
        <w:rPr>
          <w:rFonts w:ascii="Verdana" w:hAnsi="Verdana" w:cs="Arial"/>
          <w:sz w:val="18"/>
          <w:szCs w:val="18"/>
        </w:rPr>
        <w:t xml:space="preserve"> (třiceti)</w:t>
      </w:r>
      <w:r w:rsidR="008B087D" w:rsidRPr="00CC7446">
        <w:rPr>
          <w:rFonts w:ascii="Verdana" w:hAnsi="Verdana" w:cs="Arial"/>
          <w:sz w:val="18"/>
          <w:szCs w:val="18"/>
        </w:rPr>
        <w:t xml:space="preserve"> dnů ode dne, kdy jí bude doručena písemná výzva druhé smluvní strany.</w:t>
      </w:r>
      <w:r w:rsidR="00A92925" w:rsidRPr="00CC7446">
        <w:rPr>
          <w:rFonts w:ascii="Verdana" w:hAnsi="Verdana" w:cs="Arial"/>
          <w:sz w:val="18"/>
          <w:szCs w:val="18"/>
        </w:rPr>
        <w:t xml:space="preserve"> </w:t>
      </w:r>
    </w:p>
    <w:p w14:paraId="6B289444" w14:textId="56208595" w:rsidR="00F301A5" w:rsidRPr="00CC7446" w:rsidRDefault="00297E39" w:rsidP="00C03B09">
      <w:pPr>
        <w:spacing w:after="120" w:line="264"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r>
      <w:r w:rsidR="00F301A5" w:rsidRPr="002F5F59">
        <w:rPr>
          <w:rFonts w:ascii="Verdana" w:hAnsi="Verdana"/>
          <w:sz w:val="18"/>
          <w:szCs w:val="18"/>
        </w:rPr>
        <w:t xml:space="preserve">Uplatněné smluvní pokuty je </w:t>
      </w:r>
      <w:r w:rsidR="00F301A5">
        <w:rPr>
          <w:rFonts w:ascii="Verdana" w:hAnsi="Verdana"/>
          <w:sz w:val="18"/>
          <w:szCs w:val="18"/>
        </w:rPr>
        <w:t>o</w:t>
      </w:r>
      <w:r w:rsidR="00F301A5" w:rsidRPr="002F5F59">
        <w:rPr>
          <w:rFonts w:ascii="Verdana" w:hAnsi="Verdana"/>
          <w:sz w:val="18"/>
          <w:szCs w:val="18"/>
        </w:rPr>
        <w:t xml:space="preserve">bjednatel oprávněn kdykoliv zohlednit v rámci jednostranného započtení pohledávek </w:t>
      </w:r>
      <w:r w:rsidR="00F301A5">
        <w:rPr>
          <w:rFonts w:ascii="Verdana" w:hAnsi="Verdana"/>
          <w:sz w:val="18"/>
          <w:szCs w:val="18"/>
        </w:rPr>
        <w:t>z</w:t>
      </w:r>
      <w:r w:rsidR="00F301A5" w:rsidRPr="002F5F59">
        <w:rPr>
          <w:rFonts w:ascii="Verdana" w:hAnsi="Verdana"/>
          <w:sz w:val="18"/>
          <w:szCs w:val="18"/>
        </w:rPr>
        <w:t>hotovitele.</w:t>
      </w:r>
    </w:p>
    <w:p w14:paraId="1D3C0038" w14:textId="1C1978C1" w:rsidR="008B087D" w:rsidRPr="00CC7446" w:rsidRDefault="00297E39" w:rsidP="00C03B09">
      <w:pPr>
        <w:spacing w:after="120" w:line="264"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w:t>
      </w:r>
      <w:r w:rsidR="009922E0">
        <w:rPr>
          <w:rFonts w:ascii="Verdana" w:hAnsi="Verdana" w:cs="Arial"/>
          <w:sz w:val="18"/>
          <w:szCs w:val="18"/>
        </w:rPr>
        <w:t xml:space="preserve"> </w:t>
      </w:r>
      <w:r w:rsidR="008B087D" w:rsidRPr="00CC7446">
        <w:rPr>
          <w:rFonts w:ascii="Verdana" w:hAnsi="Verdana" w:cs="Arial"/>
          <w:sz w:val="18"/>
          <w:szCs w:val="18"/>
        </w:rPr>
        <w:t>zajištěná smluvní pokutou a není dotčen nárok objednatele na náhradu škody.</w:t>
      </w:r>
      <w:r w:rsidR="00A92925" w:rsidRPr="00CC7446">
        <w:rPr>
          <w:rFonts w:ascii="Verdana" w:hAnsi="Verdana" w:cs="Arial"/>
          <w:sz w:val="18"/>
          <w:szCs w:val="18"/>
        </w:rPr>
        <w:t xml:space="preserve"> </w:t>
      </w:r>
    </w:p>
    <w:p w14:paraId="5B23E57B" w14:textId="6E194C05" w:rsidR="0072068F" w:rsidRPr="00CC7446" w:rsidRDefault="00297E39" w:rsidP="00C03B09">
      <w:pPr>
        <w:spacing w:after="120" w:line="264" w:lineRule="auto"/>
        <w:ind w:left="567" w:hanging="567"/>
        <w:jc w:val="both"/>
        <w:rPr>
          <w:rFonts w:ascii="Verdana" w:hAnsi="Verdana" w:cs="Arial"/>
          <w:sz w:val="18"/>
          <w:szCs w:val="18"/>
        </w:rPr>
      </w:pPr>
      <w:r>
        <w:rPr>
          <w:rFonts w:ascii="Verdana" w:hAnsi="Verdana" w:cs="Arial"/>
          <w:b/>
          <w:sz w:val="18"/>
          <w:szCs w:val="18"/>
        </w:rPr>
        <w:t>7</w:t>
      </w:r>
      <w:r w:rsidR="00CB2B8D" w:rsidRPr="00CC7446">
        <w:rPr>
          <w:rFonts w:ascii="Verdana" w:hAnsi="Verdana" w:cs="Arial"/>
          <w:b/>
          <w:sz w:val="18"/>
          <w:szCs w:val="18"/>
        </w:rPr>
        <w:t>.1</w:t>
      </w:r>
      <w:r w:rsidR="002B5A22">
        <w:rPr>
          <w:rFonts w:ascii="Verdana" w:hAnsi="Verdana" w:cs="Arial"/>
          <w:b/>
          <w:sz w:val="18"/>
          <w:szCs w:val="18"/>
        </w:rPr>
        <w:t>0</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w:t>
      </w:r>
      <w:r w:rsidR="009031F3">
        <w:rPr>
          <w:rFonts w:ascii="Verdana" w:hAnsi="Verdana" w:cs="Arial"/>
          <w:sz w:val="18"/>
          <w:szCs w:val="18"/>
        </w:rPr>
        <w:t>d</w:t>
      </w:r>
      <w:r w:rsidR="009031F3" w:rsidRPr="00CC7446">
        <w:rPr>
          <w:rFonts w:ascii="Verdana" w:hAnsi="Verdana" w:cs="Arial"/>
          <w:sz w:val="18"/>
          <w:szCs w:val="18"/>
        </w:rPr>
        <w:t xml:space="preserve">ílčích </w:t>
      </w:r>
      <w:r w:rsidR="00572463" w:rsidRPr="00CC7446">
        <w:rPr>
          <w:rFonts w:ascii="Verdana" w:hAnsi="Verdana" w:cs="Arial"/>
          <w:sz w:val="18"/>
          <w:szCs w:val="18"/>
        </w:rPr>
        <w:t xml:space="preserve">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 xml:space="preserve">bezodkladně, nejpozději do </w:t>
      </w:r>
      <w:r w:rsidR="00BD2A14">
        <w:rPr>
          <w:rFonts w:ascii="Verdana" w:hAnsi="Verdana" w:cs="Arial"/>
          <w:sz w:val="18"/>
          <w:szCs w:val="18"/>
        </w:rPr>
        <w:t>15 (</w:t>
      </w:r>
      <w:r w:rsidR="00572463" w:rsidRPr="00CC7446">
        <w:rPr>
          <w:rFonts w:ascii="Verdana" w:hAnsi="Verdana" w:cs="Arial"/>
          <w:sz w:val="18"/>
          <w:szCs w:val="18"/>
        </w:rPr>
        <w:t>patnácti</w:t>
      </w:r>
      <w:r w:rsidR="00BD2A14">
        <w:rPr>
          <w:rFonts w:ascii="Verdana" w:hAnsi="Verdana" w:cs="Arial"/>
          <w:sz w:val="18"/>
          <w:szCs w:val="18"/>
        </w:rPr>
        <w:t>)</w:t>
      </w:r>
      <w:r w:rsidR="00572463" w:rsidRPr="00CC7446">
        <w:rPr>
          <w:rFonts w:ascii="Verdana" w:hAnsi="Verdana" w:cs="Arial"/>
          <w:sz w:val="18"/>
          <w:szCs w:val="18"/>
        </w:rPr>
        <w:t xml:space="preserve"> dnů, poté, co se o vzniku skutečností, zakládajících tento nárok, dozvěděl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1D24958E" w:rsidR="0029337E" w:rsidRDefault="00297E39" w:rsidP="00C03B09">
      <w:pPr>
        <w:spacing w:after="120" w:line="264" w:lineRule="auto"/>
        <w:ind w:left="567" w:hanging="567"/>
        <w:jc w:val="both"/>
        <w:rPr>
          <w:ins w:id="3" w:author="Hrušková Pavlína" w:date="2024-10-11T08:42:00Z" w16du:dateUtc="2024-10-11T06:42:00Z"/>
          <w:rFonts w:ascii="Verdana" w:hAnsi="Verdana" w:cs="Arial"/>
          <w:sz w:val="18"/>
          <w:szCs w:val="18"/>
        </w:rPr>
      </w:pPr>
      <w:r>
        <w:rPr>
          <w:rFonts w:ascii="Verdana" w:hAnsi="Verdana" w:cs="Arial"/>
          <w:b/>
          <w:sz w:val="18"/>
          <w:szCs w:val="18"/>
        </w:rPr>
        <w:t>7</w:t>
      </w:r>
      <w:r w:rsidR="00572463" w:rsidRPr="00CC7446">
        <w:rPr>
          <w:rFonts w:ascii="Verdana" w:hAnsi="Verdana" w:cs="Arial"/>
          <w:b/>
          <w:sz w:val="18"/>
          <w:szCs w:val="18"/>
        </w:rPr>
        <w:t>.1</w:t>
      </w:r>
      <w:r w:rsidR="002B5A22">
        <w:rPr>
          <w:rFonts w:ascii="Verdana" w:hAnsi="Verdana" w:cs="Arial"/>
          <w:b/>
          <w:sz w:val="18"/>
          <w:szCs w:val="18"/>
        </w:rPr>
        <w:t>1</w:t>
      </w:r>
      <w:r w:rsidR="00572463" w:rsidRPr="00CC7446">
        <w:rPr>
          <w:rFonts w:ascii="Verdana" w:hAnsi="Verdana" w:cs="Arial"/>
          <w:b/>
          <w:sz w:val="18"/>
          <w:szCs w:val="18"/>
        </w:rPr>
        <w:t>.</w:t>
      </w:r>
      <w:r w:rsidR="00572463" w:rsidRPr="00CC7446">
        <w:rPr>
          <w:rFonts w:ascii="Verdana" w:hAnsi="Verdana" w:cs="Arial"/>
          <w:sz w:val="18"/>
          <w:szCs w:val="18"/>
        </w:rPr>
        <w:t xml:space="preserve"> </w:t>
      </w:r>
      <w:r w:rsidR="0029337E" w:rsidRPr="00C6787A">
        <w:rPr>
          <w:rFonts w:ascii="Verdana" w:hAnsi="Verdana" w:cs="Arial"/>
          <w:sz w:val="18"/>
          <w:szCs w:val="18"/>
        </w:rPr>
        <w:t xml:space="preserve">Článkem </w:t>
      </w:r>
      <w:r w:rsidR="00C6787A" w:rsidRPr="00C6787A">
        <w:rPr>
          <w:rFonts w:ascii="Verdana" w:hAnsi="Verdana" w:cs="Arial"/>
          <w:sz w:val="18"/>
          <w:szCs w:val="18"/>
        </w:rPr>
        <w:t>7</w:t>
      </w:r>
      <w:r w:rsidR="0029337E" w:rsidRPr="00C6787A">
        <w:rPr>
          <w:rFonts w:ascii="Verdana" w:hAnsi="Verdana" w:cs="Arial"/>
          <w:sz w:val="18"/>
          <w:szCs w:val="18"/>
        </w:rPr>
        <w:t xml:space="preserve"> není</w:t>
      </w:r>
      <w:r w:rsidR="0029337E" w:rsidRPr="00CC7446">
        <w:rPr>
          <w:rFonts w:ascii="Verdana" w:hAnsi="Verdana" w:cs="Arial"/>
          <w:sz w:val="18"/>
          <w:szCs w:val="18"/>
        </w:rPr>
        <w:t xml:space="preserve">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w:t>
      </w:r>
      <w:r w:rsidR="00CA7F49">
        <w:rPr>
          <w:rFonts w:ascii="Verdana" w:hAnsi="Verdana" w:cs="Arial"/>
          <w:sz w:val="18"/>
          <w:szCs w:val="18"/>
        </w:rPr>
        <w:t>dle</w:t>
      </w:r>
      <w:r w:rsidR="0029337E" w:rsidRPr="00CC7446">
        <w:rPr>
          <w:rFonts w:ascii="Verdana" w:hAnsi="Verdana" w:cs="Arial"/>
          <w:sz w:val="18"/>
          <w:szCs w:val="18"/>
        </w:rPr>
        <w:t> jiných ustanovení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1EE0F17C" w14:textId="77777777" w:rsidR="00923444" w:rsidRDefault="00923444" w:rsidP="00C03B09">
      <w:pPr>
        <w:spacing w:after="120" w:line="264" w:lineRule="auto"/>
        <w:ind w:left="567" w:hanging="567"/>
        <w:jc w:val="both"/>
        <w:rPr>
          <w:ins w:id="4" w:author="Hrušková Pavlína" w:date="2024-10-11T08:42:00Z" w16du:dateUtc="2024-10-11T06:42:00Z"/>
          <w:rFonts w:ascii="Verdana" w:hAnsi="Verdana" w:cs="Arial"/>
          <w:sz w:val="18"/>
          <w:szCs w:val="18"/>
        </w:rPr>
      </w:pPr>
    </w:p>
    <w:p w14:paraId="72748554" w14:textId="77777777" w:rsidR="00923444" w:rsidRDefault="00923444" w:rsidP="00C03B09">
      <w:pPr>
        <w:spacing w:after="120" w:line="264" w:lineRule="auto"/>
        <w:ind w:left="567" w:hanging="567"/>
        <w:jc w:val="both"/>
        <w:rPr>
          <w:ins w:id="5" w:author="Hrušková Pavlína" w:date="2024-10-11T08:42:00Z" w16du:dateUtc="2024-10-11T06:42:00Z"/>
          <w:rFonts w:ascii="Verdana" w:hAnsi="Verdana" w:cs="Arial"/>
          <w:sz w:val="18"/>
          <w:szCs w:val="18"/>
        </w:rPr>
      </w:pPr>
    </w:p>
    <w:p w14:paraId="359591DF" w14:textId="77777777" w:rsidR="00923444" w:rsidRDefault="00923444" w:rsidP="00C03B09">
      <w:pPr>
        <w:spacing w:after="120" w:line="264" w:lineRule="auto"/>
        <w:ind w:left="567" w:hanging="567"/>
        <w:jc w:val="both"/>
        <w:rPr>
          <w:rFonts w:ascii="Verdana" w:hAnsi="Verdana" w:cs="Arial"/>
          <w:sz w:val="18"/>
          <w:szCs w:val="18"/>
        </w:rPr>
      </w:pPr>
    </w:p>
    <w:p w14:paraId="3A96FCF6" w14:textId="70A27C4A" w:rsidR="0053243E" w:rsidRPr="00BF71E5" w:rsidRDefault="00A03259" w:rsidP="00C03B09">
      <w:pPr>
        <w:pStyle w:val="Nadpis1"/>
        <w:keepNext w:val="0"/>
        <w:widowControl w:val="0"/>
        <w:suppressAutoHyphens/>
        <w:spacing w:after="120" w:line="264" w:lineRule="auto"/>
        <w:jc w:val="center"/>
        <w:rPr>
          <w:rFonts w:ascii="Verdana" w:hAnsi="Verdana"/>
          <w:sz w:val="20"/>
          <w:szCs w:val="18"/>
          <w:u w:val="single"/>
        </w:rPr>
      </w:pPr>
      <w:r w:rsidRPr="00CC7446">
        <w:rPr>
          <w:rFonts w:ascii="Verdana" w:hAnsi="Verdana"/>
          <w:sz w:val="20"/>
          <w:szCs w:val="18"/>
          <w:u w:val="single"/>
        </w:rPr>
        <w:lastRenderedPageBreak/>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8</w:t>
      </w:r>
      <w:r w:rsidR="007B303D" w:rsidRPr="00CC7446">
        <w:rPr>
          <w:rFonts w:ascii="Verdana" w:hAnsi="Verdana"/>
          <w:sz w:val="20"/>
          <w:szCs w:val="18"/>
          <w:u w:val="single"/>
        </w:rPr>
        <w:t xml:space="preserve"> </w:t>
      </w:r>
      <w:r w:rsidRPr="00CC7446">
        <w:rPr>
          <w:rFonts w:ascii="Verdana" w:hAnsi="Verdana"/>
          <w:sz w:val="20"/>
          <w:szCs w:val="18"/>
          <w:u w:val="single"/>
        </w:rPr>
        <w:t>-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54EA1987" w:rsidR="0021342B" w:rsidRPr="00CC7446" w:rsidRDefault="009115FC" w:rsidP="00C03B09">
      <w:pPr>
        <w:pStyle w:val="Podnadpis"/>
        <w:spacing w:before="120" w:after="120" w:line="264" w:lineRule="auto"/>
        <w:ind w:left="567" w:hanging="567"/>
        <w:jc w:val="both"/>
        <w:rPr>
          <w:rFonts w:ascii="Verdana" w:hAnsi="Verdana" w:cs="Arial"/>
          <w:bCs/>
          <w:sz w:val="18"/>
          <w:szCs w:val="18"/>
        </w:rPr>
      </w:pPr>
      <w:r>
        <w:rPr>
          <w:rFonts w:ascii="Verdana" w:hAnsi="Verdana" w:cs="Arial"/>
          <w:b/>
          <w:bCs/>
          <w:sz w:val="18"/>
          <w:szCs w:val="18"/>
        </w:rPr>
        <w:t>8</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w:t>
      </w:r>
      <w:r w:rsidR="00BF71E5" w:rsidRPr="00CC7446">
        <w:rPr>
          <w:rFonts w:ascii="Verdana" w:hAnsi="Verdana" w:cs="Arial"/>
          <w:bCs/>
          <w:sz w:val="18"/>
          <w:szCs w:val="18"/>
        </w:rPr>
        <w:t>považuj</w:t>
      </w:r>
      <w:r w:rsidR="00BF71E5">
        <w:rPr>
          <w:rFonts w:ascii="Verdana" w:hAnsi="Verdana" w:cs="Arial"/>
          <w:bCs/>
          <w:sz w:val="18"/>
          <w:szCs w:val="18"/>
        </w:rPr>
        <w:t xml:space="preserve">e </w:t>
      </w:r>
      <w:r w:rsidR="0021342B" w:rsidRPr="00CC7446">
        <w:rPr>
          <w:rFonts w:ascii="Verdana" w:hAnsi="Verdana" w:cs="Arial"/>
          <w:bCs/>
          <w:sz w:val="18"/>
          <w:szCs w:val="18"/>
        </w:rPr>
        <w:t xml:space="preserve">zejména: </w:t>
      </w:r>
    </w:p>
    <w:p w14:paraId="120B63B5" w14:textId="096FF21E" w:rsidR="004209A7" w:rsidRPr="003E4806" w:rsidRDefault="004209A7" w:rsidP="00C03B09">
      <w:pPr>
        <w:pStyle w:val="Podnadpis"/>
        <w:spacing w:before="120" w:line="264" w:lineRule="auto"/>
        <w:ind w:left="567"/>
        <w:jc w:val="both"/>
        <w:rPr>
          <w:rFonts w:ascii="Verdana" w:hAnsi="Verdana" w:cs="Arial"/>
          <w:bCs/>
          <w:sz w:val="18"/>
          <w:szCs w:val="18"/>
        </w:rPr>
      </w:pPr>
      <w:r w:rsidRPr="003E4806">
        <w:rPr>
          <w:rFonts w:ascii="Verdana" w:hAnsi="Verdana" w:cs="Arial"/>
          <w:bCs/>
          <w:sz w:val="18"/>
          <w:szCs w:val="18"/>
        </w:rPr>
        <w:t>a) dílo není v souladu s</w:t>
      </w:r>
      <w:r w:rsidR="005A19F8">
        <w:rPr>
          <w:rFonts w:ascii="Verdana" w:hAnsi="Verdana" w:cs="Arial"/>
          <w:bCs/>
          <w:sz w:val="18"/>
          <w:szCs w:val="18"/>
        </w:rPr>
        <w:t xml:space="preserve"> právními předpisy</w:t>
      </w:r>
      <w:r w:rsidRPr="003E4806">
        <w:rPr>
          <w:rFonts w:ascii="Verdana" w:hAnsi="Verdana" w:cs="Arial"/>
          <w:bCs/>
          <w:sz w:val="18"/>
          <w:szCs w:val="18"/>
        </w:rPr>
        <w:t>;</w:t>
      </w:r>
    </w:p>
    <w:p w14:paraId="59FCD2C5" w14:textId="77777777" w:rsidR="004209A7" w:rsidRPr="003E4806" w:rsidRDefault="004209A7" w:rsidP="00C03B09">
      <w:pPr>
        <w:pStyle w:val="Podnadpis"/>
        <w:spacing w:before="120" w:line="264" w:lineRule="auto"/>
        <w:ind w:left="567"/>
        <w:jc w:val="both"/>
        <w:rPr>
          <w:rFonts w:ascii="Verdana" w:hAnsi="Verdana" w:cs="Arial"/>
          <w:bCs/>
          <w:sz w:val="18"/>
          <w:szCs w:val="18"/>
        </w:rPr>
      </w:pPr>
      <w:r w:rsidRPr="003E4806">
        <w:rPr>
          <w:rFonts w:ascii="Verdana" w:hAnsi="Verdana" w:cs="Arial"/>
          <w:bCs/>
          <w:sz w:val="18"/>
          <w:szCs w:val="18"/>
        </w:rPr>
        <w:t>b) předávané dílo není kompletní;</w:t>
      </w:r>
    </w:p>
    <w:p w14:paraId="532EBC5D" w14:textId="26A82405" w:rsidR="004209A7" w:rsidRPr="003E4806" w:rsidRDefault="004209A7" w:rsidP="00C03B09">
      <w:pPr>
        <w:pStyle w:val="Podnadpis"/>
        <w:spacing w:before="120" w:line="264" w:lineRule="auto"/>
        <w:ind w:left="567"/>
        <w:jc w:val="both"/>
        <w:rPr>
          <w:rFonts w:ascii="Verdana" w:hAnsi="Verdana" w:cs="Arial"/>
          <w:bCs/>
          <w:sz w:val="18"/>
          <w:szCs w:val="18"/>
        </w:rPr>
      </w:pPr>
      <w:r w:rsidRPr="003E4806">
        <w:rPr>
          <w:rFonts w:ascii="Verdana" w:hAnsi="Verdana" w:cs="Arial"/>
          <w:bCs/>
          <w:sz w:val="18"/>
          <w:szCs w:val="18"/>
        </w:rPr>
        <w:t>c) dílo obsahuje nedostatky, které prodlužují termín předání díla zhotovovaného podle této smlouvy</w:t>
      </w:r>
      <w:r w:rsidR="00BF71E5">
        <w:rPr>
          <w:rFonts w:ascii="Verdana" w:hAnsi="Verdana" w:cs="Arial"/>
          <w:bCs/>
          <w:sz w:val="18"/>
          <w:szCs w:val="18"/>
        </w:rPr>
        <w:t xml:space="preserve"> </w:t>
      </w:r>
    </w:p>
    <w:p w14:paraId="42FD0BBC" w14:textId="19B581F6" w:rsidR="004209A7" w:rsidRPr="003E4806" w:rsidRDefault="004209A7" w:rsidP="00C03B09">
      <w:pPr>
        <w:pStyle w:val="Podnadpis"/>
        <w:spacing w:before="120" w:line="264" w:lineRule="auto"/>
        <w:ind w:left="567"/>
        <w:jc w:val="both"/>
        <w:rPr>
          <w:rFonts w:ascii="Verdana" w:hAnsi="Verdana" w:cs="Arial"/>
          <w:bCs/>
          <w:sz w:val="18"/>
          <w:szCs w:val="18"/>
        </w:rPr>
      </w:pPr>
      <w:r w:rsidRPr="003E4806">
        <w:rPr>
          <w:rFonts w:ascii="Verdana" w:hAnsi="Verdana" w:cs="Arial"/>
          <w:bCs/>
          <w:sz w:val="18"/>
          <w:szCs w:val="18"/>
        </w:rPr>
        <w:t>d) dílo obsahuje nedostatky, které negativně ovlivní zadání dalších prací v návaznosti na tuto smlouvu</w:t>
      </w:r>
    </w:p>
    <w:p w14:paraId="1BC87689" w14:textId="2A32D29B" w:rsidR="008C7459" w:rsidRPr="00CC7446" w:rsidRDefault="009115FC" w:rsidP="00C03B09">
      <w:pPr>
        <w:pStyle w:val="Podnadpis"/>
        <w:spacing w:before="120" w:line="264" w:lineRule="auto"/>
        <w:ind w:left="567" w:hanging="567"/>
        <w:jc w:val="both"/>
        <w:rPr>
          <w:rFonts w:ascii="Verdana" w:hAnsi="Verdana" w:cs="Arial"/>
          <w:bCs/>
          <w:sz w:val="18"/>
          <w:szCs w:val="18"/>
        </w:rPr>
      </w:pPr>
      <w:r>
        <w:rPr>
          <w:rFonts w:ascii="Verdana" w:hAnsi="Verdana" w:cs="Arial"/>
          <w:b/>
          <w:bCs/>
          <w:sz w:val="18"/>
          <w:szCs w:val="18"/>
        </w:rPr>
        <w:t>8</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w:t>
      </w:r>
      <w:r w:rsidR="003F7E1D">
        <w:rPr>
          <w:rFonts w:ascii="Verdana" w:hAnsi="Verdana" w:cs="Arial"/>
          <w:bCs/>
          <w:sz w:val="18"/>
          <w:szCs w:val="18"/>
        </w:rPr>
        <w:t> se dále uplatní</w:t>
      </w:r>
      <w:r w:rsidR="008C7459" w:rsidRPr="00CC7446">
        <w:rPr>
          <w:rFonts w:ascii="Verdana" w:hAnsi="Verdana" w:cs="Arial"/>
          <w:bCs/>
          <w:sz w:val="18"/>
          <w:szCs w:val="18"/>
        </w:rPr>
        <w:t xml:space="preserve"> § 2615 a násl.</w:t>
      </w:r>
      <w:r w:rsidR="00A11CD8">
        <w:rPr>
          <w:rFonts w:ascii="Verdana" w:hAnsi="Verdana" w:cs="Arial"/>
          <w:bCs/>
          <w:sz w:val="18"/>
          <w:szCs w:val="18"/>
        </w:rPr>
        <w:t xml:space="preserve"> občanského zákoníku</w:t>
      </w:r>
      <w:r w:rsidR="008C7459" w:rsidRPr="00CC7446">
        <w:rPr>
          <w:rFonts w:ascii="Verdana" w:hAnsi="Verdana" w:cs="Arial"/>
          <w:bCs/>
          <w:sz w:val="18"/>
          <w:szCs w:val="18"/>
        </w:rPr>
        <w:t>.</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w:t>
      </w:r>
      <w:r w:rsidR="007C44EB" w:rsidRPr="002231E7">
        <w:rPr>
          <w:rFonts w:ascii="Verdana" w:hAnsi="Verdana" w:cs="Arial"/>
          <w:sz w:val="18"/>
          <w:szCs w:val="18"/>
        </w:rPr>
        <w:t>60</w:t>
      </w:r>
      <w:r w:rsidR="00A77804" w:rsidRPr="002231E7">
        <w:rPr>
          <w:rFonts w:ascii="Verdana" w:hAnsi="Verdana" w:cs="Arial"/>
          <w:sz w:val="18"/>
          <w:szCs w:val="18"/>
        </w:rPr>
        <w:t xml:space="preserve"> (šedesáti</w:t>
      </w:r>
      <w:r w:rsidR="00C8698C" w:rsidRPr="002231E7">
        <w:rPr>
          <w:rFonts w:ascii="Verdana" w:hAnsi="Verdana" w:cs="Arial"/>
          <w:sz w:val="18"/>
          <w:szCs w:val="18"/>
        </w:rPr>
        <w:t>)</w:t>
      </w:r>
      <w:r w:rsidR="007C44EB" w:rsidRPr="002231E7">
        <w:rPr>
          <w:rFonts w:ascii="Verdana" w:hAnsi="Verdana" w:cs="Arial"/>
          <w:sz w:val="18"/>
          <w:szCs w:val="18"/>
        </w:rPr>
        <w:t xml:space="preserve"> měsíců</w:t>
      </w:r>
      <w:r w:rsidR="007C44EB" w:rsidRPr="00CC7446">
        <w:rPr>
          <w:rFonts w:ascii="Verdana" w:hAnsi="Verdana" w:cs="Arial"/>
          <w:bCs/>
          <w:sz w:val="18"/>
          <w:szCs w:val="18"/>
        </w:rPr>
        <w:t xml:space="preserve"> od </w:t>
      </w:r>
      <w:r w:rsidR="00175692">
        <w:rPr>
          <w:rFonts w:ascii="Verdana" w:hAnsi="Verdana" w:cs="Arial"/>
          <w:bCs/>
          <w:sz w:val="18"/>
          <w:szCs w:val="18"/>
        </w:rPr>
        <w:t xml:space="preserve">okamžiku ukončení </w:t>
      </w:r>
      <w:r w:rsidR="00B30553">
        <w:rPr>
          <w:rFonts w:ascii="Verdana" w:hAnsi="Verdana" w:cs="Arial"/>
          <w:bCs/>
          <w:sz w:val="18"/>
          <w:szCs w:val="18"/>
        </w:rPr>
        <w:t>smlouvy</w:t>
      </w:r>
      <w:r w:rsidR="00175692">
        <w:rPr>
          <w:rFonts w:ascii="Verdana" w:hAnsi="Verdana" w:cs="Arial"/>
          <w:bCs/>
          <w:sz w:val="18"/>
          <w:szCs w:val="18"/>
        </w:rPr>
        <w:t>.</w:t>
      </w:r>
      <w:r w:rsidR="00E21CF2" w:rsidRPr="00CC7446">
        <w:rPr>
          <w:rFonts w:ascii="Verdana" w:hAnsi="Verdana" w:cs="Arial"/>
          <w:bCs/>
          <w:sz w:val="18"/>
          <w:szCs w:val="18"/>
        </w:rPr>
        <w:t xml:space="preserve"> </w:t>
      </w:r>
      <w:r w:rsidR="002B5A22">
        <w:rPr>
          <w:rFonts w:ascii="Verdana" w:hAnsi="Verdana" w:cs="Arial"/>
          <w:bCs/>
          <w:sz w:val="18"/>
          <w:szCs w:val="18"/>
        </w:rPr>
        <w:t xml:space="preserve">Objednatel </w:t>
      </w:r>
      <w:r w:rsidR="008C7459" w:rsidRPr="00CC7446">
        <w:rPr>
          <w:rFonts w:ascii="Verdana" w:hAnsi="Verdana" w:cs="Arial"/>
          <w:bCs/>
          <w:sz w:val="18"/>
          <w:szCs w:val="18"/>
        </w:rPr>
        <w:t>j</w:t>
      </w:r>
      <w:r w:rsidR="002B5A22">
        <w:rPr>
          <w:rFonts w:ascii="Verdana" w:hAnsi="Verdana" w:cs="Arial"/>
          <w:bCs/>
          <w:sz w:val="18"/>
          <w:szCs w:val="18"/>
        </w:rPr>
        <w:t>e</w:t>
      </w:r>
      <w:r w:rsidR="008C7459" w:rsidRPr="00CC7446">
        <w:rPr>
          <w:rFonts w:ascii="Verdana" w:hAnsi="Verdana" w:cs="Arial"/>
          <w:bCs/>
          <w:sz w:val="18"/>
          <w:szCs w:val="18"/>
        </w:rPr>
        <w:t xml:space="preserve"> povi</w:t>
      </w:r>
      <w:r w:rsidR="002B5A22">
        <w:rPr>
          <w:rFonts w:ascii="Verdana" w:hAnsi="Verdana" w:cs="Arial"/>
          <w:bCs/>
          <w:sz w:val="18"/>
          <w:szCs w:val="18"/>
        </w:rPr>
        <w:t>nen</w:t>
      </w:r>
      <w:r w:rsidR="008C7459" w:rsidRPr="00CC7446">
        <w:rPr>
          <w:rFonts w:ascii="Verdana" w:hAnsi="Verdana" w:cs="Arial"/>
          <w:bCs/>
          <w:sz w:val="18"/>
          <w:szCs w:val="18"/>
        </w:rPr>
        <w:t xml:space="preserve">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26F34B1E" w:rsidR="0033438B" w:rsidRPr="00CC7446" w:rsidRDefault="009115FC" w:rsidP="00C03B09">
      <w:pPr>
        <w:spacing w:before="120" w:line="264" w:lineRule="auto"/>
        <w:ind w:left="567" w:hanging="567"/>
        <w:jc w:val="both"/>
        <w:rPr>
          <w:rFonts w:ascii="Verdana" w:hAnsi="Verdana" w:cs="Arial"/>
          <w:sz w:val="18"/>
          <w:szCs w:val="18"/>
        </w:rPr>
      </w:pPr>
      <w:r>
        <w:rPr>
          <w:rFonts w:ascii="Verdana" w:hAnsi="Verdana" w:cs="Arial"/>
          <w:b/>
          <w:sz w:val="18"/>
          <w:szCs w:val="18"/>
        </w:rPr>
        <w:t>8</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w:t>
      </w:r>
      <w:r w:rsidR="008C76E8">
        <w:rPr>
          <w:rFonts w:ascii="Verdana" w:hAnsi="Verdana" w:cs="Arial"/>
          <w:sz w:val="18"/>
          <w:szCs w:val="18"/>
        </w:rPr>
        <w:t>obsahující žádost</w:t>
      </w:r>
      <w:r w:rsidR="008C76E8" w:rsidRPr="00CC7446">
        <w:rPr>
          <w:rFonts w:ascii="Verdana" w:hAnsi="Verdana" w:cs="Arial"/>
          <w:sz w:val="18"/>
          <w:szCs w:val="18"/>
        </w:rPr>
        <w:t xml:space="preserve"> </w:t>
      </w:r>
      <w:r w:rsidR="0033438B" w:rsidRPr="00CC7446">
        <w:rPr>
          <w:rFonts w:ascii="Verdana" w:hAnsi="Verdana" w:cs="Arial"/>
          <w:sz w:val="18"/>
          <w:szCs w:val="18"/>
        </w:rPr>
        <w:t xml:space="preserve">na jejich odstranění. </w:t>
      </w:r>
      <w:r w:rsidR="008C76E8">
        <w:rPr>
          <w:rFonts w:ascii="Verdana" w:hAnsi="Verdana" w:cs="Arial"/>
          <w:sz w:val="18"/>
          <w:szCs w:val="18"/>
        </w:rPr>
        <w:t>Z</w:t>
      </w:r>
      <w:r w:rsidR="0033438B" w:rsidRPr="00CC7446">
        <w:rPr>
          <w:rFonts w:ascii="Verdana" w:hAnsi="Verdana" w:cs="Arial"/>
          <w:sz w:val="18"/>
          <w:szCs w:val="18"/>
        </w:rPr>
        <w:t xml:space="preserve">hotovitel </w:t>
      </w:r>
      <w:r w:rsidR="008C76E8">
        <w:rPr>
          <w:rFonts w:ascii="Verdana" w:hAnsi="Verdana" w:cs="Arial"/>
          <w:sz w:val="18"/>
          <w:szCs w:val="18"/>
        </w:rPr>
        <w:t xml:space="preserve">se </w:t>
      </w:r>
      <w:r w:rsidR="0033438B" w:rsidRPr="00CC7446">
        <w:rPr>
          <w:rFonts w:ascii="Verdana" w:hAnsi="Verdana" w:cs="Arial"/>
          <w:sz w:val="18"/>
          <w:szCs w:val="18"/>
        </w:rPr>
        <w:t>zavazuje odstranit</w:t>
      </w:r>
      <w:r w:rsidR="008C76E8">
        <w:rPr>
          <w:rFonts w:ascii="Verdana" w:hAnsi="Verdana" w:cs="Arial"/>
          <w:sz w:val="18"/>
          <w:szCs w:val="18"/>
        </w:rPr>
        <w:t xml:space="preserve"> veškeré vady</w:t>
      </w:r>
      <w:r w:rsidR="0033438B" w:rsidRPr="00CC7446">
        <w:rPr>
          <w:rFonts w:ascii="Verdana" w:hAnsi="Verdana" w:cs="Arial"/>
          <w:sz w:val="18"/>
          <w:szCs w:val="18"/>
        </w:rPr>
        <w:t xml:space="preserve"> v co nejkratší možné lhůtě, nejpozději však ve lhůtě 14</w:t>
      </w:r>
      <w:r w:rsidR="00C00CF7">
        <w:rPr>
          <w:rFonts w:ascii="Verdana" w:hAnsi="Verdana" w:cs="Arial"/>
          <w:sz w:val="18"/>
          <w:szCs w:val="18"/>
        </w:rPr>
        <w:t xml:space="preserve"> (čtrnácti)</w:t>
      </w:r>
      <w:r w:rsidR="0033438B" w:rsidRPr="00CC7446">
        <w:rPr>
          <w:rFonts w:ascii="Verdana" w:hAnsi="Verdana" w:cs="Arial"/>
          <w:sz w:val="18"/>
          <w:szCs w:val="18"/>
        </w:rPr>
        <w:t xml:space="preserve"> dnů</w:t>
      </w:r>
      <w:r w:rsidR="00BA297D">
        <w:rPr>
          <w:rFonts w:ascii="Verdana" w:hAnsi="Verdana" w:cs="Arial"/>
          <w:sz w:val="18"/>
          <w:szCs w:val="18"/>
        </w:rPr>
        <w:t xml:space="preserve"> od doručení oznámení objednatele</w:t>
      </w:r>
      <w:r w:rsidR="0033438B" w:rsidRPr="00CC7446">
        <w:rPr>
          <w:rFonts w:ascii="Verdana" w:hAnsi="Verdana" w:cs="Arial"/>
          <w:sz w:val="18"/>
          <w:szCs w:val="18"/>
        </w:rPr>
        <w:t xml:space="preserve">, </w:t>
      </w:r>
      <w:r w:rsidR="00305421">
        <w:rPr>
          <w:rFonts w:ascii="Verdana" w:hAnsi="Verdana" w:cs="Arial"/>
          <w:sz w:val="18"/>
          <w:szCs w:val="18"/>
        </w:rPr>
        <w:t>není-li stanoveno</w:t>
      </w:r>
      <w:r w:rsidR="0033438B" w:rsidRPr="00CC7446">
        <w:rPr>
          <w:rFonts w:ascii="Verdana" w:hAnsi="Verdana" w:cs="Arial"/>
          <w:sz w:val="18"/>
          <w:szCs w:val="18"/>
        </w:rPr>
        <w:t xml:space="preserve"> </w:t>
      </w:r>
      <w:r w:rsidR="00305421">
        <w:rPr>
          <w:rFonts w:ascii="Verdana" w:hAnsi="Verdana" w:cs="Arial"/>
          <w:sz w:val="18"/>
          <w:szCs w:val="18"/>
        </w:rPr>
        <w:t>objednatelem</w:t>
      </w:r>
      <w:r w:rsidR="0033438B" w:rsidRPr="00CC7446">
        <w:rPr>
          <w:rFonts w:ascii="Verdana" w:hAnsi="Verdana" w:cs="Arial"/>
          <w:sz w:val="18"/>
          <w:szCs w:val="18"/>
        </w:rPr>
        <w:t xml:space="preserve"> </w:t>
      </w:r>
      <w:r w:rsidR="00305421">
        <w:rPr>
          <w:rFonts w:ascii="Verdana" w:hAnsi="Verdana" w:cs="Arial"/>
          <w:sz w:val="18"/>
          <w:szCs w:val="18"/>
        </w:rPr>
        <w:t>jinak</w:t>
      </w:r>
      <w:r w:rsidR="0033438B" w:rsidRPr="00CC7446">
        <w:rPr>
          <w:rFonts w:ascii="Verdana" w:hAnsi="Verdana" w:cs="Arial"/>
          <w:sz w:val="18"/>
          <w:szCs w:val="18"/>
        </w:rPr>
        <w:t xml:space="preserve">. </w:t>
      </w:r>
    </w:p>
    <w:p w14:paraId="3F8FAA7F" w14:textId="0A5C04D5" w:rsidR="008C7459" w:rsidRPr="00CC7446" w:rsidRDefault="009115FC" w:rsidP="00C03B09">
      <w:pPr>
        <w:spacing w:before="120" w:line="264" w:lineRule="auto"/>
        <w:ind w:left="567" w:hanging="567"/>
        <w:jc w:val="both"/>
        <w:rPr>
          <w:rFonts w:ascii="Verdana" w:hAnsi="Verdana" w:cs="Arial"/>
          <w:sz w:val="18"/>
          <w:szCs w:val="18"/>
        </w:rPr>
      </w:pPr>
      <w:r>
        <w:rPr>
          <w:rFonts w:ascii="Verdana" w:hAnsi="Verdana" w:cs="Arial"/>
          <w:b/>
          <w:sz w:val="18"/>
          <w:szCs w:val="18"/>
        </w:rPr>
        <w:t>8</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w:t>
      </w:r>
      <w:r w:rsidR="00305421">
        <w:rPr>
          <w:rFonts w:ascii="Verdana" w:hAnsi="Verdana" w:cs="Arial"/>
          <w:sz w:val="18"/>
          <w:szCs w:val="18"/>
        </w:rPr>
        <w:t>v</w:t>
      </w:r>
      <w:r w:rsidR="00EE0378">
        <w:rPr>
          <w:rFonts w:ascii="Verdana" w:hAnsi="Verdana" w:cs="Arial"/>
          <w:sz w:val="18"/>
          <w:szCs w:val="18"/>
        </w:rPr>
        <w:t> </w:t>
      </w:r>
      <w:r w:rsidR="008C76E8">
        <w:rPr>
          <w:rFonts w:ascii="Verdana" w:hAnsi="Verdana" w:cs="Arial"/>
          <w:sz w:val="18"/>
          <w:szCs w:val="18"/>
        </w:rPr>
        <w:t>1</w:t>
      </w:r>
      <w:r w:rsidR="00C3196C">
        <w:rPr>
          <w:rFonts w:ascii="Verdana" w:hAnsi="Verdana" w:cs="Arial"/>
          <w:sz w:val="18"/>
          <w:szCs w:val="18"/>
        </w:rPr>
        <w:t>4</w:t>
      </w:r>
      <w:r w:rsidR="00EE0378">
        <w:rPr>
          <w:rFonts w:ascii="Verdana" w:hAnsi="Verdana" w:cs="Arial"/>
          <w:sz w:val="18"/>
          <w:szCs w:val="18"/>
        </w:rPr>
        <w:t xml:space="preserve"> </w:t>
      </w:r>
      <w:r w:rsidR="00C00CF7">
        <w:rPr>
          <w:rFonts w:ascii="Verdana" w:hAnsi="Verdana" w:cs="Arial"/>
          <w:sz w:val="18"/>
          <w:szCs w:val="18"/>
        </w:rPr>
        <w:t xml:space="preserve">(čtrnácti) </w:t>
      </w:r>
      <w:r w:rsidR="008C76E8">
        <w:rPr>
          <w:rFonts w:ascii="Verdana" w:hAnsi="Verdana" w:cs="Arial"/>
          <w:sz w:val="18"/>
          <w:szCs w:val="18"/>
        </w:rPr>
        <w:t>denní</w:t>
      </w:r>
      <w:r w:rsidR="00305421">
        <w:rPr>
          <w:rFonts w:ascii="Verdana" w:hAnsi="Verdana" w:cs="Arial"/>
          <w:sz w:val="18"/>
          <w:szCs w:val="18"/>
        </w:rPr>
        <w:t xml:space="preserve"> lhůtě </w:t>
      </w:r>
      <w:r w:rsidR="008C76E8">
        <w:rPr>
          <w:rFonts w:ascii="Verdana" w:hAnsi="Verdana" w:cs="Arial"/>
          <w:sz w:val="18"/>
          <w:szCs w:val="18"/>
        </w:rPr>
        <w:t xml:space="preserve">dle této smlouvy </w:t>
      </w:r>
      <w:r w:rsidR="00305421">
        <w:rPr>
          <w:rFonts w:ascii="Verdana" w:hAnsi="Verdana" w:cs="Arial"/>
          <w:sz w:val="18"/>
          <w:szCs w:val="18"/>
        </w:rPr>
        <w:t>nebo</w:t>
      </w:r>
      <w:r w:rsidR="008C76E8">
        <w:rPr>
          <w:rFonts w:ascii="Verdana" w:hAnsi="Verdana" w:cs="Arial"/>
          <w:sz w:val="18"/>
          <w:szCs w:val="18"/>
        </w:rPr>
        <w:t xml:space="preserve"> v jiné lhůtě určené</w:t>
      </w:r>
      <w:r w:rsidR="008C7459" w:rsidRPr="00CC7446">
        <w:rPr>
          <w:rFonts w:ascii="Verdana" w:hAnsi="Verdana" w:cs="Arial"/>
          <w:sz w:val="18"/>
          <w:szCs w:val="18"/>
        </w:rPr>
        <w:t xml:space="preserve"> </w:t>
      </w:r>
      <w:r w:rsidR="0033438B" w:rsidRPr="00CC7446">
        <w:rPr>
          <w:rFonts w:ascii="Verdana" w:hAnsi="Verdana" w:cs="Arial"/>
          <w:sz w:val="18"/>
          <w:szCs w:val="18"/>
        </w:rPr>
        <w:t>o</w:t>
      </w:r>
      <w:r w:rsidR="008C7459" w:rsidRPr="00CC7446">
        <w:rPr>
          <w:rFonts w:ascii="Verdana" w:hAnsi="Verdana" w:cs="Arial"/>
          <w:sz w:val="18"/>
          <w:szCs w:val="18"/>
        </w:rPr>
        <w:t xml:space="preserve">bjednatelem,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w:t>
      </w:r>
      <w:r w:rsidR="00305421">
        <w:rPr>
          <w:rFonts w:ascii="Verdana" w:hAnsi="Verdana" w:cs="Arial"/>
          <w:sz w:val="18"/>
          <w:szCs w:val="18"/>
        </w:rPr>
        <w:t>bere na vědomí</w:t>
      </w:r>
      <w:r w:rsidR="008C7459" w:rsidRPr="00CC7446">
        <w:rPr>
          <w:rFonts w:ascii="Verdana" w:hAnsi="Verdana" w:cs="Arial"/>
          <w:sz w:val="18"/>
          <w:szCs w:val="18"/>
        </w:rPr>
        <w:t xml:space="preserve">,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w:t>
      </w:r>
      <w:r w:rsidR="00305421">
        <w:rPr>
          <w:rFonts w:ascii="Verdana" w:hAnsi="Verdana" w:cs="Arial"/>
          <w:sz w:val="18"/>
          <w:szCs w:val="18"/>
        </w:rPr>
        <w:t>Veškeré n</w:t>
      </w:r>
      <w:r w:rsidR="008C7459" w:rsidRPr="00CC7446">
        <w:rPr>
          <w:rFonts w:ascii="Verdana" w:hAnsi="Verdana" w:cs="Arial"/>
          <w:sz w:val="18"/>
          <w:szCs w:val="18"/>
        </w:rPr>
        <w:t xml:space="preserve">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w:t>
      </w:r>
      <w:r w:rsidR="00305421">
        <w:rPr>
          <w:rFonts w:ascii="Verdana" w:hAnsi="Verdana" w:cs="Arial"/>
          <w:sz w:val="18"/>
          <w:szCs w:val="18"/>
        </w:rPr>
        <w:t xml:space="preserve"> objednatele</w:t>
      </w:r>
      <w:r w:rsidR="008C7459" w:rsidRPr="00CC7446">
        <w:rPr>
          <w:rFonts w:ascii="Verdana" w:hAnsi="Verdana" w:cs="Arial"/>
          <w:sz w:val="18"/>
          <w:szCs w:val="18"/>
        </w:rPr>
        <w:t xml:space="preserve"> k úhradě. </w:t>
      </w:r>
    </w:p>
    <w:p w14:paraId="058CA960" w14:textId="25ACC8AC" w:rsidR="00E21CF2" w:rsidRPr="00CC7446" w:rsidRDefault="009115FC" w:rsidP="00C03B09">
      <w:pPr>
        <w:spacing w:before="120" w:line="264" w:lineRule="auto"/>
        <w:ind w:left="567" w:hanging="567"/>
        <w:jc w:val="both"/>
        <w:rPr>
          <w:rFonts w:ascii="Verdana" w:hAnsi="Verdana" w:cs="Arial"/>
          <w:sz w:val="18"/>
          <w:szCs w:val="18"/>
        </w:rPr>
      </w:pPr>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w:t>
      </w:r>
      <w:r w:rsidR="00091011">
        <w:rPr>
          <w:rFonts w:ascii="Verdana" w:hAnsi="Verdana" w:cs="Arial"/>
          <w:sz w:val="18"/>
          <w:szCs w:val="18"/>
        </w:rPr>
        <w:t xml:space="preserve"> povinností</w:t>
      </w:r>
      <w:r w:rsidR="008C14E2" w:rsidRPr="00CC7446">
        <w:rPr>
          <w:rFonts w:ascii="Verdana" w:hAnsi="Verdana" w:cs="Arial"/>
          <w:sz w:val="18"/>
          <w:szCs w:val="18"/>
        </w:rPr>
        <w:t xml:space="preserve"> nebo </w:t>
      </w:r>
      <w:r w:rsidR="004972D1" w:rsidRPr="00CC7446">
        <w:rPr>
          <w:rFonts w:ascii="Verdana" w:hAnsi="Verdana" w:cs="Arial"/>
          <w:sz w:val="18"/>
          <w:szCs w:val="18"/>
        </w:rPr>
        <w:t>povinností</w:t>
      </w:r>
      <w:r w:rsidR="0053243E">
        <w:rPr>
          <w:rFonts w:ascii="Verdana" w:hAnsi="Verdana" w:cs="Arial"/>
          <w:sz w:val="18"/>
          <w:szCs w:val="18"/>
        </w:rPr>
        <w:t xml:space="preserve"> vyplývajících z právních před</w:t>
      </w:r>
      <w:r w:rsidR="00672330">
        <w:rPr>
          <w:rFonts w:ascii="Verdana" w:hAnsi="Verdana" w:cs="Arial"/>
          <w:sz w:val="18"/>
          <w:szCs w:val="18"/>
        </w:rPr>
        <w:t>pi</w:t>
      </w:r>
      <w:r w:rsidR="0053243E">
        <w:rPr>
          <w:rFonts w:ascii="Verdana" w:hAnsi="Verdana" w:cs="Arial"/>
          <w:sz w:val="18"/>
          <w:szCs w:val="18"/>
        </w:rPr>
        <w:t>sů</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sankce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w:t>
      </w:r>
      <w:r w:rsidR="003A429A">
        <w:rPr>
          <w:rFonts w:ascii="Verdana" w:hAnsi="Verdana" w:cs="Arial"/>
          <w:sz w:val="18"/>
          <w:szCs w:val="18"/>
        </w:rPr>
        <w:t xml:space="preserve"> povinností</w:t>
      </w:r>
      <w:r w:rsidR="008C14E2" w:rsidRPr="00CC7446">
        <w:rPr>
          <w:rFonts w:ascii="Verdana" w:hAnsi="Verdana" w:cs="Arial"/>
          <w:sz w:val="18"/>
          <w:szCs w:val="18"/>
        </w:rPr>
        <w:t xml:space="preserve"> nebo </w:t>
      </w:r>
      <w:r w:rsidR="00E83560" w:rsidRPr="00CC7446">
        <w:rPr>
          <w:rFonts w:ascii="Verdana" w:hAnsi="Verdana" w:cs="Arial"/>
          <w:sz w:val="18"/>
          <w:szCs w:val="18"/>
        </w:rPr>
        <w:t>povinností</w:t>
      </w:r>
      <w:r w:rsidR="003A429A">
        <w:rPr>
          <w:rFonts w:ascii="Verdana" w:hAnsi="Verdana" w:cs="Arial"/>
          <w:sz w:val="18"/>
          <w:szCs w:val="18"/>
        </w:rPr>
        <w:t xml:space="preserve"> stanovených právními předpisy</w:t>
      </w:r>
      <w:r w:rsidR="00386DFF">
        <w:rPr>
          <w:rFonts w:ascii="Verdana" w:hAnsi="Verdana" w:cs="Arial"/>
          <w:sz w:val="18"/>
          <w:szCs w:val="18"/>
        </w:rPr>
        <w:t xml:space="preserve">. </w:t>
      </w:r>
      <w:r w:rsidR="004972D1" w:rsidRPr="00CC7446">
        <w:rPr>
          <w:rFonts w:ascii="Verdana" w:hAnsi="Verdana" w:cs="Arial"/>
          <w:sz w:val="18"/>
          <w:szCs w:val="18"/>
        </w:rPr>
        <w:t xml:space="preserve">Zhotovitel se zavazuje uhradit objednateli veškeré finanční částky, které </w:t>
      </w:r>
      <w:r w:rsidR="00672330">
        <w:rPr>
          <w:rFonts w:ascii="Verdana" w:hAnsi="Verdana" w:cs="Arial"/>
          <w:sz w:val="18"/>
          <w:szCs w:val="18"/>
        </w:rPr>
        <w:t>vůči</w:t>
      </w:r>
      <w:r w:rsidR="00672330" w:rsidRPr="00CC7446">
        <w:rPr>
          <w:rFonts w:ascii="Verdana" w:hAnsi="Verdana" w:cs="Arial"/>
          <w:sz w:val="18"/>
          <w:szCs w:val="18"/>
        </w:rPr>
        <w:t xml:space="preserve"> </w:t>
      </w:r>
      <w:r w:rsidR="004972D1" w:rsidRPr="00CC7446">
        <w:rPr>
          <w:rFonts w:ascii="Verdana" w:hAnsi="Verdana" w:cs="Arial"/>
          <w:sz w:val="18"/>
          <w:szCs w:val="18"/>
        </w:rPr>
        <w:t xml:space="preserve">objednateli uplatnila jakákoliv třetí osoba za zhotovitelem </w:t>
      </w:r>
      <w:r w:rsidR="00386DFF">
        <w:rPr>
          <w:rFonts w:ascii="Verdana" w:hAnsi="Verdana" w:cs="Arial"/>
          <w:sz w:val="18"/>
          <w:szCs w:val="18"/>
        </w:rPr>
        <w:t xml:space="preserve">na základě </w:t>
      </w:r>
      <w:r w:rsidR="00386DFF" w:rsidRPr="00CC7446">
        <w:rPr>
          <w:rFonts w:ascii="Verdana" w:hAnsi="Verdana" w:cs="Arial"/>
          <w:sz w:val="18"/>
          <w:szCs w:val="18"/>
        </w:rPr>
        <w:t>způsoben</w:t>
      </w:r>
      <w:r w:rsidR="00386DFF">
        <w:rPr>
          <w:rFonts w:ascii="Verdana" w:hAnsi="Verdana" w:cs="Arial"/>
          <w:sz w:val="18"/>
          <w:szCs w:val="18"/>
        </w:rPr>
        <w:t>ého</w:t>
      </w:r>
      <w:r w:rsidR="00386DFF" w:rsidRPr="00CC7446">
        <w:rPr>
          <w:rFonts w:ascii="Verdana" w:hAnsi="Verdana" w:cs="Arial"/>
          <w:sz w:val="18"/>
          <w:szCs w:val="18"/>
        </w:rPr>
        <w:t xml:space="preserve"> </w:t>
      </w:r>
      <w:r w:rsidR="00C03B09" w:rsidRPr="00CC7446">
        <w:rPr>
          <w:rFonts w:ascii="Verdana" w:hAnsi="Verdana" w:cs="Arial"/>
          <w:sz w:val="18"/>
          <w:szCs w:val="18"/>
        </w:rPr>
        <w:t>porušení</w:t>
      </w:r>
      <w:r w:rsidR="00C03B09">
        <w:rPr>
          <w:rFonts w:ascii="Verdana" w:hAnsi="Verdana" w:cs="Arial"/>
          <w:sz w:val="18"/>
          <w:szCs w:val="18"/>
        </w:rPr>
        <w:t>m</w:t>
      </w:r>
      <w:r w:rsidR="00C03B09" w:rsidRPr="00CC7446">
        <w:rPr>
          <w:rFonts w:ascii="Verdana" w:hAnsi="Verdana" w:cs="Arial"/>
          <w:sz w:val="18"/>
          <w:szCs w:val="18"/>
        </w:rPr>
        <w:t xml:space="preserve"> </w:t>
      </w:r>
      <w:r w:rsidR="00C03B09">
        <w:rPr>
          <w:rFonts w:ascii="Verdana" w:hAnsi="Verdana" w:cs="Arial"/>
          <w:sz w:val="18"/>
          <w:szCs w:val="18"/>
        </w:rPr>
        <w:t>smluvních</w:t>
      </w:r>
      <w:r w:rsidR="0072068F">
        <w:rPr>
          <w:rFonts w:ascii="Verdana" w:hAnsi="Verdana" w:cs="Arial"/>
          <w:sz w:val="18"/>
          <w:szCs w:val="18"/>
        </w:rPr>
        <w:t xml:space="preserve"> </w:t>
      </w:r>
      <w:r w:rsidR="004972D1" w:rsidRPr="00CC7446">
        <w:rPr>
          <w:rFonts w:ascii="Verdana" w:hAnsi="Verdana" w:cs="Arial"/>
          <w:sz w:val="18"/>
          <w:szCs w:val="18"/>
        </w:rPr>
        <w:t>povinností</w:t>
      </w:r>
      <w:r w:rsidR="003A429A">
        <w:rPr>
          <w:rFonts w:ascii="Verdana" w:hAnsi="Verdana" w:cs="Arial"/>
          <w:sz w:val="18"/>
          <w:szCs w:val="18"/>
        </w:rPr>
        <w:t xml:space="preserve"> nebo povinností stanovených právními předpisy v souvislosti s touto smlouvou</w:t>
      </w:r>
      <w:r w:rsidR="004972D1" w:rsidRPr="00CC7446">
        <w:rPr>
          <w:rFonts w:ascii="Verdana" w:hAnsi="Verdana" w:cs="Arial"/>
          <w:sz w:val="18"/>
          <w:szCs w:val="18"/>
        </w:rPr>
        <w:t xml:space="preserve">. </w:t>
      </w:r>
      <w:r w:rsidR="007C0BA3" w:rsidRPr="00CC7446">
        <w:rPr>
          <w:rFonts w:ascii="Verdana" w:hAnsi="Verdana" w:cs="Arial"/>
          <w:sz w:val="18"/>
          <w:szCs w:val="18"/>
        </w:rPr>
        <w:t xml:space="preserve">Právo na uplatnění nároků z titulu náhrady škody se promlčí uplynutím lhůty 15 </w:t>
      </w:r>
      <w:r w:rsidR="00C05938">
        <w:rPr>
          <w:rFonts w:ascii="Verdana" w:hAnsi="Verdana" w:cs="Arial"/>
          <w:sz w:val="18"/>
          <w:szCs w:val="18"/>
        </w:rPr>
        <w:t xml:space="preserve">(patnáct) </w:t>
      </w:r>
      <w:r w:rsidR="007C0BA3" w:rsidRPr="00CC7446">
        <w:rPr>
          <w:rFonts w:ascii="Verdana" w:hAnsi="Verdana" w:cs="Arial"/>
          <w:sz w:val="18"/>
          <w:szCs w:val="18"/>
        </w:rPr>
        <w:t>let, počítané ode dne, kdy právo mohlo být uplatněno poprvé.</w:t>
      </w:r>
    </w:p>
    <w:p w14:paraId="004A762F" w14:textId="4C54A2F4" w:rsidR="004972D1" w:rsidRDefault="00AF63C8" w:rsidP="00C03B09">
      <w:pPr>
        <w:spacing w:before="120" w:line="264" w:lineRule="auto"/>
        <w:ind w:left="567" w:hanging="567"/>
        <w:jc w:val="both"/>
        <w:rPr>
          <w:rFonts w:ascii="Verdana" w:hAnsi="Verdana" w:cs="Arial"/>
          <w:sz w:val="18"/>
          <w:szCs w:val="18"/>
        </w:rPr>
      </w:pPr>
      <w:r>
        <w:rPr>
          <w:rFonts w:ascii="Verdana" w:hAnsi="Verdana" w:cs="Arial"/>
          <w:b/>
          <w:sz w:val="18"/>
          <w:szCs w:val="18"/>
        </w:rPr>
        <w:t>8</w:t>
      </w:r>
      <w:r w:rsidRPr="00CC7446">
        <w:rPr>
          <w:rFonts w:ascii="Verdana" w:hAnsi="Verdana" w:cs="Arial"/>
          <w:b/>
          <w:sz w:val="18"/>
          <w:szCs w:val="18"/>
        </w:rPr>
        <w:t>.6.</w:t>
      </w:r>
      <w:r w:rsidRPr="00CC7446">
        <w:rPr>
          <w:rFonts w:ascii="Verdana" w:hAnsi="Verdana" w:cs="Arial"/>
          <w:sz w:val="18"/>
          <w:szCs w:val="18"/>
        </w:rPr>
        <w:t xml:space="preserve"> </w:t>
      </w:r>
      <w:r w:rsidRPr="00CC7446">
        <w:rPr>
          <w:rFonts w:ascii="Verdana" w:hAnsi="Verdana" w:cs="Arial"/>
          <w:sz w:val="18"/>
          <w:szCs w:val="18"/>
        </w:rPr>
        <w:tab/>
      </w:r>
      <w:r w:rsidR="004972D1" w:rsidRPr="00CC7446">
        <w:rPr>
          <w:rFonts w:ascii="Verdana" w:hAnsi="Verdana" w:cs="Arial"/>
          <w:sz w:val="18"/>
          <w:szCs w:val="18"/>
        </w:rPr>
        <w:t xml:space="preserve">Povinná smluvní strana se zavazuje nahradit druhé smluvní straně způsobenou škodu v penězích do 30 </w:t>
      </w:r>
      <w:r w:rsidR="00AC3615">
        <w:rPr>
          <w:rFonts w:ascii="Verdana" w:hAnsi="Verdana" w:cs="Arial"/>
          <w:sz w:val="18"/>
          <w:szCs w:val="18"/>
        </w:rPr>
        <w:t xml:space="preserve">(třiceti) </w:t>
      </w:r>
      <w:r w:rsidR="004972D1" w:rsidRPr="00CC7446">
        <w:rPr>
          <w:rFonts w:ascii="Verdana" w:hAnsi="Verdana" w:cs="Arial"/>
          <w:sz w:val="18"/>
          <w:szCs w:val="18"/>
        </w:rPr>
        <w:t>kalendářních dnů ode dne, kdy jí byla doručena písemná výzva druhé smluvní strany k náhradě škody.</w:t>
      </w:r>
    </w:p>
    <w:p w14:paraId="7BEED01A" w14:textId="4CE24747" w:rsidR="00386DFF" w:rsidRDefault="00AF63C8" w:rsidP="00C03B09">
      <w:pPr>
        <w:spacing w:before="120" w:line="264" w:lineRule="auto"/>
        <w:ind w:left="567" w:hanging="567"/>
        <w:jc w:val="both"/>
        <w:rPr>
          <w:rFonts w:ascii="Verdana" w:hAnsi="Verdana" w:cs="Arial"/>
          <w:sz w:val="18"/>
          <w:szCs w:val="18"/>
        </w:rPr>
      </w:pPr>
      <w:r>
        <w:rPr>
          <w:rFonts w:ascii="Verdana" w:hAnsi="Verdana" w:cs="Arial"/>
          <w:b/>
          <w:sz w:val="18"/>
          <w:szCs w:val="18"/>
        </w:rPr>
        <w:t>8</w:t>
      </w:r>
      <w:r w:rsidRPr="00CC7446">
        <w:rPr>
          <w:rFonts w:ascii="Verdana" w:hAnsi="Verdana" w:cs="Arial"/>
          <w:b/>
          <w:sz w:val="18"/>
          <w:szCs w:val="18"/>
        </w:rPr>
        <w:t>.</w:t>
      </w:r>
      <w:r>
        <w:rPr>
          <w:rFonts w:ascii="Verdana" w:hAnsi="Verdana" w:cs="Arial"/>
          <w:b/>
          <w:sz w:val="18"/>
          <w:szCs w:val="18"/>
        </w:rPr>
        <w:t>7</w:t>
      </w:r>
      <w:r w:rsidRPr="00CC7446">
        <w:rPr>
          <w:rFonts w:ascii="Verdana" w:hAnsi="Verdana" w:cs="Arial"/>
          <w:b/>
          <w:sz w:val="18"/>
          <w:szCs w:val="18"/>
        </w:rPr>
        <w:t>.</w:t>
      </w:r>
      <w:r w:rsidRPr="00CC7446">
        <w:rPr>
          <w:rFonts w:ascii="Verdana" w:hAnsi="Verdana" w:cs="Arial"/>
          <w:sz w:val="18"/>
          <w:szCs w:val="18"/>
        </w:rPr>
        <w:t xml:space="preserve"> </w:t>
      </w:r>
      <w:r w:rsidRPr="00CC7446">
        <w:rPr>
          <w:rFonts w:ascii="Verdana" w:hAnsi="Verdana" w:cs="Arial"/>
          <w:sz w:val="18"/>
          <w:szCs w:val="18"/>
        </w:rPr>
        <w:tab/>
      </w:r>
      <w:r w:rsidR="00386DFF" w:rsidRPr="00CC7446">
        <w:rPr>
          <w:rFonts w:ascii="Verdana" w:hAnsi="Verdana" w:cs="Arial"/>
          <w:sz w:val="18"/>
          <w:szCs w:val="18"/>
        </w:rPr>
        <w:t xml:space="preserve">Nebezpečí škody na díle nese od zahájení plnění do okamžiku převzetí díla objednatelem zhotovitel, ledaže škoda byla způsobena </w:t>
      </w:r>
      <w:r w:rsidR="00386DFF">
        <w:rPr>
          <w:rFonts w:ascii="Verdana" w:hAnsi="Verdana" w:cs="Arial"/>
          <w:sz w:val="18"/>
          <w:szCs w:val="18"/>
        </w:rPr>
        <w:t xml:space="preserve">výslovným pokynem objednatele nebo </w:t>
      </w:r>
      <w:r w:rsidR="00386DFF" w:rsidRPr="00CC7446">
        <w:rPr>
          <w:rFonts w:ascii="Verdana" w:hAnsi="Verdana" w:cs="Arial"/>
          <w:sz w:val="18"/>
          <w:szCs w:val="18"/>
        </w:rPr>
        <w:t>podklady převzatými od objednatele</w:t>
      </w:r>
      <w:r w:rsidR="00386DFF">
        <w:rPr>
          <w:rFonts w:ascii="Verdana" w:hAnsi="Verdana" w:cs="Arial"/>
          <w:sz w:val="18"/>
          <w:szCs w:val="18"/>
        </w:rPr>
        <w:t>.</w:t>
      </w:r>
    </w:p>
    <w:p w14:paraId="0D6B98A1" w14:textId="77777777" w:rsidR="0053243E" w:rsidRPr="00CC7446" w:rsidRDefault="0053243E" w:rsidP="00C03B09">
      <w:pPr>
        <w:spacing w:before="120" w:line="264" w:lineRule="auto"/>
        <w:ind w:left="567" w:hanging="567"/>
        <w:jc w:val="both"/>
        <w:rPr>
          <w:rFonts w:ascii="Verdana" w:hAnsi="Verdana" w:cs="Arial"/>
          <w:sz w:val="18"/>
          <w:szCs w:val="18"/>
        </w:rPr>
      </w:pPr>
    </w:p>
    <w:p w14:paraId="1E8C4E16" w14:textId="0736C8C2" w:rsidR="007149BF" w:rsidRPr="00CC7446" w:rsidRDefault="00A03259" w:rsidP="00C03B09">
      <w:pPr>
        <w:pStyle w:val="Nadpis1"/>
        <w:keepNext w:val="0"/>
        <w:widowControl w:val="0"/>
        <w:suppressAutoHyphens/>
        <w:spacing w:before="0" w:after="120" w:line="264" w:lineRule="auto"/>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9</w:t>
      </w:r>
      <w:r w:rsidR="007B303D" w:rsidRPr="00CC7446">
        <w:rPr>
          <w:rFonts w:ascii="Verdana" w:hAnsi="Verdana"/>
          <w:sz w:val="20"/>
          <w:szCs w:val="18"/>
          <w:u w:val="single"/>
        </w:rPr>
        <w:t xml:space="preserve"> </w:t>
      </w:r>
      <w:r w:rsidRPr="00CC7446">
        <w:rPr>
          <w:rFonts w:ascii="Verdana" w:hAnsi="Verdana"/>
          <w:sz w:val="20"/>
          <w:szCs w:val="18"/>
          <w:u w:val="single"/>
        </w:rPr>
        <w:t>- Ostatní ujednání</w:t>
      </w:r>
    </w:p>
    <w:p w14:paraId="079C64C2" w14:textId="5BC07119" w:rsidR="00E21B9D" w:rsidRPr="00CC7446" w:rsidRDefault="009115FC" w:rsidP="00C03B09">
      <w:pPr>
        <w:suppressAutoHyphens/>
        <w:spacing w:before="120" w:after="120" w:line="264" w:lineRule="auto"/>
        <w:ind w:left="567" w:hanging="567"/>
        <w:jc w:val="both"/>
        <w:rPr>
          <w:rFonts w:ascii="Verdana" w:hAnsi="Verdana" w:cs="Arial"/>
          <w:sz w:val="18"/>
          <w:szCs w:val="18"/>
        </w:rPr>
      </w:pPr>
      <w:r>
        <w:rPr>
          <w:rFonts w:ascii="Verdana" w:hAnsi="Verdana" w:cs="Arial"/>
          <w:b/>
          <w:bCs/>
          <w:sz w:val="18"/>
          <w:szCs w:val="18"/>
        </w:rPr>
        <w:t>9</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r>
      <w:r w:rsidR="001576A1" w:rsidRPr="00CC7446">
        <w:rPr>
          <w:rFonts w:ascii="Verdana" w:hAnsi="Verdana" w:cs="Arial"/>
          <w:sz w:val="18"/>
          <w:szCs w:val="18"/>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15D213E3" w14:textId="6224BEE5" w:rsidR="00E57415" w:rsidRPr="00CC7446" w:rsidRDefault="009115FC" w:rsidP="00C03B09">
      <w:pPr>
        <w:suppressAutoHyphens/>
        <w:spacing w:before="120" w:line="264" w:lineRule="auto"/>
        <w:ind w:left="567" w:hanging="567"/>
        <w:jc w:val="both"/>
        <w:rPr>
          <w:rFonts w:ascii="Verdana" w:hAnsi="Verdana" w:cs="Arial"/>
          <w:sz w:val="18"/>
          <w:szCs w:val="18"/>
        </w:rPr>
      </w:pPr>
      <w:r>
        <w:rPr>
          <w:rFonts w:ascii="Verdana" w:hAnsi="Verdana" w:cs="Arial"/>
          <w:b/>
          <w:sz w:val="18"/>
          <w:szCs w:val="18"/>
        </w:rPr>
        <w:lastRenderedPageBreak/>
        <w:t>9</w:t>
      </w:r>
      <w:r w:rsidR="00E21B9D" w:rsidRPr="00CC7446">
        <w:rPr>
          <w:rFonts w:ascii="Verdana" w:hAnsi="Verdana" w:cs="Arial"/>
          <w:b/>
          <w:sz w:val="18"/>
          <w:szCs w:val="18"/>
        </w:rPr>
        <w:t>.2</w:t>
      </w:r>
      <w:r w:rsidR="00E21B9D" w:rsidRPr="00CC7446">
        <w:rPr>
          <w:rFonts w:ascii="Verdana" w:hAnsi="Verdana" w:cs="Arial"/>
          <w:sz w:val="18"/>
          <w:szCs w:val="18"/>
        </w:rPr>
        <w:t>.</w:t>
      </w:r>
      <w:r w:rsidR="00E21B9D" w:rsidRPr="00CC7446">
        <w:rPr>
          <w:rFonts w:ascii="Verdana" w:hAnsi="Verdana" w:cs="Arial"/>
          <w:sz w:val="18"/>
          <w:szCs w:val="18"/>
        </w:rPr>
        <w:tab/>
      </w:r>
      <w:r w:rsidR="004B68C6">
        <w:rPr>
          <w:rFonts w:ascii="Verdana" w:hAnsi="Verdana" w:cs="Arial"/>
          <w:sz w:val="18"/>
          <w:szCs w:val="18"/>
        </w:rPr>
        <w:t>N</w:t>
      </w:r>
      <w:r w:rsidR="0072068F">
        <w:rPr>
          <w:rFonts w:ascii="Verdana" w:hAnsi="Verdana" w:cs="Arial"/>
          <w:sz w:val="18"/>
          <w:szCs w:val="18"/>
        </w:rPr>
        <w:t>eobsazeno</w:t>
      </w:r>
      <w:r w:rsidR="004B68C6">
        <w:rPr>
          <w:rFonts w:ascii="Verdana" w:hAnsi="Verdana" w:cs="Arial"/>
          <w:sz w:val="18"/>
          <w:szCs w:val="18"/>
        </w:rPr>
        <w:t>.</w:t>
      </w:r>
    </w:p>
    <w:p w14:paraId="3751A1CA" w14:textId="5E680CC7" w:rsidR="00915215" w:rsidRPr="00CC7446" w:rsidRDefault="009115FC" w:rsidP="00C03B09">
      <w:pPr>
        <w:suppressAutoHyphens/>
        <w:spacing w:before="120" w:line="264" w:lineRule="auto"/>
        <w:ind w:left="567" w:hanging="567"/>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3</w:t>
      </w:r>
      <w:r w:rsidR="00483D1D"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2939BC07" w14:textId="58BF15D8" w:rsidR="008A28D6" w:rsidRDefault="009115FC" w:rsidP="00C03B09">
      <w:pPr>
        <w:suppressAutoHyphens/>
        <w:spacing w:before="120" w:line="264" w:lineRule="auto"/>
        <w:ind w:left="567" w:hanging="567"/>
        <w:jc w:val="both"/>
        <w:rPr>
          <w:rFonts w:ascii="Verdana" w:hAnsi="Verdana" w:cs="Arial"/>
          <w:sz w:val="18"/>
          <w:szCs w:val="18"/>
        </w:rPr>
      </w:pPr>
      <w:r>
        <w:rPr>
          <w:rFonts w:ascii="Verdana" w:hAnsi="Verdana" w:cs="Arial"/>
          <w:b/>
          <w:sz w:val="18"/>
          <w:szCs w:val="18"/>
        </w:rPr>
        <w:t>9</w:t>
      </w:r>
      <w:r w:rsidR="00E21B9D" w:rsidRPr="00CC7446">
        <w:rPr>
          <w:rFonts w:ascii="Verdana" w:hAnsi="Verdana" w:cs="Arial"/>
          <w:b/>
          <w:sz w:val="18"/>
          <w:szCs w:val="18"/>
        </w:rPr>
        <w:t>.</w:t>
      </w:r>
      <w:r w:rsidR="00796AD7">
        <w:rPr>
          <w:rFonts w:ascii="Verdana" w:hAnsi="Verdana" w:cs="Arial"/>
          <w:b/>
          <w:sz w:val="18"/>
          <w:szCs w:val="18"/>
        </w:rPr>
        <w:t>4</w:t>
      </w:r>
      <w:r w:rsidR="00E21B9D" w:rsidRPr="00CC7446">
        <w:rPr>
          <w:rFonts w:ascii="Verdana" w:hAnsi="Verdana" w:cs="Arial"/>
          <w:b/>
          <w:sz w:val="18"/>
          <w:szCs w:val="18"/>
        </w:rPr>
        <w:t>.</w:t>
      </w:r>
      <w:r w:rsidR="0029337E" w:rsidRPr="00CC7446">
        <w:rPr>
          <w:rFonts w:ascii="Verdana" w:hAnsi="Verdana" w:cs="Arial"/>
          <w:sz w:val="18"/>
          <w:szCs w:val="18"/>
        </w:rPr>
        <w:tab/>
      </w:r>
      <w:r w:rsidR="00E21B9D" w:rsidRPr="00CC7446">
        <w:rPr>
          <w:rFonts w:ascii="Verdana" w:hAnsi="Verdana" w:cs="Arial"/>
          <w:sz w:val="18"/>
          <w:szCs w:val="18"/>
        </w:rPr>
        <w:t xml:space="preserve">Zhotovitel oznámí objednateli, </w:t>
      </w:r>
      <w:r w:rsidR="00246DF9" w:rsidRPr="00CC7446">
        <w:rPr>
          <w:rFonts w:ascii="Verdana" w:hAnsi="Verdana" w:cs="Arial"/>
          <w:sz w:val="18"/>
          <w:szCs w:val="18"/>
        </w:rPr>
        <w:t xml:space="preserve">nejméně </w:t>
      </w:r>
      <w:r w:rsidR="002204D5">
        <w:rPr>
          <w:rFonts w:ascii="Verdana" w:hAnsi="Verdana" w:cs="Arial"/>
          <w:sz w:val="18"/>
          <w:szCs w:val="18"/>
        </w:rPr>
        <w:t>5</w:t>
      </w:r>
      <w:r w:rsidR="002204D5" w:rsidRPr="00CC7446">
        <w:rPr>
          <w:rFonts w:ascii="Verdana" w:hAnsi="Verdana" w:cs="Arial"/>
          <w:sz w:val="18"/>
          <w:szCs w:val="18"/>
        </w:rPr>
        <w:t xml:space="preserve"> </w:t>
      </w:r>
      <w:r w:rsidR="00DE065C">
        <w:rPr>
          <w:rFonts w:ascii="Verdana" w:hAnsi="Verdana" w:cs="Arial"/>
          <w:sz w:val="18"/>
          <w:szCs w:val="18"/>
        </w:rPr>
        <w:t>(</w:t>
      </w:r>
      <w:r w:rsidR="002204D5">
        <w:rPr>
          <w:rFonts w:ascii="Verdana" w:hAnsi="Verdana" w:cs="Arial"/>
          <w:sz w:val="18"/>
          <w:szCs w:val="18"/>
        </w:rPr>
        <w:t>pět</w:t>
      </w:r>
      <w:r w:rsidR="00DE065C">
        <w:rPr>
          <w:rFonts w:ascii="Verdana" w:hAnsi="Verdana" w:cs="Arial"/>
          <w:sz w:val="18"/>
          <w:szCs w:val="18"/>
        </w:rPr>
        <w:t xml:space="preserve">) </w:t>
      </w:r>
      <w:r w:rsidR="00246DF9" w:rsidRPr="00CC7446">
        <w:rPr>
          <w:rFonts w:ascii="Verdana" w:hAnsi="Verdana" w:cs="Arial"/>
          <w:sz w:val="18"/>
          <w:szCs w:val="18"/>
        </w:rPr>
        <w:t xml:space="preserve">dní před </w:t>
      </w:r>
      <w:r w:rsidR="007B044F">
        <w:rPr>
          <w:rFonts w:ascii="Verdana" w:hAnsi="Verdana" w:cs="Arial"/>
          <w:sz w:val="18"/>
          <w:szCs w:val="18"/>
        </w:rPr>
        <w:t xml:space="preserve">zahájením </w:t>
      </w:r>
      <w:r w:rsidR="00F55269">
        <w:rPr>
          <w:rFonts w:ascii="Verdana" w:hAnsi="Verdana" w:cs="Arial"/>
          <w:sz w:val="18"/>
          <w:szCs w:val="18"/>
        </w:rPr>
        <w:t xml:space="preserve">řízení nebo </w:t>
      </w:r>
      <w:r w:rsidR="00246DF9" w:rsidRPr="00CC7446">
        <w:rPr>
          <w:rFonts w:ascii="Verdana" w:hAnsi="Verdana" w:cs="Arial"/>
          <w:sz w:val="18"/>
          <w:szCs w:val="18"/>
        </w:rPr>
        <w:t>jednáním s orgány veřejné moci</w:t>
      </w:r>
      <w:r w:rsidR="00E21B9D" w:rsidRPr="00CC7446">
        <w:rPr>
          <w:rFonts w:ascii="Verdana" w:hAnsi="Verdana" w:cs="Arial"/>
          <w:sz w:val="18"/>
          <w:szCs w:val="18"/>
        </w:rPr>
        <w:t>, předmět projednávaných skutečností</w:t>
      </w:r>
      <w:r w:rsidR="001576A1">
        <w:rPr>
          <w:rFonts w:ascii="Verdana" w:hAnsi="Verdana" w:cs="Arial"/>
          <w:sz w:val="18"/>
          <w:szCs w:val="18"/>
        </w:rPr>
        <w:t>.</w:t>
      </w:r>
    </w:p>
    <w:p w14:paraId="7A3E66EA" w14:textId="1F8A26DB" w:rsidR="001576A1" w:rsidRPr="00CC7446" w:rsidRDefault="009115FC" w:rsidP="00C03B09">
      <w:pPr>
        <w:suppressAutoHyphens/>
        <w:spacing w:before="120" w:line="264" w:lineRule="auto"/>
        <w:ind w:left="567" w:hanging="567"/>
        <w:jc w:val="both"/>
        <w:rPr>
          <w:rFonts w:ascii="Verdana" w:hAnsi="Verdana" w:cs="Arial"/>
          <w:sz w:val="18"/>
          <w:szCs w:val="18"/>
        </w:rPr>
      </w:pPr>
      <w:r>
        <w:rPr>
          <w:rFonts w:ascii="Verdana" w:hAnsi="Verdana" w:cs="Arial"/>
          <w:b/>
          <w:sz w:val="18"/>
          <w:szCs w:val="18"/>
        </w:rPr>
        <w:t>9</w:t>
      </w:r>
      <w:r w:rsidR="001576A1" w:rsidRPr="00CC7446">
        <w:rPr>
          <w:rFonts w:ascii="Verdana" w:hAnsi="Verdana" w:cs="Arial"/>
          <w:b/>
          <w:sz w:val="18"/>
          <w:szCs w:val="18"/>
        </w:rPr>
        <w:t>.</w:t>
      </w:r>
      <w:r w:rsidR="00796AD7">
        <w:rPr>
          <w:rFonts w:ascii="Verdana" w:hAnsi="Verdana" w:cs="Arial"/>
          <w:b/>
          <w:sz w:val="18"/>
          <w:szCs w:val="18"/>
        </w:rPr>
        <w:t>5</w:t>
      </w:r>
      <w:r w:rsidR="001576A1" w:rsidRPr="00CC7446">
        <w:rPr>
          <w:rFonts w:ascii="Verdana" w:hAnsi="Verdana" w:cs="Arial"/>
          <w:b/>
          <w:sz w:val="18"/>
          <w:szCs w:val="18"/>
        </w:rPr>
        <w:t>.</w:t>
      </w:r>
      <w:r w:rsidR="004B68C6">
        <w:rPr>
          <w:rFonts w:ascii="Verdana" w:hAnsi="Verdana" w:cs="Arial"/>
          <w:sz w:val="18"/>
          <w:szCs w:val="18"/>
        </w:rPr>
        <w:t xml:space="preserve"> </w:t>
      </w:r>
      <w:r w:rsidR="001576A1" w:rsidRPr="004F5B31">
        <w:rPr>
          <w:rFonts w:ascii="Verdana" w:hAnsi="Verdana" w:cstheme="minorHAnsi"/>
          <w:sz w:val="18"/>
          <w:szCs w:val="18"/>
        </w:rPr>
        <w:t xml:space="preserve">Zhotovitel může při plnění </w:t>
      </w:r>
      <w:r w:rsidR="001576A1">
        <w:rPr>
          <w:rFonts w:ascii="Verdana" w:hAnsi="Verdana" w:cstheme="minorHAnsi"/>
          <w:sz w:val="18"/>
          <w:szCs w:val="18"/>
        </w:rPr>
        <w:t>smlouvy</w:t>
      </w:r>
      <w:r w:rsidR="001576A1" w:rsidRPr="004F5B31">
        <w:rPr>
          <w:rFonts w:ascii="Verdana" w:hAnsi="Verdana" w:cstheme="minorHAnsi"/>
          <w:sz w:val="18"/>
          <w:szCs w:val="18"/>
        </w:rPr>
        <w:t xml:space="preserve"> </w:t>
      </w:r>
      <w:r w:rsidR="001576A1">
        <w:rPr>
          <w:rFonts w:ascii="Verdana" w:hAnsi="Verdana" w:cstheme="minorHAnsi"/>
          <w:sz w:val="18"/>
          <w:szCs w:val="18"/>
        </w:rPr>
        <w:t>užít</w:t>
      </w:r>
      <w:r w:rsidR="001576A1" w:rsidRPr="004F5B31">
        <w:rPr>
          <w:rFonts w:ascii="Verdana" w:hAnsi="Verdana" w:cstheme="minorHAnsi"/>
          <w:sz w:val="18"/>
          <w:szCs w:val="18"/>
        </w:rPr>
        <w:t xml:space="preserve"> poddodavatele uvedené v</w:t>
      </w:r>
      <w:r w:rsidR="001576A1">
        <w:rPr>
          <w:rFonts w:ascii="Verdana" w:hAnsi="Verdana" w:cstheme="minorHAnsi"/>
          <w:sz w:val="18"/>
          <w:szCs w:val="18"/>
        </w:rPr>
        <w:t xml:space="preserve"> 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Poddodavatele </w:t>
      </w:r>
      <w:r w:rsidR="001576A1" w:rsidRPr="003F6A6C">
        <w:rPr>
          <w:rFonts w:ascii="Verdana" w:hAnsi="Verdana" w:cstheme="minorHAnsi"/>
          <w:sz w:val="18"/>
          <w:szCs w:val="18"/>
        </w:rPr>
        <w:t xml:space="preserve">neuvedeného </w:t>
      </w:r>
      <w:r w:rsidR="001576A1">
        <w:rPr>
          <w:rFonts w:ascii="Verdana" w:hAnsi="Verdana" w:cstheme="minorHAnsi"/>
          <w:sz w:val="18"/>
          <w:szCs w:val="18"/>
        </w:rPr>
        <w:t xml:space="preserve">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w:t>
      </w:r>
      <w:r w:rsidR="000B51F8">
        <w:rPr>
          <w:rFonts w:ascii="Verdana" w:hAnsi="Verdana" w:cstheme="minorHAnsi"/>
          <w:sz w:val="18"/>
          <w:szCs w:val="18"/>
        </w:rPr>
        <w:t>z</w:t>
      </w:r>
      <w:r w:rsidR="001576A1" w:rsidRPr="004F5B31">
        <w:rPr>
          <w:rFonts w:ascii="Verdana" w:hAnsi="Verdana" w:cstheme="minorHAnsi"/>
          <w:sz w:val="18"/>
          <w:szCs w:val="18"/>
        </w:rPr>
        <w:t xml:space="preserve">hotovitel k plnění smlouvy užít pouze po předchozím souhlasu </w:t>
      </w:r>
      <w:r>
        <w:rPr>
          <w:rFonts w:ascii="Verdana" w:hAnsi="Verdana" w:cstheme="minorHAnsi"/>
          <w:sz w:val="18"/>
          <w:szCs w:val="18"/>
        </w:rPr>
        <w:t>o</w:t>
      </w:r>
      <w:r w:rsidR="001576A1" w:rsidRPr="004F5B31">
        <w:rPr>
          <w:rFonts w:ascii="Verdana" w:hAnsi="Verdana" w:cstheme="minorHAnsi"/>
          <w:sz w:val="18"/>
          <w:szCs w:val="18"/>
        </w:rPr>
        <w:t xml:space="preserve">bjednatele na základě písemné žádostí </w:t>
      </w:r>
      <w:r>
        <w:rPr>
          <w:rFonts w:ascii="Verdana" w:hAnsi="Verdana" w:cstheme="minorHAnsi"/>
          <w:sz w:val="18"/>
          <w:szCs w:val="18"/>
        </w:rPr>
        <w:t>z</w:t>
      </w:r>
      <w:r w:rsidR="001576A1" w:rsidRPr="004F5B31">
        <w:rPr>
          <w:rFonts w:ascii="Verdana" w:hAnsi="Verdana" w:cstheme="minorHAnsi"/>
          <w:sz w:val="18"/>
          <w:szCs w:val="18"/>
        </w:rPr>
        <w:t xml:space="preserve">hotovitele a uzavření písemného dodatku k této </w:t>
      </w:r>
      <w:r w:rsidR="001576A1">
        <w:rPr>
          <w:rFonts w:ascii="Verdana" w:hAnsi="Verdana" w:cstheme="minorHAnsi"/>
          <w:sz w:val="18"/>
          <w:szCs w:val="18"/>
        </w:rPr>
        <w:t>smlouvě</w:t>
      </w:r>
      <w:r w:rsidR="001576A1" w:rsidRPr="004F5B31">
        <w:rPr>
          <w:rFonts w:ascii="Verdana" w:hAnsi="Verdana" w:cstheme="minorHAnsi"/>
          <w:sz w:val="18"/>
          <w:szCs w:val="18"/>
        </w:rPr>
        <w:t xml:space="preserve">. </w:t>
      </w:r>
    </w:p>
    <w:p w14:paraId="0B6A007A" w14:textId="72C994FB" w:rsidR="00231DEB" w:rsidRPr="00CC7446" w:rsidRDefault="009115FC" w:rsidP="00C03B09">
      <w:pPr>
        <w:suppressAutoHyphens/>
        <w:spacing w:before="120" w:after="120" w:line="264" w:lineRule="auto"/>
        <w:ind w:left="567" w:hanging="567"/>
        <w:jc w:val="both"/>
        <w:rPr>
          <w:rFonts w:ascii="Verdana" w:hAnsi="Verdana" w:cs="Arial"/>
          <w:sz w:val="18"/>
          <w:szCs w:val="18"/>
        </w:rPr>
      </w:pPr>
      <w:r>
        <w:rPr>
          <w:rFonts w:ascii="Verdana" w:hAnsi="Verdana" w:cs="Arial"/>
          <w:b/>
          <w:sz w:val="18"/>
          <w:szCs w:val="18"/>
        </w:rPr>
        <w:t>9</w:t>
      </w:r>
      <w:r w:rsidR="00483D1D" w:rsidRPr="00CC7446">
        <w:rPr>
          <w:rFonts w:ascii="Verdana" w:hAnsi="Verdana" w:cs="Arial"/>
          <w:b/>
          <w:sz w:val="18"/>
          <w:szCs w:val="18"/>
        </w:rPr>
        <w:t>.</w:t>
      </w:r>
      <w:r w:rsidR="00796AD7">
        <w:rPr>
          <w:rFonts w:ascii="Verdana" w:hAnsi="Verdana" w:cs="Arial"/>
          <w:b/>
          <w:sz w:val="18"/>
          <w:szCs w:val="18"/>
        </w:rPr>
        <w:t>6</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C03B09">
      <w:pPr>
        <w:tabs>
          <w:tab w:val="right" w:leader="dot" w:pos="7371"/>
        </w:tabs>
        <w:suppressAutoHyphens/>
        <w:spacing w:before="120" w:after="120" w:line="264" w:lineRule="auto"/>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C03B09">
      <w:pPr>
        <w:tabs>
          <w:tab w:val="right" w:leader="dot" w:pos="7371"/>
        </w:tabs>
        <w:suppressAutoHyphens/>
        <w:spacing w:line="264" w:lineRule="auto"/>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57279CF5" w:rsidR="00E57415" w:rsidRPr="00CC7446" w:rsidRDefault="001908F2" w:rsidP="003A31C6">
      <w:pPr>
        <w:tabs>
          <w:tab w:val="right" w:leader="dot" w:pos="7371"/>
        </w:tabs>
        <w:suppressAutoHyphens/>
        <w:spacing w:line="264" w:lineRule="auto"/>
        <w:ind w:left="539" w:hanging="539"/>
        <w:jc w:val="center"/>
        <w:rPr>
          <w:rFonts w:ascii="Verdana" w:hAnsi="Verdana" w:cs="Arial"/>
          <w:sz w:val="18"/>
          <w:szCs w:val="18"/>
        </w:rPr>
      </w:pPr>
      <w:r w:rsidRPr="00A71021">
        <w:rPr>
          <w:rFonts w:ascii="Verdana" w:hAnsi="Verdana" w:cs="Arial"/>
          <w:b/>
          <w:sz w:val="18"/>
          <w:szCs w:val="18"/>
          <w:highlight w:val="yellow"/>
        </w:rPr>
        <w:t>[VLOŽÍ ZHOTOVITEL]</w:t>
      </w:r>
    </w:p>
    <w:p w14:paraId="1F45B6BF" w14:textId="36BC4DCE" w:rsidR="008A28D6" w:rsidRDefault="008A28D6" w:rsidP="00C03B09">
      <w:pPr>
        <w:suppressAutoHyphens/>
        <w:spacing w:before="120" w:after="120" w:line="264" w:lineRule="auto"/>
        <w:ind w:left="567" w:hanging="567"/>
        <w:jc w:val="both"/>
        <w:rPr>
          <w:rFonts w:ascii="Verdana" w:hAnsi="Verdana" w:cs="Arial"/>
          <w:bCs/>
          <w:sz w:val="18"/>
          <w:szCs w:val="18"/>
        </w:rPr>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7</w:t>
      </w:r>
      <w:r w:rsidR="00483D1D" w:rsidRPr="00CC7446">
        <w:rPr>
          <w:rFonts w:ascii="Verdana" w:hAnsi="Verdana" w:cs="Arial"/>
          <w:b/>
          <w:bCs/>
          <w:sz w:val="18"/>
          <w:szCs w:val="18"/>
        </w:rPr>
        <w:t>.</w:t>
      </w:r>
      <w:r w:rsidR="0029337E" w:rsidRPr="00CC7446">
        <w:rPr>
          <w:rFonts w:ascii="Verdana" w:hAnsi="Verdana" w:cs="Arial"/>
          <w:b/>
          <w:bCs/>
          <w:sz w:val="18"/>
          <w:szCs w:val="18"/>
        </w:rPr>
        <w:tab/>
      </w:r>
      <w:r w:rsidRPr="004F5B31">
        <w:rPr>
          <w:rFonts w:ascii="Verdana" w:hAnsi="Verdana" w:cstheme="minorHAnsi"/>
          <w:sz w:val="18"/>
          <w:szCs w:val="18"/>
        </w:rPr>
        <w:t xml:space="preserve">Zhotovitel se zavazuje smluvně zajistit, že jím vybraný poddodavatel svoji část </w:t>
      </w:r>
      <w:r>
        <w:rPr>
          <w:rFonts w:ascii="Verdana" w:hAnsi="Verdana" w:cstheme="minorHAnsi"/>
          <w:sz w:val="18"/>
          <w:szCs w:val="18"/>
        </w:rPr>
        <w:t>p</w:t>
      </w:r>
      <w:r w:rsidRPr="004F5B31">
        <w:rPr>
          <w:rFonts w:ascii="Verdana" w:hAnsi="Verdana" w:cstheme="minorHAnsi"/>
          <w:sz w:val="18"/>
          <w:szCs w:val="18"/>
        </w:rPr>
        <w:t>lnění provede osobně a nepřevede ji na dalšího poddodavatele ani ji ve smyslu ustanovení § 2589 </w:t>
      </w:r>
      <w:r>
        <w:rPr>
          <w:rFonts w:ascii="Verdana" w:hAnsi="Verdana" w:cstheme="minorHAnsi"/>
          <w:sz w:val="18"/>
          <w:szCs w:val="18"/>
        </w:rPr>
        <w:t>o</w:t>
      </w:r>
      <w:r w:rsidRPr="004F5B31">
        <w:rPr>
          <w:rFonts w:ascii="Verdana" w:hAnsi="Verdana" w:cstheme="minorHAnsi"/>
          <w:sz w:val="18"/>
          <w:szCs w:val="18"/>
        </w:rPr>
        <w:t>bčanského zákoníku nenechá provést dalším poddodavatelem pod svým osobním vedením. S ohledem na ustanovení § 1769 </w:t>
      </w:r>
      <w:r>
        <w:rPr>
          <w:rFonts w:ascii="Verdana" w:hAnsi="Verdana" w:cstheme="minorHAnsi"/>
          <w:sz w:val="18"/>
          <w:szCs w:val="18"/>
        </w:rPr>
        <w:t>o</w:t>
      </w:r>
      <w:r w:rsidRPr="004F5B31">
        <w:rPr>
          <w:rFonts w:ascii="Verdana" w:hAnsi="Verdana" w:cstheme="minorHAnsi"/>
          <w:sz w:val="18"/>
          <w:szCs w:val="18"/>
        </w:rPr>
        <w:t xml:space="preserve">bčanského zákoníku </w:t>
      </w:r>
      <w:r>
        <w:rPr>
          <w:rFonts w:ascii="Verdana" w:hAnsi="Verdana" w:cstheme="minorHAnsi"/>
          <w:sz w:val="18"/>
          <w:szCs w:val="18"/>
        </w:rPr>
        <w:t>s</w:t>
      </w:r>
      <w:r w:rsidRPr="004F5B31">
        <w:rPr>
          <w:rFonts w:ascii="Verdana" w:hAnsi="Verdana" w:cstheme="minorHAnsi"/>
          <w:sz w:val="18"/>
          <w:szCs w:val="18"/>
        </w:rPr>
        <w:t>mluvní strany prohlašují, že tato povinnost poddodavatele není sjednávána jako plnění třetí osoby ve smyslu uvedeného zákonného ustanovení. Zhotovitel se zavazuje zajistit plnění této povinnosti tak, že neuzavře smlouvu s žádným poddodavatelem, který se k této povinnosti nezaváže.</w:t>
      </w:r>
    </w:p>
    <w:p w14:paraId="1AA1479C" w14:textId="4946A08A" w:rsidR="008A28D6" w:rsidRPr="002B5A22" w:rsidRDefault="008A28D6" w:rsidP="00C03B09">
      <w:pPr>
        <w:suppressAutoHyphens/>
        <w:spacing w:before="120" w:after="120" w:line="264" w:lineRule="auto"/>
        <w:ind w:left="567" w:hanging="567"/>
        <w:jc w:val="both"/>
        <w:rPr>
          <w:rFonts w:ascii="Verdana" w:hAnsi="Verdana"/>
          <w:sz w:val="18"/>
          <w:szCs w:val="18"/>
        </w:rPr>
      </w:pPr>
      <w:r>
        <w:rPr>
          <w:rFonts w:ascii="Verdana" w:hAnsi="Verdana" w:cs="Arial"/>
          <w:b/>
          <w:bCs/>
          <w:sz w:val="18"/>
          <w:szCs w:val="18"/>
        </w:rPr>
        <w:t>9</w:t>
      </w:r>
      <w:r w:rsidR="001908F2">
        <w:rPr>
          <w:rFonts w:ascii="Verdana" w:hAnsi="Verdana" w:cs="Arial"/>
          <w:b/>
          <w:bCs/>
          <w:sz w:val="18"/>
          <w:szCs w:val="18"/>
        </w:rPr>
        <w:t>.</w:t>
      </w:r>
      <w:r w:rsidR="00796AD7">
        <w:rPr>
          <w:rFonts w:ascii="Verdana" w:hAnsi="Verdana" w:cs="Arial"/>
          <w:b/>
          <w:bCs/>
          <w:sz w:val="18"/>
          <w:szCs w:val="18"/>
        </w:rPr>
        <w:t>8</w:t>
      </w:r>
      <w:r w:rsidR="001908F2" w:rsidRPr="00F133AA">
        <w:rPr>
          <w:rFonts w:ascii="Verdana" w:hAnsi="Verdana" w:cs="Arial"/>
          <w:b/>
          <w:bCs/>
          <w:sz w:val="18"/>
          <w:szCs w:val="18"/>
        </w:rPr>
        <w:t>.</w:t>
      </w:r>
      <w:r w:rsidR="001908F2" w:rsidRPr="00BA5CAF">
        <w:t xml:space="preserve"> </w:t>
      </w:r>
      <w:r w:rsidR="00814F97">
        <w:tab/>
      </w:r>
      <w:r w:rsidRPr="004F5B31">
        <w:rPr>
          <w:rFonts w:ascii="Verdana" w:hAnsi="Verdana"/>
          <w:sz w:val="18"/>
          <w:szCs w:val="18"/>
        </w:rPr>
        <w:t xml:space="preserve">Na osoby tvořící se </w:t>
      </w:r>
      <w:r w:rsidR="000B51F8">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13CBC10E" w14:textId="4851215D" w:rsidR="008A28D6" w:rsidRPr="002B5A22" w:rsidRDefault="008A28D6" w:rsidP="00C03B09">
      <w:pPr>
        <w:suppressAutoHyphens/>
        <w:spacing w:before="120" w:line="264" w:lineRule="auto"/>
        <w:ind w:left="567" w:hanging="567"/>
        <w:jc w:val="both"/>
        <w:rPr>
          <w:rFonts w:ascii="Verdana" w:hAnsi="Verdana"/>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9</w:t>
      </w:r>
      <w:r w:rsidRPr="00CC7446">
        <w:rPr>
          <w:rFonts w:ascii="Verdana" w:hAnsi="Verdana" w:cs="Arial"/>
          <w:b/>
          <w:sz w:val="18"/>
          <w:szCs w:val="18"/>
        </w:rPr>
        <w:t>.</w:t>
      </w:r>
      <w:r>
        <w:rPr>
          <w:rFonts w:ascii="Verdana" w:hAnsi="Verdana" w:cs="Arial"/>
          <w:sz w:val="18"/>
          <w:szCs w:val="18"/>
        </w:rPr>
        <w:t xml:space="preserve"> </w:t>
      </w:r>
      <w:r w:rsidR="00814F97">
        <w:rPr>
          <w:rFonts w:ascii="Verdana" w:hAnsi="Verdana" w:cs="Arial"/>
          <w:sz w:val="18"/>
          <w:szCs w:val="18"/>
        </w:rPr>
        <w:tab/>
      </w:r>
      <w:r w:rsidRPr="004F5B31">
        <w:rPr>
          <w:rFonts w:ascii="Verdana" w:hAnsi="Verdana"/>
          <w:sz w:val="18"/>
          <w:szCs w:val="18"/>
        </w:rPr>
        <w:t xml:space="preserve">Na osoby tvořící se </w:t>
      </w:r>
      <w:r>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078C058D" w14:textId="563267B7" w:rsidR="008A28D6" w:rsidRPr="008A28D6" w:rsidRDefault="008A28D6" w:rsidP="00C03B09">
      <w:pPr>
        <w:suppressAutoHyphens/>
        <w:spacing w:before="120" w:line="264" w:lineRule="auto"/>
        <w:ind w:left="567" w:hanging="709"/>
        <w:jc w:val="both"/>
        <w:rPr>
          <w:rFonts w:ascii="Verdana" w:hAnsi="Verdana"/>
          <w:sz w:val="18"/>
          <w:szCs w:val="18"/>
        </w:rPr>
      </w:pPr>
      <w:r>
        <w:rPr>
          <w:rFonts w:ascii="Verdana" w:hAnsi="Verdana" w:cs="Arial"/>
          <w:b/>
          <w:sz w:val="18"/>
          <w:szCs w:val="18"/>
        </w:rPr>
        <w:t>9.</w:t>
      </w:r>
      <w:r w:rsidR="00796AD7">
        <w:rPr>
          <w:rFonts w:ascii="Verdana" w:hAnsi="Verdana" w:cs="Arial"/>
          <w:b/>
          <w:sz w:val="18"/>
          <w:szCs w:val="18"/>
        </w:rPr>
        <w:t>10</w:t>
      </w:r>
      <w:r w:rsidRPr="00CC7446">
        <w:rPr>
          <w:rFonts w:ascii="Verdana" w:hAnsi="Verdana" w:cs="Arial"/>
          <w:b/>
          <w:sz w:val="18"/>
          <w:szCs w:val="18"/>
        </w:rPr>
        <w:t>.</w:t>
      </w:r>
      <w:r>
        <w:rPr>
          <w:rFonts w:ascii="Verdana" w:hAnsi="Verdana" w:cs="Arial"/>
          <w:sz w:val="18"/>
          <w:szCs w:val="18"/>
        </w:rPr>
        <w:t xml:space="preserve"> </w:t>
      </w:r>
      <w:r w:rsidR="00814F97">
        <w:rPr>
          <w:rFonts w:ascii="Verdana" w:hAnsi="Verdana" w:cs="Arial"/>
          <w:sz w:val="18"/>
          <w:szCs w:val="18"/>
        </w:rPr>
        <w:tab/>
      </w:r>
      <w:r w:rsidRPr="002300C7">
        <w:rPr>
          <w:rFonts w:ascii="Verdana" w:hAnsi="Verdana" w:cstheme="minorHAnsi"/>
          <w:sz w:val="18"/>
          <w:szCs w:val="18"/>
        </w:rPr>
        <w:t xml:space="preserve">Zhotovitel bude odpovídat za plnění všech svých poddodavatelů a škodu jimi způsobenou, stejně jako by šlo o </w:t>
      </w:r>
      <w:r>
        <w:rPr>
          <w:rFonts w:ascii="Verdana" w:hAnsi="Verdana" w:cstheme="minorHAnsi"/>
          <w:sz w:val="18"/>
          <w:szCs w:val="18"/>
        </w:rPr>
        <w:t>plnění z</w:t>
      </w:r>
      <w:r w:rsidRPr="002300C7">
        <w:rPr>
          <w:rFonts w:ascii="Verdana" w:hAnsi="Verdana" w:cstheme="minorHAnsi"/>
          <w:sz w:val="18"/>
          <w:szCs w:val="18"/>
        </w:rPr>
        <w:t>hotovitele nebo jím způsobenou škodu.</w:t>
      </w:r>
    </w:p>
    <w:p w14:paraId="269AE92C" w14:textId="499DF862" w:rsidR="008A28D6" w:rsidRPr="002B5A22" w:rsidRDefault="008A28D6" w:rsidP="00C03B09">
      <w:pPr>
        <w:suppressAutoHyphens/>
        <w:spacing w:before="120" w:line="264"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11</w:t>
      </w:r>
      <w:r w:rsidRPr="00CC7446">
        <w:rPr>
          <w:rFonts w:ascii="Verdana" w:hAnsi="Verdana" w:cs="Arial"/>
          <w:b/>
          <w:sz w:val="18"/>
          <w:szCs w:val="18"/>
        </w:rPr>
        <w:t>.</w:t>
      </w:r>
      <w:r>
        <w:rPr>
          <w:rFonts w:ascii="Verdana" w:hAnsi="Verdana" w:cs="Arial"/>
          <w:sz w:val="18"/>
          <w:szCs w:val="18"/>
        </w:rPr>
        <w:t xml:space="preserve"> </w:t>
      </w:r>
      <w:r w:rsidR="00814F97">
        <w:rPr>
          <w:rFonts w:ascii="Verdana" w:hAnsi="Verdana" w:cs="Arial"/>
          <w:sz w:val="18"/>
          <w:szCs w:val="18"/>
        </w:rPr>
        <w:tab/>
      </w:r>
      <w:r w:rsidRPr="002300C7">
        <w:rPr>
          <w:rFonts w:ascii="Verdana" w:hAnsi="Verdana" w:cstheme="minorHAnsi"/>
          <w:sz w:val="18"/>
          <w:szCs w:val="18"/>
        </w:rPr>
        <w:t xml:space="preserve">Zhotovitel se zavazuje, že poddodavatel bude mít příslušná oprávnění k poskytování příslušných plnění. Zhotovitel dále odpovídá za to, že poddodavatel zajistí, aby vybrané práce činěné v rámci </w:t>
      </w:r>
      <w:r>
        <w:rPr>
          <w:rFonts w:ascii="Verdana" w:hAnsi="Verdana" w:cstheme="minorHAnsi"/>
          <w:sz w:val="18"/>
          <w:szCs w:val="18"/>
        </w:rPr>
        <w:t>z</w:t>
      </w:r>
      <w:r w:rsidRPr="002300C7">
        <w:rPr>
          <w:rFonts w:ascii="Verdana" w:hAnsi="Verdana" w:cstheme="minorHAnsi"/>
          <w:sz w:val="18"/>
          <w:szCs w:val="18"/>
        </w:rPr>
        <w:t xml:space="preserve">hotovitelova plnění,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poskytováním plnění, obecně závaznými právními předpisy, </w:t>
      </w:r>
      <w:r w:rsidR="000B51F8">
        <w:rPr>
          <w:rFonts w:ascii="Verdana" w:hAnsi="Verdana" w:cstheme="minorHAnsi"/>
          <w:sz w:val="18"/>
          <w:szCs w:val="18"/>
        </w:rPr>
        <w:t>i</w:t>
      </w:r>
      <w:r w:rsidRPr="002300C7">
        <w:rPr>
          <w:rFonts w:ascii="Verdana" w:hAnsi="Verdana" w:cstheme="minorHAnsi"/>
          <w:sz w:val="18"/>
          <w:szCs w:val="18"/>
        </w:rPr>
        <w:t xml:space="preserve">nterními předpisy </w:t>
      </w:r>
      <w:r>
        <w:rPr>
          <w:rFonts w:ascii="Verdana" w:hAnsi="Verdana" w:cstheme="minorHAnsi"/>
          <w:sz w:val="18"/>
          <w:szCs w:val="18"/>
        </w:rPr>
        <w:t>o</w:t>
      </w:r>
      <w:r w:rsidRPr="002300C7">
        <w:rPr>
          <w:rFonts w:ascii="Verdana" w:hAnsi="Verdana" w:cstheme="minorHAnsi"/>
          <w:sz w:val="18"/>
          <w:szCs w:val="18"/>
        </w:rPr>
        <w:t xml:space="preserve">bjednatele nebo </w:t>
      </w:r>
      <w:r>
        <w:rPr>
          <w:rFonts w:ascii="Verdana" w:hAnsi="Verdana" w:cstheme="minorHAnsi"/>
          <w:sz w:val="18"/>
          <w:szCs w:val="18"/>
        </w:rPr>
        <w:t>smlouvou</w:t>
      </w:r>
      <w:r w:rsidRPr="002300C7">
        <w:rPr>
          <w:rFonts w:ascii="Verdana" w:hAnsi="Verdana" w:cstheme="minorHAnsi"/>
          <w:sz w:val="18"/>
          <w:szCs w:val="18"/>
        </w:rPr>
        <w:t>.</w:t>
      </w:r>
    </w:p>
    <w:p w14:paraId="6711A428" w14:textId="322D582E" w:rsidR="0072068F" w:rsidRPr="00DE68FC" w:rsidRDefault="00FF725D" w:rsidP="00C03B09">
      <w:pPr>
        <w:suppressAutoHyphens/>
        <w:spacing w:before="120" w:line="264"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2</w:t>
      </w:r>
      <w:r w:rsidRPr="00CC7446">
        <w:rPr>
          <w:rFonts w:ascii="Verdana" w:hAnsi="Verdana" w:cs="Arial"/>
          <w:b/>
          <w:sz w:val="18"/>
          <w:szCs w:val="18"/>
        </w:rPr>
        <w:t>.</w:t>
      </w:r>
      <w:r w:rsidR="00814F97">
        <w:rPr>
          <w:rFonts w:ascii="Verdana" w:hAnsi="Verdana" w:cs="Arial"/>
          <w:b/>
          <w:sz w:val="18"/>
          <w:szCs w:val="18"/>
        </w:rPr>
        <w:tab/>
      </w:r>
      <w:r w:rsidRPr="00023AC3">
        <w:rPr>
          <w:rFonts w:ascii="Verdana" w:hAnsi="Verdana" w:cstheme="minorHAnsi"/>
          <w:sz w:val="18"/>
          <w:szCs w:val="18"/>
        </w:rPr>
        <w:t>Přestane-li některý z poddodavatelů splňovat výše uvedené podmínky dle článku 9 této smlouvy, oznámí zhotovitel tuto skutečnost objednateli bez zbytečného odkladu, nejpozději však do 3</w:t>
      </w:r>
      <w:r w:rsidR="000B3972">
        <w:rPr>
          <w:rFonts w:ascii="Verdana" w:hAnsi="Verdana" w:cstheme="minorHAnsi"/>
          <w:sz w:val="18"/>
          <w:szCs w:val="18"/>
        </w:rPr>
        <w:t xml:space="preserve"> tří</w:t>
      </w:r>
      <w:r w:rsidRPr="00023AC3">
        <w:rPr>
          <w:rFonts w:ascii="Verdana" w:hAnsi="Verdana" w:cstheme="minorHAnsi"/>
          <w:sz w:val="18"/>
          <w:szCs w:val="18"/>
        </w:rPr>
        <w:t xml:space="preserve"> pracovních dnů ode dne, kdy poddodavatel přestal splňovat výše uvedené podmínky.</w:t>
      </w:r>
    </w:p>
    <w:p w14:paraId="39B59936" w14:textId="24F4820D" w:rsidR="0072068F" w:rsidRPr="001908F2" w:rsidRDefault="00FF725D" w:rsidP="00C03B09">
      <w:pPr>
        <w:suppressAutoHyphens/>
        <w:spacing w:before="120" w:line="264"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3</w:t>
      </w:r>
      <w:r w:rsidRPr="00CC7446">
        <w:rPr>
          <w:rFonts w:ascii="Verdana" w:hAnsi="Verdana" w:cs="Arial"/>
          <w:b/>
          <w:sz w:val="18"/>
          <w:szCs w:val="18"/>
        </w:rPr>
        <w:t>.</w:t>
      </w:r>
      <w:r>
        <w:rPr>
          <w:rFonts w:ascii="Verdana" w:hAnsi="Verdana" w:cs="Arial"/>
          <w:sz w:val="18"/>
          <w:szCs w:val="18"/>
        </w:rPr>
        <w:t xml:space="preserve"> </w:t>
      </w:r>
      <w:r w:rsidR="00814F97">
        <w:rPr>
          <w:rFonts w:ascii="Verdana" w:hAnsi="Verdana" w:cs="Arial"/>
          <w:sz w:val="18"/>
          <w:szCs w:val="18"/>
        </w:rPr>
        <w:tab/>
      </w:r>
      <w:r w:rsidR="00AF21FD" w:rsidRPr="00BA5CAF">
        <w:rPr>
          <w:rFonts w:ascii="Verdana" w:hAnsi="Verdana" w:cs="Arial"/>
          <w:sz w:val="18"/>
          <w:szCs w:val="18"/>
        </w:rPr>
        <w:t xml:space="preserve">Ukáží-li se prohlášení </w:t>
      </w:r>
      <w:r w:rsidR="00AF21FD">
        <w:rPr>
          <w:rFonts w:ascii="Verdana" w:hAnsi="Verdana" w:cs="Arial"/>
          <w:sz w:val="18"/>
          <w:szCs w:val="18"/>
        </w:rPr>
        <w:t>z</w:t>
      </w:r>
      <w:r w:rsidR="00AF21FD" w:rsidRPr="00BA5CAF">
        <w:rPr>
          <w:rFonts w:ascii="Verdana" w:hAnsi="Verdana" w:cs="Arial"/>
          <w:sz w:val="18"/>
          <w:szCs w:val="18"/>
        </w:rPr>
        <w:t xml:space="preserve">hotovitele dle odstavce </w:t>
      </w:r>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xml:space="preserve">. této </w:t>
      </w:r>
      <w:r w:rsidR="00AF21FD">
        <w:rPr>
          <w:rFonts w:ascii="Verdana" w:hAnsi="Verdana" w:cs="Arial"/>
          <w:sz w:val="18"/>
          <w:szCs w:val="18"/>
        </w:rPr>
        <w:t>s</w:t>
      </w:r>
      <w:r w:rsidR="00AF21FD" w:rsidRPr="00BA5CAF">
        <w:rPr>
          <w:rFonts w:ascii="Verdana" w:hAnsi="Verdana" w:cs="Arial"/>
          <w:sz w:val="18"/>
          <w:szCs w:val="18"/>
        </w:rPr>
        <w:t xml:space="preserve">mlouvy jako nepravdivá nebo poruší-li </w:t>
      </w:r>
      <w:r w:rsidR="00AF21FD">
        <w:rPr>
          <w:rFonts w:ascii="Verdana" w:hAnsi="Verdana" w:cs="Arial"/>
          <w:sz w:val="18"/>
          <w:szCs w:val="18"/>
        </w:rPr>
        <w:t>z</w:t>
      </w:r>
      <w:r w:rsidR="00AF21FD" w:rsidRPr="00BA5CAF">
        <w:rPr>
          <w:rFonts w:ascii="Verdana" w:hAnsi="Verdana" w:cs="Arial"/>
          <w:sz w:val="18"/>
          <w:szCs w:val="18"/>
        </w:rPr>
        <w:t xml:space="preserve">hotovitel svou oznamovací povinnost dle odstavce </w:t>
      </w:r>
      <w:r w:rsidR="00AF21FD">
        <w:rPr>
          <w:rFonts w:ascii="Verdana" w:hAnsi="Verdana" w:cs="Arial"/>
          <w:sz w:val="18"/>
          <w:szCs w:val="18"/>
        </w:rPr>
        <w:t>9.</w:t>
      </w:r>
      <w:r w:rsidR="00796AD7">
        <w:rPr>
          <w:rFonts w:ascii="Verdana" w:hAnsi="Verdana" w:cs="Arial"/>
          <w:sz w:val="18"/>
          <w:szCs w:val="18"/>
        </w:rPr>
        <w:t>11</w:t>
      </w:r>
      <w:r w:rsidR="00AF21FD">
        <w:rPr>
          <w:rFonts w:ascii="Verdana" w:hAnsi="Verdana" w:cs="Arial"/>
          <w:sz w:val="18"/>
          <w:szCs w:val="18"/>
        </w:rPr>
        <w:t>.</w:t>
      </w:r>
      <w:r w:rsidR="00AF21FD" w:rsidRPr="00BA5CAF">
        <w:rPr>
          <w:rFonts w:ascii="Verdana" w:hAnsi="Verdana" w:cs="Arial"/>
          <w:sz w:val="18"/>
          <w:szCs w:val="18"/>
        </w:rPr>
        <w:t xml:space="preserve">, je </w:t>
      </w:r>
      <w:r w:rsidR="00AF21FD">
        <w:rPr>
          <w:rFonts w:ascii="Verdana" w:hAnsi="Verdana" w:cs="Arial"/>
          <w:sz w:val="18"/>
          <w:szCs w:val="18"/>
        </w:rPr>
        <w:t>o</w:t>
      </w:r>
      <w:r w:rsidR="00AF21FD" w:rsidRPr="00BA5CAF">
        <w:rPr>
          <w:rFonts w:ascii="Verdana" w:hAnsi="Verdana" w:cs="Arial"/>
          <w:sz w:val="18"/>
          <w:szCs w:val="18"/>
        </w:rPr>
        <w:t xml:space="preserve">bjednatel oprávněn odstoupit od této </w:t>
      </w:r>
      <w:r w:rsidR="00AF21FD">
        <w:rPr>
          <w:rFonts w:ascii="Verdana" w:hAnsi="Verdana" w:cs="Arial"/>
          <w:sz w:val="18"/>
          <w:szCs w:val="18"/>
        </w:rPr>
        <w:t>s</w:t>
      </w:r>
      <w:r w:rsidR="00AF21FD" w:rsidRPr="00BA5CAF">
        <w:rPr>
          <w:rFonts w:ascii="Verdana" w:hAnsi="Verdana" w:cs="Arial"/>
          <w:sz w:val="18"/>
          <w:szCs w:val="18"/>
        </w:rPr>
        <w:t>mlouvy</w:t>
      </w:r>
      <w:r w:rsidR="00AF21FD">
        <w:rPr>
          <w:rFonts w:ascii="Verdana" w:hAnsi="Verdana" w:cs="Arial"/>
          <w:sz w:val="18"/>
          <w:szCs w:val="18"/>
        </w:rPr>
        <w:t>.</w:t>
      </w:r>
      <w:r w:rsidR="00AF21FD" w:rsidRPr="00BA5CAF">
        <w:rPr>
          <w:rFonts w:ascii="Verdana" w:hAnsi="Verdana" w:cs="Arial"/>
          <w:sz w:val="18"/>
          <w:szCs w:val="18"/>
        </w:rPr>
        <w:t xml:space="preserve"> Zhotovitel je dále povinen zaplatit za každé jednotlivé porušení oznamovací povinnosti dle odstavce </w:t>
      </w:r>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smluvní pokutu ve výši 50.000</w:t>
      </w:r>
      <w:r w:rsidR="00155839">
        <w:rPr>
          <w:rFonts w:ascii="Verdana" w:hAnsi="Verdana" w:cs="Arial"/>
          <w:sz w:val="18"/>
          <w:szCs w:val="18"/>
        </w:rPr>
        <w:t>,-</w:t>
      </w:r>
      <w:r w:rsidR="00AF21FD" w:rsidRPr="00BA5CAF">
        <w:rPr>
          <w:rFonts w:ascii="Verdana" w:hAnsi="Verdana" w:cs="Arial"/>
          <w:sz w:val="18"/>
          <w:szCs w:val="18"/>
        </w:rPr>
        <w:t xml:space="preserve"> Kč</w:t>
      </w:r>
      <w:r w:rsidR="0065079E">
        <w:rPr>
          <w:rFonts w:ascii="Verdana" w:hAnsi="Verdana" w:cs="Arial"/>
          <w:sz w:val="18"/>
          <w:szCs w:val="18"/>
        </w:rPr>
        <w:t xml:space="preserve"> (slovy: korun českých).</w:t>
      </w:r>
      <w:r w:rsidR="00AF21FD" w:rsidRPr="00BA5CAF">
        <w:rPr>
          <w:rFonts w:ascii="Verdana" w:hAnsi="Verdana" w:cs="Arial"/>
          <w:sz w:val="18"/>
          <w:szCs w:val="18"/>
        </w:rPr>
        <w:t xml:space="preserve"> </w:t>
      </w:r>
      <w:r w:rsidR="00F7756B">
        <w:rPr>
          <w:rFonts w:ascii="Verdana" w:hAnsi="Verdana" w:cs="Arial"/>
          <w:sz w:val="18"/>
          <w:szCs w:val="18"/>
        </w:rPr>
        <w:t>Ustanovení</w:t>
      </w:r>
      <w:r w:rsidR="00155839">
        <w:rPr>
          <w:rFonts w:ascii="Verdana" w:hAnsi="Verdana" w:cs="Arial"/>
          <w:sz w:val="18"/>
          <w:szCs w:val="18"/>
        </w:rPr>
        <w:t xml:space="preserve"> </w:t>
      </w:r>
      <w:r w:rsidR="00AF21FD" w:rsidRPr="00BA5CAF">
        <w:rPr>
          <w:rFonts w:ascii="Verdana" w:hAnsi="Verdana" w:cs="Arial"/>
          <w:sz w:val="18"/>
          <w:szCs w:val="18"/>
        </w:rPr>
        <w:t xml:space="preserve">§ 2050 </w:t>
      </w:r>
      <w:r w:rsidR="00155839">
        <w:rPr>
          <w:rFonts w:ascii="Verdana" w:hAnsi="Verdana" w:cs="Arial"/>
          <w:sz w:val="18"/>
          <w:szCs w:val="18"/>
        </w:rPr>
        <w:t>o</w:t>
      </w:r>
      <w:r w:rsidR="00AF21FD" w:rsidRPr="00BA5CAF">
        <w:rPr>
          <w:rFonts w:ascii="Verdana" w:hAnsi="Verdana" w:cs="Arial"/>
          <w:sz w:val="18"/>
          <w:szCs w:val="18"/>
        </w:rPr>
        <w:t>b</w:t>
      </w:r>
      <w:r w:rsidR="00AF21FD">
        <w:rPr>
          <w:rFonts w:ascii="Verdana" w:hAnsi="Verdana" w:cs="Arial"/>
          <w:sz w:val="18"/>
          <w:szCs w:val="18"/>
        </w:rPr>
        <w:t xml:space="preserve">čanského zákoníku se </w:t>
      </w:r>
      <w:r w:rsidR="009922E0">
        <w:rPr>
          <w:rFonts w:ascii="Verdana" w:hAnsi="Verdana" w:cs="Arial"/>
          <w:sz w:val="18"/>
          <w:szCs w:val="18"/>
        </w:rPr>
        <w:t>nepoužije</w:t>
      </w:r>
      <w:r w:rsidR="00AF21FD">
        <w:rPr>
          <w:rFonts w:ascii="Verdana" w:hAnsi="Verdana" w:cs="Arial"/>
          <w:sz w:val="18"/>
          <w:szCs w:val="18"/>
        </w:rPr>
        <w:t>.</w:t>
      </w:r>
    </w:p>
    <w:p w14:paraId="32B439CA" w14:textId="70B593E0" w:rsidR="008C5474" w:rsidRPr="00CC7446" w:rsidRDefault="00155839" w:rsidP="00C03B09">
      <w:pPr>
        <w:suppressAutoHyphens/>
        <w:spacing w:before="120" w:line="264" w:lineRule="auto"/>
        <w:ind w:left="567" w:hanging="709"/>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Pr>
          <w:rFonts w:ascii="Verdana" w:hAnsi="Verdana" w:cs="Arial"/>
          <w:b/>
          <w:bCs/>
          <w:sz w:val="18"/>
          <w:szCs w:val="18"/>
        </w:rPr>
        <w:t>1</w:t>
      </w:r>
      <w:r w:rsidR="00796AD7">
        <w:rPr>
          <w:rFonts w:ascii="Verdana" w:hAnsi="Verdana" w:cs="Arial"/>
          <w:b/>
          <w:bCs/>
          <w:sz w:val="18"/>
          <w:szCs w:val="18"/>
        </w:rPr>
        <w:t>4</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00F6F356" w:rsidR="008C5474" w:rsidRPr="00CC7446" w:rsidRDefault="0072068F" w:rsidP="00C03B09">
      <w:pPr>
        <w:spacing w:after="120" w:line="264" w:lineRule="auto"/>
        <w:ind w:left="1276" w:hanging="709"/>
        <w:jc w:val="both"/>
        <w:rPr>
          <w:rFonts w:ascii="Verdana" w:hAnsi="Verdana" w:cs="Arial"/>
          <w:sz w:val="18"/>
          <w:szCs w:val="18"/>
        </w:rPr>
      </w:pPr>
      <w:r>
        <w:rPr>
          <w:rFonts w:ascii="Verdana" w:hAnsi="Verdana" w:cs="Arial"/>
          <w:sz w:val="18"/>
          <w:szCs w:val="18"/>
        </w:rPr>
        <w:lastRenderedPageBreak/>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w:t>
      </w:r>
      <w:r w:rsidRPr="00CC7446">
        <w:rPr>
          <w:rFonts w:ascii="Verdana" w:hAnsi="Verdana" w:cs="Arial"/>
          <w:sz w:val="18"/>
          <w:szCs w:val="18"/>
        </w:rPr>
        <w:t>způsobem (elektronicky</w:t>
      </w:r>
      <w:r w:rsidR="008C5474" w:rsidRPr="00CC7446">
        <w:rPr>
          <w:rFonts w:ascii="Verdana" w:hAnsi="Verdana" w:cs="Arial"/>
          <w:sz w:val="18"/>
          <w:szCs w:val="18"/>
        </w:rPr>
        <w:t>, např. MS Teams, Google meet, atp.), pokud nebude nutné, aby byly spojeny s místním šetřením.</w:t>
      </w:r>
    </w:p>
    <w:p w14:paraId="40ADF165" w14:textId="1CE1E091" w:rsidR="008C5474" w:rsidRPr="00CC7446" w:rsidRDefault="0072068F" w:rsidP="00C03B09">
      <w:pPr>
        <w:spacing w:after="120" w:line="264"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w:t>
      </w:r>
      <w:r w:rsidR="00155839">
        <w:rPr>
          <w:rFonts w:ascii="Verdana" w:hAnsi="Verdana" w:cs="Arial"/>
          <w:sz w:val="18"/>
          <w:szCs w:val="18"/>
        </w:rPr>
        <w:t>.</w:t>
      </w:r>
      <w:r w:rsidR="008C5474" w:rsidRPr="00CC7446">
        <w:rPr>
          <w:rFonts w:ascii="Verdana" w:hAnsi="Verdana" w:cs="Arial"/>
          <w:sz w:val="18"/>
          <w:szCs w:val="18"/>
        </w:rPr>
        <w:t>000 Kč.</w:t>
      </w:r>
    </w:p>
    <w:p w14:paraId="6C127E10" w14:textId="4D932CBF" w:rsidR="008C5474" w:rsidRPr="00CC7446" w:rsidRDefault="0072068F" w:rsidP="00C03B09">
      <w:pPr>
        <w:spacing w:after="120" w:line="264"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hotoviteli požadavek na provedení exkurze minimálně 45</w:t>
      </w:r>
      <w:r w:rsidR="00C00CF7">
        <w:rPr>
          <w:rFonts w:ascii="Verdana" w:hAnsi="Verdana" w:cs="Arial"/>
          <w:sz w:val="18"/>
          <w:szCs w:val="18"/>
        </w:rPr>
        <w:t xml:space="preserve"> (čtyřicet pět)</w:t>
      </w:r>
      <w:r w:rsidR="008C5474" w:rsidRPr="00CC7446">
        <w:rPr>
          <w:rFonts w:ascii="Verdana" w:hAnsi="Verdana" w:cs="Arial"/>
          <w:sz w:val="18"/>
          <w:szCs w:val="18"/>
        </w:rPr>
        <w:t xml:space="preserve">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w:t>
      </w:r>
      <w:r w:rsidR="008A3C36">
        <w:rPr>
          <w:rFonts w:ascii="Verdana" w:hAnsi="Verdana" w:cs="Arial"/>
          <w:sz w:val="18"/>
          <w:szCs w:val="18"/>
        </w:rPr>
        <w:t xml:space="preserve"> objednateli</w:t>
      </w:r>
      <w:r w:rsidR="008C5474" w:rsidRPr="00CC7446">
        <w:rPr>
          <w:rFonts w:ascii="Verdana" w:hAnsi="Verdana" w:cs="Arial"/>
          <w:sz w:val="18"/>
          <w:szCs w:val="18"/>
        </w:rPr>
        <w:t xml:space="preserve">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w:t>
      </w:r>
      <w:r w:rsidR="00C00CF7">
        <w:rPr>
          <w:rFonts w:ascii="Verdana" w:hAnsi="Verdana" w:cs="Arial"/>
          <w:sz w:val="18"/>
          <w:szCs w:val="18"/>
        </w:rPr>
        <w:t xml:space="preserve"> (třiceti)</w:t>
      </w:r>
      <w:r w:rsidR="00F047B1" w:rsidRPr="00CC7446">
        <w:rPr>
          <w:rFonts w:ascii="Verdana" w:hAnsi="Verdana" w:cs="Arial"/>
          <w:sz w:val="18"/>
          <w:szCs w:val="18"/>
        </w:rPr>
        <w:t xml:space="preserve">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26983DB1" w:rsidR="008442F7" w:rsidRPr="00CC7446" w:rsidRDefault="0072068F" w:rsidP="00C03B09">
      <w:pPr>
        <w:spacing w:after="120" w:line="264"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4</w:t>
      </w:r>
      <w:r>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3983740C" w:rsidR="008442F7" w:rsidRPr="00CC7446" w:rsidRDefault="0072068F" w:rsidP="00C03B09">
      <w:pPr>
        <w:spacing w:after="120" w:line="264" w:lineRule="auto"/>
        <w:ind w:left="1276" w:hanging="737"/>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5BFE1C1" w:rsidR="008442F7" w:rsidRPr="00CC7446" w:rsidRDefault="0072068F" w:rsidP="00C03B09">
      <w:pPr>
        <w:spacing w:after="120" w:line="264"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 xml:space="preserve">bjednatele písemnou zprávou nejpozději do 14 </w:t>
      </w:r>
      <w:r w:rsidR="00C00CF7">
        <w:rPr>
          <w:rFonts w:ascii="Verdana" w:hAnsi="Verdana" w:cs="Arial"/>
          <w:sz w:val="18"/>
          <w:szCs w:val="18"/>
        </w:rPr>
        <w:t xml:space="preserve">(čtrnácti) </w:t>
      </w:r>
      <w:r w:rsidR="008442F7" w:rsidRPr="00CC7446">
        <w:rPr>
          <w:rFonts w:ascii="Verdana" w:hAnsi="Verdana" w:cs="Arial"/>
          <w:sz w:val="18"/>
          <w:szCs w:val="18"/>
        </w:rPr>
        <w:t>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w:t>
      </w:r>
      <w:r w:rsidR="008A3C36">
        <w:rPr>
          <w:rFonts w:ascii="Verdana" w:hAnsi="Verdana" w:cs="Arial"/>
          <w:sz w:val="18"/>
          <w:szCs w:val="18"/>
        </w:rPr>
        <w:t>.</w:t>
      </w:r>
      <w:r w:rsidR="008442F7" w:rsidRPr="00CC7446">
        <w:rPr>
          <w:rFonts w:ascii="Verdana" w:hAnsi="Verdana" w:cs="Arial"/>
          <w:sz w:val="18"/>
          <w:szCs w:val="18"/>
        </w:rPr>
        <w:t>000 Kč.</w:t>
      </w:r>
    </w:p>
    <w:p w14:paraId="1442F66B" w14:textId="0929103B" w:rsidR="003F656B" w:rsidRPr="00CC7446" w:rsidRDefault="007823B4" w:rsidP="00C03B09">
      <w:pPr>
        <w:pStyle w:val="Nadpis1"/>
        <w:keepNext w:val="0"/>
        <w:widowControl w:val="0"/>
        <w:tabs>
          <w:tab w:val="left" w:pos="540"/>
        </w:tabs>
        <w:suppressAutoHyphens/>
        <w:spacing w:after="120" w:line="264"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0</w:t>
      </w:r>
      <w:r w:rsidR="007B303D" w:rsidRPr="00CC7446">
        <w:rPr>
          <w:rFonts w:ascii="Verdana" w:hAnsi="Verdana"/>
          <w:sz w:val="20"/>
          <w:szCs w:val="18"/>
          <w:u w:val="single"/>
        </w:rPr>
        <w:t xml:space="preserve"> </w:t>
      </w:r>
      <w:r w:rsidR="003F656B" w:rsidRPr="00CC7446">
        <w:rPr>
          <w:rFonts w:ascii="Verdana" w:hAnsi="Verdana"/>
          <w:sz w:val="20"/>
          <w:szCs w:val="18"/>
          <w:u w:val="single"/>
        </w:rPr>
        <w:t>- Zpracování osobních údajů</w:t>
      </w:r>
    </w:p>
    <w:p w14:paraId="67F416F9" w14:textId="0760554B" w:rsidR="003F656B" w:rsidRPr="00CC7446" w:rsidRDefault="00297E39" w:rsidP="00C03B09">
      <w:pPr>
        <w:spacing w:after="120" w:line="264" w:lineRule="auto"/>
        <w:ind w:left="567" w:hanging="567"/>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w:t>
      </w:r>
    </w:p>
    <w:p w14:paraId="61782E36" w14:textId="05307F66" w:rsidR="003F656B" w:rsidRPr="00CC7446" w:rsidRDefault="00297E39" w:rsidP="00C03B09">
      <w:pPr>
        <w:spacing w:after="120" w:line="264" w:lineRule="auto"/>
        <w:ind w:left="567" w:hanging="567"/>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Zhotovitel se zavazuje, že bude pro objednatele zpracovávat osobní údaje výhradně za uvedeným účelem</w:t>
      </w:r>
      <w:r w:rsidR="00881DDE">
        <w:rPr>
          <w:rFonts w:ascii="Verdana" w:hAnsi="Verdana" w:cs="Arial"/>
          <w:sz w:val="18"/>
          <w:szCs w:val="18"/>
        </w:rPr>
        <w:t xml:space="preserve"> dle předchozího odstavce</w:t>
      </w:r>
      <w:r w:rsidR="003F656B" w:rsidRPr="00CC7446">
        <w:rPr>
          <w:rFonts w:ascii="Verdana" w:hAnsi="Verdana" w:cs="Arial"/>
          <w:sz w:val="18"/>
          <w:szCs w:val="18"/>
        </w:rPr>
        <w:t xml:space="preserve">,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6C67097E" w14:textId="0F04F86C" w:rsidR="003F656B" w:rsidRPr="00CC7446" w:rsidRDefault="00297E39" w:rsidP="00C03B09">
      <w:pPr>
        <w:spacing w:after="120" w:line="264" w:lineRule="auto"/>
        <w:ind w:left="567" w:hanging="567"/>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3</w:t>
      </w:r>
      <w:r w:rsidR="003F656B" w:rsidRPr="00CC7446">
        <w:rPr>
          <w:rFonts w:ascii="Verdana" w:hAnsi="Verdana" w:cs="Arial"/>
          <w:b/>
          <w:sz w:val="18"/>
          <w:szCs w:val="18"/>
        </w:rPr>
        <w:t xml:space="preserve">. </w:t>
      </w:r>
      <w:r w:rsidR="003F656B" w:rsidRPr="00CC7446">
        <w:rPr>
          <w:rFonts w:ascii="Verdana" w:hAnsi="Verdana" w:cs="Arial"/>
          <w:sz w:val="18"/>
          <w:szCs w:val="18"/>
        </w:rPr>
        <w:t xml:space="preserve">Osobní údaje budou zhotovitelem zpracovávány a ukládány na serverech umístěných </w:t>
      </w:r>
      <w:r w:rsidR="00881DDE">
        <w:rPr>
          <w:rFonts w:ascii="Verdana" w:hAnsi="Verdana" w:cs="Arial"/>
          <w:sz w:val="18"/>
          <w:szCs w:val="18"/>
        </w:rPr>
        <w:t xml:space="preserve">v sídle jeho společnosti. </w:t>
      </w:r>
    </w:p>
    <w:p w14:paraId="47E418E4" w14:textId="6D433690" w:rsidR="003F656B" w:rsidRDefault="00297E39" w:rsidP="00C03B09">
      <w:pPr>
        <w:spacing w:after="120" w:line="264" w:lineRule="auto"/>
        <w:ind w:left="567" w:hanging="567"/>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4</w:t>
      </w:r>
      <w:r w:rsidR="003F656B" w:rsidRPr="00CC7446">
        <w:rPr>
          <w:rFonts w:ascii="Verdana" w:hAnsi="Verdana" w:cs="Arial"/>
          <w:b/>
          <w:sz w:val="18"/>
          <w:szCs w:val="18"/>
        </w:rPr>
        <w:t>.</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3F78DFD6" w:rsidR="003F656B" w:rsidRPr="00CC7446" w:rsidRDefault="00297E39" w:rsidP="00C03B09">
      <w:pPr>
        <w:spacing w:after="120" w:line="264" w:lineRule="auto"/>
        <w:ind w:left="567" w:hanging="567"/>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5</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C03B09">
      <w:pPr>
        <w:spacing w:after="120" w:line="264"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w:t>
      </w:r>
      <w:r w:rsidRPr="00D165E9">
        <w:rPr>
          <w:rFonts w:ascii="Verdana" w:hAnsi="Verdana" w:cs="Arial"/>
          <w:b/>
          <w:sz w:val="18"/>
          <w:szCs w:val="18"/>
        </w:rPr>
        <w:t>GDPR</w:t>
      </w:r>
      <w:r w:rsidRPr="00CC7446">
        <w:rPr>
          <w:rFonts w:ascii="Verdana" w:hAnsi="Verdana" w:cs="Arial"/>
          <w:sz w:val="18"/>
          <w:szCs w:val="18"/>
        </w:rPr>
        <w:t>“), které se na něj jako na zhotovitele vztahují a plnění těchto povinností na vyžádání doložit objednateli;</w:t>
      </w:r>
    </w:p>
    <w:p w14:paraId="565ED241" w14:textId="77777777" w:rsidR="003F656B" w:rsidRPr="00CC7446" w:rsidRDefault="003F656B" w:rsidP="00C03B09">
      <w:pPr>
        <w:spacing w:after="120" w:line="264"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C03B09">
      <w:pPr>
        <w:spacing w:after="120" w:line="264" w:lineRule="auto"/>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C03B09">
      <w:pPr>
        <w:spacing w:after="120" w:line="264"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152465F6" w:rsidR="003F656B" w:rsidRPr="00CC7446" w:rsidRDefault="003F656B" w:rsidP="00C03B09">
      <w:pPr>
        <w:spacing w:after="120" w:line="264"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w:t>
      </w:r>
      <w:r w:rsidR="009C3D14" w:rsidRPr="00CC7446">
        <w:rPr>
          <w:rFonts w:ascii="Verdana" w:hAnsi="Verdana" w:cs="Arial"/>
          <w:sz w:val="18"/>
          <w:szCs w:val="18"/>
        </w:rPr>
        <w:t>pod</w:t>
      </w:r>
      <w:r w:rsidR="009C3D14">
        <w:rPr>
          <w:rFonts w:ascii="Verdana" w:hAnsi="Verdana" w:cs="Arial"/>
          <w:sz w:val="18"/>
          <w:szCs w:val="18"/>
        </w:rPr>
        <w:t>dodavatele</w:t>
      </w:r>
      <w:r w:rsidR="009C3D14" w:rsidRPr="00CC7446">
        <w:rPr>
          <w:rFonts w:ascii="Verdana" w:hAnsi="Verdana" w:cs="Arial"/>
          <w:sz w:val="18"/>
          <w:szCs w:val="18"/>
        </w:rPr>
        <w:t xml:space="preserve"> </w:t>
      </w:r>
      <w:r w:rsidRPr="00CC7446">
        <w:rPr>
          <w:rFonts w:ascii="Verdana" w:hAnsi="Verdana" w:cs="Arial"/>
          <w:sz w:val="18"/>
          <w:szCs w:val="18"/>
        </w:rPr>
        <w:t xml:space="preserve">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2E396489" w:rsidR="003F656B" w:rsidRPr="00CC7446" w:rsidRDefault="003F656B" w:rsidP="00C03B09">
      <w:pPr>
        <w:spacing w:after="120" w:line="264"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w:t>
      </w:r>
      <w:r w:rsidR="009C3D14" w:rsidRPr="00CC7446">
        <w:rPr>
          <w:rFonts w:ascii="Verdana" w:hAnsi="Verdana" w:cs="Arial"/>
          <w:sz w:val="18"/>
          <w:szCs w:val="18"/>
        </w:rPr>
        <w:t>pod</w:t>
      </w:r>
      <w:r w:rsidR="009C3D14">
        <w:rPr>
          <w:rFonts w:ascii="Verdana" w:hAnsi="Verdana" w:cs="Arial"/>
          <w:sz w:val="18"/>
          <w:szCs w:val="18"/>
        </w:rPr>
        <w:t>dodavateli</w:t>
      </w:r>
      <w:r w:rsidR="009C3D14" w:rsidRPr="00CC7446">
        <w:rPr>
          <w:rFonts w:ascii="Verdana" w:hAnsi="Verdana" w:cs="Arial"/>
          <w:sz w:val="18"/>
          <w:szCs w:val="18"/>
        </w:rPr>
        <w:t xml:space="preserve"> </w:t>
      </w:r>
      <w:r w:rsidRPr="00CC7446">
        <w:rPr>
          <w:rFonts w:ascii="Verdana" w:hAnsi="Verdana" w:cs="Arial"/>
          <w:sz w:val="18"/>
          <w:szCs w:val="18"/>
        </w:rPr>
        <w:t xml:space="preserve">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 xml:space="preserve">sobních údajů a poskytnutí dostatečných záruk pro zavedení stejných technických a organizačních opatření </w:t>
      </w:r>
      <w:r w:rsidR="009C3D14" w:rsidRPr="00CC7446">
        <w:rPr>
          <w:rFonts w:ascii="Verdana" w:hAnsi="Verdana" w:cs="Arial"/>
          <w:sz w:val="18"/>
          <w:szCs w:val="18"/>
        </w:rPr>
        <w:t>pod</w:t>
      </w:r>
      <w:r w:rsidR="009C3D14">
        <w:rPr>
          <w:rFonts w:ascii="Verdana" w:hAnsi="Verdana" w:cs="Arial"/>
          <w:sz w:val="18"/>
          <w:szCs w:val="18"/>
        </w:rPr>
        <w:t>dodavatelem</w:t>
      </w:r>
      <w:r w:rsidRPr="00CC7446">
        <w:rPr>
          <w:rFonts w:ascii="Verdana" w:hAnsi="Verdana" w:cs="Arial"/>
          <w:sz w:val="18"/>
          <w:szCs w:val="18"/>
        </w:rPr>
        <w:t>;</w:t>
      </w:r>
    </w:p>
    <w:p w14:paraId="5F2B22A8" w14:textId="77777777" w:rsidR="003F656B" w:rsidRPr="00CC7446" w:rsidRDefault="003F656B" w:rsidP="00C03B09">
      <w:pPr>
        <w:spacing w:after="120" w:line="264"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C03B09">
      <w:pPr>
        <w:spacing w:after="120" w:line="264"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194930B3" w:rsidR="003F656B" w:rsidRPr="00CC7446" w:rsidRDefault="003F656B" w:rsidP="00C03B09">
      <w:pPr>
        <w:spacing w:after="120" w:line="264"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w:t>
      </w:r>
      <w:r w:rsidR="00C00CF7">
        <w:rPr>
          <w:rFonts w:ascii="Verdana" w:hAnsi="Verdana" w:cs="Arial"/>
          <w:sz w:val="18"/>
          <w:szCs w:val="18"/>
        </w:rPr>
        <w:t xml:space="preserve"> (tří)</w:t>
      </w:r>
      <w:r w:rsidRPr="00CC7446">
        <w:rPr>
          <w:rFonts w:ascii="Verdana" w:hAnsi="Verdana" w:cs="Arial"/>
          <w:sz w:val="18"/>
          <w:szCs w:val="18"/>
        </w:rPr>
        <w:t xml:space="preserve"> měsíců od jejího ukončení;</w:t>
      </w:r>
    </w:p>
    <w:p w14:paraId="3D86550C" w14:textId="6E9B8E9F" w:rsidR="003F656B" w:rsidRPr="00CC7446" w:rsidRDefault="003F656B" w:rsidP="00C03B09">
      <w:pPr>
        <w:spacing w:after="120" w:line="264"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w:t>
      </w:r>
      <w:r w:rsidR="00923444">
        <w:rPr>
          <w:rFonts w:ascii="Verdana" w:hAnsi="Verdana" w:cs="Arial"/>
          <w:sz w:val="18"/>
          <w:szCs w:val="18"/>
        </w:rPr>
        <w:t> </w:t>
      </w:r>
      <w:r w:rsidRPr="00CC7446">
        <w:rPr>
          <w:rFonts w:ascii="Verdana" w:hAnsi="Verdana" w:cs="Arial"/>
          <w:sz w:val="18"/>
          <w:szCs w:val="18"/>
        </w:rPr>
        <w:t>výjimkou</w:t>
      </w:r>
      <w:r w:rsidR="00923444">
        <w:rPr>
          <w:rFonts w:ascii="Verdana" w:hAnsi="Verdana" w:cs="Arial"/>
          <w:sz w:val="18"/>
          <w:szCs w:val="18"/>
        </w:rPr>
        <w:t>,</w:t>
      </w:r>
      <w:r w:rsidRPr="00CC7446">
        <w:rPr>
          <w:rFonts w:ascii="Verdana" w:hAnsi="Verdana" w:cs="Arial"/>
          <w:sz w:val="18"/>
          <w:szCs w:val="18"/>
        </w:rPr>
        <w:t xml:space="preserve"> kdy uchovávání vyžadují právní předpisy, nebo k tomu dal písemný souhlas objednatel.</w:t>
      </w:r>
    </w:p>
    <w:p w14:paraId="65797E0E" w14:textId="76747A53" w:rsidR="003F656B" w:rsidRPr="00CC7446" w:rsidRDefault="00297E39" w:rsidP="00C03B09">
      <w:pPr>
        <w:spacing w:after="240" w:line="264" w:lineRule="auto"/>
        <w:ind w:left="705" w:hanging="705"/>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6</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 xml:space="preserve">Pokud </w:t>
      </w:r>
      <w:r w:rsidR="009C3D14">
        <w:rPr>
          <w:rFonts w:ascii="Verdana" w:hAnsi="Verdana" w:cs="Arial"/>
          <w:sz w:val="18"/>
          <w:szCs w:val="18"/>
        </w:rPr>
        <w:t xml:space="preserve">zhotovitel </w:t>
      </w:r>
      <w:r w:rsidR="009A71F6" w:rsidRPr="00CC7446">
        <w:rPr>
          <w:rFonts w:ascii="Verdana" w:hAnsi="Verdana" w:cs="Arial"/>
          <w:sz w:val="18"/>
          <w:szCs w:val="18"/>
        </w:rPr>
        <w:t>zprac</w:t>
      </w:r>
      <w:r w:rsidR="009C3D14">
        <w:rPr>
          <w:rFonts w:ascii="Verdana" w:hAnsi="Verdana" w:cs="Arial"/>
          <w:sz w:val="18"/>
          <w:szCs w:val="18"/>
        </w:rPr>
        <w:t xml:space="preserve">uje osobní údaje </w:t>
      </w:r>
      <w:r w:rsidR="009A71F6" w:rsidRPr="00CC7446">
        <w:rPr>
          <w:rFonts w:ascii="Verdana" w:hAnsi="Verdana" w:cs="Arial"/>
          <w:sz w:val="18"/>
          <w:szCs w:val="18"/>
        </w:rPr>
        <w:t>nad rámec vymezený s</w:t>
      </w:r>
      <w:r w:rsidR="003F656B" w:rsidRPr="00CC7446">
        <w:rPr>
          <w:rFonts w:ascii="Verdana" w:hAnsi="Verdana" w:cs="Arial"/>
          <w:sz w:val="18"/>
          <w:szCs w:val="18"/>
        </w:rPr>
        <w:t xml:space="preserve">mlouvou/doloženými pokyny objednatele </w:t>
      </w:r>
      <w:r w:rsidR="009C3D14">
        <w:rPr>
          <w:rFonts w:ascii="Verdana" w:hAnsi="Verdana" w:cs="Arial"/>
          <w:sz w:val="18"/>
          <w:szCs w:val="18"/>
        </w:rPr>
        <w:t xml:space="preserve">a objednateli </w:t>
      </w:r>
      <w:r w:rsidR="003F656B" w:rsidRPr="00CC7446">
        <w:rPr>
          <w:rFonts w:ascii="Verdana" w:hAnsi="Verdana" w:cs="Arial"/>
          <w:sz w:val="18"/>
          <w:szCs w:val="18"/>
        </w:rPr>
        <w:t xml:space="preserve">vznikne škoda, je zhotovitel povinen </w:t>
      </w:r>
      <w:r w:rsidR="009C3D14">
        <w:rPr>
          <w:rFonts w:ascii="Verdana" w:hAnsi="Verdana" w:cs="Arial"/>
          <w:sz w:val="18"/>
          <w:szCs w:val="18"/>
        </w:rPr>
        <w:t xml:space="preserve">objednateli </w:t>
      </w:r>
      <w:r w:rsidR="003F656B" w:rsidRPr="00CC7446">
        <w:rPr>
          <w:rFonts w:ascii="Verdana" w:hAnsi="Verdana" w:cs="Arial"/>
          <w:sz w:val="18"/>
          <w:szCs w:val="18"/>
        </w:rPr>
        <w:t>škodu uhradit.</w:t>
      </w:r>
    </w:p>
    <w:p w14:paraId="00E5D0FB" w14:textId="22FAFDC1" w:rsidR="00B36ED0" w:rsidRPr="00CC7446" w:rsidRDefault="00387B62" w:rsidP="00C03B09">
      <w:pPr>
        <w:pStyle w:val="Nadpis1"/>
        <w:suppressAutoHyphens/>
        <w:spacing w:after="120" w:line="264"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1</w:t>
      </w:r>
      <w:r w:rsidR="007B303D" w:rsidRPr="00CC7446">
        <w:rPr>
          <w:rFonts w:ascii="Verdana" w:hAnsi="Verdana"/>
          <w:sz w:val="20"/>
          <w:szCs w:val="18"/>
          <w:u w:val="single"/>
        </w:rPr>
        <w:t xml:space="preserve"> </w:t>
      </w:r>
      <w:r w:rsidR="00C81018" w:rsidRPr="00CC7446">
        <w:rPr>
          <w:rFonts w:ascii="Verdana" w:hAnsi="Verdana"/>
          <w:sz w:val="20"/>
          <w:szCs w:val="18"/>
          <w:u w:val="single"/>
        </w:rPr>
        <w:t>-</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0DAA2592" w:rsidR="00B36ED0" w:rsidRPr="00CC7446" w:rsidRDefault="00DB3293" w:rsidP="00C03B09">
      <w:pPr>
        <w:spacing w:after="120" w:line="264" w:lineRule="auto"/>
        <w:ind w:left="567" w:hanging="567"/>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.1.</w:t>
      </w:r>
      <w:r w:rsidR="00B36ED0"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00B36ED0" w:rsidRPr="00CC7446">
        <w:rPr>
          <w:rFonts w:ascii="Verdana" w:hAnsi="Verdana" w:cs="Arial"/>
          <w:bCs/>
          <w:sz w:val="18"/>
          <w:szCs w:val="18"/>
        </w:rPr>
        <w:t xml:space="preserve">ástem </w:t>
      </w:r>
      <w:r w:rsidR="00834BAF" w:rsidRPr="00CC7446">
        <w:rPr>
          <w:rFonts w:ascii="Verdana" w:hAnsi="Verdana" w:cs="Arial"/>
          <w:bCs/>
          <w:sz w:val="18"/>
          <w:szCs w:val="18"/>
        </w:rPr>
        <w:t>d</w:t>
      </w:r>
      <w:r w:rsidR="00B36ED0"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00B36ED0"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24493BD2" w:rsidR="00B36ED0" w:rsidRPr="00CC7446" w:rsidRDefault="00DB3293" w:rsidP="00C03B09">
      <w:pPr>
        <w:spacing w:after="120" w:line="264" w:lineRule="auto"/>
        <w:ind w:left="567" w:hanging="567"/>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.2.</w:t>
      </w:r>
      <w:r w:rsidR="00B36ED0"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00B36ED0" w:rsidRPr="00CC7446">
        <w:rPr>
          <w:rFonts w:ascii="Verdana" w:hAnsi="Verdana" w:cs="Arial"/>
          <w:bCs/>
          <w:sz w:val="18"/>
          <w:szCs w:val="18"/>
        </w:rPr>
        <w:t>mlouvy, které jsou autorským dílem ve smyslu  § 2 zákona č. 121/2000 Sb., o právu autorském, o právech souvisejících s právem autorským a o změně některých zákonů (autorský zákon), ve znění pozdějších předpisů</w:t>
      </w:r>
      <w:r w:rsidR="00153209">
        <w:rPr>
          <w:rFonts w:ascii="Verdana" w:hAnsi="Verdana" w:cs="Arial"/>
          <w:bCs/>
          <w:sz w:val="18"/>
          <w:szCs w:val="18"/>
        </w:rPr>
        <w:t xml:space="preserve"> (dále jen „</w:t>
      </w:r>
      <w:r w:rsidR="00153209" w:rsidRPr="00DC2AF5">
        <w:rPr>
          <w:rFonts w:ascii="Verdana" w:hAnsi="Verdana" w:cs="Arial"/>
          <w:b/>
          <w:bCs/>
          <w:sz w:val="18"/>
          <w:szCs w:val="18"/>
        </w:rPr>
        <w:t>autorský zákon</w:t>
      </w:r>
      <w:r w:rsidR="00153209">
        <w:rPr>
          <w:rFonts w:ascii="Verdana" w:hAnsi="Verdana" w:cs="Arial"/>
          <w:bCs/>
          <w:sz w:val="18"/>
          <w:szCs w:val="18"/>
        </w:rPr>
        <w:t>“)</w:t>
      </w:r>
      <w:r w:rsidR="00B36ED0" w:rsidRPr="00CC7446">
        <w:rPr>
          <w:rFonts w:ascii="Verdana" w:hAnsi="Verdana" w:cs="Arial"/>
          <w:bCs/>
          <w:sz w:val="18"/>
          <w:szCs w:val="18"/>
        </w:rPr>
        <w:t xml:space="preserve">, zhotovitel ve smyslu § </w:t>
      </w:r>
      <w:r w:rsidR="00153209" w:rsidRPr="00CC7446">
        <w:rPr>
          <w:rFonts w:ascii="Verdana" w:hAnsi="Verdana" w:cs="Arial"/>
          <w:bCs/>
          <w:sz w:val="18"/>
          <w:szCs w:val="18"/>
        </w:rPr>
        <w:t>2</w:t>
      </w:r>
      <w:r w:rsidR="00153209">
        <w:rPr>
          <w:rFonts w:ascii="Verdana" w:hAnsi="Verdana" w:cs="Arial"/>
          <w:bCs/>
          <w:sz w:val="18"/>
          <w:szCs w:val="18"/>
        </w:rPr>
        <w:t>358 a násl.</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občanského zákoníku poskytuje k takovému autorskému dílu jako celku nebo k jeho jednotlivým částem ke dni vzniku takového autorského díla objednateli </w:t>
      </w:r>
      <w:r w:rsidR="00153209">
        <w:rPr>
          <w:rFonts w:ascii="Verdana" w:hAnsi="Verdana" w:cs="Arial"/>
          <w:bCs/>
          <w:sz w:val="18"/>
          <w:szCs w:val="18"/>
        </w:rPr>
        <w:t>výhradní</w:t>
      </w:r>
      <w:r w:rsidR="00B36ED0" w:rsidRPr="00CC7446">
        <w:rPr>
          <w:rFonts w:ascii="Verdana" w:hAnsi="Verdana" w:cs="Arial"/>
          <w:bCs/>
          <w:sz w:val="18"/>
          <w:szCs w:val="18"/>
        </w:rPr>
        <w:t xml:space="preserve"> licenci, a to neodvolatelnou, umožňující všechny způsoby užití autorského díla, potřebné pro naplnění účelu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00B36ED0" w:rsidRPr="00CC7446">
        <w:rPr>
          <w:rFonts w:ascii="Verdana" w:hAnsi="Verdana" w:cs="Arial"/>
          <w:bCs/>
          <w:sz w:val="18"/>
          <w:szCs w:val="18"/>
        </w:rPr>
        <w:t>mlouvu, a v množstevním rozsahu tomuto účelu přiměřenému, s</w:t>
      </w:r>
      <w:r w:rsidR="00153209">
        <w:rPr>
          <w:rFonts w:ascii="Verdana" w:hAnsi="Verdana" w:cs="Arial"/>
          <w:bCs/>
          <w:sz w:val="18"/>
          <w:szCs w:val="18"/>
        </w:rPr>
        <w:t xml:space="preserve"> neomezeným </w:t>
      </w:r>
      <w:r w:rsidR="00B36ED0" w:rsidRPr="00CC7446">
        <w:rPr>
          <w:rFonts w:ascii="Verdana" w:hAnsi="Verdana" w:cs="Arial"/>
          <w:bCs/>
          <w:sz w:val="18"/>
          <w:szCs w:val="18"/>
        </w:rPr>
        <w:t xml:space="preserve">územním rozsahem </w:t>
      </w:r>
      <w:r w:rsidR="00153209">
        <w:rPr>
          <w:rFonts w:ascii="Verdana" w:hAnsi="Verdana" w:cs="Arial"/>
          <w:bCs/>
          <w:sz w:val="18"/>
          <w:szCs w:val="18"/>
        </w:rPr>
        <w:t>(pro celý svět)</w:t>
      </w:r>
      <w:r w:rsidR="00B36ED0" w:rsidRPr="00CC7446">
        <w:rPr>
          <w:rFonts w:ascii="Verdana" w:hAnsi="Verdana" w:cs="Arial"/>
          <w:bCs/>
          <w:sz w:val="18"/>
          <w:szCs w:val="18"/>
        </w:rPr>
        <w:t xml:space="preserve"> a časovým rozsahem omezeným na dobu trvání</w:t>
      </w:r>
      <w:r w:rsidR="00153209">
        <w:rPr>
          <w:rFonts w:ascii="Verdana" w:hAnsi="Verdana" w:cs="Arial"/>
          <w:bCs/>
          <w:sz w:val="18"/>
          <w:szCs w:val="18"/>
        </w:rPr>
        <w:t xml:space="preserve"> autorských</w:t>
      </w:r>
      <w:r w:rsidR="00B36ED0" w:rsidRPr="00CC7446">
        <w:rPr>
          <w:rFonts w:ascii="Verdana" w:hAnsi="Verdana" w:cs="Arial"/>
          <w:bCs/>
          <w:sz w:val="18"/>
          <w:szCs w:val="18"/>
        </w:rPr>
        <w:t xml:space="preserve"> majetkových práv k autorskému dílu, včetně </w:t>
      </w:r>
      <w:r w:rsidR="00153209">
        <w:rPr>
          <w:rFonts w:ascii="Verdana" w:hAnsi="Verdana" w:cs="Arial"/>
          <w:bCs/>
          <w:sz w:val="18"/>
          <w:szCs w:val="18"/>
        </w:rPr>
        <w:t>práva</w:t>
      </w:r>
      <w:r w:rsidR="00153209" w:rsidRPr="00CC7446">
        <w:rPr>
          <w:rFonts w:ascii="Verdana" w:hAnsi="Verdana" w:cs="Arial"/>
          <w:bCs/>
          <w:sz w:val="18"/>
          <w:szCs w:val="18"/>
        </w:rPr>
        <w:t xml:space="preserve"> </w:t>
      </w:r>
      <w:r w:rsidR="00B36ED0" w:rsidRPr="00CC7446">
        <w:rPr>
          <w:rFonts w:ascii="Verdana" w:hAnsi="Verdana" w:cs="Arial"/>
          <w:bCs/>
          <w:sz w:val="18"/>
          <w:szCs w:val="18"/>
        </w:rPr>
        <w:t>zásahu do autorského díla,</w:t>
      </w:r>
      <w:r w:rsidR="00153209">
        <w:rPr>
          <w:rFonts w:ascii="Verdana" w:hAnsi="Verdana" w:cs="Arial"/>
          <w:bCs/>
          <w:sz w:val="18"/>
          <w:szCs w:val="18"/>
        </w:rPr>
        <w:t xml:space="preserve"> tj. jeho úprav </w:t>
      </w:r>
      <w:r w:rsidR="00153209">
        <w:rPr>
          <w:rFonts w:ascii="Verdana" w:hAnsi="Verdana" w:cs="Arial"/>
          <w:bCs/>
          <w:sz w:val="18"/>
          <w:szCs w:val="18"/>
        </w:rPr>
        <w:lastRenderedPageBreak/>
        <w:t>a změn,</w:t>
      </w:r>
      <w:r w:rsidR="00B36ED0" w:rsidRPr="00CC7446">
        <w:rPr>
          <w:rFonts w:ascii="Verdana" w:hAnsi="Verdana" w:cs="Arial"/>
          <w:bCs/>
          <w:sz w:val="18"/>
          <w:szCs w:val="18"/>
        </w:rPr>
        <w:t xml:space="preserve"> a to i prostřednictvím třetích osob, </w:t>
      </w:r>
      <w:r w:rsidR="00153209">
        <w:rPr>
          <w:rFonts w:ascii="Verdana" w:hAnsi="Verdana" w:cs="Arial"/>
          <w:bCs/>
          <w:sz w:val="18"/>
          <w:szCs w:val="18"/>
        </w:rPr>
        <w:t>práva na</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udělení podlicence a </w:t>
      </w:r>
      <w:r w:rsidR="00153209">
        <w:rPr>
          <w:rFonts w:ascii="Verdana" w:hAnsi="Verdana" w:cs="Arial"/>
          <w:bCs/>
          <w:sz w:val="18"/>
          <w:szCs w:val="18"/>
        </w:rPr>
        <w:t xml:space="preserve">postoupení </w:t>
      </w:r>
      <w:r w:rsidR="00153209" w:rsidRPr="00CC7446">
        <w:rPr>
          <w:rFonts w:ascii="Verdana" w:hAnsi="Verdana" w:cs="Arial"/>
          <w:bCs/>
          <w:sz w:val="18"/>
          <w:szCs w:val="18"/>
        </w:rPr>
        <w:t>licenc</w:t>
      </w:r>
      <w:r w:rsidR="00153209">
        <w:rPr>
          <w:rFonts w:ascii="Verdana" w:hAnsi="Verdana" w:cs="Arial"/>
          <w:bCs/>
          <w:sz w:val="18"/>
          <w:szCs w:val="18"/>
        </w:rPr>
        <w:t>e</w:t>
      </w:r>
      <w:r w:rsidR="00153209" w:rsidRPr="00CC7446">
        <w:rPr>
          <w:rFonts w:ascii="Verdana" w:hAnsi="Verdana" w:cs="Arial"/>
          <w:bCs/>
          <w:sz w:val="18"/>
          <w:szCs w:val="18"/>
        </w:rPr>
        <w:t xml:space="preserve"> </w:t>
      </w:r>
      <w:r w:rsidR="00153209">
        <w:rPr>
          <w:rFonts w:ascii="Verdana" w:hAnsi="Verdana" w:cs="Arial"/>
          <w:bCs/>
          <w:sz w:val="18"/>
          <w:szCs w:val="18"/>
        </w:rPr>
        <w:t>třetí osobě bez souhlasu objednatele (dále jen „</w:t>
      </w:r>
      <w:r w:rsidR="00153209" w:rsidRPr="00DC2AF5">
        <w:rPr>
          <w:rFonts w:ascii="Verdana" w:hAnsi="Verdana" w:cs="Arial"/>
          <w:b/>
          <w:bCs/>
          <w:sz w:val="18"/>
          <w:szCs w:val="18"/>
        </w:rPr>
        <w:t>Licence</w:t>
      </w:r>
      <w:r w:rsidR="00153209">
        <w:rPr>
          <w:rFonts w:ascii="Verdana" w:hAnsi="Verdana" w:cs="Arial"/>
          <w:bCs/>
          <w:sz w:val="18"/>
          <w:szCs w:val="18"/>
        </w:rPr>
        <w:t>“)</w:t>
      </w:r>
      <w:r w:rsidR="00B36ED0" w:rsidRPr="00CC7446">
        <w:rPr>
          <w:rFonts w:ascii="Verdana" w:hAnsi="Verdana" w:cs="Arial"/>
          <w:bCs/>
          <w:sz w:val="18"/>
          <w:szCs w:val="18"/>
        </w:rPr>
        <w:t>. Pro vyloučení pochybností platí, že cena veškerých licencí poskytnutých na základě tohoto článku je již zahrnuta v ceně díla. Objednatel či jeho právní nástupce nejsou povinni licenci využít.</w:t>
      </w:r>
    </w:p>
    <w:p w14:paraId="3144C8DB" w14:textId="001728AB" w:rsidR="00153209" w:rsidRPr="00DC2AF5" w:rsidRDefault="0072068F" w:rsidP="00C03B09">
      <w:pPr>
        <w:spacing w:after="120" w:line="264" w:lineRule="auto"/>
        <w:ind w:left="567" w:hanging="567"/>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00B36ED0" w:rsidRPr="00DC2AF5">
        <w:rPr>
          <w:rFonts w:ascii="Verdana" w:hAnsi="Verdana" w:cs="Arial"/>
          <w:b/>
          <w:bCs/>
          <w:sz w:val="18"/>
          <w:szCs w:val="18"/>
        </w:rPr>
        <w:t>.3.</w:t>
      </w:r>
      <w:r w:rsidR="0030407E" w:rsidRPr="00DC2AF5">
        <w:rPr>
          <w:rFonts w:ascii="Verdana" w:hAnsi="Verdana" w:cs="Arial"/>
          <w:b/>
          <w:bCs/>
          <w:sz w:val="18"/>
          <w:szCs w:val="18"/>
        </w:rPr>
        <w:t xml:space="preserve"> </w:t>
      </w:r>
      <w:r w:rsidR="00153209" w:rsidRPr="00DC2AF5">
        <w:rPr>
          <w:rFonts w:ascii="Verdana" w:hAnsi="Verdana" w:cs="Arial"/>
          <w:bCs/>
          <w:sz w:val="18"/>
          <w:szCs w:val="18"/>
        </w:rPr>
        <w:t>V případě, že při poskytování plnění bude třeba užít autorské dílo, k němuž není zhotovitel oprávněn vykonávat autorská majetková práva, zavazuje se zhotovitel zajistit oprávnění objednateli k výkonu těchto majetkových práv v co nejširším možném smyslu od oprávněných třetích osob, tj. alespoň udělením Licence, včetně práva objednatele postoupit autorská majetková práva nebo Licenci nebo udělit podlicenci třetím osobám.</w:t>
      </w:r>
    </w:p>
    <w:p w14:paraId="209A9E63" w14:textId="2E1D16E3" w:rsidR="00153209" w:rsidRPr="00DC2AF5" w:rsidRDefault="00153209" w:rsidP="00C03B09">
      <w:pPr>
        <w:spacing w:after="120" w:line="264" w:lineRule="auto"/>
        <w:ind w:left="567" w:hanging="567"/>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.4.</w:t>
      </w:r>
      <w:r w:rsidRPr="00DC2AF5">
        <w:rPr>
          <w:rFonts w:ascii="Verdana" w:hAnsi="Verdana" w:cs="Arial"/>
          <w:b/>
          <w:bCs/>
          <w:sz w:val="18"/>
          <w:szCs w:val="18"/>
        </w:rPr>
        <w:tab/>
      </w:r>
      <w:r w:rsidRPr="00DC2AF5">
        <w:rPr>
          <w:rFonts w:ascii="Verdana" w:hAnsi="Verdana" w:cs="Arial"/>
          <w:bCs/>
          <w:sz w:val="18"/>
          <w:szCs w:val="18"/>
        </w:rPr>
        <w:t xml:space="preserve">Zhotovitel uděluje Licenci objednateli také pro upravené, doplněné nebo jakkoliv jinak změněné dílo nebo jednotlivé části díla, přičemž zhotovitel zajistí objednateli </w:t>
      </w:r>
      <w:r w:rsidR="001F0FB9" w:rsidRPr="00DC2AF5">
        <w:rPr>
          <w:rFonts w:ascii="Verdana" w:hAnsi="Verdana" w:cs="Arial"/>
          <w:bCs/>
          <w:sz w:val="18"/>
          <w:szCs w:val="18"/>
        </w:rPr>
        <w:t>t</w:t>
      </w:r>
      <w:r w:rsidR="001F0FB9">
        <w:rPr>
          <w:rFonts w:ascii="Verdana" w:hAnsi="Verdana" w:cs="Arial"/>
          <w:bCs/>
          <w:sz w:val="18"/>
          <w:szCs w:val="18"/>
        </w:rPr>
        <w:t>ato</w:t>
      </w:r>
      <w:r w:rsidR="001F0FB9" w:rsidRPr="00DC2AF5">
        <w:rPr>
          <w:rFonts w:ascii="Verdana" w:hAnsi="Verdana" w:cs="Arial"/>
          <w:bCs/>
          <w:sz w:val="18"/>
          <w:szCs w:val="18"/>
        </w:rPr>
        <w:t xml:space="preserve"> </w:t>
      </w:r>
      <w:r w:rsidRPr="00DC2AF5">
        <w:rPr>
          <w:rFonts w:ascii="Verdana" w:hAnsi="Verdana" w:cs="Arial"/>
          <w:bCs/>
          <w:sz w:val="18"/>
          <w:szCs w:val="18"/>
        </w:rPr>
        <w:t>práva i od oprávněných třetích osob dle odst. 1</w:t>
      </w:r>
      <w:r w:rsidR="001635B2" w:rsidRPr="00DC2AF5">
        <w:rPr>
          <w:rFonts w:ascii="Verdana" w:hAnsi="Verdana" w:cs="Arial"/>
          <w:bCs/>
          <w:sz w:val="18"/>
          <w:szCs w:val="18"/>
        </w:rPr>
        <w:t>1</w:t>
      </w:r>
      <w:r w:rsidRPr="00DC2AF5">
        <w:rPr>
          <w:rFonts w:ascii="Verdana" w:hAnsi="Verdana" w:cs="Arial"/>
          <w:bCs/>
          <w:sz w:val="18"/>
          <w:szCs w:val="18"/>
        </w:rPr>
        <w:t>.</w:t>
      </w:r>
      <w:r w:rsidR="000B3972">
        <w:rPr>
          <w:rFonts w:ascii="Verdana" w:hAnsi="Verdana" w:cs="Arial"/>
          <w:bCs/>
          <w:sz w:val="18"/>
          <w:szCs w:val="18"/>
        </w:rPr>
        <w:t>2</w:t>
      </w:r>
      <w:r w:rsidR="00F82ED3">
        <w:rPr>
          <w:rFonts w:ascii="Verdana" w:hAnsi="Verdana" w:cs="Arial"/>
          <w:bCs/>
          <w:sz w:val="18"/>
          <w:szCs w:val="18"/>
        </w:rPr>
        <w:t>.</w:t>
      </w:r>
      <w:r w:rsidR="00D302DC">
        <w:rPr>
          <w:rFonts w:ascii="Verdana" w:hAnsi="Verdana" w:cs="Arial"/>
          <w:bCs/>
          <w:sz w:val="18"/>
          <w:szCs w:val="18"/>
        </w:rPr>
        <w:t xml:space="preserve"> a 11.3.</w:t>
      </w:r>
      <w:r w:rsidRPr="00DC2AF5">
        <w:rPr>
          <w:rFonts w:ascii="Verdana" w:hAnsi="Verdana" w:cs="Arial"/>
          <w:bCs/>
          <w:sz w:val="18"/>
          <w:szCs w:val="18"/>
        </w:rPr>
        <w:t xml:space="preserve"> tohoto článku.</w:t>
      </w:r>
      <w:r w:rsidRPr="00DC2AF5">
        <w:rPr>
          <w:rFonts w:ascii="Verdana" w:hAnsi="Verdana" w:cs="Arial"/>
          <w:b/>
          <w:bCs/>
          <w:sz w:val="18"/>
          <w:szCs w:val="18"/>
        </w:rPr>
        <w:t xml:space="preserve">   </w:t>
      </w:r>
    </w:p>
    <w:p w14:paraId="1AA0ED75" w14:textId="2C937D2A" w:rsidR="00153209" w:rsidRPr="00DC2AF5" w:rsidRDefault="00153209" w:rsidP="00C03B09">
      <w:pPr>
        <w:spacing w:after="120" w:line="264" w:lineRule="auto"/>
        <w:ind w:left="567" w:hanging="567"/>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w:t>
      </w:r>
      <w:r w:rsidR="00831522" w:rsidRPr="00DC2AF5">
        <w:rPr>
          <w:rFonts w:ascii="Verdana" w:hAnsi="Verdana" w:cs="Arial"/>
          <w:b/>
          <w:bCs/>
          <w:sz w:val="18"/>
          <w:szCs w:val="18"/>
        </w:rPr>
        <w:t>5</w:t>
      </w:r>
      <w:r w:rsidRPr="00DC2AF5">
        <w:rPr>
          <w:rFonts w:ascii="Verdana" w:hAnsi="Verdana" w:cs="Arial"/>
          <w:b/>
          <w:bCs/>
          <w:sz w:val="18"/>
          <w:szCs w:val="18"/>
        </w:rPr>
        <w:t>.</w:t>
      </w:r>
      <w:r w:rsidRPr="00DC2AF5">
        <w:rPr>
          <w:rFonts w:ascii="Verdana" w:hAnsi="Verdana" w:cs="Arial"/>
          <w:b/>
          <w:bCs/>
          <w:sz w:val="18"/>
          <w:szCs w:val="18"/>
        </w:rPr>
        <w:tab/>
      </w:r>
      <w:r w:rsidRPr="00DC2AF5">
        <w:rPr>
          <w:rFonts w:ascii="Verdana" w:hAnsi="Verdana" w:cs="Arial"/>
          <w:bCs/>
          <w:sz w:val="18"/>
          <w:szCs w:val="18"/>
        </w:rPr>
        <w:t xml:space="preserve">Pokud objednatel požádá zhotovitele i po ukončení smlouvy o vyhotovení nebo podpis jakýchkoliv dokumentů, které by mohly být potřebné pro objednatele kvůli přiznání právních účinků pro práva </w:t>
      </w:r>
      <w:r w:rsidR="008169E3" w:rsidRPr="00DC2AF5">
        <w:rPr>
          <w:rFonts w:ascii="Verdana" w:hAnsi="Verdana" w:cs="Arial"/>
          <w:bCs/>
          <w:sz w:val="18"/>
          <w:szCs w:val="18"/>
        </w:rPr>
        <w:t>o</w:t>
      </w:r>
      <w:r w:rsidRPr="00DC2AF5">
        <w:rPr>
          <w:rFonts w:ascii="Verdana" w:hAnsi="Verdana" w:cs="Arial"/>
          <w:bCs/>
          <w:sz w:val="18"/>
          <w:szCs w:val="18"/>
        </w:rPr>
        <w:t>bjednatele dle tohoto článku, zhotovitel bezodkladně objednateli vyhotovení nebo podpis takových dokumentů zajistí.</w:t>
      </w:r>
      <w:r w:rsidRPr="00DC2AF5">
        <w:rPr>
          <w:rFonts w:ascii="Verdana" w:hAnsi="Verdana" w:cs="Arial"/>
          <w:b/>
          <w:bCs/>
          <w:sz w:val="18"/>
          <w:szCs w:val="18"/>
        </w:rPr>
        <w:t xml:space="preserve"> </w:t>
      </w:r>
    </w:p>
    <w:p w14:paraId="2B5E97A3" w14:textId="21F12746" w:rsidR="00834BAF" w:rsidRPr="00CC7446" w:rsidRDefault="00C81018" w:rsidP="00C03B09">
      <w:pPr>
        <w:pStyle w:val="Nadpis1"/>
        <w:suppressAutoHyphens/>
        <w:spacing w:after="120" w:line="264"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2</w:t>
      </w:r>
      <w:r w:rsidR="007B303D" w:rsidRPr="00CC7446">
        <w:rPr>
          <w:rFonts w:ascii="Verdana" w:hAnsi="Verdana"/>
          <w:sz w:val="20"/>
          <w:szCs w:val="18"/>
          <w:u w:val="single"/>
        </w:rPr>
        <w:t xml:space="preserve"> </w:t>
      </w:r>
      <w:r w:rsidR="002934BA">
        <w:rPr>
          <w:rFonts w:ascii="Verdana" w:hAnsi="Verdana"/>
          <w:sz w:val="20"/>
          <w:szCs w:val="18"/>
          <w:u w:val="single"/>
        </w:rPr>
        <w:t>–</w:t>
      </w:r>
      <w:r w:rsidR="005A3EE2" w:rsidRPr="00CC7446">
        <w:rPr>
          <w:rFonts w:ascii="Verdana" w:hAnsi="Verdana"/>
          <w:sz w:val="20"/>
          <w:szCs w:val="18"/>
          <w:u w:val="single"/>
        </w:rPr>
        <w:t xml:space="preserve"> Odstoupení</w:t>
      </w:r>
      <w:r w:rsidR="002934BA">
        <w:rPr>
          <w:rFonts w:ascii="Verdana" w:hAnsi="Verdana"/>
          <w:sz w:val="20"/>
          <w:szCs w:val="18"/>
          <w:u w:val="single"/>
        </w:rPr>
        <w:t xml:space="preserve"> od smlouvy</w:t>
      </w:r>
      <w:r w:rsidR="00E319EC">
        <w:rPr>
          <w:rFonts w:ascii="Verdana" w:hAnsi="Verdana"/>
          <w:sz w:val="20"/>
          <w:szCs w:val="18"/>
          <w:u w:val="single"/>
        </w:rPr>
        <w:t xml:space="preserve"> </w:t>
      </w:r>
      <w:r w:rsidR="00E319EC" w:rsidRPr="00E319EC">
        <w:rPr>
          <w:rFonts w:ascii="Verdana" w:hAnsi="Verdana"/>
          <w:sz w:val="20"/>
          <w:szCs w:val="18"/>
          <w:u w:val="single"/>
        </w:rPr>
        <w:t>a výpověď</w:t>
      </w:r>
    </w:p>
    <w:p w14:paraId="66EC2007" w14:textId="141A4AFA" w:rsidR="005A3EE2" w:rsidRPr="009D4130" w:rsidRDefault="007B303D" w:rsidP="00C03B09">
      <w:pPr>
        <w:spacing w:after="120" w:line="264" w:lineRule="auto"/>
        <w:ind w:left="567" w:hanging="567"/>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005A3EE2" w:rsidRPr="00CC7446">
        <w:rPr>
          <w:rFonts w:ascii="Verdana" w:hAnsi="Verdana" w:cs="Arial"/>
          <w:bCs/>
          <w:sz w:val="18"/>
          <w:szCs w:val="18"/>
        </w:rPr>
        <w:t xml:space="preserve">Kromě </w:t>
      </w:r>
      <w:r w:rsidR="005A3EE2" w:rsidRPr="005B4527">
        <w:rPr>
          <w:rFonts w:ascii="Verdana" w:hAnsi="Verdana" w:cs="Arial"/>
          <w:bCs/>
          <w:sz w:val="18"/>
          <w:szCs w:val="18"/>
        </w:rPr>
        <w:t xml:space="preserve">jiných důvodů, vyplývajících z právních předpisů, je </w:t>
      </w:r>
      <w:r w:rsidR="006923F3" w:rsidRPr="005B4527">
        <w:rPr>
          <w:rFonts w:ascii="Verdana" w:hAnsi="Verdana" w:cs="Arial"/>
          <w:bCs/>
          <w:sz w:val="18"/>
          <w:szCs w:val="18"/>
        </w:rPr>
        <w:t>o</w:t>
      </w:r>
      <w:r w:rsidR="005A3EE2" w:rsidRPr="005B4527">
        <w:rPr>
          <w:rFonts w:ascii="Verdana" w:hAnsi="Verdana" w:cs="Arial"/>
          <w:bCs/>
          <w:sz w:val="18"/>
          <w:szCs w:val="18"/>
        </w:rPr>
        <w:t xml:space="preserve">bjednatel oprávněn odstoupit od </w:t>
      </w:r>
      <w:r w:rsidR="003243E6" w:rsidRPr="009D4130">
        <w:rPr>
          <w:rFonts w:ascii="Verdana" w:hAnsi="Verdana" w:cs="Arial"/>
          <w:bCs/>
          <w:sz w:val="18"/>
          <w:szCs w:val="18"/>
        </w:rPr>
        <w:t>s</w:t>
      </w:r>
      <w:r w:rsidR="005A3EE2" w:rsidRPr="009D4130">
        <w:rPr>
          <w:rFonts w:ascii="Verdana" w:hAnsi="Verdana" w:cs="Arial"/>
          <w:bCs/>
          <w:sz w:val="18"/>
          <w:szCs w:val="18"/>
        </w:rPr>
        <w:t xml:space="preserve">mlouvy v případě podstatného porušení </w:t>
      </w:r>
      <w:r w:rsidR="003243E6" w:rsidRPr="009D4130">
        <w:rPr>
          <w:rFonts w:ascii="Verdana" w:hAnsi="Verdana" w:cs="Arial"/>
          <w:bCs/>
          <w:sz w:val="18"/>
          <w:szCs w:val="18"/>
        </w:rPr>
        <w:t>s</w:t>
      </w:r>
      <w:r w:rsidR="005A3EE2" w:rsidRPr="009D4130">
        <w:rPr>
          <w:rFonts w:ascii="Verdana" w:hAnsi="Verdana" w:cs="Arial"/>
          <w:bCs/>
          <w:sz w:val="18"/>
          <w:szCs w:val="18"/>
        </w:rPr>
        <w:t>mlouvy, jestliže:</w:t>
      </w:r>
    </w:p>
    <w:p w14:paraId="0B95A841" w14:textId="6C6BE3FB" w:rsidR="005A3EE2" w:rsidRPr="005B4527" w:rsidRDefault="007B303D" w:rsidP="00C03B09">
      <w:pPr>
        <w:spacing w:after="120" w:line="264" w:lineRule="auto"/>
        <w:ind w:left="1418" w:hanging="851"/>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 xml:space="preserve">.1.1 </w:t>
      </w:r>
      <w:r w:rsidR="00814F97">
        <w:rPr>
          <w:rFonts w:ascii="Verdana" w:hAnsi="Verdana" w:cs="Arial"/>
          <w:bCs/>
          <w:sz w:val="18"/>
          <w:szCs w:val="18"/>
        </w:rPr>
        <w:tab/>
      </w:r>
      <w:r w:rsidR="005A3EE2" w:rsidRPr="009D4130">
        <w:rPr>
          <w:rFonts w:ascii="Verdana" w:hAnsi="Verdana" w:cs="Arial"/>
          <w:bCs/>
          <w:sz w:val="18"/>
          <w:szCs w:val="18"/>
        </w:rPr>
        <w:t xml:space="preserve">Zhotovitel je v prodlení s provedením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č</w:t>
      </w:r>
      <w:r w:rsidR="005A3EE2" w:rsidRPr="009D4130">
        <w:rPr>
          <w:rFonts w:ascii="Verdana" w:hAnsi="Verdana" w:cs="Arial"/>
          <w:bCs/>
          <w:sz w:val="18"/>
          <w:szCs w:val="18"/>
        </w:rPr>
        <w:t xml:space="preserve">ásti </w:t>
      </w:r>
      <w:r w:rsidR="006923F3" w:rsidRPr="009D4130">
        <w:rPr>
          <w:rFonts w:ascii="Verdana" w:hAnsi="Verdana" w:cs="Arial"/>
          <w:bCs/>
          <w:sz w:val="18"/>
          <w:szCs w:val="18"/>
        </w:rPr>
        <w:t>d</w:t>
      </w:r>
      <w:r w:rsidR="005A3EE2" w:rsidRPr="009D4130">
        <w:rPr>
          <w:rFonts w:ascii="Verdana" w:hAnsi="Verdana" w:cs="Arial"/>
          <w:bCs/>
          <w:sz w:val="18"/>
          <w:szCs w:val="18"/>
        </w:rPr>
        <w:t xml:space="preserve">íla delším než </w:t>
      </w:r>
      <w:r w:rsidR="00DC2AF5">
        <w:rPr>
          <w:rFonts w:ascii="Verdana" w:hAnsi="Verdana" w:cs="Arial"/>
          <w:bCs/>
          <w:sz w:val="18"/>
          <w:szCs w:val="18"/>
        </w:rPr>
        <w:t>14</w:t>
      </w:r>
      <w:r w:rsidR="005A3EE2" w:rsidRPr="005B4527">
        <w:rPr>
          <w:rFonts w:ascii="Verdana" w:hAnsi="Verdana" w:cs="Arial"/>
          <w:bCs/>
          <w:sz w:val="18"/>
          <w:szCs w:val="18"/>
        </w:rPr>
        <w:t xml:space="preserve"> </w:t>
      </w:r>
      <w:r w:rsidR="00A303B5">
        <w:rPr>
          <w:rFonts w:ascii="Verdana" w:hAnsi="Verdana" w:cs="Arial"/>
          <w:bCs/>
          <w:sz w:val="18"/>
          <w:szCs w:val="18"/>
        </w:rPr>
        <w:t>(</w:t>
      </w:r>
      <w:r w:rsidR="00DC2AF5">
        <w:rPr>
          <w:rFonts w:ascii="Verdana" w:hAnsi="Verdana" w:cs="Arial"/>
          <w:bCs/>
          <w:sz w:val="18"/>
          <w:szCs w:val="18"/>
        </w:rPr>
        <w:t>čtrnáct</w:t>
      </w:r>
      <w:r w:rsidR="00A303B5">
        <w:rPr>
          <w:rFonts w:ascii="Verdana" w:hAnsi="Verdana" w:cs="Arial"/>
          <w:bCs/>
          <w:sz w:val="18"/>
          <w:szCs w:val="18"/>
        </w:rPr>
        <w:t xml:space="preserve">) </w:t>
      </w:r>
      <w:r w:rsidR="005A3EE2" w:rsidRPr="005B4527">
        <w:rPr>
          <w:rFonts w:ascii="Verdana" w:hAnsi="Verdana" w:cs="Arial"/>
          <w:bCs/>
          <w:sz w:val="18"/>
          <w:szCs w:val="18"/>
        </w:rPr>
        <w:t>dní</w:t>
      </w:r>
      <w:r w:rsidR="00E77C11" w:rsidRPr="005B4527">
        <w:rPr>
          <w:rFonts w:ascii="Verdana" w:hAnsi="Verdana" w:cs="Arial"/>
          <w:bCs/>
          <w:sz w:val="18"/>
          <w:szCs w:val="18"/>
        </w:rPr>
        <w:t>;</w:t>
      </w:r>
    </w:p>
    <w:p w14:paraId="33E26066" w14:textId="3653B1BF" w:rsidR="005A3EE2" w:rsidRPr="005B4527" w:rsidRDefault="007B303D" w:rsidP="00C03B09">
      <w:pPr>
        <w:spacing w:after="120" w:line="264" w:lineRule="auto"/>
        <w:ind w:left="1418" w:hanging="851"/>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 xml:space="preserve">.1.2 </w:t>
      </w:r>
      <w:r w:rsidR="00814F97">
        <w:rPr>
          <w:rFonts w:ascii="Verdana" w:hAnsi="Verdana" w:cs="Arial"/>
          <w:bCs/>
          <w:sz w:val="18"/>
          <w:szCs w:val="18"/>
        </w:rPr>
        <w:tab/>
      </w:r>
      <w:r w:rsidR="005A3EE2" w:rsidRPr="009D4130">
        <w:rPr>
          <w:rFonts w:ascii="Verdana" w:hAnsi="Verdana" w:cs="Arial"/>
          <w:bCs/>
          <w:sz w:val="18"/>
          <w:szCs w:val="18"/>
        </w:rPr>
        <w:t xml:space="preserve">Zhotovitel </w:t>
      </w:r>
      <w:r w:rsidR="00DF3ED3" w:rsidRPr="009D4130">
        <w:rPr>
          <w:rFonts w:ascii="Verdana" w:hAnsi="Verdana" w:cs="Arial"/>
          <w:bCs/>
          <w:sz w:val="18"/>
          <w:szCs w:val="18"/>
        </w:rPr>
        <w:t xml:space="preserve">porušil </w:t>
      </w:r>
      <w:r w:rsidR="002C5542" w:rsidRPr="009D4130">
        <w:rPr>
          <w:rFonts w:ascii="Verdana" w:hAnsi="Verdana" w:cs="Arial"/>
          <w:bCs/>
          <w:sz w:val="18"/>
          <w:szCs w:val="18"/>
        </w:rPr>
        <w:t xml:space="preserve">jakoukoliv </w:t>
      </w:r>
      <w:r w:rsidR="003243E6" w:rsidRPr="009D4130">
        <w:rPr>
          <w:rFonts w:ascii="Verdana" w:hAnsi="Verdana" w:cs="Arial"/>
          <w:bCs/>
          <w:sz w:val="18"/>
          <w:szCs w:val="18"/>
        </w:rPr>
        <w:t>svou povinnost</w:t>
      </w:r>
      <w:r w:rsidR="00DF3ED3" w:rsidRPr="009D4130">
        <w:rPr>
          <w:rFonts w:ascii="Verdana" w:hAnsi="Verdana" w:cs="Arial"/>
          <w:bCs/>
          <w:sz w:val="18"/>
          <w:szCs w:val="18"/>
        </w:rPr>
        <w:t xml:space="preserve"> vyplývající z této</w:t>
      </w:r>
      <w:r w:rsidR="003243E6" w:rsidRPr="009D4130">
        <w:rPr>
          <w:rFonts w:ascii="Verdana" w:hAnsi="Verdana" w:cs="Arial"/>
          <w:bCs/>
          <w:sz w:val="18"/>
          <w:szCs w:val="18"/>
        </w:rPr>
        <w:t xml:space="preserve"> </w:t>
      </w:r>
      <w:r w:rsidR="00AF63C8" w:rsidRPr="009D4130">
        <w:rPr>
          <w:rFonts w:ascii="Verdana" w:hAnsi="Verdana" w:cs="Arial"/>
          <w:bCs/>
          <w:sz w:val="18"/>
          <w:szCs w:val="18"/>
        </w:rPr>
        <w:t xml:space="preserve">smlouvy, </w:t>
      </w:r>
      <w:r w:rsidR="00AF63C8" w:rsidRPr="002D6B05">
        <w:rPr>
          <w:rFonts w:ascii="Verdana" w:hAnsi="Verdana" w:cs="Arial"/>
          <w:bCs/>
          <w:sz w:val="18"/>
          <w:szCs w:val="18"/>
        </w:rPr>
        <w:t>a</w:t>
      </w:r>
      <w:r w:rsidR="00DF3ED3" w:rsidRPr="005B4527">
        <w:rPr>
          <w:rFonts w:ascii="Verdana" w:hAnsi="Verdana" w:cs="Arial"/>
          <w:bCs/>
          <w:sz w:val="18"/>
          <w:szCs w:val="18"/>
        </w:rPr>
        <w:t xml:space="preserve"> nenapravil takové porušení v přiměřené lhůtě určené objednatelem v písemné výzvě k nápravě, doručené zhotoviteli, v které bylo specifikováno příslušné porušení povinnosti. Lhůta k nápravě nesmí být kratší než 5</w:t>
      </w:r>
      <w:r w:rsidR="001F19DD">
        <w:rPr>
          <w:rFonts w:ascii="Verdana" w:hAnsi="Verdana" w:cs="Arial"/>
          <w:bCs/>
          <w:sz w:val="18"/>
          <w:szCs w:val="18"/>
        </w:rPr>
        <w:t xml:space="preserve"> (pět)</w:t>
      </w:r>
      <w:r w:rsidR="00DF3ED3" w:rsidRPr="005B4527">
        <w:rPr>
          <w:rFonts w:ascii="Verdana" w:hAnsi="Verdana" w:cs="Arial"/>
          <w:bCs/>
          <w:sz w:val="18"/>
          <w:szCs w:val="18"/>
        </w:rPr>
        <w:t xml:space="preserve"> pra</w:t>
      </w:r>
      <w:r w:rsidR="00DF3ED3" w:rsidRPr="009D4130">
        <w:rPr>
          <w:rFonts w:ascii="Verdana" w:hAnsi="Verdana" w:cs="Arial"/>
          <w:bCs/>
          <w:sz w:val="18"/>
          <w:szCs w:val="18"/>
        </w:rPr>
        <w:t>covních dnů</w:t>
      </w:r>
      <w:r w:rsidR="00E77C11" w:rsidRPr="009D4130">
        <w:rPr>
          <w:rFonts w:ascii="Verdana" w:hAnsi="Verdana" w:cs="Arial"/>
          <w:bCs/>
          <w:sz w:val="18"/>
          <w:szCs w:val="18"/>
        </w:rPr>
        <w:t>;</w:t>
      </w:r>
    </w:p>
    <w:p w14:paraId="0E99072B" w14:textId="5E8619C8" w:rsidR="005A3EE2" w:rsidRPr="009D4130" w:rsidRDefault="007B303D" w:rsidP="00C03B09">
      <w:pPr>
        <w:spacing w:after="120" w:line="264" w:lineRule="auto"/>
        <w:ind w:left="1418" w:hanging="851"/>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3</w:t>
      </w:r>
      <w:r w:rsidR="004D692C" w:rsidRPr="009D4130">
        <w:rPr>
          <w:rFonts w:ascii="Verdana" w:hAnsi="Verdana" w:cs="Arial"/>
          <w:bCs/>
          <w:sz w:val="18"/>
          <w:szCs w:val="18"/>
        </w:rPr>
        <w:t xml:space="preserve"> </w:t>
      </w:r>
      <w:r w:rsidR="00814F97">
        <w:rPr>
          <w:rFonts w:ascii="Verdana" w:hAnsi="Verdana" w:cs="Arial"/>
          <w:bCs/>
          <w:sz w:val="18"/>
          <w:szCs w:val="18"/>
        </w:rPr>
        <w:tab/>
      </w:r>
      <w:r w:rsidR="005A3EE2" w:rsidRPr="009D4130">
        <w:rPr>
          <w:rFonts w:ascii="Verdana" w:hAnsi="Verdana" w:cs="Arial"/>
          <w:bCs/>
          <w:sz w:val="18"/>
          <w:szCs w:val="18"/>
        </w:rPr>
        <w:t xml:space="preserve">Z okolností je zjevné, že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není schopen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písemně vyrozumí </w:t>
      </w:r>
      <w:r w:rsidR="006923F3" w:rsidRPr="009D4130">
        <w:rPr>
          <w:rFonts w:ascii="Verdana" w:hAnsi="Verdana" w:cs="Arial"/>
          <w:bCs/>
          <w:sz w:val="18"/>
          <w:szCs w:val="18"/>
        </w:rPr>
        <w:t>o</w:t>
      </w:r>
      <w:r w:rsidR="005A3EE2" w:rsidRPr="009D4130">
        <w:rPr>
          <w:rFonts w:ascii="Verdana" w:hAnsi="Verdana" w:cs="Arial"/>
          <w:bCs/>
          <w:sz w:val="18"/>
          <w:szCs w:val="18"/>
        </w:rPr>
        <w:t xml:space="preserve">bjednatele, že nebude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íla</w:t>
      </w:r>
      <w:r w:rsidR="00E77C11" w:rsidRPr="009D4130">
        <w:rPr>
          <w:rFonts w:ascii="Verdana" w:hAnsi="Verdana" w:cs="Arial"/>
          <w:bCs/>
          <w:sz w:val="18"/>
          <w:szCs w:val="18"/>
        </w:rPr>
        <w:t>;</w:t>
      </w:r>
    </w:p>
    <w:p w14:paraId="200DE56D" w14:textId="0B1792D4" w:rsidR="00DC2AF5" w:rsidRDefault="007B303D" w:rsidP="00C03B09">
      <w:pPr>
        <w:spacing w:after="120" w:line="264" w:lineRule="auto"/>
        <w:ind w:left="1418" w:hanging="851"/>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4</w:t>
      </w:r>
      <w:r w:rsidR="004D692C" w:rsidRPr="009D4130">
        <w:rPr>
          <w:rFonts w:ascii="Verdana" w:hAnsi="Verdana" w:cs="Arial"/>
          <w:bCs/>
          <w:sz w:val="18"/>
          <w:szCs w:val="18"/>
        </w:rPr>
        <w:t xml:space="preserve"> </w:t>
      </w:r>
      <w:r w:rsidR="00814F97">
        <w:rPr>
          <w:rFonts w:ascii="Verdana" w:hAnsi="Verdana" w:cs="Arial"/>
          <w:bCs/>
          <w:sz w:val="18"/>
          <w:szCs w:val="18"/>
        </w:rPr>
        <w:tab/>
      </w:r>
      <w:r w:rsidR="005535E2" w:rsidRPr="00DC2AF5">
        <w:rPr>
          <w:rFonts w:ascii="Verdana" w:hAnsi="Verdana"/>
          <w:sz w:val="18"/>
          <w:szCs w:val="18"/>
        </w:rPr>
        <w:t>se prokáže, že jakékoli prohlášení zhotovitele dle této smlouvy a/nebo prohlášení, slib, či nabídka zhotovitele</w:t>
      </w:r>
      <w:r w:rsidR="005535E2" w:rsidRPr="00DE7DFE">
        <w:t xml:space="preserve"> </w:t>
      </w:r>
      <w:r w:rsidR="005535E2" w:rsidRPr="00DC2AF5">
        <w:rPr>
          <w:rFonts w:ascii="Verdana" w:hAnsi="Verdana"/>
          <w:sz w:val="18"/>
          <w:szCs w:val="18"/>
        </w:rPr>
        <w:t xml:space="preserve">učiněná nebo vyjádřená v zadávacím řízení, na které tato smlouva navazuje, není pravdivé, a to v podstatné části (zejména části, která má vztah k hodnocení nabídek na </w:t>
      </w:r>
      <w:r w:rsidR="00A378A1">
        <w:rPr>
          <w:rFonts w:ascii="Verdana" w:hAnsi="Verdana"/>
          <w:sz w:val="18"/>
          <w:szCs w:val="18"/>
        </w:rPr>
        <w:t>v</w:t>
      </w:r>
      <w:r w:rsidR="005535E2" w:rsidRPr="00DC2AF5">
        <w:rPr>
          <w:rFonts w:ascii="Verdana" w:hAnsi="Verdana"/>
          <w:sz w:val="18"/>
          <w:szCs w:val="18"/>
        </w:rPr>
        <w:t xml:space="preserve">eřejnou zakázku nebo ke kvalifikaci dle </w:t>
      </w:r>
      <w:r w:rsidR="00A378A1">
        <w:rPr>
          <w:rFonts w:ascii="Verdana" w:hAnsi="Verdana"/>
          <w:sz w:val="18"/>
          <w:szCs w:val="18"/>
        </w:rPr>
        <w:t>v</w:t>
      </w:r>
      <w:r w:rsidR="005535E2" w:rsidRPr="00DC2AF5">
        <w:rPr>
          <w:rFonts w:ascii="Verdana" w:hAnsi="Verdana"/>
          <w:sz w:val="18"/>
          <w:szCs w:val="18"/>
        </w:rPr>
        <w:t>eřejné zakázky)</w:t>
      </w:r>
      <w:r w:rsidR="00DC2AF5">
        <w:rPr>
          <w:rFonts w:ascii="Verdana" w:hAnsi="Verdana"/>
          <w:sz w:val="18"/>
          <w:szCs w:val="18"/>
        </w:rPr>
        <w:t xml:space="preserve"> </w:t>
      </w:r>
    </w:p>
    <w:p w14:paraId="0F5660AC" w14:textId="5224FACF" w:rsidR="005535E2" w:rsidRPr="00DC2AF5" w:rsidRDefault="007B303D" w:rsidP="00C03B09">
      <w:pPr>
        <w:spacing w:after="120" w:line="264" w:lineRule="auto"/>
        <w:ind w:left="1418" w:hanging="851"/>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5</w:t>
      </w:r>
      <w:r w:rsidR="004D692C" w:rsidRPr="009D4130">
        <w:rPr>
          <w:rFonts w:ascii="Verdana" w:hAnsi="Verdana" w:cs="Arial"/>
          <w:bCs/>
          <w:sz w:val="18"/>
          <w:szCs w:val="18"/>
        </w:rPr>
        <w:t xml:space="preserve"> </w:t>
      </w:r>
      <w:r w:rsidR="00814F97">
        <w:rPr>
          <w:rFonts w:ascii="Verdana" w:hAnsi="Verdana" w:cs="Arial"/>
          <w:bCs/>
          <w:sz w:val="18"/>
          <w:szCs w:val="18"/>
        </w:rPr>
        <w:tab/>
      </w:r>
      <w:r w:rsidR="005535E2" w:rsidRPr="00DC2AF5">
        <w:rPr>
          <w:rFonts w:ascii="Verdana" w:hAnsi="Verdana"/>
          <w:sz w:val="18"/>
          <w:szCs w:val="18"/>
        </w:rPr>
        <w:t xml:space="preserve">Objednateli vznikne vůči </w:t>
      </w:r>
      <w:r w:rsidR="008646C0">
        <w:rPr>
          <w:rFonts w:ascii="Verdana" w:hAnsi="Verdana"/>
          <w:sz w:val="18"/>
          <w:szCs w:val="18"/>
        </w:rPr>
        <w:t>z</w:t>
      </w:r>
      <w:r w:rsidR="005535E2" w:rsidRPr="00DC2AF5">
        <w:rPr>
          <w:rFonts w:ascii="Verdana" w:hAnsi="Verdana"/>
          <w:sz w:val="18"/>
          <w:szCs w:val="18"/>
        </w:rPr>
        <w:t>hotoviteli nárok na zaplacení smluvních pokut v celkové výši 20 % z celkové ceny (bez DPH), čímž není dotčeno právo objednatele odstoupit od smlouvy podle jiných ustanovení této smlouvy nebo podle právních předpisů;</w:t>
      </w:r>
    </w:p>
    <w:p w14:paraId="16947750" w14:textId="7B045DED" w:rsidR="00617702" w:rsidRPr="00DC2AF5" w:rsidRDefault="005535E2" w:rsidP="00C03B09">
      <w:pPr>
        <w:spacing w:after="120" w:line="264" w:lineRule="auto"/>
        <w:ind w:left="1418" w:hanging="851"/>
        <w:jc w:val="both"/>
        <w:rPr>
          <w:rFonts w:ascii="Verdana" w:hAnsi="Verdana"/>
          <w:sz w:val="18"/>
          <w:szCs w:val="18"/>
        </w:rPr>
      </w:pPr>
      <w:r w:rsidRPr="005B4527">
        <w:rPr>
          <w:rFonts w:ascii="Verdana" w:hAnsi="Verdana" w:cs="Arial"/>
          <w:bCs/>
          <w:sz w:val="18"/>
          <w:szCs w:val="18"/>
        </w:rPr>
        <w:t>1</w:t>
      </w:r>
      <w:r w:rsidR="007B303D">
        <w:rPr>
          <w:rFonts w:ascii="Verdana" w:hAnsi="Verdana" w:cs="Arial"/>
          <w:bCs/>
          <w:sz w:val="18"/>
          <w:szCs w:val="18"/>
        </w:rPr>
        <w:t>2</w:t>
      </w:r>
      <w:r w:rsidRPr="005B4527">
        <w:rPr>
          <w:rFonts w:ascii="Verdana" w:hAnsi="Verdana" w:cs="Arial"/>
          <w:bCs/>
          <w:sz w:val="18"/>
          <w:szCs w:val="18"/>
        </w:rPr>
        <w:t>.1.</w:t>
      </w:r>
      <w:r w:rsidR="004D692C">
        <w:rPr>
          <w:rFonts w:ascii="Verdana" w:hAnsi="Verdana" w:cs="Arial"/>
          <w:bCs/>
          <w:sz w:val="18"/>
          <w:szCs w:val="18"/>
        </w:rPr>
        <w:t>6</w:t>
      </w:r>
      <w:r w:rsidR="004D692C" w:rsidRPr="005B4527">
        <w:rPr>
          <w:rFonts w:ascii="Verdana" w:hAnsi="Verdana" w:cs="Arial"/>
          <w:bCs/>
          <w:sz w:val="18"/>
          <w:szCs w:val="18"/>
        </w:rPr>
        <w:t xml:space="preserve"> </w:t>
      </w:r>
      <w:r w:rsidR="00814F97">
        <w:rPr>
          <w:rFonts w:ascii="Verdana" w:hAnsi="Verdana" w:cs="Arial"/>
          <w:bCs/>
          <w:sz w:val="18"/>
          <w:szCs w:val="18"/>
        </w:rPr>
        <w:tab/>
      </w:r>
      <w:r w:rsidR="00617702" w:rsidRPr="00DC2AF5">
        <w:rPr>
          <w:rFonts w:ascii="Verdana" w:hAnsi="Verdana"/>
          <w:sz w:val="18"/>
          <w:szCs w:val="18"/>
        </w:rPr>
        <w:t xml:space="preserve">Prokáže-li </w:t>
      </w:r>
      <w:r w:rsidR="008646C0">
        <w:rPr>
          <w:rFonts w:ascii="Verdana" w:hAnsi="Verdana"/>
          <w:sz w:val="18"/>
          <w:szCs w:val="18"/>
        </w:rPr>
        <w:t>o</w:t>
      </w:r>
      <w:r w:rsidR="00617702" w:rsidRPr="00DC2AF5">
        <w:rPr>
          <w:rFonts w:ascii="Verdana" w:hAnsi="Verdana"/>
          <w:sz w:val="18"/>
          <w:szCs w:val="18"/>
        </w:rPr>
        <w:t xml:space="preserve">bjednatel, že se </w:t>
      </w:r>
      <w:r w:rsidR="008646C0">
        <w:rPr>
          <w:rFonts w:ascii="Verdana" w:hAnsi="Verdana"/>
          <w:sz w:val="18"/>
          <w:szCs w:val="18"/>
        </w:rPr>
        <w:t>z</w:t>
      </w:r>
      <w:r w:rsidR="00617702" w:rsidRPr="00DC2AF5">
        <w:rPr>
          <w:rFonts w:ascii="Verdana" w:hAnsi="Verdana"/>
          <w:sz w:val="18"/>
          <w:szCs w:val="18"/>
        </w:rPr>
        <w:t>hotovitel dopustil v předchozích 3</w:t>
      </w:r>
      <w:r w:rsidR="00A378A1">
        <w:rPr>
          <w:rFonts w:ascii="Verdana" w:hAnsi="Verdana"/>
          <w:sz w:val="18"/>
          <w:szCs w:val="18"/>
        </w:rPr>
        <w:t xml:space="preserve"> (třech)</w:t>
      </w:r>
      <w:r w:rsidR="00617702" w:rsidRPr="00DC2AF5">
        <w:rPr>
          <w:rFonts w:ascii="Verdana" w:hAnsi="Verdana"/>
          <w:sz w:val="18"/>
          <w:szCs w:val="18"/>
        </w:rPr>
        <w:t xml:space="preserve"> letech závažných nebo dlouhodobých pochybení při plnění dřívějšího smluvního vztahu s </w:t>
      </w:r>
      <w:r w:rsidR="008646C0">
        <w:rPr>
          <w:rFonts w:ascii="Verdana" w:hAnsi="Verdana"/>
          <w:sz w:val="18"/>
          <w:szCs w:val="18"/>
        </w:rPr>
        <w:t>o</w:t>
      </w:r>
      <w:r w:rsidR="00617702" w:rsidRPr="00DC2AF5">
        <w:rPr>
          <w:rFonts w:ascii="Verdana" w:hAnsi="Verdana"/>
          <w:sz w:val="18"/>
          <w:szCs w:val="18"/>
        </w:rPr>
        <w:t>bjednatelem, nebo jiným veřejným zadavatelem, která vedla k vzniku škody, předčasnému ukončení smluvního vztahu nebo jiným srovnatelným sankcím;</w:t>
      </w:r>
      <w:r w:rsidR="007B303D" w:rsidRPr="00CC7446">
        <w:rPr>
          <w:rFonts w:ascii="Verdana" w:hAnsi="Verdana" w:cs="Arial"/>
          <w:bCs/>
          <w:sz w:val="18"/>
          <w:szCs w:val="18"/>
        </w:rPr>
        <w:t>1</w:t>
      </w:r>
      <w:r w:rsidR="007B303D">
        <w:rPr>
          <w:rFonts w:ascii="Verdana" w:hAnsi="Verdana" w:cs="Arial"/>
          <w:bCs/>
          <w:sz w:val="18"/>
          <w:szCs w:val="18"/>
        </w:rPr>
        <w:t>2</w:t>
      </w:r>
      <w:r w:rsidR="005A3EE2" w:rsidRPr="00CC7446">
        <w:rPr>
          <w:rFonts w:ascii="Verdana" w:hAnsi="Verdana" w:cs="Arial"/>
          <w:bCs/>
          <w:sz w:val="18"/>
          <w:szCs w:val="18"/>
        </w:rPr>
        <w:t>.1.</w:t>
      </w:r>
      <w:r>
        <w:rPr>
          <w:rFonts w:ascii="Verdana" w:hAnsi="Verdana" w:cs="Arial"/>
          <w:bCs/>
          <w:sz w:val="18"/>
          <w:szCs w:val="18"/>
        </w:rPr>
        <w:t>8</w:t>
      </w:r>
      <w:r w:rsidRPr="00CC7446">
        <w:rPr>
          <w:rFonts w:ascii="Verdana" w:hAnsi="Verdana" w:cs="Arial"/>
          <w:bCs/>
          <w:sz w:val="18"/>
          <w:szCs w:val="18"/>
        </w:rPr>
        <w:t xml:space="preserve"> </w:t>
      </w:r>
      <w:r w:rsidR="00617702" w:rsidRPr="00DC2AF5">
        <w:rPr>
          <w:rFonts w:ascii="Verdana" w:hAnsi="Verdana"/>
          <w:sz w:val="18"/>
          <w:szCs w:val="18"/>
        </w:rPr>
        <w:t xml:space="preserve">nastane kterákoliv z následujících situací: (i) Zhotovitel vstoupí do likvidace; nebo (ii) insolvenční soud vydá rozhodnutí o úpadku </w:t>
      </w:r>
      <w:r w:rsidR="00617702">
        <w:rPr>
          <w:rFonts w:ascii="Verdana" w:hAnsi="Verdana"/>
          <w:sz w:val="18"/>
          <w:szCs w:val="18"/>
        </w:rPr>
        <w:t>z</w:t>
      </w:r>
      <w:r w:rsidR="00617702" w:rsidRPr="00DC2AF5">
        <w:rPr>
          <w:rFonts w:ascii="Verdana" w:hAnsi="Verdana"/>
          <w:sz w:val="18"/>
          <w:szCs w:val="18"/>
        </w:rPr>
        <w:t>hotovitele ve smyslu § 136 zákona č. 182/2006 Sb., o úpadku a způsobech jeho řešení, ve znění pozdějších předpisů (dále jen „</w:t>
      </w:r>
      <w:r w:rsidR="00617702" w:rsidRPr="00DC2AF5">
        <w:rPr>
          <w:rFonts w:ascii="Verdana" w:hAnsi="Verdana"/>
          <w:b/>
          <w:sz w:val="18"/>
          <w:szCs w:val="18"/>
        </w:rPr>
        <w:t>insolvenční zákon</w:t>
      </w:r>
      <w:r w:rsidR="00617702" w:rsidRPr="00DC2AF5">
        <w:rPr>
          <w:rFonts w:ascii="Verdana" w:hAnsi="Verdana"/>
          <w:sz w:val="18"/>
          <w:szCs w:val="18"/>
        </w:rPr>
        <w:t xml:space="preserve">“); nebo (iii) </w:t>
      </w:r>
      <w:r w:rsidR="00617702">
        <w:rPr>
          <w:rFonts w:ascii="Verdana" w:hAnsi="Verdana"/>
          <w:sz w:val="18"/>
          <w:szCs w:val="18"/>
        </w:rPr>
        <w:t>z</w:t>
      </w:r>
      <w:r w:rsidR="00617702" w:rsidRPr="00DC2AF5">
        <w:rPr>
          <w:rFonts w:ascii="Verdana" w:hAnsi="Verdana"/>
          <w:sz w:val="18"/>
          <w:szCs w:val="18"/>
        </w:rPr>
        <w:t xml:space="preserve">hotovitel podá insolvenční návrh na svou osobu ve smyslu § 98 insolvenčního zákona; nebo (iv) bylo-li zahájeno insolvenční řízení vůči </w:t>
      </w:r>
      <w:r w:rsidR="00617702">
        <w:rPr>
          <w:rFonts w:ascii="Verdana" w:hAnsi="Verdana"/>
          <w:sz w:val="18"/>
          <w:szCs w:val="18"/>
        </w:rPr>
        <w:t>z</w:t>
      </w:r>
      <w:r w:rsidR="00617702" w:rsidRPr="00DC2AF5">
        <w:rPr>
          <w:rFonts w:ascii="Verdana" w:hAnsi="Verdana"/>
          <w:sz w:val="18"/>
          <w:szCs w:val="18"/>
        </w:rPr>
        <w:t xml:space="preserve">hotoviteli a insolvenční soud nerozhodne o takovém insolvenčním návrhu do tří měsíců ode dne zahájení insolvenčního řízení; nebo (v) </w:t>
      </w:r>
      <w:r w:rsidR="00617702">
        <w:rPr>
          <w:rFonts w:ascii="Verdana" w:hAnsi="Verdana"/>
          <w:sz w:val="18"/>
          <w:szCs w:val="18"/>
        </w:rPr>
        <w:t>z</w:t>
      </w:r>
      <w:r w:rsidR="00617702" w:rsidRPr="00DC2AF5">
        <w:rPr>
          <w:rFonts w:ascii="Verdana" w:hAnsi="Verdana"/>
          <w:sz w:val="18"/>
          <w:szCs w:val="18"/>
        </w:rPr>
        <w:t xml:space="preserve">hotovitel přijal rozhodnutí o povinném nebo dobrovolném zrušení (vyjma případů sloučení nebo splynutí); nebo (vi) insolvenční soud prohlásí konkurs na majetek </w:t>
      </w:r>
      <w:r w:rsidR="00617702">
        <w:rPr>
          <w:rFonts w:ascii="Verdana" w:hAnsi="Verdana"/>
          <w:sz w:val="18"/>
          <w:szCs w:val="18"/>
        </w:rPr>
        <w:t>z</w:t>
      </w:r>
      <w:r w:rsidR="00617702" w:rsidRPr="00DC2AF5">
        <w:rPr>
          <w:rFonts w:ascii="Verdana" w:hAnsi="Verdana"/>
          <w:sz w:val="18"/>
          <w:szCs w:val="18"/>
        </w:rPr>
        <w:t>hotovitele;</w:t>
      </w:r>
    </w:p>
    <w:p w14:paraId="7566B86C" w14:textId="3FACB9CD" w:rsidR="00DC2AF5" w:rsidRDefault="00617702" w:rsidP="00C03B09">
      <w:pPr>
        <w:pStyle w:val="Odstavecseseznamem"/>
        <w:spacing w:after="120" w:line="264" w:lineRule="auto"/>
        <w:ind w:left="1418" w:hanging="851"/>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4D692C">
        <w:rPr>
          <w:rFonts w:ascii="Verdana" w:hAnsi="Verdana" w:cs="Arial"/>
          <w:bCs/>
          <w:sz w:val="18"/>
          <w:szCs w:val="18"/>
        </w:rPr>
        <w:t xml:space="preserve">7 </w:t>
      </w:r>
      <w:r w:rsidR="00814F97">
        <w:rPr>
          <w:rFonts w:ascii="Verdana" w:hAnsi="Verdana" w:cs="Arial"/>
          <w:bCs/>
          <w:sz w:val="18"/>
          <w:szCs w:val="18"/>
        </w:rPr>
        <w:tab/>
      </w:r>
      <w:r w:rsidRPr="003B65BE">
        <w:rPr>
          <w:rFonts w:ascii="Verdana" w:hAnsi="Verdana"/>
          <w:sz w:val="18"/>
          <w:szCs w:val="18"/>
        </w:rPr>
        <w:t>se ukáže</w:t>
      </w:r>
      <w:r w:rsidRPr="00DA02CB">
        <w:rPr>
          <w:rFonts w:ascii="Verdana" w:hAnsi="Verdana"/>
          <w:sz w:val="18"/>
          <w:szCs w:val="18"/>
        </w:rPr>
        <w:t xml:space="preserve"> prohlášení </w:t>
      </w:r>
      <w:r>
        <w:rPr>
          <w:rFonts w:ascii="Verdana" w:hAnsi="Verdana"/>
          <w:sz w:val="18"/>
          <w:szCs w:val="18"/>
        </w:rPr>
        <w:t>z</w:t>
      </w:r>
      <w:r w:rsidRPr="00DA02CB">
        <w:rPr>
          <w:rFonts w:ascii="Verdana" w:hAnsi="Verdana"/>
          <w:sz w:val="18"/>
          <w:szCs w:val="18"/>
        </w:rPr>
        <w:t xml:space="preserve">hotovitele </w:t>
      </w:r>
      <w:r w:rsidRPr="00F82ED3">
        <w:rPr>
          <w:rFonts w:ascii="Verdana" w:hAnsi="Verdana"/>
          <w:sz w:val="18"/>
          <w:szCs w:val="18"/>
        </w:rPr>
        <w:t xml:space="preserve">dle </w:t>
      </w:r>
      <w:r w:rsidRPr="00F82ED3">
        <w:rPr>
          <w:rFonts w:ascii="Verdana" w:hAnsi="Verdana" w:cstheme="minorHAnsi"/>
          <w:sz w:val="18"/>
          <w:szCs w:val="18"/>
        </w:rPr>
        <w:t>článku 1</w:t>
      </w:r>
      <w:r w:rsidR="00C05938" w:rsidRPr="00F82ED3">
        <w:rPr>
          <w:rFonts w:ascii="Verdana" w:hAnsi="Verdana" w:cstheme="minorHAnsi"/>
          <w:sz w:val="18"/>
          <w:szCs w:val="18"/>
        </w:rPr>
        <w:t>4</w:t>
      </w:r>
      <w:r w:rsidRPr="00F82ED3">
        <w:rPr>
          <w:rFonts w:ascii="Verdana" w:hAnsi="Verdana" w:cstheme="minorHAnsi"/>
          <w:sz w:val="18"/>
          <w:szCs w:val="18"/>
        </w:rPr>
        <w:t xml:space="preserve"> této</w:t>
      </w:r>
      <w:r w:rsidRPr="00DA02CB">
        <w:rPr>
          <w:rFonts w:ascii="Verdana" w:hAnsi="Verdana" w:cstheme="minorHAnsi"/>
          <w:sz w:val="18"/>
          <w:szCs w:val="18"/>
        </w:rPr>
        <w:t xml:space="preserve"> </w:t>
      </w:r>
      <w:r>
        <w:rPr>
          <w:rFonts w:ascii="Verdana" w:hAnsi="Verdana" w:cstheme="minorHAnsi"/>
          <w:sz w:val="18"/>
          <w:szCs w:val="18"/>
        </w:rPr>
        <w:t>smlouvy</w:t>
      </w:r>
      <w:r w:rsidRPr="00DA02CB">
        <w:rPr>
          <w:rFonts w:ascii="Verdana" w:hAnsi="Verdana" w:cstheme="minorHAnsi"/>
          <w:sz w:val="18"/>
          <w:szCs w:val="18"/>
        </w:rPr>
        <w:t xml:space="preserve"> jako nepravdivá nebo poruší-li </w:t>
      </w:r>
      <w:r>
        <w:rPr>
          <w:rFonts w:ascii="Verdana" w:hAnsi="Verdana" w:cstheme="minorHAnsi"/>
          <w:sz w:val="18"/>
          <w:szCs w:val="18"/>
        </w:rPr>
        <w:t>z</w:t>
      </w:r>
      <w:r w:rsidRPr="00DA02CB">
        <w:rPr>
          <w:rFonts w:ascii="Verdana" w:hAnsi="Verdana" w:cstheme="minorHAnsi"/>
          <w:sz w:val="18"/>
          <w:szCs w:val="18"/>
        </w:rPr>
        <w:t>hotovitel dle článku 1</w:t>
      </w:r>
      <w:r w:rsidR="00C05938">
        <w:rPr>
          <w:rFonts w:ascii="Verdana" w:hAnsi="Verdana" w:cstheme="minorHAnsi"/>
          <w:sz w:val="18"/>
          <w:szCs w:val="18"/>
        </w:rPr>
        <w:t>4</w:t>
      </w:r>
      <w:r w:rsidRPr="00DA02CB">
        <w:rPr>
          <w:rFonts w:ascii="Verdana" w:hAnsi="Verdana" w:cstheme="minorHAnsi"/>
          <w:sz w:val="18"/>
          <w:szCs w:val="18"/>
        </w:rPr>
        <w:t xml:space="preserve"> této </w:t>
      </w:r>
      <w:r>
        <w:rPr>
          <w:rFonts w:ascii="Verdana" w:hAnsi="Verdana" w:cstheme="minorHAnsi"/>
          <w:sz w:val="18"/>
          <w:szCs w:val="18"/>
        </w:rPr>
        <w:t>smlouvy</w:t>
      </w:r>
      <w:r w:rsidRPr="00DA02CB" w:rsidDel="00530A14">
        <w:rPr>
          <w:rFonts w:ascii="Verdana" w:hAnsi="Verdana" w:cstheme="minorHAnsi"/>
          <w:sz w:val="18"/>
          <w:szCs w:val="18"/>
        </w:rPr>
        <w:t xml:space="preserve"> </w:t>
      </w:r>
      <w:r w:rsidRPr="00DA02CB">
        <w:rPr>
          <w:rFonts w:ascii="Verdana" w:hAnsi="Verdana" w:cstheme="minorHAnsi"/>
          <w:sz w:val="18"/>
          <w:szCs w:val="18"/>
        </w:rPr>
        <w:t>svou oznamovací povinnost</w:t>
      </w:r>
      <w:r w:rsidR="005B4527">
        <w:rPr>
          <w:rFonts w:ascii="Verdana" w:hAnsi="Verdana" w:cstheme="minorHAnsi"/>
          <w:sz w:val="18"/>
          <w:szCs w:val="18"/>
        </w:rPr>
        <w:t>.</w:t>
      </w:r>
    </w:p>
    <w:p w14:paraId="7DA22355" w14:textId="075DAD4C" w:rsidR="005B4527" w:rsidRPr="005B4527" w:rsidRDefault="005B4527" w:rsidP="00C03B09">
      <w:pPr>
        <w:pStyle w:val="Odstavecseseznamem"/>
        <w:spacing w:after="120" w:line="264" w:lineRule="auto"/>
        <w:ind w:left="1418" w:hanging="851"/>
        <w:jc w:val="both"/>
      </w:pPr>
      <w:r w:rsidRPr="00CC7446">
        <w:rPr>
          <w:rFonts w:ascii="Verdana" w:hAnsi="Verdana" w:cs="Arial"/>
          <w:bCs/>
          <w:sz w:val="18"/>
          <w:szCs w:val="18"/>
        </w:rPr>
        <w:lastRenderedPageBreak/>
        <w:t>1</w:t>
      </w:r>
      <w:r w:rsidR="007B303D">
        <w:rPr>
          <w:rFonts w:ascii="Verdana" w:hAnsi="Verdana" w:cs="Arial"/>
          <w:bCs/>
          <w:sz w:val="18"/>
          <w:szCs w:val="18"/>
        </w:rPr>
        <w:t>2</w:t>
      </w:r>
      <w:r w:rsidRPr="00CC7446">
        <w:rPr>
          <w:rFonts w:ascii="Verdana" w:hAnsi="Verdana" w:cs="Arial"/>
          <w:bCs/>
          <w:sz w:val="18"/>
          <w:szCs w:val="18"/>
        </w:rPr>
        <w:t>.1.</w:t>
      </w:r>
      <w:r w:rsidR="004D692C">
        <w:rPr>
          <w:rFonts w:ascii="Verdana" w:hAnsi="Verdana" w:cs="Arial"/>
          <w:bCs/>
          <w:sz w:val="18"/>
          <w:szCs w:val="18"/>
        </w:rPr>
        <w:t xml:space="preserve">8 </w:t>
      </w:r>
      <w:r w:rsidR="00814F97">
        <w:rPr>
          <w:rFonts w:ascii="Verdana" w:hAnsi="Verdana" w:cs="Arial"/>
          <w:bCs/>
          <w:sz w:val="18"/>
          <w:szCs w:val="18"/>
        </w:rPr>
        <w:tab/>
      </w:r>
      <w:r w:rsidRPr="00DC2AF5">
        <w:rPr>
          <w:rFonts w:ascii="Verdana" w:hAnsi="Verdana"/>
          <w:sz w:val="18"/>
          <w:szCs w:val="18"/>
        </w:rPr>
        <w:t xml:space="preserve">a z dalších důvodů uvedených v této </w:t>
      </w:r>
      <w:r>
        <w:rPr>
          <w:rFonts w:ascii="Verdana" w:hAnsi="Verdana"/>
          <w:sz w:val="18"/>
          <w:szCs w:val="18"/>
        </w:rPr>
        <w:t>smlouvě</w:t>
      </w:r>
      <w:r w:rsidRPr="00DC2AF5">
        <w:rPr>
          <w:rFonts w:ascii="Verdana" w:hAnsi="Verdana"/>
          <w:sz w:val="18"/>
          <w:szCs w:val="18"/>
        </w:rPr>
        <w:t xml:space="preserve"> nebo stanovených právními předpisy</w:t>
      </w:r>
      <w:r w:rsidR="0072068F">
        <w:rPr>
          <w:rFonts w:ascii="Verdana" w:hAnsi="Verdana"/>
          <w:sz w:val="18"/>
          <w:szCs w:val="18"/>
        </w:rPr>
        <w:t>.</w:t>
      </w:r>
    </w:p>
    <w:p w14:paraId="5F7C6B62" w14:textId="2A38BEB2" w:rsidR="009D4130" w:rsidRPr="00CC7446" w:rsidRDefault="005A3EE2" w:rsidP="00C03B09">
      <w:pPr>
        <w:spacing w:after="120" w:line="264" w:lineRule="auto"/>
        <w:ind w:left="567" w:hanging="567"/>
        <w:jc w:val="both"/>
        <w:rPr>
          <w:rFonts w:ascii="Verdana" w:hAnsi="Verdana" w:cs="Arial"/>
          <w:bCs/>
          <w:sz w:val="18"/>
          <w:szCs w:val="18"/>
        </w:rPr>
      </w:pPr>
      <w:r w:rsidRPr="00CC7446">
        <w:rPr>
          <w:rFonts w:ascii="Verdana" w:hAnsi="Verdana" w:cs="Arial"/>
          <w:bCs/>
          <w:sz w:val="18"/>
          <w:szCs w:val="18"/>
        </w:rPr>
        <w:t xml:space="preserve"> </w:t>
      </w:r>
      <w:r w:rsidR="007B303D"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72068F">
        <w:rPr>
          <w:rFonts w:ascii="Verdana" w:hAnsi="Verdana" w:cs="Arial"/>
          <w:b/>
          <w:bCs/>
          <w:sz w:val="18"/>
          <w:szCs w:val="18"/>
        </w:rPr>
        <w:t>2</w:t>
      </w:r>
      <w:r w:rsidR="00834BAF" w:rsidRPr="00CC7446">
        <w:rPr>
          <w:rFonts w:ascii="Verdana" w:hAnsi="Verdana" w:cs="Arial"/>
          <w:b/>
          <w:bCs/>
          <w:sz w:val="18"/>
          <w:szCs w:val="18"/>
        </w:rPr>
        <w:t>.</w:t>
      </w:r>
      <w:r w:rsidR="004B68C6">
        <w:rPr>
          <w:rFonts w:ascii="Verdana" w:hAnsi="Verdana" w:cs="Arial"/>
          <w:b/>
          <w:bCs/>
          <w:sz w:val="18"/>
          <w:szCs w:val="18"/>
        </w:rPr>
        <w:t xml:space="preserve"> </w:t>
      </w:r>
      <w:r w:rsidR="009D4130" w:rsidRPr="006634EC">
        <w:rPr>
          <w:rFonts w:ascii="Verdana" w:hAnsi="Verdana"/>
          <w:sz w:val="18"/>
          <w:szCs w:val="18"/>
        </w:rPr>
        <w:t>Není-li výslovně v</w:t>
      </w:r>
      <w:r w:rsidR="009D4130">
        <w:rPr>
          <w:rFonts w:ascii="Verdana" w:hAnsi="Verdana"/>
          <w:sz w:val="18"/>
          <w:szCs w:val="18"/>
        </w:rPr>
        <w:t>e</w:t>
      </w:r>
      <w:r w:rsidR="009D4130" w:rsidRPr="006634EC">
        <w:rPr>
          <w:rFonts w:ascii="Verdana" w:hAnsi="Verdana"/>
          <w:sz w:val="18"/>
          <w:szCs w:val="18"/>
        </w:rPr>
        <w:t> </w:t>
      </w:r>
      <w:r w:rsidR="009D4130">
        <w:rPr>
          <w:rFonts w:ascii="Verdana" w:hAnsi="Verdana"/>
          <w:sz w:val="18"/>
          <w:szCs w:val="18"/>
        </w:rPr>
        <w:t>smlouvě</w:t>
      </w:r>
      <w:r w:rsidR="009D4130" w:rsidRPr="00702ECE">
        <w:rPr>
          <w:rFonts w:ascii="Verdana" w:hAnsi="Verdana"/>
          <w:sz w:val="18"/>
          <w:szCs w:val="18"/>
        </w:rPr>
        <w:t xml:space="preserve"> uvedeno jinak</w:t>
      </w:r>
      <w:r w:rsidR="009D4130" w:rsidRPr="006634EC">
        <w:rPr>
          <w:rFonts w:ascii="Verdana" w:hAnsi="Verdana"/>
          <w:sz w:val="18"/>
          <w:szCs w:val="18"/>
        </w:rPr>
        <w:t xml:space="preserve">, odstoupením od </w:t>
      </w:r>
      <w:r w:rsidR="009D4130">
        <w:rPr>
          <w:rFonts w:ascii="Verdana" w:hAnsi="Verdana"/>
          <w:sz w:val="18"/>
          <w:szCs w:val="18"/>
        </w:rPr>
        <w:t>smlouvy</w:t>
      </w:r>
      <w:r w:rsidR="009D4130" w:rsidRPr="006634EC">
        <w:rPr>
          <w:rFonts w:ascii="Verdana" w:hAnsi="Verdana"/>
          <w:sz w:val="18"/>
          <w:szCs w:val="18"/>
        </w:rPr>
        <w:t xml:space="preserve"> zanikají všechna práva a povinnosti </w:t>
      </w:r>
      <w:r w:rsidR="009D4130">
        <w:rPr>
          <w:rFonts w:ascii="Verdana" w:hAnsi="Verdana"/>
          <w:sz w:val="18"/>
          <w:szCs w:val="18"/>
        </w:rPr>
        <w:t>s</w:t>
      </w:r>
      <w:r w:rsidR="009D4130" w:rsidRPr="006634EC">
        <w:rPr>
          <w:rFonts w:ascii="Verdana" w:hAnsi="Verdana"/>
          <w:sz w:val="18"/>
          <w:szCs w:val="18"/>
        </w:rPr>
        <w:t>mluvních stran z</w:t>
      </w:r>
      <w:r w:rsidR="009D4130">
        <w:rPr>
          <w:rFonts w:ascii="Verdana" w:hAnsi="Verdana"/>
          <w:sz w:val="18"/>
          <w:szCs w:val="18"/>
        </w:rPr>
        <w:t>e smlouvy</w:t>
      </w:r>
      <w:r w:rsidR="009D4130" w:rsidRPr="006634EC">
        <w:rPr>
          <w:rFonts w:ascii="Verdana" w:hAnsi="Verdana"/>
          <w:sz w:val="18"/>
          <w:szCs w:val="18"/>
        </w:rPr>
        <w:t xml:space="preserve"> od jejího počátku (</w:t>
      </w:r>
      <w:r w:rsidR="009D4130" w:rsidRPr="006634EC">
        <w:rPr>
          <w:rFonts w:ascii="Verdana" w:hAnsi="Verdana"/>
          <w:i/>
          <w:sz w:val="18"/>
          <w:szCs w:val="18"/>
        </w:rPr>
        <w:t>ex tunc</w:t>
      </w:r>
      <w:r w:rsidR="009D4130" w:rsidRPr="006634EC">
        <w:rPr>
          <w:rFonts w:ascii="Verdana" w:hAnsi="Verdana"/>
          <w:sz w:val="18"/>
          <w:szCs w:val="18"/>
        </w:rPr>
        <w:t xml:space="preserve">). Po odstoupení je </w:t>
      </w:r>
      <w:r w:rsidR="009D4130">
        <w:rPr>
          <w:rFonts w:ascii="Verdana" w:hAnsi="Verdana"/>
          <w:sz w:val="18"/>
          <w:szCs w:val="18"/>
        </w:rPr>
        <w:t>z</w:t>
      </w:r>
      <w:r w:rsidR="009D4130" w:rsidRPr="006634EC">
        <w:rPr>
          <w:rFonts w:ascii="Verdana" w:hAnsi="Verdana"/>
          <w:sz w:val="18"/>
          <w:szCs w:val="18"/>
        </w:rPr>
        <w:t>hotovitel neprodleně povinen:</w:t>
      </w:r>
    </w:p>
    <w:p w14:paraId="060778D2" w14:textId="74CF21B3" w:rsidR="009D4130" w:rsidRPr="00CC7446" w:rsidRDefault="007B303D" w:rsidP="00C03B09">
      <w:pPr>
        <w:spacing w:after="120" w:line="264" w:lineRule="auto"/>
        <w:ind w:left="1418" w:hanging="851"/>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.1 </w:t>
      </w:r>
      <w:r w:rsidR="00814F97">
        <w:rPr>
          <w:rFonts w:ascii="Verdana" w:hAnsi="Verdana" w:cs="Arial"/>
          <w:bCs/>
          <w:sz w:val="18"/>
          <w:szCs w:val="18"/>
        </w:rPr>
        <w:tab/>
      </w:r>
      <w:r w:rsidR="009D4130">
        <w:rPr>
          <w:rFonts w:ascii="Verdana" w:hAnsi="Verdana"/>
          <w:sz w:val="18"/>
          <w:szCs w:val="18"/>
        </w:rPr>
        <w:t>vrátit objednateli všechny podklady a věci, které od objednatele obdržel nebo pro objednatele získal či vytvořil, a to včetně veškeré spisové a smluvní dokumentace</w:t>
      </w:r>
      <w:r w:rsidR="009D4130" w:rsidRPr="00DA02CB">
        <w:rPr>
          <w:rFonts w:ascii="Verdana" w:hAnsi="Verdana" w:cstheme="minorHAnsi"/>
          <w:sz w:val="18"/>
          <w:szCs w:val="18"/>
        </w:rPr>
        <w:t>;</w:t>
      </w:r>
      <w:r w:rsidR="009D4130">
        <w:rPr>
          <w:rFonts w:ascii="Verdana" w:hAnsi="Verdana" w:cstheme="minorHAnsi"/>
          <w:sz w:val="18"/>
          <w:szCs w:val="18"/>
        </w:rPr>
        <w:t xml:space="preserve"> </w:t>
      </w:r>
    </w:p>
    <w:p w14:paraId="4898E2F7" w14:textId="0CA26CCE" w:rsidR="009D4130" w:rsidRPr="00CC7446" w:rsidRDefault="007B303D" w:rsidP="00C03B09">
      <w:pPr>
        <w:spacing w:after="120" w:line="264" w:lineRule="auto"/>
        <w:ind w:left="1418" w:hanging="851"/>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.2 </w:t>
      </w:r>
      <w:r w:rsidR="00814F97">
        <w:rPr>
          <w:rFonts w:ascii="Verdana" w:hAnsi="Verdana" w:cs="Arial"/>
          <w:bCs/>
          <w:sz w:val="18"/>
          <w:szCs w:val="18"/>
        </w:rPr>
        <w:tab/>
      </w:r>
      <w:r w:rsidR="009D4130" w:rsidRPr="00C03059">
        <w:rPr>
          <w:rFonts w:ascii="Verdana" w:hAnsi="Verdana"/>
          <w:sz w:val="18"/>
          <w:szCs w:val="18"/>
        </w:rPr>
        <w:t xml:space="preserve">vrátit </w:t>
      </w:r>
      <w:r w:rsidR="009D4130">
        <w:rPr>
          <w:rFonts w:ascii="Verdana" w:hAnsi="Verdana"/>
          <w:sz w:val="18"/>
          <w:szCs w:val="18"/>
        </w:rPr>
        <w:t>o</w:t>
      </w:r>
      <w:r w:rsidR="009D4130" w:rsidRPr="00C03059">
        <w:rPr>
          <w:rFonts w:ascii="Verdana" w:hAnsi="Verdana"/>
          <w:sz w:val="18"/>
          <w:szCs w:val="18"/>
        </w:rPr>
        <w:t xml:space="preserve">bjednateli již uhrazenou část ceny, pokud již byla </w:t>
      </w:r>
      <w:r w:rsidR="009D4130">
        <w:rPr>
          <w:rFonts w:ascii="Verdana" w:hAnsi="Verdana"/>
          <w:sz w:val="18"/>
          <w:szCs w:val="18"/>
        </w:rPr>
        <w:t>o</w:t>
      </w:r>
      <w:r w:rsidR="009D4130" w:rsidRPr="00C03059">
        <w:rPr>
          <w:rFonts w:ascii="Verdana" w:hAnsi="Verdana"/>
          <w:sz w:val="18"/>
          <w:szCs w:val="18"/>
        </w:rPr>
        <w:t xml:space="preserve">bjednatelem uhrazena po ukončení </w:t>
      </w:r>
      <w:r w:rsidR="009D4130">
        <w:rPr>
          <w:rFonts w:ascii="Verdana" w:hAnsi="Verdana"/>
          <w:sz w:val="18"/>
          <w:szCs w:val="18"/>
        </w:rPr>
        <w:t>smlouvy</w:t>
      </w:r>
      <w:r w:rsidR="009D4130" w:rsidRPr="00C03059">
        <w:rPr>
          <w:rFonts w:ascii="Verdana" w:hAnsi="Verdana"/>
          <w:sz w:val="18"/>
          <w:szCs w:val="18"/>
        </w:rPr>
        <w:t xml:space="preserve">. Zhotovitel splní tuto povinnost připsáním finančních prostředků v jejich plné výši na bankovní účet, který mu </w:t>
      </w:r>
      <w:r w:rsidR="009D4130">
        <w:rPr>
          <w:rFonts w:ascii="Verdana" w:hAnsi="Verdana"/>
          <w:sz w:val="18"/>
          <w:szCs w:val="18"/>
        </w:rPr>
        <w:t>o</w:t>
      </w:r>
      <w:r w:rsidR="009D4130" w:rsidRPr="00C03059">
        <w:rPr>
          <w:rFonts w:ascii="Verdana" w:hAnsi="Verdana"/>
          <w:sz w:val="18"/>
          <w:szCs w:val="18"/>
        </w:rPr>
        <w:t xml:space="preserve">bjednatel za tím účelem bezodkladně písemně sdělí; a </w:t>
      </w:r>
    </w:p>
    <w:p w14:paraId="37C4E73B" w14:textId="7562FC5D" w:rsidR="009D4130" w:rsidRPr="00091011" w:rsidRDefault="007B303D" w:rsidP="00C03B09">
      <w:pPr>
        <w:spacing w:after="120" w:line="264" w:lineRule="auto"/>
        <w:ind w:left="1418" w:hanging="851"/>
        <w:jc w:val="both"/>
        <w:rPr>
          <w:rFonts w:ascii="Verdana" w:hAnsi="Verdana"/>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.3 </w:t>
      </w:r>
      <w:r w:rsidR="00814F97">
        <w:rPr>
          <w:rFonts w:ascii="Verdana" w:hAnsi="Verdana" w:cs="Arial"/>
          <w:bCs/>
          <w:sz w:val="18"/>
          <w:szCs w:val="18"/>
        </w:rPr>
        <w:tab/>
      </w:r>
      <w:r w:rsidR="009D4130">
        <w:rPr>
          <w:rFonts w:ascii="Verdana" w:hAnsi="Verdana"/>
          <w:sz w:val="18"/>
          <w:szCs w:val="18"/>
        </w:rPr>
        <w:t>nevyvíjet jakoukoli činnost,</w:t>
      </w:r>
      <w:r w:rsidR="009D4130" w:rsidRPr="006634EC">
        <w:t xml:space="preserve"> </w:t>
      </w:r>
      <w:r w:rsidR="009D4130" w:rsidRPr="006634EC">
        <w:rPr>
          <w:rFonts w:ascii="Verdana" w:hAnsi="Verdana"/>
          <w:sz w:val="18"/>
          <w:szCs w:val="18"/>
        </w:rPr>
        <w:t xml:space="preserve">která by směřovala k ovlivňování zaměstnanců, klientů či jakýchkoliv jiných smluvních partnerů </w:t>
      </w:r>
      <w:r w:rsidR="009D4130">
        <w:rPr>
          <w:rFonts w:ascii="Verdana" w:hAnsi="Verdana"/>
          <w:sz w:val="18"/>
          <w:szCs w:val="18"/>
        </w:rPr>
        <w:t>o</w:t>
      </w:r>
      <w:r w:rsidR="009D4130" w:rsidRPr="006634EC">
        <w:rPr>
          <w:rFonts w:ascii="Verdana" w:hAnsi="Verdana"/>
          <w:sz w:val="18"/>
          <w:szCs w:val="18"/>
        </w:rPr>
        <w:t>bjednatele.</w:t>
      </w:r>
    </w:p>
    <w:p w14:paraId="74F5173C" w14:textId="5DF87BCB" w:rsidR="009D4130" w:rsidRPr="009D4130" w:rsidRDefault="007B303D" w:rsidP="00C03B09">
      <w:pPr>
        <w:spacing w:after="120" w:line="264" w:lineRule="auto"/>
        <w:ind w:left="567" w:hanging="567"/>
        <w:jc w:val="both"/>
        <w:rPr>
          <w:rFonts w:ascii="Verdana" w:hAnsi="Verdana"/>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w:t>
      </w:r>
      <w:r w:rsidR="004D692C">
        <w:rPr>
          <w:rFonts w:ascii="Verdana" w:hAnsi="Verdana" w:cs="Arial"/>
          <w:b/>
          <w:bCs/>
          <w:sz w:val="18"/>
          <w:szCs w:val="18"/>
        </w:rPr>
        <w:t>3</w:t>
      </w:r>
      <w:r w:rsidR="00834BAF" w:rsidRPr="00CC7446">
        <w:rPr>
          <w:rFonts w:ascii="Verdana" w:hAnsi="Verdana" w:cs="Arial"/>
          <w:b/>
          <w:bCs/>
          <w:sz w:val="18"/>
          <w:szCs w:val="18"/>
        </w:rPr>
        <w:t>.</w:t>
      </w:r>
      <w:r w:rsidR="00834BAF" w:rsidRPr="00CC7446">
        <w:rPr>
          <w:rFonts w:ascii="Verdana" w:hAnsi="Verdana" w:cs="Arial"/>
          <w:bCs/>
          <w:sz w:val="18"/>
          <w:szCs w:val="18"/>
        </w:rPr>
        <w:tab/>
      </w:r>
      <w:r w:rsidR="009D4130" w:rsidRPr="00D74962">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w:t>
      </w:r>
      <w:r w:rsidR="009D4130">
        <w:rPr>
          <w:rFonts w:ascii="Verdana" w:hAnsi="Verdana"/>
          <w:sz w:val="18"/>
          <w:szCs w:val="18"/>
        </w:rPr>
        <w:t>s</w:t>
      </w:r>
      <w:r w:rsidR="009D4130" w:rsidRPr="00D74962">
        <w:rPr>
          <w:rFonts w:ascii="Verdana" w:hAnsi="Verdana"/>
          <w:sz w:val="18"/>
          <w:szCs w:val="18"/>
        </w:rPr>
        <w:t xml:space="preserve">mluvních stran </w:t>
      </w:r>
      <w:r w:rsidR="009D4130">
        <w:rPr>
          <w:rFonts w:ascii="Verdana" w:hAnsi="Verdana"/>
          <w:sz w:val="18"/>
          <w:szCs w:val="18"/>
        </w:rPr>
        <w:t>dle smlouvy</w:t>
      </w:r>
      <w:r w:rsidR="009D4130" w:rsidRPr="00D74962">
        <w:rPr>
          <w:rFonts w:ascii="Verdana" w:hAnsi="Verdana"/>
          <w:sz w:val="18"/>
          <w:szCs w:val="18"/>
        </w:rPr>
        <w:t xml:space="preserve"> zanikají s účinky od doručení písemného oznámení o odstoupení </w:t>
      </w:r>
      <w:r w:rsidR="009D4130">
        <w:rPr>
          <w:rFonts w:ascii="Verdana" w:hAnsi="Verdana"/>
          <w:sz w:val="18"/>
          <w:szCs w:val="18"/>
        </w:rPr>
        <w:t>z</w:t>
      </w:r>
      <w:r w:rsidR="009D4130" w:rsidRPr="00D74962">
        <w:rPr>
          <w:rFonts w:ascii="Verdana" w:hAnsi="Verdana"/>
          <w:sz w:val="18"/>
          <w:szCs w:val="18"/>
        </w:rPr>
        <w:t>hotoviteli (</w:t>
      </w:r>
      <w:r w:rsidR="009D4130" w:rsidRPr="00D74962">
        <w:rPr>
          <w:rFonts w:ascii="Verdana" w:hAnsi="Verdana"/>
          <w:i/>
          <w:sz w:val="18"/>
          <w:szCs w:val="18"/>
        </w:rPr>
        <w:t>ex nunc</w:t>
      </w:r>
      <w:r w:rsidR="009D4130" w:rsidRPr="00D74962">
        <w:rPr>
          <w:rFonts w:ascii="Verdana" w:hAnsi="Verdana"/>
          <w:sz w:val="18"/>
          <w:szCs w:val="18"/>
        </w:rPr>
        <w:t xml:space="preserve">). Odstoupení se v takovém případě nedotýká odpovědnosti </w:t>
      </w:r>
      <w:r w:rsidR="009D4130">
        <w:rPr>
          <w:rFonts w:ascii="Verdana" w:hAnsi="Verdana"/>
          <w:sz w:val="18"/>
          <w:szCs w:val="18"/>
        </w:rPr>
        <w:t>z</w:t>
      </w:r>
      <w:r w:rsidR="009D4130" w:rsidRPr="00D74962">
        <w:rPr>
          <w:rFonts w:ascii="Verdana" w:hAnsi="Verdana"/>
          <w:sz w:val="18"/>
          <w:szCs w:val="18"/>
        </w:rPr>
        <w:t xml:space="preserve">hotovitele za již poskytnutá plnění (částí plnění) a povinnosti </w:t>
      </w:r>
      <w:r w:rsidR="009D4130">
        <w:rPr>
          <w:rFonts w:ascii="Verdana" w:hAnsi="Verdana"/>
          <w:sz w:val="18"/>
          <w:szCs w:val="18"/>
        </w:rPr>
        <w:t>z</w:t>
      </w:r>
      <w:r w:rsidR="009D4130" w:rsidRPr="00D74962">
        <w:rPr>
          <w:rFonts w:ascii="Verdana" w:hAnsi="Verdana"/>
          <w:sz w:val="18"/>
          <w:szCs w:val="18"/>
        </w:rPr>
        <w:t xml:space="preserve">hotovitele odstranit vady. </w:t>
      </w:r>
      <w:r w:rsidR="00D165E9">
        <w:rPr>
          <w:rFonts w:ascii="Verdana" w:hAnsi="Verdana"/>
          <w:sz w:val="18"/>
          <w:szCs w:val="18"/>
        </w:rPr>
        <w:t>Z</w:t>
      </w:r>
      <w:r w:rsidR="009D4130" w:rsidRPr="00D74962">
        <w:rPr>
          <w:rFonts w:ascii="Verdana" w:hAnsi="Verdana"/>
          <w:sz w:val="18"/>
          <w:szCs w:val="18"/>
        </w:rPr>
        <w:t xml:space="preserve">hotovitel je v takovém případě povinen bez nároku na úplatu od </w:t>
      </w:r>
      <w:r w:rsidR="009D4130">
        <w:rPr>
          <w:rFonts w:ascii="Verdana" w:hAnsi="Verdana"/>
          <w:sz w:val="18"/>
          <w:szCs w:val="18"/>
        </w:rPr>
        <w:t>o</w:t>
      </w:r>
      <w:r w:rsidR="009D4130" w:rsidRPr="00D74962">
        <w:rPr>
          <w:rFonts w:ascii="Verdana" w:hAnsi="Verdana"/>
          <w:sz w:val="18"/>
          <w:szCs w:val="18"/>
        </w:rPr>
        <w:t>bjednatele neprodleně:</w:t>
      </w:r>
      <w:r w:rsidR="009D4130">
        <w:rPr>
          <w:rFonts w:ascii="Verdana" w:hAnsi="Verdana"/>
          <w:sz w:val="18"/>
          <w:szCs w:val="18"/>
        </w:rPr>
        <w:t xml:space="preserve"> </w:t>
      </w:r>
    </w:p>
    <w:p w14:paraId="15AF4F59" w14:textId="3EEEBE23" w:rsidR="009D4130" w:rsidRPr="009D4130" w:rsidRDefault="009D4130" w:rsidP="00C03B09">
      <w:pPr>
        <w:spacing w:after="120" w:line="264" w:lineRule="auto"/>
        <w:ind w:left="1276" w:hanging="709"/>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 xml:space="preserve">.1 </w:t>
      </w:r>
      <w:r>
        <w:rPr>
          <w:rFonts w:ascii="Verdana" w:hAnsi="Verdana"/>
          <w:sz w:val="18"/>
          <w:szCs w:val="18"/>
        </w:rPr>
        <w:t>vrátit objednateli všechny podklady a věci, které od objednatele obdržel nebo pro objednatele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0AE6B3A6" w14:textId="68011197" w:rsidR="009D4130" w:rsidRPr="009D4130" w:rsidRDefault="009D4130" w:rsidP="00C03B09">
      <w:pPr>
        <w:spacing w:after="120" w:line="264" w:lineRule="auto"/>
        <w:ind w:left="1276" w:hanging="709"/>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 xml:space="preserve">.2 </w:t>
      </w:r>
      <w:r w:rsidRPr="006634EC">
        <w:rPr>
          <w:rFonts w:ascii="Verdana" w:hAnsi="Verdana"/>
          <w:sz w:val="18"/>
          <w:szCs w:val="18"/>
        </w:rPr>
        <w:t xml:space="preserve">předat </w:t>
      </w:r>
      <w:r>
        <w:rPr>
          <w:rFonts w:ascii="Verdana" w:hAnsi="Verdana"/>
          <w:sz w:val="18"/>
          <w:szCs w:val="18"/>
        </w:rPr>
        <w:t>o</w:t>
      </w:r>
      <w:r w:rsidRPr="006634EC">
        <w:rPr>
          <w:rFonts w:ascii="Verdana" w:hAnsi="Verdana"/>
          <w:sz w:val="18"/>
          <w:szCs w:val="18"/>
        </w:rPr>
        <w:t xml:space="preserve">bjednateli veškeré i nedokončené části plnění, včetně všech podkladových materiálů a souvisejících dat, přičemž finanční vypořádání </w:t>
      </w:r>
      <w:r>
        <w:rPr>
          <w:rFonts w:ascii="Verdana" w:hAnsi="Verdana"/>
          <w:sz w:val="18"/>
          <w:szCs w:val="18"/>
        </w:rPr>
        <w:t>s</w:t>
      </w:r>
      <w:r w:rsidRPr="006634EC">
        <w:rPr>
          <w:rFonts w:ascii="Verdana" w:hAnsi="Verdana"/>
          <w:sz w:val="18"/>
          <w:szCs w:val="18"/>
        </w:rPr>
        <w:t>mluvních stran ohledně těchto rozpracovaných částí plnění bude předmětem samostatné dohody o narovnání;</w:t>
      </w:r>
    </w:p>
    <w:p w14:paraId="7D21DDE0" w14:textId="0C0CB5A2" w:rsidR="009D4130" w:rsidRPr="009D4130" w:rsidRDefault="009D4130" w:rsidP="00C03B09">
      <w:pPr>
        <w:spacing w:after="120" w:line="264" w:lineRule="auto"/>
        <w:ind w:left="1276" w:hanging="709"/>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3</w:t>
      </w:r>
      <w:r w:rsidRPr="00CC7446">
        <w:rPr>
          <w:rFonts w:ascii="Verdana" w:hAnsi="Verdana" w:cs="Arial"/>
          <w:bCs/>
          <w:sz w:val="18"/>
          <w:szCs w:val="18"/>
        </w:rPr>
        <w:t xml:space="preserve"> </w:t>
      </w:r>
      <w:r w:rsidRPr="006634EC">
        <w:rPr>
          <w:rFonts w:ascii="Verdana" w:hAnsi="Verdana"/>
          <w:sz w:val="18"/>
          <w:szCs w:val="18"/>
        </w:rPr>
        <w:t>p</w:t>
      </w:r>
      <w:r>
        <w:rPr>
          <w:rFonts w:ascii="Verdana" w:hAnsi="Verdana"/>
          <w:sz w:val="18"/>
          <w:szCs w:val="18"/>
        </w:rPr>
        <w:t>oskytnout objednateli veškerou součinnost požadovanou objednatelem, kterou o</w:t>
      </w:r>
      <w:r w:rsidRPr="006634EC">
        <w:rPr>
          <w:rFonts w:ascii="Verdana" w:hAnsi="Verdana"/>
          <w:sz w:val="18"/>
          <w:szCs w:val="18"/>
        </w:rPr>
        <w:t xml:space="preserve">bjednatel označí za nezbytnou k tomu, aby </w:t>
      </w:r>
      <w:r>
        <w:rPr>
          <w:rFonts w:ascii="Verdana" w:hAnsi="Verdana"/>
          <w:sz w:val="18"/>
          <w:szCs w:val="18"/>
        </w:rPr>
        <w:t>o</w:t>
      </w:r>
      <w:r w:rsidRPr="006634EC">
        <w:rPr>
          <w:rFonts w:ascii="Verdana" w:hAnsi="Verdana"/>
          <w:sz w:val="18"/>
          <w:szCs w:val="18"/>
        </w:rPr>
        <w:t xml:space="preserve">bjednatel sám dokončil poskytované plnění sám nebo aby tak mohl učinit prostřednictvím jiného </w:t>
      </w:r>
      <w:r>
        <w:rPr>
          <w:rFonts w:ascii="Verdana" w:hAnsi="Verdana"/>
          <w:sz w:val="18"/>
          <w:szCs w:val="18"/>
        </w:rPr>
        <w:t>z</w:t>
      </w:r>
      <w:r w:rsidRPr="006634EC">
        <w:rPr>
          <w:rFonts w:ascii="Verdana" w:hAnsi="Verdana"/>
          <w:sz w:val="18"/>
          <w:szCs w:val="18"/>
        </w:rPr>
        <w:t>hotovitele; a</w:t>
      </w:r>
    </w:p>
    <w:p w14:paraId="4968B5F9" w14:textId="5EA0D148" w:rsidR="009D4130" w:rsidRDefault="009D4130" w:rsidP="00C03B09">
      <w:pPr>
        <w:spacing w:after="120" w:line="264" w:lineRule="auto"/>
        <w:ind w:left="1276" w:hanging="709"/>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4</w:t>
      </w:r>
      <w:r w:rsidRPr="00CC7446">
        <w:rPr>
          <w:rFonts w:ascii="Verdana" w:hAnsi="Verdana" w:cs="Arial"/>
          <w:bCs/>
          <w:sz w:val="18"/>
          <w:szCs w:val="18"/>
        </w:rPr>
        <w:t xml:space="preserve"> </w:t>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Pr>
          <w:rFonts w:ascii="Verdana" w:hAnsi="Verdana"/>
          <w:sz w:val="18"/>
          <w:szCs w:val="18"/>
        </w:rPr>
        <w:t>o</w:t>
      </w:r>
      <w:r w:rsidRPr="006634EC">
        <w:rPr>
          <w:rFonts w:ascii="Verdana" w:hAnsi="Verdana"/>
          <w:sz w:val="18"/>
          <w:szCs w:val="18"/>
        </w:rPr>
        <w:t>bjednatele.</w:t>
      </w:r>
    </w:p>
    <w:p w14:paraId="6FB3F25B" w14:textId="5E3E4FA6" w:rsidR="009D4130" w:rsidRPr="00CC7446" w:rsidRDefault="00697D1D" w:rsidP="00C03B09">
      <w:pPr>
        <w:spacing w:after="120" w:line="264" w:lineRule="auto"/>
        <w:ind w:left="567" w:hanging="567"/>
        <w:jc w:val="both"/>
        <w:rPr>
          <w:rFonts w:ascii="Verdana" w:hAnsi="Verdana" w:cs="Arial"/>
          <w:bCs/>
          <w:sz w:val="18"/>
          <w:szCs w:val="18"/>
        </w:rPr>
      </w:pPr>
      <w:r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4</w:t>
      </w:r>
      <w:r w:rsidRPr="00CC7446">
        <w:rPr>
          <w:rFonts w:ascii="Verdana" w:hAnsi="Verdana" w:cs="Arial"/>
          <w:bCs/>
          <w:sz w:val="18"/>
          <w:szCs w:val="18"/>
        </w:rPr>
        <w:t>.</w:t>
      </w:r>
      <w:r w:rsidRPr="00CC7446">
        <w:rPr>
          <w:rFonts w:ascii="Verdana" w:hAnsi="Verdana" w:cs="Arial"/>
          <w:bCs/>
          <w:sz w:val="18"/>
          <w:szCs w:val="18"/>
        </w:rPr>
        <w:tab/>
      </w:r>
      <w:r w:rsidRPr="00AB7FDC">
        <w:rPr>
          <w:rFonts w:ascii="Verdana" w:hAnsi="Verdana"/>
          <w:sz w:val="18"/>
          <w:szCs w:val="18"/>
        </w:rPr>
        <w:t xml:space="preserve">Odstoupení od </w:t>
      </w:r>
      <w:r>
        <w:rPr>
          <w:rFonts w:ascii="Verdana" w:hAnsi="Verdana"/>
          <w:sz w:val="18"/>
          <w:szCs w:val="18"/>
        </w:rPr>
        <w:t>smlouvy</w:t>
      </w:r>
      <w:r w:rsidRPr="00AB7FDC">
        <w:rPr>
          <w:rFonts w:ascii="Verdana" w:hAnsi="Verdana"/>
          <w:sz w:val="18"/>
          <w:szCs w:val="18"/>
        </w:rPr>
        <w:t xml:space="preserve">, a to bez ohledu na to, zda je podle </w:t>
      </w:r>
      <w:r>
        <w:rPr>
          <w:rFonts w:ascii="Verdana" w:hAnsi="Verdana"/>
          <w:sz w:val="18"/>
          <w:szCs w:val="18"/>
        </w:rPr>
        <w:t>smlouvy</w:t>
      </w:r>
      <w:r w:rsidRPr="00AB7FDC">
        <w:rPr>
          <w:rFonts w:ascii="Verdana" w:hAnsi="Verdana"/>
          <w:sz w:val="18"/>
          <w:szCs w:val="18"/>
        </w:rPr>
        <w:t xml:space="preserve"> učiněno s účinky ex tunc či s účinky ex nunc, se nedotýká nároku </w:t>
      </w:r>
      <w:r>
        <w:rPr>
          <w:rFonts w:ascii="Verdana" w:hAnsi="Verdana"/>
          <w:sz w:val="18"/>
          <w:szCs w:val="18"/>
        </w:rPr>
        <w:t>o</w:t>
      </w:r>
      <w:r w:rsidRPr="00AB7FDC">
        <w:rPr>
          <w:rFonts w:ascii="Verdana" w:hAnsi="Verdana"/>
          <w:sz w:val="18"/>
          <w:szCs w:val="18"/>
        </w:rPr>
        <w:t>bjednatele na náhradu újmy vzniklé porušením povinnosti vyplývající</w:t>
      </w:r>
      <w:r w:rsidR="002D6B05">
        <w:rPr>
          <w:rFonts w:ascii="Verdana" w:hAnsi="Verdana"/>
          <w:sz w:val="18"/>
          <w:szCs w:val="18"/>
        </w:rPr>
        <w:t xml:space="preserve"> ze smlouvy</w:t>
      </w:r>
      <w:r w:rsidRPr="00AB7FDC">
        <w:rPr>
          <w:rFonts w:ascii="Verdana" w:hAnsi="Verdana"/>
          <w:sz w:val="18"/>
          <w:szCs w:val="18"/>
        </w:rPr>
        <w:t xml:space="preserve">, nároku </w:t>
      </w:r>
      <w:r w:rsidR="002D6B05">
        <w:rPr>
          <w:rFonts w:ascii="Verdana" w:hAnsi="Verdana"/>
          <w:sz w:val="18"/>
          <w:szCs w:val="18"/>
        </w:rPr>
        <w:t>o</w:t>
      </w:r>
      <w:r w:rsidRPr="00AB7FDC">
        <w:rPr>
          <w:rFonts w:ascii="Verdana" w:hAnsi="Verdana"/>
          <w:sz w:val="18"/>
          <w:szCs w:val="18"/>
        </w:rPr>
        <w:t xml:space="preserve">bjednatele na smluvní pokutu, </w:t>
      </w:r>
      <w:r>
        <w:rPr>
          <w:rFonts w:ascii="Verdana" w:hAnsi="Verdana"/>
          <w:sz w:val="18"/>
          <w:szCs w:val="18"/>
        </w:rPr>
        <w:t xml:space="preserve">práv </w:t>
      </w:r>
      <w:r w:rsidR="002D6B05">
        <w:rPr>
          <w:rFonts w:ascii="Verdana" w:hAnsi="Verdana"/>
          <w:sz w:val="18"/>
          <w:szCs w:val="18"/>
        </w:rPr>
        <w:t>o</w:t>
      </w:r>
      <w:r>
        <w:rPr>
          <w:rFonts w:ascii="Verdana" w:hAnsi="Verdana"/>
          <w:sz w:val="18"/>
          <w:szCs w:val="18"/>
        </w:rPr>
        <w:t xml:space="preserve">bjednatele k duševnímu vlastnictví od </w:t>
      </w:r>
      <w:r w:rsidR="002D6B05">
        <w:rPr>
          <w:rFonts w:ascii="Verdana" w:hAnsi="Verdana"/>
          <w:sz w:val="18"/>
          <w:szCs w:val="18"/>
        </w:rPr>
        <w:t>z</w:t>
      </w:r>
      <w:r>
        <w:rPr>
          <w:rFonts w:ascii="Verdana" w:hAnsi="Verdana"/>
          <w:sz w:val="18"/>
          <w:szCs w:val="18"/>
        </w:rPr>
        <w:t>hotovitele a třetích osob</w:t>
      </w:r>
      <w:r w:rsidRPr="008D77F2">
        <w:rPr>
          <w:rFonts w:ascii="Verdana" w:hAnsi="Verdana"/>
          <w:sz w:val="18"/>
          <w:szCs w:val="18"/>
        </w:rPr>
        <w:t>, řešení sporů</w:t>
      </w:r>
      <w:r w:rsidRPr="00AB7FDC">
        <w:rPr>
          <w:rFonts w:ascii="Verdana" w:hAnsi="Verdana"/>
          <w:sz w:val="18"/>
          <w:szCs w:val="18"/>
        </w:rPr>
        <w:t xml:space="preserve"> mezi </w:t>
      </w:r>
      <w:r w:rsidR="002D6B05">
        <w:rPr>
          <w:rFonts w:ascii="Verdana" w:hAnsi="Verdana"/>
          <w:sz w:val="18"/>
          <w:szCs w:val="18"/>
        </w:rPr>
        <w:t>s</w:t>
      </w:r>
      <w:r w:rsidRPr="00AB7FDC">
        <w:rPr>
          <w:rFonts w:ascii="Verdana" w:hAnsi="Verdana"/>
          <w:sz w:val="18"/>
          <w:szCs w:val="18"/>
        </w:rPr>
        <w:t xml:space="preserve">mluvními stranami a jiných ustanovení </w:t>
      </w:r>
      <w:r w:rsidR="002D6B05">
        <w:rPr>
          <w:rFonts w:ascii="Verdana" w:hAnsi="Verdana"/>
          <w:sz w:val="18"/>
          <w:szCs w:val="18"/>
        </w:rPr>
        <w:t>smlouvy</w:t>
      </w:r>
      <w:r w:rsidRPr="00AB7FDC">
        <w:rPr>
          <w:rFonts w:ascii="Verdana" w:hAnsi="Verdana"/>
          <w:sz w:val="18"/>
          <w:szCs w:val="18"/>
        </w:rPr>
        <w:t>, která mají dle své povahy trvat i po tomto odstoupení</w:t>
      </w:r>
    </w:p>
    <w:p w14:paraId="4ED09374" w14:textId="679EDD8A" w:rsidR="0072068F" w:rsidRPr="001B53C3" w:rsidRDefault="005A3EE2" w:rsidP="00C03B09">
      <w:pPr>
        <w:spacing w:after="120" w:line="264" w:lineRule="auto"/>
        <w:ind w:left="567" w:hanging="567"/>
        <w:jc w:val="both"/>
        <w:rPr>
          <w:rFonts w:ascii="Verdana" w:hAnsi="Verdana" w:cs="Arial"/>
          <w:bCs/>
          <w:sz w:val="18"/>
          <w:szCs w:val="18"/>
        </w:rPr>
      </w:pPr>
      <w:r w:rsidRPr="00CC7446">
        <w:rPr>
          <w:rFonts w:ascii="Verdana" w:hAnsi="Verdana" w:cs="Arial"/>
          <w:b/>
          <w:bCs/>
          <w:sz w:val="18"/>
          <w:szCs w:val="18"/>
        </w:rPr>
        <w:t>1</w:t>
      </w:r>
      <w:r w:rsidR="0072068F">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 xml:space="preserve">íla v rámci jiné </w:t>
      </w:r>
      <w:r w:rsidR="00BD2656">
        <w:rPr>
          <w:rFonts w:ascii="Verdana" w:hAnsi="Verdana" w:cs="Arial"/>
          <w:bCs/>
          <w:sz w:val="18"/>
          <w:szCs w:val="18"/>
        </w:rPr>
        <w:t>d</w:t>
      </w:r>
      <w:r w:rsidR="00BD2656" w:rsidRPr="00CC7446">
        <w:rPr>
          <w:rFonts w:ascii="Verdana" w:hAnsi="Verdana" w:cs="Arial"/>
          <w:bCs/>
          <w:sz w:val="18"/>
          <w:szCs w:val="18"/>
        </w:rPr>
        <w:t xml:space="preserve">ílčí </w:t>
      </w:r>
      <w:r w:rsidRPr="00CC7446">
        <w:rPr>
          <w:rFonts w:ascii="Verdana" w:hAnsi="Verdana" w:cs="Arial"/>
          <w:bCs/>
          <w:sz w:val="18"/>
          <w:szCs w:val="18"/>
        </w:rPr>
        <w:t>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r w:rsidR="002D6B05">
        <w:rPr>
          <w:rFonts w:ascii="Verdana" w:hAnsi="Verdana" w:cs="Arial"/>
          <w:bCs/>
          <w:sz w:val="18"/>
          <w:szCs w:val="18"/>
        </w:rPr>
        <w:t xml:space="preserve"> </w:t>
      </w:r>
      <w:r w:rsidR="002D6B05" w:rsidRPr="00AB7FDC">
        <w:rPr>
          <w:rFonts w:ascii="Verdana" w:hAnsi="Verdana"/>
          <w:sz w:val="18"/>
          <w:szCs w:val="18"/>
        </w:rPr>
        <w:t xml:space="preserve">Odstoupení </w:t>
      </w:r>
      <w:r w:rsidR="002D6B05">
        <w:rPr>
          <w:rFonts w:ascii="Verdana" w:hAnsi="Verdana"/>
          <w:sz w:val="18"/>
          <w:szCs w:val="18"/>
        </w:rPr>
        <w:t>o</w:t>
      </w:r>
      <w:r w:rsidR="002D6B05" w:rsidRPr="00AB7FDC">
        <w:rPr>
          <w:rFonts w:ascii="Verdana" w:hAnsi="Verdana"/>
          <w:sz w:val="18"/>
          <w:szCs w:val="18"/>
        </w:rPr>
        <w:t xml:space="preserve">bjednatele podle odst. </w:t>
      </w:r>
      <w:r w:rsidR="002D6B05" w:rsidRPr="000471FE">
        <w:rPr>
          <w:rFonts w:ascii="Verdana" w:hAnsi="Verdana"/>
          <w:sz w:val="18"/>
          <w:szCs w:val="18"/>
        </w:rPr>
        <w:t>1</w:t>
      </w:r>
      <w:r w:rsidR="007F1551">
        <w:rPr>
          <w:rFonts w:ascii="Verdana" w:hAnsi="Verdana"/>
          <w:sz w:val="18"/>
          <w:szCs w:val="18"/>
        </w:rPr>
        <w:t>2</w:t>
      </w:r>
      <w:r w:rsidR="002D6B05" w:rsidRPr="000471FE">
        <w:rPr>
          <w:rFonts w:ascii="Verdana" w:hAnsi="Verdana"/>
          <w:sz w:val="18"/>
          <w:szCs w:val="18"/>
        </w:rPr>
        <w:t>.1</w:t>
      </w:r>
      <w:r w:rsidR="00F82ED3">
        <w:rPr>
          <w:rFonts w:ascii="Verdana" w:hAnsi="Verdana"/>
          <w:sz w:val="18"/>
          <w:szCs w:val="18"/>
        </w:rPr>
        <w:t>. a násl.</w:t>
      </w:r>
      <w:r w:rsidR="002D6B05" w:rsidRPr="00AB7FDC">
        <w:rPr>
          <w:rFonts w:ascii="Verdana" w:hAnsi="Verdana"/>
          <w:sz w:val="18"/>
          <w:szCs w:val="18"/>
        </w:rPr>
        <w:t xml:space="preserve"> této </w:t>
      </w:r>
      <w:r w:rsidR="002D6B05">
        <w:rPr>
          <w:rFonts w:ascii="Verdana" w:hAnsi="Verdana"/>
          <w:sz w:val="18"/>
          <w:szCs w:val="18"/>
        </w:rPr>
        <w:t>smlouvy</w:t>
      </w:r>
      <w:r w:rsidR="002D6B05" w:rsidRPr="00AB7FDC">
        <w:rPr>
          <w:rFonts w:ascii="Verdana" w:hAnsi="Verdana"/>
          <w:sz w:val="18"/>
          <w:szCs w:val="18"/>
        </w:rPr>
        <w:t xml:space="preserve"> je považováno za závažné porušení </w:t>
      </w:r>
      <w:r w:rsidR="002D6B05">
        <w:rPr>
          <w:rFonts w:ascii="Verdana" w:hAnsi="Verdana"/>
          <w:sz w:val="18"/>
          <w:szCs w:val="18"/>
        </w:rPr>
        <w:t>smlouvy</w:t>
      </w:r>
      <w:r w:rsidR="002D6B05" w:rsidRPr="00AB7FDC">
        <w:rPr>
          <w:rFonts w:ascii="Verdana" w:hAnsi="Verdana"/>
          <w:sz w:val="18"/>
          <w:szCs w:val="18"/>
        </w:rPr>
        <w:t xml:space="preserve"> </w:t>
      </w:r>
      <w:r w:rsidR="002D6B05">
        <w:rPr>
          <w:rFonts w:ascii="Verdana" w:hAnsi="Verdana"/>
          <w:sz w:val="18"/>
          <w:szCs w:val="18"/>
        </w:rPr>
        <w:t>z</w:t>
      </w:r>
      <w:r w:rsidR="002D6B05" w:rsidRPr="00AB7FDC">
        <w:rPr>
          <w:rFonts w:ascii="Verdana" w:hAnsi="Verdana"/>
          <w:sz w:val="18"/>
          <w:szCs w:val="18"/>
        </w:rPr>
        <w:t xml:space="preserve">hotovitelem ve smyslu § 48 odst. 5 písm. d) </w:t>
      </w:r>
      <w:r w:rsidR="002D6B05">
        <w:rPr>
          <w:rFonts w:ascii="Verdana" w:hAnsi="Verdana"/>
          <w:sz w:val="18"/>
          <w:szCs w:val="18"/>
        </w:rPr>
        <w:t>ZZVZ</w:t>
      </w:r>
      <w:r w:rsidR="002D6B05" w:rsidRPr="00AB7FDC">
        <w:rPr>
          <w:rFonts w:ascii="Verdana" w:hAnsi="Verdana"/>
          <w:sz w:val="18"/>
          <w:szCs w:val="18"/>
        </w:rPr>
        <w:t xml:space="preserve">. </w:t>
      </w:r>
    </w:p>
    <w:p w14:paraId="447E3EA4" w14:textId="6A63828F" w:rsidR="0072068F" w:rsidRDefault="0072068F" w:rsidP="00C03B09">
      <w:pPr>
        <w:spacing w:after="120" w:line="264" w:lineRule="auto"/>
        <w:ind w:left="567" w:hanging="567"/>
        <w:jc w:val="both"/>
        <w:rPr>
          <w:rFonts w:ascii="Verdana" w:hAnsi="Verdana"/>
          <w:sz w:val="18"/>
          <w:szCs w:val="18"/>
        </w:rPr>
      </w:pPr>
      <w:r w:rsidRPr="00D165E9">
        <w:rPr>
          <w:rFonts w:ascii="Verdana" w:hAnsi="Verdana" w:cs="Arial"/>
          <w:b/>
          <w:bCs/>
          <w:sz w:val="18"/>
          <w:szCs w:val="18"/>
        </w:rPr>
        <w:t>12.</w:t>
      </w:r>
      <w:r w:rsidR="004D692C">
        <w:rPr>
          <w:rFonts w:ascii="Verdana" w:hAnsi="Verdana" w:cs="Arial"/>
          <w:b/>
          <w:bCs/>
          <w:sz w:val="18"/>
          <w:szCs w:val="18"/>
        </w:rPr>
        <w:t>6</w:t>
      </w:r>
      <w:r>
        <w:rPr>
          <w:rFonts w:ascii="Verdana" w:hAnsi="Verdana" w:cs="Arial"/>
          <w:bCs/>
          <w:sz w:val="18"/>
          <w:szCs w:val="18"/>
        </w:rPr>
        <w:t xml:space="preserve">. </w:t>
      </w:r>
      <w:r w:rsidR="002D6B05" w:rsidRPr="00ED75A4">
        <w:rPr>
          <w:rFonts w:ascii="Verdana" w:hAnsi="Verdana" w:cs="Arial"/>
          <w:bCs/>
          <w:sz w:val="18"/>
          <w:szCs w:val="18"/>
        </w:rPr>
        <w:t xml:space="preserve">Zhotovitel je oprávněn odstoupit od smlouvy pouze v případě, že objednatel je v prodlení s úhradou splatné částky za plnění smlouvy po odečtení finančních nároků objednatele vůči zhotoviteli více než 70 </w:t>
      </w:r>
      <w:r w:rsidR="00A378A1" w:rsidRPr="00023AC3">
        <w:rPr>
          <w:rFonts w:ascii="Verdana" w:hAnsi="Verdana" w:cs="Arial"/>
          <w:bCs/>
          <w:sz w:val="18"/>
          <w:szCs w:val="18"/>
        </w:rPr>
        <w:t xml:space="preserve">(sedmdesát) </w:t>
      </w:r>
      <w:r w:rsidR="002D6B05" w:rsidRPr="00ED75A4">
        <w:rPr>
          <w:rFonts w:ascii="Verdana" w:hAnsi="Verdana" w:cs="Arial"/>
          <w:bCs/>
          <w:sz w:val="18"/>
          <w:szCs w:val="18"/>
        </w:rPr>
        <w:t xml:space="preserve">dnů od vypršení lhůty splatnosti příslušného daňového dokladu a nesplní svoji povinnost ani po doručení písemné upomínky zhotovitele k úhradě předmětné splatné částky ani v dodatečné lhůtě 100 </w:t>
      </w:r>
      <w:r w:rsidR="00F7756B">
        <w:rPr>
          <w:rFonts w:ascii="Verdana" w:hAnsi="Verdana" w:cs="Arial"/>
          <w:bCs/>
          <w:sz w:val="18"/>
          <w:szCs w:val="18"/>
        </w:rPr>
        <w:t xml:space="preserve">(sto) </w:t>
      </w:r>
      <w:r w:rsidR="002D6B05" w:rsidRPr="00ED75A4">
        <w:rPr>
          <w:rFonts w:ascii="Verdana" w:hAnsi="Verdana" w:cs="Arial"/>
          <w:bCs/>
          <w:sz w:val="18"/>
          <w:szCs w:val="18"/>
        </w:rPr>
        <w:t>dní</w:t>
      </w:r>
      <w:r>
        <w:rPr>
          <w:rFonts w:ascii="Verdana" w:hAnsi="Verdana"/>
          <w:sz w:val="18"/>
          <w:szCs w:val="18"/>
        </w:rPr>
        <w:t>.</w:t>
      </w:r>
    </w:p>
    <w:p w14:paraId="112F2B71" w14:textId="231D80B5" w:rsidR="00643360" w:rsidRDefault="00643360" w:rsidP="00C03B09">
      <w:pPr>
        <w:spacing w:after="120" w:line="264" w:lineRule="auto"/>
        <w:ind w:left="567" w:hanging="567"/>
        <w:jc w:val="both"/>
        <w:rPr>
          <w:rFonts w:ascii="Verdana" w:hAnsi="Verdana"/>
          <w:sz w:val="18"/>
          <w:szCs w:val="18"/>
        </w:rPr>
      </w:pPr>
      <w:r w:rsidRPr="00D165E9">
        <w:rPr>
          <w:rFonts w:ascii="Verdana" w:hAnsi="Verdana"/>
          <w:b/>
          <w:sz w:val="18"/>
          <w:szCs w:val="18"/>
        </w:rPr>
        <w:t>12.</w:t>
      </w:r>
      <w:r w:rsidR="004D692C">
        <w:rPr>
          <w:rFonts w:ascii="Verdana" w:hAnsi="Verdana"/>
          <w:b/>
          <w:sz w:val="18"/>
          <w:szCs w:val="18"/>
        </w:rPr>
        <w:t>7</w:t>
      </w:r>
      <w:r>
        <w:rPr>
          <w:rFonts w:ascii="Verdana" w:hAnsi="Verdana"/>
          <w:sz w:val="18"/>
          <w:szCs w:val="18"/>
        </w:rPr>
        <w:t xml:space="preserve">. </w:t>
      </w:r>
      <w:r w:rsidRPr="00ED75A4">
        <w:rPr>
          <w:rFonts w:ascii="Verdana" w:hAnsi="Verdana"/>
          <w:sz w:val="18"/>
          <w:szCs w:val="18"/>
        </w:rPr>
        <w:t>Odstoupení od smlouvy</w:t>
      </w:r>
      <w:r>
        <w:rPr>
          <w:rFonts w:ascii="Verdana" w:hAnsi="Verdana"/>
          <w:sz w:val="18"/>
          <w:szCs w:val="18"/>
        </w:rPr>
        <w:t xml:space="preserve"> a výpověď</w:t>
      </w:r>
      <w:r w:rsidRPr="00ED75A4">
        <w:rPr>
          <w:rFonts w:ascii="Verdana" w:hAnsi="Verdana"/>
          <w:sz w:val="18"/>
          <w:szCs w:val="18"/>
        </w:rPr>
        <w:t xml:space="preserve"> musí oprávněná </w:t>
      </w:r>
      <w:r w:rsidRPr="00643360">
        <w:rPr>
          <w:rFonts w:ascii="Verdana" w:hAnsi="Verdana"/>
          <w:bCs/>
          <w:sz w:val="18"/>
          <w:szCs w:val="18"/>
        </w:rPr>
        <w:t>s</w:t>
      </w:r>
      <w:r w:rsidRPr="00ED75A4">
        <w:rPr>
          <w:rFonts w:ascii="Verdana" w:hAnsi="Verdana"/>
          <w:sz w:val="18"/>
          <w:szCs w:val="18"/>
        </w:rPr>
        <w:t xml:space="preserve">mluvní strana oznámit druhé </w:t>
      </w:r>
      <w:r w:rsidRPr="00D75403">
        <w:rPr>
          <w:rFonts w:ascii="Verdana" w:hAnsi="Verdana"/>
          <w:bCs/>
          <w:sz w:val="18"/>
          <w:szCs w:val="18"/>
        </w:rPr>
        <w:t>s</w:t>
      </w:r>
      <w:r w:rsidRPr="00ED75A4">
        <w:rPr>
          <w:rFonts w:ascii="Verdana" w:hAnsi="Verdana"/>
          <w:sz w:val="18"/>
          <w:szCs w:val="18"/>
        </w:rPr>
        <w:t>mluvní straně písemně prostřednictvím datové schránky</w:t>
      </w:r>
      <w:r>
        <w:rPr>
          <w:rFonts w:ascii="Verdana" w:hAnsi="Verdana"/>
          <w:sz w:val="18"/>
          <w:szCs w:val="18"/>
        </w:rPr>
        <w:t xml:space="preserve"> nebo doporučeným dopisem, nebude-li možné doručení do datové schránky</w:t>
      </w:r>
      <w:r w:rsidRPr="00ED75A4">
        <w:rPr>
          <w:rFonts w:ascii="Verdana" w:hAnsi="Verdana"/>
          <w:sz w:val="18"/>
          <w:szCs w:val="18"/>
        </w:rPr>
        <w:t xml:space="preserve">. </w:t>
      </w:r>
    </w:p>
    <w:p w14:paraId="44A3655B" w14:textId="760492AD" w:rsidR="00E319EC" w:rsidRPr="00CC7446" w:rsidRDefault="00E319EC" w:rsidP="00C03B09">
      <w:pPr>
        <w:tabs>
          <w:tab w:val="left" w:pos="567"/>
        </w:tabs>
        <w:spacing w:after="120" w:line="264" w:lineRule="auto"/>
        <w:ind w:left="567" w:hanging="567"/>
        <w:jc w:val="both"/>
        <w:rPr>
          <w:rFonts w:ascii="Verdana" w:hAnsi="Verdana" w:cs="Arial"/>
          <w:sz w:val="18"/>
          <w:szCs w:val="18"/>
        </w:rPr>
      </w:pPr>
      <w:r w:rsidRPr="00D75403">
        <w:rPr>
          <w:rFonts w:ascii="Verdana" w:hAnsi="Verdana" w:cs="Arial"/>
          <w:b/>
          <w:sz w:val="18"/>
          <w:szCs w:val="18"/>
        </w:rPr>
        <w:lastRenderedPageBreak/>
        <w:t>12.</w:t>
      </w:r>
      <w:r w:rsidR="004D692C">
        <w:rPr>
          <w:rFonts w:ascii="Verdana" w:hAnsi="Verdana" w:cs="Arial"/>
          <w:b/>
          <w:sz w:val="18"/>
          <w:szCs w:val="18"/>
        </w:rPr>
        <w:t>8</w:t>
      </w:r>
      <w:r w:rsidR="00643360">
        <w:rPr>
          <w:rFonts w:ascii="Verdana" w:hAnsi="Verdana" w:cs="Arial"/>
          <w:b/>
          <w:sz w:val="18"/>
          <w:szCs w:val="18"/>
        </w:rPr>
        <w:t>.</w:t>
      </w:r>
      <w:r w:rsidR="004B68C6">
        <w:rPr>
          <w:rFonts w:ascii="Verdana" w:hAnsi="Verdana" w:cs="Arial"/>
          <w:b/>
          <w:sz w:val="18"/>
          <w:szCs w:val="18"/>
        </w:rPr>
        <w:t xml:space="preserve"> </w:t>
      </w:r>
      <w:r w:rsidRPr="00CC7446">
        <w:rPr>
          <w:rFonts w:ascii="Verdana" w:hAnsi="Verdana" w:cs="Arial"/>
          <w:sz w:val="18"/>
          <w:szCs w:val="18"/>
        </w:rPr>
        <w:t>Objednatel si vyhrazuje právo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2761A69E" w14:textId="1A89B253" w:rsidR="00E319EC" w:rsidRDefault="00E319EC" w:rsidP="00C03B09">
      <w:pPr>
        <w:spacing w:after="120" w:line="264" w:lineRule="auto"/>
        <w:ind w:left="567" w:hanging="567"/>
        <w:jc w:val="both"/>
        <w:rPr>
          <w:rFonts w:ascii="Verdana" w:hAnsi="Verdana"/>
          <w:sz w:val="18"/>
          <w:szCs w:val="18"/>
        </w:rPr>
      </w:pPr>
      <w:r>
        <w:rPr>
          <w:rFonts w:ascii="Verdana" w:hAnsi="Verdana" w:cs="Arial"/>
          <w:b/>
          <w:sz w:val="18"/>
          <w:szCs w:val="18"/>
        </w:rPr>
        <w:t>12</w:t>
      </w:r>
      <w:r w:rsidRPr="00CC7446">
        <w:rPr>
          <w:rFonts w:ascii="Verdana" w:hAnsi="Verdana" w:cs="Arial"/>
          <w:b/>
          <w:sz w:val="18"/>
          <w:szCs w:val="18"/>
        </w:rPr>
        <w:t>.</w:t>
      </w:r>
      <w:r w:rsidR="004D692C">
        <w:rPr>
          <w:rFonts w:ascii="Verdana" w:hAnsi="Verdana" w:cs="Arial"/>
          <w:b/>
          <w:sz w:val="18"/>
          <w:szCs w:val="18"/>
        </w:rPr>
        <w:t>9</w:t>
      </w:r>
      <w:r w:rsidRPr="00CC7446">
        <w:rPr>
          <w:rFonts w:ascii="Verdana" w:hAnsi="Verdana" w:cs="Arial"/>
          <w:b/>
          <w:sz w:val="18"/>
          <w:szCs w:val="18"/>
        </w:rPr>
        <w:t>.</w:t>
      </w:r>
      <w:r w:rsidR="004B68C6">
        <w:rPr>
          <w:rFonts w:ascii="Verdana" w:hAnsi="Verdana" w:cs="Arial"/>
          <w:b/>
          <w:sz w:val="18"/>
          <w:szCs w:val="18"/>
        </w:rPr>
        <w:t xml:space="preserve"> </w:t>
      </w:r>
      <w:r w:rsidRPr="00CC7446">
        <w:rPr>
          <w:rFonts w:ascii="Verdana" w:hAnsi="Verdana" w:cs="Arial"/>
          <w:sz w:val="18"/>
          <w:szCs w:val="18"/>
        </w:rPr>
        <w:t>Objednatel si vyhrazuje právo smlouvu vypovědět v případě, že v jejím plnění nelze pokračovat, aniž by byla porušena pravidla uvedená v</w:t>
      </w:r>
      <w:r>
        <w:rPr>
          <w:rFonts w:ascii="Verdana" w:hAnsi="Verdana" w:cs="Arial"/>
          <w:sz w:val="18"/>
          <w:szCs w:val="18"/>
        </w:rPr>
        <w:t> čl. 46</w:t>
      </w:r>
      <w:r w:rsidRPr="00CC7446">
        <w:rPr>
          <w:rFonts w:ascii="Verdana" w:hAnsi="Verdana" w:cs="Arial"/>
          <w:sz w:val="18"/>
          <w:szCs w:val="18"/>
        </w:rPr>
        <w:t xml:space="preserve"> směrni</w:t>
      </w:r>
      <w:r>
        <w:rPr>
          <w:rFonts w:ascii="Verdana" w:hAnsi="Verdana" w:cs="Arial"/>
          <w:sz w:val="18"/>
          <w:szCs w:val="18"/>
        </w:rPr>
        <w:t>ce</w:t>
      </w:r>
      <w:r w:rsidRPr="00CC7446">
        <w:rPr>
          <w:rFonts w:ascii="Verdana" w:hAnsi="Verdana" w:cs="Arial"/>
          <w:sz w:val="18"/>
          <w:szCs w:val="18"/>
        </w:rPr>
        <w:t xml:space="preserve"> SŽ SM053</w:t>
      </w:r>
      <w:r>
        <w:rPr>
          <w:rFonts w:ascii="Verdana" w:hAnsi="Verdana" w:cs="Arial"/>
          <w:sz w:val="18"/>
          <w:szCs w:val="18"/>
        </w:rPr>
        <w:t xml:space="preserve">, </w:t>
      </w:r>
      <w:r w:rsidRPr="00CC7446">
        <w:rPr>
          <w:rFonts w:ascii="Verdana" w:hAnsi="Verdana" w:cs="Arial"/>
          <w:sz w:val="18"/>
          <w:szCs w:val="18"/>
        </w:rPr>
        <w:t>a to písemnou výpovědí bez výpovědní lhůty, které nabývá účinnosti doručením. Výpověď bude zaslána do datové schránky zhotovitele nebo doporučeným dopisem</w:t>
      </w:r>
      <w:r w:rsidR="00643360">
        <w:rPr>
          <w:rFonts w:ascii="Verdana" w:hAnsi="Verdana" w:cs="Arial"/>
          <w:sz w:val="18"/>
          <w:szCs w:val="18"/>
        </w:rPr>
        <w:t>,</w:t>
      </w:r>
      <w:r w:rsidRPr="00CC7446">
        <w:rPr>
          <w:rFonts w:ascii="Verdana" w:hAnsi="Verdana" w:cs="Arial"/>
          <w:sz w:val="18"/>
          <w:szCs w:val="18"/>
        </w:rPr>
        <w:t xml:space="preserve">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4AA82A34" w14:textId="478D97F2" w:rsidR="00C12D0D" w:rsidRDefault="00C12D0D" w:rsidP="00C03B09">
      <w:pPr>
        <w:pStyle w:val="Nadpis1"/>
        <w:keepNext w:val="0"/>
        <w:widowControl w:val="0"/>
        <w:tabs>
          <w:tab w:val="left" w:pos="540"/>
        </w:tabs>
        <w:suppressAutoHyphens/>
        <w:spacing w:after="120" w:line="264"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3</w:t>
      </w:r>
      <w:r w:rsidR="007B303D" w:rsidRPr="00CC7446">
        <w:rPr>
          <w:rFonts w:ascii="Verdana" w:hAnsi="Verdana"/>
          <w:sz w:val="20"/>
          <w:szCs w:val="18"/>
          <w:u w:val="single"/>
        </w:rPr>
        <w:t xml:space="preserve"> </w:t>
      </w:r>
      <w:r w:rsidRPr="00CC7446">
        <w:rPr>
          <w:rFonts w:ascii="Verdana" w:hAnsi="Verdana"/>
          <w:sz w:val="20"/>
          <w:szCs w:val="18"/>
          <w:u w:val="single"/>
        </w:rPr>
        <w:t xml:space="preserve">– Kontroly </w:t>
      </w:r>
      <w:r w:rsidR="00FE6899">
        <w:rPr>
          <w:rFonts w:ascii="Verdana" w:hAnsi="Verdana"/>
          <w:sz w:val="20"/>
          <w:szCs w:val="18"/>
          <w:u w:val="single"/>
        </w:rPr>
        <w:t>a audity</w:t>
      </w:r>
    </w:p>
    <w:p w14:paraId="4E37E20F" w14:textId="16F825F2" w:rsidR="004D692C" w:rsidRDefault="004D692C" w:rsidP="00C03B09">
      <w:pPr>
        <w:spacing w:after="120" w:line="264" w:lineRule="auto"/>
        <w:ind w:left="567" w:hanging="567"/>
        <w:jc w:val="both"/>
        <w:rPr>
          <w:rFonts w:ascii="Verdana" w:hAnsi="Verdana" w:cs="Arial"/>
          <w:bCs/>
          <w:sz w:val="18"/>
          <w:szCs w:val="18"/>
        </w:rPr>
      </w:pPr>
      <w:r w:rsidRPr="00ED75A4">
        <w:rPr>
          <w:rFonts w:ascii="Verdana" w:hAnsi="Verdana" w:cs="Arial"/>
          <w:b/>
          <w:bCs/>
          <w:sz w:val="18"/>
          <w:szCs w:val="18"/>
        </w:rPr>
        <w:t>1</w:t>
      </w:r>
      <w:r>
        <w:rPr>
          <w:rFonts w:ascii="Verdana" w:hAnsi="Verdana" w:cs="Arial"/>
          <w:b/>
          <w:bCs/>
          <w:sz w:val="18"/>
          <w:szCs w:val="18"/>
        </w:rPr>
        <w:t>3</w:t>
      </w:r>
      <w:r w:rsidRPr="00ED75A4">
        <w:rPr>
          <w:rFonts w:ascii="Verdana" w:hAnsi="Verdana" w:cs="Arial"/>
          <w:b/>
          <w:bCs/>
          <w:sz w:val="18"/>
          <w:szCs w:val="18"/>
        </w:rPr>
        <w:t>.</w:t>
      </w:r>
      <w:r>
        <w:rPr>
          <w:rFonts w:ascii="Verdana" w:hAnsi="Verdana" w:cs="Arial"/>
          <w:b/>
          <w:bCs/>
          <w:sz w:val="18"/>
          <w:szCs w:val="18"/>
        </w:rPr>
        <w:t>1</w:t>
      </w:r>
      <w:r w:rsidRPr="00ED75A4">
        <w:rPr>
          <w:rFonts w:ascii="Verdana" w:hAnsi="Verdana" w:cs="Arial"/>
          <w:b/>
          <w:bCs/>
          <w:sz w:val="18"/>
          <w:szCs w:val="18"/>
        </w:rPr>
        <w:t>.</w:t>
      </w:r>
      <w:r>
        <w:rPr>
          <w:rFonts w:ascii="Verdana" w:hAnsi="Verdana" w:cs="Arial"/>
          <w:bCs/>
          <w:sz w:val="18"/>
          <w:szCs w:val="18"/>
        </w:rPr>
        <w:t xml:space="preserve"> </w:t>
      </w:r>
      <w:r w:rsidRPr="00CC7446">
        <w:rPr>
          <w:rFonts w:ascii="Verdana" w:hAnsi="Verdana" w:cs="Arial"/>
          <w:bCs/>
          <w:sz w:val="18"/>
          <w:szCs w:val="18"/>
        </w:rPr>
        <w:t>Zhotovitel se zavazuje poskytnout objednateli</w:t>
      </w:r>
      <w:r>
        <w:rPr>
          <w:rFonts w:ascii="Verdana" w:hAnsi="Verdana" w:cs="Arial"/>
          <w:bCs/>
          <w:sz w:val="18"/>
          <w:szCs w:val="18"/>
        </w:rPr>
        <w:t xml:space="preserve">, </w:t>
      </w:r>
      <w:r w:rsidRPr="00CC7446">
        <w:rPr>
          <w:rFonts w:ascii="Verdana" w:hAnsi="Verdana" w:cs="Arial"/>
          <w:bCs/>
          <w:sz w:val="18"/>
          <w:szCs w:val="18"/>
        </w:rPr>
        <w:t xml:space="preserve">osobám pověřeným objednatelem </w:t>
      </w:r>
      <w:r>
        <w:rPr>
          <w:rFonts w:ascii="Verdana" w:hAnsi="Verdana" w:cs="Arial"/>
          <w:bCs/>
          <w:sz w:val="18"/>
          <w:szCs w:val="18"/>
        </w:rPr>
        <w:t>nebo</w:t>
      </w:r>
      <w:r w:rsidRPr="00CC7446">
        <w:rPr>
          <w:rFonts w:ascii="Verdana" w:hAnsi="Verdana" w:cs="Arial"/>
          <w:bCs/>
          <w:sz w:val="18"/>
          <w:szCs w:val="18"/>
        </w:rPr>
        <w:t xml:space="preserve"> </w:t>
      </w:r>
      <w:r>
        <w:rPr>
          <w:rFonts w:ascii="Verdana" w:hAnsi="Verdana" w:cs="Arial"/>
          <w:bCs/>
          <w:sz w:val="18"/>
          <w:szCs w:val="18"/>
        </w:rPr>
        <w:t xml:space="preserve"> </w:t>
      </w:r>
      <w:r w:rsidRPr="00CC7446">
        <w:rPr>
          <w:rFonts w:ascii="Verdana" w:hAnsi="Verdana" w:cs="Arial"/>
          <w:bCs/>
          <w:sz w:val="18"/>
          <w:szCs w:val="18"/>
        </w:rPr>
        <w:t xml:space="preserve">kontrolním orgánům veškerou součinnost, včetně předložení dokladů souvisejících s plněním zakázky, při provádění kontroly objednatele, zhotovitele </w:t>
      </w:r>
      <w:r>
        <w:rPr>
          <w:rFonts w:ascii="Verdana" w:hAnsi="Verdana" w:cs="Arial"/>
          <w:bCs/>
          <w:sz w:val="18"/>
          <w:szCs w:val="18"/>
        </w:rPr>
        <w:t xml:space="preserve">nebo </w:t>
      </w:r>
      <w:r w:rsidRPr="00CC7446">
        <w:rPr>
          <w:rFonts w:ascii="Verdana" w:hAnsi="Verdana" w:cs="Arial"/>
          <w:bCs/>
          <w:sz w:val="18"/>
          <w:szCs w:val="18"/>
        </w:rPr>
        <w:t xml:space="preserve">poddodavatelů ze strany kontrolních orgánů ČR (OIP, DI, DÚ, NKÚ, SFDI, FÚ, MD, MF  aj.) </w:t>
      </w:r>
      <w:r>
        <w:rPr>
          <w:rFonts w:ascii="Verdana" w:hAnsi="Verdana" w:cs="Arial"/>
          <w:bCs/>
          <w:sz w:val="18"/>
          <w:szCs w:val="18"/>
        </w:rPr>
        <w:t>včetně kontroly vyžádané</w:t>
      </w:r>
      <w:r w:rsidRPr="00CC7446">
        <w:rPr>
          <w:rFonts w:ascii="Verdana" w:hAnsi="Verdana" w:cs="Arial"/>
          <w:bCs/>
          <w:sz w:val="18"/>
          <w:szCs w:val="18"/>
        </w:rPr>
        <w:t xml:space="preserve"> - Evropsk</w:t>
      </w:r>
      <w:r>
        <w:rPr>
          <w:rFonts w:ascii="Verdana" w:hAnsi="Verdana" w:cs="Arial"/>
          <w:bCs/>
          <w:sz w:val="18"/>
          <w:szCs w:val="18"/>
        </w:rPr>
        <w:t>ou</w:t>
      </w:r>
      <w:r w:rsidRPr="00CC7446">
        <w:rPr>
          <w:rFonts w:ascii="Verdana" w:hAnsi="Verdana" w:cs="Arial"/>
          <w:bCs/>
          <w:sz w:val="18"/>
          <w:szCs w:val="18"/>
        </w:rPr>
        <w:t xml:space="preserve"> komis</w:t>
      </w:r>
      <w:r>
        <w:rPr>
          <w:rFonts w:ascii="Verdana" w:hAnsi="Verdana" w:cs="Arial"/>
          <w:bCs/>
          <w:sz w:val="18"/>
          <w:szCs w:val="18"/>
        </w:rPr>
        <w:t>í</w:t>
      </w:r>
      <w:r w:rsidRPr="00CC7446">
        <w:rPr>
          <w:rFonts w:ascii="Verdana" w:hAnsi="Verdana" w:cs="Arial"/>
          <w:bCs/>
          <w:sz w:val="18"/>
          <w:szCs w:val="18"/>
        </w:rPr>
        <w:t>, Evropský</w:t>
      </w:r>
      <w:r>
        <w:rPr>
          <w:rFonts w:ascii="Verdana" w:hAnsi="Verdana" w:cs="Arial"/>
          <w:bCs/>
          <w:sz w:val="18"/>
          <w:szCs w:val="18"/>
        </w:rPr>
        <w:t>m</w:t>
      </w:r>
      <w:r w:rsidRPr="00CC7446">
        <w:rPr>
          <w:rFonts w:ascii="Verdana" w:hAnsi="Verdana" w:cs="Arial"/>
          <w:bCs/>
          <w:sz w:val="18"/>
          <w:szCs w:val="18"/>
        </w:rPr>
        <w:t xml:space="preserve"> úřad</w:t>
      </w:r>
      <w:r>
        <w:rPr>
          <w:rFonts w:ascii="Verdana" w:hAnsi="Verdana" w:cs="Arial"/>
          <w:bCs/>
          <w:sz w:val="18"/>
          <w:szCs w:val="18"/>
        </w:rPr>
        <w:t>em</w:t>
      </w:r>
      <w:r w:rsidRPr="00CC7446">
        <w:rPr>
          <w:rFonts w:ascii="Verdana" w:hAnsi="Verdana" w:cs="Arial"/>
          <w:bCs/>
          <w:sz w:val="18"/>
          <w:szCs w:val="18"/>
        </w:rPr>
        <w:t xml:space="preserve"> pro boj proti podvodům (OLAF) </w:t>
      </w:r>
      <w:r>
        <w:rPr>
          <w:rFonts w:ascii="Verdana" w:hAnsi="Verdana" w:cs="Arial"/>
          <w:bCs/>
          <w:sz w:val="18"/>
          <w:szCs w:val="18"/>
        </w:rPr>
        <w:t>nebo</w:t>
      </w:r>
      <w:r w:rsidRPr="00CC7446">
        <w:rPr>
          <w:rFonts w:ascii="Verdana" w:hAnsi="Verdana" w:cs="Arial"/>
          <w:bCs/>
          <w:sz w:val="18"/>
          <w:szCs w:val="18"/>
        </w:rPr>
        <w:t xml:space="preserve"> Evropský</w:t>
      </w:r>
      <w:r>
        <w:rPr>
          <w:rFonts w:ascii="Verdana" w:hAnsi="Verdana" w:cs="Arial"/>
          <w:bCs/>
          <w:sz w:val="18"/>
          <w:szCs w:val="18"/>
        </w:rPr>
        <w:t>m</w:t>
      </w:r>
      <w:r w:rsidRPr="00CC7446">
        <w:rPr>
          <w:rFonts w:ascii="Verdana" w:hAnsi="Verdana" w:cs="Arial"/>
          <w:bCs/>
          <w:sz w:val="18"/>
          <w:szCs w:val="18"/>
        </w:rPr>
        <w:t xml:space="preserve"> účetní</w:t>
      </w:r>
      <w:r>
        <w:rPr>
          <w:rFonts w:ascii="Verdana" w:hAnsi="Verdana" w:cs="Arial"/>
          <w:bCs/>
          <w:sz w:val="18"/>
          <w:szCs w:val="18"/>
        </w:rPr>
        <w:t>m</w:t>
      </w:r>
      <w:r w:rsidRPr="00CC7446">
        <w:rPr>
          <w:rFonts w:ascii="Verdana" w:hAnsi="Verdana" w:cs="Arial"/>
          <w:bCs/>
          <w:sz w:val="18"/>
          <w:szCs w:val="18"/>
        </w:rPr>
        <w:t xml:space="preserve"> dv</w:t>
      </w:r>
      <w:r>
        <w:rPr>
          <w:rFonts w:ascii="Verdana" w:hAnsi="Verdana" w:cs="Arial"/>
          <w:bCs/>
          <w:sz w:val="18"/>
          <w:szCs w:val="18"/>
        </w:rPr>
        <w:t>orem</w:t>
      </w:r>
      <w:r w:rsidRPr="00CC7446">
        <w:rPr>
          <w:rFonts w:ascii="Verdana" w:hAnsi="Verdana" w:cs="Arial"/>
          <w:bCs/>
          <w:sz w:val="18"/>
          <w:szCs w:val="18"/>
        </w:rPr>
        <w:t xml:space="preserve">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r>
        <w:rPr>
          <w:rFonts w:ascii="Verdana" w:hAnsi="Verdana" w:cs="Arial"/>
          <w:bCs/>
          <w:sz w:val="18"/>
          <w:szCs w:val="18"/>
        </w:rPr>
        <w:t>.</w:t>
      </w:r>
    </w:p>
    <w:p w14:paraId="086DF46E" w14:textId="64A5F86A" w:rsidR="0072068F" w:rsidRPr="003D3612" w:rsidRDefault="007B303D" w:rsidP="00C03B09">
      <w:pPr>
        <w:spacing w:after="120" w:line="264" w:lineRule="auto"/>
        <w:ind w:left="567" w:hanging="567"/>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870290" w:rsidRPr="00ED75A4">
        <w:rPr>
          <w:rFonts w:ascii="Verdana" w:hAnsi="Verdana" w:cs="Arial"/>
          <w:b/>
          <w:bCs/>
          <w:sz w:val="18"/>
          <w:szCs w:val="18"/>
        </w:rPr>
        <w:t>.2</w:t>
      </w:r>
      <w:r w:rsidR="005E1C08" w:rsidRPr="00ED75A4">
        <w:rPr>
          <w:rFonts w:ascii="Verdana" w:hAnsi="Verdana" w:cs="Arial"/>
          <w:b/>
          <w:bCs/>
          <w:sz w:val="18"/>
          <w:szCs w:val="18"/>
        </w:rPr>
        <w:t>.</w:t>
      </w:r>
      <w:r w:rsidR="005E1C08" w:rsidRPr="00ED75A4">
        <w:rPr>
          <w:rFonts w:ascii="Verdana" w:hAnsi="Verdana" w:cs="Arial"/>
          <w:bCs/>
          <w:sz w:val="18"/>
          <w:szCs w:val="18"/>
        </w:rPr>
        <w:t xml:space="preserve"> </w:t>
      </w:r>
      <w:r w:rsidR="003D3612" w:rsidRPr="00ED75A4">
        <w:rPr>
          <w:rFonts w:ascii="Verdana" w:hAnsi="Verdana" w:cs="Arial"/>
          <w:sz w:val="18"/>
          <w:szCs w:val="18"/>
        </w:rPr>
        <w:t xml:space="preserve">Zhotovitel se zavazuje na výzvu Objednatele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Objednatele a zástupcům shora uvedených či jiných příslušných kontrolních orgánů do míst a lokalit plnění </w:t>
      </w:r>
      <w:r w:rsidR="003D3612">
        <w:rPr>
          <w:rFonts w:ascii="Verdana" w:hAnsi="Verdana" w:cs="Arial"/>
          <w:sz w:val="18"/>
          <w:szCs w:val="18"/>
        </w:rPr>
        <w:t>smlouvy</w:t>
      </w:r>
      <w:r w:rsidR="003D3612" w:rsidRPr="00ED75A4">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83FA287" w14:textId="26414842" w:rsidR="003D3612" w:rsidRPr="00ED75A4" w:rsidRDefault="007B303D" w:rsidP="00C03B09">
      <w:pPr>
        <w:spacing w:after="120" w:line="264" w:lineRule="auto"/>
        <w:ind w:left="567" w:hanging="567"/>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5E1C08" w:rsidRPr="00ED75A4">
        <w:rPr>
          <w:rFonts w:ascii="Verdana" w:hAnsi="Verdana" w:cs="Arial"/>
          <w:b/>
          <w:bCs/>
          <w:sz w:val="18"/>
          <w:szCs w:val="18"/>
        </w:rPr>
        <w:t>.3</w:t>
      </w:r>
      <w:r w:rsidR="0038720E" w:rsidRPr="00ED75A4">
        <w:rPr>
          <w:rFonts w:ascii="Verdana" w:hAnsi="Verdana" w:cs="Arial"/>
          <w:b/>
          <w:bCs/>
          <w:sz w:val="18"/>
          <w:szCs w:val="18"/>
        </w:rPr>
        <w:t>.</w:t>
      </w:r>
      <w:r w:rsidR="0038720E" w:rsidRPr="00ED75A4">
        <w:rPr>
          <w:rFonts w:ascii="Verdana" w:hAnsi="Verdana" w:cs="Arial"/>
          <w:bCs/>
          <w:sz w:val="18"/>
          <w:szCs w:val="18"/>
        </w:rPr>
        <w:t xml:space="preserve"> </w:t>
      </w:r>
      <w:r w:rsidR="003D3612" w:rsidRPr="00ED75A4">
        <w:rPr>
          <w:rFonts w:ascii="Verdana" w:hAnsi="Verdana" w:cs="Arial"/>
          <w:sz w:val="18"/>
          <w:szCs w:val="18"/>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9AFC3A" w14:textId="1E9D9FE7" w:rsidR="003D3612" w:rsidRPr="00ED75A4" w:rsidRDefault="007B303D" w:rsidP="00C03B09">
      <w:pPr>
        <w:spacing w:after="240" w:line="264" w:lineRule="auto"/>
        <w:ind w:left="567" w:hanging="567"/>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3</w:t>
      </w:r>
      <w:r w:rsidR="005E1C08" w:rsidRPr="00CC7446">
        <w:rPr>
          <w:rFonts w:ascii="Verdana" w:hAnsi="Verdana" w:cs="Arial"/>
          <w:b/>
          <w:bCs/>
          <w:sz w:val="18"/>
          <w:szCs w:val="18"/>
        </w:rPr>
        <w:t>.4.</w:t>
      </w:r>
      <w:r w:rsidR="005E1C08" w:rsidRPr="00CC7446">
        <w:rPr>
          <w:rFonts w:ascii="Verdana" w:hAnsi="Verdana" w:cs="Arial"/>
          <w:bCs/>
          <w:sz w:val="18"/>
          <w:szCs w:val="18"/>
        </w:rPr>
        <w:tab/>
      </w:r>
      <w:r w:rsidR="003D3612" w:rsidRPr="00ED75A4">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8646C0">
        <w:rPr>
          <w:rFonts w:ascii="Verdana" w:hAnsi="Verdana" w:cs="Arial"/>
          <w:sz w:val="18"/>
          <w:szCs w:val="18"/>
        </w:rPr>
        <w:t>o</w:t>
      </w:r>
      <w:r w:rsidR="003D3612" w:rsidRPr="00ED75A4">
        <w:rPr>
          <w:rFonts w:ascii="Verdana" w:hAnsi="Verdana" w:cs="Arial"/>
          <w:sz w:val="18"/>
          <w:szCs w:val="18"/>
        </w:rPr>
        <w:t xml:space="preserve">bjednatel nebo jím určená osoba mohl po dobu 10 </w:t>
      </w:r>
      <w:r w:rsidR="00A378A1">
        <w:rPr>
          <w:rFonts w:ascii="Verdana" w:hAnsi="Verdana" w:cs="Arial"/>
          <w:sz w:val="18"/>
          <w:szCs w:val="18"/>
        </w:rPr>
        <w:t xml:space="preserve">(deseti) </w:t>
      </w:r>
      <w:r w:rsidR="003D3612" w:rsidRPr="00ED75A4">
        <w:rPr>
          <w:rFonts w:ascii="Verdana" w:hAnsi="Verdana" w:cs="Arial"/>
          <w:sz w:val="18"/>
          <w:szCs w:val="18"/>
        </w:rPr>
        <w:t xml:space="preserve">let po ukončení předmětu plnění dle </w:t>
      </w:r>
      <w:r w:rsidR="002934BA">
        <w:rPr>
          <w:rFonts w:ascii="Verdana" w:hAnsi="Verdana" w:cs="Arial"/>
          <w:sz w:val="18"/>
          <w:szCs w:val="18"/>
        </w:rPr>
        <w:t>smlouvy</w:t>
      </w:r>
      <w:r w:rsidR="003D3612" w:rsidRPr="00ED75A4">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C80818" w14:textId="32F58CC8" w:rsidR="00FA62C1" w:rsidRPr="002F5F59" w:rsidRDefault="00FA62C1" w:rsidP="00C03B09">
      <w:pPr>
        <w:pStyle w:val="Nadpis1"/>
        <w:suppressAutoHyphens/>
        <w:spacing w:before="0" w:after="120" w:line="264" w:lineRule="auto"/>
        <w:ind w:left="360"/>
        <w:rPr>
          <w:rFonts w:ascii="Verdana" w:hAnsi="Verdana"/>
          <w:sz w:val="18"/>
          <w:szCs w:val="18"/>
          <w:u w:val="single"/>
        </w:rPr>
      </w:pPr>
      <w:r w:rsidRPr="00CC7446">
        <w:rPr>
          <w:rFonts w:ascii="Verdana" w:hAnsi="Verdana"/>
          <w:sz w:val="20"/>
          <w:szCs w:val="18"/>
          <w:u w:val="single"/>
        </w:rPr>
        <w:lastRenderedPageBreak/>
        <w:t>Článek 1</w:t>
      </w:r>
      <w:r w:rsidR="007B303D">
        <w:rPr>
          <w:rFonts w:ascii="Verdana" w:hAnsi="Verdana"/>
          <w:sz w:val="20"/>
          <w:szCs w:val="18"/>
          <w:u w:val="single"/>
        </w:rPr>
        <w:t>4</w:t>
      </w:r>
      <w:r w:rsidRPr="00CC7446">
        <w:rPr>
          <w:rFonts w:ascii="Verdana" w:hAnsi="Verdana"/>
          <w:sz w:val="20"/>
          <w:szCs w:val="18"/>
          <w:u w:val="single"/>
        </w:rPr>
        <w:t xml:space="preserve"> – </w:t>
      </w:r>
      <w:r>
        <w:rPr>
          <w:rFonts w:ascii="Verdana" w:hAnsi="Verdana"/>
          <w:sz w:val="18"/>
          <w:szCs w:val="18"/>
          <w:u w:val="single"/>
        </w:rPr>
        <w:t>Střet zájmů a další povinnosti v návaznosti na mezinárodní sankce</w:t>
      </w:r>
    </w:p>
    <w:p w14:paraId="6972A587" w14:textId="3F9BD6A7" w:rsidR="00770326" w:rsidRPr="00CC7446" w:rsidRDefault="00770326" w:rsidP="00C03B09">
      <w:pPr>
        <w:spacing w:after="120" w:line="264" w:lineRule="auto"/>
        <w:ind w:left="567" w:hanging="567"/>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4</w:t>
      </w:r>
      <w:r w:rsidRPr="00CC7446">
        <w:rPr>
          <w:rFonts w:ascii="Verdana" w:hAnsi="Verdana" w:cs="Arial"/>
          <w:b/>
          <w:bCs/>
          <w:sz w:val="18"/>
          <w:szCs w:val="18"/>
        </w:rPr>
        <w:t>.</w:t>
      </w:r>
      <w:r w:rsidRPr="00CC7446">
        <w:rPr>
          <w:rFonts w:ascii="Verdana" w:hAnsi="Verdana" w:cs="Arial"/>
          <w:b/>
          <w:sz w:val="18"/>
          <w:szCs w:val="18"/>
        </w:rPr>
        <w:t>1.</w:t>
      </w:r>
      <w:r w:rsidRPr="00CC7446">
        <w:rPr>
          <w:rFonts w:ascii="Verdana" w:hAnsi="Verdana" w:cs="Arial"/>
          <w:sz w:val="18"/>
          <w:szCs w:val="18"/>
        </w:rPr>
        <w:t xml:space="preserve"> </w:t>
      </w:r>
      <w:r w:rsidRPr="00DE68FC">
        <w:rPr>
          <w:rFonts w:ascii="Verdana" w:hAnsi="Verdana" w:cs="Arial"/>
          <w:sz w:val="18"/>
          <w:szCs w:val="18"/>
        </w:rPr>
        <w:t xml:space="preserve">Zhotovitel prohlašuje, že není obchodní společností, </w:t>
      </w:r>
      <w:r w:rsidRPr="00DE68FC">
        <w:rPr>
          <w:rFonts w:ascii="Verdana" w:hAnsi="Verdana" w:cstheme="minorHAnsi"/>
          <w:sz w:val="18"/>
          <w:szCs w:val="18"/>
        </w:rPr>
        <w:t>ve které veřejný funkcionář uvedený v ustanovení § 2 odst. 1 písm. c) zákona č. 159/2006 Sb., o střetu zájmů, ve znění pozdějších předpisů (dále jen „</w:t>
      </w:r>
      <w:r w:rsidRPr="00DE68FC">
        <w:rPr>
          <w:rFonts w:ascii="Verdana" w:hAnsi="Verdana" w:cstheme="minorHAnsi"/>
          <w:b/>
          <w:sz w:val="18"/>
          <w:szCs w:val="18"/>
        </w:rPr>
        <w:t>Zákon o střetu zájmů</w:t>
      </w:r>
      <w:r w:rsidRPr="00DE68FC">
        <w:rPr>
          <w:rFonts w:ascii="Verdana" w:hAnsi="Verdana" w:cstheme="minorHAnsi"/>
          <w:sz w:val="18"/>
          <w:szCs w:val="18"/>
        </w:rPr>
        <w:t>“)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0AA24030" w14:textId="6002A629" w:rsidR="00770326" w:rsidRDefault="00770326" w:rsidP="00C03B09">
      <w:pPr>
        <w:overflowPunct w:val="0"/>
        <w:autoSpaceDE w:val="0"/>
        <w:autoSpaceDN w:val="0"/>
        <w:adjustRightInd w:val="0"/>
        <w:spacing w:before="120" w:line="264" w:lineRule="auto"/>
        <w:ind w:left="540" w:hanging="540"/>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.2.</w:t>
      </w:r>
      <w:r w:rsidRPr="00CC7446">
        <w:rPr>
          <w:rFonts w:ascii="Verdana" w:hAnsi="Verdana" w:cs="Arial"/>
          <w:b/>
          <w:sz w:val="18"/>
          <w:szCs w:val="18"/>
        </w:rPr>
        <w:tab/>
      </w:r>
      <w:r w:rsidRPr="00DE68FC">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1BD4D2AD" w14:textId="397D5FB0" w:rsidR="00770326" w:rsidRDefault="00770326" w:rsidP="00C03B09">
      <w:pPr>
        <w:overflowPunct w:val="0"/>
        <w:autoSpaceDE w:val="0"/>
        <w:autoSpaceDN w:val="0"/>
        <w:adjustRightInd w:val="0"/>
        <w:spacing w:before="120" w:line="264" w:lineRule="auto"/>
        <w:ind w:left="1276" w:hanging="1249"/>
        <w:jc w:val="both"/>
        <w:textAlignment w:val="baseline"/>
        <w:rPr>
          <w:rFonts w:ascii="Verdana" w:hAnsi="Verdana" w:cs="Arial"/>
          <w:sz w:val="18"/>
          <w:szCs w:val="18"/>
        </w:rPr>
      </w:pPr>
      <w:r>
        <w:rPr>
          <w:rFonts w:ascii="Verdana" w:hAnsi="Verdana" w:cs="Arial"/>
          <w:b/>
          <w:sz w:val="18"/>
          <w:szCs w:val="18"/>
        </w:rPr>
        <w:t xml:space="preserve">         </w:t>
      </w:r>
      <w:r w:rsidR="00C1144E" w:rsidRPr="00814F97">
        <w:rPr>
          <w:rFonts w:ascii="Verdana" w:hAnsi="Verdana" w:cs="Arial"/>
          <w:sz w:val="18"/>
          <w:szCs w:val="18"/>
        </w:rPr>
        <w:t>14</w:t>
      </w:r>
      <w:r w:rsidRPr="00814F97">
        <w:rPr>
          <w:rFonts w:ascii="Verdana" w:hAnsi="Verdana" w:cs="Arial"/>
          <w:sz w:val="18"/>
          <w:szCs w:val="18"/>
        </w:rPr>
        <w:t>.</w:t>
      </w:r>
      <w:r w:rsidR="00796AD7" w:rsidRPr="00814F97">
        <w:rPr>
          <w:rFonts w:ascii="Verdana" w:hAnsi="Verdana" w:cs="Arial"/>
          <w:sz w:val="18"/>
          <w:szCs w:val="18"/>
        </w:rPr>
        <w:t>2</w:t>
      </w:r>
      <w:r w:rsidRPr="00814F97">
        <w:rPr>
          <w:rFonts w:ascii="Verdana" w:hAnsi="Verdana" w:cs="Arial"/>
          <w:sz w:val="18"/>
          <w:szCs w:val="18"/>
        </w:rPr>
        <w:t>.1</w:t>
      </w:r>
      <w:r>
        <w:rPr>
          <w:rFonts w:ascii="Verdana" w:hAnsi="Verdana" w:cs="Arial"/>
          <w:b/>
          <w:sz w:val="18"/>
          <w:szCs w:val="18"/>
        </w:rPr>
        <w:t xml:space="preserve"> </w:t>
      </w:r>
      <w:r w:rsidR="00814F97">
        <w:rPr>
          <w:rFonts w:ascii="Verdana" w:hAnsi="Verdana" w:cs="Arial"/>
          <w:b/>
          <w:sz w:val="18"/>
          <w:szCs w:val="18"/>
        </w:rPr>
        <w:tab/>
      </w:r>
      <w:r w:rsidRPr="00544B03">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51480919" w14:textId="1A59E425" w:rsidR="00770326" w:rsidRPr="00CC7446" w:rsidRDefault="00770326" w:rsidP="00C03B09">
      <w:pPr>
        <w:overflowPunct w:val="0"/>
        <w:autoSpaceDE w:val="0"/>
        <w:autoSpaceDN w:val="0"/>
        <w:adjustRightInd w:val="0"/>
        <w:spacing w:before="120" w:line="264" w:lineRule="auto"/>
        <w:ind w:left="1276" w:hanging="1276"/>
        <w:jc w:val="both"/>
        <w:textAlignment w:val="baseline"/>
        <w:rPr>
          <w:rFonts w:ascii="Verdana" w:hAnsi="Verdana" w:cs="Arial"/>
          <w:sz w:val="18"/>
          <w:szCs w:val="18"/>
        </w:rPr>
      </w:pPr>
      <w:r>
        <w:rPr>
          <w:rFonts w:ascii="Verdana" w:hAnsi="Verdana" w:cs="Arial"/>
          <w:b/>
          <w:sz w:val="18"/>
          <w:szCs w:val="18"/>
        </w:rPr>
        <w:t xml:space="preserve">        </w:t>
      </w:r>
      <w:r w:rsidR="00C1144E" w:rsidRPr="00814F97">
        <w:rPr>
          <w:rFonts w:ascii="Verdana" w:hAnsi="Verdana" w:cs="Arial"/>
          <w:sz w:val="18"/>
          <w:szCs w:val="18"/>
        </w:rPr>
        <w:t>14</w:t>
      </w:r>
      <w:r w:rsidRPr="00814F97">
        <w:rPr>
          <w:rFonts w:ascii="Verdana" w:hAnsi="Verdana" w:cs="Arial"/>
          <w:sz w:val="18"/>
          <w:szCs w:val="18"/>
        </w:rPr>
        <w:t>.</w:t>
      </w:r>
      <w:r w:rsidR="00796AD7" w:rsidRPr="00814F97">
        <w:rPr>
          <w:rFonts w:ascii="Verdana" w:hAnsi="Verdana" w:cs="Arial"/>
          <w:sz w:val="18"/>
          <w:szCs w:val="18"/>
        </w:rPr>
        <w:t>2</w:t>
      </w:r>
      <w:r w:rsidRPr="00814F97">
        <w:rPr>
          <w:rFonts w:ascii="Verdana" w:hAnsi="Verdana" w:cs="Arial"/>
          <w:sz w:val="18"/>
          <w:szCs w:val="18"/>
        </w:rPr>
        <w:t>.2</w:t>
      </w:r>
      <w:r>
        <w:rPr>
          <w:rFonts w:ascii="Verdana" w:hAnsi="Verdana" w:cs="Arial"/>
          <w:b/>
          <w:sz w:val="18"/>
          <w:szCs w:val="18"/>
        </w:rPr>
        <w:t xml:space="preserve"> </w:t>
      </w:r>
      <w:r w:rsidR="00814F97">
        <w:rPr>
          <w:rFonts w:ascii="Verdana" w:hAnsi="Verdana" w:cs="Arial"/>
          <w:b/>
          <w:sz w:val="18"/>
          <w:szCs w:val="18"/>
        </w:rPr>
        <w:tab/>
      </w:r>
      <w:r w:rsidRPr="00544B03">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ED75A4">
        <w:rPr>
          <w:rFonts w:ascii="Verdana" w:hAnsi="Verdana" w:cstheme="minorHAnsi"/>
          <w:b/>
          <w:sz w:val="18"/>
          <w:szCs w:val="18"/>
        </w:rPr>
        <w:t>Sankční seznamy</w:t>
      </w:r>
      <w:r w:rsidRPr="00544B03">
        <w:rPr>
          <w:rFonts w:ascii="Verdana" w:hAnsi="Verdana" w:cstheme="minorHAnsi"/>
          <w:sz w:val="18"/>
          <w:szCs w:val="18"/>
        </w:rPr>
        <w:t>“).</w:t>
      </w:r>
    </w:p>
    <w:p w14:paraId="69FF5543" w14:textId="426687AC" w:rsidR="00770326" w:rsidRDefault="00770326" w:rsidP="00C03B09">
      <w:pPr>
        <w:overflowPunct w:val="0"/>
        <w:autoSpaceDE w:val="0"/>
        <w:autoSpaceDN w:val="0"/>
        <w:adjustRightInd w:val="0"/>
        <w:spacing w:before="120" w:line="264" w:lineRule="auto"/>
        <w:ind w:left="540" w:hanging="540"/>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.3.</w:t>
      </w:r>
      <w:r w:rsidRPr="00CC7446">
        <w:rPr>
          <w:rFonts w:ascii="Verdana" w:hAnsi="Verdana" w:cs="Arial"/>
          <w:sz w:val="18"/>
          <w:szCs w:val="18"/>
        </w:rPr>
        <w:tab/>
      </w:r>
      <w:r w:rsidR="0036139D" w:rsidRPr="00DE68FC">
        <w:rPr>
          <w:rFonts w:ascii="Verdana" w:hAnsi="Verdana" w:cs="Arial"/>
          <w:sz w:val="18"/>
          <w:szCs w:val="18"/>
        </w:rPr>
        <w:t xml:space="preserve">Je-li </w:t>
      </w:r>
      <w:r w:rsidR="000F66E5">
        <w:rPr>
          <w:rFonts w:ascii="Verdana" w:hAnsi="Verdana" w:cs="Arial"/>
          <w:sz w:val="18"/>
          <w:szCs w:val="18"/>
        </w:rPr>
        <w:t>z</w:t>
      </w:r>
      <w:r w:rsidR="0036139D" w:rsidRPr="00DE68FC">
        <w:rPr>
          <w:rFonts w:ascii="Verdana" w:hAnsi="Verdana" w:cs="Arial"/>
          <w:sz w:val="18"/>
          <w:szCs w:val="18"/>
        </w:rPr>
        <w:t>hotovitelem sdružení více osob, platí podmínky dle odstavce 1</w:t>
      </w:r>
      <w:r w:rsidR="00C05938">
        <w:rPr>
          <w:rFonts w:ascii="Verdana" w:hAnsi="Verdana" w:cs="Arial"/>
          <w:sz w:val="18"/>
          <w:szCs w:val="18"/>
        </w:rPr>
        <w:t>4</w:t>
      </w:r>
      <w:r w:rsidR="0036139D" w:rsidRPr="00DE68FC">
        <w:rPr>
          <w:rFonts w:ascii="Verdana" w:hAnsi="Verdana" w:cs="Arial"/>
          <w:sz w:val="18"/>
          <w:szCs w:val="18"/>
        </w:rPr>
        <w:t>.1. a 1</w:t>
      </w:r>
      <w:r w:rsidR="00C05938">
        <w:rPr>
          <w:rFonts w:ascii="Verdana" w:hAnsi="Verdana" w:cs="Arial"/>
          <w:sz w:val="18"/>
          <w:szCs w:val="18"/>
        </w:rPr>
        <w:t>4</w:t>
      </w:r>
      <w:r w:rsidR="0036139D" w:rsidRPr="00DE68FC">
        <w:rPr>
          <w:rFonts w:ascii="Verdana" w:hAnsi="Verdana" w:cs="Arial"/>
          <w:sz w:val="18"/>
          <w:szCs w:val="18"/>
        </w:rPr>
        <w:t xml:space="preserve">.2. této </w:t>
      </w:r>
      <w:r w:rsidR="000F66E5">
        <w:rPr>
          <w:rFonts w:ascii="Verdana" w:hAnsi="Verdana" w:cs="Arial"/>
          <w:sz w:val="18"/>
          <w:szCs w:val="18"/>
        </w:rPr>
        <w:t>smlouvy</w:t>
      </w:r>
      <w:r w:rsidR="0036139D" w:rsidRPr="00DE68FC">
        <w:rPr>
          <w:rFonts w:ascii="Verdana" w:hAnsi="Verdana" w:cs="Arial"/>
          <w:sz w:val="18"/>
          <w:szCs w:val="18"/>
        </w:rPr>
        <w:t xml:space="preserve"> také jednotlivě pro všechny osoby v rámci </w:t>
      </w:r>
      <w:r w:rsidR="000F66E5">
        <w:rPr>
          <w:rFonts w:ascii="Verdana" w:hAnsi="Verdana" w:cs="Arial"/>
          <w:sz w:val="18"/>
          <w:szCs w:val="18"/>
        </w:rPr>
        <w:t>z</w:t>
      </w:r>
      <w:r w:rsidR="0036139D" w:rsidRPr="00DE68FC">
        <w:rPr>
          <w:rFonts w:ascii="Verdana" w:hAnsi="Verdana" w:cs="Arial"/>
          <w:sz w:val="18"/>
          <w:szCs w:val="18"/>
        </w:rPr>
        <w:t>hotovitele sdružené, a to bez ohledu na právní formu tohoto sdružení.</w:t>
      </w:r>
    </w:p>
    <w:p w14:paraId="26484E33" w14:textId="40F79F54" w:rsidR="0036139D" w:rsidRPr="00DE68FC" w:rsidRDefault="0036139D" w:rsidP="00C03B09">
      <w:pPr>
        <w:overflowPunct w:val="0"/>
        <w:autoSpaceDE w:val="0"/>
        <w:autoSpaceDN w:val="0"/>
        <w:adjustRightInd w:val="0"/>
        <w:spacing w:before="120" w:line="264" w:lineRule="auto"/>
        <w:ind w:left="540" w:hanging="540"/>
        <w:jc w:val="both"/>
        <w:textAlignment w:val="baseline"/>
        <w:rPr>
          <w:rFonts w:ascii="Verdana" w:hAnsi="Verdana" w:cstheme="minorHAnsi"/>
          <w:sz w:val="18"/>
          <w:szCs w:val="18"/>
        </w:rPr>
      </w:pPr>
      <w:r>
        <w:rPr>
          <w:rFonts w:ascii="Verdana" w:hAnsi="Verdana" w:cs="Arial"/>
          <w:b/>
          <w:sz w:val="18"/>
          <w:szCs w:val="18"/>
        </w:rPr>
        <w:t>1</w:t>
      </w:r>
      <w:r w:rsidR="007B303D">
        <w:rPr>
          <w:rFonts w:ascii="Verdana" w:hAnsi="Verdana" w:cs="Arial"/>
          <w:b/>
          <w:sz w:val="18"/>
          <w:szCs w:val="18"/>
        </w:rPr>
        <w:t>4</w:t>
      </w:r>
      <w:r>
        <w:rPr>
          <w:rFonts w:ascii="Verdana" w:hAnsi="Verdana" w:cs="Arial"/>
          <w:b/>
          <w:sz w:val="18"/>
          <w:szCs w:val="18"/>
        </w:rPr>
        <w:t>.</w:t>
      </w:r>
      <w:r w:rsidRPr="00ED75A4">
        <w:rPr>
          <w:rFonts w:ascii="Verdana" w:hAnsi="Verdana" w:cstheme="minorHAnsi"/>
          <w:b/>
          <w:sz w:val="18"/>
          <w:szCs w:val="18"/>
        </w:rPr>
        <w:t>4</w:t>
      </w:r>
      <w:r>
        <w:rPr>
          <w:rFonts w:ascii="Verdana" w:hAnsi="Verdana" w:cstheme="minorHAnsi"/>
          <w:sz w:val="18"/>
          <w:szCs w:val="18"/>
        </w:rPr>
        <w:t xml:space="preserve">. </w:t>
      </w:r>
      <w:r w:rsidRPr="00DE68FC">
        <w:rPr>
          <w:rFonts w:ascii="Verdana" w:hAnsi="Verdana" w:cs="Arial"/>
          <w:sz w:val="18"/>
          <w:szCs w:val="18"/>
        </w:rPr>
        <w:t xml:space="preserve">Přestane-li </w:t>
      </w:r>
      <w:r w:rsidR="000F66E5">
        <w:rPr>
          <w:rFonts w:ascii="Verdana" w:hAnsi="Verdana" w:cs="Arial"/>
          <w:sz w:val="18"/>
          <w:szCs w:val="18"/>
        </w:rPr>
        <w:t>z</w:t>
      </w:r>
      <w:r w:rsidRPr="00DE68FC">
        <w:rPr>
          <w:rFonts w:ascii="Verdana" w:hAnsi="Verdana" w:cs="Arial"/>
          <w:sz w:val="18"/>
          <w:szCs w:val="18"/>
        </w:rPr>
        <w:t xml:space="preserve">hotovitel nebo některý z jeho poddodavatelů </w:t>
      </w:r>
      <w:r w:rsidRPr="00DE68FC">
        <w:rPr>
          <w:rFonts w:ascii="Verdana" w:hAnsi="Verdana" w:cstheme="minorHAnsi"/>
          <w:sz w:val="18"/>
          <w:szCs w:val="18"/>
        </w:rPr>
        <w:t xml:space="preserve">nebo jiných osob, jejichž způsobilost byla využita ve smyslu evropských směrnic o zadávání veřejných zakázek, splňovat podmínky dle tohoto článku </w:t>
      </w:r>
      <w:r w:rsidR="000F66E5">
        <w:rPr>
          <w:rFonts w:ascii="Verdana" w:hAnsi="Verdana" w:cstheme="minorHAnsi"/>
          <w:sz w:val="18"/>
          <w:szCs w:val="18"/>
        </w:rPr>
        <w:t>této smlouvy</w:t>
      </w:r>
      <w:r w:rsidRPr="00DE68FC">
        <w:rPr>
          <w:rFonts w:ascii="Verdana" w:hAnsi="Verdana" w:cstheme="minorHAnsi"/>
          <w:sz w:val="18"/>
          <w:szCs w:val="18"/>
        </w:rPr>
        <w:t>, oznámí písemně tuto skutečnost bez zbytečného odkladu, nejpozději však do 3</w:t>
      </w:r>
      <w:r w:rsidR="00A378A1">
        <w:rPr>
          <w:rFonts w:ascii="Verdana" w:hAnsi="Verdana" w:cstheme="minorHAnsi"/>
          <w:sz w:val="18"/>
          <w:szCs w:val="18"/>
        </w:rPr>
        <w:t xml:space="preserve"> (tří)</w:t>
      </w:r>
      <w:r w:rsidRPr="00DE68FC">
        <w:rPr>
          <w:rFonts w:ascii="Verdana" w:hAnsi="Verdana" w:cstheme="minorHAnsi"/>
          <w:sz w:val="18"/>
          <w:szCs w:val="18"/>
        </w:rPr>
        <w:t xml:space="preserve"> pracovních dnů ode dne, kdy přestal splňovat výše uvedené podmínky, </w:t>
      </w:r>
      <w:r w:rsidR="000F66E5">
        <w:rPr>
          <w:rFonts w:ascii="Verdana" w:hAnsi="Verdana" w:cstheme="minorHAnsi"/>
          <w:sz w:val="18"/>
          <w:szCs w:val="18"/>
        </w:rPr>
        <w:t>o</w:t>
      </w:r>
      <w:r w:rsidRPr="00DE68FC">
        <w:rPr>
          <w:rFonts w:ascii="Verdana" w:hAnsi="Verdana" w:cstheme="minorHAnsi"/>
          <w:sz w:val="18"/>
          <w:szCs w:val="18"/>
        </w:rPr>
        <w:t>bjednateli.</w:t>
      </w:r>
    </w:p>
    <w:p w14:paraId="09EDC7D2" w14:textId="3B284382" w:rsidR="0036139D" w:rsidRDefault="0036139D" w:rsidP="00C03B09">
      <w:pPr>
        <w:overflowPunct w:val="0"/>
        <w:autoSpaceDE w:val="0"/>
        <w:autoSpaceDN w:val="0"/>
        <w:adjustRightInd w:val="0"/>
        <w:spacing w:before="120" w:line="264" w:lineRule="auto"/>
        <w:ind w:left="540" w:hanging="540"/>
        <w:jc w:val="both"/>
        <w:textAlignment w:val="baseline"/>
        <w:rPr>
          <w:rFonts w:ascii="Verdana" w:hAnsi="Verdana" w:cstheme="minorHAnsi"/>
          <w:sz w:val="18"/>
          <w:szCs w:val="18"/>
        </w:rPr>
      </w:pPr>
      <w:r w:rsidRPr="00ED75A4">
        <w:rPr>
          <w:rFonts w:ascii="Verdana" w:hAnsi="Verdana" w:cstheme="minorHAnsi"/>
          <w:b/>
          <w:sz w:val="18"/>
          <w:szCs w:val="18"/>
        </w:rPr>
        <w:t>1</w:t>
      </w:r>
      <w:r w:rsidR="007B303D">
        <w:rPr>
          <w:rFonts w:ascii="Verdana" w:hAnsi="Verdana" w:cstheme="minorHAnsi"/>
          <w:b/>
          <w:sz w:val="18"/>
          <w:szCs w:val="18"/>
        </w:rPr>
        <w:t>4</w:t>
      </w:r>
      <w:r w:rsidRPr="00ED75A4">
        <w:rPr>
          <w:rFonts w:ascii="Verdana" w:hAnsi="Verdana" w:cstheme="minorHAnsi"/>
          <w:b/>
          <w:sz w:val="18"/>
          <w:szCs w:val="18"/>
        </w:rPr>
        <w:t>.5.</w:t>
      </w:r>
      <w:r>
        <w:rPr>
          <w:rFonts w:ascii="Verdana" w:hAnsi="Verdana" w:cstheme="minorHAnsi"/>
          <w:b/>
          <w:sz w:val="18"/>
          <w:szCs w:val="18"/>
        </w:rPr>
        <w:t xml:space="preserve"> </w:t>
      </w:r>
      <w:r w:rsidRPr="00DE68FC">
        <w:rPr>
          <w:rFonts w:ascii="Verdana" w:hAnsi="Verdana" w:cs="Arial"/>
          <w:sz w:val="18"/>
          <w:szCs w:val="18"/>
        </w:rPr>
        <w:t xml:space="preserve">Zhotovitel se dále zavazuje postupovat </w:t>
      </w:r>
      <w:r w:rsidRPr="00DE68FC">
        <w:rPr>
          <w:rFonts w:ascii="Verdana" w:hAnsi="Verdana" w:cstheme="minorHAnsi"/>
          <w:sz w:val="18"/>
          <w:szCs w:val="18"/>
        </w:rPr>
        <w:t xml:space="preserve">při plnění </w:t>
      </w:r>
      <w:r w:rsidR="000F66E5">
        <w:rPr>
          <w:rFonts w:ascii="Verdana" w:hAnsi="Verdana" w:cstheme="minorHAnsi"/>
          <w:sz w:val="18"/>
          <w:szCs w:val="18"/>
        </w:rPr>
        <w:t>smlouvy</w:t>
      </w:r>
      <w:r w:rsidRPr="00DE68FC">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05B7695E" w14:textId="5533FBE4" w:rsidR="0036139D" w:rsidRPr="00DE68FC" w:rsidRDefault="0036139D" w:rsidP="00C03B09">
      <w:pPr>
        <w:overflowPunct w:val="0"/>
        <w:autoSpaceDE w:val="0"/>
        <w:autoSpaceDN w:val="0"/>
        <w:adjustRightInd w:val="0"/>
        <w:spacing w:before="120" w:line="264" w:lineRule="auto"/>
        <w:ind w:left="540" w:hanging="540"/>
        <w:jc w:val="both"/>
        <w:textAlignment w:val="baseline"/>
        <w:rPr>
          <w:rFonts w:ascii="Verdana" w:hAnsi="Verdana" w:cstheme="minorHAnsi"/>
          <w:sz w:val="18"/>
          <w:szCs w:val="18"/>
        </w:rPr>
      </w:pPr>
      <w:r>
        <w:rPr>
          <w:rFonts w:ascii="Verdana" w:hAnsi="Verdana" w:cstheme="minorHAnsi"/>
          <w:b/>
          <w:sz w:val="18"/>
          <w:szCs w:val="18"/>
        </w:rPr>
        <w:t>1</w:t>
      </w:r>
      <w:r w:rsidR="007B303D">
        <w:rPr>
          <w:rFonts w:ascii="Verdana" w:hAnsi="Verdana" w:cstheme="minorHAnsi"/>
          <w:b/>
          <w:sz w:val="18"/>
          <w:szCs w:val="18"/>
        </w:rPr>
        <w:t>4</w:t>
      </w:r>
      <w:r>
        <w:rPr>
          <w:rFonts w:ascii="Verdana" w:hAnsi="Verdana" w:cstheme="minorHAnsi"/>
          <w:b/>
          <w:sz w:val="18"/>
          <w:szCs w:val="18"/>
        </w:rPr>
        <w:t>.6</w:t>
      </w:r>
      <w:r w:rsidR="00796AD7">
        <w:rPr>
          <w:rFonts w:ascii="Verdana" w:hAnsi="Verdana" w:cstheme="minorHAnsi"/>
          <w:b/>
          <w:sz w:val="18"/>
          <w:szCs w:val="18"/>
        </w:rPr>
        <w:t>.</w:t>
      </w:r>
      <w:r>
        <w:rPr>
          <w:rFonts w:ascii="Verdana" w:hAnsi="Verdana" w:cstheme="minorHAnsi"/>
          <w:b/>
          <w:sz w:val="18"/>
          <w:szCs w:val="18"/>
        </w:rPr>
        <w:t xml:space="preserve"> </w:t>
      </w:r>
      <w:r w:rsidRPr="00DE68FC">
        <w:rPr>
          <w:rFonts w:ascii="Verdana" w:hAnsi="Verdana" w:cs="Arial"/>
          <w:sz w:val="18"/>
          <w:szCs w:val="18"/>
        </w:rPr>
        <w:t xml:space="preserve">Zhotovitel se dále ve smyslu článku 2 </w:t>
      </w:r>
      <w:r w:rsidRPr="00DE68FC">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0F66E5">
        <w:rPr>
          <w:rFonts w:ascii="Verdana" w:hAnsi="Verdana" w:cstheme="minorHAnsi"/>
          <w:sz w:val="18"/>
          <w:szCs w:val="18"/>
        </w:rPr>
        <w:t>o</w:t>
      </w:r>
      <w:r w:rsidRPr="00DE68FC">
        <w:rPr>
          <w:rFonts w:ascii="Verdana" w:hAnsi="Verdana" w:cstheme="minorHAnsi"/>
          <w:sz w:val="18"/>
          <w:szCs w:val="18"/>
        </w:rPr>
        <w:t xml:space="preserve">bjednatele na základě této </w:t>
      </w:r>
      <w:r w:rsidR="000F66E5">
        <w:rPr>
          <w:rFonts w:ascii="Verdana" w:hAnsi="Verdana" w:cstheme="minorHAnsi"/>
          <w:sz w:val="18"/>
          <w:szCs w:val="18"/>
        </w:rPr>
        <w:t>smlouvy</w:t>
      </w:r>
      <w:r w:rsidRPr="00DE68FC">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B93D132" w14:textId="388F8CE4" w:rsidR="003F656B" w:rsidRPr="00CC7446" w:rsidRDefault="00F047B1" w:rsidP="00C03B09">
      <w:pPr>
        <w:pStyle w:val="Nadpis1"/>
        <w:keepNext w:val="0"/>
        <w:widowControl w:val="0"/>
        <w:tabs>
          <w:tab w:val="left" w:pos="540"/>
        </w:tabs>
        <w:suppressAutoHyphens/>
        <w:spacing w:after="120" w:line="264"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A62C1" w:rsidRPr="00CC7446">
        <w:rPr>
          <w:rFonts w:ascii="Verdana" w:hAnsi="Verdana"/>
          <w:sz w:val="20"/>
          <w:szCs w:val="18"/>
          <w:u w:val="single"/>
        </w:rPr>
        <w:t>1</w:t>
      </w:r>
      <w:r w:rsidR="007B303D">
        <w:rPr>
          <w:rFonts w:ascii="Verdana" w:hAnsi="Verdana"/>
          <w:sz w:val="20"/>
          <w:szCs w:val="18"/>
          <w:u w:val="single"/>
        </w:rPr>
        <w:t>5</w:t>
      </w:r>
      <w:r w:rsidR="00FA62C1"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3D68CD">
        <w:rPr>
          <w:rFonts w:ascii="Verdana" w:hAnsi="Verdana"/>
          <w:sz w:val="20"/>
          <w:szCs w:val="18"/>
          <w:u w:val="single"/>
        </w:rPr>
        <w:t>Závěrečná ustanovení</w:t>
      </w:r>
    </w:p>
    <w:p w14:paraId="70CD5BEE" w14:textId="588ACE2C" w:rsidR="0027677C" w:rsidRPr="00CC7446" w:rsidRDefault="00FA62C1" w:rsidP="003E4F80">
      <w:pPr>
        <w:spacing w:after="80" w:line="264"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5</w:t>
      </w:r>
      <w:r w:rsidR="0027677C" w:rsidRPr="00CC7446">
        <w:rPr>
          <w:rFonts w:ascii="Verdana" w:hAnsi="Verdana" w:cs="Arial"/>
          <w:b/>
          <w:bCs/>
          <w:sz w:val="18"/>
          <w:szCs w:val="18"/>
        </w:rPr>
        <w:t>.</w:t>
      </w:r>
      <w:r w:rsidR="00AE00A2"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w:t>
      </w:r>
      <w:r w:rsidR="003E4F80">
        <w:rPr>
          <w:rFonts w:ascii="Verdana" w:hAnsi="Verdana" w:cs="Arial"/>
          <w:sz w:val="18"/>
          <w:szCs w:val="18"/>
        </w:rPr>
        <w:tab/>
      </w:r>
      <w:r w:rsidR="0027677C" w:rsidRPr="00CC7446">
        <w:rPr>
          <w:rFonts w:ascii="Verdana" w:hAnsi="Verdana" w:cs="Arial"/>
          <w:sz w:val="18"/>
          <w:szCs w:val="18"/>
        </w:rPr>
        <w:t xml:space="preserve">Tato smlouva nabývá platnosti dnem jejího podpisu poslední smluvní stranou a účinnosti dnem uveřejnění v registru smluv podle zákona č. 340/2015 Sb., o zvláštních podmínkách účinnosti </w:t>
      </w:r>
      <w:r w:rsidR="0027677C" w:rsidRPr="00CC7446">
        <w:rPr>
          <w:rFonts w:ascii="Verdana" w:hAnsi="Verdana" w:cs="Arial"/>
          <w:sz w:val="18"/>
          <w:szCs w:val="18"/>
        </w:rPr>
        <w:lastRenderedPageBreak/>
        <w:t>některých smluv, uveřejňování těchto smluv a o registru smluv (zákon o registru smluv), v</w:t>
      </w:r>
      <w:r w:rsidR="003D68CD">
        <w:rPr>
          <w:rFonts w:ascii="Verdana" w:hAnsi="Verdana" w:cs="Arial"/>
          <w:sz w:val="18"/>
          <w:szCs w:val="18"/>
        </w:rPr>
        <w:t>e</w:t>
      </w:r>
      <w:r w:rsidR="0027677C" w:rsidRPr="00CC7446">
        <w:rPr>
          <w:rFonts w:ascii="Verdana" w:hAnsi="Verdana" w:cs="Arial"/>
          <w:sz w:val="18"/>
          <w:szCs w:val="18"/>
        </w:rPr>
        <w:t xml:space="preserve"> </w:t>
      </w:r>
      <w:r w:rsidR="003D68CD">
        <w:rPr>
          <w:rFonts w:ascii="Verdana" w:hAnsi="Verdana" w:cs="Arial"/>
          <w:sz w:val="18"/>
          <w:szCs w:val="18"/>
        </w:rPr>
        <w:t>znění pozdějších předpisů</w:t>
      </w:r>
      <w:r w:rsidR="0027677C" w:rsidRPr="00CC7446">
        <w:rPr>
          <w:rFonts w:ascii="Verdana" w:hAnsi="Verdana" w:cs="Arial"/>
          <w:sz w:val="18"/>
          <w:szCs w:val="18"/>
        </w:rPr>
        <w:t xml:space="preserve"> (dále jen „</w:t>
      </w:r>
      <w:r w:rsidR="0027677C" w:rsidRPr="00ED75A4">
        <w:rPr>
          <w:rFonts w:ascii="Verdana" w:hAnsi="Verdana" w:cs="Arial"/>
          <w:b/>
          <w:sz w:val="18"/>
          <w:szCs w:val="18"/>
        </w:rPr>
        <w:t>ZRS</w:t>
      </w:r>
      <w:r w:rsidR="0027677C" w:rsidRPr="00CC7446">
        <w:rPr>
          <w:rFonts w:ascii="Verdana" w:hAnsi="Verdana" w:cs="Arial"/>
          <w:sz w:val="18"/>
          <w:szCs w:val="18"/>
        </w:rPr>
        <w:t>“).</w:t>
      </w:r>
    </w:p>
    <w:p w14:paraId="114CA18A" w14:textId="50F5498A" w:rsidR="0027677C" w:rsidRPr="00CC7446" w:rsidRDefault="00FA62C1" w:rsidP="003E4F80">
      <w:pPr>
        <w:overflowPunct w:val="0"/>
        <w:autoSpaceDE w:val="0"/>
        <w:autoSpaceDN w:val="0"/>
        <w:adjustRightInd w:val="0"/>
        <w:spacing w:before="120" w:after="80" w:line="264"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9926F7D" w:rsidR="0027677C" w:rsidRPr="00CC7446" w:rsidRDefault="00FA62C1" w:rsidP="003E4F80">
      <w:pPr>
        <w:overflowPunct w:val="0"/>
        <w:autoSpaceDE w:val="0"/>
        <w:autoSpaceDN w:val="0"/>
        <w:adjustRightInd w:val="0"/>
        <w:spacing w:before="120" w:after="80" w:line="264"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5F6D0C40" w:rsidR="0027677C" w:rsidRPr="00CC7446" w:rsidRDefault="00FA62C1" w:rsidP="003E4F80">
      <w:pPr>
        <w:overflowPunct w:val="0"/>
        <w:autoSpaceDE w:val="0"/>
        <w:autoSpaceDN w:val="0"/>
        <w:adjustRightInd w:val="0"/>
        <w:spacing w:before="120" w:after="80" w:line="264"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 504 občanského zákoníku (dále jen „</w:t>
      </w:r>
      <w:r w:rsidR="0027677C" w:rsidRPr="00D165E9">
        <w:rPr>
          <w:rFonts w:ascii="Verdana" w:hAnsi="Verdana" w:cs="Arial"/>
          <w:b/>
          <w:sz w:val="18"/>
          <w:szCs w:val="18"/>
        </w:rPr>
        <w:t>obchodní tajemství</w:t>
      </w:r>
      <w:r w:rsidR="0027677C" w:rsidRPr="00CC7446">
        <w:rPr>
          <w:rFonts w:ascii="Verdana" w:hAnsi="Verdana" w:cs="Arial"/>
          <w:sz w:val="18"/>
          <w:szCs w:val="18"/>
        </w:rPr>
        <w:t>"), a že se nejedná ani o informace, které nemohou být v registru smluv uveřejněny na základě §</w:t>
      </w:r>
      <w:r w:rsidR="0072068F">
        <w:rPr>
          <w:rFonts w:ascii="Verdana" w:hAnsi="Verdana" w:cs="Arial"/>
          <w:sz w:val="18"/>
          <w:szCs w:val="18"/>
        </w:rPr>
        <w:t> </w:t>
      </w:r>
      <w:r w:rsidR="0027677C" w:rsidRPr="00CC7446">
        <w:rPr>
          <w:rFonts w:ascii="Verdana" w:hAnsi="Verdana" w:cs="Arial"/>
          <w:sz w:val="18"/>
          <w:szCs w:val="18"/>
        </w:rPr>
        <w:t xml:space="preserve">3 odst. 1 ZRS.           </w:t>
      </w:r>
    </w:p>
    <w:p w14:paraId="65213485" w14:textId="16A14923" w:rsidR="0027677C" w:rsidRPr="00CC7446" w:rsidRDefault="00FA62C1" w:rsidP="003E4F80">
      <w:pPr>
        <w:overflowPunct w:val="0"/>
        <w:autoSpaceDE w:val="0"/>
        <w:autoSpaceDN w:val="0"/>
        <w:adjustRightInd w:val="0"/>
        <w:spacing w:before="120" w:after="80" w:line="264"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.5</w:t>
      </w:r>
      <w:r w:rsidR="0027677C" w:rsidRPr="00CC7446">
        <w:rPr>
          <w:rFonts w:ascii="Verdana" w:hAnsi="Verdana" w:cs="Arial"/>
          <w:b/>
          <w:sz w:val="18"/>
          <w:szCs w:val="18"/>
        </w:rPr>
        <w:t>.</w:t>
      </w:r>
      <w:r w:rsidR="0027677C"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 504 občanského zákoníku, a zavazuje se neprodleně písemně sdělit objednateli skutečnost, že takto označené informace přestaly naplňovat znaky obchodního tajemství.</w:t>
      </w:r>
    </w:p>
    <w:p w14:paraId="45E8B3DF" w14:textId="1C03282E" w:rsidR="00231DEB" w:rsidRPr="00CC7446" w:rsidRDefault="00FA62C1" w:rsidP="003E4F80">
      <w:pPr>
        <w:overflowPunct w:val="0"/>
        <w:autoSpaceDE w:val="0"/>
        <w:autoSpaceDN w:val="0"/>
        <w:adjustRightInd w:val="0"/>
        <w:spacing w:before="120" w:after="80" w:line="264"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.6</w:t>
      </w:r>
      <w:r w:rsidR="0027677C" w:rsidRPr="00CC7446">
        <w:rPr>
          <w:rFonts w:ascii="Verdana" w:hAnsi="Verdana" w:cs="Arial"/>
          <w:b/>
          <w:sz w:val="18"/>
          <w:szCs w:val="18"/>
        </w:rPr>
        <w:t>.</w:t>
      </w:r>
      <w:r w:rsidR="0027677C" w:rsidRPr="00CC7446">
        <w:rPr>
          <w:rFonts w:ascii="Verdana" w:hAnsi="Verdana" w:cs="Arial"/>
          <w:sz w:val="18"/>
          <w:szCs w:val="18"/>
        </w:rPr>
        <w:tab/>
      </w:r>
      <w:r w:rsidR="00C30D56">
        <w:rPr>
          <w:rFonts w:ascii="Verdana" w:hAnsi="Verdana" w:cs="Arial"/>
          <w:sz w:val="18"/>
          <w:szCs w:val="18"/>
        </w:rPr>
        <w:t>Smluvní strany</w:t>
      </w:r>
      <w:r w:rsidR="00C30D56" w:rsidRPr="00CC7446">
        <w:rPr>
          <w:rFonts w:ascii="Verdana" w:hAnsi="Verdana" w:cs="Arial"/>
          <w:sz w:val="18"/>
          <w:szCs w:val="18"/>
        </w:rPr>
        <w:t xml:space="preserve"> </w:t>
      </w:r>
      <w:r w:rsidR="0027677C" w:rsidRPr="00CC7446">
        <w:rPr>
          <w:rFonts w:ascii="Verdana" w:hAnsi="Verdana" w:cs="Arial"/>
          <w:sz w:val="18"/>
          <w:szCs w:val="18"/>
        </w:rPr>
        <w:t>uzavírající tuto smlouvu za smluvní strany souhlasí s uveřejněním svých osobních údajů, které jsou uvedeny v této smlouvě. Tento souhlas je udělen na dobu neurčitou.</w:t>
      </w:r>
    </w:p>
    <w:p w14:paraId="18C9DB05" w14:textId="54A5E4E7" w:rsidR="003F656B" w:rsidRPr="00CC7446" w:rsidRDefault="007B303D" w:rsidP="003E4F80">
      <w:pPr>
        <w:overflowPunct w:val="0"/>
        <w:autoSpaceDE w:val="0"/>
        <w:autoSpaceDN w:val="0"/>
        <w:adjustRightInd w:val="0"/>
        <w:spacing w:after="80" w:line="264"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F62F81" w:rsidRPr="00CC7446">
        <w:rPr>
          <w:rFonts w:ascii="Verdana" w:hAnsi="Verdana" w:cs="Arial"/>
          <w:b/>
          <w:sz w:val="18"/>
          <w:szCs w:val="18"/>
        </w:rPr>
        <w:t>.</w:t>
      </w:r>
      <w:r w:rsidR="00FA62C1">
        <w:rPr>
          <w:rFonts w:ascii="Verdana" w:hAnsi="Verdana" w:cs="Arial"/>
          <w:b/>
          <w:sz w:val="18"/>
          <w:szCs w:val="18"/>
        </w:rPr>
        <w:t>7</w:t>
      </w:r>
      <w:r w:rsidR="0027677C" w:rsidRPr="00CC7446">
        <w:rPr>
          <w:rFonts w:ascii="Verdana" w:hAnsi="Verdana" w:cs="Arial"/>
          <w:b/>
          <w:sz w:val="18"/>
          <w:szCs w:val="18"/>
        </w:rPr>
        <w:t>.</w:t>
      </w:r>
      <w:r w:rsidR="0027677C" w:rsidRPr="00CC7446">
        <w:rPr>
          <w:rFonts w:ascii="Verdana" w:hAnsi="Verdana" w:cs="Arial"/>
          <w:b/>
          <w:sz w:val="18"/>
          <w:szCs w:val="18"/>
        </w:rPr>
        <w:tab/>
      </w:r>
      <w:r w:rsidR="001B5202" w:rsidRPr="00F44E95">
        <w:rPr>
          <w:rFonts w:ascii="Verdana" w:hAnsi="Verdana" w:cs="Arial"/>
          <w:sz w:val="18"/>
          <w:szCs w:val="18"/>
        </w:rPr>
        <w:t>Tato smlouva je vyhotovena elektronicky podepsána zaručeným elektronickým podpisem založeným na kvalifikovaném certifikátu pro elektronický podpis nebo kvalifikovaným elektronickým podpisem, každý elektronický obraz smlouvy má platnost originálu</w:t>
      </w:r>
      <w:r w:rsidR="001B5202">
        <w:rPr>
          <w:rFonts w:ascii="Verdana" w:hAnsi="Verdana" w:cs="Arial"/>
          <w:sz w:val="18"/>
          <w:szCs w:val="18"/>
        </w:rPr>
        <w:t xml:space="preserve">, </w:t>
      </w:r>
      <w:r w:rsidR="001B5202" w:rsidRPr="000E087D">
        <w:rPr>
          <w:rFonts w:ascii="Verdana" w:hAnsi="Verdana" w:cstheme="minorHAnsi"/>
          <w:sz w:val="18"/>
          <w:szCs w:val="18"/>
        </w:rPr>
        <w:t xml:space="preserve">přičemž obě </w:t>
      </w:r>
      <w:r w:rsidR="001B5202">
        <w:rPr>
          <w:rFonts w:ascii="Verdana" w:hAnsi="Verdana" w:cstheme="minorHAnsi"/>
          <w:sz w:val="18"/>
          <w:szCs w:val="18"/>
        </w:rPr>
        <w:t>s</w:t>
      </w:r>
      <w:r w:rsidR="001B5202" w:rsidRPr="000E087D">
        <w:rPr>
          <w:rFonts w:ascii="Verdana" w:hAnsi="Verdana" w:cstheme="minorHAnsi"/>
          <w:sz w:val="18"/>
          <w:szCs w:val="18"/>
        </w:rPr>
        <w:t>mluvní strany obdrží její elektronický originál opatřený elektronickými podpisy.</w:t>
      </w:r>
    </w:p>
    <w:p w14:paraId="12E41D45" w14:textId="240B2B15" w:rsidR="003F656B" w:rsidRPr="00CC7446" w:rsidRDefault="007B303D" w:rsidP="003E4F80">
      <w:pPr>
        <w:spacing w:after="80" w:line="264" w:lineRule="auto"/>
        <w:ind w:left="538"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5</w:t>
      </w:r>
      <w:r w:rsidR="00293734" w:rsidRPr="00CC7446">
        <w:rPr>
          <w:rFonts w:ascii="Verdana" w:hAnsi="Verdana" w:cs="Arial"/>
          <w:b/>
          <w:bCs/>
          <w:sz w:val="18"/>
          <w:szCs w:val="18"/>
        </w:rPr>
        <w:t>.</w:t>
      </w:r>
      <w:r w:rsidR="00FA62C1">
        <w:rPr>
          <w:rFonts w:ascii="Verdana" w:hAnsi="Verdana" w:cs="Arial"/>
          <w:b/>
          <w:bCs/>
          <w:sz w:val="18"/>
          <w:szCs w:val="18"/>
        </w:rPr>
        <w:t>8</w:t>
      </w:r>
      <w:r w:rsidR="00216F22" w:rsidRPr="00CC7446">
        <w:rPr>
          <w:rFonts w:ascii="Verdana" w:hAnsi="Verdana" w:cs="Arial"/>
          <w:b/>
          <w:bCs/>
          <w:sz w:val="18"/>
          <w:szCs w:val="18"/>
        </w:rPr>
        <w:t xml:space="preserve">. </w:t>
      </w:r>
      <w:r w:rsidR="00814F97">
        <w:rPr>
          <w:rFonts w:ascii="Verdana" w:hAnsi="Verdana" w:cs="Arial"/>
          <w:b/>
          <w:bCs/>
          <w:sz w:val="18"/>
          <w:szCs w:val="18"/>
        </w:rPr>
        <w:tab/>
      </w:r>
      <w:r w:rsidR="001B5202">
        <w:rPr>
          <w:rFonts w:ascii="Verdana" w:hAnsi="Verdana" w:cs="Arial"/>
          <w:sz w:val="18"/>
          <w:szCs w:val="18"/>
        </w:rPr>
        <w:t>Tato smlouva může být měněna nebo doplňována</w:t>
      </w:r>
      <w:r w:rsidR="0072068F">
        <w:rPr>
          <w:rFonts w:ascii="Verdana" w:hAnsi="Verdana" w:cs="Arial"/>
          <w:sz w:val="18"/>
          <w:szCs w:val="18"/>
        </w:rPr>
        <w:t xml:space="preserve"> </w:t>
      </w:r>
      <w:r w:rsidR="00F44E95" w:rsidRPr="00F44E95">
        <w:rPr>
          <w:rFonts w:ascii="Verdana" w:hAnsi="Verdana" w:cs="Arial"/>
          <w:sz w:val="18"/>
          <w:szCs w:val="18"/>
        </w:rPr>
        <w:t>pouze v téže formě, v jaké byla tato smlouva uzavřena, nebo ve formě přísnější, a to prostřednictvím vzestupně číslovaných dodatků</w:t>
      </w:r>
      <w:r w:rsidR="001B5202">
        <w:rPr>
          <w:rFonts w:ascii="Verdana" w:hAnsi="Verdana" w:cs="Arial"/>
          <w:sz w:val="18"/>
          <w:szCs w:val="18"/>
        </w:rPr>
        <w:t>.</w:t>
      </w:r>
      <w:r w:rsidR="00F44E95" w:rsidRPr="00F44E95">
        <w:rPr>
          <w:rFonts w:ascii="Verdana" w:hAnsi="Verdana" w:cs="Arial"/>
          <w:sz w:val="18"/>
          <w:szCs w:val="18"/>
        </w:rPr>
        <w:t xml:space="preserve"> </w:t>
      </w:r>
    </w:p>
    <w:p w14:paraId="4085A166" w14:textId="447F7CBC" w:rsidR="003F656B" w:rsidRPr="00CC7446" w:rsidRDefault="007B303D" w:rsidP="003E4F80">
      <w:pPr>
        <w:overflowPunct w:val="0"/>
        <w:autoSpaceDE w:val="0"/>
        <w:autoSpaceDN w:val="0"/>
        <w:adjustRightInd w:val="0"/>
        <w:spacing w:before="120" w:after="80" w:line="264"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814F97">
        <w:rPr>
          <w:rFonts w:ascii="Verdana" w:hAnsi="Verdana" w:cs="Arial"/>
          <w:sz w:val="18"/>
          <w:szCs w:val="18"/>
        </w:rPr>
        <w:tab/>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mlouvy vylučují, že při právním styku mezi smluvními stranami se přihlíží k obchodním zvyklostem. Obchodní zvyklosti tak nemají přednost před ustanoveními zákona dle § 558 odst. 2 občanského zákoníku.</w:t>
      </w:r>
    </w:p>
    <w:p w14:paraId="618DA80F" w14:textId="10D40A7A" w:rsidR="003F656B" w:rsidRPr="00CC7446" w:rsidRDefault="007B303D" w:rsidP="003E4F80">
      <w:pPr>
        <w:overflowPunct w:val="0"/>
        <w:autoSpaceDE w:val="0"/>
        <w:autoSpaceDN w:val="0"/>
        <w:adjustRightInd w:val="0"/>
        <w:spacing w:before="120" w:after="80" w:line="264"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B1B75" w:rsidRPr="00CC7446">
        <w:rPr>
          <w:rFonts w:ascii="Verdana" w:hAnsi="Verdana" w:cs="Arial"/>
          <w:b/>
          <w:sz w:val="18"/>
          <w:szCs w:val="18"/>
        </w:rPr>
        <w:t>.</w:t>
      </w:r>
      <w:r w:rsidR="00C1144E">
        <w:rPr>
          <w:rFonts w:ascii="Verdana" w:hAnsi="Verdana" w:cs="Arial"/>
          <w:b/>
          <w:sz w:val="18"/>
          <w:szCs w:val="18"/>
        </w:rPr>
        <w:t>10</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69E11AE6" w:rsidR="003F656B" w:rsidRPr="00CC7446" w:rsidRDefault="007B303D" w:rsidP="003E4F80">
      <w:pPr>
        <w:overflowPunct w:val="0"/>
        <w:autoSpaceDE w:val="0"/>
        <w:autoSpaceDN w:val="0"/>
        <w:adjustRightInd w:val="0"/>
        <w:spacing w:before="120" w:after="80" w:line="264"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11</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mlouvy nebo dodatku k ní. V souladu s</w:t>
      </w:r>
      <w:r w:rsidR="00F7756B">
        <w:rPr>
          <w:rFonts w:ascii="Verdana" w:hAnsi="Verdana" w:cs="Arial"/>
          <w:sz w:val="18"/>
          <w:szCs w:val="18"/>
        </w:rPr>
        <w:t xml:space="preserve"> </w:t>
      </w:r>
      <w:r w:rsidR="003F656B" w:rsidRPr="00CC7446">
        <w:rPr>
          <w:rFonts w:ascii="Verdana" w:hAnsi="Verdana" w:cs="Arial"/>
          <w:sz w:val="18"/>
          <w:szCs w:val="18"/>
        </w:rPr>
        <w:t xml:space="preserve">§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4A524154" w:rsidR="003F656B" w:rsidRPr="00CC7446" w:rsidRDefault="007B303D" w:rsidP="003E4F80">
      <w:pPr>
        <w:overflowPunct w:val="0"/>
        <w:autoSpaceDE w:val="0"/>
        <w:autoSpaceDN w:val="0"/>
        <w:adjustRightInd w:val="0"/>
        <w:spacing w:before="120" w:after="80" w:line="264"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12</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w:t>
      </w:r>
      <w:r w:rsidR="003F656B" w:rsidRPr="00CC7446">
        <w:rPr>
          <w:rFonts w:ascii="Verdana" w:hAnsi="Verdana" w:cs="Arial"/>
          <w:sz w:val="18"/>
          <w:szCs w:val="18"/>
        </w:rPr>
        <w:lastRenderedPageBreak/>
        <w:t>nejbližší účelu neplatného či nevynutitelného ustanovení, a to do 30</w:t>
      </w:r>
      <w:r w:rsidR="00C05938">
        <w:rPr>
          <w:rFonts w:ascii="Verdana" w:hAnsi="Verdana" w:cs="Arial"/>
          <w:sz w:val="18"/>
          <w:szCs w:val="18"/>
        </w:rPr>
        <w:t xml:space="preserve"> (třiceti)</w:t>
      </w:r>
      <w:r w:rsidR="003F656B" w:rsidRPr="00CC7446">
        <w:rPr>
          <w:rFonts w:ascii="Verdana" w:hAnsi="Verdana" w:cs="Arial"/>
          <w:sz w:val="18"/>
          <w:szCs w:val="18"/>
        </w:rPr>
        <w:t xml:space="preserve"> dnů od výzvy kterékoli ze smluvních stran.</w:t>
      </w:r>
    </w:p>
    <w:p w14:paraId="79E4AEDF" w14:textId="7BD1EB41" w:rsidR="00DD6448" w:rsidRPr="00CC7446" w:rsidRDefault="00483D1D" w:rsidP="003E4F80">
      <w:pPr>
        <w:overflowPunct w:val="0"/>
        <w:autoSpaceDE w:val="0"/>
        <w:autoSpaceDN w:val="0"/>
        <w:adjustRightInd w:val="0"/>
        <w:spacing w:before="120" w:after="80" w:line="264" w:lineRule="auto"/>
        <w:ind w:left="567"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13</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w:t>
      </w:r>
      <w:r w:rsidR="00D57939">
        <w:rPr>
          <w:rFonts w:ascii="Verdana" w:hAnsi="Verdana" w:cs="Arial"/>
          <w:sz w:val="18"/>
          <w:szCs w:val="18"/>
        </w:rPr>
        <w:t xml:space="preserve">(patnácti) </w:t>
      </w:r>
      <w:r w:rsidR="003F656B" w:rsidRPr="00CC7446">
        <w:rPr>
          <w:rFonts w:ascii="Verdana" w:hAnsi="Verdana" w:cs="Arial"/>
          <w:sz w:val="18"/>
          <w:szCs w:val="18"/>
        </w:rPr>
        <w:t>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49DA0885" w14:textId="56779628" w:rsidR="00D22EDC" w:rsidRDefault="007B303D" w:rsidP="003E4F80">
      <w:pPr>
        <w:overflowPunct w:val="0"/>
        <w:autoSpaceDE w:val="0"/>
        <w:autoSpaceDN w:val="0"/>
        <w:adjustRightInd w:val="0"/>
        <w:spacing w:before="120" w:after="80" w:line="264" w:lineRule="auto"/>
        <w:ind w:left="567"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 1765 odst. 2</w:t>
      </w:r>
      <w:r w:rsidR="00B179E9" w:rsidRPr="00CC7446">
        <w:rPr>
          <w:rFonts w:ascii="Verdana" w:hAnsi="Verdana" w:cs="Arial"/>
          <w:sz w:val="18"/>
          <w:szCs w:val="18"/>
        </w:rPr>
        <w:t xml:space="preserve"> </w:t>
      </w:r>
      <w:r w:rsidR="001B079C" w:rsidRPr="00CC7446">
        <w:rPr>
          <w:rFonts w:ascii="Verdana" w:hAnsi="Verdana" w:cs="Arial"/>
          <w:sz w:val="18"/>
          <w:szCs w:val="18"/>
        </w:rPr>
        <w:t>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51B8B0BC" w14:textId="4FA9AB6D" w:rsidR="00D22EDC" w:rsidRDefault="00D22EDC" w:rsidP="003E4F80">
      <w:pPr>
        <w:overflowPunct w:val="0"/>
        <w:autoSpaceDE w:val="0"/>
        <w:autoSpaceDN w:val="0"/>
        <w:adjustRightInd w:val="0"/>
        <w:spacing w:before="120" w:after="80" w:line="264" w:lineRule="auto"/>
        <w:ind w:left="567" w:hanging="709"/>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5</w:t>
      </w:r>
      <w:r w:rsidRPr="00ED75A4">
        <w:rPr>
          <w:rFonts w:ascii="Verdana" w:hAnsi="Verdana" w:cs="Arial"/>
          <w:b/>
          <w:sz w:val="18"/>
          <w:szCs w:val="18"/>
        </w:rPr>
        <w:t xml:space="preserve">. </w:t>
      </w:r>
      <w:r w:rsidRPr="00ED75A4">
        <w:rPr>
          <w:rFonts w:ascii="Verdana" w:hAnsi="Verdana" w:cs="Arial"/>
          <w:sz w:val="18"/>
          <w:szCs w:val="18"/>
        </w:rPr>
        <w:t xml:space="preserve">Smluvní vztahy výslovně neupravené </w:t>
      </w:r>
      <w:r w:rsidRPr="00ED75A4">
        <w:rPr>
          <w:rFonts w:ascii="Verdana" w:hAnsi="Verdana" w:cstheme="minorHAnsi"/>
          <w:sz w:val="18"/>
          <w:szCs w:val="18"/>
        </w:rPr>
        <w:t xml:space="preserve">touto </w:t>
      </w:r>
      <w:r w:rsidR="00E014F9">
        <w:rPr>
          <w:rFonts w:ascii="Verdana" w:hAnsi="Verdana" w:cstheme="minorHAnsi"/>
          <w:sz w:val="18"/>
          <w:szCs w:val="18"/>
        </w:rPr>
        <w:t>smlouvou</w:t>
      </w:r>
      <w:r w:rsidRPr="00ED75A4">
        <w:rPr>
          <w:rFonts w:ascii="Verdana" w:hAnsi="Verdana" w:cstheme="minorHAnsi"/>
          <w:sz w:val="18"/>
          <w:szCs w:val="18"/>
        </w:rPr>
        <w:t xml:space="preserve"> se řídí občanským zákoníkem a platnými obecně závaznými právními předpisy. Veškerá práva a povinnosti </w:t>
      </w:r>
      <w:r w:rsidR="00E014F9">
        <w:rPr>
          <w:rFonts w:ascii="Verdana" w:hAnsi="Verdana" w:cstheme="minorHAnsi"/>
          <w:sz w:val="18"/>
          <w:szCs w:val="18"/>
        </w:rPr>
        <w:t>s</w:t>
      </w:r>
      <w:r w:rsidRPr="00ED75A4">
        <w:rPr>
          <w:rFonts w:ascii="Verdana" w:hAnsi="Verdana" w:cstheme="minorHAnsi"/>
          <w:sz w:val="18"/>
          <w:szCs w:val="18"/>
        </w:rPr>
        <w:t xml:space="preserve">mluvních stran vyplývající z této </w:t>
      </w:r>
      <w:r w:rsidR="00E014F9">
        <w:rPr>
          <w:rFonts w:ascii="Verdana" w:hAnsi="Verdana" w:cstheme="minorHAnsi"/>
          <w:sz w:val="18"/>
          <w:szCs w:val="18"/>
        </w:rPr>
        <w:t>smlouvy</w:t>
      </w:r>
      <w:r w:rsidRPr="00ED75A4">
        <w:rPr>
          <w:rFonts w:ascii="Verdana" w:hAnsi="Verdana" w:cstheme="minorHAnsi"/>
          <w:sz w:val="18"/>
          <w:szCs w:val="18"/>
        </w:rPr>
        <w:t xml:space="preserve"> se řídí českým právním řádem.</w:t>
      </w:r>
    </w:p>
    <w:p w14:paraId="0488A82C" w14:textId="318C094E" w:rsidR="00D22EDC" w:rsidRPr="00CC7446" w:rsidRDefault="00D22EDC" w:rsidP="003E4F80">
      <w:pPr>
        <w:overflowPunct w:val="0"/>
        <w:autoSpaceDE w:val="0"/>
        <w:autoSpaceDN w:val="0"/>
        <w:adjustRightInd w:val="0"/>
        <w:spacing w:before="120" w:after="80" w:line="264" w:lineRule="auto"/>
        <w:ind w:left="567" w:hanging="709"/>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6</w:t>
      </w:r>
      <w:r w:rsidRPr="00ED75A4">
        <w:rPr>
          <w:rFonts w:ascii="Verdana" w:hAnsi="Verdana" w:cs="Arial"/>
          <w:b/>
          <w:sz w:val="18"/>
          <w:szCs w:val="18"/>
        </w:rPr>
        <w:t xml:space="preserve">. </w:t>
      </w:r>
      <w:r w:rsidRPr="00ED75A4">
        <w:rPr>
          <w:rFonts w:ascii="Verdana" w:hAnsi="Verdana" w:cs="Arial"/>
          <w:sz w:val="18"/>
          <w:szCs w:val="18"/>
        </w:rPr>
        <w:t xml:space="preserve">Jakýkoli spor mezi </w:t>
      </w:r>
      <w:r w:rsidR="00E014F9">
        <w:rPr>
          <w:rFonts w:ascii="Verdana" w:hAnsi="Verdana" w:cs="Arial"/>
          <w:sz w:val="18"/>
          <w:szCs w:val="18"/>
        </w:rPr>
        <w:t>smluvními s</w:t>
      </w:r>
      <w:r w:rsidRPr="00ED75A4">
        <w:rPr>
          <w:rFonts w:ascii="Verdana" w:hAnsi="Verdana" w:cs="Arial"/>
          <w:sz w:val="18"/>
          <w:szCs w:val="18"/>
        </w:rPr>
        <w:t>tranami v souvislosti s touto smlouvou bude rozhodován příslušnými soudy České republiky.</w:t>
      </w:r>
    </w:p>
    <w:p w14:paraId="3A608685" w14:textId="1576E107" w:rsidR="0054076F" w:rsidRPr="00CC7446" w:rsidRDefault="007B303D" w:rsidP="003E4F80">
      <w:pPr>
        <w:overflowPunct w:val="0"/>
        <w:autoSpaceDE w:val="0"/>
        <w:autoSpaceDN w:val="0"/>
        <w:adjustRightInd w:val="0"/>
        <w:spacing w:before="120" w:after="80" w:line="264" w:lineRule="auto"/>
        <w:ind w:left="567" w:hanging="709"/>
        <w:jc w:val="both"/>
        <w:textAlignment w:val="baseline"/>
        <w:rPr>
          <w:rFonts w:ascii="Verdana" w:hAnsi="Verdana" w:cs="Arial"/>
          <w:b/>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sidRPr="00CC7446">
        <w:rPr>
          <w:rFonts w:ascii="Verdana" w:hAnsi="Verdana" w:cs="Arial"/>
          <w:b/>
          <w:sz w:val="18"/>
          <w:szCs w:val="18"/>
        </w:rPr>
        <w:t>1</w:t>
      </w:r>
      <w:r w:rsidR="00C1144E">
        <w:rPr>
          <w:rFonts w:ascii="Verdana" w:hAnsi="Verdana" w:cs="Arial"/>
          <w:b/>
          <w:sz w:val="18"/>
          <w:szCs w:val="18"/>
        </w:rPr>
        <w:t>7</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w:t>
      </w:r>
    </w:p>
    <w:p w14:paraId="76AEBF83" w14:textId="4611190A" w:rsidR="003F656B" w:rsidRPr="00CC7446" w:rsidRDefault="003A31C6" w:rsidP="002231E7">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Pr>
          <w:rFonts w:ascii="Verdana" w:hAnsi="Verdana" w:cs="Arial"/>
          <w:b/>
          <w:sz w:val="18"/>
          <w:szCs w:val="18"/>
        </w:rPr>
        <w:t xml:space="preserve">   </w:t>
      </w:r>
      <w:r w:rsidR="007B303D" w:rsidRPr="00CC7446">
        <w:rPr>
          <w:rFonts w:ascii="Verdana" w:hAnsi="Verdana" w:cs="Arial"/>
          <w:b/>
          <w:sz w:val="18"/>
          <w:szCs w:val="18"/>
        </w:rPr>
        <w:t>1</w:t>
      </w:r>
      <w:r w:rsidR="007B303D">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18</w:t>
      </w:r>
      <w:r w:rsidR="003F656B" w:rsidRPr="00CC7446">
        <w:rPr>
          <w:rFonts w:ascii="Verdana" w:hAnsi="Verdana" w:cs="Arial"/>
          <w:b/>
          <w:sz w:val="18"/>
          <w:szCs w:val="18"/>
        </w:rPr>
        <w:t>.</w:t>
      </w:r>
      <w:r>
        <w:rPr>
          <w:rFonts w:ascii="Verdana" w:hAnsi="Verdana" w:cs="Arial"/>
          <w:b/>
          <w:sz w:val="18"/>
          <w:szCs w:val="18"/>
        </w:rPr>
        <w:t xml:space="preserve"> </w:t>
      </w:r>
      <w:r w:rsidR="001B5202" w:rsidRPr="00814F97">
        <w:rPr>
          <w:rFonts w:ascii="Verdana" w:hAnsi="Verdana" w:cs="Arial"/>
          <w:sz w:val="18"/>
          <w:szCs w:val="18"/>
        </w:rPr>
        <w:t>Nedílnou</w:t>
      </w:r>
      <w:r w:rsidR="001B5202">
        <w:rPr>
          <w:rFonts w:ascii="Verdana" w:hAnsi="Verdana" w:cs="Arial"/>
          <w:b/>
          <w:sz w:val="18"/>
          <w:szCs w:val="18"/>
        </w:rPr>
        <w:t xml:space="preserve"> </w:t>
      </w:r>
      <w:r w:rsidR="001B5202">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34DF04D5" w:rsidR="003F656B" w:rsidRDefault="003F656B" w:rsidP="00C03B09">
      <w:pPr>
        <w:suppressAutoHyphens/>
        <w:spacing w:before="120" w:after="120" w:line="264" w:lineRule="auto"/>
        <w:ind w:left="539" w:hanging="539"/>
        <w:jc w:val="both"/>
        <w:rPr>
          <w:rFonts w:ascii="Verdana" w:hAnsi="Verdana" w:cs="Arial"/>
          <w:b/>
          <w:bCs/>
          <w:sz w:val="18"/>
          <w:szCs w:val="18"/>
        </w:rPr>
      </w:pPr>
      <w:r w:rsidRPr="00CC7446">
        <w:rPr>
          <w:rFonts w:ascii="Verdana" w:hAnsi="Verdana" w:cs="Arial"/>
          <w:b/>
          <w:sz w:val="18"/>
          <w:szCs w:val="18"/>
        </w:rPr>
        <w:tab/>
      </w:r>
      <w:r w:rsidR="00C03B09">
        <w:rPr>
          <w:rFonts w:ascii="Verdana" w:hAnsi="Verdana" w:cs="Arial"/>
          <w:b/>
          <w:sz w:val="18"/>
          <w:szCs w:val="18"/>
        </w:rPr>
        <w:tab/>
      </w:r>
      <w:r w:rsidRPr="00D165E9">
        <w:rPr>
          <w:rFonts w:ascii="Verdana" w:hAnsi="Verdana" w:cs="Arial"/>
          <w:b/>
          <w:bCs/>
          <w:sz w:val="18"/>
          <w:szCs w:val="18"/>
        </w:rPr>
        <w:t xml:space="preserve">příloha č. 1 </w:t>
      </w:r>
      <w:r w:rsidR="00175692" w:rsidRPr="00D165E9">
        <w:rPr>
          <w:rFonts w:ascii="Verdana" w:hAnsi="Verdana" w:cs="Arial"/>
          <w:b/>
          <w:bCs/>
          <w:sz w:val="18"/>
          <w:szCs w:val="18"/>
        </w:rPr>
        <w:t>–</w:t>
      </w:r>
      <w:r w:rsidRPr="00D165E9">
        <w:rPr>
          <w:rFonts w:ascii="Verdana" w:hAnsi="Verdana" w:cs="Arial"/>
          <w:b/>
          <w:bCs/>
          <w:sz w:val="18"/>
          <w:szCs w:val="18"/>
        </w:rPr>
        <w:t xml:space="preserve"> </w:t>
      </w:r>
      <w:r w:rsidR="00D165E9" w:rsidRPr="00D165E9">
        <w:rPr>
          <w:rFonts w:ascii="Verdana" w:hAnsi="Verdana" w:cs="Arial"/>
          <w:b/>
          <w:bCs/>
          <w:sz w:val="18"/>
          <w:szCs w:val="18"/>
        </w:rPr>
        <w:t>Zvláštní technické</w:t>
      </w:r>
      <w:r w:rsidR="00D165E9">
        <w:rPr>
          <w:rFonts w:ascii="Verdana" w:hAnsi="Verdana" w:cs="Arial"/>
          <w:b/>
          <w:bCs/>
          <w:sz w:val="18"/>
          <w:szCs w:val="18"/>
        </w:rPr>
        <w:t xml:space="preserve"> podmínky</w:t>
      </w:r>
      <w:r w:rsidR="003C72CE">
        <w:rPr>
          <w:rFonts w:ascii="Verdana" w:hAnsi="Verdana" w:cs="Arial"/>
          <w:b/>
          <w:bCs/>
          <w:sz w:val="18"/>
          <w:szCs w:val="18"/>
        </w:rPr>
        <w:t xml:space="preserve"> (ZTP)</w:t>
      </w:r>
    </w:p>
    <w:p w14:paraId="77C3592B" w14:textId="18FA6BDA" w:rsidR="00D826EC" w:rsidRDefault="00C03B09" w:rsidP="00D826EC">
      <w:pPr>
        <w:suppressAutoHyphens/>
        <w:spacing w:before="120" w:after="120" w:line="264" w:lineRule="auto"/>
        <w:ind w:left="539" w:hanging="539"/>
        <w:jc w:val="both"/>
        <w:rPr>
          <w:rFonts w:ascii="Verdana" w:hAnsi="Verdana" w:cs="Arial"/>
          <w:b/>
          <w:bCs/>
          <w:sz w:val="18"/>
          <w:szCs w:val="18"/>
        </w:rPr>
      </w:pPr>
      <w:r>
        <w:rPr>
          <w:rFonts w:ascii="Verdana" w:hAnsi="Verdana" w:cs="Arial"/>
          <w:b/>
          <w:bCs/>
          <w:sz w:val="18"/>
          <w:szCs w:val="18"/>
        </w:rPr>
        <w:tab/>
      </w:r>
      <w:r>
        <w:rPr>
          <w:rFonts w:ascii="Verdana" w:hAnsi="Verdana" w:cs="Arial"/>
          <w:b/>
          <w:bCs/>
          <w:sz w:val="18"/>
          <w:szCs w:val="18"/>
        </w:rPr>
        <w:tab/>
        <w:t xml:space="preserve">příloha č. 2 – Rozpis Ceny </w:t>
      </w:r>
    </w:p>
    <w:p w14:paraId="38F0422A" w14:textId="77777777" w:rsidR="004B68C6" w:rsidRDefault="004B68C6" w:rsidP="00D826EC">
      <w:pPr>
        <w:suppressAutoHyphens/>
        <w:spacing w:before="120" w:after="120" w:line="264" w:lineRule="auto"/>
        <w:ind w:left="539" w:hanging="539"/>
        <w:jc w:val="both"/>
        <w:rPr>
          <w:rFonts w:ascii="Verdana" w:hAnsi="Verdana" w:cs="Arial"/>
          <w:b/>
          <w:bCs/>
          <w:sz w:val="18"/>
          <w:szCs w:val="18"/>
        </w:rPr>
      </w:pPr>
    </w:p>
    <w:p w14:paraId="72A1EFCA" w14:textId="77777777" w:rsidR="004B68C6" w:rsidRPr="00C03B09" w:rsidRDefault="004B68C6" w:rsidP="00D826EC">
      <w:pPr>
        <w:suppressAutoHyphens/>
        <w:spacing w:before="120" w:after="120" w:line="264" w:lineRule="auto"/>
        <w:ind w:left="539" w:hanging="539"/>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B650BB" w14:paraId="35AC786A" w14:textId="77777777" w:rsidTr="00E014F9">
        <w:trPr>
          <w:jc w:val="center"/>
        </w:trPr>
        <w:tc>
          <w:tcPr>
            <w:tcW w:w="4536" w:type="dxa"/>
          </w:tcPr>
          <w:p w14:paraId="71F819A5" w14:textId="00386CF1" w:rsidR="00B650BB" w:rsidRDefault="00B650BB" w:rsidP="00C03B09">
            <w:pPr>
              <w:spacing w:line="264" w:lineRule="auto"/>
              <w:ind w:left="462"/>
              <w:rPr>
                <w:sz w:val="18"/>
                <w:szCs w:val="18"/>
              </w:rPr>
            </w:pPr>
            <w:r>
              <w:rPr>
                <w:sz w:val="18"/>
                <w:szCs w:val="18"/>
              </w:rPr>
              <w:t>V</w:t>
            </w:r>
            <w:r w:rsidR="00D22EDC">
              <w:rPr>
                <w:sz w:val="18"/>
                <w:szCs w:val="18"/>
              </w:rPr>
              <w:t> </w:t>
            </w:r>
            <w:r>
              <w:rPr>
                <w:sz w:val="18"/>
                <w:szCs w:val="18"/>
              </w:rPr>
              <w:t>Praze</w:t>
            </w:r>
            <w:r w:rsidR="00D22EDC">
              <w:rPr>
                <w:sz w:val="18"/>
                <w:szCs w:val="18"/>
              </w:rPr>
              <w:t xml:space="preserve"> </w:t>
            </w:r>
          </w:p>
          <w:p w14:paraId="55FCBD16" w14:textId="6F48DB06" w:rsidR="00B650BB" w:rsidRDefault="00B650BB" w:rsidP="00C03B09">
            <w:pPr>
              <w:spacing w:line="264" w:lineRule="auto"/>
              <w:ind w:left="462"/>
              <w:rPr>
                <w:sz w:val="18"/>
                <w:szCs w:val="18"/>
              </w:rPr>
            </w:pPr>
            <w:r w:rsidRPr="00CC7446">
              <w:rPr>
                <w:rFonts w:cs="Arial"/>
                <w:b/>
                <w:bCs/>
                <w:sz w:val="18"/>
                <w:szCs w:val="18"/>
              </w:rPr>
              <w:t>Za objednatele:</w:t>
            </w:r>
          </w:p>
          <w:p w14:paraId="5BEECF6E" w14:textId="77777777" w:rsidR="00B650BB" w:rsidRDefault="00B650BB" w:rsidP="00C03B09">
            <w:pPr>
              <w:spacing w:line="264" w:lineRule="auto"/>
              <w:ind w:left="462"/>
              <w:rPr>
                <w:sz w:val="18"/>
                <w:szCs w:val="18"/>
              </w:rPr>
            </w:pPr>
          </w:p>
          <w:p w14:paraId="67E0A8C0" w14:textId="77777777" w:rsidR="003C72CE" w:rsidRDefault="003C72CE" w:rsidP="00C03B09">
            <w:pPr>
              <w:spacing w:line="264" w:lineRule="auto"/>
              <w:ind w:left="462"/>
              <w:rPr>
                <w:sz w:val="18"/>
                <w:szCs w:val="18"/>
              </w:rPr>
            </w:pPr>
          </w:p>
          <w:p w14:paraId="00082795" w14:textId="77777777" w:rsidR="003C72CE" w:rsidRDefault="003C72CE" w:rsidP="00C03B09">
            <w:pPr>
              <w:spacing w:line="264" w:lineRule="auto"/>
              <w:ind w:left="462"/>
              <w:rPr>
                <w:sz w:val="18"/>
                <w:szCs w:val="18"/>
              </w:rPr>
            </w:pPr>
          </w:p>
          <w:p w14:paraId="0E754A86" w14:textId="77777777" w:rsidR="003C72CE" w:rsidRDefault="003C72CE" w:rsidP="00C03B09">
            <w:pPr>
              <w:spacing w:line="264" w:lineRule="auto"/>
              <w:ind w:left="462"/>
              <w:rPr>
                <w:sz w:val="18"/>
                <w:szCs w:val="18"/>
              </w:rPr>
            </w:pPr>
          </w:p>
          <w:p w14:paraId="790888FB" w14:textId="77777777" w:rsidR="003C72CE" w:rsidRDefault="003C72CE" w:rsidP="00C03B09">
            <w:pPr>
              <w:spacing w:line="264" w:lineRule="auto"/>
              <w:ind w:left="462"/>
              <w:rPr>
                <w:sz w:val="18"/>
                <w:szCs w:val="18"/>
              </w:rPr>
            </w:pPr>
          </w:p>
          <w:p w14:paraId="7DBB66DA" w14:textId="77777777" w:rsidR="003C72CE" w:rsidRDefault="003C72CE" w:rsidP="00C03B09">
            <w:pPr>
              <w:spacing w:line="264" w:lineRule="auto"/>
              <w:ind w:left="462"/>
              <w:rPr>
                <w:sz w:val="18"/>
                <w:szCs w:val="18"/>
              </w:rPr>
            </w:pPr>
          </w:p>
          <w:p w14:paraId="3CC023DF" w14:textId="77777777" w:rsidR="003C72CE" w:rsidRDefault="003C72CE" w:rsidP="00C03B09">
            <w:pPr>
              <w:spacing w:line="264" w:lineRule="auto"/>
              <w:ind w:left="462"/>
              <w:rPr>
                <w:sz w:val="18"/>
                <w:szCs w:val="18"/>
              </w:rPr>
            </w:pPr>
          </w:p>
          <w:p w14:paraId="73989203" w14:textId="77777777" w:rsidR="00B650BB" w:rsidRDefault="00B650BB" w:rsidP="00C03B09">
            <w:pPr>
              <w:spacing w:line="264" w:lineRule="auto"/>
              <w:ind w:left="462"/>
              <w:rPr>
                <w:sz w:val="18"/>
                <w:szCs w:val="18"/>
              </w:rPr>
            </w:pPr>
          </w:p>
          <w:p w14:paraId="3F26823D" w14:textId="77777777" w:rsidR="00B650BB" w:rsidRDefault="00B650BB" w:rsidP="00C03B09">
            <w:pPr>
              <w:spacing w:line="264" w:lineRule="auto"/>
              <w:ind w:left="462"/>
              <w:rPr>
                <w:sz w:val="18"/>
                <w:szCs w:val="18"/>
              </w:rPr>
            </w:pPr>
          </w:p>
        </w:tc>
        <w:tc>
          <w:tcPr>
            <w:tcW w:w="4534" w:type="dxa"/>
          </w:tcPr>
          <w:p w14:paraId="4221528B" w14:textId="0D2B12B3" w:rsidR="00B650BB" w:rsidRPr="003C72CE" w:rsidRDefault="00B650BB" w:rsidP="00C03B09">
            <w:pPr>
              <w:spacing w:line="264" w:lineRule="auto"/>
              <w:ind w:left="453"/>
              <w:rPr>
                <w:sz w:val="18"/>
                <w:szCs w:val="18"/>
              </w:rPr>
            </w:pPr>
            <w:r w:rsidRPr="003C72CE">
              <w:rPr>
                <w:sz w:val="18"/>
                <w:szCs w:val="18"/>
              </w:rPr>
              <w:t xml:space="preserve">V </w:t>
            </w:r>
            <w:r w:rsidR="003E4F80" w:rsidRPr="003A31C6">
              <w:rPr>
                <w:sz w:val="18"/>
                <w:szCs w:val="18"/>
                <w:highlight w:val="yellow"/>
              </w:rPr>
              <w:t>[VLOŽÍ ZHOTOVITEL]</w:t>
            </w:r>
          </w:p>
          <w:p w14:paraId="435F2F75" w14:textId="1614C544" w:rsidR="00B650BB" w:rsidRDefault="00B650BB" w:rsidP="00C03B09">
            <w:pPr>
              <w:spacing w:line="264" w:lineRule="auto"/>
              <w:ind w:left="453"/>
              <w:rPr>
                <w:sz w:val="18"/>
                <w:szCs w:val="18"/>
              </w:rPr>
            </w:pPr>
            <w:r w:rsidRPr="00CC7446">
              <w:rPr>
                <w:rFonts w:cs="Arial"/>
                <w:b/>
                <w:bCs/>
                <w:sz w:val="18"/>
                <w:szCs w:val="18"/>
              </w:rPr>
              <w:t>Za zhotovitele:</w:t>
            </w:r>
          </w:p>
        </w:tc>
      </w:tr>
      <w:tr w:rsidR="00B650BB" w14:paraId="7CF91EA1" w14:textId="77777777" w:rsidTr="00E014F9">
        <w:trPr>
          <w:jc w:val="center"/>
        </w:trPr>
        <w:tc>
          <w:tcPr>
            <w:tcW w:w="4536" w:type="dxa"/>
          </w:tcPr>
          <w:p w14:paraId="34945D57" w14:textId="77777777" w:rsidR="00B650BB" w:rsidRDefault="00B650BB" w:rsidP="00C03B09">
            <w:pPr>
              <w:spacing w:line="264" w:lineRule="auto"/>
              <w:ind w:left="462"/>
              <w:rPr>
                <w:sz w:val="18"/>
                <w:szCs w:val="18"/>
              </w:rPr>
            </w:pPr>
            <w:r w:rsidRPr="00AD730F">
              <w:rPr>
                <w:sz w:val="18"/>
                <w:szCs w:val="18"/>
              </w:rPr>
              <w:t>………………………………………</w:t>
            </w:r>
          </w:p>
        </w:tc>
        <w:tc>
          <w:tcPr>
            <w:tcW w:w="4534" w:type="dxa"/>
          </w:tcPr>
          <w:p w14:paraId="3ACD9C7C" w14:textId="77777777" w:rsidR="00B650BB" w:rsidRDefault="00B650BB" w:rsidP="00C03B09">
            <w:pPr>
              <w:spacing w:line="264" w:lineRule="auto"/>
              <w:ind w:left="453"/>
              <w:rPr>
                <w:sz w:val="18"/>
                <w:szCs w:val="18"/>
              </w:rPr>
            </w:pPr>
            <w:r w:rsidRPr="00AD730F">
              <w:rPr>
                <w:sz w:val="18"/>
                <w:szCs w:val="18"/>
              </w:rPr>
              <w:t>………………………………………</w:t>
            </w:r>
          </w:p>
        </w:tc>
      </w:tr>
      <w:tr w:rsidR="00C03B09" w14:paraId="560CC43F" w14:textId="77777777" w:rsidTr="003E4F80">
        <w:trPr>
          <w:trHeight w:val="984"/>
          <w:jc w:val="center"/>
        </w:trPr>
        <w:tc>
          <w:tcPr>
            <w:tcW w:w="4536" w:type="dxa"/>
          </w:tcPr>
          <w:p w14:paraId="0803B818" w14:textId="77777777" w:rsidR="00C03B09" w:rsidRPr="001B308C" w:rsidRDefault="00C03B09" w:rsidP="00C03B09">
            <w:pPr>
              <w:spacing w:line="264" w:lineRule="auto"/>
              <w:ind w:left="462"/>
              <w:rPr>
                <w:b/>
                <w:sz w:val="18"/>
                <w:szCs w:val="18"/>
              </w:rPr>
            </w:pPr>
            <w:r w:rsidRPr="00AD730F">
              <w:rPr>
                <w:b/>
                <w:sz w:val="18"/>
                <w:szCs w:val="18"/>
              </w:rPr>
              <w:t xml:space="preserve">Ing. </w:t>
            </w:r>
            <w:r>
              <w:rPr>
                <w:b/>
                <w:sz w:val="18"/>
                <w:szCs w:val="18"/>
              </w:rPr>
              <w:t>Jakub Bazgier</w:t>
            </w:r>
          </w:p>
          <w:p w14:paraId="0C6F3176" w14:textId="77777777" w:rsidR="00C03B09" w:rsidRDefault="00C03B09" w:rsidP="00C03B09">
            <w:pPr>
              <w:spacing w:line="264" w:lineRule="auto"/>
              <w:ind w:left="462"/>
              <w:rPr>
                <w:sz w:val="18"/>
                <w:szCs w:val="18"/>
              </w:rPr>
            </w:pPr>
            <w:r w:rsidRPr="00AD730F">
              <w:rPr>
                <w:sz w:val="18"/>
                <w:szCs w:val="18"/>
              </w:rPr>
              <w:t xml:space="preserve">ředitel </w:t>
            </w:r>
          </w:p>
          <w:p w14:paraId="11BA1596" w14:textId="07A7470D" w:rsidR="00C03B09" w:rsidRDefault="00C03B09" w:rsidP="00C03B09">
            <w:pPr>
              <w:spacing w:line="264" w:lineRule="auto"/>
              <w:ind w:left="462"/>
              <w:rPr>
                <w:sz w:val="18"/>
                <w:szCs w:val="18"/>
              </w:rPr>
            </w:pPr>
            <w:r w:rsidRPr="00AD730F">
              <w:rPr>
                <w:sz w:val="18"/>
                <w:szCs w:val="18"/>
              </w:rPr>
              <w:t>Stavební správ</w:t>
            </w:r>
            <w:r>
              <w:rPr>
                <w:sz w:val="18"/>
                <w:szCs w:val="18"/>
              </w:rPr>
              <w:t>a</w:t>
            </w:r>
            <w:r w:rsidRPr="00AD730F">
              <w:rPr>
                <w:sz w:val="18"/>
                <w:szCs w:val="18"/>
              </w:rPr>
              <w:t xml:space="preserve"> </w:t>
            </w:r>
            <w:r>
              <w:rPr>
                <w:sz w:val="18"/>
                <w:szCs w:val="18"/>
              </w:rPr>
              <w:t>vysokorychlostních tratí</w:t>
            </w:r>
          </w:p>
          <w:p w14:paraId="7C1901AB" w14:textId="1B88C432" w:rsidR="00C03B09" w:rsidRPr="00C03B09" w:rsidRDefault="00C03B09" w:rsidP="00C03B09">
            <w:pPr>
              <w:spacing w:line="264" w:lineRule="auto"/>
              <w:ind w:left="462"/>
              <w:rPr>
                <w:sz w:val="18"/>
                <w:szCs w:val="18"/>
              </w:rPr>
            </w:pPr>
            <w:r>
              <w:rPr>
                <w:sz w:val="18"/>
                <w:szCs w:val="18"/>
              </w:rPr>
              <w:t>Správa železnic, státní organizace</w:t>
            </w:r>
          </w:p>
        </w:tc>
        <w:tc>
          <w:tcPr>
            <w:tcW w:w="4534" w:type="dxa"/>
          </w:tcPr>
          <w:p w14:paraId="49DB6AB0" w14:textId="77777777" w:rsidR="003E4F80" w:rsidRDefault="003E4F80" w:rsidP="00C03B09">
            <w:pPr>
              <w:spacing w:line="264" w:lineRule="auto"/>
              <w:ind w:left="453"/>
              <w:rPr>
                <w:rStyle w:val="Tun"/>
                <w:sz w:val="18"/>
                <w:szCs w:val="18"/>
                <w:highlight w:val="yellow"/>
              </w:rPr>
            </w:pPr>
            <w:r w:rsidRPr="003E4F80">
              <w:rPr>
                <w:rStyle w:val="Tun"/>
                <w:sz w:val="18"/>
                <w:szCs w:val="18"/>
                <w:highlight w:val="yellow"/>
              </w:rPr>
              <w:t xml:space="preserve">[VLOŽÍ ZHOTOVITEL] </w:t>
            </w:r>
          </w:p>
          <w:p w14:paraId="42F7089C" w14:textId="77777777" w:rsidR="003E4F80" w:rsidRPr="003A31C6" w:rsidRDefault="003E4F80" w:rsidP="00C03B09">
            <w:pPr>
              <w:spacing w:line="264" w:lineRule="auto"/>
              <w:ind w:left="453"/>
              <w:rPr>
                <w:rStyle w:val="Tun"/>
                <w:b w:val="0"/>
                <w:bCs/>
                <w:sz w:val="18"/>
                <w:szCs w:val="18"/>
                <w:highlight w:val="yellow"/>
              </w:rPr>
            </w:pPr>
            <w:r w:rsidRPr="003A31C6">
              <w:rPr>
                <w:rStyle w:val="Tun"/>
                <w:b w:val="0"/>
                <w:bCs/>
                <w:sz w:val="18"/>
                <w:szCs w:val="18"/>
                <w:highlight w:val="yellow"/>
              </w:rPr>
              <w:t xml:space="preserve">[VLOŽÍ ZHOTOVITEL] </w:t>
            </w:r>
          </w:p>
          <w:p w14:paraId="6661EEA3" w14:textId="3A434D3E" w:rsidR="00C03B09" w:rsidRPr="003E4F80" w:rsidRDefault="003E4F80" w:rsidP="00C03B09">
            <w:pPr>
              <w:spacing w:line="264" w:lineRule="auto"/>
              <w:ind w:left="453"/>
              <w:rPr>
                <w:sz w:val="18"/>
                <w:szCs w:val="18"/>
              </w:rPr>
            </w:pPr>
            <w:r w:rsidRPr="003A31C6">
              <w:rPr>
                <w:rStyle w:val="Tun"/>
                <w:b w:val="0"/>
                <w:bCs/>
                <w:sz w:val="18"/>
                <w:szCs w:val="18"/>
                <w:highlight w:val="yellow"/>
              </w:rPr>
              <w:t>[VLOŽÍ ZHOTOVITEL]</w:t>
            </w:r>
          </w:p>
        </w:tc>
      </w:tr>
    </w:tbl>
    <w:p w14:paraId="0356689D" w14:textId="7178E4A5" w:rsidR="003E4F80" w:rsidRDefault="003E4F80" w:rsidP="003E4F80">
      <w:pPr>
        <w:pStyle w:val="Textbezslovn"/>
        <w:rPr>
          <w:rFonts w:cs="Arial"/>
          <w:bCs/>
          <w:sz w:val="19"/>
          <w:szCs w:val="19"/>
        </w:rPr>
      </w:pPr>
    </w:p>
    <w:p w14:paraId="03C75AD7" w14:textId="77777777" w:rsidR="00AF63C8" w:rsidRDefault="00AF63C8" w:rsidP="00AF63C8">
      <w:pPr>
        <w:pStyle w:val="Nadpisbezsl1-1"/>
        <w:pageBreakBefore/>
        <w:spacing w:line="276" w:lineRule="auto"/>
        <w:jc w:val="center"/>
      </w:pPr>
      <w:r>
        <w:lastRenderedPageBreak/>
        <w:t>Příloha č. 1</w:t>
      </w:r>
    </w:p>
    <w:p w14:paraId="11F49D5C" w14:textId="77777777" w:rsidR="00AF63C8" w:rsidRDefault="00AF63C8" w:rsidP="00AF63C8">
      <w:pPr>
        <w:pStyle w:val="Nadpisbezsl1-2"/>
        <w:spacing w:line="276" w:lineRule="auto"/>
        <w:jc w:val="center"/>
      </w:pPr>
      <w:r>
        <w:t>Zvláštní technické podmínky</w:t>
      </w:r>
    </w:p>
    <w:p w14:paraId="70458F30" w14:textId="77777777" w:rsidR="00AF63C8" w:rsidRDefault="00AF63C8" w:rsidP="00AF63C8">
      <w:pPr>
        <w:pStyle w:val="Textbezslovn"/>
        <w:spacing w:line="276" w:lineRule="auto"/>
        <w:ind w:left="0"/>
        <w:jc w:val="center"/>
      </w:pPr>
      <w:r w:rsidRPr="00177EAF">
        <w:t>(</w:t>
      </w:r>
      <w:r w:rsidRPr="004506D3">
        <w:rPr>
          <w:i/>
        </w:rPr>
        <w:t>samostatná příloha</w:t>
      </w:r>
      <w:r w:rsidRPr="004506D3">
        <w:t>)</w:t>
      </w:r>
    </w:p>
    <w:p w14:paraId="37930A31" w14:textId="77777777" w:rsidR="00AF63C8" w:rsidRDefault="00AF63C8" w:rsidP="00AF63C8">
      <w:pPr>
        <w:pStyle w:val="Nadpisbezsl1-2"/>
        <w:spacing w:line="276" w:lineRule="auto"/>
        <w:jc w:val="center"/>
      </w:pPr>
      <w:r w:rsidRPr="000F03F8">
        <w:rPr>
          <w:rFonts w:cs="Arial"/>
          <w:highlight w:val="green"/>
        </w:rPr>
        <w:fldChar w:fldCharType="begin"/>
      </w:r>
      <w:r w:rsidRPr="000F03F8">
        <w:rPr>
          <w:rFonts w:cs="Arial"/>
          <w:highlight w:val="green"/>
        </w:rPr>
        <w:instrText xml:space="preserve"> MACROBUTTON  VložitŠirokouMezeru "[VLOŽÍ OBJEDNATEL]" </w:instrText>
      </w:r>
      <w:r w:rsidRPr="000F03F8">
        <w:rPr>
          <w:rFonts w:cs="Arial"/>
          <w:highlight w:val="green"/>
        </w:rPr>
        <w:fldChar w:fldCharType="end"/>
      </w:r>
    </w:p>
    <w:p w14:paraId="1EFAC70E" w14:textId="77777777" w:rsidR="00AF63C8" w:rsidRPr="006860AC" w:rsidRDefault="00AF63C8" w:rsidP="00AF63C8">
      <w:pPr>
        <w:pStyle w:val="Nadpisbezsl1-1"/>
        <w:spacing w:line="276" w:lineRule="auto"/>
        <w:jc w:val="center"/>
      </w:pPr>
      <w:r>
        <w:t>„TATO PŘÍLOHA NENÍ POVINNOU SOUČÁSTÍ NABÍDKY“</w:t>
      </w:r>
    </w:p>
    <w:p w14:paraId="15B321FB" w14:textId="77777777" w:rsidR="00AF63C8" w:rsidRDefault="00AF63C8" w:rsidP="00AF63C8">
      <w:pPr>
        <w:suppressAutoHyphens/>
        <w:spacing w:before="120" w:line="276" w:lineRule="auto"/>
        <w:ind w:left="539"/>
        <w:jc w:val="both"/>
        <w:rPr>
          <w:rFonts w:ascii="Verdana" w:hAnsi="Verdana"/>
          <w:i/>
          <w:iCs/>
          <w:color w:val="000000"/>
          <w:sz w:val="20"/>
          <w:szCs w:val="20"/>
        </w:rPr>
      </w:pPr>
      <w:r>
        <w:rPr>
          <w:rFonts w:ascii="Verdana" w:hAnsi="Verdana"/>
          <w:i/>
          <w:iCs/>
          <w:color w:val="000000"/>
          <w:sz w:val="20"/>
          <w:szCs w:val="20"/>
        </w:rPr>
        <w:t>Přílohy ZTP uvedené v článku 7 ZTP obdržel zhotovitel jako součást Zadávací dokumentace a k této Smlouvě o dílo se tak ve fyzické podobě již nepřipojují.</w:t>
      </w:r>
    </w:p>
    <w:p w14:paraId="75AC651D" w14:textId="77777777" w:rsidR="00AF63C8" w:rsidRDefault="00AF63C8" w:rsidP="00AF63C8">
      <w:pPr>
        <w:pStyle w:val="Textbezslovn"/>
        <w:jc w:val="center"/>
        <w:rPr>
          <w:rFonts w:cs="Arial"/>
          <w:bCs/>
          <w:sz w:val="19"/>
          <w:szCs w:val="19"/>
        </w:rPr>
      </w:pPr>
    </w:p>
    <w:p w14:paraId="3527FAEE" w14:textId="77777777" w:rsidR="00AF63C8" w:rsidRPr="00177EAF" w:rsidRDefault="00AF63C8" w:rsidP="00AF63C8">
      <w:pPr>
        <w:pageBreakBefore/>
        <w:spacing w:after="120" w:line="276" w:lineRule="auto"/>
        <w:jc w:val="center"/>
        <w:rPr>
          <w:rFonts w:ascii="Verdana" w:hAnsi="Verdana" w:cs="Arial"/>
          <w:b/>
          <w:bCs/>
          <w:sz w:val="22"/>
          <w:szCs w:val="22"/>
        </w:rPr>
      </w:pPr>
      <w:r w:rsidRPr="00177EAF">
        <w:rPr>
          <w:rFonts w:ascii="Verdana" w:hAnsi="Verdana"/>
          <w:b/>
          <w:bCs/>
          <w:sz w:val="22"/>
          <w:szCs w:val="22"/>
        </w:rPr>
        <w:lastRenderedPageBreak/>
        <w:t xml:space="preserve">PŘÍLOHA </w:t>
      </w:r>
      <w:r>
        <w:rPr>
          <w:rFonts w:ascii="Verdana" w:hAnsi="Verdana"/>
          <w:b/>
          <w:bCs/>
          <w:sz w:val="22"/>
          <w:szCs w:val="22"/>
        </w:rPr>
        <w:t>Č</w:t>
      </w:r>
      <w:r w:rsidRPr="00177EAF">
        <w:rPr>
          <w:rFonts w:ascii="Verdana" w:hAnsi="Verdana"/>
          <w:b/>
          <w:bCs/>
          <w:sz w:val="22"/>
          <w:szCs w:val="22"/>
        </w:rPr>
        <w:t>. 2</w:t>
      </w:r>
    </w:p>
    <w:p w14:paraId="59D24537" w14:textId="77777777" w:rsidR="00AF63C8" w:rsidRPr="00177EAF" w:rsidRDefault="00AF63C8" w:rsidP="00AF63C8">
      <w:pPr>
        <w:spacing w:line="276" w:lineRule="auto"/>
        <w:jc w:val="center"/>
        <w:rPr>
          <w:rFonts w:ascii="Verdana" w:hAnsi="Verdana" w:cs="Arial"/>
          <w:b/>
          <w:sz w:val="20"/>
          <w:szCs w:val="20"/>
        </w:rPr>
      </w:pPr>
      <w:r w:rsidRPr="00177EAF">
        <w:rPr>
          <w:rFonts w:ascii="Verdana" w:hAnsi="Verdana" w:cs="Arial"/>
          <w:b/>
          <w:sz w:val="20"/>
          <w:szCs w:val="20"/>
        </w:rPr>
        <w:t xml:space="preserve">Rozpis ceny </w:t>
      </w:r>
    </w:p>
    <w:p w14:paraId="72B63721" w14:textId="77777777" w:rsidR="00AF63C8" w:rsidRDefault="00AF63C8" w:rsidP="00AF63C8">
      <w:pPr>
        <w:spacing w:before="120" w:after="120" w:line="276" w:lineRule="auto"/>
        <w:jc w:val="center"/>
        <w:rPr>
          <w:rFonts w:ascii="Verdana" w:hAnsi="Verdana" w:cs="Arial"/>
          <w:bCs/>
          <w:sz w:val="19"/>
          <w:szCs w:val="19"/>
        </w:rPr>
      </w:pPr>
      <w:r>
        <w:rPr>
          <w:rFonts w:ascii="Verdana" w:hAnsi="Verdana" w:cs="Arial"/>
          <w:bCs/>
          <w:sz w:val="19"/>
          <w:szCs w:val="19"/>
        </w:rPr>
        <w:t>(</w:t>
      </w:r>
      <w:r w:rsidRPr="00293F1F">
        <w:rPr>
          <w:rFonts w:ascii="Verdana" w:hAnsi="Verdana" w:cs="Arial"/>
          <w:bCs/>
          <w:i/>
          <w:sz w:val="19"/>
          <w:szCs w:val="19"/>
        </w:rPr>
        <w:t>samostatná příloha</w:t>
      </w:r>
      <w:r>
        <w:rPr>
          <w:rFonts w:ascii="Verdana" w:hAnsi="Verdana" w:cs="Arial"/>
          <w:bCs/>
          <w:sz w:val="19"/>
          <w:szCs w:val="19"/>
        </w:rPr>
        <w:t>)</w:t>
      </w:r>
    </w:p>
    <w:p w14:paraId="536DD942" w14:textId="77777777" w:rsidR="00AF63C8" w:rsidRDefault="00AF63C8" w:rsidP="00AF63C8">
      <w:pPr>
        <w:spacing w:line="276" w:lineRule="auto"/>
        <w:jc w:val="center"/>
        <w:rPr>
          <w:rFonts w:ascii="Verdana" w:hAnsi="Verdana" w:cs="Arial"/>
          <w:bCs/>
          <w:sz w:val="19"/>
          <w:szCs w:val="19"/>
        </w:rPr>
      </w:pPr>
      <w:r>
        <w:rPr>
          <w:rFonts w:ascii="Verdana" w:hAnsi="Verdana" w:cs="Arial"/>
          <w:bCs/>
          <w:sz w:val="19"/>
          <w:szCs w:val="19"/>
        </w:rPr>
        <w:t xml:space="preserve"> </w:t>
      </w:r>
      <w:r w:rsidRPr="00A71021">
        <w:rPr>
          <w:rFonts w:ascii="Verdana" w:hAnsi="Verdana" w:cs="Arial"/>
          <w:b/>
          <w:sz w:val="18"/>
          <w:szCs w:val="18"/>
          <w:highlight w:val="yellow"/>
        </w:rPr>
        <w:t>[VLOŽÍ ZHOTOVITEL]</w:t>
      </w:r>
    </w:p>
    <w:p w14:paraId="4A07329D" w14:textId="77777777" w:rsidR="00AF63C8" w:rsidRPr="00BC7005" w:rsidRDefault="00AF63C8" w:rsidP="00AF63C8">
      <w:pPr>
        <w:pStyle w:val="Textbezslovn"/>
        <w:jc w:val="center"/>
        <w:rPr>
          <w:rFonts w:cs="Arial"/>
          <w:bCs/>
          <w:sz w:val="19"/>
          <w:szCs w:val="19"/>
        </w:rPr>
      </w:pPr>
    </w:p>
    <w:sectPr w:rsidR="00AF63C8" w:rsidRPr="00BC7005" w:rsidSect="00C03B09">
      <w:footerReference w:type="default" r:id="rId15"/>
      <w:headerReference w:type="first" r:id="rId16"/>
      <w:footerReference w:type="first" r:id="rId17"/>
      <w:pgSz w:w="11906" w:h="16838" w:code="9"/>
      <w:pgMar w:top="1560" w:right="1418" w:bottom="184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A27B9" w14:textId="77777777" w:rsidR="00C03B09" w:rsidRDefault="00C03B09">
      <w:r>
        <w:separator/>
      </w:r>
    </w:p>
  </w:endnote>
  <w:endnote w:type="continuationSeparator" w:id="0">
    <w:p w14:paraId="07706F37" w14:textId="77777777" w:rsidR="00C03B09" w:rsidRDefault="00C03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AF63C8" w:rsidRPr="00640531" w14:paraId="24D502AD" w14:textId="77777777" w:rsidTr="00AD5166">
      <w:tc>
        <w:tcPr>
          <w:tcW w:w="709" w:type="dxa"/>
          <w:tcMar>
            <w:left w:w="0" w:type="dxa"/>
            <w:right w:w="0" w:type="dxa"/>
          </w:tcMar>
          <w:vAlign w:val="bottom"/>
        </w:tcPr>
        <w:p w14:paraId="039505AB" w14:textId="5C562D73" w:rsidR="00AF63C8" w:rsidRPr="00293F1F" w:rsidRDefault="00AF63C8" w:rsidP="00AF63C8">
          <w:pPr>
            <w:pStyle w:val="Zpat"/>
            <w:jc w:val="center"/>
            <w:rPr>
              <w:rStyle w:val="slostrnky"/>
              <w:b/>
              <w:sz w:val="16"/>
            </w:rPr>
          </w:pPr>
          <w:r w:rsidRPr="0009509E">
            <w:rPr>
              <w:rStyle w:val="slostrnky"/>
              <w:b/>
              <w:color w:val="FF0000"/>
              <w:sz w:val="16"/>
            </w:rPr>
            <w:fldChar w:fldCharType="begin"/>
          </w:r>
          <w:r w:rsidRPr="0009509E">
            <w:rPr>
              <w:rStyle w:val="slostrnky"/>
              <w:b/>
              <w:color w:val="FF0000"/>
              <w:sz w:val="16"/>
            </w:rPr>
            <w:instrText>PAGE   \* MERGEFORMAT</w:instrText>
          </w:r>
          <w:r w:rsidRPr="0009509E">
            <w:rPr>
              <w:rStyle w:val="slostrnky"/>
              <w:b/>
              <w:color w:val="FF0000"/>
              <w:sz w:val="16"/>
            </w:rPr>
            <w:fldChar w:fldCharType="separate"/>
          </w:r>
          <w:r w:rsidRPr="0009509E">
            <w:rPr>
              <w:rStyle w:val="slostrnky"/>
              <w:b/>
              <w:noProof/>
              <w:color w:val="FF0000"/>
              <w:sz w:val="16"/>
            </w:rPr>
            <w:t>4</w:t>
          </w:r>
          <w:r w:rsidRPr="0009509E">
            <w:rPr>
              <w:rStyle w:val="slostrnky"/>
              <w:b/>
              <w:color w:val="FF0000"/>
              <w:sz w:val="16"/>
            </w:rPr>
            <w:fldChar w:fldCharType="end"/>
          </w:r>
          <w:r w:rsidRPr="0009509E">
            <w:rPr>
              <w:rStyle w:val="slostrnky"/>
              <w:b/>
              <w:color w:val="FF0000"/>
              <w:sz w:val="16"/>
            </w:rPr>
            <w:t>/</w:t>
          </w:r>
          <w:r w:rsidRPr="0009509E">
            <w:rPr>
              <w:rStyle w:val="slostrnky"/>
              <w:b/>
              <w:color w:val="FF0000"/>
              <w:sz w:val="16"/>
            </w:rPr>
            <w:fldChar w:fldCharType="begin"/>
          </w:r>
          <w:r w:rsidRPr="0009509E">
            <w:rPr>
              <w:rStyle w:val="slostrnky"/>
              <w:b/>
              <w:color w:val="FF0000"/>
              <w:sz w:val="16"/>
            </w:rPr>
            <w:instrText xml:space="preserve"> SECTIONPAGES   \* MERGEFORMAT </w:instrText>
          </w:r>
          <w:r w:rsidRPr="0009509E">
            <w:rPr>
              <w:rStyle w:val="slostrnky"/>
              <w:b/>
              <w:color w:val="FF0000"/>
              <w:sz w:val="16"/>
            </w:rPr>
            <w:fldChar w:fldCharType="separate"/>
          </w:r>
          <w:r w:rsidR="003B4664">
            <w:rPr>
              <w:rStyle w:val="slostrnky"/>
              <w:b/>
              <w:noProof/>
              <w:color w:val="FF0000"/>
              <w:sz w:val="16"/>
            </w:rPr>
            <w:t>20</w:t>
          </w:r>
          <w:r w:rsidRPr="0009509E">
            <w:rPr>
              <w:rStyle w:val="slostrnky"/>
              <w:b/>
              <w:color w:val="FF0000"/>
              <w:sz w:val="16"/>
            </w:rPr>
            <w:fldChar w:fldCharType="end"/>
          </w:r>
        </w:p>
      </w:tc>
      <w:tc>
        <w:tcPr>
          <w:tcW w:w="8647" w:type="dxa"/>
          <w:vAlign w:val="bottom"/>
        </w:tcPr>
        <w:p w14:paraId="07072008" w14:textId="22A46070" w:rsidR="00AF63C8" w:rsidRDefault="00923444" w:rsidP="00AF63C8">
          <w:pPr>
            <w:pStyle w:val="Zpatvlevo"/>
            <w:rPr>
              <w:noProof/>
            </w:rPr>
          </w:pPr>
          <w:fldSimple w:instr=" STYLEREF  _Název_akce  \* MERGEFORMAT ">
            <w:r w:rsidR="003B4664">
              <w:rPr>
                <w:noProof/>
              </w:rPr>
              <w:t>„RS 2 VRT Brno (Modřice) – Rakvice“; Projekt podrobného inženýrskogeologického průzkumu včetně následného inženýrskogeologického dozoru</w:t>
            </w:r>
          </w:fldSimple>
        </w:p>
        <w:p w14:paraId="37647B25" w14:textId="77777777" w:rsidR="00AF63C8" w:rsidRPr="00CC7446" w:rsidRDefault="00AF63C8" w:rsidP="00AF63C8">
          <w:pPr>
            <w:pStyle w:val="Zpatvlevo"/>
          </w:pPr>
          <w:r w:rsidRPr="00CC7446">
            <w:t xml:space="preserve">Smlouva o dílo na zhotovení </w:t>
          </w:r>
          <w:r>
            <w:t>p</w:t>
          </w:r>
          <w:r w:rsidRPr="00FC4C44">
            <w:t xml:space="preserve">rojektu pro </w:t>
          </w:r>
          <w:r>
            <w:t>IGP</w:t>
          </w:r>
        </w:p>
      </w:tc>
    </w:tr>
  </w:tbl>
  <w:p w14:paraId="1D7744BF" w14:textId="77777777" w:rsidR="00AF63C8" w:rsidRDefault="00AF63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57F47" w14:textId="241F02CF" w:rsidR="00AF63C8" w:rsidRDefault="003B4664">
    <w:pPr>
      <w:pStyle w:val="Zpat"/>
    </w:pPr>
    <w:r w:rsidRPr="003B4664">
      <w:rPr>
        <w:rStyle w:val="slostrnky"/>
        <w:rFonts w:ascii="Verdana" w:hAnsi="Verdana"/>
        <w:b/>
        <w:color w:val="FF0000"/>
        <w:sz w:val="16"/>
      </w:rPr>
      <w:fldChar w:fldCharType="begin"/>
    </w:r>
    <w:r w:rsidRPr="003B4664">
      <w:rPr>
        <w:rStyle w:val="slostrnky"/>
        <w:rFonts w:ascii="Verdana" w:hAnsi="Verdana"/>
        <w:b/>
        <w:color w:val="FF0000"/>
        <w:sz w:val="16"/>
        <w:rPrChange w:id="6" w:author="Hrušková Pavlína" w:date="2024-11-07T11:57:00Z" w16du:dateUtc="2024-11-07T10:57:00Z">
          <w:rPr>
            <w:rStyle w:val="slostrnky"/>
            <w:b/>
            <w:color w:val="FF0000"/>
            <w:sz w:val="16"/>
          </w:rPr>
        </w:rPrChange>
      </w:rPr>
      <w:instrText>PAGE   \* MERGEFORMAT</w:instrText>
    </w:r>
    <w:r w:rsidRPr="003B4664">
      <w:rPr>
        <w:rStyle w:val="slostrnky"/>
        <w:rFonts w:ascii="Verdana" w:hAnsi="Verdana"/>
        <w:b/>
        <w:color w:val="FF0000"/>
        <w:sz w:val="16"/>
      </w:rPr>
      <w:fldChar w:fldCharType="separate"/>
    </w:r>
    <w:r w:rsidRPr="003B4664">
      <w:rPr>
        <w:rStyle w:val="slostrnky"/>
        <w:rFonts w:ascii="Verdana" w:hAnsi="Verdana"/>
        <w:b/>
        <w:color w:val="FF0000"/>
        <w:sz w:val="16"/>
        <w:rPrChange w:id="7" w:author="Hrušková Pavlína" w:date="2024-11-07T11:57:00Z" w16du:dateUtc="2024-11-07T10:57:00Z">
          <w:rPr>
            <w:rStyle w:val="slostrnky"/>
            <w:b/>
            <w:color w:val="FF0000"/>
            <w:sz w:val="16"/>
          </w:rPr>
        </w:rPrChange>
      </w:rPr>
      <w:t>2</w:t>
    </w:r>
    <w:r w:rsidRPr="003B4664">
      <w:rPr>
        <w:rStyle w:val="slostrnky"/>
        <w:rFonts w:ascii="Verdana" w:hAnsi="Verdana"/>
        <w:b/>
        <w:color w:val="FF0000"/>
        <w:sz w:val="16"/>
      </w:rPr>
      <w:fldChar w:fldCharType="end"/>
    </w:r>
    <w:r w:rsidRPr="003B4664">
      <w:rPr>
        <w:rStyle w:val="slostrnky"/>
        <w:rFonts w:ascii="Verdana" w:hAnsi="Verdana"/>
        <w:b/>
        <w:color w:val="FF0000"/>
        <w:sz w:val="16"/>
      </w:rPr>
      <w:t>/</w:t>
    </w:r>
    <w:r w:rsidRPr="003B4664">
      <w:rPr>
        <w:rStyle w:val="slostrnky"/>
        <w:rFonts w:ascii="Verdana" w:hAnsi="Verdana"/>
        <w:b/>
        <w:color w:val="FF0000"/>
        <w:sz w:val="16"/>
      </w:rPr>
      <w:fldChar w:fldCharType="begin"/>
    </w:r>
    <w:r w:rsidRPr="003B4664">
      <w:rPr>
        <w:rStyle w:val="slostrnky"/>
        <w:rFonts w:ascii="Verdana" w:hAnsi="Verdana"/>
        <w:b/>
        <w:color w:val="FF0000"/>
        <w:sz w:val="16"/>
      </w:rPr>
      <w:instrText xml:space="preserve"> SECTIONPAGES   \* MERGEFORMAT </w:instrText>
    </w:r>
    <w:r w:rsidRPr="003B4664">
      <w:rPr>
        <w:rStyle w:val="slostrnky"/>
        <w:rFonts w:ascii="Verdana" w:hAnsi="Verdana"/>
        <w:b/>
        <w:color w:val="FF0000"/>
        <w:sz w:val="16"/>
      </w:rPr>
      <w:fldChar w:fldCharType="separate"/>
    </w:r>
    <w:r>
      <w:rPr>
        <w:rStyle w:val="slostrnky"/>
        <w:rFonts w:ascii="Verdana" w:hAnsi="Verdana"/>
        <w:b/>
        <w:noProof/>
        <w:color w:val="FF0000"/>
        <w:sz w:val="16"/>
      </w:rPr>
      <w:t>20</w:t>
    </w:r>
    <w:r w:rsidRPr="003B4664">
      <w:rPr>
        <w:rStyle w:val="slostrnky"/>
        <w:rFonts w:ascii="Verdana" w:hAnsi="Verdana"/>
        <w:b/>
        <w:color w:val="FF0000"/>
        <w:sz w:val="16"/>
      </w:rPr>
      <w:fldChar w:fldCharType="end"/>
    </w:r>
    <w:r>
      <w:rPr>
        <w:rStyle w:val="slostrnky"/>
        <w:b/>
        <w:color w:val="FF0000"/>
        <w:sz w:val="16"/>
      </w:rPr>
      <w:tab/>
    </w:r>
    <w:r>
      <w:rPr>
        <w:rStyle w:val="slostrnky"/>
        <w:b/>
        <w:color w:val="FF0000"/>
        <w:sz w:val="16"/>
      </w:rPr>
      <w:tab/>
    </w:r>
    <w:r w:rsidR="00AF63C8" w:rsidRPr="004C7962">
      <w:rPr>
        <w:noProof/>
      </w:rPr>
      <w:drawing>
        <wp:inline distT="0" distB="0" distL="0" distR="0" wp14:anchorId="057A1B6B" wp14:editId="387A794A">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0BD14" w14:textId="77777777" w:rsidR="00C03B09" w:rsidRDefault="00C03B09">
      <w:r>
        <w:separator/>
      </w:r>
    </w:p>
  </w:footnote>
  <w:footnote w:type="continuationSeparator" w:id="0">
    <w:p w14:paraId="6542DA83" w14:textId="77777777" w:rsidR="00C03B09" w:rsidRDefault="00C03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1E084" w14:textId="0E4579B9" w:rsidR="003E4F80" w:rsidRPr="00687DBD" w:rsidRDefault="00AF63C8" w:rsidP="00784660">
    <w:pPr>
      <w:pStyle w:val="Zhlav"/>
      <w:rPr>
        <w:rFonts w:ascii="Verdana" w:hAnsi="Verdana"/>
      </w:rPr>
    </w:pPr>
    <w:r>
      <w:rPr>
        <w:caps/>
        <w:noProof/>
      </w:rPr>
      <w:drawing>
        <wp:anchor distT="0" distB="0" distL="114300" distR="114300" simplePos="0" relativeHeight="251659264" behindDoc="0" locked="0" layoutInCell="1" allowOverlap="1" wp14:anchorId="1A5B6E93" wp14:editId="164631CE">
          <wp:simplePos x="0" y="0"/>
          <wp:positionH relativeFrom="margin">
            <wp:posOffset>2847</wp:posOffset>
          </wp:positionH>
          <wp:positionV relativeFrom="topMargin">
            <wp:posOffset>297180</wp:posOffset>
          </wp:positionV>
          <wp:extent cx="3508375" cy="545908"/>
          <wp:effectExtent l="0" t="0" r="0" b="6985"/>
          <wp:wrapNone/>
          <wp:docPr id="953977152" name="Obrázek 1" descr="Obsah obrázku snímek obrazovky, Grafika,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r w:rsidR="003E4F80">
      <w:tab/>
    </w:r>
    <w:r w:rsidR="003E4F8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FD66F2B2"/>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425632"/>
    <w:multiLevelType w:val="multilevel"/>
    <w:tmpl w:val="2250D534"/>
    <w:lvl w:ilvl="0">
      <w:start w:val="1"/>
      <w:numFmt w:val="decimal"/>
      <w:lvlText w:val="%1."/>
      <w:lvlJc w:val="left"/>
      <w:pPr>
        <w:ind w:left="360" w:hanging="360"/>
      </w:pPr>
      <w:rPr>
        <w:rFonts w:hint="default"/>
        <w:b/>
        <w:i w:val="0"/>
        <w:sz w:val="18"/>
        <w:szCs w:val="18"/>
        <w:u w:val="none"/>
      </w:rPr>
    </w:lvl>
    <w:lvl w:ilvl="1">
      <w:start w:val="1"/>
      <w:numFmt w:val="decimal"/>
      <w:lvlText w:val="%1.%2."/>
      <w:lvlJc w:val="left"/>
      <w:pPr>
        <w:ind w:left="432" w:hanging="432"/>
      </w:pPr>
      <w:rPr>
        <w:rFonts w:ascii="Verdana" w:hAnsi="Verdana" w:hint="default"/>
        <w:b/>
        <w:bCs w:val="0"/>
        <w:color w:val="auto"/>
        <w:sz w:val="18"/>
        <w:szCs w:val="18"/>
      </w:rPr>
    </w:lvl>
    <w:lvl w:ilvl="2">
      <w:start w:val="1"/>
      <w:numFmt w:val="decimal"/>
      <w:lvlText w:val="%1.%2.%3."/>
      <w:lvlJc w:val="left"/>
      <w:pPr>
        <w:ind w:left="1224" w:hanging="504"/>
      </w:pPr>
      <w:rPr>
        <w:rFonts w:ascii="Verdana" w:hAnsi="Verdana" w:hint="default"/>
        <w:b/>
        <w:sz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1031" w:hanging="180"/>
      </w:pPr>
    </w:lvl>
    <w:lvl w:ilvl="1" w:tplc="04050019" w:tentative="1">
      <w:start w:val="1"/>
      <w:numFmt w:val="lowerLetter"/>
      <w:lvlText w:val="%2."/>
      <w:lvlJc w:val="left"/>
      <w:pPr>
        <w:ind w:left="1751" w:hanging="360"/>
      </w:pPr>
    </w:lvl>
    <w:lvl w:ilvl="2" w:tplc="0405001B">
      <w:start w:val="1"/>
      <w:numFmt w:val="lowerRoman"/>
      <w:lvlText w:val="%3."/>
      <w:lvlJc w:val="right"/>
      <w:pPr>
        <w:ind w:left="2471" w:hanging="180"/>
      </w:pPr>
    </w:lvl>
    <w:lvl w:ilvl="3" w:tplc="0405000F" w:tentative="1">
      <w:start w:val="1"/>
      <w:numFmt w:val="decimal"/>
      <w:lvlText w:val="%4."/>
      <w:lvlJc w:val="left"/>
      <w:pPr>
        <w:ind w:left="3191" w:hanging="360"/>
      </w:pPr>
    </w:lvl>
    <w:lvl w:ilvl="4" w:tplc="04050019" w:tentative="1">
      <w:start w:val="1"/>
      <w:numFmt w:val="lowerLetter"/>
      <w:lvlText w:val="%5."/>
      <w:lvlJc w:val="left"/>
      <w:pPr>
        <w:ind w:left="3911" w:hanging="360"/>
      </w:pPr>
    </w:lvl>
    <w:lvl w:ilvl="5" w:tplc="0405001B" w:tentative="1">
      <w:start w:val="1"/>
      <w:numFmt w:val="lowerRoman"/>
      <w:lvlText w:val="%6."/>
      <w:lvlJc w:val="right"/>
      <w:pPr>
        <w:ind w:left="4631" w:hanging="180"/>
      </w:pPr>
    </w:lvl>
    <w:lvl w:ilvl="6" w:tplc="0405000F" w:tentative="1">
      <w:start w:val="1"/>
      <w:numFmt w:val="decimal"/>
      <w:lvlText w:val="%7."/>
      <w:lvlJc w:val="left"/>
      <w:pPr>
        <w:ind w:left="5351" w:hanging="360"/>
      </w:pPr>
    </w:lvl>
    <w:lvl w:ilvl="7" w:tplc="04050019" w:tentative="1">
      <w:start w:val="1"/>
      <w:numFmt w:val="lowerLetter"/>
      <w:lvlText w:val="%8."/>
      <w:lvlJc w:val="left"/>
      <w:pPr>
        <w:ind w:left="6071" w:hanging="360"/>
      </w:pPr>
    </w:lvl>
    <w:lvl w:ilvl="8" w:tplc="0405001B" w:tentative="1">
      <w:start w:val="1"/>
      <w:numFmt w:val="lowerRoman"/>
      <w:lvlText w:val="%9."/>
      <w:lvlJc w:val="right"/>
      <w:pPr>
        <w:ind w:left="6791"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BF1D63"/>
    <w:multiLevelType w:val="multilevel"/>
    <w:tmpl w:val="4F7A84E6"/>
    <w:lvl w:ilvl="0">
      <w:start w:val="13"/>
      <w:numFmt w:val="decimal"/>
      <w:lvlText w:val="%1"/>
      <w:lvlJc w:val="left"/>
      <w:pPr>
        <w:ind w:left="465" w:hanging="465"/>
      </w:pPr>
      <w:rPr>
        <w:rFonts w:hint="default"/>
        <w:b/>
      </w:rPr>
    </w:lvl>
    <w:lvl w:ilvl="1">
      <w:start w:val="8"/>
      <w:numFmt w:val="decimal"/>
      <w:lvlText w:val="%1.%2"/>
      <w:lvlJc w:val="left"/>
      <w:pPr>
        <w:ind w:left="1035" w:hanging="465"/>
      </w:pPr>
      <w:rPr>
        <w:rFonts w:hint="default"/>
        <w:b/>
      </w:rPr>
    </w:lvl>
    <w:lvl w:ilvl="2">
      <w:start w:val="1"/>
      <w:numFmt w:val="decimal"/>
      <w:lvlText w:val="%1.%2.%3"/>
      <w:lvlJc w:val="left"/>
      <w:pPr>
        <w:ind w:left="1860" w:hanging="720"/>
      </w:pPr>
      <w:rPr>
        <w:rFonts w:hint="default"/>
        <w:b/>
      </w:rPr>
    </w:lvl>
    <w:lvl w:ilvl="3">
      <w:start w:val="1"/>
      <w:numFmt w:val="decimal"/>
      <w:lvlText w:val="%1.%2.%3.%4"/>
      <w:lvlJc w:val="left"/>
      <w:pPr>
        <w:ind w:left="2790" w:hanging="1080"/>
      </w:pPr>
      <w:rPr>
        <w:rFonts w:hint="default"/>
        <w:b/>
      </w:rPr>
    </w:lvl>
    <w:lvl w:ilvl="4">
      <w:start w:val="1"/>
      <w:numFmt w:val="decimal"/>
      <w:lvlText w:val="%1.%2.%3.%4.%5"/>
      <w:lvlJc w:val="left"/>
      <w:pPr>
        <w:ind w:left="3360" w:hanging="1080"/>
      </w:pPr>
      <w:rPr>
        <w:rFonts w:hint="default"/>
        <w:b/>
      </w:rPr>
    </w:lvl>
    <w:lvl w:ilvl="5">
      <w:start w:val="1"/>
      <w:numFmt w:val="decimal"/>
      <w:lvlText w:val="%1.%2.%3.%4.%5.%6"/>
      <w:lvlJc w:val="left"/>
      <w:pPr>
        <w:ind w:left="4290" w:hanging="1440"/>
      </w:pPr>
      <w:rPr>
        <w:rFonts w:hint="default"/>
        <w:b/>
      </w:rPr>
    </w:lvl>
    <w:lvl w:ilvl="6">
      <w:start w:val="1"/>
      <w:numFmt w:val="decimal"/>
      <w:lvlText w:val="%1.%2.%3.%4.%5.%6.%7"/>
      <w:lvlJc w:val="left"/>
      <w:pPr>
        <w:ind w:left="4860" w:hanging="1440"/>
      </w:pPr>
      <w:rPr>
        <w:rFonts w:hint="default"/>
        <w:b/>
      </w:rPr>
    </w:lvl>
    <w:lvl w:ilvl="7">
      <w:start w:val="1"/>
      <w:numFmt w:val="decimal"/>
      <w:lvlText w:val="%1.%2.%3.%4.%5.%6.%7.%8"/>
      <w:lvlJc w:val="left"/>
      <w:pPr>
        <w:ind w:left="5790" w:hanging="1800"/>
      </w:pPr>
      <w:rPr>
        <w:rFonts w:hint="default"/>
        <w:b/>
      </w:rPr>
    </w:lvl>
    <w:lvl w:ilvl="8">
      <w:start w:val="1"/>
      <w:numFmt w:val="decimal"/>
      <w:lvlText w:val="%1.%2.%3.%4.%5.%6.%7.%8.%9"/>
      <w:lvlJc w:val="left"/>
      <w:pPr>
        <w:ind w:left="6720" w:hanging="2160"/>
      </w:pPr>
      <w:rPr>
        <w:rFonts w:hint="default"/>
        <w:b/>
      </w:r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66278475">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894321321">
    <w:abstractNumId w:val="22"/>
  </w:num>
  <w:num w:numId="3" w16cid:durableId="865868362">
    <w:abstractNumId w:val="19"/>
  </w:num>
  <w:num w:numId="4" w16cid:durableId="930235285">
    <w:abstractNumId w:val="17"/>
  </w:num>
  <w:num w:numId="5" w16cid:durableId="1907059818">
    <w:abstractNumId w:val="15"/>
  </w:num>
  <w:num w:numId="6" w16cid:durableId="1051342445">
    <w:abstractNumId w:val="34"/>
  </w:num>
  <w:num w:numId="7" w16cid:durableId="19743578">
    <w:abstractNumId w:val="9"/>
  </w:num>
  <w:num w:numId="8" w16cid:durableId="2040203817">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4398667">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4815564">
    <w:abstractNumId w:val="31"/>
  </w:num>
  <w:num w:numId="11" w16cid:durableId="490607550">
    <w:abstractNumId w:val="8"/>
  </w:num>
  <w:num w:numId="12" w16cid:durableId="156919288">
    <w:abstractNumId w:val="30"/>
  </w:num>
  <w:num w:numId="13" w16cid:durableId="1473256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12172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4779001">
    <w:abstractNumId w:val="32"/>
  </w:num>
  <w:num w:numId="16" w16cid:durableId="792139578">
    <w:abstractNumId w:val="23"/>
  </w:num>
  <w:num w:numId="17" w16cid:durableId="1108279782">
    <w:abstractNumId w:val="3"/>
  </w:num>
  <w:num w:numId="18" w16cid:durableId="361323918">
    <w:abstractNumId w:val="4"/>
  </w:num>
  <w:num w:numId="19" w16cid:durableId="1395470862">
    <w:abstractNumId w:val="25"/>
  </w:num>
  <w:num w:numId="20" w16cid:durableId="1226456305">
    <w:abstractNumId w:val="7"/>
  </w:num>
  <w:num w:numId="21" w16cid:durableId="742609410">
    <w:abstractNumId w:val="21"/>
  </w:num>
  <w:num w:numId="22" w16cid:durableId="2033602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5152833">
    <w:abstractNumId w:val="14"/>
  </w:num>
  <w:num w:numId="24" w16cid:durableId="278805249">
    <w:abstractNumId w:val="29"/>
  </w:num>
  <w:num w:numId="25" w16cid:durableId="1550460683">
    <w:abstractNumId w:val="2"/>
  </w:num>
  <w:num w:numId="26" w16cid:durableId="1730491400">
    <w:abstractNumId w:val="6"/>
  </w:num>
  <w:num w:numId="27" w16cid:durableId="1980114337">
    <w:abstractNumId w:val="27"/>
  </w:num>
  <w:num w:numId="28" w16cid:durableId="2064255191">
    <w:abstractNumId w:val="18"/>
  </w:num>
  <w:num w:numId="29" w16cid:durableId="657467039">
    <w:abstractNumId w:val="13"/>
  </w:num>
  <w:num w:numId="30" w16cid:durableId="2073499245">
    <w:abstractNumId w:val="16"/>
  </w:num>
  <w:num w:numId="31" w16cid:durableId="1006176382">
    <w:abstractNumId w:val="28"/>
  </w:num>
  <w:num w:numId="32" w16cid:durableId="709917534">
    <w:abstractNumId w:val="11"/>
  </w:num>
  <w:num w:numId="33" w16cid:durableId="1353145178">
    <w:abstractNumId w:val="33"/>
  </w:num>
  <w:num w:numId="34" w16cid:durableId="1199850955">
    <w:abstractNumId w:val="26"/>
  </w:num>
  <w:num w:numId="35" w16cid:durableId="85467178">
    <w:abstractNumId w:val="5"/>
  </w:num>
  <w:num w:numId="36" w16cid:durableId="2094427341">
    <w:abstractNumId w:val="1"/>
  </w:num>
  <w:num w:numId="37" w16cid:durableId="37164643">
    <w:abstractNumId w:val="2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rušková Pavlína">
    <w15:presenceInfo w15:providerId="AD" w15:userId="S::HruskovaP@spravazeleznic.cz::5fd76108-5c51-42bd-9715-d855278210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9"/>
  <w:hyphenationZone w:val="425"/>
  <w:noPunctuationKerning/>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0CF3"/>
    <w:rsid w:val="000111D5"/>
    <w:rsid w:val="00011444"/>
    <w:rsid w:val="000123B4"/>
    <w:rsid w:val="00013755"/>
    <w:rsid w:val="00023AC3"/>
    <w:rsid w:val="00030DBC"/>
    <w:rsid w:val="00030E5B"/>
    <w:rsid w:val="00031071"/>
    <w:rsid w:val="00031620"/>
    <w:rsid w:val="00032909"/>
    <w:rsid w:val="00033A17"/>
    <w:rsid w:val="00034E29"/>
    <w:rsid w:val="00040544"/>
    <w:rsid w:val="00043A31"/>
    <w:rsid w:val="000446FF"/>
    <w:rsid w:val="00046C02"/>
    <w:rsid w:val="00046F12"/>
    <w:rsid w:val="00047FB6"/>
    <w:rsid w:val="0005097B"/>
    <w:rsid w:val="00051570"/>
    <w:rsid w:val="00052AD0"/>
    <w:rsid w:val="00053771"/>
    <w:rsid w:val="00060498"/>
    <w:rsid w:val="000604D4"/>
    <w:rsid w:val="00061A83"/>
    <w:rsid w:val="00062FD9"/>
    <w:rsid w:val="0006344A"/>
    <w:rsid w:val="000647A1"/>
    <w:rsid w:val="00067A93"/>
    <w:rsid w:val="000705F2"/>
    <w:rsid w:val="00072733"/>
    <w:rsid w:val="000737B7"/>
    <w:rsid w:val="00073AF8"/>
    <w:rsid w:val="0007746A"/>
    <w:rsid w:val="00077A57"/>
    <w:rsid w:val="00080A07"/>
    <w:rsid w:val="00085F61"/>
    <w:rsid w:val="00087EFF"/>
    <w:rsid w:val="00090060"/>
    <w:rsid w:val="00090527"/>
    <w:rsid w:val="00091011"/>
    <w:rsid w:val="0009123C"/>
    <w:rsid w:val="000A0198"/>
    <w:rsid w:val="000A02DB"/>
    <w:rsid w:val="000A12AF"/>
    <w:rsid w:val="000A1940"/>
    <w:rsid w:val="000A24E8"/>
    <w:rsid w:val="000A2806"/>
    <w:rsid w:val="000A35E5"/>
    <w:rsid w:val="000A6F53"/>
    <w:rsid w:val="000A7689"/>
    <w:rsid w:val="000B001F"/>
    <w:rsid w:val="000B1644"/>
    <w:rsid w:val="000B227B"/>
    <w:rsid w:val="000B2542"/>
    <w:rsid w:val="000B2A49"/>
    <w:rsid w:val="000B3972"/>
    <w:rsid w:val="000B48A0"/>
    <w:rsid w:val="000B51F8"/>
    <w:rsid w:val="000B66D3"/>
    <w:rsid w:val="000B6F15"/>
    <w:rsid w:val="000C17E0"/>
    <w:rsid w:val="000C381D"/>
    <w:rsid w:val="000C4DBD"/>
    <w:rsid w:val="000C6F90"/>
    <w:rsid w:val="000D110E"/>
    <w:rsid w:val="000D18E0"/>
    <w:rsid w:val="000D3BD6"/>
    <w:rsid w:val="000D4C94"/>
    <w:rsid w:val="000D5704"/>
    <w:rsid w:val="000D6505"/>
    <w:rsid w:val="000E03A0"/>
    <w:rsid w:val="000E1B25"/>
    <w:rsid w:val="000E2A73"/>
    <w:rsid w:val="000E3DA4"/>
    <w:rsid w:val="000E4E84"/>
    <w:rsid w:val="000E794C"/>
    <w:rsid w:val="000F171C"/>
    <w:rsid w:val="000F30BA"/>
    <w:rsid w:val="000F51CC"/>
    <w:rsid w:val="000F624D"/>
    <w:rsid w:val="000F66E5"/>
    <w:rsid w:val="000F69FF"/>
    <w:rsid w:val="00100AB3"/>
    <w:rsid w:val="00102E5F"/>
    <w:rsid w:val="00103044"/>
    <w:rsid w:val="00113332"/>
    <w:rsid w:val="001155DF"/>
    <w:rsid w:val="0012237A"/>
    <w:rsid w:val="00122DC9"/>
    <w:rsid w:val="00124749"/>
    <w:rsid w:val="0012560D"/>
    <w:rsid w:val="001271E7"/>
    <w:rsid w:val="00131587"/>
    <w:rsid w:val="0013535F"/>
    <w:rsid w:val="00135ECF"/>
    <w:rsid w:val="00136863"/>
    <w:rsid w:val="00136EB5"/>
    <w:rsid w:val="001373D5"/>
    <w:rsid w:val="00137CFA"/>
    <w:rsid w:val="0014279C"/>
    <w:rsid w:val="0014422E"/>
    <w:rsid w:val="00151202"/>
    <w:rsid w:val="00153209"/>
    <w:rsid w:val="00155839"/>
    <w:rsid w:val="001576A1"/>
    <w:rsid w:val="001635B2"/>
    <w:rsid w:val="0016700F"/>
    <w:rsid w:val="00167233"/>
    <w:rsid w:val="00167C32"/>
    <w:rsid w:val="00172DAD"/>
    <w:rsid w:val="0017568E"/>
    <w:rsid w:val="00175692"/>
    <w:rsid w:val="0017734A"/>
    <w:rsid w:val="001777F6"/>
    <w:rsid w:val="00177C3E"/>
    <w:rsid w:val="0018205C"/>
    <w:rsid w:val="00182E47"/>
    <w:rsid w:val="00182FB0"/>
    <w:rsid w:val="0018464A"/>
    <w:rsid w:val="00184F17"/>
    <w:rsid w:val="001908F2"/>
    <w:rsid w:val="001917D0"/>
    <w:rsid w:val="00194198"/>
    <w:rsid w:val="0019503F"/>
    <w:rsid w:val="00196DA7"/>
    <w:rsid w:val="001975E3"/>
    <w:rsid w:val="001A0268"/>
    <w:rsid w:val="001A1CDC"/>
    <w:rsid w:val="001A2D3E"/>
    <w:rsid w:val="001A34B6"/>
    <w:rsid w:val="001A3C72"/>
    <w:rsid w:val="001A4614"/>
    <w:rsid w:val="001A7990"/>
    <w:rsid w:val="001B079C"/>
    <w:rsid w:val="001B5202"/>
    <w:rsid w:val="001B53C3"/>
    <w:rsid w:val="001C1602"/>
    <w:rsid w:val="001C1C0E"/>
    <w:rsid w:val="001C1FA9"/>
    <w:rsid w:val="001C2772"/>
    <w:rsid w:val="001C2E27"/>
    <w:rsid w:val="001C34D9"/>
    <w:rsid w:val="001D4133"/>
    <w:rsid w:val="001D4C4E"/>
    <w:rsid w:val="001D4ED9"/>
    <w:rsid w:val="001D4F34"/>
    <w:rsid w:val="001D5D7B"/>
    <w:rsid w:val="001E07FC"/>
    <w:rsid w:val="001E21AA"/>
    <w:rsid w:val="001F0FB9"/>
    <w:rsid w:val="001F1583"/>
    <w:rsid w:val="001F19DD"/>
    <w:rsid w:val="001F21EC"/>
    <w:rsid w:val="001F339E"/>
    <w:rsid w:val="001F3860"/>
    <w:rsid w:val="001F3A9E"/>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5105"/>
    <w:rsid w:val="002165BE"/>
    <w:rsid w:val="00216F22"/>
    <w:rsid w:val="002204D5"/>
    <w:rsid w:val="00220929"/>
    <w:rsid w:val="00220B26"/>
    <w:rsid w:val="00221A18"/>
    <w:rsid w:val="002231E7"/>
    <w:rsid w:val="0022359F"/>
    <w:rsid w:val="0022370E"/>
    <w:rsid w:val="00224A90"/>
    <w:rsid w:val="002275D6"/>
    <w:rsid w:val="002278CF"/>
    <w:rsid w:val="00230849"/>
    <w:rsid w:val="00231DEB"/>
    <w:rsid w:val="002339C5"/>
    <w:rsid w:val="0024255A"/>
    <w:rsid w:val="00243955"/>
    <w:rsid w:val="00244729"/>
    <w:rsid w:val="00246CDC"/>
    <w:rsid w:val="00246DF9"/>
    <w:rsid w:val="00247A48"/>
    <w:rsid w:val="00247BE2"/>
    <w:rsid w:val="00251592"/>
    <w:rsid w:val="00252194"/>
    <w:rsid w:val="00253D63"/>
    <w:rsid w:val="00253E66"/>
    <w:rsid w:val="00255432"/>
    <w:rsid w:val="002600DF"/>
    <w:rsid w:val="0026305A"/>
    <w:rsid w:val="002638B1"/>
    <w:rsid w:val="00265578"/>
    <w:rsid w:val="00265C26"/>
    <w:rsid w:val="00266970"/>
    <w:rsid w:val="00266FE0"/>
    <w:rsid w:val="0026700B"/>
    <w:rsid w:val="00272E40"/>
    <w:rsid w:val="00274FFF"/>
    <w:rsid w:val="0027573A"/>
    <w:rsid w:val="0027677C"/>
    <w:rsid w:val="002770BD"/>
    <w:rsid w:val="00277B2E"/>
    <w:rsid w:val="0028198A"/>
    <w:rsid w:val="00282999"/>
    <w:rsid w:val="0028349F"/>
    <w:rsid w:val="00283538"/>
    <w:rsid w:val="0028358A"/>
    <w:rsid w:val="00285B3D"/>
    <w:rsid w:val="0029030E"/>
    <w:rsid w:val="00290D82"/>
    <w:rsid w:val="00291FD3"/>
    <w:rsid w:val="0029337E"/>
    <w:rsid w:val="002934BA"/>
    <w:rsid w:val="00293734"/>
    <w:rsid w:val="002968B7"/>
    <w:rsid w:val="00297E39"/>
    <w:rsid w:val="002A1285"/>
    <w:rsid w:val="002A335E"/>
    <w:rsid w:val="002A528B"/>
    <w:rsid w:val="002A62C6"/>
    <w:rsid w:val="002A6F13"/>
    <w:rsid w:val="002A7686"/>
    <w:rsid w:val="002B1BC6"/>
    <w:rsid w:val="002B21B3"/>
    <w:rsid w:val="002B5A22"/>
    <w:rsid w:val="002B6C35"/>
    <w:rsid w:val="002B6CB3"/>
    <w:rsid w:val="002C19C8"/>
    <w:rsid w:val="002C2D95"/>
    <w:rsid w:val="002C2F26"/>
    <w:rsid w:val="002C36EA"/>
    <w:rsid w:val="002C440C"/>
    <w:rsid w:val="002C4E04"/>
    <w:rsid w:val="002C5542"/>
    <w:rsid w:val="002D0A84"/>
    <w:rsid w:val="002D0C15"/>
    <w:rsid w:val="002D2D3E"/>
    <w:rsid w:val="002D4E39"/>
    <w:rsid w:val="002D6B05"/>
    <w:rsid w:val="002D7B81"/>
    <w:rsid w:val="002E1BE1"/>
    <w:rsid w:val="002E43C6"/>
    <w:rsid w:val="002E58B5"/>
    <w:rsid w:val="002E7069"/>
    <w:rsid w:val="002E76B5"/>
    <w:rsid w:val="002E7A98"/>
    <w:rsid w:val="002F33DD"/>
    <w:rsid w:val="0030407E"/>
    <w:rsid w:val="00305421"/>
    <w:rsid w:val="00305E68"/>
    <w:rsid w:val="003065DF"/>
    <w:rsid w:val="0031014C"/>
    <w:rsid w:val="00311CEB"/>
    <w:rsid w:val="00313B4C"/>
    <w:rsid w:val="00317630"/>
    <w:rsid w:val="00322C0C"/>
    <w:rsid w:val="00322FED"/>
    <w:rsid w:val="00323941"/>
    <w:rsid w:val="003243E6"/>
    <w:rsid w:val="00325390"/>
    <w:rsid w:val="00325E23"/>
    <w:rsid w:val="00327479"/>
    <w:rsid w:val="00330598"/>
    <w:rsid w:val="00332EFB"/>
    <w:rsid w:val="0033438B"/>
    <w:rsid w:val="00334910"/>
    <w:rsid w:val="00337871"/>
    <w:rsid w:val="00341A58"/>
    <w:rsid w:val="0034571B"/>
    <w:rsid w:val="00347715"/>
    <w:rsid w:val="0035169E"/>
    <w:rsid w:val="0035296A"/>
    <w:rsid w:val="00353404"/>
    <w:rsid w:val="00356956"/>
    <w:rsid w:val="00356DD8"/>
    <w:rsid w:val="00357196"/>
    <w:rsid w:val="00360434"/>
    <w:rsid w:val="0036139D"/>
    <w:rsid w:val="003644AE"/>
    <w:rsid w:val="003649F6"/>
    <w:rsid w:val="00364C4E"/>
    <w:rsid w:val="00364D95"/>
    <w:rsid w:val="00365379"/>
    <w:rsid w:val="0036660C"/>
    <w:rsid w:val="00370821"/>
    <w:rsid w:val="00373C99"/>
    <w:rsid w:val="003767AB"/>
    <w:rsid w:val="00382683"/>
    <w:rsid w:val="0038293F"/>
    <w:rsid w:val="00382ED7"/>
    <w:rsid w:val="00383697"/>
    <w:rsid w:val="00383B67"/>
    <w:rsid w:val="003843C7"/>
    <w:rsid w:val="00386A80"/>
    <w:rsid w:val="00386DFF"/>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1C6"/>
    <w:rsid w:val="003A344D"/>
    <w:rsid w:val="003A429A"/>
    <w:rsid w:val="003A4DAB"/>
    <w:rsid w:val="003A53FB"/>
    <w:rsid w:val="003A564B"/>
    <w:rsid w:val="003A5C47"/>
    <w:rsid w:val="003A5DFE"/>
    <w:rsid w:val="003B197D"/>
    <w:rsid w:val="003B1B75"/>
    <w:rsid w:val="003B3C98"/>
    <w:rsid w:val="003B3FAC"/>
    <w:rsid w:val="003B4664"/>
    <w:rsid w:val="003B67C3"/>
    <w:rsid w:val="003C10C2"/>
    <w:rsid w:val="003C2877"/>
    <w:rsid w:val="003C4C3D"/>
    <w:rsid w:val="003C575E"/>
    <w:rsid w:val="003C66E9"/>
    <w:rsid w:val="003C72CE"/>
    <w:rsid w:val="003D0426"/>
    <w:rsid w:val="003D1D2F"/>
    <w:rsid w:val="003D27E9"/>
    <w:rsid w:val="003D2AF0"/>
    <w:rsid w:val="003D31B7"/>
    <w:rsid w:val="003D3612"/>
    <w:rsid w:val="003D68CD"/>
    <w:rsid w:val="003E36CF"/>
    <w:rsid w:val="003E4F80"/>
    <w:rsid w:val="003E78B5"/>
    <w:rsid w:val="003E7DCB"/>
    <w:rsid w:val="003F1484"/>
    <w:rsid w:val="003F16F6"/>
    <w:rsid w:val="003F1735"/>
    <w:rsid w:val="003F4290"/>
    <w:rsid w:val="003F4B3F"/>
    <w:rsid w:val="003F4C34"/>
    <w:rsid w:val="003F5F65"/>
    <w:rsid w:val="003F656B"/>
    <w:rsid w:val="003F75D0"/>
    <w:rsid w:val="003F7E1D"/>
    <w:rsid w:val="00400212"/>
    <w:rsid w:val="0040227E"/>
    <w:rsid w:val="00402592"/>
    <w:rsid w:val="00402F0D"/>
    <w:rsid w:val="004038D4"/>
    <w:rsid w:val="0040477E"/>
    <w:rsid w:val="00405ECC"/>
    <w:rsid w:val="004066F5"/>
    <w:rsid w:val="004068CB"/>
    <w:rsid w:val="0041145B"/>
    <w:rsid w:val="00411CD0"/>
    <w:rsid w:val="00414121"/>
    <w:rsid w:val="00416C19"/>
    <w:rsid w:val="00417946"/>
    <w:rsid w:val="00417F5B"/>
    <w:rsid w:val="004209A7"/>
    <w:rsid w:val="00421F29"/>
    <w:rsid w:val="00422A18"/>
    <w:rsid w:val="004242AA"/>
    <w:rsid w:val="00424B89"/>
    <w:rsid w:val="00425E9F"/>
    <w:rsid w:val="00427A38"/>
    <w:rsid w:val="0043066D"/>
    <w:rsid w:val="00433CB9"/>
    <w:rsid w:val="00433D5A"/>
    <w:rsid w:val="00433E49"/>
    <w:rsid w:val="004347E0"/>
    <w:rsid w:val="00436BC8"/>
    <w:rsid w:val="0043712D"/>
    <w:rsid w:val="00437246"/>
    <w:rsid w:val="0044014D"/>
    <w:rsid w:val="00444283"/>
    <w:rsid w:val="00450596"/>
    <w:rsid w:val="00450F5C"/>
    <w:rsid w:val="004547EF"/>
    <w:rsid w:val="004606BD"/>
    <w:rsid w:val="004636C7"/>
    <w:rsid w:val="00463AFD"/>
    <w:rsid w:val="004659CE"/>
    <w:rsid w:val="00465B95"/>
    <w:rsid w:val="00466824"/>
    <w:rsid w:val="0046763B"/>
    <w:rsid w:val="00467994"/>
    <w:rsid w:val="00467F84"/>
    <w:rsid w:val="00471D5A"/>
    <w:rsid w:val="004720D0"/>
    <w:rsid w:val="0047220D"/>
    <w:rsid w:val="00472BB6"/>
    <w:rsid w:val="004731D6"/>
    <w:rsid w:val="004736FC"/>
    <w:rsid w:val="004743CE"/>
    <w:rsid w:val="00475EC8"/>
    <w:rsid w:val="00476C04"/>
    <w:rsid w:val="00477EFE"/>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A6D5A"/>
    <w:rsid w:val="004A7EA9"/>
    <w:rsid w:val="004B2857"/>
    <w:rsid w:val="004B68C6"/>
    <w:rsid w:val="004C0C6C"/>
    <w:rsid w:val="004C0EEF"/>
    <w:rsid w:val="004C488C"/>
    <w:rsid w:val="004C49DC"/>
    <w:rsid w:val="004C6C9A"/>
    <w:rsid w:val="004D133A"/>
    <w:rsid w:val="004D16C1"/>
    <w:rsid w:val="004D1BB2"/>
    <w:rsid w:val="004D3EE7"/>
    <w:rsid w:val="004D6369"/>
    <w:rsid w:val="004D692C"/>
    <w:rsid w:val="004D7CF8"/>
    <w:rsid w:val="004E009A"/>
    <w:rsid w:val="004E0C5D"/>
    <w:rsid w:val="004E406C"/>
    <w:rsid w:val="004F0CA6"/>
    <w:rsid w:val="004F21AA"/>
    <w:rsid w:val="00501C52"/>
    <w:rsid w:val="00503EB2"/>
    <w:rsid w:val="005079C1"/>
    <w:rsid w:val="00507E93"/>
    <w:rsid w:val="0051123F"/>
    <w:rsid w:val="005112C3"/>
    <w:rsid w:val="005119FF"/>
    <w:rsid w:val="0051225C"/>
    <w:rsid w:val="00513E55"/>
    <w:rsid w:val="0051570B"/>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243E"/>
    <w:rsid w:val="00532CB4"/>
    <w:rsid w:val="00533244"/>
    <w:rsid w:val="005332DC"/>
    <w:rsid w:val="00533D64"/>
    <w:rsid w:val="00536EA7"/>
    <w:rsid w:val="0054076F"/>
    <w:rsid w:val="005421E7"/>
    <w:rsid w:val="0054282F"/>
    <w:rsid w:val="00545C0D"/>
    <w:rsid w:val="005472BD"/>
    <w:rsid w:val="005518A1"/>
    <w:rsid w:val="005535E2"/>
    <w:rsid w:val="0055398E"/>
    <w:rsid w:val="0056151C"/>
    <w:rsid w:val="00562A67"/>
    <w:rsid w:val="00563356"/>
    <w:rsid w:val="00564087"/>
    <w:rsid w:val="00564F4F"/>
    <w:rsid w:val="00567417"/>
    <w:rsid w:val="00567C50"/>
    <w:rsid w:val="00570626"/>
    <w:rsid w:val="00570D85"/>
    <w:rsid w:val="00572463"/>
    <w:rsid w:val="00573940"/>
    <w:rsid w:val="00574FE9"/>
    <w:rsid w:val="005751CF"/>
    <w:rsid w:val="00575D9E"/>
    <w:rsid w:val="0057680B"/>
    <w:rsid w:val="00581E2F"/>
    <w:rsid w:val="005832E9"/>
    <w:rsid w:val="005833EF"/>
    <w:rsid w:val="0058349B"/>
    <w:rsid w:val="00584A00"/>
    <w:rsid w:val="00587081"/>
    <w:rsid w:val="005879D5"/>
    <w:rsid w:val="00592431"/>
    <w:rsid w:val="005A19F8"/>
    <w:rsid w:val="005A2121"/>
    <w:rsid w:val="005A23E6"/>
    <w:rsid w:val="005A29B6"/>
    <w:rsid w:val="005A32E4"/>
    <w:rsid w:val="005A3905"/>
    <w:rsid w:val="005A3EE2"/>
    <w:rsid w:val="005A587B"/>
    <w:rsid w:val="005A5E9C"/>
    <w:rsid w:val="005A5EF2"/>
    <w:rsid w:val="005A6FDC"/>
    <w:rsid w:val="005B15B7"/>
    <w:rsid w:val="005B3BC8"/>
    <w:rsid w:val="005B4527"/>
    <w:rsid w:val="005C33CA"/>
    <w:rsid w:val="005C62FC"/>
    <w:rsid w:val="005D3B14"/>
    <w:rsid w:val="005D4A66"/>
    <w:rsid w:val="005D4E6E"/>
    <w:rsid w:val="005D5D90"/>
    <w:rsid w:val="005E1C08"/>
    <w:rsid w:val="005E2397"/>
    <w:rsid w:val="005E2ECD"/>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06B1F"/>
    <w:rsid w:val="00612256"/>
    <w:rsid w:val="00612691"/>
    <w:rsid w:val="006129E4"/>
    <w:rsid w:val="006133FF"/>
    <w:rsid w:val="00616A7E"/>
    <w:rsid w:val="00617702"/>
    <w:rsid w:val="00621F24"/>
    <w:rsid w:val="00625619"/>
    <w:rsid w:val="00627365"/>
    <w:rsid w:val="006302E8"/>
    <w:rsid w:val="0063095A"/>
    <w:rsid w:val="00630C51"/>
    <w:rsid w:val="006313CF"/>
    <w:rsid w:val="00631592"/>
    <w:rsid w:val="00633442"/>
    <w:rsid w:val="00640531"/>
    <w:rsid w:val="00640A07"/>
    <w:rsid w:val="006412B8"/>
    <w:rsid w:val="00643360"/>
    <w:rsid w:val="006447F4"/>
    <w:rsid w:val="00645E47"/>
    <w:rsid w:val="0065079E"/>
    <w:rsid w:val="00651500"/>
    <w:rsid w:val="00651883"/>
    <w:rsid w:val="00653609"/>
    <w:rsid w:val="00656B1D"/>
    <w:rsid w:val="00657AB0"/>
    <w:rsid w:val="00664BA9"/>
    <w:rsid w:val="006658E0"/>
    <w:rsid w:val="006661B7"/>
    <w:rsid w:val="006663E3"/>
    <w:rsid w:val="00667111"/>
    <w:rsid w:val="006676BB"/>
    <w:rsid w:val="00667922"/>
    <w:rsid w:val="00670118"/>
    <w:rsid w:val="00670AA5"/>
    <w:rsid w:val="00670ADD"/>
    <w:rsid w:val="00672330"/>
    <w:rsid w:val="00673B4A"/>
    <w:rsid w:val="00673B90"/>
    <w:rsid w:val="0067533D"/>
    <w:rsid w:val="00677754"/>
    <w:rsid w:val="00681188"/>
    <w:rsid w:val="00682281"/>
    <w:rsid w:val="006846F4"/>
    <w:rsid w:val="0068703B"/>
    <w:rsid w:val="00687588"/>
    <w:rsid w:val="00687DBD"/>
    <w:rsid w:val="00690F02"/>
    <w:rsid w:val="00690FF5"/>
    <w:rsid w:val="00691250"/>
    <w:rsid w:val="006923F3"/>
    <w:rsid w:val="00694B7B"/>
    <w:rsid w:val="00696874"/>
    <w:rsid w:val="00697D1D"/>
    <w:rsid w:val="006A14BB"/>
    <w:rsid w:val="006A45B7"/>
    <w:rsid w:val="006A7423"/>
    <w:rsid w:val="006A7F76"/>
    <w:rsid w:val="006B00C5"/>
    <w:rsid w:val="006B0DD1"/>
    <w:rsid w:val="006B3B79"/>
    <w:rsid w:val="006B433F"/>
    <w:rsid w:val="006B4A8F"/>
    <w:rsid w:val="006C2075"/>
    <w:rsid w:val="006C4B94"/>
    <w:rsid w:val="006C5B70"/>
    <w:rsid w:val="006C7A4E"/>
    <w:rsid w:val="006D281C"/>
    <w:rsid w:val="006D61E7"/>
    <w:rsid w:val="006D7E6E"/>
    <w:rsid w:val="006D7ED7"/>
    <w:rsid w:val="006E0A21"/>
    <w:rsid w:val="006E37C8"/>
    <w:rsid w:val="006E3BCE"/>
    <w:rsid w:val="006E64E3"/>
    <w:rsid w:val="006E755D"/>
    <w:rsid w:val="006F1545"/>
    <w:rsid w:val="006F3BFC"/>
    <w:rsid w:val="006F4793"/>
    <w:rsid w:val="006F79C2"/>
    <w:rsid w:val="00700F67"/>
    <w:rsid w:val="00702F00"/>
    <w:rsid w:val="007047AC"/>
    <w:rsid w:val="007047BC"/>
    <w:rsid w:val="00704897"/>
    <w:rsid w:val="00704B0B"/>
    <w:rsid w:val="00705EE9"/>
    <w:rsid w:val="0070668C"/>
    <w:rsid w:val="00707692"/>
    <w:rsid w:val="0071026A"/>
    <w:rsid w:val="007107A5"/>
    <w:rsid w:val="00711DDF"/>
    <w:rsid w:val="007149BF"/>
    <w:rsid w:val="00716972"/>
    <w:rsid w:val="00717058"/>
    <w:rsid w:val="007178F9"/>
    <w:rsid w:val="0072068F"/>
    <w:rsid w:val="00720C6C"/>
    <w:rsid w:val="0072236E"/>
    <w:rsid w:val="007223BF"/>
    <w:rsid w:val="007241FC"/>
    <w:rsid w:val="007242E7"/>
    <w:rsid w:val="0072612B"/>
    <w:rsid w:val="00727A44"/>
    <w:rsid w:val="00727FF8"/>
    <w:rsid w:val="0073012F"/>
    <w:rsid w:val="00732568"/>
    <w:rsid w:val="00732C63"/>
    <w:rsid w:val="00732FCD"/>
    <w:rsid w:val="00734891"/>
    <w:rsid w:val="00734C0E"/>
    <w:rsid w:val="0074262D"/>
    <w:rsid w:val="00743006"/>
    <w:rsid w:val="00743CF5"/>
    <w:rsid w:val="0074445D"/>
    <w:rsid w:val="00746E8F"/>
    <w:rsid w:val="00751081"/>
    <w:rsid w:val="00751877"/>
    <w:rsid w:val="00755A21"/>
    <w:rsid w:val="00757B75"/>
    <w:rsid w:val="00760BEF"/>
    <w:rsid w:val="00760BFB"/>
    <w:rsid w:val="007615BF"/>
    <w:rsid w:val="00761762"/>
    <w:rsid w:val="007634F5"/>
    <w:rsid w:val="00765BA5"/>
    <w:rsid w:val="00770326"/>
    <w:rsid w:val="00771E44"/>
    <w:rsid w:val="0077538D"/>
    <w:rsid w:val="007753BD"/>
    <w:rsid w:val="00775B76"/>
    <w:rsid w:val="00777ACF"/>
    <w:rsid w:val="007823B4"/>
    <w:rsid w:val="00784660"/>
    <w:rsid w:val="00784DE8"/>
    <w:rsid w:val="007850EA"/>
    <w:rsid w:val="007853A8"/>
    <w:rsid w:val="00785525"/>
    <w:rsid w:val="0078618C"/>
    <w:rsid w:val="00790A65"/>
    <w:rsid w:val="00791213"/>
    <w:rsid w:val="00791350"/>
    <w:rsid w:val="007927C2"/>
    <w:rsid w:val="00793B96"/>
    <w:rsid w:val="00793D42"/>
    <w:rsid w:val="00794298"/>
    <w:rsid w:val="00796AD7"/>
    <w:rsid w:val="00796C6A"/>
    <w:rsid w:val="007A53D0"/>
    <w:rsid w:val="007A6EA0"/>
    <w:rsid w:val="007A6F19"/>
    <w:rsid w:val="007B044F"/>
    <w:rsid w:val="007B15A7"/>
    <w:rsid w:val="007B303D"/>
    <w:rsid w:val="007B3132"/>
    <w:rsid w:val="007B5471"/>
    <w:rsid w:val="007C0BA3"/>
    <w:rsid w:val="007C231A"/>
    <w:rsid w:val="007C2A03"/>
    <w:rsid w:val="007C2BA6"/>
    <w:rsid w:val="007C44EB"/>
    <w:rsid w:val="007C592A"/>
    <w:rsid w:val="007C6631"/>
    <w:rsid w:val="007D1B36"/>
    <w:rsid w:val="007D1CD0"/>
    <w:rsid w:val="007D23E2"/>
    <w:rsid w:val="007D336E"/>
    <w:rsid w:val="007D74B7"/>
    <w:rsid w:val="007E09E3"/>
    <w:rsid w:val="007E09EF"/>
    <w:rsid w:val="007E112C"/>
    <w:rsid w:val="007E1998"/>
    <w:rsid w:val="007E6B92"/>
    <w:rsid w:val="007E6CC4"/>
    <w:rsid w:val="007E79EF"/>
    <w:rsid w:val="007F1551"/>
    <w:rsid w:val="007F4654"/>
    <w:rsid w:val="007F4C48"/>
    <w:rsid w:val="008005E3"/>
    <w:rsid w:val="00800C48"/>
    <w:rsid w:val="00801493"/>
    <w:rsid w:val="008016AE"/>
    <w:rsid w:val="00801DCF"/>
    <w:rsid w:val="00803FBC"/>
    <w:rsid w:val="00805161"/>
    <w:rsid w:val="00805AD4"/>
    <w:rsid w:val="0080727B"/>
    <w:rsid w:val="00807477"/>
    <w:rsid w:val="008114BC"/>
    <w:rsid w:val="00814A86"/>
    <w:rsid w:val="00814F97"/>
    <w:rsid w:val="00815FA7"/>
    <w:rsid w:val="008164F2"/>
    <w:rsid w:val="008169E3"/>
    <w:rsid w:val="008209F6"/>
    <w:rsid w:val="00821147"/>
    <w:rsid w:val="008211BE"/>
    <w:rsid w:val="008215CA"/>
    <w:rsid w:val="0082183A"/>
    <w:rsid w:val="008251FD"/>
    <w:rsid w:val="00831522"/>
    <w:rsid w:val="00832DB5"/>
    <w:rsid w:val="00834BAF"/>
    <w:rsid w:val="00835A72"/>
    <w:rsid w:val="00842F63"/>
    <w:rsid w:val="008440AD"/>
    <w:rsid w:val="008442F7"/>
    <w:rsid w:val="008454A7"/>
    <w:rsid w:val="00846CAC"/>
    <w:rsid w:val="00851F2F"/>
    <w:rsid w:val="00853055"/>
    <w:rsid w:val="00855CCB"/>
    <w:rsid w:val="00856C2F"/>
    <w:rsid w:val="00857863"/>
    <w:rsid w:val="008604D0"/>
    <w:rsid w:val="008615F1"/>
    <w:rsid w:val="00862196"/>
    <w:rsid w:val="00862F1D"/>
    <w:rsid w:val="008633BE"/>
    <w:rsid w:val="008646C0"/>
    <w:rsid w:val="008663EB"/>
    <w:rsid w:val="00870290"/>
    <w:rsid w:val="00873851"/>
    <w:rsid w:val="00881DDE"/>
    <w:rsid w:val="00882D63"/>
    <w:rsid w:val="00886234"/>
    <w:rsid w:val="00887A2D"/>
    <w:rsid w:val="00887D4B"/>
    <w:rsid w:val="0089179C"/>
    <w:rsid w:val="00892000"/>
    <w:rsid w:val="0089447E"/>
    <w:rsid w:val="00894B78"/>
    <w:rsid w:val="00896669"/>
    <w:rsid w:val="00896A12"/>
    <w:rsid w:val="008A28D6"/>
    <w:rsid w:val="008A3C36"/>
    <w:rsid w:val="008A3C5B"/>
    <w:rsid w:val="008A4014"/>
    <w:rsid w:val="008A4EFF"/>
    <w:rsid w:val="008B0411"/>
    <w:rsid w:val="008B087D"/>
    <w:rsid w:val="008B10AA"/>
    <w:rsid w:val="008B16E8"/>
    <w:rsid w:val="008B40F0"/>
    <w:rsid w:val="008B6A1C"/>
    <w:rsid w:val="008B6A81"/>
    <w:rsid w:val="008C14E2"/>
    <w:rsid w:val="008C27C0"/>
    <w:rsid w:val="008C5474"/>
    <w:rsid w:val="008C6C1C"/>
    <w:rsid w:val="008C6ECF"/>
    <w:rsid w:val="008C70F0"/>
    <w:rsid w:val="008C7459"/>
    <w:rsid w:val="008C76E8"/>
    <w:rsid w:val="008D08BD"/>
    <w:rsid w:val="008D17F5"/>
    <w:rsid w:val="008D2ED3"/>
    <w:rsid w:val="008D3807"/>
    <w:rsid w:val="008D4FD4"/>
    <w:rsid w:val="008E0326"/>
    <w:rsid w:val="008E0EC6"/>
    <w:rsid w:val="008E199B"/>
    <w:rsid w:val="008E4E61"/>
    <w:rsid w:val="008F1382"/>
    <w:rsid w:val="008F3EB7"/>
    <w:rsid w:val="008F45EB"/>
    <w:rsid w:val="008F5EA6"/>
    <w:rsid w:val="008F6EA9"/>
    <w:rsid w:val="008F73A7"/>
    <w:rsid w:val="008F73C3"/>
    <w:rsid w:val="00901E81"/>
    <w:rsid w:val="009031F3"/>
    <w:rsid w:val="009048F9"/>
    <w:rsid w:val="00906414"/>
    <w:rsid w:val="00906450"/>
    <w:rsid w:val="0090729D"/>
    <w:rsid w:val="009076FD"/>
    <w:rsid w:val="009115FC"/>
    <w:rsid w:val="0091315D"/>
    <w:rsid w:val="00913557"/>
    <w:rsid w:val="00915215"/>
    <w:rsid w:val="009208F9"/>
    <w:rsid w:val="00922615"/>
    <w:rsid w:val="0092283A"/>
    <w:rsid w:val="00923444"/>
    <w:rsid w:val="009250A6"/>
    <w:rsid w:val="00927983"/>
    <w:rsid w:val="009301C3"/>
    <w:rsid w:val="009317ED"/>
    <w:rsid w:val="009318C6"/>
    <w:rsid w:val="0094338A"/>
    <w:rsid w:val="00947C5F"/>
    <w:rsid w:val="00950031"/>
    <w:rsid w:val="009508CE"/>
    <w:rsid w:val="009531FF"/>
    <w:rsid w:val="00953652"/>
    <w:rsid w:val="00953957"/>
    <w:rsid w:val="00953D66"/>
    <w:rsid w:val="0095431D"/>
    <w:rsid w:val="009557BE"/>
    <w:rsid w:val="0095698F"/>
    <w:rsid w:val="0096239B"/>
    <w:rsid w:val="00964418"/>
    <w:rsid w:val="0096588B"/>
    <w:rsid w:val="00970380"/>
    <w:rsid w:val="00972C39"/>
    <w:rsid w:val="00972DAB"/>
    <w:rsid w:val="00974A4A"/>
    <w:rsid w:val="00976633"/>
    <w:rsid w:val="0098014F"/>
    <w:rsid w:val="0098269D"/>
    <w:rsid w:val="00983B84"/>
    <w:rsid w:val="009855C6"/>
    <w:rsid w:val="00986529"/>
    <w:rsid w:val="0098714E"/>
    <w:rsid w:val="009922E0"/>
    <w:rsid w:val="00992A7E"/>
    <w:rsid w:val="00993A73"/>
    <w:rsid w:val="00996F8C"/>
    <w:rsid w:val="009A040F"/>
    <w:rsid w:val="009A0EA0"/>
    <w:rsid w:val="009A194D"/>
    <w:rsid w:val="009A4395"/>
    <w:rsid w:val="009A5CE7"/>
    <w:rsid w:val="009A71A2"/>
    <w:rsid w:val="009A71F6"/>
    <w:rsid w:val="009B10C3"/>
    <w:rsid w:val="009B1BBB"/>
    <w:rsid w:val="009B3D38"/>
    <w:rsid w:val="009B3DB3"/>
    <w:rsid w:val="009B40A9"/>
    <w:rsid w:val="009B7671"/>
    <w:rsid w:val="009C0CED"/>
    <w:rsid w:val="009C1A28"/>
    <w:rsid w:val="009C3D14"/>
    <w:rsid w:val="009C79A9"/>
    <w:rsid w:val="009D0881"/>
    <w:rsid w:val="009D2FC9"/>
    <w:rsid w:val="009D4130"/>
    <w:rsid w:val="009D4166"/>
    <w:rsid w:val="009D6378"/>
    <w:rsid w:val="009E2A7F"/>
    <w:rsid w:val="009E4208"/>
    <w:rsid w:val="009E5E34"/>
    <w:rsid w:val="009F1125"/>
    <w:rsid w:val="009F160B"/>
    <w:rsid w:val="009F5667"/>
    <w:rsid w:val="00A023B6"/>
    <w:rsid w:val="00A02F98"/>
    <w:rsid w:val="00A03259"/>
    <w:rsid w:val="00A06238"/>
    <w:rsid w:val="00A06D8F"/>
    <w:rsid w:val="00A11B02"/>
    <w:rsid w:val="00A11CD8"/>
    <w:rsid w:val="00A1278E"/>
    <w:rsid w:val="00A15A07"/>
    <w:rsid w:val="00A21C2D"/>
    <w:rsid w:val="00A2214B"/>
    <w:rsid w:val="00A25AAF"/>
    <w:rsid w:val="00A2796F"/>
    <w:rsid w:val="00A3010D"/>
    <w:rsid w:val="00A303B5"/>
    <w:rsid w:val="00A3249D"/>
    <w:rsid w:val="00A378A1"/>
    <w:rsid w:val="00A402BB"/>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339"/>
    <w:rsid w:val="00A67804"/>
    <w:rsid w:val="00A705EF"/>
    <w:rsid w:val="00A71021"/>
    <w:rsid w:val="00A717F8"/>
    <w:rsid w:val="00A759F0"/>
    <w:rsid w:val="00A77804"/>
    <w:rsid w:val="00A80C50"/>
    <w:rsid w:val="00A8172C"/>
    <w:rsid w:val="00A81965"/>
    <w:rsid w:val="00A82EC8"/>
    <w:rsid w:val="00A853AA"/>
    <w:rsid w:val="00A8641A"/>
    <w:rsid w:val="00A92925"/>
    <w:rsid w:val="00A947A9"/>
    <w:rsid w:val="00A97891"/>
    <w:rsid w:val="00AA0FA5"/>
    <w:rsid w:val="00AA1E2A"/>
    <w:rsid w:val="00AA21CC"/>
    <w:rsid w:val="00AA2D3B"/>
    <w:rsid w:val="00AA417A"/>
    <w:rsid w:val="00AA4786"/>
    <w:rsid w:val="00AA7F33"/>
    <w:rsid w:val="00AB1869"/>
    <w:rsid w:val="00AB7470"/>
    <w:rsid w:val="00AC0762"/>
    <w:rsid w:val="00AC2F0B"/>
    <w:rsid w:val="00AC3363"/>
    <w:rsid w:val="00AC3560"/>
    <w:rsid w:val="00AC3615"/>
    <w:rsid w:val="00AC4CF5"/>
    <w:rsid w:val="00AC6456"/>
    <w:rsid w:val="00AD11FB"/>
    <w:rsid w:val="00AD27AA"/>
    <w:rsid w:val="00AD2A7A"/>
    <w:rsid w:val="00AD3506"/>
    <w:rsid w:val="00AD3EDA"/>
    <w:rsid w:val="00AD518F"/>
    <w:rsid w:val="00AD6300"/>
    <w:rsid w:val="00AD696E"/>
    <w:rsid w:val="00AE00A2"/>
    <w:rsid w:val="00AE04A7"/>
    <w:rsid w:val="00AE0B2F"/>
    <w:rsid w:val="00AE0CB5"/>
    <w:rsid w:val="00AE13B2"/>
    <w:rsid w:val="00AE2336"/>
    <w:rsid w:val="00AE2BF2"/>
    <w:rsid w:val="00AE3D6D"/>
    <w:rsid w:val="00AF00FE"/>
    <w:rsid w:val="00AF051F"/>
    <w:rsid w:val="00AF0B36"/>
    <w:rsid w:val="00AF1C01"/>
    <w:rsid w:val="00AF21FD"/>
    <w:rsid w:val="00AF3E1B"/>
    <w:rsid w:val="00AF5940"/>
    <w:rsid w:val="00AF63C8"/>
    <w:rsid w:val="00AF6C23"/>
    <w:rsid w:val="00B02443"/>
    <w:rsid w:val="00B0374C"/>
    <w:rsid w:val="00B05961"/>
    <w:rsid w:val="00B10A52"/>
    <w:rsid w:val="00B10B41"/>
    <w:rsid w:val="00B1197F"/>
    <w:rsid w:val="00B12752"/>
    <w:rsid w:val="00B14A44"/>
    <w:rsid w:val="00B14E50"/>
    <w:rsid w:val="00B15F80"/>
    <w:rsid w:val="00B179E9"/>
    <w:rsid w:val="00B2001A"/>
    <w:rsid w:val="00B203BE"/>
    <w:rsid w:val="00B20514"/>
    <w:rsid w:val="00B254EB"/>
    <w:rsid w:val="00B25812"/>
    <w:rsid w:val="00B268D9"/>
    <w:rsid w:val="00B2722C"/>
    <w:rsid w:val="00B30553"/>
    <w:rsid w:val="00B3230A"/>
    <w:rsid w:val="00B32731"/>
    <w:rsid w:val="00B32984"/>
    <w:rsid w:val="00B330EB"/>
    <w:rsid w:val="00B33C9A"/>
    <w:rsid w:val="00B36B69"/>
    <w:rsid w:val="00B36ED0"/>
    <w:rsid w:val="00B36F58"/>
    <w:rsid w:val="00B37F1B"/>
    <w:rsid w:val="00B41B3F"/>
    <w:rsid w:val="00B421BC"/>
    <w:rsid w:val="00B434FC"/>
    <w:rsid w:val="00B47FE2"/>
    <w:rsid w:val="00B51469"/>
    <w:rsid w:val="00B527D7"/>
    <w:rsid w:val="00B5584B"/>
    <w:rsid w:val="00B56107"/>
    <w:rsid w:val="00B5681D"/>
    <w:rsid w:val="00B56843"/>
    <w:rsid w:val="00B56E7A"/>
    <w:rsid w:val="00B579FC"/>
    <w:rsid w:val="00B60B89"/>
    <w:rsid w:val="00B6275D"/>
    <w:rsid w:val="00B650BB"/>
    <w:rsid w:val="00B6512D"/>
    <w:rsid w:val="00B651D9"/>
    <w:rsid w:val="00B65E3E"/>
    <w:rsid w:val="00B67729"/>
    <w:rsid w:val="00B703B7"/>
    <w:rsid w:val="00B70528"/>
    <w:rsid w:val="00B71F02"/>
    <w:rsid w:val="00B73680"/>
    <w:rsid w:val="00B753FC"/>
    <w:rsid w:val="00B773FB"/>
    <w:rsid w:val="00B8027C"/>
    <w:rsid w:val="00B80AEA"/>
    <w:rsid w:val="00B826A7"/>
    <w:rsid w:val="00B87076"/>
    <w:rsid w:val="00B87CA8"/>
    <w:rsid w:val="00B90490"/>
    <w:rsid w:val="00B912E1"/>
    <w:rsid w:val="00B92C42"/>
    <w:rsid w:val="00B951C3"/>
    <w:rsid w:val="00B956EA"/>
    <w:rsid w:val="00B97030"/>
    <w:rsid w:val="00BA0A7C"/>
    <w:rsid w:val="00BA0D8B"/>
    <w:rsid w:val="00BA297D"/>
    <w:rsid w:val="00BA2C7D"/>
    <w:rsid w:val="00BB02F6"/>
    <w:rsid w:val="00BB4E1A"/>
    <w:rsid w:val="00BB5002"/>
    <w:rsid w:val="00BB712C"/>
    <w:rsid w:val="00BC00F0"/>
    <w:rsid w:val="00BC1BF0"/>
    <w:rsid w:val="00BC230B"/>
    <w:rsid w:val="00BC267F"/>
    <w:rsid w:val="00BC356C"/>
    <w:rsid w:val="00BC3E13"/>
    <w:rsid w:val="00BC7005"/>
    <w:rsid w:val="00BC74A6"/>
    <w:rsid w:val="00BD2656"/>
    <w:rsid w:val="00BD2A14"/>
    <w:rsid w:val="00BD3CB4"/>
    <w:rsid w:val="00BD60C7"/>
    <w:rsid w:val="00BD7018"/>
    <w:rsid w:val="00BE1900"/>
    <w:rsid w:val="00BE2306"/>
    <w:rsid w:val="00BE28C5"/>
    <w:rsid w:val="00BE2D12"/>
    <w:rsid w:val="00BE3F43"/>
    <w:rsid w:val="00BE4FF4"/>
    <w:rsid w:val="00BE5BC6"/>
    <w:rsid w:val="00BE7121"/>
    <w:rsid w:val="00BE718C"/>
    <w:rsid w:val="00BE7DED"/>
    <w:rsid w:val="00BE7EA9"/>
    <w:rsid w:val="00BF028D"/>
    <w:rsid w:val="00BF13B1"/>
    <w:rsid w:val="00BF6E2E"/>
    <w:rsid w:val="00BF71E5"/>
    <w:rsid w:val="00BF7EFD"/>
    <w:rsid w:val="00C003EB"/>
    <w:rsid w:val="00C00CF7"/>
    <w:rsid w:val="00C01BF2"/>
    <w:rsid w:val="00C02278"/>
    <w:rsid w:val="00C02863"/>
    <w:rsid w:val="00C02B1E"/>
    <w:rsid w:val="00C03B09"/>
    <w:rsid w:val="00C03B39"/>
    <w:rsid w:val="00C049E5"/>
    <w:rsid w:val="00C05938"/>
    <w:rsid w:val="00C07BF4"/>
    <w:rsid w:val="00C10155"/>
    <w:rsid w:val="00C108B6"/>
    <w:rsid w:val="00C10B08"/>
    <w:rsid w:val="00C11028"/>
    <w:rsid w:val="00C1144E"/>
    <w:rsid w:val="00C12CFF"/>
    <w:rsid w:val="00C12D0D"/>
    <w:rsid w:val="00C14059"/>
    <w:rsid w:val="00C1529C"/>
    <w:rsid w:val="00C156BE"/>
    <w:rsid w:val="00C15A6E"/>
    <w:rsid w:val="00C16272"/>
    <w:rsid w:val="00C17FBA"/>
    <w:rsid w:val="00C22BF1"/>
    <w:rsid w:val="00C23F1F"/>
    <w:rsid w:val="00C25010"/>
    <w:rsid w:val="00C26495"/>
    <w:rsid w:val="00C26BFB"/>
    <w:rsid w:val="00C3077F"/>
    <w:rsid w:val="00C30D56"/>
    <w:rsid w:val="00C30E13"/>
    <w:rsid w:val="00C30EEB"/>
    <w:rsid w:val="00C3196C"/>
    <w:rsid w:val="00C32BB9"/>
    <w:rsid w:val="00C32E2B"/>
    <w:rsid w:val="00C33704"/>
    <w:rsid w:val="00C33ECA"/>
    <w:rsid w:val="00C33EE0"/>
    <w:rsid w:val="00C348F5"/>
    <w:rsid w:val="00C37279"/>
    <w:rsid w:val="00C3735E"/>
    <w:rsid w:val="00C44DF3"/>
    <w:rsid w:val="00C45167"/>
    <w:rsid w:val="00C454F8"/>
    <w:rsid w:val="00C458AA"/>
    <w:rsid w:val="00C462BF"/>
    <w:rsid w:val="00C465C0"/>
    <w:rsid w:val="00C51FF6"/>
    <w:rsid w:val="00C52A12"/>
    <w:rsid w:val="00C53548"/>
    <w:rsid w:val="00C53558"/>
    <w:rsid w:val="00C538AF"/>
    <w:rsid w:val="00C53B7F"/>
    <w:rsid w:val="00C56871"/>
    <w:rsid w:val="00C56B9B"/>
    <w:rsid w:val="00C60C45"/>
    <w:rsid w:val="00C622CF"/>
    <w:rsid w:val="00C62817"/>
    <w:rsid w:val="00C6310B"/>
    <w:rsid w:val="00C64722"/>
    <w:rsid w:val="00C6787A"/>
    <w:rsid w:val="00C71F06"/>
    <w:rsid w:val="00C72FC3"/>
    <w:rsid w:val="00C72FE7"/>
    <w:rsid w:val="00C75385"/>
    <w:rsid w:val="00C7614A"/>
    <w:rsid w:val="00C77DBB"/>
    <w:rsid w:val="00C81018"/>
    <w:rsid w:val="00C8162F"/>
    <w:rsid w:val="00C867D8"/>
    <w:rsid w:val="00C8698C"/>
    <w:rsid w:val="00C87404"/>
    <w:rsid w:val="00C90B96"/>
    <w:rsid w:val="00C932A5"/>
    <w:rsid w:val="00C93AF0"/>
    <w:rsid w:val="00C94DE1"/>
    <w:rsid w:val="00C9635E"/>
    <w:rsid w:val="00C963B9"/>
    <w:rsid w:val="00C970A2"/>
    <w:rsid w:val="00CA10FF"/>
    <w:rsid w:val="00CA1385"/>
    <w:rsid w:val="00CA1E21"/>
    <w:rsid w:val="00CA7AD4"/>
    <w:rsid w:val="00CA7F49"/>
    <w:rsid w:val="00CB1FF9"/>
    <w:rsid w:val="00CB2B8D"/>
    <w:rsid w:val="00CB36C8"/>
    <w:rsid w:val="00CB78AC"/>
    <w:rsid w:val="00CC1106"/>
    <w:rsid w:val="00CC1763"/>
    <w:rsid w:val="00CC34ED"/>
    <w:rsid w:val="00CC582F"/>
    <w:rsid w:val="00CC64EA"/>
    <w:rsid w:val="00CC7446"/>
    <w:rsid w:val="00CC7955"/>
    <w:rsid w:val="00CD07DD"/>
    <w:rsid w:val="00CD4F90"/>
    <w:rsid w:val="00CD681B"/>
    <w:rsid w:val="00CD6BE9"/>
    <w:rsid w:val="00CD6DB4"/>
    <w:rsid w:val="00CE1CD2"/>
    <w:rsid w:val="00CE4754"/>
    <w:rsid w:val="00CE5A15"/>
    <w:rsid w:val="00CE6AEE"/>
    <w:rsid w:val="00CE71DA"/>
    <w:rsid w:val="00CF0975"/>
    <w:rsid w:val="00CF1BDA"/>
    <w:rsid w:val="00CF2E4E"/>
    <w:rsid w:val="00CF3F79"/>
    <w:rsid w:val="00CF74E2"/>
    <w:rsid w:val="00CF7C3D"/>
    <w:rsid w:val="00D00B00"/>
    <w:rsid w:val="00D01695"/>
    <w:rsid w:val="00D02593"/>
    <w:rsid w:val="00D05603"/>
    <w:rsid w:val="00D06122"/>
    <w:rsid w:val="00D15602"/>
    <w:rsid w:val="00D165E9"/>
    <w:rsid w:val="00D1733E"/>
    <w:rsid w:val="00D207BE"/>
    <w:rsid w:val="00D2196B"/>
    <w:rsid w:val="00D2237D"/>
    <w:rsid w:val="00D2264D"/>
    <w:rsid w:val="00D22EDC"/>
    <w:rsid w:val="00D23663"/>
    <w:rsid w:val="00D257B2"/>
    <w:rsid w:val="00D259DA"/>
    <w:rsid w:val="00D2634D"/>
    <w:rsid w:val="00D265FF"/>
    <w:rsid w:val="00D26E4A"/>
    <w:rsid w:val="00D302D2"/>
    <w:rsid w:val="00D302DC"/>
    <w:rsid w:val="00D32C41"/>
    <w:rsid w:val="00D3773C"/>
    <w:rsid w:val="00D4117E"/>
    <w:rsid w:val="00D41348"/>
    <w:rsid w:val="00D433A8"/>
    <w:rsid w:val="00D435CD"/>
    <w:rsid w:val="00D437A4"/>
    <w:rsid w:val="00D43868"/>
    <w:rsid w:val="00D44BBE"/>
    <w:rsid w:val="00D45AED"/>
    <w:rsid w:val="00D4635B"/>
    <w:rsid w:val="00D463D8"/>
    <w:rsid w:val="00D46651"/>
    <w:rsid w:val="00D466EE"/>
    <w:rsid w:val="00D47BBF"/>
    <w:rsid w:val="00D47F68"/>
    <w:rsid w:val="00D51563"/>
    <w:rsid w:val="00D538E1"/>
    <w:rsid w:val="00D547D4"/>
    <w:rsid w:val="00D54A33"/>
    <w:rsid w:val="00D55AE1"/>
    <w:rsid w:val="00D56989"/>
    <w:rsid w:val="00D57939"/>
    <w:rsid w:val="00D63481"/>
    <w:rsid w:val="00D669DA"/>
    <w:rsid w:val="00D72A45"/>
    <w:rsid w:val="00D72CF1"/>
    <w:rsid w:val="00D739B4"/>
    <w:rsid w:val="00D75229"/>
    <w:rsid w:val="00D75403"/>
    <w:rsid w:val="00D75767"/>
    <w:rsid w:val="00D75E6D"/>
    <w:rsid w:val="00D826EC"/>
    <w:rsid w:val="00D8588C"/>
    <w:rsid w:val="00D90F85"/>
    <w:rsid w:val="00D936FC"/>
    <w:rsid w:val="00D94C06"/>
    <w:rsid w:val="00D95F3E"/>
    <w:rsid w:val="00D96668"/>
    <w:rsid w:val="00D96996"/>
    <w:rsid w:val="00D979F9"/>
    <w:rsid w:val="00DA028F"/>
    <w:rsid w:val="00DA071B"/>
    <w:rsid w:val="00DA15FE"/>
    <w:rsid w:val="00DA1FD9"/>
    <w:rsid w:val="00DA2C4F"/>
    <w:rsid w:val="00DA2F2D"/>
    <w:rsid w:val="00DA3510"/>
    <w:rsid w:val="00DA3B25"/>
    <w:rsid w:val="00DA4104"/>
    <w:rsid w:val="00DA580A"/>
    <w:rsid w:val="00DA6061"/>
    <w:rsid w:val="00DB245B"/>
    <w:rsid w:val="00DB3293"/>
    <w:rsid w:val="00DB3EF6"/>
    <w:rsid w:val="00DB597D"/>
    <w:rsid w:val="00DB6E65"/>
    <w:rsid w:val="00DC0BDB"/>
    <w:rsid w:val="00DC2AF5"/>
    <w:rsid w:val="00DC58F9"/>
    <w:rsid w:val="00DC6886"/>
    <w:rsid w:val="00DD1091"/>
    <w:rsid w:val="00DD1367"/>
    <w:rsid w:val="00DD2EE2"/>
    <w:rsid w:val="00DD30D4"/>
    <w:rsid w:val="00DD312F"/>
    <w:rsid w:val="00DD38BA"/>
    <w:rsid w:val="00DD6448"/>
    <w:rsid w:val="00DE0273"/>
    <w:rsid w:val="00DE0343"/>
    <w:rsid w:val="00DE065C"/>
    <w:rsid w:val="00DE2629"/>
    <w:rsid w:val="00DE6368"/>
    <w:rsid w:val="00DF203E"/>
    <w:rsid w:val="00DF224B"/>
    <w:rsid w:val="00DF399E"/>
    <w:rsid w:val="00DF3ED3"/>
    <w:rsid w:val="00DF6986"/>
    <w:rsid w:val="00E005D2"/>
    <w:rsid w:val="00E014F9"/>
    <w:rsid w:val="00E01F5D"/>
    <w:rsid w:val="00E0702C"/>
    <w:rsid w:val="00E07FFA"/>
    <w:rsid w:val="00E101AC"/>
    <w:rsid w:val="00E1051F"/>
    <w:rsid w:val="00E1231A"/>
    <w:rsid w:val="00E203EB"/>
    <w:rsid w:val="00E204FF"/>
    <w:rsid w:val="00E218B7"/>
    <w:rsid w:val="00E21B9D"/>
    <w:rsid w:val="00E21CF2"/>
    <w:rsid w:val="00E229C7"/>
    <w:rsid w:val="00E23566"/>
    <w:rsid w:val="00E2553D"/>
    <w:rsid w:val="00E264BA"/>
    <w:rsid w:val="00E26A41"/>
    <w:rsid w:val="00E313A5"/>
    <w:rsid w:val="00E31890"/>
    <w:rsid w:val="00E319EC"/>
    <w:rsid w:val="00E32563"/>
    <w:rsid w:val="00E32572"/>
    <w:rsid w:val="00E3441E"/>
    <w:rsid w:val="00E36585"/>
    <w:rsid w:val="00E3735C"/>
    <w:rsid w:val="00E37B51"/>
    <w:rsid w:val="00E419C7"/>
    <w:rsid w:val="00E42599"/>
    <w:rsid w:val="00E4365D"/>
    <w:rsid w:val="00E44BDF"/>
    <w:rsid w:val="00E450F9"/>
    <w:rsid w:val="00E452DB"/>
    <w:rsid w:val="00E46F07"/>
    <w:rsid w:val="00E546AA"/>
    <w:rsid w:val="00E55592"/>
    <w:rsid w:val="00E56DF7"/>
    <w:rsid w:val="00E56E2A"/>
    <w:rsid w:val="00E57415"/>
    <w:rsid w:val="00E57C10"/>
    <w:rsid w:val="00E606D1"/>
    <w:rsid w:val="00E607BB"/>
    <w:rsid w:val="00E62B6E"/>
    <w:rsid w:val="00E62D1E"/>
    <w:rsid w:val="00E648D2"/>
    <w:rsid w:val="00E663EB"/>
    <w:rsid w:val="00E71D07"/>
    <w:rsid w:val="00E77C11"/>
    <w:rsid w:val="00E81466"/>
    <w:rsid w:val="00E8252D"/>
    <w:rsid w:val="00E83560"/>
    <w:rsid w:val="00E83D20"/>
    <w:rsid w:val="00E84DD9"/>
    <w:rsid w:val="00E85B78"/>
    <w:rsid w:val="00E8638D"/>
    <w:rsid w:val="00E865C9"/>
    <w:rsid w:val="00E908D6"/>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3645"/>
    <w:rsid w:val="00EC3EFB"/>
    <w:rsid w:val="00EC43AC"/>
    <w:rsid w:val="00EC69E9"/>
    <w:rsid w:val="00ED01B9"/>
    <w:rsid w:val="00ED042C"/>
    <w:rsid w:val="00ED0704"/>
    <w:rsid w:val="00ED51A9"/>
    <w:rsid w:val="00ED75A4"/>
    <w:rsid w:val="00ED77BD"/>
    <w:rsid w:val="00ED7BAC"/>
    <w:rsid w:val="00EE0261"/>
    <w:rsid w:val="00EE0378"/>
    <w:rsid w:val="00EE0793"/>
    <w:rsid w:val="00EE25E1"/>
    <w:rsid w:val="00EE3FF7"/>
    <w:rsid w:val="00EE4D4B"/>
    <w:rsid w:val="00EF091B"/>
    <w:rsid w:val="00EF0E90"/>
    <w:rsid w:val="00EF10C7"/>
    <w:rsid w:val="00EF2D0E"/>
    <w:rsid w:val="00EF3469"/>
    <w:rsid w:val="00EF70AC"/>
    <w:rsid w:val="00EF76FD"/>
    <w:rsid w:val="00F0030A"/>
    <w:rsid w:val="00F01785"/>
    <w:rsid w:val="00F047B1"/>
    <w:rsid w:val="00F05D0C"/>
    <w:rsid w:val="00F07FA0"/>
    <w:rsid w:val="00F100D8"/>
    <w:rsid w:val="00F11080"/>
    <w:rsid w:val="00F119A4"/>
    <w:rsid w:val="00F12F9E"/>
    <w:rsid w:val="00F1357D"/>
    <w:rsid w:val="00F20E74"/>
    <w:rsid w:val="00F24127"/>
    <w:rsid w:val="00F244BE"/>
    <w:rsid w:val="00F25DD5"/>
    <w:rsid w:val="00F26180"/>
    <w:rsid w:val="00F2622A"/>
    <w:rsid w:val="00F278E8"/>
    <w:rsid w:val="00F30120"/>
    <w:rsid w:val="00F301A5"/>
    <w:rsid w:val="00F30BF9"/>
    <w:rsid w:val="00F32A26"/>
    <w:rsid w:val="00F32B04"/>
    <w:rsid w:val="00F34454"/>
    <w:rsid w:val="00F34582"/>
    <w:rsid w:val="00F364B3"/>
    <w:rsid w:val="00F40B8E"/>
    <w:rsid w:val="00F41E0A"/>
    <w:rsid w:val="00F42BE0"/>
    <w:rsid w:val="00F432C1"/>
    <w:rsid w:val="00F4363E"/>
    <w:rsid w:val="00F44E95"/>
    <w:rsid w:val="00F4602B"/>
    <w:rsid w:val="00F46877"/>
    <w:rsid w:val="00F5009B"/>
    <w:rsid w:val="00F507A7"/>
    <w:rsid w:val="00F5084F"/>
    <w:rsid w:val="00F51B5E"/>
    <w:rsid w:val="00F53508"/>
    <w:rsid w:val="00F55269"/>
    <w:rsid w:val="00F552CD"/>
    <w:rsid w:val="00F561C6"/>
    <w:rsid w:val="00F57EBB"/>
    <w:rsid w:val="00F61EE7"/>
    <w:rsid w:val="00F62F81"/>
    <w:rsid w:val="00F64464"/>
    <w:rsid w:val="00F663BF"/>
    <w:rsid w:val="00F718C2"/>
    <w:rsid w:val="00F71A96"/>
    <w:rsid w:val="00F71E5A"/>
    <w:rsid w:val="00F753B7"/>
    <w:rsid w:val="00F75B69"/>
    <w:rsid w:val="00F7756B"/>
    <w:rsid w:val="00F77A82"/>
    <w:rsid w:val="00F8230C"/>
    <w:rsid w:val="00F829CF"/>
    <w:rsid w:val="00F82B83"/>
    <w:rsid w:val="00F82ED3"/>
    <w:rsid w:val="00F84D93"/>
    <w:rsid w:val="00F90F3C"/>
    <w:rsid w:val="00F9649F"/>
    <w:rsid w:val="00F976C8"/>
    <w:rsid w:val="00FA2418"/>
    <w:rsid w:val="00FA3271"/>
    <w:rsid w:val="00FA36EA"/>
    <w:rsid w:val="00FA4BD1"/>
    <w:rsid w:val="00FA51D7"/>
    <w:rsid w:val="00FA6144"/>
    <w:rsid w:val="00FA62C1"/>
    <w:rsid w:val="00FB3F1D"/>
    <w:rsid w:val="00FB6013"/>
    <w:rsid w:val="00FB6B58"/>
    <w:rsid w:val="00FB74F9"/>
    <w:rsid w:val="00FB76BE"/>
    <w:rsid w:val="00FC00BD"/>
    <w:rsid w:val="00FC16A0"/>
    <w:rsid w:val="00FC293A"/>
    <w:rsid w:val="00FC4C44"/>
    <w:rsid w:val="00FC6298"/>
    <w:rsid w:val="00FC6492"/>
    <w:rsid w:val="00FC6F28"/>
    <w:rsid w:val="00FC6FD9"/>
    <w:rsid w:val="00FC7B62"/>
    <w:rsid w:val="00FC7DC7"/>
    <w:rsid w:val="00FD1D78"/>
    <w:rsid w:val="00FD2703"/>
    <w:rsid w:val="00FD2767"/>
    <w:rsid w:val="00FD4602"/>
    <w:rsid w:val="00FD526C"/>
    <w:rsid w:val="00FD5305"/>
    <w:rsid w:val="00FD601F"/>
    <w:rsid w:val="00FD7E32"/>
    <w:rsid w:val="00FE2F84"/>
    <w:rsid w:val="00FE5EC3"/>
    <w:rsid w:val="00FE5F19"/>
    <w:rsid w:val="00FE6899"/>
    <w:rsid w:val="00FF133C"/>
    <w:rsid w:val="00FF4BB6"/>
    <w:rsid w:val="00FF72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55190453"/>
  <w15:docId w15:val="{206957E7-C1E7-4700-AE7F-3A7BF9A6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OdstavecseseznamemChar">
    <w:name w:val="Odstavec se seznamem Char"/>
    <w:aliases w:val="A-Odrážky1 Char"/>
    <w:link w:val="Odstavecseseznamem"/>
    <w:uiPriority w:val="34"/>
    <w:locked/>
    <w:rsid w:val="001B5202"/>
    <w:rPr>
      <w:sz w:val="24"/>
      <w:szCs w:val="24"/>
    </w:rPr>
  </w:style>
  <w:style w:type="paragraph" w:customStyle="1" w:styleId="Text1-2">
    <w:name w:val="_Text_1-2"/>
    <w:basedOn w:val="Text1-1"/>
    <w:link w:val="Text1-2Char"/>
    <w:qFormat/>
    <w:rsid w:val="00E0702C"/>
    <w:pPr>
      <w:numPr>
        <w:ilvl w:val="2"/>
      </w:numPr>
    </w:pPr>
  </w:style>
  <w:style w:type="paragraph" w:customStyle="1" w:styleId="Text1-1">
    <w:name w:val="_Text_1-1"/>
    <w:basedOn w:val="Normln"/>
    <w:link w:val="Text1-1Char"/>
    <w:rsid w:val="00E0702C"/>
    <w:pPr>
      <w:numPr>
        <w:ilvl w:val="1"/>
        <w:numId w:val="36"/>
      </w:numPr>
      <w:spacing w:after="120" w:line="264" w:lineRule="auto"/>
      <w:jc w:val="both"/>
    </w:pPr>
    <w:rPr>
      <w:rFonts w:ascii="Verdana" w:eastAsia="MS Mincho" w:hAnsi="Verdana" w:cstheme="minorBidi"/>
      <w:sz w:val="18"/>
      <w:szCs w:val="18"/>
      <w:lang w:eastAsia="en-US"/>
    </w:rPr>
  </w:style>
  <w:style w:type="paragraph" w:customStyle="1" w:styleId="Nadpis1-1">
    <w:name w:val="_Nadpis_1-1"/>
    <w:basedOn w:val="Odstavecseseznamem"/>
    <w:next w:val="Normln"/>
    <w:qFormat/>
    <w:rsid w:val="00E0702C"/>
    <w:pPr>
      <w:keepNext/>
      <w:numPr>
        <w:numId w:val="36"/>
      </w:numPr>
      <w:tabs>
        <w:tab w:val="clear" w:pos="879"/>
        <w:tab w:val="num" w:pos="737"/>
      </w:tabs>
      <w:spacing w:before="280" w:after="120" w:line="264" w:lineRule="auto"/>
      <w:ind w:left="737"/>
      <w:contextualSpacing/>
      <w:outlineLvl w:val="0"/>
    </w:pPr>
    <w:rPr>
      <w:rFonts w:ascii="Verdana" w:eastAsia="MS Mincho" w:hAnsi="Verdana" w:cstheme="minorBidi"/>
      <w:b/>
      <w:caps/>
      <w:sz w:val="22"/>
      <w:szCs w:val="18"/>
      <w:lang w:eastAsia="en-US"/>
    </w:rPr>
  </w:style>
  <w:style w:type="character" w:customStyle="1" w:styleId="Text1-2Char">
    <w:name w:val="_Text_1-2 Char"/>
    <w:basedOn w:val="Standardnpsmoodstavce"/>
    <w:link w:val="Text1-2"/>
    <w:rsid w:val="00E0702C"/>
    <w:rPr>
      <w:rFonts w:ascii="Verdana" w:eastAsia="MS Mincho" w:hAnsi="Verdana" w:cstheme="minorBidi"/>
      <w:sz w:val="18"/>
      <w:szCs w:val="18"/>
      <w:lang w:eastAsia="en-US"/>
    </w:rPr>
  </w:style>
  <w:style w:type="character" w:customStyle="1" w:styleId="Text1-1Char">
    <w:name w:val="_Text_1-1 Char"/>
    <w:basedOn w:val="Standardnpsmoodstavce"/>
    <w:link w:val="Text1-1"/>
    <w:rsid w:val="009D4130"/>
    <w:rPr>
      <w:rFonts w:ascii="Verdana" w:eastAsia="MS Mincho" w:hAnsi="Verdana" w:cstheme="minorBidi"/>
      <w:sz w:val="18"/>
      <w:szCs w:val="18"/>
      <w:lang w:eastAsia="en-US"/>
    </w:rPr>
  </w:style>
  <w:style w:type="character" w:customStyle="1" w:styleId="ui-provider">
    <w:name w:val="ui-provider"/>
    <w:basedOn w:val="Standardnpsmoodstavce"/>
    <w:rsid w:val="00221A18"/>
  </w:style>
  <w:style w:type="paragraph" w:customStyle="1" w:styleId="Textbezslovn">
    <w:name w:val="_Text_bez_číslování"/>
    <w:basedOn w:val="Normln"/>
    <w:link w:val="TextbezslovnChar"/>
    <w:qFormat/>
    <w:rsid w:val="004C6C9A"/>
    <w:pPr>
      <w:spacing w:after="120" w:line="264" w:lineRule="auto"/>
      <w:ind w:left="737"/>
      <w:jc w:val="both"/>
    </w:pPr>
    <w:rPr>
      <w:rFonts w:ascii="Verdana" w:eastAsia="MS Mincho" w:hAnsi="Verdana" w:cstheme="minorBidi"/>
      <w:sz w:val="18"/>
      <w:szCs w:val="18"/>
      <w:lang w:eastAsia="en-US"/>
    </w:rPr>
  </w:style>
  <w:style w:type="paragraph" w:customStyle="1" w:styleId="Nadpisbezsl1-1">
    <w:name w:val="_Nadpis_bez_čísl_1-1"/>
    <w:next w:val="Nadpisbezsl1-2"/>
    <w:qFormat/>
    <w:rsid w:val="004C6C9A"/>
    <w:pPr>
      <w:keepNext/>
      <w:spacing w:before="280" w:after="120" w:line="264" w:lineRule="auto"/>
    </w:pPr>
    <w:rPr>
      <w:rFonts w:ascii="Verdana" w:eastAsia="MS Mincho" w:hAnsi="Verdana" w:cstheme="minorBidi"/>
      <w:b/>
      <w:caps/>
      <w:sz w:val="22"/>
      <w:szCs w:val="18"/>
      <w:lang w:eastAsia="en-US"/>
    </w:rPr>
  </w:style>
  <w:style w:type="paragraph" w:customStyle="1" w:styleId="Nadpisbezsl1-2">
    <w:name w:val="_Nadpis_bez_čísl_1-2"/>
    <w:next w:val="Normln"/>
    <w:qFormat/>
    <w:rsid w:val="004C6C9A"/>
    <w:pPr>
      <w:keepNext/>
      <w:spacing w:before="200" w:after="120" w:line="264" w:lineRule="auto"/>
    </w:pPr>
    <w:rPr>
      <w:rFonts w:ascii="Verdana" w:eastAsia="MS Mincho" w:hAnsi="Verdana" w:cstheme="minorBidi"/>
      <w:b/>
      <w:lang w:eastAsia="en-US"/>
    </w:rPr>
  </w:style>
  <w:style w:type="character" w:customStyle="1" w:styleId="TextbezslovnChar">
    <w:name w:val="_Text_bez_číslování Char"/>
    <w:basedOn w:val="Standardnpsmoodstavce"/>
    <w:link w:val="Textbezslovn"/>
    <w:rsid w:val="004C6C9A"/>
    <w:rPr>
      <w:rFonts w:ascii="Verdana" w:eastAsia="MS Mincho" w:hAnsi="Verdana" w:cstheme="minorBidi"/>
      <w:sz w:val="18"/>
      <w:szCs w:val="18"/>
      <w:lang w:eastAsia="en-US"/>
    </w:rPr>
  </w:style>
  <w:style w:type="character" w:styleId="Nevyeenzmnka">
    <w:name w:val="Unresolved Mention"/>
    <w:basedOn w:val="Standardnpsmoodstavce"/>
    <w:uiPriority w:val="99"/>
    <w:semiHidden/>
    <w:unhideWhenUsed/>
    <w:rsid w:val="00630C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t@spravazeleznic.cz" TargetMode="External"/><Relationship Id="rId13" Type="http://schemas.openxmlformats.org/officeDocument/2006/relationships/hyperlink" Target="https://www.szdc.cz/"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03667"/>
    <w:rsid w:val="00030E5B"/>
    <w:rsid w:val="000B48A0"/>
    <w:rsid w:val="00104C76"/>
    <w:rsid w:val="00112D53"/>
    <w:rsid w:val="00167C32"/>
    <w:rsid w:val="001B34C1"/>
    <w:rsid w:val="001D2697"/>
    <w:rsid w:val="00233DE6"/>
    <w:rsid w:val="002D4C3A"/>
    <w:rsid w:val="00363050"/>
    <w:rsid w:val="003C0A70"/>
    <w:rsid w:val="004329D3"/>
    <w:rsid w:val="00446531"/>
    <w:rsid w:val="004D4F6A"/>
    <w:rsid w:val="00500E95"/>
    <w:rsid w:val="00583067"/>
    <w:rsid w:val="0059660E"/>
    <w:rsid w:val="005D7D24"/>
    <w:rsid w:val="005E2ECD"/>
    <w:rsid w:val="005F6E0D"/>
    <w:rsid w:val="00655775"/>
    <w:rsid w:val="00667922"/>
    <w:rsid w:val="00707222"/>
    <w:rsid w:val="00790914"/>
    <w:rsid w:val="00796C6A"/>
    <w:rsid w:val="007E37A3"/>
    <w:rsid w:val="00864D84"/>
    <w:rsid w:val="008A1329"/>
    <w:rsid w:val="008C2F26"/>
    <w:rsid w:val="009076FD"/>
    <w:rsid w:val="0093294E"/>
    <w:rsid w:val="00953652"/>
    <w:rsid w:val="00984A18"/>
    <w:rsid w:val="009B65A5"/>
    <w:rsid w:val="00A402BB"/>
    <w:rsid w:val="00AC48A6"/>
    <w:rsid w:val="00AD518F"/>
    <w:rsid w:val="00AE0CB5"/>
    <w:rsid w:val="00B306BC"/>
    <w:rsid w:val="00B845B8"/>
    <w:rsid w:val="00B9284E"/>
    <w:rsid w:val="00C5438E"/>
    <w:rsid w:val="00C55CB0"/>
    <w:rsid w:val="00C71D97"/>
    <w:rsid w:val="00CD3525"/>
    <w:rsid w:val="00CF67B3"/>
    <w:rsid w:val="00CF701F"/>
    <w:rsid w:val="00D15602"/>
    <w:rsid w:val="00D47BBF"/>
    <w:rsid w:val="00D663E5"/>
    <w:rsid w:val="00DE6368"/>
    <w:rsid w:val="00E26D28"/>
    <w:rsid w:val="00E27DA8"/>
    <w:rsid w:val="00E4365D"/>
    <w:rsid w:val="00E717ED"/>
    <w:rsid w:val="00E84DD9"/>
    <w:rsid w:val="00E86496"/>
    <w:rsid w:val="00ED73CB"/>
    <w:rsid w:val="00F71A96"/>
    <w:rsid w:val="00FD574C"/>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E576A-A3B9-4B06-986E-3FEA390C0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20</Pages>
  <Words>8570</Words>
  <Characters>52446</Characters>
  <Application>Microsoft Office Word</Application>
  <DocSecurity>0</DocSecurity>
  <Lines>437</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Hrušková Pavlína</cp:lastModifiedBy>
  <cp:revision>4</cp:revision>
  <cp:lastPrinted>2023-02-02T09:23:00Z</cp:lastPrinted>
  <dcterms:created xsi:type="dcterms:W3CDTF">2024-10-11T06:06:00Z</dcterms:created>
  <dcterms:modified xsi:type="dcterms:W3CDTF">2024-11-07T10:59:00Z</dcterms:modified>
</cp:coreProperties>
</file>