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FA3E4" w14:textId="77777777" w:rsidR="000719BB" w:rsidRDefault="000719BB" w:rsidP="006C2343">
      <w:pPr>
        <w:pStyle w:val="Titul2"/>
      </w:pPr>
    </w:p>
    <w:p w14:paraId="4CAF4110" w14:textId="77777777" w:rsidR="00826B7B" w:rsidRDefault="00826B7B" w:rsidP="006C2343">
      <w:pPr>
        <w:pStyle w:val="Titul2"/>
      </w:pPr>
    </w:p>
    <w:p w14:paraId="7A5FD77A" w14:textId="77777777" w:rsidR="00685D86" w:rsidRPr="000719BB" w:rsidRDefault="00685D86" w:rsidP="006C2343">
      <w:pPr>
        <w:pStyle w:val="Titul2"/>
      </w:pPr>
    </w:p>
    <w:p w14:paraId="49DA6D43" w14:textId="77777777" w:rsidR="00AD0C7B" w:rsidRPr="004661D4" w:rsidRDefault="00685D86" w:rsidP="00685D86">
      <w:pPr>
        <w:pStyle w:val="Titul2"/>
      </w:pPr>
      <w:r w:rsidRPr="004661D4">
        <w:t>Příloha č. 3</w:t>
      </w:r>
      <w:r w:rsidR="00AC62F0" w:rsidRPr="004661D4">
        <w:t xml:space="preserve"> </w:t>
      </w:r>
      <w:r w:rsidRPr="004661D4">
        <w:t>c)</w:t>
      </w:r>
    </w:p>
    <w:p w14:paraId="5B9E8C9D" w14:textId="77777777" w:rsidR="003254A3" w:rsidRPr="004661D4" w:rsidRDefault="003254A3" w:rsidP="00D00410"/>
    <w:p w14:paraId="6C8544BD" w14:textId="77777777" w:rsidR="00AD0C7B" w:rsidRPr="004661D4" w:rsidRDefault="00685D86" w:rsidP="006C2343">
      <w:pPr>
        <w:pStyle w:val="Titul1"/>
      </w:pPr>
      <w:r w:rsidRPr="004661D4">
        <w:t xml:space="preserve">Zvláštní </w:t>
      </w:r>
      <w:r w:rsidR="00AD0C7B" w:rsidRPr="004661D4">
        <w:t>technické podmínky</w:t>
      </w:r>
    </w:p>
    <w:p w14:paraId="4FAB0178" w14:textId="77777777" w:rsidR="00AD0C7B" w:rsidRPr="004661D4" w:rsidRDefault="00AD0C7B" w:rsidP="00EB46E5">
      <w:pPr>
        <w:pStyle w:val="Titul2"/>
      </w:pPr>
    </w:p>
    <w:p w14:paraId="6E642757" w14:textId="77777777" w:rsidR="00EB46E5" w:rsidRPr="004661D4" w:rsidRDefault="00685D86" w:rsidP="00EB46E5">
      <w:pPr>
        <w:pStyle w:val="Titul2"/>
      </w:pPr>
      <w:r w:rsidRPr="004661D4">
        <w:t xml:space="preserve">Záměr projektu </w:t>
      </w:r>
    </w:p>
    <w:p w14:paraId="13463124" w14:textId="77777777" w:rsidR="00685D86" w:rsidRPr="004661D4" w:rsidRDefault="00685D86" w:rsidP="00EB46E5">
      <w:pPr>
        <w:pStyle w:val="Titul2"/>
      </w:pPr>
    </w:p>
    <w:sdt>
      <w:sdtPr>
        <w:rPr>
          <w:rStyle w:val="Nzevakce"/>
        </w:rPr>
        <w:alias w:val="Název akce - VYplnit pole - přenese se do zápatí"/>
        <w:tag w:val="Název akce"/>
        <w:id w:val="1889687308"/>
        <w:placeholder>
          <w:docPart w:val="F2C96AB0F78C4E388A2F14641A7E0873"/>
        </w:placeholder>
        <w:text/>
      </w:sdtPr>
      <w:sdtEndPr>
        <w:rPr>
          <w:rStyle w:val="Nzevakce"/>
        </w:rPr>
      </w:sdtEndPr>
      <w:sdtContent>
        <w:p w14:paraId="06D7E15D" w14:textId="2BED2BAC" w:rsidR="00527CB2" w:rsidRPr="004661D4" w:rsidRDefault="00DB39F4" w:rsidP="00527CB2">
          <w:pPr>
            <w:pStyle w:val="Tituldatum"/>
          </w:pPr>
          <w:r>
            <w:rPr>
              <w:rStyle w:val="Nzevakce"/>
            </w:rPr>
            <w:t>Rekonstrukce</w:t>
          </w:r>
          <w:r w:rsidR="00617661" w:rsidRPr="004661D4">
            <w:rPr>
              <w:rStyle w:val="Nzevakce"/>
            </w:rPr>
            <w:t xml:space="preserve"> přejezdu P7519 v km 0,580 trati Opava východ – Olomouc</w:t>
          </w:r>
        </w:p>
      </w:sdtContent>
    </w:sdt>
    <w:p w14:paraId="22ED5181" w14:textId="77777777" w:rsidR="00685D86" w:rsidRPr="004661D4" w:rsidRDefault="00685D86" w:rsidP="00EB46E5">
      <w:pPr>
        <w:pStyle w:val="Titul2"/>
      </w:pPr>
    </w:p>
    <w:p w14:paraId="055C757E" w14:textId="77777777" w:rsidR="00826B7B" w:rsidRPr="004661D4" w:rsidRDefault="00826B7B" w:rsidP="006C2343">
      <w:pPr>
        <w:pStyle w:val="Titul2"/>
      </w:pPr>
    </w:p>
    <w:p w14:paraId="47141C05" w14:textId="77777777" w:rsidR="003254A3" w:rsidRPr="004661D4" w:rsidRDefault="003254A3" w:rsidP="006C2343">
      <w:pPr>
        <w:pStyle w:val="Titul2"/>
      </w:pPr>
    </w:p>
    <w:p w14:paraId="6983BCF6" w14:textId="77777777" w:rsidR="003254A3" w:rsidRPr="004661D4" w:rsidRDefault="003254A3" w:rsidP="006C2343">
      <w:pPr>
        <w:pStyle w:val="Titul2"/>
      </w:pPr>
    </w:p>
    <w:p w14:paraId="7DF51EB4" w14:textId="77777777" w:rsidR="00826B7B" w:rsidRPr="004661D4" w:rsidRDefault="00826B7B" w:rsidP="006C2343">
      <w:pPr>
        <w:pStyle w:val="Titul2"/>
      </w:pPr>
    </w:p>
    <w:p w14:paraId="3FA7CA77" w14:textId="77777777" w:rsidR="006C2343" w:rsidRPr="004661D4" w:rsidRDefault="006C2343" w:rsidP="006C2343">
      <w:pPr>
        <w:pStyle w:val="Titul2"/>
      </w:pPr>
    </w:p>
    <w:p w14:paraId="230F0070" w14:textId="3B990C3F" w:rsidR="00826B7B" w:rsidRPr="006C2343" w:rsidRDefault="006C2343" w:rsidP="006C2343">
      <w:pPr>
        <w:pStyle w:val="Tituldatum"/>
      </w:pPr>
      <w:r w:rsidRPr="004661D4">
        <w:t xml:space="preserve">Datum vydání: </w:t>
      </w:r>
      <w:r w:rsidRPr="004661D4">
        <w:tab/>
      </w:r>
      <w:r w:rsidR="00DB39F4">
        <w:t>13</w:t>
      </w:r>
      <w:r w:rsidR="00685D86" w:rsidRPr="004661D4">
        <w:t>.</w:t>
      </w:r>
      <w:r w:rsidRPr="004661D4">
        <w:t xml:space="preserve"> </w:t>
      </w:r>
      <w:r w:rsidR="00DB39F4">
        <w:t>9</w:t>
      </w:r>
      <w:r w:rsidRPr="004661D4">
        <w:t>. 20</w:t>
      </w:r>
      <w:r w:rsidR="005B2FB1" w:rsidRPr="004661D4">
        <w:t>2</w:t>
      </w:r>
      <w:r w:rsidR="00A32A9B" w:rsidRPr="004661D4">
        <w:t>4</w:t>
      </w:r>
    </w:p>
    <w:p w14:paraId="11908DED" w14:textId="77777777" w:rsidR="00826B7B" w:rsidRDefault="00826B7B">
      <w:r>
        <w:br w:type="page"/>
      </w:r>
    </w:p>
    <w:p w14:paraId="71A16A47" w14:textId="77777777" w:rsidR="007D016E" w:rsidRDefault="007D016E">
      <w:pPr>
        <w:rPr>
          <w:rFonts w:asciiTheme="majorHAnsi" w:hAnsiTheme="majorHAnsi"/>
          <w:b/>
          <w:caps/>
          <w:sz w:val="22"/>
        </w:rPr>
      </w:pPr>
      <w:r>
        <w:lastRenderedPageBreak/>
        <w:br w:type="page"/>
      </w:r>
    </w:p>
    <w:p w14:paraId="587713F0" w14:textId="77777777" w:rsidR="00BD7E91" w:rsidRDefault="00BD7E91" w:rsidP="00B101FD">
      <w:pPr>
        <w:pStyle w:val="Nadpisbezsl1-1"/>
      </w:pPr>
      <w:r>
        <w:t>Obsah</w:t>
      </w:r>
    </w:p>
    <w:p w14:paraId="6B44B8A0" w14:textId="77777777" w:rsidR="004661D4"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1404041" w:history="1">
        <w:r w:rsidR="004661D4" w:rsidRPr="007D142D">
          <w:rPr>
            <w:rStyle w:val="Hypertextovodkaz"/>
          </w:rPr>
          <w:t>SEZNAM ZKRATEK</w:t>
        </w:r>
        <w:r w:rsidR="004661D4">
          <w:rPr>
            <w:noProof/>
            <w:webHidden/>
          </w:rPr>
          <w:tab/>
        </w:r>
        <w:r w:rsidR="004661D4">
          <w:rPr>
            <w:noProof/>
            <w:webHidden/>
          </w:rPr>
          <w:fldChar w:fldCharType="begin"/>
        </w:r>
        <w:r w:rsidR="004661D4">
          <w:rPr>
            <w:noProof/>
            <w:webHidden/>
          </w:rPr>
          <w:instrText xml:space="preserve"> PAGEREF _Toc171404041 \h </w:instrText>
        </w:r>
        <w:r w:rsidR="004661D4">
          <w:rPr>
            <w:noProof/>
            <w:webHidden/>
          </w:rPr>
        </w:r>
        <w:r w:rsidR="004661D4">
          <w:rPr>
            <w:noProof/>
            <w:webHidden/>
          </w:rPr>
          <w:fldChar w:fldCharType="separate"/>
        </w:r>
        <w:r w:rsidR="004661D4">
          <w:rPr>
            <w:noProof/>
            <w:webHidden/>
          </w:rPr>
          <w:t>4</w:t>
        </w:r>
        <w:r w:rsidR="004661D4">
          <w:rPr>
            <w:noProof/>
            <w:webHidden/>
          </w:rPr>
          <w:fldChar w:fldCharType="end"/>
        </w:r>
      </w:hyperlink>
    </w:p>
    <w:p w14:paraId="466BB52E" w14:textId="77777777" w:rsidR="004661D4" w:rsidRDefault="0087566B">
      <w:pPr>
        <w:pStyle w:val="Obsah1"/>
        <w:rPr>
          <w:rFonts w:asciiTheme="minorHAnsi" w:eastAsiaTheme="minorEastAsia" w:hAnsiTheme="minorHAnsi"/>
          <w:b w:val="0"/>
          <w:caps w:val="0"/>
          <w:noProof/>
          <w:spacing w:val="0"/>
          <w:sz w:val="22"/>
          <w:szCs w:val="22"/>
          <w:lang w:eastAsia="cs-CZ"/>
        </w:rPr>
      </w:pPr>
      <w:hyperlink w:anchor="_Toc171404042" w:history="1">
        <w:r w:rsidR="004661D4" w:rsidRPr="007D142D">
          <w:rPr>
            <w:rStyle w:val="Hypertextovodkaz"/>
          </w:rPr>
          <w:t>1.</w:t>
        </w:r>
        <w:r w:rsidR="004661D4">
          <w:rPr>
            <w:rFonts w:asciiTheme="minorHAnsi" w:eastAsiaTheme="minorEastAsia" w:hAnsiTheme="minorHAnsi"/>
            <w:b w:val="0"/>
            <w:caps w:val="0"/>
            <w:noProof/>
            <w:spacing w:val="0"/>
            <w:sz w:val="22"/>
            <w:szCs w:val="22"/>
            <w:lang w:eastAsia="cs-CZ"/>
          </w:rPr>
          <w:tab/>
        </w:r>
        <w:r w:rsidR="004661D4" w:rsidRPr="007D142D">
          <w:rPr>
            <w:rStyle w:val="Hypertextovodkaz"/>
          </w:rPr>
          <w:t>SPECIFIKACE PŘEDMĚTU DÍLA</w:t>
        </w:r>
        <w:r w:rsidR="004661D4">
          <w:rPr>
            <w:noProof/>
            <w:webHidden/>
          </w:rPr>
          <w:tab/>
        </w:r>
        <w:r w:rsidR="004661D4">
          <w:rPr>
            <w:noProof/>
            <w:webHidden/>
          </w:rPr>
          <w:fldChar w:fldCharType="begin"/>
        </w:r>
        <w:r w:rsidR="004661D4">
          <w:rPr>
            <w:noProof/>
            <w:webHidden/>
          </w:rPr>
          <w:instrText xml:space="preserve"> PAGEREF _Toc171404042 \h </w:instrText>
        </w:r>
        <w:r w:rsidR="004661D4">
          <w:rPr>
            <w:noProof/>
            <w:webHidden/>
          </w:rPr>
        </w:r>
        <w:r w:rsidR="004661D4">
          <w:rPr>
            <w:noProof/>
            <w:webHidden/>
          </w:rPr>
          <w:fldChar w:fldCharType="separate"/>
        </w:r>
        <w:r w:rsidR="004661D4">
          <w:rPr>
            <w:noProof/>
            <w:webHidden/>
          </w:rPr>
          <w:t>5</w:t>
        </w:r>
        <w:r w:rsidR="004661D4">
          <w:rPr>
            <w:noProof/>
            <w:webHidden/>
          </w:rPr>
          <w:fldChar w:fldCharType="end"/>
        </w:r>
      </w:hyperlink>
    </w:p>
    <w:p w14:paraId="2D1284A6" w14:textId="77777777" w:rsidR="004661D4" w:rsidRDefault="0087566B">
      <w:pPr>
        <w:pStyle w:val="Obsah2"/>
        <w:rPr>
          <w:rFonts w:asciiTheme="minorHAnsi" w:eastAsiaTheme="minorEastAsia" w:hAnsiTheme="minorHAnsi"/>
          <w:noProof/>
          <w:spacing w:val="0"/>
          <w:sz w:val="22"/>
          <w:szCs w:val="22"/>
          <w:lang w:eastAsia="cs-CZ"/>
        </w:rPr>
      </w:pPr>
      <w:hyperlink w:anchor="_Toc171404043" w:history="1">
        <w:r w:rsidR="004661D4" w:rsidRPr="007D142D">
          <w:rPr>
            <w:rStyle w:val="Hypertextovodkaz"/>
            <w:rFonts w:asciiTheme="majorHAnsi" w:hAnsiTheme="majorHAnsi"/>
          </w:rPr>
          <w:t>1.1</w:t>
        </w:r>
        <w:r w:rsidR="004661D4">
          <w:rPr>
            <w:rFonts w:asciiTheme="minorHAnsi" w:eastAsiaTheme="minorEastAsia" w:hAnsiTheme="minorHAnsi"/>
            <w:noProof/>
            <w:spacing w:val="0"/>
            <w:sz w:val="22"/>
            <w:szCs w:val="22"/>
            <w:lang w:eastAsia="cs-CZ"/>
          </w:rPr>
          <w:tab/>
        </w:r>
        <w:r w:rsidR="004661D4" w:rsidRPr="007D142D">
          <w:rPr>
            <w:rStyle w:val="Hypertextovodkaz"/>
          </w:rPr>
          <w:t>Předmět zadání</w:t>
        </w:r>
        <w:r w:rsidR="004661D4">
          <w:rPr>
            <w:noProof/>
            <w:webHidden/>
          </w:rPr>
          <w:tab/>
        </w:r>
        <w:r w:rsidR="004661D4">
          <w:rPr>
            <w:noProof/>
            <w:webHidden/>
          </w:rPr>
          <w:fldChar w:fldCharType="begin"/>
        </w:r>
        <w:r w:rsidR="004661D4">
          <w:rPr>
            <w:noProof/>
            <w:webHidden/>
          </w:rPr>
          <w:instrText xml:space="preserve"> PAGEREF _Toc171404043 \h </w:instrText>
        </w:r>
        <w:r w:rsidR="004661D4">
          <w:rPr>
            <w:noProof/>
            <w:webHidden/>
          </w:rPr>
        </w:r>
        <w:r w:rsidR="004661D4">
          <w:rPr>
            <w:noProof/>
            <w:webHidden/>
          </w:rPr>
          <w:fldChar w:fldCharType="separate"/>
        </w:r>
        <w:r w:rsidR="004661D4">
          <w:rPr>
            <w:noProof/>
            <w:webHidden/>
          </w:rPr>
          <w:t>5</w:t>
        </w:r>
        <w:r w:rsidR="004661D4">
          <w:rPr>
            <w:noProof/>
            <w:webHidden/>
          </w:rPr>
          <w:fldChar w:fldCharType="end"/>
        </w:r>
      </w:hyperlink>
    </w:p>
    <w:p w14:paraId="3A778D1A" w14:textId="77777777" w:rsidR="004661D4" w:rsidRDefault="0087566B">
      <w:pPr>
        <w:pStyle w:val="Obsah2"/>
        <w:rPr>
          <w:rFonts w:asciiTheme="minorHAnsi" w:eastAsiaTheme="minorEastAsia" w:hAnsiTheme="minorHAnsi"/>
          <w:noProof/>
          <w:spacing w:val="0"/>
          <w:sz w:val="22"/>
          <w:szCs w:val="22"/>
          <w:lang w:eastAsia="cs-CZ"/>
        </w:rPr>
      </w:pPr>
      <w:hyperlink w:anchor="_Toc171404044" w:history="1">
        <w:r w:rsidR="004661D4" w:rsidRPr="007D142D">
          <w:rPr>
            <w:rStyle w:val="Hypertextovodkaz"/>
            <w:rFonts w:asciiTheme="majorHAnsi" w:hAnsiTheme="majorHAnsi"/>
          </w:rPr>
          <w:t>1.2</w:t>
        </w:r>
        <w:r w:rsidR="004661D4">
          <w:rPr>
            <w:rFonts w:asciiTheme="minorHAnsi" w:eastAsiaTheme="minorEastAsia" w:hAnsiTheme="minorHAnsi"/>
            <w:noProof/>
            <w:spacing w:val="0"/>
            <w:sz w:val="22"/>
            <w:szCs w:val="22"/>
            <w:lang w:eastAsia="cs-CZ"/>
          </w:rPr>
          <w:tab/>
        </w:r>
        <w:r w:rsidR="004661D4" w:rsidRPr="007D142D">
          <w:rPr>
            <w:rStyle w:val="Hypertextovodkaz"/>
          </w:rPr>
          <w:t>Hlavní cíle stavby</w:t>
        </w:r>
        <w:r w:rsidR="004661D4">
          <w:rPr>
            <w:noProof/>
            <w:webHidden/>
          </w:rPr>
          <w:tab/>
        </w:r>
        <w:r w:rsidR="004661D4">
          <w:rPr>
            <w:noProof/>
            <w:webHidden/>
          </w:rPr>
          <w:fldChar w:fldCharType="begin"/>
        </w:r>
        <w:r w:rsidR="004661D4">
          <w:rPr>
            <w:noProof/>
            <w:webHidden/>
          </w:rPr>
          <w:instrText xml:space="preserve"> PAGEREF _Toc171404044 \h </w:instrText>
        </w:r>
        <w:r w:rsidR="004661D4">
          <w:rPr>
            <w:noProof/>
            <w:webHidden/>
          </w:rPr>
        </w:r>
        <w:r w:rsidR="004661D4">
          <w:rPr>
            <w:noProof/>
            <w:webHidden/>
          </w:rPr>
          <w:fldChar w:fldCharType="separate"/>
        </w:r>
        <w:r w:rsidR="004661D4">
          <w:rPr>
            <w:noProof/>
            <w:webHidden/>
          </w:rPr>
          <w:t>5</w:t>
        </w:r>
        <w:r w:rsidR="004661D4">
          <w:rPr>
            <w:noProof/>
            <w:webHidden/>
          </w:rPr>
          <w:fldChar w:fldCharType="end"/>
        </w:r>
      </w:hyperlink>
    </w:p>
    <w:p w14:paraId="176CEC26" w14:textId="77777777" w:rsidR="004661D4" w:rsidRDefault="0087566B">
      <w:pPr>
        <w:pStyle w:val="Obsah2"/>
        <w:rPr>
          <w:rFonts w:asciiTheme="minorHAnsi" w:eastAsiaTheme="minorEastAsia" w:hAnsiTheme="minorHAnsi"/>
          <w:noProof/>
          <w:spacing w:val="0"/>
          <w:sz w:val="22"/>
          <w:szCs w:val="22"/>
          <w:lang w:eastAsia="cs-CZ"/>
        </w:rPr>
      </w:pPr>
      <w:hyperlink w:anchor="_Toc171404045" w:history="1">
        <w:r w:rsidR="004661D4" w:rsidRPr="007D142D">
          <w:rPr>
            <w:rStyle w:val="Hypertextovodkaz"/>
            <w:rFonts w:asciiTheme="majorHAnsi" w:hAnsiTheme="majorHAnsi"/>
          </w:rPr>
          <w:t>1.3</w:t>
        </w:r>
        <w:r w:rsidR="004661D4">
          <w:rPr>
            <w:rFonts w:asciiTheme="minorHAnsi" w:eastAsiaTheme="minorEastAsia" w:hAnsiTheme="minorHAnsi"/>
            <w:noProof/>
            <w:spacing w:val="0"/>
            <w:sz w:val="22"/>
            <w:szCs w:val="22"/>
            <w:lang w:eastAsia="cs-CZ"/>
          </w:rPr>
          <w:tab/>
        </w:r>
        <w:r w:rsidR="004661D4" w:rsidRPr="007D142D">
          <w:rPr>
            <w:rStyle w:val="Hypertextovodkaz"/>
          </w:rPr>
          <w:t>Umístění stavby</w:t>
        </w:r>
        <w:r w:rsidR="004661D4">
          <w:rPr>
            <w:noProof/>
            <w:webHidden/>
          </w:rPr>
          <w:tab/>
        </w:r>
        <w:r w:rsidR="004661D4">
          <w:rPr>
            <w:noProof/>
            <w:webHidden/>
          </w:rPr>
          <w:fldChar w:fldCharType="begin"/>
        </w:r>
        <w:r w:rsidR="004661D4">
          <w:rPr>
            <w:noProof/>
            <w:webHidden/>
          </w:rPr>
          <w:instrText xml:space="preserve"> PAGEREF _Toc171404045 \h </w:instrText>
        </w:r>
        <w:r w:rsidR="004661D4">
          <w:rPr>
            <w:noProof/>
            <w:webHidden/>
          </w:rPr>
        </w:r>
        <w:r w:rsidR="004661D4">
          <w:rPr>
            <w:noProof/>
            <w:webHidden/>
          </w:rPr>
          <w:fldChar w:fldCharType="separate"/>
        </w:r>
        <w:r w:rsidR="004661D4">
          <w:rPr>
            <w:noProof/>
            <w:webHidden/>
          </w:rPr>
          <w:t>5</w:t>
        </w:r>
        <w:r w:rsidR="004661D4">
          <w:rPr>
            <w:noProof/>
            <w:webHidden/>
          </w:rPr>
          <w:fldChar w:fldCharType="end"/>
        </w:r>
      </w:hyperlink>
    </w:p>
    <w:p w14:paraId="48AC2F24" w14:textId="77777777" w:rsidR="004661D4" w:rsidRDefault="0087566B">
      <w:pPr>
        <w:pStyle w:val="Obsah2"/>
        <w:rPr>
          <w:rFonts w:asciiTheme="minorHAnsi" w:eastAsiaTheme="minorEastAsia" w:hAnsiTheme="minorHAnsi"/>
          <w:noProof/>
          <w:spacing w:val="0"/>
          <w:sz w:val="22"/>
          <w:szCs w:val="22"/>
          <w:lang w:eastAsia="cs-CZ"/>
        </w:rPr>
      </w:pPr>
      <w:hyperlink w:anchor="_Toc171404046" w:history="1">
        <w:r w:rsidR="004661D4" w:rsidRPr="007D142D">
          <w:rPr>
            <w:rStyle w:val="Hypertextovodkaz"/>
            <w:rFonts w:asciiTheme="majorHAnsi" w:hAnsiTheme="majorHAnsi"/>
          </w:rPr>
          <w:t>1.4</w:t>
        </w:r>
        <w:r w:rsidR="004661D4">
          <w:rPr>
            <w:rFonts w:asciiTheme="minorHAnsi" w:eastAsiaTheme="minorEastAsia" w:hAnsiTheme="minorHAnsi"/>
            <w:noProof/>
            <w:spacing w:val="0"/>
            <w:sz w:val="22"/>
            <w:szCs w:val="22"/>
            <w:lang w:eastAsia="cs-CZ"/>
          </w:rPr>
          <w:tab/>
        </w:r>
        <w:r w:rsidR="004661D4" w:rsidRPr="007D142D">
          <w:rPr>
            <w:rStyle w:val="Hypertextovodkaz"/>
          </w:rPr>
          <w:t>Základní charakteristika trati (nebo charakteristika objektu, zařízení)</w:t>
        </w:r>
        <w:r w:rsidR="004661D4">
          <w:rPr>
            <w:noProof/>
            <w:webHidden/>
          </w:rPr>
          <w:tab/>
        </w:r>
        <w:r w:rsidR="004661D4">
          <w:rPr>
            <w:noProof/>
            <w:webHidden/>
          </w:rPr>
          <w:fldChar w:fldCharType="begin"/>
        </w:r>
        <w:r w:rsidR="004661D4">
          <w:rPr>
            <w:noProof/>
            <w:webHidden/>
          </w:rPr>
          <w:instrText xml:space="preserve"> PAGEREF _Toc171404046 \h </w:instrText>
        </w:r>
        <w:r w:rsidR="004661D4">
          <w:rPr>
            <w:noProof/>
            <w:webHidden/>
          </w:rPr>
        </w:r>
        <w:r w:rsidR="004661D4">
          <w:rPr>
            <w:noProof/>
            <w:webHidden/>
          </w:rPr>
          <w:fldChar w:fldCharType="separate"/>
        </w:r>
        <w:r w:rsidR="004661D4">
          <w:rPr>
            <w:noProof/>
            <w:webHidden/>
          </w:rPr>
          <w:t>5</w:t>
        </w:r>
        <w:r w:rsidR="004661D4">
          <w:rPr>
            <w:noProof/>
            <w:webHidden/>
          </w:rPr>
          <w:fldChar w:fldCharType="end"/>
        </w:r>
      </w:hyperlink>
    </w:p>
    <w:p w14:paraId="109960E8" w14:textId="77777777" w:rsidR="004661D4" w:rsidRDefault="0087566B">
      <w:pPr>
        <w:pStyle w:val="Obsah1"/>
        <w:rPr>
          <w:rFonts w:asciiTheme="minorHAnsi" w:eastAsiaTheme="minorEastAsia" w:hAnsiTheme="minorHAnsi"/>
          <w:b w:val="0"/>
          <w:caps w:val="0"/>
          <w:noProof/>
          <w:spacing w:val="0"/>
          <w:sz w:val="22"/>
          <w:szCs w:val="22"/>
          <w:lang w:eastAsia="cs-CZ"/>
        </w:rPr>
      </w:pPr>
      <w:hyperlink w:anchor="_Toc171404047" w:history="1">
        <w:r w:rsidR="004661D4" w:rsidRPr="007D142D">
          <w:rPr>
            <w:rStyle w:val="Hypertextovodkaz"/>
          </w:rPr>
          <w:t>2.</w:t>
        </w:r>
        <w:r w:rsidR="004661D4">
          <w:rPr>
            <w:rFonts w:asciiTheme="minorHAnsi" w:eastAsiaTheme="minorEastAsia" w:hAnsiTheme="minorHAnsi"/>
            <w:b w:val="0"/>
            <w:caps w:val="0"/>
            <w:noProof/>
            <w:spacing w:val="0"/>
            <w:sz w:val="22"/>
            <w:szCs w:val="22"/>
            <w:lang w:eastAsia="cs-CZ"/>
          </w:rPr>
          <w:tab/>
        </w:r>
        <w:r w:rsidR="004661D4" w:rsidRPr="007D142D">
          <w:rPr>
            <w:rStyle w:val="Hypertextovodkaz"/>
          </w:rPr>
          <w:t>PŘEHLED VÝCHOZÍCH PODKLADŮ</w:t>
        </w:r>
        <w:r w:rsidR="004661D4">
          <w:rPr>
            <w:noProof/>
            <w:webHidden/>
          </w:rPr>
          <w:tab/>
        </w:r>
        <w:r w:rsidR="004661D4">
          <w:rPr>
            <w:noProof/>
            <w:webHidden/>
          </w:rPr>
          <w:fldChar w:fldCharType="begin"/>
        </w:r>
        <w:r w:rsidR="004661D4">
          <w:rPr>
            <w:noProof/>
            <w:webHidden/>
          </w:rPr>
          <w:instrText xml:space="preserve"> PAGEREF _Toc171404047 \h </w:instrText>
        </w:r>
        <w:r w:rsidR="004661D4">
          <w:rPr>
            <w:noProof/>
            <w:webHidden/>
          </w:rPr>
        </w:r>
        <w:r w:rsidR="004661D4">
          <w:rPr>
            <w:noProof/>
            <w:webHidden/>
          </w:rPr>
          <w:fldChar w:fldCharType="separate"/>
        </w:r>
        <w:r w:rsidR="004661D4">
          <w:rPr>
            <w:noProof/>
            <w:webHidden/>
          </w:rPr>
          <w:t>6</w:t>
        </w:r>
        <w:r w:rsidR="004661D4">
          <w:rPr>
            <w:noProof/>
            <w:webHidden/>
          </w:rPr>
          <w:fldChar w:fldCharType="end"/>
        </w:r>
      </w:hyperlink>
    </w:p>
    <w:p w14:paraId="67275C2D" w14:textId="77777777" w:rsidR="004661D4" w:rsidRDefault="0087566B">
      <w:pPr>
        <w:pStyle w:val="Obsah2"/>
        <w:rPr>
          <w:rFonts w:asciiTheme="minorHAnsi" w:eastAsiaTheme="minorEastAsia" w:hAnsiTheme="minorHAnsi"/>
          <w:noProof/>
          <w:spacing w:val="0"/>
          <w:sz w:val="22"/>
          <w:szCs w:val="22"/>
          <w:lang w:eastAsia="cs-CZ"/>
        </w:rPr>
      </w:pPr>
      <w:hyperlink w:anchor="_Toc171404048" w:history="1">
        <w:r w:rsidR="004661D4" w:rsidRPr="007D142D">
          <w:rPr>
            <w:rStyle w:val="Hypertextovodkaz"/>
            <w:rFonts w:asciiTheme="majorHAnsi" w:hAnsiTheme="majorHAnsi"/>
          </w:rPr>
          <w:t>2.1</w:t>
        </w:r>
        <w:r w:rsidR="004661D4">
          <w:rPr>
            <w:rFonts w:asciiTheme="minorHAnsi" w:eastAsiaTheme="minorEastAsia" w:hAnsiTheme="minorHAnsi"/>
            <w:noProof/>
            <w:spacing w:val="0"/>
            <w:sz w:val="22"/>
            <w:szCs w:val="22"/>
            <w:lang w:eastAsia="cs-CZ"/>
          </w:rPr>
          <w:tab/>
        </w:r>
        <w:r w:rsidR="004661D4" w:rsidRPr="007D142D">
          <w:rPr>
            <w:rStyle w:val="Hypertextovodkaz"/>
          </w:rPr>
          <w:t>Podklady a dokumentace</w:t>
        </w:r>
        <w:r w:rsidR="004661D4">
          <w:rPr>
            <w:noProof/>
            <w:webHidden/>
          </w:rPr>
          <w:tab/>
        </w:r>
        <w:r w:rsidR="004661D4">
          <w:rPr>
            <w:noProof/>
            <w:webHidden/>
          </w:rPr>
          <w:fldChar w:fldCharType="begin"/>
        </w:r>
        <w:r w:rsidR="004661D4">
          <w:rPr>
            <w:noProof/>
            <w:webHidden/>
          </w:rPr>
          <w:instrText xml:space="preserve"> PAGEREF _Toc171404048 \h </w:instrText>
        </w:r>
        <w:r w:rsidR="004661D4">
          <w:rPr>
            <w:noProof/>
            <w:webHidden/>
          </w:rPr>
        </w:r>
        <w:r w:rsidR="004661D4">
          <w:rPr>
            <w:noProof/>
            <w:webHidden/>
          </w:rPr>
          <w:fldChar w:fldCharType="separate"/>
        </w:r>
        <w:r w:rsidR="004661D4">
          <w:rPr>
            <w:noProof/>
            <w:webHidden/>
          </w:rPr>
          <w:t>6</w:t>
        </w:r>
        <w:r w:rsidR="004661D4">
          <w:rPr>
            <w:noProof/>
            <w:webHidden/>
          </w:rPr>
          <w:fldChar w:fldCharType="end"/>
        </w:r>
      </w:hyperlink>
    </w:p>
    <w:p w14:paraId="6C081784" w14:textId="77777777" w:rsidR="004661D4" w:rsidRDefault="0087566B">
      <w:pPr>
        <w:pStyle w:val="Obsah2"/>
        <w:rPr>
          <w:rFonts w:asciiTheme="minorHAnsi" w:eastAsiaTheme="minorEastAsia" w:hAnsiTheme="minorHAnsi"/>
          <w:noProof/>
          <w:spacing w:val="0"/>
          <w:sz w:val="22"/>
          <w:szCs w:val="22"/>
          <w:lang w:eastAsia="cs-CZ"/>
        </w:rPr>
      </w:pPr>
      <w:hyperlink w:anchor="_Toc171404049" w:history="1">
        <w:r w:rsidR="004661D4" w:rsidRPr="007D142D">
          <w:rPr>
            <w:rStyle w:val="Hypertextovodkaz"/>
            <w:rFonts w:asciiTheme="majorHAnsi" w:hAnsiTheme="majorHAnsi"/>
          </w:rPr>
          <w:t>2.2</w:t>
        </w:r>
        <w:r w:rsidR="004661D4">
          <w:rPr>
            <w:rFonts w:asciiTheme="minorHAnsi" w:eastAsiaTheme="minorEastAsia" w:hAnsiTheme="minorHAnsi"/>
            <w:noProof/>
            <w:spacing w:val="0"/>
            <w:sz w:val="22"/>
            <w:szCs w:val="22"/>
            <w:lang w:eastAsia="cs-CZ"/>
          </w:rPr>
          <w:tab/>
        </w:r>
        <w:r w:rsidR="004661D4" w:rsidRPr="007D142D">
          <w:rPr>
            <w:rStyle w:val="Hypertextovodkaz"/>
          </w:rPr>
          <w:t>Související podklady a dokumentace</w:t>
        </w:r>
        <w:r w:rsidR="004661D4">
          <w:rPr>
            <w:noProof/>
            <w:webHidden/>
          </w:rPr>
          <w:tab/>
        </w:r>
        <w:r w:rsidR="004661D4">
          <w:rPr>
            <w:noProof/>
            <w:webHidden/>
          </w:rPr>
          <w:fldChar w:fldCharType="begin"/>
        </w:r>
        <w:r w:rsidR="004661D4">
          <w:rPr>
            <w:noProof/>
            <w:webHidden/>
          </w:rPr>
          <w:instrText xml:space="preserve"> PAGEREF _Toc171404049 \h </w:instrText>
        </w:r>
        <w:r w:rsidR="004661D4">
          <w:rPr>
            <w:noProof/>
            <w:webHidden/>
          </w:rPr>
        </w:r>
        <w:r w:rsidR="004661D4">
          <w:rPr>
            <w:noProof/>
            <w:webHidden/>
          </w:rPr>
          <w:fldChar w:fldCharType="separate"/>
        </w:r>
        <w:r w:rsidR="004661D4">
          <w:rPr>
            <w:noProof/>
            <w:webHidden/>
          </w:rPr>
          <w:t>6</w:t>
        </w:r>
        <w:r w:rsidR="004661D4">
          <w:rPr>
            <w:noProof/>
            <w:webHidden/>
          </w:rPr>
          <w:fldChar w:fldCharType="end"/>
        </w:r>
      </w:hyperlink>
    </w:p>
    <w:p w14:paraId="0D7B15BF" w14:textId="77777777" w:rsidR="004661D4" w:rsidRDefault="0087566B">
      <w:pPr>
        <w:pStyle w:val="Obsah1"/>
        <w:rPr>
          <w:rFonts w:asciiTheme="minorHAnsi" w:eastAsiaTheme="minorEastAsia" w:hAnsiTheme="minorHAnsi"/>
          <w:b w:val="0"/>
          <w:caps w:val="0"/>
          <w:noProof/>
          <w:spacing w:val="0"/>
          <w:sz w:val="22"/>
          <w:szCs w:val="22"/>
          <w:lang w:eastAsia="cs-CZ"/>
        </w:rPr>
      </w:pPr>
      <w:hyperlink w:anchor="_Toc171404050" w:history="1">
        <w:r w:rsidR="004661D4" w:rsidRPr="007D142D">
          <w:rPr>
            <w:rStyle w:val="Hypertextovodkaz"/>
          </w:rPr>
          <w:t>3.</w:t>
        </w:r>
        <w:r w:rsidR="004661D4">
          <w:rPr>
            <w:rFonts w:asciiTheme="minorHAnsi" w:eastAsiaTheme="minorEastAsia" w:hAnsiTheme="minorHAnsi"/>
            <w:b w:val="0"/>
            <w:caps w:val="0"/>
            <w:noProof/>
            <w:spacing w:val="0"/>
            <w:sz w:val="22"/>
            <w:szCs w:val="22"/>
            <w:lang w:eastAsia="cs-CZ"/>
          </w:rPr>
          <w:tab/>
        </w:r>
        <w:r w:rsidR="004661D4" w:rsidRPr="007D142D">
          <w:rPr>
            <w:rStyle w:val="Hypertextovodkaz"/>
          </w:rPr>
          <w:t>KOORDINACE S JINÝMI STAVBAMI A DOKUMENTY</w:t>
        </w:r>
        <w:r w:rsidR="004661D4">
          <w:rPr>
            <w:noProof/>
            <w:webHidden/>
          </w:rPr>
          <w:tab/>
        </w:r>
        <w:r w:rsidR="004661D4">
          <w:rPr>
            <w:noProof/>
            <w:webHidden/>
          </w:rPr>
          <w:fldChar w:fldCharType="begin"/>
        </w:r>
        <w:r w:rsidR="004661D4">
          <w:rPr>
            <w:noProof/>
            <w:webHidden/>
          </w:rPr>
          <w:instrText xml:space="preserve"> PAGEREF _Toc171404050 \h </w:instrText>
        </w:r>
        <w:r w:rsidR="004661D4">
          <w:rPr>
            <w:noProof/>
            <w:webHidden/>
          </w:rPr>
        </w:r>
        <w:r w:rsidR="004661D4">
          <w:rPr>
            <w:noProof/>
            <w:webHidden/>
          </w:rPr>
          <w:fldChar w:fldCharType="separate"/>
        </w:r>
        <w:r w:rsidR="004661D4">
          <w:rPr>
            <w:noProof/>
            <w:webHidden/>
          </w:rPr>
          <w:t>6</w:t>
        </w:r>
        <w:r w:rsidR="004661D4">
          <w:rPr>
            <w:noProof/>
            <w:webHidden/>
          </w:rPr>
          <w:fldChar w:fldCharType="end"/>
        </w:r>
      </w:hyperlink>
    </w:p>
    <w:p w14:paraId="45FDFE5A" w14:textId="77777777" w:rsidR="004661D4" w:rsidRDefault="0087566B">
      <w:pPr>
        <w:pStyle w:val="Obsah1"/>
        <w:rPr>
          <w:rFonts w:asciiTheme="minorHAnsi" w:eastAsiaTheme="minorEastAsia" w:hAnsiTheme="minorHAnsi"/>
          <w:b w:val="0"/>
          <w:caps w:val="0"/>
          <w:noProof/>
          <w:spacing w:val="0"/>
          <w:sz w:val="22"/>
          <w:szCs w:val="22"/>
          <w:lang w:eastAsia="cs-CZ"/>
        </w:rPr>
      </w:pPr>
      <w:hyperlink w:anchor="_Toc171404051" w:history="1">
        <w:r w:rsidR="004661D4" w:rsidRPr="007D142D">
          <w:rPr>
            <w:rStyle w:val="Hypertextovodkaz"/>
          </w:rPr>
          <w:t>4.</w:t>
        </w:r>
        <w:r w:rsidR="004661D4">
          <w:rPr>
            <w:rFonts w:asciiTheme="minorHAnsi" w:eastAsiaTheme="minorEastAsia" w:hAnsiTheme="minorHAnsi"/>
            <w:b w:val="0"/>
            <w:caps w:val="0"/>
            <w:noProof/>
            <w:spacing w:val="0"/>
            <w:sz w:val="22"/>
            <w:szCs w:val="22"/>
            <w:lang w:eastAsia="cs-CZ"/>
          </w:rPr>
          <w:tab/>
        </w:r>
        <w:r w:rsidR="004661D4" w:rsidRPr="007D142D">
          <w:rPr>
            <w:rStyle w:val="Hypertextovodkaz"/>
          </w:rPr>
          <w:t>POŽADAVKY NA TECHNICKÉ ŘEŠENÍ</w:t>
        </w:r>
        <w:r w:rsidR="004661D4">
          <w:rPr>
            <w:noProof/>
            <w:webHidden/>
          </w:rPr>
          <w:tab/>
        </w:r>
        <w:r w:rsidR="004661D4">
          <w:rPr>
            <w:noProof/>
            <w:webHidden/>
          </w:rPr>
          <w:fldChar w:fldCharType="begin"/>
        </w:r>
        <w:r w:rsidR="004661D4">
          <w:rPr>
            <w:noProof/>
            <w:webHidden/>
          </w:rPr>
          <w:instrText xml:space="preserve"> PAGEREF _Toc171404051 \h </w:instrText>
        </w:r>
        <w:r w:rsidR="004661D4">
          <w:rPr>
            <w:noProof/>
            <w:webHidden/>
          </w:rPr>
        </w:r>
        <w:r w:rsidR="004661D4">
          <w:rPr>
            <w:noProof/>
            <w:webHidden/>
          </w:rPr>
          <w:fldChar w:fldCharType="separate"/>
        </w:r>
        <w:r w:rsidR="004661D4">
          <w:rPr>
            <w:noProof/>
            <w:webHidden/>
          </w:rPr>
          <w:t>6</w:t>
        </w:r>
        <w:r w:rsidR="004661D4">
          <w:rPr>
            <w:noProof/>
            <w:webHidden/>
          </w:rPr>
          <w:fldChar w:fldCharType="end"/>
        </w:r>
      </w:hyperlink>
    </w:p>
    <w:p w14:paraId="3C13A4DA" w14:textId="77777777" w:rsidR="004661D4" w:rsidRDefault="0087566B">
      <w:pPr>
        <w:pStyle w:val="Obsah2"/>
        <w:rPr>
          <w:rFonts w:asciiTheme="minorHAnsi" w:eastAsiaTheme="minorEastAsia" w:hAnsiTheme="minorHAnsi"/>
          <w:noProof/>
          <w:spacing w:val="0"/>
          <w:sz w:val="22"/>
          <w:szCs w:val="22"/>
          <w:lang w:eastAsia="cs-CZ"/>
        </w:rPr>
      </w:pPr>
      <w:hyperlink w:anchor="_Toc171404052" w:history="1">
        <w:r w:rsidR="004661D4" w:rsidRPr="007D142D">
          <w:rPr>
            <w:rStyle w:val="Hypertextovodkaz"/>
            <w:rFonts w:asciiTheme="majorHAnsi" w:hAnsiTheme="majorHAnsi"/>
          </w:rPr>
          <w:t>4.1</w:t>
        </w:r>
        <w:r w:rsidR="004661D4">
          <w:rPr>
            <w:rFonts w:asciiTheme="minorHAnsi" w:eastAsiaTheme="minorEastAsia" w:hAnsiTheme="minorHAnsi"/>
            <w:noProof/>
            <w:spacing w:val="0"/>
            <w:sz w:val="22"/>
            <w:szCs w:val="22"/>
            <w:lang w:eastAsia="cs-CZ"/>
          </w:rPr>
          <w:tab/>
        </w:r>
        <w:r w:rsidR="004661D4" w:rsidRPr="007D142D">
          <w:rPr>
            <w:rStyle w:val="Hypertextovodkaz"/>
          </w:rPr>
          <w:t>Všeobecně</w:t>
        </w:r>
        <w:r w:rsidR="004661D4">
          <w:rPr>
            <w:noProof/>
            <w:webHidden/>
          </w:rPr>
          <w:tab/>
        </w:r>
        <w:r w:rsidR="004661D4">
          <w:rPr>
            <w:noProof/>
            <w:webHidden/>
          </w:rPr>
          <w:fldChar w:fldCharType="begin"/>
        </w:r>
        <w:r w:rsidR="004661D4">
          <w:rPr>
            <w:noProof/>
            <w:webHidden/>
          </w:rPr>
          <w:instrText xml:space="preserve"> PAGEREF _Toc171404052 \h </w:instrText>
        </w:r>
        <w:r w:rsidR="004661D4">
          <w:rPr>
            <w:noProof/>
            <w:webHidden/>
          </w:rPr>
        </w:r>
        <w:r w:rsidR="004661D4">
          <w:rPr>
            <w:noProof/>
            <w:webHidden/>
          </w:rPr>
          <w:fldChar w:fldCharType="separate"/>
        </w:r>
        <w:r w:rsidR="004661D4">
          <w:rPr>
            <w:noProof/>
            <w:webHidden/>
          </w:rPr>
          <w:t>6</w:t>
        </w:r>
        <w:r w:rsidR="004661D4">
          <w:rPr>
            <w:noProof/>
            <w:webHidden/>
          </w:rPr>
          <w:fldChar w:fldCharType="end"/>
        </w:r>
      </w:hyperlink>
    </w:p>
    <w:p w14:paraId="58A81716" w14:textId="77777777" w:rsidR="004661D4" w:rsidRDefault="0087566B">
      <w:pPr>
        <w:pStyle w:val="Obsah2"/>
        <w:rPr>
          <w:rFonts w:asciiTheme="minorHAnsi" w:eastAsiaTheme="minorEastAsia" w:hAnsiTheme="minorHAnsi"/>
          <w:noProof/>
          <w:spacing w:val="0"/>
          <w:sz w:val="22"/>
          <w:szCs w:val="22"/>
          <w:lang w:eastAsia="cs-CZ"/>
        </w:rPr>
      </w:pPr>
      <w:hyperlink w:anchor="_Toc171404053" w:history="1">
        <w:r w:rsidR="004661D4" w:rsidRPr="007D142D">
          <w:rPr>
            <w:rStyle w:val="Hypertextovodkaz"/>
            <w:rFonts w:asciiTheme="majorHAnsi" w:hAnsiTheme="majorHAnsi"/>
          </w:rPr>
          <w:t>4.2</w:t>
        </w:r>
        <w:r w:rsidR="004661D4">
          <w:rPr>
            <w:rFonts w:asciiTheme="minorHAnsi" w:eastAsiaTheme="minorEastAsia" w:hAnsiTheme="minorHAnsi"/>
            <w:noProof/>
            <w:spacing w:val="0"/>
            <w:sz w:val="22"/>
            <w:szCs w:val="22"/>
            <w:lang w:eastAsia="cs-CZ"/>
          </w:rPr>
          <w:tab/>
        </w:r>
        <w:r w:rsidR="004661D4" w:rsidRPr="007D142D">
          <w:rPr>
            <w:rStyle w:val="Hypertextovodkaz"/>
          </w:rPr>
          <w:t>Dopravní technologie</w:t>
        </w:r>
        <w:r w:rsidR="004661D4">
          <w:rPr>
            <w:noProof/>
            <w:webHidden/>
          </w:rPr>
          <w:tab/>
        </w:r>
        <w:r w:rsidR="004661D4">
          <w:rPr>
            <w:noProof/>
            <w:webHidden/>
          </w:rPr>
          <w:fldChar w:fldCharType="begin"/>
        </w:r>
        <w:r w:rsidR="004661D4">
          <w:rPr>
            <w:noProof/>
            <w:webHidden/>
          </w:rPr>
          <w:instrText xml:space="preserve"> PAGEREF _Toc171404053 \h </w:instrText>
        </w:r>
        <w:r w:rsidR="004661D4">
          <w:rPr>
            <w:noProof/>
            <w:webHidden/>
          </w:rPr>
        </w:r>
        <w:r w:rsidR="004661D4">
          <w:rPr>
            <w:noProof/>
            <w:webHidden/>
          </w:rPr>
          <w:fldChar w:fldCharType="separate"/>
        </w:r>
        <w:r w:rsidR="004661D4">
          <w:rPr>
            <w:noProof/>
            <w:webHidden/>
          </w:rPr>
          <w:t>6</w:t>
        </w:r>
        <w:r w:rsidR="004661D4">
          <w:rPr>
            <w:noProof/>
            <w:webHidden/>
          </w:rPr>
          <w:fldChar w:fldCharType="end"/>
        </w:r>
      </w:hyperlink>
    </w:p>
    <w:p w14:paraId="438A834E" w14:textId="77777777" w:rsidR="004661D4" w:rsidRDefault="0087566B">
      <w:pPr>
        <w:pStyle w:val="Obsah2"/>
        <w:rPr>
          <w:rFonts w:asciiTheme="minorHAnsi" w:eastAsiaTheme="minorEastAsia" w:hAnsiTheme="minorHAnsi"/>
          <w:noProof/>
          <w:spacing w:val="0"/>
          <w:sz w:val="22"/>
          <w:szCs w:val="22"/>
          <w:lang w:eastAsia="cs-CZ"/>
        </w:rPr>
      </w:pPr>
      <w:hyperlink w:anchor="_Toc171404054" w:history="1">
        <w:r w:rsidR="004661D4" w:rsidRPr="007D142D">
          <w:rPr>
            <w:rStyle w:val="Hypertextovodkaz"/>
            <w:rFonts w:asciiTheme="majorHAnsi" w:hAnsiTheme="majorHAnsi"/>
          </w:rPr>
          <w:t>4.3</w:t>
        </w:r>
        <w:r w:rsidR="004661D4">
          <w:rPr>
            <w:rFonts w:asciiTheme="minorHAnsi" w:eastAsiaTheme="minorEastAsia" w:hAnsiTheme="minorHAnsi"/>
            <w:noProof/>
            <w:spacing w:val="0"/>
            <w:sz w:val="22"/>
            <w:szCs w:val="22"/>
            <w:lang w:eastAsia="cs-CZ"/>
          </w:rPr>
          <w:tab/>
        </w:r>
        <w:r w:rsidR="004661D4" w:rsidRPr="007D142D">
          <w:rPr>
            <w:rStyle w:val="Hypertextovodkaz"/>
          </w:rPr>
          <w:t>Organizace výstavby</w:t>
        </w:r>
        <w:r w:rsidR="004661D4">
          <w:rPr>
            <w:noProof/>
            <w:webHidden/>
          </w:rPr>
          <w:tab/>
        </w:r>
        <w:r w:rsidR="004661D4">
          <w:rPr>
            <w:noProof/>
            <w:webHidden/>
          </w:rPr>
          <w:fldChar w:fldCharType="begin"/>
        </w:r>
        <w:r w:rsidR="004661D4">
          <w:rPr>
            <w:noProof/>
            <w:webHidden/>
          </w:rPr>
          <w:instrText xml:space="preserve"> PAGEREF _Toc171404054 \h </w:instrText>
        </w:r>
        <w:r w:rsidR="004661D4">
          <w:rPr>
            <w:noProof/>
            <w:webHidden/>
          </w:rPr>
        </w:r>
        <w:r w:rsidR="004661D4">
          <w:rPr>
            <w:noProof/>
            <w:webHidden/>
          </w:rPr>
          <w:fldChar w:fldCharType="separate"/>
        </w:r>
        <w:r w:rsidR="004661D4">
          <w:rPr>
            <w:noProof/>
            <w:webHidden/>
          </w:rPr>
          <w:t>6</w:t>
        </w:r>
        <w:r w:rsidR="004661D4">
          <w:rPr>
            <w:noProof/>
            <w:webHidden/>
          </w:rPr>
          <w:fldChar w:fldCharType="end"/>
        </w:r>
      </w:hyperlink>
    </w:p>
    <w:p w14:paraId="33DC18C9" w14:textId="77777777" w:rsidR="004661D4" w:rsidRDefault="0087566B">
      <w:pPr>
        <w:pStyle w:val="Obsah2"/>
        <w:rPr>
          <w:rFonts w:asciiTheme="minorHAnsi" w:eastAsiaTheme="minorEastAsia" w:hAnsiTheme="minorHAnsi"/>
          <w:noProof/>
          <w:spacing w:val="0"/>
          <w:sz w:val="22"/>
          <w:szCs w:val="22"/>
          <w:lang w:eastAsia="cs-CZ"/>
        </w:rPr>
      </w:pPr>
      <w:hyperlink w:anchor="_Toc171404055" w:history="1">
        <w:r w:rsidR="004661D4" w:rsidRPr="007D142D">
          <w:rPr>
            <w:rStyle w:val="Hypertextovodkaz"/>
            <w:rFonts w:asciiTheme="majorHAnsi" w:hAnsiTheme="majorHAnsi"/>
          </w:rPr>
          <w:t>4.4</w:t>
        </w:r>
        <w:r w:rsidR="004661D4">
          <w:rPr>
            <w:rFonts w:asciiTheme="minorHAnsi" w:eastAsiaTheme="minorEastAsia" w:hAnsiTheme="minorHAnsi"/>
            <w:noProof/>
            <w:spacing w:val="0"/>
            <w:sz w:val="22"/>
            <w:szCs w:val="22"/>
            <w:lang w:eastAsia="cs-CZ"/>
          </w:rPr>
          <w:tab/>
        </w:r>
        <w:r w:rsidR="004661D4" w:rsidRPr="007D142D">
          <w:rPr>
            <w:rStyle w:val="Hypertextovodkaz"/>
          </w:rPr>
          <w:t>Zabezpečovací zařízení</w:t>
        </w:r>
        <w:r w:rsidR="004661D4">
          <w:rPr>
            <w:noProof/>
            <w:webHidden/>
          </w:rPr>
          <w:tab/>
        </w:r>
        <w:r w:rsidR="004661D4">
          <w:rPr>
            <w:noProof/>
            <w:webHidden/>
          </w:rPr>
          <w:fldChar w:fldCharType="begin"/>
        </w:r>
        <w:r w:rsidR="004661D4">
          <w:rPr>
            <w:noProof/>
            <w:webHidden/>
          </w:rPr>
          <w:instrText xml:space="preserve"> PAGEREF _Toc171404055 \h </w:instrText>
        </w:r>
        <w:r w:rsidR="004661D4">
          <w:rPr>
            <w:noProof/>
            <w:webHidden/>
          </w:rPr>
        </w:r>
        <w:r w:rsidR="004661D4">
          <w:rPr>
            <w:noProof/>
            <w:webHidden/>
          </w:rPr>
          <w:fldChar w:fldCharType="separate"/>
        </w:r>
        <w:r w:rsidR="004661D4">
          <w:rPr>
            <w:noProof/>
            <w:webHidden/>
          </w:rPr>
          <w:t>6</w:t>
        </w:r>
        <w:r w:rsidR="004661D4">
          <w:rPr>
            <w:noProof/>
            <w:webHidden/>
          </w:rPr>
          <w:fldChar w:fldCharType="end"/>
        </w:r>
      </w:hyperlink>
    </w:p>
    <w:p w14:paraId="1DAF9B82" w14:textId="77777777" w:rsidR="004661D4" w:rsidRDefault="0087566B">
      <w:pPr>
        <w:pStyle w:val="Obsah2"/>
        <w:rPr>
          <w:rFonts w:asciiTheme="minorHAnsi" w:eastAsiaTheme="minorEastAsia" w:hAnsiTheme="minorHAnsi"/>
          <w:noProof/>
          <w:spacing w:val="0"/>
          <w:sz w:val="22"/>
          <w:szCs w:val="22"/>
          <w:lang w:eastAsia="cs-CZ"/>
        </w:rPr>
      </w:pPr>
      <w:hyperlink w:anchor="_Toc171404056" w:history="1">
        <w:r w:rsidR="004661D4" w:rsidRPr="007D142D">
          <w:rPr>
            <w:rStyle w:val="Hypertextovodkaz"/>
            <w:rFonts w:asciiTheme="majorHAnsi" w:hAnsiTheme="majorHAnsi"/>
          </w:rPr>
          <w:t>4.5</w:t>
        </w:r>
        <w:r w:rsidR="004661D4">
          <w:rPr>
            <w:rFonts w:asciiTheme="minorHAnsi" w:eastAsiaTheme="minorEastAsia" w:hAnsiTheme="minorHAnsi"/>
            <w:noProof/>
            <w:spacing w:val="0"/>
            <w:sz w:val="22"/>
            <w:szCs w:val="22"/>
            <w:lang w:eastAsia="cs-CZ"/>
          </w:rPr>
          <w:tab/>
        </w:r>
        <w:r w:rsidR="004661D4" w:rsidRPr="007D142D">
          <w:rPr>
            <w:rStyle w:val="Hypertextovodkaz"/>
          </w:rPr>
          <w:t>Sdělovací zařízení</w:t>
        </w:r>
        <w:r w:rsidR="004661D4">
          <w:rPr>
            <w:noProof/>
            <w:webHidden/>
          </w:rPr>
          <w:tab/>
        </w:r>
        <w:r w:rsidR="004661D4">
          <w:rPr>
            <w:noProof/>
            <w:webHidden/>
          </w:rPr>
          <w:fldChar w:fldCharType="begin"/>
        </w:r>
        <w:r w:rsidR="004661D4">
          <w:rPr>
            <w:noProof/>
            <w:webHidden/>
          </w:rPr>
          <w:instrText xml:space="preserve"> PAGEREF _Toc171404056 \h </w:instrText>
        </w:r>
        <w:r w:rsidR="004661D4">
          <w:rPr>
            <w:noProof/>
            <w:webHidden/>
          </w:rPr>
        </w:r>
        <w:r w:rsidR="004661D4">
          <w:rPr>
            <w:noProof/>
            <w:webHidden/>
          </w:rPr>
          <w:fldChar w:fldCharType="separate"/>
        </w:r>
        <w:r w:rsidR="004661D4">
          <w:rPr>
            <w:noProof/>
            <w:webHidden/>
          </w:rPr>
          <w:t>7</w:t>
        </w:r>
        <w:r w:rsidR="004661D4">
          <w:rPr>
            <w:noProof/>
            <w:webHidden/>
          </w:rPr>
          <w:fldChar w:fldCharType="end"/>
        </w:r>
      </w:hyperlink>
    </w:p>
    <w:p w14:paraId="74ED7E73" w14:textId="77777777" w:rsidR="004661D4" w:rsidRDefault="0087566B">
      <w:pPr>
        <w:pStyle w:val="Obsah2"/>
        <w:rPr>
          <w:rFonts w:asciiTheme="minorHAnsi" w:eastAsiaTheme="minorEastAsia" w:hAnsiTheme="minorHAnsi"/>
          <w:noProof/>
          <w:spacing w:val="0"/>
          <w:sz w:val="22"/>
          <w:szCs w:val="22"/>
          <w:lang w:eastAsia="cs-CZ"/>
        </w:rPr>
      </w:pPr>
      <w:hyperlink w:anchor="_Toc171404057" w:history="1">
        <w:r w:rsidR="004661D4" w:rsidRPr="007D142D">
          <w:rPr>
            <w:rStyle w:val="Hypertextovodkaz"/>
            <w:rFonts w:asciiTheme="majorHAnsi" w:hAnsiTheme="majorHAnsi"/>
          </w:rPr>
          <w:t>4.6</w:t>
        </w:r>
        <w:r w:rsidR="004661D4">
          <w:rPr>
            <w:rFonts w:asciiTheme="minorHAnsi" w:eastAsiaTheme="minorEastAsia" w:hAnsiTheme="minorHAnsi"/>
            <w:noProof/>
            <w:spacing w:val="0"/>
            <w:sz w:val="22"/>
            <w:szCs w:val="22"/>
            <w:lang w:eastAsia="cs-CZ"/>
          </w:rPr>
          <w:tab/>
        </w:r>
        <w:r w:rsidR="004661D4" w:rsidRPr="007D142D">
          <w:rPr>
            <w:rStyle w:val="Hypertextovodkaz"/>
          </w:rPr>
          <w:t>Silnoproudá technologie včetně DŘT, trakční a energetická zařízení</w:t>
        </w:r>
        <w:r w:rsidR="004661D4">
          <w:rPr>
            <w:noProof/>
            <w:webHidden/>
          </w:rPr>
          <w:tab/>
        </w:r>
        <w:r w:rsidR="004661D4">
          <w:rPr>
            <w:noProof/>
            <w:webHidden/>
          </w:rPr>
          <w:fldChar w:fldCharType="begin"/>
        </w:r>
        <w:r w:rsidR="004661D4">
          <w:rPr>
            <w:noProof/>
            <w:webHidden/>
          </w:rPr>
          <w:instrText xml:space="preserve"> PAGEREF _Toc171404057 \h </w:instrText>
        </w:r>
        <w:r w:rsidR="004661D4">
          <w:rPr>
            <w:noProof/>
            <w:webHidden/>
          </w:rPr>
        </w:r>
        <w:r w:rsidR="004661D4">
          <w:rPr>
            <w:noProof/>
            <w:webHidden/>
          </w:rPr>
          <w:fldChar w:fldCharType="separate"/>
        </w:r>
        <w:r w:rsidR="004661D4">
          <w:rPr>
            <w:noProof/>
            <w:webHidden/>
          </w:rPr>
          <w:t>7</w:t>
        </w:r>
        <w:r w:rsidR="004661D4">
          <w:rPr>
            <w:noProof/>
            <w:webHidden/>
          </w:rPr>
          <w:fldChar w:fldCharType="end"/>
        </w:r>
      </w:hyperlink>
    </w:p>
    <w:p w14:paraId="5618F2C5" w14:textId="77777777" w:rsidR="004661D4" w:rsidRDefault="0087566B">
      <w:pPr>
        <w:pStyle w:val="Obsah2"/>
        <w:rPr>
          <w:rFonts w:asciiTheme="minorHAnsi" w:eastAsiaTheme="minorEastAsia" w:hAnsiTheme="minorHAnsi"/>
          <w:noProof/>
          <w:spacing w:val="0"/>
          <w:sz w:val="22"/>
          <w:szCs w:val="22"/>
          <w:lang w:eastAsia="cs-CZ"/>
        </w:rPr>
      </w:pPr>
      <w:hyperlink w:anchor="_Toc171404058" w:history="1">
        <w:r w:rsidR="004661D4" w:rsidRPr="007D142D">
          <w:rPr>
            <w:rStyle w:val="Hypertextovodkaz"/>
            <w:rFonts w:asciiTheme="majorHAnsi" w:hAnsiTheme="majorHAnsi"/>
          </w:rPr>
          <w:t>4.7</w:t>
        </w:r>
        <w:r w:rsidR="004661D4">
          <w:rPr>
            <w:rFonts w:asciiTheme="minorHAnsi" w:eastAsiaTheme="minorEastAsia" w:hAnsiTheme="minorHAnsi"/>
            <w:noProof/>
            <w:spacing w:val="0"/>
            <w:sz w:val="22"/>
            <w:szCs w:val="22"/>
            <w:lang w:eastAsia="cs-CZ"/>
          </w:rPr>
          <w:tab/>
        </w:r>
        <w:r w:rsidR="004661D4" w:rsidRPr="007D142D">
          <w:rPr>
            <w:rStyle w:val="Hypertextovodkaz"/>
          </w:rPr>
          <w:t>Železniční svršek a spodek</w:t>
        </w:r>
        <w:r w:rsidR="004661D4">
          <w:rPr>
            <w:noProof/>
            <w:webHidden/>
          </w:rPr>
          <w:tab/>
        </w:r>
        <w:r w:rsidR="004661D4">
          <w:rPr>
            <w:noProof/>
            <w:webHidden/>
          </w:rPr>
          <w:fldChar w:fldCharType="begin"/>
        </w:r>
        <w:r w:rsidR="004661D4">
          <w:rPr>
            <w:noProof/>
            <w:webHidden/>
          </w:rPr>
          <w:instrText xml:space="preserve"> PAGEREF _Toc171404058 \h </w:instrText>
        </w:r>
        <w:r w:rsidR="004661D4">
          <w:rPr>
            <w:noProof/>
            <w:webHidden/>
          </w:rPr>
        </w:r>
        <w:r w:rsidR="004661D4">
          <w:rPr>
            <w:noProof/>
            <w:webHidden/>
          </w:rPr>
          <w:fldChar w:fldCharType="separate"/>
        </w:r>
        <w:r w:rsidR="004661D4">
          <w:rPr>
            <w:noProof/>
            <w:webHidden/>
          </w:rPr>
          <w:t>8</w:t>
        </w:r>
        <w:r w:rsidR="004661D4">
          <w:rPr>
            <w:noProof/>
            <w:webHidden/>
          </w:rPr>
          <w:fldChar w:fldCharType="end"/>
        </w:r>
      </w:hyperlink>
    </w:p>
    <w:p w14:paraId="1626461D" w14:textId="77777777" w:rsidR="004661D4" w:rsidRDefault="0087566B">
      <w:pPr>
        <w:pStyle w:val="Obsah2"/>
        <w:rPr>
          <w:rFonts w:asciiTheme="minorHAnsi" w:eastAsiaTheme="minorEastAsia" w:hAnsiTheme="minorHAnsi"/>
          <w:noProof/>
          <w:spacing w:val="0"/>
          <w:sz w:val="22"/>
          <w:szCs w:val="22"/>
          <w:lang w:eastAsia="cs-CZ"/>
        </w:rPr>
      </w:pPr>
      <w:hyperlink w:anchor="_Toc171404059" w:history="1">
        <w:r w:rsidR="004661D4" w:rsidRPr="007D142D">
          <w:rPr>
            <w:rStyle w:val="Hypertextovodkaz"/>
            <w:rFonts w:asciiTheme="majorHAnsi" w:hAnsiTheme="majorHAnsi"/>
          </w:rPr>
          <w:t>4.8</w:t>
        </w:r>
        <w:r w:rsidR="004661D4">
          <w:rPr>
            <w:rFonts w:asciiTheme="minorHAnsi" w:eastAsiaTheme="minorEastAsia" w:hAnsiTheme="minorHAnsi"/>
            <w:noProof/>
            <w:spacing w:val="0"/>
            <w:sz w:val="22"/>
            <w:szCs w:val="22"/>
            <w:lang w:eastAsia="cs-CZ"/>
          </w:rPr>
          <w:tab/>
        </w:r>
        <w:r w:rsidR="004661D4" w:rsidRPr="007D142D">
          <w:rPr>
            <w:rStyle w:val="Hypertextovodkaz"/>
          </w:rPr>
          <w:t>Železniční přejezdy</w:t>
        </w:r>
        <w:r w:rsidR="004661D4">
          <w:rPr>
            <w:noProof/>
            <w:webHidden/>
          </w:rPr>
          <w:tab/>
        </w:r>
        <w:r w:rsidR="004661D4">
          <w:rPr>
            <w:noProof/>
            <w:webHidden/>
          </w:rPr>
          <w:fldChar w:fldCharType="begin"/>
        </w:r>
        <w:r w:rsidR="004661D4">
          <w:rPr>
            <w:noProof/>
            <w:webHidden/>
          </w:rPr>
          <w:instrText xml:space="preserve"> PAGEREF _Toc171404059 \h </w:instrText>
        </w:r>
        <w:r w:rsidR="004661D4">
          <w:rPr>
            <w:noProof/>
            <w:webHidden/>
          </w:rPr>
        </w:r>
        <w:r w:rsidR="004661D4">
          <w:rPr>
            <w:noProof/>
            <w:webHidden/>
          </w:rPr>
          <w:fldChar w:fldCharType="separate"/>
        </w:r>
        <w:r w:rsidR="004661D4">
          <w:rPr>
            <w:noProof/>
            <w:webHidden/>
          </w:rPr>
          <w:t>8</w:t>
        </w:r>
        <w:r w:rsidR="004661D4">
          <w:rPr>
            <w:noProof/>
            <w:webHidden/>
          </w:rPr>
          <w:fldChar w:fldCharType="end"/>
        </w:r>
      </w:hyperlink>
    </w:p>
    <w:p w14:paraId="555C7224" w14:textId="77777777" w:rsidR="004661D4" w:rsidRDefault="0087566B">
      <w:pPr>
        <w:pStyle w:val="Obsah2"/>
        <w:rPr>
          <w:rFonts w:asciiTheme="minorHAnsi" w:eastAsiaTheme="minorEastAsia" w:hAnsiTheme="minorHAnsi"/>
          <w:noProof/>
          <w:spacing w:val="0"/>
          <w:sz w:val="22"/>
          <w:szCs w:val="22"/>
          <w:lang w:eastAsia="cs-CZ"/>
        </w:rPr>
      </w:pPr>
      <w:hyperlink w:anchor="_Toc171404060" w:history="1">
        <w:r w:rsidR="004661D4" w:rsidRPr="007D142D">
          <w:rPr>
            <w:rStyle w:val="Hypertextovodkaz"/>
            <w:rFonts w:asciiTheme="majorHAnsi" w:hAnsiTheme="majorHAnsi"/>
          </w:rPr>
          <w:t>4.9</w:t>
        </w:r>
        <w:r w:rsidR="004661D4">
          <w:rPr>
            <w:rFonts w:asciiTheme="minorHAnsi" w:eastAsiaTheme="minorEastAsia" w:hAnsiTheme="minorHAnsi"/>
            <w:noProof/>
            <w:spacing w:val="0"/>
            <w:sz w:val="22"/>
            <w:szCs w:val="22"/>
            <w:lang w:eastAsia="cs-CZ"/>
          </w:rPr>
          <w:tab/>
        </w:r>
        <w:r w:rsidR="004661D4" w:rsidRPr="007D142D">
          <w:rPr>
            <w:rStyle w:val="Hypertextovodkaz"/>
          </w:rPr>
          <w:t>Ostatní objekty</w:t>
        </w:r>
        <w:r w:rsidR="004661D4">
          <w:rPr>
            <w:noProof/>
            <w:webHidden/>
          </w:rPr>
          <w:tab/>
        </w:r>
        <w:r w:rsidR="004661D4">
          <w:rPr>
            <w:noProof/>
            <w:webHidden/>
          </w:rPr>
          <w:fldChar w:fldCharType="begin"/>
        </w:r>
        <w:r w:rsidR="004661D4">
          <w:rPr>
            <w:noProof/>
            <w:webHidden/>
          </w:rPr>
          <w:instrText xml:space="preserve"> PAGEREF _Toc171404060 \h </w:instrText>
        </w:r>
        <w:r w:rsidR="004661D4">
          <w:rPr>
            <w:noProof/>
            <w:webHidden/>
          </w:rPr>
        </w:r>
        <w:r w:rsidR="004661D4">
          <w:rPr>
            <w:noProof/>
            <w:webHidden/>
          </w:rPr>
          <w:fldChar w:fldCharType="separate"/>
        </w:r>
        <w:r w:rsidR="004661D4">
          <w:rPr>
            <w:noProof/>
            <w:webHidden/>
          </w:rPr>
          <w:t>9</w:t>
        </w:r>
        <w:r w:rsidR="004661D4">
          <w:rPr>
            <w:noProof/>
            <w:webHidden/>
          </w:rPr>
          <w:fldChar w:fldCharType="end"/>
        </w:r>
      </w:hyperlink>
    </w:p>
    <w:p w14:paraId="5693C457" w14:textId="77777777" w:rsidR="004661D4" w:rsidRDefault="0087566B">
      <w:pPr>
        <w:pStyle w:val="Obsah2"/>
        <w:rPr>
          <w:rFonts w:asciiTheme="minorHAnsi" w:eastAsiaTheme="minorEastAsia" w:hAnsiTheme="minorHAnsi"/>
          <w:noProof/>
          <w:spacing w:val="0"/>
          <w:sz w:val="22"/>
          <w:szCs w:val="22"/>
          <w:lang w:eastAsia="cs-CZ"/>
        </w:rPr>
      </w:pPr>
      <w:hyperlink w:anchor="_Toc171404061" w:history="1">
        <w:r w:rsidR="004661D4" w:rsidRPr="007D142D">
          <w:rPr>
            <w:rStyle w:val="Hypertextovodkaz"/>
            <w:rFonts w:asciiTheme="majorHAnsi" w:hAnsiTheme="majorHAnsi"/>
          </w:rPr>
          <w:t>4.10</w:t>
        </w:r>
        <w:r w:rsidR="004661D4">
          <w:rPr>
            <w:rFonts w:asciiTheme="minorHAnsi" w:eastAsiaTheme="minorEastAsia" w:hAnsiTheme="minorHAnsi"/>
            <w:noProof/>
            <w:spacing w:val="0"/>
            <w:sz w:val="22"/>
            <w:szCs w:val="22"/>
            <w:lang w:eastAsia="cs-CZ"/>
          </w:rPr>
          <w:tab/>
        </w:r>
        <w:r w:rsidR="004661D4" w:rsidRPr="007D142D">
          <w:rPr>
            <w:rStyle w:val="Hypertextovodkaz"/>
          </w:rPr>
          <w:t>Životní prostředí</w:t>
        </w:r>
        <w:r w:rsidR="004661D4">
          <w:rPr>
            <w:noProof/>
            <w:webHidden/>
          </w:rPr>
          <w:tab/>
        </w:r>
        <w:r w:rsidR="004661D4">
          <w:rPr>
            <w:noProof/>
            <w:webHidden/>
          </w:rPr>
          <w:fldChar w:fldCharType="begin"/>
        </w:r>
        <w:r w:rsidR="004661D4">
          <w:rPr>
            <w:noProof/>
            <w:webHidden/>
          </w:rPr>
          <w:instrText xml:space="preserve"> PAGEREF _Toc171404061 \h </w:instrText>
        </w:r>
        <w:r w:rsidR="004661D4">
          <w:rPr>
            <w:noProof/>
            <w:webHidden/>
          </w:rPr>
        </w:r>
        <w:r w:rsidR="004661D4">
          <w:rPr>
            <w:noProof/>
            <w:webHidden/>
          </w:rPr>
          <w:fldChar w:fldCharType="separate"/>
        </w:r>
        <w:r w:rsidR="004661D4">
          <w:rPr>
            <w:noProof/>
            <w:webHidden/>
          </w:rPr>
          <w:t>9</w:t>
        </w:r>
        <w:r w:rsidR="004661D4">
          <w:rPr>
            <w:noProof/>
            <w:webHidden/>
          </w:rPr>
          <w:fldChar w:fldCharType="end"/>
        </w:r>
      </w:hyperlink>
    </w:p>
    <w:p w14:paraId="7DE021B5" w14:textId="77777777" w:rsidR="004661D4" w:rsidRDefault="0087566B">
      <w:pPr>
        <w:pStyle w:val="Obsah1"/>
        <w:rPr>
          <w:rFonts w:asciiTheme="minorHAnsi" w:eastAsiaTheme="minorEastAsia" w:hAnsiTheme="minorHAnsi"/>
          <w:b w:val="0"/>
          <w:caps w:val="0"/>
          <w:noProof/>
          <w:spacing w:val="0"/>
          <w:sz w:val="22"/>
          <w:szCs w:val="22"/>
          <w:lang w:eastAsia="cs-CZ"/>
        </w:rPr>
      </w:pPr>
      <w:hyperlink w:anchor="_Toc171404062" w:history="1">
        <w:r w:rsidR="004661D4" w:rsidRPr="007D142D">
          <w:rPr>
            <w:rStyle w:val="Hypertextovodkaz"/>
          </w:rPr>
          <w:t>5.</w:t>
        </w:r>
        <w:r w:rsidR="004661D4">
          <w:rPr>
            <w:rFonts w:asciiTheme="minorHAnsi" w:eastAsiaTheme="minorEastAsia" w:hAnsiTheme="minorHAnsi"/>
            <w:b w:val="0"/>
            <w:caps w:val="0"/>
            <w:noProof/>
            <w:spacing w:val="0"/>
            <w:sz w:val="22"/>
            <w:szCs w:val="22"/>
            <w:lang w:eastAsia="cs-CZ"/>
          </w:rPr>
          <w:tab/>
        </w:r>
        <w:r w:rsidR="004661D4" w:rsidRPr="007D142D">
          <w:rPr>
            <w:rStyle w:val="Hypertextovodkaz"/>
          </w:rPr>
          <w:t>SPECIFICKÉ POŽADAVKY</w:t>
        </w:r>
        <w:r w:rsidR="004661D4">
          <w:rPr>
            <w:noProof/>
            <w:webHidden/>
          </w:rPr>
          <w:tab/>
        </w:r>
        <w:r w:rsidR="004661D4">
          <w:rPr>
            <w:noProof/>
            <w:webHidden/>
          </w:rPr>
          <w:fldChar w:fldCharType="begin"/>
        </w:r>
        <w:r w:rsidR="004661D4">
          <w:rPr>
            <w:noProof/>
            <w:webHidden/>
          </w:rPr>
          <w:instrText xml:space="preserve"> PAGEREF _Toc171404062 \h </w:instrText>
        </w:r>
        <w:r w:rsidR="004661D4">
          <w:rPr>
            <w:noProof/>
            <w:webHidden/>
          </w:rPr>
        </w:r>
        <w:r w:rsidR="004661D4">
          <w:rPr>
            <w:noProof/>
            <w:webHidden/>
          </w:rPr>
          <w:fldChar w:fldCharType="separate"/>
        </w:r>
        <w:r w:rsidR="004661D4">
          <w:rPr>
            <w:noProof/>
            <w:webHidden/>
          </w:rPr>
          <w:t>9</w:t>
        </w:r>
        <w:r w:rsidR="004661D4">
          <w:rPr>
            <w:noProof/>
            <w:webHidden/>
          </w:rPr>
          <w:fldChar w:fldCharType="end"/>
        </w:r>
      </w:hyperlink>
    </w:p>
    <w:p w14:paraId="1A7A105F" w14:textId="77777777" w:rsidR="004661D4" w:rsidRDefault="0087566B">
      <w:pPr>
        <w:pStyle w:val="Obsah1"/>
        <w:rPr>
          <w:rFonts w:asciiTheme="minorHAnsi" w:eastAsiaTheme="minorEastAsia" w:hAnsiTheme="minorHAnsi"/>
          <w:b w:val="0"/>
          <w:caps w:val="0"/>
          <w:noProof/>
          <w:spacing w:val="0"/>
          <w:sz w:val="22"/>
          <w:szCs w:val="22"/>
          <w:lang w:eastAsia="cs-CZ"/>
        </w:rPr>
      </w:pPr>
      <w:hyperlink w:anchor="_Toc171404063" w:history="1">
        <w:r w:rsidR="004661D4" w:rsidRPr="007D142D">
          <w:rPr>
            <w:rStyle w:val="Hypertextovodkaz"/>
          </w:rPr>
          <w:t>6.</w:t>
        </w:r>
        <w:r w:rsidR="004661D4">
          <w:rPr>
            <w:rFonts w:asciiTheme="minorHAnsi" w:eastAsiaTheme="minorEastAsia" w:hAnsiTheme="minorHAnsi"/>
            <w:b w:val="0"/>
            <w:caps w:val="0"/>
            <w:noProof/>
            <w:spacing w:val="0"/>
            <w:sz w:val="22"/>
            <w:szCs w:val="22"/>
            <w:lang w:eastAsia="cs-CZ"/>
          </w:rPr>
          <w:tab/>
        </w:r>
        <w:r w:rsidR="004661D4" w:rsidRPr="007D142D">
          <w:rPr>
            <w:rStyle w:val="Hypertextovodkaz"/>
          </w:rPr>
          <w:t>SOUVISEJÍCÍ DOKUMENTY A PŘEDPISY</w:t>
        </w:r>
        <w:r w:rsidR="004661D4">
          <w:rPr>
            <w:noProof/>
            <w:webHidden/>
          </w:rPr>
          <w:tab/>
        </w:r>
        <w:r w:rsidR="004661D4">
          <w:rPr>
            <w:noProof/>
            <w:webHidden/>
          </w:rPr>
          <w:fldChar w:fldCharType="begin"/>
        </w:r>
        <w:r w:rsidR="004661D4">
          <w:rPr>
            <w:noProof/>
            <w:webHidden/>
          </w:rPr>
          <w:instrText xml:space="preserve"> PAGEREF _Toc171404063 \h </w:instrText>
        </w:r>
        <w:r w:rsidR="004661D4">
          <w:rPr>
            <w:noProof/>
            <w:webHidden/>
          </w:rPr>
        </w:r>
        <w:r w:rsidR="004661D4">
          <w:rPr>
            <w:noProof/>
            <w:webHidden/>
          </w:rPr>
          <w:fldChar w:fldCharType="separate"/>
        </w:r>
        <w:r w:rsidR="004661D4">
          <w:rPr>
            <w:noProof/>
            <w:webHidden/>
          </w:rPr>
          <w:t>9</w:t>
        </w:r>
        <w:r w:rsidR="004661D4">
          <w:rPr>
            <w:noProof/>
            <w:webHidden/>
          </w:rPr>
          <w:fldChar w:fldCharType="end"/>
        </w:r>
      </w:hyperlink>
    </w:p>
    <w:p w14:paraId="57D2CA7A" w14:textId="77777777" w:rsidR="004661D4" w:rsidRDefault="0087566B">
      <w:pPr>
        <w:pStyle w:val="Obsah1"/>
        <w:rPr>
          <w:rFonts w:asciiTheme="minorHAnsi" w:eastAsiaTheme="minorEastAsia" w:hAnsiTheme="minorHAnsi"/>
          <w:b w:val="0"/>
          <w:caps w:val="0"/>
          <w:noProof/>
          <w:spacing w:val="0"/>
          <w:sz w:val="22"/>
          <w:szCs w:val="22"/>
          <w:lang w:eastAsia="cs-CZ"/>
        </w:rPr>
      </w:pPr>
      <w:hyperlink w:anchor="_Toc171404064" w:history="1">
        <w:r w:rsidR="004661D4" w:rsidRPr="007D142D">
          <w:rPr>
            <w:rStyle w:val="Hypertextovodkaz"/>
          </w:rPr>
          <w:t>7.</w:t>
        </w:r>
        <w:r w:rsidR="004661D4">
          <w:rPr>
            <w:rFonts w:asciiTheme="minorHAnsi" w:eastAsiaTheme="minorEastAsia" w:hAnsiTheme="minorHAnsi"/>
            <w:b w:val="0"/>
            <w:caps w:val="0"/>
            <w:noProof/>
            <w:spacing w:val="0"/>
            <w:sz w:val="22"/>
            <w:szCs w:val="22"/>
            <w:lang w:eastAsia="cs-CZ"/>
          </w:rPr>
          <w:tab/>
        </w:r>
        <w:r w:rsidR="004661D4" w:rsidRPr="007D142D">
          <w:rPr>
            <w:rStyle w:val="Hypertextovodkaz"/>
          </w:rPr>
          <w:t>PŘÍLOHY</w:t>
        </w:r>
        <w:r w:rsidR="004661D4">
          <w:rPr>
            <w:noProof/>
            <w:webHidden/>
          </w:rPr>
          <w:tab/>
        </w:r>
        <w:r w:rsidR="004661D4">
          <w:rPr>
            <w:noProof/>
            <w:webHidden/>
          </w:rPr>
          <w:fldChar w:fldCharType="begin"/>
        </w:r>
        <w:r w:rsidR="004661D4">
          <w:rPr>
            <w:noProof/>
            <w:webHidden/>
          </w:rPr>
          <w:instrText xml:space="preserve"> PAGEREF _Toc171404064 \h </w:instrText>
        </w:r>
        <w:r w:rsidR="004661D4">
          <w:rPr>
            <w:noProof/>
            <w:webHidden/>
          </w:rPr>
        </w:r>
        <w:r w:rsidR="004661D4">
          <w:rPr>
            <w:noProof/>
            <w:webHidden/>
          </w:rPr>
          <w:fldChar w:fldCharType="separate"/>
        </w:r>
        <w:r w:rsidR="004661D4">
          <w:rPr>
            <w:noProof/>
            <w:webHidden/>
          </w:rPr>
          <w:t>10</w:t>
        </w:r>
        <w:r w:rsidR="004661D4">
          <w:rPr>
            <w:noProof/>
            <w:webHidden/>
          </w:rPr>
          <w:fldChar w:fldCharType="end"/>
        </w:r>
      </w:hyperlink>
    </w:p>
    <w:p w14:paraId="4CAE8C7A" w14:textId="77777777" w:rsidR="007D016E" w:rsidRPr="003B5AAE" w:rsidRDefault="00BD7E91" w:rsidP="004661D4">
      <w:pPr>
        <w:rPr>
          <w:b/>
        </w:rPr>
      </w:pPr>
      <w:r>
        <w:fldChar w:fldCharType="end"/>
      </w:r>
    </w:p>
    <w:p w14:paraId="5F4FFC36" w14:textId="77777777" w:rsidR="007D016E" w:rsidRDefault="007D016E" w:rsidP="008E70B2">
      <w:pPr>
        <w:pStyle w:val="Nadpis2-1"/>
        <w:numPr>
          <w:ilvl w:val="0"/>
          <w:numId w:val="0"/>
        </w:numPr>
      </w:pPr>
      <w:bookmarkStart w:id="0" w:name="_Toc3368839"/>
      <w:bookmarkStart w:id="1" w:name="_Toc171404041"/>
      <w:r>
        <w:t>SEZNAM ZKRATEK</w:t>
      </w:r>
      <w:bookmarkEnd w:id="0"/>
      <w:bookmarkEnd w:id="1"/>
    </w:p>
    <w:p w14:paraId="1A8B7FEE" w14:textId="77777777" w:rsidR="007D016E" w:rsidRPr="00D00410" w:rsidRDefault="007D016E" w:rsidP="007D016E">
      <w:pPr>
        <w:pStyle w:val="Textbezslovn"/>
        <w:ind w:left="0"/>
        <w:rPr>
          <w:rStyle w:val="Tun"/>
          <w:b w:val="0"/>
        </w:rPr>
      </w:pPr>
      <w:r w:rsidRPr="003B5AAE">
        <w:rPr>
          <w:rStyle w:val="Tun"/>
        </w:rPr>
        <w:t>Není-li v těchto ZTP výslovně uvedeno jinak, mají zkratky použité v těchto ZTP význam definovaný ve V</w:t>
      </w:r>
      <w:r w:rsidR="00D00410">
        <w:rPr>
          <w:rStyle w:val="Tun"/>
        </w:rPr>
        <w:t>TP</w:t>
      </w:r>
      <w:r w:rsidRPr="00D00410">
        <w:rPr>
          <w:rStyle w:val="Tun"/>
          <w:b w:val="0"/>
        </w:rPr>
        <w:t>.</w:t>
      </w:r>
      <w:r w:rsidR="00D00410" w:rsidRPr="00D00410">
        <w:rPr>
          <w:b/>
        </w:rPr>
        <w:t xml:space="preserve"> </w:t>
      </w:r>
      <w:r w:rsidR="00D00410"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D016E" w:rsidRPr="00AD0C7B" w14:paraId="252F6DBA" w14:textId="77777777" w:rsidTr="007D7A4E">
        <w:tc>
          <w:tcPr>
            <w:tcW w:w="1250" w:type="dxa"/>
            <w:tcMar>
              <w:top w:w="28" w:type="dxa"/>
              <w:left w:w="0" w:type="dxa"/>
              <w:bottom w:w="28" w:type="dxa"/>
              <w:right w:w="0" w:type="dxa"/>
            </w:tcMar>
          </w:tcPr>
          <w:p w14:paraId="74B79EE8" w14:textId="77777777" w:rsidR="007D016E" w:rsidRPr="005440CC" w:rsidRDefault="00593385" w:rsidP="005440CC">
            <w:pPr>
              <w:pStyle w:val="Zkratky1"/>
            </w:pPr>
            <w:r>
              <w:t xml:space="preserve">DD </w:t>
            </w:r>
            <w:r>
              <w:tab/>
            </w:r>
          </w:p>
        </w:tc>
        <w:tc>
          <w:tcPr>
            <w:tcW w:w="7452" w:type="dxa"/>
            <w:tcMar>
              <w:top w:w="28" w:type="dxa"/>
              <w:left w:w="0" w:type="dxa"/>
              <w:bottom w:w="28" w:type="dxa"/>
              <w:right w:w="0" w:type="dxa"/>
            </w:tcMar>
          </w:tcPr>
          <w:p w14:paraId="43581521" w14:textId="77777777" w:rsidR="007D016E" w:rsidRPr="006115D3" w:rsidRDefault="00593385" w:rsidP="00C572F7">
            <w:pPr>
              <w:pStyle w:val="Zkratky2"/>
            </w:pPr>
            <w:r>
              <w:t>Doprovodná dokumentace</w:t>
            </w:r>
          </w:p>
        </w:tc>
      </w:tr>
      <w:tr w:rsidR="007D016E" w:rsidRPr="00AD0C7B" w14:paraId="676FBE2C" w14:textId="77777777" w:rsidTr="007D7A4E">
        <w:tc>
          <w:tcPr>
            <w:tcW w:w="1250" w:type="dxa"/>
            <w:tcMar>
              <w:top w:w="28" w:type="dxa"/>
              <w:left w:w="0" w:type="dxa"/>
              <w:bottom w:w="28" w:type="dxa"/>
              <w:right w:w="0" w:type="dxa"/>
            </w:tcMar>
          </w:tcPr>
          <w:p w14:paraId="27915123" w14:textId="77777777" w:rsidR="007D016E" w:rsidRPr="005440CC" w:rsidRDefault="007D016E" w:rsidP="005440CC">
            <w:pPr>
              <w:pStyle w:val="Zkratky1"/>
            </w:pPr>
          </w:p>
        </w:tc>
        <w:tc>
          <w:tcPr>
            <w:tcW w:w="7452" w:type="dxa"/>
            <w:tcMar>
              <w:top w:w="28" w:type="dxa"/>
              <w:left w:w="0" w:type="dxa"/>
              <w:bottom w:w="28" w:type="dxa"/>
              <w:right w:w="0" w:type="dxa"/>
            </w:tcMar>
          </w:tcPr>
          <w:p w14:paraId="0CE27A05" w14:textId="77777777" w:rsidR="007D016E" w:rsidRPr="006115D3" w:rsidRDefault="007D016E" w:rsidP="00C572F7">
            <w:pPr>
              <w:pStyle w:val="Zkratky2"/>
            </w:pPr>
          </w:p>
        </w:tc>
      </w:tr>
      <w:tr w:rsidR="007D016E" w:rsidRPr="00AD0C7B" w14:paraId="14FDEACE" w14:textId="77777777" w:rsidTr="007D7A4E">
        <w:tc>
          <w:tcPr>
            <w:tcW w:w="1250" w:type="dxa"/>
            <w:tcMar>
              <w:top w:w="28" w:type="dxa"/>
              <w:left w:w="0" w:type="dxa"/>
              <w:bottom w:w="28" w:type="dxa"/>
              <w:right w:w="0" w:type="dxa"/>
            </w:tcMar>
          </w:tcPr>
          <w:p w14:paraId="44DF8C34" w14:textId="77777777" w:rsidR="007D016E" w:rsidRPr="005440CC" w:rsidRDefault="007D016E" w:rsidP="005440CC">
            <w:pPr>
              <w:pStyle w:val="Zkratky1"/>
            </w:pPr>
          </w:p>
        </w:tc>
        <w:tc>
          <w:tcPr>
            <w:tcW w:w="7452" w:type="dxa"/>
            <w:tcMar>
              <w:top w:w="28" w:type="dxa"/>
              <w:left w:w="0" w:type="dxa"/>
              <w:bottom w:w="28" w:type="dxa"/>
              <w:right w:w="0" w:type="dxa"/>
            </w:tcMar>
          </w:tcPr>
          <w:p w14:paraId="4F128826" w14:textId="77777777" w:rsidR="007D016E" w:rsidRPr="006115D3" w:rsidRDefault="007D016E" w:rsidP="00C572F7">
            <w:pPr>
              <w:pStyle w:val="Zkratky2"/>
            </w:pPr>
          </w:p>
        </w:tc>
      </w:tr>
      <w:tr w:rsidR="007D016E" w:rsidRPr="00AD0C7B" w14:paraId="2D4DEDF9" w14:textId="77777777" w:rsidTr="007D7A4E">
        <w:tc>
          <w:tcPr>
            <w:tcW w:w="1250" w:type="dxa"/>
            <w:tcMar>
              <w:top w:w="28" w:type="dxa"/>
              <w:left w:w="0" w:type="dxa"/>
              <w:bottom w:w="28" w:type="dxa"/>
              <w:right w:w="0" w:type="dxa"/>
            </w:tcMar>
          </w:tcPr>
          <w:p w14:paraId="6C25A1DF" w14:textId="77777777" w:rsidR="007D016E" w:rsidRPr="005440CC" w:rsidRDefault="007D016E" w:rsidP="005440CC">
            <w:pPr>
              <w:pStyle w:val="Zkratky1"/>
            </w:pPr>
          </w:p>
        </w:tc>
        <w:tc>
          <w:tcPr>
            <w:tcW w:w="7452" w:type="dxa"/>
            <w:tcMar>
              <w:top w:w="28" w:type="dxa"/>
              <w:left w:w="0" w:type="dxa"/>
              <w:bottom w:w="28" w:type="dxa"/>
              <w:right w:w="0" w:type="dxa"/>
            </w:tcMar>
          </w:tcPr>
          <w:p w14:paraId="7ABFDB53" w14:textId="77777777" w:rsidR="007D016E" w:rsidRPr="006115D3" w:rsidRDefault="007D016E" w:rsidP="00C572F7">
            <w:pPr>
              <w:pStyle w:val="Zkratky2"/>
            </w:pPr>
          </w:p>
        </w:tc>
      </w:tr>
    </w:tbl>
    <w:p w14:paraId="21AF35D0" w14:textId="77777777" w:rsidR="007D016E" w:rsidRDefault="007D016E" w:rsidP="007D016E">
      <w:r>
        <w:br w:type="page"/>
      </w:r>
    </w:p>
    <w:p w14:paraId="59B0238F" w14:textId="77777777" w:rsidR="007D016E" w:rsidRPr="008E70B2" w:rsidRDefault="007D016E" w:rsidP="008E70B2">
      <w:pPr>
        <w:pStyle w:val="Nadpis2-1"/>
      </w:pPr>
      <w:bookmarkStart w:id="2" w:name="_Toc171404042"/>
      <w:r w:rsidRPr="008E70B2">
        <w:t>SPECIFIKACE PŘEDMĚTU DÍLA</w:t>
      </w:r>
      <w:bookmarkEnd w:id="2"/>
    </w:p>
    <w:p w14:paraId="55510B3A" w14:textId="77777777" w:rsidR="007D016E" w:rsidRPr="008E70B2" w:rsidRDefault="007D016E" w:rsidP="005A2CE9">
      <w:pPr>
        <w:pStyle w:val="Nadpis2-2"/>
      </w:pPr>
      <w:bookmarkStart w:id="3" w:name="_Toc171404043"/>
      <w:r w:rsidRPr="008E70B2">
        <w:t>Předmět zadání</w:t>
      </w:r>
      <w:bookmarkEnd w:id="3"/>
    </w:p>
    <w:p w14:paraId="21288797" w14:textId="24315C05" w:rsidR="00CE5014" w:rsidRDefault="00CE5014" w:rsidP="005527A3">
      <w:pPr>
        <w:pStyle w:val="Text2-1"/>
      </w:pPr>
      <w:r>
        <w:t xml:space="preserve">Předmětem zadání je vypracování Záměru projektu </w:t>
      </w:r>
      <w:r w:rsidRPr="00FF7D75">
        <w:t xml:space="preserve">a Doprovodné dokumentace </w:t>
      </w:r>
      <w:r>
        <w:t>„</w:t>
      </w:r>
      <w:r w:rsidR="00DB39F4">
        <w:rPr>
          <w:rStyle w:val="Tun"/>
        </w:rPr>
        <w:t>Rekonstrukce přejezdu</w:t>
      </w:r>
      <w:r w:rsidR="008B5B82">
        <w:rPr>
          <w:rStyle w:val="Tun"/>
        </w:rPr>
        <w:t xml:space="preserve"> P7519 v km 0,580 trati Olomouc – Opava</w:t>
      </w:r>
      <w:r>
        <w:t>“</w:t>
      </w:r>
      <w:r w:rsidR="005527A3">
        <w:t xml:space="preserve"> </w:t>
      </w:r>
      <w:r w:rsidR="009A7C2C">
        <w:t>po</w:t>
      </w:r>
      <w:r>
        <w:t xml:space="preserve">dle </w:t>
      </w:r>
      <w:r w:rsidR="009A7C2C">
        <w:t xml:space="preserve">Pravidel pro </w:t>
      </w:r>
      <w:r>
        <w:t>postupy v průběhu přípravy investičních a neinvestičních akcí dopravní infrastruktury, financovaných bez účasti státního rozpočtu</w:t>
      </w:r>
      <w:r w:rsidR="0018095F">
        <w:t xml:space="preserve"> (dále jen „</w:t>
      </w:r>
      <w:r w:rsidR="009A7C2C">
        <w:t>Pravidla</w:t>
      </w:r>
      <w:r w:rsidR="0018095F">
        <w:t>“)</w:t>
      </w:r>
      <w:r>
        <w:t xml:space="preserve">. </w:t>
      </w:r>
    </w:p>
    <w:p w14:paraId="2AE66554" w14:textId="77777777" w:rsidR="003145FE" w:rsidRDefault="005527A3" w:rsidP="003145FE">
      <w:pPr>
        <w:pStyle w:val="Text2-1"/>
        <w:spacing w:after="0"/>
      </w:pPr>
      <w:r w:rsidRPr="005527A3">
        <w:t xml:space="preserve">Dokumentace ve stupni ZP bude členěna </w:t>
      </w:r>
      <w:r w:rsidR="009A7C2C">
        <w:t>po</w:t>
      </w:r>
      <w:r w:rsidRPr="005527A3">
        <w:t xml:space="preserve">dle </w:t>
      </w:r>
      <w:r w:rsidR="009A7C2C">
        <w:t xml:space="preserve">Pravidel včetně </w:t>
      </w:r>
      <w:r w:rsidRPr="005527A3">
        <w:t xml:space="preserve">všech </w:t>
      </w:r>
      <w:r w:rsidR="009A7C2C">
        <w:t xml:space="preserve">stanovených </w:t>
      </w:r>
      <w:r w:rsidRPr="005527A3">
        <w:t xml:space="preserve">příloh. Přílohy budou zpracovány v odpovídajícím rozsahu a přesnosti. Pro potřeby projednání, zejména v rámci Správy železnic, státní organizace (dále jen „SŽ“), Zhotovitel použije pro zpracování přílohu P2 směrnice SŽ SM011, Dokumentace staveb Správy železnic, státní organizace, (dále jen „SŽ SM011“). </w:t>
      </w:r>
      <w:r w:rsidR="0060785F" w:rsidRPr="0060785F">
        <w:t>Dokumentace ZP bude zpracována ve vizuálním stylu a jednotné struktuře SŽ, šablona dokumentace je ke stažení na Portálu modernizace dráhy na webových stránkách:</w:t>
      </w:r>
    </w:p>
    <w:p w14:paraId="63CA0734" w14:textId="77777777" w:rsidR="003145FE" w:rsidRDefault="0087566B" w:rsidP="003145FE">
      <w:pPr>
        <w:pStyle w:val="Text2-1"/>
        <w:numPr>
          <w:ilvl w:val="0"/>
          <w:numId w:val="0"/>
        </w:numPr>
        <w:ind w:left="737"/>
      </w:pPr>
      <w:hyperlink r:id="rId11" w:history="1">
        <w:r w:rsidR="0060785F" w:rsidRPr="00C45BB9">
          <w:rPr>
            <w:rStyle w:val="Hypertextovodkaz"/>
            <w:noProof w:val="0"/>
          </w:rPr>
          <w:t>https://modernizace.spravazeleznic.cz/nastroje/sablonyzameruprojektu</w:t>
        </w:r>
      </w:hyperlink>
      <w:r w:rsidR="0060785F" w:rsidRPr="0060785F">
        <w:t>.</w:t>
      </w:r>
    </w:p>
    <w:p w14:paraId="3E0F907B" w14:textId="39C4C73B" w:rsidR="0018395D" w:rsidRDefault="005527A3" w:rsidP="0087566B">
      <w:pPr>
        <w:pStyle w:val="Text2-1"/>
        <w:numPr>
          <w:ilvl w:val="0"/>
          <w:numId w:val="0"/>
        </w:numPr>
        <w:ind w:left="737"/>
      </w:pPr>
      <w:r w:rsidRPr="005527A3">
        <w:t>Zhotovitel poskytne Objednateli veškerou součinnost při projednání ZP na Centrální komisi MD.</w:t>
      </w:r>
      <w:r>
        <w:t xml:space="preserve"> </w:t>
      </w:r>
    </w:p>
    <w:p w14:paraId="6CE0F096" w14:textId="77777777" w:rsidR="00BB7CD5" w:rsidRPr="0087566B" w:rsidRDefault="00BB7CD5" w:rsidP="0087566B">
      <w:pPr>
        <w:pStyle w:val="Text2-1"/>
        <w:spacing w:after="0"/>
      </w:pPr>
      <w:r w:rsidRPr="0087566B">
        <w:t>Součástí předmětu plnění je zpracování hodnocení ekonomické efektivnosti předmětné železniční stavby dle platných Pravidel přípravy a realizace akcí dopravní infrastruktury financovaných Státním fondem dopravní infrastruktury schválených ministrem dopravy dne 28. 8. 2024 s účinností ke dne 1. 9. 2024 (dále jen „Pravidla“) a dle platné Rezortní metodiky pro hodnocení ekonomické efektivnosti projektů dopravních staveb schválené Centrální komisí Ministerstva dopravy dne 8. 8. 2023 (dále jen „Metodika“).</w:t>
      </w:r>
    </w:p>
    <w:p w14:paraId="34EDB072" w14:textId="77777777" w:rsidR="0087566B" w:rsidRDefault="00BB7CD5" w:rsidP="0087566B">
      <w:pPr>
        <w:pStyle w:val="Text2-1"/>
        <w:numPr>
          <w:ilvl w:val="0"/>
          <w:numId w:val="0"/>
        </w:numPr>
        <w:spacing w:after="0"/>
        <w:ind w:left="737"/>
        <w:rPr>
          <w:ins w:id="4" w:author="Srovnal Otakar, Ing." w:date="2024-09-20T10:12:00Z"/>
        </w:rPr>
      </w:pPr>
      <w:r w:rsidRPr="0087566B">
        <w:t>Aktuálně platné znění Pravidel je k dispozici na</w:t>
      </w:r>
    </w:p>
    <w:p w14:paraId="0C7A97BE" w14:textId="41A32B9E" w:rsidR="00BB7CD5" w:rsidRPr="0087566B" w:rsidRDefault="00BB7CD5" w:rsidP="0087566B">
      <w:pPr>
        <w:pStyle w:val="Text2-1"/>
        <w:numPr>
          <w:ilvl w:val="0"/>
          <w:numId w:val="0"/>
        </w:numPr>
        <w:spacing w:after="0"/>
        <w:ind w:left="737"/>
      </w:pPr>
      <w:hyperlink r:id="rId12" w:history="1">
        <w:r w:rsidRPr="0087566B">
          <w:t>https://www.mdcr.cz/Dokumenty/Ministerstvo/Vnitrorezortni-predpisy-(1)/Pravidla-pro-postupy-v-prubehu-pripravy-investicni</w:t>
        </w:r>
      </w:hyperlink>
      <w:r w:rsidRPr="0087566B">
        <w:t>.</w:t>
      </w:r>
    </w:p>
    <w:p w14:paraId="09E56BEB" w14:textId="5A948EC4" w:rsidR="00BB7CD5" w:rsidRPr="000650B2" w:rsidRDefault="00BB7CD5" w:rsidP="0087566B">
      <w:pPr>
        <w:pStyle w:val="Text2-1"/>
        <w:numPr>
          <w:ilvl w:val="0"/>
          <w:numId w:val="0"/>
        </w:numPr>
        <w:ind w:left="709"/>
      </w:pPr>
      <w:r w:rsidRPr="0087566B">
        <w:t xml:space="preserve">Aktuálně platné znění Metodiky je k dispozici na </w:t>
      </w:r>
      <w:hyperlink r:id="rId13" w:history="1">
        <w:r w:rsidRPr="0087566B">
          <w:t xml:space="preserve">Rezortní metodika pro hodnocení ekonomické efektivnosti projektů </w:t>
        </w:r>
        <w:r w:rsidR="0087566B">
          <w:t>–</w:t>
        </w:r>
        <w:r w:rsidRPr="0087566B">
          <w:t xml:space="preserve"> Státní fond dopravní infrastruktury (gov.cz)</w:t>
        </w:r>
      </w:hyperlink>
      <w:r w:rsidRPr="0087566B">
        <w:t>.</w:t>
      </w:r>
    </w:p>
    <w:p w14:paraId="7626A39C" w14:textId="77777777" w:rsidR="00CE5014" w:rsidRPr="000650B2" w:rsidRDefault="00CE5014" w:rsidP="00CE5014">
      <w:pPr>
        <w:pStyle w:val="Text2-1"/>
      </w:pPr>
      <w:r w:rsidRPr="000650B2">
        <w:t>Součástí plnění je i zpracování Doprovodné dokumentace</w:t>
      </w:r>
      <w:r w:rsidR="005527A3" w:rsidRPr="000650B2">
        <w:t xml:space="preserve"> (DD)</w:t>
      </w:r>
      <w:r w:rsidRPr="000650B2">
        <w:t>. Požadavky na provedení a rozsah Doprovodné dokumentace jsou uvedeny v</w:t>
      </w:r>
      <w:r w:rsidR="00673C64" w:rsidRPr="000650B2">
        <w:t> odst.</w:t>
      </w:r>
      <w:r w:rsidRPr="000650B2">
        <w:t xml:space="preserve"> </w:t>
      </w:r>
      <w:r w:rsidR="00673C64" w:rsidRPr="000650B2">
        <w:fldChar w:fldCharType="begin"/>
      </w:r>
      <w:r w:rsidR="00673C64" w:rsidRPr="000650B2">
        <w:instrText xml:space="preserve"> REF _Ref90640448 \r \h </w:instrText>
      </w:r>
      <w:r w:rsidR="000650B2">
        <w:instrText xml:space="preserve"> \* MERGEFORMAT </w:instrText>
      </w:r>
      <w:r w:rsidR="00673C64" w:rsidRPr="000650B2">
        <w:fldChar w:fldCharType="separate"/>
      </w:r>
      <w:r w:rsidR="008931F7" w:rsidRPr="000650B2">
        <w:t>5.1.3</w:t>
      </w:r>
      <w:r w:rsidR="00673C64" w:rsidRPr="000650B2">
        <w:fldChar w:fldCharType="end"/>
      </w:r>
      <w:r w:rsidRPr="000650B2">
        <w:t xml:space="preserve"> </w:t>
      </w:r>
      <w:r w:rsidR="00673C64" w:rsidRPr="000650B2">
        <w:t>Rozsah a členění Doprovodné dokumentace.</w:t>
      </w:r>
      <w:r w:rsidR="00673C64" w:rsidRPr="000650B2" w:rsidDel="00673C64">
        <w:t xml:space="preserve"> </w:t>
      </w:r>
    </w:p>
    <w:p w14:paraId="435F8B36" w14:textId="77777777" w:rsidR="00CE5014" w:rsidRPr="000650B2" w:rsidRDefault="00CE5014" w:rsidP="00CE5014">
      <w:pPr>
        <w:pStyle w:val="Text2-1"/>
      </w:pPr>
      <w:r w:rsidRPr="000650B2">
        <w:t>Součástí plnění je i zajištění a doplnění potřebných podkladů, (nad rámec podkladů uvedených v</w:t>
      </w:r>
      <w:r w:rsidR="00514C9A" w:rsidRPr="000650B2">
        <w:t xml:space="preserve"> kapitole </w:t>
      </w:r>
      <w:r w:rsidRPr="000650B2">
        <w:t>2.</w:t>
      </w:r>
      <w:r w:rsidR="0000749D" w:rsidRPr="000650B2">
        <w:t xml:space="preserve"> těchto ZTP</w:t>
      </w:r>
      <w:r w:rsidRPr="000650B2">
        <w:t xml:space="preserve">) a mapových podkladů, nezbytných ke zpracování </w:t>
      </w:r>
      <w:r w:rsidR="005D3E75" w:rsidRPr="000650B2">
        <w:t>ZP</w:t>
      </w:r>
      <w:r w:rsidRPr="000650B2">
        <w:t xml:space="preserve">. </w:t>
      </w:r>
    </w:p>
    <w:p w14:paraId="436C740E" w14:textId="77777777" w:rsidR="007D016E" w:rsidRPr="008E70B2" w:rsidRDefault="007D016E" w:rsidP="005A2CE9">
      <w:pPr>
        <w:pStyle w:val="Nadpis2-2"/>
      </w:pPr>
      <w:bookmarkStart w:id="5" w:name="_Toc171404044"/>
      <w:r w:rsidRPr="008E70B2">
        <w:t>Hlavní cíle stavby</w:t>
      </w:r>
      <w:bookmarkEnd w:id="5"/>
    </w:p>
    <w:p w14:paraId="32AD03F8" w14:textId="77777777" w:rsidR="007D016E" w:rsidRPr="00BF0A26" w:rsidRDefault="00BF0A26" w:rsidP="005A2CE9">
      <w:pPr>
        <w:pStyle w:val="Text2-1"/>
      </w:pPr>
      <w:r w:rsidRPr="00BF0A26" w:rsidDel="00FB05B2">
        <w:t xml:space="preserve">Cílem díla je </w:t>
      </w:r>
      <w:r w:rsidRPr="00BF0A26">
        <w:t>zvýšení bezpečnosti silničního a železničního provozu na nehodovém železničním přejezdu P7519 doplněním závor na PZS v intravilánu Statutárního města Olomouc, v ulici Divišova, která je silnicí I. třídy č. 46 Olomouc – Šternberk. Železniční přejezd zahrnuje také dvoukolejné křížení provozované tramvajové trati – linky č. 4 a pohyb chodců a cyklistů po chodnících na obou stranách pozemní komunikace.</w:t>
      </w:r>
    </w:p>
    <w:p w14:paraId="327E147D" w14:textId="77777777" w:rsidR="007D016E" w:rsidRPr="008E70B2" w:rsidRDefault="005A2CE9" w:rsidP="005A2CE9">
      <w:pPr>
        <w:pStyle w:val="Nadpis2-2"/>
      </w:pPr>
      <w:bookmarkStart w:id="6" w:name="_Toc171404045"/>
      <w:r>
        <w:t xml:space="preserve">Umístění </w:t>
      </w:r>
      <w:r w:rsidR="007D016E" w:rsidRPr="008E70B2">
        <w:t>stavby</w:t>
      </w:r>
      <w:bookmarkEnd w:id="6"/>
      <w:r w:rsidR="007D016E" w:rsidRPr="008E70B2">
        <w:t xml:space="preserve"> </w:t>
      </w:r>
    </w:p>
    <w:p w14:paraId="29E4DF9F" w14:textId="77777777" w:rsidR="00BF0A26" w:rsidRDefault="00BF0A26" w:rsidP="00BF0A26">
      <w:pPr>
        <w:pStyle w:val="Text2-1"/>
      </w:pPr>
      <w:r w:rsidRPr="00FD501F">
        <w:t xml:space="preserve">Stavba </w:t>
      </w:r>
      <w:r>
        <w:t>se nachází</w:t>
      </w:r>
      <w:r w:rsidRPr="00FD501F">
        <w:t xml:space="preserve"> na trati </w:t>
      </w:r>
      <w:r>
        <w:t>č. 310 Olomouc – Opava</w:t>
      </w:r>
      <w:r w:rsidRPr="00FD501F">
        <w:t>.</w:t>
      </w:r>
    </w:p>
    <w:p w14:paraId="4C6392EE" w14:textId="77777777" w:rsidR="00BF0A26" w:rsidRPr="00D11029" w:rsidRDefault="00BF0A26" w:rsidP="00BF0A26">
      <w:pPr>
        <w:pStyle w:val="TabulkaNadpis"/>
      </w:pPr>
      <w:r>
        <w:t>Údaje o stavbě</w:t>
      </w:r>
    </w:p>
    <w:tbl>
      <w:tblPr>
        <w:tblStyle w:val="TabZTPbez"/>
        <w:tblW w:w="8108" w:type="dxa"/>
        <w:tblLook w:val="04E0" w:firstRow="1" w:lastRow="1" w:firstColumn="1" w:lastColumn="0" w:noHBand="0" w:noVBand="1"/>
      </w:tblPr>
      <w:tblGrid>
        <w:gridCol w:w="4140"/>
        <w:gridCol w:w="3968"/>
      </w:tblGrid>
      <w:tr w:rsidR="00BF0A26" w:rsidRPr="003D4852" w14:paraId="62F9EE50" w14:textId="77777777" w:rsidTr="00BF0A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230888D5" w14:textId="77777777" w:rsidR="00BF0A26" w:rsidRPr="000C0D1A" w:rsidRDefault="00BF0A26" w:rsidP="00BF0A26">
            <w:pPr>
              <w:pStyle w:val="Tabulka-7"/>
            </w:pPr>
            <w:r w:rsidRPr="000C0D1A">
              <w:t>Označení (S-kód)</w:t>
            </w:r>
          </w:p>
        </w:tc>
        <w:tc>
          <w:tcPr>
            <w:tcW w:w="3968" w:type="dxa"/>
          </w:tcPr>
          <w:p w14:paraId="19761B17" w14:textId="77777777" w:rsidR="00BF0A26" w:rsidRPr="000C0D1A" w:rsidRDefault="000C0D1A" w:rsidP="00BF0A26">
            <w:pPr>
              <w:pStyle w:val="Tabulka-7"/>
              <w:cnfStyle w:val="100000000000" w:firstRow="1" w:lastRow="0" w:firstColumn="0" w:lastColumn="0" w:oddVBand="0" w:evenVBand="0" w:oddHBand="0" w:evenHBand="0" w:firstRowFirstColumn="0" w:firstRowLastColumn="0" w:lastRowFirstColumn="0" w:lastRowLastColumn="0"/>
            </w:pPr>
            <w:r w:rsidRPr="000C0D1A">
              <w:t>S602300523</w:t>
            </w:r>
          </w:p>
        </w:tc>
      </w:tr>
      <w:tr w:rsidR="00BF0A26" w:rsidRPr="003D4852" w14:paraId="34F52A1F" w14:textId="77777777" w:rsidTr="00BF0A26">
        <w:tc>
          <w:tcPr>
            <w:cnfStyle w:val="001000000000" w:firstRow="0" w:lastRow="0" w:firstColumn="1" w:lastColumn="0" w:oddVBand="0" w:evenVBand="0" w:oddHBand="0" w:evenHBand="0" w:firstRowFirstColumn="0" w:firstRowLastColumn="0" w:lastRowFirstColumn="0" w:lastRowLastColumn="0"/>
            <w:tcW w:w="4140" w:type="dxa"/>
          </w:tcPr>
          <w:p w14:paraId="29384C4E" w14:textId="77777777" w:rsidR="00BF0A26" w:rsidRPr="003D4852" w:rsidRDefault="00BF0A26" w:rsidP="00BF0A26">
            <w:pPr>
              <w:pStyle w:val="Tabulka-7"/>
            </w:pPr>
            <w:r>
              <w:t>Kraj</w:t>
            </w:r>
          </w:p>
        </w:tc>
        <w:tc>
          <w:tcPr>
            <w:tcW w:w="3968" w:type="dxa"/>
          </w:tcPr>
          <w:p w14:paraId="6FD40C9F" w14:textId="77777777" w:rsidR="00BF0A26" w:rsidRPr="003D4852" w:rsidRDefault="00BF0A26" w:rsidP="00BF0A26">
            <w:pPr>
              <w:pStyle w:val="Tabulka-7"/>
              <w:cnfStyle w:val="000000000000" w:firstRow="0" w:lastRow="0" w:firstColumn="0" w:lastColumn="0" w:oddVBand="0" w:evenVBand="0" w:oddHBand="0" w:evenHBand="0" w:firstRowFirstColumn="0" w:firstRowLastColumn="0" w:lastRowFirstColumn="0" w:lastRowLastColumn="0"/>
            </w:pPr>
            <w:r>
              <w:t>Olomoucký</w:t>
            </w:r>
          </w:p>
        </w:tc>
      </w:tr>
      <w:tr w:rsidR="00BF0A26" w:rsidRPr="003D4852" w14:paraId="760B1D7F" w14:textId="77777777" w:rsidTr="00BF0A26">
        <w:tc>
          <w:tcPr>
            <w:cnfStyle w:val="001000000000" w:firstRow="0" w:lastRow="0" w:firstColumn="1" w:lastColumn="0" w:oddVBand="0" w:evenVBand="0" w:oddHBand="0" w:evenHBand="0" w:firstRowFirstColumn="0" w:firstRowLastColumn="0" w:lastRowFirstColumn="0" w:lastRowLastColumn="0"/>
            <w:tcW w:w="4140" w:type="dxa"/>
          </w:tcPr>
          <w:p w14:paraId="3C5DB291" w14:textId="77777777" w:rsidR="00BF0A26" w:rsidRPr="003D4852" w:rsidRDefault="00BF0A26" w:rsidP="00BF0A26">
            <w:pPr>
              <w:pStyle w:val="Tabulka-7"/>
            </w:pPr>
            <w:r>
              <w:t>Okres</w:t>
            </w:r>
          </w:p>
        </w:tc>
        <w:tc>
          <w:tcPr>
            <w:tcW w:w="3968" w:type="dxa"/>
          </w:tcPr>
          <w:p w14:paraId="71982D34" w14:textId="77777777" w:rsidR="00BF0A26" w:rsidRPr="003D4852" w:rsidRDefault="00BF0A26" w:rsidP="00BF0A26">
            <w:pPr>
              <w:pStyle w:val="Tabulka-7"/>
              <w:cnfStyle w:val="000000000000" w:firstRow="0" w:lastRow="0" w:firstColumn="0" w:lastColumn="0" w:oddVBand="0" w:evenVBand="0" w:oddHBand="0" w:evenHBand="0" w:firstRowFirstColumn="0" w:firstRowLastColumn="0" w:lastRowFirstColumn="0" w:lastRowLastColumn="0"/>
            </w:pPr>
            <w:r>
              <w:t>Olomouc</w:t>
            </w:r>
          </w:p>
        </w:tc>
      </w:tr>
      <w:tr w:rsidR="00BF0A26" w:rsidRPr="003D4852" w14:paraId="046D67FE" w14:textId="77777777" w:rsidTr="00BF0A26">
        <w:tc>
          <w:tcPr>
            <w:cnfStyle w:val="001000000000" w:firstRow="0" w:lastRow="0" w:firstColumn="1" w:lastColumn="0" w:oddVBand="0" w:evenVBand="0" w:oddHBand="0" w:evenHBand="0" w:firstRowFirstColumn="0" w:firstRowLastColumn="0" w:lastRowFirstColumn="0" w:lastRowLastColumn="0"/>
            <w:tcW w:w="4140" w:type="dxa"/>
          </w:tcPr>
          <w:p w14:paraId="237789D9" w14:textId="77777777" w:rsidR="00BF0A26" w:rsidRPr="003D4852" w:rsidRDefault="00BF0A26" w:rsidP="00BF0A26">
            <w:pPr>
              <w:pStyle w:val="Tabulka-7"/>
            </w:pPr>
            <w:r>
              <w:t>Katastrální území</w:t>
            </w:r>
          </w:p>
        </w:tc>
        <w:tc>
          <w:tcPr>
            <w:tcW w:w="3968" w:type="dxa"/>
          </w:tcPr>
          <w:p w14:paraId="3BF01549" w14:textId="77777777" w:rsidR="00BF0A26" w:rsidRPr="003D4852" w:rsidRDefault="00BF0A26" w:rsidP="00BF0A26">
            <w:pPr>
              <w:pStyle w:val="Tabulka-7"/>
              <w:cnfStyle w:val="000000000000" w:firstRow="0" w:lastRow="0" w:firstColumn="0" w:lastColumn="0" w:oddVBand="0" w:evenVBand="0" w:oddHBand="0" w:evenHBand="0" w:firstRowFirstColumn="0" w:firstRowLastColumn="0" w:lastRowFirstColumn="0" w:lastRowLastColumn="0"/>
            </w:pPr>
            <w:r>
              <w:t>Bělidla, p. č. 210/35 (ČD); 210/1 (</w:t>
            </w:r>
            <w:proofErr w:type="spellStart"/>
            <w:r>
              <w:t>SmOl</w:t>
            </w:r>
            <w:proofErr w:type="spellEnd"/>
            <w:r>
              <w:t>); 210/7 (</w:t>
            </w:r>
            <w:proofErr w:type="spellStart"/>
            <w:r>
              <w:t>SmOl</w:t>
            </w:r>
            <w:proofErr w:type="spellEnd"/>
            <w:r>
              <w:t>); 210/34 (ČD);</w:t>
            </w:r>
          </w:p>
        </w:tc>
      </w:tr>
      <w:tr w:rsidR="00BF0A26" w:rsidRPr="003D4852" w14:paraId="209A1B46" w14:textId="77777777" w:rsidTr="00BF0A2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743B1FE9" w14:textId="77777777" w:rsidR="00BF0A26" w:rsidRPr="003D4852" w:rsidRDefault="00BF0A26" w:rsidP="00BF0A26">
            <w:pPr>
              <w:pStyle w:val="Tabulka-7"/>
            </w:pPr>
            <w:r>
              <w:t>Správce</w:t>
            </w:r>
          </w:p>
        </w:tc>
        <w:tc>
          <w:tcPr>
            <w:tcW w:w="3968" w:type="dxa"/>
          </w:tcPr>
          <w:p w14:paraId="1B442708" w14:textId="77777777" w:rsidR="00BF0A26" w:rsidRPr="003D4852" w:rsidRDefault="004661D4" w:rsidP="00BF0A26">
            <w:pPr>
              <w:pStyle w:val="Tabulka-7"/>
              <w:cnfStyle w:val="010000000000" w:firstRow="0" w:lastRow="1" w:firstColumn="0" w:lastColumn="0" w:oddVBand="0" w:evenVBand="0" w:oddHBand="0" w:evenHBand="0" w:firstRowFirstColumn="0" w:firstRowLastColumn="0" w:lastRowFirstColumn="0" w:lastRowLastColumn="0"/>
            </w:pPr>
            <w:r>
              <w:t>Oblastní ředitelství Ostrava</w:t>
            </w:r>
          </w:p>
        </w:tc>
      </w:tr>
    </w:tbl>
    <w:p w14:paraId="53151D34" w14:textId="77777777" w:rsidR="007D016E" w:rsidRPr="007D016E" w:rsidRDefault="007D016E" w:rsidP="005A2CE9">
      <w:pPr>
        <w:pStyle w:val="Nadpis2-2"/>
      </w:pPr>
      <w:bookmarkStart w:id="7" w:name="_Toc171404046"/>
      <w:r w:rsidRPr="007D016E">
        <w:t>Základní charakteristika trati (nebo charakteristika objektu, zařízení)</w:t>
      </w:r>
      <w:bookmarkEnd w:id="7"/>
    </w:p>
    <w:p w14:paraId="6C0E2662" w14:textId="77777777" w:rsidR="007D016E" w:rsidRPr="007D016E" w:rsidRDefault="000C0D1A" w:rsidP="004A4B98">
      <w:pPr>
        <w:pStyle w:val="Text2-1"/>
      </w:pPr>
      <w:r>
        <w:t>Správcem trati</w:t>
      </w:r>
      <w:r w:rsidR="007B3B7B">
        <w:t xml:space="preserve"> je OŘ </w:t>
      </w:r>
      <w:r>
        <w:t>Ostrava</w:t>
      </w:r>
      <w:r w:rsidR="007D016E" w:rsidRPr="007D016E">
        <w:t>.</w:t>
      </w:r>
    </w:p>
    <w:p w14:paraId="75E37D47" w14:textId="77777777" w:rsidR="007B3B7B" w:rsidRPr="00D11029" w:rsidRDefault="007B3B7B" w:rsidP="007B3B7B">
      <w:pPr>
        <w:pStyle w:val="TabulkaNadpis"/>
      </w:pPr>
      <w:r w:rsidRPr="008F0949">
        <w:t>Údaje o trati</w:t>
      </w:r>
    </w:p>
    <w:tbl>
      <w:tblPr>
        <w:tblStyle w:val="TabZTPbez"/>
        <w:tblW w:w="8108" w:type="dxa"/>
        <w:tblLook w:val="04E0" w:firstRow="1" w:lastRow="1" w:firstColumn="1" w:lastColumn="0" w:noHBand="0" w:noVBand="1"/>
      </w:tblPr>
      <w:tblGrid>
        <w:gridCol w:w="4140"/>
        <w:gridCol w:w="3968"/>
      </w:tblGrid>
      <w:tr w:rsidR="007B3B7B" w:rsidRPr="003D4852" w14:paraId="1F9E4F14" w14:textId="77777777" w:rsidTr="007B3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3349FA6A" w14:textId="77777777" w:rsidR="007B3B7B" w:rsidRPr="003D4852" w:rsidRDefault="007B3B7B" w:rsidP="007B3B7B">
            <w:pPr>
              <w:pStyle w:val="Tabulka-7"/>
            </w:pPr>
            <w:r w:rsidRPr="003D4852">
              <w:t>Kategorie dráhy podle zákona č. 266/1994 Sb.</w:t>
            </w:r>
          </w:p>
        </w:tc>
        <w:tc>
          <w:tcPr>
            <w:tcW w:w="3968" w:type="dxa"/>
          </w:tcPr>
          <w:p w14:paraId="38188475" w14:textId="77777777" w:rsidR="007B3B7B" w:rsidRPr="003D4852" w:rsidRDefault="000C0D1A" w:rsidP="007B3B7B">
            <w:pPr>
              <w:pStyle w:val="Tabulka-7"/>
              <w:cnfStyle w:val="100000000000" w:firstRow="1" w:lastRow="0" w:firstColumn="0" w:lastColumn="0" w:oddVBand="0" w:evenVBand="0" w:oddHBand="0" w:evenHBand="0" w:firstRowFirstColumn="0" w:firstRowLastColumn="0" w:lastRowFirstColumn="0" w:lastRowLastColumn="0"/>
            </w:pPr>
            <w:r>
              <w:t>celostátní</w:t>
            </w:r>
          </w:p>
        </w:tc>
      </w:tr>
      <w:tr w:rsidR="007B3B7B" w:rsidRPr="003D4852" w14:paraId="325747A7"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174C6C30" w14:textId="77777777" w:rsidR="007B3B7B" w:rsidRPr="003D4852" w:rsidRDefault="007B3B7B" w:rsidP="007B3B7B">
            <w:pPr>
              <w:pStyle w:val="Tabulka-7"/>
            </w:pPr>
            <w:r w:rsidRPr="003D4852">
              <w:t>Kategorie dráhy podle TSI INF</w:t>
            </w:r>
          </w:p>
        </w:tc>
        <w:tc>
          <w:tcPr>
            <w:tcW w:w="3968" w:type="dxa"/>
          </w:tcPr>
          <w:p w14:paraId="69DF3092" w14:textId="77777777" w:rsidR="007B3B7B" w:rsidRPr="003D4852" w:rsidRDefault="000C0D1A" w:rsidP="007B3B7B">
            <w:pPr>
              <w:pStyle w:val="Tabulka-7"/>
              <w:cnfStyle w:val="000000000000" w:firstRow="0" w:lastRow="0" w:firstColumn="0" w:lastColumn="0" w:oddVBand="0" w:evenVBand="0" w:oddHBand="0" w:evenHBand="0" w:firstRowFirstColumn="0" w:firstRowLastColumn="0" w:lastRowFirstColumn="0" w:lastRowLastColumn="0"/>
            </w:pPr>
            <w:r>
              <w:t>P5/F3</w:t>
            </w:r>
          </w:p>
        </w:tc>
      </w:tr>
      <w:tr w:rsidR="007B3B7B" w:rsidRPr="003D4852" w14:paraId="414C27DB"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596499BF" w14:textId="77777777" w:rsidR="007B3B7B" w:rsidRPr="003D4852" w:rsidRDefault="007B3B7B" w:rsidP="007B3B7B">
            <w:pPr>
              <w:pStyle w:val="Tabulka-7"/>
            </w:pPr>
            <w:r w:rsidRPr="003D4852">
              <w:t>Součást sítě TEN-T</w:t>
            </w:r>
          </w:p>
        </w:tc>
        <w:tc>
          <w:tcPr>
            <w:tcW w:w="3968" w:type="dxa"/>
          </w:tcPr>
          <w:p w14:paraId="036B2A8D" w14:textId="77777777" w:rsidR="007B3B7B" w:rsidRPr="003D4852" w:rsidRDefault="007B3B7B" w:rsidP="007B3B7B">
            <w:pPr>
              <w:pStyle w:val="Tabulka-7"/>
              <w:cnfStyle w:val="000000000000" w:firstRow="0" w:lastRow="0" w:firstColumn="0" w:lastColumn="0" w:oddVBand="0" w:evenVBand="0" w:oddHBand="0" w:evenHBand="0" w:firstRowFirstColumn="0" w:firstRowLastColumn="0" w:lastRowFirstColumn="0" w:lastRowLastColumn="0"/>
            </w:pPr>
            <w:r w:rsidRPr="003D4852">
              <w:t>NE</w:t>
            </w:r>
          </w:p>
        </w:tc>
      </w:tr>
      <w:tr w:rsidR="007B3B7B" w:rsidRPr="003D4852" w14:paraId="1B324388"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21A1E516" w14:textId="77777777" w:rsidR="007B3B7B" w:rsidRPr="003D4852" w:rsidRDefault="007B3B7B" w:rsidP="007B3B7B">
            <w:pPr>
              <w:pStyle w:val="Tabulka-7"/>
            </w:pPr>
            <w:r w:rsidRPr="003D4852">
              <w:t>Číslo trati podle Prohlášení o dráze</w:t>
            </w:r>
          </w:p>
        </w:tc>
        <w:tc>
          <w:tcPr>
            <w:tcW w:w="3968" w:type="dxa"/>
          </w:tcPr>
          <w:p w14:paraId="5ADE3F61" w14:textId="77777777" w:rsidR="007B3B7B" w:rsidRPr="003D4852" w:rsidRDefault="000C0D1A" w:rsidP="007B3B7B">
            <w:pPr>
              <w:pStyle w:val="Tabulka-7"/>
              <w:cnfStyle w:val="000000000000" w:firstRow="0" w:lastRow="0" w:firstColumn="0" w:lastColumn="0" w:oddVBand="0" w:evenVBand="0" w:oddHBand="0" w:evenHBand="0" w:firstRowFirstColumn="0" w:firstRowLastColumn="0" w:lastRowFirstColumn="0" w:lastRowLastColumn="0"/>
            </w:pPr>
            <w:r>
              <w:t>840 00</w:t>
            </w:r>
          </w:p>
        </w:tc>
      </w:tr>
      <w:tr w:rsidR="007B3B7B" w:rsidRPr="003D4852" w14:paraId="6741932B"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72558355" w14:textId="77777777" w:rsidR="007B3B7B" w:rsidRPr="003D4852" w:rsidRDefault="007B3B7B" w:rsidP="007B3B7B">
            <w:pPr>
              <w:pStyle w:val="Tabulka-7"/>
            </w:pPr>
            <w:r w:rsidRPr="003D4852">
              <w:t>Číslo trati podle nákresného jízdního řádu</w:t>
            </w:r>
          </w:p>
        </w:tc>
        <w:tc>
          <w:tcPr>
            <w:tcW w:w="3968" w:type="dxa"/>
          </w:tcPr>
          <w:p w14:paraId="559C464B" w14:textId="77777777" w:rsidR="007B3B7B" w:rsidRPr="003D4852" w:rsidRDefault="000C0D1A" w:rsidP="007B3B7B">
            <w:pPr>
              <w:pStyle w:val="Tabulka-7"/>
              <w:cnfStyle w:val="000000000000" w:firstRow="0" w:lastRow="0" w:firstColumn="0" w:lastColumn="0" w:oddVBand="0" w:evenVBand="0" w:oddHBand="0" w:evenHBand="0" w:firstRowFirstColumn="0" w:firstRowLastColumn="0" w:lastRowFirstColumn="0" w:lastRowLastColumn="0"/>
            </w:pPr>
            <w:r>
              <w:t>310</w:t>
            </w:r>
          </w:p>
        </w:tc>
      </w:tr>
      <w:tr w:rsidR="007B3B7B" w:rsidRPr="003D4852" w14:paraId="2F9AEB27"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59B7D659" w14:textId="77777777" w:rsidR="007B3B7B" w:rsidRPr="003D4852" w:rsidRDefault="007B3B7B" w:rsidP="007B3B7B">
            <w:pPr>
              <w:pStyle w:val="Tabulka-7"/>
            </w:pPr>
            <w:r w:rsidRPr="003D4852">
              <w:t>Číslo trati podle knižního jízdního řádu</w:t>
            </w:r>
          </w:p>
        </w:tc>
        <w:tc>
          <w:tcPr>
            <w:tcW w:w="3968" w:type="dxa"/>
          </w:tcPr>
          <w:p w14:paraId="7CA70C97" w14:textId="77777777" w:rsidR="007B3B7B" w:rsidRPr="003D4852" w:rsidRDefault="000C0D1A" w:rsidP="007B3B7B">
            <w:pPr>
              <w:pStyle w:val="Tabulka-7"/>
              <w:cnfStyle w:val="000000000000" w:firstRow="0" w:lastRow="0" w:firstColumn="0" w:lastColumn="0" w:oddVBand="0" w:evenVBand="0" w:oddHBand="0" w:evenHBand="0" w:firstRowFirstColumn="0" w:firstRowLastColumn="0" w:lastRowFirstColumn="0" w:lastRowLastColumn="0"/>
            </w:pPr>
            <w:r>
              <w:t>310</w:t>
            </w:r>
          </w:p>
        </w:tc>
      </w:tr>
      <w:tr w:rsidR="007B3B7B" w:rsidRPr="003D4852" w14:paraId="0D06046F"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653BF907" w14:textId="77777777" w:rsidR="007B3B7B" w:rsidRPr="003D4852" w:rsidRDefault="007B3B7B" w:rsidP="007B3B7B">
            <w:pPr>
              <w:pStyle w:val="Tabulka-7"/>
            </w:pPr>
            <w:r w:rsidRPr="003D4852">
              <w:t>Číslo traťového a definičního úseku</w:t>
            </w:r>
          </w:p>
        </w:tc>
        <w:tc>
          <w:tcPr>
            <w:tcW w:w="3968" w:type="dxa"/>
          </w:tcPr>
          <w:p w14:paraId="48CD74C8" w14:textId="77777777" w:rsidR="007B3B7B" w:rsidRPr="003D4852" w:rsidRDefault="000C0D1A" w:rsidP="000C0D1A">
            <w:pPr>
              <w:pStyle w:val="Tabulka-7"/>
              <w:cnfStyle w:val="000000000000" w:firstRow="0" w:lastRow="0" w:firstColumn="0" w:lastColumn="0" w:oddVBand="0" w:evenVBand="0" w:oddHBand="0" w:evenHBand="0" w:firstRowFirstColumn="0" w:firstRowLastColumn="0" w:lastRowFirstColumn="0" w:lastRowLastColumn="0"/>
            </w:pPr>
            <w:r>
              <w:t xml:space="preserve">2191A1 </w:t>
            </w:r>
            <w:proofErr w:type="spellStart"/>
            <w:r>
              <w:t>žst</w:t>
            </w:r>
            <w:proofErr w:type="spellEnd"/>
            <w:r>
              <w:t>. Olomouc hl. n.-Bělidla</w:t>
            </w:r>
          </w:p>
        </w:tc>
      </w:tr>
      <w:tr w:rsidR="007B3B7B" w:rsidRPr="003D4852" w14:paraId="43FD89CC"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3AE4DFC1" w14:textId="77777777" w:rsidR="007B3B7B" w:rsidRPr="003D4852" w:rsidRDefault="007B3B7B" w:rsidP="007B3B7B">
            <w:pPr>
              <w:pStyle w:val="Tabulka-7"/>
            </w:pPr>
            <w:r w:rsidRPr="003D4852">
              <w:t>Traťová třída zatížení</w:t>
            </w:r>
          </w:p>
        </w:tc>
        <w:tc>
          <w:tcPr>
            <w:tcW w:w="3968" w:type="dxa"/>
          </w:tcPr>
          <w:p w14:paraId="7968C940" w14:textId="77777777" w:rsidR="007B3B7B" w:rsidRPr="003D4852" w:rsidRDefault="000C0D1A" w:rsidP="007B3B7B">
            <w:pPr>
              <w:pStyle w:val="Tabulka-7"/>
              <w:cnfStyle w:val="000000000000" w:firstRow="0" w:lastRow="0" w:firstColumn="0" w:lastColumn="0" w:oddVBand="0" w:evenVBand="0" w:oddHBand="0" w:evenHBand="0" w:firstRowFirstColumn="0" w:firstRowLastColumn="0" w:lastRowFirstColumn="0" w:lastRowLastColumn="0"/>
            </w:pPr>
            <w:r>
              <w:t>C3</w:t>
            </w:r>
          </w:p>
        </w:tc>
      </w:tr>
      <w:tr w:rsidR="007B3B7B" w:rsidRPr="003D4852" w14:paraId="574ABB4F"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709C2029" w14:textId="77777777" w:rsidR="007B3B7B" w:rsidRPr="003D4852" w:rsidRDefault="007B3B7B" w:rsidP="007B3B7B">
            <w:pPr>
              <w:pStyle w:val="Tabulka-7"/>
            </w:pPr>
            <w:r w:rsidRPr="003D4852">
              <w:t>Maximální traťová rychlost</w:t>
            </w:r>
          </w:p>
        </w:tc>
        <w:tc>
          <w:tcPr>
            <w:tcW w:w="3968" w:type="dxa"/>
          </w:tcPr>
          <w:p w14:paraId="308AC8EB" w14:textId="77777777" w:rsidR="007B3B7B" w:rsidRPr="003D4852" w:rsidRDefault="000C0D1A" w:rsidP="007B3B7B">
            <w:pPr>
              <w:pStyle w:val="Tabulka-7"/>
              <w:cnfStyle w:val="000000000000" w:firstRow="0" w:lastRow="0" w:firstColumn="0" w:lastColumn="0" w:oddVBand="0" w:evenVBand="0" w:oddHBand="0" w:evenHBand="0" w:firstRowFirstColumn="0" w:firstRowLastColumn="0" w:lastRowFirstColumn="0" w:lastRowLastColumn="0"/>
            </w:pPr>
            <w:r>
              <w:t>75 km/h</w:t>
            </w:r>
          </w:p>
        </w:tc>
      </w:tr>
      <w:tr w:rsidR="007B3B7B" w:rsidRPr="003D4852" w14:paraId="772FCF54"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69009AAA" w14:textId="77777777" w:rsidR="007B3B7B" w:rsidRPr="003D4852" w:rsidRDefault="007B3B7B" w:rsidP="007B3B7B">
            <w:pPr>
              <w:pStyle w:val="Tabulka-7"/>
            </w:pPr>
            <w:r w:rsidRPr="003D4852">
              <w:t>Trakční soustava</w:t>
            </w:r>
          </w:p>
        </w:tc>
        <w:tc>
          <w:tcPr>
            <w:tcW w:w="3968" w:type="dxa"/>
          </w:tcPr>
          <w:p w14:paraId="573A6B36" w14:textId="77777777" w:rsidR="007B3B7B" w:rsidRPr="003D4852" w:rsidRDefault="000C0D1A" w:rsidP="007B3B7B">
            <w:pPr>
              <w:pStyle w:val="Tabulka-7"/>
              <w:cnfStyle w:val="000000000000" w:firstRow="0" w:lastRow="0" w:firstColumn="0" w:lastColumn="0" w:oddVBand="0" w:evenVBand="0" w:oddHBand="0" w:evenHBand="0" w:firstRowFirstColumn="0" w:firstRowLastColumn="0" w:lastRowFirstColumn="0" w:lastRowLastColumn="0"/>
            </w:pPr>
            <w:r>
              <w:t>nezávislá</w:t>
            </w:r>
          </w:p>
        </w:tc>
      </w:tr>
      <w:tr w:rsidR="007B3B7B" w:rsidRPr="003D4852" w14:paraId="1FF0E2B8" w14:textId="77777777" w:rsidTr="007B3B7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031CC1F" w14:textId="77777777" w:rsidR="007B3B7B" w:rsidRPr="003D4852" w:rsidRDefault="007B3B7B" w:rsidP="007B3B7B">
            <w:pPr>
              <w:pStyle w:val="Tabulka-7"/>
            </w:pPr>
            <w:r w:rsidRPr="003D4852">
              <w:t>Počet traťových kolejí</w:t>
            </w:r>
          </w:p>
        </w:tc>
        <w:tc>
          <w:tcPr>
            <w:tcW w:w="3968" w:type="dxa"/>
          </w:tcPr>
          <w:p w14:paraId="11706575" w14:textId="77777777" w:rsidR="007B3B7B" w:rsidRPr="003D4852" w:rsidRDefault="000C0D1A" w:rsidP="007B3B7B">
            <w:pPr>
              <w:pStyle w:val="Tabulka-7"/>
              <w:cnfStyle w:val="010000000000" w:firstRow="0" w:lastRow="1" w:firstColumn="0" w:lastColumn="0" w:oddVBand="0" w:evenVBand="0" w:oddHBand="0" w:evenHBand="0" w:firstRowFirstColumn="0" w:firstRowLastColumn="0" w:lastRowFirstColumn="0" w:lastRowLastColumn="0"/>
            </w:pPr>
            <w:r>
              <w:t>1</w:t>
            </w:r>
          </w:p>
        </w:tc>
      </w:tr>
    </w:tbl>
    <w:p w14:paraId="77366AF0" w14:textId="77777777" w:rsidR="007D016E" w:rsidRPr="007D016E" w:rsidRDefault="009606EA" w:rsidP="009606EA">
      <w:pPr>
        <w:pStyle w:val="Nadpis2-1"/>
      </w:pPr>
      <w:bookmarkStart w:id="8" w:name="_Toc171404047"/>
      <w:r>
        <w:t>PŘEHLED VÝCHOZÍCH PODKLADŮ</w:t>
      </w:r>
      <w:bookmarkEnd w:id="8"/>
    </w:p>
    <w:p w14:paraId="7DB17125" w14:textId="77777777" w:rsidR="007D016E" w:rsidRPr="007D016E" w:rsidRDefault="00361AAC" w:rsidP="005A2CE9">
      <w:pPr>
        <w:pStyle w:val="Nadpis2-2"/>
      </w:pPr>
      <w:bookmarkStart w:id="9" w:name="_Toc171404048"/>
      <w:r>
        <w:t>P</w:t>
      </w:r>
      <w:r w:rsidR="007D016E" w:rsidRPr="007D016E">
        <w:t xml:space="preserve">odklady </w:t>
      </w:r>
      <w:r>
        <w:t>a dokumentace</w:t>
      </w:r>
      <w:bookmarkEnd w:id="9"/>
    </w:p>
    <w:p w14:paraId="1B4E914E" w14:textId="77777777" w:rsidR="007D016E" w:rsidRPr="007D016E" w:rsidRDefault="000C0D1A" w:rsidP="004A4B98">
      <w:pPr>
        <w:pStyle w:val="Text2-1"/>
      </w:pPr>
      <w:r>
        <w:t>Nejsou</w:t>
      </w:r>
      <w:r w:rsidR="007D016E" w:rsidRPr="007D016E">
        <w:t>.</w:t>
      </w:r>
    </w:p>
    <w:p w14:paraId="3029105D" w14:textId="77777777" w:rsidR="007D016E" w:rsidRPr="007D016E" w:rsidRDefault="00361AAC" w:rsidP="005A2CE9">
      <w:pPr>
        <w:pStyle w:val="Nadpis2-2"/>
      </w:pPr>
      <w:bookmarkStart w:id="10" w:name="_Toc68874885"/>
      <w:bookmarkStart w:id="11" w:name="_Toc171404049"/>
      <w:r w:rsidRPr="00FD501F">
        <w:t xml:space="preserve">Související </w:t>
      </w:r>
      <w:r>
        <w:t xml:space="preserve">podklady a </w:t>
      </w:r>
      <w:r w:rsidRPr="00FD501F">
        <w:t>dokumentace</w:t>
      </w:r>
      <w:bookmarkEnd w:id="10"/>
      <w:bookmarkEnd w:id="11"/>
      <w:r w:rsidRPr="007D016E">
        <w:t xml:space="preserve"> </w:t>
      </w:r>
    </w:p>
    <w:p w14:paraId="32658E03" w14:textId="77777777" w:rsidR="007D016E" w:rsidRPr="007D016E" w:rsidRDefault="000C0D1A" w:rsidP="004A4B98">
      <w:pPr>
        <w:pStyle w:val="Text2-1"/>
      </w:pPr>
      <w:r>
        <w:t xml:space="preserve">Dostupné geodetické a mapové podklady poskytne SŽ, Správa železniční geodézie, </w:t>
      </w:r>
      <w:r w:rsidR="0030248A">
        <w:t>Regionální pracoviště Olomouc, Nerudova 773/1, 779 00 Olomouc</w:t>
      </w:r>
      <w:r w:rsidR="007D016E" w:rsidRPr="007D016E">
        <w:t>.</w:t>
      </w:r>
    </w:p>
    <w:p w14:paraId="7D05D4D7" w14:textId="77777777" w:rsidR="007D016E" w:rsidRPr="007D016E" w:rsidRDefault="007D016E" w:rsidP="005A2005">
      <w:pPr>
        <w:pStyle w:val="Nadpis2-1"/>
      </w:pPr>
      <w:bookmarkStart w:id="12" w:name="_Toc171404050"/>
      <w:r w:rsidRPr="007D016E">
        <w:t>KOORDINACE S JINÝMI STAVBAMI A DOKUMENTY</w:t>
      </w:r>
      <w:bookmarkEnd w:id="12"/>
      <w:r w:rsidRPr="007D016E">
        <w:t xml:space="preserve"> </w:t>
      </w:r>
    </w:p>
    <w:p w14:paraId="63C32E72" w14:textId="77777777" w:rsidR="007D016E" w:rsidRPr="004A4B98" w:rsidRDefault="0030248A" w:rsidP="00D10544">
      <w:pPr>
        <w:pStyle w:val="Text2-1"/>
      </w:pPr>
      <w:r>
        <w:t>Nejsou.</w:t>
      </w:r>
    </w:p>
    <w:p w14:paraId="51D9AC72" w14:textId="77777777" w:rsidR="007D016E" w:rsidRPr="007D016E" w:rsidRDefault="007D016E" w:rsidP="00924139">
      <w:pPr>
        <w:pStyle w:val="Nadpis2-1"/>
        <w:numPr>
          <w:ilvl w:val="0"/>
          <w:numId w:val="5"/>
        </w:numPr>
      </w:pPr>
      <w:bookmarkStart w:id="13" w:name="_Toc171404051"/>
      <w:r w:rsidRPr="007D016E">
        <w:t>POŽADAVKY NA TECHNICKÉ ŘEŠENÍ</w:t>
      </w:r>
      <w:bookmarkEnd w:id="13"/>
    </w:p>
    <w:p w14:paraId="26B973DF" w14:textId="77777777" w:rsidR="007D016E" w:rsidRPr="007D016E" w:rsidRDefault="007D016E" w:rsidP="005A2CE9">
      <w:pPr>
        <w:pStyle w:val="Nadpis2-2"/>
      </w:pPr>
      <w:bookmarkStart w:id="14" w:name="_Toc171404052"/>
      <w:r w:rsidRPr="007D016E">
        <w:t>Všeobecně</w:t>
      </w:r>
      <w:bookmarkEnd w:id="14"/>
    </w:p>
    <w:p w14:paraId="339EFF6A" w14:textId="77777777" w:rsidR="009A7C2C" w:rsidRDefault="009A7C2C" w:rsidP="009A7C2C">
      <w:pPr>
        <w:pStyle w:val="Text2-1"/>
      </w:pPr>
      <w:r>
        <w:t xml:space="preserve">V celém dokumentu </w:t>
      </w:r>
      <w:r w:rsidRPr="008B5AEF">
        <w:t>VTP/</w:t>
      </w:r>
      <w:r>
        <w:t>ZP</w:t>
      </w:r>
      <w:r w:rsidRPr="008B5AEF">
        <w:t>/0</w:t>
      </w:r>
      <w:r>
        <w:t>8</w:t>
      </w:r>
      <w:r w:rsidRPr="008B5AEF">
        <w:t>/23</w:t>
      </w:r>
      <w:r w:rsidRPr="004310B9">
        <w:t xml:space="preserve"> </w:t>
      </w:r>
      <w:r>
        <w:t xml:space="preserve">se odkazy na „směrnici MD </w:t>
      </w:r>
      <w:r w:rsidRPr="00BB75C6">
        <w:t>č. V-2/2012</w:t>
      </w:r>
      <w:r>
        <w:t xml:space="preserve"> [42]“ nahrazuji odkazem na „Pravidla [42]“. Odkaz [42] v</w:t>
      </w:r>
      <w:r w:rsidRPr="00B952F2">
        <w:t> článku</w:t>
      </w:r>
      <w:r w:rsidRPr="004310B9">
        <w:t xml:space="preserve"> </w:t>
      </w:r>
      <w:r>
        <w:t>7</w:t>
      </w:r>
      <w:r w:rsidRPr="004310B9">
        <w:t>.2</w:t>
      </w:r>
      <w:r>
        <w:t xml:space="preserve"> </w:t>
      </w:r>
      <w:r w:rsidRPr="004310B9">
        <w:t>Platné obecně závazné právní předpisy, zákony a vyhlášky ČR</w:t>
      </w:r>
      <w:r>
        <w:t xml:space="preserve"> ve </w:t>
      </w:r>
      <w:r w:rsidRPr="00B952F2">
        <w:t>VTP/DOKUMENTACE/06/23</w:t>
      </w:r>
      <w:r w:rsidRPr="004310B9">
        <w:t xml:space="preserve"> se nahrazuje následujícím zněním: </w:t>
      </w:r>
      <w:r>
        <w:t>„</w:t>
      </w:r>
      <w:r w:rsidRPr="004310B9">
        <w:t>[</w:t>
      </w:r>
      <w:r>
        <w:t>42</w:t>
      </w:r>
      <w:r w:rsidRPr="004310B9">
        <w:t xml:space="preserve">] </w:t>
      </w:r>
      <w:r w:rsidRPr="00BB75C6">
        <w:t>Pravidl</w:t>
      </w:r>
      <w:r>
        <w:t>a</w:t>
      </w:r>
      <w:r w:rsidRPr="00BB75C6">
        <w:t xml:space="preserve"> pro postupy v průběhu přípravy investičních a</w:t>
      </w:r>
      <w:r w:rsidR="00A732D7">
        <w:t> </w:t>
      </w:r>
      <w:r w:rsidRPr="00BB75C6">
        <w:t>neinvestičních akcí dopravní infrastruktury, financovaných bez účasti státního rozpočtu</w:t>
      </w:r>
      <w:r>
        <w:t>, čj.: MD-41709/2023-910/2, Prosinec 2023“.</w:t>
      </w:r>
    </w:p>
    <w:p w14:paraId="75B95155" w14:textId="77777777" w:rsidR="001F3243" w:rsidRPr="004661D4" w:rsidRDefault="001F3243" w:rsidP="001F3243">
      <w:pPr>
        <w:pStyle w:val="Nadpis2-2"/>
      </w:pPr>
      <w:bookmarkStart w:id="15" w:name="_Toc171404053"/>
      <w:r w:rsidRPr="004661D4">
        <w:t>Dopravní technologie</w:t>
      </w:r>
      <w:bookmarkEnd w:id="15"/>
    </w:p>
    <w:p w14:paraId="61722330" w14:textId="77777777" w:rsidR="001F3243" w:rsidRPr="004661D4" w:rsidRDefault="002067E5" w:rsidP="001F3243">
      <w:pPr>
        <w:pStyle w:val="Text2-1"/>
      </w:pPr>
      <w:r w:rsidRPr="004661D4">
        <w:t xml:space="preserve">Rekonstrukce PZS s doplněním závor bude mít vliv na staniční zabezpečovací zařízení </w:t>
      </w:r>
      <w:proofErr w:type="spellStart"/>
      <w:r w:rsidRPr="004661D4">
        <w:t>žst</w:t>
      </w:r>
      <w:proofErr w:type="spellEnd"/>
      <w:r w:rsidRPr="004661D4">
        <w:t>. Olomouc hl. n. a související omezení železničního provozu v ŽST v průběhu realizace stavby.</w:t>
      </w:r>
    </w:p>
    <w:p w14:paraId="72BCC545" w14:textId="77777777" w:rsidR="002067E5" w:rsidRPr="004661D4" w:rsidRDefault="002067E5" w:rsidP="001F3243">
      <w:pPr>
        <w:pStyle w:val="Text2-1"/>
      </w:pPr>
      <w:r w:rsidRPr="004661D4">
        <w:t>Záměr projektu prověří změnu dopravní technologie v </w:t>
      </w:r>
      <w:proofErr w:type="spellStart"/>
      <w:r w:rsidRPr="004661D4">
        <w:t>žst</w:t>
      </w:r>
      <w:proofErr w:type="spellEnd"/>
      <w:r w:rsidRPr="004661D4">
        <w:t>. Olomouc hl. n. po realizaci stavby, a to především s ohledem na odjezd osobních a nákladních vlaků ve směru na Velkou B</w:t>
      </w:r>
      <w:r w:rsidR="001A68A9" w:rsidRPr="004661D4">
        <w:t>ystřici (Opavu).</w:t>
      </w:r>
    </w:p>
    <w:p w14:paraId="4EE8EA4B" w14:textId="77777777" w:rsidR="007D016E" w:rsidRPr="004661D4" w:rsidRDefault="007D016E" w:rsidP="005A2CE9">
      <w:pPr>
        <w:pStyle w:val="Nadpis2-2"/>
      </w:pPr>
      <w:bookmarkStart w:id="16" w:name="_Toc171404054"/>
      <w:r w:rsidRPr="004661D4">
        <w:t>Organizace výstavby</w:t>
      </w:r>
      <w:bookmarkEnd w:id="16"/>
    </w:p>
    <w:p w14:paraId="58710D65" w14:textId="77777777" w:rsidR="007D016E" w:rsidRPr="004661D4" w:rsidRDefault="00DA5D74" w:rsidP="004A4B98">
      <w:pPr>
        <w:pStyle w:val="Text2-1"/>
      </w:pPr>
      <w:r w:rsidRPr="004661D4">
        <w:t>Součástí navrženého řešení bude předpoklad délky potřebných výluk železničního provozu</w:t>
      </w:r>
      <w:r w:rsidR="004661D4" w:rsidRPr="004661D4">
        <w:t>, výluk traťového a staničního zabezpečovacího zařízení v </w:t>
      </w:r>
      <w:proofErr w:type="spellStart"/>
      <w:r w:rsidR="004661D4" w:rsidRPr="004661D4">
        <w:t>žst</w:t>
      </w:r>
      <w:proofErr w:type="spellEnd"/>
      <w:r w:rsidR="004661D4" w:rsidRPr="004661D4">
        <w:t xml:space="preserve">. Olomouc </w:t>
      </w:r>
      <w:proofErr w:type="spellStart"/>
      <w:r w:rsidR="004661D4" w:rsidRPr="004661D4">
        <w:t>hl.n</w:t>
      </w:r>
      <w:proofErr w:type="spellEnd"/>
      <w:r w:rsidR="004661D4" w:rsidRPr="004661D4">
        <w:t>.</w:t>
      </w:r>
      <w:r w:rsidRPr="004661D4">
        <w:t xml:space="preserve">, provozu tramvajové linky včetně uzavírek </w:t>
      </w:r>
      <w:r w:rsidR="001A68A9" w:rsidRPr="004661D4">
        <w:t xml:space="preserve">silnice I/46 na </w:t>
      </w:r>
      <w:r w:rsidRPr="004661D4">
        <w:t>ulic</w:t>
      </w:r>
      <w:r w:rsidR="001A68A9" w:rsidRPr="004661D4">
        <w:t>i</w:t>
      </w:r>
      <w:r w:rsidRPr="004661D4">
        <w:t xml:space="preserve"> Divišova v O</w:t>
      </w:r>
      <w:r w:rsidR="002067E5" w:rsidRPr="004661D4">
        <w:t>lomouci</w:t>
      </w:r>
      <w:r w:rsidR="007D016E" w:rsidRPr="004661D4">
        <w:t>.</w:t>
      </w:r>
    </w:p>
    <w:p w14:paraId="041BC6D8" w14:textId="77777777" w:rsidR="007D016E" w:rsidRPr="007D016E" w:rsidRDefault="007D016E" w:rsidP="005A2CE9">
      <w:pPr>
        <w:pStyle w:val="Nadpis2-2"/>
      </w:pPr>
      <w:bookmarkStart w:id="17" w:name="_Toc171404055"/>
      <w:r w:rsidRPr="007D016E">
        <w:t>Zabezpečovací zařízení</w:t>
      </w:r>
      <w:bookmarkEnd w:id="17"/>
    </w:p>
    <w:p w14:paraId="38A7F634" w14:textId="77777777" w:rsidR="007D016E" w:rsidRPr="00370165" w:rsidRDefault="007D016E" w:rsidP="004A4B98">
      <w:pPr>
        <w:pStyle w:val="Text2-1"/>
        <w:rPr>
          <w:b/>
        </w:rPr>
      </w:pPr>
      <w:r w:rsidRPr="00370165">
        <w:rPr>
          <w:b/>
        </w:rPr>
        <w:t xml:space="preserve">Popis stávajícího stavu </w:t>
      </w:r>
    </w:p>
    <w:p w14:paraId="1E9D0967" w14:textId="77777777" w:rsidR="007D016E" w:rsidRDefault="006006FC" w:rsidP="004A4B98">
      <w:pPr>
        <w:pStyle w:val="Text2-2"/>
      </w:pPr>
      <w:r w:rsidRPr="006006FC">
        <w:t>PZS P7519 v km 0,580 trati Olomouc – Opava je kategorie 3SBI dle ČSN 34 2650 ed.2, typ PZZ-EA s vazbou na staniční zabezpečovací zařízení ŽST Olomouc hl. n. a LED výstražníky. Volnost je vyhodnocována kolejovými obvody a počítači náprav, výstraha je ukončena vybavením závěru úseků přejezdu. Přejezd má (pro křížení s tramvajovou dráhou) neutrální pole s automatickým odpojováním při jízdě drážního vozidla. Technologie PZS je umístěna v samostatném reléovém domku situovaném v blízkosti přejezdu</w:t>
      </w:r>
      <w:r w:rsidR="007D016E" w:rsidRPr="006006FC">
        <w:t>.</w:t>
      </w:r>
    </w:p>
    <w:p w14:paraId="097E6619" w14:textId="77777777" w:rsidR="006006FC" w:rsidRPr="006006FC" w:rsidRDefault="006006FC" w:rsidP="004A4B98">
      <w:pPr>
        <w:pStyle w:val="Text2-2"/>
      </w:pPr>
      <w:r w:rsidRPr="006006FC">
        <w:t>Staniční zabezpečovací zařízení ŽST Olomouc hl. n. je 3. kategorie dle ČSN 34 2620, typ ESA 11 – elektronické stavědlo s panely EIP, se soubory PMI pro ovládání přestavníků a jednotkami SLI pro ovládání indikátoru PUR. Pro zjišťování volnosti kolejových úseků jsou použity kolejové obvody typu KOA-1 a počítače náprav ACS2000. Ovládání a indikace – JOP Přerov.</w:t>
      </w:r>
    </w:p>
    <w:p w14:paraId="511F90F7" w14:textId="77777777" w:rsidR="007D016E" w:rsidRPr="00370165" w:rsidRDefault="007D016E" w:rsidP="004A4B98">
      <w:pPr>
        <w:pStyle w:val="Text2-1"/>
        <w:rPr>
          <w:b/>
        </w:rPr>
      </w:pPr>
      <w:r w:rsidRPr="00370165">
        <w:rPr>
          <w:b/>
        </w:rPr>
        <w:t xml:space="preserve">Požadavky na nový stav </w:t>
      </w:r>
    </w:p>
    <w:p w14:paraId="4309434D" w14:textId="77777777" w:rsidR="007D016E" w:rsidRPr="006006FC" w:rsidRDefault="006006FC" w:rsidP="004A4B98">
      <w:pPr>
        <w:pStyle w:val="Text2-2"/>
      </w:pPr>
      <w:r w:rsidRPr="006006FC">
        <w:t>Nově navrhované PZS bude zavedené k provozu na tratích ve správě Správy železnic a bude vyhovovat ČSN 34 2650 ed.2</w:t>
      </w:r>
      <w:r w:rsidR="007D016E" w:rsidRPr="006006FC">
        <w:t>.</w:t>
      </w:r>
    </w:p>
    <w:p w14:paraId="5567A635" w14:textId="6CEF51D7" w:rsidR="006006FC" w:rsidRPr="006006FC" w:rsidRDefault="006006FC" w:rsidP="004A4B98">
      <w:pPr>
        <w:pStyle w:val="Text2-2"/>
      </w:pPr>
      <w:r w:rsidRPr="006006FC">
        <w:rPr>
          <w:rFonts w:asciiTheme="minorHAnsi" w:hAnsiTheme="minorHAnsi"/>
        </w:rPr>
        <w:t xml:space="preserve">V rámci stavby budou navržena </w:t>
      </w:r>
      <w:proofErr w:type="spellStart"/>
      <w:r w:rsidR="006C223E">
        <w:rPr>
          <w:rFonts w:asciiTheme="minorHAnsi" w:hAnsiTheme="minorHAnsi"/>
        </w:rPr>
        <w:t>kompozitová</w:t>
      </w:r>
      <w:proofErr w:type="spellEnd"/>
      <w:r w:rsidRPr="006006FC">
        <w:rPr>
          <w:rFonts w:asciiTheme="minorHAnsi" w:hAnsiTheme="minorHAnsi"/>
        </w:rPr>
        <w:t xml:space="preserve"> závorová břevna</w:t>
      </w:r>
      <w:r w:rsidR="006C223E">
        <w:rPr>
          <w:rFonts w:asciiTheme="minorHAnsi" w:hAnsiTheme="minorHAnsi"/>
        </w:rPr>
        <w:t xml:space="preserve"> a </w:t>
      </w:r>
      <w:r w:rsidRPr="006006FC">
        <w:rPr>
          <w:rFonts w:asciiTheme="minorHAnsi" w:hAnsiTheme="minorHAnsi"/>
        </w:rPr>
        <w:t>velké výstražné kříže a výstražníky v LED provedení.</w:t>
      </w:r>
      <w:r w:rsidR="006C223E">
        <w:rPr>
          <w:rFonts w:asciiTheme="minorHAnsi" w:hAnsiTheme="minorHAnsi"/>
        </w:rPr>
        <w:t xml:space="preserve"> Použití LED svítidel a zábrany pro slepeckou hůl na závorových břevnech bude projednáno při výrobních </w:t>
      </w:r>
      <w:r w:rsidR="007408D6">
        <w:rPr>
          <w:rFonts w:asciiTheme="minorHAnsi" w:hAnsiTheme="minorHAnsi"/>
        </w:rPr>
        <w:t xml:space="preserve">projekčních </w:t>
      </w:r>
      <w:r w:rsidR="006C223E">
        <w:rPr>
          <w:rFonts w:asciiTheme="minorHAnsi" w:hAnsiTheme="minorHAnsi"/>
        </w:rPr>
        <w:t>poradách</w:t>
      </w:r>
      <w:r w:rsidR="007408D6">
        <w:rPr>
          <w:rFonts w:asciiTheme="minorHAnsi" w:hAnsiTheme="minorHAnsi"/>
        </w:rPr>
        <w:t>.</w:t>
      </w:r>
    </w:p>
    <w:p w14:paraId="046012CE" w14:textId="77777777" w:rsidR="006006FC" w:rsidRPr="006006FC" w:rsidRDefault="006006FC" w:rsidP="004A4B98">
      <w:pPr>
        <w:pStyle w:val="Text2-2"/>
      </w:pPr>
      <w:r w:rsidRPr="006006FC">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6006FC">
        <w:rPr>
          <w:rFonts w:asciiTheme="minorHAnsi" w:hAnsiTheme="minorHAnsi"/>
          <w:bCs/>
          <w:iCs/>
          <w:szCs w:val="20"/>
        </w:rPr>
        <w:t>předzváněcí</w:t>
      </w:r>
      <w:proofErr w:type="spellEnd"/>
      <w:r w:rsidRPr="006006FC">
        <w:rPr>
          <w:rFonts w:asciiTheme="minorHAnsi" w:hAnsiTheme="minorHAnsi"/>
          <w:bCs/>
          <w:iCs/>
          <w:szCs w:val="20"/>
        </w:rPr>
        <w:t xml:space="preserve"> doby pro přejezdy s pohybem chodců vždy použije výpočet podle bodu </w:t>
      </w:r>
      <w:proofErr w:type="gramStart"/>
      <w:r w:rsidRPr="006006FC">
        <w:rPr>
          <w:rFonts w:asciiTheme="minorHAnsi" w:hAnsiTheme="minorHAnsi"/>
          <w:bCs/>
          <w:iCs/>
          <w:szCs w:val="20"/>
        </w:rPr>
        <w:t>5a</w:t>
      </w:r>
      <w:proofErr w:type="gramEnd"/>
      <w:r w:rsidRPr="006006FC">
        <w:rPr>
          <w:rFonts w:asciiTheme="minorHAnsi" w:hAnsiTheme="minorHAnsi"/>
          <w:bCs/>
          <w:iCs/>
          <w:szCs w:val="20"/>
        </w:rPr>
        <w:t xml:space="preserve">) části B) dopisu čj. 3867/2017-SŽDC-O14, </w:t>
      </w:r>
      <w:r w:rsidRPr="006006FC">
        <w:rPr>
          <w:rFonts w:asciiTheme="minorHAnsi" w:hAnsiTheme="minorHAnsi"/>
        </w:rPr>
        <w:t xml:space="preserve">viz Příloha </w:t>
      </w:r>
      <w:r w:rsidRPr="006006FC">
        <w:rPr>
          <w:rFonts w:asciiTheme="minorHAnsi" w:hAnsiTheme="minorHAnsi"/>
        </w:rPr>
        <w:fldChar w:fldCharType="begin"/>
      </w:r>
      <w:r w:rsidRPr="006006FC">
        <w:rPr>
          <w:rFonts w:asciiTheme="minorHAnsi" w:hAnsiTheme="minorHAnsi"/>
        </w:rPr>
        <w:instrText xml:space="preserve"> REF _Ref105154795 \r \h  \* MERGEFORMAT </w:instrText>
      </w:r>
      <w:r w:rsidRPr="006006FC">
        <w:rPr>
          <w:rFonts w:asciiTheme="minorHAnsi" w:hAnsiTheme="minorHAnsi"/>
        </w:rPr>
      </w:r>
      <w:r w:rsidRPr="006006FC">
        <w:rPr>
          <w:rFonts w:asciiTheme="minorHAnsi" w:hAnsiTheme="minorHAnsi"/>
        </w:rPr>
        <w:fldChar w:fldCharType="separate"/>
      </w:r>
      <w:r w:rsidRPr="006006FC">
        <w:rPr>
          <w:rFonts w:asciiTheme="minorHAnsi" w:hAnsiTheme="minorHAnsi"/>
        </w:rPr>
        <w:t>7.1.2</w:t>
      </w:r>
      <w:r w:rsidRPr="006006FC">
        <w:rPr>
          <w:rFonts w:asciiTheme="minorHAnsi" w:hAnsiTheme="minorHAnsi"/>
        </w:rPr>
        <w:fldChar w:fldCharType="end"/>
      </w:r>
      <w:r w:rsidRPr="006006FC">
        <w:rPr>
          <w:rFonts w:asciiTheme="minorHAnsi" w:hAnsiTheme="minorHAnsi"/>
        </w:rPr>
        <w:t xml:space="preserve"> </w:t>
      </w:r>
      <w:r w:rsidRPr="006006FC">
        <w:rPr>
          <w:rFonts w:asciiTheme="minorHAnsi" w:hAnsiTheme="minorHAnsi"/>
          <w:bCs/>
          <w:iCs/>
          <w:szCs w:val="20"/>
        </w:rPr>
        <w:t>těchto ZTP. V případě negativního výsledku prověření použití postupného (sekvenčního) sklápění závor musí být tato skutečnost, včetně souvisejících důvodů, uvedena v Dokumentaci.</w:t>
      </w:r>
    </w:p>
    <w:p w14:paraId="74BE0A40" w14:textId="77777777" w:rsidR="006006FC" w:rsidRPr="006006FC" w:rsidRDefault="006006FC" w:rsidP="004A4B98">
      <w:pPr>
        <w:pStyle w:val="Text2-2"/>
      </w:pPr>
      <w:r w:rsidRPr="006006FC">
        <w:rPr>
          <w:rFonts w:asciiTheme="minorHAnsi" w:hAnsiTheme="minorHAnsi"/>
          <w:bCs/>
          <w:iCs/>
          <w:szCs w:val="20"/>
        </w:rPr>
        <w:t xml:space="preserve">Vzhledem k vysokému dopravnímu momentu a vazbě na SZZ </w:t>
      </w:r>
      <w:proofErr w:type="spellStart"/>
      <w:r w:rsidRPr="006006FC">
        <w:rPr>
          <w:rFonts w:asciiTheme="minorHAnsi" w:hAnsiTheme="minorHAnsi"/>
          <w:bCs/>
          <w:iCs/>
          <w:szCs w:val="20"/>
        </w:rPr>
        <w:t>žst</w:t>
      </w:r>
      <w:proofErr w:type="spellEnd"/>
      <w:r w:rsidRPr="006006FC">
        <w:rPr>
          <w:rFonts w:asciiTheme="minorHAnsi" w:hAnsiTheme="minorHAnsi"/>
          <w:bCs/>
          <w:iCs/>
          <w:szCs w:val="20"/>
        </w:rPr>
        <w:t>. Olomouc hl. n. musí být nové PZS navrženo s ohledem na minimalizaci doby uzavření přejezdu.</w:t>
      </w:r>
    </w:p>
    <w:p w14:paraId="399C39E7" w14:textId="77777777" w:rsidR="007D016E" w:rsidRPr="00011221" w:rsidRDefault="007D016E" w:rsidP="005A2CE9">
      <w:pPr>
        <w:pStyle w:val="Nadpis2-2"/>
      </w:pPr>
      <w:bookmarkStart w:id="18" w:name="_Toc171404056"/>
      <w:r w:rsidRPr="00011221">
        <w:t>Sdělovací zařízení</w:t>
      </w:r>
      <w:bookmarkEnd w:id="18"/>
    </w:p>
    <w:p w14:paraId="3966281D" w14:textId="77777777" w:rsidR="007D016E" w:rsidRPr="00011221" w:rsidRDefault="007D016E" w:rsidP="004A4B98">
      <w:pPr>
        <w:pStyle w:val="Text2-1"/>
        <w:rPr>
          <w:b/>
        </w:rPr>
      </w:pPr>
      <w:r w:rsidRPr="00011221">
        <w:rPr>
          <w:b/>
        </w:rPr>
        <w:t xml:space="preserve">Popis stávajícího stavu </w:t>
      </w:r>
    </w:p>
    <w:p w14:paraId="1F1DA82B" w14:textId="77777777" w:rsidR="00011221" w:rsidRPr="00011221" w:rsidRDefault="00011221" w:rsidP="00011221">
      <w:pPr>
        <w:pStyle w:val="Text2-2"/>
      </w:pPr>
      <w:r w:rsidRPr="00011221">
        <w:t>Ve stávajícím RD není sdělovací zařízení pouze VTO na plášti objektu.</w:t>
      </w:r>
    </w:p>
    <w:p w14:paraId="4FC945F9" w14:textId="77777777" w:rsidR="007D016E" w:rsidRPr="00011221" w:rsidRDefault="00011221" w:rsidP="00011221">
      <w:pPr>
        <w:pStyle w:val="Text2-2"/>
      </w:pPr>
      <w:r w:rsidRPr="00011221">
        <w:t>Kabelové trasa optických kabelů vede v blízkosti RD (není příprava ROMOLD)</w:t>
      </w:r>
      <w:r w:rsidR="007D016E" w:rsidRPr="00011221">
        <w:t>.</w:t>
      </w:r>
    </w:p>
    <w:p w14:paraId="778E3ED1" w14:textId="77777777" w:rsidR="007D016E" w:rsidRPr="00011221" w:rsidRDefault="007D016E" w:rsidP="004A4B98">
      <w:pPr>
        <w:pStyle w:val="Text2-1"/>
        <w:rPr>
          <w:b/>
        </w:rPr>
      </w:pPr>
      <w:r w:rsidRPr="00011221">
        <w:rPr>
          <w:b/>
        </w:rPr>
        <w:t>4.5.2.</w:t>
      </w:r>
      <w:r w:rsidRPr="00011221">
        <w:rPr>
          <w:b/>
        </w:rPr>
        <w:tab/>
        <w:t xml:space="preserve">Požadavky na nový stav </w:t>
      </w:r>
    </w:p>
    <w:p w14:paraId="270CBE34" w14:textId="77777777" w:rsidR="007D016E" w:rsidRPr="00011221" w:rsidRDefault="00720CB0" w:rsidP="004A4B98">
      <w:pPr>
        <w:pStyle w:val="Text2-2"/>
      </w:pPr>
      <w:r w:rsidRPr="00011221">
        <w:t>Zřízení a zapojení kamerového systému pro přehledové snímání přejezdu (vizuální kontrola funkce venkovních prvků PZS a dopravní situace – důkazní prostředek při dopravních nehodách / mimořádných událostech</w:t>
      </w:r>
      <w:r w:rsidR="00011221" w:rsidRPr="00011221">
        <w:t>)</w:t>
      </w:r>
      <w:r w:rsidR="007D016E" w:rsidRPr="00011221">
        <w:t>.</w:t>
      </w:r>
    </w:p>
    <w:p w14:paraId="2EE9A87C" w14:textId="77777777" w:rsidR="00011221" w:rsidRPr="00011221" w:rsidRDefault="00011221" w:rsidP="004A4B98">
      <w:pPr>
        <w:pStyle w:val="Text2-2"/>
      </w:pPr>
      <w:r w:rsidRPr="00011221">
        <w:t>Reléový domek bude hlídán systémem PZTS.</w:t>
      </w:r>
    </w:p>
    <w:p w14:paraId="54F15D7C" w14:textId="77777777" w:rsidR="00011221" w:rsidRPr="00E6725A" w:rsidRDefault="00011221" w:rsidP="004A4B98">
      <w:pPr>
        <w:pStyle w:val="Text2-2"/>
      </w:pPr>
      <w:r w:rsidRPr="00E6725A">
        <w:t>Monitorování stavu zařízení dle TS2/2008-ZSE (ústředny PZTS, NVR a kamer) bude přes systém DDTS na pracoviště DŽIN Olomouc.</w:t>
      </w:r>
    </w:p>
    <w:p w14:paraId="4A9C3FFA" w14:textId="77777777" w:rsidR="007D016E" w:rsidRPr="00E6725A" w:rsidRDefault="007D016E" w:rsidP="005A2CE9">
      <w:pPr>
        <w:pStyle w:val="Nadpis2-2"/>
      </w:pPr>
      <w:bookmarkStart w:id="19" w:name="_Toc171404057"/>
      <w:r w:rsidRPr="00E6725A">
        <w:t>Silnoproudá technologie včetně DŘT, trakční a energetická zařízení</w:t>
      </w:r>
      <w:bookmarkEnd w:id="19"/>
    </w:p>
    <w:p w14:paraId="674F432B" w14:textId="77777777" w:rsidR="007D016E" w:rsidRPr="004B5ACA" w:rsidRDefault="007D016E" w:rsidP="004A4B98">
      <w:pPr>
        <w:pStyle w:val="Text2-1"/>
        <w:rPr>
          <w:b/>
        </w:rPr>
      </w:pPr>
      <w:r w:rsidRPr="004B5ACA">
        <w:rPr>
          <w:b/>
        </w:rPr>
        <w:t xml:space="preserve">Popis stávajícího stavu </w:t>
      </w:r>
    </w:p>
    <w:p w14:paraId="66D0B14B" w14:textId="77777777" w:rsidR="007D016E" w:rsidRPr="004B5ACA" w:rsidRDefault="00962262" w:rsidP="004A4B98">
      <w:pPr>
        <w:pStyle w:val="Text2-2"/>
      </w:pPr>
      <w:r w:rsidRPr="004B5ACA">
        <w:t>Napájení stávajícího PZS</w:t>
      </w:r>
      <w:r w:rsidR="003C7F44" w:rsidRPr="004B5ACA">
        <w:t xml:space="preserve"> je zajištěno z rozvodů </w:t>
      </w:r>
      <w:r w:rsidR="004B5ACA" w:rsidRPr="004B5ACA">
        <w:t xml:space="preserve">zabezpečovacího zařízení </w:t>
      </w:r>
      <w:r w:rsidR="003C7F44" w:rsidRPr="004B5ACA">
        <w:t>ve správě S</w:t>
      </w:r>
      <w:r w:rsidR="004B5ACA" w:rsidRPr="004B5ACA">
        <w:t>právy sdělovací a zabezpečovací techniky</w:t>
      </w:r>
      <w:r w:rsidR="003C7F44" w:rsidRPr="004B5ACA">
        <w:t xml:space="preserve"> Olomouc</w:t>
      </w:r>
      <w:r w:rsidR="004B5ACA" w:rsidRPr="004B5ACA">
        <w:t xml:space="preserve"> (SSZT Olomouc)</w:t>
      </w:r>
      <w:r w:rsidR="003C7F44" w:rsidRPr="004B5ACA">
        <w:t>.</w:t>
      </w:r>
    </w:p>
    <w:p w14:paraId="6F2E80EE" w14:textId="77777777" w:rsidR="00962262" w:rsidRDefault="003C7F44" w:rsidP="003C7F44">
      <w:pPr>
        <w:pStyle w:val="Text2-2"/>
      </w:pPr>
      <w:r w:rsidRPr="00E6725A">
        <w:t xml:space="preserve">V blízkosti přejezdu je </w:t>
      </w:r>
      <w:r w:rsidR="004B5ACA">
        <w:t xml:space="preserve">kabelové vedení NN </w:t>
      </w:r>
      <w:r w:rsidRPr="00E6725A">
        <w:t xml:space="preserve">pro </w:t>
      </w:r>
      <w:r w:rsidR="004B5ACA">
        <w:t xml:space="preserve">napájení </w:t>
      </w:r>
      <w:r w:rsidRPr="00E6725A">
        <w:t>EOV</w:t>
      </w:r>
      <w:r w:rsidR="00E6725A" w:rsidRPr="00E6725A">
        <w:t xml:space="preserve"> kolejiště </w:t>
      </w:r>
      <w:proofErr w:type="spellStart"/>
      <w:r w:rsidR="00E6725A" w:rsidRPr="00E6725A">
        <w:t>žst</w:t>
      </w:r>
      <w:proofErr w:type="spellEnd"/>
      <w:r w:rsidR="00E6725A" w:rsidRPr="00E6725A">
        <w:t>. Olomouc hl. n.-Bělidla</w:t>
      </w:r>
      <w:r w:rsidRPr="00E6725A">
        <w:t xml:space="preserve"> a kabelové vedení </w:t>
      </w:r>
      <w:proofErr w:type="spellStart"/>
      <w:r w:rsidRPr="00E6725A">
        <w:t>vn</w:t>
      </w:r>
      <w:proofErr w:type="spellEnd"/>
      <w:r w:rsidRPr="00E6725A">
        <w:t xml:space="preserve"> 6 </w:t>
      </w:r>
      <w:proofErr w:type="spellStart"/>
      <w:r w:rsidRPr="00E6725A">
        <w:t>kV</w:t>
      </w:r>
      <w:proofErr w:type="spellEnd"/>
      <w:r w:rsidRPr="00E6725A">
        <w:t>, které nesmí být stavbou poškozeno</w:t>
      </w:r>
      <w:r w:rsidR="00720CB0" w:rsidRPr="00E6725A">
        <w:t>.</w:t>
      </w:r>
    </w:p>
    <w:p w14:paraId="66151FDF" w14:textId="77777777" w:rsidR="004B5ACA" w:rsidRDefault="004B5ACA" w:rsidP="004B5ACA">
      <w:pPr>
        <w:pStyle w:val="Text2-2"/>
      </w:pPr>
      <w:r>
        <w:t>Místo styku zpětné trakční cesty křižujících kolejí tramvajové dráhy je od kolejiště Správy železnic odděleno izolačními styky. Toto oddělení je nutné zachovat. Zároveň za nutné požadujeme zachování stávající funkce spínání zpětného kolejnicového vedení tramvaje a izolovaného úseku drážních kolejnic přejezdu při průjezdu soupravy. Toto zařízení není ve správě Správy elektrotechniky a energetiky Olomouc (SEE Olomouc).</w:t>
      </w:r>
    </w:p>
    <w:p w14:paraId="5374A020" w14:textId="77777777" w:rsidR="004B5ACA" w:rsidRPr="00E6725A" w:rsidRDefault="004B5ACA" w:rsidP="004B5ACA">
      <w:pPr>
        <w:pStyle w:val="Text2-2"/>
      </w:pPr>
      <w:r>
        <w:t>SEE Olomouc není zřejmé, jakým způsobem je napájeno zařízení na spínání zpětných kolejnic tramvají a kolejnic SŽ.  OES OŘ zde neeviduje odběrné místo pro cizího odběratele. Pravděpodobně jde vše z rozvodů SSZT Olomouc</w:t>
      </w:r>
    </w:p>
    <w:p w14:paraId="3C2FDDF7" w14:textId="77777777" w:rsidR="007D016E" w:rsidRPr="00E6725A" w:rsidRDefault="007D016E" w:rsidP="004A4B98">
      <w:pPr>
        <w:pStyle w:val="Text2-1"/>
        <w:rPr>
          <w:b/>
        </w:rPr>
      </w:pPr>
      <w:r w:rsidRPr="00E6725A">
        <w:rPr>
          <w:b/>
        </w:rPr>
        <w:t xml:space="preserve">Požadavky na nový stav </w:t>
      </w:r>
    </w:p>
    <w:p w14:paraId="13632D9E" w14:textId="77777777" w:rsidR="003C7F44" w:rsidRPr="00E6725A" w:rsidRDefault="003C7F44" w:rsidP="003C7F44">
      <w:pPr>
        <w:pStyle w:val="Text2-2"/>
      </w:pPr>
      <w:r w:rsidRPr="00E6725A">
        <w:t xml:space="preserve">Stavbou nesmí dojít k poškození kabelů </w:t>
      </w:r>
      <w:proofErr w:type="spellStart"/>
      <w:r w:rsidRPr="00E6725A">
        <w:t>nn</w:t>
      </w:r>
      <w:proofErr w:type="spellEnd"/>
      <w:r w:rsidRPr="00E6725A">
        <w:t xml:space="preserve"> a </w:t>
      </w:r>
      <w:proofErr w:type="spellStart"/>
      <w:r w:rsidRPr="00E6725A">
        <w:t>vn</w:t>
      </w:r>
      <w:proofErr w:type="spellEnd"/>
      <w:r w:rsidRPr="00E6725A">
        <w:t xml:space="preserve"> ve správě SEE Olomouc, které jsou uloženy v blízkosti přejezdu</w:t>
      </w:r>
      <w:r w:rsidR="00324BE4">
        <w:t xml:space="preserve"> s PZS</w:t>
      </w:r>
      <w:r w:rsidRPr="00E6725A">
        <w:t xml:space="preserve"> a </w:t>
      </w:r>
      <w:r w:rsidR="00324BE4">
        <w:t xml:space="preserve">v nezbytně nutném případě </w:t>
      </w:r>
      <w:r w:rsidRPr="00E6725A">
        <w:t>navrhnout jejich přeložení.</w:t>
      </w:r>
    </w:p>
    <w:p w14:paraId="5ED9B48D" w14:textId="77777777" w:rsidR="007D016E" w:rsidRDefault="003C7F44" w:rsidP="003C7F44">
      <w:pPr>
        <w:pStyle w:val="Text2-2"/>
      </w:pPr>
      <w:r w:rsidRPr="00E6725A">
        <w:t xml:space="preserve">V případě potřeby nové přípojky pro napájení PZS, by tato byla vhodná ze stávajícího rozvodu 6 </w:t>
      </w:r>
      <w:proofErr w:type="spellStart"/>
      <w:r w:rsidRPr="00E6725A">
        <w:t>kV</w:t>
      </w:r>
      <w:proofErr w:type="spellEnd"/>
      <w:r w:rsidRPr="00E6725A">
        <w:t>.</w:t>
      </w:r>
    </w:p>
    <w:p w14:paraId="60F0813A" w14:textId="77777777" w:rsidR="00324BE4" w:rsidRDefault="00324BE4" w:rsidP="00324BE4">
      <w:pPr>
        <w:pStyle w:val="Text2-2"/>
      </w:pPr>
      <w:r>
        <w:t>Zajistit funkci spínání kolejnic tramvajové dráhy a kolejnic SŽ podle stávajícího stavu. Toto zařízení není ve správě SEE Olomouc, nicméně má vliv na zpětnou trakční cestu. V rámci stavby zkontrolovat izolované styky v místě křížení a vyhotovit revizní zprávu.</w:t>
      </w:r>
    </w:p>
    <w:p w14:paraId="059A7F84" w14:textId="77777777" w:rsidR="00324BE4" w:rsidRDefault="00324BE4" w:rsidP="00324BE4">
      <w:pPr>
        <w:pStyle w:val="Text2-2"/>
      </w:pPr>
      <w:r>
        <w:t>Podle nového stavu (pokud dojde ke změnám) je nutné upravit koordinační schéma ukolejnění a trakčního propojení (KSU a TP) v dotčeném místě. Toto KSU a TP musí být schváleno.</w:t>
      </w:r>
    </w:p>
    <w:p w14:paraId="131A9E95" w14:textId="77777777" w:rsidR="00324BE4" w:rsidRDefault="00324BE4" w:rsidP="00324BE4">
      <w:pPr>
        <w:pStyle w:val="Text2-2"/>
      </w:pPr>
      <w:r>
        <w:t>Napájecí systém rozvodů RD (SSZT Olomouc) aktualizovat dle projektované energetické bilance a provést příslušné úpravy na úrovni RD případně na napájecím vedení.</w:t>
      </w:r>
    </w:p>
    <w:p w14:paraId="7F42735F" w14:textId="77777777" w:rsidR="00324BE4" w:rsidRPr="00E6725A" w:rsidRDefault="00324BE4" w:rsidP="00324BE4">
      <w:pPr>
        <w:pStyle w:val="Text2-2"/>
      </w:pPr>
      <w:r>
        <w:t>Stavbu provést v souladu s vyhláškou č. 177/95 Sb. a vyhláškou 100/95 Sb. v platném znění.</w:t>
      </w:r>
    </w:p>
    <w:p w14:paraId="3350FB06" w14:textId="77777777" w:rsidR="007D016E" w:rsidRPr="007D016E" w:rsidRDefault="007D016E" w:rsidP="004A4B98">
      <w:pPr>
        <w:pStyle w:val="Nadpis2-2"/>
      </w:pPr>
      <w:bookmarkStart w:id="20" w:name="_Toc171404058"/>
      <w:r w:rsidRPr="00FF7D75">
        <w:t>Železničn</w:t>
      </w:r>
      <w:r w:rsidRPr="007D016E">
        <w:t>í svršek a spodek</w:t>
      </w:r>
      <w:bookmarkEnd w:id="20"/>
    </w:p>
    <w:p w14:paraId="44BAE43B" w14:textId="77777777" w:rsidR="007D016E" w:rsidRPr="007A41EA" w:rsidRDefault="007D016E" w:rsidP="004A4B98">
      <w:pPr>
        <w:pStyle w:val="Text2-1"/>
        <w:rPr>
          <w:b/>
        </w:rPr>
      </w:pPr>
      <w:r w:rsidRPr="00370165">
        <w:rPr>
          <w:b/>
        </w:rPr>
        <w:t xml:space="preserve">Popis </w:t>
      </w:r>
      <w:r w:rsidRPr="007A41EA">
        <w:rPr>
          <w:b/>
        </w:rPr>
        <w:t xml:space="preserve">stávajícího stavu </w:t>
      </w:r>
    </w:p>
    <w:p w14:paraId="50D2771C" w14:textId="77777777" w:rsidR="007D016E" w:rsidRPr="007A41EA" w:rsidRDefault="00C56A28" w:rsidP="004A4B98">
      <w:pPr>
        <w:pStyle w:val="Text2-2"/>
      </w:pPr>
      <w:r w:rsidRPr="007A41EA">
        <w:t xml:space="preserve">V místě křížení je zřízeno podloží typu 4, zesílená konstrukce pražcového podloží je zřízena v šířce pláně tělesa železničního spodku a v šířce komunikace na přejezdu. Odvodnění přejezdu je zajištěno trativodem ve sklonu 0,5 %. Železniční svršek tvoří kolejnice R65 na pražcích VPS, rozdělení „u“, upevnění </w:t>
      </w:r>
      <w:proofErr w:type="spellStart"/>
      <w:r w:rsidRPr="007A41EA">
        <w:t>Skl</w:t>
      </w:r>
      <w:proofErr w:type="spellEnd"/>
      <w:r w:rsidRPr="007A41EA">
        <w:t xml:space="preserve"> 24 v antikorozní úpravě. V místě bočních dělících pásů mezi jízdními a chodníkovými pruhy komunikace se nacházejí z obou stran přejezdu přechody kolejnic tvaru R65/49E1</w:t>
      </w:r>
      <w:r w:rsidR="007D016E" w:rsidRPr="007A41EA">
        <w:t>.</w:t>
      </w:r>
    </w:p>
    <w:p w14:paraId="3530588C" w14:textId="77777777" w:rsidR="00C56A28" w:rsidRPr="007A41EA" w:rsidRDefault="00C56A28" w:rsidP="004A4B98">
      <w:pPr>
        <w:pStyle w:val="Text2-2"/>
      </w:pPr>
      <w:r w:rsidRPr="007A41EA">
        <w:t xml:space="preserve">Celková oprava železničního svršku a přejezdové konstrukce přejezdu proběhla v roce 2022. Dne </w:t>
      </w:r>
      <w:r w:rsidR="00FB41A6" w:rsidRPr="007A41EA">
        <w:t>17. 10.</w:t>
      </w:r>
      <w:r w:rsidR="00FF7D75" w:rsidRPr="007A41EA">
        <w:t xml:space="preserve"> </w:t>
      </w:r>
      <w:r w:rsidRPr="007A41EA">
        <w:t xml:space="preserve">2023 došlo na </w:t>
      </w:r>
      <w:r w:rsidR="00FF7D75" w:rsidRPr="007A41EA">
        <w:t xml:space="preserve">železničním </w:t>
      </w:r>
      <w:r w:rsidRPr="007A41EA">
        <w:t>přejezdu</w:t>
      </w:r>
      <w:r w:rsidR="00FF7D75" w:rsidRPr="007A41EA">
        <w:t xml:space="preserve"> P7519</w:t>
      </w:r>
      <w:r w:rsidRPr="007A41EA">
        <w:t xml:space="preserve"> k mimořádné události a požáru vozů vlakové soupravy a </w:t>
      </w:r>
      <w:r w:rsidR="00FF7D75" w:rsidRPr="007A41EA">
        <w:t>nákladního automobilu</w:t>
      </w:r>
      <w:r w:rsidRPr="007A41EA">
        <w:t xml:space="preserve">. Správa železnic, Správa tratí Olomouc </w:t>
      </w:r>
      <w:r w:rsidR="00FB41A6" w:rsidRPr="007A41EA">
        <w:t xml:space="preserve">zajistí </w:t>
      </w:r>
      <w:r w:rsidRPr="007A41EA">
        <w:t>prov</w:t>
      </w:r>
      <w:r w:rsidR="00FB41A6" w:rsidRPr="007A41EA">
        <w:t>edení kompletní opravy železničního</w:t>
      </w:r>
      <w:r w:rsidR="007A41EA" w:rsidRPr="007A41EA">
        <w:t xml:space="preserve"> spodku a svršku křížení v roce 202</w:t>
      </w:r>
      <w:r w:rsidR="004661D4">
        <w:t>4</w:t>
      </w:r>
      <w:r w:rsidR="007A41EA" w:rsidRPr="007A41EA">
        <w:t>.</w:t>
      </w:r>
      <w:r w:rsidR="00FB41A6" w:rsidRPr="007A41EA">
        <w:t xml:space="preserve"> </w:t>
      </w:r>
    </w:p>
    <w:p w14:paraId="1AC1B181" w14:textId="77777777" w:rsidR="007D016E" w:rsidRPr="007A41EA" w:rsidRDefault="007D016E" w:rsidP="004A4B98">
      <w:pPr>
        <w:pStyle w:val="Text2-1"/>
        <w:rPr>
          <w:b/>
        </w:rPr>
      </w:pPr>
      <w:r w:rsidRPr="007A41EA">
        <w:rPr>
          <w:b/>
        </w:rPr>
        <w:t xml:space="preserve">Požadavky na nový stav </w:t>
      </w:r>
    </w:p>
    <w:p w14:paraId="13C34FA6" w14:textId="77777777" w:rsidR="007A41EA" w:rsidRDefault="00114659" w:rsidP="004A4B98">
      <w:pPr>
        <w:pStyle w:val="Text2-2"/>
      </w:pPr>
      <w:r w:rsidRPr="00114659">
        <w:t>Požad</w:t>
      </w:r>
      <w:r w:rsidR="007A41EA">
        <w:t>avky na úpravy přejezdové konstrukce v chodníkových částech přejezdu budou stanoveny podle způsobu a rozsahu zabezpečení přejezdu.</w:t>
      </w:r>
    </w:p>
    <w:p w14:paraId="46D3461B" w14:textId="77777777" w:rsidR="007D016E" w:rsidRPr="007D016E" w:rsidRDefault="007A41EA" w:rsidP="004A4B98">
      <w:pPr>
        <w:pStyle w:val="Text2-2"/>
      </w:pPr>
      <w:r>
        <w:t>Drobné úpravy přejezdové vozovky bez zásahu do železničního spodku a svršku budou stanoveny v dalším stupni projektové dokumentace pro povolení stavby.</w:t>
      </w:r>
    </w:p>
    <w:p w14:paraId="3235597E" w14:textId="77777777" w:rsidR="007D016E" w:rsidRPr="007D016E" w:rsidRDefault="007D016E" w:rsidP="005A2CE9">
      <w:pPr>
        <w:pStyle w:val="Nadpis2-2"/>
      </w:pPr>
      <w:bookmarkStart w:id="21" w:name="_Toc171404059"/>
      <w:r w:rsidRPr="007D016E">
        <w:t>Železniční přejezdy</w:t>
      </w:r>
      <w:bookmarkEnd w:id="21"/>
    </w:p>
    <w:p w14:paraId="43B70EE4" w14:textId="77777777" w:rsidR="007D016E" w:rsidRPr="00370165" w:rsidRDefault="007D016E" w:rsidP="004A4B98">
      <w:pPr>
        <w:pStyle w:val="Text2-1"/>
        <w:rPr>
          <w:b/>
        </w:rPr>
      </w:pPr>
      <w:r w:rsidRPr="00370165">
        <w:rPr>
          <w:b/>
        </w:rPr>
        <w:t xml:space="preserve">Popis stávajícího stavu </w:t>
      </w:r>
    </w:p>
    <w:p w14:paraId="60C30BAE" w14:textId="77777777" w:rsidR="007D016E" w:rsidRPr="00114659" w:rsidRDefault="00C56A28" w:rsidP="004A4B98">
      <w:pPr>
        <w:pStyle w:val="Text2-2"/>
      </w:pPr>
      <w:r w:rsidRPr="00114659">
        <w:t>Přejezd P7518 v km 0,580 - na svrchní konstrukční vrstvě ZKPP je zřízena betonová nosná deska, na které je uložena konstrukce kolejové křižovatky R65/NT1 o délce 11,2 m. Prostor kolejové křižovatky na tramvajovém pásu je zřízen jako otevřené kolejové lože. Přejezdová vozovka uvnitř železniční koleje v úsecích jízdních pruhů je provedena z </w:t>
      </w:r>
      <w:proofErr w:type="spellStart"/>
      <w:r w:rsidRPr="00114659">
        <w:t>celopryžových</w:t>
      </w:r>
      <w:proofErr w:type="spellEnd"/>
      <w:r w:rsidRPr="00114659">
        <w:t xml:space="preserve"> silničních panelů – vnitřních. Chodníková část přejezdu je tvořena </w:t>
      </w:r>
      <w:proofErr w:type="spellStart"/>
      <w:r w:rsidRPr="00114659">
        <w:t>celopryžovými</w:t>
      </w:r>
      <w:proofErr w:type="spellEnd"/>
      <w:r w:rsidRPr="00114659">
        <w:t xml:space="preserve"> panely – vnějšími a vnitřními a závěrnými zídkami.</w:t>
      </w:r>
    </w:p>
    <w:p w14:paraId="35A3FDA9" w14:textId="77777777" w:rsidR="007D016E" w:rsidRPr="00370165" w:rsidRDefault="007D016E" w:rsidP="004A4B98">
      <w:pPr>
        <w:pStyle w:val="Text2-1"/>
        <w:rPr>
          <w:b/>
        </w:rPr>
      </w:pPr>
      <w:r w:rsidRPr="00370165">
        <w:rPr>
          <w:b/>
        </w:rPr>
        <w:t xml:space="preserve">Požadavky na nový stav </w:t>
      </w:r>
    </w:p>
    <w:p w14:paraId="6F470200" w14:textId="77777777" w:rsidR="00114659" w:rsidRPr="00114659" w:rsidRDefault="00114659" w:rsidP="004A4B98">
      <w:pPr>
        <w:pStyle w:val="Text2-2"/>
      </w:pPr>
      <w:r w:rsidRPr="00114659">
        <w:t>Požadujeme navrhnout novou přejezdovou konstrukci včetně železničního svršku, spodku a odvodnění. Skladba železničního spodku a typ odvodnění budou navrženy na základě provedeného geotechnického průzkumu.</w:t>
      </w:r>
    </w:p>
    <w:p w14:paraId="1224B064" w14:textId="77777777" w:rsidR="007D016E" w:rsidRPr="00114659" w:rsidRDefault="00114659" w:rsidP="00114659">
      <w:pPr>
        <w:pStyle w:val="Text2-2"/>
      </w:pPr>
      <w:r w:rsidRPr="00114659">
        <w:t>Požadujeme vyřešit situaci na přilehlých pozemních komunikacích, kde je nejbližší hranice křižovatky od nebezpečného pásma přejezdu blíže, než stanoví ČSN 73 6380 pro nově zřizované přejezdy</w:t>
      </w:r>
      <w:r w:rsidR="007D016E" w:rsidRPr="00114659">
        <w:t>.</w:t>
      </w:r>
    </w:p>
    <w:p w14:paraId="248F9F82" w14:textId="77777777" w:rsidR="007D016E" w:rsidRPr="007D016E" w:rsidRDefault="007D016E" w:rsidP="005A2CE9">
      <w:pPr>
        <w:pStyle w:val="Nadpis2-2"/>
      </w:pPr>
      <w:bookmarkStart w:id="22" w:name="_Toc171404060"/>
      <w:r w:rsidRPr="007D016E">
        <w:t>Ostatní objekty</w:t>
      </w:r>
      <w:bookmarkEnd w:id="22"/>
    </w:p>
    <w:p w14:paraId="34E6F407" w14:textId="77777777" w:rsidR="007D016E" w:rsidRPr="007D016E" w:rsidRDefault="007D016E" w:rsidP="00E85446">
      <w:pPr>
        <w:pStyle w:val="Text2-1"/>
      </w:pPr>
      <w:r w:rsidRPr="007D016E">
        <w:t xml:space="preserve">Součástí stavby budou rovněž nezbytné další objekty nutné pro realizaci díla, zejména přeložky a ochrana inženýrských sítí, úpravy pozemních komunikací nebo </w:t>
      </w:r>
      <w:r w:rsidR="000D1293">
        <w:t>dočasné</w:t>
      </w:r>
      <w:r w:rsidRPr="007D016E">
        <w:t xml:space="preserve"> komunikace, </w:t>
      </w:r>
      <w:proofErr w:type="spellStart"/>
      <w:r w:rsidRPr="007D016E">
        <w:t>kabelovody</w:t>
      </w:r>
      <w:proofErr w:type="spellEnd"/>
      <w:r w:rsidRPr="007D016E">
        <w:t>, protihluková opatření a podobně.</w:t>
      </w:r>
    </w:p>
    <w:p w14:paraId="1B2C740E" w14:textId="77777777" w:rsidR="007D016E" w:rsidRPr="007D016E" w:rsidRDefault="007D016E" w:rsidP="005A2CE9">
      <w:pPr>
        <w:pStyle w:val="Nadpis2-2"/>
      </w:pPr>
      <w:bookmarkStart w:id="23" w:name="_Toc171404061"/>
      <w:r w:rsidRPr="007D016E">
        <w:t>Životní prostředí</w:t>
      </w:r>
      <w:bookmarkEnd w:id="23"/>
    </w:p>
    <w:p w14:paraId="136D09D1" w14:textId="77777777" w:rsidR="00720CB0" w:rsidRDefault="00720CB0" w:rsidP="00720CB0">
      <w:pPr>
        <w:pStyle w:val="Text2-1"/>
      </w:pPr>
      <w:r>
        <w:t>Stavba se nachází v intravilánu Statutárního města Olomouce</w:t>
      </w:r>
      <w:r w:rsidR="00DF0780">
        <w:t xml:space="preserve"> v lokalitě s převažující dopravní, průmyslovou a administrativní infrastrukturou mimo vodní toky, parky, sportoviště</w:t>
      </w:r>
      <w:r w:rsidR="00BF1F97">
        <w:t>, zdravotnická a školní zařízení</w:t>
      </w:r>
      <w:r w:rsidR="00DF0780">
        <w:t xml:space="preserve">. </w:t>
      </w:r>
    </w:p>
    <w:p w14:paraId="591E4A66" w14:textId="77777777" w:rsidR="00DF0780" w:rsidRPr="007D016E" w:rsidRDefault="00DF0780" w:rsidP="00720CB0">
      <w:pPr>
        <w:pStyle w:val="Text2-1"/>
      </w:pPr>
      <w:r>
        <w:t>Hlukem včetně vyzvánění PZS, vibracemi a prašností z</w:t>
      </w:r>
      <w:r w:rsidR="00BF1F97">
        <w:t>p</w:t>
      </w:r>
      <w:r>
        <w:t>ůsobenými silniční a želez</w:t>
      </w:r>
      <w:r w:rsidR="00BF1F97">
        <w:t>n</w:t>
      </w:r>
      <w:r>
        <w:t>ič</w:t>
      </w:r>
      <w:r w:rsidR="00BF1F97">
        <w:t>n</w:t>
      </w:r>
      <w:r>
        <w:t>í dopravou m</w:t>
      </w:r>
      <w:r w:rsidR="00BF1F97">
        <w:t>ohou</w:t>
      </w:r>
      <w:r>
        <w:t xml:space="preserve"> být dotčeni obyvatelé bytového domu na ulici Divišova č. p.</w:t>
      </w:r>
      <w:r w:rsidR="00BF1F97">
        <w:t xml:space="preserve"> 44</w:t>
      </w:r>
      <w:r>
        <w:t xml:space="preserve"> (</w:t>
      </w:r>
      <w:r w:rsidR="00BF1F97">
        <w:t xml:space="preserve">p. č. st. 56, </w:t>
      </w:r>
      <w:r>
        <w:t xml:space="preserve">k. </w:t>
      </w:r>
      <w:proofErr w:type="spellStart"/>
      <w:r>
        <w:t>ú.</w:t>
      </w:r>
      <w:proofErr w:type="spellEnd"/>
      <w:r w:rsidR="00BF1F97">
        <w:t xml:space="preserve"> Bělidla</w:t>
      </w:r>
      <w:r>
        <w:t>).</w:t>
      </w:r>
    </w:p>
    <w:p w14:paraId="7A192316" w14:textId="77777777" w:rsidR="007D016E" w:rsidRPr="004661D4" w:rsidRDefault="007D016E">
      <w:pPr>
        <w:pStyle w:val="Nadpis2-1"/>
      </w:pPr>
      <w:bookmarkStart w:id="24" w:name="_Ref39154806"/>
      <w:bookmarkStart w:id="25" w:name="_Toc171404062"/>
      <w:r w:rsidRPr="004661D4">
        <w:t>SPECIFICKÉ POŽADAVKY</w:t>
      </w:r>
      <w:bookmarkEnd w:id="24"/>
      <w:bookmarkEnd w:id="25"/>
    </w:p>
    <w:p w14:paraId="316402BF" w14:textId="77777777" w:rsidR="007D016E" w:rsidRPr="004661D4" w:rsidRDefault="007D016E">
      <w:pPr>
        <w:pStyle w:val="Text2-1"/>
      </w:pPr>
      <w:r w:rsidRPr="004661D4">
        <w:t xml:space="preserve">Podmínky pro přidělení výlukových časů, případně jiných omezení železničního provozu, uzavírky komunikací nebo jiné podmínky související s prováděním </w:t>
      </w:r>
      <w:r w:rsidR="00103A42" w:rsidRPr="004661D4">
        <w:t xml:space="preserve">tohoto </w:t>
      </w:r>
      <w:r w:rsidRPr="004661D4">
        <w:t>díla:</w:t>
      </w:r>
    </w:p>
    <w:p w14:paraId="64CA27AF" w14:textId="77777777" w:rsidR="007D016E" w:rsidRPr="004661D4" w:rsidRDefault="00231F26" w:rsidP="004661D4">
      <w:pPr>
        <w:pStyle w:val="Odrka1-1"/>
      </w:pPr>
      <w:r w:rsidRPr="004661D4">
        <w:t xml:space="preserve">Upozorňujeme na zohlednění výluky traťového </w:t>
      </w:r>
      <w:proofErr w:type="gramStart"/>
      <w:r w:rsidRPr="004661D4">
        <w:t>ZZ</w:t>
      </w:r>
      <w:proofErr w:type="gramEnd"/>
      <w:r w:rsidRPr="004661D4">
        <w:t xml:space="preserve"> a především časovou a technologickou náročnost výluky staničního ZZ v </w:t>
      </w:r>
      <w:proofErr w:type="spellStart"/>
      <w:r w:rsidRPr="004661D4">
        <w:t>žst</w:t>
      </w:r>
      <w:proofErr w:type="spellEnd"/>
      <w:r w:rsidRPr="004661D4">
        <w:t xml:space="preserve">. Olomouc hl. n. </w:t>
      </w:r>
      <w:r w:rsidR="004661D4" w:rsidRPr="004661D4">
        <w:t>při úpravách SW a přezkušování SZZ.</w:t>
      </w:r>
    </w:p>
    <w:p w14:paraId="3A615DA9" w14:textId="77777777" w:rsidR="007D016E" w:rsidRPr="001F570B" w:rsidRDefault="000D1293">
      <w:pPr>
        <w:pStyle w:val="Text2-1"/>
      </w:pPr>
      <w:r>
        <w:t>Stanovené finanční náklady stavby budou rozčleněny do jednotlivých PS a SO podle vlastníka zařízení a technické infrastruktury.</w:t>
      </w:r>
    </w:p>
    <w:p w14:paraId="4452E440" w14:textId="77777777" w:rsidR="00D86776" w:rsidRPr="00F05800" w:rsidRDefault="00D86776" w:rsidP="005A2005">
      <w:pPr>
        <w:pStyle w:val="Text2-1"/>
      </w:pPr>
      <w:bookmarkStart w:id="26" w:name="_Ref90640448"/>
      <w:r w:rsidRPr="00F05800">
        <w:rPr>
          <w:b/>
        </w:rPr>
        <w:t>Rozsah a členění Doprovodné dokumentace</w:t>
      </w:r>
      <w:bookmarkEnd w:id="26"/>
    </w:p>
    <w:p w14:paraId="3B0B4C82" w14:textId="77777777" w:rsidR="005527A3" w:rsidRPr="00F05800" w:rsidRDefault="005527A3" w:rsidP="001363FD">
      <w:pPr>
        <w:pStyle w:val="Text2-2"/>
      </w:pPr>
      <w:r w:rsidRPr="00F05800">
        <w:t>Doprovodná dokumentace vypracovaná ve fázi ZP bude minimálně zpracována v rozsahu čl. 2.4 přílohy P2 směrnice SŽ SM011.</w:t>
      </w:r>
    </w:p>
    <w:p w14:paraId="3B82E83A" w14:textId="77777777" w:rsidR="0060785F" w:rsidRPr="00F05800" w:rsidRDefault="0060785F" w:rsidP="0060785F">
      <w:pPr>
        <w:pStyle w:val="Text2-2"/>
      </w:pPr>
      <w:r w:rsidRPr="00F05800">
        <w:t>Doprovodná dokumentace bude dále obsahovat:</w:t>
      </w:r>
    </w:p>
    <w:p w14:paraId="2813BA1C" w14:textId="77777777" w:rsidR="0060785F" w:rsidRPr="00F05800" w:rsidRDefault="0060785F" w:rsidP="00B73115">
      <w:pPr>
        <w:pStyle w:val="Odstavec1-4a"/>
      </w:pPr>
      <w:r w:rsidRPr="00F05800">
        <w:t xml:space="preserve">Přehlednou situaci </w:t>
      </w:r>
      <w:proofErr w:type="gramStart"/>
      <w:r w:rsidRPr="00F05800">
        <w:t>1 :</w:t>
      </w:r>
      <w:proofErr w:type="gramEnd"/>
      <w:r w:rsidRPr="00F05800">
        <w:t xml:space="preserve"> 10 000 a situac</w:t>
      </w:r>
      <w:r w:rsidR="000D1293" w:rsidRPr="00F05800">
        <w:t>i stavby</w:t>
      </w:r>
      <w:r w:rsidRPr="00F05800">
        <w:t xml:space="preserve"> 1 : 1 000 dle čl. 2.5 Přílohy P2 směrnice SM011.</w:t>
      </w:r>
    </w:p>
    <w:p w14:paraId="17D79120" w14:textId="77777777" w:rsidR="0060785F" w:rsidRPr="00F05800" w:rsidRDefault="0060785F" w:rsidP="00B73115">
      <w:pPr>
        <w:pStyle w:val="Odstavec1-4a"/>
      </w:pPr>
      <w:r w:rsidRPr="00F05800">
        <w:t>Rámcový návrh postupu výstavby za účelem zpracování ekonomického hodnocení a stanovení investičních nákladů (rámcové stavební postupy a jejich harmonogram, doba trvání výstavby rozhodujících objektů, odhad rozsahu NAD apod.).</w:t>
      </w:r>
    </w:p>
    <w:p w14:paraId="43E74101" w14:textId="77777777" w:rsidR="000D1293" w:rsidRPr="00231F26" w:rsidRDefault="000D1293" w:rsidP="00B73115">
      <w:pPr>
        <w:pStyle w:val="Odstavec1-4a"/>
      </w:pPr>
      <w:r w:rsidRPr="00231F26">
        <w:t>Žádost o změnu rozsahu a způsobu zabezpečení křížení železniční dráhy s pozemní komunikací v úrovni kolejí</w:t>
      </w:r>
      <w:r w:rsidR="00ED69FF" w:rsidRPr="00231F26">
        <w:t xml:space="preserve"> včetně výkresových příloh.</w:t>
      </w:r>
    </w:p>
    <w:p w14:paraId="19B5AF0A" w14:textId="77777777" w:rsidR="007D016E" w:rsidRPr="007D016E" w:rsidRDefault="007D016E" w:rsidP="002C3D0F">
      <w:pPr>
        <w:pStyle w:val="Nadpis2-1"/>
      </w:pPr>
      <w:bookmarkStart w:id="27" w:name="_Toc155190447"/>
      <w:bookmarkStart w:id="28" w:name="_Toc155190479"/>
      <w:bookmarkStart w:id="29" w:name="_Toc171404063"/>
      <w:bookmarkEnd w:id="27"/>
      <w:bookmarkEnd w:id="28"/>
      <w:r w:rsidRPr="007D016E">
        <w:t xml:space="preserve">SOUVISEJÍCÍ </w:t>
      </w:r>
      <w:r w:rsidRPr="002C3D0F">
        <w:t>DOKUMENTY</w:t>
      </w:r>
      <w:r w:rsidRPr="007D016E">
        <w:t xml:space="preserve"> A PŘEDPISY</w:t>
      </w:r>
      <w:bookmarkEnd w:id="29"/>
    </w:p>
    <w:p w14:paraId="6A08C6C8" w14:textId="77777777" w:rsidR="007D016E" w:rsidRPr="007D016E" w:rsidRDefault="007D016E" w:rsidP="00583A10">
      <w:pPr>
        <w:pStyle w:val="Text2-1"/>
      </w:pPr>
      <w:r w:rsidRPr="007D016E">
        <w:t>Zhotovitel se zavazuje provádět dílo v souladu s obecně závaznými právními předpisy České republiky a EU, technickými normami a s</w:t>
      </w:r>
      <w:r w:rsidR="004537AA">
        <w:t xml:space="preserve"> dokumenty a vnitřními </w:t>
      </w:r>
      <w:r w:rsidRPr="007D016E">
        <w:t xml:space="preserve">předpisy </w:t>
      </w:r>
      <w:r w:rsidR="00F6214F">
        <w:t>O</w:t>
      </w:r>
      <w:r w:rsidRPr="007D016E">
        <w:t>bjednatele (směrnice, vzorové listy, TKP, VTP, ZTP apod.), vše v platném znění.</w:t>
      </w:r>
    </w:p>
    <w:p w14:paraId="6DBED0AD" w14:textId="77777777" w:rsidR="00103A42" w:rsidRDefault="00103A42" w:rsidP="00103A42">
      <w:pPr>
        <w:pStyle w:val="Text2-1"/>
      </w:pPr>
      <w:r w:rsidRPr="007D016E">
        <w:t>Objednatel umožňuje Zhotoviteli přístup ke</w:t>
      </w:r>
      <w:r>
        <w:t xml:space="preserve"> svým vnitřním dokumentům a předpisům a typové dokumentaci na webových stránkách: </w:t>
      </w:r>
    </w:p>
    <w:p w14:paraId="4C587DE0" w14:textId="77777777" w:rsidR="00103A42" w:rsidRDefault="00103A42" w:rsidP="00103A42">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79E1CC1E" w14:textId="77777777" w:rsidR="007D016E" w:rsidRPr="007D016E" w:rsidRDefault="00A906B0" w:rsidP="003846BE">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007D016E" w:rsidRPr="007D016E">
        <w:t>:</w:t>
      </w:r>
    </w:p>
    <w:p w14:paraId="6660A19E" w14:textId="77777777" w:rsidR="007D016E" w:rsidRPr="00E85446" w:rsidRDefault="007D016E" w:rsidP="003846BE">
      <w:pPr>
        <w:pStyle w:val="Textbezslovn"/>
        <w:keepNext/>
        <w:spacing w:after="0"/>
        <w:rPr>
          <w:rStyle w:val="Tun"/>
        </w:rPr>
      </w:pPr>
      <w:r w:rsidRPr="00E85446">
        <w:rPr>
          <w:rStyle w:val="Tun"/>
        </w:rPr>
        <w:t>Správa železni</w:t>
      </w:r>
      <w:r w:rsidR="005B2FB1">
        <w:rPr>
          <w:rStyle w:val="Tun"/>
        </w:rPr>
        <w:t>c</w:t>
      </w:r>
      <w:r w:rsidRPr="00E85446">
        <w:rPr>
          <w:rStyle w:val="Tun"/>
        </w:rPr>
        <w:t>, státní organizace</w:t>
      </w:r>
    </w:p>
    <w:p w14:paraId="24251B05" w14:textId="77777777" w:rsidR="007D016E" w:rsidRPr="00E85446" w:rsidRDefault="00A906B0" w:rsidP="003846BE">
      <w:pPr>
        <w:pStyle w:val="Textbezslovn"/>
        <w:keepNext/>
        <w:spacing w:after="0"/>
        <w:rPr>
          <w:rStyle w:val="Tun"/>
        </w:rPr>
      </w:pPr>
      <w:r>
        <w:rPr>
          <w:rStyle w:val="Tun"/>
        </w:rPr>
        <w:t>Centrum te</w:t>
      </w:r>
      <w:r w:rsidR="00B41610">
        <w:rPr>
          <w:rStyle w:val="Tun"/>
        </w:rPr>
        <w:t>chn</w:t>
      </w:r>
      <w:r>
        <w:rPr>
          <w:rStyle w:val="Tun"/>
        </w:rPr>
        <w:t>iky a diagnostiky</w:t>
      </w:r>
      <w:r w:rsidR="007D016E" w:rsidRPr="00E85446">
        <w:rPr>
          <w:rStyle w:val="Tun"/>
        </w:rPr>
        <w:t xml:space="preserve"> </w:t>
      </w:r>
    </w:p>
    <w:p w14:paraId="3E8A4284" w14:textId="77777777" w:rsidR="007D016E" w:rsidRPr="007D7A4E" w:rsidRDefault="00370165" w:rsidP="003846BE">
      <w:pPr>
        <w:pStyle w:val="Textbezslovn"/>
        <w:keepNext/>
        <w:spacing w:after="0"/>
        <w:rPr>
          <w:b/>
        </w:rPr>
      </w:pPr>
      <w:r>
        <w:rPr>
          <w:rStyle w:val="Tun"/>
        </w:rPr>
        <w:t>Odbor servisních služeb</w:t>
      </w:r>
      <w:r w:rsidR="00C64811" w:rsidRPr="00854164">
        <w:rPr>
          <w:rStyle w:val="Tun"/>
        </w:rPr>
        <w:t>, OHČ</w:t>
      </w:r>
      <w:r w:rsidR="00C64811" w:rsidRPr="007D7A4E" w:rsidDel="00C64811">
        <w:rPr>
          <w:b/>
        </w:rPr>
        <w:t xml:space="preserve"> </w:t>
      </w:r>
    </w:p>
    <w:p w14:paraId="5926A887" w14:textId="77777777" w:rsidR="007D016E" w:rsidRPr="007D016E" w:rsidRDefault="00A967DA" w:rsidP="00BA22D4">
      <w:pPr>
        <w:pStyle w:val="Textbezslovn"/>
        <w:keepNext/>
        <w:spacing w:after="0"/>
      </w:pPr>
      <w:r>
        <w:t>Jeremenkova 103/23</w:t>
      </w:r>
    </w:p>
    <w:p w14:paraId="3B1C366F" w14:textId="77777777" w:rsidR="007D016E" w:rsidRDefault="007D016E" w:rsidP="00BA22D4">
      <w:pPr>
        <w:pStyle w:val="Textbezslovn"/>
      </w:pPr>
      <w:r w:rsidRPr="007D016E">
        <w:t>77</w:t>
      </w:r>
      <w:r w:rsidR="00E85446">
        <w:t>9 00</w:t>
      </w:r>
      <w:r w:rsidRPr="007D016E">
        <w:t xml:space="preserve"> </w:t>
      </w:r>
      <w:r w:rsidRPr="00BA22D4">
        <w:t>Olomouc</w:t>
      </w:r>
    </w:p>
    <w:p w14:paraId="44610FAC" w14:textId="77777777" w:rsidR="00A906B0" w:rsidRDefault="00A906B0" w:rsidP="005A2005">
      <w:pPr>
        <w:pStyle w:val="Textbezslovn"/>
        <w:spacing w:after="0"/>
      </w:pPr>
      <w:r>
        <w:t xml:space="preserve">nebo </w:t>
      </w:r>
      <w:r w:rsidRPr="007D016E">
        <w:t>e-</w:t>
      </w:r>
      <w:r w:rsidRPr="00BA22D4">
        <w:t>mail</w:t>
      </w:r>
      <w:r w:rsidRPr="007D016E">
        <w:t xml:space="preserve">: </w:t>
      </w:r>
      <w:r w:rsidRPr="003846BE">
        <w:rPr>
          <w:rStyle w:val="Tun"/>
        </w:rPr>
        <w:t>typdok@tudc.cz</w:t>
      </w:r>
    </w:p>
    <w:p w14:paraId="5AA32109" w14:textId="77777777" w:rsidR="00E85446" w:rsidRDefault="007D016E" w:rsidP="00BA22D4">
      <w:pPr>
        <w:pStyle w:val="Textbezslovn"/>
        <w:spacing w:after="0"/>
      </w:pPr>
      <w:r w:rsidRPr="007D016E">
        <w:t xml:space="preserve">kontaktní osoba: </w:t>
      </w:r>
      <w:r w:rsidR="004537AA" w:rsidRPr="00BA22D4">
        <w:t>paní</w:t>
      </w:r>
      <w:r w:rsidR="004537AA">
        <w:t xml:space="preserve"> </w:t>
      </w:r>
      <w:r w:rsidRPr="007D016E">
        <w:t xml:space="preserve">Jarmila Strnadová, tel.: </w:t>
      </w:r>
      <w:r w:rsidR="00563B6F" w:rsidRPr="00563B6F">
        <w:t xml:space="preserve">972 742 396, </w:t>
      </w:r>
      <w:r w:rsidR="00563B6F">
        <w:t xml:space="preserve">mobil: </w:t>
      </w:r>
      <w:r w:rsidR="00563B6F" w:rsidRPr="00563B6F">
        <w:t>725 039</w:t>
      </w:r>
      <w:r w:rsidR="004537AA">
        <w:t> </w:t>
      </w:r>
      <w:r w:rsidR="00563B6F" w:rsidRPr="00563B6F">
        <w:t>782</w:t>
      </w:r>
    </w:p>
    <w:p w14:paraId="3F373128" w14:textId="77777777" w:rsidR="00563B6F" w:rsidRDefault="00E64846" w:rsidP="00563B6F">
      <w:pPr>
        <w:pStyle w:val="Textbezslovn"/>
        <w:spacing w:after="0"/>
      </w:pPr>
      <w:r>
        <w:t xml:space="preserve">Ceníky: </w:t>
      </w:r>
      <w:r w:rsidRPr="00E64846">
        <w:t>https://typdok.tudc.cz/</w:t>
      </w:r>
    </w:p>
    <w:p w14:paraId="4365B209" w14:textId="77777777" w:rsidR="00E85446" w:rsidRDefault="00E85446" w:rsidP="002C3D0F">
      <w:pPr>
        <w:pStyle w:val="Nadpis2-1"/>
      </w:pPr>
      <w:bookmarkStart w:id="30" w:name="_Toc3381184"/>
      <w:bookmarkStart w:id="31" w:name="_Toc171404064"/>
      <w:r w:rsidRPr="002C3D0F">
        <w:t>PŘÍLOHY</w:t>
      </w:r>
      <w:bookmarkEnd w:id="30"/>
      <w:bookmarkEnd w:id="31"/>
    </w:p>
    <w:p w14:paraId="2F6BC954" w14:textId="77777777" w:rsidR="00A36A6B" w:rsidRPr="005A5D09" w:rsidRDefault="00A36A6B" w:rsidP="00A36A6B">
      <w:pPr>
        <w:pStyle w:val="Text2-1"/>
      </w:pPr>
      <w:bookmarkStart w:id="32" w:name="_Toc39155089"/>
      <w:bookmarkStart w:id="33" w:name="_Toc46480126"/>
      <w:bookmarkStart w:id="34" w:name="_Toc46481768"/>
      <w:bookmarkStart w:id="35" w:name="_Toc46492393"/>
      <w:bookmarkStart w:id="36" w:name="_Toc55555306"/>
      <w:bookmarkStart w:id="37" w:name="_Toc90641123"/>
      <w:bookmarkStart w:id="38" w:name="_Toc39155090"/>
      <w:bookmarkStart w:id="39" w:name="_Toc46480127"/>
      <w:bookmarkStart w:id="40" w:name="_Toc46481769"/>
      <w:bookmarkStart w:id="41" w:name="_Toc46492394"/>
      <w:bookmarkStart w:id="42" w:name="_Toc55555307"/>
      <w:bookmarkStart w:id="43" w:name="_Toc90641124"/>
      <w:bookmarkStart w:id="44" w:name="_Toc39155091"/>
      <w:bookmarkStart w:id="45" w:name="_Toc46480128"/>
      <w:bookmarkStart w:id="46" w:name="_Toc46481770"/>
      <w:bookmarkStart w:id="47" w:name="_Toc46492395"/>
      <w:bookmarkStart w:id="48" w:name="_Toc55555308"/>
      <w:bookmarkStart w:id="49" w:name="_Toc90641125"/>
      <w:bookmarkStart w:id="50" w:name="_Toc39155092"/>
      <w:bookmarkStart w:id="51" w:name="_Toc46480129"/>
      <w:bookmarkStart w:id="52" w:name="_Toc46481771"/>
      <w:bookmarkStart w:id="53" w:name="_Toc46492396"/>
      <w:bookmarkStart w:id="54" w:name="_Toc55555309"/>
      <w:bookmarkStart w:id="55" w:name="_Toc90641126"/>
      <w:bookmarkStart w:id="56" w:name="_Toc39155093"/>
      <w:bookmarkStart w:id="57" w:name="_Toc46480130"/>
      <w:bookmarkStart w:id="58" w:name="_Toc46481772"/>
      <w:bookmarkStart w:id="59" w:name="_Toc46492397"/>
      <w:bookmarkStart w:id="60" w:name="_Toc55555310"/>
      <w:bookmarkStart w:id="61" w:name="_Toc90641127"/>
      <w:bookmarkStart w:id="62" w:name="_Toc39155094"/>
      <w:bookmarkStart w:id="63" w:name="_Toc46480131"/>
      <w:bookmarkStart w:id="64" w:name="_Toc46481773"/>
      <w:bookmarkStart w:id="65" w:name="_Toc46492398"/>
      <w:bookmarkStart w:id="66" w:name="_Toc55555311"/>
      <w:bookmarkStart w:id="67" w:name="_Toc90641128"/>
      <w:bookmarkStart w:id="68" w:name="_Toc39155095"/>
      <w:bookmarkStart w:id="69" w:name="_Toc46480132"/>
      <w:bookmarkStart w:id="70" w:name="_Toc46481774"/>
      <w:bookmarkStart w:id="71" w:name="_Toc46492399"/>
      <w:bookmarkStart w:id="72" w:name="_Toc55555312"/>
      <w:bookmarkStart w:id="73" w:name="_Toc90641129"/>
      <w:bookmarkStart w:id="74" w:name="_Ref121495527"/>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5A5D09">
        <w:t>Specifikace a zásady uchovávání a výměny dat mezi JZP a technologiemi ŽDC, v. 1.00 – 07/2022</w:t>
      </w:r>
      <w:bookmarkEnd w:id="74"/>
    </w:p>
    <w:p w14:paraId="55176EFC" w14:textId="77777777" w:rsidR="00114659" w:rsidRPr="00114659" w:rsidRDefault="00114659" w:rsidP="00114659">
      <w:pPr>
        <w:pStyle w:val="Text2-1"/>
      </w:pPr>
      <w:bookmarkStart w:id="75" w:name="_Ref92267992"/>
      <w:bookmarkStart w:id="76" w:name="_Ref56174244"/>
      <w:r w:rsidRPr="00114659">
        <w:t>Dopis Ředitele O13, č. j. 168954/2021-SŽ-GŘ-O13, Zajištění prostorové polohy na neelektrizovaných tratích SŽ, ze dne 7. 12. 2021, včetně přílohy k dopisu č. 2</w:t>
      </w:r>
      <w:bookmarkEnd w:id="75"/>
      <w:r w:rsidRPr="00114659">
        <w:t>;</w:t>
      </w:r>
    </w:p>
    <w:p w14:paraId="7F09A0B8" w14:textId="77777777" w:rsidR="00114659" w:rsidRPr="00114659" w:rsidRDefault="00114659" w:rsidP="00114659">
      <w:pPr>
        <w:pStyle w:val="Text2-1"/>
      </w:pPr>
      <w:bookmarkStart w:id="77" w:name="_Ref105154795"/>
      <w:r w:rsidRPr="00114659">
        <w:t>Dopis O14 č. j. 3867/2017-SŽDC-O14</w:t>
      </w:r>
      <w:bookmarkEnd w:id="76"/>
      <w:bookmarkEnd w:id="77"/>
      <w:r w:rsidRPr="00114659">
        <w:t>;</w:t>
      </w:r>
    </w:p>
    <w:p w14:paraId="126EC5B4" w14:textId="195E59AD" w:rsidR="00AD0C7B" w:rsidRDefault="00114659" w:rsidP="00E85446">
      <w:pPr>
        <w:pStyle w:val="Text2-1"/>
      </w:pPr>
      <w:bookmarkStart w:id="78" w:name="_Ref56174337"/>
      <w:r w:rsidRPr="00114659">
        <w:t>Dopis O14 č. j. 22098/2020-SŽ-GŘ-O14 a dokument „Dočasné požadavky na břevnové svítilny pro akce OŘ“</w:t>
      </w:r>
      <w:bookmarkEnd w:id="78"/>
      <w:r w:rsidRPr="00114659">
        <w:t>.</w:t>
      </w:r>
    </w:p>
    <w:sectPr w:rsidR="00AD0C7B" w:rsidSect="00472329">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E1AF6" w14:textId="77777777" w:rsidR="00BF0A26" w:rsidRDefault="00BF0A26" w:rsidP="00962258">
      <w:pPr>
        <w:spacing w:after="0" w:line="240" w:lineRule="auto"/>
      </w:pPr>
      <w:r>
        <w:separator/>
      </w:r>
    </w:p>
  </w:endnote>
  <w:endnote w:type="continuationSeparator" w:id="0">
    <w:p w14:paraId="3D75D8AA" w14:textId="77777777" w:rsidR="00BF0A26" w:rsidRDefault="00BF0A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0A26" w:rsidRPr="003462EB" w14:paraId="0EBE3F17" w14:textId="77777777" w:rsidTr="00D10544">
      <w:tc>
        <w:tcPr>
          <w:tcW w:w="907" w:type="dxa"/>
          <w:tcMar>
            <w:left w:w="0" w:type="dxa"/>
            <w:right w:w="0" w:type="dxa"/>
          </w:tcMar>
          <w:vAlign w:val="bottom"/>
        </w:tcPr>
        <w:p w14:paraId="142C6991" w14:textId="77777777" w:rsidR="00BF0A26" w:rsidRPr="00B8518B" w:rsidRDefault="00BF0A26" w:rsidP="0007054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61D4">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61D4">
            <w:rPr>
              <w:rStyle w:val="slostrnky"/>
              <w:noProof/>
            </w:rPr>
            <w:t>9</w:t>
          </w:r>
          <w:r w:rsidRPr="00B8518B">
            <w:rPr>
              <w:rStyle w:val="slostrnky"/>
            </w:rPr>
            <w:fldChar w:fldCharType="end"/>
          </w:r>
        </w:p>
      </w:tc>
      <w:tc>
        <w:tcPr>
          <w:tcW w:w="0" w:type="auto"/>
          <w:vAlign w:val="bottom"/>
        </w:tcPr>
        <w:p w14:paraId="06DA8BAA" w14:textId="1CF769A1" w:rsidR="00BF0A26" w:rsidRPr="00617661" w:rsidRDefault="0087566B" w:rsidP="00D10544">
          <w:pPr>
            <w:pStyle w:val="Zpatvlevo"/>
            <w:rPr>
              <w:b/>
            </w:rPr>
          </w:pPr>
          <w:r>
            <w:fldChar w:fldCharType="begin"/>
          </w:r>
          <w:r>
            <w:instrText xml:space="preserve"> STYLEREF  _Název_akce  \* MERGEFORMAT </w:instrText>
          </w:r>
          <w:r>
            <w:fldChar w:fldCharType="separate"/>
          </w:r>
          <w:r w:rsidRPr="0087566B">
            <w:rPr>
              <w:b/>
              <w:bCs/>
              <w:noProof/>
            </w:rPr>
            <w:t>Rekonstrukce přejezdu P7519 v km 0,580 trati Opava východ –</w:t>
          </w:r>
          <w:r w:rsidRPr="0087566B">
            <w:rPr>
              <w:b/>
              <w:noProof/>
            </w:rPr>
            <w:t xml:space="preserve"> Olomouc</w:t>
          </w:r>
          <w:r>
            <w:rPr>
              <w:b/>
              <w:noProof/>
            </w:rPr>
            <w:fldChar w:fldCharType="end"/>
          </w:r>
        </w:p>
        <w:p w14:paraId="092C9DC7" w14:textId="77777777" w:rsidR="00BF0A26" w:rsidRDefault="00BF0A26" w:rsidP="00D10544">
          <w:pPr>
            <w:pStyle w:val="Zpatvlevo"/>
          </w:pPr>
          <w:r>
            <w:t>Zvláštní</w:t>
          </w:r>
          <w:r w:rsidRPr="003462EB">
            <w:t xml:space="preserve"> technické podmínky</w:t>
          </w:r>
        </w:p>
        <w:p w14:paraId="0FAD846F" w14:textId="77777777" w:rsidR="00BF0A26" w:rsidRPr="003462EB" w:rsidRDefault="00BF0A26" w:rsidP="00D10544">
          <w:pPr>
            <w:pStyle w:val="Zpatvlevo"/>
          </w:pPr>
          <w:r>
            <w:t>Záměr projektu – ZTP/ZP</w:t>
          </w:r>
        </w:p>
      </w:tc>
    </w:tr>
  </w:tbl>
  <w:p w14:paraId="338701A4" w14:textId="77777777" w:rsidR="00BF0A26" w:rsidRPr="00A967DA" w:rsidRDefault="00BF0A2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F0A26" w:rsidRPr="009E09BE" w14:paraId="1610E639" w14:textId="77777777" w:rsidTr="0007054B">
      <w:tc>
        <w:tcPr>
          <w:tcW w:w="7797" w:type="dxa"/>
          <w:tcMar>
            <w:left w:w="0" w:type="dxa"/>
            <w:right w:w="0" w:type="dxa"/>
          </w:tcMar>
          <w:vAlign w:val="bottom"/>
        </w:tcPr>
        <w:p w14:paraId="61E3079B" w14:textId="2DCA6079" w:rsidR="00BF0A26" w:rsidRDefault="0087566B" w:rsidP="00D10544">
          <w:pPr>
            <w:pStyle w:val="Zpatvpravo"/>
          </w:pPr>
          <w:r>
            <w:fldChar w:fldCharType="begin"/>
          </w:r>
          <w:r>
            <w:instrText xml:space="preserve"> STYLEREF  _Název_akce  \* MERGEFORMAT </w:instrText>
          </w:r>
          <w:r>
            <w:fldChar w:fldCharType="separate"/>
          </w:r>
          <w:r w:rsidRPr="0087566B">
            <w:rPr>
              <w:b/>
              <w:bCs/>
              <w:noProof/>
            </w:rPr>
            <w:t>Rekonstrukce přejezdu P7519 v km 0,580 trati Opava východ –</w:t>
          </w:r>
          <w:r>
            <w:rPr>
              <w:noProof/>
            </w:rPr>
            <w:t xml:space="preserve"> </w:t>
          </w:r>
          <w:r w:rsidRPr="0087566B">
            <w:rPr>
              <w:b/>
              <w:noProof/>
            </w:rPr>
            <w:t>Olomouc</w:t>
          </w:r>
          <w:r>
            <w:rPr>
              <w:b/>
              <w:noProof/>
            </w:rPr>
            <w:fldChar w:fldCharType="end"/>
          </w:r>
        </w:p>
        <w:p w14:paraId="5DA7BC4B" w14:textId="77777777" w:rsidR="00BF0A26" w:rsidRDefault="00BF0A26" w:rsidP="00D10544">
          <w:pPr>
            <w:pStyle w:val="Zpatvpravo"/>
          </w:pPr>
          <w:r>
            <w:t>Zvláštní</w:t>
          </w:r>
          <w:r w:rsidRPr="003462EB">
            <w:t xml:space="preserve"> technické podmínky</w:t>
          </w:r>
        </w:p>
        <w:p w14:paraId="06EF742C" w14:textId="77777777" w:rsidR="00BF0A26" w:rsidRPr="003462EB" w:rsidRDefault="00BF0A26" w:rsidP="00D10544">
          <w:pPr>
            <w:pStyle w:val="Zpatvpravo"/>
            <w:rPr>
              <w:rStyle w:val="slostrnky"/>
              <w:b w:val="0"/>
              <w:color w:val="auto"/>
              <w:sz w:val="12"/>
            </w:rPr>
          </w:pPr>
          <w:r>
            <w:t>Záměr projektu – ZTP/ZP</w:t>
          </w:r>
        </w:p>
      </w:tc>
      <w:tc>
        <w:tcPr>
          <w:tcW w:w="935" w:type="dxa"/>
          <w:vAlign w:val="bottom"/>
        </w:tcPr>
        <w:p w14:paraId="2B48772E" w14:textId="77777777" w:rsidR="00BF0A26" w:rsidRPr="009E09BE" w:rsidRDefault="00BF0A26" w:rsidP="00D1054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661D4">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61D4">
            <w:rPr>
              <w:rStyle w:val="slostrnky"/>
              <w:noProof/>
            </w:rPr>
            <w:t>9</w:t>
          </w:r>
          <w:r w:rsidRPr="00B8518B">
            <w:rPr>
              <w:rStyle w:val="slostrnky"/>
            </w:rPr>
            <w:fldChar w:fldCharType="end"/>
          </w:r>
        </w:p>
      </w:tc>
    </w:tr>
  </w:tbl>
  <w:p w14:paraId="215CC943" w14:textId="77777777" w:rsidR="00BF0A26" w:rsidRPr="00B8518B" w:rsidRDefault="00BF0A2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340B7" w14:textId="77777777" w:rsidR="00BF0A26" w:rsidRDefault="00BF0A26" w:rsidP="00962258">
      <w:pPr>
        <w:spacing w:after="0" w:line="240" w:lineRule="auto"/>
      </w:pPr>
      <w:r>
        <w:separator/>
      </w:r>
    </w:p>
  </w:footnote>
  <w:footnote w:type="continuationSeparator" w:id="0">
    <w:p w14:paraId="65C2BE06" w14:textId="77777777" w:rsidR="00BF0A26" w:rsidRDefault="00BF0A2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F0A26" w14:paraId="722502E4" w14:textId="77777777" w:rsidTr="00B22106">
      <w:trPr>
        <w:trHeight w:hRule="exact" w:val="936"/>
      </w:trPr>
      <w:tc>
        <w:tcPr>
          <w:tcW w:w="1361" w:type="dxa"/>
          <w:tcMar>
            <w:left w:w="0" w:type="dxa"/>
            <w:right w:w="0" w:type="dxa"/>
          </w:tcMar>
        </w:tcPr>
        <w:p w14:paraId="7FC66F09" w14:textId="77777777" w:rsidR="00BF0A26" w:rsidRPr="00B8518B" w:rsidRDefault="00BF0A26" w:rsidP="00FC6389">
          <w:pPr>
            <w:pStyle w:val="Zpat"/>
            <w:rPr>
              <w:rStyle w:val="slostrnky"/>
            </w:rPr>
          </w:pPr>
        </w:p>
      </w:tc>
      <w:tc>
        <w:tcPr>
          <w:tcW w:w="3458" w:type="dxa"/>
          <w:shd w:val="clear" w:color="auto" w:fill="auto"/>
          <w:tcMar>
            <w:left w:w="0" w:type="dxa"/>
            <w:right w:w="0" w:type="dxa"/>
          </w:tcMar>
        </w:tcPr>
        <w:p w14:paraId="7A9EB8C2" w14:textId="77777777" w:rsidR="00BF0A26" w:rsidRPr="000743D5" w:rsidRDefault="00BF0A26" w:rsidP="00FC6389">
          <w:pPr>
            <w:pStyle w:val="Zpat"/>
            <w:rPr>
              <w:sz w:val="14"/>
              <w:szCs w:val="14"/>
            </w:rPr>
          </w:pPr>
          <w:r>
            <w:rPr>
              <w:noProof/>
              <w:lang w:eastAsia="cs-CZ"/>
            </w:rPr>
            <w:drawing>
              <wp:anchor distT="0" distB="0" distL="114300" distR="114300" simplePos="0" relativeHeight="251659264" behindDoc="0" locked="1" layoutInCell="1" allowOverlap="1" wp14:anchorId="15B682F1" wp14:editId="15CA2481">
                <wp:simplePos x="0" y="0"/>
                <wp:positionH relativeFrom="page">
                  <wp:posOffset>635</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22DA7F" w14:textId="77777777" w:rsidR="00BF0A26" w:rsidRPr="00D6163D" w:rsidRDefault="00BF0A26" w:rsidP="00FC6389">
          <w:pPr>
            <w:pStyle w:val="Druhdokumentu"/>
          </w:pPr>
        </w:p>
      </w:tc>
    </w:tr>
    <w:tr w:rsidR="00BF0A26" w14:paraId="1D303774" w14:textId="77777777" w:rsidTr="00B22106">
      <w:trPr>
        <w:trHeight w:hRule="exact" w:val="936"/>
      </w:trPr>
      <w:tc>
        <w:tcPr>
          <w:tcW w:w="1361" w:type="dxa"/>
          <w:tcMar>
            <w:left w:w="0" w:type="dxa"/>
            <w:right w:w="0" w:type="dxa"/>
          </w:tcMar>
        </w:tcPr>
        <w:p w14:paraId="10ECCCFB" w14:textId="77777777" w:rsidR="00BF0A26" w:rsidRPr="00B8518B" w:rsidRDefault="00BF0A26" w:rsidP="00FC6389">
          <w:pPr>
            <w:pStyle w:val="Zpat"/>
            <w:rPr>
              <w:rStyle w:val="slostrnky"/>
            </w:rPr>
          </w:pPr>
        </w:p>
      </w:tc>
      <w:tc>
        <w:tcPr>
          <w:tcW w:w="3458" w:type="dxa"/>
          <w:shd w:val="clear" w:color="auto" w:fill="auto"/>
          <w:tcMar>
            <w:left w:w="0" w:type="dxa"/>
            <w:right w:w="0" w:type="dxa"/>
          </w:tcMar>
        </w:tcPr>
        <w:p w14:paraId="67807F3D" w14:textId="77777777" w:rsidR="00BF0A26" w:rsidRDefault="00BF0A26" w:rsidP="00FC6389">
          <w:pPr>
            <w:pStyle w:val="Zpat"/>
          </w:pPr>
        </w:p>
      </w:tc>
      <w:tc>
        <w:tcPr>
          <w:tcW w:w="5756" w:type="dxa"/>
          <w:shd w:val="clear" w:color="auto" w:fill="auto"/>
          <w:tcMar>
            <w:left w:w="0" w:type="dxa"/>
            <w:right w:w="0" w:type="dxa"/>
          </w:tcMar>
        </w:tcPr>
        <w:p w14:paraId="479E40FE" w14:textId="77777777" w:rsidR="00BF0A26" w:rsidRPr="00D6163D" w:rsidRDefault="00BF0A26" w:rsidP="00FC6389">
          <w:pPr>
            <w:pStyle w:val="Druhdokumentu"/>
          </w:pPr>
        </w:p>
      </w:tc>
    </w:tr>
  </w:tbl>
  <w:p w14:paraId="5DCC152F" w14:textId="77777777" w:rsidR="00BF0A26" w:rsidRPr="00D6163D" w:rsidRDefault="00BF0A26" w:rsidP="00FC6389">
    <w:pPr>
      <w:pStyle w:val="Zhlav"/>
      <w:rPr>
        <w:sz w:val="8"/>
        <w:szCs w:val="8"/>
      </w:rPr>
    </w:pPr>
  </w:p>
  <w:p w14:paraId="7955A72E" w14:textId="77777777" w:rsidR="00BF0A26" w:rsidRPr="00460660" w:rsidRDefault="00BF0A2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25D12FE"/>
    <w:multiLevelType w:val="hybridMultilevel"/>
    <w:tmpl w:val="BE066E6E"/>
    <w:lvl w:ilvl="0" w:tplc="4746B7FC">
      <w:start w:val="1"/>
      <w:numFmt w:val="decimal"/>
      <w:lvlText w:val="%1."/>
      <w:lvlJc w:val="left"/>
      <w:pPr>
        <w:ind w:left="786" w:hanging="360"/>
      </w:pPr>
      <w:rPr>
        <w:b w:val="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1"/>
  </w:num>
  <w:num w:numId="5">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 w:numId="8">
    <w:abstractNumId w:val="1"/>
  </w:num>
  <w:num w:numId="9">
    <w:abstractNumId w:val="6"/>
  </w:num>
  <w:num w:numId="10">
    <w:abstractNumId w:val="8"/>
  </w:num>
  <w:num w:numId="11">
    <w:abstractNumId w:val="9"/>
  </w:num>
  <w:num w:numId="12">
    <w:abstractNumId w:val="1"/>
  </w:num>
  <w:num w:numId="13">
    <w:abstractNumId w:val="3"/>
  </w:num>
  <w:num w:numId="14">
    <w:abstractNumId w:val="10"/>
  </w:num>
  <w:num w:numId="15">
    <w:abstractNumId w:val="1"/>
  </w:num>
  <w:num w:numId="16">
    <w:abstractNumId w:val="3"/>
  </w:num>
  <w:num w:numId="17">
    <w:abstractNumId w:val="3"/>
  </w:num>
  <w:num w:numId="18">
    <w:abstractNumId w:val="6"/>
  </w:num>
  <w:num w:numId="19">
    <w:abstractNumId w:val="6"/>
  </w:num>
  <w:num w:numId="20">
    <w:abstractNumId w:val="6"/>
  </w:num>
  <w:num w:numId="21">
    <w:abstractNumId w:val="6"/>
  </w:num>
  <w:num w:numId="22">
    <w:abstractNumId w:val="6"/>
  </w:num>
  <w:num w:numId="23">
    <w:abstractNumId w:val="8"/>
  </w:num>
  <w:num w:numId="24">
    <w:abstractNumId w:val="8"/>
  </w:num>
  <w:num w:numId="25">
    <w:abstractNumId w:val="8"/>
  </w:num>
  <w:num w:numId="26">
    <w:abstractNumId w:val="8"/>
  </w:num>
  <w:num w:numId="27">
    <w:abstractNumId w:val="9"/>
  </w:num>
  <w:num w:numId="28">
    <w:abstractNumId w:val="1"/>
  </w:num>
  <w:num w:numId="29">
    <w:abstractNumId w:val="1"/>
  </w:num>
  <w:num w:numId="30">
    <w:abstractNumId w:val="3"/>
  </w:num>
  <w:num w:numId="31">
    <w:abstractNumId w:val="3"/>
  </w:num>
  <w:num w:numId="32">
    <w:abstractNumId w:val="10"/>
  </w:num>
  <w:num w:numId="33">
    <w:abstractNumId w:val="10"/>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num>
  <w:num w:numId="37">
    <w:abstractNumId w:val="3"/>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 w:numId="40">
    <w:abstractNumId w:val="3"/>
  </w:num>
  <w:num w:numId="41">
    <w:abstractNumId w:val="3"/>
  </w:num>
  <w:num w:numId="42">
    <w:abstractNumId w:val="3"/>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rovnal Otakar, Ing.">
    <w15:presenceInfo w15:providerId="AD" w15:userId="S::Srovnal@spravazeleznic.cz::6793689c-6b5f-4837-a0a0-b547a5ddfc9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1F7"/>
    <w:rsid w:val="0000749D"/>
    <w:rsid w:val="00011221"/>
    <w:rsid w:val="00012EC4"/>
    <w:rsid w:val="000152EA"/>
    <w:rsid w:val="00017F3C"/>
    <w:rsid w:val="000229B9"/>
    <w:rsid w:val="000306A7"/>
    <w:rsid w:val="000351B8"/>
    <w:rsid w:val="00036824"/>
    <w:rsid w:val="00037B34"/>
    <w:rsid w:val="00041EC8"/>
    <w:rsid w:val="0004569A"/>
    <w:rsid w:val="000548EC"/>
    <w:rsid w:val="00054FC6"/>
    <w:rsid w:val="0006465A"/>
    <w:rsid w:val="000650B2"/>
    <w:rsid w:val="0006588D"/>
    <w:rsid w:val="000658C7"/>
    <w:rsid w:val="00067A5E"/>
    <w:rsid w:val="0007054B"/>
    <w:rsid w:val="000719BB"/>
    <w:rsid w:val="00071C63"/>
    <w:rsid w:val="00072A65"/>
    <w:rsid w:val="00072C1E"/>
    <w:rsid w:val="000743D5"/>
    <w:rsid w:val="00096023"/>
    <w:rsid w:val="000A5CE3"/>
    <w:rsid w:val="000B408F"/>
    <w:rsid w:val="000B4EB8"/>
    <w:rsid w:val="000C0D1A"/>
    <w:rsid w:val="000C1DE6"/>
    <w:rsid w:val="000C41F2"/>
    <w:rsid w:val="000C5967"/>
    <w:rsid w:val="000C6415"/>
    <w:rsid w:val="000D1293"/>
    <w:rsid w:val="000D22C4"/>
    <w:rsid w:val="000D27B9"/>
    <w:rsid w:val="000D27D1"/>
    <w:rsid w:val="000E1A7F"/>
    <w:rsid w:val="000F15F1"/>
    <w:rsid w:val="0010134E"/>
    <w:rsid w:val="00103A42"/>
    <w:rsid w:val="00112864"/>
    <w:rsid w:val="0011293B"/>
    <w:rsid w:val="00114472"/>
    <w:rsid w:val="00114659"/>
    <w:rsid w:val="00114988"/>
    <w:rsid w:val="00114DE9"/>
    <w:rsid w:val="00115069"/>
    <w:rsid w:val="001150F2"/>
    <w:rsid w:val="001363FD"/>
    <w:rsid w:val="00146BCB"/>
    <w:rsid w:val="0015027B"/>
    <w:rsid w:val="0015182E"/>
    <w:rsid w:val="0015194B"/>
    <w:rsid w:val="00153305"/>
    <w:rsid w:val="00153566"/>
    <w:rsid w:val="00156273"/>
    <w:rsid w:val="001655D0"/>
    <w:rsid w:val="001656A2"/>
    <w:rsid w:val="001662D6"/>
    <w:rsid w:val="00170EC5"/>
    <w:rsid w:val="001747C1"/>
    <w:rsid w:val="00177D6B"/>
    <w:rsid w:val="0018095F"/>
    <w:rsid w:val="0018395D"/>
    <w:rsid w:val="00185455"/>
    <w:rsid w:val="00191F90"/>
    <w:rsid w:val="001A3B3C"/>
    <w:rsid w:val="001A4537"/>
    <w:rsid w:val="001A68A9"/>
    <w:rsid w:val="001B4180"/>
    <w:rsid w:val="001B4E74"/>
    <w:rsid w:val="001B7668"/>
    <w:rsid w:val="001C645F"/>
    <w:rsid w:val="001D5BF5"/>
    <w:rsid w:val="001D7EE9"/>
    <w:rsid w:val="001E678E"/>
    <w:rsid w:val="001F3243"/>
    <w:rsid w:val="001F570B"/>
    <w:rsid w:val="001F5FCA"/>
    <w:rsid w:val="002038C9"/>
    <w:rsid w:val="00203BA5"/>
    <w:rsid w:val="002067E5"/>
    <w:rsid w:val="002071BB"/>
    <w:rsid w:val="00207445"/>
    <w:rsid w:val="00207DF5"/>
    <w:rsid w:val="00225E62"/>
    <w:rsid w:val="0022693F"/>
    <w:rsid w:val="00231F26"/>
    <w:rsid w:val="00237E4A"/>
    <w:rsid w:val="00240B53"/>
    <w:rsid w:val="00240B81"/>
    <w:rsid w:val="00241689"/>
    <w:rsid w:val="00247D01"/>
    <w:rsid w:val="0025030F"/>
    <w:rsid w:val="00261A5B"/>
    <w:rsid w:val="0026220C"/>
    <w:rsid w:val="00262E5B"/>
    <w:rsid w:val="00276AFE"/>
    <w:rsid w:val="002A3B57"/>
    <w:rsid w:val="002A3EEE"/>
    <w:rsid w:val="002B1DA6"/>
    <w:rsid w:val="002B6B58"/>
    <w:rsid w:val="002B7FDC"/>
    <w:rsid w:val="002C31BF"/>
    <w:rsid w:val="002C3D0F"/>
    <w:rsid w:val="002C6282"/>
    <w:rsid w:val="002D2102"/>
    <w:rsid w:val="002D3268"/>
    <w:rsid w:val="002D7FD6"/>
    <w:rsid w:val="002E0CD7"/>
    <w:rsid w:val="002E0CFB"/>
    <w:rsid w:val="002E5C7B"/>
    <w:rsid w:val="002E6A91"/>
    <w:rsid w:val="002F4333"/>
    <w:rsid w:val="00301904"/>
    <w:rsid w:val="0030248A"/>
    <w:rsid w:val="00302D12"/>
    <w:rsid w:val="00304DAF"/>
    <w:rsid w:val="003063A4"/>
    <w:rsid w:val="00307207"/>
    <w:rsid w:val="00312478"/>
    <w:rsid w:val="003130A4"/>
    <w:rsid w:val="003145FE"/>
    <w:rsid w:val="00320476"/>
    <w:rsid w:val="003229ED"/>
    <w:rsid w:val="00324BE4"/>
    <w:rsid w:val="003254A3"/>
    <w:rsid w:val="00327096"/>
    <w:rsid w:val="00327EEF"/>
    <w:rsid w:val="0033239F"/>
    <w:rsid w:val="00333486"/>
    <w:rsid w:val="00334918"/>
    <w:rsid w:val="003418A3"/>
    <w:rsid w:val="0034274B"/>
    <w:rsid w:val="0034719F"/>
    <w:rsid w:val="00350A35"/>
    <w:rsid w:val="00351CC9"/>
    <w:rsid w:val="003571D8"/>
    <w:rsid w:val="00357BC6"/>
    <w:rsid w:val="00361422"/>
    <w:rsid w:val="00361AAC"/>
    <w:rsid w:val="00370165"/>
    <w:rsid w:val="0037545D"/>
    <w:rsid w:val="003846BE"/>
    <w:rsid w:val="00386FF1"/>
    <w:rsid w:val="00391C65"/>
    <w:rsid w:val="00392BA9"/>
    <w:rsid w:val="00392EB6"/>
    <w:rsid w:val="003956C6"/>
    <w:rsid w:val="003A6E51"/>
    <w:rsid w:val="003C33F2"/>
    <w:rsid w:val="003C6679"/>
    <w:rsid w:val="003C7F44"/>
    <w:rsid w:val="003D756E"/>
    <w:rsid w:val="003D7CBB"/>
    <w:rsid w:val="003E420D"/>
    <w:rsid w:val="003E4C13"/>
    <w:rsid w:val="003E61D0"/>
    <w:rsid w:val="003F015D"/>
    <w:rsid w:val="003F3C44"/>
    <w:rsid w:val="0040292F"/>
    <w:rsid w:val="004078F3"/>
    <w:rsid w:val="00410805"/>
    <w:rsid w:val="004136EF"/>
    <w:rsid w:val="00427794"/>
    <w:rsid w:val="004370B9"/>
    <w:rsid w:val="00442CF3"/>
    <w:rsid w:val="00443A39"/>
    <w:rsid w:val="00450F07"/>
    <w:rsid w:val="004537AA"/>
    <w:rsid w:val="00453CD3"/>
    <w:rsid w:val="004546C8"/>
    <w:rsid w:val="004566B5"/>
    <w:rsid w:val="00460660"/>
    <w:rsid w:val="00464BA9"/>
    <w:rsid w:val="004661D4"/>
    <w:rsid w:val="00466F70"/>
    <w:rsid w:val="00472329"/>
    <w:rsid w:val="00483969"/>
    <w:rsid w:val="00486107"/>
    <w:rsid w:val="00490635"/>
    <w:rsid w:val="00491827"/>
    <w:rsid w:val="004A4B98"/>
    <w:rsid w:val="004B5521"/>
    <w:rsid w:val="004B5ACA"/>
    <w:rsid w:val="004C4399"/>
    <w:rsid w:val="004C77F1"/>
    <w:rsid w:val="004C787C"/>
    <w:rsid w:val="004D53A4"/>
    <w:rsid w:val="004D7125"/>
    <w:rsid w:val="004E12BE"/>
    <w:rsid w:val="004E2754"/>
    <w:rsid w:val="004E7A1F"/>
    <w:rsid w:val="004F4B9B"/>
    <w:rsid w:val="004F77BF"/>
    <w:rsid w:val="0050175E"/>
    <w:rsid w:val="00505AA0"/>
    <w:rsid w:val="0050666E"/>
    <w:rsid w:val="00507953"/>
    <w:rsid w:val="00510AEC"/>
    <w:rsid w:val="00511AB9"/>
    <w:rsid w:val="00514C9A"/>
    <w:rsid w:val="00523BB5"/>
    <w:rsid w:val="00523EA7"/>
    <w:rsid w:val="00527CB2"/>
    <w:rsid w:val="00531087"/>
    <w:rsid w:val="00531CB9"/>
    <w:rsid w:val="0054025B"/>
    <w:rsid w:val="005406EB"/>
    <w:rsid w:val="005415BA"/>
    <w:rsid w:val="005440CC"/>
    <w:rsid w:val="005457B2"/>
    <w:rsid w:val="005471F6"/>
    <w:rsid w:val="005527A3"/>
    <w:rsid w:val="00553375"/>
    <w:rsid w:val="005541C1"/>
    <w:rsid w:val="00555884"/>
    <w:rsid w:val="00561AE4"/>
    <w:rsid w:val="00563B6F"/>
    <w:rsid w:val="005736B7"/>
    <w:rsid w:val="00573D55"/>
    <w:rsid w:val="00575E5A"/>
    <w:rsid w:val="00580245"/>
    <w:rsid w:val="00583A10"/>
    <w:rsid w:val="005865F0"/>
    <w:rsid w:val="0058742A"/>
    <w:rsid w:val="00593385"/>
    <w:rsid w:val="005A1F44"/>
    <w:rsid w:val="005A2005"/>
    <w:rsid w:val="005A2CE9"/>
    <w:rsid w:val="005B2FB1"/>
    <w:rsid w:val="005B4326"/>
    <w:rsid w:val="005B446F"/>
    <w:rsid w:val="005B6753"/>
    <w:rsid w:val="005D3C39"/>
    <w:rsid w:val="005D3E75"/>
    <w:rsid w:val="005D7A53"/>
    <w:rsid w:val="005F2231"/>
    <w:rsid w:val="005F7982"/>
    <w:rsid w:val="006006FC"/>
    <w:rsid w:val="00601A8C"/>
    <w:rsid w:val="0060785F"/>
    <w:rsid w:val="0061052D"/>
    <w:rsid w:val="0061068E"/>
    <w:rsid w:val="006115D3"/>
    <w:rsid w:val="0061560D"/>
    <w:rsid w:val="00617661"/>
    <w:rsid w:val="00630409"/>
    <w:rsid w:val="006412D0"/>
    <w:rsid w:val="006454B5"/>
    <w:rsid w:val="00655976"/>
    <w:rsid w:val="0065610E"/>
    <w:rsid w:val="00660AD3"/>
    <w:rsid w:val="00673C64"/>
    <w:rsid w:val="006776B6"/>
    <w:rsid w:val="00681466"/>
    <w:rsid w:val="00685D86"/>
    <w:rsid w:val="00687051"/>
    <w:rsid w:val="0069136C"/>
    <w:rsid w:val="00693150"/>
    <w:rsid w:val="006A019B"/>
    <w:rsid w:val="006A3774"/>
    <w:rsid w:val="006A5570"/>
    <w:rsid w:val="006A689C"/>
    <w:rsid w:val="006B0F8E"/>
    <w:rsid w:val="006B3D79"/>
    <w:rsid w:val="006B4AA3"/>
    <w:rsid w:val="006B6FE4"/>
    <w:rsid w:val="006C16E1"/>
    <w:rsid w:val="006C223E"/>
    <w:rsid w:val="006C2343"/>
    <w:rsid w:val="006C31D3"/>
    <w:rsid w:val="006C442A"/>
    <w:rsid w:val="006C7C0A"/>
    <w:rsid w:val="006D0ABD"/>
    <w:rsid w:val="006E0578"/>
    <w:rsid w:val="006E2BB3"/>
    <w:rsid w:val="006E314D"/>
    <w:rsid w:val="006F2A08"/>
    <w:rsid w:val="0070271C"/>
    <w:rsid w:val="00702FC8"/>
    <w:rsid w:val="007065A6"/>
    <w:rsid w:val="00710723"/>
    <w:rsid w:val="00720802"/>
    <w:rsid w:val="00720CB0"/>
    <w:rsid w:val="00720CDF"/>
    <w:rsid w:val="00723ED1"/>
    <w:rsid w:val="00731C64"/>
    <w:rsid w:val="007408D6"/>
    <w:rsid w:val="00740AF5"/>
    <w:rsid w:val="00743525"/>
    <w:rsid w:val="00745555"/>
    <w:rsid w:val="00745F94"/>
    <w:rsid w:val="00752E41"/>
    <w:rsid w:val="00753859"/>
    <w:rsid w:val="007541A2"/>
    <w:rsid w:val="00755818"/>
    <w:rsid w:val="0076286B"/>
    <w:rsid w:val="00766846"/>
    <w:rsid w:val="0076790E"/>
    <w:rsid w:val="0077673A"/>
    <w:rsid w:val="007846E1"/>
    <w:rsid w:val="007847D6"/>
    <w:rsid w:val="007A2D02"/>
    <w:rsid w:val="007A41EA"/>
    <w:rsid w:val="007A5172"/>
    <w:rsid w:val="007A67A0"/>
    <w:rsid w:val="007B30A4"/>
    <w:rsid w:val="007B3B7B"/>
    <w:rsid w:val="007B570C"/>
    <w:rsid w:val="007D016E"/>
    <w:rsid w:val="007D4536"/>
    <w:rsid w:val="007D7A4E"/>
    <w:rsid w:val="007E1609"/>
    <w:rsid w:val="007E4A6E"/>
    <w:rsid w:val="007E6ED9"/>
    <w:rsid w:val="007E7BA2"/>
    <w:rsid w:val="007F56A7"/>
    <w:rsid w:val="00800851"/>
    <w:rsid w:val="0080171C"/>
    <w:rsid w:val="00807DD0"/>
    <w:rsid w:val="00810E5C"/>
    <w:rsid w:val="00816930"/>
    <w:rsid w:val="008211FB"/>
    <w:rsid w:val="00821D01"/>
    <w:rsid w:val="00824705"/>
    <w:rsid w:val="00824C17"/>
    <w:rsid w:val="00826B7B"/>
    <w:rsid w:val="0083197D"/>
    <w:rsid w:val="0083200B"/>
    <w:rsid w:val="00834146"/>
    <w:rsid w:val="00846789"/>
    <w:rsid w:val="0085353E"/>
    <w:rsid w:val="00864DDC"/>
    <w:rsid w:val="0087566B"/>
    <w:rsid w:val="00887F36"/>
    <w:rsid w:val="00890A4F"/>
    <w:rsid w:val="008931F7"/>
    <w:rsid w:val="00897D8E"/>
    <w:rsid w:val="008A242D"/>
    <w:rsid w:val="008A3568"/>
    <w:rsid w:val="008A70E5"/>
    <w:rsid w:val="008B5B82"/>
    <w:rsid w:val="008B630D"/>
    <w:rsid w:val="008B7D44"/>
    <w:rsid w:val="008C24A8"/>
    <w:rsid w:val="008C50F3"/>
    <w:rsid w:val="008C51A4"/>
    <w:rsid w:val="008C7173"/>
    <w:rsid w:val="008C7EFE"/>
    <w:rsid w:val="008D03B9"/>
    <w:rsid w:val="008D30C7"/>
    <w:rsid w:val="008D4A86"/>
    <w:rsid w:val="008E0D9C"/>
    <w:rsid w:val="008E3168"/>
    <w:rsid w:val="008E5FD1"/>
    <w:rsid w:val="008E70B2"/>
    <w:rsid w:val="008F18D6"/>
    <w:rsid w:val="008F2C9B"/>
    <w:rsid w:val="008F797B"/>
    <w:rsid w:val="00904780"/>
    <w:rsid w:val="0090635B"/>
    <w:rsid w:val="00911FF0"/>
    <w:rsid w:val="009128AD"/>
    <w:rsid w:val="00914F81"/>
    <w:rsid w:val="009172B7"/>
    <w:rsid w:val="00922385"/>
    <w:rsid w:val="009223DF"/>
    <w:rsid w:val="00922D1E"/>
    <w:rsid w:val="00923406"/>
    <w:rsid w:val="00924139"/>
    <w:rsid w:val="00936091"/>
    <w:rsid w:val="00940D8A"/>
    <w:rsid w:val="00950944"/>
    <w:rsid w:val="009606EA"/>
    <w:rsid w:val="00962258"/>
    <w:rsid w:val="00962262"/>
    <w:rsid w:val="009632FA"/>
    <w:rsid w:val="009678B7"/>
    <w:rsid w:val="009714A0"/>
    <w:rsid w:val="0097239D"/>
    <w:rsid w:val="00987D83"/>
    <w:rsid w:val="00992D9C"/>
    <w:rsid w:val="00996CB8"/>
    <w:rsid w:val="009A1A11"/>
    <w:rsid w:val="009A404E"/>
    <w:rsid w:val="009A7C2C"/>
    <w:rsid w:val="009B2E97"/>
    <w:rsid w:val="009B5146"/>
    <w:rsid w:val="009C0213"/>
    <w:rsid w:val="009C418E"/>
    <w:rsid w:val="009C442C"/>
    <w:rsid w:val="009D006F"/>
    <w:rsid w:val="009D2FC5"/>
    <w:rsid w:val="009E07F4"/>
    <w:rsid w:val="009E1F6C"/>
    <w:rsid w:val="009F309B"/>
    <w:rsid w:val="009F3501"/>
    <w:rsid w:val="009F392E"/>
    <w:rsid w:val="009F53C5"/>
    <w:rsid w:val="00A04D7F"/>
    <w:rsid w:val="00A0740E"/>
    <w:rsid w:val="00A22593"/>
    <w:rsid w:val="00A32A9B"/>
    <w:rsid w:val="00A36A6B"/>
    <w:rsid w:val="00A4050F"/>
    <w:rsid w:val="00A50641"/>
    <w:rsid w:val="00A530BF"/>
    <w:rsid w:val="00A6177B"/>
    <w:rsid w:val="00A62E74"/>
    <w:rsid w:val="00A66136"/>
    <w:rsid w:val="00A71189"/>
    <w:rsid w:val="00A732D7"/>
    <w:rsid w:val="00A7364A"/>
    <w:rsid w:val="00A74DCC"/>
    <w:rsid w:val="00A753ED"/>
    <w:rsid w:val="00A77512"/>
    <w:rsid w:val="00A86178"/>
    <w:rsid w:val="00A86884"/>
    <w:rsid w:val="00A906B0"/>
    <w:rsid w:val="00A94C2F"/>
    <w:rsid w:val="00A967DA"/>
    <w:rsid w:val="00AA4CBB"/>
    <w:rsid w:val="00AA65FA"/>
    <w:rsid w:val="00AA7351"/>
    <w:rsid w:val="00AB4171"/>
    <w:rsid w:val="00AC62F0"/>
    <w:rsid w:val="00AD056F"/>
    <w:rsid w:val="00AD0C7B"/>
    <w:rsid w:val="00AD38D0"/>
    <w:rsid w:val="00AD5F1A"/>
    <w:rsid w:val="00AD6731"/>
    <w:rsid w:val="00AE6970"/>
    <w:rsid w:val="00B008D5"/>
    <w:rsid w:val="00B00CFD"/>
    <w:rsid w:val="00B02F73"/>
    <w:rsid w:val="00B05661"/>
    <w:rsid w:val="00B0585E"/>
    <w:rsid w:val="00B0619F"/>
    <w:rsid w:val="00B101FD"/>
    <w:rsid w:val="00B13A26"/>
    <w:rsid w:val="00B15D0D"/>
    <w:rsid w:val="00B21121"/>
    <w:rsid w:val="00B22106"/>
    <w:rsid w:val="00B257B4"/>
    <w:rsid w:val="00B25B92"/>
    <w:rsid w:val="00B26A1C"/>
    <w:rsid w:val="00B27A33"/>
    <w:rsid w:val="00B31A78"/>
    <w:rsid w:val="00B41610"/>
    <w:rsid w:val="00B4380D"/>
    <w:rsid w:val="00B50AB2"/>
    <w:rsid w:val="00B532F1"/>
    <w:rsid w:val="00B5431A"/>
    <w:rsid w:val="00B73115"/>
    <w:rsid w:val="00B75EE1"/>
    <w:rsid w:val="00B77481"/>
    <w:rsid w:val="00B8518B"/>
    <w:rsid w:val="00B85945"/>
    <w:rsid w:val="00B85B77"/>
    <w:rsid w:val="00B97CC3"/>
    <w:rsid w:val="00BA15D5"/>
    <w:rsid w:val="00BA22D4"/>
    <w:rsid w:val="00BB7AE2"/>
    <w:rsid w:val="00BB7CD5"/>
    <w:rsid w:val="00BC06C4"/>
    <w:rsid w:val="00BD7E91"/>
    <w:rsid w:val="00BD7F0D"/>
    <w:rsid w:val="00BE06D7"/>
    <w:rsid w:val="00BF0A26"/>
    <w:rsid w:val="00BF1F97"/>
    <w:rsid w:val="00C02D0A"/>
    <w:rsid w:val="00C03A6E"/>
    <w:rsid w:val="00C13860"/>
    <w:rsid w:val="00C157B7"/>
    <w:rsid w:val="00C226C0"/>
    <w:rsid w:val="00C24A6A"/>
    <w:rsid w:val="00C327CB"/>
    <w:rsid w:val="00C42FE6"/>
    <w:rsid w:val="00C44F6A"/>
    <w:rsid w:val="00C454A5"/>
    <w:rsid w:val="00C56A28"/>
    <w:rsid w:val="00C572F7"/>
    <w:rsid w:val="00C60EA8"/>
    <w:rsid w:val="00C6198E"/>
    <w:rsid w:val="00C647AB"/>
    <w:rsid w:val="00C64811"/>
    <w:rsid w:val="00C708EA"/>
    <w:rsid w:val="00C70F16"/>
    <w:rsid w:val="00C71821"/>
    <w:rsid w:val="00C71F1D"/>
    <w:rsid w:val="00C75A6B"/>
    <w:rsid w:val="00C778A5"/>
    <w:rsid w:val="00C95162"/>
    <w:rsid w:val="00C95640"/>
    <w:rsid w:val="00CA3111"/>
    <w:rsid w:val="00CB4989"/>
    <w:rsid w:val="00CB6A37"/>
    <w:rsid w:val="00CB7684"/>
    <w:rsid w:val="00CC2827"/>
    <w:rsid w:val="00CC7C8F"/>
    <w:rsid w:val="00CD1FC4"/>
    <w:rsid w:val="00CD580E"/>
    <w:rsid w:val="00CD6412"/>
    <w:rsid w:val="00CE2B52"/>
    <w:rsid w:val="00CE5014"/>
    <w:rsid w:val="00D00410"/>
    <w:rsid w:val="00D034A0"/>
    <w:rsid w:val="00D057C2"/>
    <w:rsid w:val="00D0732C"/>
    <w:rsid w:val="00D077C0"/>
    <w:rsid w:val="00D10544"/>
    <w:rsid w:val="00D12145"/>
    <w:rsid w:val="00D14BD3"/>
    <w:rsid w:val="00D21061"/>
    <w:rsid w:val="00D30099"/>
    <w:rsid w:val="00D322B7"/>
    <w:rsid w:val="00D4108E"/>
    <w:rsid w:val="00D52D0D"/>
    <w:rsid w:val="00D566FD"/>
    <w:rsid w:val="00D60B2A"/>
    <w:rsid w:val="00D61630"/>
    <w:rsid w:val="00D6163D"/>
    <w:rsid w:val="00D746A8"/>
    <w:rsid w:val="00D74871"/>
    <w:rsid w:val="00D81977"/>
    <w:rsid w:val="00D82BFB"/>
    <w:rsid w:val="00D831A3"/>
    <w:rsid w:val="00D842DA"/>
    <w:rsid w:val="00D86776"/>
    <w:rsid w:val="00D90C8B"/>
    <w:rsid w:val="00D97BE3"/>
    <w:rsid w:val="00DA27EA"/>
    <w:rsid w:val="00DA3711"/>
    <w:rsid w:val="00DA3AE5"/>
    <w:rsid w:val="00DA5D74"/>
    <w:rsid w:val="00DB39F4"/>
    <w:rsid w:val="00DC00FB"/>
    <w:rsid w:val="00DD46F3"/>
    <w:rsid w:val="00DE3112"/>
    <w:rsid w:val="00DE495D"/>
    <w:rsid w:val="00DE51A5"/>
    <w:rsid w:val="00DE56F2"/>
    <w:rsid w:val="00DF0780"/>
    <w:rsid w:val="00DF116D"/>
    <w:rsid w:val="00DF4DDD"/>
    <w:rsid w:val="00E014A7"/>
    <w:rsid w:val="00E044AB"/>
    <w:rsid w:val="00E04A7B"/>
    <w:rsid w:val="00E13D4F"/>
    <w:rsid w:val="00E16FF7"/>
    <w:rsid w:val="00E1732F"/>
    <w:rsid w:val="00E26D68"/>
    <w:rsid w:val="00E44045"/>
    <w:rsid w:val="00E618C4"/>
    <w:rsid w:val="00E64846"/>
    <w:rsid w:val="00E6725A"/>
    <w:rsid w:val="00E70A4A"/>
    <w:rsid w:val="00E7218A"/>
    <w:rsid w:val="00E84C3A"/>
    <w:rsid w:val="00E85446"/>
    <w:rsid w:val="00E878EE"/>
    <w:rsid w:val="00EA0578"/>
    <w:rsid w:val="00EA6EC7"/>
    <w:rsid w:val="00EA7F21"/>
    <w:rsid w:val="00EB104F"/>
    <w:rsid w:val="00EB219C"/>
    <w:rsid w:val="00EB46E5"/>
    <w:rsid w:val="00EC1BDD"/>
    <w:rsid w:val="00EC5168"/>
    <w:rsid w:val="00ED0703"/>
    <w:rsid w:val="00ED14BD"/>
    <w:rsid w:val="00ED69FF"/>
    <w:rsid w:val="00EE59EF"/>
    <w:rsid w:val="00EF1373"/>
    <w:rsid w:val="00F016C7"/>
    <w:rsid w:val="00F05800"/>
    <w:rsid w:val="00F10F02"/>
    <w:rsid w:val="00F123BE"/>
    <w:rsid w:val="00F12DEC"/>
    <w:rsid w:val="00F147A1"/>
    <w:rsid w:val="00F1715C"/>
    <w:rsid w:val="00F310F8"/>
    <w:rsid w:val="00F35939"/>
    <w:rsid w:val="00F45607"/>
    <w:rsid w:val="00F4722B"/>
    <w:rsid w:val="00F54432"/>
    <w:rsid w:val="00F6214F"/>
    <w:rsid w:val="00F659EB"/>
    <w:rsid w:val="00F67B27"/>
    <w:rsid w:val="00F705D1"/>
    <w:rsid w:val="00F73B4D"/>
    <w:rsid w:val="00F86BA6"/>
    <w:rsid w:val="00F8788B"/>
    <w:rsid w:val="00F908C8"/>
    <w:rsid w:val="00FA187E"/>
    <w:rsid w:val="00FA683E"/>
    <w:rsid w:val="00FB1A27"/>
    <w:rsid w:val="00FB41A6"/>
    <w:rsid w:val="00FB5DE8"/>
    <w:rsid w:val="00FB5E67"/>
    <w:rsid w:val="00FB6342"/>
    <w:rsid w:val="00FC0975"/>
    <w:rsid w:val="00FC6389"/>
    <w:rsid w:val="00FE420C"/>
    <w:rsid w:val="00FE5F22"/>
    <w:rsid w:val="00FE6AEC"/>
    <w:rsid w:val="00FE7937"/>
    <w:rsid w:val="00FF0F8C"/>
    <w:rsid w:val="00FF0FD7"/>
    <w:rsid w:val="00FF3101"/>
    <w:rsid w:val="00FF4716"/>
    <w:rsid w:val="00FF7D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E590331"/>
  <w14:defaultImageDpi w14:val="32767"/>
  <w15:docId w15:val="{6704F474-FB78-417C-ADAE-B77B3B30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54B5"/>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6454B5"/>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6454B5"/>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6454B5"/>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454B5"/>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454B5"/>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454B5"/>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454B5"/>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454B5"/>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454B5"/>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6454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54B5"/>
    <w:rPr>
      <w:rFonts w:ascii="Verdana" w:hAnsi="Verdana"/>
      <w:sz w:val="20"/>
      <w:szCs w:val="20"/>
    </w:rPr>
  </w:style>
  <w:style w:type="character" w:customStyle="1" w:styleId="Nadpis1Char">
    <w:name w:val="Nadpis 1 Char"/>
    <w:basedOn w:val="Standardnpsmoodstavce"/>
    <w:link w:val="Nadpis1"/>
    <w:uiPriority w:val="9"/>
    <w:rsid w:val="006454B5"/>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6454B5"/>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6454B5"/>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6454B5"/>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6454B5"/>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6454B5"/>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6454B5"/>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6454B5"/>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6454B5"/>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6454B5"/>
    <w:pPr>
      <w:spacing w:after="0" w:line="240" w:lineRule="auto"/>
    </w:pPr>
    <w:rPr>
      <w:rFonts w:ascii="Verdana" w:hAnsi="Verdana"/>
      <w:sz w:val="20"/>
      <w:szCs w:val="20"/>
    </w:rPr>
  </w:style>
  <w:style w:type="paragraph" w:styleId="Citt">
    <w:name w:val="Quote"/>
    <w:basedOn w:val="Normln"/>
    <w:next w:val="Normln"/>
    <w:link w:val="CittChar"/>
    <w:uiPriority w:val="29"/>
    <w:qFormat/>
    <w:rsid w:val="006454B5"/>
    <w:rPr>
      <w:i/>
      <w:iCs/>
      <w:color w:val="000000" w:themeColor="text1"/>
    </w:rPr>
  </w:style>
  <w:style w:type="character" w:customStyle="1" w:styleId="CittChar">
    <w:name w:val="Citát Char"/>
    <w:basedOn w:val="Standardnpsmoodstavce"/>
    <w:link w:val="Citt"/>
    <w:uiPriority w:val="29"/>
    <w:rsid w:val="006454B5"/>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6454B5"/>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454B5"/>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6454B5"/>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454B5"/>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6454B5"/>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6454B5"/>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6454B5"/>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6454B5"/>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454B5"/>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454B5"/>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6454B5"/>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7B3B7B"/>
    <w:pPr>
      <w:keepNext/>
      <w:numPr>
        <w:numId w:val="3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B3B7B"/>
    <w:pPr>
      <w:numPr>
        <w:ilvl w:val="1"/>
      </w:numPr>
      <w:spacing w:before="200"/>
      <w:outlineLvl w:val="1"/>
    </w:pPr>
    <w:rPr>
      <w:caps w:val="0"/>
      <w:sz w:val="20"/>
    </w:rPr>
  </w:style>
  <w:style w:type="character" w:customStyle="1" w:styleId="Nadpis2-1Char">
    <w:name w:val="_Nadpis_2-1 Char"/>
    <w:basedOn w:val="Standardnpsmoodstavce"/>
    <w:link w:val="Nadpis2-1"/>
    <w:rsid w:val="007B3B7B"/>
    <w:rPr>
      <w:rFonts w:ascii="Verdana" w:hAnsi="Verdana"/>
      <w:b/>
      <w:caps/>
      <w:sz w:val="22"/>
    </w:rPr>
  </w:style>
  <w:style w:type="paragraph" w:customStyle="1" w:styleId="Text2-1">
    <w:name w:val="_Text_2-1"/>
    <w:basedOn w:val="Odstavecseseznamem"/>
    <w:link w:val="Text2-1Char"/>
    <w:qFormat/>
    <w:rsid w:val="007B3B7B"/>
    <w:pPr>
      <w:numPr>
        <w:ilvl w:val="2"/>
        <w:numId w:val="31"/>
      </w:numPr>
      <w:spacing w:after="120" w:line="264" w:lineRule="auto"/>
      <w:contextualSpacing w:val="0"/>
      <w:jc w:val="both"/>
    </w:pPr>
    <w:rPr>
      <w:sz w:val="18"/>
      <w:szCs w:val="18"/>
    </w:rPr>
  </w:style>
  <w:style w:type="character" w:customStyle="1" w:styleId="Nadpis2-2Char">
    <w:name w:val="_Nadpis_2-2 Char"/>
    <w:basedOn w:val="Nadpis2-1Char"/>
    <w:link w:val="Nadpis2-2"/>
    <w:rsid w:val="007B3B7B"/>
    <w:rPr>
      <w:rFonts w:ascii="Verdana" w:hAnsi="Verdana"/>
      <w:b/>
      <w:caps w:val="0"/>
      <w:sz w:val="20"/>
    </w:rPr>
  </w:style>
  <w:style w:type="paragraph" w:customStyle="1" w:styleId="Titul1">
    <w:name w:val="_Titul_1"/>
    <w:basedOn w:val="Normln"/>
    <w:qFormat/>
    <w:rsid w:val="007B3B7B"/>
    <w:pPr>
      <w:spacing w:after="240" w:line="264" w:lineRule="auto"/>
    </w:pPr>
    <w:rPr>
      <w:b/>
      <w:sz w:val="48"/>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7B3B7B"/>
    <w:rPr>
      <w:rFonts w:ascii="Verdana" w:hAnsi="Verdana"/>
    </w:rPr>
  </w:style>
  <w:style w:type="paragraph" w:customStyle="1" w:styleId="Titul2">
    <w:name w:val="_Titul_2"/>
    <w:basedOn w:val="Normln"/>
    <w:qFormat/>
    <w:rsid w:val="007B3B7B"/>
    <w:pPr>
      <w:tabs>
        <w:tab w:val="left" w:pos="6796"/>
      </w:tabs>
      <w:spacing w:after="240" w:line="264" w:lineRule="auto"/>
    </w:pPr>
    <w:rPr>
      <w:b/>
      <w:sz w:val="36"/>
      <w:szCs w:val="32"/>
    </w:rPr>
  </w:style>
  <w:style w:type="paragraph" w:customStyle="1" w:styleId="Tituldatum">
    <w:name w:val="_Titul_datum"/>
    <w:basedOn w:val="Normln"/>
    <w:link w:val="TituldatumChar"/>
    <w:qFormat/>
    <w:rsid w:val="007B3B7B"/>
    <w:pPr>
      <w:spacing w:after="240" w:line="264" w:lineRule="auto"/>
    </w:pPr>
    <w:rPr>
      <w:sz w:val="24"/>
      <w:szCs w:val="24"/>
    </w:rPr>
  </w:style>
  <w:style w:type="character" w:customStyle="1" w:styleId="TituldatumChar">
    <w:name w:val="_Titul_datum Char"/>
    <w:basedOn w:val="Standardnpsmoodstavce"/>
    <w:link w:val="Tituldatum"/>
    <w:rsid w:val="007B3B7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6454B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B3B7B"/>
    <w:pPr>
      <w:numPr>
        <w:ilvl w:val="2"/>
      </w:numPr>
    </w:pPr>
  </w:style>
  <w:style w:type="paragraph" w:customStyle="1" w:styleId="Text1-1">
    <w:name w:val="_Text_1-1"/>
    <w:basedOn w:val="Normln"/>
    <w:link w:val="Text1-1Char"/>
    <w:rsid w:val="007B3B7B"/>
    <w:pPr>
      <w:numPr>
        <w:ilvl w:val="1"/>
        <w:numId w:val="29"/>
      </w:numPr>
      <w:spacing w:after="120" w:line="264" w:lineRule="auto"/>
      <w:jc w:val="both"/>
    </w:pPr>
    <w:rPr>
      <w:sz w:val="18"/>
      <w:szCs w:val="18"/>
    </w:rPr>
  </w:style>
  <w:style w:type="paragraph" w:customStyle="1" w:styleId="Nadpis1-1">
    <w:name w:val="_Nadpis_1-1"/>
    <w:basedOn w:val="Odstavecseseznamem"/>
    <w:next w:val="Normln"/>
    <w:link w:val="Nadpis1-1Char"/>
    <w:qFormat/>
    <w:rsid w:val="007B3B7B"/>
    <w:pPr>
      <w:keepNext/>
      <w:numPr>
        <w:numId w:val="29"/>
      </w:numPr>
      <w:spacing w:before="280" w:after="120" w:line="264" w:lineRule="auto"/>
      <w:outlineLvl w:val="0"/>
    </w:pPr>
    <w:rPr>
      <w:b/>
      <w:caps/>
      <w:sz w:val="22"/>
      <w:szCs w:val="18"/>
    </w:rPr>
  </w:style>
  <w:style w:type="paragraph" w:customStyle="1" w:styleId="Odrka1-1">
    <w:name w:val="_Odrážka_1-1_•"/>
    <w:basedOn w:val="Normln"/>
    <w:link w:val="Odrka1-1Char"/>
    <w:qFormat/>
    <w:rsid w:val="007B3B7B"/>
    <w:pPr>
      <w:numPr>
        <w:numId w:val="22"/>
      </w:numPr>
      <w:spacing w:after="80" w:line="264" w:lineRule="auto"/>
      <w:jc w:val="both"/>
    </w:pPr>
    <w:rPr>
      <w:sz w:val="18"/>
      <w:szCs w:val="18"/>
    </w:rPr>
  </w:style>
  <w:style w:type="character" w:customStyle="1" w:styleId="Text1-1Char">
    <w:name w:val="_Text_1-1 Char"/>
    <w:basedOn w:val="Standardnpsmoodstavce"/>
    <w:link w:val="Text1-1"/>
    <w:rsid w:val="007B3B7B"/>
    <w:rPr>
      <w:rFonts w:ascii="Verdana" w:hAnsi="Verdana"/>
    </w:rPr>
  </w:style>
  <w:style w:type="character" w:customStyle="1" w:styleId="Nadpis1-1Char">
    <w:name w:val="_Nadpis_1-1 Char"/>
    <w:basedOn w:val="Standardnpsmoodstavce"/>
    <w:link w:val="Nadpis1-1"/>
    <w:rsid w:val="007B3B7B"/>
    <w:rPr>
      <w:rFonts w:ascii="Verdana" w:hAnsi="Verdana"/>
      <w:b/>
      <w:caps/>
      <w:sz w:val="22"/>
    </w:rPr>
  </w:style>
  <w:style w:type="character" w:customStyle="1" w:styleId="Text1-2Char">
    <w:name w:val="_Text_1-2 Char"/>
    <w:basedOn w:val="Text1-1Char"/>
    <w:link w:val="Text1-2"/>
    <w:rsid w:val="007B3B7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7B3B7B"/>
    <w:rPr>
      <w:rFonts w:ascii="Verdana" w:hAnsi="Verdana"/>
    </w:rPr>
  </w:style>
  <w:style w:type="paragraph" w:customStyle="1" w:styleId="Odrka1-2-">
    <w:name w:val="_Odrážka_1-2_-"/>
    <w:basedOn w:val="Odrka1-1"/>
    <w:qFormat/>
    <w:rsid w:val="007B3B7B"/>
    <w:pPr>
      <w:numPr>
        <w:ilvl w:val="1"/>
      </w:numPr>
    </w:pPr>
  </w:style>
  <w:style w:type="paragraph" w:customStyle="1" w:styleId="Odrka1-3">
    <w:name w:val="_Odrážka_1-3_·"/>
    <w:basedOn w:val="Odrka1-2-"/>
    <w:qFormat/>
    <w:rsid w:val="007B3B7B"/>
    <w:pPr>
      <w:numPr>
        <w:ilvl w:val="2"/>
      </w:numPr>
    </w:pPr>
  </w:style>
  <w:style w:type="paragraph" w:customStyle="1" w:styleId="Odstavec1-1a">
    <w:name w:val="_Odstavec_1-1_a)"/>
    <w:basedOn w:val="Normln"/>
    <w:link w:val="Odstavec1-1aChar"/>
    <w:qFormat/>
    <w:rsid w:val="007B3B7B"/>
    <w:pPr>
      <w:numPr>
        <w:numId w:val="26"/>
      </w:numPr>
      <w:spacing w:after="80" w:line="264" w:lineRule="auto"/>
      <w:jc w:val="both"/>
    </w:pPr>
    <w:rPr>
      <w:sz w:val="18"/>
      <w:szCs w:val="18"/>
    </w:rPr>
  </w:style>
  <w:style w:type="paragraph" w:customStyle="1" w:styleId="Odstavec1-2i">
    <w:name w:val="_Odstavec_1-2_(i)"/>
    <w:basedOn w:val="Odstavec1-1a"/>
    <w:qFormat/>
    <w:rsid w:val="007B3B7B"/>
    <w:pPr>
      <w:numPr>
        <w:ilvl w:val="1"/>
      </w:numPr>
    </w:pPr>
  </w:style>
  <w:style w:type="paragraph" w:customStyle="1" w:styleId="Odstavec1-31">
    <w:name w:val="_Odstavec_1-3_1)"/>
    <w:basedOn w:val="Odstavec1-2i"/>
    <w:qFormat/>
    <w:rsid w:val="007B3B7B"/>
    <w:pPr>
      <w:numPr>
        <w:ilvl w:val="2"/>
      </w:numPr>
    </w:pPr>
  </w:style>
  <w:style w:type="paragraph" w:customStyle="1" w:styleId="Textbezslovn">
    <w:name w:val="_Text_bez_číslování"/>
    <w:basedOn w:val="Normln"/>
    <w:link w:val="TextbezslovnChar"/>
    <w:qFormat/>
    <w:rsid w:val="007B3B7B"/>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7B3B7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B3B7B"/>
    <w:pPr>
      <w:numPr>
        <w:ilvl w:val="3"/>
      </w:numPr>
    </w:pPr>
  </w:style>
  <w:style w:type="character" w:customStyle="1" w:styleId="Text2-2Char">
    <w:name w:val="_Text_2-2 Char"/>
    <w:basedOn w:val="Text2-1Char"/>
    <w:link w:val="Text2-2"/>
    <w:rsid w:val="007B3B7B"/>
    <w:rPr>
      <w:rFonts w:ascii="Verdana" w:hAnsi="Verdana"/>
    </w:rPr>
  </w:style>
  <w:style w:type="paragraph" w:customStyle="1" w:styleId="Zkratky1">
    <w:name w:val="_Zkratky_1"/>
    <w:basedOn w:val="Normln"/>
    <w:qFormat/>
    <w:rsid w:val="007B3B7B"/>
    <w:pPr>
      <w:tabs>
        <w:tab w:val="right" w:leader="dot" w:pos="1134"/>
      </w:tabs>
      <w:spacing w:after="0" w:line="240" w:lineRule="auto"/>
    </w:pPr>
    <w:rPr>
      <w:b/>
      <w:sz w:val="16"/>
      <w:szCs w:val="18"/>
    </w:rPr>
  </w:style>
  <w:style w:type="paragraph" w:customStyle="1" w:styleId="Seznam1">
    <w:name w:val="_Seznam_[1]"/>
    <w:basedOn w:val="Normln"/>
    <w:qFormat/>
    <w:rsid w:val="007B3B7B"/>
    <w:pPr>
      <w:numPr>
        <w:numId w:val="27"/>
      </w:numPr>
      <w:spacing w:after="60" w:line="264" w:lineRule="auto"/>
      <w:jc w:val="both"/>
    </w:pPr>
    <w:rPr>
      <w:sz w:val="16"/>
      <w:szCs w:val="18"/>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7B3B7B"/>
    <w:pPr>
      <w:spacing w:after="0" w:line="240" w:lineRule="auto"/>
    </w:pPr>
    <w:rPr>
      <w:sz w:val="16"/>
      <w:szCs w:val="16"/>
    </w:rPr>
  </w:style>
  <w:style w:type="character" w:customStyle="1" w:styleId="Tun-ZRUIT">
    <w:name w:val="_Tučně-ZRUŠIT"/>
    <w:basedOn w:val="Standardnpsmoodstavce"/>
    <w:qFormat/>
    <w:rsid w:val="007B3B7B"/>
    <w:rPr>
      <w:b w:val="0"/>
      <w:i w:val="0"/>
    </w:rPr>
  </w:style>
  <w:style w:type="paragraph" w:customStyle="1" w:styleId="Nadpisbezsl1-1">
    <w:name w:val="_Nadpis_bez_čísl_1-1"/>
    <w:next w:val="Nadpisbezsl1-2"/>
    <w:qFormat/>
    <w:rsid w:val="007B3B7B"/>
    <w:pPr>
      <w:keepNext/>
      <w:spacing w:before="280" w:after="120"/>
    </w:pPr>
    <w:rPr>
      <w:rFonts w:ascii="Verdana" w:hAnsi="Verdana"/>
      <w:b/>
      <w:caps/>
      <w:sz w:val="22"/>
    </w:rPr>
  </w:style>
  <w:style w:type="paragraph" w:customStyle="1" w:styleId="Nadpisbezsl1-2">
    <w:name w:val="_Nadpis_bez_čísl_1-2"/>
    <w:next w:val="Text2-1"/>
    <w:qFormat/>
    <w:rsid w:val="007B3B7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7B3B7B"/>
    <w:pPr>
      <w:spacing w:after="120" w:line="264" w:lineRule="auto"/>
      <w:jc w:val="both"/>
    </w:pPr>
    <w:rPr>
      <w:sz w:val="18"/>
      <w:szCs w:val="18"/>
    </w:rPr>
  </w:style>
  <w:style w:type="character" w:customStyle="1" w:styleId="TextbezodsazenChar">
    <w:name w:val="_Text_bez_odsazení Char"/>
    <w:basedOn w:val="Standardnpsmoodstavce"/>
    <w:link w:val="Textbezodsazen"/>
    <w:rsid w:val="007B3B7B"/>
    <w:rPr>
      <w:rFonts w:ascii="Verdana" w:hAnsi="Verdana"/>
    </w:rPr>
  </w:style>
  <w:style w:type="paragraph" w:customStyle="1" w:styleId="ZTPinfo-text">
    <w:name w:val="_ZTP_info-text"/>
    <w:basedOn w:val="Textbezslovn"/>
    <w:link w:val="ZTPinfo-textChar"/>
    <w:qFormat/>
    <w:rsid w:val="007B3B7B"/>
    <w:pPr>
      <w:ind w:left="0"/>
    </w:pPr>
    <w:rPr>
      <w:i/>
      <w:color w:val="00A1E0"/>
    </w:rPr>
  </w:style>
  <w:style w:type="character" w:customStyle="1" w:styleId="ZTPinfo-textChar">
    <w:name w:val="_ZTP_info-text Char"/>
    <w:basedOn w:val="Standardnpsmoodstavce"/>
    <w:link w:val="ZTPinfo-text"/>
    <w:rsid w:val="007B3B7B"/>
    <w:rPr>
      <w:rFonts w:ascii="Verdana" w:hAnsi="Verdana"/>
      <w:i/>
      <w:color w:val="00A1E0"/>
    </w:rPr>
  </w:style>
  <w:style w:type="paragraph" w:customStyle="1" w:styleId="ZTPinfo-text-odr">
    <w:name w:val="_ZTP_info-text-odr"/>
    <w:basedOn w:val="ZTPinfo-text"/>
    <w:link w:val="ZTPinfo-text-odrChar"/>
    <w:qFormat/>
    <w:rsid w:val="007B3B7B"/>
    <w:pPr>
      <w:numPr>
        <w:numId w:val="33"/>
      </w:numPr>
    </w:pPr>
  </w:style>
  <w:style w:type="character" w:customStyle="1" w:styleId="ZTPinfo-text-odrChar">
    <w:name w:val="_ZTP_info-text-odr Char"/>
    <w:basedOn w:val="ZTPinfo-textChar"/>
    <w:link w:val="ZTPinfo-text-odr"/>
    <w:rsid w:val="007B3B7B"/>
    <w:rPr>
      <w:rFonts w:ascii="Verdana" w:hAnsi="Verdana"/>
      <w:i/>
      <w:color w:val="00A1E0"/>
    </w:rPr>
  </w:style>
  <w:style w:type="paragraph" w:customStyle="1" w:styleId="Tabulka">
    <w:name w:val="_Tabulka"/>
    <w:basedOn w:val="Normln"/>
    <w:qFormat/>
    <w:rsid w:val="007B3B7B"/>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B3B7B"/>
    <w:rPr>
      <w:rFonts w:ascii="Verdana" w:hAnsi="Verdana"/>
    </w:rPr>
  </w:style>
  <w:style w:type="paragraph" w:customStyle="1" w:styleId="TPText-1odrka">
    <w:name w:val="TP_Text-1_• odrážka"/>
    <w:basedOn w:val="Normln"/>
    <w:qFormat/>
    <w:rsid w:val="00E85446"/>
    <w:pPr>
      <w:numPr>
        <w:numId w:val="6"/>
      </w:numPr>
      <w:spacing w:before="40" w:after="0" w:line="240" w:lineRule="auto"/>
      <w:jc w:val="both"/>
    </w:pPr>
    <w:rPr>
      <w:rFonts w:ascii="Calibri" w:eastAsia="Calibri" w:hAnsi="Calibri" w:cs="Arial"/>
      <w:snapToGrid w:val="0"/>
      <w:szCs w:val="22"/>
    </w:rPr>
  </w:style>
  <w:style w:type="character" w:customStyle="1" w:styleId="Nzevakce">
    <w:name w:val="_Název_akce"/>
    <w:basedOn w:val="Standardnpsmoodstavce"/>
    <w:qFormat/>
    <w:rsid w:val="007B3B7B"/>
    <w:rPr>
      <w:rFonts w:ascii="Verdana" w:hAnsi="Verdana"/>
      <w:b/>
      <w:sz w:val="36"/>
    </w:rPr>
  </w:style>
  <w:style w:type="paragraph" w:customStyle="1" w:styleId="Odrka1-4">
    <w:name w:val="_Odrážka_1-4_•"/>
    <w:basedOn w:val="Odrka1-1"/>
    <w:qFormat/>
    <w:rsid w:val="007B3B7B"/>
    <w:pPr>
      <w:numPr>
        <w:ilvl w:val="3"/>
      </w:numPr>
    </w:pPr>
  </w:style>
  <w:style w:type="character" w:customStyle="1" w:styleId="Odstavec1-1aChar">
    <w:name w:val="_Odstavec_1-1_a) Char"/>
    <w:basedOn w:val="Standardnpsmoodstavce"/>
    <w:link w:val="Odstavec1-1a"/>
    <w:rsid w:val="007B3B7B"/>
    <w:rPr>
      <w:rFonts w:ascii="Verdana" w:hAnsi="Verdana"/>
    </w:rPr>
  </w:style>
  <w:style w:type="paragraph" w:customStyle="1" w:styleId="Zpatvlevo">
    <w:name w:val="_Zápatí_vlevo"/>
    <w:basedOn w:val="Zpatvpravo"/>
    <w:qFormat/>
    <w:rsid w:val="007B3B7B"/>
    <w:pPr>
      <w:jc w:val="left"/>
    </w:pPr>
  </w:style>
  <w:style w:type="paragraph" w:customStyle="1" w:styleId="Zpatvpravo">
    <w:name w:val="_Zápatí_vpravo"/>
    <w:qFormat/>
    <w:rsid w:val="007B3B7B"/>
    <w:pPr>
      <w:spacing w:after="0" w:line="240" w:lineRule="auto"/>
      <w:jc w:val="right"/>
    </w:pPr>
    <w:rPr>
      <w:rFonts w:ascii="Verdana" w:hAnsi="Verdana"/>
      <w:sz w:val="12"/>
    </w:rPr>
  </w:style>
  <w:style w:type="character" w:customStyle="1" w:styleId="Znaka">
    <w:name w:val="_Značka"/>
    <w:basedOn w:val="Standardnpsmoodstavce"/>
    <w:rsid w:val="007B3B7B"/>
    <w:rPr>
      <w:rFonts w:ascii="Verdana" w:hAnsi="Verdana"/>
      <w:b/>
      <w:sz w:val="36"/>
    </w:rPr>
  </w:style>
  <w:style w:type="paragraph" w:customStyle="1" w:styleId="ZTPinfo-text-odr0">
    <w:name w:val="_ZTP_info-text-odr_•"/>
    <w:basedOn w:val="ZTPinfo-text-odr"/>
    <w:link w:val="ZTPinfo-text-odrChar0"/>
    <w:qFormat/>
    <w:rsid w:val="007B3B7B"/>
    <w:pPr>
      <w:numPr>
        <w:ilvl w:val="1"/>
      </w:numPr>
      <w:spacing w:after="80"/>
      <w:contextualSpacing/>
    </w:pPr>
  </w:style>
  <w:style w:type="character" w:customStyle="1" w:styleId="ZTPinfo-text-odrChar0">
    <w:name w:val="_ZTP_info-text-odr_• Char"/>
    <w:basedOn w:val="ZTPinfo-text-odrChar"/>
    <w:link w:val="ZTPinfo-text-odr0"/>
    <w:rsid w:val="007B3B7B"/>
    <w:rPr>
      <w:rFonts w:ascii="Verdana" w:hAnsi="Verdana"/>
      <w:i/>
      <w:color w:val="00A1E0"/>
    </w:rPr>
  </w:style>
  <w:style w:type="paragraph" w:customStyle="1" w:styleId="Tabulka-9">
    <w:name w:val="_Tabulka-9"/>
    <w:basedOn w:val="Textbezodsazen"/>
    <w:qFormat/>
    <w:rsid w:val="007B3B7B"/>
    <w:pPr>
      <w:spacing w:before="40" w:after="40" w:line="240" w:lineRule="auto"/>
      <w:jc w:val="left"/>
    </w:pPr>
  </w:style>
  <w:style w:type="paragraph" w:customStyle="1" w:styleId="Tabulka-8">
    <w:name w:val="_Tabulka-8"/>
    <w:basedOn w:val="Tabulka-9"/>
    <w:qFormat/>
    <w:rsid w:val="007B3B7B"/>
    <w:rPr>
      <w:sz w:val="16"/>
    </w:rPr>
  </w:style>
  <w:style w:type="paragraph" w:customStyle="1" w:styleId="ZTPinfo-text-odr1">
    <w:name w:val="_ZTP_info-text-odr_••"/>
    <w:basedOn w:val="ZTPinfo-text-odr0"/>
    <w:qFormat/>
    <w:rsid w:val="00153305"/>
    <w:pPr>
      <w:ind w:left="1701"/>
    </w:pPr>
  </w:style>
  <w:style w:type="paragraph" w:customStyle="1" w:styleId="Odstavec1-4a">
    <w:name w:val="_Odstavec_1-4_(a)"/>
    <w:basedOn w:val="Odstavec1-1a"/>
    <w:link w:val="Odstavec1-4aChar"/>
    <w:qFormat/>
    <w:rsid w:val="007B3B7B"/>
    <w:pPr>
      <w:numPr>
        <w:ilvl w:val="3"/>
      </w:numPr>
    </w:pPr>
  </w:style>
  <w:style w:type="character" w:customStyle="1" w:styleId="Odstavec1-4aChar">
    <w:name w:val="_Odstavec_1-4_(a) Char"/>
    <w:basedOn w:val="Odstavec1-1aChar"/>
    <w:link w:val="Odstavec1-4a"/>
    <w:rsid w:val="007B3B7B"/>
    <w:rPr>
      <w:rFonts w:ascii="Verdana" w:hAnsi="Verdana"/>
    </w:rPr>
  </w:style>
  <w:style w:type="table" w:customStyle="1" w:styleId="TabulkaS-zahlzap">
    <w:name w:val="_Tabulka_SŽ-zahl+zap"/>
    <w:basedOn w:val="Mkatabulky"/>
    <w:uiPriority w:val="99"/>
    <w:rsid w:val="007B3B7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B3B7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7B3B7B"/>
    <w:pPr>
      <w:spacing w:before="20" w:after="20"/>
    </w:pPr>
    <w:rPr>
      <w:sz w:val="14"/>
    </w:rPr>
  </w:style>
  <w:style w:type="table" w:customStyle="1" w:styleId="TKPTabulka">
    <w:name w:val="_TKP_Tabulka"/>
    <w:basedOn w:val="Normlntabulka"/>
    <w:uiPriority w:val="99"/>
    <w:rsid w:val="007B3B7B"/>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7B3B7B"/>
    <w:pPr>
      <w:numPr>
        <w:ilvl w:val="4"/>
      </w:numPr>
      <w:spacing w:after="40"/>
    </w:pPr>
  </w:style>
  <w:style w:type="character" w:customStyle="1" w:styleId="Odrka1-5-Char">
    <w:name w:val="_Odrážka_1-5_- Char"/>
    <w:basedOn w:val="Standardnpsmoodstavce"/>
    <w:link w:val="Odrka1-5-"/>
    <w:rsid w:val="007B3B7B"/>
    <w:rPr>
      <w:rFonts w:ascii="Verdana" w:hAnsi="Verdana"/>
    </w:rPr>
  </w:style>
  <w:style w:type="paragraph" w:customStyle="1" w:styleId="Odstavec1-41">
    <w:name w:val="_Odstavec_1-4_1."/>
    <w:basedOn w:val="Odstavec1-1a"/>
    <w:link w:val="Odstavec1-41Char"/>
    <w:qFormat/>
    <w:rsid w:val="007B3B7B"/>
    <w:pPr>
      <w:numPr>
        <w:numId w:val="0"/>
      </w:numPr>
      <w:tabs>
        <w:tab w:val="num" w:pos="2041"/>
      </w:tabs>
      <w:ind w:left="2041" w:hanging="340"/>
    </w:pPr>
  </w:style>
  <w:style w:type="character" w:customStyle="1" w:styleId="Odstavec1-41Char">
    <w:name w:val="_Odstavec_1-4_1. Char"/>
    <w:basedOn w:val="Odstavec1-1aChar"/>
    <w:link w:val="Odstavec1-41"/>
    <w:rsid w:val="007B3B7B"/>
    <w:rPr>
      <w:rFonts w:ascii="Verdana" w:hAnsi="Verdana"/>
    </w:rPr>
  </w:style>
  <w:style w:type="table" w:customStyle="1" w:styleId="TabZTPbez">
    <w:name w:val="_Tab_ZTP_bez"/>
    <w:basedOn w:val="Mkatabulky"/>
    <w:uiPriority w:val="99"/>
    <w:rsid w:val="007B3B7B"/>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B3B7B"/>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7B3B7B"/>
    <w:pPr>
      <w:spacing w:after="0"/>
    </w:pPr>
  </w:style>
  <w:style w:type="character" w:customStyle="1" w:styleId="TextbezslBEZMEZERChar">
    <w:name w:val="_Text_bez_čísl_BEZ_MEZER Char"/>
    <w:basedOn w:val="TextbezslovnChar"/>
    <w:link w:val="TextbezslBEZMEZER"/>
    <w:rsid w:val="007B3B7B"/>
    <w:rPr>
      <w:rFonts w:ascii="Verdana" w:hAnsi="Verdana"/>
    </w:rPr>
  </w:style>
  <w:style w:type="paragraph" w:customStyle="1" w:styleId="Odstavec1-4i">
    <w:name w:val="_Odstavec_1-4_i)"/>
    <w:basedOn w:val="Odstavec1-1a"/>
    <w:qFormat/>
    <w:rsid w:val="00410805"/>
    <w:pPr>
      <w:numPr>
        <w:numId w:val="0"/>
      </w:numPr>
      <w:tabs>
        <w:tab w:val="num" w:pos="360"/>
      </w:tabs>
      <w:ind w:left="2381" w:hanging="340"/>
    </w:pPr>
  </w:style>
  <w:style w:type="character" w:styleId="Nevyeenzmnka">
    <w:name w:val="Unresolved Mention"/>
    <w:basedOn w:val="Standardnpsmoodstavce"/>
    <w:uiPriority w:val="99"/>
    <w:semiHidden/>
    <w:unhideWhenUsed/>
    <w:rsid w:val="00507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097868">
      <w:bodyDiv w:val="1"/>
      <w:marLeft w:val="0"/>
      <w:marRight w:val="0"/>
      <w:marTop w:val="0"/>
      <w:marBottom w:val="0"/>
      <w:divBdr>
        <w:top w:val="none" w:sz="0" w:space="0" w:color="auto"/>
        <w:left w:val="none" w:sz="0" w:space="0" w:color="auto"/>
        <w:bottom w:val="none" w:sz="0" w:space="0" w:color="auto"/>
        <w:right w:val="none" w:sz="0" w:space="0" w:color="auto"/>
      </w:divBdr>
    </w:div>
    <w:div w:id="211651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rezortni-metodika-pro-hodnoceni-ekonomicke-efektivnosti-projektu/"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dcr.cz/Dokumenty/Ministerstvo/Vnitrorezortni-predpisy-(1)/Pravidla-pro-postupy-v-prubehu-pripravy-investicn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nastroje/sablonyzameruprojekt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2C96AB0F78C4E388A2F14641A7E0873"/>
        <w:category>
          <w:name w:val="Obecné"/>
          <w:gallery w:val="placeholder"/>
        </w:category>
        <w:types>
          <w:type w:val="bbPlcHdr"/>
        </w:types>
        <w:behaviors>
          <w:behavior w:val="content"/>
        </w:behaviors>
        <w:guid w:val="{F4A421E0-E6CD-4883-A3C1-553FCEFD9E6B}"/>
      </w:docPartPr>
      <w:docPartBody>
        <w:p w:rsidR="00540F85" w:rsidRDefault="00540F85">
          <w:pPr>
            <w:pStyle w:val="F2C96AB0F78C4E388A2F14641A7E087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F85"/>
    <w:rsid w:val="00237E4A"/>
    <w:rsid w:val="00540F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2C96AB0F78C4E388A2F14641A7E0873">
    <w:name w:val="F2C96AB0F78C4E388A2F14641A7E08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elements/1.1/"/>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B72C5B7-2E82-42A2-9353-15710BB3F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2630</Words>
  <Characters>15523</Characters>
  <Application>Microsoft Office Word</Application>
  <DocSecurity>0</DocSecurity>
  <Lines>129</Lines>
  <Paragraphs>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ZP_240103</vt:lpstr>
      <vt:lpstr/>
      <vt:lpstr>Titulek 1. úrovně </vt:lpstr>
      <vt:lpstr>    Titulek 2. úrovně</vt:lpstr>
      <vt:lpstr>        Titulek 3. úrovně</vt:lpstr>
    </vt:vector>
  </TitlesOfParts>
  <Manager>Fojta@szdc.cz</Manager>
  <Company>SŽ</Company>
  <LinksUpToDate>false</LinksUpToDate>
  <CharactersWithSpaces>18117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ZP_240103</dc:title>
  <dc:creator>Srovnal Otakar, Ing.</dc:creator>
  <cp:lastModifiedBy>Srovnal Otakar, Ing.</cp:lastModifiedBy>
  <cp:revision>3</cp:revision>
  <cp:lastPrinted>2020-07-24T08:47:00Z</cp:lastPrinted>
  <dcterms:created xsi:type="dcterms:W3CDTF">2024-09-20T08:10:00Z</dcterms:created>
  <dcterms:modified xsi:type="dcterms:W3CDTF">2024-09-20T08:14:00Z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