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617BD" w14:textId="77777777" w:rsidR="000719BB" w:rsidRDefault="000719BB" w:rsidP="006C2343">
      <w:pPr>
        <w:pStyle w:val="Titul2"/>
      </w:pPr>
    </w:p>
    <w:p w14:paraId="26396B67" w14:textId="77777777" w:rsidR="003254A3" w:rsidRPr="000719BB" w:rsidRDefault="00FD501F" w:rsidP="006C2343">
      <w:pPr>
        <w:pStyle w:val="Titul2"/>
      </w:pPr>
      <w:r>
        <w:t>Příloha č. 3 c)</w:t>
      </w:r>
    </w:p>
    <w:p w14:paraId="03DA1BAC" w14:textId="77777777" w:rsidR="003254A3" w:rsidRDefault="003254A3" w:rsidP="00AD0C7B">
      <w:pPr>
        <w:pStyle w:val="Titul2"/>
      </w:pPr>
    </w:p>
    <w:p w14:paraId="61645360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60DF6510" w14:textId="77777777" w:rsidR="00AD0C7B" w:rsidRDefault="00AD0C7B" w:rsidP="00EB46E5">
      <w:pPr>
        <w:pStyle w:val="Titul2"/>
      </w:pPr>
    </w:p>
    <w:p w14:paraId="7534F2D2" w14:textId="77777777" w:rsidR="00FD501F" w:rsidRPr="007218BD" w:rsidRDefault="007218BD" w:rsidP="007218BD">
      <w:pPr>
        <w:pStyle w:val="Tituldatum"/>
        <w:rPr>
          <w:b/>
          <w:sz w:val="32"/>
          <w:szCs w:val="32"/>
        </w:rPr>
      </w:pPr>
      <w:r w:rsidRPr="00835066">
        <w:rPr>
          <w:b/>
          <w:sz w:val="32"/>
          <w:szCs w:val="32"/>
        </w:rPr>
        <w:t>Projektová do</w:t>
      </w:r>
      <w:r w:rsidR="00835066" w:rsidRPr="00835066">
        <w:rPr>
          <w:b/>
          <w:sz w:val="32"/>
          <w:szCs w:val="32"/>
        </w:rPr>
        <w:t>kumentace pro stavební povolení</w:t>
      </w:r>
      <w:r w:rsidRPr="00835066">
        <w:rPr>
          <w:b/>
          <w:sz w:val="32"/>
          <w:szCs w:val="32"/>
        </w:rPr>
        <w:br/>
      </w:r>
      <w:r w:rsidR="00FD501F" w:rsidRPr="00835066">
        <w:rPr>
          <w:b/>
          <w:sz w:val="32"/>
          <w:szCs w:val="32"/>
        </w:rPr>
        <w:t>Projektová dokumentace pro provádění stavby</w:t>
      </w:r>
      <w:r w:rsidRPr="00835066">
        <w:rPr>
          <w:b/>
          <w:sz w:val="32"/>
          <w:szCs w:val="32"/>
        </w:rPr>
        <w:br/>
        <w:t>Autorský dozor</w:t>
      </w:r>
    </w:p>
    <w:p w14:paraId="0B546498" w14:textId="77777777" w:rsidR="00BF07F6" w:rsidRDefault="00BF07F6" w:rsidP="00FD501F">
      <w:pPr>
        <w:pStyle w:val="Titul2"/>
      </w:pPr>
    </w:p>
    <w:p w14:paraId="3FA3C9E6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3C476390B9D1439CB4F894005A988AA9"/>
        </w:placeholder>
        <w:text w:multiLine="1"/>
      </w:sdtPr>
      <w:sdtEndPr>
        <w:rPr>
          <w:rStyle w:val="Nzevakce"/>
        </w:rPr>
      </w:sdtEndPr>
      <w:sdtContent>
        <w:p w14:paraId="09855C9E" w14:textId="77777777" w:rsidR="00DB6CED" w:rsidRDefault="00835066" w:rsidP="00DB6CED">
          <w:pPr>
            <w:pStyle w:val="Tituldatum"/>
          </w:pPr>
          <w:r w:rsidRPr="00835066">
            <w:rPr>
              <w:rStyle w:val="Nzevakce"/>
            </w:rPr>
            <w:t>„Rekonstrukce traťového úseku Kutná Hora (mimo) – Kolín (mimo)“</w:t>
          </w:r>
        </w:p>
      </w:sdtContent>
    </w:sdt>
    <w:p w14:paraId="5C3EC7A1" w14:textId="77777777" w:rsidR="006B2318" w:rsidRDefault="006B2318" w:rsidP="007218BD">
      <w:pPr>
        <w:pStyle w:val="Tituldatum"/>
      </w:pPr>
    </w:p>
    <w:p w14:paraId="6F7D4819" w14:textId="77777777" w:rsidR="00807E58" w:rsidRDefault="00807E58" w:rsidP="007218BD">
      <w:pPr>
        <w:pStyle w:val="Tituldatum"/>
      </w:pPr>
    </w:p>
    <w:p w14:paraId="3443D467" w14:textId="77777777" w:rsidR="0006702B" w:rsidRDefault="0006702B" w:rsidP="007218BD">
      <w:pPr>
        <w:pStyle w:val="Tituldatum"/>
      </w:pPr>
    </w:p>
    <w:p w14:paraId="29384DDC" w14:textId="77777777" w:rsidR="00807E58" w:rsidRPr="006C2343" w:rsidRDefault="00807E58" w:rsidP="007218BD">
      <w:pPr>
        <w:pStyle w:val="Tituldatum"/>
      </w:pPr>
    </w:p>
    <w:p w14:paraId="700FAD9C" w14:textId="4132D089"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150AB" w:rsidRPr="00982FAD">
        <w:t>3</w:t>
      </w:r>
      <w:r w:rsidR="00B21337">
        <w:t>0</w:t>
      </w:r>
      <w:r w:rsidRPr="00982FAD">
        <w:t xml:space="preserve">. </w:t>
      </w:r>
      <w:r w:rsidR="00B21337">
        <w:t>8</w:t>
      </w:r>
      <w:r w:rsidRPr="00982FAD">
        <w:t>. 20</w:t>
      </w:r>
      <w:r w:rsidR="00BF26F4" w:rsidRPr="00982FAD">
        <w:t>2</w:t>
      </w:r>
      <w:r w:rsidR="00E958F0" w:rsidRPr="00982FAD">
        <w:t>2</w:t>
      </w:r>
    </w:p>
    <w:p w14:paraId="24843ED2" w14:textId="77777777" w:rsidR="009C7DD5" w:rsidRDefault="00826B7B" w:rsidP="009C7DD5">
      <w:pPr>
        <w:pStyle w:val="Titul1"/>
        <w:rPr>
          <w:b w:val="0"/>
        </w:rPr>
      </w:pPr>
      <w:r>
        <w:br w:type="page"/>
      </w:r>
    </w:p>
    <w:p w14:paraId="006ACF97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D385F89" w14:textId="4F0AD1A6" w:rsidR="006031A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15168996" w:history="1">
        <w:r w:rsidR="006031A2" w:rsidRPr="001505BD">
          <w:rPr>
            <w:rStyle w:val="Hypertextovodkaz"/>
          </w:rPr>
          <w:t>SEZNAM ZKRATEK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_Toc115168996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 w:rsidR="00065710">
          <w:rPr>
            <w:noProof/>
            <w:webHidden/>
          </w:rPr>
          <w:t>2</w:t>
        </w:r>
        <w:r w:rsidR="006031A2">
          <w:rPr>
            <w:noProof/>
            <w:webHidden/>
          </w:rPr>
          <w:fldChar w:fldCharType="end"/>
        </w:r>
      </w:hyperlink>
    </w:p>
    <w:p w14:paraId="16B5DCF8" w14:textId="639C7888" w:rsidR="006031A2" w:rsidRDefault="000657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5168997" w:history="1">
        <w:r w:rsidR="006031A2" w:rsidRPr="001505BD">
          <w:rPr>
            <w:rStyle w:val="Hypertextovodkaz"/>
          </w:rPr>
          <w:t>1.</w:t>
        </w:r>
        <w:r w:rsidR="006031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SPECIFIKACE PŘEDMĚTU DÍLA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_Toc115168997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031A2">
          <w:rPr>
            <w:noProof/>
            <w:webHidden/>
          </w:rPr>
          <w:fldChar w:fldCharType="end"/>
        </w:r>
      </w:hyperlink>
    </w:p>
    <w:p w14:paraId="59EAD389" w14:textId="2BBDF71F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8998" w:history="1">
        <w:r w:rsidR="006031A2" w:rsidRPr="001505BD">
          <w:rPr>
            <w:rStyle w:val="Hypertextovodkaz"/>
          </w:rPr>
          <w:t>1.1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Předmět díla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_Toc115168998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031A2">
          <w:rPr>
            <w:noProof/>
            <w:webHidden/>
          </w:rPr>
          <w:fldChar w:fldCharType="end"/>
        </w:r>
      </w:hyperlink>
    </w:p>
    <w:p w14:paraId="20C20683" w14:textId="6A51C2E8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8999" w:history="1">
        <w:r w:rsidR="006031A2" w:rsidRPr="001505BD">
          <w:rPr>
            <w:rStyle w:val="Hypertextovodkaz"/>
          </w:rPr>
          <w:t>1.2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Rozsah a členění Dokumentace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_Toc115168999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031A2">
          <w:rPr>
            <w:noProof/>
            <w:webHidden/>
          </w:rPr>
          <w:fldChar w:fldCharType="end"/>
        </w:r>
      </w:hyperlink>
    </w:p>
    <w:p w14:paraId="4E809DF7" w14:textId="2605B7D8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00" w:history="1">
        <w:r w:rsidR="006031A2" w:rsidRPr="001505BD">
          <w:rPr>
            <w:rStyle w:val="Hypertextovodkaz"/>
          </w:rPr>
          <w:t>1.3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Umístění stavby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_Toc115169000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031A2">
          <w:rPr>
            <w:noProof/>
            <w:webHidden/>
          </w:rPr>
          <w:fldChar w:fldCharType="end"/>
        </w:r>
      </w:hyperlink>
    </w:p>
    <w:p w14:paraId="3738E66C" w14:textId="47FB6295" w:rsidR="006031A2" w:rsidRDefault="000657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5169001" w:history="1">
        <w:r w:rsidR="006031A2" w:rsidRPr="001505BD">
          <w:rPr>
            <w:rStyle w:val="Hypertextovodkaz"/>
          </w:rPr>
          <w:t>2.</w:t>
        </w:r>
        <w:r w:rsidR="006031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PŘEHLED VÝCHOZÍCH PODKLADŮ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_Toc115169001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031A2">
          <w:rPr>
            <w:noProof/>
            <w:webHidden/>
          </w:rPr>
          <w:fldChar w:fldCharType="end"/>
        </w:r>
      </w:hyperlink>
    </w:p>
    <w:p w14:paraId="1CEC80F9" w14:textId="6C6963D8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02" w:history="1">
        <w:r w:rsidR="006031A2" w:rsidRPr="001505BD">
          <w:rPr>
            <w:rStyle w:val="Hypertextovodkaz"/>
          </w:rPr>
          <w:t>2.1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Podklady a dokumentace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_Toc115169002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031A2">
          <w:rPr>
            <w:noProof/>
            <w:webHidden/>
          </w:rPr>
          <w:fldChar w:fldCharType="end"/>
        </w:r>
      </w:hyperlink>
    </w:p>
    <w:p w14:paraId="381C8BBA" w14:textId="00547A45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03" w:history="1">
        <w:r w:rsidR="006031A2" w:rsidRPr="001505BD">
          <w:rPr>
            <w:rStyle w:val="Hypertextovodkaz"/>
          </w:rPr>
          <w:t>2.2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Související podklady a dokumentace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_Toc115169003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031A2">
          <w:rPr>
            <w:noProof/>
            <w:webHidden/>
          </w:rPr>
          <w:fldChar w:fldCharType="end"/>
        </w:r>
      </w:hyperlink>
    </w:p>
    <w:p w14:paraId="3A292C0C" w14:textId="048D303C" w:rsidR="006031A2" w:rsidRDefault="000657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5169004" w:history="1">
        <w:r w:rsidR="006031A2" w:rsidRPr="001505BD">
          <w:rPr>
            <w:rStyle w:val="Hypertextovodkaz"/>
          </w:rPr>
          <w:t>3.</w:t>
        </w:r>
        <w:r w:rsidR="006031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KOORDINACE S JINÝMI STAVBAMI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_Toc115169004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031A2">
          <w:rPr>
            <w:noProof/>
            <w:webHidden/>
          </w:rPr>
          <w:fldChar w:fldCharType="end"/>
        </w:r>
      </w:hyperlink>
    </w:p>
    <w:p w14:paraId="588B9B27" w14:textId="481C3C87" w:rsidR="006031A2" w:rsidRDefault="000657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5169005" w:history="1">
        <w:r w:rsidR="006031A2" w:rsidRPr="001505BD">
          <w:rPr>
            <w:rStyle w:val="Hypertextovodkaz"/>
          </w:rPr>
          <w:t>4.</w:t>
        </w:r>
        <w:r w:rsidR="006031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POŽADAVKY NA TECHNICKÉ ŘEŠENÍ A PROVEDENÍ DÍLA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_Toc115169005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031A2">
          <w:rPr>
            <w:noProof/>
            <w:webHidden/>
          </w:rPr>
          <w:fldChar w:fldCharType="end"/>
        </w:r>
      </w:hyperlink>
    </w:p>
    <w:p w14:paraId="7ECC1C5A" w14:textId="1782C838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06" w:history="1">
        <w:r w:rsidR="006031A2" w:rsidRPr="001505BD">
          <w:rPr>
            <w:rStyle w:val="Hypertextovodkaz"/>
          </w:rPr>
          <w:t>4.1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Všeobecně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_Toc115169006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031A2">
          <w:rPr>
            <w:noProof/>
            <w:webHidden/>
          </w:rPr>
          <w:fldChar w:fldCharType="end"/>
        </w:r>
      </w:hyperlink>
    </w:p>
    <w:p w14:paraId="7768AC31" w14:textId="5045D990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07" w:history="1">
        <w:r w:rsidR="006031A2" w:rsidRPr="001505BD">
          <w:rPr>
            <w:rStyle w:val="Hypertextovodkaz"/>
          </w:rPr>
          <w:t>4.2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Dopravní technologie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_Toc115169007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031A2">
          <w:rPr>
            <w:noProof/>
            <w:webHidden/>
          </w:rPr>
          <w:fldChar w:fldCharType="end"/>
        </w:r>
      </w:hyperlink>
    </w:p>
    <w:p w14:paraId="05A2CB9D" w14:textId="113D091F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08" w:history="1">
        <w:r w:rsidR="006031A2" w:rsidRPr="001505BD">
          <w:rPr>
            <w:rStyle w:val="Hypertextovodkaz"/>
          </w:rPr>
          <w:t>4.3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Zabezpečovací zařízení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_Toc115169008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031A2">
          <w:rPr>
            <w:noProof/>
            <w:webHidden/>
          </w:rPr>
          <w:fldChar w:fldCharType="end"/>
        </w:r>
      </w:hyperlink>
    </w:p>
    <w:p w14:paraId="516A0A98" w14:textId="524DF662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09" w:history="1">
        <w:r w:rsidR="006031A2" w:rsidRPr="001505BD">
          <w:rPr>
            <w:rStyle w:val="Hypertextovodkaz"/>
          </w:rPr>
          <w:t>4.4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Sdělovací zařízení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_Toc115169009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6031A2">
          <w:rPr>
            <w:noProof/>
            <w:webHidden/>
          </w:rPr>
          <w:fldChar w:fldCharType="end"/>
        </w:r>
      </w:hyperlink>
    </w:p>
    <w:p w14:paraId="6C254AC6" w14:textId="45340A19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0" w:history="1">
        <w:r w:rsidR="006031A2" w:rsidRPr="001505BD">
          <w:rPr>
            <w:rStyle w:val="Hypertextovodkaz"/>
          </w:rPr>
          <w:t>4.5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Silnoproudá technologie včetně DŘT, trakční a energetická zařízení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_Toc115169010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6031A2">
          <w:rPr>
            <w:noProof/>
            <w:webHidden/>
          </w:rPr>
          <w:fldChar w:fldCharType="end"/>
        </w:r>
      </w:hyperlink>
    </w:p>
    <w:p w14:paraId="6DB27ACC" w14:textId="1E5B7D87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1" w:history="1">
        <w:r w:rsidR="006031A2" w:rsidRPr="001505BD">
          <w:rPr>
            <w:rStyle w:val="Hypertextovodkaz"/>
          </w:rPr>
          <w:t>4.6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Železniční svršek a spodek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_Toc115169011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6031A2">
          <w:rPr>
            <w:noProof/>
            <w:webHidden/>
          </w:rPr>
          <w:fldChar w:fldCharType="end"/>
        </w:r>
      </w:hyperlink>
    </w:p>
    <w:p w14:paraId="731DE176" w14:textId="01F0284C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2" w:history="1">
        <w:r w:rsidR="006031A2" w:rsidRPr="001505BD">
          <w:rPr>
            <w:rStyle w:val="Hypertextovodkaz"/>
          </w:rPr>
          <w:t>4.7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Nástupiště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_Toc115169012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6031A2">
          <w:rPr>
            <w:noProof/>
            <w:webHidden/>
          </w:rPr>
          <w:fldChar w:fldCharType="end"/>
        </w:r>
      </w:hyperlink>
    </w:p>
    <w:p w14:paraId="5C5F67B9" w14:textId="309FA8B0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3" w:history="1">
        <w:r w:rsidR="006031A2" w:rsidRPr="001505BD">
          <w:rPr>
            <w:rStyle w:val="Hypertextovodkaz"/>
          </w:rPr>
          <w:t>4.8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Železniční přejezdy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_Toc115169013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6031A2">
          <w:rPr>
            <w:noProof/>
            <w:webHidden/>
          </w:rPr>
          <w:fldChar w:fldCharType="end"/>
        </w:r>
      </w:hyperlink>
    </w:p>
    <w:p w14:paraId="531B07C9" w14:textId="2AF372A1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4" w:history="1">
        <w:r w:rsidR="006031A2" w:rsidRPr="001505BD">
          <w:rPr>
            <w:rStyle w:val="Hypertextovodkaz"/>
          </w:rPr>
          <w:t>4.9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Mosty, propustky, zdi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_Toc115169014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6031A2">
          <w:rPr>
            <w:noProof/>
            <w:webHidden/>
          </w:rPr>
          <w:fldChar w:fldCharType="end"/>
        </w:r>
      </w:hyperlink>
    </w:p>
    <w:p w14:paraId="4F069338" w14:textId="72976E5D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5" w:history="1">
        <w:r w:rsidR="006031A2" w:rsidRPr="001505BD">
          <w:rPr>
            <w:rStyle w:val="Hypertextovodkaz"/>
          </w:rPr>
          <w:t>4.10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Ostatní objekty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_Toc115169015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6031A2">
          <w:rPr>
            <w:noProof/>
            <w:webHidden/>
          </w:rPr>
          <w:fldChar w:fldCharType="end"/>
        </w:r>
      </w:hyperlink>
    </w:p>
    <w:p w14:paraId="4A4AA615" w14:textId="48A842A4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6" w:history="1">
        <w:r w:rsidR="006031A2" w:rsidRPr="001505BD">
          <w:rPr>
            <w:rStyle w:val="Hypertextovodkaz"/>
          </w:rPr>
          <w:t>4.11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Pozemní stavební objekty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_Toc115169016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6031A2">
          <w:rPr>
            <w:noProof/>
            <w:webHidden/>
          </w:rPr>
          <w:fldChar w:fldCharType="end"/>
        </w:r>
      </w:hyperlink>
    </w:p>
    <w:p w14:paraId="2CD24C32" w14:textId="0B3488F7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7" w:history="1">
        <w:r w:rsidR="006031A2" w:rsidRPr="001505BD">
          <w:rPr>
            <w:rStyle w:val="Hypertextovodkaz"/>
          </w:rPr>
          <w:t>4.12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Zásady organizace výstavby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_Toc115169017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6031A2">
          <w:rPr>
            <w:noProof/>
            <w:webHidden/>
          </w:rPr>
          <w:fldChar w:fldCharType="end"/>
        </w:r>
      </w:hyperlink>
    </w:p>
    <w:p w14:paraId="1AC1E877" w14:textId="6B64F55F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8" w:history="1">
        <w:r w:rsidR="006031A2" w:rsidRPr="001505BD">
          <w:rPr>
            <w:rStyle w:val="Hypertextovodkaz"/>
          </w:rPr>
          <w:t>4.13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Geodetická dokumentace (Geodetický podklad pro projektovou činnost zpracovaný podle jiných právních předpisů)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_Toc115169018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6031A2">
          <w:rPr>
            <w:noProof/>
            <w:webHidden/>
          </w:rPr>
          <w:fldChar w:fldCharType="end"/>
        </w:r>
      </w:hyperlink>
    </w:p>
    <w:p w14:paraId="1BFFEFF4" w14:textId="20BF1968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19" w:history="1">
        <w:r w:rsidR="006031A2" w:rsidRPr="001505BD">
          <w:rPr>
            <w:rStyle w:val="Hypertextovodkaz"/>
          </w:rPr>
          <w:t>4.14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Centrální nákup materiálu – Mobiliář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_Toc115169019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6031A2">
          <w:rPr>
            <w:noProof/>
            <w:webHidden/>
          </w:rPr>
          <w:fldChar w:fldCharType="end"/>
        </w:r>
      </w:hyperlink>
    </w:p>
    <w:p w14:paraId="44A52B7F" w14:textId="1E954365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20" w:history="1">
        <w:r w:rsidR="006031A2" w:rsidRPr="001505BD">
          <w:rPr>
            <w:rStyle w:val="Hypertextovodkaz"/>
          </w:rPr>
          <w:t>4.15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Životní prostředí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_Toc115169020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6031A2">
          <w:rPr>
            <w:noProof/>
            <w:webHidden/>
          </w:rPr>
          <w:fldChar w:fldCharType="end"/>
        </w:r>
      </w:hyperlink>
    </w:p>
    <w:p w14:paraId="0F828866" w14:textId="4A1AEB18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21" w:history="1">
        <w:r w:rsidR="006031A2" w:rsidRPr="001505BD">
          <w:rPr>
            <w:rStyle w:val="Hypertextovodkaz"/>
          </w:rPr>
          <w:t>4.16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Vykazování odpadů ve vztahu ke stanovení nákladů stavby – PDPS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_Toc115169021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6031A2">
          <w:rPr>
            <w:noProof/>
            <w:webHidden/>
          </w:rPr>
          <w:fldChar w:fldCharType="end"/>
        </w:r>
      </w:hyperlink>
    </w:p>
    <w:p w14:paraId="1DB75BB1" w14:textId="42F16068" w:rsidR="006031A2" w:rsidRDefault="000657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5169022" w:history="1">
        <w:r w:rsidR="006031A2" w:rsidRPr="001505BD">
          <w:rPr>
            <w:rStyle w:val="Hypertextovodkaz"/>
          </w:rPr>
          <w:t>5.</w:t>
        </w:r>
        <w:r w:rsidR="006031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SPECIFICKÉ POŽADAVKY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_Toc115169022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6031A2">
          <w:rPr>
            <w:noProof/>
            <w:webHidden/>
          </w:rPr>
          <w:fldChar w:fldCharType="end"/>
        </w:r>
      </w:hyperlink>
    </w:p>
    <w:p w14:paraId="1E455657" w14:textId="12C71C5F" w:rsidR="006031A2" w:rsidRDefault="000657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5169023" w:history="1">
        <w:r w:rsidR="006031A2" w:rsidRPr="001505BD">
          <w:rPr>
            <w:rStyle w:val="Hypertextovodkaz"/>
          </w:rPr>
          <w:t>5.1</w:t>
        </w:r>
        <w:r w:rsidR="006031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Všeobecně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_Toc115169023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6031A2">
          <w:rPr>
            <w:noProof/>
            <w:webHidden/>
          </w:rPr>
          <w:fldChar w:fldCharType="end"/>
        </w:r>
      </w:hyperlink>
    </w:p>
    <w:p w14:paraId="650E148E" w14:textId="195BFDB5" w:rsidR="006031A2" w:rsidRDefault="000657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5169024" w:history="1">
        <w:r w:rsidR="006031A2" w:rsidRPr="001505BD">
          <w:rPr>
            <w:rStyle w:val="Hypertextovodkaz"/>
          </w:rPr>
          <w:t>6.</w:t>
        </w:r>
        <w:r w:rsidR="006031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SOUVISEJÍCÍ DOKUMENTY A PŘEDPISY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_Toc115169024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6031A2">
          <w:rPr>
            <w:noProof/>
            <w:webHidden/>
          </w:rPr>
          <w:fldChar w:fldCharType="end"/>
        </w:r>
      </w:hyperlink>
    </w:p>
    <w:p w14:paraId="68377A54" w14:textId="7BFE05C5" w:rsidR="006031A2" w:rsidRDefault="000657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5169025" w:history="1">
        <w:r w:rsidR="006031A2" w:rsidRPr="001505BD">
          <w:rPr>
            <w:rStyle w:val="Hypertextovodkaz"/>
          </w:rPr>
          <w:t>7.</w:t>
        </w:r>
        <w:r w:rsidR="006031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1A2" w:rsidRPr="001505BD">
          <w:rPr>
            <w:rStyle w:val="Hypertextovodkaz"/>
          </w:rPr>
          <w:t>PŘÍLOHY</w:t>
        </w:r>
        <w:r w:rsidR="006031A2">
          <w:rPr>
            <w:noProof/>
            <w:webHidden/>
          </w:rPr>
          <w:tab/>
        </w:r>
        <w:r w:rsidR="006031A2">
          <w:rPr>
            <w:noProof/>
            <w:webHidden/>
          </w:rPr>
          <w:fldChar w:fldCharType="begin"/>
        </w:r>
        <w:r w:rsidR="006031A2">
          <w:rPr>
            <w:noProof/>
            <w:webHidden/>
          </w:rPr>
          <w:instrText xml:space="preserve"> PAGEREF _Toc115169025 \h </w:instrText>
        </w:r>
        <w:r w:rsidR="006031A2">
          <w:rPr>
            <w:noProof/>
            <w:webHidden/>
          </w:rPr>
        </w:r>
        <w:r w:rsidR="006031A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6031A2">
          <w:rPr>
            <w:noProof/>
            <w:webHidden/>
          </w:rPr>
          <w:fldChar w:fldCharType="end"/>
        </w:r>
      </w:hyperlink>
    </w:p>
    <w:p w14:paraId="0447CB35" w14:textId="538188CB" w:rsidR="00AD0C7B" w:rsidRDefault="00BD7E91" w:rsidP="008D03B9">
      <w:r>
        <w:fldChar w:fldCharType="end"/>
      </w:r>
    </w:p>
    <w:p w14:paraId="514B739D" w14:textId="77777777" w:rsidR="00DB0562" w:rsidRDefault="00AD0C7B" w:rsidP="00DB0562">
      <w:pPr>
        <w:pStyle w:val="Nadpisbezsl1-1"/>
        <w:outlineLvl w:val="0"/>
      </w:pPr>
      <w:bookmarkStart w:id="0" w:name="_Toc115168996"/>
      <w:r>
        <w:t>SEZNAM ZKRATEK</w:t>
      </w:r>
      <w:bookmarkEnd w:id="0"/>
      <w:r w:rsidR="0076790E">
        <w:t xml:space="preserve"> </w:t>
      </w:r>
    </w:p>
    <w:p w14:paraId="569F3330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2E13519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7B9A85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E3B13E" w14:textId="77777777" w:rsidR="00787CF8" w:rsidRPr="006115D3" w:rsidRDefault="00787CF8" w:rsidP="00787CF8">
            <w:pPr>
              <w:pStyle w:val="Zkratky2"/>
            </w:pPr>
          </w:p>
        </w:tc>
      </w:tr>
      <w:tr w:rsidR="00134596" w:rsidRPr="00AD0C7B" w14:paraId="4261447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2E054B" w14:textId="77777777" w:rsidR="00134596" w:rsidRDefault="00134596" w:rsidP="00134596">
            <w:pPr>
              <w:pStyle w:val="Zkratky1"/>
            </w:pPr>
            <w:r>
              <w:t xml:space="preserve">DOZ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8DD641" w14:textId="77777777" w:rsidR="00134596" w:rsidRDefault="00134596" w:rsidP="00134596">
            <w:pPr>
              <w:pStyle w:val="Zkratky2"/>
            </w:pPr>
            <w:r w:rsidRPr="008B406C">
              <w:t>D</w:t>
            </w:r>
            <w:r>
              <w:t xml:space="preserve">álkově ovládané zabezpečovací zařízení </w:t>
            </w:r>
          </w:p>
        </w:tc>
      </w:tr>
      <w:tr w:rsidR="00134596" w:rsidRPr="00AD0C7B" w14:paraId="1EC768D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8B922C" w14:textId="77777777" w:rsidR="00134596" w:rsidRDefault="00134596" w:rsidP="00134596">
            <w:pPr>
              <w:pStyle w:val="Zkratky1"/>
            </w:pPr>
            <w:r>
              <w:t>GSM-R 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7363C6" w14:textId="77777777" w:rsidR="00134596" w:rsidRPr="008B406C" w:rsidRDefault="00134596" w:rsidP="00134596">
            <w:pPr>
              <w:pStyle w:val="Zkratky2"/>
            </w:pPr>
            <w:proofErr w:type="spellStart"/>
            <w:r>
              <w:t>Gl</w:t>
            </w:r>
            <w:r w:rsidRPr="00457987">
              <w:t>o</w:t>
            </w:r>
            <w:r>
              <w:t>bal</w:t>
            </w:r>
            <w:proofErr w:type="spellEnd"/>
            <w:r w:rsidRPr="00457987"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 w:rsidRPr="00457987">
              <w:t xml:space="preserve"> Mobile</w:t>
            </w:r>
            <w:r>
              <w:t xml:space="preserve"> Communications - </w:t>
            </w:r>
            <w:proofErr w:type="spellStart"/>
            <w:r>
              <w:t>Railway</w:t>
            </w:r>
            <w:proofErr w:type="spellEnd"/>
            <w:r w:rsidRPr="00457987">
              <w:t xml:space="preserve"> </w:t>
            </w:r>
            <w:r>
              <w:t>(mezinárodní standard bezdrátové komunikace určený pro železniční komunikace)</w:t>
            </w:r>
          </w:p>
        </w:tc>
      </w:tr>
      <w:tr w:rsidR="00134596" w:rsidRPr="00AD0C7B" w14:paraId="6EA03D8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0DC5A3" w14:textId="77777777" w:rsidR="00134596" w:rsidRDefault="00134596" w:rsidP="00134596">
            <w:pPr>
              <w:pStyle w:val="Zkratky1"/>
            </w:pPr>
            <w:proofErr w:type="gramStart"/>
            <w:r>
              <w:t>ETCS ..…</w:t>
            </w:r>
            <w:proofErr w:type="gramEnd"/>
            <w:r>
              <w:t>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63EDA3" w14:textId="77777777" w:rsidR="00134596" w:rsidRDefault="00134596" w:rsidP="00134596">
            <w:pPr>
              <w:pStyle w:val="Zkratky2"/>
            </w:pPr>
            <w:proofErr w:type="spellStart"/>
            <w:r w:rsidRPr="00250CAF">
              <w:t>European</w:t>
            </w:r>
            <w:proofErr w:type="spellEnd"/>
            <w:r w:rsidRPr="00250CAF">
              <w:t xml:space="preserve"> </w:t>
            </w:r>
            <w:proofErr w:type="spellStart"/>
            <w:r>
              <w:t>Train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Systém (</w:t>
            </w:r>
            <w:r w:rsidRPr="00250CAF">
              <w:t xml:space="preserve">Evropský </w:t>
            </w:r>
            <w:r w:rsidRPr="00BD29BE">
              <w:t>vlakový zabezpečovací systém</w:t>
            </w:r>
            <w:r>
              <w:t>)</w:t>
            </w:r>
          </w:p>
        </w:tc>
      </w:tr>
      <w:tr w:rsidR="00540914" w:rsidRPr="00AD0C7B" w14:paraId="2D7A7E4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4A661" w14:textId="5E2FEDCB" w:rsidR="00540914" w:rsidRDefault="00540914" w:rsidP="00540914">
            <w:pPr>
              <w:pStyle w:val="Zkratky1"/>
            </w:pPr>
            <w:r>
              <w:t>FIDIC 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4F9E58" w14:textId="6D6F3422" w:rsidR="00540914" w:rsidRPr="00250CAF" w:rsidRDefault="00540914" w:rsidP="00540914">
            <w:pPr>
              <w:pStyle w:val="Zkratky2"/>
            </w:pPr>
            <w:r w:rsidRPr="00250CAF">
              <w:t>Mezinárodní f</w:t>
            </w:r>
            <w:r>
              <w:t>ederace konzultačních inženýrů (</w:t>
            </w:r>
            <w:r w:rsidRPr="00250CAF">
              <w:t xml:space="preserve">zkratka francouzského názvu </w:t>
            </w:r>
            <w:proofErr w:type="spellStart"/>
            <w:r w:rsidRPr="00250CAF">
              <w:t>Fédération</w:t>
            </w:r>
            <w:proofErr w:type="spellEnd"/>
            <w:r w:rsidRPr="00250CAF">
              <w:t xml:space="preserve"> </w:t>
            </w:r>
            <w:proofErr w:type="spellStart"/>
            <w:r w:rsidRPr="00250CAF">
              <w:t>Internationale</w:t>
            </w:r>
            <w:proofErr w:type="spellEnd"/>
            <w:r w:rsidRPr="00250CAF">
              <w:t xml:space="preserve"> Des </w:t>
            </w:r>
            <w:proofErr w:type="spellStart"/>
            <w:r w:rsidRPr="00250CAF">
              <w:t>Ingénieurs-Conseils</w:t>
            </w:r>
            <w:proofErr w:type="spellEnd"/>
            <w:r w:rsidRPr="00250CAF">
              <w:t>)</w:t>
            </w:r>
          </w:p>
        </w:tc>
      </w:tr>
      <w:tr w:rsidR="00540914" w:rsidRPr="00AD0C7B" w14:paraId="391099C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4AF0E9" w14:textId="4B04B159" w:rsidR="00540914" w:rsidRDefault="00540914" w:rsidP="00540914">
            <w:pPr>
              <w:pStyle w:val="Zkratky1"/>
            </w:pPr>
            <w:r>
              <w:t>FVE ……….…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08FE4E" w14:textId="7C0AF277" w:rsidR="00540914" w:rsidRPr="00250CAF" w:rsidRDefault="00540914" w:rsidP="00540914">
            <w:pPr>
              <w:pStyle w:val="Zkratky2"/>
            </w:pPr>
            <w:proofErr w:type="spellStart"/>
            <w:r>
              <w:t>Fotovoltaická</w:t>
            </w:r>
            <w:proofErr w:type="spellEnd"/>
            <w:r>
              <w:t xml:space="preserve"> elektrárna</w:t>
            </w:r>
          </w:p>
        </w:tc>
      </w:tr>
      <w:tr w:rsidR="00540914" w:rsidRPr="00AD0C7B" w14:paraId="6CD0014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E83DE9" w14:textId="77777777" w:rsidR="00540914" w:rsidRDefault="00540914" w:rsidP="00540914">
            <w:pPr>
              <w:pStyle w:val="Zkratky1"/>
            </w:pPr>
            <w:r>
              <w:t>KJŘ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9BEC97" w14:textId="77777777" w:rsidR="00540914" w:rsidRDefault="00540914" w:rsidP="00540914">
            <w:pPr>
              <w:pStyle w:val="Zkratky2"/>
            </w:pPr>
            <w:r>
              <w:t>Knižní jízdní řád</w:t>
            </w:r>
          </w:p>
        </w:tc>
      </w:tr>
      <w:tr w:rsidR="00982FAD" w:rsidRPr="00AD0C7B" w14:paraId="5E26DC6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D988D" w14:textId="77777777" w:rsidR="00982FAD" w:rsidRPr="00AD0C7B" w:rsidRDefault="00982FAD" w:rsidP="00982FAD">
            <w:pPr>
              <w:pStyle w:val="Zkratky1"/>
            </w:pPr>
            <w:r w:rsidRPr="00E65EF1">
              <w:t>PZS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61FCAA" w14:textId="77777777" w:rsidR="00982FAD" w:rsidRPr="006115D3" w:rsidRDefault="00982FAD" w:rsidP="00982FAD">
            <w:pPr>
              <w:pStyle w:val="Zkratky2"/>
            </w:pPr>
            <w:r>
              <w:t>Přejezdové zabezpečovací zařízení světelné</w:t>
            </w:r>
          </w:p>
        </w:tc>
      </w:tr>
      <w:tr w:rsidR="00982FAD" w:rsidRPr="00AD0C7B" w14:paraId="3359A54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E13ED2" w14:textId="77777777" w:rsidR="00982FAD" w:rsidRDefault="00982FAD" w:rsidP="00982FAD">
            <w:pPr>
              <w:pStyle w:val="Zkratky1"/>
            </w:pPr>
            <w:r>
              <w:t>SZZ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33C000" w14:textId="77777777" w:rsidR="00982FAD" w:rsidRDefault="00982FAD" w:rsidP="00982FAD">
            <w:pPr>
              <w:pStyle w:val="Zkratky2"/>
            </w:pPr>
            <w:r>
              <w:t>Staniční zabezpečovací zařízení</w:t>
            </w:r>
          </w:p>
        </w:tc>
      </w:tr>
      <w:tr w:rsidR="00982FAD" w:rsidRPr="00AD0C7B" w14:paraId="2FEE23D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276AFE" w14:textId="77777777" w:rsidR="00982FAD" w:rsidRPr="00BD29BE" w:rsidRDefault="00982FAD" w:rsidP="00982FAD">
            <w:pPr>
              <w:pStyle w:val="Zkratky1"/>
            </w:pPr>
            <w:r>
              <w:t>TZZ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405AF5" w14:textId="77777777" w:rsidR="00982FAD" w:rsidRDefault="00982FAD" w:rsidP="00982FAD">
            <w:pPr>
              <w:pStyle w:val="Zkratky2"/>
            </w:pPr>
            <w:r>
              <w:t>Traťové zabezpečovací zařízení</w:t>
            </w:r>
          </w:p>
        </w:tc>
      </w:tr>
      <w:tr w:rsidR="00982FAD" w:rsidRPr="00AD0C7B" w14:paraId="4CAB95E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E11FAE" w14:textId="77777777" w:rsidR="00982FAD" w:rsidRPr="00AD0C7B" w:rsidRDefault="00982FAD" w:rsidP="00982FA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8941BC" w14:textId="77777777" w:rsidR="00982FAD" w:rsidRPr="006115D3" w:rsidRDefault="00982FAD" w:rsidP="00982FAD">
            <w:pPr>
              <w:pStyle w:val="Zkratky2"/>
            </w:pPr>
          </w:p>
        </w:tc>
      </w:tr>
    </w:tbl>
    <w:p w14:paraId="6DA17E46" w14:textId="77777777" w:rsidR="00826B7B" w:rsidRDefault="00826B7B">
      <w:r>
        <w:br w:type="page"/>
      </w:r>
      <w:bookmarkStart w:id="1" w:name="_GoBack"/>
      <w:bookmarkEnd w:id="1"/>
    </w:p>
    <w:p w14:paraId="677643B4" w14:textId="77777777" w:rsidR="00FD501F" w:rsidRPr="00FD501F" w:rsidRDefault="00FD501F" w:rsidP="00A134F8">
      <w:pPr>
        <w:pStyle w:val="Nadpis2-1"/>
      </w:pPr>
      <w:bookmarkStart w:id="2" w:name="_Toc115168997"/>
      <w:bookmarkStart w:id="3" w:name="_Toc389559699"/>
      <w:bookmarkStart w:id="4" w:name="_Toc397429847"/>
      <w:bookmarkStart w:id="5" w:name="_Ref433028040"/>
      <w:bookmarkStart w:id="6" w:name="_Toc1048197"/>
      <w:r w:rsidRPr="00FD501F">
        <w:lastRenderedPageBreak/>
        <w:t>SPECIFIKACE PŘEDMĚTU DÍLA</w:t>
      </w:r>
      <w:bookmarkEnd w:id="2"/>
    </w:p>
    <w:p w14:paraId="3F104F65" w14:textId="77777777" w:rsidR="00FD501F" w:rsidRPr="00FD501F" w:rsidRDefault="00A836EC" w:rsidP="00DB0562">
      <w:pPr>
        <w:pStyle w:val="Nadpis2-2"/>
      </w:pPr>
      <w:bookmarkStart w:id="7" w:name="_Toc115168998"/>
      <w:r>
        <w:t xml:space="preserve">Předmět </w:t>
      </w:r>
      <w:r w:rsidR="00FD501F" w:rsidRPr="00FD501F">
        <w:t>díla</w:t>
      </w:r>
      <w:bookmarkEnd w:id="7"/>
    </w:p>
    <w:p w14:paraId="6FC2AAF5" w14:textId="77777777" w:rsidR="00FD501F" w:rsidRPr="00FD501F" w:rsidRDefault="00FD501F" w:rsidP="00783F50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783F50" w:rsidRPr="00783F50">
        <w:t>Rekonstrukce traťového úseku Kutná Hora (mimo) – Kolín (mimo)</w:t>
      </w:r>
      <w:r w:rsidR="002B1F20" w:rsidRPr="00FD501F">
        <w:t>“</w:t>
      </w:r>
      <w:r w:rsidR="002B1F20">
        <w:t xml:space="preserve"> </w:t>
      </w:r>
      <w:r w:rsidRPr="00FD501F">
        <w:t>je</w:t>
      </w:r>
      <w:r w:rsidR="002B1F20">
        <w:t>:</w:t>
      </w:r>
      <w:r w:rsidR="000E6E13">
        <w:t xml:space="preserve"> </w:t>
      </w:r>
    </w:p>
    <w:p w14:paraId="1A256DF8" w14:textId="77777777" w:rsidR="00A134F8" w:rsidRPr="00540914" w:rsidRDefault="00A134F8" w:rsidP="002B1F20">
      <w:pPr>
        <w:pStyle w:val="Odstavec1-1a"/>
      </w:pPr>
      <w:r w:rsidRPr="00540914">
        <w:rPr>
          <w:b/>
        </w:rPr>
        <w:t xml:space="preserve">Zhotovení </w:t>
      </w:r>
      <w:r w:rsidR="00E46BF0" w:rsidRPr="00540914">
        <w:rPr>
          <w:b/>
        </w:rPr>
        <w:t>Projektové d</w:t>
      </w:r>
      <w:r w:rsidRPr="00540914">
        <w:rPr>
          <w:rStyle w:val="Tun"/>
        </w:rPr>
        <w:t xml:space="preserve">okumentace pro </w:t>
      </w:r>
      <w:r w:rsidR="00B7334E" w:rsidRPr="00540914">
        <w:rPr>
          <w:rStyle w:val="Tun"/>
        </w:rPr>
        <w:t>stavební povolení</w:t>
      </w:r>
      <w:r w:rsidR="00BF58D1" w:rsidRPr="00540914">
        <w:rPr>
          <w:rStyle w:val="Tun"/>
        </w:rPr>
        <w:t>,</w:t>
      </w:r>
      <w:r w:rsidR="00807E58" w:rsidRPr="00540914">
        <w:rPr>
          <w:rStyle w:val="Tun"/>
        </w:rPr>
        <w:t xml:space="preserve"> </w:t>
      </w:r>
      <w:r w:rsidR="00BF58D1" w:rsidRPr="00540914">
        <w:rPr>
          <w:rStyle w:val="Tun"/>
          <w:b w:val="0"/>
        </w:rPr>
        <w:t xml:space="preserve">která specifikuje předmět Díla v takovém rozsahu, aby ji bylo možno projednat ve stavebním řízení, získat pravomocné </w:t>
      </w:r>
      <w:r w:rsidR="00F30845" w:rsidRPr="00540914">
        <w:rPr>
          <w:rStyle w:val="Tun"/>
          <w:b w:val="0"/>
        </w:rPr>
        <w:t xml:space="preserve">stavební </w:t>
      </w:r>
      <w:r w:rsidR="007A61B2" w:rsidRPr="00540914">
        <w:rPr>
          <w:rStyle w:val="Tun"/>
          <w:b w:val="0"/>
        </w:rPr>
        <w:t>povolení</w:t>
      </w:r>
      <w:r w:rsidR="00967E3A" w:rsidRPr="00540914">
        <w:t>,</w:t>
      </w:r>
      <w:r w:rsidR="00AA77DA" w:rsidRPr="00540914">
        <w:t xml:space="preserve"> </w:t>
      </w:r>
      <w:r w:rsidRPr="00540914">
        <w:t xml:space="preserve">včetně notifikace autorizovanou osobou, zajištění výkonu </w:t>
      </w:r>
      <w:r w:rsidR="00AA77DA" w:rsidRPr="00540914">
        <w:t>A</w:t>
      </w:r>
      <w:r w:rsidRPr="00540914">
        <w:t>utorského dozoru při zhotovení stavby a činností koordinátora BOZP při práci na staveništi ve fázi přípravy včetně zpracování plánu BOZP na</w:t>
      </w:r>
      <w:r w:rsidR="00E958F0" w:rsidRPr="00540914">
        <w:t> </w:t>
      </w:r>
      <w:r w:rsidRPr="00540914">
        <w:t>staveništi a</w:t>
      </w:r>
      <w:r w:rsidR="00AA77DA" w:rsidRPr="00540914">
        <w:t> </w:t>
      </w:r>
      <w:r w:rsidRPr="00540914">
        <w:t>manuálu údržby.</w:t>
      </w:r>
    </w:p>
    <w:p w14:paraId="28F88B67" w14:textId="77777777" w:rsidR="00A134F8" w:rsidRPr="00540914" w:rsidRDefault="00A134F8" w:rsidP="0080751C">
      <w:pPr>
        <w:pStyle w:val="Odstavec1-1a"/>
      </w:pPr>
      <w:r w:rsidRPr="00540914">
        <w:rPr>
          <w:rStyle w:val="Tun"/>
        </w:rPr>
        <w:t xml:space="preserve">Zpracování a podání žádosti </w:t>
      </w:r>
      <w:r w:rsidR="00967E3A" w:rsidRPr="00540914">
        <w:rPr>
          <w:rStyle w:val="Tun"/>
        </w:rPr>
        <w:t>o</w:t>
      </w:r>
      <w:r w:rsidR="00967E3A" w:rsidRPr="00540914">
        <w:t xml:space="preserve"> </w:t>
      </w:r>
      <w:r w:rsidR="00967E3A" w:rsidRPr="00540914">
        <w:rPr>
          <w:rStyle w:val="Tun"/>
        </w:rPr>
        <w:t xml:space="preserve">vydání </w:t>
      </w:r>
      <w:r w:rsidR="002B1F20" w:rsidRPr="00540914">
        <w:rPr>
          <w:rStyle w:val="Tun"/>
        </w:rPr>
        <w:t>stavebního</w:t>
      </w:r>
      <w:r w:rsidR="00967E3A" w:rsidRPr="00540914">
        <w:rPr>
          <w:rStyle w:val="Tun"/>
        </w:rPr>
        <w:t xml:space="preserve"> povolení</w:t>
      </w:r>
      <w:r w:rsidR="00967E3A" w:rsidRPr="00540914">
        <w:t xml:space="preserve"> </w:t>
      </w:r>
      <w:r w:rsidR="00333B69" w:rsidRPr="00540914">
        <w:t>dle zákona č. 183/2006 Sb., Zákon o územním plánování a sta</w:t>
      </w:r>
      <w:r w:rsidR="002B1F20" w:rsidRPr="00540914">
        <w:t>vebním řádu (stavební zákon), v</w:t>
      </w:r>
      <w:r w:rsidR="00F30845" w:rsidRPr="00540914">
        <w:t> </w:t>
      </w:r>
      <w:r w:rsidR="00333B69" w:rsidRPr="00540914">
        <w:t>platném</w:t>
      </w:r>
      <w:r w:rsidR="00F30845" w:rsidRPr="00540914">
        <w:t xml:space="preserve"> znění</w:t>
      </w:r>
      <w:r w:rsidR="001E3362" w:rsidRPr="00540914">
        <w:t>, včetně všech vyžadovaných podkladů</w:t>
      </w:r>
      <w:r w:rsidRPr="00540914">
        <w:t xml:space="preserve">, </w:t>
      </w:r>
      <w:r w:rsidR="007A61B2" w:rsidRPr="00540914">
        <w:t>jejímž</w:t>
      </w:r>
      <w:r w:rsidR="00967E3A" w:rsidRPr="00540914">
        <w:t xml:space="preserve"> </w:t>
      </w:r>
      <w:r w:rsidRPr="00540914">
        <w:t xml:space="preserve">výsledkem bude vydání </w:t>
      </w:r>
      <w:r w:rsidR="002B1F20" w:rsidRPr="00540914">
        <w:t>stavebního</w:t>
      </w:r>
      <w:r w:rsidR="00967E3A" w:rsidRPr="00540914">
        <w:t xml:space="preserve"> </w:t>
      </w:r>
      <w:r w:rsidRPr="00540914">
        <w:t>povolení</w:t>
      </w:r>
      <w:r w:rsidR="00967E3A" w:rsidRPr="00540914">
        <w:t xml:space="preserve">. Zhotovitel bude </w:t>
      </w:r>
      <w:r w:rsidRPr="00540914">
        <w:t>spolupr</w:t>
      </w:r>
      <w:r w:rsidR="00967E3A" w:rsidRPr="00540914">
        <w:t xml:space="preserve">acovat </w:t>
      </w:r>
      <w:r w:rsidRPr="00540914">
        <w:t>při vydání příslušných rozhodnutí do nabytí jejich právní moci</w:t>
      </w:r>
      <w:r w:rsidR="0080751C" w:rsidRPr="00540914">
        <w:t xml:space="preserve"> (v případě odevzdání neúplné žádosti, přerušení z důvodů chybějících nebo vadně zpracovaných podkladů se jedná o vadu Díla)</w:t>
      </w:r>
      <w:r w:rsidRPr="00540914">
        <w:t>.</w:t>
      </w:r>
    </w:p>
    <w:p w14:paraId="6208ACC2" w14:textId="77777777" w:rsidR="00BF58D1" w:rsidRDefault="00BF58D1" w:rsidP="002B1F20">
      <w:pPr>
        <w:pStyle w:val="Odstavec1-1a"/>
      </w:pPr>
      <w:r w:rsidRPr="00540914">
        <w:rPr>
          <w:b/>
        </w:rPr>
        <w:t>Zhotovení Projektové d</w:t>
      </w:r>
      <w:r w:rsidRPr="00540914">
        <w:rPr>
          <w:rStyle w:val="Tun"/>
        </w:rPr>
        <w:t>okumentace pro provádění stavby</w:t>
      </w:r>
      <w:r w:rsidRPr="00540914">
        <w:t>,</w:t>
      </w:r>
      <w:r>
        <w:t xml:space="preserve"> která</w:t>
      </w:r>
      <w:r w:rsidRPr="00745AE7">
        <w:t xml:space="preserve"> rozpracuje a</w:t>
      </w:r>
      <w:r>
        <w:t> </w:t>
      </w:r>
      <w:r w:rsidRPr="00745AE7">
        <w:t xml:space="preserve">vymezí požadavky na stavbu do podrobností, které specifikují předmět </w:t>
      </w:r>
      <w:r>
        <w:t xml:space="preserve">Díla </w:t>
      </w:r>
      <w:r w:rsidRPr="00745AE7">
        <w:t>v takovém rozsahu, aby byla podkladem pro výběrové řízení na zhotovení stavby,</w:t>
      </w:r>
    </w:p>
    <w:p w14:paraId="01D86D1D" w14:textId="77777777"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14:paraId="66DEB4D2" w14:textId="34A71FE6" w:rsidR="00783F50" w:rsidRDefault="002B1F20" w:rsidP="00783F50">
      <w:pPr>
        <w:pStyle w:val="Text2-1"/>
      </w:pPr>
      <w:r>
        <w:t>C</w:t>
      </w:r>
      <w:r w:rsidRPr="00FD501F">
        <w:t xml:space="preserve">ílem </w:t>
      </w:r>
      <w:r>
        <w:t xml:space="preserve">díla </w:t>
      </w:r>
      <w:r w:rsidRPr="00FD501F">
        <w:t xml:space="preserve">je </w:t>
      </w:r>
      <w:r w:rsidR="00783F50">
        <w:t>zkrácení jízdní doby a zajištění dostatečné kapacity infrastruktury na řešeném úseku trati při současném splnění podmínky ekonomické rentability</w:t>
      </w:r>
      <w:r w:rsidR="00C2629C">
        <w:t>,</w:t>
      </w:r>
      <w:r w:rsidR="00783F50">
        <w:t xml:space="preserve"> a to zejména díky:</w:t>
      </w:r>
    </w:p>
    <w:p w14:paraId="08CBBA7B" w14:textId="7BD865CD" w:rsidR="00783F50" w:rsidRDefault="00783F50" w:rsidP="00BB4C1A">
      <w:pPr>
        <w:pStyle w:val="Odrka1-1"/>
      </w:pPr>
      <w:r>
        <w:t>zvýšení traťové rychlosti podle možností, daných územními poměry a zástavbou a</w:t>
      </w:r>
      <w:r w:rsidR="00BB4C1A">
        <w:t> </w:t>
      </w:r>
      <w:r>
        <w:t>tím i zkrácení cestovních dob,</w:t>
      </w:r>
    </w:p>
    <w:p w14:paraId="0ABDB12A" w14:textId="77777777" w:rsidR="00783F50" w:rsidRDefault="00783F50" w:rsidP="00BB4C1A">
      <w:pPr>
        <w:pStyle w:val="Odrka1-1"/>
      </w:pPr>
      <w:r>
        <w:t>zajištění parametrů interoperability,</w:t>
      </w:r>
    </w:p>
    <w:p w14:paraId="2A425FBE" w14:textId="33B0641A" w:rsidR="00783F50" w:rsidRDefault="00783F50" w:rsidP="00BB4C1A">
      <w:pPr>
        <w:pStyle w:val="Odrka1-1"/>
      </w:pPr>
      <w:r>
        <w:t>zvýšení spolehlivosti a bezpečnosti provozu, rekonstrukce stavebních a</w:t>
      </w:r>
      <w:r w:rsidR="00E65F70">
        <w:t> </w:t>
      </w:r>
      <w:r>
        <w:t>technologických částí v rozsahu daném Směrnicí č. 16/2005 „Zásady modernizace a optimalizace vybrané železniční sítě ČR“</w:t>
      </w:r>
    </w:p>
    <w:p w14:paraId="4F5FBA70" w14:textId="66B433CD" w:rsidR="00783F50" w:rsidRDefault="00783F50" w:rsidP="00BB4C1A">
      <w:pPr>
        <w:pStyle w:val="Odrka1-1"/>
      </w:pPr>
      <w:r>
        <w:t xml:space="preserve">vybudování nové </w:t>
      </w:r>
      <w:proofErr w:type="spellStart"/>
      <w:r>
        <w:t>Hlízovské</w:t>
      </w:r>
      <w:proofErr w:type="spellEnd"/>
      <w:r>
        <w:t xml:space="preserve"> spojky a tím odstranění kolize vlaků Praha – Kolín – Kutná Hora s vlaky Pardubice – Kolín – Praha, k němuž dnes dochází na velimském </w:t>
      </w:r>
      <w:proofErr w:type="spellStart"/>
      <w:r>
        <w:t>zhlaví</w:t>
      </w:r>
      <w:proofErr w:type="spellEnd"/>
      <w:r>
        <w:t xml:space="preserve"> ŽST Kolín, a které omezuje kapacitu značně zatížené trati I.</w:t>
      </w:r>
      <w:r w:rsidR="00E65F70">
        <w:t> </w:t>
      </w:r>
      <w:r>
        <w:t>TŽK, resp. vede k</w:t>
      </w:r>
      <w:r w:rsidR="00C2629C">
        <w:t> </w:t>
      </w:r>
      <w:r>
        <w:t>přenášení zpoždění mezi vlaky.</w:t>
      </w:r>
    </w:p>
    <w:p w14:paraId="2680404B" w14:textId="77777777" w:rsidR="00736ED5" w:rsidRDefault="00736ED5" w:rsidP="00E46BF0">
      <w:pPr>
        <w:pStyle w:val="Nadpis2-2"/>
      </w:pPr>
      <w:bookmarkStart w:id="8" w:name="_Toc115168999"/>
      <w:r>
        <w:t xml:space="preserve">Rozsah a členění </w:t>
      </w:r>
      <w:r w:rsidR="00E46BF0">
        <w:t>D</w:t>
      </w:r>
      <w:r>
        <w:t>okumentace</w:t>
      </w:r>
      <w:bookmarkEnd w:id="8"/>
      <w:r>
        <w:t xml:space="preserve"> </w:t>
      </w:r>
    </w:p>
    <w:p w14:paraId="212F3C6A" w14:textId="77777777" w:rsidR="00380A75" w:rsidRDefault="00380A75" w:rsidP="002B1F20">
      <w:pPr>
        <w:pStyle w:val="Text2-1"/>
      </w:pPr>
      <w:r>
        <w:t xml:space="preserve">Upozorňujeme Zhotovitele, že byla vydána směrnice SŽ SM011, </w:t>
      </w:r>
      <w:r w:rsidRPr="00D14706">
        <w:t>Dokumentace staveb Správy železnic, státní organizace</w:t>
      </w:r>
      <w:r>
        <w:t>, (dále jen „SŽ SM011“), schválená pod čj. 23385/2022-SŽ-GŘ-O6 dne 5. 4. 2022, s </w:t>
      </w:r>
      <w:r w:rsidR="00410410">
        <w:t>účinností</w:t>
      </w:r>
      <w:r>
        <w:t xml:space="preserve"> od 8. 4. 2022, která ruší a</w:t>
      </w:r>
      <w:r w:rsidR="00410410">
        <w:t> </w:t>
      </w:r>
      <w:r>
        <w:t xml:space="preserve">nahrazuje Směrnici generálního ředitele č. 11/2006, Dokumentace pro přípravu staveb na železničních dráhách celostátních a regionálních, ze dne 30. 6. 2006. </w:t>
      </w:r>
    </w:p>
    <w:p w14:paraId="2C2D66B5" w14:textId="1F546484" w:rsidR="00EC5AC0" w:rsidRPr="00540914" w:rsidRDefault="00EC5AC0" w:rsidP="00130BE1">
      <w:pPr>
        <w:pStyle w:val="Text2-1"/>
        <w:rPr>
          <w:rStyle w:val="Tun"/>
          <w:b w:val="0"/>
        </w:rPr>
      </w:pPr>
      <w:r w:rsidRPr="00EC5AC0">
        <w:rPr>
          <w:rStyle w:val="Tun"/>
        </w:rPr>
        <w:t xml:space="preserve">Dokumentace ve stupni </w:t>
      </w:r>
      <w:r w:rsidRPr="00540914">
        <w:rPr>
          <w:rStyle w:val="Tun"/>
        </w:rPr>
        <w:t>DSP</w:t>
      </w:r>
      <w:r w:rsidRPr="00540914">
        <w:rPr>
          <w:rStyle w:val="Tun"/>
          <w:b w:val="0"/>
        </w:rPr>
        <w:t xml:space="preserve"> bude zpracována v členění a rozsahu přílohy č. 3 vyhlášky č. 146/2008 Sb., o rozsahu a obsahu projektové dokumentace dopravních staveb, v platném znění (dále „vyhláška 146/2008 Sb.“) jako projektová dokumentace pro vydání stavebního povolení. </w:t>
      </w:r>
      <w:r w:rsidR="00130BE1" w:rsidRPr="00540914">
        <w:rPr>
          <w:rStyle w:val="Tun"/>
          <w:b w:val="0"/>
        </w:rPr>
        <w:t>Pro potřeby projednání, zejména v rámci Správy železnic, státní organizace (dále jen „SŽ“), Zhotovitel použije pro zpracování přílohu P6 směrnice SŽ SM011</w:t>
      </w:r>
      <w:r w:rsidRPr="00540914">
        <w:rPr>
          <w:rStyle w:val="Tun"/>
          <w:b w:val="0"/>
        </w:rPr>
        <w:t>.</w:t>
      </w:r>
    </w:p>
    <w:p w14:paraId="64C9EA12" w14:textId="77777777" w:rsidR="00A134F8" w:rsidRDefault="00EC5AC0" w:rsidP="00EC5AC0">
      <w:pPr>
        <w:pStyle w:val="Text2-1"/>
      </w:pPr>
      <w:r w:rsidRPr="00540914">
        <w:rPr>
          <w:rStyle w:val="Tun"/>
        </w:rPr>
        <w:t>D</w:t>
      </w:r>
      <w:r w:rsidR="00A134F8" w:rsidRPr="00540914">
        <w:rPr>
          <w:rStyle w:val="Tun"/>
        </w:rPr>
        <w:t>okumentace ve stupni PDPS</w:t>
      </w:r>
      <w:r w:rsidR="00672766">
        <w:t xml:space="preserve"> bude zpracována v členění a </w:t>
      </w:r>
      <w:r w:rsidR="00A134F8">
        <w:t>rozsahu přílohy č. 4 vyhlášky č. 146/2008 Sb. o rozsahu a obsahu projektové dokumentace dopravních staveb, v platném znění</w:t>
      </w:r>
      <w:r w:rsidR="00AA77DA">
        <w:t xml:space="preserve"> </w:t>
      </w:r>
      <w:r w:rsidR="00AA77DA" w:rsidRPr="00745AE7">
        <w:t>(dále „vyhláška 146/2008 Sb.“)</w:t>
      </w:r>
      <w:r w:rsidR="00A134F8">
        <w:t xml:space="preserve">. </w:t>
      </w:r>
      <w:r w:rsidR="00130BE1" w:rsidRPr="00DF6785">
        <w:t xml:space="preserve">Pro potřeby projednání, zejména v rámci SŽ, </w:t>
      </w:r>
      <w:r w:rsidR="00130BE1">
        <w:t>Zhotovitel použije pro zpracování přílohu P7 směrnice SŽ SM011</w:t>
      </w:r>
      <w:r w:rsidR="00AA77DA">
        <w:t>.</w:t>
      </w:r>
    </w:p>
    <w:p w14:paraId="312596D9" w14:textId="77777777" w:rsidR="00EC5AC0" w:rsidRDefault="00EC5AC0" w:rsidP="00EC5AC0">
      <w:pPr>
        <w:pStyle w:val="Text2-1"/>
      </w:pPr>
      <w:r w:rsidRPr="00AF4FD5">
        <w:lastRenderedPageBreak/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geotechnický, 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0A18C24D" w14:textId="77777777" w:rsidR="006516C2" w:rsidRPr="006516C2" w:rsidRDefault="006516C2" w:rsidP="006516C2">
      <w:pPr>
        <w:pStyle w:val="Text2-1"/>
      </w:pPr>
      <w:r w:rsidRPr="006516C2">
        <w:t>Oba stupně dokumentace (DSP a PDPS) budou projednány a odsouhlaseny společně.</w:t>
      </w:r>
    </w:p>
    <w:p w14:paraId="7DC73267" w14:textId="77777777" w:rsidR="00FD501F" w:rsidRPr="00FD501F" w:rsidRDefault="00FD501F" w:rsidP="00990984">
      <w:pPr>
        <w:pStyle w:val="Nadpis2-2"/>
      </w:pPr>
      <w:bookmarkStart w:id="9" w:name="_Toc109975547"/>
      <w:bookmarkStart w:id="10" w:name="_Toc115169000"/>
      <w:bookmarkEnd w:id="9"/>
      <w:r w:rsidRPr="00FD501F">
        <w:t>Umístění stavby</w:t>
      </w:r>
      <w:bookmarkEnd w:id="10"/>
    </w:p>
    <w:p w14:paraId="5DE5A3A9" w14:textId="3D161045" w:rsidR="006516C2" w:rsidRPr="006516C2" w:rsidRDefault="00FD501F" w:rsidP="006516C2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 w:rsidR="006516C2" w:rsidRPr="006516C2">
        <w:t>(Brno -) Havlíčkův Brod – Kolín (- Praha) označené v</w:t>
      </w:r>
      <w:r w:rsidR="00E65F70">
        <w:t> </w:t>
      </w:r>
      <w:r w:rsidR="006516C2" w:rsidRPr="006516C2">
        <w:t>Prohlášení o dráze č. 680 v traťovém úseku Kutná Hora (mimo) – Kolín (mimo) v km 288,004 – km 296,756.</w:t>
      </w:r>
    </w:p>
    <w:p w14:paraId="4DC4692E" w14:textId="77777777" w:rsidR="00130BE1" w:rsidRPr="00D11029" w:rsidRDefault="00F04AD9" w:rsidP="006823F1">
      <w:pPr>
        <w:pStyle w:val="TabulkaNadpis"/>
      </w:pPr>
      <w:r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130BE1" w:rsidRPr="003D4852" w14:paraId="1072BE29" w14:textId="77777777" w:rsidTr="00342D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303DAF0" w14:textId="77777777" w:rsidR="00130BE1" w:rsidRPr="003D4852" w:rsidRDefault="00F04AD9" w:rsidP="006823F1">
            <w:pPr>
              <w:pStyle w:val="Tabulka-7"/>
            </w:pPr>
            <w:r>
              <w:t>Označení (S-kód)</w:t>
            </w:r>
          </w:p>
        </w:tc>
        <w:tc>
          <w:tcPr>
            <w:tcW w:w="3968" w:type="dxa"/>
          </w:tcPr>
          <w:p w14:paraId="45F2D8C4" w14:textId="77777777" w:rsidR="00130BE1" w:rsidRPr="003D4852" w:rsidRDefault="006516C2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4DEE">
              <w:t>S631600412</w:t>
            </w:r>
          </w:p>
        </w:tc>
      </w:tr>
      <w:tr w:rsidR="006516C2" w:rsidRPr="003D4852" w14:paraId="326818BC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CF5E50B" w14:textId="77777777" w:rsidR="006516C2" w:rsidRPr="003D4852" w:rsidRDefault="006516C2" w:rsidP="006516C2">
            <w:pPr>
              <w:pStyle w:val="Tabulka-7"/>
            </w:pPr>
            <w:r>
              <w:t>Kraj</w:t>
            </w:r>
          </w:p>
        </w:tc>
        <w:tc>
          <w:tcPr>
            <w:tcW w:w="3968" w:type="dxa"/>
          </w:tcPr>
          <w:p w14:paraId="206088AD" w14:textId="77777777" w:rsidR="006516C2" w:rsidRPr="00544DEE" w:rsidRDefault="006516C2" w:rsidP="006516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4DEE">
              <w:t>Středočeský</w:t>
            </w:r>
          </w:p>
        </w:tc>
      </w:tr>
      <w:tr w:rsidR="006516C2" w:rsidRPr="003D4852" w14:paraId="2B67D9A1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E89AD80" w14:textId="77777777" w:rsidR="006516C2" w:rsidRPr="003D4852" w:rsidRDefault="006516C2" w:rsidP="006516C2">
            <w:pPr>
              <w:pStyle w:val="Tabulka-7"/>
            </w:pPr>
            <w:r>
              <w:t>Okres</w:t>
            </w:r>
          </w:p>
        </w:tc>
        <w:tc>
          <w:tcPr>
            <w:tcW w:w="3968" w:type="dxa"/>
          </w:tcPr>
          <w:p w14:paraId="62D1F318" w14:textId="77777777" w:rsidR="006516C2" w:rsidRPr="00544DEE" w:rsidRDefault="006516C2" w:rsidP="006516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4DEE">
              <w:t>Kutná Hora, Kolín</w:t>
            </w:r>
          </w:p>
        </w:tc>
      </w:tr>
      <w:tr w:rsidR="006516C2" w:rsidRPr="003D4852" w14:paraId="609EAA2D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A14BD45" w14:textId="77777777" w:rsidR="006516C2" w:rsidRPr="003D4852" w:rsidRDefault="006516C2" w:rsidP="006516C2">
            <w:pPr>
              <w:pStyle w:val="Tabulka-7"/>
            </w:pPr>
            <w:r>
              <w:t>Katastrální území</w:t>
            </w:r>
          </w:p>
        </w:tc>
        <w:tc>
          <w:tcPr>
            <w:tcW w:w="3968" w:type="dxa"/>
          </w:tcPr>
          <w:p w14:paraId="18ADDA5C" w14:textId="77777777" w:rsidR="006516C2" w:rsidRPr="00544DEE" w:rsidRDefault="006516C2" w:rsidP="006516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4DEE">
              <w:t>Sedlec u Kutné Hory [677973], Malín [678023], Nové Dvory u Kutné Hory [706078], Hlízov [706051], Libenice [681989], Starý Kolín [755052], Kolín [668150]</w:t>
            </w:r>
          </w:p>
        </w:tc>
      </w:tr>
      <w:tr w:rsidR="006516C2" w:rsidRPr="003D4852" w14:paraId="51B49951" w14:textId="77777777" w:rsidTr="00342D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1F36760" w14:textId="77777777" w:rsidR="006516C2" w:rsidRPr="003D4852" w:rsidRDefault="006516C2" w:rsidP="006516C2">
            <w:pPr>
              <w:pStyle w:val="Tabulka-7"/>
            </w:pPr>
            <w:r>
              <w:t>Správce</w:t>
            </w:r>
          </w:p>
        </w:tc>
        <w:tc>
          <w:tcPr>
            <w:tcW w:w="3968" w:type="dxa"/>
          </w:tcPr>
          <w:p w14:paraId="31D19E59" w14:textId="77777777" w:rsidR="006516C2" w:rsidRDefault="006516C2" w:rsidP="006516C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544DEE">
              <w:t>OŘ Praha</w:t>
            </w:r>
          </w:p>
        </w:tc>
      </w:tr>
    </w:tbl>
    <w:p w14:paraId="4DDE50D4" w14:textId="77777777" w:rsidR="001961F9" w:rsidRDefault="001961F9" w:rsidP="00592CFA">
      <w:pPr>
        <w:pStyle w:val="TextbezslBEZMEZER"/>
      </w:pPr>
    </w:p>
    <w:p w14:paraId="64CFB2F9" w14:textId="77777777" w:rsidR="001B0F90" w:rsidRDefault="001B0F90" w:rsidP="00D11029">
      <w:pPr>
        <w:pStyle w:val="TabulkaNadpis"/>
      </w:pPr>
      <w:r>
        <w:t>Údaje o trati</w:t>
      </w:r>
    </w:p>
    <w:tbl>
      <w:tblPr>
        <w:tblStyle w:val="TabZTPbez"/>
        <w:tblW w:w="8109" w:type="dxa"/>
        <w:tblLook w:val="04E0" w:firstRow="1" w:lastRow="1" w:firstColumn="1" w:lastColumn="0" w:noHBand="0" w:noVBand="1"/>
      </w:tblPr>
      <w:tblGrid>
        <w:gridCol w:w="2907"/>
        <w:gridCol w:w="2650"/>
        <w:gridCol w:w="2552"/>
      </w:tblGrid>
      <w:tr w:rsidR="0009159F" w:rsidRPr="005A2CE9" w14:paraId="37DC099B" w14:textId="77777777" w:rsidTr="00A17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0F11F21F" w14:textId="77777777" w:rsidR="0009159F" w:rsidRPr="005A2CE9" w:rsidRDefault="0009159F" w:rsidP="00134596">
            <w:pPr>
              <w:pStyle w:val="Tabulka-7"/>
            </w:pPr>
            <w:r>
              <w:t>Traťový úsek</w:t>
            </w:r>
          </w:p>
        </w:tc>
        <w:tc>
          <w:tcPr>
            <w:tcW w:w="2650" w:type="dxa"/>
          </w:tcPr>
          <w:p w14:paraId="3E8245CF" w14:textId="19093AD6" w:rsidR="0009159F" w:rsidRPr="003D4852" w:rsidRDefault="00633DDB" w:rsidP="00134596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Havlíčkův Brod - Kolín</w:t>
            </w:r>
          </w:p>
        </w:tc>
        <w:tc>
          <w:tcPr>
            <w:tcW w:w="2552" w:type="dxa"/>
          </w:tcPr>
          <w:p w14:paraId="26BCF908" w14:textId="56829E18" w:rsidR="0009159F" w:rsidRDefault="00633DDB" w:rsidP="00134596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3DDB">
              <w:t>Česká Třebová</w:t>
            </w:r>
            <w:r>
              <w:t xml:space="preserve"> - Kolín</w:t>
            </w:r>
          </w:p>
        </w:tc>
      </w:tr>
      <w:tr w:rsidR="0009159F" w:rsidRPr="005A2CE9" w14:paraId="23DC0300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0F695421" w14:textId="77777777" w:rsidR="0009159F" w:rsidRPr="005A2CE9" w:rsidRDefault="0009159F" w:rsidP="0009159F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2650" w:type="dxa"/>
          </w:tcPr>
          <w:p w14:paraId="56CD4124" w14:textId="51902416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2552" w:type="dxa"/>
          </w:tcPr>
          <w:p w14:paraId="1B48E30A" w14:textId="768DEC48" w:rsidR="0009159F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</w:tr>
      <w:tr w:rsidR="0009159F" w:rsidRPr="005A2CE9" w14:paraId="0618E862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4A6BE274" w14:textId="77777777" w:rsidR="0009159F" w:rsidRPr="005A2CE9" w:rsidRDefault="0009159F" w:rsidP="0009159F">
            <w:pPr>
              <w:pStyle w:val="Tabulka-7"/>
            </w:pPr>
            <w:r w:rsidRPr="005A2CE9">
              <w:t>Kategorie dráhy podle TSI INF</w:t>
            </w:r>
          </w:p>
        </w:tc>
        <w:tc>
          <w:tcPr>
            <w:tcW w:w="2650" w:type="dxa"/>
          </w:tcPr>
          <w:p w14:paraId="27DB529C" w14:textId="04BB813B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P5/F2</w:t>
            </w:r>
          </w:p>
        </w:tc>
        <w:tc>
          <w:tcPr>
            <w:tcW w:w="2552" w:type="dxa"/>
          </w:tcPr>
          <w:p w14:paraId="23FCF5AD" w14:textId="218011D1" w:rsidR="0009159F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P3/F1</w:t>
            </w:r>
          </w:p>
        </w:tc>
      </w:tr>
      <w:tr w:rsidR="0009159F" w:rsidRPr="005A2CE9" w14:paraId="10763A61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0497A204" w14:textId="77777777" w:rsidR="0009159F" w:rsidRPr="005A2CE9" w:rsidRDefault="0009159F" w:rsidP="0009159F">
            <w:pPr>
              <w:pStyle w:val="Tabulka-7"/>
            </w:pPr>
            <w:r w:rsidRPr="005A2CE9">
              <w:t>Součást sítě TEN-T</w:t>
            </w:r>
          </w:p>
        </w:tc>
        <w:tc>
          <w:tcPr>
            <w:tcW w:w="2650" w:type="dxa"/>
          </w:tcPr>
          <w:p w14:paraId="482F1F96" w14:textId="019831A9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552" w:type="dxa"/>
          </w:tcPr>
          <w:p w14:paraId="52DB96CE" w14:textId="630D2F23" w:rsidR="0009159F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</w:tr>
      <w:tr w:rsidR="0009159F" w:rsidRPr="005A2CE9" w14:paraId="23BBF7CA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22AA66D8" w14:textId="77777777" w:rsidR="0009159F" w:rsidRPr="005A2CE9" w:rsidRDefault="0009159F" w:rsidP="0009159F">
            <w:pPr>
              <w:pStyle w:val="Tabulka-7"/>
            </w:pPr>
            <w:r w:rsidRPr="005A2CE9">
              <w:t>Číslo trati podle Prohlášení o dráze</w:t>
            </w:r>
          </w:p>
        </w:tc>
        <w:tc>
          <w:tcPr>
            <w:tcW w:w="2650" w:type="dxa"/>
          </w:tcPr>
          <w:p w14:paraId="7E382A82" w14:textId="3E1A93DE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680 00</w:t>
            </w:r>
          </w:p>
        </w:tc>
        <w:tc>
          <w:tcPr>
            <w:tcW w:w="2552" w:type="dxa"/>
          </w:tcPr>
          <w:p w14:paraId="4BC3A65A" w14:textId="6A1DB217" w:rsidR="0009159F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540 00</w:t>
            </w:r>
          </w:p>
        </w:tc>
      </w:tr>
      <w:tr w:rsidR="0009159F" w:rsidRPr="005A2CE9" w14:paraId="79AF3D23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7D1DCA2F" w14:textId="77777777" w:rsidR="0009159F" w:rsidRPr="005A2CE9" w:rsidRDefault="0009159F" w:rsidP="0009159F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2650" w:type="dxa"/>
          </w:tcPr>
          <w:p w14:paraId="7AE26A0D" w14:textId="5E217A46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502A</w:t>
            </w:r>
          </w:p>
        </w:tc>
        <w:tc>
          <w:tcPr>
            <w:tcW w:w="2552" w:type="dxa"/>
          </w:tcPr>
          <w:p w14:paraId="5B0B7406" w14:textId="193AE04B" w:rsidR="0009159F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501A</w:t>
            </w:r>
          </w:p>
        </w:tc>
      </w:tr>
      <w:tr w:rsidR="0009159F" w:rsidRPr="005A2CE9" w14:paraId="401ADD21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52C953B0" w14:textId="77777777" w:rsidR="0009159F" w:rsidRPr="005A2CE9" w:rsidRDefault="0009159F" w:rsidP="0009159F">
            <w:pPr>
              <w:pStyle w:val="Tabulka-7"/>
            </w:pPr>
            <w:r w:rsidRPr="005A2CE9">
              <w:t>Číslo trati podle knižního jízdního řádu</w:t>
            </w:r>
          </w:p>
        </w:tc>
        <w:tc>
          <w:tcPr>
            <w:tcW w:w="2650" w:type="dxa"/>
          </w:tcPr>
          <w:p w14:paraId="109C570A" w14:textId="402E7E7E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230</w:t>
            </w:r>
          </w:p>
        </w:tc>
        <w:tc>
          <w:tcPr>
            <w:tcW w:w="2552" w:type="dxa"/>
          </w:tcPr>
          <w:p w14:paraId="58C3D4C7" w14:textId="3784F834" w:rsidR="0009159F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001 (010)</w:t>
            </w:r>
          </w:p>
        </w:tc>
      </w:tr>
      <w:tr w:rsidR="0009159F" w:rsidRPr="005A2CE9" w14:paraId="3E4F8699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61A20457" w14:textId="77777777" w:rsidR="0009159F" w:rsidRPr="005A2CE9" w:rsidRDefault="0009159F" w:rsidP="0009159F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2650" w:type="dxa"/>
          </w:tcPr>
          <w:p w14:paraId="1F8D7724" w14:textId="4606D4E2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120150</w:t>
            </w:r>
          </w:p>
        </w:tc>
        <w:tc>
          <w:tcPr>
            <w:tcW w:w="2552" w:type="dxa"/>
          </w:tcPr>
          <w:p w14:paraId="11206B62" w14:textId="4C7A7A9C" w:rsidR="0009159F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150126</w:t>
            </w:r>
          </w:p>
        </w:tc>
      </w:tr>
      <w:tr w:rsidR="0009159F" w:rsidRPr="005A2CE9" w14:paraId="7DD8A799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0BEB6DDB" w14:textId="77777777" w:rsidR="0009159F" w:rsidRPr="005A2CE9" w:rsidRDefault="0009159F" w:rsidP="0009159F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2650" w:type="dxa"/>
          </w:tcPr>
          <w:p w14:paraId="61E22EF7" w14:textId="66719304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 (22,5 t/ 8t)</w:t>
            </w:r>
          </w:p>
        </w:tc>
        <w:tc>
          <w:tcPr>
            <w:tcW w:w="2552" w:type="dxa"/>
          </w:tcPr>
          <w:p w14:paraId="3D30B3B7" w14:textId="0CB6E7BF" w:rsidR="0009159F" w:rsidRPr="00110DFC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 (22,5 t/ 8t)</w:t>
            </w:r>
          </w:p>
        </w:tc>
      </w:tr>
      <w:tr w:rsidR="0009159F" w:rsidRPr="005A2CE9" w14:paraId="424DD87D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7BA2946F" w14:textId="77777777" w:rsidR="0009159F" w:rsidRPr="005A2CE9" w:rsidRDefault="0009159F" w:rsidP="0009159F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2650" w:type="dxa"/>
          </w:tcPr>
          <w:p w14:paraId="27257045" w14:textId="3807C97F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DFC">
              <w:t>1</w:t>
            </w:r>
            <w:r>
              <w:t>2</w:t>
            </w:r>
            <w:r w:rsidRPr="00110DFC">
              <w:t>0</w:t>
            </w:r>
            <w:r>
              <w:t xml:space="preserve"> km/hod</w:t>
            </w:r>
          </w:p>
        </w:tc>
        <w:tc>
          <w:tcPr>
            <w:tcW w:w="2552" w:type="dxa"/>
          </w:tcPr>
          <w:p w14:paraId="6250C9FA" w14:textId="2CD36EBD" w:rsidR="0009159F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 km/hod</w:t>
            </w:r>
          </w:p>
        </w:tc>
      </w:tr>
      <w:tr w:rsidR="0009159F" w:rsidRPr="005A2CE9" w14:paraId="433D85F8" w14:textId="77777777" w:rsidTr="00A17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3F770216" w14:textId="77777777" w:rsidR="0009159F" w:rsidRPr="005A2CE9" w:rsidRDefault="0009159F" w:rsidP="0009159F">
            <w:pPr>
              <w:pStyle w:val="Tabulka-7"/>
            </w:pPr>
            <w:r w:rsidRPr="005A2CE9">
              <w:t>Trakční soustava</w:t>
            </w:r>
          </w:p>
        </w:tc>
        <w:tc>
          <w:tcPr>
            <w:tcW w:w="2650" w:type="dxa"/>
          </w:tcPr>
          <w:p w14:paraId="5397D531" w14:textId="28E248A3" w:rsidR="0009159F" w:rsidRPr="003D4852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DC 3 </w:t>
            </w:r>
            <w:proofErr w:type="spellStart"/>
            <w:r>
              <w:t>kV</w:t>
            </w:r>
            <w:proofErr w:type="spellEnd"/>
          </w:p>
        </w:tc>
        <w:tc>
          <w:tcPr>
            <w:tcW w:w="2552" w:type="dxa"/>
          </w:tcPr>
          <w:p w14:paraId="02DA926B" w14:textId="124AD598" w:rsidR="0009159F" w:rsidRDefault="0009159F" w:rsidP="000915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DC 3 </w:t>
            </w:r>
            <w:proofErr w:type="spellStart"/>
            <w:r>
              <w:t>kV</w:t>
            </w:r>
            <w:proofErr w:type="spellEnd"/>
          </w:p>
        </w:tc>
      </w:tr>
      <w:tr w:rsidR="0009159F" w:rsidRPr="005A2CE9" w14:paraId="30D2105F" w14:textId="77777777" w:rsidTr="00A17EA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</w:tcPr>
          <w:p w14:paraId="2A495F33" w14:textId="77777777" w:rsidR="0009159F" w:rsidRPr="005A2CE9" w:rsidRDefault="0009159F" w:rsidP="0009159F">
            <w:pPr>
              <w:pStyle w:val="Tabulka-7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2650" w:type="dxa"/>
          </w:tcPr>
          <w:p w14:paraId="5BD5F4C7" w14:textId="4306BFCE" w:rsidR="0009159F" w:rsidRPr="003D4852" w:rsidRDefault="0009159F" w:rsidP="0009159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552" w:type="dxa"/>
          </w:tcPr>
          <w:p w14:paraId="3A1C5A8C" w14:textId="20CE25B9" w:rsidR="0009159F" w:rsidRDefault="0009159F" w:rsidP="0009159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14:paraId="05CAE874" w14:textId="77777777" w:rsidR="003714F7" w:rsidRDefault="003714F7" w:rsidP="00592CFA">
      <w:pPr>
        <w:pStyle w:val="TextbezslBEZMEZER"/>
      </w:pPr>
    </w:p>
    <w:p w14:paraId="544458BF" w14:textId="77777777" w:rsidR="00FD501F" w:rsidRPr="00FD501F" w:rsidRDefault="00FD501F" w:rsidP="00B650AB">
      <w:pPr>
        <w:pStyle w:val="Nadpis2-1"/>
      </w:pPr>
      <w:bookmarkStart w:id="11" w:name="_Ref62628025"/>
      <w:bookmarkStart w:id="12" w:name="_Ref62628042"/>
      <w:bookmarkStart w:id="13" w:name="_Toc115169001"/>
      <w:r w:rsidRPr="00FD501F">
        <w:t>PŘEHLED VÝCHOZÍCH PODKLADŮ</w:t>
      </w:r>
      <w:bookmarkEnd w:id="11"/>
      <w:bookmarkEnd w:id="12"/>
      <w:bookmarkEnd w:id="13"/>
    </w:p>
    <w:p w14:paraId="5D0D707A" w14:textId="77777777" w:rsidR="00FD501F" w:rsidRPr="00FD501F" w:rsidRDefault="001F386E" w:rsidP="00B650AB">
      <w:pPr>
        <w:pStyle w:val="Nadpis2-2"/>
      </w:pPr>
      <w:bookmarkStart w:id="14" w:name="_Toc115169002"/>
      <w:r>
        <w:t>Podklady a d</w:t>
      </w:r>
      <w:r w:rsidR="00FD501F" w:rsidRPr="00FD501F">
        <w:t>okumentace</w:t>
      </w:r>
      <w:bookmarkEnd w:id="14"/>
      <w:r>
        <w:t xml:space="preserve"> </w:t>
      </w:r>
    </w:p>
    <w:p w14:paraId="67A0D109" w14:textId="77777777" w:rsidR="00134596" w:rsidRDefault="00FD501F" w:rsidP="00134596">
      <w:pPr>
        <w:pStyle w:val="Text2-1"/>
      </w:pPr>
      <w:r w:rsidRPr="00540914">
        <w:t xml:space="preserve">Záměr projektu </w:t>
      </w:r>
      <w:r w:rsidR="00134596" w:rsidRPr="00540914">
        <w:t>„Rekonstrukce traťového úseku Kutná Hora (mimo) – Kolín (mimo)“, zpracovatel METROPROJEKT Praha a.s., 05/2019 – k nahlédnutí během soutěže, bude předán vítěznému uchazeči.</w:t>
      </w:r>
    </w:p>
    <w:p w14:paraId="1F802282" w14:textId="77777777" w:rsidR="00540914" w:rsidRPr="00540914" w:rsidRDefault="00540914" w:rsidP="00134596">
      <w:pPr>
        <w:pStyle w:val="Text2-1"/>
      </w:pPr>
      <w:r w:rsidRPr="00540914">
        <w:t>Dokumentace pro územní rozhodnutí „Rekonstrukce traťového úseku Kutná Hora (mimo) – Kolín (mimo)“, zpracovatel METROPROJEKT a.s., 02/2021</w:t>
      </w:r>
      <w:r>
        <w:t xml:space="preserve"> </w:t>
      </w:r>
      <w:r w:rsidRPr="00540914">
        <w:t>– k nahlédnutí během soutěže</w:t>
      </w:r>
      <w:r>
        <w:t>, bude předána vítěznému uchazeči.</w:t>
      </w:r>
    </w:p>
    <w:p w14:paraId="11B89FB5" w14:textId="77777777" w:rsidR="00134596" w:rsidRPr="00134596" w:rsidRDefault="00134596" w:rsidP="00134596">
      <w:pPr>
        <w:pStyle w:val="Text2-1"/>
      </w:pPr>
      <w:r w:rsidRPr="00134596">
        <w:t>Dostupné geodetické mapové podklady pro TU 1201, km 286,500 – 298,000 a TU 1501 v km 343,400 – 346,000 do hranic dráhy zajistí Objednatel prostřednictvím SŽG. Ostatní potřebné podklady pro zpracování dokumentace si zajistí Zhotovitel na vlastní náklady. Projekt osy koleje (PPK) ve správě SŽG v rozsahu stavby. K nahlédnutí během soutěže, budou předány vítěznému uchazeči.</w:t>
      </w:r>
    </w:p>
    <w:p w14:paraId="72D3AB5B" w14:textId="77777777" w:rsidR="00FD501F" w:rsidRPr="00FD501F" w:rsidRDefault="00FD501F" w:rsidP="00475ECE">
      <w:pPr>
        <w:pStyle w:val="Nadpis2-2"/>
      </w:pPr>
      <w:bookmarkStart w:id="15" w:name="_Toc115169003"/>
      <w:r w:rsidRPr="00FD501F">
        <w:lastRenderedPageBreak/>
        <w:t xml:space="preserve">Související </w:t>
      </w:r>
      <w:r w:rsidR="001F386E">
        <w:t xml:space="preserve">podklady a </w:t>
      </w:r>
      <w:r w:rsidRPr="00FD501F">
        <w:t>dokumentace</w:t>
      </w:r>
      <w:bookmarkEnd w:id="15"/>
    </w:p>
    <w:p w14:paraId="3D61C2A3" w14:textId="15919250" w:rsidR="00953968" w:rsidRPr="00052D28" w:rsidRDefault="000E1DBB" w:rsidP="000E1DBB">
      <w:pPr>
        <w:pStyle w:val="Text2-1"/>
      </w:pPr>
      <w:r w:rsidRPr="00052D28">
        <w:t>Závěr zjišťovacího řízení - Rozhodnutí MŽP čj. MZP/2021/</w:t>
      </w:r>
      <w:r w:rsidR="00065710">
        <w:t>5</w:t>
      </w:r>
      <w:r w:rsidRPr="00052D28">
        <w:t>00/2011 ze dne 30. 08. 2021.</w:t>
      </w:r>
    </w:p>
    <w:p w14:paraId="6A74B55D" w14:textId="0193E156" w:rsidR="000E1DBB" w:rsidRPr="000E1DBB" w:rsidRDefault="000E1DBB" w:rsidP="000E1DBB">
      <w:pPr>
        <w:pStyle w:val="Text2-1"/>
      </w:pPr>
      <w:r w:rsidRPr="00052D28">
        <w:t>Schvalovací protokol DUR SŽ čj</w:t>
      </w:r>
      <w:r w:rsidR="00BB4C1A">
        <w:t>.</w:t>
      </w:r>
      <w:r w:rsidRPr="00052D28">
        <w:t>: 38923/2022</w:t>
      </w:r>
      <w:r w:rsidRPr="000E1DBB">
        <w:t xml:space="preserve"> ze dne 1. června 2022</w:t>
      </w:r>
      <w:r>
        <w:t>.</w:t>
      </w:r>
    </w:p>
    <w:p w14:paraId="1A5E9BEF" w14:textId="6775EE7C" w:rsidR="00D33AF4" w:rsidRPr="00A17EAA" w:rsidRDefault="00D33AF4" w:rsidP="00D33AF4">
      <w:pPr>
        <w:pStyle w:val="Text2-1"/>
      </w:pPr>
      <w:r w:rsidRPr="00A17EAA">
        <w:t xml:space="preserve">Územní rozhodnutí </w:t>
      </w:r>
      <w:r w:rsidR="00A30BF9">
        <w:t xml:space="preserve">bude předáno </w:t>
      </w:r>
      <w:r w:rsidR="000E385D">
        <w:t>Z</w:t>
      </w:r>
      <w:r w:rsidR="00A30BF9">
        <w:t>hotoviteli</w:t>
      </w:r>
      <w:r w:rsidR="000E385D">
        <w:t xml:space="preserve"> před podpisem SOD</w:t>
      </w:r>
      <w:r w:rsidR="00633DDB">
        <w:t>.</w:t>
      </w:r>
      <w:r w:rsidRPr="00A17EAA">
        <w:t xml:space="preserve"> </w:t>
      </w:r>
    </w:p>
    <w:p w14:paraId="3A90EFEC" w14:textId="77777777" w:rsidR="00FD501F" w:rsidRPr="00FD501F" w:rsidRDefault="00FD501F" w:rsidP="00475ECE">
      <w:pPr>
        <w:pStyle w:val="Nadpis2-1"/>
      </w:pPr>
      <w:bookmarkStart w:id="16" w:name="_Toc115169004"/>
      <w:r w:rsidRPr="00FD501F">
        <w:t>KOORDINACE S JINÝMI STAVBAMI</w:t>
      </w:r>
      <w:bookmarkEnd w:id="16"/>
      <w:r w:rsidRPr="00FD501F">
        <w:t xml:space="preserve"> </w:t>
      </w:r>
    </w:p>
    <w:p w14:paraId="6551113D" w14:textId="77777777"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prací a to i cizích investorů. </w:t>
      </w:r>
    </w:p>
    <w:p w14:paraId="720F4F90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506C318F" w14:textId="53DE0121" w:rsidR="00943FD0" w:rsidRDefault="00943FD0" w:rsidP="00943FD0">
      <w:pPr>
        <w:pStyle w:val="Odstavec1-1a"/>
        <w:numPr>
          <w:ilvl w:val="0"/>
          <w:numId w:val="11"/>
        </w:numPr>
      </w:pPr>
      <w:r>
        <w:t xml:space="preserve">Modernizace ŽST Kutná Hora hl. n. (SŽ, zpracovatel ZP+DUR VALBEK-PRODEX, </w:t>
      </w:r>
      <w:proofErr w:type="spellStart"/>
      <w:r>
        <w:t>Valbek</w:t>
      </w:r>
      <w:proofErr w:type="spellEnd"/>
      <w:r>
        <w:t>, spol. s r. o., předpoklad realizace 2025 – 2027)</w:t>
      </w:r>
    </w:p>
    <w:p w14:paraId="61B62AAA" w14:textId="238E2CA1" w:rsidR="00943FD0" w:rsidRDefault="00943FD0" w:rsidP="00943FD0">
      <w:pPr>
        <w:pStyle w:val="Odstavec1-1a"/>
        <w:numPr>
          <w:ilvl w:val="0"/>
          <w:numId w:val="11"/>
        </w:numPr>
      </w:pPr>
      <w:r>
        <w:t>Rekonstrukce traťového úseku Čáslav (mimo) – Kutná Hora (mimo); (SŽ, zpracovatel DUR METROPROJEKT a.s., předpoklad realizace 2025 – 2028) – koordinace v</w:t>
      </w:r>
      <w:r w:rsidR="00BB4C1A">
        <w:t> </w:t>
      </w:r>
      <w:r>
        <w:t>oblasti výluk</w:t>
      </w:r>
    </w:p>
    <w:p w14:paraId="248FB54B" w14:textId="590447AA" w:rsidR="00943FD0" w:rsidRDefault="00943FD0" w:rsidP="00943FD0">
      <w:pPr>
        <w:pStyle w:val="Odstavec1-1a"/>
        <w:numPr>
          <w:ilvl w:val="0"/>
          <w:numId w:val="11"/>
        </w:numPr>
      </w:pPr>
      <w:r>
        <w:t xml:space="preserve">Rekonstrukce </w:t>
      </w:r>
      <w:proofErr w:type="spellStart"/>
      <w:r>
        <w:t>žst</w:t>
      </w:r>
      <w:proofErr w:type="spellEnd"/>
      <w:r>
        <w:t>. Čáslav (SŽ, zpracovatel DUR METROPROJEKT a.s., předpoklad realizace 2025 – 2027) - koordinace v oblasti výluk</w:t>
      </w:r>
    </w:p>
    <w:p w14:paraId="382AC98D" w14:textId="2A092408" w:rsidR="00943FD0" w:rsidRDefault="00943FD0" w:rsidP="00943FD0">
      <w:pPr>
        <w:pStyle w:val="Odstavec1-1a"/>
        <w:numPr>
          <w:ilvl w:val="0"/>
          <w:numId w:val="11"/>
        </w:numPr>
      </w:pPr>
      <w:r>
        <w:t xml:space="preserve">ETCS+DOZ Brno – Havlíčkův Brod – Kolín (SŽ, zpracovatel ZP SUDOP Praha a.s., předpoklad realizace 2026 - 2028) </w:t>
      </w:r>
    </w:p>
    <w:p w14:paraId="5C82EEC0" w14:textId="73782851" w:rsidR="00943FD0" w:rsidRDefault="00943FD0" w:rsidP="00943FD0">
      <w:pPr>
        <w:pStyle w:val="Odstavec1-1a"/>
        <w:numPr>
          <w:ilvl w:val="0"/>
          <w:numId w:val="11"/>
        </w:numPr>
      </w:pPr>
      <w:r>
        <w:t xml:space="preserve">Zajištění bezbariérového přístupu na nástupiště v </w:t>
      </w:r>
      <w:proofErr w:type="spellStart"/>
      <w:r>
        <w:t>žst</w:t>
      </w:r>
      <w:proofErr w:type="spellEnd"/>
      <w:r>
        <w:t xml:space="preserve">. Kolín (SŽ, zpracovatel DSP PROJEKT servis spol. s r.o., předpoklad realizace 2023 – 2024) </w:t>
      </w:r>
    </w:p>
    <w:p w14:paraId="260E355C" w14:textId="77777777" w:rsidR="00FD501F" w:rsidRPr="00FD501F" w:rsidRDefault="00FD501F" w:rsidP="00475ECE">
      <w:pPr>
        <w:pStyle w:val="Nadpis2-1"/>
      </w:pPr>
      <w:bookmarkStart w:id="17" w:name="_Toc115169005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7"/>
    </w:p>
    <w:p w14:paraId="0A21DCB2" w14:textId="77777777" w:rsidR="00FD501F" w:rsidRPr="00FD501F" w:rsidRDefault="00FD501F" w:rsidP="00475ECE">
      <w:pPr>
        <w:pStyle w:val="Nadpis2-2"/>
      </w:pPr>
      <w:bookmarkStart w:id="18" w:name="_Toc115169006"/>
      <w:r w:rsidRPr="00FD501F">
        <w:t>Všeobecně</w:t>
      </w:r>
      <w:bookmarkEnd w:id="18"/>
    </w:p>
    <w:p w14:paraId="501C5D13" w14:textId="77777777" w:rsidR="00A729D6" w:rsidRDefault="00A729D6" w:rsidP="00A729D6">
      <w:pPr>
        <w:pStyle w:val="Text2-1"/>
      </w:pPr>
      <w:r>
        <w:t xml:space="preserve">Zhotovitel zpracuje Dokumentaci v souladu s požadavky směrnice SŽ SM011. </w:t>
      </w:r>
    </w:p>
    <w:p w14:paraId="6B2B7585" w14:textId="6F36C386" w:rsidR="00FD501F" w:rsidRPr="00B537B6" w:rsidRDefault="00D33AF4" w:rsidP="00B537B6">
      <w:pPr>
        <w:pStyle w:val="Text2-1"/>
      </w:pPr>
      <w:r>
        <w:t>D</w:t>
      </w:r>
      <w:r w:rsidR="00FD501F" w:rsidRPr="00FD501F">
        <w:t xml:space="preserve">okumentace bude zpracována </w:t>
      </w:r>
      <w:r w:rsidR="00FD501F" w:rsidRPr="00B537B6">
        <w:t>dle schválené</w:t>
      </w:r>
      <w:r w:rsidR="00B537B6" w:rsidRPr="00B537B6">
        <w:t>ho</w:t>
      </w:r>
      <w:r w:rsidR="002F7044" w:rsidRPr="00B537B6">
        <w:t xml:space="preserve"> </w:t>
      </w:r>
      <w:r w:rsidR="00FD501F" w:rsidRPr="00B537B6">
        <w:t>Záměru projektu</w:t>
      </w:r>
      <w:r w:rsidRPr="00B537B6">
        <w:t xml:space="preserve"> </w:t>
      </w:r>
      <w:r w:rsidR="00B537B6" w:rsidRPr="00B537B6">
        <w:t>a</w:t>
      </w:r>
      <w:r w:rsidR="00E67DB4" w:rsidRPr="00B537B6">
        <w:t xml:space="preserve"> </w:t>
      </w:r>
      <w:r w:rsidRPr="00B537B6">
        <w:t>Dokumentace pro územní rozhodnut</w:t>
      </w:r>
      <w:r w:rsidR="002F7044" w:rsidRPr="00B537B6">
        <w:t>í</w:t>
      </w:r>
      <w:r w:rsidR="00FD501F" w:rsidRPr="00B537B6">
        <w:t xml:space="preserve">. </w:t>
      </w:r>
      <w:r w:rsidR="00B537B6" w:rsidRPr="00B537B6">
        <w:t>Závěry z projednání připomínek jsou obsaženy v dokladové části, přijaté připomínky byly zapracovány v</w:t>
      </w:r>
      <w:r w:rsidR="00BB4C1A">
        <w:t xml:space="preserve"> Zadávací </w:t>
      </w:r>
      <w:r w:rsidR="00B537B6" w:rsidRPr="00B537B6">
        <w:t>dokumentaci</w:t>
      </w:r>
      <w:r w:rsidR="00B537B6">
        <w:t>.</w:t>
      </w:r>
    </w:p>
    <w:p w14:paraId="7D48646D" w14:textId="77777777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14:paraId="5D41A634" w14:textId="77777777" w:rsidR="00677E77" w:rsidRPr="002962AA" w:rsidRDefault="00677E77" w:rsidP="00677E77">
      <w:pPr>
        <w:pStyle w:val="Text2-1"/>
      </w:pPr>
      <w:r w:rsidRPr="007D1DF6">
        <w:t xml:space="preserve">Definitivní předání Dokumentace dle odst. </w:t>
      </w:r>
      <w:proofErr w:type="gramStart"/>
      <w:r w:rsidRPr="007D1DF6">
        <w:t>3.4.18</w:t>
      </w:r>
      <w:proofErr w:type="gramEnd"/>
      <w:r w:rsidRPr="007D1DF6">
        <w:t xml:space="preserve"> VTP/DOKUMENTACE</w:t>
      </w:r>
      <w:r w:rsidRPr="002962AA">
        <w:t>/0</w:t>
      </w:r>
      <w:r w:rsidR="006E78B7" w:rsidRPr="002962AA">
        <w:t>5</w:t>
      </w:r>
      <w:r w:rsidRPr="002962AA">
        <w:t>/2</w:t>
      </w:r>
      <w:r w:rsidR="006E78B7" w:rsidRPr="002962AA">
        <w:t>2</w:t>
      </w:r>
      <w:r w:rsidRPr="002962AA">
        <w:t xml:space="preserve"> proběhne na médiu</w:t>
      </w:r>
      <w:r w:rsidR="003A2CCC" w:rsidRPr="002962AA">
        <w:t>:</w:t>
      </w:r>
      <w:r w:rsidRPr="002962AA">
        <w:t xml:space="preserve"> USB </w:t>
      </w:r>
      <w:proofErr w:type="spellStart"/>
      <w:r w:rsidRPr="002962AA">
        <w:t>flash</w:t>
      </w:r>
      <w:proofErr w:type="spellEnd"/>
      <w:r w:rsidRPr="002962AA">
        <w:t xml:space="preserve"> disk. </w:t>
      </w:r>
    </w:p>
    <w:p w14:paraId="3A91F56D" w14:textId="77777777" w:rsidR="00B931DA" w:rsidRPr="002962AA" w:rsidRDefault="00B931DA" w:rsidP="00B931DA">
      <w:pPr>
        <w:pStyle w:val="Text2-1"/>
      </w:pPr>
      <w:r w:rsidRPr="002962AA">
        <w:rPr>
          <w:spacing w:val="-2"/>
        </w:rPr>
        <w:t>Odstavce 3.2.8, 3.3.4</w:t>
      </w:r>
      <w:r w:rsidR="000D6AF5" w:rsidRPr="002962AA">
        <w:rPr>
          <w:spacing w:val="-2"/>
        </w:rPr>
        <w:t xml:space="preserve">, a </w:t>
      </w:r>
      <w:r w:rsidRPr="002962AA">
        <w:rPr>
          <w:spacing w:val="-2"/>
        </w:rPr>
        <w:t>10.4.8</w:t>
      </w:r>
      <w:r w:rsidR="000D6AF5" w:rsidRPr="002962AA">
        <w:rPr>
          <w:spacing w:val="-2"/>
        </w:rPr>
        <w:t>.1</w:t>
      </w:r>
      <w:r w:rsidRPr="002962AA">
        <w:rPr>
          <w:spacing w:val="-2"/>
        </w:rPr>
        <w:t xml:space="preserve"> </w:t>
      </w:r>
      <w:r w:rsidR="000D6AF5" w:rsidRPr="002962AA">
        <w:rPr>
          <w:spacing w:val="-2"/>
        </w:rPr>
        <w:t xml:space="preserve">ve </w:t>
      </w:r>
      <w:r w:rsidRPr="002962AA">
        <w:rPr>
          <w:spacing w:val="-2"/>
        </w:rPr>
        <w:t>VTP/DOKUMENTACE</w:t>
      </w:r>
      <w:r w:rsidRPr="002962AA">
        <w:t>/0</w:t>
      </w:r>
      <w:r w:rsidR="006E78B7" w:rsidRPr="002962AA">
        <w:t>5</w:t>
      </w:r>
      <w:r w:rsidR="00544BEB" w:rsidRPr="002962AA">
        <w:t>/</w:t>
      </w:r>
      <w:r w:rsidRPr="002962AA">
        <w:t>2</w:t>
      </w:r>
      <w:r w:rsidR="006E78B7" w:rsidRPr="002962AA">
        <w:t>2</w:t>
      </w:r>
      <w:r w:rsidRPr="002962AA">
        <w:t xml:space="preserve"> se ruší a nahrazují se následujícími odstavci: </w:t>
      </w:r>
    </w:p>
    <w:p w14:paraId="0C813CF4" w14:textId="77777777" w:rsidR="00335DD1" w:rsidRPr="002962AA" w:rsidRDefault="00335DD1" w:rsidP="00FC26FF">
      <w:pPr>
        <w:pStyle w:val="Textbezodsazen"/>
        <w:ind w:left="1701" w:hanging="992"/>
      </w:pPr>
      <w:r w:rsidRPr="002962AA">
        <w:t>„3.2.8</w:t>
      </w:r>
      <w:r w:rsidRPr="002962AA">
        <w:tab/>
      </w:r>
      <w:r w:rsidRPr="002962AA">
        <w:rPr>
          <w:b/>
        </w:rPr>
        <w:t>Majetkoprávní vypořádání</w:t>
      </w:r>
      <w:r w:rsidRPr="002962AA">
        <w:t xml:space="preserve"> </w:t>
      </w:r>
      <w:r w:rsidRPr="002962AA">
        <w:rPr>
          <w:b/>
        </w:rPr>
        <w:t>bude vedeno v majetkoprávní aplikaci</w:t>
      </w:r>
      <w:r w:rsidR="002B4B12" w:rsidRPr="002962AA">
        <w:rPr>
          <w:b/>
        </w:rPr>
        <w:t xml:space="preserve"> (</w:t>
      </w:r>
      <w:r w:rsidR="002E5579" w:rsidRPr="002962AA">
        <w:rPr>
          <w:b/>
        </w:rPr>
        <w:t xml:space="preserve">webová aplikace </w:t>
      </w:r>
      <w:r w:rsidR="002B4B12" w:rsidRPr="002962AA">
        <w:rPr>
          <w:b/>
        </w:rPr>
        <w:t>MAJA</w:t>
      </w:r>
      <w:r w:rsidR="002E5579" w:rsidRPr="002962AA">
        <w:rPr>
          <w:b/>
        </w:rPr>
        <w:t> - </w:t>
      </w:r>
      <w:r w:rsidR="002B4B12" w:rsidRPr="002962AA">
        <w:rPr>
          <w:b/>
        </w:rPr>
        <w:t>majetkoprávní příprava staveb)</w:t>
      </w:r>
      <w:r w:rsidRPr="002962AA">
        <w:t>, kterou zajišťuje, provozuje a</w:t>
      </w:r>
      <w:r w:rsidR="002E5579" w:rsidRPr="002962AA">
        <w:t> </w:t>
      </w:r>
      <w:r w:rsidRPr="002962AA">
        <w:t>spravuje Objednatel</w:t>
      </w:r>
      <w:r w:rsidR="007C7D53" w:rsidRPr="002962AA">
        <w:t xml:space="preserve"> (</w:t>
      </w:r>
      <w:r w:rsidRPr="002962AA">
        <w:t>viz 3.3.4 těchto VTP</w:t>
      </w:r>
      <w:r w:rsidR="007C7D53" w:rsidRPr="002962AA">
        <w:t>)</w:t>
      </w:r>
      <w:r w:rsidRPr="002962AA">
        <w:t>. Objednatel předá Zhotoviteli přístupová práva k majetkoprávní aplikaci</w:t>
      </w:r>
      <w:r w:rsidR="00544BEB" w:rsidRPr="002962AA">
        <w:t xml:space="preserve"> po vydání </w:t>
      </w:r>
      <w:r w:rsidR="00D87252" w:rsidRPr="002962AA">
        <w:t>územního rozhodnutí</w:t>
      </w:r>
      <w:r w:rsidR="00FD4F85" w:rsidRPr="002962AA">
        <w:t xml:space="preserve"> </w:t>
      </w:r>
      <w:r w:rsidR="00544BEB" w:rsidRPr="002962AA">
        <w:t>a</w:t>
      </w:r>
      <w:r w:rsidR="00FD4F85" w:rsidRPr="002962AA">
        <w:t> </w:t>
      </w:r>
      <w:r w:rsidR="00544BEB" w:rsidRPr="002962AA">
        <w:t>podpisu SOD</w:t>
      </w:r>
      <w:r w:rsidRPr="002962AA">
        <w:t>.</w:t>
      </w:r>
      <w:r w:rsidR="006E78B7" w:rsidRPr="002962AA">
        <w:t>“</w:t>
      </w:r>
    </w:p>
    <w:p w14:paraId="550C14C3" w14:textId="77777777" w:rsidR="00335DD1" w:rsidRPr="002962AA" w:rsidRDefault="006E78B7" w:rsidP="00FC26FF">
      <w:pPr>
        <w:pStyle w:val="Textbezodsazen"/>
        <w:ind w:left="1701" w:hanging="992"/>
      </w:pPr>
      <w:r w:rsidRPr="002962AA">
        <w:t>„</w:t>
      </w:r>
      <w:r w:rsidR="00335DD1" w:rsidRPr="002962AA">
        <w:t>3.3.4</w:t>
      </w:r>
      <w:r w:rsidR="00335DD1" w:rsidRPr="002962AA">
        <w:tab/>
      </w:r>
      <w:r w:rsidR="00335DD1" w:rsidRPr="002962AA">
        <w:rPr>
          <w:b/>
        </w:rPr>
        <w:t>Zhotovitel povede majetkoprávní vypořádání v majetkoprávní aplikaci:</w:t>
      </w:r>
    </w:p>
    <w:p w14:paraId="4B85588D" w14:textId="7FEFB492" w:rsidR="00335DD1" w:rsidRPr="002962AA" w:rsidRDefault="00335DD1" w:rsidP="00FC26FF">
      <w:pPr>
        <w:pStyle w:val="Textbezslovn"/>
        <w:ind w:left="2552" w:hanging="822"/>
      </w:pPr>
      <w:r w:rsidRPr="002962AA">
        <w:t>3.3.4.1</w:t>
      </w:r>
      <w:r w:rsidRPr="002962AA">
        <w:tab/>
        <w:t>Zhotovitel je povinen majetkoprávní aplikaci využívat pro evidenci stavu řešení všech majetkoprávních případů, které bude s</w:t>
      </w:r>
      <w:r w:rsidR="00877FBD">
        <w:t> </w:t>
      </w:r>
      <w:r w:rsidRPr="002962AA">
        <w:t xml:space="preserve">jednotlivými vlastníky pozemků projednávat. V majetkoprávní aplikaci budou vedeny všechny smluvní případy v jejich okamžitém aktuálním stavu, se záznamem veškeré komunikace s vlastníky (vč. e-mail komunikace, telefonické hovory apod.), včetně doplňování </w:t>
      </w:r>
      <w:r w:rsidRPr="002962AA">
        <w:lastRenderedPageBreak/>
        <w:t>všech dalších dokumentů (např. průvodních dopisů), které se k</w:t>
      </w:r>
      <w:r w:rsidR="00877FBD">
        <w:t> </w:t>
      </w:r>
      <w:r w:rsidRPr="002962AA">
        <w:t xml:space="preserve">jednotlivým smluvním případům budou vázat. </w:t>
      </w:r>
    </w:p>
    <w:p w14:paraId="55A2FFA6" w14:textId="2EE3EEBF" w:rsidR="00335DD1" w:rsidRPr="002962AA" w:rsidRDefault="00335DD1" w:rsidP="00FC26FF">
      <w:pPr>
        <w:pStyle w:val="Textbezslovn"/>
        <w:ind w:left="2552" w:hanging="851"/>
      </w:pPr>
      <w:r w:rsidRPr="002962AA">
        <w:t>3.3.4.2</w:t>
      </w:r>
      <w:r w:rsidRPr="002962AA">
        <w:tab/>
        <w:t>Zhotovitel bude do aplikace ukládat data ze znaleckých posudků a</w:t>
      </w:r>
      <w:r w:rsidR="00877FBD">
        <w:t> </w:t>
      </w:r>
      <w:r w:rsidRPr="002962AA">
        <w:t xml:space="preserve">budou do ní uloženy naskenované či elektronické verze znaleckých posudků. </w:t>
      </w:r>
    </w:p>
    <w:p w14:paraId="693668C1" w14:textId="320225CB" w:rsidR="00335DD1" w:rsidRPr="002962AA" w:rsidRDefault="00335DD1" w:rsidP="00FC26FF">
      <w:pPr>
        <w:pStyle w:val="Textbezslovn"/>
        <w:ind w:left="2552" w:hanging="851"/>
      </w:pPr>
      <w:r w:rsidRPr="00867A64">
        <w:t>3.3.4.3</w:t>
      </w:r>
      <w:r w:rsidRPr="00867A64">
        <w:tab/>
      </w:r>
      <w:r w:rsidRPr="002962AA">
        <w:t>Zhotovitel bude aplikaci využívat pro generování vybraných typů smluvních dokumentů. Obsah vedené dokumentace k jednotlivým smluvním případům bude obsahovat i všechny potřebné informace, podklady a dokumenty potřebné k případnému zahájení vyvlastňovacího řízení minimálně v rozsahu dle § 18 zákona č.</w:t>
      </w:r>
      <w:r w:rsidR="00877FBD">
        <w:t> </w:t>
      </w:r>
      <w:r w:rsidRPr="002962AA">
        <w:t>184/2006 Sb.[19].</w:t>
      </w:r>
    </w:p>
    <w:p w14:paraId="675DB211" w14:textId="77777777" w:rsidR="00335DD1" w:rsidRPr="002962AA" w:rsidRDefault="00335DD1" w:rsidP="00FC26FF">
      <w:pPr>
        <w:pStyle w:val="Textbezslovn"/>
        <w:ind w:left="2552" w:hanging="851"/>
      </w:pPr>
      <w:r w:rsidRPr="002962AA">
        <w:t>3.3.4.4</w:t>
      </w:r>
      <w:r w:rsidRPr="002962AA">
        <w:tab/>
        <w:t>Zhotovitel do aplikace uloží všechny uzavřené smlouvy včetně GP v</w:t>
      </w:r>
      <w:r w:rsidR="007C7D53" w:rsidRPr="002962AA">
        <w:t> </w:t>
      </w:r>
      <w:r w:rsidRPr="002962AA">
        <w:t xml:space="preserve">elektronické podobě a dále v souladu s </w:t>
      </w:r>
      <w:proofErr w:type="spellStart"/>
      <w:r w:rsidRPr="002962AA">
        <w:t>ust</w:t>
      </w:r>
      <w:proofErr w:type="spellEnd"/>
      <w:r w:rsidRPr="002962AA">
        <w:t>. § 5, odst. 1, zákona č.</w:t>
      </w:r>
      <w:r w:rsidR="0004665F" w:rsidRPr="002962AA">
        <w:t> </w:t>
      </w:r>
      <w:r w:rsidRPr="002962AA">
        <w:t>340/2015</w:t>
      </w:r>
      <w:r w:rsidR="0004665F" w:rsidRPr="002962AA">
        <w:t> </w:t>
      </w:r>
      <w:r w:rsidRPr="002962AA">
        <w:t>Sb. [27], v elektronickém obrazu textového obsahu smlouvy v</w:t>
      </w:r>
      <w:r w:rsidR="0004665F" w:rsidRPr="002962AA">
        <w:t> </w:t>
      </w:r>
      <w:r w:rsidRPr="002962AA">
        <w:t>otevřeném a</w:t>
      </w:r>
      <w:r w:rsidR="007C7D53" w:rsidRPr="002962AA">
        <w:t> </w:t>
      </w:r>
      <w:r w:rsidRPr="002962AA">
        <w:t>strojově čitelném formátu.</w:t>
      </w:r>
    </w:p>
    <w:p w14:paraId="10851CFB" w14:textId="30C2C84F" w:rsidR="00335DD1" w:rsidRPr="002962AA" w:rsidRDefault="00335DD1" w:rsidP="00FC26FF">
      <w:pPr>
        <w:pStyle w:val="Textbezslovn"/>
        <w:ind w:left="2552" w:hanging="851"/>
      </w:pPr>
      <w:r w:rsidRPr="002962AA">
        <w:t>3.3.4.5</w:t>
      </w:r>
      <w:r w:rsidRPr="002962AA">
        <w:tab/>
        <w:t>Zhotovitel bude činnosti dle odstavce 10.4.8 Geometrické plány těchto VTP vést v prostředí majetkoprávní aplikace a to od návrhu nového ohraničení pozemků po předání GP a jeho vložení do</w:t>
      </w:r>
      <w:r w:rsidR="00877FBD">
        <w:t> </w:t>
      </w:r>
      <w:r w:rsidRPr="002962AA">
        <w:t>aplikace.</w:t>
      </w:r>
      <w:r w:rsidR="00CD2F9A" w:rsidRPr="002962AA">
        <w:t>“</w:t>
      </w:r>
    </w:p>
    <w:p w14:paraId="5DB584C0" w14:textId="77777777" w:rsidR="005777AF" w:rsidRDefault="006E78B7" w:rsidP="00DF72EF">
      <w:pPr>
        <w:pStyle w:val="Textbezodsazen"/>
        <w:ind w:left="1701" w:hanging="992"/>
      </w:pPr>
      <w:r w:rsidRPr="002962AA">
        <w:t>„</w:t>
      </w:r>
      <w:r w:rsidR="00CD2F9A" w:rsidRPr="002962AA">
        <w:t>10.4.8.1</w:t>
      </w:r>
      <w:r w:rsidR="00CD2F9A" w:rsidRPr="002962AA">
        <w:tab/>
        <w:t>Zhotovitel se zavazuje činnosti dle tohoto článku vést v prostředí majetkoprávní aplikace a to od návrhu nového ohraničení pozemků po předání GP a jeho vložení do aplikace.</w:t>
      </w:r>
      <w:r w:rsidR="003574E3" w:rsidRPr="002962AA">
        <w:t>“</w:t>
      </w:r>
    </w:p>
    <w:p w14:paraId="17B2A31A" w14:textId="77777777" w:rsidR="00FC26FF" w:rsidRDefault="00502293" w:rsidP="0006150F">
      <w:pPr>
        <w:pStyle w:val="Text2-1"/>
      </w:pPr>
      <w:r>
        <w:t>Všechny o</w:t>
      </w:r>
      <w:r w:rsidR="00FC26FF">
        <w:t xml:space="preserve">dstavce v článku 3.5 </w:t>
      </w:r>
      <w:r w:rsidR="00FC26FF" w:rsidRPr="00264BD3">
        <w:t>ve VTP/DOKUMENTACE/05/22 se ruší a nahrazuj</w:t>
      </w:r>
      <w:r w:rsidR="00FC26FF">
        <w:t>í</w:t>
      </w:r>
      <w:r w:rsidR="00FC26FF" w:rsidRPr="00264BD3">
        <w:t xml:space="preserve"> se následujícím zněním</w:t>
      </w:r>
      <w:r w:rsidR="00FC26FF">
        <w:t>:</w:t>
      </w:r>
    </w:p>
    <w:p w14:paraId="3B27DEC2" w14:textId="77777777" w:rsidR="00FC26FF" w:rsidRPr="00FC26FF" w:rsidRDefault="00FC26FF" w:rsidP="00FC26FF">
      <w:pPr>
        <w:tabs>
          <w:tab w:val="left" w:pos="1701"/>
        </w:tabs>
        <w:spacing w:after="120" w:line="264" w:lineRule="auto"/>
        <w:ind w:left="1701" w:hanging="964"/>
        <w:jc w:val="both"/>
        <w:rPr>
          <w:sz w:val="18"/>
          <w:szCs w:val="18"/>
        </w:rPr>
      </w:pPr>
      <w:r w:rsidRPr="00FC26FF">
        <w:rPr>
          <w:sz w:val="18"/>
          <w:szCs w:val="18"/>
        </w:rPr>
        <w:t>„3.5.1</w:t>
      </w:r>
      <w:r w:rsidRPr="00FC26FF">
        <w:rPr>
          <w:sz w:val="18"/>
          <w:szCs w:val="18"/>
        </w:rPr>
        <w:tab/>
        <w:t>Na základě požadavku stavebního zákona [1] budou součástí povinnosti Zhotovitele u Dokumentace ve stupni PDPS i činnosti spojené s výkonem Autorského dozoru projektanta v průběhu přípravy a realizace díla dle zákona č. 360/1992 Sb. [5].</w:t>
      </w:r>
      <w:r>
        <w:rPr>
          <w:sz w:val="18"/>
          <w:szCs w:val="18"/>
        </w:rPr>
        <w:t xml:space="preserve"> Náplň práce AD je uvedena v Příloze B Kapitoly 1 TKP</w:t>
      </w:r>
      <w:r w:rsidR="001F2C87">
        <w:rPr>
          <w:sz w:val="18"/>
          <w:szCs w:val="18"/>
        </w:rPr>
        <w:t> </w:t>
      </w:r>
      <w:r>
        <w:rPr>
          <w:sz w:val="18"/>
          <w:szCs w:val="18"/>
        </w:rPr>
        <w:t>[74].“</w:t>
      </w:r>
    </w:p>
    <w:p w14:paraId="039988CE" w14:textId="77777777" w:rsidR="00B875EE" w:rsidRPr="00264BD3" w:rsidRDefault="00B707DB" w:rsidP="00B875EE">
      <w:pPr>
        <w:pStyle w:val="Text2-1"/>
      </w:pPr>
      <w:r w:rsidRPr="00264BD3">
        <w:t>Text o</w:t>
      </w:r>
      <w:r w:rsidR="00B875EE" w:rsidRPr="00264BD3">
        <w:t>dstavc</w:t>
      </w:r>
      <w:r w:rsidRPr="00264BD3">
        <w:t>ů</w:t>
      </w:r>
      <w:r w:rsidR="00B875EE" w:rsidRPr="00264BD3">
        <w:t xml:space="preserve"> </w:t>
      </w:r>
      <w:proofErr w:type="gramStart"/>
      <w:r w:rsidR="00B875EE" w:rsidRPr="00264BD3">
        <w:t>7.3.16</w:t>
      </w:r>
      <w:proofErr w:type="gramEnd"/>
      <w:r w:rsidR="00B875EE" w:rsidRPr="00264BD3">
        <w:t xml:space="preserve"> a 7.3.17 ve VTP/DOKUMENTACE/05/22 se ruší a nahrazují se následujícím </w:t>
      </w:r>
      <w:r w:rsidRPr="00264BD3">
        <w:t>zněním</w:t>
      </w:r>
      <w:r w:rsidR="00B875EE" w:rsidRPr="00264BD3">
        <w:t>:</w:t>
      </w:r>
    </w:p>
    <w:p w14:paraId="3421EF86" w14:textId="00725AFD" w:rsidR="00B875EE" w:rsidRPr="00264BD3" w:rsidRDefault="00B875EE" w:rsidP="00B875EE">
      <w:pPr>
        <w:tabs>
          <w:tab w:val="left" w:pos="1701"/>
        </w:tabs>
        <w:spacing w:after="120" w:line="264" w:lineRule="auto"/>
        <w:ind w:left="1701" w:hanging="964"/>
        <w:jc w:val="both"/>
        <w:rPr>
          <w:sz w:val="18"/>
          <w:szCs w:val="18"/>
        </w:rPr>
      </w:pPr>
      <w:r w:rsidRPr="00264BD3">
        <w:rPr>
          <w:sz w:val="18"/>
          <w:szCs w:val="18"/>
        </w:rPr>
        <w:t xml:space="preserve">„7.3.16 </w:t>
      </w:r>
      <w:r w:rsidRPr="00264BD3">
        <w:rPr>
          <w:sz w:val="18"/>
          <w:szCs w:val="18"/>
        </w:rPr>
        <w:tab/>
        <w:t xml:space="preserve">Zhotovitel provede </w:t>
      </w:r>
      <w:r w:rsidRPr="00264BD3">
        <w:rPr>
          <w:b/>
          <w:sz w:val="18"/>
          <w:szCs w:val="18"/>
        </w:rPr>
        <w:t xml:space="preserve">vzorkování železničního tělesa, zeminy a kolejového lože pro zařazení druhu odpadů </w:t>
      </w:r>
      <w:r w:rsidR="00B707DB" w:rsidRPr="00264BD3">
        <w:rPr>
          <w:b/>
          <w:sz w:val="18"/>
          <w:szCs w:val="18"/>
        </w:rPr>
        <w:t>ve stupni DSP/DOS</w:t>
      </w:r>
      <w:r w:rsidR="00B707DB" w:rsidRPr="00264BD3">
        <w:rPr>
          <w:sz w:val="18"/>
          <w:szCs w:val="18"/>
        </w:rPr>
        <w:t xml:space="preserve"> </w:t>
      </w:r>
      <w:r w:rsidRPr="00264BD3">
        <w:rPr>
          <w:sz w:val="18"/>
          <w:szCs w:val="18"/>
        </w:rPr>
        <w:t>podle</w:t>
      </w:r>
      <w:r w:rsidR="00B707DB" w:rsidRPr="00264BD3">
        <w:rPr>
          <w:sz w:val="18"/>
          <w:szCs w:val="18"/>
        </w:rPr>
        <w:t xml:space="preserve"> dle článku 9 směrnice SŽ SM096 a</w:t>
      </w:r>
      <w:r w:rsidRPr="00264BD3">
        <w:rPr>
          <w:sz w:val="18"/>
          <w:szCs w:val="18"/>
        </w:rPr>
        <w:t xml:space="preserve"> části 3.1 Metodického návodu – vzorkování uvedeného v </w:t>
      </w:r>
      <w:proofErr w:type="gramStart"/>
      <w:r w:rsidRPr="00264BD3">
        <w:rPr>
          <w:sz w:val="18"/>
          <w:szCs w:val="18"/>
        </w:rPr>
        <w:t>příloze B.3 směrnice</w:t>
      </w:r>
      <w:proofErr w:type="gramEnd"/>
      <w:r w:rsidRPr="00264BD3">
        <w:rPr>
          <w:sz w:val="18"/>
          <w:szCs w:val="18"/>
        </w:rPr>
        <w:t xml:space="preserve"> SŽ SM096.</w:t>
      </w:r>
    </w:p>
    <w:p w14:paraId="14EEB35C" w14:textId="7AF9180F" w:rsidR="00B875EE" w:rsidRPr="0006150F" w:rsidRDefault="00B875EE" w:rsidP="00B875EE">
      <w:pPr>
        <w:tabs>
          <w:tab w:val="left" w:pos="1701"/>
        </w:tabs>
        <w:spacing w:after="120" w:line="264" w:lineRule="auto"/>
        <w:ind w:left="1701" w:hanging="964"/>
        <w:jc w:val="both"/>
        <w:rPr>
          <w:sz w:val="18"/>
          <w:szCs w:val="18"/>
        </w:rPr>
      </w:pPr>
      <w:r w:rsidRPr="00264BD3">
        <w:rPr>
          <w:sz w:val="18"/>
          <w:szCs w:val="18"/>
        </w:rPr>
        <w:t xml:space="preserve">7.3.17 </w:t>
      </w:r>
      <w:r w:rsidRPr="00264BD3">
        <w:rPr>
          <w:sz w:val="18"/>
          <w:szCs w:val="18"/>
        </w:rPr>
        <w:tab/>
        <w:t xml:space="preserve">Zhotovitel provede průzkum a navrhne postup </w:t>
      </w:r>
      <w:r w:rsidRPr="00264BD3">
        <w:rPr>
          <w:b/>
          <w:sz w:val="18"/>
          <w:szCs w:val="18"/>
        </w:rPr>
        <w:t>demolice pozemních staveb ve stupni DS</w:t>
      </w:r>
      <w:r w:rsidR="00B906A0" w:rsidRPr="00264BD3">
        <w:rPr>
          <w:b/>
          <w:sz w:val="18"/>
          <w:szCs w:val="18"/>
        </w:rPr>
        <w:t>P/DOS</w:t>
      </w:r>
      <w:r w:rsidRPr="00264BD3">
        <w:rPr>
          <w:sz w:val="18"/>
          <w:szCs w:val="18"/>
        </w:rPr>
        <w:t xml:space="preserve"> podle </w:t>
      </w:r>
      <w:r w:rsidR="00B707DB" w:rsidRPr="00264BD3">
        <w:rPr>
          <w:sz w:val="18"/>
          <w:szCs w:val="18"/>
        </w:rPr>
        <w:t xml:space="preserve">dle článku 9 směrnice SŽ SM096 a </w:t>
      </w:r>
      <w:r w:rsidRPr="00264BD3">
        <w:rPr>
          <w:sz w:val="18"/>
          <w:szCs w:val="18"/>
        </w:rPr>
        <w:t>části 3.2 Metodického návodu – vzorkování, uvedeného v </w:t>
      </w:r>
      <w:proofErr w:type="gramStart"/>
      <w:r w:rsidRPr="00264BD3">
        <w:rPr>
          <w:sz w:val="18"/>
          <w:szCs w:val="18"/>
        </w:rPr>
        <w:t>příloze B.3 směrnice</w:t>
      </w:r>
      <w:proofErr w:type="gramEnd"/>
      <w:r w:rsidRPr="00264BD3">
        <w:rPr>
          <w:sz w:val="18"/>
          <w:szCs w:val="18"/>
        </w:rPr>
        <w:t xml:space="preserve"> SŽ</w:t>
      </w:r>
      <w:r w:rsidR="00B707DB" w:rsidRPr="00264BD3">
        <w:rPr>
          <w:sz w:val="18"/>
          <w:szCs w:val="18"/>
        </w:rPr>
        <w:t> </w:t>
      </w:r>
      <w:r w:rsidRPr="00264BD3">
        <w:rPr>
          <w:sz w:val="18"/>
          <w:szCs w:val="18"/>
        </w:rPr>
        <w:t>SM096.“</w:t>
      </w:r>
    </w:p>
    <w:p w14:paraId="2463956F" w14:textId="296B9F51" w:rsidR="00A04DFC" w:rsidRPr="00A04DFC" w:rsidRDefault="00B60608" w:rsidP="00A04DFC">
      <w:pPr>
        <w:pStyle w:val="Text2-1"/>
      </w:pPr>
      <w:r w:rsidRPr="00A04DFC">
        <w:t>Zhotovitel zpracuje 3D vizualizace v rozsahu</w:t>
      </w:r>
      <w:r w:rsidR="00A04DFC" w:rsidRPr="00A04DFC">
        <w:t xml:space="preserve"> celé stavby, 3D zákresy vizualizací do</w:t>
      </w:r>
      <w:r w:rsidR="00A04DFC">
        <w:t> </w:t>
      </w:r>
      <w:r w:rsidR="00A04DFC" w:rsidRPr="00A04DFC">
        <w:t>fotografií v rozsahu celkového počtu 14 ks v rámci traťového úseku Kutná Hora (mimo) – Kolín (mimo): pohledy na traťový úsek Kutná Hora (mimo) – Kolín (mimo) shora, pohled na nástupiště a zastávku Hlízov (shora i z pohledu zorného pole cestujícího), pohledy na exponované objekty v rozsahu charakterizujícím architektonické ztvárnění objektu a jeho vztah k okolí (</w:t>
      </w:r>
      <w:proofErr w:type="spellStart"/>
      <w:r w:rsidR="00A04DFC" w:rsidRPr="00A04DFC">
        <w:t>Hlízovská</w:t>
      </w:r>
      <w:proofErr w:type="spellEnd"/>
      <w:r w:rsidR="00A04DFC" w:rsidRPr="00A04DFC">
        <w:t xml:space="preserve"> spojka) a </w:t>
      </w:r>
      <w:proofErr w:type="spellStart"/>
      <w:r w:rsidR="00A04DFC" w:rsidRPr="00A04DFC">
        <w:t>videokompozice</w:t>
      </w:r>
      <w:proofErr w:type="spellEnd"/>
      <w:r w:rsidR="00A04DFC" w:rsidRPr="00A04DFC">
        <w:t xml:space="preserve"> v délce cca 1,5 minut (zkrácená verze cca 0,5 minut) dle kapitoly 9. Vizualizace, zákresy do fotografií a </w:t>
      </w:r>
      <w:proofErr w:type="spellStart"/>
      <w:r w:rsidR="00A04DFC" w:rsidRPr="00A04DFC">
        <w:t>videokompozice</w:t>
      </w:r>
      <w:proofErr w:type="spellEnd"/>
      <w:r w:rsidR="00A04DFC" w:rsidRPr="00A04DFC">
        <w:t xml:space="preserve"> VTP/DOKUMENTACE/05/22. Pro představu zpracování </w:t>
      </w:r>
      <w:proofErr w:type="spellStart"/>
      <w:r w:rsidR="00A04DFC" w:rsidRPr="00A04DFC">
        <w:t>videokompozice</w:t>
      </w:r>
      <w:proofErr w:type="spellEnd"/>
      <w:r w:rsidR="00A04DFC" w:rsidRPr="00A04DFC">
        <w:t xml:space="preserve"> Objednatel uvádí odkaz na již vyhotovenou vizualizaci na úsek Výstaviště – Veleslavín - https://www.youtube.com/watch?v=h1fbpMrd5I8. V rámci zakázky je nutné zajistit s</w:t>
      </w:r>
      <w:r w:rsidR="00877FBD">
        <w:t> </w:t>
      </w:r>
      <w:r w:rsidR="00A04DFC" w:rsidRPr="00A04DFC">
        <w:t xml:space="preserve">dotčenými orgány povolení k natáčení </w:t>
      </w:r>
      <w:proofErr w:type="spellStart"/>
      <w:r w:rsidR="00A04DFC" w:rsidRPr="00A04DFC">
        <w:t>dronem</w:t>
      </w:r>
      <w:proofErr w:type="spellEnd"/>
      <w:r w:rsidR="00A04DFC" w:rsidRPr="00A04DFC">
        <w:t>, a to v rámci SŽ, případně Úřadu pro civilní letectví (dále jen „ÚCL“).</w:t>
      </w:r>
    </w:p>
    <w:p w14:paraId="1B6881F8" w14:textId="77777777" w:rsidR="00620114" w:rsidRDefault="0012221B" w:rsidP="00FC26FF">
      <w:pPr>
        <w:pStyle w:val="Text2-1"/>
      </w:pPr>
      <w:r>
        <w:lastRenderedPageBreak/>
        <w:t>Stupeň dokumentace</w:t>
      </w:r>
      <w:r w:rsidR="00224767">
        <w:t xml:space="preserve">, </w:t>
      </w:r>
      <w:r w:rsidR="00CC3534">
        <w:t>P</w:t>
      </w:r>
      <w:r w:rsidR="00620114">
        <w:t>DPS</w:t>
      </w:r>
      <w:r w:rsidR="00FC2121">
        <w:t xml:space="preserve"> </w:t>
      </w:r>
      <w:r w:rsidR="00620114">
        <w:t xml:space="preserve">podléhá procesu </w:t>
      </w:r>
      <w:proofErr w:type="spellStart"/>
      <w:r w:rsidR="00620114">
        <w:t>Trackside</w:t>
      </w:r>
      <w:proofErr w:type="spellEnd"/>
      <w:r w:rsidR="00620114">
        <w:t xml:space="preserve"> </w:t>
      </w:r>
      <w:proofErr w:type="spellStart"/>
      <w:r w:rsidR="00620114">
        <w:t>Approval</w:t>
      </w:r>
      <w:proofErr w:type="spellEnd"/>
      <w:r w:rsidR="00620114">
        <w:t>, tj. schválení traťové části ERTMS Agenturou Evropské unie pro železnice (</w:t>
      </w:r>
      <w:r w:rsidR="0098105F">
        <w:t>dále jen „</w:t>
      </w:r>
      <w:r w:rsidR="00620114">
        <w:t>ERA</w:t>
      </w:r>
      <w:r w:rsidR="0098105F">
        <w:t>“</w:t>
      </w:r>
      <w:r w:rsidR="00620114">
        <w:t xml:space="preserve">) dle </w:t>
      </w:r>
      <w:r w:rsidR="0098105F">
        <w:t>s</w:t>
      </w:r>
      <w:r w:rsidR="00620114">
        <w:t xml:space="preserve">měrnice Evropského parlamentu a Rady (EU) 2016/797, </w:t>
      </w:r>
      <w:r w:rsidR="0098105F">
        <w:t xml:space="preserve">o interoperabilitě železničního systému v Evropské unii, </w:t>
      </w:r>
      <w:r w:rsidR="00620114">
        <w:t>v</w:t>
      </w:r>
      <w:r w:rsidR="00A74603">
        <w:t> </w:t>
      </w:r>
      <w:r w:rsidR="00620114">
        <w:t xml:space="preserve">platném znění. Součástí plnění </w:t>
      </w:r>
      <w:r w:rsidR="0098105F">
        <w:t>Z</w:t>
      </w:r>
      <w:r w:rsidR="00620114">
        <w:t xml:space="preserve">hotovitele je vyplnění podkladů pro </w:t>
      </w:r>
      <w:proofErr w:type="spellStart"/>
      <w:r w:rsidR="00620114">
        <w:t>Trackside</w:t>
      </w:r>
      <w:proofErr w:type="spellEnd"/>
      <w:r w:rsidR="00620114">
        <w:t xml:space="preserve"> </w:t>
      </w:r>
      <w:proofErr w:type="spellStart"/>
      <w:r w:rsidR="00620114">
        <w:t>Approval</w:t>
      </w:r>
      <w:proofErr w:type="spellEnd"/>
      <w:r w:rsidR="00620114">
        <w:t xml:space="preserve"> a aktualizace dotčených částí </w:t>
      </w:r>
      <w:r w:rsidR="00FC2121">
        <w:t>D</w:t>
      </w:r>
      <w:r w:rsidR="00620114">
        <w:t>okumentace dle požadavků a</w:t>
      </w:r>
      <w:r w:rsidR="00A74603">
        <w:t> </w:t>
      </w:r>
      <w:r w:rsidR="00620114">
        <w:t>připomínek ERA.</w:t>
      </w:r>
      <w:r w:rsidR="00FC2121">
        <w:t xml:space="preserve"> </w:t>
      </w:r>
      <w:bookmarkStart w:id="19" w:name="_Ref106367211"/>
      <w:r w:rsidR="00620114">
        <w:t xml:space="preserve">Podklady pro schválení v ERA se rozumí vyplnění dokumentu "Apendix A" (viz </w:t>
      </w:r>
      <w:hyperlink r:id="rId11" w:history="1">
        <w:r w:rsidR="00620114">
          <w:rPr>
            <w:rStyle w:val="Hypertextovodkaz"/>
          </w:rPr>
          <w:t>https://www.era.europa.eu</w:t>
        </w:r>
      </w:hyperlink>
      <w:r w:rsidR="00620114">
        <w:t xml:space="preserve">) a vytvoření souboru přehledu odkazů </w:t>
      </w:r>
      <w:r w:rsidR="0098105F">
        <w:t>(tabulka ve formátu *.XLSX)</w:t>
      </w:r>
      <w:r w:rsidR="00620114">
        <w:t xml:space="preserve"> na části </w:t>
      </w:r>
      <w:r w:rsidR="00FC2121">
        <w:t>D</w:t>
      </w:r>
      <w:r w:rsidR="00620114">
        <w:t xml:space="preserve">okumentace, které budou použity pro </w:t>
      </w:r>
      <w:proofErr w:type="spellStart"/>
      <w:r w:rsidR="00620114">
        <w:t>Trackside</w:t>
      </w:r>
      <w:proofErr w:type="spellEnd"/>
      <w:r w:rsidR="00620114">
        <w:t xml:space="preserve"> </w:t>
      </w:r>
      <w:proofErr w:type="spellStart"/>
      <w:r w:rsidR="00620114">
        <w:t>Approval</w:t>
      </w:r>
      <w:proofErr w:type="spellEnd"/>
      <w:r w:rsidR="00620114">
        <w:t xml:space="preserve">. Tato část bude součástí </w:t>
      </w:r>
      <w:r w:rsidR="006E78B7">
        <w:t>D</w:t>
      </w:r>
      <w:r w:rsidR="00620114">
        <w:t>okladové části</w:t>
      </w:r>
      <w:r w:rsidR="006E78B7">
        <w:t xml:space="preserve"> – Doklady objednatele</w:t>
      </w:r>
      <w:r w:rsidR="00620114">
        <w:t xml:space="preserve"> (</w:t>
      </w:r>
      <w:proofErr w:type="gramStart"/>
      <w:r w:rsidR="00620114">
        <w:t>N.</w:t>
      </w:r>
      <w:r w:rsidR="006E78B7">
        <w:t>5</w:t>
      </w:r>
      <w:r w:rsidR="00620114">
        <w:t>).</w:t>
      </w:r>
      <w:proofErr w:type="gramEnd"/>
      <w:r w:rsidR="00620114">
        <w:t xml:space="preserve"> V tomto souboru budou identifikovány všechny části Dokumentace, SO/PS (odkazy do příslušných částí Dokumentace), které řeší úpravu, zavedení, nebo doplnění systému ERTMS, a tedy podléhají povinnosti schválení v ERA.</w:t>
      </w:r>
      <w:bookmarkEnd w:id="19"/>
    </w:p>
    <w:p w14:paraId="134EB4E1" w14:textId="77777777" w:rsidR="00E21BD0" w:rsidRDefault="00E21BD0" w:rsidP="00E21BD0">
      <w:pPr>
        <w:pStyle w:val="Text2-1"/>
      </w:pPr>
      <w:r>
        <w:t>V</w:t>
      </w:r>
      <w:r w:rsidR="00D71989">
        <w:t> </w:t>
      </w:r>
      <w:r>
        <w:t>Soupis</w:t>
      </w:r>
      <w:r w:rsidR="00D71989">
        <w:t xml:space="preserve">ech </w:t>
      </w:r>
      <w:r>
        <w:t>prací Zhotovitel doplní</w:t>
      </w:r>
      <w:r w:rsidR="00D71989">
        <w:t xml:space="preserve"> označení</w:t>
      </w:r>
      <w:r>
        <w:t xml:space="preserve"> do položek, které dle </w:t>
      </w:r>
      <w:r w:rsidRPr="00E21BD0">
        <w:t>Metodik</w:t>
      </w:r>
      <w:r>
        <w:t>y</w:t>
      </w:r>
      <w:r w:rsidRPr="00E21BD0">
        <w:t xml:space="preserve"> měření pro účely článku 12 Červené knihy FIDIC (1. vydání, 05/2019</w:t>
      </w:r>
      <w:r>
        <w:t xml:space="preserve"> </w:t>
      </w:r>
      <w:r w:rsidRPr="00E21BD0">
        <w:t>– schváleno M</w:t>
      </w:r>
      <w:r>
        <w:t>D</w:t>
      </w:r>
      <w:r w:rsidRPr="00E21BD0">
        <w:t xml:space="preserve"> dne 7.</w:t>
      </w:r>
      <w:r>
        <w:t> </w:t>
      </w:r>
      <w:r w:rsidRPr="00E21BD0">
        <w:t>5.</w:t>
      </w:r>
      <w:r>
        <w:t> </w:t>
      </w:r>
      <w:r w:rsidRPr="00E21BD0">
        <w:t>2019</w:t>
      </w:r>
      <w:r>
        <w:t xml:space="preserve">, </w:t>
      </w:r>
      <w:r w:rsidR="00D71989" w:rsidRPr="00CF274B">
        <w:t>https://www.sfdi.cz/soubory/obrazky-clanky/metodiky/2019_5_metodika_mereni.pdf</w:t>
      </w:r>
      <w:r>
        <w:t xml:space="preserve">) spadají do Kategorie 1 (skupiny měření s označení „G“ - položka je měřena geodeticky). Označení bude provedeno </w:t>
      </w:r>
      <w:r w:rsidR="00D71989">
        <w:t xml:space="preserve">dle výše zmíněné metodiky </w:t>
      </w:r>
      <w:r>
        <w:t xml:space="preserve">do Technické specifikace příslušných položek. </w:t>
      </w:r>
    </w:p>
    <w:p w14:paraId="4D7DCE8A" w14:textId="77777777" w:rsidR="00817709" w:rsidRDefault="00817709" w:rsidP="00761767">
      <w:pPr>
        <w:pStyle w:val="Text2-1"/>
      </w:pPr>
      <w:r>
        <w:t xml:space="preserve"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je povinen Předat Objednateli elektronicky podepsaný dokument o tom, že rozhodnutí nebo povolení nabylo právní moci, a to rovněž ve lhůtě do 14 dnů po obdržení takového potvrzení. Bude-li rozhodnutí nebo povolení vydáno i v listinné podobě, je Zhotovitel povinen předat Objednateli i jeden originál pravomocného rozhodnutí nebo povolení s potvrzením o nabytí právní moci. </w:t>
      </w:r>
    </w:p>
    <w:p w14:paraId="4D8E0AD7" w14:textId="77777777" w:rsidR="000E385D" w:rsidRDefault="000E385D" w:rsidP="000E385D">
      <w:pPr>
        <w:pStyle w:val="Text2-1"/>
      </w:pPr>
      <w:bookmarkStart w:id="20" w:name="_Toc15649873"/>
      <w:r>
        <w:t xml:space="preserve">Zhotovitel v případě jednání s provozovatelem distribuční soustavy </w:t>
      </w:r>
      <w:proofErr w:type="spellStart"/>
      <w:r>
        <w:t>GasNet</w:t>
      </w:r>
      <w:proofErr w:type="spellEnd"/>
      <w:r>
        <w:t xml:space="preserve">, s.r.o. bude postupovat dle metodického postupu uzavřeného mezi SŽ a </w:t>
      </w:r>
      <w:proofErr w:type="spellStart"/>
      <w:r>
        <w:t>GasNet</w:t>
      </w:r>
      <w:proofErr w:type="spellEnd"/>
      <w:r>
        <w:t>, s.r.o. Metodický postup bude poskytnut Objednatelem na vyžádání.</w:t>
      </w:r>
    </w:p>
    <w:p w14:paraId="10219FE0" w14:textId="77777777" w:rsidR="00E833A2" w:rsidRDefault="00E833A2" w:rsidP="00E833A2">
      <w:pPr>
        <w:pStyle w:val="Text2-1"/>
      </w:pPr>
      <w:r>
        <w:t>Text odrážky a) v odstavci 3.4.181 ve VTP/DOKUMENTACE/05/22 se ruší a nahrazuje se následujícím zněním:</w:t>
      </w:r>
    </w:p>
    <w:p w14:paraId="74FF11BD" w14:textId="77777777" w:rsidR="00E833A2" w:rsidRDefault="00E833A2" w:rsidP="00E833A2">
      <w:pPr>
        <w:pStyle w:val="Textbezslovn"/>
        <w:ind w:left="1134" w:hanging="425"/>
      </w:pPr>
      <w:r>
        <w:t xml:space="preserve">„a) kompletní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IvestDokument</w:t>
      </w:r>
      <w:proofErr w:type="spellEnd"/>
      <w:r>
        <w:t>, v otevřené a uzavřené formě, bez rozpočtů“</w:t>
      </w:r>
    </w:p>
    <w:p w14:paraId="6E6963D0" w14:textId="77777777" w:rsidR="00F678E3" w:rsidRPr="00280C98" w:rsidRDefault="00F678E3" w:rsidP="002F2288">
      <w:pPr>
        <w:pStyle w:val="Nadpis2-2"/>
      </w:pPr>
      <w:bookmarkStart w:id="21" w:name="_Toc115169007"/>
      <w:r w:rsidRPr="00280C98">
        <w:t>Dopravní technologie</w:t>
      </w:r>
      <w:bookmarkEnd w:id="20"/>
      <w:bookmarkEnd w:id="21"/>
    </w:p>
    <w:p w14:paraId="5C27210A" w14:textId="77777777" w:rsidR="00F678E3" w:rsidRPr="00280C98" w:rsidRDefault="00A04DFC" w:rsidP="00A04DFC">
      <w:pPr>
        <w:pStyle w:val="Text2-1"/>
      </w:pPr>
      <w:r w:rsidRPr="00A04DFC">
        <w:t>Dopravní technologie bude vycházet ze Záměru projektu (ZP) a Dokumentace pro územní řízení (DUR) a bude aktualizována</w:t>
      </w:r>
      <w:r>
        <w:t>.</w:t>
      </w:r>
    </w:p>
    <w:p w14:paraId="642B6DD9" w14:textId="77777777" w:rsidR="00F678E3" w:rsidRPr="00280C98" w:rsidRDefault="00F678E3" w:rsidP="002F2288">
      <w:pPr>
        <w:pStyle w:val="Nadpis2-2"/>
      </w:pPr>
      <w:bookmarkStart w:id="22" w:name="_Toc15649875"/>
      <w:bookmarkStart w:id="23" w:name="_Toc115169008"/>
      <w:r w:rsidRPr="00280C98">
        <w:t>Zabezpečovací zařízení</w:t>
      </w:r>
      <w:bookmarkEnd w:id="22"/>
      <w:bookmarkEnd w:id="23"/>
    </w:p>
    <w:p w14:paraId="71220947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41CAD4C4" w14:textId="0EE70AD3" w:rsidR="00826B79" w:rsidRPr="00826B79" w:rsidRDefault="00826B79" w:rsidP="00826B79">
      <w:pPr>
        <w:pStyle w:val="Text2-2"/>
      </w:pPr>
      <w:r w:rsidRPr="00826B79">
        <w:t>V traťovém úseku je v provozu automatický blok AB 3-74 s kolejovými obvody 75 Hz a soubory KAV a FID. Nachází se zde 4 přejezdy zabezpečené PZS: P3275 v km 290,372 – PZS 3ZBI, P3276 v km 290,825-PZS 3SBI, P3277 v</w:t>
      </w:r>
      <w:r w:rsidR="00DF72EF">
        <w:t> </w:t>
      </w:r>
      <w:r w:rsidRPr="00826B79">
        <w:t>km 292,730-PZS 3ZBI, P3278 v km 295,273-PZS 3SBI.</w:t>
      </w:r>
    </w:p>
    <w:p w14:paraId="1D51334E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4F29F17B" w14:textId="77777777" w:rsidR="00696785" w:rsidRDefault="00696785" w:rsidP="00696785">
      <w:pPr>
        <w:pStyle w:val="Text2-2"/>
      </w:pPr>
      <w:r w:rsidRPr="00696785">
        <w:t>Rekonstrukce zabezpečovacího zařízení bude provedena dle Záměru projektu (ZP) a Dokumentace pro územní řízení (DUR).</w:t>
      </w:r>
    </w:p>
    <w:p w14:paraId="1721D3BA" w14:textId="77777777" w:rsidR="00696785" w:rsidRDefault="00696785" w:rsidP="00696785">
      <w:pPr>
        <w:pStyle w:val="Text2-2"/>
      </w:pPr>
      <w:r>
        <w:t>V rámci této stavby bude provedena rekonstrukce traťového zabezpečovacího zařízení Kutná Hora hl. n. – Kolín. Součástí stavby je také úvazka TZZ do SZZ v ŽST Kutná Hora hl. n. ve stavu před stavbou „Modernizace ŽST Kutná Hora hl. n.“, úprava SZZ v ŽST Kolín a úprava ETCS, DOZ v oblasti Česká Třebová – Kolín v rovině výluk a úprav na RBC Kolín. Bude zřízený nový obvod Kaplička, který je navržen jako součást ŽST Kolín.</w:t>
      </w:r>
    </w:p>
    <w:p w14:paraId="07C44A76" w14:textId="3DFD888E" w:rsidR="00696785" w:rsidRPr="00696785" w:rsidRDefault="00696785" w:rsidP="00696785">
      <w:pPr>
        <w:pStyle w:val="Text2-2"/>
      </w:pPr>
      <w:r>
        <w:lastRenderedPageBreak/>
        <w:t>Bude p</w:t>
      </w:r>
      <w:r w:rsidR="00181875">
        <w:t>r</w:t>
      </w:r>
      <w:r>
        <w:t>ovedena také rekonstrukce přejezdových zabezpečovacích zřízení PZZ v traťovém úseku Kutná Hora hl. n. – Kolín. Přejezdy P3726 v km 290,825 a</w:t>
      </w:r>
      <w:r w:rsidR="00DF72EF">
        <w:t> </w:t>
      </w:r>
      <w:r>
        <w:t>P3728 v km 295,237 budou zrušeny a na přejezdech P3725 v km 290,382 a P3727 v km 292,730 budou instalována nová přejezdová zabezpečovací zřízení.</w:t>
      </w:r>
    </w:p>
    <w:p w14:paraId="106933B6" w14:textId="77777777" w:rsidR="00950C60" w:rsidRPr="006C33D8" w:rsidRDefault="00950C60" w:rsidP="00950C60">
      <w:pPr>
        <w:pStyle w:val="Text2-2"/>
        <w:rPr>
          <w:rFonts w:asciiTheme="minorHAnsi" w:hAnsiTheme="minorHAnsi"/>
        </w:rPr>
      </w:pPr>
      <w:bookmarkStart w:id="24" w:name="_Toc15649876"/>
      <w:r w:rsidRPr="006C33D8">
        <w:rPr>
          <w:rFonts w:asciiTheme="minorHAnsi" w:hAnsiTheme="minorHAnsi"/>
        </w:rPr>
        <w:t>V rámci stavby budou použity kompozitní závorová břevna s LED břevnovými svítilnami, velké výstražné kříže a výstražníky v LED provedení.</w:t>
      </w:r>
    </w:p>
    <w:p w14:paraId="2EF1925A" w14:textId="4B3FE478" w:rsidR="00950C60" w:rsidRPr="006C33D8" w:rsidRDefault="00950C60" w:rsidP="00950C60">
      <w:pPr>
        <w:pStyle w:val="Text2-2"/>
        <w:rPr>
          <w:rFonts w:asciiTheme="minorHAnsi" w:hAnsiTheme="minorHAnsi"/>
          <w:sz w:val="16"/>
        </w:rPr>
      </w:pPr>
      <w:r w:rsidRPr="006C33D8">
        <w:rPr>
          <w:rFonts w:asciiTheme="minorHAnsi" w:hAnsiTheme="minorHAnsi"/>
          <w:bCs/>
          <w:iCs/>
          <w:szCs w:val="20"/>
        </w:rPr>
        <w:t xml:space="preserve">V případě návrhu PZS se 4kvadrantovými závorami musí být vždy prověřeno použití postupného (sekvenčního) sklápění závor. Přitom se pro výpočet </w:t>
      </w:r>
      <w:proofErr w:type="spellStart"/>
      <w:r w:rsidRPr="006C33D8">
        <w:rPr>
          <w:rFonts w:asciiTheme="minorHAnsi" w:hAnsiTheme="minorHAnsi"/>
          <w:bCs/>
          <w:iCs/>
          <w:szCs w:val="20"/>
        </w:rPr>
        <w:t>předzváněcí</w:t>
      </w:r>
      <w:proofErr w:type="spellEnd"/>
      <w:r w:rsidRPr="006C33D8">
        <w:rPr>
          <w:rFonts w:asciiTheme="minorHAnsi" w:hAnsiTheme="minorHAnsi"/>
          <w:bCs/>
          <w:iCs/>
          <w:szCs w:val="20"/>
        </w:rPr>
        <w:t xml:space="preserve"> doby pro přejezdy s pohybem chodců vždy použije výpočet podle bodu 5a) části B) dopisu čj. 3867/2017-SŽDC-O14</w:t>
      </w:r>
      <w:r>
        <w:rPr>
          <w:rFonts w:asciiTheme="minorHAnsi" w:hAnsiTheme="minorHAnsi"/>
          <w:bCs/>
          <w:iCs/>
          <w:szCs w:val="20"/>
        </w:rPr>
        <w:t xml:space="preserve"> - </w:t>
      </w:r>
      <w:r w:rsidRPr="005E7A26">
        <w:rPr>
          <w:rFonts w:asciiTheme="minorHAnsi" w:hAnsiTheme="minorHAnsi"/>
        </w:rPr>
        <w:t xml:space="preserve">viz </w:t>
      </w:r>
      <w:proofErr w:type="gramStart"/>
      <w:r w:rsidRPr="005E7A26">
        <w:rPr>
          <w:rFonts w:asciiTheme="minorHAnsi" w:hAnsiTheme="minorHAnsi"/>
        </w:rPr>
        <w:t xml:space="preserve">Příloha </w:t>
      </w:r>
      <w:r w:rsidR="007856DC">
        <w:rPr>
          <w:rFonts w:asciiTheme="minorHAnsi" w:hAnsiTheme="minorHAnsi"/>
        </w:rPr>
        <w:fldChar w:fldCharType="begin"/>
      </w:r>
      <w:r w:rsidR="007856DC">
        <w:rPr>
          <w:rFonts w:asciiTheme="minorHAnsi" w:hAnsiTheme="minorHAnsi"/>
        </w:rPr>
        <w:instrText xml:space="preserve"> REF _Ref56174244 \r \h </w:instrText>
      </w:r>
      <w:r w:rsidR="007856DC">
        <w:rPr>
          <w:rFonts w:asciiTheme="minorHAnsi" w:hAnsiTheme="minorHAnsi"/>
        </w:rPr>
      </w:r>
      <w:r w:rsidR="007856DC">
        <w:rPr>
          <w:rFonts w:asciiTheme="minorHAnsi" w:hAnsiTheme="minorHAnsi"/>
        </w:rPr>
        <w:fldChar w:fldCharType="separate"/>
      </w:r>
      <w:r w:rsidR="00065710">
        <w:rPr>
          <w:rFonts w:asciiTheme="minorHAnsi" w:hAnsiTheme="minorHAnsi"/>
        </w:rPr>
        <w:t>7.1.1</w:t>
      </w:r>
      <w:proofErr w:type="gramEnd"/>
      <w:r w:rsidR="007856DC">
        <w:rPr>
          <w:rFonts w:asciiTheme="minorHAnsi" w:hAnsiTheme="minorHAnsi"/>
        </w:rPr>
        <w:fldChar w:fldCharType="end"/>
      </w:r>
      <w:r w:rsidR="002A549D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Cs/>
          <w:iCs/>
          <w:szCs w:val="20"/>
        </w:rPr>
        <w:t>těchto ZTP.</w:t>
      </w:r>
      <w:r w:rsidRPr="006C33D8">
        <w:rPr>
          <w:rFonts w:asciiTheme="minorHAnsi" w:hAnsiTheme="minorHAnsi"/>
          <w:bCs/>
          <w:iCs/>
          <w:szCs w:val="20"/>
        </w:rPr>
        <w:t xml:space="preserve"> V případě negativního výsledku prověření použití postupného (sekvenčního) sklápění závor musí být tato skutečnost, včetně souvisejících důvodů, </w:t>
      </w:r>
      <w:r>
        <w:rPr>
          <w:rFonts w:asciiTheme="minorHAnsi" w:hAnsiTheme="minorHAnsi"/>
          <w:bCs/>
          <w:iCs/>
          <w:szCs w:val="20"/>
        </w:rPr>
        <w:t>uvedena</w:t>
      </w:r>
      <w:r w:rsidRPr="006C33D8">
        <w:rPr>
          <w:rFonts w:asciiTheme="minorHAnsi" w:hAnsiTheme="minorHAnsi"/>
          <w:bCs/>
          <w:iCs/>
          <w:szCs w:val="20"/>
        </w:rPr>
        <w:t xml:space="preserve"> v </w:t>
      </w:r>
      <w:r>
        <w:rPr>
          <w:rFonts w:asciiTheme="minorHAnsi" w:hAnsiTheme="minorHAnsi"/>
          <w:bCs/>
          <w:iCs/>
          <w:szCs w:val="20"/>
        </w:rPr>
        <w:t>D</w:t>
      </w:r>
      <w:r w:rsidRPr="006C33D8">
        <w:rPr>
          <w:rFonts w:asciiTheme="minorHAnsi" w:hAnsiTheme="minorHAnsi"/>
          <w:bCs/>
          <w:iCs/>
          <w:szCs w:val="20"/>
        </w:rPr>
        <w:t>okumentaci</w:t>
      </w:r>
      <w:r w:rsidRPr="006C33D8">
        <w:rPr>
          <w:rFonts w:asciiTheme="minorHAnsi" w:hAnsiTheme="minorHAnsi"/>
        </w:rPr>
        <w:t>.</w:t>
      </w:r>
    </w:p>
    <w:p w14:paraId="04885A3F" w14:textId="77777777" w:rsidR="00950C60" w:rsidRPr="006C33D8" w:rsidRDefault="00950C60" w:rsidP="00950C60">
      <w:pPr>
        <w:pStyle w:val="Text2-2"/>
        <w:rPr>
          <w:rFonts w:asciiTheme="minorHAnsi" w:hAnsiTheme="minorHAnsi"/>
          <w:sz w:val="14"/>
        </w:rPr>
      </w:pPr>
      <w:r w:rsidRPr="006C33D8">
        <w:rPr>
          <w:rFonts w:asciiTheme="minorHAnsi" w:hAnsiTheme="minorHAnsi"/>
          <w:bCs/>
          <w:iCs/>
          <w:szCs w:val="20"/>
        </w:rPr>
        <w:t>V případě výstavby nebo rekonstrukce závor se požaduje navržení a zřízení břevnových svítilen na:</w:t>
      </w:r>
    </w:p>
    <w:p w14:paraId="7DFAC44D" w14:textId="77777777" w:rsidR="00950C60" w:rsidRPr="006C33D8" w:rsidRDefault="00950C60" w:rsidP="00C56680">
      <w:pPr>
        <w:pStyle w:val="Odrka1-4"/>
      </w:pPr>
      <w:r w:rsidRPr="006C33D8">
        <w:t>silnicích I. a II. třídy,</w:t>
      </w:r>
    </w:p>
    <w:p w14:paraId="1849BEA1" w14:textId="77777777" w:rsidR="00950C60" w:rsidRPr="006C33D8" w:rsidRDefault="00950C60" w:rsidP="00C56680">
      <w:pPr>
        <w:pStyle w:val="Odrka1-4"/>
      </w:pPr>
      <w:r w:rsidRPr="006C33D8">
        <w:t>místních komunikacích funkční třídy B,</w:t>
      </w:r>
    </w:p>
    <w:p w14:paraId="6022D551" w14:textId="77777777" w:rsidR="00950C60" w:rsidRPr="006C33D8" w:rsidRDefault="00950C60" w:rsidP="00C56680">
      <w:pPr>
        <w:pStyle w:val="Odrka1-4"/>
      </w:pPr>
      <w:r w:rsidRPr="006C33D8">
        <w:t>pozemních komunikacích, kde je nejbližší hranice křižovatky je od nebezpečného pásma přejezdu blíže, než stanoví ČSN 736380 pro nově zřizované přejezdy.</w:t>
      </w:r>
    </w:p>
    <w:p w14:paraId="335E726C" w14:textId="67F95BA3" w:rsidR="00950C60" w:rsidRPr="00D6741D" w:rsidRDefault="00950C60" w:rsidP="00A43DC4">
      <w:pPr>
        <w:pStyle w:val="Text2-2"/>
      </w:pPr>
      <w:r w:rsidRPr="006C33D8">
        <w:rPr>
          <w:rFonts w:asciiTheme="minorHAnsi" w:hAnsiTheme="minorHAnsi"/>
          <w:bCs/>
          <w:iCs/>
          <w:szCs w:val="20"/>
        </w:rPr>
        <w:t xml:space="preserve">V případě výstavby nebo rekonstrukce závor na </w:t>
      </w:r>
      <w:r w:rsidRPr="00962766">
        <w:rPr>
          <w:rFonts w:asciiTheme="minorHAnsi" w:hAnsiTheme="minorHAnsi"/>
          <w:bCs/>
          <w:iCs/>
          <w:szCs w:val="20"/>
        </w:rPr>
        <w:t>silnicích III. třídy a místních komunikací funkční třídy C bude návrh použití břevnových svítilen posouzen s ohledem na konkrétní situaci na přejezdu (dopravní moment, přehlednost pozemní komunikace, množství rušivých vlivů)</w:t>
      </w:r>
      <w:r w:rsidR="002A549D">
        <w:rPr>
          <w:rFonts w:asciiTheme="minorHAnsi" w:hAnsiTheme="minorHAnsi"/>
          <w:bCs/>
          <w:iCs/>
          <w:szCs w:val="20"/>
        </w:rPr>
        <w:t xml:space="preserve"> dle dokumentu </w:t>
      </w:r>
      <w:r w:rsidRPr="005E7A26">
        <w:rPr>
          <w:rFonts w:asciiTheme="minorHAnsi" w:hAnsiTheme="minorHAnsi"/>
        </w:rPr>
        <w:t xml:space="preserve">viz </w:t>
      </w:r>
      <w:proofErr w:type="gramStart"/>
      <w:r w:rsidRPr="005E7A26">
        <w:rPr>
          <w:rFonts w:asciiTheme="minorHAnsi" w:hAnsiTheme="minorHAnsi"/>
        </w:rPr>
        <w:t xml:space="preserve">Příloha </w:t>
      </w:r>
      <w:r w:rsidR="007856DC">
        <w:rPr>
          <w:rFonts w:asciiTheme="minorHAnsi" w:hAnsiTheme="minorHAnsi"/>
        </w:rPr>
        <w:fldChar w:fldCharType="begin"/>
      </w:r>
      <w:r w:rsidR="007856DC">
        <w:rPr>
          <w:rFonts w:asciiTheme="minorHAnsi" w:hAnsiTheme="minorHAnsi"/>
        </w:rPr>
        <w:instrText xml:space="preserve"> REF _Ref109298060 \r \h </w:instrText>
      </w:r>
      <w:r w:rsidR="007856DC">
        <w:rPr>
          <w:rFonts w:asciiTheme="minorHAnsi" w:hAnsiTheme="minorHAnsi"/>
        </w:rPr>
      </w:r>
      <w:r w:rsidR="007856DC">
        <w:rPr>
          <w:rFonts w:asciiTheme="minorHAnsi" w:hAnsiTheme="minorHAnsi"/>
        </w:rPr>
        <w:fldChar w:fldCharType="separate"/>
      </w:r>
      <w:r w:rsidR="00065710">
        <w:rPr>
          <w:rFonts w:asciiTheme="minorHAnsi" w:hAnsiTheme="minorHAnsi"/>
        </w:rPr>
        <w:t>7.1.2</w:t>
      </w:r>
      <w:proofErr w:type="gramEnd"/>
      <w:r w:rsidR="007856DC"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těchto ZTP</w:t>
      </w:r>
      <w:r w:rsidRPr="00962766">
        <w:rPr>
          <w:rFonts w:asciiTheme="minorHAnsi" w:hAnsiTheme="minorHAnsi"/>
          <w:bCs/>
          <w:iCs/>
          <w:szCs w:val="20"/>
        </w:rPr>
        <w:t xml:space="preserve">. Výsledek posouzení, včetně souvisejících důvodů, </w:t>
      </w:r>
      <w:r w:rsidRPr="00D87B4E">
        <w:rPr>
          <w:rFonts w:asciiTheme="minorHAnsi" w:hAnsiTheme="minorHAnsi"/>
          <w:bCs/>
          <w:iCs/>
          <w:szCs w:val="20"/>
        </w:rPr>
        <w:t>bude uveden v </w:t>
      </w:r>
      <w:r>
        <w:rPr>
          <w:rFonts w:asciiTheme="minorHAnsi" w:hAnsiTheme="minorHAnsi"/>
          <w:bCs/>
          <w:iCs/>
          <w:szCs w:val="20"/>
        </w:rPr>
        <w:t>D</w:t>
      </w:r>
      <w:r w:rsidRPr="00D87B4E">
        <w:rPr>
          <w:rFonts w:asciiTheme="minorHAnsi" w:hAnsiTheme="minorHAnsi"/>
          <w:bCs/>
          <w:iCs/>
          <w:szCs w:val="20"/>
        </w:rPr>
        <w:t>okumentaci.</w:t>
      </w:r>
    </w:p>
    <w:p w14:paraId="49586596" w14:textId="77777777" w:rsidR="00F678E3" w:rsidRPr="00280C98" w:rsidRDefault="00F678E3" w:rsidP="002F2288">
      <w:pPr>
        <w:pStyle w:val="Nadpis2-2"/>
      </w:pPr>
      <w:bookmarkStart w:id="25" w:name="_Toc115169009"/>
      <w:r w:rsidRPr="00280C98">
        <w:t>Sdělovací zařízení</w:t>
      </w:r>
      <w:bookmarkEnd w:id="24"/>
      <w:bookmarkEnd w:id="25"/>
    </w:p>
    <w:p w14:paraId="5F3E08DA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26" w:name="_Toc15649877"/>
      <w:r w:rsidRPr="00F678E3">
        <w:rPr>
          <w:rStyle w:val="Tun"/>
        </w:rPr>
        <w:t xml:space="preserve">Popis stávajícího stavu </w:t>
      </w:r>
    </w:p>
    <w:p w14:paraId="69E67978" w14:textId="77777777" w:rsidR="00D41347" w:rsidRPr="00D41347" w:rsidRDefault="00D41347" w:rsidP="00D41347">
      <w:pPr>
        <w:pStyle w:val="Text2-2"/>
      </w:pPr>
      <w:r w:rsidRPr="00D41347">
        <w:t>V traťovém úseku je v provozu metalický dálkový kabel DK 44 z 60. let minulého století využívaný i jako traťový kombinovaný kabel a dálkový optický kabel (DOK) o kapacitě 36 vláken z roku 2015. Po stávajících podpěrách trakčního vedení je veden závěsný optický kabel společnosti ČD-T o kapacitě 36 vláken.</w:t>
      </w:r>
    </w:p>
    <w:p w14:paraId="49CEEE79" w14:textId="77777777" w:rsidR="00D41347" w:rsidRPr="00D41347" w:rsidRDefault="00D41347" w:rsidP="00D41347">
      <w:pPr>
        <w:pStyle w:val="Text2-2"/>
      </w:pPr>
      <w:r w:rsidRPr="00D41347">
        <w:t>V traťovém úseku je provozován traťový digitální radiový systém GSM-R.</w:t>
      </w:r>
    </w:p>
    <w:p w14:paraId="229F77CB" w14:textId="77777777" w:rsidR="00295E30" w:rsidRPr="00280C98" w:rsidRDefault="00D41347" w:rsidP="00D41347">
      <w:pPr>
        <w:pStyle w:val="Text2-2"/>
      </w:pPr>
      <w:r w:rsidRPr="00D41347">
        <w:t>Na zastávce Hlízov není provozováno žádné informační nebo rozhlasové zařízení</w:t>
      </w:r>
      <w:r w:rsidR="00295E30" w:rsidRPr="00280C98">
        <w:t>.</w:t>
      </w:r>
    </w:p>
    <w:p w14:paraId="5AC3666F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153D994D" w14:textId="77777777" w:rsidR="00295E30" w:rsidRPr="00280C98" w:rsidRDefault="00D41347" w:rsidP="00D41347">
      <w:pPr>
        <w:pStyle w:val="Text2-2"/>
      </w:pPr>
      <w:r w:rsidRPr="00D41347">
        <w:t>Bude provedeno dle Záměru projektu (ZP) a Dokumentace pro územní řízení (DUR).</w:t>
      </w:r>
    </w:p>
    <w:p w14:paraId="772EE4CE" w14:textId="77777777" w:rsidR="00F678E3" w:rsidRPr="00280C98" w:rsidRDefault="00F678E3" w:rsidP="002F2288">
      <w:pPr>
        <w:pStyle w:val="Nadpis2-2"/>
      </w:pPr>
      <w:bookmarkStart w:id="27" w:name="_Toc115169010"/>
      <w:r w:rsidRPr="00280C98">
        <w:t>Silnoproudá technologie včetně DŘT, trakční a energetická zařízení</w:t>
      </w:r>
      <w:bookmarkEnd w:id="26"/>
      <w:bookmarkEnd w:id="27"/>
    </w:p>
    <w:p w14:paraId="5D0C97C3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28" w:name="_Toc15649878"/>
      <w:r w:rsidRPr="00F678E3">
        <w:rPr>
          <w:rStyle w:val="Tun"/>
        </w:rPr>
        <w:t xml:space="preserve">Popis stávajícího stavu </w:t>
      </w:r>
    </w:p>
    <w:p w14:paraId="47270774" w14:textId="77777777" w:rsidR="00D41347" w:rsidRDefault="00D41347" w:rsidP="00D41347">
      <w:pPr>
        <w:pStyle w:val="Text2-2"/>
      </w:pPr>
      <w:r>
        <w:t xml:space="preserve">Dvoukolejná trať je v daném úseku elektrizována stejnosměrnou trakční proudovou soustavou 3 </w:t>
      </w:r>
      <w:proofErr w:type="spellStart"/>
      <w:r>
        <w:t>kV</w:t>
      </w:r>
      <w:proofErr w:type="spellEnd"/>
      <w:r>
        <w:t>, DC.</w:t>
      </w:r>
    </w:p>
    <w:p w14:paraId="3F55D165" w14:textId="77777777" w:rsidR="00D41347" w:rsidRDefault="00D41347" w:rsidP="00D41347">
      <w:pPr>
        <w:pStyle w:val="Text2-2"/>
      </w:pPr>
      <w:r>
        <w:t xml:space="preserve">Nedílnou součástí trakčního vedení je i zesilovací vedení v provedení </w:t>
      </w:r>
      <w:proofErr w:type="spellStart"/>
      <w:r>
        <w:t>AlFe</w:t>
      </w:r>
      <w:proofErr w:type="spellEnd"/>
      <w:r>
        <w:t xml:space="preserve"> 240.</w:t>
      </w:r>
    </w:p>
    <w:p w14:paraId="5A4EEAE1" w14:textId="77777777" w:rsidR="00D41347" w:rsidRDefault="00D41347" w:rsidP="00D41347">
      <w:pPr>
        <w:pStyle w:val="Text2-2"/>
      </w:pPr>
      <w:r>
        <w:t>V km 294,800 je pro 1. a 2. traťovou kolej z TM Kolín přiveden napájecí portál trakčního vedení.</w:t>
      </w:r>
    </w:p>
    <w:p w14:paraId="209595C1" w14:textId="77777777" w:rsidR="00D41347" w:rsidRDefault="00D41347" w:rsidP="00D41347">
      <w:pPr>
        <w:pStyle w:val="Text2-2"/>
      </w:pPr>
      <w:r>
        <w:t>V daném úseku je rozvod 6kV 75Hz pro napájení zabezpečovacího zařízení.</w:t>
      </w:r>
    </w:p>
    <w:p w14:paraId="259EC2B0" w14:textId="77777777" w:rsidR="00D41347" w:rsidRDefault="00D41347" w:rsidP="00D41347">
      <w:pPr>
        <w:pStyle w:val="Text2-2"/>
      </w:pPr>
      <w:r>
        <w:lastRenderedPageBreak/>
        <w:t>Zastávka Hlízov – napájení od ČEZ přes obchodní měření do rozvaděče pro ovládání osvětlení, 22 ks betonových stožárků na nástupištích (11+11 ks).</w:t>
      </w:r>
    </w:p>
    <w:p w14:paraId="569FAEE8" w14:textId="77777777" w:rsidR="00D41347" w:rsidRDefault="00D41347" w:rsidP="00D41347">
      <w:pPr>
        <w:pStyle w:val="Text2-2"/>
      </w:pPr>
      <w:r>
        <w:t>Kabelizace NN je z 80 let.</w:t>
      </w:r>
    </w:p>
    <w:p w14:paraId="4705D35F" w14:textId="77777777" w:rsidR="00D41347" w:rsidRDefault="00D41347" w:rsidP="00D41347">
      <w:pPr>
        <w:pStyle w:val="Text2-2"/>
      </w:pPr>
      <w:r>
        <w:t>Na zastávce Hlízov je provedeno napojení BTS 501 Hlízov.</w:t>
      </w:r>
    </w:p>
    <w:p w14:paraId="458ABC3A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7663D94E" w14:textId="77777777" w:rsidR="00295E30" w:rsidRPr="00280C98" w:rsidRDefault="00D41347" w:rsidP="00D41347">
      <w:pPr>
        <w:pStyle w:val="Text2-2"/>
      </w:pPr>
      <w:r w:rsidRPr="00D41347">
        <w:t>Budou provedeny dle Záměru projektu (ZP) a Dokumentace pro územní řízení (DUR).</w:t>
      </w:r>
    </w:p>
    <w:p w14:paraId="6F94762D" w14:textId="77777777" w:rsidR="00F678E3" w:rsidRPr="00280C98" w:rsidRDefault="00F678E3" w:rsidP="002F2288">
      <w:pPr>
        <w:pStyle w:val="Nadpis2-2"/>
      </w:pPr>
      <w:bookmarkStart w:id="29" w:name="_Toc15649879"/>
      <w:bookmarkStart w:id="30" w:name="_Toc115169011"/>
      <w:bookmarkEnd w:id="28"/>
      <w:r w:rsidRPr="00280C98">
        <w:t>Železniční svršek a spodek</w:t>
      </w:r>
      <w:bookmarkEnd w:id="29"/>
      <w:bookmarkEnd w:id="30"/>
    </w:p>
    <w:p w14:paraId="2D868B78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31" w:name="_Toc15649880"/>
      <w:r w:rsidRPr="00F678E3">
        <w:rPr>
          <w:rStyle w:val="Tun"/>
        </w:rPr>
        <w:t xml:space="preserve">Popis stávajícího stavu </w:t>
      </w:r>
    </w:p>
    <w:p w14:paraId="1DA13C75" w14:textId="1441C80D" w:rsidR="00295E30" w:rsidRPr="00280C98" w:rsidRDefault="002D568B" w:rsidP="002D568B">
      <w:pPr>
        <w:pStyle w:val="Text2-2"/>
      </w:pPr>
      <w:r w:rsidRPr="002D568B">
        <w:t>Traťový úsek je dvoukolejný. K poslední celkové obnově svršku došlo v letech 1981 a 1982 kolejnicemi tvaru R65 na pražcích SB6 a S88, z pozdějších let je svršek v oblasti křížení nad tratí 501 (S49 na SB6 a S88, užité z roku 2007) a</w:t>
      </w:r>
      <w:r w:rsidR="00C2629C">
        <w:t> </w:t>
      </w:r>
      <w:r w:rsidRPr="002D568B">
        <w:t>lokální výměny opotřebených prvků. Železniční spodek je tvořen tělesem převážně v úrovni terénu, v úseku km 293 – 296 na náspu. Traťová rychlost se pohybuje v rozsahu 75 - 120 km/hod</w:t>
      </w:r>
      <w:r w:rsidR="00295E30" w:rsidRPr="00280C98">
        <w:t>.</w:t>
      </w:r>
    </w:p>
    <w:p w14:paraId="4D992161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06A26E05" w14:textId="77777777" w:rsidR="002D568B" w:rsidRDefault="002D568B" w:rsidP="002D568B">
      <w:pPr>
        <w:pStyle w:val="Text2-2"/>
      </w:pPr>
      <w:r>
        <w:t>Rekonstrukce bude provedena dle Záměru projektu (ZP) a Dokumentace pro územní řízení (DUR) v rozsahu od km 288,004 do km 296,756. Součástí rekonstrukce je rovněž úprava koleje č. 38a v nezbytně nutném rozsahu od km 295,672 do km 296,228 a kolej vlečky č. 36a v místě mostního objektu ev.km 296,142. Celková délka modernizovaného úseku je 8 752 m.</w:t>
      </w:r>
    </w:p>
    <w:p w14:paraId="206358E3" w14:textId="77777777" w:rsidR="002D568B" w:rsidRDefault="002D568B" w:rsidP="002D568B">
      <w:pPr>
        <w:pStyle w:val="Text2-2"/>
      </w:pPr>
      <w:r>
        <w:t xml:space="preserve">V rámci dokumentace je navržena </w:t>
      </w:r>
      <w:proofErr w:type="spellStart"/>
      <w:r>
        <w:t>Hlízovská</w:t>
      </w:r>
      <w:proofErr w:type="spellEnd"/>
      <w:r>
        <w:t xml:space="preserve"> spojka, jedná se o nové jednokolejné propojení hlavních kolejí s tratí č. 010 (KJŘ) Pardubice – Kolín. V místě napojení do trati Kutná Hora – Kolín je zřízen nový obvod Kaplička ŽST Kolín. Jeho součástí je spojka kolejí č. 1 a 2, výhybka do </w:t>
      </w:r>
      <w:proofErr w:type="spellStart"/>
      <w:r>
        <w:t>Hlízovské</w:t>
      </w:r>
      <w:proofErr w:type="spellEnd"/>
      <w:r>
        <w:t xml:space="preserve"> spojky a odvratná kolej. V místě napojení </w:t>
      </w:r>
      <w:proofErr w:type="spellStart"/>
      <w:r>
        <w:t>Hlízovské</w:t>
      </w:r>
      <w:proofErr w:type="spellEnd"/>
      <w:r>
        <w:t xml:space="preserve"> spojky do trati Pardubice – Kolín je na začátku </w:t>
      </w:r>
      <w:proofErr w:type="spellStart"/>
      <w:r>
        <w:t>zhlaví</w:t>
      </w:r>
      <w:proofErr w:type="spellEnd"/>
      <w:r>
        <w:t xml:space="preserve"> vložena nová výhybka do koleje č. 1, což vyžaduje úpravu hlavní koleje od km 344,085 do km 344,622.</w:t>
      </w:r>
    </w:p>
    <w:p w14:paraId="585701B4" w14:textId="77777777" w:rsidR="00F678E3" w:rsidRPr="00280C98" w:rsidRDefault="00F678E3" w:rsidP="002F2288">
      <w:pPr>
        <w:pStyle w:val="Nadpis2-2"/>
      </w:pPr>
      <w:bookmarkStart w:id="32" w:name="_Toc112937144"/>
      <w:bookmarkStart w:id="33" w:name="_Toc115169012"/>
      <w:bookmarkEnd w:id="32"/>
      <w:r w:rsidRPr="00280C98">
        <w:t>Nástupiště</w:t>
      </w:r>
      <w:bookmarkEnd w:id="31"/>
      <w:bookmarkEnd w:id="33"/>
    </w:p>
    <w:p w14:paraId="1CE945A9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3C22341E" w14:textId="77777777" w:rsidR="00295E30" w:rsidRPr="00280C98" w:rsidRDefault="002D568B" w:rsidP="00295E30">
      <w:pPr>
        <w:pStyle w:val="Text2-2"/>
      </w:pPr>
      <w:r w:rsidRPr="00CB39AE">
        <w:rPr>
          <w:rStyle w:val="Tun"/>
          <w:b w:val="0"/>
        </w:rPr>
        <w:t>V úseku leží zastávka Hlízov, tvořená dvěma nástupišti se zpevněnou hranou, přístupnými od železničního přejezdu P3725</w:t>
      </w:r>
      <w:r w:rsidR="00295E30" w:rsidRPr="00280C98">
        <w:t>.</w:t>
      </w:r>
    </w:p>
    <w:p w14:paraId="073646EE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484BDEBE" w14:textId="33D5A518" w:rsidR="002D568B" w:rsidRPr="002D568B" w:rsidRDefault="002D568B" w:rsidP="002D568B">
      <w:pPr>
        <w:pStyle w:val="Text2-2"/>
      </w:pPr>
      <w:r w:rsidRPr="002D568B">
        <w:t>Rekonstrukce nástupišť bude provedena dle Záměru projektu (ZP) a</w:t>
      </w:r>
      <w:r w:rsidR="00C2629C">
        <w:t> </w:t>
      </w:r>
      <w:r w:rsidRPr="002D568B">
        <w:t>Dokumentace pro územní řízení (DUR). V zastávce Hlízov budou zdemolována stávající nástupiště a v místě a trajektorii odpovídající návrhu nových os kolejí jsou navržena dvě vnější nástupiště délky 110 m s nástupní hranou 550 mm.</w:t>
      </w:r>
    </w:p>
    <w:p w14:paraId="21AD0767" w14:textId="77777777" w:rsidR="00F678E3" w:rsidRPr="00280C98" w:rsidRDefault="00F678E3" w:rsidP="002F2288">
      <w:pPr>
        <w:pStyle w:val="Nadpis2-2"/>
      </w:pPr>
      <w:bookmarkStart w:id="34" w:name="_Toc15649881"/>
      <w:bookmarkStart w:id="35" w:name="_Toc115169013"/>
      <w:r w:rsidRPr="00280C98">
        <w:t>Železniční přejezdy</w:t>
      </w:r>
      <w:bookmarkEnd w:id="34"/>
      <w:bookmarkEnd w:id="35"/>
    </w:p>
    <w:p w14:paraId="0601AEDF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099E5A30" w14:textId="77777777" w:rsidR="00295E30" w:rsidRPr="00280C98" w:rsidRDefault="002D568B" w:rsidP="002D568B">
      <w:pPr>
        <w:pStyle w:val="Text2-2"/>
      </w:pPr>
      <w:r w:rsidRPr="002D568B">
        <w:t>V daném úseku jsou 4 železniční přejezdy: P3725 v km 290,382 na silnici III/3273, P3726 v km 290,825 na účelové komunikaci, P3727 v km 292,730 na silnici III/3277, P3728 v km 295,237 na místní komunikaci k TNS Kolín.</w:t>
      </w:r>
    </w:p>
    <w:p w14:paraId="1AF68741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7EAF9BB5" w14:textId="77777777" w:rsidR="002D568B" w:rsidRDefault="002D568B" w:rsidP="002D568B">
      <w:pPr>
        <w:pStyle w:val="Text2-2"/>
      </w:pPr>
      <w:r>
        <w:t>Budou provedeny dle Záměru projektu (ZP) a Dokumentace pro územní řízení (DUR).</w:t>
      </w:r>
    </w:p>
    <w:p w14:paraId="31F55974" w14:textId="77777777" w:rsidR="00295E30" w:rsidRPr="00280C98" w:rsidRDefault="002D568B" w:rsidP="002D568B">
      <w:pPr>
        <w:pStyle w:val="Text2-2"/>
      </w:pPr>
      <w:r>
        <w:lastRenderedPageBreak/>
        <w:t>Jedná se o rekonstrukci přejezdu P3725 v km 290,382 a P3727 v km 292,730 a zrušení přejezdu P3726 v km 290,825 a P3728 v km 295,237.</w:t>
      </w:r>
    </w:p>
    <w:p w14:paraId="2C7583CB" w14:textId="77777777" w:rsidR="00F678E3" w:rsidRPr="00280C98" w:rsidRDefault="00F678E3" w:rsidP="002F2288">
      <w:pPr>
        <w:pStyle w:val="Nadpis2-2"/>
      </w:pPr>
      <w:bookmarkStart w:id="36" w:name="_Toc15649882"/>
      <w:bookmarkStart w:id="37" w:name="_Toc115169014"/>
      <w:r w:rsidRPr="00280C98">
        <w:t>Mosty, propustky, zdi</w:t>
      </w:r>
      <w:bookmarkEnd w:id="36"/>
      <w:bookmarkEnd w:id="37"/>
    </w:p>
    <w:p w14:paraId="334DD59E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4C08E431" w14:textId="77777777" w:rsidR="002D568B" w:rsidRDefault="002D568B" w:rsidP="002D568B">
      <w:pPr>
        <w:pStyle w:val="Text2-2"/>
      </w:pPr>
      <w:r>
        <w:t>Na stávajícím traťovém úseku jsou 4 mosty v ev. km 294,150; 294,371; 295,765; 296,142, 1 silniční nadjezd v km 289,344 a 6 propustků v ev. km 288,800; 288,993; 290,077; 291,738 a 291,869 a 295,081.</w:t>
      </w:r>
    </w:p>
    <w:p w14:paraId="0C2704D2" w14:textId="77777777" w:rsidR="002D568B" w:rsidRDefault="002D568B" w:rsidP="002D568B">
      <w:pPr>
        <w:pStyle w:val="Text2-2"/>
      </w:pPr>
      <w:r>
        <w:t>Silniční nadjezd v km 289,344 – převádí silnici I/38, přemosťuje trať a sil. III/3272, délka přemostění 59,30 m, rekonstrukce v roce 2015</w:t>
      </w:r>
    </w:p>
    <w:p w14:paraId="4FF097AC" w14:textId="77777777" w:rsidR="002D568B" w:rsidRDefault="002D568B" w:rsidP="002D568B">
      <w:pPr>
        <w:pStyle w:val="Text2-2"/>
      </w:pPr>
      <w:r>
        <w:t>Most v ev. km 294,150 (klenba před křížením) – kolmý, překračuje polní cestu a převádí dvě koleje.</w:t>
      </w:r>
    </w:p>
    <w:p w14:paraId="5BF781D7" w14:textId="77777777" w:rsidR="002D568B" w:rsidRDefault="002D568B" w:rsidP="002D568B">
      <w:pPr>
        <w:pStyle w:val="Text2-2"/>
      </w:pPr>
      <w:r>
        <w:t>Most v ev. km 294,371 (křížení) – šikmý, překračuje dvoukolejnou trať č. 501 Praha – Kolín – Česká Třebová a převádí dvě koleje.</w:t>
      </w:r>
    </w:p>
    <w:p w14:paraId="413D0593" w14:textId="77777777" w:rsidR="002D568B" w:rsidRDefault="002D568B" w:rsidP="002D568B">
      <w:pPr>
        <w:pStyle w:val="Text2-2"/>
      </w:pPr>
      <w:r>
        <w:t>Most v ev. km 295,765 (DYKO zadní vchod) – šikmý, překračuje místní vodoteč a převádí tři koleje.</w:t>
      </w:r>
    </w:p>
    <w:p w14:paraId="5D0BA487" w14:textId="53A81796" w:rsidR="002D568B" w:rsidRDefault="002D568B" w:rsidP="002D568B">
      <w:pPr>
        <w:pStyle w:val="Text2-2"/>
      </w:pPr>
      <w:r>
        <w:t>Most v ev. km 296,142 (DYKO vodoteč) – šikmý, překračuje místní vodoteč a</w:t>
      </w:r>
      <w:r w:rsidR="008E6210">
        <w:t> </w:t>
      </w:r>
      <w:r>
        <w:t>převádí sedm kolejí.</w:t>
      </w:r>
    </w:p>
    <w:p w14:paraId="22B3BDDD" w14:textId="77777777" w:rsidR="006729AE" w:rsidRPr="00F678E3" w:rsidRDefault="006729AE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6487938F" w14:textId="77777777" w:rsidR="00324A3D" w:rsidRDefault="00324A3D" w:rsidP="00324A3D">
      <w:pPr>
        <w:pStyle w:val="Text2-2"/>
      </w:pPr>
      <w:r>
        <w:t>Budou provedeny dle Záměru projektu (ZP) a Dokumentace pro územní řízení (DUR).</w:t>
      </w:r>
    </w:p>
    <w:p w14:paraId="4034D1B5" w14:textId="5D5A8E7C" w:rsidR="00324A3D" w:rsidRDefault="00324A3D" w:rsidP="00324A3D">
      <w:pPr>
        <w:pStyle w:val="Text2-2"/>
      </w:pPr>
      <w:r>
        <w:t>V řešeném úseku bude 6 železničních mostů, 8 propustků, 1 silniční most a</w:t>
      </w:r>
      <w:r w:rsidR="008E6210">
        <w:t> </w:t>
      </w:r>
      <w:r>
        <w:t>1</w:t>
      </w:r>
      <w:r w:rsidR="008E6210">
        <w:t> </w:t>
      </w:r>
      <w:r>
        <w:t>návěstní lávka.</w:t>
      </w:r>
    </w:p>
    <w:p w14:paraId="455DD0CA" w14:textId="77777777" w:rsidR="004B02F2" w:rsidRPr="009B5292" w:rsidRDefault="00641A04" w:rsidP="004B02F2">
      <w:pPr>
        <w:pStyle w:val="Text2-2"/>
      </w:pPr>
      <w:r>
        <w:t xml:space="preserve">U všech mostních objektů musí být stanovena zatížitelnost podle předpisu SŽ S5/1 Diagnostika, zatížitelnost a přechodnost železničních mostních objektů (čj. 11728/2021-SŽ-GŘ-O13, ze dne 4. března 2021) a </w:t>
      </w:r>
      <w:r w:rsidR="00324C5C" w:rsidRPr="00592CFA">
        <w:t xml:space="preserve">prokázána přechodnost traťové třídy </w:t>
      </w:r>
      <w:r w:rsidR="00324A3D" w:rsidRPr="00324A3D">
        <w:t>D4</w:t>
      </w:r>
      <w:r w:rsidR="00324C5C" w:rsidRPr="00324A3D">
        <w:t>/</w:t>
      </w:r>
      <w:r w:rsidR="00324A3D" w:rsidRPr="00324A3D">
        <w:t>120 a D2/160</w:t>
      </w:r>
      <w:r w:rsidR="00324C5C" w:rsidRPr="00324A3D">
        <w:t>.</w:t>
      </w:r>
    </w:p>
    <w:p w14:paraId="3B1FAC86" w14:textId="77777777" w:rsidR="00324C5C" w:rsidRPr="009B5292" w:rsidRDefault="00324C5C" w:rsidP="00C0786A">
      <w:pPr>
        <w:pStyle w:val="Text2-2"/>
        <w:rPr>
          <w:rStyle w:val="Text2-2Char"/>
        </w:rPr>
      </w:pPr>
      <w:r w:rsidRPr="00592CFA">
        <w:t xml:space="preserve">Z hlediska mostů je trať zařazena dle změny ČSN EN 1991-2 </w:t>
      </w:r>
      <w:proofErr w:type="spellStart"/>
      <w:r w:rsidR="00C0786A" w:rsidRPr="00592CFA">
        <w:t>ed</w:t>
      </w:r>
      <w:proofErr w:type="spellEnd"/>
      <w:r w:rsidR="00C0786A" w:rsidRPr="00592CFA">
        <w:t>. 2</w:t>
      </w:r>
      <w:r w:rsidRPr="00592CFA">
        <w:t xml:space="preserve"> do </w:t>
      </w:r>
      <w:r w:rsidR="00324A3D">
        <w:t>1</w:t>
      </w:r>
      <w:r w:rsidRPr="009B5292">
        <w:t>.</w:t>
      </w:r>
      <w:r w:rsidRPr="00592CFA">
        <w:t xml:space="preserve"> třídy tratí.</w:t>
      </w:r>
    </w:p>
    <w:p w14:paraId="492A7409" w14:textId="77777777" w:rsidR="001058FF" w:rsidRDefault="00CD15A6" w:rsidP="00CD15A6">
      <w:pPr>
        <w:pStyle w:val="Text2-2"/>
      </w:pPr>
      <w:r w:rsidRPr="00CD15A6">
        <w:t>Další požadavky na zpracování mostních objektů jsou uvedeny ve VTP/DOKUMENTACE.</w:t>
      </w:r>
      <w:r>
        <w:t xml:space="preserve"> </w:t>
      </w:r>
    </w:p>
    <w:p w14:paraId="7CB2518F" w14:textId="77777777" w:rsidR="001058FF" w:rsidRDefault="002C675E" w:rsidP="001058FF">
      <w:pPr>
        <w:pStyle w:val="Text2-2"/>
      </w:pPr>
      <w:r>
        <w:t>Pro m</w:t>
      </w:r>
      <w:r w:rsidR="001058FF">
        <w:t>ostní objekty a zdi by měl</w:t>
      </w:r>
      <w:r>
        <w:t>a</w:t>
      </w:r>
      <w:r w:rsidR="001058FF">
        <w:t xml:space="preserve"> být pro ZP zpracován</w:t>
      </w:r>
      <w:r>
        <w:t>a</w:t>
      </w:r>
      <w:r w:rsidR="001058FF">
        <w:t xml:space="preserve"> </w:t>
      </w:r>
      <w:r>
        <w:t xml:space="preserve">Tabulka objektů </w:t>
      </w:r>
      <w:r w:rsidR="001058FF">
        <w:t xml:space="preserve">dle </w:t>
      </w:r>
      <w:r w:rsidR="00947785">
        <w:t>přílohy</w:t>
      </w:r>
      <w:r>
        <w:t xml:space="preserve"> P15 směrnice SŽ SM011</w:t>
      </w:r>
      <w:r w:rsidR="001058FF">
        <w:t>, která bude pro další stupně dokumentace rozpracována. Pokud tabulka neb</w:t>
      </w:r>
      <w:r w:rsidR="00324A3D">
        <w:t xml:space="preserve">yla součástí ZP, bude v rámci </w:t>
      </w:r>
      <w:r w:rsidR="001058FF">
        <w:t>DSP/PDPS zpracována.</w:t>
      </w:r>
    </w:p>
    <w:p w14:paraId="5FEFE86A" w14:textId="77777777" w:rsidR="00F678E3" w:rsidRPr="00280C98" w:rsidRDefault="00F678E3" w:rsidP="002F2288">
      <w:pPr>
        <w:pStyle w:val="Nadpis2-2"/>
      </w:pPr>
      <w:bookmarkStart w:id="38" w:name="_Toc15649884"/>
      <w:bookmarkStart w:id="39" w:name="_Toc115169015"/>
      <w:r w:rsidRPr="00280C98">
        <w:t>Ostatní objekty</w:t>
      </w:r>
      <w:bookmarkEnd w:id="38"/>
      <w:bookmarkEnd w:id="39"/>
    </w:p>
    <w:p w14:paraId="11B401F4" w14:textId="77777777" w:rsidR="00F678E3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</w:p>
    <w:p w14:paraId="41BBA024" w14:textId="77777777" w:rsidR="00A807A0" w:rsidRPr="00A807A0" w:rsidRDefault="00A807A0" w:rsidP="00A807A0">
      <w:pPr>
        <w:pStyle w:val="Text2-1"/>
      </w:pPr>
      <w:r w:rsidRPr="00A807A0">
        <w:t>Budou provedeny dle Záměru projektu (ZP) a Dokumentace pro územní řízení (DUR).</w:t>
      </w:r>
    </w:p>
    <w:p w14:paraId="55FB6F40" w14:textId="77777777" w:rsidR="00F678E3" w:rsidRPr="00280C98" w:rsidRDefault="00F678E3" w:rsidP="002F2288">
      <w:pPr>
        <w:pStyle w:val="Nadpis2-2"/>
      </w:pPr>
      <w:bookmarkStart w:id="40" w:name="_Toc15649885"/>
      <w:bookmarkStart w:id="41" w:name="_Ref78457843"/>
      <w:bookmarkStart w:id="42" w:name="_Toc115169016"/>
      <w:r w:rsidRPr="00280C98">
        <w:t>Pozemní stavební objekty</w:t>
      </w:r>
      <w:bookmarkEnd w:id="40"/>
      <w:bookmarkEnd w:id="41"/>
      <w:bookmarkEnd w:id="42"/>
    </w:p>
    <w:p w14:paraId="29E7D2DA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43" w:name="_Toc15649886"/>
      <w:r w:rsidRPr="00F678E3">
        <w:rPr>
          <w:rStyle w:val="Tun"/>
        </w:rPr>
        <w:t xml:space="preserve">Popis stávajícího stavu </w:t>
      </w:r>
    </w:p>
    <w:p w14:paraId="3D90BE8D" w14:textId="77777777" w:rsidR="00A807A0" w:rsidRPr="00A807A0" w:rsidRDefault="00A807A0" w:rsidP="00A807A0">
      <w:pPr>
        <w:pStyle w:val="Text2-2"/>
      </w:pPr>
      <w:r w:rsidRPr="00A807A0">
        <w:t>V zastávce Hlízov se nacházejí dřevěné přístřešky.</w:t>
      </w:r>
    </w:p>
    <w:p w14:paraId="74EAFA64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lastRenderedPageBreak/>
        <w:t xml:space="preserve">Požadavky na nový stav </w:t>
      </w:r>
    </w:p>
    <w:p w14:paraId="7594BFFE" w14:textId="422A32BB" w:rsidR="00A807A0" w:rsidRPr="00A807A0" w:rsidRDefault="00A807A0" w:rsidP="00A807A0">
      <w:pPr>
        <w:pStyle w:val="Text2-2"/>
      </w:pPr>
      <w:r w:rsidRPr="00A807A0">
        <w:t>Budou provedeny dle Záměru projektu (ZP) a Dokumentace pro územní řízení (DUR).</w:t>
      </w:r>
    </w:p>
    <w:p w14:paraId="6696623D" w14:textId="77777777" w:rsidR="00D05B20" w:rsidRPr="00A807A0" w:rsidRDefault="00D05B20" w:rsidP="00A956BB">
      <w:pPr>
        <w:pStyle w:val="Text2-2"/>
      </w:pPr>
      <w:r w:rsidRPr="00A807A0">
        <w:t xml:space="preserve">Zhotovitel je </w:t>
      </w:r>
      <w:r w:rsidR="00A807A0" w:rsidRPr="00A807A0">
        <w:t xml:space="preserve">v rámci zhotovení díla </w:t>
      </w:r>
      <w:r w:rsidRPr="00A807A0">
        <w:t>povinen si vyžádat bezpečnostní kategori</w:t>
      </w:r>
      <w:r w:rsidR="00E474C0" w:rsidRPr="00A807A0">
        <w:t>i (</w:t>
      </w:r>
      <w:r w:rsidRPr="00A807A0">
        <w:t>pozemních objektů), kter</w:t>
      </w:r>
      <w:r w:rsidR="00E474C0" w:rsidRPr="00A807A0">
        <w:t>á</w:t>
      </w:r>
      <w:r w:rsidRPr="00A807A0">
        <w:t xml:space="preserve"> je součástí projektových prací u Objednatele (O30 neb</w:t>
      </w:r>
      <w:r w:rsidR="00A807A0" w:rsidRPr="00A807A0">
        <w:t>o u příslušné stavební správy).</w:t>
      </w:r>
    </w:p>
    <w:p w14:paraId="3243BED0" w14:textId="77777777" w:rsidR="00635A1E" w:rsidRPr="00A807A0" w:rsidRDefault="00F54D2D" w:rsidP="00A956BB">
      <w:pPr>
        <w:pStyle w:val="Text2-2"/>
      </w:pPr>
      <w:r w:rsidRPr="00A807A0">
        <w:t xml:space="preserve">Zhotovitel ve spolupráci s Objednatelem (O30 Odbor bezpečnosti a krizového řízení) prověří dopady do kategorizace vzhledem k navrhovanému stavu, </w:t>
      </w:r>
      <w:r w:rsidR="00E474C0" w:rsidRPr="00A807A0">
        <w:t xml:space="preserve">identifikuje </w:t>
      </w:r>
      <w:r w:rsidRPr="00A807A0">
        <w:t>bezpečnostní zóny (třídy A až D) a zpracuje minimální standard zabezpečení a tento odhad ocení v rámci celkových investičních nákladů. Zhotovitel bude při návrhu systému technické ochrany objektu/ů pro jednotlivé bezpečnostní kategorie postupovat dle Samostatné přílohy</w:t>
      </w:r>
      <w:r w:rsidR="00D05B20" w:rsidRPr="00A807A0">
        <w:t> </w:t>
      </w:r>
      <w:r w:rsidRPr="00A807A0">
        <w:t>F</w:t>
      </w:r>
      <w:r w:rsidR="00D05B20" w:rsidRPr="00A807A0">
        <w:t xml:space="preserve"> </w:t>
      </w:r>
      <w:r w:rsidRPr="00A807A0">
        <w:t xml:space="preserve">Směrnice SM 07 - Standard fyzické ochrany objektů a prostor Správy železnic, státní organizace. </w:t>
      </w:r>
    </w:p>
    <w:p w14:paraId="6BFC06AE" w14:textId="69613307" w:rsidR="00F54D2D" w:rsidRDefault="00F54D2D" w:rsidP="00E474C0">
      <w:pPr>
        <w:pStyle w:val="Text2-2"/>
      </w:pPr>
      <w:r w:rsidRPr="00A807A0">
        <w:t xml:space="preserve">Bezpečnostní projekt projekční se vypracovává jako samostatný podkladový dokument pro </w:t>
      </w:r>
      <w:r w:rsidR="00E474C0" w:rsidRPr="00A807A0">
        <w:t xml:space="preserve">objekty bezpečnostní </w:t>
      </w:r>
      <w:r w:rsidRPr="00A807A0">
        <w:t>kategori</w:t>
      </w:r>
      <w:r w:rsidR="00E474C0" w:rsidRPr="00A807A0">
        <w:t>e</w:t>
      </w:r>
      <w:r w:rsidRPr="00A807A0">
        <w:t xml:space="preserve"> I až III nejpozději ve stupni DSP/DUSP a bude popisovat požadavky na technická opatření fyzické ochrany v závislosti na</w:t>
      </w:r>
      <w:r w:rsidR="00D05B20" w:rsidRPr="00A807A0">
        <w:t> </w:t>
      </w:r>
      <w:r w:rsidRPr="00A807A0">
        <w:t xml:space="preserve">bezpečnostní kategorii objektu a dále bude popisovat jejich implementaci, včetně režimových opatření a fyzické ostrahy po realizaci technických opatření fyzické ochrany. </w:t>
      </w:r>
      <w:r w:rsidR="00E474C0" w:rsidRPr="00A807A0">
        <w:t xml:space="preserve">Závazná osnova Bezpečnostního projektu projekčního je přílohou P16 směrnice SM11. </w:t>
      </w:r>
      <w:r w:rsidRPr="00A807A0">
        <w:t>V případě změn, které mohou mít dopad do změny bezpečnostní kategorizace objektu/ů nebo do změny třídy bezpečnostní zóny/zón v pr</w:t>
      </w:r>
      <w:r w:rsidR="00C2629C">
        <w:t>ojektu, je nutné aktualizovat i </w:t>
      </w:r>
      <w:r w:rsidRPr="00A807A0">
        <w:t>Bezpečnostní projekt projekční. Projednaný a schválený Bezpečnostní projekt projekční se stane podkladem pro</w:t>
      </w:r>
      <w:r w:rsidR="00C2629C">
        <w:t xml:space="preserve"> další zpracování dokumentace a </w:t>
      </w:r>
      <w:r w:rsidRPr="00A807A0">
        <w:t>bude rozpracován do podrobností jednotlivých profesních částí dle příslušného projektového stupně. U objektu/ů zařazených do bezpečnostní kategorie IV a V, u kterých se nevyžaduje Bezpečnostní projekt projekční, musí Zhotovitel dodržet požadavek na min. zabezpečení pro jednotlivou kategorii dle Samostatné přílohy F Směrnice SM 07 a opět musí ve spolupráci s O30 určit bezpečnostní zónu/zóny v objektu.</w:t>
      </w:r>
    </w:p>
    <w:p w14:paraId="3E99283D" w14:textId="77777777" w:rsidR="0085762E" w:rsidRPr="00A807A0" w:rsidRDefault="0085762E" w:rsidP="0085762E">
      <w:pPr>
        <w:pStyle w:val="Text2-2"/>
      </w:pPr>
      <w:r w:rsidRPr="00A807A0">
        <w:t xml:space="preserve">Zhotovitel při návrhu bude klást důraz na optimalizaci a hospodárnost provozu s 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14A97CB6" w14:textId="77777777" w:rsidR="00002C2C" w:rsidRPr="00FD501F" w:rsidRDefault="00002C2C" w:rsidP="00A71A6E">
      <w:pPr>
        <w:pStyle w:val="Nadpis2-2"/>
      </w:pPr>
      <w:bookmarkStart w:id="44" w:name="_Toc115169017"/>
      <w:r w:rsidRPr="00FD501F">
        <w:t>Zásady organizace výstavby</w:t>
      </w:r>
      <w:bookmarkEnd w:id="44"/>
    </w:p>
    <w:p w14:paraId="45220FB5" w14:textId="77777777" w:rsidR="00A807A0" w:rsidRDefault="00A807A0" w:rsidP="00A807A0">
      <w:pPr>
        <w:pStyle w:val="Text2-1"/>
      </w:pPr>
      <w:r>
        <w:t>V rámci zpracování DSP a PDPS bude vypracován návrh postupu výstavby (stavební postupy a jejich harmonogram, vč. vyznačení doby trvání rozhodujících SO a PS).</w:t>
      </w:r>
    </w:p>
    <w:p w14:paraId="07360076" w14:textId="77777777" w:rsidR="00A807A0" w:rsidRDefault="00A807A0" w:rsidP="00A807A0">
      <w:pPr>
        <w:pStyle w:val="Text2-1"/>
      </w:pPr>
      <w:r>
        <w:t>Pro jednotlivé stavební postupy budou zpracována schémata s vyznačením vyloučených částí kolejí, popř. ZZ. Každé schéma bude zachycovat výluky vždy v celém řešeném úseku v daném stavebním postupu – časovém období.</w:t>
      </w:r>
    </w:p>
    <w:p w14:paraId="3DBC62F1" w14:textId="77777777" w:rsidR="00A807A0" w:rsidRDefault="00A807A0" w:rsidP="00A807A0">
      <w:pPr>
        <w:pStyle w:val="Text2-1"/>
      </w:pPr>
      <w:r>
        <w:t>V technické zprávě bude uvedeno pro každé časové období s rozdílným rozsahem vyloučených kolejí/ ZZ:</w:t>
      </w:r>
    </w:p>
    <w:p w14:paraId="7F2C9A9A" w14:textId="77777777" w:rsidR="00A807A0" w:rsidRDefault="00A807A0" w:rsidP="008E6210">
      <w:pPr>
        <w:pStyle w:val="Odrka1-1"/>
      </w:pPr>
      <w:r>
        <w:t>délka trvání výluky v kalendářních dnech (popř. v hodinách u denních nebo nočních výluk zastavující provoz)</w:t>
      </w:r>
    </w:p>
    <w:p w14:paraId="6D340B17" w14:textId="77777777" w:rsidR="00A807A0" w:rsidRDefault="00A807A0" w:rsidP="008E6210">
      <w:pPr>
        <w:pStyle w:val="Odrka1-1"/>
      </w:pPr>
      <w:r>
        <w:t>vymezení vylučovaných kolejí (námezníkem či hrotem výhybky / návěstidlem / kilometricky)</w:t>
      </w:r>
    </w:p>
    <w:p w14:paraId="009A6905" w14:textId="77777777" w:rsidR="00A807A0" w:rsidRDefault="00A807A0" w:rsidP="008E6210">
      <w:pPr>
        <w:pStyle w:val="Odrka1-1"/>
      </w:pPr>
      <w:r>
        <w:t>činnost zabezpečovacího zařízení (je vhodné se zaměřit zejména na období přepínání ZZ a zajištění jízd vlaků a zjišťování volnosti v těchto obdobích; při všech změnách stavu je nutno přesně specifikovat rozsah funkčnosti ZZ)</w:t>
      </w:r>
    </w:p>
    <w:p w14:paraId="3EBB9B71" w14:textId="77777777" w:rsidR="00A807A0" w:rsidRDefault="00A807A0" w:rsidP="008E6210">
      <w:pPr>
        <w:pStyle w:val="Odrka1-1"/>
      </w:pPr>
      <w:r>
        <w:t>stručný rozsah prací</w:t>
      </w:r>
    </w:p>
    <w:p w14:paraId="3E47017D" w14:textId="77777777" w:rsidR="00A807A0" w:rsidRDefault="00A807A0" w:rsidP="008E6210">
      <w:pPr>
        <w:pStyle w:val="Odrka1-1"/>
      </w:pPr>
      <w:r>
        <w:lastRenderedPageBreak/>
        <w:t>počet vlaků, které je třeba odklonit, či odřeknout</w:t>
      </w:r>
    </w:p>
    <w:p w14:paraId="4510E9A2" w14:textId="77777777" w:rsidR="00A807A0" w:rsidRDefault="00A807A0" w:rsidP="008E6210">
      <w:pPr>
        <w:pStyle w:val="Odrka1-1"/>
      </w:pPr>
      <w:r>
        <w:t>přístup mechanizace na staveniště</w:t>
      </w:r>
    </w:p>
    <w:p w14:paraId="34DFC1CC" w14:textId="77777777" w:rsidR="00A807A0" w:rsidRDefault="00A807A0" w:rsidP="008E6210">
      <w:pPr>
        <w:pStyle w:val="Odrka1-1"/>
      </w:pPr>
      <w:r>
        <w:t>předpokládaný rozsah NAD</w:t>
      </w:r>
    </w:p>
    <w:p w14:paraId="071A6FB4" w14:textId="77777777" w:rsidR="00F678E3" w:rsidRPr="00280C98" w:rsidRDefault="00F678E3" w:rsidP="00EF174F">
      <w:pPr>
        <w:pStyle w:val="Nadpis2-2"/>
      </w:pPr>
      <w:bookmarkStart w:id="45" w:name="_Toc115169018"/>
      <w:r w:rsidRPr="00280C98">
        <w:t>Geodetická dokumentace</w:t>
      </w:r>
      <w:bookmarkEnd w:id="43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45"/>
    </w:p>
    <w:p w14:paraId="21832C04" w14:textId="135736EF" w:rsidR="007564D3" w:rsidRDefault="007564D3" w:rsidP="007564D3">
      <w:pPr>
        <w:pStyle w:val="Text2-1"/>
      </w:pPr>
      <w:r>
        <w:t>Geodetická dokumentace bude vyhotovena a předána v souladu s Přílohou P6 a P7 směrnice SŽ SM011 s úpravou v části Geodetické a mapové podklady včetně doplňujících geodetických a mapových podkladů.</w:t>
      </w:r>
    </w:p>
    <w:p w14:paraId="670B1E7F" w14:textId="3C3831A3" w:rsidR="007564D3" w:rsidRDefault="007564D3" w:rsidP="007564D3">
      <w:pPr>
        <w:pStyle w:val="Text2-1"/>
      </w:pPr>
      <w:r>
        <w:t>Objednatel prostřednictvím SŽG dodá geodetické a mapové podklady do hranice dráhy v TU 1201, km 286,500 – 298,000 TU 1501 v km 343,400 – 346,000. Podklady budou aktualizované v 09/2022. Tyto geodetické a mapové podklady budou splňovat TKP staveb státních drah v souladu s Přílohou P6 a P7 směrnice  SŽ SM011, Dokumentace staveb Správy železnic, státní organizace, části Geodetické a mapové podklady.</w:t>
      </w:r>
    </w:p>
    <w:p w14:paraId="343DC341" w14:textId="369BBC13" w:rsidR="007564D3" w:rsidRDefault="007564D3" w:rsidP="007564D3">
      <w:pPr>
        <w:pStyle w:val="Text2-1"/>
      </w:pPr>
      <w:r>
        <w:t xml:space="preserve">V průběhu zpracování </w:t>
      </w:r>
      <w:r w:rsidR="008A2340">
        <w:t>D</w:t>
      </w:r>
      <w:r>
        <w:t xml:space="preserve">okumentace si </w:t>
      </w:r>
      <w:r w:rsidR="008A2340">
        <w:t>Z</w:t>
      </w:r>
      <w:r>
        <w:t>hotovitel ve spolupráci se správci příslušných TÚ zajistí archivní dokumentaci objektů dotčených stavbou a další podklady, nutné k návrhu technického řešení stavby.</w:t>
      </w:r>
    </w:p>
    <w:p w14:paraId="6C6EAF3B" w14:textId="77777777" w:rsidR="00E72972" w:rsidRPr="007564D3" w:rsidRDefault="00E72972">
      <w:pPr>
        <w:pStyle w:val="Nadpis2-2"/>
      </w:pPr>
      <w:bookmarkStart w:id="46" w:name="_Toc110245930"/>
      <w:bookmarkStart w:id="47" w:name="_Toc111531309"/>
      <w:bookmarkStart w:id="48" w:name="_Toc115169019"/>
      <w:bookmarkStart w:id="49" w:name="_Toc15649887"/>
      <w:bookmarkEnd w:id="46"/>
      <w:bookmarkEnd w:id="47"/>
      <w:r w:rsidRPr="007564D3">
        <w:t xml:space="preserve">Centrální nákup materiálu </w:t>
      </w:r>
      <w:r w:rsidR="00FB5BFF" w:rsidRPr="007564D3">
        <w:t>–</w:t>
      </w:r>
      <w:r w:rsidRPr="007564D3">
        <w:t xml:space="preserve"> </w:t>
      </w:r>
      <w:r w:rsidR="00121AB6" w:rsidRPr="007564D3">
        <w:t>M</w:t>
      </w:r>
      <w:r w:rsidRPr="007564D3">
        <w:t>obiliář</w:t>
      </w:r>
      <w:bookmarkEnd w:id="48"/>
    </w:p>
    <w:p w14:paraId="6D454B3D" w14:textId="4A8DF8BB" w:rsidR="00E72972" w:rsidRPr="00E72972" w:rsidRDefault="00E72972" w:rsidP="00B875EE">
      <w:pPr>
        <w:pStyle w:val="Text2-1"/>
      </w:pPr>
      <w:r w:rsidRPr="00E72972">
        <w:t>Součástí stavby bude dodávk</w:t>
      </w:r>
      <w:r w:rsidR="007564D3">
        <w:t xml:space="preserve">a mobiliáře (sedací nábytek do </w:t>
      </w:r>
      <w:r w:rsidRPr="00E72972">
        <w:t xml:space="preserve">exteriéru, nádoby na odpad do exteriéru, nádoby na tříděný odpad, stojany na kola, vývěsky a informační panely – dále jen „Mobiliář“). Zhotovitel stavby zajistí stavební připravenost (viz příloha </w:t>
      </w:r>
      <w:proofErr w:type="gramStart"/>
      <w:r w:rsidRPr="00E72972">
        <w:t xml:space="preserve">ZTP </w:t>
      </w:r>
      <w:r w:rsidR="007B1BF4">
        <w:fldChar w:fldCharType="begin"/>
      </w:r>
      <w:r w:rsidR="007B1BF4">
        <w:instrText xml:space="preserve"> REF _Ref88652906 \r \h </w:instrText>
      </w:r>
      <w:r w:rsidR="007B1BF4">
        <w:fldChar w:fldCharType="separate"/>
      </w:r>
      <w:r w:rsidR="00065710">
        <w:t>7.1.4</w:t>
      </w:r>
      <w:proofErr w:type="gramEnd"/>
      <w:r w:rsidR="007B1BF4">
        <w:fldChar w:fldCharType="end"/>
      </w:r>
      <w:r w:rsidRPr="00E72972">
        <w:t xml:space="preserve">) a montáž Mobiliáře. Zhotovitel Dokumentace ve stupni PDPS zajistí vyčlenění Mobiliáře do </w:t>
      </w:r>
      <w:proofErr w:type="spellStart"/>
      <w:r w:rsidRPr="00E72972">
        <w:t>podobjektů</w:t>
      </w:r>
      <w:proofErr w:type="spellEnd"/>
      <w:r w:rsidRPr="00E72972">
        <w:t xml:space="preserve"> a v příslušných položkách upraví technickou specifikaci s odkazem na „stavební připravenost“ (viz </w:t>
      </w:r>
      <w:proofErr w:type="gramStart"/>
      <w:r w:rsidRPr="00E72972">
        <w:t xml:space="preserve">příloha </w:t>
      </w:r>
      <w:r w:rsidRPr="00E72972">
        <w:fldChar w:fldCharType="begin"/>
      </w:r>
      <w:r w:rsidRPr="00E72972">
        <w:instrText xml:space="preserve"> REF _Ref88652906 \r \h </w:instrText>
      </w:r>
      <w:r w:rsidRPr="00E72972">
        <w:fldChar w:fldCharType="separate"/>
      </w:r>
      <w:r w:rsidR="00065710">
        <w:t>7.1.4</w:t>
      </w:r>
      <w:proofErr w:type="gramEnd"/>
      <w:r w:rsidRPr="00E72972">
        <w:fldChar w:fldCharType="end"/>
      </w:r>
      <w:r w:rsidRPr="00E72972">
        <w:t xml:space="preserve"> těchto ZTP). V případě, že je staveništní připravenost a montáž součástí agregace položky dodávky Mobiliáře, budou tyto položky </w:t>
      </w:r>
      <w:proofErr w:type="spellStart"/>
      <w:r w:rsidRPr="00E72972">
        <w:t>deagregované</w:t>
      </w:r>
      <w:proofErr w:type="spellEnd"/>
      <w:r w:rsidRPr="00E72972">
        <w:t xml:space="preserve"> v rozdělení na</w:t>
      </w:r>
      <w:r w:rsidR="0069729A">
        <w:t> </w:t>
      </w:r>
      <w:r w:rsidRPr="00E72972">
        <w:t>staveništní připravenost včetně montáže a dodávku Mobiliáře.</w:t>
      </w:r>
    </w:p>
    <w:p w14:paraId="16645714" w14:textId="77777777" w:rsidR="00E72972" w:rsidRPr="00E72972" w:rsidRDefault="00E72972" w:rsidP="00B875EE">
      <w:pPr>
        <w:pStyle w:val="Text2-1"/>
      </w:pPr>
      <w:r w:rsidRPr="00E72972">
        <w:t xml:space="preserve">V technické zprávě příslušného SO, ve kterém je Mobiliář použit, bude uvedeno:  </w:t>
      </w:r>
    </w:p>
    <w:p w14:paraId="226D4DBE" w14:textId="77777777" w:rsidR="00E72972" w:rsidRPr="00E72972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E72972">
        <w:rPr>
          <w:i/>
          <w:sz w:val="18"/>
          <w:szCs w:val="18"/>
        </w:rPr>
        <w:t>„Mobiliář, který je součástí SO dle technické specifikace jednotlivých položek v Soupisu prací, není součástí dodávky na zhotovení stavby a jako součást nákladů stavby jsou samostatně vyčleněné</w:t>
      </w:r>
      <w:r w:rsidR="007564D3">
        <w:rPr>
          <w:i/>
          <w:sz w:val="18"/>
          <w:szCs w:val="18"/>
        </w:rPr>
        <w:t>. Centrální zajištění Mobiliáře</w:t>
      </w:r>
      <w:r w:rsidRPr="00E72972">
        <w:rPr>
          <w:i/>
          <w:sz w:val="18"/>
          <w:szCs w:val="18"/>
        </w:rPr>
        <w:t xml:space="preserve"> je provedeno ze strany SŽ centrálním nákupem.</w:t>
      </w:r>
    </w:p>
    <w:p w14:paraId="564C43B2" w14:textId="77777777" w:rsidR="007564D3" w:rsidRPr="007564D3" w:rsidRDefault="00E72972" w:rsidP="007564D3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E72972">
        <w:rPr>
          <w:i/>
          <w:sz w:val="18"/>
          <w:szCs w:val="18"/>
        </w:rPr>
        <w:t xml:space="preserve">Jedná se o Mobiliář, který je vyčleněn do </w:t>
      </w:r>
      <w:proofErr w:type="spellStart"/>
      <w:r w:rsidRPr="00E72972">
        <w:rPr>
          <w:i/>
          <w:sz w:val="18"/>
          <w:szCs w:val="18"/>
        </w:rPr>
        <w:t>podobjektů</w:t>
      </w:r>
      <w:proofErr w:type="spellEnd"/>
      <w:r w:rsidRPr="00E72972">
        <w:rPr>
          <w:i/>
          <w:sz w:val="18"/>
          <w:szCs w:val="18"/>
        </w:rPr>
        <w:t xml:space="preserve">: </w:t>
      </w:r>
      <w:r w:rsidR="007564D3" w:rsidRPr="007564D3">
        <w:rPr>
          <w:i/>
          <w:sz w:val="18"/>
          <w:szCs w:val="18"/>
        </w:rPr>
        <w:t>SO 06-62-01 Kutná Hora hl. n. – Kolín, obvod Kaplička, zastávka Hlízov – přístřešky na nástupištích</w:t>
      </w:r>
    </w:p>
    <w:p w14:paraId="46CDDD0E" w14:textId="77777777" w:rsidR="007564D3" w:rsidRPr="007564D3" w:rsidRDefault="007564D3" w:rsidP="007564D3">
      <w:pPr>
        <w:pStyle w:val="Odstavecseseznamem"/>
        <w:numPr>
          <w:ilvl w:val="0"/>
          <w:numId w:val="36"/>
        </w:numPr>
        <w:spacing w:after="120" w:line="264" w:lineRule="auto"/>
        <w:jc w:val="both"/>
        <w:rPr>
          <w:i/>
          <w:sz w:val="18"/>
          <w:szCs w:val="18"/>
        </w:rPr>
      </w:pPr>
      <w:r w:rsidRPr="007564D3">
        <w:rPr>
          <w:i/>
          <w:sz w:val="18"/>
          <w:szCs w:val="18"/>
        </w:rPr>
        <w:t>Lavičky: 2 x 2 ks laviček se samostatnými sedáky</w:t>
      </w:r>
    </w:p>
    <w:p w14:paraId="62A6304F" w14:textId="77777777" w:rsidR="007564D3" w:rsidRPr="007564D3" w:rsidRDefault="007564D3" w:rsidP="007564D3">
      <w:pPr>
        <w:pStyle w:val="Odstavecseseznamem"/>
        <w:numPr>
          <w:ilvl w:val="0"/>
          <w:numId w:val="36"/>
        </w:numPr>
        <w:spacing w:after="120" w:line="264" w:lineRule="auto"/>
        <w:jc w:val="both"/>
        <w:rPr>
          <w:i/>
          <w:sz w:val="18"/>
          <w:szCs w:val="18"/>
        </w:rPr>
      </w:pPr>
      <w:r w:rsidRPr="007564D3">
        <w:rPr>
          <w:i/>
          <w:sz w:val="18"/>
          <w:szCs w:val="18"/>
        </w:rPr>
        <w:t>Vývěsky: 2 x 1 ks vitrína uzamykatelná</w:t>
      </w:r>
    </w:p>
    <w:p w14:paraId="1C9838D1" w14:textId="77777777" w:rsidR="007564D3" w:rsidRPr="007564D3" w:rsidRDefault="007564D3" w:rsidP="007564D3">
      <w:pPr>
        <w:pStyle w:val="Odstavecseseznamem"/>
        <w:numPr>
          <w:ilvl w:val="0"/>
          <w:numId w:val="36"/>
        </w:numPr>
        <w:spacing w:after="120" w:line="264" w:lineRule="auto"/>
        <w:jc w:val="both"/>
        <w:rPr>
          <w:i/>
          <w:sz w:val="18"/>
          <w:szCs w:val="18"/>
        </w:rPr>
      </w:pPr>
      <w:r w:rsidRPr="007564D3">
        <w:rPr>
          <w:i/>
          <w:sz w:val="18"/>
          <w:szCs w:val="18"/>
        </w:rPr>
        <w:t>Odpadkové koše: 2 x 1 ks</w:t>
      </w:r>
    </w:p>
    <w:p w14:paraId="16C875E8" w14:textId="77777777" w:rsidR="00E72972" w:rsidRPr="007564D3" w:rsidRDefault="007564D3" w:rsidP="007564D3">
      <w:pPr>
        <w:pStyle w:val="Odstavecseseznamem"/>
        <w:numPr>
          <w:ilvl w:val="0"/>
          <w:numId w:val="36"/>
        </w:numPr>
        <w:spacing w:after="120" w:line="264" w:lineRule="auto"/>
        <w:jc w:val="both"/>
        <w:rPr>
          <w:i/>
          <w:sz w:val="18"/>
          <w:szCs w:val="18"/>
        </w:rPr>
      </w:pPr>
      <w:r w:rsidRPr="007564D3">
        <w:rPr>
          <w:i/>
          <w:sz w:val="18"/>
          <w:szCs w:val="18"/>
        </w:rPr>
        <w:t>Stojany na jízdní kola</w:t>
      </w:r>
    </w:p>
    <w:p w14:paraId="235FFFCD" w14:textId="77777777" w:rsidR="00E72972" w:rsidRPr="00E72972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E72972">
        <w:rPr>
          <w:i/>
          <w:sz w:val="18"/>
          <w:szCs w:val="18"/>
        </w:rPr>
        <w:t>„Součástí činnosti zhotovitele stavby bude u položek v Soupisu prací, u nichž je dodavatelem Mobil</w:t>
      </w:r>
      <w:r w:rsidR="007564D3">
        <w:rPr>
          <w:i/>
          <w:sz w:val="18"/>
          <w:szCs w:val="18"/>
        </w:rPr>
        <w:t>iáře</w:t>
      </w:r>
      <w:r w:rsidRPr="00E72972">
        <w:rPr>
          <w:i/>
          <w:sz w:val="18"/>
          <w:szCs w:val="18"/>
        </w:rPr>
        <w:t xml:space="preserve"> SŽ, stavební připravenost a montáž, která je definována v zadávací dokumentaci pro výběrové řízení na zhotovení stavby.</w:t>
      </w:r>
    </w:p>
    <w:p w14:paraId="34E52FFE" w14:textId="77777777" w:rsidR="00E72972" w:rsidRPr="00E72972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E72972">
        <w:rPr>
          <w:i/>
          <w:sz w:val="18"/>
          <w:szCs w:val="18"/>
        </w:rPr>
        <w:t>Další pokyny k dodávkám Mobiliáře jsou uvedeny v zadávací dokumentaci pro výběrové řízení na zhotovení stavby (ZTP).“</w:t>
      </w:r>
    </w:p>
    <w:p w14:paraId="576EF8EA" w14:textId="77777777" w:rsidR="00E72972" w:rsidRPr="00E72972" w:rsidRDefault="00E72972" w:rsidP="00B875EE">
      <w:pPr>
        <w:pStyle w:val="Text2-1"/>
      </w:pPr>
      <w:r w:rsidRPr="00E72972">
        <w:t xml:space="preserve">Soupisy prací na SO, jehož součástí je Mobiliář se rozčlení do dvou </w:t>
      </w:r>
      <w:proofErr w:type="spellStart"/>
      <w:r w:rsidRPr="00E72972">
        <w:t>podobjektů</w:t>
      </w:r>
      <w:proofErr w:type="spellEnd"/>
      <w:r w:rsidRPr="00E72972">
        <w:t xml:space="preserve">, kdy součástí </w:t>
      </w:r>
      <w:proofErr w:type="spellStart"/>
      <w:r w:rsidRPr="00E72972">
        <w:t>podobjektu</w:t>
      </w:r>
      <w:proofErr w:type="spellEnd"/>
      <w:r w:rsidRPr="00E72972">
        <w:t xml:space="preserve"> SO XX-XX-XX</w:t>
      </w:r>
      <w:r w:rsidRPr="00E72972">
        <w:rPr>
          <w:b/>
        </w:rPr>
        <w:t>.01</w:t>
      </w:r>
      <w:r w:rsidRPr="00E72972">
        <w:t xml:space="preserve"> budou činnosti zajišťované Zhotovitelem včetně staveništní připravenosti pro osazení Mobiliáře a montáže. Součástí </w:t>
      </w:r>
      <w:proofErr w:type="spellStart"/>
      <w:r w:rsidRPr="00E72972">
        <w:t>podobjektu</w:t>
      </w:r>
      <w:proofErr w:type="spellEnd"/>
      <w:r w:rsidRPr="00E72972">
        <w:t xml:space="preserve"> s označením SO XX-XX-XX</w:t>
      </w:r>
      <w:r w:rsidRPr="00E72972">
        <w:rPr>
          <w:b/>
        </w:rPr>
        <w:t>.02</w:t>
      </w:r>
      <w:r w:rsidRPr="00E72972">
        <w:t xml:space="preserve"> bude dodávka Mobiliáře. </w:t>
      </w:r>
    </w:p>
    <w:p w14:paraId="57501A73" w14:textId="77777777" w:rsidR="00E72972" w:rsidRPr="00E72972" w:rsidRDefault="00E72972" w:rsidP="00B875EE">
      <w:pPr>
        <w:pStyle w:val="Text2-1"/>
      </w:pPr>
      <w:r w:rsidRPr="00E72972">
        <w:t xml:space="preserve">V souhrnném rozpočtu stavby (SR)  budou </w:t>
      </w:r>
      <w:proofErr w:type="spellStart"/>
      <w:proofErr w:type="gramStart"/>
      <w:r w:rsidRPr="00E72972">
        <w:t>podobjekty</w:t>
      </w:r>
      <w:proofErr w:type="spellEnd"/>
      <w:r w:rsidRPr="00E72972">
        <w:t xml:space="preserve"> </w:t>
      </w:r>
      <w:r w:rsidRPr="00E72972">
        <w:rPr>
          <w:b/>
        </w:rPr>
        <w:t>*.01</w:t>
      </w:r>
      <w:proofErr w:type="gramEnd"/>
      <w:r w:rsidRPr="00E72972">
        <w:t xml:space="preserve"> zahrnuté do listů 3SO (případně 3PS) zařazené do části B.1.1.1 – základní rozpočtové náklady a </w:t>
      </w:r>
      <w:proofErr w:type="spellStart"/>
      <w:r w:rsidRPr="00E72972">
        <w:t>podobjekty</w:t>
      </w:r>
      <w:proofErr w:type="spellEnd"/>
      <w:r w:rsidRPr="00E72972">
        <w:t xml:space="preserve"> </w:t>
      </w:r>
      <w:r w:rsidRPr="00E72972">
        <w:rPr>
          <w:b/>
        </w:rPr>
        <w:lastRenderedPageBreak/>
        <w:t>*.02</w:t>
      </w:r>
      <w:r w:rsidRPr="00E72972">
        <w:t xml:space="preserve"> do části B.1.2.1, tj. objekty zajišťované přímo investorem. Jedná se o náklady způsobilé.</w:t>
      </w:r>
    </w:p>
    <w:p w14:paraId="371387C4" w14:textId="77777777" w:rsidR="00E72972" w:rsidRPr="00E72972" w:rsidRDefault="0061181C" w:rsidP="00B875EE">
      <w:pPr>
        <w:pStyle w:val="Text2-1"/>
      </w:pPr>
      <w:r>
        <w:t>Celková cena za Mobiliář</w:t>
      </w:r>
      <w:r w:rsidR="00E72972" w:rsidRPr="00E72972">
        <w:t xml:space="preserve"> ve všech SO/PS se v SR ve stádiu 3 uvede v krycím listu v poli „Hodnota zadavatelem poskytnutých služeb/stavebních prací, které jsou nezbytné pro plnění zakázky“. Tuto hodnotu je nutné doplnit pro správné určení předpokládané hodnoty veřejné zakázky.</w:t>
      </w:r>
    </w:p>
    <w:p w14:paraId="034C49D1" w14:textId="77777777" w:rsidR="00E72972" w:rsidRPr="00E72972" w:rsidRDefault="00E72972" w:rsidP="00B875EE">
      <w:pPr>
        <w:pStyle w:val="Text2-1"/>
      </w:pPr>
      <w:r w:rsidRPr="00E72972">
        <w:t>Objednatel předá Zhotoviteli seznam dodávaného Mobiliáře včetně cen po podpisu SOD.</w:t>
      </w:r>
    </w:p>
    <w:p w14:paraId="20B881B6" w14:textId="6CAFECF6" w:rsidR="00E72972" w:rsidRPr="00E72972" w:rsidRDefault="00E72972" w:rsidP="00B875EE">
      <w:pPr>
        <w:pStyle w:val="Text2-1"/>
      </w:pPr>
      <w:r w:rsidRPr="00E72972">
        <w:t xml:space="preserve">Zhotovitel Projektové dokumentace vyplní Tabulku CNM-MB, v které uvede informace o typu navržených prvků, množství a termínů dodávky. Tato Tabulka bude odevzdána jako součást Projektové dokumentace stavby ve stádiu 3 (součást ZOV), v otevřené a uzavřené formě. Tabulka CNM-MB je </w:t>
      </w:r>
      <w:proofErr w:type="gramStart"/>
      <w:r w:rsidRPr="00E72972">
        <w:t xml:space="preserve">přílohou </w:t>
      </w:r>
      <w:r w:rsidR="007B1BF4">
        <w:fldChar w:fldCharType="begin"/>
      </w:r>
      <w:r w:rsidR="007B1BF4">
        <w:instrText xml:space="preserve"> REF _Ref109298217 \r \h </w:instrText>
      </w:r>
      <w:r w:rsidR="007B1BF4">
        <w:fldChar w:fldCharType="separate"/>
      </w:r>
      <w:r w:rsidR="00065710">
        <w:t>7.1.3</w:t>
      </w:r>
      <w:proofErr w:type="gramEnd"/>
      <w:r w:rsidR="007B1BF4">
        <w:fldChar w:fldCharType="end"/>
      </w:r>
      <w:r w:rsidRPr="00E72972">
        <w:t xml:space="preserve"> těchto ZTP.</w:t>
      </w:r>
    </w:p>
    <w:p w14:paraId="6154F218" w14:textId="77777777" w:rsidR="00E72972" w:rsidRPr="00E72972" w:rsidRDefault="00E72972" w:rsidP="00B875EE">
      <w:pPr>
        <w:pStyle w:val="Text2-1"/>
      </w:pPr>
      <w:r w:rsidRPr="00E72972">
        <w:t>V ZOV budou uvedeny termíny pro dodávky CNM-MB.</w:t>
      </w:r>
    </w:p>
    <w:p w14:paraId="12D85E6F" w14:textId="77777777" w:rsidR="00F678E3" w:rsidRPr="00280C98" w:rsidRDefault="00F678E3" w:rsidP="002F2288">
      <w:pPr>
        <w:pStyle w:val="Nadpis2-2"/>
      </w:pPr>
      <w:bookmarkStart w:id="50" w:name="_Toc115169020"/>
      <w:r w:rsidRPr="00280C98">
        <w:t>Životní prostředí</w:t>
      </w:r>
      <w:bookmarkEnd w:id="49"/>
      <w:bookmarkEnd w:id="50"/>
    </w:p>
    <w:p w14:paraId="1E8CE2A3" w14:textId="0525B578" w:rsidR="00210BFA" w:rsidRDefault="00225730" w:rsidP="00225730">
      <w:pPr>
        <w:pStyle w:val="Text2-1"/>
      </w:pPr>
      <w:r>
        <w:t>Dokumentace</w:t>
      </w:r>
      <w:r w:rsidRPr="00225730">
        <w:t xml:space="preserve"> </w:t>
      </w:r>
      <w:r w:rsidR="000E385D">
        <w:t>Z</w:t>
      </w:r>
      <w:r w:rsidR="00F72E1B">
        <w:t xml:space="preserve">hotovitel </w:t>
      </w:r>
      <w:r w:rsidRPr="00225730">
        <w:t>zprac</w:t>
      </w:r>
      <w:r w:rsidR="00F72E1B">
        <w:t>uje</w:t>
      </w:r>
      <w:r w:rsidRPr="00225730">
        <w:t xml:space="preserve"> v souladu se Závěrem zjišťovacího řízení Ministerstva životního prostředí ze dne </w:t>
      </w:r>
      <w:r w:rsidR="00E833A2" w:rsidRPr="00225730">
        <w:t>30. 8. 2021</w:t>
      </w:r>
      <w:r w:rsidRPr="00225730">
        <w:t>, čj.: MZP/2021/500/2011</w:t>
      </w:r>
    </w:p>
    <w:p w14:paraId="1CBA8A3B" w14:textId="3780F8F7" w:rsidR="006E0104" w:rsidRDefault="0061181C" w:rsidP="006E0104">
      <w:pPr>
        <w:pStyle w:val="Text2-1"/>
      </w:pPr>
      <w:r>
        <w:t xml:space="preserve">Do dokumentace pro stavební povolení </w:t>
      </w:r>
      <w:r w:rsidR="000E385D">
        <w:t>Z</w:t>
      </w:r>
      <w:r w:rsidR="00F72E1B">
        <w:t>hotovitel převezme</w:t>
      </w:r>
      <w:r>
        <w:t xml:space="preserve"> z předešlého stupně veškeré zpracované podklady</w:t>
      </w:r>
      <w:r w:rsidR="00F72E1B">
        <w:t xml:space="preserve"> a provede</w:t>
      </w:r>
      <w:r>
        <w:t xml:space="preserve"> jej</w:t>
      </w:r>
      <w:r w:rsidR="006E0104">
        <w:t xml:space="preserve">ich </w:t>
      </w:r>
      <w:r w:rsidR="00F72E1B">
        <w:t xml:space="preserve">komplexní </w:t>
      </w:r>
      <w:r w:rsidR="006E0104">
        <w:t>aktualizac</w:t>
      </w:r>
      <w:r w:rsidR="00F72E1B">
        <w:t>i</w:t>
      </w:r>
      <w:r w:rsidR="006E0104">
        <w:t xml:space="preserve">, </w:t>
      </w:r>
      <w:r w:rsidR="006E0104" w:rsidRPr="006E0104">
        <w:t>vždy s přihlédnutím k</w:t>
      </w:r>
      <w:r w:rsidR="006E0104">
        <w:t> </w:t>
      </w:r>
      <w:r w:rsidR="006E0104" w:rsidRPr="006E0104">
        <w:t>relevantnosti údajů z dokumentace pro územní řízení.</w:t>
      </w:r>
    </w:p>
    <w:p w14:paraId="393C0DA1" w14:textId="65D3B2DB" w:rsidR="006E0104" w:rsidRDefault="006E0104" w:rsidP="006E0104">
      <w:pPr>
        <w:pStyle w:val="Text2-1"/>
      </w:pPr>
      <w:r>
        <w:t>Do dalšího stupně</w:t>
      </w:r>
      <w:r w:rsidR="00F72E1B">
        <w:t xml:space="preserve"> </w:t>
      </w:r>
      <w:r w:rsidR="000E385D">
        <w:t>Z</w:t>
      </w:r>
      <w:r w:rsidR="00F72E1B">
        <w:t xml:space="preserve">hotovitel </w:t>
      </w:r>
      <w:r>
        <w:t>přev</w:t>
      </w:r>
      <w:r w:rsidR="00F72E1B">
        <w:t>e</w:t>
      </w:r>
      <w:r>
        <w:t>z</w:t>
      </w:r>
      <w:r w:rsidR="00F72E1B">
        <w:t>me</w:t>
      </w:r>
      <w:r w:rsidR="00225730">
        <w:t xml:space="preserve"> a aktualiz</w:t>
      </w:r>
      <w:r w:rsidR="00F72E1B">
        <w:t>uje</w:t>
      </w:r>
      <w:r>
        <w:t>:</w:t>
      </w:r>
    </w:p>
    <w:p w14:paraId="320E5A59" w14:textId="69F51D01" w:rsidR="006E0104" w:rsidRDefault="006E0104" w:rsidP="006932C4">
      <w:pPr>
        <w:pStyle w:val="Odstavec1-1a"/>
        <w:numPr>
          <w:ilvl w:val="0"/>
          <w:numId w:val="41"/>
        </w:numPr>
      </w:pPr>
      <w:r>
        <w:t>biologický průzkum</w:t>
      </w:r>
    </w:p>
    <w:p w14:paraId="7B7AEDF3" w14:textId="338B7238" w:rsidR="00A009DB" w:rsidRDefault="006E0104" w:rsidP="00225730">
      <w:pPr>
        <w:pStyle w:val="Odstavec1-1a"/>
      </w:pPr>
      <w:r>
        <w:t>dendrologický průzkum</w:t>
      </w:r>
    </w:p>
    <w:p w14:paraId="07A9B094" w14:textId="49CBDD60" w:rsidR="007804E6" w:rsidRDefault="007804E6" w:rsidP="00225730">
      <w:pPr>
        <w:pStyle w:val="Odstavec1-1a"/>
      </w:pPr>
      <w:r>
        <w:t>rozptylová studie</w:t>
      </w:r>
    </w:p>
    <w:p w14:paraId="5777B55D" w14:textId="67BCCA87" w:rsidR="00225730" w:rsidRDefault="00225730" w:rsidP="00747A28">
      <w:pPr>
        <w:pStyle w:val="Text2-1"/>
      </w:pPr>
      <w:r w:rsidRPr="00225730">
        <w:t xml:space="preserve">V rámci </w:t>
      </w:r>
      <w:r w:rsidR="000E385D">
        <w:t>D</w:t>
      </w:r>
      <w:r w:rsidRPr="00225730">
        <w:t xml:space="preserve">okumentace </w:t>
      </w:r>
      <w:r w:rsidR="000E385D">
        <w:t>Z</w:t>
      </w:r>
      <w:r w:rsidR="00F72E1B">
        <w:t xml:space="preserve">hotovitel </w:t>
      </w:r>
      <w:r w:rsidRPr="00225730">
        <w:t>aktualiz</w:t>
      </w:r>
      <w:r w:rsidR="00F72E1B">
        <w:t>uje</w:t>
      </w:r>
      <w:r w:rsidRPr="00225730">
        <w:t xml:space="preserve"> dendrologický průzkum, kde bude v popisu i v mapových podkladech jasně patrné z jakých důvodů do</w:t>
      </w:r>
      <w:r w:rsidR="00F72E1B">
        <w:t>chází</w:t>
      </w:r>
      <w:r w:rsidRPr="00225730">
        <w:t xml:space="preserve"> k záboru, respektive kácení dřevin rostoucí mimo les a na které dřeviny se vztahuje dle zákonných požadavků povinnost získat povolení ke kácení. Dále </w:t>
      </w:r>
      <w:r w:rsidR="000E385D">
        <w:t>Z</w:t>
      </w:r>
      <w:r w:rsidR="007C1279">
        <w:t xml:space="preserve">hotovitel </w:t>
      </w:r>
      <w:r w:rsidRPr="00225730">
        <w:t>zohledn</w:t>
      </w:r>
      <w:r w:rsidR="007C1279">
        <w:t>í</w:t>
      </w:r>
      <w:r w:rsidRPr="00225730">
        <w:t>, zda dojde ke kácení v rámci dočasného ne</w:t>
      </w:r>
      <w:r w:rsidR="007C1279">
        <w:t>bo trvalého záboru stavby. V</w:t>
      </w:r>
      <w:r w:rsidRPr="00225730">
        <w:t xml:space="preserve"> rámci dendrologického průzkumu bude zajištěna bezpečnost předmětné trati po realizaci</w:t>
      </w:r>
      <w:r w:rsidR="007C1279">
        <w:t xml:space="preserve"> stavby</w:t>
      </w:r>
      <w:r w:rsidRPr="00225730">
        <w:t>. Z přehledu bude patrné, které dřeviny a zapojený porost dřevin, bude realizován v režimu příslušného oblastního ředitelství. V rámci zapojených porostů dřevin budou i zakresleny tzv. podlimitní dřeviny, s definovaným obvodem kmene. Pro účely následného ocení, je třeba zohlednit i termín zahájení realizace a počítat s nárůstem dřevní plochy. Dendrologický průzkum bude i</w:t>
      </w:r>
      <w:r w:rsidR="007E0A06">
        <w:t> </w:t>
      </w:r>
      <w:r w:rsidRPr="00225730">
        <w:t>obsahovat návrh následné údržby (odstraňování náletových porostů), tak aby realizovaná trať byla za standartních podmínek bezpečná. Při kácení dřevin v zapojených, respektive celistvých porostech, může dojít k narušení stability nekácených/ponechaných dřevin, a tím dojde k ohrožení bezpečnosti na trati. Zapracovat do dendrologického průzkumu. Tyto stromy samozřejmě nelze zařadit do povolení ke kácení, nutno řešit ve</w:t>
      </w:r>
      <w:r w:rsidR="007E0A06">
        <w:t> </w:t>
      </w:r>
      <w:r w:rsidRPr="00225730">
        <w:t>spolupráci s OŘ.</w:t>
      </w:r>
      <w:r>
        <w:t xml:space="preserve"> </w:t>
      </w:r>
    </w:p>
    <w:p w14:paraId="58F7C2C5" w14:textId="4371D5AB" w:rsidR="00225730" w:rsidRDefault="00225730" w:rsidP="00747A28">
      <w:pPr>
        <w:pStyle w:val="Text2-1"/>
      </w:pPr>
      <w:r w:rsidRPr="00225730">
        <w:t>Důraz bude kladen na zpracování Lesní přílohy, která bude zpracována v souladu s</w:t>
      </w:r>
      <w:r w:rsidR="007E0A06">
        <w:t> </w:t>
      </w:r>
      <w:r w:rsidRPr="00225730">
        <w:t>vyjádřením LČR ze dne 30.</w:t>
      </w:r>
      <w:r w:rsidR="000E385D">
        <w:t> </w:t>
      </w:r>
      <w:r w:rsidRPr="00225730">
        <w:t>3.</w:t>
      </w:r>
      <w:r w:rsidR="000E385D">
        <w:t> </w:t>
      </w:r>
      <w:r w:rsidRPr="00225730">
        <w:t>2021 vydané pod čj.: LČR 177/001039/2021.</w:t>
      </w:r>
    </w:p>
    <w:p w14:paraId="6BF1B1F8" w14:textId="7972ECCC" w:rsidR="00225730" w:rsidRDefault="00225730" w:rsidP="00747A28">
      <w:pPr>
        <w:pStyle w:val="Text2-1"/>
      </w:pPr>
      <w:r>
        <w:t xml:space="preserve">Zhotovitel stanoví nutný rozsah kácení v rámci stavby </w:t>
      </w:r>
      <w:r w:rsidR="002524AF">
        <w:t>a rovněž i v rámci bezpečnosti,</w:t>
      </w:r>
      <w:r w:rsidR="00F72E1B">
        <w:t xml:space="preserve"> </w:t>
      </w:r>
      <w:r>
        <w:t xml:space="preserve">který bude stanoven na základě odborného posouzení kvality a stability konkrétního lesního porostu. </w:t>
      </w:r>
    </w:p>
    <w:p w14:paraId="7ED1AAA3" w14:textId="361B7A29" w:rsidR="00225730" w:rsidRDefault="00225730" w:rsidP="00747A28">
      <w:pPr>
        <w:pStyle w:val="Text2-1"/>
      </w:pPr>
      <w:r>
        <w:t xml:space="preserve">Zhotovitel, za účasti specialisty na životní prostředí </w:t>
      </w:r>
      <w:r w:rsidR="000E385D">
        <w:t>O</w:t>
      </w:r>
      <w:r>
        <w:t>bjednatele, zajistí jednání s</w:t>
      </w:r>
      <w:r w:rsidR="007E0A06">
        <w:t> </w:t>
      </w:r>
      <w:r>
        <w:t>vlastníky lesních pozemků a příslušným orgánem ochrany lesa. Zhotovitel zpracuje podrobný přehled (včetně zdůvodnění) trvalých i dočasných záborů. Zároveň budou uvedeny informace z příslušných Lesních hospodářských plánů. Budou specifikovány rovněž pozemky, které jsou ve vzdálenosti do 50m od okraje lesa.</w:t>
      </w:r>
    </w:p>
    <w:p w14:paraId="36D30EDC" w14:textId="51FC2905" w:rsidR="006E0104" w:rsidRDefault="007804E6" w:rsidP="00747A28">
      <w:pPr>
        <w:pStyle w:val="Text2-1"/>
      </w:pPr>
      <w:r>
        <w:t xml:space="preserve">Zemědělská </w:t>
      </w:r>
      <w:r w:rsidRPr="007804E6">
        <w:t>příloha – bude aktualizována v souladu s Vyjádřením Městského úřadu Kutná Hora ze dne 30.</w:t>
      </w:r>
      <w:r w:rsidR="000E385D">
        <w:t> </w:t>
      </w:r>
      <w:r w:rsidRPr="007804E6">
        <w:t>3.</w:t>
      </w:r>
      <w:r w:rsidR="000E385D">
        <w:t> </w:t>
      </w:r>
      <w:r w:rsidRPr="007804E6">
        <w:t xml:space="preserve">2021, čj.: MKH/039991/2021 a s vyjádřením Městského úřadu Kolín </w:t>
      </w:r>
      <w:r w:rsidRPr="007804E6">
        <w:lastRenderedPageBreak/>
        <w:t>ze dne 8.</w:t>
      </w:r>
      <w:r w:rsidR="000E385D">
        <w:t> </w:t>
      </w:r>
      <w:r w:rsidRPr="007804E6">
        <w:t>4.</w:t>
      </w:r>
      <w:r w:rsidR="000E385D">
        <w:t> </w:t>
      </w:r>
      <w:r w:rsidRPr="007804E6">
        <w:t>2021, čj.:</w:t>
      </w:r>
      <w:r>
        <w:t xml:space="preserve"> </w:t>
      </w:r>
      <w:r w:rsidRPr="007804E6">
        <w:t>MUKOLIN/OZPZ28033/21-Novy. Zároveň upozorňujeme na</w:t>
      </w:r>
      <w:r w:rsidR="007E0A06">
        <w:t> </w:t>
      </w:r>
      <w:r w:rsidRPr="007804E6">
        <w:t>plánovanou novelu zákona č. 334/1992 Sb., o ochraně zemědělského půdního fondu</w:t>
      </w:r>
      <w:r>
        <w:t>.</w:t>
      </w:r>
    </w:p>
    <w:p w14:paraId="7C9C236A" w14:textId="5410E9DC" w:rsidR="0061181C" w:rsidRDefault="00C77263" w:rsidP="007804E6">
      <w:pPr>
        <w:pStyle w:val="Text2-1"/>
      </w:pPr>
      <w:r>
        <w:t>Akustická studie</w:t>
      </w:r>
      <w:r w:rsidR="0061181C">
        <w:t xml:space="preserve"> </w:t>
      </w:r>
      <w:r w:rsidR="000E385D">
        <w:t>Z</w:t>
      </w:r>
      <w:r w:rsidR="007C1279">
        <w:t xml:space="preserve">hotovitel </w:t>
      </w:r>
      <w:r w:rsidR="0061181C">
        <w:t>aktualiz</w:t>
      </w:r>
      <w:r w:rsidR="007C1279">
        <w:t>uje</w:t>
      </w:r>
      <w:r w:rsidR="0061181C">
        <w:t xml:space="preserve"> v souladu se závazným stanoviskem Krajské hygienické stanice Středočeského kraje (KHSSK) ze dne 15. 4. 2021, čj.: KHSSC 13808/2021</w:t>
      </w:r>
      <w:r w:rsidR="007804E6">
        <w:t xml:space="preserve"> a zároveň </w:t>
      </w:r>
      <w:r w:rsidR="007804E6" w:rsidRPr="007804E6">
        <w:t>Závěrem zjišťovacího řízení Ministerstva životního prostředí ze</w:t>
      </w:r>
      <w:r w:rsidR="007E0A06">
        <w:t> </w:t>
      </w:r>
      <w:r w:rsidR="007804E6" w:rsidRPr="007804E6">
        <w:t>dne 30. 8. 2021, čj.:</w:t>
      </w:r>
      <w:r w:rsidR="007804E6">
        <w:t xml:space="preserve"> </w:t>
      </w:r>
      <w:r w:rsidR="007804E6" w:rsidRPr="007804E6">
        <w:t>MZP/2021/500/2011.</w:t>
      </w:r>
      <w:r w:rsidR="0061181C">
        <w:t xml:space="preserve"> Kontrolní měření hluku a vibrací, v rámci zkušebního provozu, bude provedeno podle závěrů KHSSK z DSP.</w:t>
      </w:r>
      <w:r w:rsidR="007804E6" w:rsidRPr="007804E6">
        <w:t xml:space="preserve"> Bude provedeno 24hodinové měření se zajištěním jednotlivých průjezdů. Měřící body budou odsouhlaseny specialistou životního prostředí </w:t>
      </w:r>
      <w:r w:rsidR="000728C6">
        <w:t>Objednatele (</w:t>
      </w:r>
      <w:r w:rsidR="007804E6" w:rsidRPr="007804E6">
        <w:t>SSZ</w:t>
      </w:r>
      <w:r w:rsidR="000728C6">
        <w:t>)</w:t>
      </w:r>
      <w:r w:rsidR="007804E6" w:rsidRPr="007804E6">
        <w:t xml:space="preserve">. </w:t>
      </w:r>
    </w:p>
    <w:p w14:paraId="0D079777" w14:textId="2FBE797E" w:rsidR="0061181C" w:rsidRDefault="0061181C" w:rsidP="0061181C">
      <w:pPr>
        <w:pStyle w:val="Text2-1"/>
      </w:pPr>
      <w:r>
        <w:t xml:space="preserve">Změny </w:t>
      </w:r>
      <w:r w:rsidR="007804E6">
        <w:t>projektu stavby</w:t>
      </w:r>
      <w:r>
        <w:t xml:space="preserve"> od záměru projektu „Rekonstrukce traťového úseku Kutná Hora (mimo) – Kolín (mimo):</w:t>
      </w:r>
    </w:p>
    <w:p w14:paraId="774A70BE" w14:textId="14DA4B67" w:rsidR="0061181C" w:rsidRDefault="00AF348F" w:rsidP="007C1279">
      <w:pPr>
        <w:pStyle w:val="Text2-2"/>
      </w:pPr>
      <w:r>
        <w:t xml:space="preserve">Zhotovitel </w:t>
      </w:r>
      <w:r w:rsidR="0061181C">
        <w:t>zprac</w:t>
      </w:r>
      <w:r>
        <w:t xml:space="preserve">uje </w:t>
      </w:r>
      <w:r w:rsidR="0061181C">
        <w:t>přehlednou tabulku změn</w:t>
      </w:r>
      <w:r w:rsidR="007C1279" w:rsidRPr="007C1279">
        <w:t xml:space="preserve"> </w:t>
      </w:r>
      <w:r w:rsidR="000728C6">
        <w:t>Dokumentace</w:t>
      </w:r>
      <w:r w:rsidR="007C1279" w:rsidRPr="007C1279">
        <w:t xml:space="preserve"> od </w:t>
      </w:r>
      <w:r w:rsidR="00E833A2">
        <w:t>Z</w:t>
      </w:r>
      <w:r w:rsidR="007C1279" w:rsidRPr="007C1279">
        <w:t>áměru projektu „Rekonstrukce traťového úseku Kutná Hora (mimo) – Kolín (mimo)“, na který byl Ministerstvem životního prostředí vydán závěr zjišťovacího řízení dle zákona č. 100/2001 Sb. Bude zpracován přehled všech dotčených SO a</w:t>
      </w:r>
      <w:r w:rsidR="007E0A06">
        <w:t> </w:t>
      </w:r>
      <w:r w:rsidR="007C1279" w:rsidRPr="007C1279">
        <w:t xml:space="preserve"> PS, přehledná tabulka všech očíslovaných změn s uvedeným jednoduchým řešením v rámci dokumentace, na kterou byl vydán závěr zjišťovacího řízení a</w:t>
      </w:r>
      <w:r w:rsidR="007E0A06">
        <w:t> </w:t>
      </w:r>
      <w:r w:rsidR="007C1279" w:rsidRPr="007C1279">
        <w:t xml:space="preserve">předmětné </w:t>
      </w:r>
      <w:r w:rsidR="000728C6">
        <w:t>D</w:t>
      </w:r>
      <w:r w:rsidR="007C1279" w:rsidRPr="007C1279">
        <w:t>okumentace. Dále bude v tabulce uvedeno zdůvodnění změny a přehled všech dotčených SO a PS, které se dané změny týkají. U každé změny bude uveden podrobný popis, a pokud to vyžaduje charakter změny, i</w:t>
      </w:r>
      <w:r w:rsidR="007E0A06">
        <w:t> </w:t>
      </w:r>
      <w:r w:rsidR="007C1279" w:rsidRPr="007C1279">
        <w:t>situace pro oba stavy. Kromě popisu změn bude součástí i vyhodnocení jejich velikosti a významnosti autorizovanou osobou v oblasti posuzování vlivů na</w:t>
      </w:r>
      <w:r w:rsidR="007E0A06">
        <w:t> </w:t>
      </w:r>
      <w:r w:rsidR="007C1279" w:rsidRPr="007C1279">
        <w:t>životní prostředí.</w:t>
      </w:r>
    </w:p>
    <w:p w14:paraId="7DD411EB" w14:textId="7E9FC2CD" w:rsidR="0061181C" w:rsidRDefault="00AF348F" w:rsidP="0061181C">
      <w:pPr>
        <w:pStyle w:val="Text2-2"/>
      </w:pPr>
      <w:r>
        <w:t xml:space="preserve">Zhotovitel </w:t>
      </w:r>
      <w:r w:rsidR="0061181C">
        <w:t>zprac</w:t>
      </w:r>
      <w:r>
        <w:t xml:space="preserve">uje </w:t>
      </w:r>
      <w:r w:rsidR="0061181C">
        <w:t>havarijní a povodňový plán v souladu s rozhodnutím Městského úřadu Kolín ze dne 1. 11. 2021, čj.: MUKOLIN/OZPZ 55169/21-hak.</w:t>
      </w:r>
    </w:p>
    <w:p w14:paraId="75570F7C" w14:textId="704A2221" w:rsidR="007C1279" w:rsidRDefault="007C1279" w:rsidP="007C1279">
      <w:pPr>
        <w:pStyle w:val="Text2-1"/>
      </w:pPr>
      <w:r>
        <w:t xml:space="preserve">Zhotovitel v rámci </w:t>
      </w:r>
      <w:r w:rsidR="000728C6">
        <w:t>D</w:t>
      </w:r>
      <w:r>
        <w:t>okumentace zpracuje</w:t>
      </w:r>
      <w:r w:rsidRPr="007C1279">
        <w:t xml:space="preserve"> kapitol</w:t>
      </w:r>
      <w:r>
        <w:t>u</w:t>
      </w:r>
      <w:r w:rsidRPr="007C1279">
        <w:t xml:space="preserve"> Změna klimatu, kter</w:t>
      </w:r>
      <w:r>
        <w:t>ou</w:t>
      </w:r>
      <w:r w:rsidRPr="007C1279">
        <w:t xml:space="preserve"> přev</w:t>
      </w:r>
      <w:r>
        <w:t>e</w:t>
      </w:r>
      <w:r w:rsidRPr="007C1279">
        <w:t>z</w:t>
      </w:r>
      <w:r>
        <w:t>me</w:t>
      </w:r>
      <w:r w:rsidRPr="007C1279">
        <w:t xml:space="preserve"> ze</w:t>
      </w:r>
      <w:r w:rsidR="007E0A06">
        <w:t> </w:t>
      </w:r>
      <w:r w:rsidRPr="007C1279">
        <w:t>zpracovaného Oznámení EIA dle §6zákona č. 100/2001 Sb., zpracované dle přílohy č.</w:t>
      </w:r>
      <w:r w:rsidR="007E0A06">
        <w:t> </w:t>
      </w:r>
      <w:r w:rsidRPr="007C1279">
        <w:t>3, Ecological Consulting a.s., 03/2021</w:t>
      </w:r>
      <w:r>
        <w:t xml:space="preserve"> </w:t>
      </w:r>
      <w:r w:rsidRPr="007C1279">
        <w:t>a aktualiz</w:t>
      </w:r>
      <w:r>
        <w:t>uje</w:t>
      </w:r>
      <w:r w:rsidRPr="007C1279">
        <w:t>. Bude obsahovat údaje o tom, jak je v rámci návrhu provedení řešena jeho energetická náročnost a účinnost, mimo jiné s</w:t>
      </w:r>
      <w:r w:rsidR="007E0A06">
        <w:t> </w:t>
      </w:r>
      <w:r w:rsidRPr="007C1279">
        <w:t>ohledem na přímé či nepřímé emise skleníkových plynů, využití obnovitelných zdrojů energie a opatření ke snižování emisí či zlepšení energetické, provozní a logistické efektivity. Dále bude kapitola obsahovat údaje o stavu klimatu v dotčené části zájmového území včetně dosavadních výskytů a četnosti klimatických a povětrnostních extrémů a</w:t>
      </w:r>
      <w:r w:rsidR="007E0A06">
        <w:t> </w:t>
      </w:r>
      <w:r w:rsidRPr="007C1279">
        <w:t>přírodních katastrof a dále údaje o trendu a prognózách dalšího vývoje změny klimatu, v relevantním časovém výhledu dle předpokládané životnosti záměru. Dále bude v</w:t>
      </w:r>
      <w:r w:rsidR="007E0A06">
        <w:t> </w:t>
      </w:r>
      <w:r w:rsidRPr="007C1279">
        <w:t xml:space="preserve">kapitole popsán a zhodnocen vliv záměru na zmírňování změny klimatu (vliv na </w:t>
      </w:r>
      <w:proofErr w:type="spellStart"/>
      <w:r w:rsidRPr="007C1279">
        <w:t>mitigaci</w:t>
      </w:r>
      <w:proofErr w:type="spellEnd"/>
      <w:r w:rsidRPr="007C1279">
        <w:t xml:space="preserve"> změny klimatu), vliv záměru na přizpůsobení se změně klimatu (adaptaci na změnu klimatu).</w:t>
      </w:r>
    </w:p>
    <w:p w14:paraId="6B8924CE" w14:textId="582C6793" w:rsidR="002A3ACA" w:rsidRPr="002A3ACA" w:rsidRDefault="007C1279" w:rsidP="002A3ACA">
      <w:pPr>
        <w:pStyle w:val="Text2-1"/>
      </w:pPr>
      <w:r>
        <w:t>Zhotovitel v rámci dokumen</w:t>
      </w:r>
      <w:r w:rsidR="002A3ACA">
        <w:t xml:space="preserve">tace převezme </w:t>
      </w:r>
      <w:r w:rsidR="002A3ACA" w:rsidRPr="002A3ACA">
        <w:t>Oznámení EIA dle § 6 zákona č. 100/2001 Sb., zpracované dle přílohy č.</w:t>
      </w:r>
      <w:r w:rsidR="002A3ACA">
        <w:t xml:space="preserve"> </w:t>
      </w:r>
      <w:r w:rsidR="002A3ACA" w:rsidRPr="002A3ACA">
        <w:t xml:space="preserve">3, Ecological Consulting a.s., 03/2021 </w:t>
      </w:r>
      <w:r w:rsidR="002A3ACA">
        <w:t xml:space="preserve">a aktualizuje </w:t>
      </w:r>
      <w:r w:rsidR="002A3ACA" w:rsidRPr="002A3ACA">
        <w:t>kapitol</w:t>
      </w:r>
      <w:r w:rsidR="002A3ACA">
        <w:t>u</w:t>
      </w:r>
      <w:r w:rsidR="002A3ACA" w:rsidRPr="002A3ACA">
        <w:t xml:space="preserve"> Rámcová směrnice o vodách, v souladu se Směrnicí Evropského parlamentu a</w:t>
      </w:r>
      <w:r w:rsidR="007E0A06">
        <w:t> </w:t>
      </w:r>
      <w:r w:rsidR="002A3ACA" w:rsidRPr="002A3ACA">
        <w:t xml:space="preserve">rady 2000/60/ES, ze dne 23. října 2000, kterou se stanoví rámec pro činnost Společenství v oblasti vodní politiky. Odborně způsobilou osobou bude zpracováno posouzení vlivu záměru na útvary podzemních a povrchových vod dle článku 4, odst. 7 výše uvedené směrnice a dle § 23 a, odst. 7 zákona č. 254/2001 Sb., o vodách, v platném znění. Na základě výše uvedeného podkladu </w:t>
      </w:r>
      <w:r w:rsidR="000E385D">
        <w:t>Z</w:t>
      </w:r>
      <w:r w:rsidR="002A3ACA">
        <w:t>hotovitel</w:t>
      </w:r>
      <w:r w:rsidR="002A3ACA" w:rsidRPr="002A3ACA">
        <w:t xml:space="preserve"> zaji</w:t>
      </w:r>
      <w:r w:rsidR="002A3ACA">
        <w:t>stí</w:t>
      </w:r>
      <w:r w:rsidR="002A3ACA" w:rsidRPr="002A3ACA">
        <w:t xml:space="preserve"> stanovisko příslušného povodí. </w:t>
      </w:r>
    </w:p>
    <w:p w14:paraId="4BC06FF6" w14:textId="716FA17C" w:rsidR="0061181C" w:rsidRDefault="0061181C" w:rsidP="0061181C">
      <w:pPr>
        <w:pStyle w:val="Text2-1"/>
      </w:pPr>
      <w:r>
        <w:t>Průzkumné práce, které jsou prováděné, mimo jiné pro odpadové hospodářství musí být provedené tak, aby bylo možné dostatečně zatřídit materiál určený jako odpad a</w:t>
      </w:r>
      <w:r w:rsidR="00AF348F">
        <w:t> </w:t>
      </w:r>
      <w:r>
        <w:t>dostatečně zatřídit materiál určený k recyklaci. Průzkumné práce budou provedené v</w:t>
      </w:r>
      <w:r w:rsidR="00AF348F">
        <w:t> </w:t>
      </w:r>
      <w:r>
        <w:t>podrobnosti, která je dostatečná pro jednoznačné stanovení rozsahu nebezpečných vlastností odpadů, tj. tak aby bylo možné odpady správně analyzovat, vyhodnotit a</w:t>
      </w:r>
      <w:r w:rsidR="00AF348F">
        <w:t> </w:t>
      </w:r>
      <w:r>
        <w:t>posoudit podle koncentrace nebezpečných látek v odpadech, dle zákona č.</w:t>
      </w:r>
      <w:r w:rsidR="00AF348F">
        <w:t> </w:t>
      </w:r>
      <w:r>
        <w:t>541/2020</w:t>
      </w:r>
      <w:r w:rsidR="00AF348F">
        <w:t> </w:t>
      </w:r>
      <w:r>
        <w:t>Sb.</w:t>
      </w:r>
      <w:r w:rsidR="00AF348F">
        <w:t>,</w:t>
      </w:r>
      <w:r>
        <w:t xml:space="preserve"> o odpadech</w:t>
      </w:r>
      <w:r w:rsidR="00AF348F">
        <w:t>,</w:t>
      </w:r>
      <w:r>
        <w:t xml:space="preserve"> v platném znění včetně prováděcích předpisů v platném </w:t>
      </w:r>
      <w:r>
        <w:lastRenderedPageBreak/>
        <w:t xml:space="preserve">znění a ostatní legislativy Ministerstva životního prostředí. Za zatřídění odpadů nese odpovědnost Zhotovitel. V případě neprovedení všech zkoušek, které je nutné provést pro správné zatřídění odpadů, případně nerespektování výsledků zkoušek při vykazování v rámci soupisu prací, je toto pokládáno za vadu díla. </w:t>
      </w:r>
    </w:p>
    <w:p w14:paraId="24AC4FA6" w14:textId="1A58B984" w:rsidR="009933E4" w:rsidRPr="0061181C" w:rsidRDefault="009933E4" w:rsidP="002F2288">
      <w:pPr>
        <w:pStyle w:val="Nadpis2-2"/>
      </w:pPr>
      <w:bookmarkStart w:id="51" w:name="_Toc29554212"/>
      <w:bookmarkStart w:id="52" w:name="_Toc29554213"/>
      <w:bookmarkStart w:id="53" w:name="_Toc27040311"/>
      <w:bookmarkStart w:id="54" w:name="_Toc29393945"/>
      <w:bookmarkStart w:id="55" w:name="_Ref89266870"/>
      <w:bookmarkStart w:id="56" w:name="_Ref89352281"/>
      <w:bookmarkStart w:id="57" w:name="_Toc115169021"/>
      <w:bookmarkEnd w:id="51"/>
      <w:bookmarkEnd w:id="52"/>
      <w:r w:rsidRPr="0061181C">
        <w:t>Vykazování odpadů ve vztahu ke stanovení nákladů stavby</w:t>
      </w:r>
      <w:bookmarkEnd w:id="53"/>
      <w:bookmarkEnd w:id="54"/>
      <w:bookmarkEnd w:id="55"/>
      <w:r w:rsidR="001B3292" w:rsidRPr="0061181C">
        <w:t xml:space="preserve"> –</w:t>
      </w:r>
      <w:r w:rsidR="00296E6B" w:rsidRPr="0061181C">
        <w:t xml:space="preserve"> </w:t>
      </w:r>
      <w:r w:rsidR="001B3292" w:rsidRPr="0061181C">
        <w:t>PDPS</w:t>
      </w:r>
      <w:bookmarkEnd w:id="56"/>
      <w:bookmarkEnd w:id="57"/>
    </w:p>
    <w:p w14:paraId="0178650E" w14:textId="27284A4F" w:rsidR="009933E4" w:rsidRPr="00F66432" w:rsidRDefault="009933E4" w:rsidP="002F2288">
      <w:pPr>
        <w:pStyle w:val="Text2-1"/>
      </w:pPr>
      <w:r w:rsidRPr="00F66432">
        <w:rPr>
          <w:rStyle w:val="Tun"/>
        </w:rPr>
        <w:t xml:space="preserve"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</w:t>
      </w:r>
      <w:r w:rsidR="00C2629C">
        <w:rPr>
          <w:rStyle w:val="Tun"/>
        </w:rPr>
        <w:t>tyto souhrnné položky sloužit k </w:t>
      </w:r>
      <w:r w:rsidRPr="00F66432">
        <w:rPr>
          <w:rStyle w:val="Tun"/>
        </w:rPr>
        <w:t>ocenění v rámci výběrového řízení na zhotovení stavby. Součet odpadů dle kategorií bude odpovídat součtu všech odpadů uvedených jednotlivých SO a PS. Podrobný postup je uveden v následujících bodech.</w:t>
      </w:r>
      <w:r w:rsidRPr="00F66432">
        <w:t xml:space="preserve"> </w:t>
      </w:r>
    </w:p>
    <w:p w14:paraId="02C98416" w14:textId="2A81F4CB" w:rsidR="009933E4" w:rsidRPr="00F66432" w:rsidRDefault="009933E4" w:rsidP="002F2288">
      <w:pPr>
        <w:pStyle w:val="Text2-1"/>
      </w:pPr>
      <w:r w:rsidRPr="00F66432">
        <w:rPr>
          <w:rStyle w:val="Tun"/>
        </w:rPr>
        <w:t>Ustanovení Směrnice SŽDC č. 20 pro stanovení a členění investičních nákladů staveb státní organizace Správa železniční dopravní cesty, Článek 3.9 ruší a nahrazuje následujícím zněním uvedeným v </w:t>
      </w:r>
      <w:proofErr w:type="gramStart"/>
      <w:r w:rsidRPr="00F66432">
        <w:rPr>
          <w:rStyle w:val="Tun"/>
        </w:rPr>
        <w:t xml:space="preserve">kapitole </w:t>
      </w:r>
      <w:r w:rsidRPr="00F66432">
        <w:rPr>
          <w:rStyle w:val="Tun"/>
        </w:rPr>
        <w:fldChar w:fldCharType="begin"/>
      </w:r>
      <w:r w:rsidRPr="00F66432">
        <w:rPr>
          <w:rStyle w:val="Tun"/>
        </w:rPr>
        <w:instrText xml:space="preserve"> REF _Ref27037418 \r \h  \* MERGEFORMAT </w:instrText>
      </w:r>
      <w:r w:rsidRPr="00F66432">
        <w:rPr>
          <w:rStyle w:val="Tun"/>
        </w:rPr>
      </w:r>
      <w:r w:rsidRPr="00F66432">
        <w:rPr>
          <w:rStyle w:val="Tun"/>
        </w:rPr>
        <w:fldChar w:fldCharType="separate"/>
      </w:r>
      <w:r w:rsidR="00065710">
        <w:rPr>
          <w:rStyle w:val="Tun"/>
        </w:rPr>
        <w:t>4.16.3</w:t>
      </w:r>
      <w:proofErr w:type="gramEnd"/>
      <w:r w:rsidRPr="00F66432">
        <w:rPr>
          <w:rStyle w:val="Tun"/>
        </w:rPr>
        <w:fldChar w:fldCharType="end"/>
      </w:r>
      <w:r w:rsidRPr="00F66432">
        <w:rPr>
          <w:rStyle w:val="Tun"/>
        </w:rPr>
        <w:t>.</w:t>
      </w:r>
      <w:r w:rsidRPr="00F66432">
        <w:t xml:space="preserve"> </w:t>
      </w:r>
    </w:p>
    <w:p w14:paraId="07DCE3BD" w14:textId="77777777" w:rsidR="009933E4" w:rsidRPr="00F66432" w:rsidRDefault="009933E4" w:rsidP="002F2288">
      <w:pPr>
        <w:pStyle w:val="Text2-1"/>
        <w:keepNext/>
        <w:rPr>
          <w:rStyle w:val="Tun"/>
        </w:rPr>
      </w:pPr>
      <w:bookmarkStart w:id="58" w:name="_Ref27037418"/>
      <w:r w:rsidRPr="00F66432">
        <w:rPr>
          <w:rStyle w:val="Tun"/>
        </w:rPr>
        <w:t>Úpravy položkových rozpočtů</w:t>
      </w:r>
      <w:bookmarkEnd w:id="58"/>
      <w:r w:rsidRPr="00F66432">
        <w:rPr>
          <w:rStyle w:val="Tun"/>
        </w:rPr>
        <w:t xml:space="preserve"> </w:t>
      </w:r>
    </w:p>
    <w:p w14:paraId="40197AEC" w14:textId="77777777" w:rsidR="009933E4" w:rsidRPr="00F66432" w:rsidRDefault="009933E4" w:rsidP="003461C9">
      <w:pPr>
        <w:pStyle w:val="Odstavec1-1a"/>
        <w:numPr>
          <w:ilvl w:val="0"/>
          <w:numId w:val="9"/>
        </w:numPr>
      </w:pPr>
      <w:r w:rsidRPr="00F66432">
        <w:t xml:space="preserve">v soupisech prací jednotlivých SO/PS bude pro účely evidence vždy uvedena </w:t>
      </w:r>
      <w:r w:rsidRPr="00F66432">
        <w:rPr>
          <w:rStyle w:val="Tun"/>
        </w:rPr>
        <w:t>R</w:t>
      </w:r>
      <w:r w:rsidR="001741CB" w:rsidRPr="00F66432">
        <w:rPr>
          <w:rStyle w:val="Tun"/>
        </w:rPr>
        <w:noBreakHyphen/>
      </w:r>
      <w:r w:rsidRPr="00F66432">
        <w:rPr>
          <w:rStyle w:val="Tun"/>
        </w:rPr>
        <w:t>položka „Likvidace odpadů […] včetně dopravy“</w:t>
      </w:r>
      <w:r w:rsidRPr="00F66432">
        <w:t>. Položka bude zahrnovat veškeré poplatky provozovateli skládky</w:t>
      </w:r>
      <w:r w:rsidR="00C7557E">
        <w:t>, resp. recyklačního centra</w:t>
      </w:r>
      <w:r w:rsidRPr="00F66432">
        <w:t xml:space="preserve"> dle typu a</w:t>
      </w:r>
      <w:r w:rsidR="00C7557E">
        <w:t> </w:t>
      </w:r>
      <w:r w:rsidRPr="00F66432">
        <w:t>kategorie odpadů a dopravu z místa stavby na skládku,</w:t>
      </w:r>
      <w:r w:rsidR="00C7557E">
        <w:t xml:space="preserve"> resp. recyklačního centra,</w:t>
      </w:r>
    </w:p>
    <w:p w14:paraId="2C8D9636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4EC85442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  <w:r w:rsidR="00C7557E" w:rsidRPr="00C7557E">
        <w:t xml:space="preserve"> </w:t>
      </w:r>
      <w:r w:rsidR="00C7557E">
        <w:t>resp. recyklačního centra,</w:t>
      </w:r>
    </w:p>
    <w:p w14:paraId="76553C1E" w14:textId="77777777" w:rsidR="009933E4" w:rsidRPr="00F66432" w:rsidRDefault="009933E4" w:rsidP="003D11A8">
      <w:pPr>
        <w:pStyle w:val="Odstavec1-1a"/>
      </w:pPr>
      <w:r w:rsidRPr="00F66432">
        <w:t xml:space="preserve">u položek soupisu prací jednotlivých SO/PS </w:t>
      </w:r>
      <w:r w:rsidRPr="00F66432">
        <w:rPr>
          <w:rStyle w:val="Tun"/>
        </w:rPr>
        <w:t>„Likvidace odpadů […] včetně dopravy“</w:t>
      </w:r>
      <w:r w:rsidRPr="00F66432">
        <w:t xml:space="preserve"> bude v popisu položky jako doplňující název uvedeno „</w:t>
      </w:r>
      <w:r w:rsidRPr="00F66432">
        <w:rPr>
          <w:b/>
        </w:rPr>
        <w:t>Evidenční položka</w:t>
      </w:r>
      <w:r w:rsidR="003D11A8" w:rsidRPr="00F66432">
        <w:rPr>
          <w:b/>
        </w:rPr>
        <w:t>. Neoceňovat v objektu SO/PS, položka se oceňuje pouze v objektu SO 90-90.</w:t>
      </w:r>
      <w:r w:rsidRPr="00F66432">
        <w:t>“ a v označení „Varianta“ bude nastavena hodnota 90</w:t>
      </w:r>
      <w:r w:rsidR="007F26AC" w:rsidRPr="00F66432">
        <w:t>1</w:t>
      </w:r>
      <w:r w:rsidRPr="00F66432">
        <w:t>, v případě duplicitní položky v jednom dílu bud označení varianty provedeno vzestupnou řadou celých čísel od hodnoty 90</w:t>
      </w:r>
      <w:r w:rsidR="001741CB" w:rsidRPr="00F66432">
        <w:t>1</w:t>
      </w:r>
      <w:r w:rsidRPr="00F66432">
        <w:t xml:space="preserve"> (tzn. 90</w:t>
      </w:r>
      <w:r w:rsidR="001741CB" w:rsidRPr="00F66432">
        <w:t>1</w:t>
      </w:r>
      <w:r w:rsidRPr="00F66432">
        <w:t xml:space="preserve"> až 99</w:t>
      </w:r>
      <w:r w:rsidR="001741CB" w:rsidRPr="00F66432">
        <w:t>9</w:t>
      </w:r>
      <w:r w:rsidRPr="00F66432">
        <w:t xml:space="preserve">), </w:t>
      </w:r>
    </w:p>
    <w:p w14:paraId="3EF04A6D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14:paraId="2364176F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Kalkulace položky „Likvidace odpadů […] včetně dopravy“ v přípravě bude provedena jako součet položek:</w:t>
      </w:r>
    </w:p>
    <w:p w14:paraId="51E3BD03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poplatek na skládku dle kategorie odpadu a množství, a to dle aktuálního ceníku vybrané skládky v přípravě,</w:t>
      </w:r>
    </w:p>
    <w:p w14:paraId="28D70511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ceny za t/km dle množství odpadu a vzdálenosti předpokládané skládky, přičemž vzdálenost může být specifikována v rozsahu pásmové dopravy.</w:t>
      </w:r>
    </w:p>
    <w:p w14:paraId="5BEA2302" w14:textId="77777777" w:rsidR="009933E4" w:rsidRPr="00F66432" w:rsidRDefault="009933E4" w:rsidP="00301C23">
      <w:pPr>
        <w:pStyle w:val="Text2-1"/>
        <w:keepNext/>
        <w:rPr>
          <w:rStyle w:val="Tun"/>
        </w:rPr>
      </w:pPr>
      <w:r w:rsidRPr="00F66432">
        <w:rPr>
          <w:rStyle w:val="Tun"/>
        </w:rPr>
        <w:t>Způsob vytvoření položek likvidace odpadů včetně dopravy</w:t>
      </w:r>
    </w:p>
    <w:p w14:paraId="404DE8A8" w14:textId="77777777" w:rsidR="009933E4" w:rsidRPr="00F66432" w:rsidRDefault="009933E4" w:rsidP="002F2288">
      <w:pPr>
        <w:pStyle w:val="Text2-2"/>
      </w:pPr>
      <w:r w:rsidRPr="00F66432">
        <w:t xml:space="preserve">Pro soupisy prací budou vytvořené „R-položky“ pro likvidaci odpadů s dopravou, a to následovně: </w:t>
      </w:r>
    </w:p>
    <w:p w14:paraId="07E34236" w14:textId="77777777" w:rsidR="009933E4" w:rsidRPr="00F66432" w:rsidRDefault="009933E4" w:rsidP="00301C23">
      <w:pPr>
        <w:pStyle w:val="Text2-2"/>
        <w:keepNext/>
        <w:rPr>
          <w:rStyle w:val="Tun"/>
        </w:rPr>
      </w:pPr>
      <w:r w:rsidRPr="00F66432">
        <w:rPr>
          <w:rStyle w:val="Tun"/>
        </w:rPr>
        <w:t xml:space="preserve">Označení </w:t>
      </w:r>
      <w:r w:rsidR="000A6FD8" w:rsidRPr="00F66432">
        <w:rPr>
          <w:rStyle w:val="Tun"/>
        </w:rPr>
        <w:t xml:space="preserve">a název </w:t>
      </w:r>
      <w:r w:rsidRPr="00F66432">
        <w:rPr>
          <w:rStyle w:val="Tun"/>
        </w:rPr>
        <w:t xml:space="preserve">položky: </w:t>
      </w:r>
    </w:p>
    <w:p w14:paraId="346FC88A" w14:textId="77777777" w:rsidR="009933E4" w:rsidRPr="00F66432" w:rsidRDefault="009933E4" w:rsidP="009933E4">
      <w:pPr>
        <w:pStyle w:val="Textbezslovn"/>
        <w:ind w:left="1701"/>
      </w:pPr>
      <w:r w:rsidRPr="00F66432">
        <w:t>R015XXX [AŽ] R015XXX – LIKVIDACE ODPADŮ [TYP ODPADU] VČETNĚ DOPRAVY</w:t>
      </w:r>
    </w:p>
    <w:p w14:paraId="3F6D3571" w14:textId="77777777" w:rsidR="009933E4" w:rsidRPr="00F66432" w:rsidRDefault="009933E4" w:rsidP="009933E4">
      <w:pPr>
        <w:pStyle w:val="Textbezslovn"/>
        <w:ind w:left="1701"/>
      </w:pPr>
      <w:r w:rsidRPr="00F66432">
        <w:lastRenderedPageBreak/>
        <w:t>Hodnoty XXX budou odpovídat poslednímu trojčíslí daného typu odpadu cenové soustavy OTSKP, která zahrnuje pouze náklady na poplatky za likvidaci odpadů.</w:t>
      </w:r>
    </w:p>
    <w:p w14:paraId="5BA80BB0" w14:textId="77777777" w:rsidR="009933E4" w:rsidRPr="00F66432" w:rsidRDefault="009933E4" w:rsidP="00301C23">
      <w:pPr>
        <w:pStyle w:val="Textbezslovn"/>
        <w:keepNext/>
        <w:ind w:left="1701"/>
        <w:rPr>
          <w:rStyle w:val="Tun"/>
        </w:rPr>
      </w:pPr>
      <w:r w:rsidRPr="00F66432">
        <w:rPr>
          <w:rStyle w:val="Tun"/>
        </w:rPr>
        <w:t>Příklad:</w:t>
      </w:r>
    </w:p>
    <w:p w14:paraId="58D53E65" w14:textId="77777777" w:rsidR="009933E4" w:rsidRPr="00F66432" w:rsidRDefault="009933E4" w:rsidP="009933E4">
      <w:pPr>
        <w:pStyle w:val="Textbezslovn"/>
        <w:ind w:left="1701"/>
      </w:pPr>
      <w:r w:rsidRPr="00F66432">
        <w:t>Původní položka OTSKP bez dopravy:</w:t>
      </w:r>
    </w:p>
    <w:p w14:paraId="07C79245" w14:textId="77777777" w:rsidR="009933E4" w:rsidRPr="00F66432" w:rsidRDefault="009933E4" w:rsidP="009933E4">
      <w:pPr>
        <w:pStyle w:val="Textbezslovn"/>
        <w:ind w:left="2127"/>
      </w:pPr>
      <w:r w:rsidRPr="00F66432">
        <w:t>015112 - POPLATKY ZA LIKVIDAC</w:t>
      </w:r>
      <w:r w:rsidR="00114A6F" w:rsidRPr="00F66432">
        <w:t>I</w:t>
      </w:r>
      <w:r w:rsidRPr="00F66432">
        <w:t xml:space="preserve"> ODPADŮ NEKONTAMINOVANÝCH – 17 05 04 VYTĚŽENÉ ZEMINY A HORNINY - II. TŘÍDA TĚŽITELNOSTI</w:t>
      </w:r>
    </w:p>
    <w:p w14:paraId="0E4311EC" w14:textId="77777777" w:rsidR="009933E4" w:rsidRPr="00F66432" w:rsidRDefault="009933E4" w:rsidP="009933E4">
      <w:pPr>
        <w:pStyle w:val="Textbezslovn"/>
        <w:ind w:left="1701"/>
      </w:pPr>
      <w:r w:rsidRPr="00F66432">
        <w:t>Nová R položka s dopravou:</w:t>
      </w:r>
    </w:p>
    <w:p w14:paraId="3E134EB2" w14:textId="77777777" w:rsidR="009933E4" w:rsidRPr="00F66432" w:rsidRDefault="009933E4" w:rsidP="009933E4">
      <w:pPr>
        <w:pStyle w:val="Textbezslovn"/>
        <w:ind w:left="2127"/>
      </w:pPr>
      <w:r w:rsidRPr="00F66432">
        <w:rPr>
          <w:rStyle w:val="Tun"/>
        </w:rPr>
        <w:t>R</w:t>
      </w:r>
      <w:r w:rsidRPr="00F66432">
        <w:t xml:space="preserve">015112 - POPLATKY ZA LIKVIDACE ODPADŮ NEKONTAMINOVANÝCH – 17 05 04 VYTĚŽENÉ ZEMINY A HORNINY - II. TŘÍDA TĚŽITELNOSTI </w:t>
      </w:r>
      <w:r w:rsidRPr="00F66432">
        <w:rPr>
          <w:rStyle w:val="Tun"/>
        </w:rPr>
        <w:t>VČETNĚ DOPRAVY</w:t>
      </w:r>
      <w:r w:rsidRPr="00F66432">
        <w:t xml:space="preserve"> </w:t>
      </w:r>
      <w:r w:rsidRPr="00F66432">
        <w:rPr>
          <w:vertAlign w:val="superscript"/>
        </w:rPr>
        <w:t>*</w:t>
      </w:r>
      <w:r w:rsidRPr="00F66432">
        <w:t>)</w:t>
      </w:r>
    </w:p>
    <w:p w14:paraId="05BED2D7" w14:textId="77777777" w:rsidR="000A6FD8" w:rsidRPr="00F66432" w:rsidRDefault="000A6FD8" w:rsidP="00301C23">
      <w:pPr>
        <w:pStyle w:val="Text2-2"/>
        <w:keepNext/>
        <w:rPr>
          <w:rStyle w:val="Tun"/>
        </w:rPr>
      </w:pPr>
      <w:r w:rsidRPr="00F66432">
        <w:rPr>
          <w:rStyle w:val="Tun"/>
        </w:rPr>
        <w:t>Popis položky</w:t>
      </w:r>
    </w:p>
    <w:p w14:paraId="04AB4339" w14:textId="77777777" w:rsidR="000A6FD8" w:rsidRPr="00F66432" w:rsidRDefault="000A6FD8" w:rsidP="000A6FD8">
      <w:pPr>
        <w:pStyle w:val="Textbezslovn"/>
        <w:ind w:left="1701"/>
      </w:pPr>
      <w:r w:rsidRPr="00F66432">
        <w:t>V popisu položky bude uveden text:</w:t>
      </w:r>
    </w:p>
    <w:p w14:paraId="393E8F44" w14:textId="77777777" w:rsidR="000A6FD8" w:rsidRPr="00F66432" w:rsidRDefault="003D11A8" w:rsidP="000A6FD8">
      <w:pPr>
        <w:pStyle w:val="Textbezslovn"/>
        <w:ind w:left="2127"/>
        <w:rPr>
          <w:b/>
        </w:rPr>
      </w:pPr>
      <w:r w:rsidRPr="00F66432">
        <w:t>Evidenční položka. Neoceňovat v objektu SO/PS, položka se oceňuje pouze v objektu SO 90-90.</w:t>
      </w:r>
    </w:p>
    <w:p w14:paraId="300AE7F7" w14:textId="77777777" w:rsidR="009933E4" w:rsidRPr="00F66432" w:rsidRDefault="009933E4" w:rsidP="00301C23">
      <w:pPr>
        <w:pStyle w:val="Text2-2"/>
        <w:keepNext/>
        <w:rPr>
          <w:rStyle w:val="Tun"/>
        </w:rPr>
      </w:pPr>
      <w:r w:rsidRPr="00F66432">
        <w:rPr>
          <w:rStyle w:val="Tun"/>
        </w:rPr>
        <w:t>Technická specifikace položky</w:t>
      </w:r>
    </w:p>
    <w:p w14:paraId="2D71B46A" w14:textId="77777777" w:rsidR="009933E4" w:rsidRPr="00F66432" w:rsidRDefault="009933E4" w:rsidP="009933E4">
      <w:pPr>
        <w:pStyle w:val="Textbezslovn"/>
        <w:ind w:left="1701"/>
      </w:pPr>
      <w:r w:rsidRPr="00F66432">
        <w:t>1. Položka obsahuje:</w:t>
      </w:r>
    </w:p>
    <w:p w14:paraId="7E231D7F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veškeré poplatky provozovateli skládky, recyklační linky nebo jiného zařízení na zpracování nebo likvidaci odpadů související s převzetím, uložením, zpracováním nebo likvidací odpadu,</w:t>
      </w:r>
    </w:p>
    <w:p w14:paraId="242F8CEC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dopravou odpadu z místa stavby na místo převzetí provozovatelem skládky, recyklační linky nebo jiného zařízení na zpracování nebo likvidaci odpadů,</w:t>
      </w:r>
    </w:p>
    <w:p w14:paraId="4F3DEFE8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vyložením a manipulací s materiálem v místě skládky.</w:t>
      </w:r>
    </w:p>
    <w:p w14:paraId="16297DA3" w14:textId="77777777" w:rsidR="009933E4" w:rsidRPr="00F66432" w:rsidRDefault="009933E4" w:rsidP="009933E4">
      <w:pPr>
        <w:pStyle w:val="Textbezslovn"/>
        <w:ind w:left="1701"/>
      </w:pPr>
      <w:r w:rsidRPr="00F66432">
        <w:t>2. Položka neobsahuje:</w:t>
      </w:r>
    </w:p>
    <w:p w14:paraId="50C58E56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náklady spojené s naložením a manipulací s materiálem. </w:t>
      </w:r>
      <w:r w:rsidRPr="00F66432">
        <w:rPr>
          <w:vertAlign w:val="superscript"/>
        </w:rPr>
        <w:t>**</w:t>
      </w:r>
      <w:r w:rsidRPr="00F66432">
        <w:t>)</w:t>
      </w:r>
    </w:p>
    <w:p w14:paraId="45F254F4" w14:textId="77777777" w:rsidR="009933E4" w:rsidRPr="00F66432" w:rsidRDefault="009933E4" w:rsidP="009933E4">
      <w:pPr>
        <w:pStyle w:val="Textbezslovn"/>
        <w:ind w:left="1701"/>
      </w:pPr>
      <w:r w:rsidRPr="00F66432">
        <w:t xml:space="preserve">3. Způsob měření: </w:t>
      </w:r>
    </w:p>
    <w:p w14:paraId="7CB1FB10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[měrná jednotka – nejčastěji Tuna] určující množství odpadu vytříděného v souladu se zákonem č. </w:t>
      </w:r>
      <w:r w:rsidR="00092933" w:rsidRPr="00F66432">
        <w:t>541</w:t>
      </w:r>
      <w:r w:rsidRPr="00F66432">
        <w:t>/20</w:t>
      </w:r>
      <w:r w:rsidR="00092933" w:rsidRPr="00F66432">
        <w:t>20</w:t>
      </w:r>
      <w:r w:rsidRPr="00F66432">
        <w:t xml:space="preserve"> Sb., o odpad</w:t>
      </w:r>
      <w:r w:rsidR="00092933" w:rsidRPr="00F66432">
        <w:t>ech</w:t>
      </w:r>
      <w:r w:rsidRPr="00F66432">
        <w:t>, v platném znění</w:t>
      </w:r>
    </w:p>
    <w:p w14:paraId="52F9A0A1" w14:textId="77777777" w:rsidR="009933E4" w:rsidRPr="00F66432" w:rsidRDefault="009933E4" w:rsidP="00301C23">
      <w:pPr>
        <w:pStyle w:val="Textbezslovn"/>
        <w:keepNext/>
        <w:rPr>
          <w:rStyle w:val="Tun"/>
        </w:rPr>
      </w:pPr>
      <w:r w:rsidRPr="00F66432">
        <w:rPr>
          <w:rStyle w:val="Tun"/>
        </w:rPr>
        <w:t xml:space="preserve">Poznámka: </w:t>
      </w:r>
    </w:p>
    <w:p w14:paraId="4D94183B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</w:t>
      </w:r>
      <w:r w:rsidRPr="00F66432">
        <w:t>) U nebezpečných odpadů musí být v doplňujícím popisu položky uvedeno upřesnění nebezpečných vlastnosti v rozsahu a typu koncentrace nebezpečných látek.</w:t>
      </w:r>
    </w:p>
    <w:p w14:paraId="45725DCF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**</w:t>
      </w:r>
      <w:r w:rsidRPr="00F66432"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14:paraId="4F85A7E3" w14:textId="77777777" w:rsidR="009933E4" w:rsidRPr="00F66432" w:rsidRDefault="009933E4" w:rsidP="00B60608">
      <w:pPr>
        <w:pStyle w:val="Text2-1"/>
        <w:keepNext/>
        <w:rPr>
          <w:rStyle w:val="Tun"/>
        </w:rPr>
      </w:pPr>
      <w:r w:rsidRPr="00F66432">
        <w:rPr>
          <w:rStyle w:val="Tun"/>
        </w:rPr>
        <w:t>SO 90-90 Likvidace odpadů včetně dopravy</w:t>
      </w:r>
    </w:p>
    <w:p w14:paraId="55869990" w14:textId="77777777" w:rsidR="009933E4" w:rsidRPr="00F66432" w:rsidRDefault="009933E4" w:rsidP="002F2288">
      <w:pPr>
        <w:pStyle w:val="Text2-2"/>
      </w:pPr>
      <w:r w:rsidRPr="00F66432"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27BE0AF2" w14:textId="77777777" w:rsidR="009933E4" w:rsidRPr="00F66432" w:rsidRDefault="009933E4" w:rsidP="002F2288">
      <w:pPr>
        <w:pStyle w:val="Text2-2"/>
      </w:pPr>
      <w:r w:rsidRPr="00F66432">
        <w:t>zhotovitel v rámci výběrového řízení na zhotovení stavby ocení celkové množství daného typu/kategorie odpadu, které je součástí Všeobecného objektu,</w:t>
      </w:r>
    </w:p>
    <w:p w14:paraId="40B6B364" w14:textId="77777777" w:rsidR="0054434C" w:rsidRPr="00F66432" w:rsidRDefault="009933E4" w:rsidP="002F2288">
      <w:pPr>
        <w:pStyle w:val="Text2-2"/>
      </w:pPr>
      <w:r w:rsidRPr="00F66432">
        <w:t>pro účely kontroly fakturace zůstávají položky odpadů s množstvím v jednotlivých SO a PS. Tyto položky nejsou zhotovitelem v rámci výběrového řízení na zhotovení stavby oceňovány</w:t>
      </w:r>
      <w:r w:rsidR="0054434C" w:rsidRPr="00F66432">
        <w:t>,</w:t>
      </w:r>
    </w:p>
    <w:p w14:paraId="3C0CD620" w14:textId="06C443DE" w:rsidR="009933E4" w:rsidRPr="00F66432" w:rsidRDefault="0054434C" w:rsidP="00862635">
      <w:pPr>
        <w:pStyle w:val="Text2-2"/>
      </w:pPr>
      <w:r w:rsidRPr="00F66432">
        <w:lastRenderedPageBreak/>
        <w:t xml:space="preserve">v soupisu prací je SO 90-90 je zařazen do členění objektů </w:t>
      </w:r>
      <w:r w:rsidR="00B808CC" w:rsidRPr="00F66432">
        <w:t xml:space="preserve">dle Manuálu pro strukturu dokumentace a popisové pole: </w:t>
      </w:r>
      <w:proofErr w:type="gramStart"/>
      <w:r w:rsidR="00B808CC" w:rsidRPr="00F66432">
        <w:t>R</w:t>
      </w:r>
      <w:r w:rsidRPr="00F66432">
        <w:t>.9</w:t>
      </w:r>
      <w:r w:rsidR="00B808CC" w:rsidRPr="00F66432">
        <w:t>0</w:t>
      </w:r>
      <w:proofErr w:type="gramEnd"/>
      <w:r w:rsidRPr="00F66432">
        <w:t xml:space="preserve"> </w:t>
      </w:r>
      <w:r w:rsidR="00B808CC" w:rsidRPr="008C55D7">
        <w:rPr>
          <w:rFonts w:asciiTheme="minorHAnsi" w:hAnsiTheme="minorHAnsi"/>
          <w:szCs w:val="14"/>
        </w:rPr>
        <w:t>SO 90-90 - Likvidace odpadů včetně dopravy</w:t>
      </w:r>
      <w:r w:rsidR="009D3BF8" w:rsidRPr="008C55D7">
        <w:rPr>
          <w:rFonts w:asciiTheme="minorHAnsi" w:hAnsiTheme="minorHAnsi"/>
          <w:szCs w:val="14"/>
        </w:rPr>
        <w:t xml:space="preserve">, v kategorii monitoringu </w:t>
      </w:r>
      <w:r w:rsidR="009D3BF8">
        <w:rPr>
          <w:rFonts w:asciiTheme="minorHAnsi" w:hAnsiTheme="minorHAnsi"/>
          <w:szCs w:val="14"/>
        </w:rPr>
        <w:t xml:space="preserve">(Formulář SOPS, XDC) </w:t>
      </w:r>
      <w:r w:rsidR="009D3BF8" w:rsidRPr="008C55D7">
        <w:rPr>
          <w:rFonts w:asciiTheme="minorHAnsi" w:hAnsiTheme="minorHAnsi"/>
          <w:szCs w:val="14"/>
        </w:rPr>
        <w:t xml:space="preserve">do </w:t>
      </w:r>
      <w:r w:rsidR="009D3BF8">
        <w:rPr>
          <w:rFonts w:asciiTheme="minorHAnsi" w:hAnsiTheme="minorHAnsi"/>
          <w:szCs w:val="14"/>
        </w:rPr>
        <w:t xml:space="preserve">členění </w:t>
      </w:r>
      <w:r w:rsidR="009D3BF8" w:rsidRPr="008C55D7">
        <w:rPr>
          <w:rFonts w:asciiTheme="minorHAnsi" w:hAnsiTheme="minorHAnsi"/>
          <w:szCs w:val="14"/>
        </w:rPr>
        <w:t>D.9.9 - Odpady</w:t>
      </w:r>
      <w:r w:rsidR="009D3BF8" w:rsidRPr="00F66432">
        <w:t>.</w:t>
      </w:r>
    </w:p>
    <w:p w14:paraId="537F5873" w14:textId="77777777" w:rsidR="009933E4" w:rsidRPr="00F66432" w:rsidRDefault="009933E4" w:rsidP="009E599B">
      <w:pPr>
        <w:pStyle w:val="Text2-1"/>
        <w:keepNext/>
        <w:rPr>
          <w:rStyle w:val="Tun"/>
        </w:rPr>
      </w:pPr>
      <w:r w:rsidRPr="00F66432">
        <w:rPr>
          <w:rStyle w:val="Tun"/>
        </w:rPr>
        <w:t>Souhrnný rozpočet</w:t>
      </w:r>
    </w:p>
    <w:p w14:paraId="577110E9" w14:textId="77777777" w:rsidR="009933E4" w:rsidRPr="00F66432" w:rsidRDefault="009933E4" w:rsidP="002F2288">
      <w:pPr>
        <w:pStyle w:val="Text2-2"/>
      </w:pPr>
      <w:r w:rsidRPr="00F66432">
        <w:t xml:space="preserve">pro vykazování nákladů stavby (rozpočty jednotlivých SO/PS) zařazených do souhrnného rozpočtu budou </w:t>
      </w:r>
      <w:r w:rsidR="0060044A" w:rsidRPr="00F66432">
        <w:t>odpady</w:t>
      </w:r>
      <w:r w:rsidRPr="00F66432">
        <w:t xml:space="preserve"> vykazované jako náklady, které jsou součástí těchto SO/PS,</w:t>
      </w:r>
    </w:p>
    <w:p w14:paraId="27A2B262" w14:textId="77777777" w:rsidR="009933E4" w:rsidRPr="00F66432" w:rsidRDefault="009933E4" w:rsidP="002F2288">
      <w:pPr>
        <w:pStyle w:val="Text2-2"/>
      </w:pPr>
      <w:r w:rsidRPr="00F66432"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14:paraId="27A2171F" w14:textId="77777777" w:rsidR="00FD501F" w:rsidRPr="00FD501F" w:rsidRDefault="00FD501F" w:rsidP="00A71A6E">
      <w:pPr>
        <w:pStyle w:val="Nadpis2-1"/>
      </w:pPr>
      <w:bookmarkStart w:id="59" w:name="_Ref62118429"/>
      <w:bookmarkStart w:id="60" w:name="_Toc115169022"/>
      <w:r w:rsidRPr="00FD501F">
        <w:t>SPECIFICKÉ POŽADAVKY</w:t>
      </w:r>
      <w:bookmarkEnd w:id="59"/>
      <w:bookmarkEnd w:id="60"/>
    </w:p>
    <w:p w14:paraId="105DB89C" w14:textId="77777777" w:rsidR="00A836EC" w:rsidRDefault="00A836EC" w:rsidP="00A71A6E">
      <w:pPr>
        <w:pStyle w:val="Nadpis2-2"/>
      </w:pPr>
      <w:bookmarkStart w:id="61" w:name="_Toc115169023"/>
      <w:r>
        <w:t>Všeobecně</w:t>
      </w:r>
      <w:bookmarkEnd w:id="61"/>
    </w:p>
    <w:p w14:paraId="768002EC" w14:textId="77777777" w:rsidR="009C7DD5" w:rsidRDefault="009C7DD5" w:rsidP="009C7DD5">
      <w:pPr>
        <w:pStyle w:val="Text2-1"/>
      </w:pPr>
      <w:r>
        <w:t>Vlastní nasazení systému ETCS bude součástí samostatné stavby „ETCS+DOZ Brno – Havlíčkův Brod – Kolín“. V rámci které dojde ke kontinuálnímu pokrytí systému ETCS.</w:t>
      </w:r>
    </w:p>
    <w:p w14:paraId="27FD182A" w14:textId="219636B7" w:rsidR="009C7DD5" w:rsidRDefault="009C7DD5" w:rsidP="009C7DD5">
      <w:pPr>
        <w:pStyle w:val="Text2-1"/>
      </w:pPr>
      <w:r>
        <w:t>Zhotovitel zpracuje situační schéma výhledového cílového stavu budoucí stavby zajišťující výhradní provoz ETCS s benefity prokazující soulad s možným budoucím řešením („společná“ odjezdová návěstidla ve stanicích, lokalizování STOP značek a</w:t>
      </w:r>
      <w:r w:rsidR="009D3BF8">
        <w:t> </w:t>
      </w:r>
      <w:r>
        <w:t xml:space="preserve">lokalizačních značek pro dohlednost). </w:t>
      </w:r>
    </w:p>
    <w:p w14:paraId="3394C39F" w14:textId="77777777" w:rsidR="009C7DD5" w:rsidRDefault="009C7DD5" w:rsidP="009C7DD5">
      <w:pPr>
        <w:pStyle w:val="Text2-1"/>
      </w:pPr>
      <w:r>
        <w:t>Budou provedena kontrolní korozní měření.</w:t>
      </w:r>
    </w:p>
    <w:p w14:paraId="6D2185B9" w14:textId="77777777" w:rsidR="009C7DD5" w:rsidRDefault="009C7DD5" w:rsidP="009C7DD5">
      <w:pPr>
        <w:pStyle w:val="Text2-1"/>
      </w:pPr>
      <w:r>
        <w:t>Součástí projektové dokumentace bude vypracování/schválení příslušné dokumentace požární ochrany (zejména „Dokumentace zdolávání požárů“) jako součást zadávacích podmínek pro zhotovitele stavby.</w:t>
      </w:r>
    </w:p>
    <w:p w14:paraId="3A13F7AE" w14:textId="77777777" w:rsidR="009C7DD5" w:rsidRDefault="009C7DD5" w:rsidP="009C7DD5">
      <w:pPr>
        <w:pStyle w:val="Text2-1"/>
      </w:pPr>
      <w:r>
        <w:t>Podmínky pro přidělení výlukových časů, případně jiných omezení železničního provozu, uzavírky komunikací nebo jiné podmínky související s prováděním díla:</w:t>
      </w:r>
    </w:p>
    <w:p w14:paraId="2B119039" w14:textId="1DAA857E" w:rsidR="009C7DD5" w:rsidRDefault="009C7DD5" w:rsidP="00E4571A">
      <w:pPr>
        <w:pStyle w:val="Text2-2"/>
        <w:numPr>
          <w:ilvl w:val="4"/>
          <w:numId w:val="16"/>
        </w:numPr>
        <w:ind w:left="1418" w:hanging="284"/>
      </w:pPr>
      <w:r>
        <w:t>Revize a minimalizace počtu krátkodobých výluk pro výstavbu trakčního vedení. Maximum prací na trakčním vedení navrhnout v rámci nepřetržitých výluk v SP1 a SP2A anebo bez výluk ze souběžných komunikací a pozemků.</w:t>
      </w:r>
    </w:p>
    <w:p w14:paraId="31CFFCE1" w14:textId="2E037D42" w:rsidR="00E4571A" w:rsidRDefault="00E4571A" w:rsidP="00E4571A">
      <w:pPr>
        <w:pStyle w:val="Text2-2"/>
        <w:numPr>
          <w:ilvl w:val="4"/>
          <w:numId w:val="16"/>
        </w:numPr>
        <w:ind w:left="1418" w:hanging="284"/>
      </w:pPr>
      <w:r>
        <w:t>Prověření opačného pořadí rekonstrukce traťových kolejí a tím snížení výlukové náročnosti a eliminovat zřizování izolovaných styků v nových kolejnicích.</w:t>
      </w:r>
    </w:p>
    <w:p w14:paraId="25CBDA4A" w14:textId="568A8A20" w:rsidR="00E4571A" w:rsidRDefault="009C7DD5" w:rsidP="00944FCA">
      <w:pPr>
        <w:pStyle w:val="Text2-2"/>
        <w:numPr>
          <w:ilvl w:val="0"/>
          <w:numId w:val="40"/>
        </w:numPr>
        <w:ind w:left="1418" w:hanging="284"/>
      </w:pPr>
      <w:r>
        <w:t>Výluky pro provedení doplňkového geotechnického průzkumu je nutné nárokovat, dle pravidel pro plánování výlukové činnosti na tratích provozovaných SŽ, nejméně 3 měsíce před požadovaným termínem průzkumu. Počet výluk musí být nárokován s ohledem na již provedený podrobný geotechnický průzkum v</w:t>
      </w:r>
      <w:r w:rsidR="009D3BF8">
        <w:t> </w:t>
      </w:r>
      <w:r>
        <w:t>přiměřeném množství a s ohledem na omezení železničního provozu.</w:t>
      </w:r>
      <w:r w:rsidR="00E4571A" w:rsidRPr="00E4571A">
        <w:t xml:space="preserve"> Výluky budou probíhat za provozu ve vedlejší traťové koleje.</w:t>
      </w:r>
      <w:r w:rsidR="00944FCA" w:rsidRPr="00944FCA">
        <w:t xml:space="preserve"> </w:t>
      </w:r>
      <w:r w:rsidR="00944FCA">
        <w:t>P</w:t>
      </w:r>
      <w:r w:rsidR="00944FCA" w:rsidRPr="00944FCA">
        <w:t xml:space="preserve">ožadované výluky může </w:t>
      </w:r>
      <w:r w:rsidR="00944FCA">
        <w:t>zhotovitel</w:t>
      </w:r>
      <w:r w:rsidR="00944FCA" w:rsidRPr="00944FCA">
        <w:t xml:space="preserve"> žádat nejdříve na den 1.</w:t>
      </w:r>
      <w:r w:rsidR="00944FCA">
        <w:t xml:space="preserve"> </w:t>
      </w:r>
      <w:r w:rsidR="00944FCA" w:rsidRPr="00944FCA">
        <w:t>7.</w:t>
      </w:r>
      <w:r w:rsidR="00944FCA">
        <w:t xml:space="preserve"> </w:t>
      </w:r>
      <w:r w:rsidR="00944FCA" w:rsidRPr="00944FCA">
        <w:t xml:space="preserve">2023, a to z důvodu odklonové vozby, která </w:t>
      </w:r>
      <w:r w:rsidR="00944FCA">
        <w:t>na trati</w:t>
      </w:r>
      <w:r w:rsidR="00944FCA" w:rsidRPr="00944FCA">
        <w:t xml:space="preserve"> aktuálně probíhá</w:t>
      </w:r>
      <w:r w:rsidR="00944FCA">
        <w:t xml:space="preserve"> až do</w:t>
      </w:r>
      <w:r w:rsidR="00944FCA" w:rsidRPr="00944FCA">
        <w:t xml:space="preserve"> 30.</w:t>
      </w:r>
      <w:r w:rsidR="00944FCA">
        <w:t xml:space="preserve"> </w:t>
      </w:r>
      <w:r w:rsidR="00944FCA" w:rsidRPr="00944FCA">
        <w:t>6.</w:t>
      </w:r>
      <w:r w:rsidR="00944FCA">
        <w:t xml:space="preserve"> </w:t>
      </w:r>
      <w:r w:rsidR="00944FCA" w:rsidRPr="00944FCA">
        <w:t>2023</w:t>
      </w:r>
      <w:r w:rsidR="00944FCA">
        <w:t>.</w:t>
      </w:r>
    </w:p>
    <w:p w14:paraId="7EBB0B5F" w14:textId="77777777" w:rsidR="006E78B7" w:rsidRPr="006F3CE2" w:rsidRDefault="006E78B7" w:rsidP="006E78B7">
      <w:pPr>
        <w:pStyle w:val="Text2-1"/>
      </w:pPr>
      <w:bookmarkStart w:id="62" w:name="_Ref62119057"/>
      <w:r w:rsidRPr="006F3CE2">
        <w:t>Dílčí odevzdání Dokumentace bude oproti odstavci 3.4.1 VTP/DOKUMENTACE/05/22 odevzdáno pouze v elektronické podobě v počtu 2 x CD (DVD).</w:t>
      </w:r>
    </w:p>
    <w:p w14:paraId="68B034F8" w14:textId="77777777" w:rsidR="00FD501F" w:rsidRPr="00FD501F" w:rsidRDefault="00FD501F" w:rsidP="00A71A6E">
      <w:pPr>
        <w:pStyle w:val="Nadpis2-1"/>
      </w:pPr>
      <w:bookmarkStart w:id="63" w:name="_Toc115169024"/>
      <w:bookmarkEnd w:id="62"/>
      <w:r w:rsidRPr="00FD501F">
        <w:t>SOUVISEJÍCÍ DOKUMENTY A PŘEDPISY</w:t>
      </w:r>
      <w:bookmarkEnd w:id="63"/>
    </w:p>
    <w:p w14:paraId="4AECF8DE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00143046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218C95D1" w14:textId="77777777" w:rsidR="002167D4" w:rsidRDefault="00A50196" w:rsidP="002167D4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295C4919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46D00D9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4C66A95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7AF3C997" w14:textId="77777777" w:rsidR="000E3187" w:rsidRDefault="000E3187" w:rsidP="000E3187">
      <w:pPr>
        <w:pStyle w:val="Textbezslovn"/>
        <w:spacing w:after="0"/>
        <w:rPr>
          <w:rStyle w:val="Tun"/>
        </w:rPr>
      </w:pPr>
      <w:r w:rsidRPr="00854164">
        <w:rPr>
          <w:rStyle w:val="Tun"/>
        </w:rPr>
        <w:t>Úsek provozně technický, OHČ</w:t>
      </w:r>
    </w:p>
    <w:p w14:paraId="7589A29C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3C302525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E0DDAA1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14891255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6990F110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787CD6C4" w14:textId="77777777" w:rsidR="00FD501F" w:rsidRPr="00FD501F" w:rsidRDefault="00FD501F" w:rsidP="00A71A6E">
      <w:pPr>
        <w:pStyle w:val="Nadpis2-1"/>
      </w:pPr>
      <w:bookmarkStart w:id="64" w:name="_Toc115169025"/>
      <w:r w:rsidRPr="00FD501F">
        <w:t>PŘÍLOHY</w:t>
      </w:r>
      <w:bookmarkEnd w:id="64"/>
    </w:p>
    <w:p w14:paraId="684802E1" w14:textId="77777777" w:rsidR="00950C60" w:rsidRPr="00FE73A5" w:rsidRDefault="00950C60" w:rsidP="00950C60">
      <w:pPr>
        <w:pStyle w:val="Text2-1"/>
      </w:pPr>
      <w:bookmarkStart w:id="65" w:name="_Ref56174244"/>
      <w:bookmarkStart w:id="66" w:name="_Ref105154795"/>
      <w:r w:rsidRPr="00FE73A5">
        <w:t>Dopis</w:t>
      </w:r>
      <w:r>
        <w:t xml:space="preserve"> O14 čj. 3867/2017-SŽDC-O14</w:t>
      </w:r>
      <w:bookmarkEnd w:id="65"/>
      <w:bookmarkEnd w:id="66"/>
    </w:p>
    <w:p w14:paraId="2DA35E50" w14:textId="77777777" w:rsidR="007856DC" w:rsidRPr="007856DC" w:rsidRDefault="007856DC" w:rsidP="007856DC">
      <w:pPr>
        <w:pStyle w:val="Text2-1"/>
      </w:pPr>
      <w:bookmarkStart w:id="67" w:name="_Ref109298060"/>
      <w:bookmarkStart w:id="68" w:name="_Ref88574342"/>
      <w:r w:rsidRPr="007856DC">
        <w:t>Dopis O14 čj. 22098/2020-SŽ-GŘ-O14 a dokument „Dočasné požadavky na břevnové svítilny pro akce OŘ“</w:t>
      </w:r>
      <w:bookmarkEnd w:id="67"/>
    </w:p>
    <w:p w14:paraId="6F65DE1A" w14:textId="77777777" w:rsidR="00FD501F" w:rsidRPr="00F74182" w:rsidRDefault="00295BBB" w:rsidP="00A71A6E">
      <w:pPr>
        <w:pStyle w:val="Text2-1"/>
      </w:pPr>
      <w:bookmarkStart w:id="69" w:name="_Ref109298217"/>
      <w:r w:rsidRPr="00F74182">
        <w:t>Tabulka CNM-MB</w:t>
      </w:r>
      <w:bookmarkEnd w:id="68"/>
      <w:bookmarkEnd w:id="69"/>
    </w:p>
    <w:p w14:paraId="320690BE" w14:textId="2BB99210" w:rsidR="00FD501F" w:rsidRDefault="0077309B" w:rsidP="000A02D5">
      <w:pPr>
        <w:pStyle w:val="Text2-1"/>
      </w:pPr>
      <w:bookmarkStart w:id="70" w:name="_Ref88652906"/>
      <w:r w:rsidRPr="00F74182">
        <w:t>Stavební připravenost Mobiliáře a ADZ</w:t>
      </w:r>
      <w:bookmarkEnd w:id="70"/>
    </w:p>
    <w:p w14:paraId="092536B3" w14:textId="45BBE372" w:rsidR="00CD2BB6" w:rsidRPr="00F74182" w:rsidRDefault="00CD2BB6" w:rsidP="000A02D5">
      <w:pPr>
        <w:pStyle w:val="Text2-1"/>
      </w:pPr>
      <w:r>
        <w:t>Dopis SSZ čj. 8174-2020_SŽDC-SSZ-ÚT1</w:t>
      </w:r>
    </w:p>
    <w:bookmarkEnd w:id="3"/>
    <w:bookmarkEnd w:id="4"/>
    <w:bookmarkEnd w:id="5"/>
    <w:bookmarkEnd w:id="6"/>
    <w:p w14:paraId="40EBA842" w14:textId="77777777" w:rsidR="00FD501F" w:rsidRPr="00FD501F" w:rsidRDefault="00FD501F" w:rsidP="00FE0825">
      <w:pPr>
        <w:pStyle w:val="Textbezodsazen"/>
      </w:pPr>
    </w:p>
    <w:sectPr w:rsidR="00FD501F" w:rsidRPr="00FD501F" w:rsidSect="00AA1D56">
      <w:headerReference w:type="even" r:id="rId12"/>
      <w:footerReference w:type="even" r:id="rId13"/>
      <w:footerReference w:type="default" r:id="rId14"/>
      <w:head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174DC" w14:textId="77777777" w:rsidR="00A9660B" w:rsidRDefault="00A9660B" w:rsidP="00962258">
      <w:pPr>
        <w:spacing w:after="0" w:line="240" w:lineRule="auto"/>
      </w:pPr>
    </w:p>
    <w:p w14:paraId="40BCE14E" w14:textId="77777777" w:rsidR="00A9660B" w:rsidRDefault="00A9660B"/>
    <w:p w14:paraId="291C4ED2" w14:textId="77777777" w:rsidR="00A9660B" w:rsidRDefault="00A9660B"/>
  </w:endnote>
  <w:endnote w:type="continuationSeparator" w:id="0">
    <w:p w14:paraId="6935D90D" w14:textId="77777777" w:rsidR="00A9660B" w:rsidRDefault="00A9660B" w:rsidP="00962258">
      <w:pPr>
        <w:spacing w:after="0" w:line="240" w:lineRule="auto"/>
      </w:pPr>
    </w:p>
    <w:p w14:paraId="51D4BC29" w14:textId="77777777" w:rsidR="00A9660B" w:rsidRDefault="00A9660B"/>
    <w:p w14:paraId="69435512" w14:textId="77777777" w:rsidR="00A9660B" w:rsidRDefault="00A966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9660B" w:rsidRPr="003462EB" w14:paraId="3808319F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A817C85" w14:textId="33EA47C2" w:rsidR="00A9660B" w:rsidRPr="00B8518B" w:rsidRDefault="00A9660B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57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5710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492CB03" w14:textId="6481D28E" w:rsidR="00A9660B" w:rsidRPr="004D477C" w:rsidRDefault="00065710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traťového úseku Kutná Hora (mimo) – Kolín (mimo)“</w:t>
          </w:r>
          <w:r>
            <w:rPr>
              <w:noProof/>
            </w:rPr>
            <w:fldChar w:fldCharType="end"/>
          </w:r>
        </w:p>
        <w:p w14:paraId="6E8323FA" w14:textId="77777777" w:rsidR="00A9660B" w:rsidRPr="003462EB" w:rsidRDefault="00A9660B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14:paraId="2D6467B8" w14:textId="77777777" w:rsidR="00A9660B" w:rsidRPr="00DB6CED" w:rsidRDefault="00A9660B">
    <w:pPr>
      <w:pStyle w:val="Zpat"/>
      <w:rPr>
        <w:sz w:val="2"/>
        <w:szCs w:val="2"/>
      </w:rPr>
    </w:pPr>
  </w:p>
  <w:p w14:paraId="7FEBD834" w14:textId="77777777" w:rsidR="00A9660B" w:rsidRDefault="00A9660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9660B" w:rsidRPr="009E09BE" w14:paraId="03214A91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EBAFD96" w14:textId="37EE35DA" w:rsidR="00A9660B" w:rsidRDefault="00065710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traťového úseku Kutná Hora (mimo) – Kolín (mimo)“</w:t>
          </w:r>
          <w:r>
            <w:rPr>
              <w:noProof/>
            </w:rPr>
            <w:fldChar w:fldCharType="end"/>
          </w:r>
        </w:p>
        <w:p w14:paraId="269F3B4F" w14:textId="77777777" w:rsidR="00A9660B" w:rsidRPr="003462EB" w:rsidRDefault="00A9660B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45B31B0B" w14:textId="0C019815" w:rsidR="00A9660B" w:rsidRPr="009E09BE" w:rsidRDefault="00A9660B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57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5710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F3660C9" w14:textId="77777777" w:rsidR="00A9660B" w:rsidRDefault="00A966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108F9" w14:textId="77777777" w:rsidR="00A9660B" w:rsidRDefault="00A9660B">
      <w:pPr>
        <w:spacing w:after="0" w:line="240" w:lineRule="auto"/>
      </w:pPr>
    </w:p>
    <w:p w14:paraId="0C82105A" w14:textId="77777777" w:rsidR="00A9660B" w:rsidRDefault="00A9660B"/>
  </w:footnote>
  <w:footnote w:type="continuationSeparator" w:id="0">
    <w:p w14:paraId="1F044564" w14:textId="77777777" w:rsidR="00A9660B" w:rsidRDefault="00A9660B" w:rsidP="00962258">
      <w:pPr>
        <w:spacing w:after="0" w:line="240" w:lineRule="auto"/>
      </w:pPr>
    </w:p>
    <w:p w14:paraId="01E6D1E4" w14:textId="77777777" w:rsidR="00A9660B" w:rsidRDefault="00A9660B"/>
    <w:p w14:paraId="0F0ED306" w14:textId="77777777" w:rsidR="00A9660B" w:rsidRDefault="00A966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1719E" w14:textId="77777777" w:rsidR="00A9660B" w:rsidRDefault="00A9660B" w:rsidP="00962258">
    <w:pPr>
      <w:spacing w:after="0" w:line="240" w:lineRule="auto"/>
    </w:pPr>
  </w:p>
  <w:p w14:paraId="51409D3A" w14:textId="77777777" w:rsidR="00A9660B" w:rsidRDefault="00A9660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9660B" w14:paraId="143500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CF313A" w14:textId="77777777" w:rsidR="00A9660B" w:rsidRPr="00B8518B" w:rsidRDefault="00A9660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A049AC" w14:textId="77777777" w:rsidR="00A9660B" w:rsidRDefault="00A9660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385D2A3" wp14:editId="2FEE8B4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4372FE3" w14:textId="77777777" w:rsidR="00A9660B" w:rsidRPr="00D6163D" w:rsidRDefault="00A9660B" w:rsidP="00FC6389">
          <w:pPr>
            <w:pStyle w:val="Druhdokumentu"/>
          </w:pPr>
        </w:p>
      </w:tc>
    </w:tr>
    <w:tr w:rsidR="00A9660B" w14:paraId="558F50A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06474A0" w14:textId="77777777" w:rsidR="00A9660B" w:rsidRPr="00B8518B" w:rsidRDefault="00A9660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DAFAD0" w14:textId="77777777" w:rsidR="00A9660B" w:rsidRDefault="00A9660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3D4CB7D" w14:textId="77777777" w:rsidR="00A9660B" w:rsidRPr="00D6163D" w:rsidRDefault="00A9660B" w:rsidP="00FC6389">
          <w:pPr>
            <w:pStyle w:val="Druhdokumentu"/>
          </w:pPr>
        </w:p>
      </w:tc>
    </w:tr>
  </w:tbl>
  <w:p w14:paraId="7615F320" w14:textId="77777777" w:rsidR="00A9660B" w:rsidRPr="00D6163D" w:rsidRDefault="00A9660B" w:rsidP="00FC6389">
    <w:pPr>
      <w:pStyle w:val="Zhlav"/>
      <w:rPr>
        <w:sz w:val="8"/>
        <w:szCs w:val="8"/>
      </w:rPr>
    </w:pPr>
  </w:p>
  <w:p w14:paraId="431D185F" w14:textId="77777777" w:rsidR="00A9660B" w:rsidRPr="00460660" w:rsidRDefault="00A9660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4BB9"/>
    <w:multiLevelType w:val="hybridMultilevel"/>
    <w:tmpl w:val="FAA0971E"/>
    <w:lvl w:ilvl="0" w:tplc="0405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E382D68"/>
    <w:multiLevelType w:val="hybridMultilevel"/>
    <w:tmpl w:val="84D2D3EC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582512B"/>
    <w:multiLevelType w:val="multilevel"/>
    <w:tmpl w:val="1FC2CFD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8203A76"/>
    <w:multiLevelType w:val="hybridMultilevel"/>
    <w:tmpl w:val="256E546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9DB69F4"/>
    <w:multiLevelType w:val="hybridMultilevel"/>
    <w:tmpl w:val="87D6BAE2"/>
    <w:lvl w:ilvl="0" w:tplc="0405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6021568"/>
    <w:multiLevelType w:val="hybridMultilevel"/>
    <w:tmpl w:val="ACAE21C0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45113"/>
    <w:multiLevelType w:val="hybridMultilevel"/>
    <w:tmpl w:val="453A2350"/>
    <w:lvl w:ilvl="0" w:tplc="0405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B27A0"/>
    <w:multiLevelType w:val="hybridMultilevel"/>
    <w:tmpl w:val="DF08F4F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1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13"/>
  </w:num>
  <w:num w:numId="15">
    <w:abstractNumId w:val="1"/>
  </w:num>
  <w:num w:numId="16">
    <w:abstractNumId w:val="4"/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4"/>
  </w:num>
  <w:num w:numId="35">
    <w:abstractNumId w:val="14"/>
  </w:num>
  <w:num w:numId="36">
    <w:abstractNumId w:val="0"/>
  </w:num>
  <w:num w:numId="37">
    <w:abstractNumId w:val="16"/>
  </w:num>
  <w:num w:numId="38">
    <w:abstractNumId w:val="3"/>
  </w:num>
  <w:num w:numId="39">
    <w:abstractNumId w:val="12"/>
  </w:num>
  <w:num w:numId="40">
    <w:abstractNumId w:val="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F50"/>
    <w:rsid w:val="00002C2C"/>
    <w:rsid w:val="00007272"/>
    <w:rsid w:val="000077A4"/>
    <w:rsid w:val="00007DC8"/>
    <w:rsid w:val="00010288"/>
    <w:rsid w:val="00010BCC"/>
    <w:rsid w:val="000110D4"/>
    <w:rsid w:val="00012EC4"/>
    <w:rsid w:val="00014B9E"/>
    <w:rsid w:val="00017F3C"/>
    <w:rsid w:val="00020ECD"/>
    <w:rsid w:val="0002101A"/>
    <w:rsid w:val="000235AC"/>
    <w:rsid w:val="00027C20"/>
    <w:rsid w:val="0003070E"/>
    <w:rsid w:val="00030EE4"/>
    <w:rsid w:val="000321DA"/>
    <w:rsid w:val="000334E0"/>
    <w:rsid w:val="00035340"/>
    <w:rsid w:val="00036FB1"/>
    <w:rsid w:val="00037CC7"/>
    <w:rsid w:val="00041EC8"/>
    <w:rsid w:val="00042482"/>
    <w:rsid w:val="000443BF"/>
    <w:rsid w:val="0004665F"/>
    <w:rsid w:val="00050E57"/>
    <w:rsid w:val="00051099"/>
    <w:rsid w:val="00051A36"/>
    <w:rsid w:val="00052D28"/>
    <w:rsid w:val="00054FC6"/>
    <w:rsid w:val="00055340"/>
    <w:rsid w:val="00057EAF"/>
    <w:rsid w:val="00061171"/>
    <w:rsid w:val="0006150F"/>
    <w:rsid w:val="00063392"/>
    <w:rsid w:val="0006465A"/>
    <w:rsid w:val="00065710"/>
    <w:rsid w:val="0006588D"/>
    <w:rsid w:val="0006702B"/>
    <w:rsid w:val="00067A5E"/>
    <w:rsid w:val="000719BB"/>
    <w:rsid w:val="000728C6"/>
    <w:rsid w:val="00072A65"/>
    <w:rsid w:val="00072C1E"/>
    <w:rsid w:val="00072C3F"/>
    <w:rsid w:val="00073C10"/>
    <w:rsid w:val="00074B99"/>
    <w:rsid w:val="00076B14"/>
    <w:rsid w:val="00076DCC"/>
    <w:rsid w:val="00081F97"/>
    <w:rsid w:val="00084EA9"/>
    <w:rsid w:val="00087DA0"/>
    <w:rsid w:val="0009020F"/>
    <w:rsid w:val="0009159F"/>
    <w:rsid w:val="000918B9"/>
    <w:rsid w:val="00091A89"/>
    <w:rsid w:val="00092933"/>
    <w:rsid w:val="00092FDB"/>
    <w:rsid w:val="00094A07"/>
    <w:rsid w:val="00097F23"/>
    <w:rsid w:val="000A02D5"/>
    <w:rsid w:val="000A4AD7"/>
    <w:rsid w:val="000A68E8"/>
    <w:rsid w:val="000A6FD8"/>
    <w:rsid w:val="000A712B"/>
    <w:rsid w:val="000A7A2B"/>
    <w:rsid w:val="000B408F"/>
    <w:rsid w:val="000B4EB8"/>
    <w:rsid w:val="000B717D"/>
    <w:rsid w:val="000C1C2C"/>
    <w:rsid w:val="000C2720"/>
    <w:rsid w:val="000C41F2"/>
    <w:rsid w:val="000D203B"/>
    <w:rsid w:val="000D22C4"/>
    <w:rsid w:val="000D27D1"/>
    <w:rsid w:val="000D6AF5"/>
    <w:rsid w:val="000E1239"/>
    <w:rsid w:val="000E1A7F"/>
    <w:rsid w:val="000E1DBB"/>
    <w:rsid w:val="000E2D3F"/>
    <w:rsid w:val="000E3187"/>
    <w:rsid w:val="000E385D"/>
    <w:rsid w:val="000E5F47"/>
    <w:rsid w:val="000E65AA"/>
    <w:rsid w:val="000E6E13"/>
    <w:rsid w:val="000F15F1"/>
    <w:rsid w:val="000F1F2B"/>
    <w:rsid w:val="000F2CAB"/>
    <w:rsid w:val="000F30A3"/>
    <w:rsid w:val="000F3601"/>
    <w:rsid w:val="000F364D"/>
    <w:rsid w:val="000F5539"/>
    <w:rsid w:val="000F5847"/>
    <w:rsid w:val="000F7D89"/>
    <w:rsid w:val="00100FC1"/>
    <w:rsid w:val="00102C4F"/>
    <w:rsid w:val="001058FF"/>
    <w:rsid w:val="00111D1E"/>
    <w:rsid w:val="001126C6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760F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30BE1"/>
    <w:rsid w:val="00134596"/>
    <w:rsid w:val="001411AA"/>
    <w:rsid w:val="00141C94"/>
    <w:rsid w:val="00144BBD"/>
    <w:rsid w:val="00145D3F"/>
    <w:rsid w:val="00146BCB"/>
    <w:rsid w:val="0015027B"/>
    <w:rsid w:val="00151A46"/>
    <w:rsid w:val="00151F76"/>
    <w:rsid w:val="0015530C"/>
    <w:rsid w:val="0015704A"/>
    <w:rsid w:val="00161039"/>
    <w:rsid w:val="001613F3"/>
    <w:rsid w:val="001614A8"/>
    <w:rsid w:val="00163F66"/>
    <w:rsid w:val="001656A2"/>
    <w:rsid w:val="001708DC"/>
    <w:rsid w:val="00170EC5"/>
    <w:rsid w:val="00173DA4"/>
    <w:rsid w:val="001741CB"/>
    <w:rsid w:val="001747C1"/>
    <w:rsid w:val="0017747A"/>
    <w:rsid w:val="00177D6B"/>
    <w:rsid w:val="00181518"/>
    <w:rsid w:val="00181875"/>
    <w:rsid w:val="00185BD2"/>
    <w:rsid w:val="001866F3"/>
    <w:rsid w:val="00186D49"/>
    <w:rsid w:val="001905FF"/>
    <w:rsid w:val="00190831"/>
    <w:rsid w:val="00191F90"/>
    <w:rsid w:val="00192DD0"/>
    <w:rsid w:val="001961F9"/>
    <w:rsid w:val="001A0C52"/>
    <w:rsid w:val="001A21CA"/>
    <w:rsid w:val="001A3B3C"/>
    <w:rsid w:val="001A3B6B"/>
    <w:rsid w:val="001A73CE"/>
    <w:rsid w:val="001B0DC1"/>
    <w:rsid w:val="001B0F90"/>
    <w:rsid w:val="001B3292"/>
    <w:rsid w:val="001B4180"/>
    <w:rsid w:val="001B4244"/>
    <w:rsid w:val="001B4E74"/>
    <w:rsid w:val="001B5F2B"/>
    <w:rsid w:val="001B7668"/>
    <w:rsid w:val="001C34D1"/>
    <w:rsid w:val="001C645F"/>
    <w:rsid w:val="001D08B0"/>
    <w:rsid w:val="001D589C"/>
    <w:rsid w:val="001E3362"/>
    <w:rsid w:val="001E678E"/>
    <w:rsid w:val="001E67EF"/>
    <w:rsid w:val="001E7AC3"/>
    <w:rsid w:val="001E7F41"/>
    <w:rsid w:val="001F2B11"/>
    <w:rsid w:val="001F2C87"/>
    <w:rsid w:val="001F386E"/>
    <w:rsid w:val="001F42E1"/>
    <w:rsid w:val="001F4F96"/>
    <w:rsid w:val="001F616E"/>
    <w:rsid w:val="001F6319"/>
    <w:rsid w:val="001F6562"/>
    <w:rsid w:val="00201EF2"/>
    <w:rsid w:val="002037ED"/>
    <w:rsid w:val="002038C9"/>
    <w:rsid w:val="0020598F"/>
    <w:rsid w:val="00206A21"/>
    <w:rsid w:val="002071BB"/>
    <w:rsid w:val="0020770A"/>
    <w:rsid w:val="00207DF5"/>
    <w:rsid w:val="00210586"/>
    <w:rsid w:val="00210BFA"/>
    <w:rsid w:val="002167D4"/>
    <w:rsid w:val="0022111A"/>
    <w:rsid w:val="0022172F"/>
    <w:rsid w:val="00224767"/>
    <w:rsid w:val="00225730"/>
    <w:rsid w:val="00234099"/>
    <w:rsid w:val="0023537E"/>
    <w:rsid w:val="00236C7D"/>
    <w:rsid w:val="00237DFD"/>
    <w:rsid w:val="00240B81"/>
    <w:rsid w:val="0024118D"/>
    <w:rsid w:val="0024363F"/>
    <w:rsid w:val="00243F5C"/>
    <w:rsid w:val="00247D01"/>
    <w:rsid w:val="0025030F"/>
    <w:rsid w:val="00251487"/>
    <w:rsid w:val="002524AF"/>
    <w:rsid w:val="002549C5"/>
    <w:rsid w:val="00256E6F"/>
    <w:rsid w:val="00261A5B"/>
    <w:rsid w:val="00262E5B"/>
    <w:rsid w:val="00264BD3"/>
    <w:rsid w:val="00267341"/>
    <w:rsid w:val="0027120B"/>
    <w:rsid w:val="002720BF"/>
    <w:rsid w:val="00276AFE"/>
    <w:rsid w:val="00281069"/>
    <w:rsid w:val="002835DD"/>
    <w:rsid w:val="00294460"/>
    <w:rsid w:val="0029490A"/>
    <w:rsid w:val="00295BBB"/>
    <w:rsid w:val="00295E30"/>
    <w:rsid w:val="002962AA"/>
    <w:rsid w:val="00296E6B"/>
    <w:rsid w:val="002A2055"/>
    <w:rsid w:val="002A3ACA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31BF"/>
    <w:rsid w:val="002C5FE8"/>
    <w:rsid w:val="002C675E"/>
    <w:rsid w:val="002D13A7"/>
    <w:rsid w:val="002D2102"/>
    <w:rsid w:val="002D568B"/>
    <w:rsid w:val="002D6ABD"/>
    <w:rsid w:val="002D75D3"/>
    <w:rsid w:val="002D7FD6"/>
    <w:rsid w:val="002E0CD7"/>
    <w:rsid w:val="002E0CFB"/>
    <w:rsid w:val="002E18CD"/>
    <w:rsid w:val="002E3BBB"/>
    <w:rsid w:val="002E4CD5"/>
    <w:rsid w:val="002E5579"/>
    <w:rsid w:val="002E5C7B"/>
    <w:rsid w:val="002E7A78"/>
    <w:rsid w:val="002F0AE6"/>
    <w:rsid w:val="002F2288"/>
    <w:rsid w:val="002F41CD"/>
    <w:rsid w:val="002F4333"/>
    <w:rsid w:val="002F6C21"/>
    <w:rsid w:val="002F7044"/>
    <w:rsid w:val="00300D09"/>
    <w:rsid w:val="00301C23"/>
    <w:rsid w:val="00303CB8"/>
    <w:rsid w:val="00304DAF"/>
    <w:rsid w:val="00306F78"/>
    <w:rsid w:val="00307207"/>
    <w:rsid w:val="00312B5D"/>
    <w:rsid w:val="003130A4"/>
    <w:rsid w:val="003139AF"/>
    <w:rsid w:val="00314E2D"/>
    <w:rsid w:val="00317F02"/>
    <w:rsid w:val="0032032B"/>
    <w:rsid w:val="00320B3A"/>
    <w:rsid w:val="003229ED"/>
    <w:rsid w:val="00324A3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79C"/>
    <w:rsid w:val="003418A3"/>
    <w:rsid w:val="0034274B"/>
    <w:rsid w:val="00342D89"/>
    <w:rsid w:val="0034436E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6330"/>
    <w:rsid w:val="003571D8"/>
    <w:rsid w:val="003574E3"/>
    <w:rsid w:val="00357BC6"/>
    <w:rsid w:val="00361422"/>
    <w:rsid w:val="003619EE"/>
    <w:rsid w:val="00362D1E"/>
    <w:rsid w:val="00370B0A"/>
    <w:rsid w:val="00371447"/>
    <w:rsid w:val="003714F7"/>
    <w:rsid w:val="00372D40"/>
    <w:rsid w:val="0037545D"/>
    <w:rsid w:val="003773F2"/>
    <w:rsid w:val="00380A75"/>
    <w:rsid w:val="003839B7"/>
    <w:rsid w:val="00383C19"/>
    <w:rsid w:val="00385D5E"/>
    <w:rsid w:val="00386FF1"/>
    <w:rsid w:val="00391E97"/>
    <w:rsid w:val="00392EA7"/>
    <w:rsid w:val="00392EB6"/>
    <w:rsid w:val="003956C6"/>
    <w:rsid w:val="003961DC"/>
    <w:rsid w:val="003A07B0"/>
    <w:rsid w:val="003A1D2B"/>
    <w:rsid w:val="003A2293"/>
    <w:rsid w:val="003A2CCC"/>
    <w:rsid w:val="003A3107"/>
    <w:rsid w:val="003A32B6"/>
    <w:rsid w:val="003A37B8"/>
    <w:rsid w:val="003A5471"/>
    <w:rsid w:val="003A639C"/>
    <w:rsid w:val="003A7A87"/>
    <w:rsid w:val="003B2E29"/>
    <w:rsid w:val="003B4FBA"/>
    <w:rsid w:val="003B699A"/>
    <w:rsid w:val="003C0849"/>
    <w:rsid w:val="003C33F2"/>
    <w:rsid w:val="003C3B43"/>
    <w:rsid w:val="003C50D6"/>
    <w:rsid w:val="003C6679"/>
    <w:rsid w:val="003C77F1"/>
    <w:rsid w:val="003D11A8"/>
    <w:rsid w:val="003D4852"/>
    <w:rsid w:val="003D64A3"/>
    <w:rsid w:val="003D6B7B"/>
    <w:rsid w:val="003D6C04"/>
    <w:rsid w:val="003D756E"/>
    <w:rsid w:val="003E11EC"/>
    <w:rsid w:val="003E420D"/>
    <w:rsid w:val="003E4C13"/>
    <w:rsid w:val="003E500E"/>
    <w:rsid w:val="003F0164"/>
    <w:rsid w:val="003F0891"/>
    <w:rsid w:val="003F08B2"/>
    <w:rsid w:val="004049CE"/>
    <w:rsid w:val="00404A6E"/>
    <w:rsid w:val="00406C03"/>
    <w:rsid w:val="004078F3"/>
    <w:rsid w:val="00410410"/>
    <w:rsid w:val="0041183A"/>
    <w:rsid w:val="00412496"/>
    <w:rsid w:val="00422687"/>
    <w:rsid w:val="00422F36"/>
    <w:rsid w:val="00423042"/>
    <w:rsid w:val="0042307C"/>
    <w:rsid w:val="004264F6"/>
    <w:rsid w:val="00427794"/>
    <w:rsid w:val="00430F25"/>
    <w:rsid w:val="00436551"/>
    <w:rsid w:val="00440625"/>
    <w:rsid w:val="00443B09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74B2"/>
    <w:rsid w:val="00467A47"/>
    <w:rsid w:val="00474234"/>
    <w:rsid w:val="004747FD"/>
    <w:rsid w:val="00475ECE"/>
    <w:rsid w:val="00481037"/>
    <w:rsid w:val="0048268F"/>
    <w:rsid w:val="00482B78"/>
    <w:rsid w:val="00483969"/>
    <w:rsid w:val="00483DC4"/>
    <w:rsid w:val="00485FB3"/>
    <w:rsid w:val="00486107"/>
    <w:rsid w:val="00486A80"/>
    <w:rsid w:val="004912B3"/>
    <w:rsid w:val="0049143B"/>
    <w:rsid w:val="00491827"/>
    <w:rsid w:val="00493507"/>
    <w:rsid w:val="00495336"/>
    <w:rsid w:val="00495EC5"/>
    <w:rsid w:val="004977B5"/>
    <w:rsid w:val="004A163D"/>
    <w:rsid w:val="004A1C31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291C"/>
    <w:rsid w:val="004C2F05"/>
    <w:rsid w:val="004C4399"/>
    <w:rsid w:val="004C4A40"/>
    <w:rsid w:val="004C506A"/>
    <w:rsid w:val="004C5ABF"/>
    <w:rsid w:val="004C663B"/>
    <w:rsid w:val="004C787C"/>
    <w:rsid w:val="004D243E"/>
    <w:rsid w:val="004D477C"/>
    <w:rsid w:val="004D4960"/>
    <w:rsid w:val="004E11DB"/>
    <w:rsid w:val="004E1D99"/>
    <w:rsid w:val="004E3D4D"/>
    <w:rsid w:val="004E5B7A"/>
    <w:rsid w:val="004E7A1F"/>
    <w:rsid w:val="004F377B"/>
    <w:rsid w:val="004F4B9B"/>
    <w:rsid w:val="004F590D"/>
    <w:rsid w:val="004F6D4D"/>
    <w:rsid w:val="004F70D8"/>
    <w:rsid w:val="00502293"/>
    <w:rsid w:val="005026C3"/>
    <w:rsid w:val="0050666E"/>
    <w:rsid w:val="005070BD"/>
    <w:rsid w:val="00511AB9"/>
    <w:rsid w:val="0051530F"/>
    <w:rsid w:val="00517B35"/>
    <w:rsid w:val="00517EEF"/>
    <w:rsid w:val="00522C50"/>
    <w:rsid w:val="00523BB5"/>
    <w:rsid w:val="00523EA7"/>
    <w:rsid w:val="00526178"/>
    <w:rsid w:val="005314E0"/>
    <w:rsid w:val="00531CB9"/>
    <w:rsid w:val="005327AC"/>
    <w:rsid w:val="0053341E"/>
    <w:rsid w:val="00535B32"/>
    <w:rsid w:val="00536253"/>
    <w:rsid w:val="00537342"/>
    <w:rsid w:val="005406EB"/>
    <w:rsid w:val="00540914"/>
    <w:rsid w:val="0054434C"/>
    <w:rsid w:val="00544BEB"/>
    <w:rsid w:val="00552AA5"/>
    <w:rsid w:val="00553375"/>
    <w:rsid w:val="0055391E"/>
    <w:rsid w:val="00555884"/>
    <w:rsid w:val="0055592D"/>
    <w:rsid w:val="00561678"/>
    <w:rsid w:val="00564751"/>
    <w:rsid w:val="005650C7"/>
    <w:rsid w:val="00565A5E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77AF"/>
    <w:rsid w:val="00580245"/>
    <w:rsid w:val="0058189F"/>
    <w:rsid w:val="00583ABD"/>
    <w:rsid w:val="00583B58"/>
    <w:rsid w:val="005857FD"/>
    <w:rsid w:val="005870D5"/>
    <w:rsid w:val="0058742A"/>
    <w:rsid w:val="005922A4"/>
    <w:rsid w:val="00592CFA"/>
    <w:rsid w:val="00593FD0"/>
    <w:rsid w:val="00594F1A"/>
    <w:rsid w:val="00596B45"/>
    <w:rsid w:val="00597A58"/>
    <w:rsid w:val="005A0CFF"/>
    <w:rsid w:val="005A1BFB"/>
    <w:rsid w:val="005A1F44"/>
    <w:rsid w:val="005A2C9F"/>
    <w:rsid w:val="005A6FEF"/>
    <w:rsid w:val="005A72CD"/>
    <w:rsid w:val="005A755B"/>
    <w:rsid w:val="005B0685"/>
    <w:rsid w:val="005B7C5E"/>
    <w:rsid w:val="005C2234"/>
    <w:rsid w:val="005C47F3"/>
    <w:rsid w:val="005C6600"/>
    <w:rsid w:val="005C76BB"/>
    <w:rsid w:val="005D3C39"/>
    <w:rsid w:val="005D4BE0"/>
    <w:rsid w:val="005E04BE"/>
    <w:rsid w:val="005E37F6"/>
    <w:rsid w:val="005E41C1"/>
    <w:rsid w:val="005E42DC"/>
    <w:rsid w:val="005E55A1"/>
    <w:rsid w:val="005E6526"/>
    <w:rsid w:val="005E7008"/>
    <w:rsid w:val="005F3D85"/>
    <w:rsid w:val="005F5655"/>
    <w:rsid w:val="005F593C"/>
    <w:rsid w:val="0060044A"/>
    <w:rsid w:val="006018E9"/>
    <w:rsid w:val="00601A8C"/>
    <w:rsid w:val="006031A2"/>
    <w:rsid w:val="00603691"/>
    <w:rsid w:val="006038A1"/>
    <w:rsid w:val="00607F82"/>
    <w:rsid w:val="0061068E"/>
    <w:rsid w:val="006107B7"/>
    <w:rsid w:val="006115D3"/>
    <w:rsid w:val="0061181C"/>
    <w:rsid w:val="00612D00"/>
    <w:rsid w:val="00613C87"/>
    <w:rsid w:val="006144B7"/>
    <w:rsid w:val="006150AB"/>
    <w:rsid w:val="006152DB"/>
    <w:rsid w:val="00617357"/>
    <w:rsid w:val="00617431"/>
    <w:rsid w:val="00620114"/>
    <w:rsid w:val="00620201"/>
    <w:rsid w:val="00621A29"/>
    <w:rsid w:val="00621E4A"/>
    <w:rsid w:val="00622893"/>
    <w:rsid w:val="006243C1"/>
    <w:rsid w:val="00631BA9"/>
    <w:rsid w:val="00633DDB"/>
    <w:rsid w:val="00635A1E"/>
    <w:rsid w:val="006360C5"/>
    <w:rsid w:val="00636CD1"/>
    <w:rsid w:val="006401B6"/>
    <w:rsid w:val="00640768"/>
    <w:rsid w:val="00641A04"/>
    <w:rsid w:val="006516C2"/>
    <w:rsid w:val="00655976"/>
    <w:rsid w:val="006559B0"/>
    <w:rsid w:val="0065610E"/>
    <w:rsid w:val="006570FD"/>
    <w:rsid w:val="00660AD3"/>
    <w:rsid w:val="0066434E"/>
    <w:rsid w:val="006663C9"/>
    <w:rsid w:val="00667547"/>
    <w:rsid w:val="00667B9B"/>
    <w:rsid w:val="006703A9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DF8"/>
    <w:rsid w:val="006823F1"/>
    <w:rsid w:val="0069136C"/>
    <w:rsid w:val="00692219"/>
    <w:rsid w:val="00693150"/>
    <w:rsid w:val="006932C4"/>
    <w:rsid w:val="00693A14"/>
    <w:rsid w:val="00694153"/>
    <w:rsid w:val="00696785"/>
    <w:rsid w:val="0069729A"/>
    <w:rsid w:val="006A019B"/>
    <w:rsid w:val="006A06CF"/>
    <w:rsid w:val="006A15FA"/>
    <w:rsid w:val="006A4DBC"/>
    <w:rsid w:val="006A5570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442A"/>
    <w:rsid w:val="006C628A"/>
    <w:rsid w:val="006C6D4E"/>
    <w:rsid w:val="006C7435"/>
    <w:rsid w:val="006D39E0"/>
    <w:rsid w:val="006D6135"/>
    <w:rsid w:val="006D701A"/>
    <w:rsid w:val="006E0104"/>
    <w:rsid w:val="006E0578"/>
    <w:rsid w:val="006E120D"/>
    <w:rsid w:val="006E314D"/>
    <w:rsid w:val="006E5CC5"/>
    <w:rsid w:val="006E78B7"/>
    <w:rsid w:val="006F0619"/>
    <w:rsid w:val="006F0680"/>
    <w:rsid w:val="006F3CE2"/>
    <w:rsid w:val="006F76E8"/>
    <w:rsid w:val="00701172"/>
    <w:rsid w:val="007029FF"/>
    <w:rsid w:val="007046E1"/>
    <w:rsid w:val="00704CC4"/>
    <w:rsid w:val="007062F9"/>
    <w:rsid w:val="00710723"/>
    <w:rsid w:val="00710E6C"/>
    <w:rsid w:val="00711862"/>
    <w:rsid w:val="00713441"/>
    <w:rsid w:val="00717009"/>
    <w:rsid w:val="00720802"/>
    <w:rsid w:val="007218BD"/>
    <w:rsid w:val="00723ED1"/>
    <w:rsid w:val="00723F1A"/>
    <w:rsid w:val="0072430F"/>
    <w:rsid w:val="007258F3"/>
    <w:rsid w:val="00725973"/>
    <w:rsid w:val="007317C2"/>
    <w:rsid w:val="007324B4"/>
    <w:rsid w:val="00732E1A"/>
    <w:rsid w:val="00733AD8"/>
    <w:rsid w:val="00734644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47A28"/>
    <w:rsid w:val="007541A2"/>
    <w:rsid w:val="00755818"/>
    <w:rsid w:val="007564D3"/>
    <w:rsid w:val="0076048B"/>
    <w:rsid w:val="00760D06"/>
    <w:rsid w:val="00761767"/>
    <w:rsid w:val="0076286B"/>
    <w:rsid w:val="007642BC"/>
    <w:rsid w:val="00764F31"/>
    <w:rsid w:val="00766846"/>
    <w:rsid w:val="0076790E"/>
    <w:rsid w:val="00767D3E"/>
    <w:rsid w:val="007729EC"/>
    <w:rsid w:val="0077309B"/>
    <w:rsid w:val="0077462D"/>
    <w:rsid w:val="0077673A"/>
    <w:rsid w:val="00776B50"/>
    <w:rsid w:val="0077756E"/>
    <w:rsid w:val="00777F4D"/>
    <w:rsid w:val="007804E6"/>
    <w:rsid w:val="0078075E"/>
    <w:rsid w:val="00780DF6"/>
    <w:rsid w:val="00783F50"/>
    <w:rsid w:val="007846E1"/>
    <w:rsid w:val="007847D6"/>
    <w:rsid w:val="007856DC"/>
    <w:rsid w:val="00786A31"/>
    <w:rsid w:val="00786B38"/>
    <w:rsid w:val="007879B0"/>
    <w:rsid w:val="00787CF8"/>
    <w:rsid w:val="00791424"/>
    <w:rsid w:val="007923D7"/>
    <w:rsid w:val="00795247"/>
    <w:rsid w:val="00795D15"/>
    <w:rsid w:val="007A23D2"/>
    <w:rsid w:val="007A3A66"/>
    <w:rsid w:val="007A5172"/>
    <w:rsid w:val="007A5266"/>
    <w:rsid w:val="007A5F2F"/>
    <w:rsid w:val="007A61B2"/>
    <w:rsid w:val="007A67A0"/>
    <w:rsid w:val="007B035E"/>
    <w:rsid w:val="007B0545"/>
    <w:rsid w:val="007B1BF4"/>
    <w:rsid w:val="007B3251"/>
    <w:rsid w:val="007B484F"/>
    <w:rsid w:val="007B5432"/>
    <w:rsid w:val="007B570C"/>
    <w:rsid w:val="007B73A4"/>
    <w:rsid w:val="007B76FD"/>
    <w:rsid w:val="007C1279"/>
    <w:rsid w:val="007C2741"/>
    <w:rsid w:val="007C2F61"/>
    <w:rsid w:val="007C5DAB"/>
    <w:rsid w:val="007C7D53"/>
    <w:rsid w:val="007D097B"/>
    <w:rsid w:val="007D1DF6"/>
    <w:rsid w:val="007D3E0E"/>
    <w:rsid w:val="007E0A06"/>
    <w:rsid w:val="007E4A6E"/>
    <w:rsid w:val="007E57CF"/>
    <w:rsid w:val="007E58E5"/>
    <w:rsid w:val="007E6A42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02A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4D10"/>
    <w:rsid w:val="00826B79"/>
    <w:rsid w:val="00826B7B"/>
    <w:rsid w:val="00827346"/>
    <w:rsid w:val="0083084C"/>
    <w:rsid w:val="0083197D"/>
    <w:rsid w:val="00834146"/>
    <w:rsid w:val="00835066"/>
    <w:rsid w:val="00835F1F"/>
    <w:rsid w:val="008361DB"/>
    <w:rsid w:val="008364A3"/>
    <w:rsid w:val="008407BA"/>
    <w:rsid w:val="00840F1C"/>
    <w:rsid w:val="00845232"/>
    <w:rsid w:val="00845ECF"/>
    <w:rsid w:val="008462F9"/>
    <w:rsid w:val="00846789"/>
    <w:rsid w:val="00846E5B"/>
    <w:rsid w:val="008516D4"/>
    <w:rsid w:val="00852433"/>
    <w:rsid w:val="00854CB9"/>
    <w:rsid w:val="0085511E"/>
    <w:rsid w:val="00855417"/>
    <w:rsid w:val="0085762E"/>
    <w:rsid w:val="00857CC4"/>
    <w:rsid w:val="00861005"/>
    <w:rsid w:val="00862635"/>
    <w:rsid w:val="00863F7F"/>
    <w:rsid w:val="008652FA"/>
    <w:rsid w:val="00867A64"/>
    <w:rsid w:val="00870675"/>
    <w:rsid w:val="008714B8"/>
    <w:rsid w:val="008716E5"/>
    <w:rsid w:val="008721B2"/>
    <w:rsid w:val="008734E3"/>
    <w:rsid w:val="0087533C"/>
    <w:rsid w:val="00876DF2"/>
    <w:rsid w:val="00877FBD"/>
    <w:rsid w:val="00880ECB"/>
    <w:rsid w:val="00885BA7"/>
    <w:rsid w:val="00886708"/>
    <w:rsid w:val="00887F36"/>
    <w:rsid w:val="00890A4F"/>
    <w:rsid w:val="00894234"/>
    <w:rsid w:val="00894F93"/>
    <w:rsid w:val="00897823"/>
    <w:rsid w:val="00897CE4"/>
    <w:rsid w:val="008A053B"/>
    <w:rsid w:val="008A1B24"/>
    <w:rsid w:val="008A2340"/>
    <w:rsid w:val="008A3568"/>
    <w:rsid w:val="008A3C64"/>
    <w:rsid w:val="008A3E70"/>
    <w:rsid w:val="008A575B"/>
    <w:rsid w:val="008A5A7B"/>
    <w:rsid w:val="008B0CB2"/>
    <w:rsid w:val="008B0E82"/>
    <w:rsid w:val="008B3694"/>
    <w:rsid w:val="008B406C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5D7"/>
    <w:rsid w:val="008C5A73"/>
    <w:rsid w:val="008C5EF3"/>
    <w:rsid w:val="008C6C2E"/>
    <w:rsid w:val="008C7C28"/>
    <w:rsid w:val="008C7EFE"/>
    <w:rsid w:val="008D03B9"/>
    <w:rsid w:val="008D2A7B"/>
    <w:rsid w:val="008D30C7"/>
    <w:rsid w:val="008D3163"/>
    <w:rsid w:val="008D53EC"/>
    <w:rsid w:val="008D6F4F"/>
    <w:rsid w:val="008D7197"/>
    <w:rsid w:val="008E3AED"/>
    <w:rsid w:val="008E3D81"/>
    <w:rsid w:val="008E5968"/>
    <w:rsid w:val="008E6210"/>
    <w:rsid w:val="008F0949"/>
    <w:rsid w:val="008F18D6"/>
    <w:rsid w:val="008F2C9B"/>
    <w:rsid w:val="008F65E4"/>
    <w:rsid w:val="008F797B"/>
    <w:rsid w:val="0090102C"/>
    <w:rsid w:val="00902000"/>
    <w:rsid w:val="00904780"/>
    <w:rsid w:val="0090547B"/>
    <w:rsid w:val="0090635B"/>
    <w:rsid w:val="009065D9"/>
    <w:rsid w:val="00906B4E"/>
    <w:rsid w:val="00907522"/>
    <w:rsid w:val="00907F75"/>
    <w:rsid w:val="00914F81"/>
    <w:rsid w:val="00915BE8"/>
    <w:rsid w:val="009215A7"/>
    <w:rsid w:val="00922385"/>
    <w:rsid w:val="009223DF"/>
    <w:rsid w:val="00923406"/>
    <w:rsid w:val="00926D08"/>
    <w:rsid w:val="009317AD"/>
    <w:rsid w:val="00934169"/>
    <w:rsid w:val="00935170"/>
    <w:rsid w:val="00935D3E"/>
    <w:rsid w:val="0093604A"/>
    <w:rsid w:val="00936091"/>
    <w:rsid w:val="00940D8A"/>
    <w:rsid w:val="00943FD0"/>
    <w:rsid w:val="00944FCA"/>
    <w:rsid w:val="00945E81"/>
    <w:rsid w:val="009473E5"/>
    <w:rsid w:val="00947785"/>
    <w:rsid w:val="00947F53"/>
    <w:rsid w:val="00950944"/>
    <w:rsid w:val="00950C60"/>
    <w:rsid w:val="0095131E"/>
    <w:rsid w:val="00953968"/>
    <w:rsid w:val="00953D36"/>
    <w:rsid w:val="00960740"/>
    <w:rsid w:val="00962258"/>
    <w:rsid w:val="0096387E"/>
    <w:rsid w:val="00965A6B"/>
    <w:rsid w:val="009664F3"/>
    <w:rsid w:val="0096651A"/>
    <w:rsid w:val="0096662C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2FAD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6CB8"/>
    <w:rsid w:val="009A2423"/>
    <w:rsid w:val="009A26CD"/>
    <w:rsid w:val="009A404E"/>
    <w:rsid w:val="009A5793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6040"/>
    <w:rsid w:val="009C7DD5"/>
    <w:rsid w:val="009D22BA"/>
    <w:rsid w:val="009D2FC5"/>
    <w:rsid w:val="009D3A3B"/>
    <w:rsid w:val="009D3BF8"/>
    <w:rsid w:val="009E07F4"/>
    <w:rsid w:val="009E599B"/>
    <w:rsid w:val="009E7D0F"/>
    <w:rsid w:val="009F0B62"/>
    <w:rsid w:val="009F309B"/>
    <w:rsid w:val="009F37D3"/>
    <w:rsid w:val="009F392E"/>
    <w:rsid w:val="009F53C5"/>
    <w:rsid w:val="00A009DB"/>
    <w:rsid w:val="00A04D7F"/>
    <w:rsid w:val="00A04DFC"/>
    <w:rsid w:val="00A0511B"/>
    <w:rsid w:val="00A068B3"/>
    <w:rsid w:val="00A0740E"/>
    <w:rsid w:val="00A10354"/>
    <w:rsid w:val="00A134F8"/>
    <w:rsid w:val="00A14000"/>
    <w:rsid w:val="00A17EAA"/>
    <w:rsid w:val="00A2071C"/>
    <w:rsid w:val="00A2078C"/>
    <w:rsid w:val="00A274FD"/>
    <w:rsid w:val="00A3050C"/>
    <w:rsid w:val="00A30BF9"/>
    <w:rsid w:val="00A31557"/>
    <w:rsid w:val="00A3302C"/>
    <w:rsid w:val="00A35CB3"/>
    <w:rsid w:val="00A4050F"/>
    <w:rsid w:val="00A43DC4"/>
    <w:rsid w:val="00A50162"/>
    <w:rsid w:val="00A5016C"/>
    <w:rsid w:val="00A50196"/>
    <w:rsid w:val="00A50641"/>
    <w:rsid w:val="00A530BF"/>
    <w:rsid w:val="00A559D9"/>
    <w:rsid w:val="00A56DD0"/>
    <w:rsid w:val="00A572A2"/>
    <w:rsid w:val="00A6177B"/>
    <w:rsid w:val="00A62E74"/>
    <w:rsid w:val="00A65B47"/>
    <w:rsid w:val="00A66136"/>
    <w:rsid w:val="00A675E9"/>
    <w:rsid w:val="00A678C3"/>
    <w:rsid w:val="00A67A62"/>
    <w:rsid w:val="00A7026F"/>
    <w:rsid w:val="00A71189"/>
    <w:rsid w:val="00A71A6E"/>
    <w:rsid w:val="00A729D6"/>
    <w:rsid w:val="00A7364A"/>
    <w:rsid w:val="00A74603"/>
    <w:rsid w:val="00A74DCC"/>
    <w:rsid w:val="00A753ED"/>
    <w:rsid w:val="00A773D0"/>
    <w:rsid w:val="00A77512"/>
    <w:rsid w:val="00A80263"/>
    <w:rsid w:val="00A807A0"/>
    <w:rsid w:val="00A80C1C"/>
    <w:rsid w:val="00A836EC"/>
    <w:rsid w:val="00A87C80"/>
    <w:rsid w:val="00A903CC"/>
    <w:rsid w:val="00A9491F"/>
    <w:rsid w:val="00A94C2F"/>
    <w:rsid w:val="00A954B7"/>
    <w:rsid w:val="00A956BB"/>
    <w:rsid w:val="00A95880"/>
    <w:rsid w:val="00A9660B"/>
    <w:rsid w:val="00AA1D56"/>
    <w:rsid w:val="00AA3D32"/>
    <w:rsid w:val="00AA4CBB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71EB"/>
    <w:rsid w:val="00AE072B"/>
    <w:rsid w:val="00AE175A"/>
    <w:rsid w:val="00AE2369"/>
    <w:rsid w:val="00AE429F"/>
    <w:rsid w:val="00AE4CAB"/>
    <w:rsid w:val="00AE4F8B"/>
    <w:rsid w:val="00AF348F"/>
    <w:rsid w:val="00AF4FD5"/>
    <w:rsid w:val="00AF597B"/>
    <w:rsid w:val="00B008D5"/>
    <w:rsid w:val="00B00CFD"/>
    <w:rsid w:val="00B02F73"/>
    <w:rsid w:val="00B0619F"/>
    <w:rsid w:val="00B06848"/>
    <w:rsid w:val="00B101FD"/>
    <w:rsid w:val="00B11AC7"/>
    <w:rsid w:val="00B1362D"/>
    <w:rsid w:val="00B13A26"/>
    <w:rsid w:val="00B14A3D"/>
    <w:rsid w:val="00B15D0D"/>
    <w:rsid w:val="00B210C3"/>
    <w:rsid w:val="00B21337"/>
    <w:rsid w:val="00B213FD"/>
    <w:rsid w:val="00B215F0"/>
    <w:rsid w:val="00B22106"/>
    <w:rsid w:val="00B2243A"/>
    <w:rsid w:val="00B265D3"/>
    <w:rsid w:val="00B27A7B"/>
    <w:rsid w:val="00B35C5C"/>
    <w:rsid w:val="00B37AA3"/>
    <w:rsid w:val="00B41B94"/>
    <w:rsid w:val="00B42CCA"/>
    <w:rsid w:val="00B4684D"/>
    <w:rsid w:val="00B507F3"/>
    <w:rsid w:val="00B50AB2"/>
    <w:rsid w:val="00B531B2"/>
    <w:rsid w:val="00B537B6"/>
    <w:rsid w:val="00B5431A"/>
    <w:rsid w:val="00B55740"/>
    <w:rsid w:val="00B60608"/>
    <w:rsid w:val="00B64DD5"/>
    <w:rsid w:val="00B650AB"/>
    <w:rsid w:val="00B66E37"/>
    <w:rsid w:val="00B7055C"/>
    <w:rsid w:val="00B707DB"/>
    <w:rsid w:val="00B71C7C"/>
    <w:rsid w:val="00B7334E"/>
    <w:rsid w:val="00B75EE1"/>
    <w:rsid w:val="00B77481"/>
    <w:rsid w:val="00B808CC"/>
    <w:rsid w:val="00B81C32"/>
    <w:rsid w:val="00B82C79"/>
    <w:rsid w:val="00B8328C"/>
    <w:rsid w:val="00B8518B"/>
    <w:rsid w:val="00B853D1"/>
    <w:rsid w:val="00B875EE"/>
    <w:rsid w:val="00B9056E"/>
    <w:rsid w:val="00B906A0"/>
    <w:rsid w:val="00B931DA"/>
    <w:rsid w:val="00B9469E"/>
    <w:rsid w:val="00B95664"/>
    <w:rsid w:val="00B97CC3"/>
    <w:rsid w:val="00BA35CD"/>
    <w:rsid w:val="00BA477A"/>
    <w:rsid w:val="00BA5C89"/>
    <w:rsid w:val="00BB4C1A"/>
    <w:rsid w:val="00BB5335"/>
    <w:rsid w:val="00BB5A73"/>
    <w:rsid w:val="00BB605E"/>
    <w:rsid w:val="00BB6777"/>
    <w:rsid w:val="00BC06C4"/>
    <w:rsid w:val="00BC66EF"/>
    <w:rsid w:val="00BD2087"/>
    <w:rsid w:val="00BD2FD3"/>
    <w:rsid w:val="00BD7E91"/>
    <w:rsid w:val="00BD7F0D"/>
    <w:rsid w:val="00BE04EE"/>
    <w:rsid w:val="00BE3F50"/>
    <w:rsid w:val="00BE5FF8"/>
    <w:rsid w:val="00BE6B33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CAA"/>
    <w:rsid w:val="00C0786A"/>
    <w:rsid w:val="00C128FA"/>
    <w:rsid w:val="00C13860"/>
    <w:rsid w:val="00C16910"/>
    <w:rsid w:val="00C1798F"/>
    <w:rsid w:val="00C2097D"/>
    <w:rsid w:val="00C21A89"/>
    <w:rsid w:val="00C226C0"/>
    <w:rsid w:val="00C22F3F"/>
    <w:rsid w:val="00C237DB"/>
    <w:rsid w:val="00C24A6A"/>
    <w:rsid w:val="00C25544"/>
    <w:rsid w:val="00C26072"/>
    <w:rsid w:val="00C2629C"/>
    <w:rsid w:val="00C268B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F6A"/>
    <w:rsid w:val="00C463D8"/>
    <w:rsid w:val="00C5206F"/>
    <w:rsid w:val="00C536D6"/>
    <w:rsid w:val="00C56680"/>
    <w:rsid w:val="00C6198E"/>
    <w:rsid w:val="00C62230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45E8"/>
    <w:rsid w:val="00C7557E"/>
    <w:rsid w:val="00C77263"/>
    <w:rsid w:val="00C778A5"/>
    <w:rsid w:val="00C81464"/>
    <w:rsid w:val="00C83B6D"/>
    <w:rsid w:val="00C86240"/>
    <w:rsid w:val="00C87290"/>
    <w:rsid w:val="00C8752E"/>
    <w:rsid w:val="00C876A0"/>
    <w:rsid w:val="00C93B60"/>
    <w:rsid w:val="00C94CE9"/>
    <w:rsid w:val="00C95162"/>
    <w:rsid w:val="00C97C61"/>
    <w:rsid w:val="00CA0CE8"/>
    <w:rsid w:val="00CA5FEC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3534"/>
    <w:rsid w:val="00CC45D0"/>
    <w:rsid w:val="00CC7B0D"/>
    <w:rsid w:val="00CC7C8F"/>
    <w:rsid w:val="00CD15A6"/>
    <w:rsid w:val="00CD1B14"/>
    <w:rsid w:val="00CD1FC4"/>
    <w:rsid w:val="00CD2BB6"/>
    <w:rsid w:val="00CD2F9A"/>
    <w:rsid w:val="00CD35BD"/>
    <w:rsid w:val="00CD471B"/>
    <w:rsid w:val="00CD75AD"/>
    <w:rsid w:val="00CD7B10"/>
    <w:rsid w:val="00CE7CFA"/>
    <w:rsid w:val="00CF274B"/>
    <w:rsid w:val="00CF682C"/>
    <w:rsid w:val="00D0296E"/>
    <w:rsid w:val="00D034A0"/>
    <w:rsid w:val="00D03B14"/>
    <w:rsid w:val="00D05B20"/>
    <w:rsid w:val="00D0732C"/>
    <w:rsid w:val="00D10928"/>
    <w:rsid w:val="00D11029"/>
    <w:rsid w:val="00D14922"/>
    <w:rsid w:val="00D175B5"/>
    <w:rsid w:val="00D21061"/>
    <w:rsid w:val="00D214AD"/>
    <w:rsid w:val="00D263AC"/>
    <w:rsid w:val="00D26B56"/>
    <w:rsid w:val="00D26D04"/>
    <w:rsid w:val="00D322B7"/>
    <w:rsid w:val="00D33AF4"/>
    <w:rsid w:val="00D4038C"/>
    <w:rsid w:val="00D4041B"/>
    <w:rsid w:val="00D4108E"/>
    <w:rsid w:val="00D41347"/>
    <w:rsid w:val="00D43CF1"/>
    <w:rsid w:val="00D52E40"/>
    <w:rsid w:val="00D54DF6"/>
    <w:rsid w:val="00D56DF7"/>
    <w:rsid w:val="00D6163D"/>
    <w:rsid w:val="00D64999"/>
    <w:rsid w:val="00D65185"/>
    <w:rsid w:val="00D6741D"/>
    <w:rsid w:val="00D71989"/>
    <w:rsid w:val="00D71D59"/>
    <w:rsid w:val="00D72553"/>
    <w:rsid w:val="00D7326A"/>
    <w:rsid w:val="00D74054"/>
    <w:rsid w:val="00D74A78"/>
    <w:rsid w:val="00D75408"/>
    <w:rsid w:val="00D7594E"/>
    <w:rsid w:val="00D76A58"/>
    <w:rsid w:val="00D81378"/>
    <w:rsid w:val="00D83067"/>
    <w:rsid w:val="00D831A3"/>
    <w:rsid w:val="00D84F5E"/>
    <w:rsid w:val="00D87252"/>
    <w:rsid w:val="00D901EA"/>
    <w:rsid w:val="00D90C8B"/>
    <w:rsid w:val="00D91150"/>
    <w:rsid w:val="00D9115D"/>
    <w:rsid w:val="00D9406E"/>
    <w:rsid w:val="00D95A77"/>
    <w:rsid w:val="00D97BE3"/>
    <w:rsid w:val="00DA0FAD"/>
    <w:rsid w:val="00DA27EA"/>
    <w:rsid w:val="00DA3711"/>
    <w:rsid w:val="00DA6A0D"/>
    <w:rsid w:val="00DB0562"/>
    <w:rsid w:val="00DB1D3A"/>
    <w:rsid w:val="00DB2B61"/>
    <w:rsid w:val="00DB3807"/>
    <w:rsid w:val="00DB5DF8"/>
    <w:rsid w:val="00DB6CED"/>
    <w:rsid w:val="00DC0ED5"/>
    <w:rsid w:val="00DC11D1"/>
    <w:rsid w:val="00DC184A"/>
    <w:rsid w:val="00DC18FF"/>
    <w:rsid w:val="00DC6E6F"/>
    <w:rsid w:val="00DC7FBB"/>
    <w:rsid w:val="00DD0EF6"/>
    <w:rsid w:val="00DD1244"/>
    <w:rsid w:val="00DD2E57"/>
    <w:rsid w:val="00DD376D"/>
    <w:rsid w:val="00DD3A6A"/>
    <w:rsid w:val="00DD46F3"/>
    <w:rsid w:val="00DE1470"/>
    <w:rsid w:val="00DE51A5"/>
    <w:rsid w:val="00DE56F2"/>
    <w:rsid w:val="00DF116D"/>
    <w:rsid w:val="00DF1A57"/>
    <w:rsid w:val="00DF35DE"/>
    <w:rsid w:val="00DF4DDD"/>
    <w:rsid w:val="00DF53C4"/>
    <w:rsid w:val="00DF5435"/>
    <w:rsid w:val="00DF5EFF"/>
    <w:rsid w:val="00DF6700"/>
    <w:rsid w:val="00DF6785"/>
    <w:rsid w:val="00DF72EF"/>
    <w:rsid w:val="00E014A7"/>
    <w:rsid w:val="00E04A7B"/>
    <w:rsid w:val="00E058C6"/>
    <w:rsid w:val="00E11F9C"/>
    <w:rsid w:val="00E120DD"/>
    <w:rsid w:val="00E1256A"/>
    <w:rsid w:val="00E13EAC"/>
    <w:rsid w:val="00E16FF7"/>
    <w:rsid w:val="00E1732F"/>
    <w:rsid w:val="00E2186B"/>
    <w:rsid w:val="00E21BD0"/>
    <w:rsid w:val="00E26D68"/>
    <w:rsid w:val="00E26E0D"/>
    <w:rsid w:val="00E31590"/>
    <w:rsid w:val="00E3176D"/>
    <w:rsid w:val="00E32957"/>
    <w:rsid w:val="00E33C54"/>
    <w:rsid w:val="00E35991"/>
    <w:rsid w:val="00E3613A"/>
    <w:rsid w:val="00E37199"/>
    <w:rsid w:val="00E4053A"/>
    <w:rsid w:val="00E41675"/>
    <w:rsid w:val="00E424AF"/>
    <w:rsid w:val="00E43317"/>
    <w:rsid w:val="00E44045"/>
    <w:rsid w:val="00E4571A"/>
    <w:rsid w:val="00E4609C"/>
    <w:rsid w:val="00E46BF0"/>
    <w:rsid w:val="00E474C0"/>
    <w:rsid w:val="00E50CF3"/>
    <w:rsid w:val="00E50F50"/>
    <w:rsid w:val="00E5647C"/>
    <w:rsid w:val="00E618C4"/>
    <w:rsid w:val="00E62632"/>
    <w:rsid w:val="00E63C78"/>
    <w:rsid w:val="00E64AF4"/>
    <w:rsid w:val="00E65EF1"/>
    <w:rsid w:val="00E65F70"/>
    <w:rsid w:val="00E663C3"/>
    <w:rsid w:val="00E6707D"/>
    <w:rsid w:val="00E67DB4"/>
    <w:rsid w:val="00E71CEA"/>
    <w:rsid w:val="00E7218A"/>
    <w:rsid w:val="00E72972"/>
    <w:rsid w:val="00E73AAC"/>
    <w:rsid w:val="00E750D7"/>
    <w:rsid w:val="00E76AEF"/>
    <w:rsid w:val="00E80B14"/>
    <w:rsid w:val="00E813A0"/>
    <w:rsid w:val="00E82C07"/>
    <w:rsid w:val="00E833A2"/>
    <w:rsid w:val="00E84C3A"/>
    <w:rsid w:val="00E87403"/>
    <w:rsid w:val="00E878EE"/>
    <w:rsid w:val="00E90CCA"/>
    <w:rsid w:val="00E958F0"/>
    <w:rsid w:val="00EA108C"/>
    <w:rsid w:val="00EA18CE"/>
    <w:rsid w:val="00EA3030"/>
    <w:rsid w:val="00EA3395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2805"/>
    <w:rsid w:val="00EC3D51"/>
    <w:rsid w:val="00EC4BFF"/>
    <w:rsid w:val="00EC5AC0"/>
    <w:rsid w:val="00ED033D"/>
    <w:rsid w:val="00ED0703"/>
    <w:rsid w:val="00ED0BE2"/>
    <w:rsid w:val="00ED14BD"/>
    <w:rsid w:val="00ED18DF"/>
    <w:rsid w:val="00ED348C"/>
    <w:rsid w:val="00ED46BB"/>
    <w:rsid w:val="00ED5331"/>
    <w:rsid w:val="00ED7EAF"/>
    <w:rsid w:val="00EE3BC6"/>
    <w:rsid w:val="00EE3D82"/>
    <w:rsid w:val="00EE5D16"/>
    <w:rsid w:val="00EF085E"/>
    <w:rsid w:val="00EF0FF1"/>
    <w:rsid w:val="00EF1373"/>
    <w:rsid w:val="00EF174F"/>
    <w:rsid w:val="00EF1A05"/>
    <w:rsid w:val="00EF3A25"/>
    <w:rsid w:val="00EF6423"/>
    <w:rsid w:val="00F016C7"/>
    <w:rsid w:val="00F01A47"/>
    <w:rsid w:val="00F043AB"/>
    <w:rsid w:val="00F04AD9"/>
    <w:rsid w:val="00F04AFC"/>
    <w:rsid w:val="00F06B5B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2489F"/>
    <w:rsid w:val="00F30845"/>
    <w:rsid w:val="00F30C1A"/>
    <w:rsid w:val="00F310F8"/>
    <w:rsid w:val="00F33B00"/>
    <w:rsid w:val="00F35168"/>
    <w:rsid w:val="00F35939"/>
    <w:rsid w:val="00F4214F"/>
    <w:rsid w:val="00F43919"/>
    <w:rsid w:val="00F43A44"/>
    <w:rsid w:val="00F45607"/>
    <w:rsid w:val="00F4722B"/>
    <w:rsid w:val="00F519C3"/>
    <w:rsid w:val="00F54432"/>
    <w:rsid w:val="00F54D2D"/>
    <w:rsid w:val="00F55159"/>
    <w:rsid w:val="00F5609F"/>
    <w:rsid w:val="00F56545"/>
    <w:rsid w:val="00F57D6C"/>
    <w:rsid w:val="00F63824"/>
    <w:rsid w:val="00F659EB"/>
    <w:rsid w:val="00F66432"/>
    <w:rsid w:val="00F678E3"/>
    <w:rsid w:val="00F705D1"/>
    <w:rsid w:val="00F72E1B"/>
    <w:rsid w:val="00F73B8C"/>
    <w:rsid w:val="00F74182"/>
    <w:rsid w:val="00F74B25"/>
    <w:rsid w:val="00F759CC"/>
    <w:rsid w:val="00F7671F"/>
    <w:rsid w:val="00F802CB"/>
    <w:rsid w:val="00F83C6C"/>
    <w:rsid w:val="00F845B2"/>
    <w:rsid w:val="00F848B1"/>
    <w:rsid w:val="00F85A04"/>
    <w:rsid w:val="00F86BA6"/>
    <w:rsid w:val="00F8788B"/>
    <w:rsid w:val="00F91516"/>
    <w:rsid w:val="00F93638"/>
    <w:rsid w:val="00FA0851"/>
    <w:rsid w:val="00FA33F9"/>
    <w:rsid w:val="00FB5BFF"/>
    <w:rsid w:val="00FB5DE8"/>
    <w:rsid w:val="00FB6342"/>
    <w:rsid w:val="00FC2121"/>
    <w:rsid w:val="00FC2155"/>
    <w:rsid w:val="00FC26FF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9C1"/>
    <w:rsid w:val="00FE5F22"/>
    <w:rsid w:val="00FE6AEC"/>
    <w:rsid w:val="00FE7751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FED48"/>
  <w14:defaultImageDpi w14:val="330"/>
  <w15:docId w15:val="{7D516608-841F-4D5E-9F42-49C98E1B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a.europa.e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476390B9D1439CB4F894005A988A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4CED9E-7F4D-488E-8F0A-B442AF512B9D}"/>
      </w:docPartPr>
      <w:docPartBody>
        <w:p w:rsidR="00D708DF" w:rsidRDefault="00CC743B">
          <w:pPr>
            <w:pStyle w:val="3C476390B9D1439CB4F894005A988AA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43B"/>
    <w:rsid w:val="000017ED"/>
    <w:rsid w:val="00077E2F"/>
    <w:rsid w:val="00220A10"/>
    <w:rsid w:val="002A6704"/>
    <w:rsid w:val="005D002D"/>
    <w:rsid w:val="005E12FD"/>
    <w:rsid w:val="006A6148"/>
    <w:rsid w:val="00844F20"/>
    <w:rsid w:val="009B442A"/>
    <w:rsid w:val="00BB3310"/>
    <w:rsid w:val="00CC743B"/>
    <w:rsid w:val="00D708DF"/>
    <w:rsid w:val="00E12746"/>
    <w:rsid w:val="00E3751D"/>
    <w:rsid w:val="00FB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C476390B9D1439CB4F894005A988AA9">
    <w:name w:val="3C476390B9D1439CB4F894005A988A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ACB90-2A03-4EBF-BEAC-747CF7E5E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18</Pages>
  <Words>7326</Words>
  <Characters>43230</Characters>
  <Application>Microsoft Office Word</Application>
  <DocSecurity>0</DocSecurity>
  <Lines>360</Lines>
  <Paragraphs>100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ZTP-DOK_220623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50456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ZTP-DOK_220623</dc:title>
  <dc:subject/>
  <dc:creator>Netáhlová Lenka, Ing.</dc:creator>
  <cp:keywords/>
  <dc:description/>
  <cp:lastModifiedBy>Netáhlová Lenka, Ing.</cp:lastModifiedBy>
  <cp:revision>10</cp:revision>
  <cp:lastPrinted>2022-11-08T11:34:00Z</cp:lastPrinted>
  <dcterms:created xsi:type="dcterms:W3CDTF">2022-09-09T10:57:00Z</dcterms:created>
  <dcterms:modified xsi:type="dcterms:W3CDTF">2022-11-08T11:36:00Z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