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FADA76A" w:rsidR="00A22298" w:rsidRDefault="00765264" w:rsidP="00B42F40">
      <w:pPr>
        <w:pStyle w:val="Titul2"/>
      </w:pPr>
      <w:r>
        <w:t>výkon odborného geotechnického dozoru pro stavbu</w:t>
      </w:r>
    </w:p>
    <w:p w14:paraId="0030737C" w14:textId="3FB61296" w:rsidR="00F422D3" w:rsidRDefault="00F422D3" w:rsidP="00B42F40">
      <w:pPr>
        <w:pStyle w:val="Titul2"/>
      </w:pPr>
      <w:r>
        <w:t>Název zakázky: „</w:t>
      </w:r>
      <w:r w:rsidR="00765264">
        <w:t>Rekonstrukce ŽST Vsetín</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25AFEEFE" w:rsidR="00F422D3" w:rsidRDefault="00F422D3" w:rsidP="00501A0E">
      <w:pPr>
        <w:pStyle w:val="Textbezodsazen"/>
        <w:spacing w:after="0"/>
      </w:pPr>
      <w:r>
        <w:t xml:space="preserve">ISPROFOND: </w:t>
      </w:r>
      <w:r w:rsidR="00765264">
        <w:t>5723520026</w:t>
      </w:r>
    </w:p>
    <w:p w14:paraId="69705C24" w14:textId="71E076B7" w:rsidR="00501A0E" w:rsidRDefault="00501A0E" w:rsidP="00B42F40">
      <w:pPr>
        <w:pStyle w:val="Textbezodsazen"/>
      </w:pPr>
      <w:r>
        <w:t>Sub. ISPROFIN: 5723520026</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B60A2B2" w:rsidR="003F5723" w:rsidRDefault="003F5723" w:rsidP="003F5723">
      <w:pPr>
        <w:pStyle w:val="Text1-1"/>
      </w:pPr>
      <w:r>
        <w:t xml:space="preserve">Objednatel </w:t>
      </w:r>
      <w:r w:rsidRPr="00176814">
        <w:t xml:space="preserve">oznámil </w:t>
      </w:r>
      <w:r w:rsidR="00176814" w:rsidRPr="0076526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814946">
        <w:rPr>
          <w:b/>
        </w:rPr>
        <w:t>„</w:t>
      </w:r>
      <w:r w:rsidR="00765264" w:rsidRPr="00814946">
        <w:rPr>
          <w:b/>
        </w:rPr>
        <w:t>Rekonstrukce ŽST Vsetín</w:t>
      </w:r>
      <w:r w:rsidRPr="00814946">
        <w:rPr>
          <w:b/>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0280EA3C" w:rsidR="003F5723" w:rsidRDefault="003F5723" w:rsidP="003F5723">
      <w:pPr>
        <w:pStyle w:val="Text1-1"/>
      </w:pPr>
      <w:r>
        <w:t xml:space="preserve">Zhotovitel se zavazuje v souladu s touto Smlouvou provést </w:t>
      </w:r>
      <w:r w:rsidR="00546383">
        <w:t>d</w:t>
      </w:r>
      <w:r>
        <w:t>ílo spočívající v</w:t>
      </w:r>
      <w:r w:rsidR="00765264">
        <w:t> zajištění výkonu</w:t>
      </w:r>
      <w:r w:rsidRPr="00765264">
        <w:t xml:space="preserve"> </w:t>
      </w:r>
      <w:r w:rsidR="00765264" w:rsidRPr="00765264">
        <w:t xml:space="preserve">odborného geotechnického dozoru pro stavbu </w:t>
      </w:r>
      <w:r w:rsidR="009643DE">
        <w:t xml:space="preserve">s názvem „Rekonstrukce ŽST Vsetín“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19B595B9" w:rsidR="003F5723" w:rsidRPr="003F5723" w:rsidRDefault="003F5723" w:rsidP="003F5723">
      <w:pPr>
        <w:pStyle w:val="Textbezslovn"/>
        <w:rPr>
          <w:rStyle w:val="Tun"/>
        </w:rPr>
      </w:pPr>
      <w:r>
        <w:t xml:space="preserve">Cena Díla </w:t>
      </w:r>
      <w:r w:rsidR="00765264">
        <w:t xml:space="preserve">za výkon odborného geotechnického dozoru </w:t>
      </w:r>
      <w:r>
        <w:t xml:space="preserve">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7CF634E6" w:rsidR="003F5723" w:rsidRPr="003F5723" w:rsidRDefault="003F5723" w:rsidP="003F5723">
      <w:pPr>
        <w:pStyle w:val="Textbezslovn"/>
        <w:rPr>
          <w:rStyle w:val="Tun"/>
        </w:rPr>
      </w:pPr>
      <w:r>
        <w:t xml:space="preserve">slovy: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30AC7753" w:rsidR="003F5723" w:rsidRDefault="003F5723" w:rsidP="003F5723">
      <w:pPr>
        <w:pStyle w:val="Text1-1"/>
      </w:pPr>
      <w:r w:rsidRPr="00DD5F8B">
        <w:t xml:space="preserve">Místem plnění je </w:t>
      </w:r>
      <w:r w:rsidR="00765264">
        <w:t xml:space="preserve">pro předání Díla - </w:t>
      </w:r>
      <w:r w:rsidRPr="00DD5F8B">
        <w:t xml:space="preserve">Stavební správa </w:t>
      </w:r>
      <w:r w:rsidR="00DD5F8B" w:rsidRPr="00DD5F8B">
        <w:t>východ, Nerudova 1, 779 00 Olomouc</w:t>
      </w:r>
      <w:r w:rsidR="00765264">
        <w:t>; pro geotechnický dozor a konzultační činnost: místo stavby „Rekonstrukce</w:t>
      </w:r>
      <w:r w:rsidR="00C250A7">
        <w:t xml:space="preserve"> ŽST Vsetín“</w:t>
      </w:r>
      <w:r w:rsidR="00DD5F8B" w:rsidRPr="00DD5F8B">
        <w:t>.</w:t>
      </w:r>
      <w:r w:rsidR="00DD5F8B">
        <w:t xml:space="preserve"> </w:t>
      </w:r>
    </w:p>
    <w:p w14:paraId="636A842A" w14:textId="6E31D795" w:rsidR="00A53AA7" w:rsidRPr="00DD5F8B" w:rsidRDefault="00A53AA7" w:rsidP="00A53AA7">
      <w:pPr>
        <w:pStyle w:val="Text1-1"/>
        <w:numPr>
          <w:ilvl w:val="0"/>
          <w:numId w:val="0"/>
        </w:numPr>
        <w:ind w:left="737"/>
      </w:pPr>
      <w:r w:rsidRPr="00A53AA7">
        <w:rPr>
          <w:rFonts w:eastAsia="Times New Roman" w:cs="Arial"/>
          <w:lang w:eastAsia="cs-CZ"/>
        </w:rPr>
        <w:t>Je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C250A7" w:rsidRDefault="007D1378" w:rsidP="007D1378">
      <w:pPr>
        <w:pStyle w:val="Text1-1"/>
      </w:pPr>
      <w:r w:rsidRPr="00C250A7">
        <w:t xml:space="preserve">Ustanovení článku 10.3 Obchodních podmínek se pro účely této smlouvy nepoužije. </w:t>
      </w:r>
    </w:p>
    <w:p w14:paraId="754024D9" w14:textId="5386F457" w:rsidR="007D1378" w:rsidRPr="00C250A7" w:rsidRDefault="007D1378" w:rsidP="007D1378">
      <w:pPr>
        <w:pStyle w:val="Text1-1"/>
        <w:numPr>
          <w:ilvl w:val="0"/>
          <w:numId w:val="0"/>
        </w:numPr>
        <w:ind w:left="737"/>
      </w:pPr>
      <w:r w:rsidRPr="00C250A7">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C250A7" w:rsidRDefault="007D1378" w:rsidP="007D1378">
      <w:pPr>
        <w:pStyle w:val="Text1-1"/>
        <w:numPr>
          <w:ilvl w:val="0"/>
          <w:numId w:val="0"/>
        </w:numPr>
        <w:ind w:left="1276" w:hanging="283"/>
      </w:pPr>
      <w:r w:rsidRPr="00C250A7">
        <w:t>•</w:t>
      </w:r>
      <w:r w:rsidRPr="00C250A7">
        <w:tab/>
        <w:t>v listinné podobě v</w:t>
      </w:r>
      <w:r w:rsidR="008546F9" w:rsidRPr="00C250A7">
        <w:t xml:space="preserve"> jednom </w:t>
      </w:r>
      <w:r w:rsidRPr="00C250A7">
        <w:t>vyhotovení</w:t>
      </w:r>
      <w:r w:rsidRPr="00C250A7">
        <w:rPr>
          <w:color w:val="FF0000"/>
        </w:rPr>
        <w:t xml:space="preserve"> </w:t>
      </w:r>
      <w:r w:rsidRPr="00C250A7">
        <w:t>na adresu Správa železnic, státní organizace, Centrální finanční účtárna Čechy, Náměstí Jana Pernera 217, 530 02 Pardubice, nebo</w:t>
      </w:r>
    </w:p>
    <w:p w14:paraId="0034D7D1" w14:textId="77777777" w:rsidR="007D1378" w:rsidRPr="00C250A7" w:rsidRDefault="007D1378" w:rsidP="007D1378">
      <w:pPr>
        <w:pStyle w:val="Text1-1"/>
        <w:numPr>
          <w:ilvl w:val="0"/>
          <w:numId w:val="0"/>
        </w:numPr>
        <w:ind w:left="1276" w:hanging="283"/>
      </w:pPr>
      <w:r w:rsidRPr="00C250A7">
        <w:t>•</w:t>
      </w:r>
      <w:r w:rsidRPr="00C250A7">
        <w:tab/>
        <w:t xml:space="preserve">v elektronické podobě na e-mailovou adresu: </w:t>
      </w:r>
      <w:hyperlink r:id="rId11" w:history="1">
        <w:r w:rsidRPr="00C250A7">
          <w:t>ePodatelnaCFU@spravazeleznic.cz</w:t>
        </w:r>
      </w:hyperlink>
      <w:r w:rsidRPr="00C250A7">
        <w:t>, nebo</w:t>
      </w:r>
    </w:p>
    <w:p w14:paraId="77F46501" w14:textId="134569B8" w:rsidR="007D1378" w:rsidRPr="00C250A7" w:rsidRDefault="007D1378" w:rsidP="007D1378">
      <w:pPr>
        <w:pStyle w:val="Text1-1"/>
        <w:numPr>
          <w:ilvl w:val="0"/>
          <w:numId w:val="0"/>
        </w:numPr>
        <w:ind w:left="1276" w:hanging="283"/>
      </w:pPr>
      <w:r w:rsidRPr="00C250A7">
        <w:t>•</w:t>
      </w:r>
      <w:r w:rsidRPr="00C250A7">
        <w:tab/>
        <w:t>datovou zprávou na identifikátor datové schránky: uccchjm.</w:t>
      </w:r>
    </w:p>
    <w:p w14:paraId="68F56433" w14:textId="0C0FF5D4" w:rsidR="008546F9" w:rsidRPr="00C250A7" w:rsidRDefault="008546F9" w:rsidP="008546F9">
      <w:pPr>
        <w:pStyle w:val="Text1-1"/>
        <w:numPr>
          <w:ilvl w:val="0"/>
          <w:numId w:val="0"/>
        </w:numPr>
        <w:ind w:left="737" w:hanging="28"/>
      </w:pPr>
      <w:r w:rsidRPr="00C250A7">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C250A7" w:rsidRDefault="003F5723" w:rsidP="008546F9">
      <w:pPr>
        <w:pStyle w:val="Text1-1"/>
        <w:numPr>
          <w:ilvl w:val="1"/>
          <w:numId w:val="9"/>
        </w:numPr>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r w:rsidR="008546F9" w:rsidRPr="00C250A7">
        <w:t>, není-li jinde ve Smlouvě uvedeno jinak.</w:t>
      </w:r>
    </w:p>
    <w:p w14:paraId="65B48E7B" w14:textId="2ADD9070" w:rsidR="003F5723" w:rsidRDefault="008546F9" w:rsidP="008546F9">
      <w:pPr>
        <w:pStyle w:val="Text1-1"/>
        <w:numPr>
          <w:ilvl w:val="0"/>
          <w:numId w:val="0"/>
        </w:numPr>
        <w:ind w:left="737"/>
      </w:pPr>
      <w:r w:rsidRPr="00C250A7">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Default="008546F9" w:rsidP="003F5723">
      <w:pPr>
        <w:pStyle w:val="Text1-1"/>
      </w:pPr>
      <w:r w:rsidRPr="00C250A7">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w:t>
      </w:r>
      <w:r>
        <w:lastRenderedPageBreak/>
        <w:t>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080FA21"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C250A7">
        <w:rPr>
          <w:b/>
        </w:rPr>
        <w:t xml:space="preserve">OP </w:t>
      </w:r>
      <w:r w:rsidR="00B42CAB" w:rsidRPr="00B42CAB">
        <w:rPr>
          <w:b/>
        </w:rPr>
        <w:t>SSV</w:t>
      </w:r>
      <w:r w:rsidR="00C250A7">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4AFC6DED" w14:textId="2ED10994" w:rsidR="00C250A7" w:rsidRDefault="00F1246E" w:rsidP="00C250A7">
      <w:pPr>
        <w:spacing w:line="276" w:lineRule="auto"/>
        <w:ind w:left="426"/>
        <w:rPr>
          <w:rFonts w:cs="Arial"/>
        </w:rPr>
      </w:pPr>
      <w:r w:rsidRPr="00F37D94">
        <w:t xml:space="preserve">Předmětem Díla je </w:t>
      </w:r>
      <w:r w:rsidR="00C250A7">
        <w:rPr>
          <w:rFonts w:cs="Arial"/>
        </w:rPr>
        <w:t xml:space="preserve">výkon odborného geotechnického dozoru pro stavbu. </w:t>
      </w:r>
    </w:p>
    <w:p w14:paraId="511206D2" w14:textId="77777777" w:rsidR="00C250A7" w:rsidRDefault="00C250A7" w:rsidP="00C250A7">
      <w:pPr>
        <w:spacing w:after="60" w:line="276" w:lineRule="auto"/>
        <w:ind w:left="425"/>
        <w:rPr>
          <w:rFonts w:cs="Arial"/>
          <w:u w:val="single"/>
        </w:rPr>
      </w:pPr>
      <w:r>
        <w:rPr>
          <w:rFonts w:cs="Arial"/>
          <w:u w:val="single"/>
        </w:rPr>
        <w:t>Činnost geotechnického dozoru zahrnuje odborný dozor při:</w:t>
      </w:r>
    </w:p>
    <w:p w14:paraId="3B9C8B71" w14:textId="77777777" w:rsidR="00C250A7" w:rsidRDefault="00C250A7" w:rsidP="00C250A7">
      <w:pPr>
        <w:numPr>
          <w:ilvl w:val="0"/>
          <w:numId w:val="34"/>
        </w:numPr>
        <w:autoSpaceDN w:val="0"/>
        <w:spacing w:after="0" w:line="276" w:lineRule="auto"/>
        <w:rPr>
          <w:rFonts w:cs="Arial"/>
        </w:rPr>
      </w:pPr>
      <w:r>
        <w:rPr>
          <w:rFonts w:cs="Arial"/>
        </w:rPr>
        <w:t xml:space="preserve">ošetření či sanaci zemní pláně, </w:t>
      </w:r>
      <w:r>
        <w:rPr>
          <w:rFonts w:cs="Arial"/>
        </w:rPr>
        <w:tab/>
      </w:r>
    </w:p>
    <w:p w14:paraId="7F9E5021" w14:textId="77777777" w:rsidR="00C250A7" w:rsidRDefault="00C250A7" w:rsidP="00C250A7">
      <w:pPr>
        <w:numPr>
          <w:ilvl w:val="0"/>
          <w:numId w:val="34"/>
        </w:numPr>
        <w:autoSpaceDN w:val="0"/>
        <w:spacing w:after="0" w:line="276" w:lineRule="auto"/>
        <w:rPr>
          <w:rFonts w:cs="Arial"/>
        </w:rPr>
      </w:pPr>
      <w:r>
        <w:rPr>
          <w:rFonts w:cs="Arial"/>
        </w:rPr>
        <w:t>zřizování konstrukčních vrstev,</w:t>
      </w:r>
      <w:r>
        <w:rPr>
          <w:rFonts w:cs="Arial"/>
        </w:rPr>
        <w:tab/>
      </w:r>
    </w:p>
    <w:p w14:paraId="7774F945" w14:textId="77777777" w:rsidR="00C250A7" w:rsidRDefault="00C250A7" w:rsidP="00C250A7">
      <w:pPr>
        <w:numPr>
          <w:ilvl w:val="0"/>
          <w:numId w:val="34"/>
        </w:numPr>
        <w:autoSpaceDN w:val="0"/>
        <w:spacing w:after="0" w:line="276" w:lineRule="auto"/>
        <w:rPr>
          <w:rFonts w:cs="Arial"/>
        </w:rPr>
      </w:pPr>
      <w:r>
        <w:rPr>
          <w:rFonts w:cs="Arial"/>
        </w:rPr>
        <w:t>provádění kolejového lože,</w:t>
      </w:r>
    </w:p>
    <w:p w14:paraId="5D8BD2DC" w14:textId="77777777" w:rsidR="00C250A7" w:rsidRDefault="00C250A7" w:rsidP="00C250A7">
      <w:pPr>
        <w:numPr>
          <w:ilvl w:val="0"/>
          <w:numId w:val="34"/>
        </w:numPr>
        <w:autoSpaceDN w:val="0"/>
        <w:spacing w:after="0" w:line="276" w:lineRule="auto"/>
        <w:rPr>
          <w:rFonts w:cs="Arial"/>
        </w:rPr>
      </w:pPr>
      <w:r>
        <w:rPr>
          <w:rFonts w:cs="Arial"/>
        </w:rPr>
        <w:t>finálních úpravách tvaru železničního tělesa,</w:t>
      </w:r>
    </w:p>
    <w:p w14:paraId="5825396E" w14:textId="77777777" w:rsidR="00C250A7" w:rsidRDefault="00C250A7" w:rsidP="00C250A7">
      <w:pPr>
        <w:numPr>
          <w:ilvl w:val="0"/>
          <w:numId w:val="34"/>
        </w:numPr>
        <w:autoSpaceDN w:val="0"/>
        <w:spacing w:after="0" w:line="276" w:lineRule="auto"/>
        <w:rPr>
          <w:rFonts w:cs="Arial"/>
        </w:rPr>
      </w:pPr>
      <w:r>
        <w:rPr>
          <w:rFonts w:cs="Arial"/>
        </w:rPr>
        <w:t>použití geosyntetik,</w:t>
      </w:r>
    </w:p>
    <w:p w14:paraId="2719264D" w14:textId="77777777" w:rsidR="00C250A7" w:rsidRDefault="00C250A7" w:rsidP="00C250A7">
      <w:pPr>
        <w:numPr>
          <w:ilvl w:val="0"/>
          <w:numId w:val="34"/>
        </w:numPr>
        <w:autoSpaceDN w:val="0"/>
        <w:spacing w:after="0" w:line="276" w:lineRule="auto"/>
        <w:rPr>
          <w:rFonts w:cs="Arial"/>
        </w:rPr>
      </w:pPr>
      <w:r>
        <w:rPr>
          <w:rFonts w:cs="Arial"/>
        </w:rPr>
        <w:t>zřizování odvodnění,</w:t>
      </w:r>
    </w:p>
    <w:p w14:paraId="0ADF1CAF" w14:textId="77777777" w:rsidR="00C250A7" w:rsidRDefault="00C250A7" w:rsidP="00C250A7">
      <w:pPr>
        <w:numPr>
          <w:ilvl w:val="0"/>
          <w:numId w:val="34"/>
        </w:numPr>
        <w:autoSpaceDN w:val="0"/>
        <w:spacing w:after="0" w:line="276" w:lineRule="auto"/>
        <w:rPr>
          <w:rFonts w:cs="Arial"/>
        </w:rPr>
      </w:pPr>
      <w:r>
        <w:rPr>
          <w:rFonts w:cs="Arial"/>
        </w:rPr>
        <w:t>zakládání umělých staveb,</w:t>
      </w:r>
    </w:p>
    <w:p w14:paraId="2C5C2EB5" w14:textId="77777777" w:rsidR="00C250A7" w:rsidRDefault="00C250A7" w:rsidP="00C250A7">
      <w:pPr>
        <w:numPr>
          <w:ilvl w:val="0"/>
          <w:numId w:val="34"/>
        </w:numPr>
        <w:autoSpaceDN w:val="0"/>
        <w:spacing w:after="0" w:line="276" w:lineRule="auto"/>
        <w:rPr>
          <w:rFonts w:cs="Arial"/>
        </w:rPr>
      </w:pPr>
      <w:r>
        <w:rPr>
          <w:rFonts w:cs="Arial"/>
        </w:rPr>
        <w:t>provádění kontrolních zkoušek dle požadavků objednatele,</w:t>
      </w:r>
    </w:p>
    <w:p w14:paraId="67789404" w14:textId="77777777" w:rsidR="00C250A7" w:rsidRDefault="00C250A7" w:rsidP="00C250A7">
      <w:pPr>
        <w:numPr>
          <w:ilvl w:val="0"/>
          <w:numId w:val="34"/>
        </w:numPr>
        <w:autoSpaceDN w:val="0"/>
        <w:spacing w:after="0" w:line="276" w:lineRule="auto"/>
        <w:ind w:right="419"/>
        <w:jc w:val="both"/>
        <w:rPr>
          <w:rFonts w:cs="Arial"/>
        </w:rPr>
      </w:pPr>
      <w:r>
        <w:rPr>
          <w:rFonts w:cs="Arial"/>
        </w:rPr>
        <w:t>vypracování závěrečné zprávy GT dozoru o sledovaném úseku stavby a spolupráce při konečném stanovisku investora pro přejímku prací včetně konzultační činnosti podle požadavků objednatele.</w:t>
      </w:r>
    </w:p>
    <w:p w14:paraId="17D35B7C" w14:textId="77777777" w:rsidR="00C250A7" w:rsidRDefault="00C250A7" w:rsidP="00C250A7">
      <w:pPr>
        <w:autoSpaceDE w:val="0"/>
        <w:autoSpaceDN w:val="0"/>
        <w:spacing w:after="0" w:line="240" w:lineRule="auto"/>
        <w:rPr>
          <w:rFonts w:eastAsia="Times New Roman" w:cs="Arial"/>
          <w:lang w:eastAsia="cs-CZ"/>
        </w:rPr>
      </w:pPr>
    </w:p>
    <w:p w14:paraId="414C1EF3" w14:textId="77777777" w:rsidR="00C250A7" w:rsidRDefault="00C250A7" w:rsidP="00C250A7">
      <w:pPr>
        <w:pStyle w:val="Zkladntext2"/>
        <w:spacing w:line="240" w:lineRule="auto"/>
        <w:ind w:left="426" w:right="419"/>
        <w:jc w:val="both"/>
        <w:rPr>
          <w:rFonts w:asciiTheme="minorHAnsi" w:eastAsia="Times New Roman" w:hAnsiTheme="minorHAnsi" w:cs="Arial"/>
          <w:sz w:val="18"/>
          <w:szCs w:val="18"/>
        </w:rPr>
      </w:pPr>
      <w:r>
        <w:rPr>
          <w:rFonts w:asciiTheme="minorHAnsi" w:hAnsiTheme="minorHAnsi" w:cs="Arial"/>
          <w:sz w:val="18"/>
          <w:szCs w:val="18"/>
        </w:rPr>
        <w:t>Geotechnický dozor bude vykonáván nárazově na vyzvání odpovědného pracovníka objednatele.</w:t>
      </w:r>
    </w:p>
    <w:p w14:paraId="204C3A01" w14:textId="77777777" w:rsidR="00C250A7" w:rsidRDefault="00C250A7" w:rsidP="00C250A7">
      <w:pPr>
        <w:spacing w:before="20"/>
        <w:ind w:left="426" w:right="419"/>
        <w:jc w:val="both"/>
        <w:rPr>
          <w:rFonts w:cs="Arial"/>
        </w:rPr>
      </w:pPr>
      <w:r>
        <w:rPr>
          <w:rFonts w:cs="Arial"/>
        </w:rPr>
        <w:t>Geotechnický dozor bude prováděn v rozsahu provádění stavby „</w:t>
      </w:r>
      <w:r>
        <w:rPr>
          <w:rFonts w:cs="Arial"/>
          <w:b/>
          <w:bCs/>
          <w:color w:val="000000"/>
        </w:rPr>
        <w:t>Rekonstrukce ŽST Vsetín</w:t>
      </w:r>
      <w:r>
        <w:rPr>
          <w:rFonts w:cs="Arial"/>
          <w:bCs/>
          <w:color w:val="000000"/>
        </w:rPr>
        <w:t>“.</w:t>
      </w:r>
    </w:p>
    <w:p w14:paraId="2759F728" w14:textId="77777777" w:rsidR="00C250A7" w:rsidRDefault="00C250A7" w:rsidP="00C250A7">
      <w:pPr>
        <w:spacing w:after="60" w:line="276" w:lineRule="auto"/>
        <w:ind w:left="425"/>
        <w:jc w:val="both"/>
        <w:rPr>
          <w:rFonts w:cs="Arial"/>
        </w:rPr>
      </w:pPr>
      <w:r>
        <w:rPr>
          <w:rFonts w:cs="Arial"/>
          <w:u w:val="single"/>
        </w:rPr>
        <w:t xml:space="preserve">Základní rozsah kontrolních zkoušek v rámci investorské kontroly </w:t>
      </w:r>
      <w:r>
        <w:rPr>
          <w:rFonts w:cs="Arial"/>
        </w:rPr>
        <w:t>(na 1 km koleje):</w:t>
      </w:r>
    </w:p>
    <w:p w14:paraId="416B7540" w14:textId="77777777" w:rsidR="00C250A7" w:rsidRDefault="00C250A7" w:rsidP="00C250A7">
      <w:pPr>
        <w:pStyle w:val="Odstavecseseznamem"/>
        <w:numPr>
          <w:ilvl w:val="0"/>
          <w:numId w:val="35"/>
        </w:numPr>
        <w:tabs>
          <w:tab w:val="left" w:pos="5387"/>
        </w:tabs>
        <w:autoSpaceDE w:val="0"/>
        <w:autoSpaceDN w:val="0"/>
        <w:spacing w:after="0" w:line="276" w:lineRule="auto"/>
        <w:jc w:val="both"/>
        <w:rPr>
          <w:rFonts w:cs="Arial"/>
        </w:rPr>
      </w:pPr>
      <w:r>
        <w:rPr>
          <w:rFonts w:cs="Arial"/>
        </w:rPr>
        <w:t>stanovení parametrů štěrkodrti ……………………………… 2 zkoušky</w:t>
      </w:r>
    </w:p>
    <w:p w14:paraId="527DE92C" w14:textId="77777777" w:rsidR="00C250A7" w:rsidRDefault="00C250A7" w:rsidP="00C250A7">
      <w:pPr>
        <w:pStyle w:val="Odstavecseseznamem"/>
        <w:numPr>
          <w:ilvl w:val="0"/>
          <w:numId w:val="35"/>
        </w:numPr>
        <w:tabs>
          <w:tab w:val="left" w:pos="5387"/>
        </w:tabs>
        <w:autoSpaceDE w:val="0"/>
        <w:autoSpaceDN w:val="0"/>
        <w:spacing w:after="0" w:line="276" w:lineRule="auto"/>
        <w:jc w:val="both"/>
        <w:rPr>
          <w:rFonts w:cs="Arial"/>
        </w:rPr>
      </w:pPr>
      <w:bookmarkStart w:id="0" w:name="_GoBack"/>
      <w:bookmarkEnd w:id="0"/>
      <w:r>
        <w:rPr>
          <w:rFonts w:cs="Arial"/>
        </w:rPr>
        <w:t>stanovení parametrů štěrku      ……………………………… 2 zkoušky</w:t>
      </w:r>
    </w:p>
    <w:p w14:paraId="43671D6B" w14:textId="77777777" w:rsidR="00C250A7" w:rsidRDefault="00C250A7" w:rsidP="00C250A7">
      <w:pPr>
        <w:pStyle w:val="Odstavecseseznamem"/>
        <w:numPr>
          <w:ilvl w:val="0"/>
          <w:numId w:val="35"/>
        </w:numPr>
        <w:tabs>
          <w:tab w:val="left" w:pos="1008"/>
          <w:tab w:val="left" w:pos="5387"/>
        </w:tabs>
        <w:autoSpaceDE w:val="0"/>
        <w:autoSpaceDN w:val="0"/>
        <w:spacing w:after="0" w:line="276" w:lineRule="auto"/>
        <w:jc w:val="both"/>
        <w:rPr>
          <w:rFonts w:cs="Arial"/>
        </w:rPr>
      </w:pPr>
      <w:r>
        <w:rPr>
          <w:rFonts w:cs="Arial"/>
        </w:rPr>
        <w:t>petrografický rozbor štěrku      ……………………………… 1 zkouška</w:t>
      </w:r>
    </w:p>
    <w:p w14:paraId="6C40A5EB" w14:textId="77777777" w:rsidR="00C250A7" w:rsidRDefault="00C250A7" w:rsidP="00C250A7">
      <w:pPr>
        <w:autoSpaceDE w:val="0"/>
        <w:autoSpaceDN w:val="0"/>
        <w:spacing w:after="0" w:line="240" w:lineRule="auto"/>
        <w:rPr>
          <w:rFonts w:eastAsia="Times New Roman" w:cs="Arial"/>
          <w:lang w:eastAsia="cs-CZ"/>
        </w:rPr>
      </w:pPr>
    </w:p>
    <w:p w14:paraId="1C3A7819" w14:textId="66C01025" w:rsidR="00F1246E" w:rsidRPr="00F1246E" w:rsidRDefault="00C250A7" w:rsidP="005F1BF9">
      <w:pPr>
        <w:pStyle w:val="Textbezodsazen"/>
        <w:spacing w:before="240" w:line="240" w:lineRule="auto"/>
      </w:pPr>
      <w:r>
        <w:rPr>
          <w:rFonts w:cs="Arial"/>
        </w:rPr>
        <w:t>Zhotovitel provede dílo v souladu s platnými technickými normami, drážními předpisy a Technickými kvalitativními podmínkami staveb státních drah v platném znění.</w:t>
      </w:r>
    </w:p>
    <w:p w14:paraId="40B27D27" w14:textId="27A33AAD" w:rsidR="003532A1" w:rsidRPr="00F37D94" w:rsidRDefault="003532A1" w:rsidP="00F37D94">
      <w:pPr>
        <w:pStyle w:val="Nadpisbezsl1-2"/>
      </w:pPr>
      <w:r w:rsidRPr="00F37D94">
        <w:t>Způsob provedení Díla (způsob plnění)</w:t>
      </w:r>
      <w:r w:rsidR="005F1BF9">
        <w:t>, fakturace</w:t>
      </w:r>
      <w:r w:rsidRPr="00F37D94">
        <w:t>:</w:t>
      </w:r>
    </w:p>
    <w:p w14:paraId="3C9B792F" w14:textId="77777777" w:rsidR="00C250A7" w:rsidRPr="008456BD" w:rsidRDefault="00C250A7" w:rsidP="00C250A7">
      <w:pPr>
        <w:autoSpaceDE w:val="0"/>
        <w:autoSpaceDN w:val="0"/>
        <w:spacing w:after="0" w:line="240" w:lineRule="auto"/>
        <w:ind w:firstLine="426"/>
        <w:rPr>
          <w:rFonts w:eastAsia="Times New Roman" w:cs="Times New Roman"/>
          <w:u w:val="single"/>
          <w:lang w:eastAsia="cs-CZ"/>
        </w:rPr>
      </w:pPr>
      <w:r w:rsidRPr="008456BD">
        <w:rPr>
          <w:rFonts w:eastAsia="Times New Roman" w:cs="Times New Roman"/>
          <w:u w:val="single"/>
          <w:lang w:eastAsia="cs-CZ"/>
        </w:rPr>
        <w:t>Zpracované dílo je nutno vyhotovit v počtu:</w:t>
      </w:r>
    </w:p>
    <w:p w14:paraId="3384D80B" w14:textId="77777777" w:rsidR="00C250A7" w:rsidRPr="00310CE9" w:rsidRDefault="00C250A7" w:rsidP="00C250A7">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w:t>
      </w:r>
      <w:r w:rsidRPr="00310CE9">
        <w:rPr>
          <w:rFonts w:eastAsia="Times New Roman" w:cs="Times New Roman"/>
          <w:lang w:eastAsia="cs-CZ"/>
        </w:rPr>
        <w:t xml:space="preserve"> </w:t>
      </w:r>
      <w:r w:rsidRPr="00310CE9">
        <w:rPr>
          <w:rFonts w:eastAsia="Times New Roman" w:cs="Times New Roman"/>
          <w:b/>
          <w:lang w:eastAsia="cs-CZ"/>
        </w:rPr>
        <w:t>2x   závěrečná zpráva v listinné formě</w:t>
      </w:r>
    </w:p>
    <w:p w14:paraId="0A60DAEB" w14:textId="77777777" w:rsidR="00C250A7" w:rsidRPr="00310CE9" w:rsidRDefault="00C250A7" w:rsidP="00C250A7">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 xml:space="preserve">- 1x   závěrečná zpráva v dig. formě (pdf) </w:t>
      </w:r>
    </w:p>
    <w:p w14:paraId="40BB1056" w14:textId="77777777" w:rsidR="00C250A7" w:rsidRPr="00310CE9" w:rsidRDefault="00C250A7" w:rsidP="00C250A7">
      <w:pPr>
        <w:autoSpaceDE w:val="0"/>
        <w:autoSpaceDN w:val="0"/>
        <w:spacing w:after="0" w:line="240" w:lineRule="auto"/>
        <w:rPr>
          <w:rFonts w:eastAsia="Times New Roman" w:cs="Times New Roman"/>
          <w:lang w:eastAsia="cs-CZ"/>
        </w:rPr>
      </w:pPr>
    </w:p>
    <w:p w14:paraId="636E7819" w14:textId="77777777" w:rsidR="00C250A7" w:rsidRPr="00310CE9" w:rsidRDefault="00C250A7" w:rsidP="00C250A7">
      <w:pPr>
        <w:autoSpaceDE w:val="0"/>
        <w:autoSpaceDN w:val="0"/>
        <w:spacing w:after="0" w:line="240" w:lineRule="auto"/>
        <w:ind w:left="426" w:right="136"/>
        <w:jc w:val="both"/>
        <w:rPr>
          <w:rFonts w:eastAsia="Times New Roman" w:cs="Times New Roman"/>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20C20EF" w14:textId="20025484" w:rsidR="00C250A7" w:rsidRDefault="00C250A7" w:rsidP="00C250A7">
      <w:pPr>
        <w:spacing w:before="120" w:line="240" w:lineRule="auto"/>
        <w:ind w:left="425"/>
      </w:pPr>
      <w:r w:rsidRPr="00310CE9">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w:t>
      </w:r>
      <w:r>
        <w:rPr>
          <w:rFonts w:eastAsia="Times New Roman" w:cs="Times New Roman"/>
          <w:lang w:eastAsia="cs-CZ"/>
        </w:rPr>
        <w:t>o</w:t>
      </w:r>
      <w:r w:rsidRPr="00310CE9">
        <w:rPr>
          <w:rFonts w:eastAsia="Times New Roman" w:cs="Times New Roman"/>
          <w:lang w:eastAsia="cs-CZ"/>
        </w:rPr>
        <w:t>bjednatele pro příslušnou stavbu. Tyto tabulky jsou podkladem pro fakturaci a musí být přílohou daňového dokladu.</w:t>
      </w:r>
    </w:p>
    <w:p w14:paraId="0AF08194" w14:textId="758CECB6" w:rsidR="007145F3" w:rsidRDefault="007145F3" w:rsidP="00CB4F6D">
      <w:pPr>
        <w:pStyle w:val="Textbezodsazen"/>
      </w:pPr>
    </w:p>
    <w:p w14:paraId="3A620BE9" w14:textId="4AEF966D" w:rsidR="00A53AA7" w:rsidRDefault="00A53AA7" w:rsidP="00CB4F6D">
      <w:pPr>
        <w:pStyle w:val="Textbezodsazen"/>
      </w:pPr>
    </w:p>
    <w:p w14:paraId="646AB381" w14:textId="20AB2ADB" w:rsidR="00A53AA7" w:rsidRDefault="00A53AA7" w:rsidP="00CB4F6D">
      <w:pPr>
        <w:pStyle w:val="Textbezodsazen"/>
      </w:pPr>
    </w:p>
    <w:p w14:paraId="6197E90D" w14:textId="1D1CA3F7" w:rsidR="00A53AA7" w:rsidRDefault="00A53AA7" w:rsidP="00CB4F6D">
      <w:pPr>
        <w:pStyle w:val="Textbezodsazen"/>
      </w:pPr>
    </w:p>
    <w:p w14:paraId="6ECB0103" w14:textId="274D4F7A" w:rsidR="00A53AA7" w:rsidRDefault="00A53AA7" w:rsidP="00CB4F6D">
      <w:pPr>
        <w:pStyle w:val="Textbezodsazen"/>
      </w:pPr>
    </w:p>
    <w:p w14:paraId="5BEEB2B1" w14:textId="19424D3E" w:rsidR="00A53AA7" w:rsidRDefault="00A53AA7" w:rsidP="00CB4F6D">
      <w:pPr>
        <w:pStyle w:val="Textbezodsazen"/>
      </w:pPr>
    </w:p>
    <w:p w14:paraId="1F99FD38" w14:textId="17F8BE21" w:rsidR="00A53AA7" w:rsidRDefault="00A53AA7" w:rsidP="00CB4F6D">
      <w:pPr>
        <w:pStyle w:val="Textbezodsazen"/>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74C3A1B0" w:rsidR="00124751" w:rsidRDefault="003532A1" w:rsidP="00124751">
      <w:pPr>
        <w:pStyle w:val="Nadpisbezsl1-2"/>
      </w:pPr>
      <w:r>
        <w:t>OP</w:t>
      </w:r>
      <w:r w:rsidR="00C250A7">
        <w:t xml:space="preserve"> </w:t>
      </w:r>
      <w:r>
        <w:t>SSV/</w:t>
      </w:r>
      <w:r w:rsidR="00393826">
        <w:t>03/21</w:t>
      </w:r>
    </w:p>
    <w:p w14:paraId="76E43358" w14:textId="77777777" w:rsidR="00124751" w:rsidRPr="00A53AA7" w:rsidRDefault="00F1246E" w:rsidP="00F1246E">
      <w:pPr>
        <w:pStyle w:val="Nadpisbezsl1-2"/>
        <w:rPr>
          <w:b w:val="0"/>
          <w:sz w:val="18"/>
          <w:szCs w:val="18"/>
        </w:rPr>
      </w:pPr>
      <w:r w:rsidRPr="00A53AA7">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393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393826">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393826">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64BEC494" w14:textId="77777777" w:rsidR="00393826" w:rsidRDefault="00393826" w:rsidP="00E85E52">
      <w:pPr>
        <w:tabs>
          <w:tab w:val="left" w:pos="1008"/>
        </w:tabs>
        <w:spacing w:line="276" w:lineRule="auto"/>
        <w:jc w:val="both"/>
        <w:rPr>
          <w:rFonts w:cs="Arial"/>
          <w:b/>
        </w:rPr>
      </w:pPr>
      <w:r>
        <w:rPr>
          <w:rFonts w:cs="Arial"/>
          <w:b/>
        </w:rPr>
        <w:t>Tabulka</w:t>
      </w:r>
      <w:r>
        <w:rPr>
          <w:rFonts w:cs="Arial"/>
          <w:b/>
        </w:rPr>
        <w:tab/>
        <w:t xml:space="preserve"> Předpokládaný rozsah prací</w:t>
      </w:r>
    </w:p>
    <w:tbl>
      <w:tblPr>
        <w:tblW w:w="8789" w:type="dxa"/>
        <w:tblInd w:w="-5" w:type="dxa"/>
        <w:tblLayout w:type="fixed"/>
        <w:tblCellMar>
          <w:left w:w="0" w:type="dxa"/>
          <w:right w:w="0" w:type="dxa"/>
        </w:tblCellMar>
        <w:tblLook w:val="04A0" w:firstRow="1" w:lastRow="0" w:firstColumn="1" w:lastColumn="0" w:noHBand="0" w:noVBand="1"/>
      </w:tblPr>
      <w:tblGrid>
        <w:gridCol w:w="3417"/>
        <w:gridCol w:w="993"/>
        <w:gridCol w:w="1134"/>
        <w:gridCol w:w="1417"/>
        <w:gridCol w:w="1828"/>
      </w:tblGrid>
      <w:tr w:rsidR="00393826" w14:paraId="33C8F6D7" w14:textId="77777777" w:rsidTr="00A53AA7">
        <w:trPr>
          <w:trHeight w:val="55"/>
        </w:trPr>
        <w:tc>
          <w:tcPr>
            <w:tcW w:w="3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5883DDB" w14:textId="77777777" w:rsidR="00393826" w:rsidRDefault="00393826">
            <w:pPr>
              <w:spacing w:after="0" w:line="240" w:lineRule="auto"/>
              <w:jc w:val="both"/>
              <w:rPr>
                <w:rFonts w:eastAsia="Arial Unicode MS" w:cs="Arial"/>
                <w:b/>
                <w:bCs/>
              </w:rPr>
            </w:pPr>
            <w:r>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56B9B719" w14:textId="77777777" w:rsidR="00393826" w:rsidRDefault="00393826">
            <w:pPr>
              <w:spacing w:after="0" w:line="240" w:lineRule="auto"/>
              <w:jc w:val="center"/>
              <w:rPr>
                <w:rFonts w:cs="Arial"/>
                <w:b/>
                <w:bCs/>
              </w:rPr>
            </w:pPr>
            <w:r>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2DB2314B" w14:textId="77777777" w:rsidR="00393826" w:rsidRDefault="00393826">
            <w:pPr>
              <w:spacing w:after="0" w:line="240" w:lineRule="auto"/>
              <w:jc w:val="center"/>
              <w:rPr>
                <w:rFonts w:cs="Arial"/>
                <w:b/>
                <w:bCs/>
              </w:rPr>
            </w:pPr>
            <w:r>
              <w:rPr>
                <w:rFonts w:cs="Arial"/>
                <w:b/>
                <w:bCs/>
              </w:rPr>
              <w:t>Počet</w:t>
            </w:r>
          </w:p>
          <w:p w14:paraId="2819E3B6" w14:textId="77777777" w:rsidR="00393826" w:rsidRDefault="00393826">
            <w:pPr>
              <w:spacing w:after="0" w:line="240" w:lineRule="auto"/>
              <w:jc w:val="center"/>
              <w:rPr>
                <w:rFonts w:eastAsia="Arial Unicode MS" w:cs="Arial"/>
                <w:b/>
                <w:bCs/>
              </w:rPr>
            </w:pPr>
            <w:r>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4419251" w14:textId="77777777" w:rsidR="00393826" w:rsidRDefault="00393826">
            <w:pPr>
              <w:spacing w:after="0" w:line="240" w:lineRule="auto"/>
              <w:jc w:val="center"/>
              <w:rPr>
                <w:rFonts w:cs="Arial"/>
                <w:b/>
                <w:bCs/>
              </w:rPr>
            </w:pPr>
            <w:r>
              <w:rPr>
                <w:rFonts w:cs="Arial"/>
                <w:b/>
                <w:bCs/>
              </w:rPr>
              <w:t>Jednotková</w:t>
            </w:r>
          </w:p>
          <w:p w14:paraId="6296CEB1" w14:textId="77777777" w:rsidR="00393826" w:rsidRDefault="00393826">
            <w:pPr>
              <w:spacing w:after="0" w:line="240" w:lineRule="auto"/>
              <w:jc w:val="center"/>
              <w:rPr>
                <w:rFonts w:eastAsia="Arial Unicode MS" w:cs="Arial"/>
                <w:b/>
                <w:bCs/>
              </w:rPr>
            </w:pPr>
            <w:r>
              <w:rPr>
                <w:rFonts w:cs="Arial"/>
                <w:b/>
                <w:bCs/>
              </w:rPr>
              <w:t>cena</w:t>
            </w:r>
          </w:p>
        </w:tc>
        <w:tc>
          <w:tcPr>
            <w:tcW w:w="182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4E844F04" w14:textId="77777777" w:rsidR="00393826" w:rsidRDefault="00393826">
            <w:pPr>
              <w:spacing w:after="0" w:line="240" w:lineRule="auto"/>
              <w:jc w:val="center"/>
              <w:rPr>
                <w:rFonts w:cs="Arial"/>
                <w:b/>
                <w:bCs/>
              </w:rPr>
            </w:pPr>
            <w:r>
              <w:rPr>
                <w:rFonts w:cs="Arial"/>
                <w:b/>
                <w:bCs/>
              </w:rPr>
              <w:t>Celková</w:t>
            </w:r>
          </w:p>
          <w:p w14:paraId="44D829D0" w14:textId="77777777" w:rsidR="00393826" w:rsidRDefault="00393826">
            <w:pPr>
              <w:spacing w:after="0" w:line="240" w:lineRule="auto"/>
              <w:jc w:val="center"/>
              <w:rPr>
                <w:rFonts w:eastAsia="Arial Unicode MS" w:cs="Arial"/>
                <w:b/>
                <w:bCs/>
              </w:rPr>
            </w:pPr>
            <w:r>
              <w:rPr>
                <w:rFonts w:cs="Arial"/>
                <w:b/>
                <w:bCs/>
              </w:rPr>
              <w:t>cena</w:t>
            </w:r>
          </w:p>
        </w:tc>
      </w:tr>
      <w:tr w:rsidR="00393826" w14:paraId="23E015D1" w14:textId="77777777" w:rsidTr="00A53AA7">
        <w:trPr>
          <w:trHeight w:val="66"/>
        </w:trPr>
        <w:tc>
          <w:tcPr>
            <w:tcW w:w="341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FB26D9F" w14:textId="77777777" w:rsidR="00393826" w:rsidRDefault="00393826">
            <w:pPr>
              <w:spacing w:line="276" w:lineRule="auto"/>
              <w:jc w:val="both"/>
              <w:rPr>
                <w:rFonts w:cs="Arial"/>
              </w:rPr>
            </w:pPr>
            <w:r>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3B244C98" w14:textId="77777777" w:rsidR="00393826" w:rsidRDefault="00393826">
            <w:pPr>
              <w:spacing w:line="276" w:lineRule="auto"/>
              <w:jc w:val="center"/>
              <w:rPr>
                <w:rFonts w:eastAsia="Arial Unicode MS" w:cs="Arial"/>
              </w:rPr>
            </w:pPr>
            <w:r>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A9B4945" w14:textId="77777777" w:rsidR="00393826" w:rsidRDefault="00393826">
            <w:pPr>
              <w:spacing w:line="276" w:lineRule="auto"/>
              <w:jc w:val="center"/>
              <w:rPr>
                <w:rFonts w:eastAsia="Arial Unicode MS" w:cs="Arial"/>
                <w:color w:val="FF0000"/>
              </w:rPr>
            </w:pPr>
            <w:r>
              <w:rPr>
                <w:rFonts w:eastAsia="Arial Unicode MS" w:cs="Arial"/>
              </w:rPr>
              <w:t>65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3256C50B" w14:textId="77777777" w:rsidR="00393826" w:rsidRDefault="00393826">
            <w:pPr>
              <w:spacing w:line="276" w:lineRule="auto"/>
              <w:jc w:val="center"/>
              <w:rPr>
                <w:rFonts w:eastAsia="Arial Unicode MS" w:cs="Arial"/>
              </w:rPr>
            </w:pPr>
          </w:p>
        </w:tc>
        <w:tc>
          <w:tcPr>
            <w:tcW w:w="1828" w:type="dxa"/>
            <w:tcBorders>
              <w:top w:val="nil"/>
              <w:left w:val="nil"/>
              <w:bottom w:val="single" w:sz="4" w:space="0" w:color="auto"/>
              <w:right w:val="single" w:sz="4" w:space="0" w:color="auto"/>
            </w:tcBorders>
            <w:noWrap/>
            <w:tcMar>
              <w:top w:w="15" w:type="dxa"/>
              <w:left w:w="15" w:type="dxa"/>
              <w:bottom w:w="0" w:type="dxa"/>
              <w:right w:w="15" w:type="dxa"/>
            </w:tcMar>
          </w:tcPr>
          <w:p w14:paraId="45D1FCE7" w14:textId="77777777" w:rsidR="00393826" w:rsidRDefault="00393826">
            <w:pPr>
              <w:spacing w:line="276" w:lineRule="auto"/>
              <w:jc w:val="center"/>
              <w:rPr>
                <w:rFonts w:eastAsia="Arial Unicode MS" w:cs="Arial"/>
              </w:rPr>
            </w:pPr>
          </w:p>
        </w:tc>
      </w:tr>
      <w:tr w:rsidR="00393826" w14:paraId="1A13EB6B" w14:textId="77777777" w:rsidTr="00A53AA7">
        <w:trPr>
          <w:trHeight w:val="66"/>
        </w:trPr>
        <w:tc>
          <w:tcPr>
            <w:tcW w:w="341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6B1BBFB" w14:textId="77777777" w:rsidR="00393826" w:rsidRDefault="00393826">
            <w:pPr>
              <w:spacing w:line="276" w:lineRule="auto"/>
              <w:jc w:val="both"/>
              <w:rPr>
                <w:rFonts w:cs="Arial"/>
              </w:rPr>
            </w:pPr>
            <w:r>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4B8569D8" w14:textId="77777777" w:rsidR="00393826" w:rsidRDefault="00393826">
            <w:pPr>
              <w:spacing w:line="276" w:lineRule="auto"/>
              <w:jc w:val="center"/>
              <w:rPr>
                <w:rFonts w:eastAsia="Arial Unicode MS" w:cs="Arial"/>
              </w:rPr>
            </w:pPr>
            <w:r>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83A5F41" w14:textId="77777777" w:rsidR="00393826" w:rsidRDefault="00393826">
            <w:pPr>
              <w:spacing w:line="276" w:lineRule="auto"/>
              <w:jc w:val="center"/>
              <w:rPr>
                <w:rFonts w:eastAsia="Arial Unicode MS" w:cs="Arial"/>
                <w:color w:val="FF0000"/>
              </w:rPr>
            </w:pPr>
            <w:r>
              <w:rPr>
                <w:rFonts w:eastAsia="Arial Unicode MS" w:cs="Arial"/>
              </w:rPr>
              <w:t>1550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2652E02" w14:textId="77777777" w:rsidR="00393826" w:rsidRDefault="00393826">
            <w:pPr>
              <w:spacing w:line="276" w:lineRule="auto"/>
              <w:jc w:val="center"/>
              <w:rPr>
                <w:rFonts w:eastAsia="Arial Unicode MS" w:cs="Arial"/>
              </w:rPr>
            </w:pPr>
          </w:p>
        </w:tc>
        <w:tc>
          <w:tcPr>
            <w:tcW w:w="1828" w:type="dxa"/>
            <w:tcBorders>
              <w:top w:val="nil"/>
              <w:left w:val="nil"/>
              <w:bottom w:val="single" w:sz="4" w:space="0" w:color="auto"/>
              <w:right w:val="single" w:sz="4" w:space="0" w:color="auto"/>
            </w:tcBorders>
            <w:noWrap/>
            <w:tcMar>
              <w:top w:w="15" w:type="dxa"/>
              <w:left w:w="15" w:type="dxa"/>
              <w:bottom w:w="0" w:type="dxa"/>
              <w:right w:w="15" w:type="dxa"/>
            </w:tcMar>
          </w:tcPr>
          <w:p w14:paraId="0EA2E410" w14:textId="77777777" w:rsidR="00393826" w:rsidRDefault="00393826">
            <w:pPr>
              <w:spacing w:line="276" w:lineRule="auto"/>
              <w:jc w:val="center"/>
              <w:rPr>
                <w:rFonts w:eastAsia="Arial Unicode MS" w:cs="Arial"/>
              </w:rPr>
            </w:pPr>
          </w:p>
        </w:tc>
      </w:tr>
      <w:tr w:rsidR="00393826" w14:paraId="22FC909D" w14:textId="77777777" w:rsidTr="00A53AA7">
        <w:trPr>
          <w:trHeight w:val="66"/>
        </w:trPr>
        <w:tc>
          <w:tcPr>
            <w:tcW w:w="341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93B24CB" w14:textId="77777777" w:rsidR="00393826" w:rsidRDefault="00393826">
            <w:pPr>
              <w:spacing w:line="276" w:lineRule="auto"/>
              <w:jc w:val="both"/>
              <w:rPr>
                <w:rFonts w:cs="Arial"/>
              </w:rPr>
            </w:pPr>
            <w:r>
              <w:rPr>
                <w:rFonts w:cs="Arial"/>
              </w:rPr>
              <w:t>Vyhotovení závěrečné zprávy</w:t>
            </w:r>
          </w:p>
        </w:tc>
        <w:tc>
          <w:tcPr>
            <w:tcW w:w="993" w:type="dxa"/>
            <w:tcBorders>
              <w:top w:val="single" w:sz="4" w:space="0" w:color="auto"/>
              <w:left w:val="nil"/>
              <w:bottom w:val="single" w:sz="4" w:space="0" w:color="auto"/>
              <w:right w:val="single" w:sz="4" w:space="0" w:color="auto"/>
            </w:tcBorders>
            <w:hideMark/>
          </w:tcPr>
          <w:p w14:paraId="3CFF26B6" w14:textId="77777777" w:rsidR="00393826" w:rsidRDefault="00393826">
            <w:pPr>
              <w:spacing w:line="276" w:lineRule="auto"/>
              <w:jc w:val="center"/>
              <w:rPr>
                <w:rFonts w:eastAsia="Arial Unicode MS" w:cs="Arial"/>
              </w:rPr>
            </w:pPr>
            <w:r>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37CD8FA" w14:textId="77777777" w:rsidR="00393826" w:rsidRDefault="00393826">
            <w:pPr>
              <w:spacing w:line="276" w:lineRule="auto"/>
              <w:jc w:val="center"/>
              <w:rPr>
                <w:rFonts w:eastAsia="Arial Unicode MS" w:cs="Arial"/>
              </w:rPr>
            </w:pPr>
            <w:r>
              <w:rPr>
                <w:rFonts w:eastAsia="Arial Unicode MS" w:cs="Arial"/>
              </w:rPr>
              <w:t>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079CC5E4" w14:textId="77777777" w:rsidR="00393826" w:rsidRDefault="00393826">
            <w:pPr>
              <w:spacing w:line="276" w:lineRule="auto"/>
              <w:jc w:val="center"/>
              <w:rPr>
                <w:rFonts w:eastAsia="Arial Unicode MS" w:cs="Arial"/>
              </w:rPr>
            </w:pPr>
          </w:p>
        </w:tc>
        <w:tc>
          <w:tcPr>
            <w:tcW w:w="1828" w:type="dxa"/>
            <w:tcBorders>
              <w:top w:val="nil"/>
              <w:left w:val="nil"/>
              <w:bottom w:val="single" w:sz="4" w:space="0" w:color="auto"/>
              <w:right w:val="single" w:sz="4" w:space="0" w:color="auto"/>
            </w:tcBorders>
            <w:noWrap/>
            <w:tcMar>
              <w:top w:w="15" w:type="dxa"/>
              <w:left w:w="15" w:type="dxa"/>
              <w:bottom w:w="0" w:type="dxa"/>
              <w:right w:w="15" w:type="dxa"/>
            </w:tcMar>
          </w:tcPr>
          <w:p w14:paraId="246071DA" w14:textId="77777777" w:rsidR="00393826" w:rsidRDefault="00393826">
            <w:pPr>
              <w:spacing w:line="276" w:lineRule="auto"/>
              <w:jc w:val="center"/>
              <w:rPr>
                <w:rFonts w:eastAsia="Arial Unicode MS" w:cs="Arial"/>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9"/>
        <w:gridCol w:w="4227"/>
        <w:gridCol w:w="3664"/>
        <w:gridCol w:w="3525"/>
      </w:tblGrid>
      <w:tr w:rsidR="00B72613" w:rsidRPr="00B72613" w14:paraId="78BDF846" w14:textId="77777777" w:rsidTr="00393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9"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7"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4"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5"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393826">
        <w:tc>
          <w:tcPr>
            <w:cnfStyle w:val="001000000000" w:firstRow="0" w:lastRow="0" w:firstColumn="1" w:lastColumn="0" w:oddVBand="0" w:evenVBand="0" w:oddHBand="0" w:evenHBand="0" w:firstRowFirstColumn="0" w:firstRowLastColumn="0" w:lastRowFirstColumn="0" w:lastRowLastColumn="0"/>
            <w:tcW w:w="2899"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7" w:type="dxa"/>
          </w:tcPr>
          <w:p w14:paraId="041C5DF2" w14:textId="177DA853" w:rsidR="00B72613" w:rsidRPr="00393826" w:rsidRDefault="0039382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rFonts w:eastAsia="Times New Roman" w:cs="Arial"/>
                <w:sz w:val="18"/>
                <w:lang w:eastAsia="cs-CZ"/>
              </w:rPr>
              <w:t>bezodkladně po nabytí účinnosti smlouvy o výkonu činnosti odborného geotechnického dozoru pro stavbu.</w:t>
            </w:r>
          </w:p>
        </w:tc>
        <w:tc>
          <w:tcPr>
            <w:tcW w:w="3664" w:type="dxa"/>
          </w:tcPr>
          <w:p w14:paraId="4F4CBC6B" w14:textId="77777777" w:rsidR="00B72613" w:rsidRPr="0039382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sz w:val="18"/>
              </w:rPr>
              <w:t>-</w:t>
            </w:r>
          </w:p>
        </w:tc>
        <w:tc>
          <w:tcPr>
            <w:tcW w:w="3525" w:type="dxa"/>
          </w:tcPr>
          <w:p w14:paraId="4DE534DB" w14:textId="77777777" w:rsidR="00B72613" w:rsidRPr="0039382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sz w:val="18"/>
              </w:rPr>
              <w:t>-</w:t>
            </w:r>
          </w:p>
        </w:tc>
      </w:tr>
      <w:tr w:rsidR="00B72613" w:rsidRPr="00B72613" w14:paraId="35495D9E" w14:textId="77777777" w:rsidTr="00393826">
        <w:tc>
          <w:tcPr>
            <w:cnfStyle w:val="001000000000" w:firstRow="0" w:lastRow="0" w:firstColumn="1" w:lastColumn="0" w:oddVBand="0" w:evenVBand="0" w:oddHBand="0" w:evenHBand="0" w:firstRowFirstColumn="0" w:firstRowLastColumn="0" w:lastRowFirstColumn="0" w:lastRowLastColumn="0"/>
            <w:tcW w:w="2899" w:type="dxa"/>
          </w:tcPr>
          <w:p w14:paraId="3F857C1F" w14:textId="77777777" w:rsidR="00B72613" w:rsidRPr="00393826" w:rsidRDefault="00B72613" w:rsidP="00B72613">
            <w:pPr>
              <w:pStyle w:val="Textbezodsazen"/>
              <w:rPr>
                <w:rStyle w:val="Tun"/>
                <w:sz w:val="18"/>
              </w:rPr>
            </w:pPr>
            <w:r w:rsidRPr="00393826">
              <w:rPr>
                <w:rStyle w:val="Tun"/>
                <w:sz w:val="18"/>
              </w:rPr>
              <w:t>Termín dokončení Díla</w:t>
            </w:r>
          </w:p>
        </w:tc>
        <w:tc>
          <w:tcPr>
            <w:tcW w:w="4227" w:type="dxa"/>
          </w:tcPr>
          <w:p w14:paraId="7EF77D4F" w14:textId="64D6306A" w:rsidR="00B72613" w:rsidRPr="00393826" w:rsidRDefault="0039382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93826">
              <w:rPr>
                <w:rFonts w:eastAsia="Times New Roman" w:cs="Arial"/>
                <w:sz w:val="18"/>
                <w:lang w:eastAsia="cs-CZ"/>
              </w:rPr>
              <w:t xml:space="preserve">do </w:t>
            </w:r>
            <w:r w:rsidRPr="00393826">
              <w:rPr>
                <w:rFonts w:eastAsia="Times New Roman" w:cs="Arial"/>
                <w:b/>
                <w:sz w:val="18"/>
                <w:lang w:eastAsia="cs-CZ"/>
              </w:rPr>
              <w:t>39</w:t>
            </w:r>
            <w:r w:rsidRPr="00393826">
              <w:rPr>
                <w:rFonts w:eastAsia="Times New Roman" w:cs="Arial"/>
                <w:sz w:val="18"/>
                <w:lang w:eastAsia="cs-CZ"/>
              </w:rPr>
              <w:t xml:space="preserve"> měsíců ode dne zahájení stavebních prací na předmětné stavbě, kdy je předpokládáno ukončení stavebních prací.</w:t>
            </w:r>
          </w:p>
        </w:tc>
        <w:tc>
          <w:tcPr>
            <w:tcW w:w="3664" w:type="dxa"/>
          </w:tcPr>
          <w:p w14:paraId="51B40094" w14:textId="77777777" w:rsidR="00393826" w:rsidRPr="00393826" w:rsidRDefault="00393826" w:rsidP="00393826">
            <w:pPr>
              <w:ind w:left="30"/>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393826">
              <w:rPr>
                <w:rFonts w:eastAsia="Times New Roman" w:cs="Arial"/>
                <w:sz w:val="18"/>
                <w:lang w:eastAsia="cs-CZ"/>
              </w:rPr>
              <w:t>Činnost odborného geotechnického dozoru pro stavbu bude probíhat při</w:t>
            </w:r>
            <w:r w:rsidRPr="00393826">
              <w:rPr>
                <w:rFonts w:eastAsia="Times New Roman" w:cs="Arial"/>
                <w:b/>
                <w:sz w:val="18"/>
                <w:lang w:eastAsia="cs-CZ"/>
              </w:rPr>
              <w:t xml:space="preserve"> </w:t>
            </w:r>
            <w:r w:rsidRPr="00393826">
              <w:rPr>
                <w:rFonts w:eastAsia="Times New Roman" w:cs="Arial"/>
                <w:sz w:val="18"/>
                <w:lang w:eastAsia="cs-CZ"/>
              </w:rPr>
              <w:t>realizaci stavby nárazově, dle stavebních postupů:</w:t>
            </w:r>
          </w:p>
          <w:p w14:paraId="778F4DE9" w14:textId="0186FDF1" w:rsidR="00B72613" w:rsidRPr="00393826" w:rsidRDefault="00393826" w:rsidP="00393826">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93826">
              <w:rPr>
                <w:rFonts w:eastAsia="Times New Roman" w:cs="Arial"/>
                <w:b/>
                <w:sz w:val="18"/>
                <w:lang w:eastAsia="cs-CZ"/>
              </w:rPr>
              <w:t>39</w:t>
            </w:r>
            <w:r w:rsidRPr="00393826">
              <w:rPr>
                <w:rFonts w:eastAsia="Times New Roman" w:cs="Arial"/>
                <w:sz w:val="18"/>
                <w:lang w:eastAsia="cs-CZ"/>
              </w:rPr>
              <w:t xml:space="preserve"> měsíců (10/2021 – 12/2024, z toho kolejové výluky délky 940 dnů = přibližně 31 měsíců)</w:t>
            </w:r>
          </w:p>
        </w:tc>
        <w:tc>
          <w:tcPr>
            <w:tcW w:w="3525" w:type="dxa"/>
          </w:tcPr>
          <w:p w14:paraId="4FACDA8E" w14:textId="599D88A4" w:rsidR="00B72613" w:rsidRPr="00393826" w:rsidRDefault="0039382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93826">
              <w:rPr>
                <w:sz w:val="18"/>
              </w:rPr>
              <w:t>Předání zprávy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2"/>
          <w:footerReference w:type="default" r:id="rId23"/>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3A75B70" w:rsidR="00EC707C" w:rsidRDefault="00EC707C" w:rsidP="00EC707C">
      <w:pPr>
        <w:pStyle w:val="Nadpisbezsl1-2"/>
      </w:pPr>
      <w:r>
        <w:t>Za objednatele</w:t>
      </w:r>
    </w:p>
    <w:p w14:paraId="52A2040E" w14:textId="77777777" w:rsidR="009643DE" w:rsidRDefault="009643DE" w:rsidP="009643DE">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643DE" w14:paraId="26DDD964" w14:textId="77777777" w:rsidTr="009643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C827922" w14:textId="77777777" w:rsidR="009643DE" w:rsidRDefault="009643DE">
            <w:pPr>
              <w:pStyle w:val="Tabulka"/>
              <w:rPr>
                <w:rStyle w:val="Nadpisvtabulce"/>
              </w:rPr>
            </w:pPr>
            <w:r>
              <w:rPr>
                <w:rStyle w:val="Nadpisvtabulce"/>
              </w:rPr>
              <w:t>Jméno a příjmení</w:t>
            </w:r>
          </w:p>
        </w:tc>
        <w:tc>
          <w:tcPr>
            <w:tcW w:w="5812" w:type="dxa"/>
            <w:hideMark/>
          </w:tcPr>
          <w:p w14:paraId="246DE458" w14:textId="77777777" w:rsidR="009643DE" w:rsidRDefault="009643DE">
            <w:pPr>
              <w:pStyle w:val="Tabulka"/>
              <w:cnfStyle w:val="100000000000" w:firstRow="1" w:lastRow="0" w:firstColumn="0" w:lastColumn="0" w:oddVBand="0" w:evenVBand="0" w:oddHBand="0" w:evenHBand="0" w:firstRowFirstColumn="0" w:firstRowLastColumn="0" w:lastRowFirstColumn="0" w:lastRowLastColumn="0"/>
            </w:pPr>
            <w:r>
              <w:rPr>
                <w:sz w:val="18"/>
              </w:rPr>
              <w:t>Ing. Miroslav Bocák, ředitel Stavební správy východ</w:t>
            </w:r>
          </w:p>
        </w:tc>
      </w:tr>
      <w:tr w:rsidR="009643DE" w14:paraId="30D2CCAE"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7E98781" w14:textId="77777777" w:rsidR="009643DE" w:rsidRDefault="009643DE">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5001FDA"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9643DE" w14:paraId="0E78985A"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2030AED" w14:textId="77777777" w:rsidR="009643DE" w:rsidRDefault="009643DE">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9C6E629"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sz w:val="18"/>
              </w:rPr>
              <w:t>Bocak@spravazeleznic.cz</w:t>
            </w:r>
            <w:r>
              <w:rPr>
                <w:sz w:val="18"/>
              </w:rPr>
              <w:t xml:space="preserve"> </w:t>
            </w:r>
          </w:p>
        </w:tc>
      </w:tr>
      <w:tr w:rsidR="009643DE" w14:paraId="1AA36AB4"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37965EC" w14:textId="77777777" w:rsidR="009643DE" w:rsidRDefault="009643DE">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347F58A"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+420 606 780 184</w:t>
            </w:r>
          </w:p>
        </w:tc>
      </w:tr>
    </w:tbl>
    <w:p w14:paraId="23456926" w14:textId="77777777" w:rsidR="009643DE" w:rsidRDefault="009643DE"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77DA89B7" w:rsidR="00502690" w:rsidRPr="00135A01" w:rsidRDefault="00135A01"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35A01">
              <w:rPr>
                <w:sz w:val="18"/>
              </w:rPr>
              <w:t>Mgr. Radka Szabó</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51F48A73" w:rsidR="00502690" w:rsidRPr="00135A01"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Nerudova 1, 779 00 Olomouc</w:t>
            </w:r>
          </w:p>
        </w:tc>
      </w:tr>
      <w:tr w:rsidR="00135A01"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135A01" w:rsidRPr="00F95FBD" w:rsidRDefault="00135A01" w:rsidP="00135A01">
            <w:pPr>
              <w:pStyle w:val="Tabulka"/>
              <w:rPr>
                <w:sz w:val="18"/>
              </w:rPr>
            </w:pPr>
            <w:r w:rsidRPr="00F95FBD">
              <w:rPr>
                <w:sz w:val="18"/>
              </w:rPr>
              <w:t>E-mail</w:t>
            </w:r>
          </w:p>
        </w:tc>
        <w:tc>
          <w:tcPr>
            <w:tcW w:w="5812" w:type="dxa"/>
          </w:tcPr>
          <w:p w14:paraId="73DA29A2" w14:textId="21CAD550" w:rsidR="00135A01" w:rsidRPr="004436EE" w:rsidRDefault="00A53AA7" w:rsidP="00135A0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4" w:history="1">
              <w:r w:rsidR="00135A01" w:rsidRPr="006F416E">
                <w:rPr>
                  <w:rStyle w:val="Hypertextovodkaz"/>
                  <w:noProof w:val="0"/>
                  <w:sz w:val="18"/>
                </w:rPr>
                <w:t>SzaboR@spravazeleznic.cz</w:t>
              </w:r>
            </w:hyperlink>
            <w:r w:rsidR="00135A01" w:rsidRPr="006F416E">
              <w:rPr>
                <w:sz w:val="18"/>
              </w:rPr>
              <w:t xml:space="preserve"> </w:t>
            </w:r>
          </w:p>
        </w:tc>
      </w:tr>
      <w:tr w:rsidR="00135A01"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135A01" w:rsidRPr="00F95FBD" w:rsidRDefault="00135A01" w:rsidP="00135A01">
            <w:pPr>
              <w:pStyle w:val="Tabulka"/>
              <w:rPr>
                <w:sz w:val="18"/>
              </w:rPr>
            </w:pPr>
            <w:r w:rsidRPr="00F95FBD">
              <w:rPr>
                <w:sz w:val="18"/>
              </w:rPr>
              <w:t>Telefon</w:t>
            </w:r>
          </w:p>
        </w:tc>
        <w:tc>
          <w:tcPr>
            <w:tcW w:w="5812" w:type="dxa"/>
          </w:tcPr>
          <w:p w14:paraId="4FF76AC1" w14:textId="7D6623F8" w:rsidR="00135A01" w:rsidRPr="004436EE" w:rsidRDefault="00135A01" w:rsidP="00135A0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91BEC">
              <w:rPr>
                <w:sz w:val="18"/>
              </w:rPr>
              <w:t>+420 724 932 396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32BACD2" w:rsidR="002038D5" w:rsidRPr="00135A01" w:rsidRDefault="00135A01"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35A01">
              <w:rPr>
                <w:sz w:val="18"/>
              </w:rPr>
              <w:t>Ing. Martin Grečnár</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1F2D3E08" w:rsidR="002038D5" w:rsidRPr="00135A01"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76356669" w:rsidR="002038D5" w:rsidRPr="002C0B5F"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C0B5F">
              <w:rPr>
                <w:rStyle w:val="Hypertextovodkaz"/>
                <w:noProof w:val="0"/>
                <w:sz w:val="18"/>
              </w:rPr>
              <w:t>grecnar@spravazeleznic.cz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7C2F1892" w:rsidR="002038D5" w:rsidRPr="00135A01"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+420 724 550 166</w:t>
            </w:r>
          </w:p>
        </w:tc>
      </w:tr>
    </w:tbl>
    <w:p w14:paraId="18F27A99" w14:textId="77777777" w:rsidR="002038D5" w:rsidRPr="00F95FBD" w:rsidRDefault="002038D5"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03309EC6"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814946">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54F4E82D"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14946">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19585859" w:rsidR="00047B05" w:rsidRPr="00047B05" w:rsidRDefault="00047B05" w:rsidP="00165977">
      <w:pPr>
        <w:pStyle w:val="Tabulka"/>
        <w:rPr>
          <w:color w:val="FF0000"/>
        </w:rPr>
      </w:pPr>
    </w:p>
    <w:p w14:paraId="163475B6" w14:textId="77777777" w:rsidR="00135A01" w:rsidRPr="00135A01" w:rsidRDefault="00135A01" w:rsidP="00135A01">
      <w:pPr>
        <w:pStyle w:val="Nadpistabulky"/>
        <w:rPr>
          <w:sz w:val="18"/>
          <w:szCs w:val="18"/>
        </w:rPr>
      </w:pPr>
      <w:r w:rsidRPr="00135A01">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135A01" w14:paraId="2786557F" w14:textId="77777777" w:rsidTr="00135A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5947B30" w14:textId="77777777" w:rsidR="00135A01" w:rsidRPr="00135A01" w:rsidRDefault="00135A01">
            <w:pPr>
              <w:pStyle w:val="Tabulka"/>
              <w:rPr>
                <w:rStyle w:val="Nadpisvtabulce"/>
              </w:rPr>
            </w:pPr>
            <w:r w:rsidRPr="00135A01">
              <w:rPr>
                <w:rStyle w:val="Nadpisvtabulce"/>
              </w:rPr>
              <w:t>Jméno a příjmení</w:t>
            </w:r>
          </w:p>
        </w:tc>
        <w:tc>
          <w:tcPr>
            <w:tcW w:w="5812" w:type="dxa"/>
            <w:hideMark/>
          </w:tcPr>
          <w:p w14:paraId="5C46E9DB" w14:textId="77777777" w:rsidR="00135A01" w:rsidRDefault="00135A01">
            <w:pPr>
              <w:pStyle w:val="Tabulka"/>
              <w:cnfStyle w:val="100000000000" w:firstRow="1" w:lastRow="0" w:firstColumn="0" w:lastColumn="0" w:oddVBand="0" w:evenVBand="0" w:oddHBand="0" w:evenHBand="0" w:firstRowFirstColumn="0" w:firstRowLastColumn="0" w:lastRowFirstColumn="0" w:lastRowLastColumn="0"/>
              <w:rPr>
                <w:highlight w:val="yellow"/>
              </w:rPr>
            </w:pPr>
            <w:r>
              <w:rPr>
                <w:b/>
                <w:sz w:val="18"/>
                <w:highlight w:val="yellow"/>
              </w:rPr>
              <w:t>[VLOŽÍ ZHOTOVITEL]</w:t>
            </w:r>
          </w:p>
        </w:tc>
      </w:tr>
      <w:tr w:rsidR="00135A01" w14:paraId="76F3CB61"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78AA1EE" w14:textId="77777777" w:rsidR="00135A01" w:rsidRPr="00135A01" w:rsidRDefault="00135A01">
            <w:pPr>
              <w:pStyle w:val="Tabulka"/>
            </w:pPr>
            <w:r w:rsidRPr="00135A01">
              <w:rPr>
                <w:sz w:val="18"/>
              </w:rPr>
              <w:t>Adresa</w:t>
            </w:r>
          </w:p>
        </w:tc>
        <w:tc>
          <w:tcPr>
            <w:tcW w:w="5812" w:type="dxa"/>
            <w:tcBorders>
              <w:top w:val="single" w:sz="2" w:space="0" w:color="auto"/>
              <w:left w:val="single" w:sz="2" w:space="0" w:color="auto"/>
              <w:bottom w:val="single" w:sz="2" w:space="0" w:color="auto"/>
              <w:right w:val="nil"/>
            </w:tcBorders>
            <w:hideMark/>
          </w:tcPr>
          <w:p w14:paraId="4C731B86"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67C7AC95"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1CE3111" w14:textId="77777777" w:rsidR="00135A01" w:rsidRPr="00135A01" w:rsidRDefault="00135A01">
            <w:pPr>
              <w:pStyle w:val="Tabulka"/>
              <w:rPr>
                <w:sz w:val="18"/>
              </w:rPr>
            </w:pPr>
            <w:r w:rsidRPr="00135A01">
              <w:rPr>
                <w:sz w:val="18"/>
              </w:rPr>
              <w:t>E-mail</w:t>
            </w:r>
          </w:p>
        </w:tc>
        <w:tc>
          <w:tcPr>
            <w:tcW w:w="5812" w:type="dxa"/>
            <w:tcBorders>
              <w:top w:val="single" w:sz="2" w:space="0" w:color="auto"/>
              <w:left w:val="single" w:sz="2" w:space="0" w:color="auto"/>
              <w:bottom w:val="single" w:sz="2" w:space="0" w:color="auto"/>
              <w:right w:val="nil"/>
            </w:tcBorders>
            <w:hideMark/>
          </w:tcPr>
          <w:p w14:paraId="5E3D1125"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7CC64AAF"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234AF6F" w14:textId="77777777" w:rsidR="00135A01" w:rsidRPr="00135A01" w:rsidRDefault="00135A01">
            <w:pPr>
              <w:pStyle w:val="Tabulka"/>
              <w:rPr>
                <w:sz w:val="18"/>
              </w:rPr>
            </w:pPr>
            <w:r w:rsidRPr="00135A01">
              <w:rPr>
                <w:sz w:val="18"/>
              </w:rPr>
              <w:t>Telefon</w:t>
            </w:r>
          </w:p>
        </w:tc>
        <w:tc>
          <w:tcPr>
            <w:tcW w:w="5812" w:type="dxa"/>
            <w:tcBorders>
              <w:top w:val="single" w:sz="2" w:space="0" w:color="auto"/>
              <w:left w:val="single" w:sz="2" w:space="0" w:color="auto"/>
              <w:bottom w:val="nil"/>
              <w:right w:val="nil"/>
            </w:tcBorders>
            <w:hideMark/>
          </w:tcPr>
          <w:p w14:paraId="6A3B3753"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bl>
    <w:p w14:paraId="5E2C0C1D" w14:textId="77777777" w:rsidR="00135A01" w:rsidRDefault="00135A01" w:rsidP="00135A01">
      <w:pPr>
        <w:pStyle w:val="Textbezodsazen"/>
      </w:pPr>
    </w:p>
    <w:p w14:paraId="5AD9AE24" w14:textId="77777777" w:rsidR="00135A01" w:rsidRPr="00135A01" w:rsidRDefault="00135A01" w:rsidP="00135A01">
      <w:pPr>
        <w:pStyle w:val="Nadpistabulky"/>
        <w:rPr>
          <w:sz w:val="18"/>
          <w:szCs w:val="18"/>
        </w:rPr>
      </w:pPr>
      <w:r w:rsidRPr="00135A01">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135A01" w14:paraId="632CD985" w14:textId="77777777" w:rsidTr="00135A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BFA93B6" w14:textId="77777777" w:rsidR="00135A01" w:rsidRPr="00135A01" w:rsidRDefault="00135A01">
            <w:pPr>
              <w:pStyle w:val="Tabulka"/>
              <w:rPr>
                <w:rStyle w:val="Nadpisvtabulce"/>
              </w:rPr>
            </w:pPr>
            <w:r w:rsidRPr="00135A01">
              <w:rPr>
                <w:rStyle w:val="Nadpisvtabulce"/>
              </w:rPr>
              <w:t>Jméno a příjmení</w:t>
            </w:r>
          </w:p>
        </w:tc>
        <w:tc>
          <w:tcPr>
            <w:tcW w:w="5812" w:type="dxa"/>
            <w:hideMark/>
          </w:tcPr>
          <w:p w14:paraId="070197E5" w14:textId="77777777" w:rsidR="00135A01" w:rsidRDefault="00135A01">
            <w:pPr>
              <w:pStyle w:val="Tabulka"/>
              <w:cnfStyle w:val="100000000000" w:firstRow="1" w:lastRow="0" w:firstColumn="0" w:lastColumn="0" w:oddVBand="0" w:evenVBand="0" w:oddHBand="0" w:evenHBand="0" w:firstRowFirstColumn="0" w:firstRowLastColumn="0" w:lastRowFirstColumn="0" w:lastRowLastColumn="0"/>
              <w:rPr>
                <w:highlight w:val="yellow"/>
              </w:rPr>
            </w:pPr>
            <w:r>
              <w:rPr>
                <w:b/>
                <w:sz w:val="18"/>
                <w:highlight w:val="yellow"/>
              </w:rPr>
              <w:t>[VLOŽÍ ZHOTOVITEL]</w:t>
            </w:r>
          </w:p>
        </w:tc>
      </w:tr>
      <w:tr w:rsidR="00135A01" w14:paraId="244A8151"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AA1BF66" w14:textId="77777777" w:rsidR="00135A01" w:rsidRPr="00135A01" w:rsidRDefault="00135A01">
            <w:pPr>
              <w:pStyle w:val="Tabulka"/>
            </w:pPr>
            <w:r w:rsidRPr="00135A01">
              <w:rPr>
                <w:sz w:val="18"/>
              </w:rPr>
              <w:t>Adresa</w:t>
            </w:r>
          </w:p>
        </w:tc>
        <w:tc>
          <w:tcPr>
            <w:tcW w:w="5812" w:type="dxa"/>
            <w:tcBorders>
              <w:top w:val="single" w:sz="2" w:space="0" w:color="auto"/>
              <w:left w:val="single" w:sz="2" w:space="0" w:color="auto"/>
              <w:bottom w:val="single" w:sz="2" w:space="0" w:color="auto"/>
              <w:right w:val="nil"/>
            </w:tcBorders>
            <w:hideMark/>
          </w:tcPr>
          <w:p w14:paraId="3A387E1A"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5C214347"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94FBA0B" w14:textId="77777777" w:rsidR="00135A01" w:rsidRPr="00135A01" w:rsidRDefault="00135A01">
            <w:pPr>
              <w:pStyle w:val="Tabulka"/>
              <w:rPr>
                <w:sz w:val="18"/>
              </w:rPr>
            </w:pPr>
            <w:r w:rsidRPr="00135A01">
              <w:rPr>
                <w:sz w:val="18"/>
              </w:rPr>
              <w:t>E-mail</w:t>
            </w:r>
          </w:p>
        </w:tc>
        <w:tc>
          <w:tcPr>
            <w:tcW w:w="5812" w:type="dxa"/>
            <w:tcBorders>
              <w:top w:val="single" w:sz="2" w:space="0" w:color="auto"/>
              <w:left w:val="single" w:sz="2" w:space="0" w:color="auto"/>
              <w:bottom w:val="single" w:sz="2" w:space="0" w:color="auto"/>
              <w:right w:val="nil"/>
            </w:tcBorders>
            <w:hideMark/>
          </w:tcPr>
          <w:p w14:paraId="62A12BFC"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33069431"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31EE7BE" w14:textId="77777777" w:rsidR="00135A01" w:rsidRPr="00135A01" w:rsidRDefault="00135A01">
            <w:pPr>
              <w:pStyle w:val="Tabulka"/>
              <w:rPr>
                <w:sz w:val="18"/>
              </w:rPr>
            </w:pPr>
            <w:r w:rsidRPr="00135A01">
              <w:rPr>
                <w:sz w:val="18"/>
              </w:rPr>
              <w:t>Telefon</w:t>
            </w:r>
          </w:p>
        </w:tc>
        <w:tc>
          <w:tcPr>
            <w:tcW w:w="5812" w:type="dxa"/>
            <w:tcBorders>
              <w:top w:val="single" w:sz="2" w:space="0" w:color="auto"/>
              <w:left w:val="single" w:sz="2" w:space="0" w:color="auto"/>
              <w:bottom w:val="nil"/>
              <w:right w:val="nil"/>
            </w:tcBorders>
            <w:hideMark/>
          </w:tcPr>
          <w:p w14:paraId="53AD1B8B"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bl>
    <w:p w14:paraId="38C4F86B" w14:textId="43410343" w:rsidR="00135A01" w:rsidRDefault="00135A01" w:rsidP="004436EE">
      <w:pPr>
        <w:pStyle w:val="Textbezodsazen"/>
      </w:pPr>
    </w:p>
    <w:p w14:paraId="302704FF" w14:textId="30F41B32" w:rsidR="00135A01" w:rsidRDefault="00135A01" w:rsidP="004436EE">
      <w:pPr>
        <w:pStyle w:val="Textbezodsazen"/>
      </w:pPr>
    </w:p>
    <w:p w14:paraId="1FC42C40" w14:textId="77777777" w:rsidR="00135A01" w:rsidRDefault="00135A01"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6B73C380"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9643DE">
              <w:rPr>
                <w:sz w:val="18"/>
              </w:rPr>
              <w:t>.</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C70DCE5" w:rsidR="00D0544F" w:rsidRPr="00814946" w:rsidRDefault="00814946" w:rsidP="00D0544F">
            <w:pPr>
              <w:pStyle w:val="Tabulka"/>
              <w:rPr>
                <w:sz w:val="18"/>
              </w:rPr>
            </w:pPr>
            <w:r w:rsidRPr="00814946">
              <w:rPr>
                <w:sz w:val="18"/>
              </w:rPr>
              <w:t>Výzva k podání nabídky</w:t>
            </w:r>
          </w:p>
        </w:tc>
        <w:tc>
          <w:tcPr>
            <w:tcW w:w="3129" w:type="dxa"/>
          </w:tcPr>
          <w:p w14:paraId="20027AE0" w14:textId="46315152" w:rsidR="00D0544F" w:rsidRPr="00F95FBD" w:rsidRDefault="004628CD"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16011</w:t>
            </w:r>
            <w:r w:rsidR="00814946">
              <w:rPr>
                <w:sz w:val="18"/>
              </w:rPr>
              <w:t>/2021-SŽ-SSV-Ú3</w:t>
            </w:r>
          </w:p>
        </w:tc>
        <w:tc>
          <w:tcPr>
            <w:tcW w:w="2957" w:type="dxa"/>
          </w:tcPr>
          <w:p w14:paraId="1A309BA6" w14:textId="6F833599" w:rsidR="00D0544F" w:rsidRPr="00F95FBD" w:rsidRDefault="004628CD"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53AA7">
              <w:rPr>
                <w:sz w:val="18"/>
              </w:rPr>
              <w:t>07</w:t>
            </w:r>
            <w:r w:rsidR="00814946" w:rsidRPr="00A53AA7">
              <w:rPr>
                <w:sz w:val="18"/>
              </w:rPr>
              <w:t>.</w:t>
            </w:r>
            <w:r w:rsidR="00814946">
              <w:rPr>
                <w:sz w:val="18"/>
              </w:rPr>
              <w:t>09.2021</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D938CD9" w:rsidR="00D0544F" w:rsidRPr="00814946" w:rsidRDefault="00814946" w:rsidP="009643DE">
            <w:pPr>
              <w:pStyle w:val="Tabulka"/>
              <w:rPr>
                <w:sz w:val="18"/>
              </w:rPr>
            </w:pPr>
            <w:r w:rsidRPr="00814946">
              <w:rPr>
                <w:sz w:val="18"/>
              </w:rPr>
              <w:t>DSP (Projekt stavby)</w:t>
            </w:r>
            <w:r w:rsidR="00501A0E">
              <w:rPr>
                <w:sz w:val="18"/>
              </w:rPr>
              <w:t xml:space="preserve"> zpracovaná</w:t>
            </w:r>
            <w:r w:rsidR="009643DE">
              <w:rPr>
                <w:sz w:val="18"/>
              </w:rPr>
              <w:t xml:space="preserve"> MORAVIA CONSULT Olomouc a.s.</w:t>
            </w:r>
          </w:p>
        </w:tc>
        <w:tc>
          <w:tcPr>
            <w:tcW w:w="3129" w:type="dxa"/>
          </w:tcPr>
          <w:p w14:paraId="2FBC8AD6" w14:textId="4EAD3652" w:rsidR="00D0544F" w:rsidRPr="00F95FBD" w:rsidRDefault="0081494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81346/2021-SŽ-GŘ-O6-Hor</w:t>
            </w:r>
          </w:p>
        </w:tc>
        <w:tc>
          <w:tcPr>
            <w:tcW w:w="2957" w:type="dxa"/>
          </w:tcPr>
          <w:p w14:paraId="6F27044A" w14:textId="517A6950" w:rsidR="00D0544F" w:rsidRPr="00F95FBD" w:rsidRDefault="009643D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 xml:space="preserve">Schválená </w:t>
            </w:r>
            <w:r w:rsidR="00814946">
              <w:rPr>
                <w:sz w:val="18"/>
              </w:rPr>
              <w:t>11.06.2021</w:t>
            </w:r>
          </w:p>
        </w:tc>
      </w:tr>
      <w:tr w:rsidR="00814946"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0D532AF2" w:rsidR="00814946" w:rsidRPr="00D0544F" w:rsidRDefault="00814946" w:rsidP="00814946">
            <w:pPr>
              <w:pStyle w:val="Tabulka"/>
              <w:rPr>
                <w:sz w:val="18"/>
                <w:highlight w:val="green"/>
              </w:rPr>
            </w:pPr>
            <w:r w:rsidRPr="00814946">
              <w:rPr>
                <w:sz w:val="18"/>
              </w:rPr>
              <w:t>Nabídka zhotovitele</w:t>
            </w:r>
          </w:p>
        </w:tc>
        <w:tc>
          <w:tcPr>
            <w:tcW w:w="3129" w:type="dxa"/>
          </w:tcPr>
          <w:p w14:paraId="196ACE1C" w14:textId="017D91C1" w:rsidR="00814946" w:rsidRPr="00814946"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p>
        </w:tc>
        <w:tc>
          <w:tcPr>
            <w:tcW w:w="2957" w:type="dxa"/>
          </w:tcPr>
          <w:p w14:paraId="3171DA5F" w14:textId="2C6CAFBA" w:rsidR="00814946" w:rsidRPr="00814946"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814946">
              <w:rPr>
                <w:sz w:val="18"/>
                <w:highlight w:val="yellow"/>
              </w:rPr>
              <w:t>[VLOŽÍ ZHOTOVITEL]</w:t>
            </w:r>
          </w:p>
        </w:tc>
      </w:tr>
      <w:tr w:rsidR="00814946"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814946" w:rsidRPr="00814946" w:rsidRDefault="00814946" w:rsidP="00814946">
            <w:pPr>
              <w:pStyle w:val="Tabulka"/>
              <w:rPr>
                <w:sz w:val="18"/>
                <w:highlight w:val="yellow"/>
              </w:rPr>
            </w:pPr>
            <w:r w:rsidRPr="00814946">
              <w:rPr>
                <w:sz w:val="18"/>
                <w:highlight w:val="yellow"/>
              </w:rPr>
              <w:t>[VLOŽÍ ZHOTOVITEL]</w:t>
            </w:r>
          </w:p>
        </w:tc>
        <w:tc>
          <w:tcPr>
            <w:tcW w:w="3129" w:type="dxa"/>
          </w:tcPr>
          <w:p w14:paraId="2B34E612" w14:textId="77777777" w:rsidR="00814946" w:rsidRPr="00F95FBD"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814946" w:rsidRPr="00F95FBD"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14946"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814946" w:rsidRPr="00814946" w:rsidRDefault="00814946" w:rsidP="00814946">
            <w:pPr>
              <w:pStyle w:val="Tabulka"/>
              <w:rPr>
                <w:sz w:val="18"/>
                <w:highlight w:val="yellow"/>
              </w:rPr>
            </w:pPr>
            <w:r w:rsidRPr="00814946">
              <w:rPr>
                <w:sz w:val="18"/>
                <w:highlight w:val="yellow"/>
              </w:rPr>
              <w:t>[VLOŽÍ ZHOTOVITEL]</w:t>
            </w:r>
          </w:p>
        </w:tc>
        <w:tc>
          <w:tcPr>
            <w:tcW w:w="3129" w:type="dxa"/>
          </w:tcPr>
          <w:p w14:paraId="35D13325" w14:textId="77777777" w:rsidR="00814946" w:rsidRPr="00F95FBD"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814946" w:rsidRPr="00F95FBD"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9643DE" w:rsidRDefault="009643DE" w:rsidP="00962258">
      <w:pPr>
        <w:spacing w:after="0" w:line="240" w:lineRule="auto"/>
      </w:pPr>
      <w:r>
        <w:separator/>
      </w:r>
    </w:p>
  </w:endnote>
  <w:endnote w:type="continuationSeparator" w:id="0">
    <w:p w14:paraId="13A1BD46" w14:textId="77777777" w:rsidR="009643DE" w:rsidRDefault="009643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0EC6C59D" w14:textId="77777777" w:rsidTr="00EB46E5">
      <w:tc>
        <w:tcPr>
          <w:tcW w:w="1361" w:type="dxa"/>
          <w:tcMar>
            <w:left w:w="0" w:type="dxa"/>
            <w:right w:w="0" w:type="dxa"/>
          </w:tcMar>
          <w:vAlign w:val="bottom"/>
        </w:tcPr>
        <w:p w14:paraId="407D1A08" w14:textId="70ED3BC0" w:rsidR="009643DE" w:rsidRPr="00B8518B" w:rsidRDefault="009643D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9643DE" w:rsidRDefault="009643DE" w:rsidP="00B8518B">
          <w:pPr>
            <w:pStyle w:val="Zpat"/>
          </w:pPr>
        </w:p>
      </w:tc>
      <w:tc>
        <w:tcPr>
          <w:tcW w:w="425" w:type="dxa"/>
          <w:shd w:val="clear" w:color="auto" w:fill="auto"/>
          <w:tcMar>
            <w:left w:w="0" w:type="dxa"/>
            <w:right w:w="0" w:type="dxa"/>
          </w:tcMar>
        </w:tcPr>
        <w:p w14:paraId="678BAD2C" w14:textId="77777777" w:rsidR="009643DE" w:rsidRDefault="009643DE" w:rsidP="00B8518B">
          <w:pPr>
            <w:pStyle w:val="Zpat"/>
          </w:pPr>
        </w:p>
      </w:tc>
      <w:tc>
        <w:tcPr>
          <w:tcW w:w="8505" w:type="dxa"/>
        </w:tcPr>
        <w:p w14:paraId="747F5888" w14:textId="77777777" w:rsidR="009643DE" w:rsidRDefault="009643DE" w:rsidP="00506DE0">
          <w:pPr>
            <w:pStyle w:val="Zpat0"/>
            <w:rPr>
              <w:b/>
            </w:rPr>
          </w:pPr>
          <w:r w:rsidRPr="00886B4D">
            <w:rPr>
              <w:b/>
            </w:rPr>
            <w:t xml:space="preserve">Smlouva o dílo na </w:t>
          </w:r>
          <w:r>
            <w:rPr>
              <w:b/>
            </w:rPr>
            <w:t>poskytování služeb</w:t>
          </w:r>
        </w:p>
        <w:p w14:paraId="54745AA8" w14:textId="77777777" w:rsidR="009643DE" w:rsidRDefault="009643DE" w:rsidP="00176814">
          <w:pPr>
            <w:pStyle w:val="Zpat0"/>
          </w:pPr>
        </w:p>
      </w:tc>
    </w:tr>
  </w:tbl>
  <w:p w14:paraId="7A97BEB2" w14:textId="77777777" w:rsidR="009643DE" w:rsidRPr="00B8518B" w:rsidRDefault="009643D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2C42EE45" w14:textId="77777777" w:rsidTr="00EB46E5">
      <w:tc>
        <w:tcPr>
          <w:tcW w:w="1361" w:type="dxa"/>
          <w:tcMar>
            <w:left w:w="0" w:type="dxa"/>
            <w:right w:w="0" w:type="dxa"/>
          </w:tcMar>
          <w:vAlign w:val="bottom"/>
        </w:tcPr>
        <w:p w14:paraId="7F8FD290" w14:textId="0810003F"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9643DE" w:rsidRDefault="009643DE" w:rsidP="00B8518B">
          <w:pPr>
            <w:pStyle w:val="Zpat"/>
          </w:pPr>
        </w:p>
      </w:tc>
      <w:tc>
        <w:tcPr>
          <w:tcW w:w="425" w:type="dxa"/>
          <w:shd w:val="clear" w:color="auto" w:fill="auto"/>
          <w:tcMar>
            <w:left w:w="0" w:type="dxa"/>
            <w:right w:w="0" w:type="dxa"/>
          </w:tcMar>
        </w:tcPr>
        <w:p w14:paraId="1B061211" w14:textId="77777777" w:rsidR="009643DE" w:rsidRDefault="009643DE" w:rsidP="00B8518B">
          <w:pPr>
            <w:pStyle w:val="Zpat"/>
          </w:pPr>
        </w:p>
      </w:tc>
      <w:tc>
        <w:tcPr>
          <w:tcW w:w="8505" w:type="dxa"/>
        </w:tcPr>
        <w:p w14:paraId="52EFD9E9" w14:textId="77777777" w:rsidR="009643DE" w:rsidRPr="00143EC0" w:rsidRDefault="009643DE"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9643DE" w:rsidRDefault="009643DE" w:rsidP="00F95FBD">
          <w:pPr>
            <w:pStyle w:val="Zpat0"/>
          </w:pPr>
          <w:r w:rsidRPr="00886B4D">
            <w:rPr>
              <w:b/>
            </w:rPr>
            <w:t xml:space="preserve">Smlouva o dílo na </w:t>
          </w:r>
          <w:r>
            <w:rPr>
              <w:b/>
            </w:rPr>
            <w:t>poskytování služeb</w:t>
          </w:r>
        </w:p>
      </w:tc>
    </w:tr>
  </w:tbl>
  <w:p w14:paraId="1EBB9FDD" w14:textId="77777777" w:rsidR="009643DE" w:rsidRPr="00B8518B" w:rsidRDefault="009643D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9643DE" w:rsidRPr="00B8518B" w:rsidRDefault="009643DE" w:rsidP="00460660">
    <w:pPr>
      <w:pStyle w:val="Zpat"/>
      <w:rPr>
        <w:sz w:val="2"/>
        <w:szCs w:val="2"/>
      </w:rPr>
    </w:pPr>
  </w:p>
  <w:p w14:paraId="33DA9FB8" w14:textId="77777777" w:rsidR="009643DE" w:rsidRPr="00B8518B" w:rsidRDefault="009643DE" w:rsidP="00F9740F">
    <w:pPr>
      <w:pStyle w:val="Zpat"/>
      <w:rPr>
        <w:sz w:val="2"/>
        <w:szCs w:val="2"/>
      </w:rPr>
    </w:pPr>
  </w:p>
  <w:p w14:paraId="652E2D0D" w14:textId="77777777" w:rsidR="009643DE" w:rsidRDefault="009643DE" w:rsidP="00F9740F">
    <w:pPr>
      <w:pStyle w:val="Zpat"/>
      <w:rPr>
        <w:rFonts w:cs="Calibri"/>
        <w:szCs w:val="12"/>
      </w:rPr>
    </w:pPr>
  </w:p>
  <w:p w14:paraId="378326CD" w14:textId="77777777" w:rsidR="009643DE" w:rsidRPr="00460660" w:rsidRDefault="009643D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074CFC17" w14:textId="77777777" w:rsidTr="00EB46E5">
      <w:tc>
        <w:tcPr>
          <w:tcW w:w="1361" w:type="dxa"/>
          <w:tcMar>
            <w:left w:w="0" w:type="dxa"/>
            <w:right w:w="0" w:type="dxa"/>
          </w:tcMar>
          <w:vAlign w:val="bottom"/>
        </w:tcPr>
        <w:p w14:paraId="421A0F2C" w14:textId="48422B6F"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9643DE" w:rsidRDefault="009643DE" w:rsidP="00B8518B">
          <w:pPr>
            <w:pStyle w:val="Zpat"/>
          </w:pPr>
        </w:p>
      </w:tc>
      <w:tc>
        <w:tcPr>
          <w:tcW w:w="425" w:type="dxa"/>
          <w:shd w:val="clear" w:color="auto" w:fill="auto"/>
          <w:tcMar>
            <w:left w:w="0" w:type="dxa"/>
            <w:right w:w="0" w:type="dxa"/>
          </w:tcMar>
        </w:tcPr>
        <w:p w14:paraId="2826A8DA" w14:textId="77777777" w:rsidR="009643DE" w:rsidRDefault="009643DE" w:rsidP="00B8518B">
          <w:pPr>
            <w:pStyle w:val="Zpat"/>
          </w:pPr>
        </w:p>
      </w:tc>
      <w:tc>
        <w:tcPr>
          <w:tcW w:w="8505" w:type="dxa"/>
        </w:tcPr>
        <w:p w14:paraId="6E288371" w14:textId="77777777" w:rsidR="009643DE" w:rsidRPr="00143EC0" w:rsidRDefault="009643DE" w:rsidP="00F422D3">
          <w:pPr>
            <w:pStyle w:val="Zpat0"/>
            <w:rPr>
              <w:b/>
            </w:rPr>
          </w:pPr>
          <w:r w:rsidRPr="00143EC0">
            <w:rPr>
              <w:b/>
            </w:rPr>
            <w:t>PŘÍLOHA č. 2</w:t>
          </w:r>
        </w:p>
        <w:p w14:paraId="2347747F" w14:textId="77777777" w:rsidR="009643DE" w:rsidRDefault="009643DE" w:rsidP="00F95FBD">
          <w:pPr>
            <w:pStyle w:val="Zpat0"/>
          </w:pPr>
          <w:r w:rsidRPr="00886B4D">
            <w:rPr>
              <w:b/>
            </w:rPr>
            <w:t xml:space="preserve">Smlouva o dílo na </w:t>
          </w:r>
          <w:r>
            <w:rPr>
              <w:b/>
            </w:rPr>
            <w:t>poskytování služeb</w:t>
          </w:r>
        </w:p>
      </w:tc>
    </w:tr>
  </w:tbl>
  <w:p w14:paraId="2F6FAA91" w14:textId="77777777" w:rsidR="009643DE" w:rsidRPr="00B8518B" w:rsidRDefault="009643D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6C98C0FA" w14:textId="77777777" w:rsidTr="00EB46E5">
      <w:tc>
        <w:tcPr>
          <w:tcW w:w="1361" w:type="dxa"/>
          <w:tcMar>
            <w:left w:w="0" w:type="dxa"/>
            <w:right w:w="0" w:type="dxa"/>
          </w:tcMar>
          <w:vAlign w:val="bottom"/>
        </w:tcPr>
        <w:p w14:paraId="642F40FD" w14:textId="315ACE90"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9643DE" w:rsidRDefault="009643DE" w:rsidP="00B8518B">
          <w:pPr>
            <w:pStyle w:val="Zpat"/>
          </w:pPr>
        </w:p>
      </w:tc>
      <w:tc>
        <w:tcPr>
          <w:tcW w:w="425" w:type="dxa"/>
          <w:shd w:val="clear" w:color="auto" w:fill="auto"/>
          <w:tcMar>
            <w:left w:w="0" w:type="dxa"/>
            <w:right w:w="0" w:type="dxa"/>
          </w:tcMar>
        </w:tcPr>
        <w:p w14:paraId="5643B09A" w14:textId="77777777" w:rsidR="009643DE" w:rsidRDefault="009643DE" w:rsidP="00B8518B">
          <w:pPr>
            <w:pStyle w:val="Zpat"/>
          </w:pPr>
        </w:p>
      </w:tc>
      <w:tc>
        <w:tcPr>
          <w:tcW w:w="8505" w:type="dxa"/>
        </w:tcPr>
        <w:p w14:paraId="7DDAF65B" w14:textId="77777777" w:rsidR="009643DE" w:rsidRPr="00143EC0" w:rsidRDefault="009643DE" w:rsidP="00F422D3">
          <w:pPr>
            <w:pStyle w:val="Zpat0"/>
            <w:rPr>
              <w:b/>
            </w:rPr>
          </w:pPr>
          <w:r w:rsidRPr="00143EC0">
            <w:rPr>
              <w:b/>
            </w:rPr>
            <w:t xml:space="preserve">PŘÍLOHA č. </w:t>
          </w:r>
          <w:r>
            <w:rPr>
              <w:b/>
            </w:rPr>
            <w:t>3</w:t>
          </w:r>
        </w:p>
        <w:p w14:paraId="542A0F46" w14:textId="77777777" w:rsidR="009643DE" w:rsidRDefault="009643DE" w:rsidP="00F95FBD">
          <w:pPr>
            <w:pStyle w:val="Zpat0"/>
          </w:pPr>
          <w:r w:rsidRPr="00886B4D">
            <w:rPr>
              <w:b/>
            </w:rPr>
            <w:t xml:space="preserve">Smlouva o dílo na </w:t>
          </w:r>
          <w:r>
            <w:rPr>
              <w:b/>
            </w:rPr>
            <w:t>poskytování služeb</w:t>
          </w:r>
        </w:p>
      </w:tc>
    </w:tr>
  </w:tbl>
  <w:p w14:paraId="3B301AC6" w14:textId="77777777" w:rsidR="009643DE" w:rsidRPr="00B8518B" w:rsidRDefault="009643D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615E6E53" w14:textId="77777777" w:rsidTr="00EB46E5">
      <w:tc>
        <w:tcPr>
          <w:tcW w:w="1361" w:type="dxa"/>
          <w:tcMar>
            <w:left w:w="0" w:type="dxa"/>
            <w:right w:w="0" w:type="dxa"/>
          </w:tcMar>
          <w:vAlign w:val="bottom"/>
        </w:tcPr>
        <w:p w14:paraId="66371F00" w14:textId="7B7F7789"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9643DE" w:rsidRDefault="009643DE" w:rsidP="00B8518B">
          <w:pPr>
            <w:pStyle w:val="Zpat"/>
          </w:pPr>
        </w:p>
      </w:tc>
      <w:tc>
        <w:tcPr>
          <w:tcW w:w="425" w:type="dxa"/>
          <w:shd w:val="clear" w:color="auto" w:fill="auto"/>
          <w:tcMar>
            <w:left w:w="0" w:type="dxa"/>
            <w:right w:w="0" w:type="dxa"/>
          </w:tcMar>
        </w:tcPr>
        <w:p w14:paraId="70EC7414" w14:textId="77777777" w:rsidR="009643DE" w:rsidRDefault="009643DE" w:rsidP="00B8518B">
          <w:pPr>
            <w:pStyle w:val="Zpat"/>
          </w:pPr>
        </w:p>
      </w:tc>
      <w:tc>
        <w:tcPr>
          <w:tcW w:w="8505" w:type="dxa"/>
        </w:tcPr>
        <w:p w14:paraId="3A2E0D4A" w14:textId="77777777" w:rsidR="009643DE" w:rsidRPr="00143EC0" w:rsidRDefault="009643DE" w:rsidP="00F422D3">
          <w:pPr>
            <w:pStyle w:val="Zpat0"/>
            <w:rPr>
              <w:b/>
            </w:rPr>
          </w:pPr>
          <w:r w:rsidRPr="00143EC0">
            <w:rPr>
              <w:b/>
            </w:rPr>
            <w:t xml:space="preserve">PŘÍLOHA č. </w:t>
          </w:r>
          <w:r>
            <w:rPr>
              <w:b/>
            </w:rPr>
            <w:t>4</w:t>
          </w:r>
        </w:p>
        <w:p w14:paraId="13C0AAA0" w14:textId="77777777" w:rsidR="009643DE" w:rsidRDefault="009643DE" w:rsidP="00F95FBD">
          <w:pPr>
            <w:pStyle w:val="Zpat0"/>
          </w:pPr>
          <w:r w:rsidRPr="00886B4D">
            <w:rPr>
              <w:b/>
            </w:rPr>
            <w:t xml:space="preserve">Smlouva o dílo na </w:t>
          </w:r>
          <w:r>
            <w:rPr>
              <w:b/>
            </w:rPr>
            <w:t>poskytování služeb</w:t>
          </w:r>
        </w:p>
      </w:tc>
    </w:tr>
  </w:tbl>
  <w:p w14:paraId="7EBB5AD0" w14:textId="77777777" w:rsidR="009643DE" w:rsidRPr="00B8518B" w:rsidRDefault="009643D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0B027937" w14:textId="77777777" w:rsidTr="00EB46E5">
      <w:tc>
        <w:tcPr>
          <w:tcW w:w="1361" w:type="dxa"/>
          <w:tcMar>
            <w:left w:w="0" w:type="dxa"/>
            <w:right w:w="0" w:type="dxa"/>
          </w:tcMar>
          <w:vAlign w:val="bottom"/>
        </w:tcPr>
        <w:p w14:paraId="5562C2F6" w14:textId="7BB95D8E"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9643DE" w:rsidRDefault="009643DE" w:rsidP="00B8518B">
          <w:pPr>
            <w:pStyle w:val="Zpat"/>
          </w:pPr>
        </w:p>
      </w:tc>
      <w:tc>
        <w:tcPr>
          <w:tcW w:w="425" w:type="dxa"/>
          <w:shd w:val="clear" w:color="auto" w:fill="auto"/>
          <w:tcMar>
            <w:left w:w="0" w:type="dxa"/>
            <w:right w:w="0" w:type="dxa"/>
          </w:tcMar>
        </w:tcPr>
        <w:p w14:paraId="10B91CEB" w14:textId="77777777" w:rsidR="009643DE" w:rsidRDefault="009643DE" w:rsidP="00B8518B">
          <w:pPr>
            <w:pStyle w:val="Zpat"/>
          </w:pPr>
        </w:p>
      </w:tc>
      <w:tc>
        <w:tcPr>
          <w:tcW w:w="8505" w:type="dxa"/>
        </w:tcPr>
        <w:p w14:paraId="28971E6B" w14:textId="77777777" w:rsidR="009643DE" w:rsidRPr="00143EC0" w:rsidRDefault="009643DE" w:rsidP="00F422D3">
          <w:pPr>
            <w:pStyle w:val="Zpat0"/>
            <w:rPr>
              <w:b/>
            </w:rPr>
          </w:pPr>
          <w:r w:rsidRPr="00143EC0">
            <w:rPr>
              <w:b/>
            </w:rPr>
            <w:t xml:space="preserve">PŘÍLOHA č. </w:t>
          </w:r>
          <w:r>
            <w:rPr>
              <w:b/>
            </w:rPr>
            <w:t>5</w:t>
          </w:r>
        </w:p>
        <w:p w14:paraId="4876A771" w14:textId="77777777" w:rsidR="009643DE" w:rsidRDefault="009643DE" w:rsidP="00F95FBD">
          <w:pPr>
            <w:pStyle w:val="Zpat0"/>
          </w:pPr>
          <w:r w:rsidRPr="00886B4D">
            <w:rPr>
              <w:b/>
            </w:rPr>
            <w:t xml:space="preserve">Smlouva o dílo na </w:t>
          </w:r>
          <w:r>
            <w:rPr>
              <w:b/>
            </w:rPr>
            <w:t>poskytování služeb</w:t>
          </w:r>
        </w:p>
      </w:tc>
    </w:tr>
  </w:tbl>
  <w:p w14:paraId="78F0DA51" w14:textId="77777777" w:rsidR="009643DE" w:rsidRPr="00B8518B" w:rsidRDefault="009643D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60389700" w14:textId="77777777" w:rsidTr="00EB46E5">
      <w:tc>
        <w:tcPr>
          <w:tcW w:w="1361" w:type="dxa"/>
          <w:tcMar>
            <w:left w:w="0" w:type="dxa"/>
            <w:right w:w="0" w:type="dxa"/>
          </w:tcMar>
          <w:vAlign w:val="bottom"/>
        </w:tcPr>
        <w:p w14:paraId="1EE200C3" w14:textId="26183BF5"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9643DE" w:rsidRDefault="009643DE" w:rsidP="00B8518B">
          <w:pPr>
            <w:pStyle w:val="Zpat"/>
          </w:pPr>
        </w:p>
      </w:tc>
      <w:tc>
        <w:tcPr>
          <w:tcW w:w="425" w:type="dxa"/>
          <w:shd w:val="clear" w:color="auto" w:fill="auto"/>
          <w:tcMar>
            <w:left w:w="0" w:type="dxa"/>
            <w:right w:w="0" w:type="dxa"/>
          </w:tcMar>
        </w:tcPr>
        <w:p w14:paraId="4C2C8CD4" w14:textId="77777777" w:rsidR="009643DE" w:rsidRDefault="009643DE" w:rsidP="00B8518B">
          <w:pPr>
            <w:pStyle w:val="Zpat"/>
          </w:pPr>
        </w:p>
      </w:tc>
      <w:tc>
        <w:tcPr>
          <w:tcW w:w="8505" w:type="dxa"/>
        </w:tcPr>
        <w:p w14:paraId="64238BDD" w14:textId="77777777" w:rsidR="009643DE" w:rsidRPr="00143EC0" w:rsidRDefault="009643DE" w:rsidP="00F422D3">
          <w:pPr>
            <w:pStyle w:val="Zpat0"/>
            <w:rPr>
              <w:b/>
            </w:rPr>
          </w:pPr>
          <w:r w:rsidRPr="00143EC0">
            <w:rPr>
              <w:b/>
            </w:rPr>
            <w:t xml:space="preserve">PŘÍLOHA č. </w:t>
          </w:r>
          <w:r>
            <w:rPr>
              <w:b/>
            </w:rPr>
            <w:t>6</w:t>
          </w:r>
        </w:p>
        <w:p w14:paraId="42B977E0" w14:textId="77777777" w:rsidR="009643DE" w:rsidRDefault="009643DE" w:rsidP="00F95FBD">
          <w:pPr>
            <w:pStyle w:val="Zpat0"/>
          </w:pPr>
          <w:r w:rsidRPr="00886B4D">
            <w:rPr>
              <w:b/>
            </w:rPr>
            <w:t xml:space="preserve">Smlouva o dílo na </w:t>
          </w:r>
          <w:r>
            <w:rPr>
              <w:b/>
            </w:rPr>
            <w:t>poskytování služeb</w:t>
          </w:r>
        </w:p>
      </w:tc>
    </w:tr>
  </w:tbl>
  <w:p w14:paraId="7605D7E7" w14:textId="77777777" w:rsidR="009643DE" w:rsidRPr="00B8518B" w:rsidRDefault="009643D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200B4099" w14:textId="77777777" w:rsidTr="00EB46E5">
      <w:tc>
        <w:tcPr>
          <w:tcW w:w="1361" w:type="dxa"/>
          <w:tcMar>
            <w:left w:w="0" w:type="dxa"/>
            <w:right w:w="0" w:type="dxa"/>
          </w:tcMar>
          <w:vAlign w:val="bottom"/>
        </w:tcPr>
        <w:p w14:paraId="49C203DA" w14:textId="6B27793B"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9643DE" w:rsidRDefault="009643DE" w:rsidP="00B8518B">
          <w:pPr>
            <w:pStyle w:val="Zpat"/>
          </w:pPr>
        </w:p>
      </w:tc>
      <w:tc>
        <w:tcPr>
          <w:tcW w:w="425" w:type="dxa"/>
          <w:shd w:val="clear" w:color="auto" w:fill="auto"/>
          <w:tcMar>
            <w:left w:w="0" w:type="dxa"/>
            <w:right w:w="0" w:type="dxa"/>
          </w:tcMar>
        </w:tcPr>
        <w:p w14:paraId="1E511D69" w14:textId="77777777" w:rsidR="009643DE" w:rsidRDefault="009643DE" w:rsidP="00B8518B">
          <w:pPr>
            <w:pStyle w:val="Zpat"/>
          </w:pPr>
        </w:p>
      </w:tc>
      <w:tc>
        <w:tcPr>
          <w:tcW w:w="8505" w:type="dxa"/>
        </w:tcPr>
        <w:p w14:paraId="28E20669" w14:textId="77777777" w:rsidR="009643DE" w:rsidRPr="00143EC0" w:rsidRDefault="009643DE" w:rsidP="00F422D3">
          <w:pPr>
            <w:pStyle w:val="Zpat0"/>
            <w:rPr>
              <w:b/>
            </w:rPr>
          </w:pPr>
          <w:r w:rsidRPr="00143EC0">
            <w:rPr>
              <w:b/>
            </w:rPr>
            <w:t xml:space="preserve">PŘÍLOHA č. </w:t>
          </w:r>
          <w:r>
            <w:rPr>
              <w:b/>
            </w:rPr>
            <w:t>7</w:t>
          </w:r>
        </w:p>
        <w:p w14:paraId="021CA5A4" w14:textId="77777777" w:rsidR="009643DE" w:rsidRDefault="009643DE" w:rsidP="00F95FBD">
          <w:pPr>
            <w:pStyle w:val="Zpat0"/>
          </w:pPr>
          <w:r w:rsidRPr="00886B4D">
            <w:rPr>
              <w:b/>
            </w:rPr>
            <w:t xml:space="preserve">Smlouva o dílo na </w:t>
          </w:r>
          <w:r>
            <w:rPr>
              <w:b/>
            </w:rPr>
            <w:t>poskytování služeb</w:t>
          </w:r>
        </w:p>
      </w:tc>
    </w:tr>
  </w:tbl>
  <w:p w14:paraId="6AB9F404" w14:textId="77777777" w:rsidR="009643DE" w:rsidRPr="00B8518B" w:rsidRDefault="009643D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43DE" w14:paraId="2D5A9328" w14:textId="77777777" w:rsidTr="00EB46E5">
      <w:tc>
        <w:tcPr>
          <w:tcW w:w="1361" w:type="dxa"/>
          <w:tcMar>
            <w:left w:w="0" w:type="dxa"/>
            <w:right w:w="0" w:type="dxa"/>
          </w:tcMar>
          <w:vAlign w:val="bottom"/>
        </w:tcPr>
        <w:p w14:paraId="520EB415" w14:textId="65BDE217" w:rsidR="009643DE" w:rsidRPr="00B8518B" w:rsidRDefault="009643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9643DE" w:rsidRDefault="009643DE" w:rsidP="00B8518B">
          <w:pPr>
            <w:pStyle w:val="Zpat"/>
          </w:pPr>
        </w:p>
      </w:tc>
      <w:tc>
        <w:tcPr>
          <w:tcW w:w="425" w:type="dxa"/>
          <w:shd w:val="clear" w:color="auto" w:fill="auto"/>
          <w:tcMar>
            <w:left w:w="0" w:type="dxa"/>
            <w:right w:w="0" w:type="dxa"/>
          </w:tcMar>
        </w:tcPr>
        <w:p w14:paraId="65151A4E" w14:textId="77777777" w:rsidR="009643DE" w:rsidRDefault="009643DE" w:rsidP="00B8518B">
          <w:pPr>
            <w:pStyle w:val="Zpat"/>
          </w:pPr>
        </w:p>
      </w:tc>
      <w:tc>
        <w:tcPr>
          <w:tcW w:w="8505" w:type="dxa"/>
        </w:tcPr>
        <w:p w14:paraId="759F17AC" w14:textId="77777777" w:rsidR="009643DE" w:rsidRPr="00143EC0" w:rsidRDefault="009643DE" w:rsidP="00F422D3">
          <w:pPr>
            <w:pStyle w:val="Zpat0"/>
            <w:rPr>
              <w:b/>
            </w:rPr>
          </w:pPr>
          <w:r w:rsidRPr="00143EC0">
            <w:rPr>
              <w:b/>
            </w:rPr>
            <w:t xml:space="preserve">PŘÍLOHA č. </w:t>
          </w:r>
          <w:r>
            <w:rPr>
              <w:b/>
            </w:rPr>
            <w:t>8</w:t>
          </w:r>
        </w:p>
        <w:p w14:paraId="735C0C8E" w14:textId="77777777" w:rsidR="009643DE" w:rsidRDefault="009643DE" w:rsidP="00F95FBD">
          <w:pPr>
            <w:pStyle w:val="Zpat0"/>
          </w:pPr>
          <w:r w:rsidRPr="00886B4D">
            <w:rPr>
              <w:b/>
            </w:rPr>
            <w:t xml:space="preserve">Smlouva o dílo na </w:t>
          </w:r>
          <w:r>
            <w:rPr>
              <w:b/>
            </w:rPr>
            <w:t>poskytování služeb</w:t>
          </w:r>
        </w:p>
      </w:tc>
    </w:tr>
  </w:tbl>
  <w:p w14:paraId="06CC2AD8" w14:textId="77777777" w:rsidR="009643DE" w:rsidRPr="00B8518B" w:rsidRDefault="009643D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9643DE" w:rsidRDefault="009643DE" w:rsidP="00962258">
      <w:pPr>
        <w:spacing w:after="0" w:line="240" w:lineRule="auto"/>
      </w:pPr>
      <w:r>
        <w:separator/>
      </w:r>
    </w:p>
  </w:footnote>
  <w:footnote w:type="continuationSeparator" w:id="0">
    <w:p w14:paraId="534A7A1B" w14:textId="77777777" w:rsidR="009643DE" w:rsidRDefault="009643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26FF851F" w14:textId="77777777" w:rsidTr="00C02D0A">
      <w:trPr>
        <w:trHeight w:hRule="exact" w:val="454"/>
      </w:trPr>
      <w:tc>
        <w:tcPr>
          <w:tcW w:w="1361" w:type="dxa"/>
          <w:tcMar>
            <w:top w:w="57" w:type="dxa"/>
            <w:left w:w="0" w:type="dxa"/>
            <w:right w:w="0" w:type="dxa"/>
          </w:tcMar>
        </w:tcPr>
        <w:p w14:paraId="58D921D0"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1CF3204D" w14:textId="77777777" w:rsidR="009643DE" w:rsidRDefault="009643DE" w:rsidP="00523EA7">
          <w:pPr>
            <w:pStyle w:val="Zpat"/>
          </w:pPr>
        </w:p>
      </w:tc>
      <w:tc>
        <w:tcPr>
          <w:tcW w:w="5698" w:type="dxa"/>
          <w:shd w:val="clear" w:color="auto" w:fill="auto"/>
          <w:tcMar>
            <w:top w:w="57" w:type="dxa"/>
            <w:left w:w="0" w:type="dxa"/>
            <w:right w:w="0" w:type="dxa"/>
          </w:tcMar>
        </w:tcPr>
        <w:p w14:paraId="362AE77D" w14:textId="77777777" w:rsidR="009643DE" w:rsidRPr="00D6163D" w:rsidRDefault="009643DE" w:rsidP="00D6163D">
          <w:pPr>
            <w:pStyle w:val="Druhdokumentu"/>
          </w:pPr>
        </w:p>
      </w:tc>
    </w:tr>
  </w:tbl>
  <w:p w14:paraId="33A2C084" w14:textId="77777777" w:rsidR="009643DE" w:rsidRPr="00D6163D" w:rsidRDefault="009643D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5B1AC796" w14:textId="77777777" w:rsidTr="00C02D0A">
      <w:trPr>
        <w:trHeight w:hRule="exact" w:val="454"/>
      </w:trPr>
      <w:tc>
        <w:tcPr>
          <w:tcW w:w="1361" w:type="dxa"/>
          <w:tcMar>
            <w:top w:w="57" w:type="dxa"/>
            <w:left w:w="0" w:type="dxa"/>
            <w:right w:w="0" w:type="dxa"/>
          </w:tcMar>
        </w:tcPr>
        <w:p w14:paraId="127F1B6D"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314BD8E6" w14:textId="77777777" w:rsidR="009643DE" w:rsidRDefault="009643DE" w:rsidP="00523EA7">
          <w:pPr>
            <w:pStyle w:val="Zpat"/>
          </w:pPr>
        </w:p>
      </w:tc>
      <w:tc>
        <w:tcPr>
          <w:tcW w:w="5698" w:type="dxa"/>
          <w:shd w:val="clear" w:color="auto" w:fill="auto"/>
          <w:tcMar>
            <w:top w:w="57" w:type="dxa"/>
            <w:left w:w="0" w:type="dxa"/>
            <w:right w:w="0" w:type="dxa"/>
          </w:tcMar>
        </w:tcPr>
        <w:p w14:paraId="45CCC127" w14:textId="77777777" w:rsidR="009643DE" w:rsidRPr="00D6163D" w:rsidRDefault="009643DE" w:rsidP="00D6163D">
          <w:pPr>
            <w:pStyle w:val="Druhdokumentu"/>
          </w:pPr>
        </w:p>
      </w:tc>
    </w:tr>
  </w:tbl>
  <w:p w14:paraId="2D67BE34" w14:textId="77777777" w:rsidR="009643DE" w:rsidRPr="00D6163D" w:rsidRDefault="009643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43DE" w14:paraId="125F3090" w14:textId="77777777" w:rsidTr="00B22106">
      <w:trPr>
        <w:trHeight w:hRule="exact" w:val="936"/>
      </w:trPr>
      <w:tc>
        <w:tcPr>
          <w:tcW w:w="1361" w:type="dxa"/>
          <w:tcMar>
            <w:left w:w="0" w:type="dxa"/>
            <w:right w:w="0" w:type="dxa"/>
          </w:tcMar>
        </w:tcPr>
        <w:p w14:paraId="64F75280" w14:textId="77777777" w:rsidR="009643DE" w:rsidRPr="00B8518B" w:rsidRDefault="009643DE" w:rsidP="00FC6389">
          <w:pPr>
            <w:pStyle w:val="Zpat"/>
            <w:rPr>
              <w:rStyle w:val="slostrnky"/>
            </w:rPr>
          </w:pPr>
        </w:p>
      </w:tc>
      <w:tc>
        <w:tcPr>
          <w:tcW w:w="3458" w:type="dxa"/>
          <w:shd w:val="clear" w:color="auto" w:fill="auto"/>
          <w:tcMar>
            <w:left w:w="0" w:type="dxa"/>
            <w:right w:w="0" w:type="dxa"/>
          </w:tcMar>
        </w:tcPr>
        <w:p w14:paraId="7F24DA5A" w14:textId="77777777" w:rsidR="009643DE" w:rsidRDefault="009643DE"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9643DE" w:rsidRPr="00D6163D" w:rsidRDefault="009643DE" w:rsidP="00FC6389">
          <w:pPr>
            <w:pStyle w:val="Druhdokumentu"/>
          </w:pPr>
        </w:p>
      </w:tc>
    </w:tr>
    <w:tr w:rsidR="009643DE" w14:paraId="14D26AA4" w14:textId="77777777" w:rsidTr="00B22106">
      <w:trPr>
        <w:trHeight w:hRule="exact" w:val="936"/>
      </w:trPr>
      <w:tc>
        <w:tcPr>
          <w:tcW w:w="1361" w:type="dxa"/>
          <w:tcMar>
            <w:left w:w="0" w:type="dxa"/>
            <w:right w:w="0" w:type="dxa"/>
          </w:tcMar>
        </w:tcPr>
        <w:p w14:paraId="68D6B4DD" w14:textId="77777777" w:rsidR="009643DE" w:rsidRPr="00B8518B" w:rsidRDefault="009643DE" w:rsidP="00FC6389">
          <w:pPr>
            <w:pStyle w:val="Zpat"/>
            <w:rPr>
              <w:rStyle w:val="slostrnky"/>
            </w:rPr>
          </w:pPr>
        </w:p>
      </w:tc>
      <w:tc>
        <w:tcPr>
          <w:tcW w:w="3458" w:type="dxa"/>
          <w:shd w:val="clear" w:color="auto" w:fill="auto"/>
          <w:tcMar>
            <w:left w:w="0" w:type="dxa"/>
            <w:right w:w="0" w:type="dxa"/>
          </w:tcMar>
        </w:tcPr>
        <w:p w14:paraId="0FE5771A" w14:textId="77777777" w:rsidR="009643DE" w:rsidRDefault="009643DE" w:rsidP="00FC6389">
          <w:pPr>
            <w:pStyle w:val="Zpat"/>
          </w:pPr>
        </w:p>
      </w:tc>
      <w:tc>
        <w:tcPr>
          <w:tcW w:w="5756" w:type="dxa"/>
          <w:shd w:val="clear" w:color="auto" w:fill="auto"/>
          <w:tcMar>
            <w:left w:w="0" w:type="dxa"/>
            <w:right w:w="0" w:type="dxa"/>
          </w:tcMar>
        </w:tcPr>
        <w:p w14:paraId="7116DABD" w14:textId="77777777" w:rsidR="009643DE" w:rsidRPr="00D6163D" w:rsidRDefault="009643DE" w:rsidP="00FC6389">
          <w:pPr>
            <w:pStyle w:val="Druhdokumentu"/>
          </w:pPr>
        </w:p>
      </w:tc>
    </w:tr>
  </w:tbl>
  <w:p w14:paraId="6751D14B" w14:textId="77777777" w:rsidR="009643DE" w:rsidRPr="00D6163D" w:rsidRDefault="009643DE" w:rsidP="00FC6389">
    <w:pPr>
      <w:pStyle w:val="Zhlav"/>
      <w:rPr>
        <w:sz w:val="8"/>
        <w:szCs w:val="8"/>
      </w:rPr>
    </w:pPr>
  </w:p>
  <w:p w14:paraId="48D72188" w14:textId="77777777" w:rsidR="009643DE" w:rsidRPr="00460660" w:rsidRDefault="009643D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1D67D37D" w14:textId="77777777" w:rsidTr="00C02D0A">
      <w:trPr>
        <w:trHeight w:hRule="exact" w:val="454"/>
      </w:trPr>
      <w:tc>
        <w:tcPr>
          <w:tcW w:w="1361" w:type="dxa"/>
          <w:tcMar>
            <w:top w:w="57" w:type="dxa"/>
            <w:left w:w="0" w:type="dxa"/>
            <w:right w:w="0" w:type="dxa"/>
          </w:tcMar>
        </w:tcPr>
        <w:p w14:paraId="7E6D3214"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3E2730BD" w14:textId="77777777" w:rsidR="009643DE" w:rsidRDefault="009643DE" w:rsidP="00523EA7">
          <w:pPr>
            <w:pStyle w:val="Zpat"/>
          </w:pPr>
        </w:p>
      </w:tc>
      <w:tc>
        <w:tcPr>
          <w:tcW w:w="5698" w:type="dxa"/>
          <w:shd w:val="clear" w:color="auto" w:fill="auto"/>
          <w:tcMar>
            <w:top w:w="57" w:type="dxa"/>
            <w:left w:w="0" w:type="dxa"/>
            <w:right w:w="0" w:type="dxa"/>
          </w:tcMar>
        </w:tcPr>
        <w:p w14:paraId="008585BA" w14:textId="77777777" w:rsidR="009643DE" w:rsidRPr="00D6163D" w:rsidRDefault="009643DE" w:rsidP="00D6163D">
          <w:pPr>
            <w:pStyle w:val="Druhdokumentu"/>
          </w:pPr>
        </w:p>
      </w:tc>
    </w:tr>
  </w:tbl>
  <w:p w14:paraId="33292E9D" w14:textId="77777777" w:rsidR="009643DE" w:rsidRPr="00D6163D" w:rsidRDefault="009643D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5362A945" w14:textId="77777777" w:rsidTr="00C02D0A">
      <w:trPr>
        <w:trHeight w:hRule="exact" w:val="454"/>
      </w:trPr>
      <w:tc>
        <w:tcPr>
          <w:tcW w:w="1361" w:type="dxa"/>
          <w:tcMar>
            <w:top w:w="57" w:type="dxa"/>
            <w:left w:w="0" w:type="dxa"/>
            <w:right w:w="0" w:type="dxa"/>
          </w:tcMar>
        </w:tcPr>
        <w:p w14:paraId="190E4EB8"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54EEB917" w14:textId="77777777" w:rsidR="009643DE" w:rsidRDefault="009643DE" w:rsidP="00523EA7">
          <w:pPr>
            <w:pStyle w:val="Zpat"/>
          </w:pPr>
        </w:p>
      </w:tc>
      <w:tc>
        <w:tcPr>
          <w:tcW w:w="5698" w:type="dxa"/>
          <w:shd w:val="clear" w:color="auto" w:fill="auto"/>
          <w:tcMar>
            <w:top w:w="57" w:type="dxa"/>
            <w:left w:w="0" w:type="dxa"/>
            <w:right w:w="0" w:type="dxa"/>
          </w:tcMar>
        </w:tcPr>
        <w:p w14:paraId="653F95CC" w14:textId="77777777" w:rsidR="009643DE" w:rsidRPr="00D6163D" w:rsidRDefault="009643DE" w:rsidP="00D6163D">
          <w:pPr>
            <w:pStyle w:val="Druhdokumentu"/>
          </w:pPr>
        </w:p>
      </w:tc>
    </w:tr>
  </w:tbl>
  <w:p w14:paraId="0B04A711" w14:textId="77777777" w:rsidR="009643DE" w:rsidRPr="00D6163D" w:rsidRDefault="009643D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6C247491" w14:textId="77777777" w:rsidTr="00C02D0A">
      <w:trPr>
        <w:trHeight w:hRule="exact" w:val="454"/>
      </w:trPr>
      <w:tc>
        <w:tcPr>
          <w:tcW w:w="1361" w:type="dxa"/>
          <w:tcMar>
            <w:top w:w="57" w:type="dxa"/>
            <w:left w:w="0" w:type="dxa"/>
            <w:right w:w="0" w:type="dxa"/>
          </w:tcMar>
        </w:tcPr>
        <w:p w14:paraId="2D1CFD8C"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4C37B60E" w14:textId="77777777" w:rsidR="009643DE" w:rsidRDefault="009643DE" w:rsidP="00523EA7">
          <w:pPr>
            <w:pStyle w:val="Zpat"/>
          </w:pPr>
        </w:p>
      </w:tc>
      <w:tc>
        <w:tcPr>
          <w:tcW w:w="5698" w:type="dxa"/>
          <w:shd w:val="clear" w:color="auto" w:fill="auto"/>
          <w:tcMar>
            <w:top w:w="57" w:type="dxa"/>
            <w:left w:w="0" w:type="dxa"/>
            <w:right w:w="0" w:type="dxa"/>
          </w:tcMar>
        </w:tcPr>
        <w:p w14:paraId="10501AE5" w14:textId="77777777" w:rsidR="009643DE" w:rsidRPr="00D6163D" w:rsidRDefault="009643DE" w:rsidP="00D6163D">
          <w:pPr>
            <w:pStyle w:val="Druhdokumentu"/>
          </w:pPr>
        </w:p>
      </w:tc>
    </w:tr>
  </w:tbl>
  <w:p w14:paraId="4D98D36A" w14:textId="77777777" w:rsidR="009643DE" w:rsidRPr="00D6163D" w:rsidRDefault="009643D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5DA0C32F" w14:textId="77777777" w:rsidTr="00C02D0A">
      <w:trPr>
        <w:trHeight w:hRule="exact" w:val="454"/>
      </w:trPr>
      <w:tc>
        <w:tcPr>
          <w:tcW w:w="1361" w:type="dxa"/>
          <w:tcMar>
            <w:top w:w="57" w:type="dxa"/>
            <w:left w:w="0" w:type="dxa"/>
            <w:right w:w="0" w:type="dxa"/>
          </w:tcMar>
        </w:tcPr>
        <w:p w14:paraId="0012662A"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5CE6143A" w14:textId="77777777" w:rsidR="009643DE" w:rsidRDefault="009643DE" w:rsidP="00523EA7">
          <w:pPr>
            <w:pStyle w:val="Zpat"/>
          </w:pPr>
        </w:p>
      </w:tc>
      <w:tc>
        <w:tcPr>
          <w:tcW w:w="5698" w:type="dxa"/>
          <w:shd w:val="clear" w:color="auto" w:fill="auto"/>
          <w:tcMar>
            <w:top w:w="57" w:type="dxa"/>
            <w:left w:w="0" w:type="dxa"/>
            <w:right w:w="0" w:type="dxa"/>
          </w:tcMar>
        </w:tcPr>
        <w:p w14:paraId="01A2CD0B" w14:textId="77777777" w:rsidR="009643DE" w:rsidRPr="00D6163D" w:rsidRDefault="009643DE" w:rsidP="00D6163D">
          <w:pPr>
            <w:pStyle w:val="Druhdokumentu"/>
          </w:pPr>
        </w:p>
      </w:tc>
    </w:tr>
  </w:tbl>
  <w:p w14:paraId="7B6CD802" w14:textId="77777777" w:rsidR="009643DE" w:rsidRPr="00D6163D" w:rsidRDefault="009643D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456EE47A" w14:textId="77777777" w:rsidTr="00C02D0A">
      <w:trPr>
        <w:trHeight w:hRule="exact" w:val="454"/>
      </w:trPr>
      <w:tc>
        <w:tcPr>
          <w:tcW w:w="1361" w:type="dxa"/>
          <w:tcMar>
            <w:top w:w="57" w:type="dxa"/>
            <w:left w:w="0" w:type="dxa"/>
            <w:right w:w="0" w:type="dxa"/>
          </w:tcMar>
        </w:tcPr>
        <w:p w14:paraId="16D9DD74"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3F11630A" w14:textId="77777777" w:rsidR="009643DE" w:rsidRDefault="009643DE" w:rsidP="00523EA7">
          <w:pPr>
            <w:pStyle w:val="Zpat"/>
          </w:pPr>
        </w:p>
      </w:tc>
      <w:tc>
        <w:tcPr>
          <w:tcW w:w="5698" w:type="dxa"/>
          <w:shd w:val="clear" w:color="auto" w:fill="auto"/>
          <w:tcMar>
            <w:top w:w="57" w:type="dxa"/>
            <w:left w:w="0" w:type="dxa"/>
            <w:right w:w="0" w:type="dxa"/>
          </w:tcMar>
        </w:tcPr>
        <w:p w14:paraId="19113D71" w14:textId="77777777" w:rsidR="009643DE" w:rsidRPr="00D6163D" w:rsidRDefault="009643DE" w:rsidP="00D6163D">
          <w:pPr>
            <w:pStyle w:val="Druhdokumentu"/>
          </w:pPr>
        </w:p>
      </w:tc>
    </w:tr>
  </w:tbl>
  <w:p w14:paraId="4A4000A6" w14:textId="77777777" w:rsidR="009643DE" w:rsidRPr="00D6163D" w:rsidRDefault="009643D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3424F469" w14:textId="77777777" w:rsidTr="00C02D0A">
      <w:trPr>
        <w:trHeight w:hRule="exact" w:val="454"/>
      </w:trPr>
      <w:tc>
        <w:tcPr>
          <w:tcW w:w="1361" w:type="dxa"/>
          <w:tcMar>
            <w:top w:w="57" w:type="dxa"/>
            <w:left w:w="0" w:type="dxa"/>
            <w:right w:w="0" w:type="dxa"/>
          </w:tcMar>
        </w:tcPr>
        <w:p w14:paraId="6EF4D9A9"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424F1A70" w14:textId="77777777" w:rsidR="009643DE" w:rsidRDefault="009643DE" w:rsidP="00523EA7">
          <w:pPr>
            <w:pStyle w:val="Zpat"/>
          </w:pPr>
        </w:p>
      </w:tc>
      <w:tc>
        <w:tcPr>
          <w:tcW w:w="5698" w:type="dxa"/>
          <w:shd w:val="clear" w:color="auto" w:fill="auto"/>
          <w:tcMar>
            <w:top w:w="57" w:type="dxa"/>
            <w:left w:w="0" w:type="dxa"/>
            <w:right w:w="0" w:type="dxa"/>
          </w:tcMar>
        </w:tcPr>
        <w:p w14:paraId="6FB5FFD8" w14:textId="77777777" w:rsidR="009643DE" w:rsidRPr="00D6163D" w:rsidRDefault="009643DE" w:rsidP="00D6163D">
          <w:pPr>
            <w:pStyle w:val="Druhdokumentu"/>
          </w:pPr>
        </w:p>
      </w:tc>
    </w:tr>
  </w:tbl>
  <w:p w14:paraId="08C12C33" w14:textId="77777777" w:rsidR="009643DE" w:rsidRPr="00D6163D" w:rsidRDefault="009643D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43DE" w14:paraId="62232364" w14:textId="77777777" w:rsidTr="00C02D0A">
      <w:trPr>
        <w:trHeight w:hRule="exact" w:val="454"/>
      </w:trPr>
      <w:tc>
        <w:tcPr>
          <w:tcW w:w="1361" w:type="dxa"/>
          <w:tcMar>
            <w:top w:w="57" w:type="dxa"/>
            <w:left w:w="0" w:type="dxa"/>
            <w:right w:w="0" w:type="dxa"/>
          </w:tcMar>
        </w:tcPr>
        <w:p w14:paraId="1128734A" w14:textId="77777777" w:rsidR="009643DE" w:rsidRPr="00B8518B" w:rsidRDefault="009643DE" w:rsidP="00523EA7">
          <w:pPr>
            <w:pStyle w:val="Zpat"/>
            <w:rPr>
              <w:rStyle w:val="slostrnky"/>
            </w:rPr>
          </w:pPr>
        </w:p>
      </w:tc>
      <w:tc>
        <w:tcPr>
          <w:tcW w:w="3458" w:type="dxa"/>
          <w:shd w:val="clear" w:color="auto" w:fill="auto"/>
          <w:tcMar>
            <w:top w:w="57" w:type="dxa"/>
            <w:left w:w="0" w:type="dxa"/>
            <w:right w:w="0" w:type="dxa"/>
          </w:tcMar>
        </w:tcPr>
        <w:p w14:paraId="57DB98B3" w14:textId="77777777" w:rsidR="009643DE" w:rsidRDefault="009643DE" w:rsidP="00523EA7">
          <w:pPr>
            <w:pStyle w:val="Zpat"/>
          </w:pPr>
        </w:p>
      </w:tc>
      <w:tc>
        <w:tcPr>
          <w:tcW w:w="5698" w:type="dxa"/>
          <w:shd w:val="clear" w:color="auto" w:fill="auto"/>
          <w:tcMar>
            <w:top w:w="57" w:type="dxa"/>
            <w:left w:w="0" w:type="dxa"/>
            <w:right w:w="0" w:type="dxa"/>
          </w:tcMar>
        </w:tcPr>
        <w:p w14:paraId="1E7DFB6C" w14:textId="77777777" w:rsidR="009643DE" w:rsidRPr="00D6163D" w:rsidRDefault="009643DE" w:rsidP="00D6163D">
          <w:pPr>
            <w:pStyle w:val="Druhdokumentu"/>
          </w:pPr>
        </w:p>
      </w:tc>
    </w:tr>
  </w:tbl>
  <w:p w14:paraId="7911A644" w14:textId="77777777" w:rsidR="009643DE" w:rsidRPr="00D6163D" w:rsidRDefault="009643D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4"/>
    <w:lvlOverride w:ilvl="0">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35A01"/>
    <w:rsid w:val="00143EC0"/>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0B5F"/>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382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28CD"/>
    <w:rsid w:val="00464BA9"/>
    <w:rsid w:val="00483969"/>
    <w:rsid w:val="00486107"/>
    <w:rsid w:val="00491827"/>
    <w:rsid w:val="004C4399"/>
    <w:rsid w:val="004C787C"/>
    <w:rsid w:val="004D09FB"/>
    <w:rsid w:val="004D7138"/>
    <w:rsid w:val="004E7A1F"/>
    <w:rsid w:val="004F4B9B"/>
    <w:rsid w:val="00501A0E"/>
    <w:rsid w:val="00502690"/>
    <w:rsid w:val="0050666E"/>
    <w:rsid w:val="00506DE0"/>
    <w:rsid w:val="00511AB9"/>
    <w:rsid w:val="00523BB5"/>
    <w:rsid w:val="00523EA7"/>
    <w:rsid w:val="005406EB"/>
    <w:rsid w:val="00541324"/>
    <w:rsid w:val="00546383"/>
    <w:rsid w:val="0054780A"/>
    <w:rsid w:val="00553375"/>
    <w:rsid w:val="00555884"/>
    <w:rsid w:val="0056713A"/>
    <w:rsid w:val="005736B7"/>
    <w:rsid w:val="00575E5A"/>
    <w:rsid w:val="00580245"/>
    <w:rsid w:val="005A0DD7"/>
    <w:rsid w:val="005A1F44"/>
    <w:rsid w:val="005A3013"/>
    <w:rsid w:val="005D3C39"/>
    <w:rsid w:val="005F1BF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264"/>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14946"/>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43DE"/>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53AA7"/>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250A7"/>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618C4"/>
    <w:rsid w:val="00E7415D"/>
    <w:rsid w:val="00E84D78"/>
    <w:rsid w:val="00E85E52"/>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0509">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072433973">
      <w:bodyDiv w:val="1"/>
      <w:marLeft w:val="0"/>
      <w:marRight w:val="0"/>
      <w:marTop w:val="0"/>
      <w:marBottom w:val="0"/>
      <w:divBdr>
        <w:top w:val="none" w:sz="0" w:space="0" w:color="auto"/>
        <w:left w:val="none" w:sz="0" w:space="0" w:color="auto"/>
        <w:bottom w:val="none" w:sz="0" w:space="0" w:color="auto"/>
        <w:right w:val="none" w:sz="0" w:space="0" w:color="auto"/>
      </w:divBdr>
    </w:div>
    <w:div w:id="1264415424">
      <w:bodyDiv w:val="1"/>
      <w:marLeft w:val="0"/>
      <w:marRight w:val="0"/>
      <w:marTop w:val="0"/>
      <w:marBottom w:val="0"/>
      <w:divBdr>
        <w:top w:val="none" w:sz="0" w:space="0" w:color="auto"/>
        <w:left w:val="none" w:sz="0" w:space="0" w:color="auto"/>
        <w:bottom w:val="none" w:sz="0" w:space="0" w:color="auto"/>
        <w:right w:val="none" w:sz="0" w:space="0" w:color="auto"/>
      </w:divBdr>
    </w:div>
    <w:div w:id="1787963020">
      <w:bodyDiv w:val="1"/>
      <w:marLeft w:val="0"/>
      <w:marRight w:val="0"/>
      <w:marTop w:val="0"/>
      <w:marBottom w:val="0"/>
      <w:divBdr>
        <w:top w:val="none" w:sz="0" w:space="0" w:color="auto"/>
        <w:left w:val="none" w:sz="0" w:space="0" w:color="auto"/>
        <w:bottom w:val="none" w:sz="0" w:space="0" w:color="auto"/>
        <w:right w:val="none" w:sz="0" w:space="0" w:color="auto"/>
      </w:divBdr>
    </w:div>
    <w:div w:id="1903905360">
      <w:bodyDiv w:val="1"/>
      <w:marLeft w:val="0"/>
      <w:marRight w:val="0"/>
      <w:marTop w:val="0"/>
      <w:marBottom w:val="0"/>
      <w:divBdr>
        <w:top w:val="none" w:sz="0" w:space="0" w:color="auto"/>
        <w:left w:val="none" w:sz="0" w:space="0" w:color="auto"/>
        <w:bottom w:val="none" w:sz="0" w:space="0" w:color="auto"/>
        <w:right w:val="none" w:sz="0" w:space="0" w:color="auto"/>
      </w:divBdr>
    </w:div>
    <w:div w:id="200253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SzaboR@spravazelezni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36CDC1B3-2497-42AC-907F-397E2C2C2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77</TotalTime>
  <Pages>21</Pages>
  <Words>3634</Words>
  <Characters>21443</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10</cp:revision>
  <cp:lastPrinted>2021-01-21T09:43:00Z</cp:lastPrinted>
  <dcterms:created xsi:type="dcterms:W3CDTF">2021-05-27T06:26:00Z</dcterms:created>
  <dcterms:modified xsi:type="dcterms:W3CDTF">2021-09-07T09:32:00Z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