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5052B034" w14:textId="77777777" w:rsidTr="00F862D6">
        <w:tc>
          <w:tcPr>
            <w:tcW w:w="1020" w:type="dxa"/>
          </w:tcPr>
          <w:p w14:paraId="50BDBBE0"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33EF2E19" wp14:editId="653E165A">
                      <wp:simplePos x="0" y="0"/>
                      <wp:positionH relativeFrom="page">
                        <wp:posOffset>2548890</wp:posOffset>
                      </wp:positionH>
                      <wp:positionV relativeFrom="page">
                        <wp:posOffset>177165</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7BB28175" w14:textId="77777777" w:rsidR="00D63009" w:rsidRDefault="009C2B8D"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EF2E19" id="_x0000_t202" coordsize="21600,21600" o:spt="202" path="m,l,21600r21600,l21600,xe">
                      <v:stroke joinstyle="miter"/>
                      <v:path gradientshapeok="t" o:connecttype="rect"/>
                    </v:shapetype>
                    <v:shape id="Text Box 1" o:spid="_x0000_s1026" type="#_x0000_t202" style="position:absolute;margin-left:200.7pt;margin-top:13.95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" o:allowincell="f" fillcolor="white [3212]" stroked="f" strokeweight=".5pt">
                      <v:textbox>
                        <w:txbxContent>
                          <w:p w14:paraId="7BB28175" w14:textId="77777777" w:rsidR="00D63009" w:rsidRDefault="009C2B8D" w:rsidP="0037111D">
                            <w:pPr>
                              <w:pStyle w:val="Bezmezer"/>
                              <w:rPr>
                                <w:b/>
                              </w:rPr>
                            </w:pPr>
                            <w:r>
                              <w:rPr>
                                <w:b/>
                              </w:rPr>
                              <w:t>Prostřednictvím EZAK</w:t>
                            </w:r>
                          </w:p>
                        </w:txbxContent>
                      </v:textbox>
                      <w10:wrap anchorx="page" anchory="page"/>
                      <w10:anchorlock/>
                    </v:shape>
                  </w:pict>
                </mc:Fallback>
              </mc:AlternateContent>
            </w:r>
          </w:p>
        </w:tc>
        <w:tc>
          <w:tcPr>
            <w:tcW w:w="2552" w:type="dxa"/>
          </w:tcPr>
          <w:p w14:paraId="19DD5DBD" w14:textId="77777777" w:rsidR="00F64786" w:rsidRPr="001A6F12" w:rsidRDefault="00F64786" w:rsidP="0077673A">
            <w:pPr>
              <w:rPr>
                <w:szCs w:val="14"/>
              </w:rPr>
            </w:pPr>
          </w:p>
        </w:tc>
        <w:tc>
          <w:tcPr>
            <w:tcW w:w="823" w:type="dxa"/>
          </w:tcPr>
          <w:p w14:paraId="5C61DB93" w14:textId="77777777" w:rsidR="00F64786" w:rsidRPr="001A6F12" w:rsidRDefault="00F64786" w:rsidP="0077673A">
            <w:pPr>
              <w:rPr>
                <w:szCs w:val="14"/>
              </w:rPr>
            </w:pPr>
          </w:p>
        </w:tc>
        <w:tc>
          <w:tcPr>
            <w:tcW w:w="3685" w:type="dxa"/>
          </w:tcPr>
          <w:p w14:paraId="31316DEB" w14:textId="77777777" w:rsidR="00F64786" w:rsidRPr="001A6F12" w:rsidRDefault="00F64786" w:rsidP="0077673A">
            <w:pPr>
              <w:rPr>
                <w:szCs w:val="14"/>
              </w:rPr>
            </w:pPr>
          </w:p>
        </w:tc>
      </w:tr>
      <w:tr w:rsidR="00F862D6" w:rsidRPr="001A6F12" w14:paraId="1ABB9407" w14:textId="77777777" w:rsidTr="00596C7E">
        <w:tc>
          <w:tcPr>
            <w:tcW w:w="1020" w:type="dxa"/>
          </w:tcPr>
          <w:p w14:paraId="0F3EA0F2" w14:textId="77777777" w:rsidR="00F862D6" w:rsidRPr="001A6F12" w:rsidRDefault="00F862D6" w:rsidP="0077673A">
            <w:pPr>
              <w:rPr>
                <w:szCs w:val="14"/>
              </w:rPr>
            </w:pPr>
          </w:p>
        </w:tc>
        <w:tc>
          <w:tcPr>
            <w:tcW w:w="2552" w:type="dxa"/>
          </w:tcPr>
          <w:p w14:paraId="70B12686" w14:textId="77777777" w:rsidR="00F862D6" w:rsidRPr="001A6F12" w:rsidRDefault="00F862D6" w:rsidP="00764595">
            <w:pPr>
              <w:rPr>
                <w:szCs w:val="14"/>
              </w:rPr>
            </w:pPr>
          </w:p>
        </w:tc>
        <w:tc>
          <w:tcPr>
            <w:tcW w:w="823" w:type="dxa"/>
          </w:tcPr>
          <w:p w14:paraId="571FCEE0" w14:textId="77777777" w:rsidR="00F862D6" w:rsidRPr="001A6F12" w:rsidRDefault="00F862D6" w:rsidP="0077673A">
            <w:pPr>
              <w:rPr>
                <w:szCs w:val="14"/>
              </w:rPr>
            </w:pPr>
          </w:p>
        </w:tc>
        <w:tc>
          <w:tcPr>
            <w:tcW w:w="3685" w:type="dxa"/>
            <w:vMerge w:val="restart"/>
          </w:tcPr>
          <w:p w14:paraId="7A504C4D" w14:textId="77777777" w:rsidR="00596C7E" w:rsidRPr="001A6F12" w:rsidRDefault="00596C7E" w:rsidP="00596C7E">
            <w:pPr>
              <w:rPr>
                <w:rStyle w:val="Potovnadresa"/>
                <w:sz w:val="14"/>
                <w:szCs w:val="14"/>
              </w:rPr>
            </w:pPr>
          </w:p>
          <w:p w14:paraId="758C1982" w14:textId="77777777" w:rsidR="00F862D6" w:rsidRPr="001A6F12" w:rsidRDefault="00F862D6" w:rsidP="00596C7E">
            <w:pPr>
              <w:rPr>
                <w:rStyle w:val="Potovnadresa"/>
                <w:sz w:val="14"/>
                <w:szCs w:val="14"/>
              </w:rPr>
            </w:pPr>
          </w:p>
        </w:tc>
      </w:tr>
      <w:tr w:rsidR="00F862D6" w:rsidRPr="001A6F12" w14:paraId="0DA2D5B9" w14:textId="77777777" w:rsidTr="00F862D6">
        <w:tc>
          <w:tcPr>
            <w:tcW w:w="1020" w:type="dxa"/>
          </w:tcPr>
          <w:p w14:paraId="292A9780" w14:textId="77777777" w:rsidR="00F862D6" w:rsidRPr="001A6F12" w:rsidRDefault="00F862D6" w:rsidP="0077673A">
            <w:pPr>
              <w:rPr>
                <w:szCs w:val="14"/>
              </w:rPr>
            </w:pPr>
            <w:r w:rsidRPr="001A6F12">
              <w:rPr>
                <w:szCs w:val="14"/>
              </w:rPr>
              <w:t>Naše zn.</w:t>
            </w:r>
          </w:p>
        </w:tc>
        <w:tc>
          <w:tcPr>
            <w:tcW w:w="2552" w:type="dxa"/>
          </w:tcPr>
          <w:p w14:paraId="6202E3DD" w14:textId="30E21E1F" w:rsidR="00F862D6" w:rsidRPr="001A6F12" w:rsidRDefault="001D578D" w:rsidP="0037111D">
            <w:pPr>
              <w:rPr>
                <w:szCs w:val="14"/>
              </w:rPr>
            </w:pPr>
            <w:r>
              <w:rPr>
                <w:szCs w:val="14"/>
              </w:rPr>
              <w:t>11659</w:t>
            </w:r>
            <w:r w:rsidR="00B1053A">
              <w:rPr>
                <w:szCs w:val="14"/>
              </w:rPr>
              <w:t>/2021</w:t>
            </w:r>
            <w:r w:rsidR="00621F7A">
              <w:rPr>
                <w:szCs w:val="14"/>
              </w:rPr>
              <w:t>-SŽ</w:t>
            </w:r>
            <w:r w:rsidR="003E6B9A" w:rsidRPr="001A6F12">
              <w:rPr>
                <w:szCs w:val="14"/>
              </w:rPr>
              <w:t>-SSV-Ú3</w:t>
            </w:r>
          </w:p>
        </w:tc>
        <w:tc>
          <w:tcPr>
            <w:tcW w:w="823" w:type="dxa"/>
          </w:tcPr>
          <w:p w14:paraId="23EC7160" w14:textId="77777777" w:rsidR="00F862D6" w:rsidRPr="001A6F12" w:rsidRDefault="00F862D6" w:rsidP="0077673A">
            <w:pPr>
              <w:rPr>
                <w:szCs w:val="14"/>
              </w:rPr>
            </w:pPr>
          </w:p>
        </w:tc>
        <w:tc>
          <w:tcPr>
            <w:tcW w:w="3685" w:type="dxa"/>
            <w:vMerge/>
          </w:tcPr>
          <w:p w14:paraId="40C62C6B" w14:textId="77777777" w:rsidR="00F862D6" w:rsidRPr="001A6F12" w:rsidRDefault="00F862D6" w:rsidP="0077673A">
            <w:pPr>
              <w:rPr>
                <w:szCs w:val="14"/>
              </w:rPr>
            </w:pPr>
          </w:p>
        </w:tc>
      </w:tr>
      <w:tr w:rsidR="00F862D6" w:rsidRPr="001A6F12" w14:paraId="3E766EB9" w14:textId="77777777" w:rsidTr="00F862D6">
        <w:tc>
          <w:tcPr>
            <w:tcW w:w="1020" w:type="dxa"/>
          </w:tcPr>
          <w:p w14:paraId="3AEDCD4F" w14:textId="77777777" w:rsidR="00F862D6" w:rsidRPr="001A6F12" w:rsidRDefault="00F862D6" w:rsidP="0077673A">
            <w:pPr>
              <w:rPr>
                <w:szCs w:val="14"/>
              </w:rPr>
            </w:pPr>
            <w:r w:rsidRPr="001A6F12">
              <w:rPr>
                <w:szCs w:val="14"/>
              </w:rPr>
              <w:t>Listů/příloh</w:t>
            </w:r>
          </w:p>
        </w:tc>
        <w:tc>
          <w:tcPr>
            <w:tcW w:w="2552" w:type="dxa"/>
          </w:tcPr>
          <w:p w14:paraId="4FEA24E4" w14:textId="641FFE34" w:rsidR="00F862D6" w:rsidRPr="001A6F12" w:rsidRDefault="00F248DE" w:rsidP="00CC1E2B">
            <w:pPr>
              <w:rPr>
                <w:szCs w:val="14"/>
              </w:rPr>
            </w:pPr>
            <w:r>
              <w:rPr>
                <w:szCs w:val="14"/>
              </w:rPr>
              <w:t>14/2</w:t>
            </w:r>
          </w:p>
        </w:tc>
        <w:tc>
          <w:tcPr>
            <w:tcW w:w="823" w:type="dxa"/>
          </w:tcPr>
          <w:p w14:paraId="64962CD2" w14:textId="77777777" w:rsidR="00F862D6" w:rsidRPr="001A6F12" w:rsidRDefault="00F862D6" w:rsidP="0077673A">
            <w:pPr>
              <w:rPr>
                <w:szCs w:val="14"/>
              </w:rPr>
            </w:pPr>
          </w:p>
        </w:tc>
        <w:tc>
          <w:tcPr>
            <w:tcW w:w="3685" w:type="dxa"/>
            <w:vMerge/>
          </w:tcPr>
          <w:p w14:paraId="70426700" w14:textId="77777777" w:rsidR="00F862D6" w:rsidRPr="001A6F12" w:rsidRDefault="00F862D6" w:rsidP="0077673A">
            <w:pPr>
              <w:rPr>
                <w:noProof/>
                <w:szCs w:val="14"/>
              </w:rPr>
            </w:pPr>
          </w:p>
        </w:tc>
      </w:tr>
      <w:tr w:rsidR="00F862D6" w:rsidRPr="001A6F12" w14:paraId="11175B7D" w14:textId="77777777" w:rsidTr="00B23CA3">
        <w:trPr>
          <w:trHeight w:val="77"/>
        </w:trPr>
        <w:tc>
          <w:tcPr>
            <w:tcW w:w="1020" w:type="dxa"/>
          </w:tcPr>
          <w:p w14:paraId="608295A2" w14:textId="77777777" w:rsidR="00F862D6" w:rsidRPr="001A6F12" w:rsidRDefault="00F862D6" w:rsidP="0077673A">
            <w:pPr>
              <w:rPr>
                <w:szCs w:val="14"/>
              </w:rPr>
            </w:pPr>
          </w:p>
        </w:tc>
        <w:tc>
          <w:tcPr>
            <w:tcW w:w="2552" w:type="dxa"/>
          </w:tcPr>
          <w:p w14:paraId="0CB34D4F" w14:textId="77777777" w:rsidR="00F862D6" w:rsidRPr="001A6F12" w:rsidRDefault="00F862D6" w:rsidP="0077673A">
            <w:pPr>
              <w:rPr>
                <w:szCs w:val="14"/>
              </w:rPr>
            </w:pPr>
          </w:p>
        </w:tc>
        <w:tc>
          <w:tcPr>
            <w:tcW w:w="823" w:type="dxa"/>
          </w:tcPr>
          <w:p w14:paraId="55A980ED" w14:textId="77777777" w:rsidR="00F862D6" w:rsidRPr="001A6F12" w:rsidRDefault="00F862D6" w:rsidP="0077673A">
            <w:pPr>
              <w:rPr>
                <w:szCs w:val="14"/>
              </w:rPr>
            </w:pPr>
          </w:p>
        </w:tc>
        <w:tc>
          <w:tcPr>
            <w:tcW w:w="3685" w:type="dxa"/>
            <w:vMerge/>
          </w:tcPr>
          <w:p w14:paraId="62C3EAE6" w14:textId="77777777" w:rsidR="00F862D6" w:rsidRPr="001A6F12" w:rsidRDefault="00F862D6" w:rsidP="0077673A">
            <w:pPr>
              <w:rPr>
                <w:szCs w:val="14"/>
              </w:rPr>
            </w:pPr>
          </w:p>
        </w:tc>
      </w:tr>
      <w:tr w:rsidR="00F862D6" w:rsidRPr="001A6F12" w14:paraId="2FFC8F68" w14:textId="77777777" w:rsidTr="00F862D6">
        <w:tc>
          <w:tcPr>
            <w:tcW w:w="1020" w:type="dxa"/>
          </w:tcPr>
          <w:p w14:paraId="481D8D65" w14:textId="77777777" w:rsidR="00F862D6" w:rsidRPr="001A6F12" w:rsidRDefault="00F862D6" w:rsidP="0077673A">
            <w:pPr>
              <w:rPr>
                <w:szCs w:val="14"/>
              </w:rPr>
            </w:pPr>
            <w:r w:rsidRPr="001A6F12">
              <w:rPr>
                <w:szCs w:val="14"/>
              </w:rPr>
              <w:t>Vyřizuje</w:t>
            </w:r>
          </w:p>
        </w:tc>
        <w:tc>
          <w:tcPr>
            <w:tcW w:w="2552" w:type="dxa"/>
          </w:tcPr>
          <w:p w14:paraId="30C6445E" w14:textId="7328D0C8" w:rsidR="00F862D6" w:rsidRPr="001A6F12" w:rsidRDefault="00B1053A" w:rsidP="00B1053A">
            <w:pPr>
              <w:rPr>
                <w:szCs w:val="14"/>
              </w:rPr>
            </w:pPr>
            <w:r>
              <w:rPr>
                <w:szCs w:val="14"/>
              </w:rPr>
              <w:t>Ing. Jaromír Souček</w:t>
            </w:r>
          </w:p>
        </w:tc>
        <w:tc>
          <w:tcPr>
            <w:tcW w:w="823" w:type="dxa"/>
          </w:tcPr>
          <w:p w14:paraId="41399A79" w14:textId="77777777" w:rsidR="00F862D6" w:rsidRPr="001A6F12" w:rsidRDefault="00F862D6" w:rsidP="0077673A">
            <w:pPr>
              <w:rPr>
                <w:szCs w:val="14"/>
              </w:rPr>
            </w:pPr>
          </w:p>
        </w:tc>
        <w:tc>
          <w:tcPr>
            <w:tcW w:w="3685" w:type="dxa"/>
            <w:vMerge/>
          </w:tcPr>
          <w:p w14:paraId="59E7E301" w14:textId="77777777" w:rsidR="00F862D6" w:rsidRPr="001A6F12" w:rsidRDefault="00F862D6" w:rsidP="0077673A">
            <w:pPr>
              <w:rPr>
                <w:szCs w:val="14"/>
              </w:rPr>
            </w:pPr>
          </w:p>
        </w:tc>
      </w:tr>
      <w:tr w:rsidR="009A7568" w:rsidRPr="001A6F12" w14:paraId="4401CACC" w14:textId="77777777" w:rsidTr="00F862D6">
        <w:tc>
          <w:tcPr>
            <w:tcW w:w="1020" w:type="dxa"/>
          </w:tcPr>
          <w:p w14:paraId="07164DCB" w14:textId="77777777" w:rsidR="009A7568" w:rsidRPr="001A6F12" w:rsidRDefault="009A7568" w:rsidP="009A7568">
            <w:pPr>
              <w:rPr>
                <w:szCs w:val="14"/>
              </w:rPr>
            </w:pPr>
          </w:p>
        </w:tc>
        <w:tc>
          <w:tcPr>
            <w:tcW w:w="2552" w:type="dxa"/>
          </w:tcPr>
          <w:p w14:paraId="7DB32362" w14:textId="77777777" w:rsidR="009A7568" w:rsidRPr="001A6F12" w:rsidRDefault="009A7568" w:rsidP="009A7568">
            <w:pPr>
              <w:rPr>
                <w:szCs w:val="14"/>
              </w:rPr>
            </w:pPr>
          </w:p>
        </w:tc>
        <w:tc>
          <w:tcPr>
            <w:tcW w:w="823" w:type="dxa"/>
          </w:tcPr>
          <w:p w14:paraId="5C61611C" w14:textId="77777777" w:rsidR="009A7568" w:rsidRPr="001A6F12" w:rsidRDefault="009A7568" w:rsidP="009A7568">
            <w:pPr>
              <w:rPr>
                <w:szCs w:val="14"/>
              </w:rPr>
            </w:pPr>
          </w:p>
        </w:tc>
        <w:tc>
          <w:tcPr>
            <w:tcW w:w="3685" w:type="dxa"/>
            <w:vMerge/>
          </w:tcPr>
          <w:p w14:paraId="1ED7486A" w14:textId="77777777" w:rsidR="009A7568" w:rsidRPr="001A6F12" w:rsidRDefault="009A7568" w:rsidP="009A7568">
            <w:pPr>
              <w:rPr>
                <w:szCs w:val="14"/>
              </w:rPr>
            </w:pPr>
          </w:p>
        </w:tc>
      </w:tr>
      <w:tr w:rsidR="009A7568" w:rsidRPr="001A6F12" w14:paraId="1414984E" w14:textId="77777777" w:rsidTr="00F862D6">
        <w:tc>
          <w:tcPr>
            <w:tcW w:w="1020" w:type="dxa"/>
          </w:tcPr>
          <w:p w14:paraId="13CDC81B" w14:textId="77777777" w:rsidR="009A7568" w:rsidRPr="001A6F12" w:rsidRDefault="009A7568" w:rsidP="009A7568">
            <w:pPr>
              <w:rPr>
                <w:szCs w:val="14"/>
              </w:rPr>
            </w:pPr>
            <w:r w:rsidRPr="001A6F12">
              <w:rPr>
                <w:szCs w:val="14"/>
              </w:rPr>
              <w:t>Mobil</w:t>
            </w:r>
          </w:p>
        </w:tc>
        <w:tc>
          <w:tcPr>
            <w:tcW w:w="2552" w:type="dxa"/>
          </w:tcPr>
          <w:p w14:paraId="58827F09" w14:textId="5501BF01" w:rsidR="009A7568" w:rsidRPr="001A6F12" w:rsidRDefault="00B1053A" w:rsidP="009A7568">
            <w:pPr>
              <w:rPr>
                <w:szCs w:val="14"/>
              </w:rPr>
            </w:pPr>
            <w:r>
              <w:rPr>
                <w:szCs w:val="14"/>
              </w:rPr>
              <w:t>+420 724 932 283</w:t>
            </w:r>
          </w:p>
        </w:tc>
        <w:tc>
          <w:tcPr>
            <w:tcW w:w="823" w:type="dxa"/>
          </w:tcPr>
          <w:p w14:paraId="21506433" w14:textId="77777777" w:rsidR="009A7568" w:rsidRPr="001A6F12" w:rsidRDefault="009A7568" w:rsidP="009A7568">
            <w:pPr>
              <w:rPr>
                <w:szCs w:val="14"/>
              </w:rPr>
            </w:pPr>
          </w:p>
        </w:tc>
        <w:tc>
          <w:tcPr>
            <w:tcW w:w="3685" w:type="dxa"/>
            <w:vMerge/>
          </w:tcPr>
          <w:p w14:paraId="2420A988" w14:textId="77777777" w:rsidR="009A7568" w:rsidRPr="001A6F12" w:rsidRDefault="009A7568" w:rsidP="009A7568">
            <w:pPr>
              <w:rPr>
                <w:szCs w:val="14"/>
              </w:rPr>
            </w:pPr>
          </w:p>
        </w:tc>
      </w:tr>
      <w:tr w:rsidR="009A7568" w:rsidRPr="001A6F12" w14:paraId="77E62902" w14:textId="77777777" w:rsidTr="00F862D6">
        <w:tc>
          <w:tcPr>
            <w:tcW w:w="1020" w:type="dxa"/>
          </w:tcPr>
          <w:p w14:paraId="7523B044" w14:textId="77777777" w:rsidR="009A7568" w:rsidRPr="001A6F12" w:rsidRDefault="009A7568" w:rsidP="009A7568">
            <w:pPr>
              <w:rPr>
                <w:szCs w:val="14"/>
              </w:rPr>
            </w:pPr>
            <w:r w:rsidRPr="001A6F12">
              <w:rPr>
                <w:szCs w:val="14"/>
              </w:rPr>
              <w:t>E-mail</w:t>
            </w:r>
          </w:p>
        </w:tc>
        <w:tc>
          <w:tcPr>
            <w:tcW w:w="2552" w:type="dxa"/>
          </w:tcPr>
          <w:p w14:paraId="752E08ED" w14:textId="7AC50DCB" w:rsidR="009A7568" w:rsidRPr="001A6F12" w:rsidRDefault="00B1053A" w:rsidP="006104F6">
            <w:pPr>
              <w:rPr>
                <w:szCs w:val="14"/>
              </w:rPr>
            </w:pPr>
            <w:r>
              <w:rPr>
                <w:szCs w:val="14"/>
              </w:rPr>
              <w:t>SoucekJ@spravazeleznic.cz</w:t>
            </w:r>
          </w:p>
        </w:tc>
        <w:tc>
          <w:tcPr>
            <w:tcW w:w="823" w:type="dxa"/>
          </w:tcPr>
          <w:p w14:paraId="02195F6B" w14:textId="77777777" w:rsidR="009A7568" w:rsidRPr="001A6F12" w:rsidRDefault="009A7568" w:rsidP="009A7568">
            <w:pPr>
              <w:rPr>
                <w:szCs w:val="14"/>
              </w:rPr>
            </w:pPr>
          </w:p>
        </w:tc>
        <w:tc>
          <w:tcPr>
            <w:tcW w:w="3685" w:type="dxa"/>
            <w:vMerge/>
          </w:tcPr>
          <w:p w14:paraId="226E2DF7" w14:textId="77777777" w:rsidR="009A7568" w:rsidRPr="001A6F12" w:rsidRDefault="009A7568" w:rsidP="009A7568">
            <w:pPr>
              <w:rPr>
                <w:szCs w:val="14"/>
              </w:rPr>
            </w:pPr>
          </w:p>
        </w:tc>
      </w:tr>
      <w:tr w:rsidR="009A7568" w:rsidRPr="001A6F12" w14:paraId="5960AA62" w14:textId="77777777" w:rsidTr="00F862D6">
        <w:tc>
          <w:tcPr>
            <w:tcW w:w="1020" w:type="dxa"/>
          </w:tcPr>
          <w:p w14:paraId="53C01F1F" w14:textId="77777777" w:rsidR="009A7568" w:rsidRPr="001A6F12" w:rsidRDefault="009A7568" w:rsidP="009A7568">
            <w:pPr>
              <w:rPr>
                <w:szCs w:val="14"/>
              </w:rPr>
            </w:pPr>
          </w:p>
        </w:tc>
        <w:tc>
          <w:tcPr>
            <w:tcW w:w="2552" w:type="dxa"/>
          </w:tcPr>
          <w:p w14:paraId="0C76C999" w14:textId="77777777" w:rsidR="009A7568" w:rsidRPr="001A6F12" w:rsidRDefault="009A7568" w:rsidP="009A7568">
            <w:pPr>
              <w:rPr>
                <w:szCs w:val="14"/>
              </w:rPr>
            </w:pPr>
          </w:p>
        </w:tc>
        <w:tc>
          <w:tcPr>
            <w:tcW w:w="823" w:type="dxa"/>
          </w:tcPr>
          <w:p w14:paraId="4420A42F" w14:textId="77777777" w:rsidR="009A7568" w:rsidRPr="001A6F12" w:rsidRDefault="009A7568" w:rsidP="009A7568">
            <w:pPr>
              <w:rPr>
                <w:szCs w:val="14"/>
              </w:rPr>
            </w:pPr>
          </w:p>
        </w:tc>
        <w:tc>
          <w:tcPr>
            <w:tcW w:w="3685" w:type="dxa"/>
          </w:tcPr>
          <w:p w14:paraId="3347825B" w14:textId="77777777" w:rsidR="009A7568" w:rsidRPr="001A6F12" w:rsidRDefault="009A7568" w:rsidP="009A7568">
            <w:pPr>
              <w:rPr>
                <w:szCs w:val="14"/>
              </w:rPr>
            </w:pPr>
          </w:p>
        </w:tc>
      </w:tr>
      <w:tr w:rsidR="009A7568" w:rsidRPr="001A6F12" w14:paraId="7A643E35" w14:textId="77777777" w:rsidTr="00F862D6">
        <w:tc>
          <w:tcPr>
            <w:tcW w:w="1020" w:type="dxa"/>
          </w:tcPr>
          <w:p w14:paraId="6C755CD2" w14:textId="77777777" w:rsidR="009A7568" w:rsidRPr="001A6F12" w:rsidRDefault="009A7568" w:rsidP="009A7568">
            <w:pPr>
              <w:rPr>
                <w:szCs w:val="14"/>
              </w:rPr>
            </w:pPr>
            <w:r w:rsidRPr="001A6F12">
              <w:rPr>
                <w:szCs w:val="14"/>
              </w:rPr>
              <w:t>Datum</w:t>
            </w:r>
          </w:p>
        </w:tc>
        <w:tc>
          <w:tcPr>
            <w:tcW w:w="2552" w:type="dxa"/>
          </w:tcPr>
          <w:p w14:paraId="6D76E1B7" w14:textId="320F2D67" w:rsidR="009A7568" w:rsidRPr="001A6F12" w:rsidRDefault="00436C59" w:rsidP="00436C59">
            <w:pPr>
              <w:rPr>
                <w:szCs w:val="14"/>
              </w:rPr>
            </w:pPr>
            <w:r w:rsidRPr="00436C59">
              <w:rPr>
                <w:szCs w:val="14"/>
              </w:rPr>
              <w:t>15</w:t>
            </w:r>
            <w:r w:rsidR="00F248DE" w:rsidRPr="00436C59">
              <w:rPr>
                <w:szCs w:val="14"/>
              </w:rPr>
              <w:t>.</w:t>
            </w:r>
            <w:r w:rsidR="00F248DE">
              <w:rPr>
                <w:szCs w:val="14"/>
              </w:rPr>
              <w:t xml:space="preserve"> červ</w:t>
            </w:r>
            <w:r>
              <w:rPr>
                <w:szCs w:val="14"/>
              </w:rPr>
              <w:t>e</w:t>
            </w:r>
            <w:r w:rsidR="00F248DE">
              <w:rPr>
                <w:szCs w:val="14"/>
              </w:rPr>
              <w:t>n</w:t>
            </w:r>
            <w:r>
              <w:rPr>
                <w:szCs w:val="14"/>
              </w:rPr>
              <w:t>ce</w:t>
            </w:r>
            <w:r w:rsidR="00F248DE">
              <w:rPr>
                <w:szCs w:val="14"/>
              </w:rPr>
              <w:t xml:space="preserve"> 2021</w:t>
            </w:r>
          </w:p>
        </w:tc>
        <w:tc>
          <w:tcPr>
            <w:tcW w:w="823" w:type="dxa"/>
          </w:tcPr>
          <w:p w14:paraId="04BE2C62" w14:textId="77777777" w:rsidR="009A7568" w:rsidRPr="001A6F12" w:rsidRDefault="009A7568" w:rsidP="009A7568">
            <w:pPr>
              <w:rPr>
                <w:szCs w:val="14"/>
              </w:rPr>
            </w:pPr>
          </w:p>
        </w:tc>
        <w:tc>
          <w:tcPr>
            <w:tcW w:w="3685" w:type="dxa"/>
          </w:tcPr>
          <w:p w14:paraId="0EB96BAB" w14:textId="77777777" w:rsidR="009A7568" w:rsidRPr="001A6F12" w:rsidRDefault="009A7568" w:rsidP="009A7568">
            <w:pPr>
              <w:rPr>
                <w:szCs w:val="14"/>
              </w:rPr>
            </w:pPr>
          </w:p>
        </w:tc>
      </w:tr>
      <w:tr w:rsidR="00F64786" w:rsidRPr="001A6F12" w14:paraId="45C2653E" w14:textId="77777777" w:rsidTr="00F862D6">
        <w:tc>
          <w:tcPr>
            <w:tcW w:w="1020" w:type="dxa"/>
          </w:tcPr>
          <w:p w14:paraId="72B37535" w14:textId="77777777" w:rsidR="00F64786" w:rsidRPr="001A6F12" w:rsidRDefault="00F64786" w:rsidP="0077673A">
            <w:pPr>
              <w:rPr>
                <w:szCs w:val="14"/>
              </w:rPr>
            </w:pPr>
          </w:p>
        </w:tc>
        <w:tc>
          <w:tcPr>
            <w:tcW w:w="2552" w:type="dxa"/>
          </w:tcPr>
          <w:p w14:paraId="69A45921" w14:textId="77777777" w:rsidR="00F64786" w:rsidRPr="001A6F12" w:rsidRDefault="00F64786" w:rsidP="00F310F8">
            <w:pPr>
              <w:rPr>
                <w:szCs w:val="14"/>
                <w:highlight w:val="yellow"/>
              </w:rPr>
            </w:pPr>
          </w:p>
        </w:tc>
        <w:tc>
          <w:tcPr>
            <w:tcW w:w="823" w:type="dxa"/>
          </w:tcPr>
          <w:p w14:paraId="60FC2FF6" w14:textId="77777777" w:rsidR="00F64786" w:rsidRPr="001A6F12" w:rsidRDefault="00F64786" w:rsidP="0077673A">
            <w:pPr>
              <w:rPr>
                <w:szCs w:val="14"/>
              </w:rPr>
            </w:pPr>
          </w:p>
        </w:tc>
        <w:tc>
          <w:tcPr>
            <w:tcW w:w="3685" w:type="dxa"/>
          </w:tcPr>
          <w:p w14:paraId="45C8DC90" w14:textId="77777777" w:rsidR="00F64786" w:rsidRPr="001A6F12" w:rsidRDefault="00F64786" w:rsidP="0077673A">
            <w:pPr>
              <w:rPr>
                <w:szCs w:val="14"/>
              </w:rPr>
            </w:pPr>
          </w:p>
        </w:tc>
      </w:tr>
      <w:tr w:rsidR="00F862D6" w:rsidRPr="001A6F12" w14:paraId="351EBD44" w14:textId="77777777" w:rsidTr="00B45E9E">
        <w:trPr>
          <w:trHeight w:val="794"/>
        </w:trPr>
        <w:tc>
          <w:tcPr>
            <w:tcW w:w="1020" w:type="dxa"/>
          </w:tcPr>
          <w:p w14:paraId="4DB2C8B3" w14:textId="77777777" w:rsidR="00F862D6" w:rsidRPr="001A6F12" w:rsidRDefault="00F862D6" w:rsidP="0077673A">
            <w:pPr>
              <w:rPr>
                <w:szCs w:val="14"/>
              </w:rPr>
            </w:pPr>
          </w:p>
        </w:tc>
        <w:tc>
          <w:tcPr>
            <w:tcW w:w="2552" w:type="dxa"/>
          </w:tcPr>
          <w:p w14:paraId="5ECA5850" w14:textId="77777777" w:rsidR="00F862D6" w:rsidRPr="001A6F12" w:rsidRDefault="00F862D6" w:rsidP="00F310F8">
            <w:pPr>
              <w:rPr>
                <w:szCs w:val="14"/>
              </w:rPr>
            </w:pPr>
          </w:p>
        </w:tc>
        <w:tc>
          <w:tcPr>
            <w:tcW w:w="823" w:type="dxa"/>
          </w:tcPr>
          <w:p w14:paraId="13AAD460" w14:textId="77777777" w:rsidR="00F862D6" w:rsidRPr="001A6F12" w:rsidRDefault="00F862D6" w:rsidP="0077673A">
            <w:pPr>
              <w:rPr>
                <w:szCs w:val="14"/>
              </w:rPr>
            </w:pPr>
          </w:p>
        </w:tc>
        <w:tc>
          <w:tcPr>
            <w:tcW w:w="3685" w:type="dxa"/>
          </w:tcPr>
          <w:p w14:paraId="1BA21C27" w14:textId="77777777" w:rsidR="00F862D6" w:rsidRPr="001A6F12" w:rsidRDefault="00F862D6" w:rsidP="0077673A">
            <w:pPr>
              <w:rPr>
                <w:szCs w:val="14"/>
              </w:rPr>
            </w:pPr>
          </w:p>
        </w:tc>
      </w:tr>
    </w:tbl>
    <w:p w14:paraId="774F9CE9"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44439439" w14:textId="77777777" w:rsidR="00FC44E6" w:rsidRPr="00FC44E6" w:rsidRDefault="00FC44E6" w:rsidP="00FC44E6">
      <w:pPr>
        <w:spacing w:after="0" w:line="240" w:lineRule="auto"/>
        <w:ind w:left="567" w:hanging="567"/>
        <w:rPr>
          <w:rFonts w:eastAsia="Times New Roman" w:cs="Times New Roman"/>
          <w:b/>
          <w:lang w:eastAsia="cs-CZ"/>
        </w:rPr>
      </w:pPr>
    </w:p>
    <w:p w14:paraId="6F9A3907"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0A8AB815" w14:textId="25A9BE6B" w:rsidR="00F01FED" w:rsidRPr="00B30262" w:rsidRDefault="00B1053A" w:rsidP="00F01FED">
      <w:pPr>
        <w:widowControl w:val="0"/>
        <w:autoSpaceDE w:val="0"/>
        <w:autoSpaceDN w:val="0"/>
        <w:spacing w:after="0" w:line="240" w:lineRule="auto"/>
        <w:rPr>
          <w:rFonts w:eastAsia="Times New Roman" w:cs="Times New Roman"/>
          <w:b/>
          <w:bCs/>
          <w:i/>
          <w:lang w:eastAsia="cs-CZ"/>
        </w:rPr>
      </w:pPr>
      <w:r w:rsidRPr="00B30262">
        <w:rPr>
          <w:rFonts w:eastAsia="Times New Roman" w:cs="Times New Roman"/>
          <w:b/>
          <w:bCs/>
          <w:i/>
          <w:lang w:eastAsia="cs-CZ"/>
        </w:rPr>
        <w:t>Realizace náhradních výsadeb dřevin</w:t>
      </w:r>
    </w:p>
    <w:p w14:paraId="06C4BEE5" w14:textId="77777777" w:rsidR="009C2B8D" w:rsidRPr="009C2B8D" w:rsidRDefault="009C2B8D" w:rsidP="009C2B8D">
      <w:pPr>
        <w:widowControl w:val="0"/>
        <w:autoSpaceDE w:val="0"/>
        <w:autoSpaceDN w:val="0"/>
        <w:spacing w:after="0" w:line="240" w:lineRule="auto"/>
        <w:rPr>
          <w:rFonts w:ascii="Times New Roman" w:eastAsia="Times New Roman" w:hAnsi="Times New Roman" w:cs="Times New Roman"/>
          <w:b/>
          <w:bCs/>
          <w:i/>
          <w:color w:val="FF0000"/>
          <w:sz w:val="22"/>
          <w:szCs w:val="22"/>
          <w:lang w:eastAsia="cs-CZ"/>
        </w:rPr>
      </w:pPr>
    </w:p>
    <w:p w14:paraId="49C5A5F4" w14:textId="556A1C58" w:rsidR="00FC44E6" w:rsidRPr="00FC44E6" w:rsidRDefault="00FC44E6" w:rsidP="001D578D">
      <w:pPr>
        <w:spacing w:after="0" w:line="240" w:lineRule="auto"/>
        <w:rPr>
          <w:rFonts w:eastAsia="Times New Roman" w:cs="Times New Roman"/>
          <w:lang w:eastAsia="cs-CZ"/>
        </w:rPr>
      </w:pPr>
      <w:r w:rsidRPr="00FC44E6" w:rsidDel="00823828">
        <w:rPr>
          <w:rFonts w:eastAsia="Times New Roman" w:cs="Times New Roman"/>
          <w:b/>
          <w:i/>
          <w:color w:val="FF0000"/>
          <w:lang w:eastAsia="cs-CZ"/>
        </w:rPr>
        <w:t xml:space="preserve"> </w:t>
      </w:r>
    </w:p>
    <w:p w14:paraId="3E7C6E70" w14:textId="2623FF24"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B1053A">
        <w:rPr>
          <w:rFonts w:eastAsia="Times New Roman" w:cs="Times New Roman"/>
          <w:b/>
          <w:lang w:eastAsia="cs-CZ"/>
        </w:rPr>
        <w:t>ČD Brno – 1. část odstavného nádraží, I. etapa</w:t>
      </w:r>
      <w:r w:rsidRPr="00FC44E6">
        <w:rPr>
          <w:rFonts w:eastAsia="Times New Roman" w:cs="Times New Roman"/>
          <w:b/>
          <w:lang w:eastAsia="cs-CZ"/>
        </w:rPr>
        <w:t>“</w:t>
      </w:r>
    </w:p>
    <w:p w14:paraId="46A58EA3" w14:textId="6B7FD355"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 xml:space="preserve">: </w:t>
      </w:r>
      <w:r w:rsidR="00B1053A">
        <w:rPr>
          <w:rFonts w:eastAsia="Times New Roman" w:cs="Times New Roman"/>
          <w:lang w:eastAsia="cs-CZ"/>
        </w:rPr>
        <w:t>61721186</w:t>
      </w:r>
      <w:r w:rsidRPr="00FC44E6">
        <w:rPr>
          <w:rFonts w:eastAsia="Times New Roman" w:cs="Times New Roman"/>
          <w:lang w:eastAsia="cs-CZ"/>
        </w:rPr>
        <w:t>)</w:t>
      </w:r>
    </w:p>
    <w:p w14:paraId="585DD5C9"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397F2F39" w14:textId="77777777" w:rsidR="00B1053A" w:rsidRDefault="00B1053A" w:rsidP="00FC44E6">
      <w:pPr>
        <w:spacing w:after="0" w:line="240" w:lineRule="auto"/>
        <w:ind w:right="23"/>
        <w:rPr>
          <w:rFonts w:eastAsia="Times New Roman" w:cs="Times New Roman"/>
          <w:lang w:eastAsia="cs-CZ"/>
        </w:rPr>
      </w:pPr>
    </w:p>
    <w:p w14:paraId="795F68FC" w14:textId="6D0209E6"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Státního fondu dopravní infrastruktury</w:t>
      </w:r>
      <w:r w:rsidRPr="00B1053A">
        <w:rPr>
          <w:rFonts w:eastAsia="Times New Roman" w:cs="Times New Roman"/>
          <w:lang w:eastAsia="cs-CZ"/>
        </w:rPr>
        <w:t>.</w:t>
      </w:r>
    </w:p>
    <w:p w14:paraId="5C4B7977" w14:textId="77777777" w:rsidR="00FC44E6" w:rsidRPr="00FC44E6" w:rsidRDefault="00FC44E6" w:rsidP="00FC44E6">
      <w:pPr>
        <w:spacing w:after="0" w:line="240" w:lineRule="auto"/>
        <w:ind w:right="23"/>
        <w:rPr>
          <w:rFonts w:eastAsia="Times New Roman" w:cs="Times New Roman"/>
          <w:lang w:eastAsia="cs-CZ"/>
        </w:rPr>
      </w:pPr>
    </w:p>
    <w:p w14:paraId="567FB60D"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7C77F92B" w14:textId="77777777" w:rsidR="00FC44E6" w:rsidRPr="00FC44E6" w:rsidRDefault="00FC44E6" w:rsidP="00FC44E6">
      <w:pPr>
        <w:spacing w:after="0" w:line="240" w:lineRule="auto"/>
        <w:jc w:val="both"/>
        <w:rPr>
          <w:rFonts w:eastAsia="Times New Roman" w:cs="Times New Roman"/>
          <w:lang w:eastAsia="cs-CZ"/>
        </w:rPr>
      </w:pPr>
    </w:p>
    <w:p w14:paraId="219EEEC5" w14:textId="77777777" w:rsidR="00FC44E6" w:rsidRPr="00FC44E6" w:rsidRDefault="00FC44E6" w:rsidP="006856E6">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693AB0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0B9947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1265351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4FB3234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265D25CC"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5E7FD62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694693B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539DCA9E" w14:textId="77777777" w:rsidR="000C0877" w:rsidRDefault="000C0877" w:rsidP="000C0877">
      <w:pPr>
        <w:spacing w:after="0" w:line="240" w:lineRule="auto"/>
        <w:ind w:left="426"/>
        <w:jc w:val="both"/>
        <w:rPr>
          <w:rFonts w:eastAsia="Times New Roman" w:cs="Times New Roman"/>
          <w:bCs/>
          <w:i/>
          <w:lang w:eastAsia="cs-CZ"/>
        </w:rPr>
      </w:pPr>
    </w:p>
    <w:p w14:paraId="6772E1E4" w14:textId="77777777" w:rsidR="00FC44E6" w:rsidRDefault="00FC44E6" w:rsidP="00FC44E6">
      <w:pPr>
        <w:spacing w:after="0" w:line="240" w:lineRule="auto"/>
        <w:ind w:left="426"/>
        <w:jc w:val="both"/>
        <w:rPr>
          <w:rFonts w:eastAsia="Times New Roman" w:cs="Times New Roman"/>
          <w:lang w:eastAsia="cs-CZ"/>
        </w:rPr>
      </w:pPr>
    </w:p>
    <w:p w14:paraId="3D50E782" w14:textId="77777777" w:rsidR="000C0877" w:rsidRPr="00FC44E6" w:rsidRDefault="000C0877" w:rsidP="00FC44E6">
      <w:pPr>
        <w:spacing w:after="0" w:line="240" w:lineRule="auto"/>
        <w:ind w:left="426"/>
        <w:jc w:val="both"/>
        <w:rPr>
          <w:rFonts w:eastAsia="Times New Roman" w:cs="Times New Roman"/>
          <w:lang w:eastAsia="cs-CZ"/>
        </w:rPr>
      </w:pPr>
    </w:p>
    <w:p w14:paraId="63CE2D7B" w14:textId="77777777" w:rsidR="00FC44E6" w:rsidRPr="00FC44E6" w:rsidRDefault="00FC44E6" w:rsidP="006856E6">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77B3BDEB"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w:t>
      </w:r>
      <w:r w:rsidR="00D41E04">
        <w:rPr>
          <w:rFonts w:eastAsia="Times New Roman" w:cs="Times New Roman"/>
          <w:lang w:val="x-none" w:eastAsia="x-none"/>
        </w:rPr>
        <w:t>spravazeleznic</w:t>
      </w:r>
      <w:r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4589D256" w14:textId="77777777" w:rsidR="00FC44E6" w:rsidRPr="00FC44E6" w:rsidRDefault="00FC44E6" w:rsidP="00FC44E6">
      <w:pPr>
        <w:spacing w:after="0" w:line="240" w:lineRule="auto"/>
        <w:ind w:left="426"/>
        <w:jc w:val="both"/>
        <w:rPr>
          <w:rFonts w:eastAsia="Times New Roman" w:cs="Times New Roman"/>
          <w:lang w:eastAsia="cs-CZ"/>
        </w:rPr>
      </w:pPr>
    </w:p>
    <w:p w14:paraId="535711B8" w14:textId="7E5E5FCD"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B1053A">
        <w:rPr>
          <w:rFonts w:eastAsia="Times New Roman" w:cs="Times New Roman"/>
          <w:lang w:eastAsia="cs-CZ"/>
        </w:rPr>
        <w:t>Ing. Jaromír Souček</w:t>
      </w:r>
      <w:r w:rsidRPr="00FC44E6">
        <w:rPr>
          <w:rFonts w:eastAsia="Times New Roman" w:cs="Times New Roman"/>
          <w:lang w:eastAsia="cs-CZ"/>
        </w:rPr>
        <w:t>, telefon:</w:t>
      </w:r>
      <w:r w:rsidR="00B1053A">
        <w:rPr>
          <w:rFonts w:eastAsia="Times New Roman" w:cs="Times New Roman"/>
          <w:lang w:eastAsia="cs-CZ"/>
        </w:rPr>
        <w:t xml:space="preserve"> +420 724 932 283</w:t>
      </w:r>
      <w:r w:rsidRPr="00FC44E6">
        <w:rPr>
          <w:rFonts w:eastAsia="Times New Roman" w:cs="Times New Roman"/>
          <w:lang w:eastAsia="cs-CZ"/>
        </w:rPr>
        <w:t>, e-mail:</w:t>
      </w:r>
      <w:r w:rsidR="00B1053A">
        <w:rPr>
          <w:rFonts w:eastAsia="Times New Roman" w:cs="Times New Roman"/>
          <w:lang w:eastAsia="cs-CZ"/>
        </w:rPr>
        <w:t xml:space="preserve"> 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0C0877">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14:paraId="4E4FAFF0" w14:textId="38952806" w:rsidR="00FC44E6" w:rsidRDefault="00FC44E6" w:rsidP="00FC44E6">
      <w:pPr>
        <w:spacing w:after="0" w:line="240" w:lineRule="auto"/>
        <w:ind w:left="426"/>
        <w:jc w:val="both"/>
        <w:rPr>
          <w:rFonts w:eastAsia="Times New Roman" w:cs="Times New Roman"/>
          <w:lang w:eastAsia="cs-CZ"/>
        </w:rPr>
      </w:pPr>
    </w:p>
    <w:p w14:paraId="4D2D3AD5" w14:textId="77777777" w:rsidR="001D578D" w:rsidRPr="00FC44E6" w:rsidRDefault="001D578D" w:rsidP="00FC44E6">
      <w:pPr>
        <w:spacing w:after="0" w:line="240" w:lineRule="auto"/>
        <w:ind w:left="426"/>
        <w:jc w:val="both"/>
        <w:rPr>
          <w:rFonts w:eastAsia="Times New Roman" w:cs="Times New Roman"/>
          <w:lang w:eastAsia="cs-CZ"/>
        </w:rPr>
      </w:pPr>
    </w:p>
    <w:p w14:paraId="621D59D6" w14:textId="77777777" w:rsidR="00FC44E6" w:rsidRPr="00FC44E6" w:rsidRDefault="00FC44E6" w:rsidP="00FC44E6">
      <w:pPr>
        <w:spacing w:after="0" w:line="240" w:lineRule="auto"/>
        <w:ind w:left="426"/>
        <w:jc w:val="both"/>
        <w:rPr>
          <w:rFonts w:eastAsia="Times New Roman" w:cs="Times New Roman"/>
          <w:lang w:eastAsia="cs-CZ"/>
        </w:rPr>
      </w:pPr>
    </w:p>
    <w:p w14:paraId="1B0C43CE" w14:textId="77777777" w:rsidR="00F01FED" w:rsidRPr="00F01FED" w:rsidRDefault="00F01FED" w:rsidP="006856E6">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lastRenderedPageBreak/>
        <w:t>Druh, rozsah a předmět veřejné zakázky:</w:t>
      </w:r>
    </w:p>
    <w:p w14:paraId="4092003D" w14:textId="1041A55A"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w:t>
      </w:r>
      <w:r w:rsidR="00F248DE">
        <w:rPr>
          <w:rFonts w:eastAsia="Times New Roman" w:cs="Times New Roman"/>
          <w:lang w:eastAsia="cs-CZ"/>
        </w:rPr>
        <w:t> </w:t>
      </w:r>
      <w:r w:rsidRPr="00F01FED">
        <w:rPr>
          <w:rFonts w:eastAsia="Times New Roman" w:cs="Times New Roman"/>
          <w:lang w:eastAsia="cs-CZ"/>
        </w:rPr>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3C200C29" w14:textId="77777777" w:rsidR="00F01FED" w:rsidRPr="00F01FED" w:rsidRDefault="00F01FED" w:rsidP="00F01FED">
      <w:pPr>
        <w:spacing w:after="0" w:line="240" w:lineRule="auto"/>
        <w:ind w:left="426"/>
        <w:jc w:val="both"/>
        <w:rPr>
          <w:rFonts w:eastAsia="Times New Roman" w:cs="Times New Roman"/>
          <w:lang w:eastAsia="cs-CZ"/>
        </w:rPr>
      </w:pPr>
    </w:p>
    <w:p w14:paraId="1284ADE0" w14:textId="1F6D3814"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B1053A" w:rsidRPr="00B1053A">
        <w:rPr>
          <w:rFonts w:eastAsia="Times New Roman" w:cs="Arial"/>
          <w:b/>
          <w:lang w:eastAsia="cs-CZ"/>
        </w:rPr>
        <w:t>8 843 900</w:t>
      </w:r>
      <w:r w:rsidRPr="00F01FED">
        <w:rPr>
          <w:rFonts w:eastAsia="Times New Roman" w:cs="Times New Roman"/>
          <w:b/>
          <w:lang w:eastAsia="cs-CZ"/>
        </w:rPr>
        <w:t xml:space="preserve"> Kč</w:t>
      </w:r>
      <w:r w:rsidRPr="00F01FED">
        <w:rPr>
          <w:rFonts w:eastAsia="Times New Roman" w:cs="Times New Roman"/>
          <w:lang w:eastAsia="cs-CZ"/>
        </w:rPr>
        <w:t xml:space="preserve"> bez DPH.</w:t>
      </w:r>
    </w:p>
    <w:p w14:paraId="070F2A38" w14:textId="77777777" w:rsidR="00F01FED" w:rsidRPr="00F01FED" w:rsidRDefault="00F01FED" w:rsidP="00F01FED">
      <w:pPr>
        <w:spacing w:after="0" w:line="240" w:lineRule="auto"/>
        <w:ind w:left="426"/>
        <w:jc w:val="both"/>
        <w:rPr>
          <w:rFonts w:eastAsia="Times New Roman" w:cs="Times New Roman"/>
          <w:lang w:eastAsia="cs-CZ"/>
        </w:rPr>
      </w:pPr>
    </w:p>
    <w:p w14:paraId="02160374" w14:textId="7E091839" w:rsidR="001D578D" w:rsidRPr="001D578D" w:rsidRDefault="001D578D" w:rsidP="00B1053A">
      <w:pPr>
        <w:spacing w:after="0" w:line="240" w:lineRule="auto"/>
        <w:ind w:left="426"/>
        <w:rPr>
          <w:rFonts w:eastAsia="Times New Roman" w:cs="Times New Roman"/>
          <w:lang w:eastAsia="cs-CZ"/>
        </w:rPr>
      </w:pPr>
      <w:r w:rsidRPr="001D578D">
        <w:rPr>
          <w:rFonts w:eastAsia="Times New Roman" w:cs="Times New Roman"/>
          <w:lang w:eastAsia="cs-CZ"/>
        </w:rPr>
        <w:t>Specifikace předmětu:</w:t>
      </w:r>
    </w:p>
    <w:p w14:paraId="0D2DC713" w14:textId="035F73D6" w:rsidR="00B1053A" w:rsidRPr="00B30262" w:rsidRDefault="00F01FED" w:rsidP="00B1053A">
      <w:pPr>
        <w:spacing w:after="0" w:line="240" w:lineRule="auto"/>
        <w:ind w:left="426"/>
        <w:rPr>
          <w:rFonts w:eastAsia="Times New Roman" w:cs="Arial"/>
          <w:lang w:eastAsia="cs-CZ"/>
        </w:rPr>
      </w:pPr>
      <w:r w:rsidRPr="00F01FED">
        <w:rPr>
          <w:rFonts w:eastAsia="Times New Roman" w:cs="Times New Roman"/>
          <w:b/>
          <w:lang w:eastAsia="cs-CZ"/>
        </w:rPr>
        <w:t xml:space="preserve">Předmětem VZ je </w:t>
      </w:r>
      <w:r w:rsidR="00B1053A">
        <w:rPr>
          <w:rFonts w:eastAsia="Times New Roman" w:cs="Arial"/>
          <w:lang w:eastAsia="cs-CZ"/>
        </w:rPr>
        <w:t>realizace náhradních výsadeb v počtu 480 ks dřevin v </w:t>
      </w:r>
      <w:proofErr w:type="spellStart"/>
      <w:proofErr w:type="gramStart"/>
      <w:r w:rsidR="00B1053A">
        <w:rPr>
          <w:rFonts w:eastAsia="Times New Roman" w:cs="Arial"/>
          <w:lang w:eastAsia="cs-CZ"/>
        </w:rPr>
        <w:t>k.ú</w:t>
      </w:r>
      <w:proofErr w:type="spellEnd"/>
      <w:r w:rsidR="00B1053A">
        <w:rPr>
          <w:rFonts w:eastAsia="Times New Roman" w:cs="Arial"/>
          <w:lang w:eastAsia="cs-CZ"/>
        </w:rPr>
        <w:t>.</w:t>
      </w:r>
      <w:proofErr w:type="gramEnd"/>
      <w:r w:rsidR="00B1053A">
        <w:rPr>
          <w:rFonts w:eastAsia="Times New Roman" w:cs="Arial"/>
          <w:lang w:eastAsia="cs-CZ"/>
        </w:rPr>
        <w:t xml:space="preserve"> Dolní Heršpice, Horní </w:t>
      </w:r>
      <w:r w:rsidR="00B1053A" w:rsidRPr="00B30262">
        <w:rPr>
          <w:rFonts w:eastAsia="Times New Roman" w:cs="Arial"/>
          <w:lang w:eastAsia="cs-CZ"/>
        </w:rPr>
        <w:t xml:space="preserve">Heršpice a Komárov v souladu s vydanými rozhodnutími </w:t>
      </w:r>
      <w:r w:rsidR="00B1053A" w:rsidRPr="00B30262">
        <w:t xml:space="preserve">ÚMČ Brno – jih </w:t>
      </w:r>
      <w:proofErr w:type="gramStart"/>
      <w:r w:rsidR="00B1053A" w:rsidRPr="00B30262">
        <w:t>č.j.</w:t>
      </w:r>
      <w:proofErr w:type="gramEnd"/>
      <w:r w:rsidR="00B1053A" w:rsidRPr="00B30262">
        <w:t>: MCBJIH/</w:t>
      </w:r>
      <w:r w:rsidR="000949F8" w:rsidRPr="00B30262">
        <w:t>07698</w:t>
      </w:r>
      <w:r w:rsidR="00B1053A" w:rsidRPr="00B30262">
        <w:t xml:space="preserve">/2019/Rus ze dne 22.8.2019 a rozhodnutí OŽP MMB </w:t>
      </w:r>
      <w:proofErr w:type="gramStart"/>
      <w:r w:rsidR="00B1053A" w:rsidRPr="00B30262">
        <w:t>č.j.</w:t>
      </w:r>
      <w:proofErr w:type="gramEnd"/>
      <w:r w:rsidR="00B1053A" w:rsidRPr="00B30262">
        <w:t>: MMB/0427971/2019/</w:t>
      </w:r>
      <w:proofErr w:type="spellStart"/>
      <w:r w:rsidR="00B1053A" w:rsidRPr="00B30262">
        <w:t>Nav</w:t>
      </w:r>
      <w:r w:rsidR="00391B85" w:rsidRPr="00B30262">
        <w:t>r</w:t>
      </w:r>
      <w:proofErr w:type="spellEnd"/>
      <w:r w:rsidR="00B1053A" w:rsidRPr="00B30262">
        <w:t xml:space="preserve"> ze dne </w:t>
      </w:r>
      <w:proofErr w:type="gramStart"/>
      <w:r w:rsidR="00B1053A" w:rsidRPr="00B30262">
        <w:t>11.11.2019</w:t>
      </w:r>
      <w:proofErr w:type="gramEnd"/>
      <w:r w:rsidR="003C30E4" w:rsidRPr="00B30262">
        <w:t xml:space="preserve">, včetně </w:t>
      </w:r>
      <w:r w:rsidR="00B30262" w:rsidRPr="00621E2B">
        <w:t>založení travnatého pásu</w:t>
      </w:r>
      <w:r w:rsidR="00B30262">
        <w:t xml:space="preserve"> a včetně</w:t>
      </w:r>
      <w:r w:rsidR="00983157">
        <w:t xml:space="preserve"> </w:t>
      </w:r>
      <w:r w:rsidR="003C30E4" w:rsidRPr="00B30262">
        <w:t xml:space="preserve">následné </w:t>
      </w:r>
      <w:r w:rsidR="00983157">
        <w:t>péče</w:t>
      </w:r>
      <w:r w:rsidR="003C30E4" w:rsidRPr="00B30262">
        <w:t>.</w:t>
      </w:r>
    </w:p>
    <w:p w14:paraId="303AE6D1" w14:textId="77777777" w:rsidR="00B1053A" w:rsidRPr="00B30262" w:rsidRDefault="00B1053A" w:rsidP="00B1053A">
      <w:pPr>
        <w:spacing w:after="0" w:line="240" w:lineRule="auto"/>
        <w:rPr>
          <w:rFonts w:eastAsia="Times New Roman" w:cs="Arial"/>
          <w:lang w:eastAsia="cs-CZ"/>
        </w:rPr>
      </w:pPr>
    </w:p>
    <w:p w14:paraId="6BD35087" w14:textId="5EB59B44" w:rsidR="00F01FED" w:rsidRPr="00F01FED" w:rsidRDefault="00B1053A" w:rsidP="00B1053A">
      <w:pPr>
        <w:spacing w:after="0" w:line="240" w:lineRule="auto"/>
        <w:ind w:left="426"/>
        <w:jc w:val="both"/>
        <w:rPr>
          <w:rFonts w:eastAsia="Times New Roman" w:cs="Times New Roman"/>
          <w:b/>
          <w:lang w:eastAsia="cs-CZ"/>
        </w:rPr>
      </w:pPr>
      <w:r w:rsidRPr="00B30262">
        <w:rPr>
          <w:rFonts w:eastAsia="Times New Roman" w:cs="Arial"/>
          <w:bCs/>
          <w:iCs/>
          <w:lang w:eastAsia="cs-CZ"/>
        </w:rPr>
        <w:t>CPV kód  77</w:t>
      </w:r>
      <w:r>
        <w:rPr>
          <w:rFonts w:eastAsia="Times New Roman" w:cs="Arial"/>
          <w:bCs/>
          <w:iCs/>
          <w:lang w:eastAsia="cs-CZ"/>
        </w:rPr>
        <w:t>300000-3 Zahradnické služb</w:t>
      </w:r>
      <w:r w:rsidRPr="00F37DD3">
        <w:rPr>
          <w:rFonts w:eastAsia="Times New Roman" w:cs="Arial"/>
          <w:bCs/>
          <w:iCs/>
          <w:lang w:eastAsia="cs-CZ"/>
        </w:rPr>
        <w:t>y</w:t>
      </w:r>
      <w:r w:rsidR="00F01FED" w:rsidRPr="00F37DD3">
        <w:rPr>
          <w:rFonts w:eastAsia="Times New Roman" w:cs="Times New Roman"/>
          <w:lang w:eastAsia="cs-CZ"/>
        </w:rPr>
        <w:t>.</w:t>
      </w:r>
    </w:p>
    <w:p w14:paraId="24C52F00" w14:textId="77777777" w:rsidR="00F01FED" w:rsidRPr="00F01FED" w:rsidRDefault="00F01FED" w:rsidP="00F01FED">
      <w:pPr>
        <w:spacing w:after="0" w:line="240" w:lineRule="auto"/>
        <w:ind w:left="426"/>
        <w:jc w:val="both"/>
        <w:rPr>
          <w:rFonts w:eastAsia="Times New Roman" w:cs="Times New Roman"/>
          <w:lang w:eastAsia="cs-CZ"/>
        </w:rPr>
      </w:pPr>
    </w:p>
    <w:p w14:paraId="3BA8D27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569EF34D" w14:textId="77777777" w:rsidR="00F01FED" w:rsidRPr="00F01FED" w:rsidRDefault="00F01FED" w:rsidP="00F01FED">
      <w:pPr>
        <w:spacing w:after="0" w:line="240" w:lineRule="auto"/>
        <w:ind w:left="426"/>
        <w:jc w:val="both"/>
        <w:rPr>
          <w:rFonts w:eastAsia="Times New Roman" w:cs="Times New Roman"/>
          <w:lang w:eastAsia="cs-CZ"/>
        </w:rPr>
      </w:pPr>
    </w:p>
    <w:p w14:paraId="2AE8A32C" w14:textId="77777777" w:rsidR="00F01FED" w:rsidRPr="00F01FED" w:rsidRDefault="00F01FED" w:rsidP="00F01FED">
      <w:pPr>
        <w:spacing w:after="0" w:line="240" w:lineRule="auto"/>
        <w:ind w:left="426"/>
        <w:jc w:val="both"/>
        <w:rPr>
          <w:rFonts w:eastAsia="Times New Roman" w:cs="Times New Roman"/>
          <w:lang w:eastAsia="cs-CZ"/>
        </w:rPr>
      </w:pPr>
    </w:p>
    <w:p w14:paraId="39C88C6D" w14:textId="77777777" w:rsidR="00F01FED" w:rsidRPr="00F01FED" w:rsidRDefault="00F01FED" w:rsidP="006856E6">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14:paraId="5DC0095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2B331CFB" w14:textId="77777777" w:rsidR="00F01FED" w:rsidRPr="00F01FED" w:rsidRDefault="00F01FED" w:rsidP="00F01FED">
      <w:pPr>
        <w:spacing w:after="0" w:line="240" w:lineRule="auto"/>
        <w:ind w:left="426"/>
        <w:jc w:val="both"/>
        <w:rPr>
          <w:rFonts w:eastAsia="Times New Roman" w:cs="Times New Roman"/>
          <w:lang w:eastAsia="cs-CZ"/>
        </w:rPr>
      </w:pPr>
    </w:p>
    <w:p w14:paraId="62EBA2DF" w14:textId="178CF7C7" w:rsidR="00F01FED" w:rsidRPr="009845BF" w:rsidRDefault="00F01FED" w:rsidP="006856E6">
      <w:pPr>
        <w:numPr>
          <w:ilvl w:val="0"/>
          <w:numId w:val="7"/>
        </w:numPr>
        <w:spacing w:after="0" w:line="240" w:lineRule="auto"/>
        <w:ind w:left="709" w:hanging="283"/>
        <w:rPr>
          <w:rFonts w:eastAsia="Times New Roman" w:cs="Times New Roman"/>
          <w:lang w:eastAsia="cs-CZ"/>
        </w:rPr>
      </w:pPr>
      <w:r w:rsidRPr="009845BF">
        <w:rPr>
          <w:rFonts w:eastAsia="Times New Roman" w:cs="Times New Roman"/>
          <w:lang w:eastAsia="cs-CZ"/>
        </w:rPr>
        <w:t xml:space="preserve">Výzva k podání nabídky č. j. </w:t>
      </w:r>
      <w:r w:rsidR="001D578D">
        <w:rPr>
          <w:rFonts w:eastAsia="Times New Roman" w:cs="Times New Roman"/>
          <w:lang w:eastAsia="cs-CZ"/>
        </w:rPr>
        <w:t>11659</w:t>
      </w:r>
      <w:r w:rsidR="009845BF" w:rsidRPr="009845BF">
        <w:rPr>
          <w:rFonts w:eastAsia="Times New Roman" w:cs="Times New Roman"/>
          <w:lang w:eastAsia="cs-CZ"/>
        </w:rPr>
        <w:t>/2021-SŽ-SSV-Ú3</w:t>
      </w:r>
      <w:r w:rsidRPr="009845BF">
        <w:rPr>
          <w:rFonts w:eastAsia="Times New Roman" w:cs="Times New Roman"/>
          <w:lang w:eastAsia="cs-CZ"/>
        </w:rPr>
        <w:t xml:space="preserve"> ze dne </w:t>
      </w:r>
      <w:r w:rsidR="00436C59" w:rsidRPr="00436C59">
        <w:rPr>
          <w:rFonts w:eastAsia="Times New Roman" w:cs="Times New Roman"/>
          <w:lang w:eastAsia="cs-CZ"/>
        </w:rPr>
        <w:t>15.</w:t>
      </w:r>
      <w:r w:rsidR="00436C59">
        <w:rPr>
          <w:rFonts w:eastAsia="Times New Roman" w:cs="Times New Roman"/>
          <w:lang w:eastAsia="cs-CZ"/>
        </w:rPr>
        <w:t xml:space="preserve"> 7</w:t>
      </w:r>
      <w:r w:rsidR="009845BF" w:rsidRPr="009845BF">
        <w:rPr>
          <w:rFonts w:eastAsia="Times New Roman" w:cs="Times New Roman"/>
          <w:lang w:eastAsia="cs-CZ"/>
        </w:rPr>
        <w:t>. 2021</w:t>
      </w:r>
      <w:r w:rsidRPr="009845BF">
        <w:rPr>
          <w:rFonts w:eastAsia="Times New Roman" w:cs="Times New Roman"/>
          <w:lang w:eastAsia="cs-CZ"/>
        </w:rPr>
        <w:t xml:space="preserve"> (dále jen “Výzva”), </w:t>
      </w:r>
    </w:p>
    <w:p w14:paraId="04D42F1D" w14:textId="77777777" w:rsidR="00F01FED" w:rsidRPr="009845BF" w:rsidRDefault="00F01FED" w:rsidP="006856E6">
      <w:pPr>
        <w:numPr>
          <w:ilvl w:val="0"/>
          <w:numId w:val="7"/>
        </w:numPr>
        <w:spacing w:after="0" w:line="240" w:lineRule="auto"/>
        <w:ind w:left="709" w:hanging="283"/>
        <w:rPr>
          <w:rFonts w:eastAsia="Times New Roman" w:cs="Times New Roman"/>
          <w:lang w:eastAsia="cs-CZ"/>
        </w:rPr>
      </w:pPr>
      <w:r w:rsidRPr="009845BF">
        <w:rPr>
          <w:rFonts w:eastAsia="Times New Roman" w:cs="Times New Roman"/>
          <w:lang w:eastAsia="cs-CZ"/>
        </w:rPr>
        <w:t>Závazný vzor Smlouvy o dílo,</w:t>
      </w:r>
    </w:p>
    <w:p w14:paraId="5B2026CD" w14:textId="753A4565" w:rsidR="00F01FED" w:rsidRPr="009845BF" w:rsidRDefault="00F01FED" w:rsidP="006856E6">
      <w:pPr>
        <w:numPr>
          <w:ilvl w:val="0"/>
          <w:numId w:val="7"/>
        </w:numPr>
        <w:spacing w:after="0" w:line="240" w:lineRule="auto"/>
        <w:ind w:left="709" w:hanging="283"/>
        <w:rPr>
          <w:rFonts w:eastAsia="Times New Roman" w:cs="Times New Roman"/>
          <w:lang w:eastAsia="cs-CZ"/>
        </w:rPr>
      </w:pPr>
      <w:r w:rsidRPr="009845BF">
        <w:rPr>
          <w:rFonts w:eastAsia="Times New Roman" w:cs="Times New Roman"/>
          <w:lang w:eastAsia="cs-CZ"/>
        </w:rPr>
        <w:t xml:space="preserve">Obchodní podmínky </w:t>
      </w:r>
      <w:r w:rsidR="009845BF" w:rsidRPr="009845BF">
        <w:rPr>
          <w:rFonts w:eastAsia="Times New Roman" w:cs="Times New Roman"/>
          <w:lang w:eastAsia="cs-CZ"/>
        </w:rPr>
        <w:t>SSV pro smlouvu o dílo na poskytování služeb OP SSV/03/21</w:t>
      </w:r>
      <w:r w:rsidRPr="009845BF">
        <w:rPr>
          <w:rFonts w:eastAsia="Times New Roman" w:cs="Times New Roman"/>
          <w:lang w:val="en-US" w:eastAsia="cs-CZ"/>
        </w:rPr>
        <w:t>,</w:t>
      </w:r>
    </w:p>
    <w:p w14:paraId="1B838D5D" w14:textId="2F32CC44" w:rsidR="009845BF" w:rsidRDefault="009845BF" w:rsidP="006856E6">
      <w:pPr>
        <w:numPr>
          <w:ilvl w:val="0"/>
          <w:numId w:val="7"/>
        </w:numPr>
        <w:autoSpaceDE w:val="0"/>
        <w:autoSpaceDN w:val="0"/>
        <w:spacing w:after="0" w:line="240" w:lineRule="auto"/>
        <w:ind w:left="709" w:hanging="283"/>
        <w:rPr>
          <w:rFonts w:eastAsia="Times New Roman" w:cs="Arial"/>
          <w:bCs/>
          <w:lang w:eastAsia="cs-CZ"/>
        </w:rPr>
      </w:pPr>
      <w:r>
        <w:rPr>
          <w:rFonts w:eastAsia="Times New Roman" w:cs="Arial"/>
          <w:bCs/>
          <w:lang w:eastAsia="cs-CZ"/>
        </w:rPr>
        <w:t>Projektová dokumentace zpracovaná FLORSTYL s.r.o. se sídlem</w:t>
      </w:r>
      <w:r w:rsidR="00805843">
        <w:rPr>
          <w:rFonts w:eastAsia="Times New Roman" w:cs="Arial"/>
          <w:bCs/>
          <w:lang w:eastAsia="cs-CZ"/>
        </w:rPr>
        <w:t xml:space="preserve"> náměstí Svobody </w:t>
      </w:r>
      <w:r w:rsidR="00EB50BE">
        <w:rPr>
          <w:rFonts w:eastAsia="Times New Roman" w:cs="Arial"/>
          <w:bCs/>
          <w:lang w:eastAsia="cs-CZ"/>
        </w:rPr>
        <w:t>362, 686 04 Kunovice</w:t>
      </w:r>
      <w:r>
        <w:rPr>
          <w:rFonts w:eastAsia="Times New Roman" w:cs="Arial"/>
          <w:bCs/>
          <w:lang w:eastAsia="cs-CZ"/>
        </w:rPr>
        <w:t>, IČO: 60731346</w:t>
      </w:r>
      <w:r w:rsidR="00EB50BE">
        <w:rPr>
          <w:rFonts w:eastAsia="Times New Roman" w:cs="Arial"/>
          <w:bCs/>
          <w:lang w:eastAsia="cs-CZ"/>
        </w:rPr>
        <w:t>,</w:t>
      </w:r>
    </w:p>
    <w:p w14:paraId="20D2DB10" w14:textId="5AFC959E" w:rsidR="009845BF" w:rsidRPr="00F248DE" w:rsidRDefault="009845BF" w:rsidP="006856E6">
      <w:pPr>
        <w:numPr>
          <w:ilvl w:val="0"/>
          <w:numId w:val="7"/>
        </w:numPr>
        <w:autoSpaceDE w:val="0"/>
        <w:autoSpaceDN w:val="0"/>
        <w:spacing w:after="0" w:line="240" w:lineRule="auto"/>
        <w:ind w:left="709" w:hanging="283"/>
        <w:rPr>
          <w:rFonts w:eastAsia="Times New Roman" w:cs="Arial"/>
          <w:bCs/>
          <w:lang w:eastAsia="cs-CZ"/>
        </w:rPr>
      </w:pPr>
      <w:r w:rsidRPr="00F248DE">
        <w:rPr>
          <w:rFonts w:eastAsia="Times New Roman" w:cs="Arial"/>
          <w:bCs/>
          <w:lang w:eastAsia="cs-CZ"/>
        </w:rPr>
        <w:t>Soupis prací</w:t>
      </w:r>
      <w:r w:rsidR="00EB50BE">
        <w:rPr>
          <w:rFonts w:eastAsia="Times New Roman" w:cs="Arial"/>
          <w:bCs/>
          <w:lang w:eastAsia="cs-CZ"/>
        </w:rPr>
        <w:t>,</w:t>
      </w:r>
    </w:p>
    <w:p w14:paraId="542ACA14" w14:textId="72B8615C" w:rsidR="009845BF" w:rsidRPr="00F248DE" w:rsidRDefault="009845BF" w:rsidP="006856E6">
      <w:pPr>
        <w:numPr>
          <w:ilvl w:val="0"/>
          <w:numId w:val="7"/>
        </w:numPr>
        <w:autoSpaceDE w:val="0"/>
        <w:autoSpaceDN w:val="0"/>
        <w:spacing w:after="0" w:line="240" w:lineRule="auto"/>
        <w:ind w:left="709" w:hanging="283"/>
        <w:rPr>
          <w:rFonts w:eastAsia="Times New Roman" w:cs="Arial"/>
          <w:bCs/>
          <w:lang w:eastAsia="cs-CZ"/>
        </w:rPr>
      </w:pPr>
      <w:r w:rsidRPr="00F248DE">
        <w:rPr>
          <w:rFonts w:eastAsia="Times New Roman" w:cs="Arial"/>
          <w:bCs/>
          <w:lang w:eastAsia="cs-CZ"/>
        </w:rPr>
        <w:t>Komentář k soupisu prací</w:t>
      </w:r>
      <w:r w:rsidR="00EB50BE">
        <w:rPr>
          <w:rFonts w:eastAsia="Times New Roman" w:cs="Arial"/>
          <w:bCs/>
          <w:lang w:eastAsia="cs-CZ"/>
        </w:rPr>
        <w:t>,</w:t>
      </w:r>
    </w:p>
    <w:p w14:paraId="0897563B" w14:textId="77777777" w:rsidR="009845BF" w:rsidRPr="00F248DE" w:rsidRDefault="009845BF" w:rsidP="006856E6">
      <w:pPr>
        <w:numPr>
          <w:ilvl w:val="0"/>
          <w:numId w:val="7"/>
        </w:numPr>
        <w:autoSpaceDE w:val="0"/>
        <w:autoSpaceDN w:val="0"/>
        <w:spacing w:after="0" w:line="240" w:lineRule="auto"/>
        <w:ind w:left="709" w:hanging="283"/>
        <w:rPr>
          <w:rFonts w:eastAsia="Times New Roman" w:cs="Arial"/>
          <w:bCs/>
          <w:lang w:eastAsia="cs-CZ"/>
        </w:rPr>
      </w:pPr>
      <w:r w:rsidRPr="00F248DE">
        <w:rPr>
          <w:rFonts w:eastAsia="Times New Roman" w:cs="Arial"/>
          <w:bCs/>
          <w:lang w:eastAsia="cs-CZ"/>
        </w:rPr>
        <w:t>TKP 15_2021_02</w:t>
      </w:r>
    </w:p>
    <w:p w14:paraId="30D3DDAA" w14:textId="61765AF6" w:rsidR="009845BF" w:rsidRPr="00B30262" w:rsidRDefault="009845BF" w:rsidP="006856E6">
      <w:pPr>
        <w:numPr>
          <w:ilvl w:val="0"/>
          <w:numId w:val="7"/>
        </w:numPr>
        <w:autoSpaceDE w:val="0"/>
        <w:autoSpaceDN w:val="0"/>
        <w:spacing w:after="0" w:line="240" w:lineRule="auto"/>
        <w:ind w:left="709" w:hanging="283"/>
        <w:rPr>
          <w:rFonts w:eastAsia="Times New Roman" w:cs="Arial"/>
          <w:bCs/>
          <w:lang w:eastAsia="cs-CZ"/>
        </w:rPr>
      </w:pPr>
      <w:r w:rsidRPr="00F248DE">
        <w:rPr>
          <w:rFonts w:eastAsia="Times New Roman" w:cs="Arial"/>
          <w:lang w:eastAsia="cs-CZ"/>
        </w:rPr>
        <w:t xml:space="preserve">rozhodnutí </w:t>
      </w:r>
      <w:r w:rsidRPr="00F248DE">
        <w:t xml:space="preserve">ÚMČ Brno – jih </w:t>
      </w:r>
      <w:proofErr w:type="gramStart"/>
      <w:r w:rsidRPr="00F248DE">
        <w:t>č.j.</w:t>
      </w:r>
      <w:proofErr w:type="gramEnd"/>
      <w:r w:rsidRPr="00F248DE">
        <w:t xml:space="preserve">: </w:t>
      </w:r>
      <w:r w:rsidRPr="00B30262">
        <w:t>MCBJIH/</w:t>
      </w:r>
      <w:r w:rsidR="006E2844" w:rsidRPr="00B30262">
        <w:t>07698</w:t>
      </w:r>
      <w:r w:rsidRPr="00B30262">
        <w:t xml:space="preserve">/2019/Rus ze dne </w:t>
      </w:r>
      <w:proofErr w:type="gramStart"/>
      <w:r w:rsidRPr="00B30262">
        <w:t>22.8.2019</w:t>
      </w:r>
      <w:proofErr w:type="gramEnd"/>
    </w:p>
    <w:p w14:paraId="7B7D7A4F" w14:textId="0C66E18D" w:rsidR="00F01FED" w:rsidRPr="00F248DE" w:rsidRDefault="009845BF" w:rsidP="006856E6">
      <w:pPr>
        <w:numPr>
          <w:ilvl w:val="0"/>
          <w:numId w:val="7"/>
        </w:numPr>
        <w:autoSpaceDE w:val="0"/>
        <w:autoSpaceDN w:val="0"/>
        <w:spacing w:after="0" w:line="240" w:lineRule="auto"/>
        <w:ind w:left="709" w:hanging="283"/>
        <w:rPr>
          <w:rFonts w:eastAsia="Times New Roman" w:cs="Arial"/>
          <w:bCs/>
          <w:lang w:eastAsia="cs-CZ"/>
        </w:rPr>
      </w:pPr>
      <w:r w:rsidRPr="00B30262">
        <w:t xml:space="preserve">rozhodnutí OŽP MMB </w:t>
      </w:r>
      <w:proofErr w:type="gramStart"/>
      <w:r w:rsidRPr="00B30262">
        <w:t>č.j.</w:t>
      </w:r>
      <w:proofErr w:type="gramEnd"/>
      <w:r w:rsidRPr="00B30262">
        <w:t>: MMB/0427971/2019/</w:t>
      </w:r>
      <w:proofErr w:type="spellStart"/>
      <w:r w:rsidRPr="00B30262">
        <w:t>Nav</w:t>
      </w:r>
      <w:r w:rsidR="00391B85" w:rsidRPr="00B30262">
        <w:t>r</w:t>
      </w:r>
      <w:proofErr w:type="spellEnd"/>
      <w:r w:rsidRPr="00B30262">
        <w:t xml:space="preserve"> ze dne</w:t>
      </w:r>
      <w:r w:rsidRPr="00F248DE">
        <w:t xml:space="preserve"> </w:t>
      </w:r>
      <w:proofErr w:type="gramStart"/>
      <w:r w:rsidRPr="00F248DE">
        <w:t>11.11.2019</w:t>
      </w:r>
      <w:proofErr w:type="gramEnd"/>
      <w:r w:rsidR="00F01FED" w:rsidRPr="00F248DE">
        <w:rPr>
          <w:rFonts w:eastAsia="Times New Roman" w:cs="Times New Roman"/>
          <w:lang w:eastAsia="cs-CZ"/>
        </w:rPr>
        <w:t>.</w:t>
      </w:r>
    </w:p>
    <w:p w14:paraId="17CA21DC" w14:textId="77777777" w:rsidR="00F01FED" w:rsidRPr="00F01FED" w:rsidRDefault="00F01FED" w:rsidP="00F01FED">
      <w:pPr>
        <w:spacing w:after="0" w:line="240" w:lineRule="auto"/>
        <w:ind w:left="426"/>
        <w:rPr>
          <w:rFonts w:eastAsia="Times New Roman" w:cs="Times New Roman"/>
          <w:lang w:eastAsia="cs-CZ"/>
        </w:rPr>
      </w:pPr>
    </w:p>
    <w:p w14:paraId="4081C3D2" w14:textId="77777777" w:rsidR="00F01FED" w:rsidRPr="00F01FED" w:rsidRDefault="00F01FED" w:rsidP="00F01FED">
      <w:pPr>
        <w:spacing w:after="0" w:line="240" w:lineRule="auto"/>
        <w:ind w:left="426"/>
        <w:rPr>
          <w:rFonts w:eastAsia="Times New Roman" w:cs="Times New Roman"/>
          <w:lang w:eastAsia="cs-CZ"/>
        </w:rPr>
      </w:pPr>
    </w:p>
    <w:p w14:paraId="4D423365" w14:textId="77777777" w:rsidR="00F01FED" w:rsidRPr="00F01FED" w:rsidRDefault="00F01FED" w:rsidP="006856E6">
      <w:pPr>
        <w:numPr>
          <w:ilvl w:val="0"/>
          <w:numId w:val="6"/>
        </w:numPr>
        <w:tabs>
          <w:tab w:val="num" w:pos="426"/>
        </w:tabs>
        <w:spacing w:after="120" w:line="240" w:lineRule="auto"/>
        <w:ind w:left="426" w:hanging="426"/>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14:paraId="6A84E684" w14:textId="77777777" w:rsidR="00F01FED" w:rsidRPr="00F01FED" w:rsidRDefault="00F01FED" w:rsidP="004212B9">
      <w:pPr>
        <w:spacing w:after="0" w:line="240" w:lineRule="auto"/>
        <w:ind w:left="426"/>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1" w:history="1">
        <w:r w:rsidRPr="00F01FED">
          <w:rPr>
            <w:rFonts w:eastAsia="Times New Roman" w:cs="Times New Roman"/>
            <w:color w:val="0000FF"/>
            <w:u w:val="single"/>
            <w:lang w:eastAsia="cs-CZ"/>
          </w:rPr>
          <w:t>https://zakazky.</w:t>
        </w:r>
        <w:r w:rsidR="00D41E04">
          <w:rPr>
            <w:rFonts w:eastAsia="Times New Roman" w:cs="Times New Roman"/>
            <w:color w:val="0000FF"/>
            <w:u w:val="single"/>
            <w:lang w:eastAsia="cs-CZ"/>
          </w:rPr>
          <w:t>spravazeleznic</w:t>
        </w:r>
        <w:r w:rsidRPr="00F01FED">
          <w:rPr>
            <w:rFonts w:eastAsia="Times New Roman" w:cs="Times New Roman"/>
            <w:color w:val="0000FF"/>
            <w:u w:val="single"/>
            <w:lang w:eastAsia="cs-CZ"/>
          </w:rPr>
          <w:t>.cz/</w:t>
        </w:r>
      </w:hyperlink>
      <w:r w:rsidRPr="00F01FED">
        <w:rPr>
          <w:rFonts w:eastAsia="Times New Roman" w:cs="Times New Roman"/>
          <w:lang w:eastAsia="cs-CZ"/>
        </w:rPr>
        <w:t>.</w:t>
      </w:r>
    </w:p>
    <w:p w14:paraId="078C520A" w14:textId="77777777" w:rsidR="00F01FED" w:rsidRPr="00F01FED" w:rsidRDefault="00F01FED" w:rsidP="00F01FED">
      <w:pPr>
        <w:spacing w:after="0" w:line="240" w:lineRule="auto"/>
        <w:ind w:left="426"/>
        <w:jc w:val="both"/>
        <w:rPr>
          <w:rFonts w:eastAsia="Times New Roman" w:cs="Times New Roman"/>
          <w:lang w:eastAsia="cs-CZ"/>
        </w:rPr>
      </w:pPr>
    </w:p>
    <w:p w14:paraId="2D33F551" w14:textId="77777777" w:rsidR="00F01FED" w:rsidRPr="00F01FED" w:rsidRDefault="00F01FED" w:rsidP="00F01FED">
      <w:pPr>
        <w:spacing w:after="0" w:line="240" w:lineRule="auto"/>
        <w:ind w:left="426"/>
        <w:jc w:val="both"/>
        <w:rPr>
          <w:rFonts w:eastAsia="Times New Roman" w:cs="Times New Roman"/>
          <w:lang w:eastAsia="cs-CZ"/>
        </w:rPr>
      </w:pPr>
    </w:p>
    <w:p w14:paraId="3D56FA4B" w14:textId="77777777" w:rsidR="00F01FED" w:rsidRPr="00F01FED" w:rsidRDefault="00F01FED" w:rsidP="006856E6">
      <w:pPr>
        <w:numPr>
          <w:ilvl w:val="0"/>
          <w:numId w:val="6"/>
        </w:numPr>
        <w:tabs>
          <w:tab w:val="num" w:pos="426"/>
        </w:tabs>
        <w:spacing w:after="120" w:line="240" w:lineRule="auto"/>
        <w:ind w:left="426" w:hanging="426"/>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4CCCEF3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 xml:space="preserve">.cz/. </w:t>
      </w:r>
    </w:p>
    <w:p w14:paraId="6D02780F" w14:textId="77777777" w:rsidR="00F01FED" w:rsidRPr="00F01FED" w:rsidRDefault="00F01FED" w:rsidP="00F01FED">
      <w:pPr>
        <w:spacing w:after="0" w:line="240" w:lineRule="auto"/>
        <w:ind w:left="426"/>
        <w:jc w:val="both"/>
        <w:rPr>
          <w:rFonts w:eastAsia="Times New Roman" w:cs="Times New Roman"/>
          <w:lang w:eastAsia="cs-CZ"/>
        </w:rPr>
      </w:pPr>
    </w:p>
    <w:p w14:paraId="12C4B82F" w14:textId="77777777"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F01FED">
        <w:rPr>
          <w:rFonts w:eastAsia="Times New Roman" w:cs="Times New Roman"/>
          <w:b/>
          <w:bCs/>
          <w:lang w:eastAsia="cs-CZ"/>
        </w:rPr>
        <w:t xml:space="preserve">nejpozději do </w:t>
      </w:r>
      <w:r w:rsidRPr="00F01FED">
        <w:rPr>
          <w:rFonts w:eastAsia="Times New Roman" w:cs="Times New Roman"/>
          <w:b/>
          <w:bCs/>
          <w:lang w:eastAsia="cs-CZ"/>
        </w:rPr>
        <w:lastRenderedPageBreak/>
        <w:t xml:space="preserve">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p>
    <w:p w14:paraId="1FDAA9BC" w14:textId="77777777" w:rsidR="00C97609" w:rsidRDefault="00C97609" w:rsidP="00F01FED">
      <w:pPr>
        <w:spacing w:after="0" w:line="240" w:lineRule="auto"/>
        <w:ind w:left="426"/>
        <w:jc w:val="both"/>
        <w:rPr>
          <w:rFonts w:eastAsia="Times New Roman" w:cs="Times New Roman"/>
          <w:lang w:eastAsia="cs-CZ"/>
        </w:rPr>
      </w:pPr>
    </w:p>
    <w:p w14:paraId="22AE4FCA" w14:textId="77777777" w:rsidR="00C97609" w:rsidRDefault="00C97609" w:rsidP="00C97609">
      <w:pPr>
        <w:spacing w:after="0" w:line="240" w:lineRule="auto"/>
        <w:ind w:left="426"/>
        <w:jc w:val="both"/>
        <w:rPr>
          <w:rFonts w:eastAsia="Times New Roman" w:cs="Times New Roman"/>
          <w:lang w:eastAsia="cs-CZ"/>
        </w:rPr>
      </w:pPr>
      <w:r w:rsidRPr="00C97609">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1437BE98" w14:textId="77777777" w:rsidR="00C97609" w:rsidRPr="00F01FED" w:rsidRDefault="00C97609" w:rsidP="00F01FED">
      <w:pPr>
        <w:spacing w:after="0" w:line="240" w:lineRule="auto"/>
        <w:ind w:left="426"/>
        <w:jc w:val="both"/>
        <w:rPr>
          <w:rFonts w:eastAsia="Times New Roman" w:cs="Times New Roman"/>
          <w:lang w:eastAsia="cs-CZ"/>
        </w:rPr>
      </w:pPr>
    </w:p>
    <w:p w14:paraId="2C753759" w14:textId="6ED2A746"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2" w:history="1">
        <w:r w:rsidR="008E7782" w:rsidRPr="008E7782">
          <w:rPr>
            <w:rStyle w:val="Hypertextovodkaz"/>
          </w:rPr>
          <w:t>https://zakazky.spravazeleznic.cz/</w:t>
        </w:r>
      </w:hyperlink>
      <w:r w:rsidRPr="00F01FED">
        <w:rPr>
          <w:rFonts w:eastAsia="Times New Roman" w:cs="Times New Roman"/>
          <w:lang w:eastAsia="cs-CZ"/>
        </w:rPr>
        <w:t>. Vysvětlení je považováno za doručené okamžikem uveřejnění.</w:t>
      </w:r>
    </w:p>
    <w:p w14:paraId="27D9093B" w14:textId="77777777" w:rsidR="00F01FED" w:rsidRPr="00F01FED" w:rsidRDefault="00F01FED" w:rsidP="00F01FED">
      <w:pPr>
        <w:spacing w:after="0" w:line="240" w:lineRule="auto"/>
        <w:ind w:left="426"/>
        <w:jc w:val="both"/>
        <w:rPr>
          <w:rFonts w:eastAsia="Times New Roman" w:cs="Times New Roman"/>
          <w:bCs/>
          <w:color w:val="FF0000"/>
          <w:lang w:eastAsia="cs-CZ"/>
        </w:rPr>
      </w:pPr>
    </w:p>
    <w:p w14:paraId="4C43E33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63718DF3" w14:textId="77777777" w:rsidR="00F01FED" w:rsidRPr="00F01FED" w:rsidRDefault="00F01FED" w:rsidP="00F01FED">
      <w:pPr>
        <w:spacing w:after="0" w:line="240" w:lineRule="auto"/>
        <w:ind w:left="426"/>
        <w:jc w:val="both"/>
        <w:rPr>
          <w:rFonts w:eastAsia="Times New Roman" w:cs="Times New Roman"/>
          <w:lang w:eastAsia="cs-CZ"/>
        </w:rPr>
      </w:pPr>
    </w:p>
    <w:p w14:paraId="165F879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9E22776" w14:textId="77777777" w:rsidR="00F01FED" w:rsidRPr="00F01FED" w:rsidRDefault="00F01FED" w:rsidP="00F01FED">
      <w:pPr>
        <w:spacing w:after="0" w:line="240" w:lineRule="auto"/>
        <w:ind w:left="426"/>
        <w:jc w:val="both"/>
        <w:rPr>
          <w:rFonts w:eastAsia="Times New Roman" w:cs="Times New Roman"/>
          <w:lang w:eastAsia="cs-CZ"/>
        </w:rPr>
      </w:pPr>
    </w:p>
    <w:p w14:paraId="627523A3" w14:textId="77777777" w:rsidR="00F01FED" w:rsidRPr="00F01FED" w:rsidRDefault="00F01FED" w:rsidP="00F01FED">
      <w:pPr>
        <w:spacing w:after="0" w:line="240" w:lineRule="auto"/>
        <w:ind w:left="426"/>
        <w:rPr>
          <w:rFonts w:eastAsia="Times New Roman" w:cs="Times New Roman"/>
          <w:lang w:eastAsia="cs-CZ"/>
        </w:rPr>
      </w:pPr>
    </w:p>
    <w:p w14:paraId="42E5192E" w14:textId="77777777" w:rsidR="00F01FED" w:rsidRPr="00F01FED" w:rsidRDefault="00F01FED" w:rsidP="006856E6">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14:paraId="6A03C1F1" w14:textId="77777777" w:rsidR="00F01FED" w:rsidRPr="00F01FED" w:rsidRDefault="00F01FED" w:rsidP="00F01FED">
      <w:pPr>
        <w:spacing w:after="0" w:line="240" w:lineRule="auto"/>
        <w:ind w:left="426"/>
        <w:rPr>
          <w:rFonts w:eastAsia="Times New Roman" w:cs="Times New Roman"/>
          <w:b/>
          <w:lang w:eastAsia="cs-CZ"/>
        </w:rPr>
      </w:pPr>
    </w:p>
    <w:p w14:paraId="09B2F4F2" w14:textId="77777777" w:rsidR="00983157" w:rsidRPr="00F01FED" w:rsidRDefault="00983157" w:rsidP="00983157">
      <w:pPr>
        <w:spacing w:after="0" w:line="240" w:lineRule="auto"/>
        <w:ind w:left="426"/>
        <w:rPr>
          <w:rFonts w:eastAsia="Times New Roman" w:cs="Times New Roman"/>
          <w:b/>
          <w:lang w:eastAsia="cs-CZ"/>
        </w:rPr>
      </w:pPr>
      <w:r>
        <w:rPr>
          <w:rFonts w:ascii="Calibri" w:eastAsia="Times New Roman" w:hAnsi="Calibri" w:cs="Calibri"/>
          <w:sz w:val="22"/>
          <w:szCs w:val="22"/>
          <w:lang w:eastAsia="cs-CZ"/>
        </w:rPr>
        <w:t>dnem předání pozemků určených pro výsadbu</w:t>
      </w:r>
    </w:p>
    <w:p w14:paraId="316BAAC0" w14:textId="77777777" w:rsidR="00983157" w:rsidRDefault="00983157" w:rsidP="00983157">
      <w:pPr>
        <w:spacing w:after="0" w:line="240" w:lineRule="auto"/>
        <w:ind w:left="426"/>
        <w:rPr>
          <w:rFonts w:eastAsia="Times New Roman" w:cs="Times New Roman"/>
          <w:b/>
          <w:u w:val="single"/>
          <w:lang w:eastAsia="cs-CZ"/>
        </w:rPr>
      </w:pPr>
    </w:p>
    <w:p w14:paraId="0A82627E" w14:textId="77777777" w:rsidR="00983157" w:rsidRDefault="00983157" w:rsidP="00983157">
      <w:pPr>
        <w:spacing w:after="0" w:line="240" w:lineRule="auto"/>
        <w:ind w:left="426"/>
        <w:rPr>
          <w:rFonts w:eastAsia="Times New Roman" w:cs="Times New Roman"/>
          <w:b/>
          <w:u w:val="single"/>
          <w:lang w:eastAsia="cs-CZ"/>
        </w:rPr>
      </w:pPr>
    </w:p>
    <w:p w14:paraId="47092DFA" w14:textId="77777777" w:rsidR="00983157" w:rsidRPr="00F01FED" w:rsidRDefault="00983157" w:rsidP="00983157">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Dokončení plnění:</w:t>
      </w:r>
    </w:p>
    <w:p w14:paraId="46359E1F" w14:textId="77777777" w:rsidR="00983157" w:rsidRPr="00F01FED" w:rsidRDefault="00983157" w:rsidP="00983157">
      <w:pPr>
        <w:spacing w:after="0" w:line="240" w:lineRule="auto"/>
        <w:ind w:left="426"/>
        <w:rPr>
          <w:rFonts w:eastAsia="Times New Roman" w:cs="Times New Roman"/>
          <w:b/>
          <w:lang w:eastAsia="cs-CZ"/>
        </w:rPr>
      </w:pPr>
    </w:p>
    <w:p w14:paraId="11FFDDFC" w14:textId="77777777" w:rsidR="00983157" w:rsidRDefault="00983157" w:rsidP="00983157">
      <w:pPr>
        <w:pStyle w:val="Odstavecseseznamem"/>
        <w:numPr>
          <w:ilvl w:val="0"/>
          <w:numId w:val="24"/>
        </w:numPr>
        <w:spacing w:after="0" w:line="240" w:lineRule="auto"/>
        <w:rPr>
          <w:rFonts w:eastAsia="Times New Roman" w:cs="Arial"/>
          <w:lang w:eastAsia="cs-CZ"/>
        </w:rPr>
      </w:pPr>
      <w:r>
        <w:rPr>
          <w:rFonts w:eastAsia="Times New Roman" w:cs="Arial"/>
          <w:lang w:eastAsia="cs-CZ"/>
        </w:rPr>
        <w:t xml:space="preserve">I. </w:t>
      </w:r>
      <w:r w:rsidRPr="00486C6F">
        <w:rPr>
          <w:rFonts w:eastAsia="Times New Roman" w:cs="Arial"/>
          <w:lang w:eastAsia="cs-CZ"/>
        </w:rPr>
        <w:t>Etapa - Realizace výsadby dřevin</w:t>
      </w:r>
      <w:r>
        <w:rPr>
          <w:rFonts w:eastAsia="Times New Roman" w:cs="Arial"/>
          <w:lang w:eastAsia="cs-CZ"/>
        </w:rPr>
        <w:t xml:space="preserve"> a založení travnatého pásu</w:t>
      </w:r>
    </w:p>
    <w:p w14:paraId="1FF3D468" w14:textId="77777777" w:rsidR="00983157" w:rsidRDefault="00983157" w:rsidP="00983157">
      <w:pPr>
        <w:pStyle w:val="Odstavecseseznamem"/>
        <w:spacing w:after="0" w:line="240" w:lineRule="auto"/>
        <w:ind w:left="786" w:firstLine="630"/>
        <w:rPr>
          <w:rFonts w:eastAsia="Times New Roman" w:cs="Arial"/>
          <w:lang w:eastAsia="cs-CZ"/>
        </w:rPr>
      </w:pPr>
      <w:r>
        <w:rPr>
          <w:rFonts w:eastAsia="Times New Roman" w:cs="Arial"/>
          <w:lang w:eastAsia="cs-CZ"/>
        </w:rPr>
        <w:t xml:space="preserve">Do </w:t>
      </w:r>
      <w:proofErr w:type="gramStart"/>
      <w:r>
        <w:rPr>
          <w:rFonts w:eastAsia="Times New Roman" w:cs="Arial"/>
          <w:lang w:eastAsia="cs-CZ"/>
        </w:rPr>
        <w:t>15.11.2021</w:t>
      </w:r>
      <w:proofErr w:type="gramEnd"/>
    </w:p>
    <w:p w14:paraId="682854AC" w14:textId="77777777" w:rsidR="00983157" w:rsidRDefault="00983157" w:rsidP="00983157">
      <w:pPr>
        <w:pStyle w:val="Odstavecseseznamem"/>
        <w:spacing w:after="0" w:line="240" w:lineRule="auto"/>
        <w:ind w:left="1416"/>
        <w:rPr>
          <w:rFonts w:eastAsia="Times New Roman" w:cs="Arial"/>
          <w:lang w:eastAsia="cs-CZ"/>
        </w:rPr>
      </w:pPr>
      <w:r>
        <w:rPr>
          <w:rFonts w:eastAsia="Times New Roman" w:cs="Arial"/>
          <w:lang w:eastAsia="cs-CZ"/>
        </w:rPr>
        <w:t xml:space="preserve">Fakturována bude částka za </w:t>
      </w:r>
      <w:r w:rsidRPr="00071160">
        <w:rPr>
          <w:rFonts w:eastAsia="Times New Roman" w:cs="Arial"/>
          <w:lang w:eastAsia="cs-CZ"/>
        </w:rPr>
        <w:t>Realizac</w:t>
      </w:r>
      <w:r>
        <w:rPr>
          <w:rFonts w:eastAsia="Times New Roman" w:cs="Arial"/>
          <w:lang w:eastAsia="cs-CZ"/>
        </w:rPr>
        <w:t>i</w:t>
      </w:r>
      <w:r w:rsidRPr="00071160">
        <w:rPr>
          <w:rFonts w:eastAsia="Times New Roman" w:cs="Arial"/>
          <w:lang w:eastAsia="cs-CZ"/>
        </w:rPr>
        <w:t xml:space="preserve"> výsadby dřevin a založení travnatého pásu</w:t>
      </w:r>
      <w:r>
        <w:rPr>
          <w:rFonts w:eastAsia="Times New Roman" w:cs="Arial"/>
          <w:lang w:eastAsia="cs-CZ"/>
        </w:rPr>
        <w:t>, uvedená v příloze č. 4</w:t>
      </w:r>
    </w:p>
    <w:p w14:paraId="6E4541D8" w14:textId="77777777" w:rsidR="00983157" w:rsidRPr="00486C6F" w:rsidRDefault="00983157" w:rsidP="00983157">
      <w:pPr>
        <w:pStyle w:val="Odstavecseseznamem"/>
        <w:spacing w:after="0" w:line="240" w:lineRule="auto"/>
        <w:ind w:left="786"/>
        <w:rPr>
          <w:rFonts w:eastAsia="Times New Roman" w:cs="Arial"/>
          <w:lang w:eastAsia="cs-CZ"/>
        </w:rPr>
      </w:pPr>
    </w:p>
    <w:p w14:paraId="71FBE2DE" w14:textId="77777777" w:rsidR="00983157" w:rsidRDefault="00983157" w:rsidP="00983157">
      <w:pPr>
        <w:pStyle w:val="Odstavecseseznamem"/>
        <w:numPr>
          <w:ilvl w:val="0"/>
          <w:numId w:val="24"/>
        </w:numPr>
        <w:spacing w:after="0" w:line="240" w:lineRule="auto"/>
        <w:rPr>
          <w:rFonts w:eastAsia="Times New Roman" w:cs="Arial"/>
          <w:lang w:eastAsia="cs-CZ"/>
        </w:rPr>
      </w:pPr>
      <w:r>
        <w:rPr>
          <w:rFonts w:eastAsia="Times New Roman" w:cs="Arial"/>
          <w:lang w:eastAsia="cs-CZ"/>
        </w:rPr>
        <w:t>II. Etapa – výkon následné péče</w:t>
      </w:r>
    </w:p>
    <w:p w14:paraId="673B51F6" w14:textId="77777777" w:rsidR="00983157" w:rsidRPr="00486C6F" w:rsidRDefault="00983157" w:rsidP="00983157">
      <w:pPr>
        <w:spacing w:after="0" w:line="240" w:lineRule="auto"/>
        <w:ind w:left="708" w:firstLine="708"/>
        <w:rPr>
          <w:rFonts w:eastAsia="Times New Roman" w:cs="Arial"/>
          <w:lang w:eastAsia="cs-CZ"/>
        </w:rPr>
      </w:pPr>
      <w:r w:rsidRPr="00486C6F">
        <w:rPr>
          <w:rFonts w:eastAsia="Times New Roman" w:cs="Arial"/>
          <w:lang w:eastAsia="cs-CZ"/>
        </w:rPr>
        <w:t xml:space="preserve">Do </w:t>
      </w:r>
      <w:proofErr w:type="gramStart"/>
      <w:r w:rsidRPr="00486C6F">
        <w:rPr>
          <w:rFonts w:eastAsia="Times New Roman" w:cs="Arial"/>
          <w:lang w:eastAsia="cs-CZ"/>
        </w:rPr>
        <w:t>15.11.202</w:t>
      </w:r>
      <w:r>
        <w:rPr>
          <w:rFonts w:eastAsia="Times New Roman" w:cs="Arial"/>
          <w:lang w:eastAsia="cs-CZ"/>
        </w:rPr>
        <w:t>6</w:t>
      </w:r>
      <w:proofErr w:type="gramEnd"/>
    </w:p>
    <w:p w14:paraId="69C4392F" w14:textId="77777777" w:rsidR="00983157" w:rsidRDefault="00983157" w:rsidP="00983157">
      <w:pPr>
        <w:pStyle w:val="Odstavecseseznamem"/>
        <w:spacing w:after="0" w:line="240" w:lineRule="auto"/>
        <w:ind w:left="1416" w:firstLine="15"/>
        <w:rPr>
          <w:rFonts w:eastAsia="Times New Roman" w:cs="Arial"/>
          <w:lang w:eastAsia="cs-CZ"/>
        </w:rPr>
      </w:pPr>
      <w:r>
        <w:rPr>
          <w:rFonts w:eastAsia="Times New Roman" w:cs="Arial"/>
          <w:lang w:eastAsia="cs-CZ"/>
        </w:rPr>
        <w:t>Fakturována bude částka za výkon následné péče v příslušném roce, uvedená v příloze č. 4, a to 1x ročně, vždy k datu 15. 11. příslušného roku</w:t>
      </w:r>
    </w:p>
    <w:p w14:paraId="27D2B2B7" w14:textId="77777777" w:rsidR="00983157" w:rsidRPr="00F01FED" w:rsidRDefault="00983157" w:rsidP="00983157">
      <w:pPr>
        <w:spacing w:after="0" w:line="240" w:lineRule="auto"/>
        <w:ind w:left="426"/>
        <w:jc w:val="both"/>
        <w:rPr>
          <w:rFonts w:eastAsia="Times New Roman" w:cs="Times New Roman"/>
          <w:b/>
          <w:lang w:eastAsia="cs-CZ"/>
        </w:rPr>
      </w:pPr>
      <w:r w:rsidRPr="00F01FED">
        <w:rPr>
          <w:rFonts w:eastAsia="Times New Roman" w:cs="Times New Roman"/>
          <w:b/>
          <w:lang w:eastAsia="cs-CZ"/>
        </w:rPr>
        <w:t xml:space="preserve">    </w:t>
      </w:r>
    </w:p>
    <w:p w14:paraId="591EECDF" w14:textId="77777777" w:rsidR="00983157" w:rsidRPr="00F01FED" w:rsidRDefault="00983157" w:rsidP="00983157">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14:paraId="1272116A" w14:textId="77777777" w:rsidR="00983157" w:rsidRDefault="00983157" w:rsidP="00983157">
      <w:pPr>
        <w:overflowPunct w:val="0"/>
        <w:autoSpaceDE w:val="0"/>
        <w:autoSpaceDN w:val="0"/>
        <w:adjustRightInd w:val="0"/>
        <w:spacing w:after="0" w:line="320" w:lineRule="atLeast"/>
        <w:ind w:left="426"/>
        <w:jc w:val="both"/>
        <w:rPr>
          <w:rFonts w:eastAsia="Times New Roman" w:cs="Times New Roman"/>
          <w:b/>
          <w:lang w:eastAsia="cs-CZ"/>
        </w:rPr>
      </w:pPr>
      <w:proofErr w:type="spellStart"/>
      <w:proofErr w:type="gramStart"/>
      <w:r>
        <w:rPr>
          <w:rFonts w:eastAsia="Times New Roman" w:cs="Arial"/>
          <w:lang w:eastAsia="cs-CZ"/>
        </w:rPr>
        <w:t>k.ú</w:t>
      </w:r>
      <w:proofErr w:type="spellEnd"/>
      <w:r>
        <w:rPr>
          <w:rFonts w:eastAsia="Times New Roman" w:cs="Arial"/>
          <w:lang w:eastAsia="cs-CZ"/>
        </w:rPr>
        <w:t>.</w:t>
      </w:r>
      <w:proofErr w:type="gramEnd"/>
      <w:r>
        <w:rPr>
          <w:rFonts w:eastAsia="Times New Roman" w:cs="Arial"/>
          <w:lang w:eastAsia="cs-CZ"/>
        </w:rPr>
        <w:t xml:space="preserve"> Dolní Heršpice, </w:t>
      </w:r>
      <w:proofErr w:type="spellStart"/>
      <w:proofErr w:type="gramStart"/>
      <w:r>
        <w:rPr>
          <w:rFonts w:eastAsia="Times New Roman" w:cs="Arial"/>
          <w:lang w:eastAsia="cs-CZ"/>
        </w:rPr>
        <w:t>k.ú</w:t>
      </w:r>
      <w:proofErr w:type="spellEnd"/>
      <w:r>
        <w:rPr>
          <w:rFonts w:eastAsia="Times New Roman" w:cs="Arial"/>
          <w:lang w:eastAsia="cs-CZ"/>
        </w:rPr>
        <w:t>.</w:t>
      </w:r>
      <w:proofErr w:type="gramEnd"/>
      <w:r>
        <w:rPr>
          <w:rFonts w:eastAsia="Times New Roman" w:cs="Arial"/>
          <w:lang w:eastAsia="cs-CZ"/>
        </w:rPr>
        <w:t xml:space="preserve"> Horní Heršpice, </w:t>
      </w:r>
      <w:proofErr w:type="spellStart"/>
      <w:proofErr w:type="gramStart"/>
      <w:r>
        <w:rPr>
          <w:rFonts w:eastAsia="Times New Roman" w:cs="Arial"/>
          <w:lang w:eastAsia="cs-CZ"/>
        </w:rPr>
        <w:t>k.ú</w:t>
      </w:r>
      <w:proofErr w:type="spellEnd"/>
      <w:r>
        <w:rPr>
          <w:rFonts w:eastAsia="Times New Roman" w:cs="Arial"/>
          <w:lang w:eastAsia="cs-CZ"/>
        </w:rPr>
        <w:t>.</w:t>
      </w:r>
      <w:proofErr w:type="gramEnd"/>
      <w:r>
        <w:rPr>
          <w:rFonts w:eastAsia="Times New Roman" w:cs="Arial"/>
          <w:lang w:eastAsia="cs-CZ"/>
        </w:rPr>
        <w:t xml:space="preserve"> Komárov /MČ Brno – jih/</w:t>
      </w:r>
    </w:p>
    <w:p w14:paraId="3D12C049" w14:textId="77777777" w:rsidR="00983157" w:rsidRPr="004212B9" w:rsidRDefault="00983157" w:rsidP="00983157">
      <w:pPr>
        <w:overflowPunct w:val="0"/>
        <w:autoSpaceDE w:val="0"/>
        <w:autoSpaceDN w:val="0"/>
        <w:adjustRightInd w:val="0"/>
        <w:spacing w:after="0" w:line="320" w:lineRule="atLeast"/>
        <w:ind w:left="426"/>
        <w:jc w:val="both"/>
        <w:rPr>
          <w:rFonts w:eastAsia="Times New Roman" w:cs="Times New Roman"/>
          <w:lang w:eastAsia="cs-CZ"/>
        </w:rPr>
      </w:pPr>
      <w:r w:rsidRPr="004212B9">
        <w:rPr>
          <w:rFonts w:eastAsia="Times New Roman" w:cs="Times New Roman"/>
          <w:lang w:eastAsia="cs-CZ"/>
        </w:rPr>
        <w:t>Jihomoravský kraj</w:t>
      </w:r>
    </w:p>
    <w:p w14:paraId="1081089C" w14:textId="5CFB4B67" w:rsidR="00F01FED" w:rsidRPr="006974BB" w:rsidRDefault="00F01FED" w:rsidP="00EB50BE">
      <w:pPr>
        <w:numPr>
          <w:ilvl w:val="0"/>
          <w:numId w:val="6"/>
        </w:numPr>
        <w:tabs>
          <w:tab w:val="clear" w:pos="142"/>
        </w:tabs>
        <w:spacing w:before="360" w:after="120" w:line="240" w:lineRule="auto"/>
        <w:ind w:left="505" w:hanging="505"/>
        <w:rPr>
          <w:rFonts w:eastAsia="Times New Roman" w:cs="Times New Roman"/>
          <w:b/>
          <w:u w:val="single"/>
          <w:lang w:eastAsia="cs-CZ"/>
        </w:rPr>
      </w:pPr>
      <w:r w:rsidRPr="00F01FED">
        <w:rPr>
          <w:rFonts w:eastAsia="Times New Roman" w:cs="Times New Roman"/>
          <w:b/>
          <w:u w:val="single"/>
          <w:lang w:eastAsia="cs-CZ"/>
        </w:rPr>
        <w:t>Způsob plnění:</w:t>
      </w:r>
      <w:r w:rsidR="006974BB">
        <w:rPr>
          <w:rFonts w:eastAsia="Times New Roman" w:cs="Times New Roman"/>
          <w:b/>
          <w:u w:val="single"/>
          <w:lang w:eastAsia="cs-CZ"/>
        </w:rPr>
        <w:t xml:space="preserve"> </w:t>
      </w:r>
    </w:p>
    <w:p w14:paraId="262DC8C1" w14:textId="7EE8A0E0" w:rsidR="00F01FED" w:rsidRPr="00F01FED" w:rsidRDefault="008E2F67" w:rsidP="00F01FED">
      <w:pPr>
        <w:tabs>
          <w:tab w:val="left" w:pos="5597"/>
        </w:tabs>
        <w:spacing w:after="0" w:line="240" w:lineRule="auto"/>
        <w:ind w:left="426"/>
        <w:jc w:val="both"/>
        <w:rPr>
          <w:rFonts w:eastAsia="Times New Roman" w:cs="Times New Roman"/>
          <w:lang w:eastAsia="cs-CZ"/>
        </w:rPr>
      </w:pPr>
      <w:r w:rsidRPr="008E2F67">
        <w:rPr>
          <w:rFonts w:eastAsia="Times New Roman" w:cs="Times New Roman"/>
          <w:lang w:eastAsia="cs-CZ"/>
        </w:rPr>
        <w:t xml:space="preserve">Výsadba a následná péče o vysázené dřeviny </w:t>
      </w:r>
      <w:r w:rsidR="00983157">
        <w:rPr>
          <w:rFonts w:eastAsia="Times New Roman" w:cs="Times New Roman"/>
          <w:lang w:eastAsia="cs-CZ"/>
        </w:rPr>
        <w:t xml:space="preserve">a travnaté pásy </w:t>
      </w:r>
      <w:r w:rsidRPr="008E2F67">
        <w:rPr>
          <w:rFonts w:eastAsia="Times New Roman" w:cs="Times New Roman"/>
          <w:lang w:eastAsia="cs-CZ"/>
        </w:rPr>
        <w:t xml:space="preserve">bude provedena v souladu a za podmínek stanovených Projektovou dokumentací zpracovanou společností FLORSTYL s.r.o., která je součástí zadávací dokumentace, a dále </w:t>
      </w:r>
      <w:r w:rsidRPr="00983157">
        <w:rPr>
          <w:rFonts w:eastAsia="Times New Roman" w:cs="Times New Roman"/>
          <w:lang w:eastAsia="cs-CZ"/>
        </w:rPr>
        <w:t xml:space="preserve">v souladu a za podmínek stanovených rozhodnutím ÚMČ Brno – jih </w:t>
      </w:r>
      <w:proofErr w:type="gramStart"/>
      <w:r w:rsidRPr="00983157">
        <w:rPr>
          <w:rFonts w:eastAsia="Times New Roman" w:cs="Times New Roman"/>
          <w:lang w:eastAsia="cs-CZ"/>
        </w:rPr>
        <w:t>č.j.</w:t>
      </w:r>
      <w:proofErr w:type="gramEnd"/>
      <w:r w:rsidRPr="00983157">
        <w:rPr>
          <w:rFonts w:eastAsia="Times New Roman" w:cs="Times New Roman"/>
          <w:lang w:eastAsia="cs-CZ"/>
        </w:rPr>
        <w:t>: MCBJIH/</w:t>
      </w:r>
      <w:r w:rsidR="006E2844" w:rsidRPr="00983157">
        <w:t>07698</w:t>
      </w:r>
      <w:r w:rsidRPr="00983157">
        <w:rPr>
          <w:rFonts w:eastAsia="Times New Roman" w:cs="Times New Roman"/>
          <w:lang w:eastAsia="cs-CZ"/>
        </w:rPr>
        <w:t xml:space="preserve">/2019/Rus ze dne 22.8.2019 a rozhodnutí OŽP MMB </w:t>
      </w:r>
      <w:proofErr w:type="gramStart"/>
      <w:r w:rsidRPr="00983157">
        <w:rPr>
          <w:rFonts w:eastAsia="Times New Roman" w:cs="Times New Roman"/>
          <w:lang w:eastAsia="cs-CZ"/>
        </w:rPr>
        <w:t>č.j.</w:t>
      </w:r>
      <w:proofErr w:type="gramEnd"/>
      <w:r w:rsidRPr="00983157">
        <w:rPr>
          <w:rFonts w:eastAsia="Times New Roman" w:cs="Times New Roman"/>
          <w:lang w:eastAsia="cs-CZ"/>
        </w:rPr>
        <w:t>: MMB/0427971/2019/</w:t>
      </w:r>
      <w:proofErr w:type="spellStart"/>
      <w:r w:rsidRPr="00983157">
        <w:rPr>
          <w:rFonts w:eastAsia="Times New Roman" w:cs="Times New Roman"/>
          <w:lang w:eastAsia="cs-CZ"/>
        </w:rPr>
        <w:t>Nav</w:t>
      </w:r>
      <w:r w:rsidR="00391B85" w:rsidRPr="00983157">
        <w:rPr>
          <w:rFonts w:eastAsia="Times New Roman" w:cs="Times New Roman"/>
          <w:lang w:eastAsia="cs-CZ"/>
        </w:rPr>
        <w:t>r</w:t>
      </w:r>
      <w:proofErr w:type="spellEnd"/>
      <w:r w:rsidRPr="00983157">
        <w:rPr>
          <w:rFonts w:eastAsia="Times New Roman" w:cs="Times New Roman"/>
          <w:lang w:eastAsia="cs-CZ"/>
        </w:rPr>
        <w:t xml:space="preserve"> ze dne </w:t>
      </w:r>
      <w:proofErr w:type="gramStart"/>
      <w:r w:rsidRPr="00983157">
        <w:rPr>
          <w:rFonts w:eastAsia="Times New Roman" w:cs="Times New Roman"/>
          <w:lang w:eastAsia="cs-CZ"/>
        </w:rPr>
        <w:t>11.11.2019</w:t>
      </w:r>
      <w:proofErr w:type="gramEnd"/>
      <w:r w:rsidRPr="00983157">
        <w:rPr>
          <w:rFonts w:eastAsia="Times New Roman" w:cs="Times New Roman"/>
          <w:lang w:eastAsia="cs-CZ"/>
        </w:rPr>
        <w:t>.</w:t>
      </w:r>
    </w:p>
    <w:p w14:paraId="2A13A860" w14:textId="77777777" w:rsidR="00F01FED" w:rsidRPr="00F01FED" w:rsidRDefault="00F01FED" w:rsidP="00436C59">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Požadavky na kvalifikaci dodavatele:</w:t>
      </w:r>
    </w:p>
    <w:p w14:paraId="4F2F3E7F"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627D5CE2" w14:textId="39794A2B" w:rsidR="00F01FED" w:rsidRDefault="00F01FED" w:rsidP="00F01FED">
      <w:pPr>
        <w:spacing w:after="0" w:line="240" w:lineRule="auto"/>
        <w:ind w:left="426"/>
        <w:jc w:val="both"/>
        <w:rPr>
          <w:rFonts w:eastAsia="Times New Roman" w:cs="Times New Roman"/>
          <w:lang w:eastAsia="cs-CZ"/>
        </w:rPr>
      </w:pPr>
    </w:p>
    <w:p w14:paraId="7D1F2703" w14:textId="77777777" w:rsidR="00436C59" w:rsidRPr="00F01FED" w:rsidRDefault="00436C59" w:rsidP="00F01FED">
      <w:pPr>
        <w:spacing w:after="0" w:line="240" w:lineRule="auto"/>
        <w:ind w:left="426"/>
        <w:jc w:val="both"/>
        <w:rPr>
          <w:rFonts w:eastAsia="Times New Roman" w:cs="Times New Roman"/>
          <w:lang w:eastAsia="cs-CZ"/>
        </w:rPr>
      </w:pPr>
    </w:p>
    <w:p w14:paraId="7E6146A1" w14:textId="77777777" w:rsidR="00F01FED" w:rsidRPr="00F01FED" w:rsidRDefault="00F01FED" w:rsidP="006856E6">
      <w:pPr>
        <w:numPr>
          <w:ilvl w:val="0"/>
          <w:numId w:val="16"/>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lastRenderedPageBreak/>
        <w:t>Základní způsobilost</w:t>
      </w:r>
    </w:p>
    <w:p w14:paraId="74DF8A58" w14:textId="77777777" w:rsidR="00F01FED" w:rsidRPr="00F01FED" w:rsidRDefault="00F01FED" w:rsidP="00F01FED">
      <w:pPr>
        <w:spacing w:after="0" w:line="240" w:lineRule="auto"/>
        <w:ind w:firstLine="426"/>
        <w:jc w:val="both"/>
        <w:rPr>
          <w:rFonts w:eastAsia="Times New Roman" w:cs="Times New Roman"/>
          <w:lang w:eastAsia="cs-CZ"/>
        </w:rPr>
      </w:pPr>
    </w:p>
    <w:p w14:paraId="3ECB358D" w14:textId="77777777" w:rsidR="00F01FED" w:rsidRPr="00F01FED" w:rsidRDefault="00F01FED" w:rsidP="00F01FED">
      <w:pPr>
        <w:spacing w:after="0" w:line="240" w:lineRule="auto"/>
        <w:ind w:firstLine="426"/>
        <w:jc w:val="both"/>
        <w:rPr>
          <w:rFonts w:eastAsia="Times New Roman" w:cs="Times New Roman"/>
          <w:lang w:eastAsia="cs-CZ"/>
        </w:rPr>
      </w:pPr>
      <w:proofErr w:type="gramStart"/>
      <w:r w:rsidRPr="00F01FED">
        <w:rPr>
          <w:rFonts w:eastAsia="Times New Roman" w:cs="Times New Roman"/>
          <w:lang w:eastAsia="cs-CZ"/>
        </w:rPr>
        <w:t>Základní</w:t>
      </w:r>
      <w:proofErr w:type="gramEnd"/>
      <w:r w:rsidRPr="00F01FED">
        <w:rPr>
          <w:rFonts w:eastAsia="Times New Roman" w:cs="Times New Roman"/>
          <w:lang w:eastAsia="cs-CZ"/>
        </w:rPr>
        <w:t xml:space="preserve"> způsobilost splňuje dodavatel, </w:t>
      </w:r>
      <w:proofErr w:type="gramStart"/>
      <w:r w:rsidRPr="00F01FED">
        <w:rPr>
          <w:rFonts w:eastAsia="Times New Roman" w:cs="Times New Roman"/>
          <w:lang w:eastAsia="cs-CZ"/>
        </w:rPr>
        <w:t>který:</w:t>
      </w:r>
      <w:proofErr w:type="gramEnd"/>
    </w:p>
    <w:p w14:paraId="14D22523" w14:textId="77777777" w:rsidR="00F01FED" w:rsidRPr="00F01FED" w:rsidRDefault="00F01FED" w:rsidP="00F01FED">
      <w:pPr>
        <w:spacing w:after="0" w:line="240" w:lineRule="auto"/>
        <w:ind w:firstLine="426"/>
        <w:jc w:val="both"/>
        <w:rPr>
          <w:rFonts w:eastAsia="Times New Roman" w:cs="Times New Roman"/>
          <w:lang w:eastAsia="cs-CZ"/>
        </w:rPr>
      </w:pPr>
    </w:p>
    <w:p w14:paraId="5CE76B0E"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02F2E5"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4D2D09DE"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53E058D9"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0BD567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5AAA368B"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w:t>
      </w:r>
      <w:r w:rsidRPr="000E2794">
        <w:rPr>
          <w:rFonts w:eastAsia="Times New Roman" w:cs="Times New Roman"/>
          <w:lang w:eastAsia="cs-CZ"/>
        </w:rPr>
        <w:t>přílohu č. 2</w:t>
      </w:r>
      <w:r w:rsidRPr="00F01FED">
        <w:rPr>
          <w:rFonts w:eastAsia="Times New Roman" w:cs="Times New Roman"/>
          <w:lang w:eastAsia="cs-CZ"/>
        </w:rPr>
        <w:t xml:space="preserve"> této Výzvy a musí být podepsáno osobou oprávněnou jednat za dodavatele.</w:t>
      </w:r>
    </w:p>
    <w:p w14:paraId="4EFB5840" w14:textId="77777777" w:rsidR="00F01FED" w:rsidRPr="00F01FED" w:rsidRDefault="00F01FED" w:rsidP="00F01FED">
      <w:pPr>
        <w:spacing w:after="0" w:line="240" w:lineRule="auto"/>
        <w:ind w:firstLine="426"/>
        <w:jc w:val="both"/>
        <w:rPr>
          <w:rFonts w:eastAsia="Times New Roman" w:cs="Times New Roman"/>
          <w:lang w:eastAsia="cs-CZ"/>
        </w:rPr>
      </w:pPr>
    </w:p>
    <w:p w14:paraId="1B755C5B" w14:textId="77777777" w:rsidR="00F01FED" w:rsidRPr="00F01FED" w:rsidRDefault="00F01FED" w:rsidP="006856E6">
      <w:pPr>
        <w:numPr>
          <w:ilvl w:val="0"/>
          <w:numId w:val="16"/>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14:paraId="0064BF04" w14:textId="77777777" w:rsidR="00F01FED" w:rsidRPr="00F01FED" w:rsidRDefault="00F01FED" w:rsidP="00F01FED">
      <w:pPr>
        <w:spacing w:after="0" w:line="240" w:lineRule="auto"/>
        <w:ind w:firstLine="426"/>
        <w:jc w:val="both"/>
        <w:rPr>
          <w:rFonts w:eastAsia="Times New Roman" w:cs="Times New Roman"/>
          <w:lang w:eastAsia="cs-CZ"/>
        </w:rPr>
      </w:pPr>
    </w:p>
    <w:p w14:paraId="3400B985" w14:textId="77777777"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14:paraId="1AD9FE95" w14:textId="77777777" w:rsidR="00F01FED" w:rsidRPr="00F01FED" w:rsidRDefault="00F01FED" w:rsidP="00F01FED">
      <w:pPr>
        <w:spacing w:after="0" w:line="240" w:lineRule="auto"/>
        <w:ind w:left="425"/>
        <w:jc w:val="both"/>
        <w:rPr>
          <w:rFonts w:eastAsia="Times New Roman" w:cs="Times New Roman"/>
          <w:lang w:eastAsia="cs-CZ"/>
        </w:rPr>
      </w:pPr>
    </w:p>
    <w:p w14:paraId="38086522" w14:textId="77777777" w:rsidR="00F01FED" w:rsidRPr="00F01FED" w:rsidRDefault="00F01FED" w:rsidP="006856E6">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14:paraId="351C9C60" w14:textId="77777777" w:rsidR="00F01FED" w:rsidRPr="00F01FED" w:rsidRDefault="00F01FED" w:rsidP="006856E6">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68417897" w14:textId="55C12235" w:rsidR="000E2794" w:rsidRPr="00436C59" w:rsidRDefault="000E2794" w:rsidP="006856E6">
      <w:pPr>
        <w:pStyle w:val="Odstavecseseznamem"/>
        <w:numPr>
          <w:ilvl w:val="3"/>
          <w:numId w:val="6"/>
        </w:numPr>
        <w:tabs>
          <w:tab w:val="clear" w:pos="2880"/>
        </w:tabs>
        <w:spacing w:after="0" w:line="240" w:lineRule="auto"/>
        <w:ind w:left="1276" w:hanging="425"/>
        <w:jc w:val="both"/>
        <w:rPr>
          <w:rFonts w:cs="Arial"/>
          <w:color w:val="000000"/>
          <w:shd w:val="clear" w:color="auto" w:fill="FFFFFF"/>
        </w:rPr>
      </w:pPr>
      <w:r w:rsidRPr="00436C59">
        <w:rPr>
          <w:rFonts w:cs="Arial"/>
          <w:color w:val="000000"/>
          <w:shd w:val="clear" w:color="auto" w:fill="FFFFFF"/>
        </w:rPr>
        <w:t>Poskytování služeb pro zemědělství, zahradnictví, rybníkářství, lesnictví a myslivost</w:t>
      </w:r>
    </w:p>
    <w:p w14:paraId="6D4A3BB8" w14:textId="366930F3" w:rsidR="000E2794" w:rsidRDefault="000E2794" w:rsidP="000E2794">
      <w:pPr>
        <w:spacing w:after="0" w:line="240" w:lineRule="auto"/>
        <w:jc w:val="both"/>
        <w:rPr>
          <w:rFonts w:ascii="Arial" w:hAnsi="Arial" w:cs="Arial"/>
          <w:color w:val="000000"/>
          <w:sz w:val="20"/>
          <w:szCs w:val="20"/>
          <w:shd w:val="clear" w:color="auto" w:fill="FFFFFF"/>
        </w:rPr>
      </w:pPr>
    </w:p>
    <w:p w14:paraId="7C87ABB9" w14:textId="2BA4D053" w:rsidR="000E2794" w:rsidRPr="000E2794" w:rsidRDefault="000E2794" w:rsidP="006856E6">
      <w:pPr>
        <w:numPr>
          <w:ilvl w:val="0"/>
          <w:numId w:val="13"/>
        </w:numPr>
        <w:spacing w:after="0" w:line="240" w:lineRule="auto"/>
        <w:ind w:left="907"/>
        <w:jc w:val="both"/>
        <w:rPr>
          <w:rFonts w:eastAsia="Times New Roman" w:cs="Times New Roman"/>
          <w:lang w:eastAsia="cs-CZ"/>
        </w:rPr>
      </w:pPr>
      <w:r w:rsidRPr="000E2794">
        <w:rPr>
          <w:rFonts w:eastAsia="Times New Roman" w:cs="Times New Roman"/>
          <w:lang w:eastAsia="cs-CZ"/>
        </w:rPr>
        <w:t>úřední oprávnění pro ověřování výsledků zeměměřických činností v rozsahu dle §13 odst. 1 písm. a) zákona č. 200/1994 Sb., o zeměměřictví a o změně a doplnění některých zákonů souvisejících s jeho zavedením, ve  znění pozdějších předpisů</w:t>
      </w:r>
    </w:p>
    <w:p w14:paraId="644C8AB8" w14:textId="77777777" w:rsidR="006E2844" w:rsidRPr="00F01FED" w:rsidRDefault="006E2844" w:rsidP="00F01FED">
      <w:pPr>
        <w:spacing w:before="240" w:after="0" w:line="240" w:lineRule="auto"/>
        <w:ind w:left="944"/>
        <w:jc w:val="both"/>
        <w:rPr>
          <w:rFonts w:eastAsia="Times New Roman" w:cs="Times New Roman"/>
          <w:highlight w:val="green"/>
          <w:lang w:eastAsia="cs-CZ"/>
        </w:rPr>
      </w:pPr>
    </w:p>
    <w:p w14:paraId="30AB3CE2" w14:textId="77777777" w:rsidR="00F01FED" w:rsidRPr="00F01FED" w:rsidRDefault="00F01FED" w:rsidP="006856E6">
      <w:pPr>
        <w:numPr>
          <w:ilvl w:val="0"/>
          <w:numId w:val="16"/>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14:paraId="344B79FA" w14:textId="77777777" w:rsidR="00F01FED" w:rsidRPr="00F01FED" w:rsidRDefault="00F01FED" w:rsidP="00F01FED">
      <w:pPr>
        <w:spacing w:after="0" w:line="240" w:lineRule="auto"/>
        <w:ind w:left="426"/>
        <w:jc w:val="both"/>
        <w:rPr>
          <w:rFonts w:eastAsia="Times New Roman" w:cs="Times New Roman"/>
          <w:highlight w:val="green"/>
          <w:lang w:eastAsia="cs-CZ"/>
        </w:rPr>
      </w:pPr>
    </w:p>
    <w:p w14:paraId="4CD2EB8D" w14:textId="77777777" w:rsidR="000E2794" w:rsidRDefault="000E2794" w:rsidP="000E2794">
      <w:pPr>
        <w:spacing w:after="60"/>
        <w:ind w:left="767"/>
        <w:rPr>
          <w:rFonts w:cs="Arial"/>
        </w:rPr>
      </w:pPr>
      <w:r>
        <w:rPr>
          <w:rFonts w:cs="Arial"/>
        </w:rPr>
        <w:t>Zadavatel požaduje předložení seznamu významných ukončených služeb obdobného charakteru poskytnutých dodavatelem v </w:t>
      </w:r>
      <w:proofErr w:type="gramStart"/>
      <w:r>
        <w:rPr>
          <w:rFonts w:cs="Arial"/>
        </w:rPr>
        <w:t>posledních 8-mi</w:t>
      </w:r>
      <w:proofErr w:type="gramEnd"/>
      <w:r>
        <w:rPr>
          <w:rFonts w:cs="Arial"/>
        </w:rPr>
        <w:t xml:space="preserve"> letech před zahájením zadávacího řízení. Za služby obdobného charakteru se pokládají služby zahrnující </w:t>
      </w:r>
      <w:r>
        <w:rPr>
          <w:rFonts w:cs="Arial"/>
          <w:b/>
        </w:rPr>
        <w:t>výsadbu zeleně.</w:t>
      </w:r>
    </w:p>
    <w:p w14:paraId="52A35531" w14:textId="0940AD2D" w:rsidR="000E2794" w:rsidRPr="006F2D50" w:rsidRDefault="000E2794" w:rsidP="000E2794">
      <w:pPr>
        <w:spacing w:after="60"/>
        <w:ind w:left="767"/>
        <w:jc w:val="both"/>
        <w:rPr>
          <w:rFonts w:ascii="Verdana" w:eastAsia="Verdana" w:hAnsi="Verdana" w:cs="Times New Roman"/>
        </w:rPr>
      </w:pPr>
      <w:r>
        <w:rPr>
          <w:rFonts w:cs="Arial"/>
        </w:rPr>
        <w:t xml:space="preserve">Dodavatel musí předloženým seznamem významných služeb prokázat, že v uvedeném období poskytl alespoň 4 služby obdobného charakteru, </w:t>
      </w:r>
      <w:r>
        <w:rPr>
          <w:rFonts w:ascii="Verdana" w:eastAsia="Verdana" w:hAnsi="Verdana" w:cs="Times New Roman"/>
        </w:rPr>
        <w:t xml:space="preserve">v celkové hodnotě v součtu, včetně případných poddodávek, alespoň ve výši </w:t>
      </w:r>
      <w:r w:rsidRPr="00436C59">
        <w:rPr>
          <w:rFonts w:ascii="Verdana" w:eastAsia="Verdana" w:hAnsi="Verdana" w:cs="Times New Roman"/>
          <w:b/>
        </w:rPr>
        <w:t>7.500.000,- Kč</w:t>
      </w:r>
      <w:r>
        <w:rPr>
          <w:rFonts w:ascii="Verdana" w:eastAsia="Verdana" w:hAnsi="Verdana" w:cs="Times New Roman"/>
          <w:b/>
        </w:rPr>
        <w:t xml:space="preserve"> </w:t>
      </w:r>
      <w:r>
        <w:rPr>
          <w:rFonts w:ascii="Verdana" w:eastAsia="Verdana" w:hAnsi="Verdana" w:cs="Times New Roman"/>
        </w:rPr>
        <w:t>bez DPH. Alespoň dvě z těchto významných služeb musí být realizovány v </w:t>
      </w:r>
      <w:proofErr w:type="spellStart"/>
      <w:r>
        <w:rPr>
          <w:rFonts w:ascii="Verdana" w:eastAsia="Verdana" w:hAnsi="Verdana" w:cs="Times New Roman"/>
        </w:rPr>
        <w:t>intravilánu</w:t>
      </w:r>
      <w:proofErr w:type="spellEnd"/>
      <w:r>
        <w:rPr>
          <w:rFonts w:ascii="Verdana" w:eastAsia="Verdana" w:hAnsi="Verdana" w:cs="Times New Roman"/>
        </w:rPr>
        <w:t xml:space="preserve"> a alespoň u dvou z těchto významných služeb byla dokončena minimálně  2- letá následná péče o výsadbu. </w:t>
      </w:r>
      <w:r>
        <w:rPr>
          <w:rFonts w:ascii="Verdana" w:eastAsia="Verdana" w:hAnsi="Verdana" w:cs="Times New Roman"/>
        </w:rPr>
        <w:lastRenderedPageBreak/>
        <w:t>Alespoň jedna ze služeb musí obsahovat výsadbu alejových stromů v </w:t>
      </w:r>
      <w:r w:rsidRPr="006F2D50">
        <w:rPr>
          <w:rFonts w:ascii="Verdana" w:eastAsia="Verdana" w:hAnsi="Verdana" w:cs="Times New Roman"/>
        </w:rPr>
        <w:t xml:space="preserve">počtu </w:t>
      </w:r>
      <w:r w:rsidR="002F4CD1">
        <w:rPr>
          <w:rFonts w:ascii="Verdana" w:eastAsia="Verdana" w:hAnsi="Verdana" w:cs="Times New Roman"/>
        </w:rPr>
        <w:t xml:space="preserve">minimálně </w:t>
      </w:r>
      <w:r w:rsidRPr="006F2D50">
        <w:rPr>
          <w:rFonts w:ascii="Verdana" w:eastAsia="Verdana" w:hAnsi="Verdana" w:cs="Times New Roman"/>
        </w:rPr>
        <w:t>150 ks.</w:t>
      </w:r>
    </w:p>
    <w:p w14:paraId="5F0811E4" w14:textId="77777777" w:rsidR="000E2794" w:rsidRDefault="000E2794" w:rsidP="000E2794">
      <w:pPr>
        <w:spacing w:after="0" w:line="240" w:lineRule="auto"/>
        <w:jc w:val="both"/>
        <w:rPr>
          <w:rFonts w:eastAsia="Times New Roman" w:cs="Times New Roman"/>
          <w:lang w:eastAsia="cs-CZ"/>
        </w:rPr>
      </w:pPr>
    </w:p>
    <w:p w14:paraId="7DD7600F" w14:textId="77777777" w:rsidR="00F01FED" w:rsidRPr="006F2D50" w:rsidRDefault="00F01FED" w:rsidP="00F01FED">
      <w:pPr>
        <w:spacing w:after="0" w:line="240" w:lineRule="auto"/>
        <w:ind w:left="426"/>
        <w:jc w:val="both"/>
        <w:rPr>
          <w:rFonts w:eastAsia="Times New Roman" w:cs="Times New Roman"/>
          <w:lang w:eastAsia="cs-CZ"/>
        </w:rPr>
      </w:pPr>
      <w:r w:rsidRPr="006F2D50">
        <w:rPr>
          <w:rFonts w:eastAsia="Times New Roman" w:cs="Times New Roman"/>
          <w:lang w:eastAsia="cs-CZ"/>
        </w:rPr>
        <w:t>Zadavatel požaduje předložení seznamu personálu dodavatele:</w:t>
      </w:r>
    </w:p>
    <w:p w14:paraId="236E768F" w14:textId="19D65B9F" w:rsidR="00F01FED" w:rsidRDefault="00F01FED" w:rsidP="00F01FED">
      <w:pPr>
        <w:spacing w:after="0" w:line="240" w:lineRule="auto"/>
        <w:ind w:left="907"/>
        <w:jc w:val="both"/>
        <w:rPr>
          <w:rFonts w:eastAsia="Times New Roman" w:cs="Times New Roman"/>
          <w:lang w:eastAsia="cs-CZ"/>
        </w:rPr>
      </w:pPr>
    </w:p>
    <w:p w14:paraId="7A4F12AB" w14:textId="77777777" w:rsidR="006F2D50" w:rsidRDefault="006F2D50" w:rsidP="006F2D50">
      <w:pPr>
        <w:pStyle w:val="Odstavec1-1a"/>
        <w:rPr>
          <w:rStyle w:val="Tun9b"/>
        </w:rPr>
      </w:pPr>
      <w:r>
        <w:rPr>
          <w:rStyle w:val="Tun9b"/>
        </w:rPr>
        <w:t xml:space="preserve">Vedoucí prací </w:t>
      </w:r>
    </w:p>
    <w:p w14:paraId="468C33C4" w14:textId="77777777" w:rsidR="006F2D50" w:rsidRPr="006F2D50" w:rsidRDefault="006F2D50" w:rsidP="006F2D50">
      <w:pPr>
        <w:pStyle w:val="Odrka1-2-"/>
        <w:numPr>
          <w:ilvl w:val="0"/>
          <w:numId w:val="0"/>
        </w:numPr>
        <w:tabs>
          <w:tab w:val="left" w:pos="708"/>
        </w:tabs>
        <w:ind w:left="1276"/>
        <w:rPr>
          <w:rFonts w:ascii="Verdana" w:hAnsi="Verdana"/>
          <w:sz w:val="18"/>
          <w:szCs w:val="18"/>
        </w:rPr>
      </w:pPr>
      <w:r w:rsidRPr="006F2D50">
        <w:rPr>
          <w:rFonts w:ascii="Verdana" w:hAnsi="Verdana"/>
          <w:sz w:val="18"/>
          <w:szCs w:val="18"/>
        </w:rPr>
        <w:t>- vysokoškolské vzdělání;</w:t>
      </w:r>
    </w:p>
    <w:p w14:paraId="0BAAB39C" w14:textId="77777777" w:rsidR="006F2D50" w:rsidRPr="006F2D50" w:rsidRDefault="006F2D50" w:rsidP="006F2D50">
      <w:pPr>
        <w:pStyle w:val="Odrka1-2-"/>
        <w:numPr>
          <w:ilvl w:val="0"/>
          <w:numId w:val="0"/>
        </w:numPr>
        <w:tabs>
          <w:tab w:val="left" w:pos="708"/>
        </w:tabs>
        <w:ind w:left="1276"/>
        <w:rPr>
          <w:rFonts w:ascii="Verdana" w:hAnsi="Verdana"/>
          <w:sz w:val="18"/>
          <w:szCs w:val="18"/>
        </w:rPr>
      </w:pPr>
      <w:r w:rsidRPr="006F2D50">
        <w:rPr>
          <w:rFonts w:ascii="Verdana" w:hAnsi="Verdana"/>
          <w:sz w:val="18"/>
          <w:szCs w:val="18"/>
        </w:rPr>
        <w:t>- autorizovaný architekt v oboru krajinářská architektura, osvědčení dle zákona č.360/1992 Sb. O výkonu povolání autorizovaných architektů a výkonu autorizovaných inženýrů a techniků činných ve výstavbě</w:t>
      </w:r>
    </w:p>
    <w:p w14:paraId="2EB90D23" w14:textId="77777777" w:rsidR="006F2D50" w:rsidRPr="006F2D50" w:rsidRDefault="006F2D50" w:rsidP="006F2D50">
      <w:pPr>
        <w:pStyle w:val="Odrka1-2-"/>
        <w:numPr>
          <w:ilvl w:val="0"/>
          <w:numId w:val="0"/>
        </w:numPr>
        <w:tabs>
          <w:tab w:val="left" w:pos="708"/>
        </w:tabs>
        <w:ind w:left="1276"/>
        <w:rPr>
          <w:rFonts w:ascii="Verdana" w:hAnsi="Verdana"/>
          <w:sz w:val="18"/>
          <w:szCs w:val="18"/>
        </w:rPr>
      </w:pPr>
      <w:r w:rsidRPr="006F2D50">
        <w:rPr>
          <w:rFonts w:ascii="Verdana" w:hAnsi="Verdana"/>
          <w:sz w:val="18"/>
          <w:szCs w:val="18"/>
        </w:rPr>
        <w:t>- nejméně 10 let praxe v daném oboru</w:t>
      </w:r>
    </w:p>
    <w:p w14:paraId="0C39CAAA" w14:textId="79AA1EEA" w:rsidR="006F2D50" w:rsidRPr="006F2D50" w:rsidRDefault="006F2D50" w:rsidP="006F2D50">
      <w:pPr>
        <w:pStyle w:val="Odrka1-2-"/>
        <w:numPr>
          <w:ilvl w:val="0"/>
          <w:numId w:val="0"/>
        </w:numPr>
        <w:tabs>
          <w:tab w:val="left" w:pos="708"/>
        </w:tabs>
        <w:ind w:left="1276"/>
        <w:rPr>
          <w:rFonts w:ascii="Verdana" w:hAnsi="Verdana"/>
          <w:sz w:val="18"/>
          <w:szCs w:val="18"/>
        </w:rPr>
      </w:pPr>
      <w:r w:rsidRPr="006F2D50">
        <w:rPr>
          <w:rFonts w:ascii="Verdana" w:hAnsi="Verdana"/>
          <w:sz w:val="18"/>
          <w:szCs w:val="18"/>
        </w:rPr>
        <w:t>- zkušenost s realizací min. 3 zakázek zahrnující výsadby zeleně, jejíž součástí byla výsadba stromů, založení trávníků a následná péče v</w:t>
      </w:r>
      <w:r w:rsidR="00353BF9">
        <w:rPr>
          <w:rFonts w:ascii="Verdana" w:hAnsi="Verdana"/>
          <w:sz w:val="18"/>
          <w:szCs w:val="18"/>
        </w:rPr>
        <w:t xml:space="preserve"> </w:t>
      </w:r>
      <w:r w:rsidRPr="006F2D50">
        <w:rPr>
          <w:rFonts w:ascii="Verdana" w:hAnsi="Verdana"/>
          <w:sz w:val="18"/>
          <w:szCs w:val="18"/>
        </w:rPr>
        <w:t xml:space="preserve"> min. objemu </w:t>
      </w:r>
      <w:r w:rsidR="008E2F67">
        <w:rPr>
          <w:rFonts w:ascii="Verdana" w:hAnsi="Verdana"/>
          <w:sz w:val="18"/>
          <w:szCs w:val="18"/>
        </w:rPr>
        <w:t>4,4</w:t>
      </w:r>
      <w:r w:rsidRPr="006F2D50">
        <w:rPr>
          <w:rFonts w:ascii="Verdana" w:hAnsi="Verdana"/>
          <w:sz w:val="18"/>
          <w:szCs w:val="18"/>
        </w:rPr>
        <w:t xml:space="preserve"> mil.</w:t>
      </w:r>
      <w:r w:rsidR="008E2F67">
        <w:rPr>
          <w:rFonts w:ascii="Verdana" w:hAnsi="Verdana"/>
          <w:sz w:val="18"/>
          <w:szCs w:val="18"/>
        </w:rPr>
        <w:t xml:space="preserve"> </w:t>
      </w:r>
      <w:r w:rsidRPr="006F2D50">
        <w:rPr>
          <w:rFonts w:ascii="Verdana" w:hAnsi="Verdana"/>
          <w:sz w:val="18"/>
          <w:szCs w:val="18"/>
        </w:rPr>
        <w:t>Kč</w:t>
      </w:r>
    </w:p>
    <w:p w14:paraId="20209228" w14:textId="77777777" w:rsidR="006F2D50" w:rsidRPr="006F2D50" w:rsidRDefault="006F2D50" w:rsidP="001D578D">
      <w:pPr>
        <w:pStyle w:val="Odrka1-2-"/>
        <w:numPr>
          <w:ilvl w:val="0"/>
          <w:numId w:val="0"/>
        </w:numPr>
        <w:tabs>
          <w:tab w:val="left" w:pos="708"/>
        </w:tabs>
        <w:spacing w:before="120"/>
        <w:ind w:left="1531" w:hanging="754"/>
        <w:rPr>
          <w:rFonts w:ascii="Verdana" w:hAnsi="Verdana"/>
          <w:b/>
          <w:sz w:val="18"/>
          <w:szCs w:val="18"/>
        </w:rPr>
      </w:pPr>
      <w:proofErr w:type="gramStart"/>
      <w:r w:rsidRPr="006F2D50">
        <w:rPr>
          <w:rFonts w:ascii="Verdana" w:hAnsi="Verdana"/>
          <w:sz w:val="18"/>
          <w:szCs w:val="18"/>
        </w:rPr>
        <w:t xml:space="preserve">b)  </w:t>
      </w:r>
      <w:r w:rsidRPr="006F2D50">
        <w:rPr>
          <w:rFonts w:ascii="Verdana" w:hAnsi="Verdana"/>
          <w:b/>
          <w:sz w:val="18"/>
          <w:szCs w:val="18"/>
        </w:rPr>
        <w:t>Technik</w:t>
      </w:r>
      <w:proofErr w:type="gramEnd"/>
      <w:r w:rsidRPr="006F2D50">
        <w:rPr>
          <w:rFonts w:ascii="Verdana" w:hAnsi="Verdana"/>
          <w:b/>
          <w:sz w:val="18"/>
          <w:szCs w:val="18"/>
        </w:rPr>
        <w:t xml:space="preserve"> sadových úprav</w:t>
      </w:r>
    </w:p>
    <w:p w14:paraId="1C93DD6D" w14:textId="77777777" w:rsidR="006F2D50" w:rsidRPr="006F2D50" w:rsidRDefault="006F2D50" w:rsidP="006856E6">
      <w:pPr>
        <w:pStyle w:val="Odrka1-2-"/>
        <w:numPr>
          <w:ilvl w:val="0"/>
          <w:numId w:val="22"/>
        </w:numPr>
        <w:tabs>
          <w:tab w:val="left" w:pos="708"/>
        </w:tabs>
        <w:ind w:left="1626"/>
        <w:rPr>
          <w:rFonts w:ascii="Verdana" w:hAnsi="Verdana"/>
          <w:sz w:val="18"/>
          <w:szCs w:val="18"/>
        </w:rPr>
      </w:pPr>
      <w:r w:rsidRPr="006F2D50">
        <w:rPr>
          <w:rFonts w:ascii="Verdana" w:hAnsi="Verdana"/>
          <w:sz w:val="18"/>
          <w:szCs w:val="18"/>
        </w:rPr>
        <w:t>Min. středoškolské vzdělání v zahradnickém nebo lesnickém oboru</w:t>
      </w:r>
    </w:p>
    <w:p w14:paraId="6FA270B7" w14:textId="77777777" w:rsidR="006F2D50" w:rsidRPr="006F2D50" w:rsidRDefault="006F2D50" w:rsidP="006856E6">
      <w:pPr>
        <w:pStyle w:val="Odrka1-2-"/>
        <w:numPr>
          <w:ilvl w:val="0"/>
          <w:numId w:val="22"/>
        </w:numPr>
        <w:tabs>
          <w:tab w:val="left" w:pos="708"/>
        </w:tabs>
        <w:ind w:left="1626"/>
        <w:rPr>
          <w:rFonts w:ascii="Verdana" w:hAnsi="Verdana"/>
          <w:sz w:val="18"/>
          <w:szCs w:val="18"/>
        </w:rPr>
      </w:pPr>
      <w:r w:rsidRPr="006F2D50">
        <w:rPr>
          <w:rFonts w:ascii="Verdana" w:hAnsi="Verdana"/>
          <w:sz w:val="18"/>
          <w:szCs w:val="18"/>
        </w:rPr>
        <w:t>nejméně 5 let praxe v daném oboru</w:t>
      </w:r>
    </w:p>
    <w:p w14:paraId="45CB1FAE" w14:textId="697A8E75" w:rsidR="006F2D50" w:rsidRDefault="006F2D50" w:rsidP="006856E6">
      <w:pPr>
        <w:pStyle w:val="Odrka1-2-"/>
        <w:numPr>
          <w:ilvl w:val="0"/>
          <w:numId w:val="22"/>
        </w:numPr>
        <w:tabs>
          <w:tab w:val="left" w:pos="708"/>
        </w:tabs>
        <w:ind w:left="1626"/>
        <w:jc w:val="left"/>
      </w:pPr>
      <w:r w:rsidRPr="006F2D50">
        <w:rPr>
          <w:rFonts w:ascii="Verdana" w:hAnsi="Verdana"/>
          <w:sz w:val="18"/>
          <w:szCs w:val="18"/>
        </w:rPr>
        <w:t xml:space="preserve">zkušenosti s realizací min. 2 zakázek zahrnující výsadbu zeleně, jejíž součástí byly výsadby stromů, založení trávníků a následná péče v min. objemu </w:t>
      </w:r>
      <w:r w:rsidR="008E2F67">
        <w:rPr>
          <w:rFonts w:ascii="Verdana" w:hAnsi="Verdana"/>
          <w:sz w:val="18"/>
          <w:szCs w:val="18"/>
        </w:rPr>
        <w:t>2,5</w:t>
      </w:r>
      <w:r w:rsidRPr="006F2D50">
        <w:rPr>
          <w:rFonts w:ascii="Verdana" w:hAnsi="Verdana"/>
          <w:sz w:val="18"/>
          <w:szCs w:val="18"/>
        </w:rPr>
        <w:t xml:space="preserve"> mil. Kč.</w:t>
      </w:r>
    </w:p>
    <w:p w14:paraId="1C8B3227" w14:textId="77777777" w:rsidR="006F2D50" w:rsidRDefault="006F2D50" w:rsidP="001D578D">
      <w:pPr>
        <w:pStyle w:val="Odstavec1-1a"/>
        <w:numPr>
          <w:ilvl w:val="0"/>
          <w:numId w:val="0"/>
        </w:numPr>
        <w:tabs>
          <w:tab w:val="left" w:pos="708"/>
        </w:tabs>
        <w:spacing w:before="120"/>
        <w:ind w:left="947" w:hanging="170"/>
        <w:rPr>
          <w:rStyle w:val="Tun9b"/>
        </w:rPr>
      </w:pPr>
      <w:proofErr w:type="gramStart"/>
      <w:r>
        <w:rPr>
          <w:rStyle w:val="Tun9b"/>
        </w:rPr>
        <w:t>c)  Úředně</w:t>
      </w:r>
      <w:proofErr w:type="gramEnd"/>
      <w:r>
        <w:rPr>
          <w:rStyle w:val="Tun9b"/>
        </w:rPr>
        <w:t xml:space="preserve"> oprávněný zeměměřický inženýr</w:t>
      </w:r>
    </w:p>
    <w:p w14:paraId="4F859E41" w14:textId="68A2A8BA" w:rsidR="006F2D50" w:rsidRPr="00F01FED" w:rsidRDefault="00EB50BE" w:rsidP="006F2D50">
      <w:pPr>
        <w:spacing w:after="0" w:line="240" w:lineRule="auto"/>
        <w:ind w:left="907"/>
        <w:jc w:val="both"/>
        <w:rPr>
          <w:rFonts w:eastAsia="Times New Roman" w:cs="Times New Roman"/>
          <w:lang w:eastAsia="cs-CZ"/>
        </w:rPr>
      </w:pPr>
      <w:r>
        <w:t xml:space="preserve">- </w:t>
      </w:r>
      <w:r w:rsidR="006F2D50">
        <w:t>oprávnění pro ověřování výsledků zeměměřických činností v rozsahu dle § 13 odst. 1 písm. a) zákona č. 200/1994 Sb., o zeměměřictví a o změně a doplnění některých zákonů souvisejících s jeho zavedením, ve znění pozdějších předpisů;</w:t>
      </w:r>
    </w:p>
    <w:p w14:paraId="5FC6FFF3" w14:textId="0F4A15E7"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lang w:eastAsia="cs-CZ"/>
        </w:rPr>
        <w:fldChar w:fldCharType="end"/>
      </w:r>
    </w:p>
    <w:p w14:paraId="2836F6F7" w14:textId="422977B3" w:rsidR="006F2D50" w:rsidRDefault="006F2D50" w:rsidP="00F01FED">
      <w:pPr>
        <w:spacing w:after="0" w:line="240" w:lineRule="auto"/>
        <w:ind w:left="426"/>
        <w:jc w:val="both"/>
        <w:rPr>
          <w:rFonts w:eastAsia="Times New Roman" w:cs="Times New Roman"/>
          <w:lang w:eastAsia="cs-CZ"/>
        </w:rPr>
      </w:pPr>
      <w:r>
        <w:t>Výše uvedené požadavky na personál budou doloženy životopisy každé z uvedených osob, životopis bude podepsán uváděnou osobou a přílohou budou požadované doklady (autorizace, certifikace, vysvědčení, diplomy).</w:t>
      </w:r>
    </w:p>
    <w:p w14:paraId="60B044CB" w14:textId="77777777" w:rsidR="006F2D50" w:rsidRPr="00F01FED" w:rsidRDefault="006F2D50" w:rsidP="00F01FED">
      <w:pPr>
        <w:spacing w:after="0" w:line="240" w:lineRule="auto"/>
        <w:ind w:left="426"/>
        <w:jc w:val="both"/>
        <w:rPr>
          <w:rFonts w:eastAsia="Times New Roman" w:cs="Times New Roman"/>
          <w:lang w:eastAsia="cs-CZ"/>
        </w:rPr>
      </w:pPr>
    </w:p>
    <w:p w14:paraId="7055E95D" w14:textId="77777777" w:rsidR="00F01FED" w:rsidRPr="00F01FED" w:rsidRDefault="00F01FED" w:rsidP="006856E6">
      <w:pPr>
        <w:numPr>
          <w:ilvl w:val="0"/>
          <w:numId w:val="16"/>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14:paraId="2AE677B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F01FED">
        <w:rPr>
          <w:rFonts w:eastAsia="Times New Roman" w:cs="Times New Roman"/>
          <w:lang w:eastAsia="cs-CZ"/>
        </w:rPr>
        <w:t>Certis</w:t>
      </w:r>
      <w:proofErr w:type="spellEnd"/>
      <w:r w:rsidRPr="00F01FED">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668A922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6D15954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700C4D42"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w:t>
      </w:r>
      <w:r w:rsidRPr="00F01FED">
        <w:rPr>
          <w:rFonts w:eastAsia="Times New Roman" w:cs="Times New Roman"/>
          <w:lang w:eastAsia="cs-CZ"/>
        </w:rPr>
        <w:lastRenderedPageBreak/>
        <w:t>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2FCCB0C"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57065EC1" w14:textId="01A7E295" w:rsidR="00F01FED" w:rsidRPr="00F01FED" w:rsidRDefault="00F01FED" w:rsidP="00F01FED">
      <w:pPr>
        <w:spacing w:before="120" w:after="0" w:line="240" w:lineRule="auto"/>
        <w:ind w:left="426"/>
        <w:jc w:val="both"/>
        <w:rPr>
          <w:rFonts w:eastAsia="Times New Roman" w:cs="Times New Roman"/>
          <w:highlight w:val="green"/>
          <w:lang w:eastAsia="cs-CZ"/>
        </w:rPr>
      </w:pPr>
      <w:r w:rsidRPr="00F01FED">
        <w:rPr>
          <w:rFonts w:eastAsia="Times New Roman" w:cs="Times New Roman"/>
          <w:b/>
          <w:lang w:eastAsia="cs-CZ"/>
        </w:rPr>
        <w:t xml:space="preserve">Prokazování odborné způsobilosti zahraničními osobami podle zvláštních právních předpisů: </w:t>
      </w:r>
    </w:p>
    <w:p w14:paraId="2A6DF253" w14:textId="77777777" w:rsidR="00F01FED" w:rsidRPr="00F01FED" w:rsidRDefault="00F01FED" w:rsidP="00F01FED">
      <w:pPr>
        <w:spacing w:before="120" w:after="0" w:line="240" w:lineRule="auto"/>
        <w:ind w:left="426"/>
        <w:jc w:val="both"/>
        <w:rPr>
          <w:rFonts w:eastAsia="Times New Roman" w:cs="Times New Roman"/>
          <w:lang w:eastAsia="cs-CZ"/>
        </w:rPr>
      </w:pPr>
      <w:r w:rsidRPr="006F2D50">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6F61652" w14:textId="77777777" w:rsidR="00F01FED" w:rsidRPr="00F01FED" w:rsidRDefault="00F01FED" w:rsidP="00F01FED">
      <w:pPr>
        <w:spacing w:after="0" w:line="240" w:lineRule="auto"/>
        <w:ind w:left="426"/>
        <w:jc w:val="both"/>
        <w:rPr>
          <w:rFonts w:eastAsia="Times New Roman" w:cs="Times New Roman"/>
          <w:lang w:eastAsia="cs-CZ"/>
        </w:rPr>
      </w:pPr>
    </w:p>
    <w:p w14:paraId="39C31C29" w14:textId="77777777"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Prokázání kvalifikace v případě společné účasti a prostřednictvím jiných osob</w:t>
      </w:r>
    </w:p>
    <w:p w14:paraId="0D1C189B"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09E89F4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3C32CCF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14:paraId="03ED2035"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14:paraId="3AF93EE3"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14:paraId="06EE55B2"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chybějící části kvalifikace prostřednictvím jiné osoby a</w:t>
      </w:r>
    </w:p>
    <w:p w14:paraId="005A4F3B"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239E3B70"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není oprávněn prostřednictvím jiné osoby prokázat splnění základní kvalifikace a výpisu z obchodního rejstříku nebo jiné obdobné evidence.</w:t>
      </w:r>
    </w:p>
    <w:p w14:paraId="085B0997"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278B95D0"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30FF09A1" w14:textId="77777777" w:rsidR="00F01FED" w:rsidRPr="00F01FED" w:rsidRDefault="00F01FED" w:rsidP="006856E6">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Poddodavatelské omezení</w:t>
      </w:r>
    </w:p>
    <w:p w14:paraId="299625C0" w14:textId="77777777" w:rsidR="00F01FED" w:rsidRPr="00F01FED" w:rsidRDefault="00F01FED" w:rsidP="00F01FED">
      <w:pPr>
        <w:spacing w:after="0" w:line="240" w:lineRule="auto"/>
        <w:ind w:left="457"/>
        <w:jc w:val="both"/>
        <w:rPr>
          <w:rFonts w:eastAsia="Times New Roman" w:cs="Times New Roman"/>
          <w:highlight w:val="green"/>
          <w:lang w:eastAsia="cs-CZ"/>
        </w:rPr>
      </w:pPr>
    </w:p>
    <w:p w14:paraId="674AF16B" w14:textId="14563EF2" w:rsidR="00F01FED" w:rsidRDefault="008E2F67" w:rsidP="00436C59">
      <w:pPr>
        <w:spacing w:after="0" w:line="240" w:lineRule="auto"/>
        <w:ind w:left="425"/>
        <w:jc w:val="both"/>
        <w:rPr>
          <w:rFonts w:eastAsia="Times New Roman" w:cs="Times New Roman"/>
          <w:iCs/>
          <w:lang w:eastAsia="cs-CZ"/>
        </w:rPr>
      </w:pPr>
      <w:r w:rsidRPr="008E2F67">
        <w:rPr>
          <w:rFonts w:eastAsia="Times New Roman" w:cs="Times New Roman"/>
          <w:lang w:eastAsia="cs-CZ"/>
        </w:rPr>
        <w:t>Zadavatel</w:t>
      </w:r>
      <w:r w:rsidRPr="008E2F67">
        <w:rPr>
          <w:rFonts w:eastAsia="Times New Roman" w:cs="Times New Roman"/>
          <w:iCs/>
          <w:lang w:eastAsia="cs-CZ"/>
        </w:rPr>
        <w:t xml:space="preserve"> nevymezuje žádné činnosti při plnění veřejné zakázky, které musí být plněny přímo vybraným dodavatelem.</w:t>
      </w:r>
    </w:p>
    <w:p w14:paraId="4BB998AA" w14:textId="689ECCCD" w:rsidR="00436C59" w:rsidRDefault="00436C59" w:rsidP="008E2F67">
      <w:pPr>
        <w:spacing w:before="120" w:after="0" w:line="240" w:lineRule="auto"/>
        <w:ind w:left="425"/>
        <w:jc w:val="both"/>
        <w:rPr>
          <w:rFonts w:eastAsia="Times New Roman" w:cs="Times New Roman"/>
          <w:iCs/>
          <w:lang w:eastAsia="cs-CZ"/>
        </w:rPr>
      </w:pPr>
    </w:p>
    <w:p w14:paraId="2F23BE0C" w14:textId="78894C7E" w:rsidR="00436C59" w:rsidRDefault="00436C59" w:rsidP="008E2F67">
      <w:pPr>
        <w:spacing w:before="120" w:after="0" w:line="240" w:lineRule="auto"/>
        <w:ind w:left="425"/>
        <w:jc w:val="both"/>
        <w:rPr>
          <w:rFonts w:eastAsia="Times New Roman" w:cs="Times New Roman"/>
          <w:iCs/>
          <w:lang w:eastAsia="cs-CZ"/>
        </w:rPr>
      </w:pPr>
    </w:p>
    <w:p w14:paraId="46486E3E" w14:textId="77777777" w:rsidR="00436C59" w:rsidRPr="00F01FED" w:rsidRDefault="00436C59" w:rsidP="008E2F67">
      <w:pPr>
        <w:spacing w:before="120" w:after="0" w:line="240" w:lineRule="auto"/>
        <w:ind w:left="425"/>
        <w:jc w:val="both"/>
        <w:rPr>
          <w:rFonts w:eastAsia="Times New Roman" w:cs="Times New Roman"/>
          <w:iCs/>
          <w:lang w:eastAsia="cs-CZ"/>
        </w:rPr>
      </w:pPr>
    </w:p>
    <w:p w14:paraId="411C74A8" w14:textId="77777777" w:rsidR="00F01FED" w:rsidRPr="00F01FED" w:rsidRDefault="00F01FED" w:rsidP="00F01FED">
      <w:pPr>
        <w:autoSpaceDE w:val="0"/>
        <w:autoSpaceDN w:val="0"/>
        <w:spacing w:after="0" w:line="240" w:lineRule="auto"/>
        <w:ind w:left="709"/>
        <w:jc w:val="both"/>
        <w:rPr>
          <w:rFonts w:eastAsia="Times New Roman" w:cs="Times New Roman"/>
          <w:iCs/>
          <w:lang w:eastAsia="cs-CZ"/>
        </w:rPr>
      </w:pPr>
    </w:p>
    <w:p w14:paraId="7BB42240" w14:textId="77777777" w:rsidR="00F01FED" w:rsidRPr="00F01FED" w:rsidRDefault="00F01FED" w:rsidP="006856E6">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14:paraId="4892ED8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47B0479D" w14:textId="77777777" w:rsidR="00F01FED" w:rsidRPr="00F01FED" w:rsidRDefault="00F01FED" w:rsidP="00F01FED">
      <w:pPr>
        <w:spacing w:after="0" w:line="240" w:lineRule="auto"/>
        <w:ind w:left="426"/>
        <w:jc w:val="both"/>
        <w:rPr>
          <w:rFonts w:eastAsia="Times New Roman" w:cs="Times New Roman"/>
          <w:lang w:eastAsia="cs-CZ"/>
        </w:rPr>
      </w:pPr>
    </w:p>
    <w:p w14:paraId="50B82282" w14:textId="5B38663C" w:rsidR="00F01FED" w:rsidRPr="00F248DE"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uvedená </w:t>
      </w:r>
      <w:r w:rsidR="006F2D50" w:rsidRPr="00F248DE">
        <w:rPr>
          <w:rFonts w:eastAsia="Times New Roman" w:cs="Times New Roman"/>
          <w:lang w:eastAsia="cs-CZ"/>
        </w:rPr>
        <w:t>v čl. 3.3</w:t>
      </w:r>
      <w:r w:rsidRPr="00F248DE">
        <w:rPr>
          <w:rFonts w:eastAsia="Times New Roman" w:cs="Times New Roman"/>
          <w:lang w:eastAsia="cs-CZ"/>
        </w:rPr>
        <w:t xml:space="preserve"> závazného vzoru smlouvy.</w:t>
      </w:r>
    </w:p>
    <w:p w14:paraId="4310B236"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7291AB6A" w14:textId="77777777" w:rsidR="00F01FED" w:rsidRPr="00F01FED" w:rsidRDefault="00F01FED" w:rsidP="006856E6">
      <w:pPr>
        <w:numPr>
          <w:ilvl w:val="0"/>
          <w:numId w:val="6"/>
        </w:numPr>
        <w:spacing w:after="0" w:line="240" w:lineRule="auto"/>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5969EDA1"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4FCE1786" w14:textId="77777777" w:rsidR="00F01FED" w:rsidRPr="00F01FED" w:rsidRDefault="00F01FED" w:rsidP="006856E6">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306947F2"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51F9E7B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D41E04">
        <w:rPr>
          <w:rFonts w:eastAsia="Times New Roman" w:cs="Times New Roman"/>
          <w:lang w:eastAsia="cs-CZ"/>
        </w:rPr>
        <w:t>spravazeleznic</w:t>
      </w:r>
      <w:r w:rsidRPr="00F01FED">
        <w:rPr>
          <w:rFonts w:eastAsia="Times New Roman" w:cs="Times New Roman"/>
          <w:lang w:eastAsia="cs-CZ"/>
        </w:rPr>
        <w:t>.cz/.</w:t>
      </w:r>
    </w:p>
    <w:p w14:paraId="7B3AC798" w14:textId="77777777" w:rsidR="00F01FED" w:rsidRPr="00F01FED" w:rsidRDefault="00F01FED" w:rsidP="00F01FED">
      <w:pPr>
        <w:spacing w:after="0" w:line="240" w:lineRule="auto"/>
        <w:ind w:left="426"/>
        <w:jc w:val="both"/>
        <w:rPr>
          <w:rFonts w:eastAsia="Times New Roman" w:cs="Times New Roman"/>
          <w:lang w:eastAsia="cs-CZ"/>
        </w:rPr>
      </w:pPr>
    </w:p>
    <w:p w14:paraId="1907FEF1" w14:textId="3F372AFF"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Nabídky musí být podány nejpozději</w:t>
      </w:r>
      <w:r w:rsidRPr="00F01FED">
        <w:rPr>
          <w:rFonts w:eastAsia="Times New Roman" w:cs="Times New Roman"/>
          <w:lang w:eastAsia="cs-CZ"/>
        </w:rPr>
        <w:t xml:space="preserve"> </w:t>
      </w:r>
      <w:r w:rsidRPr="00F01FED">
        <w:rPr>
          <w:rFonts w:eastAsia="Times New Roman" w:cs="Times New Roman"/>
          <w:b/>
          <w:lang w:eastAsia="cs-CZ"/>
        </w:rPr>
        <w:t xml:space="preserve">do </w:t>
      </w:r>
      <w:r w:rsidR="00895227" w:rsidRPr="00436C59">
        <w:rPr>
          <w:rFonts w:eastAsia="Times New Roman" w:cs="Arial"/>
          <w:b/>
          <w:lang w:eastAsia="cs-CZ"/>
        </w:rPr>
        <w:t>2.</w:t>
      </w:r>
      <w:r w:rsidR="00436C59" w:rsidRPr="00436C59">
        <w:rPr>
          <w:rFonts w:eastAsia="Times New Roman" w:cs="Arial"/>
          <w:b/>
          <w:lang w:eastAsia="cs-CZ"/>
        </w:rPr>
        <w:t xml:space="preserve"> </w:t>
      </w:r>
      <w:r w:rsidR="00895227" w:rsidRPr="00436C59">
        <w:rPr>
          <w:rFonts w:eastAsia="Times New Roman" w:cs="Arial"/>
          <w:b/>
          <w:lang w:eastAsia="cs-CZ"/>
        </w:rPr>
        <w:t>8.</w:t>
      </w:r>
      <w:r w:rsidR="00436C59" w:rsidRPr="00436C59">
        <w:rPr>
          <w:rFonts w:eastAsia="Times New Roman" w:cs="Arial"/>
          <w:b/>
          <w:lang w:eastAsia="cs-CZ"/>
        </w:rPr>
        <w:t xml:space="preserve"> </w:t>
      </w:r>
      <w:r w:rsidR="00895227" w:rsidRPr="00436C59">
        <w:rPr>
          <w:rFonts w:eastAsia="Times New Roman" w:cs="Arial"/>
          <w:b/>
          <w:lang w:eastAsia="cs-CZ"/>
        </w:rPr>
        <w:t>2021</w:t>
      </w:r>
      <w:r w:rsidRPr="00F01FED">
        <w:rPr>
          <w:rFonts w:eastAsia="Times New Roman" w:cs="Times New Roman"/>
          <w:b/>
          <w:lang w:eastAsia="cs-CZ"/>
        </w:rPr>
        <w:t xml:space="preserve"> do </w:t>
      </w:r>
      <w:r w:rsidR="00436C59">
        <w:rPr>
          <w:rFonts w:eastAsia="Times New Roman" w:cs="Times New Roman"/>
          <w:b/>
          <w:lang w:eastAsia="cs-CZ"/>
        </w:rPr>
        <w:t>11:00</w:t>
      </w:r>
      <w:r w:rsidRPr="00F01FED">
        <w:rPr>
          <w:rFonts w:eastAsia="Times New Roman" w:cs="Times New Roman"/>
          <w:b/>
          <w:lang w:eastAsia="cs-CZ"/>
        </w:rPr>
        <w:t xml:space="preserve"> hodin.</w:t>
      </w:r>
    </w:p>
    <w:p w14:paraId="678936AE" w14:textId="311C38F4" w:rsidR="00F01FED" w:rsidRPr="006F2D50" w:rsidRDefault="00F01FED" w:rsidP="00F01FED">
      <w:pPr>
        <w:spacing w:after="0" w:line="240" w:lineRule="auto"/>
        <w:ind w:left="426"/>
        <w:rPr>
          <w:rFonts w:eastAsia="Times New Roman" w:cs="Times New Roman"/>
          <w:color w:val="FF0000"/>
          <w:lang w:eastAsia="cs-CZ"/>
        </w:rPr>
      </w:pPr>
    </w:p>
    <w:p w14:paraId="1603AF8B"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3" w:history="1">
        <w:r w:rsidRPr="00F01FED">
          <w:rPr>
            <w:rFonts w:eastAsia="Times New Roman" w:cs="Times New Roman"/>
            <w:color w:val="0000FF"/>
            <w:lang w:eastAsia="cs-CZ"/>
          </w:rPr>
          <w:t>https://zakazky.</w:t>
        </w:r>
        <w:r w:rsidR="00D41E04">
          <w:rPr>
            <w:rFonts w:eastAsia="Times New Roman" w:cs="Times New Roman"/>
            <w:color w:val="0000FF"/>
            <w:lang w:eastAsia="cs-CZ"/>
          </w:rPr>
          <w:t>spravazeleznic</w:t>
        </w:r>
        <w:r w:rsidRPr="00F01FED">
          <w:rPr>
            <w:rFonts w:eastAsia="Times New Roman" w:cs="Times New Roman"/>
            <w:color w:val="0000FF"/>
            <w:lang w:eastAsia="cs-CZ"/>
          </w:rPr>
          <w:t>.cz/manual.html</w:t>
        </w:r>
      </w:hyperlink>
      <w:r w:rsidRPr="00F01FED">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01FED">
        <w:rPr>
          <w:rFonts w:eastAsia="Times New Roman" w:cs="Times New Roman"/>
          <w:lang w:eastAsia="cs-CZ"/>
        </w:rPr>
        <w:t>rar</w:t>
      </w:r>
      <w:proofErr w:type="spellEnd"/>
      <w:r w:rsidRPr="00F01FED">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2672246A" w14:textId="77777777" w:rsidR="00F01FED" w:rsidRPr="00F01FED" w:rsidRDefault="00F01FED" w:rsidP="00F01FED">
      <w:pPr>
        <w:spacing w:after="0" w:line="240" w:lineRule="auto"/>
        <w:ind w:left="426"/>
        <w:rPr>
          <w:rFonts w:eastAsia="Times New Roman" w:cs="Times New Roman"/>
          <w:lang w:eastAsia="cs-CZ"/>
        </w:rPr>
      </w:pPr>
    </w:p>
    <w:p w14:paraId="03EBC3D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06C4AD9B" w14:textId="77777777" w:rsidR="00F01FED" w:rsidRPr="00F01FED" w:rsidRDefault="00F01FED" w:rsidP="00F01FED">
      <w:pPr>
        <w:spacing w:after="0" w:line="240" w:lineRule="auto"/>
        <w:ind w:left="426"/>
        <w:rPr>
          <w:rFonts w:eastAsia="Times New Roman" w:cs="Times New Roman"/>
          <w:lang w:eastAsia="cs-CZ"/>
        </w:rPr>
      </w:pPr>
    </w:p>
    <w:p w14:paraId="4244C403" w14:textId="77777777" w:rsidR="00F01FED" w:rsidRPr="00F01FED" w:rsidRDefault="00F01FED" w:rsidP="00436C59">
      <w:pPr>
        <w:spacing w:after="120" w:line="240" w:lineRule="auto"/>
        <w:ind w:left="425"/>
        <w:rPr>
          <w:rFonts w:eastAsia="Times New Roman" w:cs="Times New Roman"/>
          <w:lang w:eastAsia="cs-CZ"/>
        </w:rPr>
      </w:pPr>
      <w:r w:rsidRPr="00F01FED">
        <w:rPr>
          <w:rFonts w:eastAsia="Times New Roman" w:cs="Times New Roman"/>
          <w:lang w:eastAsia="cs-CZ"/>
        </w:rPr>
        <w:t>Otevírání nabídek v elektronické podobě bude probíhat bez účasti veřejnosti, resp. dodavatelů.</w:t>
      </w:r>
    </w:p>
    <w:p w14:paraId="7160B7BC" w14:textId="77777777" w:rsidR="00F01FED" w:rsidRPr="00F01FED" w:rsidRDefault="00F01FED" w:rsidP="00EB50BE">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14:paraId="26758E0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06D65739" w14:textId="77777777" w:rsidR="00F01FED" w:rsidRPr="00F01FED" w:rsidRDefault="00F01FED" w:rsidP="00F01FED">
      <w:pPr>
        <w:spacing w:after="0" w:line="240" w:lineRule="auto"/>
        <w:ind w:left="426"/>
        <w:jc w:val="both"/>
        <w:rPr>
          <w:rFonts w:eastAsia="Times New Roman" w:cs="Times New Roman"/>
          <w:lang w:eastAsia="cs-CZ"/>
        </w:rPr>
      </w:pPr>
      <w:bookmarkStart w:id="0" w:name="_Ref324339872"/>
    </w:p>
    <w:p w14:paraId="67DCCD6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Je-li v zadávacích podmínkách požadován doklad podle právního řádu České republiky, může dodavatel předložit obdobný doklad podle právního řádu státu, ve kterém se tento doklad </w:t>
      </w:r>
      <w:r w:rsidRPr="00F01FED">
        <w:rPr>
          <w:rFonts w:eastAsia="Times New Roman" w:cs="Times New Roman"/>
          <w:lang w:eastAsia="cs-CZ"/>
        </w:rPr>
        <w:lastRenderedPageBreak/>
        <w:t>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0"/>
    <w:p w14:paraId="1CC1660D" w14:textId="77777777" w:rsidR="00F01FED" w:rsidRPr="00F01FED" w:rsidRDefault="00F01FED" w:rsidP="00F01FED">
      <w:pPr>
        <w:spacing w:after="0" w:line="240" w:lineRule="auto"/>
        <w:ind w:left="426"/>
        <w:jc w:val="both"/>
        <w:rPr>
          <w:rFonts w:eastAsia="Times New Roman" w:cs="Times New Roman"/>
          <w:lang w:eastAsia="cs-CZ"/>
        </w:rPr>
      </w:pPr>
    </w:p>
    <w:p w14:paraId="4274D4F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171A01B0" w14:textId="77777777" w:rsidR="00F01FED" w:rsidRPr="00F01FED" w:rsidRDefault="00F01FED" w:rsidP="00F01FED">
      <w:pPr>
        <w:spacing w:after="0" w:line="240" w:lineRule="auto"/>
        <w:ind w:left="426"/>
        <w:jc w:val="both"/>
        <w:rPr>
          <w:rFonts w:eastAsia="Times New Roman" w:cs="Times New Roman"/>
          <w:u w:val="single"/>
          <w:lang w:eastAsia="cs-CZ"/>
        </w:rPr>
      </w:pPr>
    </w:p>
    <w:p w14:paraId="5BBF7223" w14:textId="77777777" w:rsidR="00F01FED" w:rsidRPr="006F2D50" w:rsidRDefault="00F01FED" w:rsidP="006856E6">
      <w:pPr>
        <w:numPr>
          <w:ilvl w:val="0"/>
          <w:numId w:val="12"/>
        </w:numPr>
        <w:spacing w:after="0" w:line="240" w:lineRule="auto"/>
        <w:ind w:left="1134" w:hanging="425"/>
        <w:jc w:val="both"/>
        <w:rPr>
          <w:rFonts w:eastAsia="Times New Roman" w:cs="Times New Roman"/>
          <w:lang w:eastAsia="cs-CZ"/>
        </w:rPr>
      </w:pPr>
      <w:r w:rsidRPr="006F2D50">
        <w:rPr>
          <w:rFonts w:eastAsia="Times New Roman" w:cs="Times New Roman"/>
          <w:lang w:eastAsia="cs-CZ"/>
        </w:rPr>
        <w:t>všeobecné informace o dodavateli (příloha č. 1 Výzvy)</w:t>
      </w:r>
    </w:p>
    <w:p w14:paraId="5A8A8134" w14:textId="77777777" w:rsidR="00F01FED" w:rsidRPr="00F01FED" w:rsidRDefault="00F01FED" w:rsidP="006856E6">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návrh smlouvy o dílo,</w:t>
      </w:r>
    </w:p>
    <w:p w14:paraId="0E8B9597" w14:textId="77777777" w:rsidR="00F01FED" w:rsidRPr="00F01FED" w:rsidRDefault="00F01FED" w:rsidP="006856E6">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plná moc či pověření, je-li tohoto dokumentu třeba,</w:t>
      </w:r>
    </w:p>
    <w:p w14:paraId="1BF67256" w14:textId="77777777" w:rsidR="00F01FED" w:rsidRPr="00F01FED" w:rsidRDefault="00F01FED" w:rsidP="006856E6">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cenová kalkulace,</w:t>
      </w:r>
    </w:p>
    <w:p w14:paraId="588D14B9" w14:textId="77777777" w:rsidR="00F01FED" w:rsidRPr="006F2D50" w:rsidRDefault="00F01FED" w:rsidP="006856E6">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doklady o prokázání splnění základní </w:t>
      </w:r>
      <w:r w:rsidRPr="006F2D50">
        <w:rPr>
          <w:rFonts w:eastAsia="Times New Roman" w:cs="Times New Roman"/>
          <w:lang w:eastAsia="cs-CZ"/>
        </w:rPr>
        <w:t>způsobilosti (příloha č. 2 Výzvy),</w:t>
      </w:r>
    </w:p>
    <w:p w14:paraId="3760E1FD" w14:textId="77777777" w:rsidR="00F01FED" w:rsidRPr="00F01FED" w:rsidRDefault="00F01FED" w:rsidP="006856E6">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14:paraId="1ACA6627" w14:textId="77777777" w:rsidR="00F01FED" w:rsidRPr="00F01FED" w:rsidRDefault="00F01FED" w:rsidP="006856E6">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14:paraId="61BDA555" w14:textId="77777777" w:rsidR="00F01FED" w:rsidRPr="00F01FED" w:rsidRDefault="00F01FED" w:rsidP="006856E6">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14:paraId="437C8C70" w14:textId="37701C03" w:rsidR="00F01FED" w:rsidRPr="00F01FED" w:rsidRDefault="00F01FED" w:rsidP="006856E6">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údaje o poddodavatelích a jejich podílu na plnění zakázky (může být předloženo jako součást </w:t>
      </w:r>
      <w:r w:rsidR="006F2D50">
        <w:rPr>
          <w:rFonts w:eastAsia="Times New Roman" w:cs="Times New Roman"/>
          <w:lang w:eastAsia="cs-CZ"/>
        </w:rPr>
        <w:t>Přílohy č</w:t>
      </w:r>
      <w:r w:rsidR="006F2D50">
        <w:rPr>
          <w:rFonts w:eastAsia="Times New Roman" w:cs="Times New Roman"/>
          <w:color w:val="FF0000"/>
          <w:lang w:eastAsia="cs-CZ"/>
        </w:rPr>
        <w:t xml:space="preserve">. </w:t>
      </w:r>
      <w:r w:rsidR="006F2D50" w:rsidRPr="006F2D50">
        <w:rPr>
          <w:rFonts w:eastAsia="Times New Roman" w:cs="Times New Roman"/>
          <w:lang w:eastAsia="cs-CZ"/>
        </w:rPr>
        <w:t>8</w:t>
      </w:r>
      <w:r w:rsidRPr="00F01FED">
        <w:rPr>
          <w:rFonts w:eastAsia="Times New Roman" w:cs="Times New Roman"/>
          <w:lang w:eastAsia="cs-CZ"/>
        </w:rPr>
        <w:t xml:space="preserve"> smlouvy o dílo),</w:t>
      </w:r>
    </w:p>
    <w:p w14:paraId="1C24875F" w14:textId="77777777" w:rsidR="00F01FED" w:rsidRPr="00F01FED" w:rsidRDefault="00F01FED" w:rsidP="006856E6">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406A0374" w14:textId="77777777" w:rsidR="00F01FED" w:rsidRPr="00F01FED" w:rsidRDefault="00F01FED" w:rsidP="00F01FED">
      <w:pPr>
        <w:spacing w:after="0" w:line="240" w:lineRule="auto"/>
        <w:ind w:left="426"/>
        <w:jc w:val="both"/>
        <w:rPr>
          <w:rFonts w:eastAsia="Times New Roman" w:cs="Times New Roman"/>
          <w:lang w:eastAsia="cs-CZ"/>
        </w:rPr>
      </w:pPr>
    </w:p>
    <w:p w14:paraId="3E135EF8"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082F242B" w14:textId="77777777" w:rsidR="00F01FED" w:rsidRPr="00F01FED" w:rsidRDefault="00F01FED" w:rsidP="00F01FED">
      <w:pPr>
        <w:spacing w:after="0" w:line="240" w:lineRule="auto"/>
        <w:ind w:left="426"/>
        <w:jc w:val="both"/>
        <w:rPr>
          <w:rFonts w:eastAsia="Times New Roman" w:cs="Times New Roman"/>
          <w:lang w:eastAsia="cs-CZ"/>
        </w:rPr>
      </w:pPr>
    </w:p>
    <w:p w14:paraId="138B317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5DF512F2" w14:textId="77777777" w:rsidR="00F01FED" w:rsidRPr="00F01FED" w:rsidRDefault="00F01FED" w:rsidP="00F01FED">
      <w:pPr>
        <w:spacing w:after="0" w:line="240" w:lineRule="auto"/>
        <w:ind w:left="426"/>
        <w:jc w:val="both"/>
        <w:rPr>
          <w:rFonts w:eastAsia="Times New Roman" w:cs="Times New Roman"/>
          <w:lang w:eastAsia="cs-CZ"/>
        </w:rPr>
      </w:pPr>
    </w:p>
    <w:p w14:paraId="1DE4A5A8" w14:textId="03DFC3C3" w:rsidR="00F01FED" w:rsidRPr="00F01FED" w:rsidRDefault="00F01FED" w:rsidP="00F01FED">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t xml:space="preserve">Nabídková </w:t>
      </w:r>
      <w:r w:rsidRPr="00F01FED">
        <w:rPr>
          <w:rFonts w:eastAsia="Calibri" w:cs="Times New Roman"/>
          <w:lang w:eastAsia="cs-CZ"/>
        </w:rPr>
        <w:t>cena bude v </w:t>
      </w:r>
      <w:r w:rsidR="006F2D50" w:rsidRPr="006F2D50">
        <w:rPr>
          <w:rFonts w:eastAsia="Calibri" w:cs="Times New Roman"/>
          <w:lang w:eastAsia="cs-CZ"/>
        </w:rPr>
        <w:t>čl. 3.3</w:t>
      </w:r>
      <w:r w:rsidRPr="006F2D50">
        <w:rPr>
          <w:rFonts w:eastAsia="Calibri" w:cs="Times New Roman"/>
          <w:lang w:eastAsia="cs-CZ"/>
        </w:rPr>
        <w:t xml:space="preserve"> závazného vzoru smlouvy </w:t>
      </w:r>
      <w:r w:rsidRPr="00F01FED">
        <w:rPr>
          <w:rFonts w:eastAsia="Calibri" w:cs="Times New Roman"/>
          <w:lang w:eastAsia="cs-CZ"/>
        </w:rPr>
        <w:t xml:space="preserve">uvedena v Kč bez DPH zaokrouhlená na dvě desetinná místa </w:t>
      </w:r>
      <w:r w:rsidRPr="00F248DE">
        <w:rPr>
          <w:rFonts w:eastAsia="Calibri" w:cs="Times New Roman"/>
          <w:lang w:eastAsia="cs-CZ"/>
        </w:rPr>
        <w:t xml:space="preserve">jednak jako cena celková a dále v členění za její jednotlivé části Díla </w:t>
      </w:r>
      <w:r w:rsidRPr="00F248DE">
        <w:rPr>
          <w:rFonts w:eastAsia="Times New Roman" w:cs="Times New Roman"/>
          <w:lang w:eastAsia="cs-CZ"/>
        </w:rPr>
        <w:t>následujícím způsobem</w:t>
      </w:r>
      <w:r w:rsidRPr="00F248DE">
        <w:rPr>
          <w:rFonts w:eastAsia="Calibri" w:cs="Times New Roman"/>
          <w:color w:val="000000"/>
          <w:lang w:eastAsia="cs-CZ"/>
        </w:rPr>
        <w:t>:</w:t>
      </w:r>
    </w:p>
    <w:p w14:paraId="7C812B78" w14:textId="77777777" w:rsidR="00F01FED" w:rsidRPr="00F01FED" w:rsidRDefault="00F01FED" w:rsidP="00F01FED">
      <w:pPr>
        <w:autoSpaceDE w:val="0"/>
        <w:autoSpaceDN w:val="0"/>
        <w:spacing w:after="0" w:line="240" w:lineRule="auto"/>
        <w:ind w:left="426" w:hanging="426"/>
        <w:jc w:val="both"/>
        <w:rPr>
          <w:rFonts w:eastAsia="Calibri" w:cs="Times New Roman"/>
          <w:lang w:eastAsia="cs-CZ"/>
        </w:rPr>
      </w:pPr>
    </w:p>
    <w:p w14:paraId="026D84B2" w14:textId="77777777" w:rsidR="00F01FED" w:rsidRPr="00F248DE" w:rsidRDefault="00F01FED" w:rsidP="00F248DE">
      <w:pPr>
        <w:spacing w:after="0" w:line="240" w:lineRule="auto"/>
        <w:ind w:left="1287"/>
        <w:jc w:val="both"/>
        <w:rPr>
          <w:rFonts w:eastAsia="Times New Roman" w:cs="Times New Roman"/>
          <w:lang w:eastAsia="cs-CZ"/>
        </w:rPr>
      </w:pPr>
      <w:r w:rsidRPr="00F248DE">
        <w:rPr>
          <w:rFonts w:eastAsia="Times New Roman" w:cs="Times New Roman"/>
          <w:b/>
          <w:lang w:eastAsia="cs-CZ"/>
        </w:rPr>
        <w:t xml:space="preserve">Celková cena Díla bez DPH: </w:t>
      </w:r>
      <w:r w:rsidRPr="00F248DE">
        <w:rPr>
          <w:rFonts w:eastAsia="Times New Roman" w:cs="Times New Roman"/>
          <w:b/>
          <w:lang w:eastAsia="cs-CZ"/>
        </w:rPr>
        <w:fldChar w:fldCharType="begin">
          <w:ffData>
            <w:name w:val="Text1"/>
            <w:enabled/>
            <w:calcOnExit w:val="0"/>
            <w:textInput>
              <w:type w:val="date"/>
              <w:format w:val="d.M.yyyy"/>
            </w:textInput>
          </w:ffData>
        </w:fldChar>
      </w:r>
      <w:r w:rsidRPr="00F248DE">
        <w:rPr>
          <w:rFonts w:eastAsia="Times New Roman" w:cs="Times New Roman"/>
          <w:b/>
          <w:lang w:eastAsia="cs-CZ"/>
        </w:rPr>
        <w:instrText xml:space="preserve"> FORMTEXT </w:instrText>
      </w:r>
      <w:r w:rsidRPr="00F248DE">
        <w:rPr>
          <w:rFonts w:eastAsia="Times New Roman" w:cs="Times New Roman"/>
          <w:b/>
          <w:lang w:eastAsia="cs-CZ"/>
        </w:rPr>
      </w:r>
      <w:r w:rsidRPr="00F248DE">
        <w:rPr>
          <w:rFonts w:eastAsia="Times New Roman" w:cs="Times New Roman"/>
          <w:b/>
          <w:lang w:eastAsia="cs-CZ"/>
        </w:rPr>
        <w:fldChar w:fldCharType="separate"/>
      </w:r>
      <w:r w:rsidRPr="00F248DE">
        <w:rPr>
          <w:rFonts w:eastAsia="Times New Roman" w:cs="Times New Roman"/>
          <w:b/>
          <w:lang w:eastAsia="cs-CZ"/>
        </w:rPr>
        <w:t> </w:t>
      </w:r>
      <w:r w:rsidRPr="00F248DE">
        <w:rPr>
          <w:rFonts w:eastAsia="Times New Roman" w:cs="Times New Roman"/>
          <w:b/>
          <w:lang w:eastAsia="cs-CZ"/>
        </w:rPr>
        <w:t> </w:t>
      </w:r>
      <w:r w:rsidRPr="00F248DE">
        <w:rPr>
          <w:rFonts w:eastAsia="Times New Roman" w:cs="Times New Roman"/>
          <w:b/>
          <w:lang w:eastAsia="cs-CZ"/>
        </w:rPr>
        <w:t> </w:t>
      </w:r>
      <w:r w:rsidRPr="00F248DE">
        <w:rPr>
          <w:rFonts w:eastAsia="Times New Roman" w:cs="Times New Roman"/>
          <w:b/>
          <w:lang w:eastAsia="cs-CZ"/>
        </w:rPr>
        <w:t> </w:t>
      </w:r>
      <w:r w:rsidRPr="00F248DE">
        <w:rPr>
          <w:rFonts w:eastAsia="Times New Roman" w:cs="Times New Roman"/>
          <w:b/>
          <w:lang w:eastAsia="cs-CZ"/>
        </w:rPr>
        <w:t> </w:t>
      </w:r>
      <w:r w:rsidRPr="00F248DE">
        <w:rPr>
          <w:rFonts w:eastAsia="Times New Roman" w:cs="Times New Roman"/>
          <w:b/>
          <w:lang w:eastAsia="cs-CZ"/>
        </w:rPr>
        <w:fldChar w:fldCharType="end"/>
      </w:r>
      <w:r w:rsidRPr="00F248DE">
        <w:rPr>
          <w:rFonts w:eastAsia="Times New Roman" w:cs="Times New Roman"/>
          <w:b/>
          <w:lang w:eastAsia="cs-CZ"/>
        </w:rPr>
        <w:tab/>
        <w:t xml:space="preserve"> </w:t>
      </w:r>
      <w:r w:rsidRPr="00F248DE">
        <w:rPr>
          <w:rFonts w:eastAsia="Times New Roman" w:cs="Times New Roman"/>
          <w:b/>
          <w:bCs/>
          <w:lang w:eastAsia="cs-CZ"/>
        </w:rPr>
        <w:t>Kč</w:t>
      </w:r>
      <w:r w:rsidRPr="00F248DE">
        <w:rPr>
          <w:rFonts w:eastAsia="Times New Roman" w:cs="Times New Roman"/>
          <w:lang w:eastAsia="cs-CZ"/>
        </w:rPr>
        <w:t xml:space="preserve">, slovy: </w:t>
      </w:r>
      <w:r w:rsidRPr="00F248DE">
        <w:rPr>
          <w:rFonts w:eastAsia="Times New Roman" w:cs="Times New Roman"/>
          <w:lang w:eastAsia="cs-CZ"/>
        </w:rPr>
        <w:fldChar w:fldCharType="begin">
          <w:ffData>
            <w:name w:val="Text1"/>
            <w:enabled/>
            <w:calcOnExit w:val="0"/>
            <w:textInput>
              <w:type w:val="date"/>
              <w:format w:val="d.M.yyyy"/>
            </w:textInput>
          </w:ffData>
        </w:fldChar>
      </w:r>
      <w:r w:rsidRPr="00F248DE">
        <w:rPr>
          <w:rFonts w:eastAsia="Times New Roman" w:cs="Times New Roman"/>
          <w:lang w:eastAsia="cs-CZ"/>
        </w:rPr>
        <w:instrText xml:space="preserve"> FORMTEXT </w:instrText>
      </w:r>
      <w:r w:rsidRPr="00F248DE">
        <w:rPr>
          <w:rFonts w:eastAsia="Times New Roman" w:cs="Times New Roman"/>
          <w:lang w:eastAsia="cs-CZ"/>
        </w:rPr>
      </w:r>
      <w:r w:rsidRPr="00F248DE">
        <w:rPr>
          <w:rFonts w:eastAsia="Times New Roman" w:cs="Times New Roman"/>
          <w:lang w:eastAsia="cs-CZ"/>
        </w:rPr>
        <w:fldChar w:fldCharType="separate"/>
      </w:r>
      <w:r w:rsidRPr="00F248DE">
        <w:rPr>
          <w:rFonts w:eastAsia="Times New Roman" w:cs="Times New Roman"/>
          <w:lang w:eastAsia="cs-CZ"/>
        </w:rPr>
        <w:t> </w:t>
      </w:r>
      <w:r w:rsidRPr="00F248DE">
        <w:rPr>
          <w:rFonts w:eastAsia="Times New Roman" w:cs="Times New Roman"/>
          <w:lang w:eastAsia="cs-CZ"/>
        </w:rPr>
        <w:t> </w:t>
      </w:r>
      <w:r w:rsidRPr="00F248DE">
        <w:rPr>
          <w:rFonts w:eastAsia="Times New Roman" w:cs="Times New Roman"/>
          <w:lang w:eastAsia="cs-CZ"/>
        </w:rPr>
        <w:t> </w:t>
      </w:r>
      <w:r w:rsidRPr="00F248DE">
        <w:rPr>
          <w:rFonts w:eastAsia="Times New Roman" w:cs="Times New Roman"/>
          <w:lang w:eastAsia="cs-CZ"/>
        </w:rPr>
        <w:t> </w:t>
      </w:r>
      <w:r w:rsidRPr="00F248DE">
        <w:rPr>
          <w:rFonts w:eastAsia="Times New Roman" w:cs="Times New Roman"/>
          <w:lang w:eastAsia="cs-CZ"/>
        </w:rPr>
        <w:t> </w:t>
      </w:r>
      <w:r w:rsidRPr="00F248DE">
        <w:rPr>
          <w:rFonts w:eastAsia="Times New Roman" w:cs="Times New Roman"/>
          <w:lang w:eastAsia="cs-CZ"/>
        </w:rPr>
        <w:fldChar w:fldCharType="end"/>
      </w:r>
      <w:r w:rsidRPr="00F248DE">
        <w:rPr>
          <w:rFonts w:eastAsia="Times New Roman" w:cs="Times New Roman"/>
          <w:lang w:eastAsia="cs-CZ"/>
        </w:rPr>
        <w:t xml:space="preserve"> korun českých</w:t>
      </w:r>
    </w:p>
    <w:p w14:paraId="3E885BEF" w14:textId="77777777" w:rsidR="00F01FED" w:rsidRPr="00F248DE" w:rsidRDefault="00F01FED" w:rsidP="00F01FED">
      <w:pPr>
        <w:spacing w:after="0" w:line="240" w:lineRule="auto"/>
        <w:ind w:left="1287"/>
        <w:jc w:val="both"/>
        <w:rPr>
          <w:rFonts w:eastAsia="Times New Roman" w:cs="Times New Roman"/>
          <w:lang w:eastAsia="cs-CZ"/>
        </w:rPr>
      </w:pPr>
      <w:r w:rsidRPr="00F248DE">
        <w:rPr>
          <w:rFonts w:eastAsia="Times New Roman" w:cs="Times New Roman"/>
          <w:lang w:eastAsia="cs-CZ"/>
        </w:rPr>
        <w:t>z toho:</w:t>
      </w:r>
    </w:p>
    <w:p w14:paraId="103BAD4E" w14:textId="77777777" w:rsidR="00F01FED" w:rsidRPr="00F248DE" w:rsidRDefault="00F01FED" w:rsidP="006856E6">
      <w:pPr>
        <w:numPr>
          <w:ilvl w:val="0"/>
          <w:numId w:val="15"/>
        </w:numPr>
        <w:spacing w:after="0" w:line="240" w:lineRule="auto"/>
        <w:jc w:val="both"/>
        <w:rPr>
          <w:rFonts w:eastAsia="Times New Roman" w:cs="Times New Roman"/>
          <w:bCs/>
          <w:lang w:eastAsia="cs-CZ"/>
        </w:rPr>
      </w:pPr>
      <w:r w:rsidRPr="00F248DE">
        <w:rPr>
          <w:rFonts w:eastAsia="Times New Roman" w:cs="Times New Roman"/>
          <w:lang w:eastAsia="cs-CZ"/>
        </w:rPr>
        <w:t xml:space="preserve">Cena za zpracování </w:t>
      </w:r>
      <w:r w:rsidRPr="00F248DE">
        <w:rPr>
          <w:rFonts w:eastAsia="Times New Roman" w:cs="Times New Roman"/>
          <w:b/>
          <w:lang w:eastAsia="cs-CZ"/>
        </w:rPr>
        <w:fldChar w:fldCharType="begin">
          <w:ffData>
            <w:name w:val="Text1"/>
            <w:enabled/>
            <w:calcOnExit w:val="0"/>
            <w:textInput>
              <w:type w:val="date"/>
              <w:format w:val="d.M.yyyy"/>
            </w:textInput>
          </w:ffData>
        </w:fldChar>
      </w:r>
      <w:r w:rsidRPr="00F248DE">
        <w:rPr>
          <w:rFonts w:eastAsia="Times New Roman" w:cs="Times New Roman"/>
          <w:b/>
          <w:lang w:eastAsia="cs-CZ"/>
        </w:rPr>
        <w:instrText xml:space="preserve"> FORMTEXT </w:instrText>
      </w:r>
      <w:r w:rsidRPr="00F248DE">
        <w:rPr>
          <w:rFonts w:eastAsia="Times New Roman" w:cs="Times New Roman"/>
          <w:b/>
          <w:lang w:eastAsia="cs-CZ"/>
        </w:rPr>
      </w:r>
      <w:r w:rsidRPr="00F248DE">
        <w:rPr>
          <w:rFonts w:eastAsia="Times New Roman" w:cs="Times New Roman"/>
          <w:b/>
          <w:lang w:eastAsia="cs-CZ"/>
        </w:rPr>
        <w:fldChar w:fldCharType="separate"/>
      </w:r>
      <w:r w:rsidRPr="00F248DE">
        <w:rPr>
          <w:rFonts w:eastAsia="Times New Roman" w:cs="Times New Roman"/>
          <w:b/>
          <w:lang w:eastAsia="cs-CZ"/>
        </w:rPr>
        <w:t> </w:t>
      </w:r>
      <w:r w:rsidRPr="00F248DE">
        <w:rPr>
          <w:rFonts w:eastAsia="Times New Roman" w:cs="Times New Roman"/>
          <w:b/>
          <w:lang w:eastAsia="cs-CZ"/>
        </w:rPr>
        <w:t> </w:t>
      </w:r>
      <w:r w:rsidRPr="00F248DE">
        <w:rPr>
          <w:rFonts w:eastAsia="Times New Roman" w:cs="Times New Roman"/>
          <w:b/>
          <w:lang w:eastAsia="cs-CZ"/>
        </w:rPr>
        <w:t> </w:t>
      </w:r>
      <w:r w:rsidRPr="00F248DE">
        <w:rPr>
          <w:rFonts w:eastAsia="Times New Roman" w:cs="Times New Roman"/>
          <w:b/>
          <w:lang w:eastAsia="cs-CZ"/>
        </w:rPr>
        <w:t> </w:t>
      </w:r>
      <w:r w:rsidRPr="00F248DE">
        <w:rPr>
          <w:rFonts w:eastAsia="Times New Roman" w:cs="Times New Roman"/>
          <w:b/>
          <w:lang w:eastAsia="cs-CZ"/>
        </w:rPr>
        <w:t> </w:t>
      </w:r>
      <w:r w:rsidRPr="00F248DE">
        <w:rPr>
          <w:rFonts w:eastAsia="Times New Roman" w:cs="Times New Roman"/>
          <w:lang w:eastAsia="cs-CZ"/>
        </w:rPr>
        <w:fldChar w:fldCharType="end"/>
      </w:r>
      <w:r w:rsidRPr="00F248DE">
        <w:rPr>
          <w:rFonts w:eastAsia="Times New Roman" w:cs="Times New Roman"/>
          <w:lang w:eastAsia="cs-CZ"/>
        </w:rPr>
        <w:t xml:space="preserve"> bez DPH: </w:t>
      </w:r>
      <w:r w:rsidRPr="00F248DE">
        <w:rPr>
          <w:rFonts w:eastAsia="Times New Roman" w:cs="Times New Roman"/>
          <w:bCs/>
          <w:lang w:eastAsia="cs-CZ"/>
        </w:rPr>
        <w:fldChar w:fldCharType="begin">
          <w:ffData>
            <w:name w:val="Text1"/>
            <w:enabled/>
            <w:calcOnExit w:val="0"/>
            <w:textInput>
              <w:type w:val="date"/>
              <w:format w:val="d.M.yyyy"/>
            </w:textInput>
          </w:ffData>
        </w:fldChar>
      </w:r>
      <w:r w:rsidRPr="00F248DE">
        <w:rPr>
          <w:rFonts w:eastAsia="Times New Roman" w:cs="Times New Roman"/>
          <w:bCs/>
          <w:lang w:eastAsia="cs-CZ"/>
        </w:rPr>
        <w:instrText xml:space="preserve"> FORMTEXT </w:instrText>
      </w:r>
      <w:r w:rsidRPr="00F248DE">
        <w:rPr>
          <w:rFonts w:eastAsia="Times New Roman" w:cs="Times New Roman"/>
          <w:bCs/>
          <w:lang w:eastAsia="cs-CZ"/>
        </w:rPr>
      </w:r>
      <w:r w:rsidRPr="00F248DE">
        <w:rPr>
          <w:rFonts w:eastAsia="Times New Roman" w:cs="Times New Roman"/>
          <w:bCs/>
          <w:lang w:eastAsia="cs-CZ"/>
        </w:rPr>
        <w:fldChar w:fldCharType="separate"/>
      </w:r>
      <w:r w:rsidRPr="00F248DE">
        <w:rPr>
          <w:rFonts w:eastAsia="Times New Roman" w:cs="Times New Roman"/>
          <w:bCs/>
          <w:lang w:eastAsia="cs-CZ"/>
        </w:rPr>
        <w:t> </w:t>
      </w:r>
      <w:r w:rsidRPr="00F248DE">
        <w:rPr>
          <w:rFonts w:eastAsia="Times New Roman" w:cs="Times New Roman"/>
          <w:bCs/>
          <w:lang w:eastAsia="cs-CZ"/>
        </w:rPr>
        <w:t> </w:t>
      </w:r>
      <w:r w:rsidRPr="00F248DE">
        <w:rPr>
          <w:rFonts w:eastAsia="Times New Roman" w:cs="Times New Roman"/>
          <w:bCs/>
          <w:lang w:eastAsia="cs-CZ"/>
        </w:rPr>
        <w:t> </w:t>
      </w:r>
      <w:r w:rsidRPr="00F248DE">
        <w:rPr>
          <w:rFonts w:eastAsia="Times New Roman" w:cs="Times New Roman"/>
          <w:bCs/>
          <w:lang w:eastAsia="cs-CZ"/>
        </w:rPr>
        <w:t> </w:t>
      </w:r>
      <w:r w:rsidRPr="00F248DE">
        <w:rPr>
          <w:rFonts w:eastAsia="Times New Roman" w:cs="Times New Roman"/>
          <w:bCs/>
          <w:lang w:eastAsia="cs-CZ"/>
        </w:rPr>
        <w:t> </w:t>
      </w:r>
      <w:r w:rsidRPr="00F248DE">
        <w:rPr>
          <w:rFonts w:eastAsia="Times New Roman" w:cs="Times New Roman"/>
          <w:bCs/>
          <w:lang w:eastAsia="cs-CZ"/>
        </w:rPr>
        <w:fldChar w:fldCharType="end"/>
      </w:r>
      <w:r w:rsidRPr="00F248DE">
        <w:rPr>
          <w:rFonts w:eastAsia="Times New Roman" w:cs="Times New Roman"/>
          <w:bCs/>
          <w:lang w:eastAsia="cs-CZ"/>
        </w:rPr>
        <w:tab/>
        <w:t>Kč</w:t>
      </w:r>
    </w:p>
    <w:p w14:paraId="5C744CC5" w14:textId="77777777" w:rsidR="00F01FED" w:rsidRPr="00F248DE" w:rsidRDefault="00F01FED" w:rsidP="006856E6">
      <w:pPr>
        <w:numPr>
          <w:ilvl w:val="0"/>
          <w:numId w:val="15"/>
        </w:numPr>
        <w:spacing w:after="0" w:line="240" w:lineRule="auto"/>
        <w:jc w:val="both"/>
        <w:rPr>
          <w:rFonts w:eastAsia="Times New Roman" w:cs="Times New Roman"/>
          <w:bCs/>
          <w:lang w:eastAsia="cs-CZ"/>
        </w:rPr>
      </w:pPr>
      <w:r w:rsidRPr="00F248DE">
        <w:rPr>
          <w:rFonts w:eastAsia="Times New Roman" w:cs="Times New Roman"/>
          <w:lang w:eastAsia="cs-CZ"/>
        </w:rPr>
        <w:t xml:space="preserve">Cena za </w:t>
      </w:r>
      <w:r w:rsidRPr="00F248DE">
        <w:rPr>
          <w:rFonts w:eastAsia="Times New Roman" w:cs="Times New Roman"/>
          <w:b/>
          <w:lang w:eastAsia="cs-CZ"/>
        </w:rPr>
        <w:fldChar w:fldCharType="begin">
          <w:ffData>
            <w:name w:val="Text1"/>
            <w:enabled/>
            <w:calcOnExit w:val="0"/>
            <w:textInput>
              <w:type w:val="date"/>
              <w:format w:val="d.M.yyyy"/>
            </w:textInput>
          </w:ffData>
        </w:fldChar>
      </w:r>
      <w:r w:rsidRPr="00F248DE">
        <w:rPr>
          <w:rFonts w:eastAsia="Times New Roman" w:cs="Times New Roman"/>
          <w:b/>
          <w:lang w:eastAsia="cs-CZ"/>
        </w:rPr>
        <w:instrText xml:space="preserve"> FORMTEXT </w:instrText>
      </w:r>
      <w:r w:rsidRPr="00F248DE">
        <w:rPr>
          <w:rFonts w:eastAsia="Times New Roman" w:cs="Times New Roman"/>
          <w:b/>
          <w:lang w:eastAsia="cs-CZ"/>
        </w:rPr>
      </w:r>
      <w:r w:rsidRPr="00F248DE">
        <w:rPr>
          <w:rFonts w:eastAsia="Times New Roman" w:cs="Times New Roman"/>
          <w:b/>
          <w:lang w:eastAsia="cs-CZ"/>
        </w:rPr>
        <w:fldChar w:fldCharType="separate"/>
      </w:r>
      <w:r w:rsidRPr="00F248DE">
        <w:rPr>
          <w:rFonts w:eastAsia="Times New Roman" w:cs="Times New Roman"/>
          <w:b/>
          <w:lang w:eastAsia="cs-CZ"/>
        </w:rPr>
        <w:t> </w:t>
      </w:r>
      <w:r w:rsidRPr="00F248DE">
        <w:rPr>
          <w:rFonts w:eastAsia="Times New Roman" w:cs="Times New Roman"/>
          <w:b/>
          <w:lang w:eastAsia="cs-CZ"/>
        </w:rPr>
        <w:t> </w:t>
      </w:r>
      <w:r w:rsidRPr="00F248DE">
        <w:rPr>
          <w:rFonts w:eastAsia="Times New Roman" w:cs="Times New Roman"/>
          <w:b/>
          <w:lang w:eastAsia="cs-CZ"/>
        </w:rPr>
        <w:t> </w:t>
      </w:r>
      <w:r w:rsidRPr="00F248DE">
        <w:rPr>
          <w:rFonts w:eastAsia="Times New Roman" w:cs="Times New Roman"/>
          <w:b/>
          <w:lang w:eastAsia="cs-CZ"/>
        </w:rPr>
        <w:t> </w:t>
      </w:r>
      <w:r w:rsidRPr="00F248DE">
        <w:rPr>
          <w:rFonts w:eastAsia="Times New Roman" w:cs="Times New Roman"/>
          <w:b/>
          <w:lang w:eastAsia="cs-CZ"/>
        </w:rPr>
        <w:t> </w:t>
      </w:r>
      <w:r w:rsidRPr="00F248DE">
        <w:rPr>
          <w:rFonts w:eastAsia="Times New Roman" w:cs="Times New Roman"/>
          <w:lang w:eastAsia="cs-CZ"/>
        </w:rPr>
        <w:fldChar w:fldCharType="end"/>
      </w:r>
      <w:r w:rsidRPr="00F248DE">
        <w:rPr>
          <w:rFonts w:eastAsia="Times New Roman" w:cs="Times New Roman"/>
          <w:lang w:eastAsia="cs-CZ"/>
        </w:rPr>
        <w:t xml:space="preserve"> bez DPH: </w:t>
      </w:r>
      <w:r w:rsidRPr="00F248DE">
        <w:rPr>
          <w:rFonts w:eastAsia="Times New Roman" w:cs="Times New Roman"/>
          <w:bCs/>
          <w:lang w:eastAsia="cs-CZ"/>
        </w:rPr>
        <w:fldChar w:fldCharType="begin">
          <w:ffData>
            <w:name w:val="Text1"/>
            <w:enabled/>
            <w:calcOnExit w:val="0"/>
            <w:textInput>
              <w:type w:val="date"/>
              <w:format w:val="d.M.yyyy"/>
            </w:textInput>
          </w:ffData>
        </w:fldChar>
      </w:r>
      <w:r w:rsidRPr="00F248DE">
        <w:rPr>
          <w:rFonts w:eastAsia="Times New Roman" w:cs="Times New Roman"/>
          <w:bCs/>
          <w:lang w:eastAsia="cs-CZ"/>
        </w:rPr>
        <w:instrText xml:space="preserve"> FORMTEXT </w:instrText>
      </w:r>
      <w:r w:rsidRPr="00F248DE">
        <w:rPr>
          <w:rFonts w:eastAsia="Times New Roman" w:cs="Times New Roman"/>
          <w:bCs/>
          <w:lang w:eastAsia="cs-CZ"/>
        </w:rPr>
      </w:r>
      <w:r w:rsidRPr="00F248DE">
        <w:rPr>
          <w:rFonts w:eastAsia="Times New Roman" w:cs="Times New Roman"/>
          <w:bCs/>
          <w:lang w:eastAsia="cs-CZ"/>
        </w:rPr>
        <w:fldChar w:fldCharType="separate"/>
      </w:r>
      <w:r w:rsidRPr="00F248DE">
        <w:rPr>
          <w:rFonts w:eastAsia="Times New Roman" w:cs="Times New Roman"/>
          <w:bCs/>
          <w:lang w:eastAsia="cs-CZ"/>
        </w:rPr>
        <w:t> </w:t>
      </w:r>
      <w:r w:rsidRPr="00F248DE">
        <w:rPr>
          <w:rFonts w:eastAsia="Times New Roman" w:cs="Times New Roman"/>
          <w:bCs/>
          <w:lang w:eastAsia="cs-CZ"/>
        </w:rPr>
        <w:t> </w:t>
      </w:r>
      <w:r w:rsidRPr="00F248DE">
        <w:rPr>
          <w:rFonts w:eastAsia="Times New Roman" w:cs="Times New Roman"/>
          <w:bCs/>
          <w:lang w:eastAsia="cs-CZ"/>
        </w:rPr>
        <w:t> </w:t>
      </w:r>
      <w:r w:rsidRPr="00F248DE">
        <w:rPr>
          <w:rFonts w:eastAsia="Times New Roman" w:cs="Times New Roman"/>
          <w:bCs/>
          <w:lang w:eastAsia="cs-CZ"/>
        </w:rPr>
        <w:t> </w:t>
      </w:r>
      <w:r w:rsidRPr="00F248DE">
        <w:rPr>
          <w:rFonts w:eastAsia="Times New Roman" w:cs="Times New Roman"/>
          <w:bCs/>
          <w:lang w:eastAsia="cs-CZ"/>
        </w:rPr>
        <w:t> </w:t>
      </w:r>
      <w:r w:rsidRPr="00F248DE">
        <w:rPr>
          <w:rFonts w:eastAsia="Times New Roman" w:cs="Times New Roman"/>
          <w:bCs/>
          <w:lang w:eastAsia="cs-CZ"/>
        </w:rPr>
        <w:fldChar w:fldCharType="end"/>
      </w:r>
      <w:r w:rsidRPr="00F248DE">
        <w:rPr>
          <w:rFonts w:eastAsia="Times New Roman" w:cs="Times New Roman"/>
          <w:bCs/>
          <w:lang w:eastAsia="cs-CZ"/>
        </w:rPr>
        <w:tab/>
        <w:t xml:space="preserve"> Kč</w:t>
      </w:r>
    </w:p>
    <w:p w14:paraId="74B20DAF" w14:textId="77777777" w:rsidR="00F01FED" w:rsidRPr="00F248DE" w:rsidRDefault="00F01FED" w:rsidP="00F01FED">
      <w:pPr>
        <w:spacing w:after="0" w:line="240" w:lineRule="auto"/>
        <w:ind w:left="426"/>
        <w:jc w:val="both"/>
        <w:rPr>
          <w:rFonts w:eastAsia="Times New Roman" w:cs="Times New Roman"/>
          <w:color w:val="FF0000"/>
          <w:lang w:eastAsia="cs-CZ"/>
        </w:rPr>
      </w:pPr>
    </w:p>
    <w:p w14:paraId="6DC3F6E5" w14:textId="77777777" w:rsidR="00F01FED" w:rsidRPr="00F01FED" w:rsidRDefault="00F01FED" w:rsidP="00F01FED">
      <w:pPr>
        <w:spacing w:after="0" w:line="240" w:lineRule="auto"/>
        <w:ind w:left="426"/>
        <w:jc w:val="both"/>
        <w:rPr>
          <w:rFonts w:eastAsia="Times New Roman" w:cs="Times New Roman"/>
          <w:lang w:eastAsia="cs-CZ"/>
        </w:rPr>
      </w:pPr>
      <w:r w:rsidRPr="00F248DE">
        <w:rPr>
          <w:rFonts w:eastAsia="Times New Roman" w:cs="Times New Roman"/>
          <w:lang w:eastAsia="cs-CZ"/>
        </w:rPr>
        <w:t xml:space="preserve">Tato nabídková cena bude doložena i příslušnou </w:t>
      </w:r>
      <w:r w:rsidRPr="00F248DE">
        <w:rPr>
          <w:rFonts w:eastAsia="Times New Roman" w:cs="Times New Roman"/>
          <w:b/>
          <w:lang w:eastAsia="cs-CZ"/>
        </w:rPr>
        <w:t>cenovou kalkulací</w:t>
      </w:r>
      <w:r w:rsidRPr="00F248DE">
        <w:rPr>
          <w:rFonts w:eastAsia="Times New Roman" w:cs="Times New Roman"/>
          <w:lang w:eastAsia="cs-CZ"/>
        </w:rPr>
        <w:t xml:space="preserve"> v měrných jednotkách, vztahujících se k předmětu zakázky (např. položka - druh činnosti, počet hodin, hodinová sazba, dílčí cena).</w:t>
      </w:r>
    </w:p>
    <w:p w14:paraId="11E3A701" w14:textId="77777777" w:rsidR="00F01FED" w:rsidRPr="00F01FED" w:rsidRDefault="00F01FED" w:rsidP="00F01FED">
      <w:pPr>
        <w:spacing w:after="0" w:line="240" w:lineRule="auto"/>
        <w:ind w:left="426"/>
        <w:jc w:val="both"/>
        <w:rPr>
          <w:rFonts w:eastAsia="Times New Roman" w:cs="Times New Roman"/>
          <w:lang w:eastAsia="cs-CZ"/>
        </w:rPr>
      </w:pPr>
    </w:p>
    <w:p w14:paraId="658A95E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0A6604B" w14:textId="77777777" w:rsidR="00F01FED" w:rsidRPr="00F01FED" w:rsidRDefault="00F01FED" w:rsidP="00F01FED">
      <w:pPr>
        <w:spacing w:after="0" w:line="240" w:lineRule="auto"/>
        <w:ind w:left="426"/>
        <w:jc w:val="both"/>
        <w:rPr>
          <w:rFonts w:eastAsia="Times New Roman" w:cs="Times New Roman"/>
          <w:strike/>
          <w:lang w:eastAsia="cs-CZ"/>
        </w:rPr>
      </w:pPr>
    </w:p>
    <w:p w14:paraId="59C8E3C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F01FED">
        <w:rPr>
          <w:rFonts w:eastAsia="Times New Roman" w:cs="Times New Roman"/>
          <w:lang w:eastAsia="cs-CZ"/>
        </w:rPr>
        <w:t>skenu</w:t>
      </w:r>
      <w:proofErr w:type="spellEnd"/>
      <w:r w:rsidRPr="00F01FED">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w:t>
      </w:r>
      <w:r w:rsidRPr="00F01FED">
        <w:rPr>
          <w:rFonts w:eastAsia="Times New Roman" w:cs="Times New Roman"/>
          <w:lang w:eastAsia="cs-CZ"/>
        </w:rPr>
        <w:lastRenderedPageBreak/>
        <w:t>vyžadované právními předpisy České republiky. Plná moc, dohoda o plné moci nebo pověření bude k nabídce připojeno.</w:t>
      </w:r>
    </w:p>
    <w:p w14:paraId="0AD63A09" w14:textId="77777777" w:rsidR="00F01FED" w:rsidRPr="00F01FED" w:rsidRDefault="00F01FED" w:rsidP="00F01FED">
      <w:pPr>
        <w:spacing w:after="0" w:line="240" w:lineRule="auto"/>
        <w:ind w:left="426"/>
        <w:jc w:val="both"/>
        <w:rPr>
          <w:rFonts w:eastAsia="Times New Roman" w:cs="Times New Roman"/>
          <w:strike/>
          <w:lang w:eastAsia="cs-CZ"/>
        </w:rPr>
      </w:pPr>
    </w:p>
    <w:p w14:paraId="577D135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14:paraId="745C6AB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1876D476" w14:textId="77777777" w:rsidR="00F01FED" w:rsidRPr="00F01FED" w:rsidRDefault="00F01FED" w:rsidP="00F01FED">
      <w:pPr>
        <w:spacing w:after="0" w:line="240" w:lineRule="auto"/>
        <w:ind w:left="426"/>
        <w:jc w:val="both"/>
        <w:rPr>
          <w:rFonts w:eastAsia="Times New Roman" w:cs="Times New Roman"/>
          <w:lang w:eastAsia="cs-CZ"/>
        </w:rPr>
      </w:pPr>
    </w:p>
    <w:p w14:paraId="21C16E9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14:paraId="14BC416B" w14:textId="77777777" w:rsidR="00F01FED" w:rsidRPr="00F01FED" w:rsidRDefault="00F01FED" w:rsidP="00F01FED">
      <w:pPr>
        <w:spacing w:after="0" w:line="240" w:lineRule="auto"/>
        <w:ind w:left="426"/>
        <w:jc w:val="both"/>
        <w:rPr>
          <w:rFonts w:eastAsia="Times New Roman" w:cs="Times New Roman"/>
          <w:lang w:eastAsia="cs-CZ"/>
        </w:rPr>
      </w:pPr>
    </w:p>
    <w:p w14:paraId="15265FF2" w14:textId="7FE7ABD0" w:rsidR="00F01FED" w:rsidRPr="00F01FED" w:rsidRDefault="00F248DE" w:rsidP="00F01FED">
      <w:pPr>
        <w:spacing w:after="0" w:line="240" w:lineRule="auto"/>
        <w:ind w:left="426"/>
        <w:jc w:val="both"/>
        <w:rPr>
          <w:rFonts w:eastAsia="Times New Roman" w:cs="Times New Roman"/>
          <w:lang w:eastAsia="cs-CZ"/>
        </w:rPr>
      </w:pPr>
      <w:r>
        <w:rPr>
          <w:rFonts w:eastAsia="Times New Roman" w:cs="Times New Roman"/>
          <w:lang w:eastAsia="cs-CZ"/>
        </w:rPr>
        <w:t>Jeden ze společníků bude ve výše uvedené smlouvě či jiném dokumentu uveden jako</w:t>
      </w:r>
      <w:r w:rsidRPr="00F01FED">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511442" w14:textId="77777777" w:rsidR="00F01FED" w:rsidRPr="00F01FED" w:rsidRDefault="00F01FED" w:rsidP="00436C59">
      <w:pPr>
        <w:numPr>
          <w:ilvl w:val="0"/>
          <w:numId w:val="6"/>
        </w:numPr>
        <w:spacing w:before="360" w:after="0" w:line="240" w:lineRule="auto"/>
        <w:ind w:left="499" w:hanging="357"/>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14:paraId="4982F7B3" w14:textId="39A178EB"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w:t>
      </w:r>
      <w:r w:rsidR="00436C59">
        <w:rPr>
          <w:rFonts w:eastAsia="Times New Roman" w:cs="Times New Roman"/>
          <w:lang w:eastAsia="cs-CZ"/>
        </w:rPr>
        <w:t> </w:t>
      </w:r>
      <w:r w:rsidRPr="00F01FED">
        <w:rPr>
          <w:rFonts w:eastAsia="Times New Roman" w:cs="Times New Roman"/>
          <w:lang w:eastAsia="cs-CZ"/>
        </w:rPr>
        <w:t>souladu se zadávacími podmínkami. Součástí posouzení splnění podmínek účasti je i posouzení kvalifikace.</w:t>
      </w:r>
    </w:p>
    <w:p w14:paraId="4065720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ED56FB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 xml:space="preserve">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w:t>
      </w:r>
      <w:r w:rsidRPr="00F01FED">
        <w:rPr>
          <w:rFonts w:eastAsia="Times New Roman" w:cs="Times New Roman"/>
          <w:lang w:eastAsia="cs-CZ"/>
        </w:rPr>
        <w:lastRenderedPageBreak/>
        <w:t>položek, které již oceněny byly) je možno provést pouze na základě výzvy zadavatele. Skutečnosti rozhodné pro účely prokázání splnění podmínek účasti mohou nastat i po uplynutí lhůty pro podání nabídek.</w:t>
      </w:r>
    </w:p>
    <w:p w14:paraId="2D2C414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15D24E84" w14:textId="77777777" w:rsidR="00F01FED" w:rsidRPr="00F01FED" w:rsidRDefault="00F01FED" w:rsidP="00F01FED">
      <w:pPr>
        <w:spacing w:before="120" w:after="0" w:line="240" w:lineRule="auto"/>
        <w:ind w:left="426"/>
        <w:jc w:val="both"/>
        <w:rPr>
          <w:rFonts w:eastAsia="Times New Roman" w:cs="Times New Roman"/>
          <w:lang w:eastAsia="cs-CZ"/>
        </w:rPr>
      </w:pPr>
    </w:p>
    <w:p w14:paraId="401AD720" w14:textId="77777777" w:rsidR="00F01FED" w:rsidRPr="00F01FED" w:rsidRDefault="00F01FED" w:rsidP="006856E6">
      <w:pPr>
        <w:numPr>
          <w:ilvl w:val="0"/>
          <w:numId w:val="6"/>
        </w:numPr>
        <w:spacing w:after="0" w:line="240" w:lineRule="auto"/>
        <w:rPr>
          <w:rFonts w:eastAsia="Times New Roman" w:cs="Times New Roman"/>
          <w:b/>
          <w:lang w:eastAsia="cs-CZ"/>
        </w:rPr>
      </w:pPr>
      <w:r w:rsidRPr="00F01FED">
        <w:rPr>
          <w:rFonts w:eastAsia="Times New Roman" w:cs="Times New Roman"/>
          <w:b/>
          <w:u w:val="single"/>
          <w:lang w:eastAsia="cs-CZ"/>
        </w:rPr>
        <w:t>Vyloučení účastníka</w:t>
      </w:r>
    </w:p>
    <w:p w14:paraId="60BBB0CD"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1B7AA1E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w:t>
      </w:r>
      <w:proofErr w:type="gramStart"/>
      <w:r w:rsidRPr="00F01FED">
        <w:rPr>
          <w:rFonts w:eastAsia="Times New Roman" w:cs="Times New Roman"/>
          <w:lang w:eastAsia="cs-CZ"/>
        </w:rPr>
        <w:t>tzn. pokud</w:t>
      </w:r>
      <w:proofErr w:type="gramEnd"/>
      <w:r w:rsidRPr="00F01FED">
        <w:rPr>
          <w:rFonts w:eastAsia="Times New Roman" w:cs="Times New Roman"/>
          <w:lang w:eastAsia="cs-CZ"/>
        </w:rPr>
        <w:t xml:space="preserve"> údaje, doklady či jiné skutečnosti předložené účastníkem výběrového řízení </w:t>
      </w:r>
    </w:p>
    <w:p w14:paraId="4AA31229" w14:textId="77777777" w:rsidR="00F01FED" w:rsidRPr="00F01FED" w:rsidRDefault="00F01FED" w:rsidP="006856E6">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6CFC7B8B" w14:textId="77777777" w:rsidR="00F01FED" w:rsidRPr="00F01FED" w:rsidRDefault="00F01FED" w:rsidP="006856E6">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2D1C7CBB" w14:textId="77777777" w:rsidR="00F01FED" w:rsidRPr="00F01FED" w:rsidRDefault="00F01FED" w:rsidP="006856E6">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38E9E7E1"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00716355" w14:textId="77777777" w:rsidR="00F01FED" w:rsidRPr="00F01FED" w:rsidRDefault="00F01FED" w:rsidP="006856E6">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18FC5706" w14:textId="77777777" w:rsidR="00F01FED" w:rsidRPr="00F01FED" w:rsidRDefault="00F01FED" w:rsidP="006856E6">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23A33BED" w14:textId="77777777" w:rsidR="00F01FED" w:rsidRPr="00F01FED" w:rsidRDefault="00F01FED" w:rsidP="006856E6">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483EC1A9" w14:textId="77777777" w:rsidR="00F01FED" w:rsidRPr="00F01FED" w:rsidRDefault="00F01FED" w:rsidP="006856E6">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A984853" w14:textId="77777777" w:rsidR="00F01FED" w:rsidRPr="00F01FED" w:rsidRDefault="00F01FED" w:rsidP="006856E6">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1B64BB" w14:textId="77777777" w:rsidR="00F01FED" w:rsidRPr="00F01FED" w:rsidRDefault="00F01FED" w:rsidP="006856E6">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nebo po zahájení výběrového řízení závažného profesního pochybení, které zpochybňuje jeho důvěryhodnost, včetně </w:t>
      </w:r>
      <w:proofErr w:type="gramStart"/>
      <w:r w:rsidRPr="00F01FED">
        <w:rPr>
          <w:rFonts w:eastAsia="Times New Roman" w:cs="Times New Roman"/>
          <w:lang w:eastAsia="cs-CZ"/>
        </w:rPr>
        <w:t>pochybení, za</w:t>
      </w:r>
      <w:proofErr w:type="gramEnd"/>
      <w:r w:rsidRPr="00F01FED">
        <w:rPr>
          <w:rFonts w:eastAsia="Times New Roman" w:cs="Times New Roman"/>
          <w:lang w:eastAsia="cs-CZ"/>
        </w:rPr>
        <w:t xml:space="preserve"> která byl disciplinárně potrestán nebo mu bylo uloženo kárné </w:t>
      </w:r>
      <w:proofErr w:type="gramStart"/>
      <w:r w:rsidRPr="00F01FED">
        <w:rPr>
          <w:rFonts w:eastAsia="Times New Roman" w:cs="Times New Roman"/>
          <w:lang w:eastAsia="cs-CZ"/>
        </w:rPr>
        <w:t>opatření.</w:t>
      </w:r>
      <w:proofErr w:type="gramEnd"/>
    </w:p>
    <w:p w14:paraId="48F425D6" w14:textId="77777777"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14:paraId="595C5CA8"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475B71A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1A24A8C1" w14:textId="77777777" w:rsidR="00F01FED" w:rsidRPr="00F01FED" w:rsidRDefault="00F01FED" w:rsidP="00436C59">
      <w:pPr>
        <w:spacing w:after="0" w:line="240" w:lineRule="auto"/>
        <w:ind w:left="425"/>
        <w:jc w:val="both"/>
        <w:rPr>
          <w:rFonts w:eastAsia="Times New Roman" w:cs="Times New Roman"/>
          <w:lang w:eastAsia="cs-CZ"/>
        </w:rPr>
      </w:pPr>
    </w:p>
    <w:p w14:paraId="0B6AC2B7" w14:textId="77777777" w:rsidR="00F01FED" w:rsidRPr="00F01FED" w:rsidRDefault="00F01FED" w:rsidP="00436C59">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19BCAEB7" w14:textId="77777777" w:rsidR="00F01FED" w:rsidRPr="00F01FED" w:rsidRDefault="00F01FED" w:rsidP="006856E6">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68759D9" w14:textId="77777777" w:rsidR="00F01FED" w:rsidRPr="00F01FED" w:rsidRDefault="00F01FED" w:rsidP="006856E6">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EE2F3" w14:textId="7AD3D38C" w:rsidR="00F01FED" w:rsidRPr="00F01FED" w:rsidRDefault="00F01FED" w:rsidP="006856E6">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lastRenderedPageBreak/>
        <w:t>Pokud</w:t>
      </w:r>
      <w:r w:rsidRPr="00F01FED">
        <w:rPr>
          <w:rFonts w:eastAsia="Times New Roman" w:cs="Times New Roman"/>
          <w:lang w:eastAsia="cs-CZ"/>
        </w:rPr>
        <w:t xml:space="preserve"> bude nabídka vybraného dodavatele obsahovat nabídkovou cenu, která překročí </w:t>
      </w:r>
      <w:r w:rsidRPr="00F248DE">
        <w:rPr>
          <w:rFonts w:eastAsia="Times New Roman" w:cs="Times New Roman"/>
          <w:lang w:eastAsia="cs-CZ"/>
        </w:rPr>
        <w:t>režim veřejn</w:t>
      </w:r>
      <w:r w:rsidR="00F248DE" w:rsidRPr="00F248DE">
        <w:rPr>
          <w:rFonts w:eastAsia="Times New Roman" w:cs="Times New Roman"/>
          <w:lang w:eastAsia="cs-CZ"/>
        </w:rPr>
        <w:t>é zakázky,</w:t>
      </w:r>
      <w:r w:rsidR="00F248DE">
        <w:rPr>
          <w:rFonts w:eastAsia="Times New Roman" w:cs="Times New Roman"/>
          <w:lang w:eastAsia="cs-CZ"/>
        </w:rPr>
        <w:t xml:space="preserve"> </w:t>
      </w:r>
      <w:r w:rsidRPr="00F01FED">
        <w:rPr>
          <w:rFonts w:eastAsia="Times New Roman" w:cs="Times New Roman"/>
          <w:lang w:eastAsia="cs-CZ"/>
        </w:rPr>
        <w:t>bude</w:t>
      </w:r>
      <w:r w:rsidRPr="00F01FED">
        <w:rPr>
          <w:rFonts w:eastAsia="Times New Roman" w:cs="Calibri"/>
          <w:lang w:eastAsia="cs-CZ"/>
        </w:rPr>
        <w:t xml:space="preserve"> </w:t>
      </w:r>
      <w:r w:rsidRPr="00F01FED">
        <w:rPr>
          <w:rFonts w:eastAsia="Times New Roman" w:cs="Times New Roman"/>
          <w:lang w:eastAsia="cs-CZ"/>
        </w:rPr>
        <w:t>výběrové řízení zrušeno.</w:t>
      </w:r>
    </w:p>
    <w:p w14:paraId="626E5BAB" w14:textId="77777777" w:rsidR="00F01FED" w:rsidRPr="00F01FED" w:rsidRDefault="00F01FED" w:rsidP="00436C59">
      <w:pPr>
        <w:numPr>
          <w:ilvl w:val="0"/>
          <w:numId w:val="6"/>
        </w:numPr>
        <w:spacing w:before="360" w:after="120" w:line="240" w:lineRule="auto"/>
        <w:ind w:left="499" w:hanging="357"/>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14:paraId="3EBFA1B0" w14:textId="4E21E018"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58AAAC5C" w14:textId="1EA329F4"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445CFB3D" w14:textId="77432011"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3E1F3C49" w14:textId="2D0113D0"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4F58904A"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3A44392"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FC105F7" w14:textId="77777777" w:rsidR="00F01FED" w:rsidRPr="00F01FED" w:rsidRDefault="00F01FED" w:rsidP="006856E6">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Další ustanovení:</w:t>
      </w:r>
    </w:p>
    <w:p w14:paraId="4B0EAAF9" w14:textId="77777777" w:rsidR="00F01FED" w:rsidRPr="00F01FED" w:rsidRDefault="00F01FED" w:rsidP="006856E6">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CC1EEEC" w14:textId="77777777" w:rsidR="00F01FED" w:rsidRPr="00F01FED" w:rsidRDefault="00F01FED" w:rsidP="006856E6">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F78CC2" w14:textId="77777777" w:rsidR="00F01FED" w:rsidRPr="00F01FED" w:rsidRDefault="00F01FED" w:rsidP="006856E6">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1DFAAB8" w14:textId="77777777" w:rsidR="00F01FED" w:rsidRPr="00F01FED" w:rsidRDefault="00F01FED" w:rsidP="006856E6">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CA5302E" w14:textId="77777777" w:rsidR="005E0F20" w:rsidRDefault="00F01FED" w:rsidP="006856E6">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 xml:space="preserve">Zpracování osobních údajů včetně jejich zvláštních kategorií případně poskytnutých v průběhu výběrového řízení je zadavatelem prováděno pouze za účelem zadání předmětné </w:t>
      </w:r>
      <w:r w:rsidRPr="00F01FED">
        <w:rPr>
          <w:rFonts w:eastAsia="Times New Roman" w:cs="Times New Roman"/>
          <w:lang w:eastAsia="cs-CZ"/>
        </w:rPr>
        <w:lastRenderedPageBreak/>
        <w:t>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48363EA9" w14:textId="77777777" w:rsidR="00F36973" w:rsidRDefault="00F36973" w:rsidP="006856E6">
      <w:pPr>
        <w:numPr>
          <w:ilvl w:val="0"/>
          <w:numId w:val="6"/>
        </w:numPr>
        <w:spacing w:before="360" w:after="120" w:line="240" w:lineRule="auto"/>
        <w:ind w:left="499" w:hanging="357"/>
        <w:rPr>
          <w:b/>
          <w:bCs/>
          <w:u w:val="single"/>
          <w:lang w:eastAsia="cs-CZ"/>
        </w:rPr>
      </w:pPr>
      <w:r w:rsidRPr="00F36973">
        <w:rPr>
          <w:rFonts w:eastAsia="Times New Roman" w:cs="Times New Roman"/>
          <w:b/>
          <w:u w:val="single"/>
          <w:lang w:eastAsia="cs-CZ"/>
        </w:rPr>
        <w:t>Sociálně</w:t>
      </w:r>
      <w:r>
        <w:rPr>
          <w:b/>
          <w:bCs/>
          <w:u w:val="single"/>
          <w:lang w:eastAsia="cs-CZ"/>
        </w:rPr>
        <w:t xml:space="preserve"> a </w:t>
      </w:r>
      <w:proofErr w:type="spellStart"/>
      <w:r>
        <w:rPr>
          <w:b/>
          <w:bCs/>
          <w:u w:val="single"/>
          <w:lang w:eastAsia="cs-CZ"/>
        </w:rPr>
        <w:t>enviromentálně</w:t>
      </w:r>
      <w:proofErr w:type="spellEnd"/>
      <w:r>
        <w:rPr>
          <w:b/>
          <w:bCs/>
          <w:u w:val="single"/>
          <w:lang w:eastAsia="cs-CZ"/>
        </w:rPr>
        <w:t xml:space="preserve"> odpovědné zadávání, inovace:</w:t>
      </w:r>
    </w:p>
    <w:p w14:paraId="640EAD16" w14:textId="77777777" w:rsidR="00F36973" w:rsidRDefault="00F36973" w:rsidP="006856E6">
      <w:pPr>
        <w:pStyle w:val="Text1-1"/>
        <w:numPr>
          <w:ilvl w:val="0"/>
          <w:numId w:val="21"/>
        </w:numPr>
        <w:tabs>
          <w:tab w:val="left" w:pos="708"/>
        </w:tabs>
        <w:spacing w:after="0" w:line="240" w:lineRule="auto"/>
        <w:ind w:left="567"/>
        <w:rPr>
          <w:sz w:val="22"/>
          <w:szCs w:val="22"/>
        </w:rPr>
      </w:pPr>
      <w: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2132113" w14:textId="77777777" w:rsidR="00F36973" w:rsidRDefault="00F36973" w:rsidP="00F36973">
      <w:pPr>
        <w:pStyle w:val="Text1-1"/>
        <w:numPr>
          <w:ilvl w:val="0"/>
          <w:numId w:val="0"/>
        </w:numPr>
        <w:tabs>
          <w:tab w:val="left" w:pos="708"/>
        </w:tabs>
        <w:spacing w:after="0" w:line="240" w:lineRule="auto"/>
        <w:ind w:left="567" w:hanging="709"/>
        <w:rPr>
          <w:sz w:val="20"/>
          <w:szCs w:val="20"/>
          <w:lang w:eastAsia="cs-CZ"/>
        </w:rPr>
      </w:pPr>
    </w:p>
    <w:p w14:paraId="52E8A7F3" w14:textId="77777777" w:rsidR="00F36973" w:rsidRDefault="00F36973" w:rsidP="006856E6">
      <w:pPr>
        <w:pStyle w:val="Text1-1"/>
        <w:numPr>
          <w:ilvl w:val="0"/>
          <w:numId w:val="21"/>
        </w:numPr>
        <w:tabs>
          <w:tab w:val="left" w:pos="708"/>
        </w:tabs>
        <w:spacing w:after="0" w:line="240" w:lineRule="auto"/>
        <w:ind w:left="567"/>
      </w:pPr>
      <w:r>
        <w:t>Zadavatel aplikuje ve výběrovém řízení níže uvedené prvky odpovědného zadávání:</w:t>
      </w:r>
    </w:p>
    <w:p w14:paraId="427FEB25" w14:textId="77777777" w:rsidR="00F36973" w:rsidRDefault="00F36973" w:rsidP="00F36973">
      <w:pPr>
        <w:pStyle w:val="Odrka1-1"/>
        <w:spacing w:after="0" w:line="240" w:lineRule="auto"/>
        <w:ind w:left="567" w:firstLine="0"/>
      </w:pPr>
      <w:r>
        <w:t>rovnocenné platební podmínky v rámci dodavatelského řetězce,</w:t>
      </w:r>
    </w:p>
    <w:p w14:paraId="406CCA6D" w14:textId="77777777" w:rsidR="00F36973" w:rsidRDefault="00F36973" w:rsidP="00F36973">
      <w:pPr>
        <w:pStyle w:val="Odrka1-1"/>
        <w:spacing w:after="0" w:line="240" w:lineRule="auto"/>
        <w:ind w:left="567" w:firstLine="0"/>
      </w:pPr>
      <w:r>
        <w:t>porady vedené primárně distančním způsobem,</w:t>
      </w:r>
    </w:p>
    <w:p w14:paraId="289E853A" w14:textId="77777777" w:rsidR="00F36973" w:rsidRDefault="00F36973" w:rsidP="00F36973">
      <w:pPr>
        <w:pStyle w:val="Odrka1-1"/>
        <w:spacing w:after="0" w:line="240" w:lineRule="auto"/>
        <w:ind w:left="567" w:firstLine="0"/>
      </w:pPr>
      <w:r>
        <w:t>studentské exkurze.</w:t>
      </w:r>
    </w:p>
    <w:p w14:paraId="6469BC70" w14:textId="77777777" w:rsidR="00F36973" w:rsidRDefault="00F36973" w:rsidP="00F36973">
      <w:pPr>
        <w:pStyle w:val="Odrka1-1"/>
        <w:numPr>
          <w:ilvl w:val="0"/>
          <w:numId w:val="0"/>
        </w:numPr>
        <w:tabs>
          <w:tab w:val="left" w:pos="708"/>
        </w:tabs>
        <w:spacing w:after="0" w:line="240" w:lineRule="auto"/>
        <w:ind w:left="567"/>
      </w:pPr>
    </w:p>
    <w:p w14:paraId="089E81BE" w14:textId="5F00F676" w:rsidR="00F36973" w:rsidRPr="004609D5" w:rsidRDefault="00F36973" w:rsidP="006856E6">
      <w:pPr>
        <w:pStyle w:val="Text1-1"/>
        <w:numPr>
          <w:ilvl w:val="0"/>
          <w:numId w:val="21"/>
        </w:numPr>
        <w:tabs>
          <w:tab w:val="left" w:pos="708"/>
        </w:tabs>
        <w:spacing w:after="0" w:line="240" w:lineRule="auto"/>
        <w:ind w:left="567"/>
      </w:pPr>
      <w:r>
        <w:t>Výše uvedené prvky odpovědného zadávání a povinnosti dodavatele s nimi spo</w:t>
      </w:r>
      <w:r w:rsidR="004609D5">
        <w:t xml:space="preserve">jené zadavatel stanovil v </w:t>
      </w:r>
      <w:r>
        <w:t xml:space="preserve">ustanovení článku </w:t>
      </w:r>
      <w:r w:rsidRPr="00F248DE">
        <w:t xml:space="preserve">4.5 závazného vzoru smlouvy, </w:t>
      </w:r>
      <w:r>
        <w:t>který je součástí zadávací dokumentace.</w:t>
      </w:r>
    </w:p>
    <w:p w14:paraId="43E3F9FD"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1BFA3FF2"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6A73E301"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bookmarkStart w:id="1" w:name="_GoBack"/>
      <w:bookmarkEnd w:id="1"/>
      <w:r w:rsidRPr="001A6F12">
        <w:rPr>
          <w:rFonts w:eastAsia="Times New Roman" w:cs="Times New Roman"/>
          <w:color w:val="000000"/>
          <w:lang w:eastAsia="cs-CZ"/>
        </w:rPr>
        <w:t>V Olomouci dne</w:t>
      </w:r>
    </w:p>
    <w:p w14:paraId="7AD8912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446AD0" w14:textId="77777777" w:rsidR="00C94497" w:rsidRDefault="00C94497" w:rsidP="00C94497">
      <w:pPr>
        <w:spacing w:after="0" w:line="240" w:lineRule="auto"/>
        <w:rPr>
          <w:rFonts w:eastAsia="Times New Roman" w:cs="Times New Roman"/>
          <w:b/>
          <w:bCs/>
          <w:lang w:eastAsia="cs-CZ"/>
        </w:rPr>
      </w:pPr>
    </w:p>
    <w:p w14:paraId="18C2A6E0" w14:textId="77777777" w:rsidR="00C94497" w:rsidRDefault="00C94497" w:rsidP="00C94497">
      <w:pPr>
        <w:spacing w:after="0" w:line="240" w:lineRule="auto"/>
        <w:rPr>
          <w:rFonts w:eastAsia="Times New Roman" w:cs="Times New Roman"/>
          <w:b/>
          <w:bCs/>
          <w:lang w:eastAsia="cs-CZ"/>
        </w:rPr>
      </w:pPr>
    </w:p>
    <w:p w14:paraId="7E8895C5" w14:textId="77777777" w:rsidR="00C94497" w:rsidRDefault="00C94497" w:rsidP="00C94497">
      <w:pPr>
        <w:spacing w:after="0" w:line="240" w:lineRule="auto"/>
        <w:rPr>
          <w:rFonts w:eastAsia="Times New Roman" w:cs="Times New Roman"/>
          <w:b/>
          <w:bCs/>
          <w:lang w:eastAsia="cs-CZ"/>
        </w:rPr>
      </w:pPr>
    </w:p>
    <w:p w14:paraId="58E6A1D2"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22DAEDDA"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3E381A3"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9F121F6"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02B08262"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48869CED" w14:textId="77777777" w:rsidR="001A6F12" w:rsidRPr="001A6F12" w:rsidRDefault="001A6F12" w:rsidP="001A6F12">
      <w:pPr>
        <w:spacing w:before="60" w:after="0" w:line="240" w:lineRule="exact"/>
        <w:rPr>
          <w:rFonts w:eastAsia="Times New Roman" w:cs="Calibri"/>
          <w:lang w:eastAsia="cs-CZ"/>
        </w:rPr>
      </w:pPr>
    </w:p>
    <w:p w14:paraId="6F3F1A32" w14:textId="77777777" w:rsidR="001A6F12" w:rsidRPr="001A6F12" w:rsidRDefault="001A6F12" w:rsidP="006856E6">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62DCE8CC" w14:textId="77777777" w:rsidR="001A6F12" w:rsidRPr="001A6F12" w:rsidRDefault="001A6F12" w:rsidP="006856E6">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4FDBC508" w14:textId="77777777" w:rsidR="001A6F12" w:rsidRPr="001A6F12" w:rsidRDefault="001A6F12" w:rsidP="006856E6">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3D22A577" w14:textId="77777777" w:rsidR="001A6F12" w:rsidRPr="001A6F12" w:rsidRDefault="001A6F12" w:rsidP="006856E6">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75328CBC" w14:textId="77777777" w:rsidR="001A6F12" w:rsidRPr="001A6F12" w:rsidRDefault="001A6F12" w:rsidP="006856E6">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2F4E0594" w14:textId="77777777" w:rsidR="001A6F12" w:rsidRPr="001A6F12" w:rsidRDefault="001A6F12" w:rsidP="006856E6">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5F38CD37" w14:textId="77777777" w:rsidR="001A6F12" w:rsidRPr="001A6F12" w:rsidRDefault="001A6F12" w:rsidP="006856E6">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212597A4" w14:textId="77777777" w:rsidR="001A6F12" w:rsidRPr="001A6F12" w:rsidRDefault="001A6F12" w:rsidP="006856E6">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3A372E31" w14:textId="10D52EAF"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F248DE">
        <w:rPr>
          <w:rFonts w:eastAsia="Times New Roman" w:cs="Arial"/>
          <w:lang w:eastAsia="cs-CZ"/>
        </w:rPr>
        <w:t>„</w:t>
      </w:r>
      <w:r w:rsidR="00F248DE">
        <w:rPr>
          <w:rFonts w:eastAsia="Times New Roman" w:cs="Times New Roman"/>
          <w:b/>
          <w:lang w:eastAsia="cs-CZ"/>
        </w:rPr>
        <w:t>ČD Brno – 1. část odstavného nádraží, I. etapa“</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1F3EFCE" w14:textId="77777777" w:rsidR="00C97609" w:rsidRDefault="00C97609" w:rsidP="00C97609">
      <w:pPr>
        <w:spacing w:before="240" w:after="0" w:line="240" w:lineRule="exact"/>
        <w:jc w:val="both"/>
        <w:rPr>
          <w:rFonts w:eastAsia="Times New Roman" w:cs="Arial"/>
          <w:lang w:eastAsia="cs-CZ"/>
        </w:rPr>
      </w:pPr>
    </w:p>
    <w:p w14:paraId="3643A228" w14:textId="21055AC5" w:rsidR="00C97609" w:rsidRPr="00C97609" w:rsidRDefault="00C97609" w:rsidP="00C97609">
      <w:pPr>
        <w:jc w:val="both"/>
        <w:rPr>
          <w:rFonts w:ascii="Verdana" w:hAnsi="Verdana"/>
        </w:rPr>
      </w:pPr>
      <w:r w:rsidRPr="00C97609">
        <w:rPr>
          <w:rFonts w:ascii="Verdana" w:hAnsi="Verdana"/>
        </w:rPr>
        <w:t>Čestně prohlašujeme, že v souvislosti se zadávanou veřejnou zakázkou s názvem „</w:t>
      </w:r>
      <w:r w:rsidR="00F248DE">
        <w:rPr>
          <w:rFonts w:eastAsia="Times New Roman" w:cs="Times New Roman"/>
          <w:b/>
          <w:lang w:eastAsia="cs-CZ"/>
        </w:rPr>
        <w:t>ČD Brno – 1. část odstavného nádraží, I. etapa</w:t>
      </w:r>
      <w:r w:rsidRPr="00C97609">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5BB096CC" w14:textId="77777777" w:rsidR="00C97609" w:rsidRPr="009618D3" w:rsidRDefault="00C97609" w:rsidP="00C97609">
      <w:pPr>
        <w:jc w:val="both"/>
        <w:rPr>
          <w:rFonts w:ascii="Verdana" w:hAnsi="Verdana"/>
        </w:rPr>
      </w:pPr>
      <w:r w:rsidRPr="00C97609">
        <w:rPr>
          <w:rFonts w:ascii="Verdana" w:hAnsi="Verdana"/>
        </w:rPr>
        <w:t>Jsme si vědomi všech právních důsledků, které pro nás mohou vyplývat z nepravdivosti zde uvedených údajů a skutečností.</w:t>
      </w:r>
    </w:p>
    <w:p w14:paraId="2095E7C7" w14:textId="77777777" w:rsidR="00C97609" w:rsidRPr="001A6F12" w:rsidRDefault="00C97609" w:rsidP="001A6F12">
      <w:pPr>
        <w:spacing w:before="240" w:after="0" w:line="240" w:lineRule="exact"/>
        <w:jc w:val="both"/>
        <w:rPr>
          <w:rFonts w:eastAsia="Times New Roman" w:cs="Arial"/>
          <w:lang w:eastAsia="cs-CZ"/>
        </w:rPr>
      </w:pPr>
    </w:p>
    <w:p w14:paraId="31E984B3" w14:textId="77777777"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6694A4D6" w14:textId="77777777" w:rsidR="001A6F12" w:rsidRPr="001A6F12" w:rsidRDefault="001A6F12" w:rsidP="001A6F12">
      <w:pPr>
        <w:spacing w:after="120" w:line="240" w:lineRule="auto"/>
        <w:ind w:left="283" w:firstLine="567"/>
        <w:rPr>
          <w:rFonts w:eastAsia="Times New Roman" w:cs="Calibri"/>
          <w:lang w:eastAsia="cs-CZ"/>
        </w:rPr>
      </w:pPr>
    </w:p>
    <w:p w14:paraId="6F848F77"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4B80AD62" w14:textId="77777777" w:rsidR="001A6F12" w:rsidRPr="001A6F12" w:rsidRDefault="001A6F12" w:rsidP="001A6F12">
      <w:pPr>
        <w:spacing w:after="120" w:line="240" w:lineRule="auto"/>
        <w:ind w:left="283" w:firstLine="567"/>
        <w:rPr>
          <w:rFonts w:eastAsia="Times New Roman" w:cs="Calibri"/>
          <w:lang w:eastAsia="cs-CZ"/>
        </w:rPr>
      </w:pPr>
    </w:p>
    <w:p w14:paraId="22886AD6"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6774C3C" w14:textId="77777777" w:rsidR="001A6F12" w:rsidRPr="001A6F12" w:rsidRDefault="001A6F12" w:rsidP="001A6F12">
      <w:pPr>
        <w:spacing w:after="120" w:line="240" w:lineRule="auto"/>
        <w:ind w:left="283" w:firstLine="567"/>
        <w:rPr>
          <w:rFonts w:eastAsia="Times New Roman" w:cs="Calibri"/>
          <w:lang w:eastAsia="cs-CZ"/>
        </w:rPr>
      </w:pPr>
    </w:p>
    <w:p w14:paraId="09B4985B"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14:paraId="70458684" w14:textId="77777777"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64EC6673"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6465D4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44755937"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748ECA77"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C2330F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D19DF0D" w14:textId="77777777" w:rsidR="001A6F12" w:rsidRPr="001A6F12" w:rsidRDefault="001A6F12" w:rsidP="001A6F12">
            <w:pPr>
              <w:spacing w:after="0" w:line="240" w:lineRule="auto"/>
              <w:ind w:firstLine="567"/>
              <w:rPr>
                <w:rFonts w:eastAsia="Times New Roman" w:cs="Calibri"/>
                <w:lang w:eastAsia="cs-CZ"/>
              </w:rPr>
            </w:pPr>
          </w:p>
        </w:tc>
      </w:tr>
    </w:tbl>
    <w:p w14:paraId="24FA21C8" w14:textId="77777777" w:rsidR="001A6F12" w:rsidRPr="001A6F12" w:rsidRDefault="001A6F12" w:rsidP="001A6F12">
      <w:pPr>
        <w:spacing w:after="0" w:line="240" w:lineRule="auto"/>
        <w:jc w:val="center"/>
        <w:rPr>
          <w:rFonts w:eastAsia="Times New Roman" w:cs="Calibri"/>
          <w:b/>
          <w:bCs/>
          <w:caps/>
          <w:lang w:eastAsia="cs-CZ"/>
        </w:rPr>
      </w:pPr>
    </w:p>
    <w:p w14:paraId="2AEEB48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22903B5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124251F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154EB81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7F8F18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4573B4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189440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1A0437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ED523F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1D0EC6E" w14:textId="77777777" w:rsidR="001A6F12" w:rsidRPr="001A6F12" w:rsidRDefault="001A6F12" w:rsidP="006856E6">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70B18EC" w14:textId="77777777" w:rsidR="001A6F12" w:rsidRPr="001A6F12" w:rsidRDefault="001A6F12" w:rsidP="006856E6">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FC7CADC" w14:textId="77777777" w:rsidR="001A6F12" w:rsidRPr="001A6F12" w:rsidRDefault="001A6F12" w:rsidP="006856E6">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EBE2B72" w14:textId="77777777" w:rsidR="001A6F12" w:rsidRPr="001A6F12" w:rsidRDefault="001A6F12" w:rsidP="006856E6">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0957FDE" w14:textId="77777777" w:rsidR="001A6F12" w:rsidRPr="001A6F12" w:rsidRDefault="001A6F12" w:rsidP="006856E6">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2573E1E" w14:textId="77777777" w:rsidR="001A6F12" w:rsidRPr="001A6F12" w:rsidRDefault="001A6F12" w:rsidP="001A6F12">
      <w:pPr>
        <w:spacing w:after="0" w:line="240" w:lineRule="auto"/>
        <w:ind w:firstLine="567"/>
        <w:rPr>
          <w:rFonts w:eastAsia="Times New Roman" w:cs="Times New Roman"/>
          <w:lang w:eastAsia="cs-CZ"/>
        </w:rPr>
      </w:pPr>
    </w:p>
    <w:p w14:paraId="07F6CFE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292A3F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EA811EA" w14:textId="77777777" w:rsidR="001A6F12" w:rsidRPr="001A6F12" w:rsidRDefault="001A6F12" w:rsidP="001A6F12">
      <w:pPr>
        <w:spacing w:after="0" w:line="240" w:lineRule="auto"/>
        <w:ind w:firstLine="567"/>
        <w:rPr>
          <w:rFonts w:eastAsia="Times New Roman" w:cs="Times New Roman"/>
          <w:lang w:eastAsia="cs-CZ"/>
        </w:rPr>
      </w:pPr>
    </w:p>
    <w:p w14:paraId="40C4352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6998DE8"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379F1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ADEF63E"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DDB1889"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BE5A79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45C23ED" w14:textId="77777777" w:rsidR="001A6F12" w:rsidRPr="001A6F12" w:rsidRDefault="001A6F12" w:rsidP="001A6F12">
            <w:pPr>
              <w:spacing w:after="0" w:line="240" w:lineRule="auto"/>
              <w:ind w:firstLine="567"/>
              <w:rPr>
                <w:rFonts w:eastAsia="Times New Roman" w:cs="Calibri"/>
                <w:lang w:eastAsia="cs-CZ"/>
              </w:rPr>
            </w:pPr>
          </w:p>
        </w:tc>
      </w:tr>
    </w:tbl>
    <w:p w14:paraId="794906A6"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1910811" w14:textId="77777777" w:rsidR="00982E5E" w:rsidRDefault="00982E5E">
      <w:pPr>
        <w:rPr>
          <w:rFonts w:eastAsia="Times New Roman" w:cs="Calibri"/>
          <w:b/>
          <w:bCs/>
          <w:lang w:eastAsia="cs-CZ"/>
        </w:rPr>
      </w:pPr>
    </w:p>
    <w:sectPr w:rsidR="00982E5E"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8F8936" w14:textId="77777777" w:rsidR="008019BB" w:rsidRDefault="008019BB" w:rsidP="00962258">
      <w:pPr>
        <w:spacing w:after="0" w:line="240" w:lineRule="auto"/>
      </w:pPr>
      <w:r>
        <w:separator/>
      </w:r>
    </w:p>
  </w:endnote>
  <w:endnote w:type="continuationSeparator" w:id="0">
    <w:p w14:paraId="24C35AFC" w14:textId="77777777" w:rsidR="008019BB" w:rsidRDefault="008019B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F89840E" w14:textId="77777777" w:rsidTr="00D831A3">
      <w:tc>
        <w:tcPr>
          <w:tcW w:w="1361" w:type="dxa"/>
          <w:tcMar>
            <w:left w:w="0" w:type="dxa"/>
            <w:right w:w="0" w:type="dxa"/>
          </w:tcMar>
          <w:vAlign w:val="bottom"/>
        </w:tcPr>
        <w:p w14:paraId="0CF9A05B" w14:textId="2AEF0D15"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36C59">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36C59">
            <w:rPr>
              <w:rStyle w:val="slostrnky"/>
              <w:noProof/>
            </w:rPr>
            <w:t>14</w:t>
          </w:r>
          <w:r w:rsidRPr="00B8518B">
            <w:rPr>
              <w:rStyle w:val="slostrnky"/>
            </w:rPr>
            <w:fldChar w:fldCharType="end"/>
          </w:r>
        </w:p>
      </w:tc>
      <w:tc>
        <w:tcPr>
          <w:tcW w:w="3458" w:type="dxa"/>
          <w:shd w:val="clear" w:color="auto" w:fill="auto"/>
          <w:tcMar>
            <w:left w:w="0" w:type="dxa"/>
            <w:right w:w="0" w:type="dxa"/>
          </w:tcMar>
        </w:tcPr>
        <w:p w14:paraId="5F89708A" w14:textId="77777777" w:rsidR="00F1715C" w:rsidRDefault="00F1715C" w:rsidP="00B8518B">
          <w:pPr>
            <w:pStyle w:val="Zpat"/>
          </w:pPr>
        </w:p>
      </w:tc>
      <w:tc>
        <w:tcPr>
          <w:tcW w:w="2835" w:type="dxa"/>
          <w:shd w:val="clear" w:color="auto" w:fill="auto"/>
          <w:tcMar>
            <w:left w:w="0" w:type="dxa"/>
            <w:right w:w="0" w:type="dxa"/>
          </w:tcMar>
        </w:tcPr>
        <w:p w14:paraId="36AF41CA" w14:textId="77777777" w:rsidR="00F1715C" w:rsidRDefault="00F1715C" w:rsidP="00B8518B">
          <w:pPr>
            <w:pStyle w:val="Zpat"/>
          </w:pPr>
        </w:p>
      </w:tc>
      <w:tc>
        <w:tcPr>
          <w:tcW w:w="2921" w:type="dxa"/>
        </w:tcPr>
        <w:p w14:paraId="7C7BAC2F" w14:textId="77777777" w:rsidR="00F1715C" w:rsidRDefault="00F1715C" w:rsidP="00D831A3">
          <w:pPr>
            <w:pStyle w:val="Zpat"/>
          </w:pPr>
        </w:p>
      </w:tc>
    </w:tr>
  </w:tbl>
  <w:p w14:paraId="499BE60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851BB5D" wp14:editId="328DB09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B87E76"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0BD11A4" wp14:editId="705A603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3D0EB1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C0877" w14:paraId="25EB1172" w14:textId="77777777" w:rsidTr="00F1715C">
      <w:tc>
        <w:tcPr>
          <w:tcW w:w="1361" w:type="dxa"/>
          <w:tcMar>
            <w:left w:w="0" w:type="dxa"/>
            <w:right w:w="0" w:type="dxa"/>
          </w:tcMar>
          <w:vAlign w:val="bottom"/>
        </w:tcPr>
        <w:p w14:paraId="61BB150F" w14:textId="5E7C450E" w:rsidR="000C0877" w:rsidRPr="00B8518B" w:rsidRDefault="000C0877"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36C5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36C59">
            <w:rPr>
              <w:rStyle w:val="slostrnky"/>
              <w:noProof/>
            </w:rPr>
            <w:t>14</w:t>
          </w:r>
          <w:r w:rsidRPr="00B8518B">
            <w:rPr>
              <w:rStyle w:val="slostrnky"/>
            </w:rPr>
            <w:fldChar w:fldCharType="end"/>
          </w:r>
        </w:p>
      </w:tc>
      <w:tc>
        <w:tcPr>
          <w:tcW w:w="3458" w:type="dxa"/>
          <w:shd w:val="clear" w:color="auto" w:fill="auto"/>
          <w:tcMar>
            <w:left w:w="0" w:type="dxa"/>
            <w:right w:w="0" w:type="dxa"/>
          </w:tcMar>
        </w:tcPr>
        <w:p w14:paraId="6123D9FB" w14:textId="77777777" w:rsidR="000C0877" w:rsidRDefault="000C0877" w:rsidP="00361A5A">
          <w:pPr>
            <w:pStyle w:val="Zpat"/>
          </w:pPr>
          <w:r>
            <w:t>Správa železnic, státní organizace</w:t>
          </w:r>
        </w:p>
        <w:p w14:paraId="376E63DA" w14:textId="77777777" w:rsidR="000C0877" w:rsidRDefault="000C0877" w:rsidP="00361A5A">
          <w:pPr>
            <w:pStyle w:val="Zpat"/>
          </w:pPr>
          <w:r>
            <w:t>zapsána v obchodním rejstříku vedeném Městským soudem v Praze, spisová značka A 48384</w:t>
          </w:r>
        </w:p>
      </w:tc>
      <w:tc>
        <w:tcPr>
          <w:tcW w:w="2835" w:type="dxa"/>
          <w:shd w:val="clear" w:color="auto" w:fill="auto"/>
          <w:tcMar>
            <w:left w:w="0" w:type="dxa"/>
            <w:right w:w="0" w:type="dxa"/>
          </w:tcMar>
        </w:tcPr>
        <w:p w14:paraId="20F96ABA" w14:textId="77777777" w:rsidR="000C0877" w:rsidRDefault="000C0877" w:rsidP="00361A5A">
          <w:pPr>
            <w:pStyle w:val="Zpat"/>
          </w:pPr>
          <w:r>
            <w:t>Sídlo: Dlážděná 1003/7, 110 00 Praha 1</w:t>
          </w:r>
        </w:p>
        <w:p w14:paraId="1B8034D1" w14:textId="77777777" w:rsidR="000C0877" w:rsidRDefault="000C0877" w:rsidP="00361A5A">
          <w:pPr>
            <w:pStyle w:val="Zpat"/>
          </w:pPr>
          <w:r>
            <w:t>IČO: 709 94 234 DIČ: CZ 709 94 234</w:t>
          </w:r>
        </w:p>
        <w:p w14:paraId="20770833" w14:textId="77777777" w:rsidR="000C0877" w:rsidRDefault="00A67518" w:rsidP="00361A5A">
          <w:pPr>
            <w:pStyle w:val="Zpat"/>
          </w:pPr>
          <w:r>
            <w:t>www.spravazeleznic</w:t>
          </w:r>
          <w:r w:rsidR="000C0877">
            <w:t>.cz</w:t>
          </w:r>
        </w:p>
      </w:tc>
      <w:tc>
        <w:tcPr>
          <w:tcW w:w="2921" w:type="dxa"/>
        </w:tcPr>
        <w:p w14:paraId="118250F1" w14:textId="77777777" w:rsidR="000C0877" w:rsidRPr="00B45E9E" w:rsidRDefault="000C0877" w:rsidP="00361A5A">
          <w:pPr>
            <w:pStyle w:val="Zpat"/>
            <w:rPr>
              <w:b/>
            </w:rPr>
          </w:pPr>
          <w:r w:rsidRPr="00B45E9E">
            <w:rPr>
              <w:b/>
            </w:rPr>
            <w:t>Generální ředitelství</w:t>
          </w:r>
        </w:p>
        <w:p w14:paraId="4F67DACF" w14:textId="77777777" w:rsidR="000C0877" w:rsidRPr="00B45E9E" w:rsidRDefault="000C0877" w:rsidP="00361A5A">
          <w:pPr>
            <w:pStyle w:val="Zpat"/>
            <w:rPr>
              <w:b/>
            </w:rPr>
          </w:pPr>
          <w:r w:rsidRPr="00B45E9E">
            <w:rPr>
              <w:b/>
            </w:rPr>
            <w:t>Dlážděná 1003/7</w:t>
          </w:r>
        </w:p>
        <w:p w14:paraId="5E4205F3" w14:textId="77777777" w:rsidR="000C0877" w:rsidRDefault="000C0877" w:rsidP="00361A5A">
          <w:pPr>
            <w:pStyle w:val="Zpat"/>
          </w:pPr>
          <w:r w:rsidRPr="00B45E9E">
            <w:rPr>
              <w:b/>
            </w:rPr>
            <w:t>110 00 Praha 1</w:t>
          </w:r>
        </w:p>
      </w:tc>
    </w:tr>
  </w:tbl>
  <w:p w14:paraId="460917E8"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62DC866E" wp14:editId="411E08B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23E6537"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3842589C" wp14:editId="644E2E9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E59A16"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5E702C9"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59D84B" w14:textId="77777777" w:rsidR="008019BB" w:rsidRDefault="008019BB" w:rsidP="00962258">
      <w:pPr>
        <w:spacing w:after="0" w:line="240" w:lineRule="auto"/>
      </w:pPr>
      <w:r>
        <w:separator/>
      </w:r>
    </w:p>
  </w:footnote>
  <w:footnote w:type="continuationSeparator" w:id="0">
    <w:p w14:paraId="08E90661" w14:textId="77777777" w:rsidR="008019BB" w:rsidRDefault="008019BB" w:rsidP="00962258">
      <w:pPr>
        <w:spacing w:after="0" w:line="240" w:lineRule="auto"/>
      </w:pPr>
      <w:r>
        <w:continuationSeparator/>
      </w:r>
    </w:p>
  </w:footnote>
  <w:footnote w:id="1">
    <w:p w14:paraId="265F23FD" w14:textId="77777777"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2AF46A6B" w14:textId="77777777"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058D44" w14:textId="77777777" w:rsidTr="00C02D0A">
      <w:trPr>
        <w:trHeight w:hRule="exact" w:val="454"/>
      </w:trPr>
      <w:tc>
        <w:tcPr>
          <w:tcW w:w="1361" w:type="dxa"/>
          <w:tcMar>
            <w:top w:w="57" w:type="dxa"/>
            <w:left w:w="0" w:type="dxa"/>
            <w:right w:w="0" w:type="dxa"/>
          </w:tcMar>
        </w:tcPr>
        <w:p w14:paraId="47B4C0F0"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C5A8170" w14:textId="77777777" w:rsidR="00F1715C" w:rsidRDefault="00F1715C" w:rsidP="00523EA7">
          <w:pPr>
            <w:pStyle w:val="Zpat"/>
          </w:pPr>
        </w:p>
      </w:tc>
      <w:tc>
        <w:tcPr>
          <w:tcW w:w="5698" w:type="dxa"/>
          <w:shd w:val="clear" w:color="auto" w:fill="auto"/>
          <w:tcMar>
            <w:top w:w="57" w:type="dxa"/>
            <w:left w:w="0" w:type="dxa"/>
            <w:right w:w="0" w:type="dxa"/>
          </w:tcMar>
        </w:tcPr>
        <w:p w14:paraId="3724A61E" w14:textId="77777777" w:rsidR="00F1715C" w:rsidRPr="00D6163D" w:rsidRDefault="00F1715C" w:rsidP="00D6163D">
          <w:pPr>
            <w:pStyle w:val="Druhdokumentu"/>
          </w:pPr>
        </w:p>
      </w:tc>
    </w:tr>
  </w:tbl>
  <w:p w14:paraId="34091E4E"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BDAF14D" w14:textId="77777777" w:rsidTr="00F1715C">
      <w:trPr>
        <w:trHeight w:hRule="exact" w:val="936"/>
      </w:trPr>
      <w:tc>
        <w:tcPr>
          <w:tcW w:w="1361" w:type="dxa"/>
          <w:tcMar>
            <w:left w:w="0" w:type="dxa"/>
            <w:right w:w="0" w:type="dxa"/>
          </w:tcMar>
        </w:tcPr>
        <w:p w14:paraId="7B3FDF44"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6295107" wp14:editId="0A16707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7E3C07"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C6523DF" w14:textId="77777777" w:rsidR="00F1715C" w:rsidRDefault="00F1715C" w:rsidP="00FC6389">
          <w:pPr>
            <w:pStyle w:val="Zpat"/>
          </w:pPr>
        </w:p>
      </w:tc>
      <w:tc>
        <w:tcPr>
          <w:tcW w:w="5698" w:type="dxa"/>
          <w:shd w:val="clear" w:color="auto" w:fill="auto"/>
          <w:tcMar>
            <w:left w:w="0" w:type="dxa"/>
            <w:right w:w="0" w:type="dxa"/>
          </w:tcMar>
        </w:tcPr>
        <w:p w14:paraId="2F1DF8B5" w14:textId="77777777" w:rsidR="00F1715C" w:rsidRPr="00D6163D" w:rsidRDefault="00F1715C" w:rsidP="00FC6389">
          <w:pPr>
            <w:pStyle w:val="Druhdokumentu"/>
          </w:pPr>
        </w:p>
      </w:tc>
    </w:tr>
    <w:tr w:rsidR="00F64786" w14:paraId="28773BD5" w14:textId="77777777" w:rsidTr="00F64786">
      <w:trPr>
        <w:trHeight w:hRule="exact" w:val="452"/>
      </w:trPr>
      <w:tc>
        <w:tcPr>
          <w:tcW w:w="1361" w:type="dxa"/>
          <w:tcMar>
            <w:left w:w="0" w:type="dxa"/>
            <w:right w:w="0" w:type="dxa"/>
          </w:tcMar>
        </w:tcPr>
        <w:p w14:paraId="0967DDA2"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70AE4E57" w14:textId="77777777" w:rsidR="00F64786" w:rsidRDefault="00F64786" w:rsidP="00FC6389">
          <w:pPr>
            <w:pStyle w:val="Zpat"/>
          </w:pPr>
        </w:p>
      </w:tc>
      <w:tc>
        <w:tcPr>
          <w:tcW w:w="5698" w:type="dxa"/>
          <w:shd w:val="clear" w:color="auto" w:fill="auto"/>
          <w:tcMar>
            <w:left w:w="0" w:type="dxa"/>
            <w:right w:w="0" w:type="dxa"/>
          </w:tcMar>
        </w:tcPr>
        <w:p w14:paraId="6A004C2D" w14:textId="77777777" w:rsidR="00F64786" w:rsidRDefault="00F64786" w:rsidP="00FC6389">
          <w:pPr>
            <w:pStyle w:val="Druhdokumentu"/>
            <w:rPr>
              <w:noProof/>
            </w:rPr>
          </w:pPr>
        </w:p>
      </w:tc>
    </w:tr>
  </w:tbl>
  <w:p w14:paraId="013F19EC"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9E4F619" wp14:editId="7FC1DC6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27D23C"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ins w:id="2" w:author="Holá Magdaléna, Ing." w:date="2020-01-27T13:30:00Z">
      <w:r w:rsidR="000C0877" w:rsidRPr="00AE589A">
        <w:rPr>
          <w:noProof/>
          <w:lang w:eastAsia="cs-CZ"/>
        </w:rPr>
        <w:drawing>
          <wp:anchor distT="0" distB="0" distL="114300" distR="114300" simplePos="0" relativeHeight="251683840" behindDoc="0" locked="1" layoutInCell="1" allowOverlap="1" wp14:anchorId="4B30FB30" wp14:editId="31213AE1">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ins>
  </w:p>
  <w:p w14:paraId="6CD22768"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Calibri" w:hAnsi="Calibr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8F0CD4"/>
    <w:multiLevelType w:val="hybridMultilevel"/>
    <w:tmpl w:val="FDEE3E4A"/>
    <w:lvl w:ilvl="0" w:tplc="0764F41C">
      <w:start w:val="1"/>
      <w:numFmt w:val="lowerLetter"/>
      <w:lvlText w:val="%1)"/>
      <w:lvlJc w:val="left"/>
      <w:pPr>
        <w:ind w:left="862" w:hanging="360"/>
      </w:pPr>
      <w:rPr>
        <w:sz w:val="18"/>
        <w:szCs w:val="18"/>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5"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6"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DB804A6"/>
    <w:multiLevelType w:val="hybridMultilevel"/>
    <w:tmpl w:val="0B0AD5BE"/>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3"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14"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cs="Times New Roman" w:hint="default"/>
      </w:rPr>
    </w:lvl>
    <w:lvl w:ilvl="2">
      <w:start w:val="1"/>
      <w:numFmt w:val="decimal"/>
      <w:pStyle w:val="Odstavec1-31"/>
      <w:lvlText w:val="%3)"/>
      <w:lvlJc w:val="left"/>
      <w:pPr>
        <w:tabs>
          <w:tab w:val="num" w:pos="1928"/>
        </w:tabs>
        <w:ind w:left="1928" w:hanging="397"/>
      </w:pPr>
      <w:rPr>
        <w:rFonts w:asciiTheme="minorHAnsi" w:hAnsiTheme="minorHAnsi" w:cs="Times New Roman"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6844D6C"/>
    <w:multiLevelType w:val="hybridMultilevel"/>
    <w:tmpl w:val="37426326"/>
    <w:lvl w:ilvl="0" w:tplc="9B382B8E">
      <w:start w:val="1"/>
      <w:numFmt w:val="decimal"/>
      <w:lvlText w:val="%1."/>
      <w:lvlJc w:val="left"/>
      <w:pPr>
        <w:ind w:left="786" w:hanging="360"/>
      </w:pPr>
      <w:rPr>
        <w:rFonts w:hint="default"/>
        <w:b/>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8"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19"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15:restartNumberingAfterBreak="0">
    <w:nsid w:val="74070991"/>
    <w:multiLevelType w:val="multilevel"/>
    <w:tmpl w:val="CABE99FC"/>
    <w:numStyleLink w:val="ListNumbermultilevel"/>
  </w:abstractNum>
  <w:abstractNum w:abstractNumId="21"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3" w15:restartNumberingAfterBreak="0">
    <w:nsid w:val="7EB242E9"/>
    <w:multiLevelType w:val="hybridMultilevel"/>
    <w:tmpl w:val="220CAADA"/>
    <w:lvl w:ilvl="0" w:tplc="1E8C2372">
      <w:numFmt w:val="bullet"/>
      <w:lvlText w:val="-"/>
      <w:lvlJc w:val="left"/>
      <w:pPr>
        <w:ind w:left="927" w:hanging="360"/>
      </w:pPr>
      <w:rPr>
        <w:rFonts w:ascii="Arial" w:eastAsiaTheme="minorHAnsi"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start w:val="1"/>
      <w:numFmt w:val="bullet"/>
      <w:lvlText w:val=""/>
      <w:lvlJc w:val="left"/>
      <w:pPr>
        <w:ind w:left="2367" w:hanging="360"/>
      </w:pPr>
      <w:rPr>
        <w:rFonts w:ascii="Wingdings" w:hAnsi="Wingdings" w:hint="default"/>
      </w:rPr>
    </w:lvl>
    <w:lvl w:ilvl="3" w:tplc="04050001">
      <w:start w:val="1"/>
      <w:numFmt w:val="bullet"/>
      <w:lvlText w:val=""/>
      <w:lvlJc w:val="left"/>
      <w:pPr>
        <w:ind w:left="3087" w:hanging="360"/>
      </w:pPr>
      <w:rPr>
        <w:rFonts w:ascii="Symbol" w:hAnsi="Symbol" w:hint="default"/>
      </w:rPr>
    </w:lvl>
    <w:lvl w:ilvl="4" w:tplc="04050003">
      <w:start w:val="1"/>
      <w:numFmt w:val="bullet"/>
      <w:lvlText w:val="o"/>
      <w:lvlJc w:val="left"/>
      <w:pPr>
        <w:ind w:left="3807" w:hanging="360"/>
      </w:pPr>
      <w:rPr>
        <w:rFonts w:ascii="Courier New" w:hAnsi="Courier New" w:cs="Courier New" w:hint="default"/>
      </w:rPr>
    </w:lvl>
    <w:lvl w:ilvl="5" w:tplc="04050005">
      <w:start w:val="1"/>
      <w:numFmt w:val="bullet"/>
      <w:lvlText w:val=""/>
      <w:lvlJc w:val="left"/>
      <w:pPr>
        <w:ind w:left="4527" w:hanging="360"/>
      </w:pPr>
      <w:rPr>
        <w:rFonts w:ascii="Wingdings" w:hAnsi="Wingdings" w:hint="default"/>
      </w:rPr>
    </w:lvl>
    <w:lvl w:ilvl="6" w:tplc="04050001">
      <w:start w:val="1"/>
      <w:numFmt w:val="bullet"/>
      <w:lvlText w:val=""/>
      <w:lvlJc w:val="left"/>
      <w:pPr>
        <w:ind w:left="5247" w:hanging="360"/>
      </w:pPr>
      <w:rPr>
        <w:rFonts w:ascii="Symbol" w:hAnsi="Symbol" w:hint="default"/>
      </w:rPr>
    </w:lvl>
    <w:lvl w:ilvl="7" w:tplc="04050003">
      <w:start w:val="1"/>
      <w:numFmt w:val="bullet"/>
      <w:lvlText w:val="o"/>
      <w:lvlJc w:val="left"/>
      <w:pPr>
        <w:ind w:left="5967" w:hanging="360"/>
      </w:pPr>
      <w:rPr>
        <w:rFonts w:ascii="Courier New" w:hAnsi="Courier New" w:cs="Courier New" w:hint="default"/>
      </w:rPr>
    </w:lvl>
    <w:lvl w:ilvl="8" w:tplc="04050005">
      <w:start w:val="1"/>
      <w:numFmt w:val="bullet"/>
      <w:lvlText w:val=""/>
      <w:lvlJc w:val="left"/>
      <w:pPr>
        <w:ind w:left="6687" w:hanging="360"/>
      </w:pPr>
      <w:rPr>
        <w:rFonts w:ascii="Wingdings" w:hAnsi="Wingdings" w:hint="default"/>
      </w:rPr>
    </w:lvl>
  </w:abstractNum>
  <w:num w:numId="1">
    <w:abstractNumId w:val="7"/>
  </w:num>
  <w:num w:numId="2">
    <w:abstractNumId w:val="2"/>
  </w:num>
  <w:num w:numId="3">
    <w:abstractNumId w:val="8"/>
  </w:num>
  <w:num w:numId="4">
    <w:abstractNumId w:val="20"/>
  </w:num>
  <w:num w:numId="5">
    <w:abstractNumId w:val="0"/>
  </w:num>
  <w:num w:numId="6">
    <w:abstractNumId w:val="11"/>
  </w:num>
  <w:num w:numId="7">
    <w:abstractNumId w:val="19"/>
  </w:num>
  <w:num w:numId="8">
    <w:abstractNumId w:val="21"/>
  </w:num>
  <w:num w:numId="9">
    <w:abstractNumId w:val="12"/>
  </w:num>
  <w:num w:numId="10">
    <w:abstractNumId w:val="15"/>
  </w:num>
  <w:num w:numId="11">
    <w:abstractNumId w:val="9"/>
  </w:num>
  <w:num w:numId="12">
    <w:abstractNumId w:val="6"/>
  </w:num>
  <w:num w:numId="13">
    <w:abstractNumId w:val="13"/>
  </w:num>
  <w:num w:numId="14">
    <w:abstractNumId w:val="3"/>
  </w:num>
  <w:num w:numId="15">
    <w:abstractNumId w:val="22"/>
  </w:num>
  <w:num w:numId="16">
    <w:abstractNumId w:val="14"/>
  </w:num>
  <w:num w:numId="17">
    <w:abstractNumId w:val="5"/>
  </w:num>
  <w:num w:numId="18">
    <w:abstractNumId w:val="18"/>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LockTheme/>
  <w:styleLockQFSet/>
  <w:defaultTabStop w:val="708"/>
  <w:hyphenationZone w:val="425"/>
  <w:doNotShadeFormData/>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167B5"/>
    <w:rsid w:val="00033432"/>
    <w:rsid w:val="000335CC"/>
    <w:rsid w:val="000715D2"/>
    <w:rsid w:val="00072C1E"/>
    <w:rsid w:val="00076065"/>
    <w:rsid w:val="000949F8"/>
    <w:rsid w:val="000B405E"/>
    <w:rsid w:val="000B6C7E"/>
    <w:rsid w:val="000B7907"/>
    <w:rsid w:val="000C0429"/>
    <w:rsid w:val="000C0877"/>
    <w:rsid w:val="000C45E8"/>
    <w:rsid w:val="000C7E81"/>
    <w:rsid w:val="000D7F1B"/>
    <w:rsid w:val="000E2794"/>
    <w:rsid w:val="00114472"/>
    <w:rsid w:val="00170EC5"/>
    <w:rsid w:val="001747C1"/>
    <w:rsid w:val="0018596A"/>
    <w:rsid w:val="001A6F12"/>
    <w:rsid w:val="001B69C2"/>
    <w:rsid w:val="001C4DA0"/>
    <w:rsid w:val="001D578D"/>
    <w:rsid w:val="00207DF5"/>
    <w:rsid w:val="00225BD0"/>
    <w:rsid w:val="00263F0C"/>
    <w:rsid w:val="00267369"/>
    <w:rsid w:val="0026785D"/>
    <w:rsid w:val="002C31BF"/>
    <w:rsid w:val="002E0CD7"/>
    <w:rsid w:val="002F026B"/>
    <w:rsid w:val="002F4CD1"/>
    <w:rsid w:val="00353BF9"/>
    <w:rsid w:val="00357BC6"/>
    <w:rsid w:val="0037111D"/>
    <w:rsid w:val="00381B3F"/>
    <w:rsid w:val="00391B85"/>
    <w:rsid w:val="003956C6"/>
    <w:rsid w:val="003C13A7"/>
    <w:rsid w:val="003C30E4"/>
    <w:rsid w:val="003E6B9A"/>
    <w:rsid w:val="003E75CE"/>
    <w:rsid w:val="0041380F"/>
    <w:rsid w:val="004212B9"/>
    <w:rsid w:val="00436C59"/>
    <w:rsid w:val="00450F07"/>
    <w:rsid w:val="00453CD3"/>
    <w:rsid w:val="00455BC7"/>
    <w:rsid w:val="00460660"/>
    <w:rsid w:val="004609D5"/>
    <w:rsid w:val="00460CCB"/>
    <w:rsid w:val="00477370"/>
    <w:rsid w:val="00483F34"/>
    <w:rsid w:val="00486107"/>
    <w:rsid w:val="00486C6F"/>
    <w:rsid w:val="00491827"/>
    <w:rsid w:val="004926B0"/>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0594"/>
    <w:rsid w:val="00584E2A"/>
    <w:rsid w:val="00596C7E"/>
    <w:rsid w:val="005A64E9"/>
    <w:rsid w:val="005B5EE9"/>
    <w:rsid w:val="005E0F20"/>
    <w:rsid w:val="006104F6"/>
    <w:rsid w:val="0061068E"/>
    <w:rsid w:val="00621F7A"/>
    <w:rsid w:val="00660AD3"/>
    <w:rsid w:val="006701EE"/>
    <w:rsid w:val="0067233D"/>
    <w:rsid w:val="006856E6"/>
    <w:rsid w:val="00694044"/>
    <w:rsid w:val="006974BB"/>
    <w:rsid w:val="006A5570"/>
    <w:rsid w:val="006A689C"/>
    <w:rsid w:val="006B3D79"/>
    <w:rsid w:val="006E0578"/>
    <w:rsid w:val="006E2844"/>
    <w:rsid w:val="006E314D"/>
    <w:rsid w:val="006E7F06"/>
    <w:rsid w:val="006F2D50"/>
    <w:rsid w:val="006F5764"/>
    <w:rsid w:val="00710723"/>
    <w:rsid w:val="00723ED1"/>
    <w:rsid w:val="00735ED4"/>
    <w:rsid w:val="00743525"/>
    <w:rsid w:val="007531A0"/>
    <w:rsid w:val="0076286B"/>
    <w:rsid w:val="00764595"/>
    <w:rsid w:val="00766846"/>
    <w:rsid w:val="0077673A"/>
    <w:rsid w:val="007846E1"/>
    <w:rsid w:val="007B570C"/>
    <w:rsid w:val="007E4A6E"/>
    <w:rsid w:val="007F56A7"/>
    <w:rsid w:val="008019BB"/>
    <w:rsid w:val="00803C2C"/>
    <w:rsid w:val="00805843"/>
    <w:rsid w:val="008072DC"/>
    <w:rsid w:val="00807DD0"/>
    <w:rsid w:val="00813F11"/>
    <w:rsid w:val="00873EEC"/>
    <w:rsid w:val="00891334"/>
    <w:rsid w:val="00895227"/>
    <w:rsid w:val="008A3568"/>
    <w:rsid w:val="008D03B9"/>
    <w:rsid w:val="008D5ABC"/>
    <w:rsid w:val="008E2F67"/>
    <w:rsid w:val="008E7782"/>
    <w:rsid w:val="008F18D6"/>
    <w:rsid w:val="00904780"/>
    <w:rsid w:val="009113A8"/>
    <w:rsid w:val="00922385"/>
    <w:rsid w:val="009223DF"/>
    <w:rsid w:val="00936091"/>
    <w:rsid w:val="00940D8A"/>
    <w:rsid w:val="00962258"/>
    <w:rsid w:val="009678B7"/>
    <w:rsid w:val="00982411"/>
    <w:rsid w:val="00982E5E"/>
    <w:rsid w:val="00983157"/>
    <w:rsid w:val="009845BF"/>
    <w:rsid w:val="00992D9C"/>
    <w:rsid w:val="00996CB8"/>
    <w:rsid w:val="009A7568"/>
    <w:rsid w:val="009B2E97"/>
    <w:rsid w:val="009B72CC"/>
    <w:rsid w:val="009C2B8D"/>
    <w:rsid w:val="009C6F52"/>
    <w:rsid w:val="009E07F4"/>
    <w:rsid w:val="009F392E"/>
    <w:rsid w:val="00A11738"/>
    <w:rsid w:val="00A167B8"/>
    <w:rsid w:val="00A44328"/>
    <w:rsid w:val="00A6177B"/>
    <w:rsid w:val="00A66136"/>
    <w:rsid w:val="00A67518"/>
    <w:rsid w:val="00AA4CBB"/>
    <w:rsid w:val="00AA65FA"/>
    <w:rsid w:val="00AA7351"/>
    <w:rsid w:val="00AD056F"/>
    <w:rsid w:val="00AD2773"/>
    <w:rsid w:val="00AD6731"/>
    <w:rsid w:val="00AE1DDE"/>
    <w:rsid w:val="00B1053A"/>
    <w:rsid w:val="00B15B5E"/>
    <w:rsid w:val="00B15D0D"/>
    <w:rsid w:val="00B23CA3"/>
    <w:rsid w:val="00B30262"/>
    <w:rsid w:val="00B3491A"/>
    <w:rsid w:val="00B367CC"/>
    <w:rsid w:val="00B45E9E"/>
    <w:rsid w:val="00B55F9C"/>
    <w:rsid w:val="00B66D8B"/>
    <w:rsid w:val="00B75EE1"/>
    <w:rsid w:val="00B77481"/>
    <w:rsid w:val="00B841EE"/>
    <w:rsid w:val="00B8518B"/>
    <w:rsid w:val="00BB3740"/>
    <w:rsid w:val="00BD7E91"/>
    <w:rsid w:val="00BF374D"/>
    <w:rsid w:val="00C02D0A"/>
    <w:rsid w:val="00C03A6E"/>
    <w:rsid w:val="00C13E70"/>
    <w:rsid w:val="00C17519"/>
    <w:rsid w:val="00C30759"/>
    <w:rsid w:val="00C44F6A"/>
    <w:rsid w:val="00C727E5"/>
    <w:rsid w:val="00C8207D"/>
    <w:rsid w:val="00C94497"/>
    <w:rsid w:val="00C97609"/>
    <w:rsid w:val="00CB7B5A"/>
    <w:rsid w:val="00CC03AF"/>
    <w:rsid w:val="00CC1E2B"/>
    <w:rsid w:val="00CD1FC4"/>
    <w:rsid w:val="00CD63CB"/>
    <w:rsid w:val="00CD6ACE"/>
    <w:rsid w:val="00CE371D"/>
    <w:rsid w:val="00D02A4D"/>
    <w:rsid w:val="00D21061"/>
    <w:rsid w:val="00D316A7"/>
    <w:rsid w:val="00D4108E"/>
    <w:rsid w:val="00D41E04"/>
    <w:rsid w:val="00D6163D"/>
    <w:rsid w:val="00D63009"/>
    <w:rsid w:val="00D831A3"/>
    <w:rsid w:val="00D902AD"/>
    <w:rsid w:val="00DA6FFE"/>
    <w:rsid w:val="00DC3110"/>
    <w:rsid w:val="00DD46F3"/>
    <w:rsid w:val="00DD58A6"/>
    <w:rsid w:val="00DE56F2"/>
    <w:rsid w:val="00DF116D"/>
    <w:rsid w:val="00E824F1"/>
    <w:rsid w:val="00E9193C"/>
    <w:rsid w:val="00EB104F"/>
    <w:rsid w:val="00EB50BE"/>
    <w:rsid w:val="00ED14BD"/>
    <w:rsid w:val="00F01440"/>
    <w:rsid w:val="00F01F4A"/>
    <w:rsid w:val="00F01FED"/>
    <w:rsid w:val="00F12DEC"/>
    <w:rsid w:val="00F1715C"/>
    <w:rsid w:val="00F248DE"/>
    <w:rsid w:val="00F310F8"/>
    <w:rsid w:val="00F35939"/>
    <w:rsid w:val="00F36973"/>
    <w:rsid w:val="00F37DD3"/>
    <w:rsid w:val="00F45607"/>
    <w:rsid w:val="00F64786"/>
    <w:rsid w:val="00F659EB"/>
    <w:rsid w:val="00F804A7"/>
    <w:rsid w:val="00F862D6"/>
    <w:rsid w:val="00F86BA6"/>
    <w:rsid w:val="00FB42E7"/>
    <w:rsid w:val="00FC44E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9161D6A"/>
  <w14:defaultImageDpi w14:val="32767"/>
  <w15:docId w15:val="{124E41D7-3237-44F0-9B0E-33258E62A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ext1-1Char">
    <w:name w:val="_Text_1-1 Char"/>
    <w:basedOn w:val="Standardnpsmoodstavce"/>
    <w:link w:val="Text1-1"/>
    <w:locked/>
    <w:rsid w:val="00F36973"/>
  </w:style>
  <w:style w:type="paragraph" w:customStyle="1" w:styleId="Text1-1">
    <w:name w:val="_Text_1-1"/>
    <w:basedOn w:val="Normln"/>
    <w:link w:val="Text1-1Char"/>
    <w:rsid w:val="00F36973"/>
    <w:pPr>
      <w:numPr>
        <w:ilvl w:val="1"/>
        <w:numId w:val="19"/>
      </w:numPr>
      <w:spacing w:after="120"/>
      <w:jc w:val="both"/>
    </w:pPr>
  </w:style>
  <w:style w:type="paragraph" w:customStyle="1" w:styleId="Nadpis1-1">
    <w:name w:val="_Nadpis_1-1"/>
    <w:basedOn w:val="Normln"/>
    <w:rsid w:val="00F36973"/>
    <w:pPr>
      <w:keepNext/>
      <w:numPr>
        <w:numId w:val="19"/>
      </w:numPr>
      <w:spacing w:before="240" w:after="120"/>
      <w:contextualSpacing/>
    </w:pPr>
    <w:rPr>
      <w:rFonts w:ascii="Calibri Light" w:hAnsi="Calibri Light" w:cs="Calibri Light"/>
      <w:b/>
      <w:bCs/>
      <w:caps/>
      <w:sz w:val="22"/>
      <w:szCs w:val="22"/>
    </w:rPr>
  </w:style>
  <w:style w:type="character" w:customStyle="1" w:styleId="Odrka1-1Char">
    <w:name w:val="_Odrážka_1-1_• Char"/>
    <w:basedOn w:val="Standardnpsmoodstavce"/>
    <w:link w:val="Odrka1-1"/>
    <w:locked/>
    <w:rsid w:val="00F36973"/>
  </w:style>
  <w:style w:type="paragraph" w:customStyle="1" w:styleId="Odrka1-1">
    <w:name w:val="_Odrážka_1-1_•"/>
    <w:basedOn w:val="Normln"/>
    <w:link w:val="Odrka1-1Char"/>
    <w:qFormat/>
    <w:rsid w:val="00F36973"/>
    <w:pPr>
      <w:numPr>
        <w:numId w:val="20"/>
      </w:numPr>
      <w:spacing w:after="120"/>
      <w:jc w:val="both"/>
    </w:pPr>
  </w:style>
  <w:style w:type="paragraph" w:customStyle="1" w:styleId="Odrka1-2-">
    <w:name w:val="_Odrážka_1-2_-"/>
    <w:basedOn w:val="Normln"/>
    <w:qFormat/>
    <w:rsid w:val="00F36973"/>
    <w:pPr>
      <w:numPr>
        <w:ilvl w:val="1"/>
        <w:numId w:val="20"/>
      </w:numPr>
      <w:spacing w:after="60"/>
      <w:jc w:val="both"/>
    </w:pPr>
    <w:rPr>
      <w:rFonts w:ascii="Calibri" w:hAnsi="Calibri" w:cs="Calibri"/>
      <w:sz w:val="22"/>
      <w:szCs w:val="22"/>
    </w:rPr>
  </w:style>
  <w:style w:type="paragraph" w:customStyle="1" w:styleId="Odrka1-3">
    <w:name w:val="_Odrážka_1-3_·"/>
    <w:basedOn w:val="Normln"/>
    <w:qFormat/>
    <w:rsid w:val="00F36973"/>
    <w:pPr>
      <w:numPr>
        <w:ilvl w:val="2"/>
        <w:numId w:val="20"/>
      </w:numPr>
      <w:spacing w:after="60"/>
      <w:jc w:val="both"/>
    </w:pPr>
    <w:rPr>
      <w:rFonts w:ascii="Calibri" w:hAnsi="Calibri" w:cs="Calibri"/>
      <w:sz w:val="22"/>
      <w:szCs w:val="22"/>
    </w:rPr>
  </w:style>
  <w:style w:type="paragraph" w:customStyle="1" w:styleId="Text1-2">
    <w:name w:val="_Text_1-2"/>
    <w:basedOn w:val="Normln"/>
    <w:rsid w:val="00F36973"/>
    <w:pPr>
      <w:numPr>
        <w:ilvl w:val="2"/>
        <w:numId w:val="19"/>
      </w:numPr>
      <w:spacing w:after="120"/>
      <w:ind w:left="3572" w:hanging="360"/>
      <w:jc w:val="both"/>
    </w:pPr>
    <w:rPr>
      <w:rFonts w:ascii="Calibri" w:hAnsi="Calibri" w:cs="Calibri"/>
      <w:sz w:val="22"/>
      <w:szCs w:val="22"/>
    </w:rPr>
  </w:style>
  <w:style w:type="paragraph" w:customStyle="1" w:styleId="Odstavec1-1a">
    <w:name w:val="_Odstavec_1-1_a)"/>
    <w:basedOn w:val="Normln"/>
    <w:qFormat/>
    <w:rsid w:val="006F2D50"/>
    <w:pPr>
      <w:numPr>
        <w:numId w:val="23"/>
      </w:numPr>
      <w:spacing w:after="120"/>
      <w:jc w:val="both"/>
    </w:pPr>
  </w:style>
  <w:style w:type="paragraph" w:customStyle="1" w:styleId="Odstavec1-2i">
    <w:name w:val="_Odstavec_1-2_(i)"/>
    <w:basedOn w:val="Normln"/>
    <w:qFormat/>
    <w:rsid w:val="006F2D50"/>
    <w:pPr>
      <w:numPr>
        <w:ilvl w:val="1"/>
        <w:numId w:val="23"/>
      </w:numPr>
      <w:spacing w:after="60"/>
      <w:jc w:val="both"/>
    </w:pPr>
  </w:style>
  <w:style w:type="paragraph" w:customStyle="1" w:styleId="Odstavec1-31">
    <w:name w:val="_Odstavec_1-3_1)"/>
    <w:qFormat/>
    <w:rsid w:val="006F2D50"/>
    <w:pPr>
      <w:numPr>
        <w:ilvl w:val="2"/>
        <w:numId w:val="23"/>
      </w:numPr>
      <w:spacing w:after="60"/>
      <w:jc w:val="both"/>
    </w:pPr>
  </w:style>
  <w:style w:type="character" w:customStyle="1" w:styleId="Tun9b">
    <w:name w:val="_Tučně 9b"/>
    <w:basedOn w:val="Standardnpsmoodstavce"/>
    <w:uiPriority w:val="1"/>
    <w:qFormat/>
    <w:rsid w:val="006F2D50"/>
    <w:rPr>
      <w:b/>
      <w:bCs w:val="0"/>
    </w:rPr>
  </w:style>
  <w:style w:type="character" w:customStyle="1" w:styleId="OdstavecseseznamemChar">
    <w:name w:val="Odstavec se seznamem Char"/>
    <w:basedOn w:val="Standardnpsmoodstavce"/>
    <w:link w:val="Odstavecseseznamem"/>
    <w:uiPriority w:val="34"/>
    <w:rsid w:val="009831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52770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98786099">
      <w:bodyDiv w:val="1"/>
      <w:marLeft w:val="0"/>
      <w:marRight w:val="0"/>
      <w:marTop w:val="0"/>
      <w:marBottom w:val="0"/>
      <w:divBdr>
        <w:top w:val="none" w:sz="0" w:space="0" w:color="auto"/>
        <w:left w:val="none" w:sz="0" w:space="0" w:color="auto"/>
        <w:bottom w:val="none" w:sz="0" w:space="0" w:color="auto"/>
        <w:right w:val="none" w:sz="0" w:space="0" w:color="auto"/>
      </w:divBdr>
    </w:div>
    <w:div w:id="57305287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598518174">
      <w:bodyDiv w:val="1"/>
      <w:marLeft w:val="0"/>
      <w:marRight w:val="0"/>
      <w:marTop w:val="0"/>
      <w:marBottom w:val="0"/>
      <w:divBdr>
        <w:top w:val="none" w:sz="0" w:space="0" w:color="auto"/>
        <w:left w:val="none" w:sz="0" w:space="0" w:color="auto"/>
        <w:bottom w:val="none" w:sz="0" w:space="0" w:color="auto"/>
        <w:right w:val="none" w:sz="0" w:space="0" w:color="auto"/>
      </w:divBdr>
    </w:div>
    <w:div w:id="1633633302">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837458568">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209250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manual.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6B0E976-FE26-4354-84D1-E18A5B612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24</TotalTime>
  <Pages>14</Pages>
  <Words>6459</Words>
  <Characters>38114</Characters>
  <Application>Microsoft Office Word</Application>
  <DocSecurity>0</DocSecurity>
  <Lines>317</Lines>
  <Paragraphs>88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44485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4</cp:revision>
  <cp:lastPrinted>2019-02-22T13:28:00Z</cp:lastPrinted>
  <dcterms:created xsi:type="dcterms:W3CDTF">2021-07-13T10:23:00Z</dcterms:created>
  <dcterms:modified xsi:type="dcterms:W3CDTF">2021-07-13T14:27:00Z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