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633B07" w:rsidP="00B42F40">
      <w:pPr>
        <w:pStyle w:val="Titul1"/>
      </w:pPr>
      <w:r>
        <w:t>KUPNÍ SMLOUVA</w:t>
      </w:r>
    </w:p>
    <w:p w:rsidR="00F422D3" w:rsidRDefault="00F422D3" w:rsidP="00B42F40">
      <w:pPr>
        <w:pStyle w:val="Titul2"/>
      </w:pPr>
      <w:r>
        <w:t>Název zakázky: „</w:t>
      </w:r>
      <w:r w:rsidR="0041651F">
        <w:t xml:space="preserve">Dodávka 2 kusů motorových </w:t>
      </w:r>
      <w:proofErr w:type="spellStart"/>
      <w:r w:rsidR="0041651F">
        <w:t>štěpkovačů</w:t>
      </w:r>
      <w:proofErr w:type="spellEnd"/>
      <w:r w:rsidR="0041651F">
        <w:t xml:space="preserve"> větví</w:t>
      </w:r>
      <w:r>
        <w:t>“</w:t>
      </w:r>
      <w:r w:rsidR="00485CE8">
        <w:t xml:space="preserve"> </w:t>
      </w:r>
    </w:p>
    <w:p w:rsidR="007A6E42" w:rsidRPr="00D32554" w:rsidRDefault="007A6E42" w:rsidP="00067B13">
      <w:pPr>
        <w:pStyle w:val="Nadpis1-1"/>
        <w:numPr>
          <w:ilvl w:val="0"/>
          <w:numId w:val="0"/>
        </w:numPr>
      </w:pPr>
      <w:r>
        <w:t>Smluvní strany</w:t>
      </w:r>
    </w:p>
    <w:p w:rsidR="001C2A3F" w:rsidRPr="001C2A3F"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r>
      <w:r w:rsidR="00633B07">
        <w:rPr>
          <w:rFonts w:eastAsia="Times New Roman" w:cs="Arial"/>
          <w:b/>
          <w:snapToGrid w:val="0"/>
          <w:lang w:eastAsia="cs-CZ"/>
        </w:rPr>
        <w:t>Kupující</w:t>
      </w:r>
      <w:r w:rsidR="001C2A3F" w:rsidRPr="001C2A3F">
        <w:rPr>
          <w:rFonts w:eastAsia="Times New Roman" w:cs="Arial"/>
          <w:b/>
          <w:snapToGrid w:val="0"/>
          <w:lang w:eastAsia="cs-CZ"/>
        </w:rPr>
        <w:t>:</w:t>
      </w:r>
      <w:r w:rsidR="001C2A3F" w:rsidRPr="001C2A3F">
        <w:rPr>
          <w:rFonts w:eastAsia="Times New Roman" w:cs="Arial"/>
          <w:b/>
          <w:snapToGrid w:val="0"/>
          <w:lang w:eastAsia="cs-CZ"/>
        </w:rPr>
        <w:tab/>
      </w:r>
    </w:p>
    <w:p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6F2CAF">
        <w:rPr>
          <w:rFonts w:eastAsia="Times New Roman" w:cs="Arial"/>
          <w:b/>
          <w:snapToGrid w:val="0"/>
          <w:lang w:eastAsia="cs-CZ"/>
        </w:rPr>
        <w:t>Správa železnic</w:t>
      </w:r>
      <w:r w:rsidRPr="001C2A3F">
        <w:rPr>
          <w:rFonts w:eastAsia="Times New Roman" w:cs="Arial"/>
          <w:b/>
          <w:snapToGrid w:val="0"/>
          <w:lang w:eastAsia="cs-CZ"/>
        </w:rPr>
        <w:t>, státní organizace</w:t>
      </w:r>
    </w:p>
    <w:p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rsidR="001C2A3F" w:rsidRPr="005340CB" w:rsidRDefault="007162F4" w:rsidP="007162F4">
      <w:pPr>
        <w:tabs>
          <w:tab w:val="left" w:pos="567"/>
          <w:tab w:val="right" w:pos="5670"/>
        </w:tabs>
        <w:spacing w:after="0" w:line="240" w:lineRule="auto"/>
        <w:ind w:left="1021" w:hanging="1021"/>
        <w:jc w:val="both"/>
        <w:rPr>
          <w:rFonts w:eastAsia="Times New Roman" w:cs="Arial"/>
          <w:b/>
          <w:snapToGrid w:val="0"/>
          <w:lang w:eastAsia="cs-CZ"/>
        </w:rPr>
      </w:pPr>
      <w:r>
        <w:rPr>
          <w:rFonts w:eastAsia="Times New Roman" w:cs="Arial"/>
          <w:snapToGrid w:val="0"/>
          <w:lang w:eastAsia="cs-CZ"/>
        </w:rPr>
        <w:tab/>
      </w:r>
      <w:r w:rsidR="001C2A3F" w:rsidRPr="005340CB">
        <w:rPr>
          <w:rFonts w:eastAsia="Times New Roman" w:cs="Arial"/>
          <w:b/>
          <w:snapToGrid w:val="0"/>
          <w:lang w:eastAsia="cs-CZ"/>
        </w:rPr>
        <w:t>Kontaktní osoby:</w:t>
      </w:r>
    </w:p>
    <w:p w:rsidR="00633B07"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r>
    </w:p>
    <w:p w:rsidR="001C2A3F" w:rsidRPr="001C2A3F" w:rsidRDefault="001C2A3F" w:rsidP="00633B07">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Mgr. Filip Kudláček, tel.: 972 342 048, Kudlacek@</w:t>
      </w:r>
      <w:r w:rsidR="0041651F">
        <w:rPr>
          <w:rFonts w:eastAsia="Times New Roman" w:cs="Arial"/>
          <w:snapToGrid w:val="0"/>
          <w:lang w:eastAsia="cs-CZ"/>
        </w:rPr>
        <w:t>spravazeleznic</w:t>
      </w:r>
      <w:r w:rsidRPr="001C2A3F">
        <w:rPr>
          <w:rFonts w:eastAsia="Times New Roman" w:cs="Arial"/>
          <w:snapToGrid w:val="0"/>
          <w:lang w:eastAsia="cs-CZ"/>
        </w:rPr>
        <w:t>.cz</w:t>
      </w:r>
    </w:p>
    <w:p w:rsidR="001C2A3F" w:rsidRPr="001C2A3F" w:rsidRDefault="00633B07" w:rsidP="001C2A3F">
      <w:pPr>
        <w:tabs>
          <w:tab w:val="left" w:pos="567"/>
          <w:tab w:val="left" w:pos="3544"/>
        </w:tabs>
        <w:spacing w:after="0" w:line="240" w:lineRule="auto"/>
        <w:ind w:left="1134" w:hanging="425"/>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Ing. Jan Jirowetz, tel.: 972 341 425, </w:t>
      </w:r>
      <w:r w:rsidRPr="00633B07">
        <w:rPr>
          <w:rFonts w:eastAsia="Times New Roman" w:cs="Arial"/>
          <w:snapToGrid w:val="0"/>
          <w:color w:val="0000FF"/>
          <w:u w:val="single"/>
          <w:lang w:eastAsia="cs-CZ"/>
        </w:rPr>
        <w:t>ORHKRzvz@</w:t>
      </w:r>
      <w:r w:rsidR="0041651F">
        <w:rPr>
          <w:rFonts w:eastAsia="Times New Roman" w:cs="Arial"/>
          <w:snapToGrid w:val="0"/>
          <w:color w:val="0000FF"/>
          <w:u w:val="single"/>
          <w:lang w:eastAsia="cs-CZ"/>
        </w:rPr>
        <w:t>spravazeleznic</w:t>
      </w:r>
      <w:r w:rsidRPr="00633B07">
        <w:rPr>
          <w:rFonts w:eastAsia="Times New Roman" w:cs="Arial"/>
          <w:snapToGrid w:val="0"/>
          <w:color w:val="0000FF"/>
          <w:u w:val="single"/>
          <w:lang w:eastAsia="cs-CZ"/>
        </w:rPr>
        <w:t>.cz</w:t>
      </w:r>
      <w:r>
        <w:rPr>
          <w:rFonts w:eastAsia="Times New Roman" w:cs="Arial"/>
          <w:snapToGrid w:val="0"/>
          <w:color w:val="0000FF"/>
          <w:u w:val="single"/>
          <w:lang w:eastAsia="cs-CZ"/>
        </w:rPr>
        <w:t xml:space="preserve"> </w:t>
      </w:r>
    </w:p>
    <w:p w:rsidR="001C2A3F" w:rsidRPr="001C2A3F" w:rsidRDefault="001C2A3F" w:rsidP="0041651F">
      <w:pPr>
        <w:numPr>
          <w:ilvl w:val="0"/>
          <w:numId w:val="38"/>
        </w:numPr>
        <w:tabs>
          <w:tab w:val="clear" w:pos="2204"/>
          <w:tab w:val="left" w:pos="567"/>
          <w:tab w:val="num" w:pos="1134"/>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 xml:space="preserve">ve věcech technických: </w:t>
      </w:r>
      <w:r w:rsidRPr="001C2A3F">
        <w:rPr>
          <w:rFonts w:eastAsia="Times New Roman" w:cs="Arial"/>
          <w:snapToGrid w:val="0"/>
          <w:lang w:eastAsia="cs-CZ"/>
        </w:rPr>
        <w:tab/>
      </w:r>
      <w:r w:rsidR="0041651F" w:rsidRPr="0041651F">
        <w:rPr>
          <w:rFonts w:eastAsia="Times New Roman" w:cs="Arial"/>
          <w:snapToGrid w:val="0"/>
          <w:lang w:eastAsia="cs-CZ"/>
        </w:rPr>
        <w:t>Jaroslav Janda, tel.:972 365 506, JandaJ@</w:t>
      </w:r>
      <w:r w:rsidR="0041651F">
        <w:rPr>
          <w:rFonts w:eastAsia="Times New Roman" w:cs="Arial"/>
          <w:snapToGrid w:val="0"/>
          <w:lang w:eastAsia="cs-CZ"/>
        </w:rPr>
        <w:t>spravazeleznic</w:t>
      </w:r>
      <w:r w:rsidR="0041651F" w:rsidRPr="0041651F">
        <w:rPr>
          <w:rFonts w:eastAsia="Times New Roman" w:cs="Arial"/>
          <w:snapToGrid w:val="0"/>
          <w:lang w:eastAsia="cs-CZ"/>
        </w:rPr>
        <w:t>.cz</w:t>
      </w:r>
    </w:p>
    <w:p w:rsidR="001C2A3F" w:rsidRPr="001C2A3F" w:rsidRDefault="001C2A3F" w:rsidP="00067B13">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0041651F">
        <w:rPr>
          <w:rFonts w:eastAsia="Times New Roman" w:cs="Arial"/>
          <w:snapToGrid w:val="0"/>
          <w:lang w:eastAsia="cs-CZ"/>
        </w:rPr>
        <w:t>Jiří Desenský, DiS. Tel.: 601 260 913, Desensky@spravazeleznic.cz</w:t>
      </w:r>
      <w:r w:rsidRPr="001C2A3F">
        <w:rPr>
          <w:rFonts w:eastAsia="Times New Roman" w:cs="Arial"/>
          <w:snapToGrid w:val="0"/>
          <w:lang w:eastAsia="cs-CZ"/>
        </w:rPr>
        <w:tab/>
      </w:r>
      <w:r w:rsidRPr="001C2A3F">
        <w:rPr>
          <w:rFonts w:eastAsia="Times New Roman" w:cs="Arial"/>
          <w:snapToGrid w:val="0"/>
          <w:lang w:eastAsia="cs-CZ"/>
        </w:rPr>
        <w:tab/>
      </w:r>
    </w:p>
    <w:p w:rsidR="008D6EDE" w:rsidRPr="005340CB" w:rsidRDefault="001C2A3F" w:rsidP="001C2A3F">
      <w:pPr>
        <w:tabs>
          <w:tab w:val="left" w:pos="426"/>
          <w:tab w:val="left" w:pos="1985"/>
          <w:tab w:val="left" w:pos="4395"/>
        </w:tabs>
        <w:spacing w:after="0" w:line="240" w:lineRule="auto"/>
        <w:rPr>
          <w:rFonts w:eastAsia="Times New Roman" w:cs="Arial"/>
          <w:b/>
          <w:snapToGrid w:val="0"/>
          <w:lang w:eastAsia="cs-CZ"/>
        </w:rPr>
      </w:pPr>
      <w:r w:rsidRPr="005340CB">
        <w:rPr>
          <w:rFonts w:eastAsia="Times New Roman" w:cs="Arial"/>
          <w:b/>
          <w:snapToGrid w:val="0"/>
          <w:lang w:eastAsia="cs-CZ"/>
        </w:rPr>
        <w:tab/>
      </w:r>
      <w:r w:rsidR="007162F4" w:rsidRPr="005340CB">
        <w:rPr>
          <w:rFonts w:eastAsia="Times New Roman" w:cs="Arial"/>
          <w:b/>
          <w:snapToGrid w:val="0"/>
          <w:lang w:eastAsia="cs-CZ"/>
        </w:rPr>
        <w:t xml:space="preserve">   </w:t>
      </w:r>
    </w:p>
    <w:p w:rsidR="008D6EDE" w:rsidRPr="005340CB" w:rsidRDefault="005340CB" w:rsidP="005340CB">
      <w:pPr>
        <w:tabs>
          <w:tab w:val="left" w:pos="426"/>
          <w:tab w:val="left" w:pos="1985"/>
          <w:tab w:val="left" w:pos="4395"/>
        </w:tabs>
        <w:spacing w:after="0" w:line="240" w:lineRule="auto"/>
        <w:ind w:left="567"/>
        <w:rPr>
          <w:rFonts w:eastAsia="Times New Roman" w:cs="Arial"/>
          <w:b/>
          <w:snapToGrid w:val="0"/>
          <w:lang w:eastAsia="cs-CZ"/>
        </w:rPr>
      </w:pPr>
      <w:r w:rsidRPr="005340CB">
        <w:rPr>
          <w:rFonts w:eastAsia="Times New Roman" w:cs="Arial"/>
          <w:b/>
          <w:snapToGrid w:val="0"/>
          <w:lang w:eastAsia="cs-CZ"/>
        </w:rPr>
        <w:t>Kontakt</w:t>
      </w:r>
      <w:r>
        <w:rPr>
          <w:rFonts w:eastAsia="Times New Roman" w:cs="Arial"/>
          <w:b/>
          <w:snapToGrid w:val="0"/>
          <w:lang w:eastAsia="cs-CZ"/>
        </w:rPr>
        <w:t>:</w:t>
      </w:r>
    </w:p>
    <w:p w:rsidR="008D6EDE" w:rsidRDefault="008D6EDE" w:rsidP="005340CB">
      <w:pPr>
        <w:tabs>
          <w:tab w:val="left" w:pos="426"/>
          <w:tab w:val="left" w:pos="1985"/>
          <w:tab w:val="left" w:pos="4395"/>
        </w:tabs>
        <w:spacing w:after="0" w:line="240" w:lineRule="auto"/>
        <w:ind w:left="567"/>
        <w:rPr>
          <w:rFonts w:eastAsia="Times New Roman" w:cs="Arial"/>
          <w:snapToGrid w:val="0"/>
          <w:lang w:eastAsia="cs-CZ"/>
        </w:rPr>
      </w:pPr>
    </w:p>
    <w:p w:rsidR="001C2A3F" w:rsidRPr="008D6EDE" w:rsidRDefault="005340CB" w:rsidP="005340CB">
      <w:pPr>
        <w:tabs>
          <w:tab w:val="left" w:pos="567"/>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p>
    <w:p w:rsidR="001C2A3F" w:rsidRPr="001C2A3F" w:rsidRDefault="007162F4" w:rsidP="007162F4">
      <w:pPr>
        <w:spacing w:after="0" w:line="240" w:lineRule="auto"/>
        <w:jc w:val="both"/>
        <w:rPr>
          <w:rFonts w:eastAsia="Times New Roman" w:cs="Arial"/>
          <w:snapToGrid w:val="0"/>
          <w:lang w:eastAsia="cs-CZ"/>
        </w:rPr>
      </w:pPr>
      <w:r>
        <w:rPr>
          <w:rFonts w:eastAsia="Times New Roman" w:cs="Arial"/>
          <w:snapToGrid w:val="0"/>
          <w:lang w:eastAsia="cs-CZ"/>
        </w:rPr>
        <w:t xml:space="preserve">          </w:t>
      </w:r>
      <w:r w:rsidR="006F2CAF">
        <w:rPr>
          <w:rFonts w:eastAsia="Times New Roman" w:cs="Arial"/>
          <w:snapToGrid w:val="0"/>
          <w:lang w:eastAsia="cs-CZ"/>
        </w:rPr>
        <w:t>Správa železnic</w:t>
      </w:r>
      <w:r w:rsidR="001C2A3F" w:rsidRPr="001C2A3F">
        <w:rPr>
          <w:rFonts w:eastAsia="Times New Roman" w:cs="Arial"/>
          <w:snapToGrid w:val="0"/>
          <w:lang w:eastAsia="cs-CZ"/>
        </w:rPr>
        <w:t>, státní organizace</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Oblastní ředitelství Hradec Králové</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U Fotochemy 259, poštovní schránka 26</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501 01 Hradec Králové</w:t>
      </w:r>
    </w:p>
    <w:p w:rsidR="001C2A3F" w:rsidRDefault="001C2A3F" w:rsidP="001C2A3F">
      <w:pPr>
        <w:pStyle w:val="Textbezodsazen"/>
      </w:pPr>
    </w:p>
    <w:p w:rsidR="008D6EDE" w:rsidRPr="001D580D" w:rsidRDefault="008D6EDE" w:rsidP="008D6EDE">
      <w:pPr>
        <w:pStyle w:val="Textbezodsazen"/>
        <w:ind w:left="567"/>
        <w:rPr>
          <w:b/>
        </w:rPr>
      </w:pPr>
      <w:r w:rsidRPr="001D580D">
        <w:rPr>
          <w:b/>
        </w:rPr>
        <w:t>Adresa pro zasílání elektronických faktur:</w:t>
      </w:r>
    </w:p>
    <w:p w:rsidR="008D6EDE" w:rsidRDefault="008D6EDE" w:rsidP="008D6EDE">
      <w:pPr>
        <w:pStyle w:val="Textbezodsazen"/>
        <w:ind w:firstLine="567"/>
      </w:pPr>
      <w:r>
        <w:t xml:space="preserve">E-mail: </w:t>
      </w:r>
      <w:r w:rsidR="00BE0639">
        <w:t>ePodatelnaORHKR@</w:t>
      </w:r>
      <w:r w:rsidR="006616EE">
        <w:rPr>
          <w:u w:val="single"/>
        </w:rPr>
        <w:t>spravazeleznic</w:t>
      </w:r>
      <w:r w:rsidR="00BE0639">
        <w:t>.cz</w:t>
      </w:r>
    </w:p>
    <w:p w:rsidR="008D6EDE" w:rsidRDefault="008D6EDE" w:rsidP="00436951">
      <w:pPr>
        <w:pStyle w:val="Textbezodsazen"/>
        <w:spacing w:after="0"/>
      </w:pPr>
    </w:p>
    <w:p w:rsidR="00B42F40" w:rsidRDefault="009020DB" w:rsidP="00436951">
      <w:pPr>
        <w:pStyle w:val="Textbezodsazen"/>
        <w:spacing w:after="0"/>
        <w:rPr>
          <w:b/>
        </w:rPr>
      </w:pPr>
      <w:r>
        <w:t xml:space="preserve">          </w:t>
      </w:r>
      <w:r w:rsidR="001C2A3F" w:rsidRPr="00B42F40">
        <w:t xml:space="preserve">číslo smlouvy: </w:t>
      </w:r>
      <w:r w:rsidRPr="009020DB">
        <w:rPr>
          <w:b/>
          <w:highlight w:val="green"/>
        </w:rPr>
        <w:t xml:space="preserve">"[VLOŽÍ </w:t>
      </w:r>
      <w:r w:rsidR="007972AC">
        <w:rPr>
          <w:b/>
          <w:highlight w:val="green"/>
        </w:rPr>
        <w:t>KUPUJÍCÍ</w:t>
      </w:r>
      <w:r w:rsidRPr="009020DB">
        <w:rPr>
          <w:b/>
          <w:highlight w:val="green"/>
        </w:rPr>
        <w:t>]"</w:t>
      </w:r>
    </w:p>
    <w:p w:rsidR="00436951" w:rsidRDefault="00436951" w:rsidP="006F3400">
      <w:pPr>
        <w:pStyle w:val="Textbezodsazen"/>
        <w:spacing w:after="0"/>
        <w:rPr>
          <w:b/>
        </w:rPr>
      </w:pPr>
      <w:r>
        <w:t xml:space="preserve">          ev. č. registru </w:t>
      </w:r>
      <w:proofErr w:type="spellStart"/>
      <w:r>
        <w:t>VZ</w:t>
      </w:r>
      <w:proofErr w:type="spellEnd"/>
      <w:r w:rsidRPr="00B42F40">
        <w:t xml:space="preserve">: </w:t>
      </w:r>
      <w:ins w:id="0" w:author="Desenský Jiří, DiS." w:date="2020-08-12T12:23:00Z">
        <w:r w:rsidR="0064507D" w:rsidRPr="0064507D">
          <w:rPr>
            <w:b/>
          </w:rPr>
          <w:t>64020173</w:t>
        </w:r>
      </w:ins>
      <w:bookmarkStart w:id="1" w:name="_GoBack"/>
      <w:bookmarkEnd w:id="1"/>
      <w:del w:id="2" w:author="Desenský Jiří, DiS." w:date="2020-08-12T12:23:00Z">
        <w:r w:rsidRPr="009020DB" w:rsidDel="0064507D">
          <w:rPr>
            <w:b/>
            <w:highlight w:val="green"/>
          </w:rPr>
          <w:delText xml:space="preserve">"[VLOŽÍ </w:delText>
        </w:r>
        <w:r w:rsidDel="0064507D">
          <w:rPr>
            <w:b/>
            <w:highlight w:val="green"/>
          </w:rPr>
          <w:delText>KUPUJÍCÍ</w:delText>
        </w:r>
        <w:r w:rsidRPr="009020DB" w:rsidDel="0064507D">
          <w:rPr>
            <w:b/>
            <w:highlight w:val="green"/>
          </w:rPr>
          <w:delText>]"</w:delText>
        </w:r>
      </w:del>
    </w:p>
    <w:p w:rsidR="006F3400" w:rsidRDefault="006F3400" w:rsidP="006F3400">
      <w:pPr>
        <w:pStyle w:val="Textbezodsazen"/>
        <w:spacing w:after="0"/>
        <w:ind w:left="630"/>
      </w:pPr>
      <w:r w:rsidRPr="00B42F40">
        <w:t xml:space="preserve">číslo </w:t>
      </w:r>
      <w:r>
        <w:t>jednací</w:t>
      </w:r>
      <w:r w:rsidRPr="00B42F40">
        <w:t xml:space="preserve">: </w:t>
      </w:r>
      <w:r w:rsidRPr="006F3400">
        <w:rPr>
          <w:b/>
          <w:highlight w:val="green"/>
        </w:rPr>
        <w:t>"[VLOŽÍ KUPUJÍCÍ]"</w:t>
      </w:r>
    </w:p>
    <w:p w:rsidR="006F3400" w:rsidRPr="006F3400" w:rsidRDefault="006F3400" w:rsidP="006F3400">
      <w:pPr>
        <w:pStyle w:val="Textbezodsazen"/>
        <w:spacing w:after="0"/>
      </w:pPr>
    </w:p>
    <w:p w:rsidR="00067B13" w:rsidRPr="00067B13" w:rsidRDefault="00067B13" w:rsidP="009020DB">
      <w:pPr>
        <w:pStyle w:val="Textbezodsazen"/>
      </w:pPr>
      <w:r>
        <w:rPr>
          <w:b/>
        </w:rPr>
        <w:t xml:space="preserve">          </w:t>
      </w:r>
      <w:r w:rsidRPr="00067B13">
        <w:t>(dále jen „kupující“) na straně jedné</w:t>
      </w:r>
    </w:p>
    <w:p w:rsidR="00B42F40" w:rsidRPr="00B42F40" w:rsidRDefault="00F422D3" w:rsidP="009020DB">
      <w:pPr>
        <w:pStyle w:val="Textbezodsazen"/>
        <w:ind w:firstLine="709"/>
      </w:pPr>
      <w:r w:rsidRPr="00B42F40">
        <w:t>a</w:t>
      </w:r>
    </w:p>
    <w:p w:rsidR="009020DB" w:rsidRPr="009020DB"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t>Prodávající</w:t>
      </w:r>
      <w:r w:rsidR="009020DB" w:rsidRPr="009020DB">
        <w:rPr>
          <w:rFonts w:eastAsia="Times New Roman" w:cs="Arial"/>
          <w:b/>
          <w:snapToGrid w:val="0"/>
          <w:lang w:eastAsia="cs-CZ"/>
        </w:rPr>
        <w:t>:</w:t>
      </w:r>
      <w:r w:rsidR="009020DB" w:rsidRPr="009020DB">
        <w:rPr>
          <w:rFonts w:eastAsia="Times New Roman" w:cs="Arial"/>
          <w:b/>
          <w:snapToGrid w:val="0"/>
          <w:lang w:eastAsia="cs-CZ"/>
        </w:rPr>
        <w:tab/>
      </w:r>
    </w:p>
    <w:p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lastRenderedPageBreak/>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0C6E14" w:rsidRDefault="009020DB" w:rsidP="009020DB">
      <w:pPr>
        <w:tabs>
          <w:tab w:val="left" w:pos="567"/>
          <w:tab w:val="right" w:pos="5670"/>
        </w:tabs>
        <w:spacing w:after="0" w:line="240" w:lineRule="auto"/>
        <w:jc w:val="both"/>
        <w:rPr>
          <w:rFonts w:eastAsia="Times New Roman" w:cs="Arial"/>
          <w:b/>
          <w:snapToGrid w:val="0"/>
          <w:lang w:eastAsia="cs-CZ"/>
        </w:rPr>
      </w:pPr>
      <w:r w:rsidRPr="009020DB">
        <w:rPr>
          <w:rFonts w:eastAsia="Times New Roman" w:cs="Arial"/>
          <w:snapToGrid w:val="0"/>
          <w:lang w:eastAsia="cs-CZ"/>
        </w:rPr>
        <w:tab/>
      </w:r>
      <w:r w:rsidRPr="000C6E14">
        <w:rPr>
          <w:rFonts w:eastAsia="Times New Roman" w:cs="Arial"/>
          <w:b/>
          <w:snapToGrid w:val="0"/>
          <w:lang w:eastAsia="cs-CZ"/>
        </w:rPr>
        <w:t>Kontaktní osoby:</w:t>
      </w:r>
    </w:p>
    <w:p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rsidR="009020DB" w:rsidRPr="009020DB" w:rsidRDefault="009020DB" w:rsidP="009020DB">
      <w:pPr>
        <w:tabs>
          <w:tab w:val="left" w:pos="426"/>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r>
      <w:r>
        <w:rPr>
          <w:rFonts w:eastAsia="Times New Roman" w:cs="Arial"/>
          <w:snapToGrid w:val="0"/>
          <w:lang w:eastAsia="cs-CZ"/>
        </w:rPr>
        <w:t xml:space="preserve">   </w:t>
      </w:r>
      <w:r w:rsidRPr="009020DB">
        <w:rPr>
          <w:rFonts w:eastAsia="Times New Roman" w:cs="Arial"/>
          <w:snapToGrid w:val="0"/>
          <w:lang w:eastAsia="cs-CZ"/>
        </w:rPr>
        <w:t xml:space="preserve">Kontaktní adresa: viz sídlo </w:t>
      </w:r>
      <w:r w:rsidR="00C1073F">
        <w:rPr>
          <w:rFonts w:eastAsia="Times New Roman" w:cs="Arial"/>
          <w:snapToGrid w:val="0"/>
          <w:lang w:eastAsia="cs-CZ"/>
        </w:rPr>
        <w:t>prodávající</w:t>
      </w:r>
      <w:r w:rsidR="00067B13">
        <w:rPr>
          <w:rFonts w:eastAsia="Times New Roman" w:cs="Arial"/>
          <w:snapToGrid w:val="0"/>
          <w:lang w:eastAsia="cs-CZ"/>
        </w:rPr>
        <w:t>ho</w:t>
      </w:r>
      <w:r w:rsidRPr="009020DB">
        <w:rPr>
          <w:rFonts w:eastAsia="Times New Roman" w:cs="Arial"/>
          <w:snapToGrid w:val="0"/>
          <w:lang w:eastAsia="cs-CZ"/>
        </w:rPr>
        <w:t xml:space="preserve"> </w:t>
      </w:r>
    </w:p>
    <w:p w:rsidR="009020DB" w:rsidRPr="009020DB" w:rsidRDefault="00067B13" w:rsidP="009020DB">
      <w:pPr>
        <w:pStyle w:val="Textbezodsazen"/>
        <w:rPr>
          <w:rFonts w:eastAsia="Times New Roman" w:cs="Arial"/>
          <w:snapToGrid w:val="0"/>
          <w:lang w:eastAsia="cs-CZ"/>
        </w:rPr>
      </w:pPr>
      <w:r>
        <w:rPr>
          <w:rFonts w:eastAsia="Times New Roman" w:cs="Arial"/>
          <w:snapToGrid w:val="0"/>
          <w:lang w:eastAsia="cs-CZ"/>
        </w:rPr>
        <w:t xml:space="preserve">         (dále jen prodávající</w:t>
      </w:r>
      <w:r w:rsidR="009020DB" w:rsidRPr="009020DB">
        <w:rPr>
          <w:rFonts w:eastAsia="Times New Roman" w:cs="Arial"/>
          <w:snapToGrid w:val="0"/>
          <w:lang w:eastAsia="cs-CZ"/>
        </w:rPr>
        <w:t>)</w:t>
      </w:r>
    </w:p>
    <w:p w:rsidR="00067B13"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w:t>
      </w:r>
      <w:r w:rsidR="00F422D3" w:rsidRPr="007972AC">
        <w:rPr>
          <w:rStyle w:val="Tun"/>
          <w:highlight w:val="yellow"/>
        </w:rPr>
        <w:t xml:space="preserve"> </w:t>
      </w:r>
      <w:r w:rsidR="007972AC" w:rsidRPr="007972AC">
        <w:rPr>
          <w:rStyle w:val="Tun"/>
          <w:highlight w:val="yellow"/>
        </w:rPr>
        <w:t>PRODÁVAJÍCÍ</w:t>
      </w:r>
      <w:r w:rsidR="00F422D3" w:rsidRPr="00B42F40">
        <w:rPr>
          <w:rStyle w:val="Tun"/>
        </w:rPr>
        <w:t>]</w:t>
      </w:r>
      <w:r w:rsidR="00F422D3" w:rsidRPr="00B42F40">
        <w:t>"</w:t>
      </w:r>
    </w:p>
    <w:p w:rsidR="00F422D3" w:rsidRPr="00B42F40" w:rsidRDefault="00F422D3" w:rsidP="009020DB">
      <w:pPr>
        <w:pStyle w:val="Textbezodsazen"/>
      </w:pPr>
      <w:r w:rsidRPr="00B42F40">
        <w:t xml:space="preserve"> </w:t>
      </w:r>
      <w:r w:rsidR="00067B13">
        <w:t xml:space="preserve">        (společně také „smluvní strany“)</w:t>
      </w:r>
    </w:p>
    <w:p w:rsidR="00B42F40" w:rsidRPr="00B42F40" w:rsidRDefault="00D32554" w:rsidP="00B42F40">
      <w:pPr>
        <w:pStyle w:val="Textbezodsazen"/>
      </w:pPr>
      <w:r w:rsidRPr="00D32554">
        <w:t xml:space="preserve">dnešního dne uzavřely tuto </w:t>
      </w:r>
      <w:r w:rsidR="00067B13">
        <w:t xml:space="preserve">kupní </w:t>
      </w:r>
      <w:r w:rsidRPr="00D32554">
        <w:t xml:space="preserve">smlouvu (dále jen „Smlouva“) v souladu s ust. § </w:t>
      </w:r>
      <w:r w:rsidR="00067B13">
        <w:t>2079</w:t>
      </w:r>
      <w:r w:rsidRPr="00D32554">
        <w:t xml:space="preserve"> a násl. zákona č. 89/2012 Sb., občanský zákoník, ve znění pozdějších předpisů (dále jen „občanský zákoník“).</w:t>
      </w: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EF05B5" w:rsidRDefault="00067B13" w:rsidP="00EF05B5">
      <w:pPr>
        <w:pStyle w:val="Nadpis1-1"/>
      </w:pPr>
      <w:r>
        <w:t>PŘEDMĚT SMLOUVY</w:t>
      </w:r>
    </w:p>
    <w:p w:rsidR="00067B13" w:rsidRPr="00067B13" w:rsidRDefault="00067B13" w:rsidP="0041651F">
      <w:pPr>
        <w:pStyle w:val="Text1-1"/>
      </w:pPr>
      <w:r w:rsidRPr="00067B13">
        <w:t>Předmětem této smlouvy je v souladu s Výzvou k podání nabídky „</w:t>
      </w:r>
      <w:r w:rsidR="0041651F" w:rsidRPr="0041651F">
        <w:t xml:space="preserve">Dodávka 2 kusů motorových </w:t>
      </w:r>
      <w:proofErr w:type="spellStart"/>
      <w:r w:rsidR="0041651F" w:rsidRPr="0041651F">
        <w:t>štěpkovačů</w:t>
      </w:r>
      <w:proofErr w:type="spellEnd"/>
      <w:r w:rsidR="0041651F" w:rsidRPr="0041651F">
        <w:t xml:space="preserve"> větví</w:t>
      </w:r>
      <w:r w:rsidRPr="00067B13">
        <w:t xml:space="preserve">“, č. j. </w:t>
      </w:r>
      <w:r w:rsidR="00CC7F94" w:rsidRPr="009020DB">
        <w:rPr>
          <w:b/>
          <w:highlight w:val="green"/>
        </w:rPr>
        <w:t xml:space="preserve">"[VLOŽÍ </w:t>
      </w:r>
      <w:r w:rsidR="00CC7F94">
        <w:rPr>
          <w:b/>
          <w:highlight w:val="green"/>
        </w:rPr>
        <w:t>KUPUJÍCÍ</w:t>
      </w:r>
      <w:r w:rsidR="00CC7F94" w:rsidRPr="009020DB">
        <w:rPr>
          <w:b/>
          <w:highlight w:val="green"/>
        </w:rPr>
        <w:t>]"</w:t>
      </w:r>
      <w:r w:rsidRPr="00067B13">
        <w:t xml:space="preserve"> </w:t>
      </w:r>
      <w:r>
        <w:t>podepsanou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t xml:space="preserve"> </w:t>
      </w:r>
      <w:r w:rsidRPr="00067B13">
        <w:t>a Nabídkou vybrané</w:t>
      </w:r>
      <w:r>
        <w:t>ho dodavatele (prodávajícího) obdrženou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rsidRPr="00067B13">
        <w:t xml:space="preserve">, dodání </w:t>
      </w:r>
      <w:commentRangeStart w:id="3"/>
      <w:r w:rsidR="00486C14">
        <w:t xml:space="preserve">dvou kusů motorových </w:t>
      </w:r>
      <w:proofErr w:type="spellStart"/>
      <w:r w:rsidR="00486C14">
        <w:t>štěpkovačů</w:t>
      </w:r>
      <w:proofErr w:type="spellEnd"/>
      <w:r w:rsidR="00486C14">
        <w:t xml:space="preserve"> větví</w:t>
      </w:r>
      <w:r w:rsidR="009B1D22">
        <w:t xml:space="preserve"> </w:t>
      </w:r>
      <w:commentRangeEnd w:id="3"/>
      <w:r w:rsidR="00703D9E">
        <w:rPr>
          <w:rStyle w:val="Odkaznakoment"/>
          <w:rFonts w:ascii="Arial" w:eastAsia="Times New Roman" w:hAnsi="Arial" w:cs="Arial"/>
          <w:lang w:eastAsia="cs-CZ"/>
        </w:rPr>
        <w:commentReference w:id="3"/>
      </w:r>
      <w:r w:rsidRPr="00067B13">
        <w:t>uvedených v</w:t>
      </w:r>
      <w:r w:rsidR="009B1D22">
        <w:t> </w:t>
      </w:r>
      <w:r w:rsidRPr="00067B13">
        <w:t>příloze č. 1 této smlouvy, která je nedílnou součástí této smlouvy (dále jen jako „předmět koupě“).</w:t>
      </w:r>
    </w:p>
    <w:p w:rsidR="007972AC" w:rsidRPr="007972AC" w:rsidRDefault="007972AC" w:rsidP="007972AC">
      <w:pPr>
        <w:pStyle w:val="Text1-1"/>
      </w:pPr>
      <w:r w:rsidRPr="007972AC">
        <w:t>Touto smlouvou se prodávající zavazuje dodat za podmínek v této smlouvě sjednaných kupujícímu výše uvedený předmět koupě a umožnit kupujícímu nabýt k tomuto předmětu koupě vlastnické právo.</w:t>
      </w:r>
    </w:p>
    <w:p w:rsidR="007972AC" w:rsidRPr="007972AC" w:rsidRDefault="007972AC" w:rsidP="007972AC">
      <w:pPr>
        <w:pStyle w:val="Text1-1"/>
      </w:pPr>
      <w:r w:rsidRPr="007972AC">
        <w:t>Kupující se zavazuje předmět koupě převzít a zaplatit za něj sjednanou kupní cenu způsobem a v termínech stanovených touto smlouvou.</w:t>
      </w:r>
    </w:p>
    <w:p w:rsidR="007972AC" w:rsidRPr="007972AC" w:rsidRDefault="007972AC" w:rsidP="007972AC">
      <w:pPr>
        <w:pStyle w:val="Text1-1"/>
      </w:pPr>
      <w:r w:rsidRPr="007972AC">
        <w:t>Jakost ani provedení předmětu koupě není určeno vzorkem ani předlohou.</w:t>
      </w:r>
    </w:p>
    <w:p w:rsidR="007972AC" w:rsidRPr="007972AC" w:rsidRDefault="007972AC" w:rsidP="007972AC">
      <w:pPr>
        <w:pStyle w:val="Text1-1"/>
        <w:rPr>
          <w:rFonts w:eastAsia="Times New Roman" w:cs="Arial"/>
          <w:snapToGrid w:val="0"/>
          <w:lang w:eastAsia="cs-CZ"/>
        </w:rPr>
      </w:pPr>
      <w:r w:rsidRPr="007972AC">
        <w:rPr>
          <w:rFonts w:eastAsia="Times New Roman" w:cs="Arial"/>
          <w:snapToGrid w:val="0"/>
          <w:lang w:eastAsia="cs-CZ"/>
        </w:rPr>
        <w:t>Speciální balení není kupujícím požadováno. Prodávající je povinen použít balení dle obvyklých standardů tak, aby byl předmět koupě dostatečně chráněn před poškozením.</w:t>
      </w:r>
    </w:p>
    <w:p w:rsidR="00F24489" w:rsidRDefault="007972AC" w:rsidP="00F24489">
      <w:pPr>
        <w:pStyle w:val="Nadpis1-1"/>
      </w:pPr>
      <w:r>
        <w:t>KUPNÍ CENA předmětu koupě, platební podmínky</w:t>
      </w:r>
    </w:p>
    <w:p w:rsidR="007972AC" w:rsidRDefault="007972AC" w:rsidP="007972AC">
      <w:pPr>
        <w:pStyle w:val="Text1-1"/>
      </w:pPr>
      <w:r w:rsidRPr="007972AC">
        <w:t>Kupní cena předmě</w:t>
      </w:r>
      <w:r>
        <w:t>tu koupě specifikovaného v čl. 1</w:t>
      </w:r>
      <w:r w:rsidRPr="007972AC">
        <w:t xml:space="preserve">. této smlouvy byla stanovena na základě zadávacího řízení, je sjednána jako maximální a činí celkem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7972AC">
        <w:t xml:space="preserve"> Kč bez DPH</w:t>
      </w:r>
    </w:p>
    <w:p w:rsidR="006C76CE" w:rsidRPr="007972AC" w:rsidRDefault="006C76CE" w:rsidP="006C76CE">
      <w:pPr>
        <w:pStyle w:val="Text1-1"/>
        <w:numPr>
          <w:ilvl w:val="0"/>
          <w:numId w:val="0"/>
        </w:numPr>
        <w:ind w:left="737"/>
      </w:pPr>
      <w:r w:rsidRPr="006C76CE">
        <w:t xml:space="preserve">(slovy: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6C76CE">
        <w:t xml:space="preserve"> korun českých).</w:t>
      </w:r>
    </w:p>
    <w:p w:rsidR="00557DDF" w:rsidRPr="00DB766B" w:rsidRDefault="00DB766B" w:rsidP="00DB766B">
      <w:pPr>
        <w:pStyle w:val="Text1-1"/>
      </w:pPr>
      <w:r w:rsidRPr="00DB766B">
        <w:rPr>
          <w:szCs w:val="22"/>
        </w:rPr>
        <w:t xml:space="preserve">Kupní cenou uvedenou v </w:t>
      </w:r>
      <w:r w:rsidR="00403C48">
        <w:rPr>
          <w:szCs w:val="22"/>
        </w:rPr>
        <w:t>čl</w:t>
      </w:r>
      <w:r w:rsidRPr="00DB766B">
        <w:rPr>
          <w:szCs w:val="22"/>
        </w:rPr>
        <w:t xml:space="preserve">. </w:t>
      </w:r>
      <w:r>
        <w:rPr>
          <w:szCs w:val="22"/>
        </w:rPr>
        <w:t xml:space="preserve">2.1 </w:t>
      </w:r>
      <w:r w:rsidRPr="00DB766B">
        <w:rPr>
          <w:szCs w:val="22"/>
        </w:rPr>
        <w:t xml:space="preserve">této smlouvy se rozumí cena včetně dopravného </w:t>
      </w:r>
      <w:r>
        <w:rPr>
          <w:szCs w:val="22"/>
        </w:rPr>
        <w:t xml:space="preserve">na místo plnění určené v čl. 3.1 </w:t>
      </w:r>
      <w:r w:rsidRPr="00DB766B">
        <w:rPr>
          <w:szCs w:val="22"/>
        </w:rPr>
        <w:t>této smlouvy. Jedná se o cenu konečnou, kterou nelze v žádném případě navyšovat.</w:t>
      </w:r>
    </w:p>
    <w:p w:rsidR="00DB766B" w:rsidRDefault="00DB766B" w:rsidP="00DB766B">
      <w:pPr>
        <w:pStyle w:val="Text1-1"/>
      </w:pPr>
      <w:r w:rsidRPr="00DB766B">
        <w:t>K ceně předmětu koupě uvedené v této smlouvě se účtuje DPH podle zák. č. 235/2004 Sb., o dani z přidané hodnoty, ve znění pozdějších předpisů. Faktura (daňový doklad)</w:t>
      </w:r>
      <w:r w:rsidR="00AD0AF7">
        <w:t xml:space="preserve"> bude vystaven</w:t>
      </w:r>
      <w:r w:rsidR="00D448FB">
        <w:t>a</w:t>
      </w:r>
      <w:r w:rsidR="00AD0AF7">
        <w:t xml:space="preserve"> v elektronické podobě a zaslán</w:t>
      </w:r>
      <w:r w:rsidR="00D448FB">
        <w:t>a</w:t>
      </w:r>
      <w:r w:rsidR="00AD0AF7">
        <w:t xml:space="preserve"> na e-mailovou adresu pro zasílání elektronických faktur</w:t>
      </w:r>
      <w:r w:rsidR="00D448FB">
        <w:t>, která je uvedena</w:t>
      </w:r>
      <w:r w:rsidR="00AD0AF7">
        <w:t xml:space="preserve"> v kontaktu kupujícího</w:t>
      </w:r>
      <w:r w:rsidR="00173ED3">
        <w:t xml:space="preserve">, a </w:t>
      </w:r>
      <w:r w:rsidRPr="00DB766B">
        <w:t>musí splňovat veškeré předepsané náležitosti daňového dokladu. Prodávající uvede na faktuře (daňovém dokladu) číslo této kupní smlouvy, popř. číslo dodatku.</w:t>
      </w:r>
    </w:p>
    <w:p w:rsidR="00DB766B" w:rsidRDefault="00414958" w:rsidP="00414958">
      <w:pPr>
        <w:pStyle w:val="Text1-1"/>
      </w:pPr>
      <w:r w:rsidRPr="00414958">
        <w:t xml:space="preserve">Prodávající má právo fakturovat cenu předmětu koupě až dnem řádného doručení předmětu koupě, tj. předání předmětu koupě kupujícímu bez jakýchkoliv zjevných vad či jiného poškození na místo plnění určené v čl. </w:t>
      </w:r>
      <w:r>
        <w:t>3.1</w:t>
      </w:r>
      <w:r w:rsidRPr="00414958">
        <w:t xml:space="preserve"> této smlouvy.</w:t>
      </w:r>
    </w:p>
    <w:p w:rsidR="00D17950" w:rsidRDefault="00D17950" w:rsidP="00D17950">
      <w:pPr>
        <w:pStyle w:val="Text1-1"/>
      </w:pPr>
      <w:r w:rsidRPr="00D17950">
        <w:lastRenderedPageBreak/>
        <w:t xml:space="preserve">Kupní cena bude placena na základě daňového dokladu (faktury) vystaveného prodávajícím se </w:t>
      </w:r>
      <w:commentRangeStart w:id="4"/>
      <w:r w:rsidRPr="00D17950">
        <w:t xml:space="preserve">splatností </w:t>
      </w:r>
      <w:commentRangeStart w:id="5"/>
      <w:del w:id="6" w:author="Šimiaková Nikola" w:date="2020-08-11T08:58:00Z">
        <w:r w:rsidRPr="0041651F" w:rsidDel="0094364B">
          <w:delText>30</w:delText>
        </w:r>
      </w:del>
      <w:commentRangeEnd w:id="5"/>
      <w:ins w:id="7" w:author="Šimiaková Nikola" w:date="2020-08-11T08:58:00Z">
        <w:r w:rsidR="0094364B">
          <w:t>6</w:t>
        </w:r>
        <w:r w:rsidR="0094364B" w:rsidRPr="0041651F">
          <w:t>0</w:t>
        </w:r>
      </w:ins>
      <w:r w:rsidR="00143C42">
        <w:rPr>
          <w:rStyle w:val="Odkaznakoment"/>
          <w:rFonts w:ascii="Arial" w:eastAsia="Times New Roman" w:hAnsi="Arial" w:cs="Arial"/>
          <w:lang w:eastAsia="cs-CZ"/>
        </w:rPr>
        <w:commentReference w:id="5"/>
      </w:r>
      <w:r w:rsidRPr="0041651F">
        <w:t xml:space="preserve"> kalendářních dnů</w:t>
      </w:r>
      <w:r w:rsidRPr="00D17950">
        <w:t xml:space="preserve"> </w:t>
      </w:r>
      <w:commentRangeEnd w:id="4"/>
      <w:r w:rsidR="00703D9E">
        <w:rPr>
          <w:rStyle w:val="Odkaznakoment"/>
          <w:rFonts w:ascii="Arial" w:eastAsia="Times New Roman" w:hAnsi="Arial" w:cs="Arial"/>
          <w:lang w:eastAsia="cs-CZ"/>
        </w:rPr>
        <w:commentReference w:id="4"/>
      </w:r>
      <w:r w:rsidRPr="00D17950">
        <w:t>od data doručení daňového dokladu (faktury) kupujícímu, a to převodním příkazem na účet prodávajícího. Daňový doklad (faktura) je považován za uhrazený dnem odepsání fakturované částky z účtu kupujícího.</w:t>
      </w:r>
    </w:p>
    <w:p w:rsidR="00D17950" w:rsidRDefault="00D17950" w:rsidP="00D17950">
      <w:pPr>
        <w:pStyle w:val="Text1-1"/>
      </w:pPr>
      <w:r w:rsidRPr="00D17950">
        <w:t>Nebude-li prodávajícím vystavený daňový doklad (faktura) v souladu s</w:t>
      </w:r>
      <w:r>
        <w:t> článkem 2.3</w:t>
      </w:r>
      <w:r w:rsidRPr="00D17950">
        <w:t xml:space="preserve"> této smlouvy, je kupující oprávněn zaslat ho ve lhůtě splatnosti zpět prodávajícímu s uvedením důvodů k doplnění či úpravě. Splatnost doplněného či opraveného daňového dokladu (faktury) počíná běžet znovu ode dne doručení doplněného či upraveného daňového dokladu kupujícímu.</w:t>
      </w:r>
    </w:p>
    <w:p w:rsidR="00D17950" w:rsidRPr="00557DDF" w:rsidRDefault="00D17950" w:rsidP="00D17950">
      <w:pPr>
        <w:pStyle w:val="Text1-1"/>
      </w:pPr>
      <w:r w:rsidRPr="00D17950">
        <w:t>Kupní cena bude hrazena na účet prodávajícího, jehož číslo bude uvedeno na daňovém dokladu (faktuře). Smluvní strany se dohodly, že 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F24489" w:rsidRDefault="00D17950" w:rsidP="00D53CA1">
      <w:pPr>
        <w:pStyle w:val="Nadpis1-1"/>
      </w:pPr>
      <w:r>
        <w:t xml:space="preserve">způsob a místo dodání předmětu </w:t>
      </w:r>
      <w:r w:rsidR="00D53CA1">
        <w:t>koupě a čas plnění</w:t>
      </w:r>
    </w:p>
    <w:p w:rsidR="00782D29" w:rsidRPr="00D53CA1" w:rsidRDefault="00782D29" w:rsidP="00782D29">
      <w:pPr>
        <w:pStyle w:val="Text1-1"/>
      </w:pPr>
      <w:r w:rsidRPr="00D53CA1">
        <w:rPr>
          <w:rFonts w:eastAsia="Times New Roman" w:cs="Arial"/>
          <w:lang w:eastAsia="cs-CZ"/>
        </w:rPr>
        <w:t>Prodávající se zavazuje předmět koupě dopravit kupujícímu do místa plnění, kterým je:</w:t>
      </w:r>
    </w:p>
    <w:p w:rsidR="00E30CC9" w:rsidRDefault="00782D29" w:rsidP="00782D29">
      <w:pPr>
        <w:pStyle w:val="Text1-1"/>
        <w:numPr>
          <w:ilvl w:val="0"/>
          <w:numId w:val="0"/>
        </w:numPr>
        <w:spacing w:after="0"/>
        <w:ind w:left="737"/>
        <w:rPr>
          <w:rFonts w:eastAsia="Times New Roman" w:cs="Arial"/>
          <w:lang w:eastAsia="cs-CZ"/>
        </w:rPr>
      </w:pPr>
      <w:r w:rsidRPr="00D53CA1">
        <w:rPr>
          <w:rFonts w:eastAsia="Times New Roman" w:cs="Arial"/>
          <w:lang w:eastAsia="cs-CZ"/>
        </w:rPr>
        <w:t>S</w:t>
      </w:r>
      <w:r w:rsidR="00E30CC9">
        <w:rPr>
          <w:rFonts w:eastAsia="Times New Roman" w:cs="Arial"/>
          <w:lang w:eastAsia="cs-CZ"/>
        </w:rPr>
        <w:t>práva železnic</w:t>
      </w:r>
      <w:r>
        <w:rPr>
          <w:rFonts w:eastAsia="Times New Roman" w:cs="Arial"/>
          <w:lang w:eastAsia="cs-CZ"/>
        </w:rPr>
        <w:t>, s</w:t>
      </w:r>
      <w:r w:rsidR="00E30CC9">
        <w:rPr>
          <w:rFonts w:eastAsia="Times New Roman" w:cs="Arial"/>
          <w:lang w:eastAsia="cs-CZ"/>
        </w:rPr>
        <w:t>tátní organizace</w:t>
      </w:r>
    </w:p>
    <w:p w:rsidR="00143C42" w:rsidRDefault="00143C42" w:rsidP="00782D29">
      <w:pPr>
        <w:pStyle w:val="Text1-1"/>
        <w:numPr>
          <w:ilvl w:val="0"/>
          <w:numId w:val="0"/>
        </w:numPr>
        <w:spacing w:after="0"/>
        <w:ind w:left="737"/>
        <w:rPr>
          <w:rFonts w:eastAsia="Times New Roman" w:cs="Arial"/>
          <w:lang w:eastAsia="cs-CZ"/>
        </w:rPr>
      </w:pPr>
      <w:r>
        <w:rPr>
          <w:rFonts w:ascii="Verdana" w:eastAsia="Verdana" w:hAnsi="Verdana" w:cs="Times New Roman"/>
        </w:rPr>
        <w:t>Oblastní ředitelství Hradec Králové</w:t>
      </w:r>
    </w:p>
    <w:p w:rsidR="006616EE" w:rsidRPr="006616EE" w:rsidRDefault="006616EE" w:rsidP="006616EE">
      <w:pPr>
        <w:tabs>
          <w:tab w:val="left" w:pos="3261"/>
        </w:tabs>
        <w:spacing w:after="0"/>
        <w:ind w:firstLine="426"/>
        <w:jc w:val="both"/>
        <w:rPr>
          <w:rFonts w:ascii="Verdana" w:eastAsia="Verdana" w:hAnsi="Verdana" w:cs="Times New Roman"/>
        </w:rPr>
      </w:pPr>
      <w:r>
        <w:rPr>
          <w:rFonts w:ascii="Verdana" w:eastAsia="Verdana" w:hAnsi="Verdana" w:cs="Times New Roman"/>
        </w:rPr>
        <w:t xml:space="preserve">     </w:t>
      </w:r>
      <w:r w:rsidRPr="006616EE">
        <w:rPr>
          <w:rFonts w:ascii="Verdana" w:eastAsia="Verdana" w:hAnsi="Verdana" w:cs="Times New Roman"/>
        </w:rPr>
        <w:t>TO Liberec</w:t>
      </w:r>
    </w:p>
    <w:p w:rsidR="006616EE" w:rsidRDefault="006616EE" w:rsidP="0040247A">
      <w:pPr>
        <w:tabs>
          <w:tab w:val="left" w:pos="3261"/>
        </w:tabs>
        <w:spacing w:after="0"/>
        <w:ind w:firstLine="426"/>
        <w:jc w:val="both"/>
        <w:rPr>
          <w:rFonts w:ascii="Verdana" w:eastAsia="Verdana" w:hAnsi="Verdana" w:cs="Times New Roman"/>
        </w:rPr>
      </w:pPr>
      <w:r>
        <w:rPr>
          <w:rFonts w:ascii="Verdana" w:eastAsia="Verdana" w:hAnsi="Verdana" w:cs="Times New Roman"/>
        </w:rPr>
        <w:t xml:space="preserve">     </w:t>
      </w:r>
      <w:r w:rsidRPr="006616EE">
        <w:rPr>
          <w:rFonts w:ascii="Verdana" w:eastAsia="Verdana" w:hAnsi="Verdana" w:cs="Times New Roman"/>
        </w:rPr>
        <w:t>Nádraží 808</w:t>
      </w:r>
    </w:p>
    <w:p w:rsidR="00782D29" w:rsidRPr="00D53CA1" w:rsidRDefault="006616EE" w:rsidP="00782D29">
      <w:pPr>
        <w:pStyle w:val="Text1-1"/>
        <w:numPr>
          <w:ilvl w:val="0"/>
          <w:numId w:val="0"/>
        </w:numPr>
        <w:ind w:left="737"/>
      </w:pPr>
      <w:r w:rsidRPr="006616EE">
        <w:rPr>
          <w:rFonts w:ascii="Verdana" w:eastAsia="Verdana" w:hAnsi="Verdana" w:cs="Times New Roman"/>
        </w:rPr>
        <w:t>460 07 Liberec</w:t>
      </w:r>
    </w:p>
    <w:p w:rsidR="00782D29" w:rsidRDefault="00782D29" w:rsidP="00782D29">
      <w:pPr>
        <w:pStyle w:val="Text1-1"/>
      </w:pPr>
      <w:r w:rsidRPr="00782D29">
        <w:t xml:space="preserve">Termín dodávky předmětu koupě: </w:t>
      </w:r>
      <w:r w:rsidRPr="00782D29">
        <w:tab/>
      </w:r>
      <w:r w:rsidRPr="00782D29">
        <w:rPr>
          <w:highlight w:val="cyan"/>
        </w:rPr>
        <w:t xml:space="preserve">do </w:t>
      </w:r>
      <w:r w:rsidR="006616EE">
        <w:rPr>
          <w:highlight w:val="cyan"/>
        </w:rPr>
        <w:t>15</w:t>
      </w:r>
      <w:r w:rsidRPr="00782D29">
        <w:rPr>
          <w:highlight w:val="cyan"/>
        </w:rPr>
        <w:t xml:space="preserve">. </w:t>
      </w:r>
      <w:r w:rsidR="006616EE">
        <w:rPr>
          <w:highlight w:val="cyan"/>
        </w:rPr>
        <w:t>11</w:t>
      </w:r>
      <w:r w:rsidRPr="00782D29">
        <w:rPr>
          <w:highlight w:val="cyan"/>
        </w:rPr>
        <w:t>. 20</w:t>
      </w:r>
      <w:r w:rsidR="00334C6D">
        <w:rPr>
          <w:highlight w:val="cyan"/>
        </w:rPr>
        <w:t>20</w:t>
      </w:r>
      <w:r w:rsidRPr="00782D29">
        <w:tab/>
      </w:r>
    </w:p>
    <w:p w:rsidR="00782D29" w:rsidRDefault="00782D29" w:rsidP="00782D29">
      <w:pPr>
        <w:pStyle w:val="Text1-1"/>
      </w:pPr>
      <w:r w:rsidRPr="00782D29">
        <w:t xml:space="preserve">Smluvní strany se dohodly, že předmět koupě může být dodán na určené místo plnění v pracovní dny v </w:t>
      </w:r>
      <w:r w:rsidRPr="00AD71FF">
        <w:t xml:space="preserve">době od 7.00 do 13.00 hodin kdykoliv v termínu účinnosti této smlouvy s tím, že termín plnění bude oznámen v předstihu 2 pracovních dní prodávajícím kupujícímu (emailem na adresu </w:t>
      </w:r>
      <w:r w:rsidR="0041651F" w:rsidRPr="00AD71FF">
        <w:t>VanaA</w:t>
      </w:r>
      <w:r w:rsidRPr="00AD71FF">
        <w:t>@</w:t>
      </w:r>
      <w:r w:rsidR="00AD71FF" w:rsidRPr="00AD71FF">
        <w:t>spravazeleznic</w:t>
      </w:r>
      <w:r w:rsidRPr="00AD71FF">
        <w:t xml:space="preserve">.cz a v kopii na </w:t>
      </w:r>
      <w:r w:rsidR="0041651F" w:rsidRPr="00AD71FF">
        <w:t>Desensky</w:t>
      </w:r>
      <w:r w:rsidRPr="00AD71FF">
        <w:t>@</w:t>
      </w:r>
      <w:r w:rsidR="0041651F" w:rsidRPr="00AD71FF">
        <w:t>spravazeleznic</w:t>
      </w:r>
      <w:r w:rsidRPr="00AD71FF">
        <w:t>.cz) a</w:t>
      </w:r>
      <w:r w:rsidRPr="00782D29">
        <w:t xml:space="preserve"> kupující tento termín emailem prodávajícímu potvrdí. Za těchto podmínek je kupující povinen řádně dodaný předmět koupě na určeném místě plnění od prodávajícího převzít.</w:t>
      </w:r>
    </w:p>
    <w:p w:rsidR="00782D29" w:rsidRDefault="00782D29" w:rsidP="00782D29">
      <w:pPr>
        <w:pStyle w:val="Text1-1"/>
      </w:pPr>
      <w:r w:rsidRPr="00782D29">
        <w:t>Podmínkou přejímky je ověření kompletnosti dodávky. Při provádění přejímky provede kupující současně namátkovou kontrolu kvality předmětu koupě.</w:t>
      </w:r>
    </w:p>
    <w:p w:rsidR="00782D29" w:rsidRDefault="00782D29" w:rsidP="00782D29">
      <w:pPr>
        <w:pStyle w:val="Text1-1"/>
      </w:pPr>
      <w:r w:rsidRPr="00782D29">
        <w:t>Okamžikem skončení přejímky přechází veškerá odpovědnost za škodu na předmětu koupě na kupujícího. Skutečnost dokládající uskutečnění přejímky je podpis oprávněného zaměstnance kupujícího a otisk razítka kupujícího na dodacím listě.</w:t>
      </w:r>
    </w:p>
    <w:p w:rsidR="00782D29" w:rsidRDefault="00782D29" w:rsidP="00782D29">
      <w:pPr>
        <w:pStyle w:val="Text1-1"/>
      </w:pPr>
      <w:r w:rsidRPr="00782D29">
        <w:t>Vlastnické právo k dodanému předmětu koupě nabývá kupující okamžikem jeho řádného převzetí od prodávajícího.</w:t>
      </w:r>
    </w:p>
    <w:p w:rsidR="00782D29" w:rsidRDefault="00782D29" w:rsidP="00782D29">
      <w:pPr>
        <w:pStyle w:val="Text1-1"/>
      </w:pPr>
      <w:r w:rsidRPr="00782D29">
        <w:t xml:space="preserve">Prodávající je povinen předat kupujícímu při dodání předmětu koupě – dodací list – ve 3 vyhotoveních a kupující je povinen, vyjma případu uvedeného v čl. </w:t>
      </w:r>
      <w:r>
        <w:t>4.7</w:t>
      </w:r>
      <w:r w:rsidRPr="00782D29">
        <w:t xml:space="preserve"> této smlouvy, je řádně potvrdit. Jedno vyhotovení potvrzeného dodacího listu si ponechá kupující a dvě vyhotovení předá prodávajícímu. Na dodacím listě bude vždy uvedeno:</w:t>
      </w:r>
    </w:p>
    <w:p w:rsidR="00782D29" w:rsidRPr="00782D29" w:rsidRDefault="00782D29" w:rsidP="00782D29">
      <w:pPr>
        <w:numPr>
          <w:ilvl w:val="1"/>
          <w:numId w:val="49"/>
        </w:numPr>
        <w:spacing w:after="0" w:line="240" w:lineRule="auto"/>
        <w:jc w:val="both"/>
        <w:rPr>
          <w:rFonts w:cs="Arial"/>
        </w:rPr>
      </w:pPr>
      <w:r w:rsidRPr="00782D29">
        <w:rPr>
          <w:rFonts w:cs="Arial"/>
        </w:rPr>
        <w:t>přesné označení prodávajícího a kupujícího,</w:t>
      </w:r>
    </w:p>
    <w:p w:rsidR="00782D29" w:rsidRPr="00782D29" w:rsidRDefault="00782D29" w:rsidP="00782D29">
      <w:pPr>
        <w:numPr>
          <w:ilvl w:val="1"/>
          <w:numId w:val="49"/>
        </w:numPr>
        <w:spacing w:after="0" w:line="240" w:lineRule="auto"/>
        <w:jc w:val="both"/>
        <w:rPr>
          <w:rFonts w:cs="Arial"/>
        </w:rPr>
      </w:pPr>
      <w:r w:rsidRPr="00782D29">
        <w:rPr>
          <w:rFonts w:cs="Arial"/>
        </w:rPr>
        <w:t>číslo dodacího listu a datum vystavení,</w:t>
      </w:r>
    </w:p>
    <w:p w:rsidR="00782D29" w:rsidRPr="00782D29" w:rsidRDefault="00782D29" w:rsidP="00782D29">
      <w:pPr>
        <w:numPr>
          <w:ilvl w:val="1"/>
          <w:numId w:val="49"/>
        </w:numPr>
        <w:spacing w:after="0" w:line="240" w:lineRule="auto"/>
        <w:jc w:val="both"/>
        <w:rPr>
          <w:rFonts w:cs="Arial"/>
        </w:rPr>
      </w:pPr>
      <w:r w:rsidRPr="00782D29">
        <w:rPr>
          <w:rFonts w:cs="Arial"/>
        </w:rPr>
        <w:t>číslo kupní smlouvy, popř. číslo dodatku kupní smlouvy,</w:t>
      </w:r>
    </w:p>
    <w:p w:rsidR="00782D29" w:rsidRPr="00782D29" w:rsidRDefault="00782D29" w:rsidP="00782D29">
      <w:pPr>
        <w:spacing w:after="120"/>
        <w:ind w:left="1417" w:hanging="425"/>
        <w:jc w:val="both"/>
        <w:rPr>
          <w:rFonts w:cs="Arial"/>
        </w:rPr>
      </w:pPr>
      <w:r w:rsidRPr="00782D29">
        <w:rPr>
          <w:rFonts w:cs="Arial"/>
        </w:rPr>
        <w:t xml:space="preserve"> -</w:t>
      </w:r>
      <w:r w:rsidRPr="00782D29">
        <w:rPr>
          <w:rFonts w:cs="Arial"/>
        </w:rPr>
        <w:tab/>
        <w:t>specifikace předmětu koupě.</w:t>
      </w:r>
    </w:p>
    <w:p w:rsidR="00782D29" w:rsidRPr="00AF77E4" w:rsidRDefault="00782D29" w:rsidP="00A47166">
      <w:pPr>
        <w:pStyle w:val="Text1-1"/>
      </w:pPr>
      <w:r w:rsidRPr="00AF77E4">
        <w:t>Současně s daňovým dokladem (</w:t>
      </w:r>
      <w:r w:rsidR="00A47166" w:rsidRPr="00AF77E4">
        <w:t xml:space="preserve">elektronicky zaslanou </w:t>
      </w:r>
      <w:r w:rsidRPr="00AF77E4">
        <w:t>fakturou) zašle prodávající kupujícímu, jako přílohu, jedno vyhotovení potvrzeného dodacího listu uskutečněné dodávky</w:t>
      </w:r>
      <w:r w:rsidR="00A47166" w:rsidRPr="00AF77E4">
        <w:t>, a to na adresu pro zasílání elektronických faktur uvedenou v kontaktu kupujícího</w:t>
      </w:r>
      <w:r w:rsidRPr="00AF77E4">
        <w:t>.</w:t>
      </w:r>
      <w:r w:rsidR="00A47166" w:rsidRPr="00AF77E4">
        <w:t xml:space="preserve"> V případě technických problémů s vyhotovením elektronické podoby </w:t>
      </w:r>
      <w:r w:rsidR="00A47166" w:rsidRPr="00AF77E4">
        <w:lastRenderedPageBreak/>
        <w:t xml:space="preserve">daňového dokladu či jeho příloh (např. nečitelnost </w:t>
      </w:r>
      <w:proofErr w:type="spellStart"/>
      <w:r w:rsidR="00A47166" w:rsidRPr="00AF77E4">
        <w:t>scanu</w:t>
      </w:r>
      <w:proofErr w:type="spellEnd"/>
      <w:r w:rsidR="00A47166" w:rsidRPr="00AF77E4">
        <w:t xml:space="preserve">) bude </w:t>
      </w:r>
      <w:r w:rsidR="00D248FA">
        <w:t xml:space="preserve">kupující </w:t>
      </w:r>
      <w:r w:rsidR="00A47166" w:rsidRPr="00AF77E4">
        <w:t>akceptovat daňový doklad doručený v listinné podobě.</w:t>
      </w:r>
    </w:p>
    <w:p w:rsidR="00F24489" w:rsidRDefault="00782D29" w:rsidP="00214C3E">
      <w:pPr>
        <w:pStyle w:val="Nadpis1-1"/>
      </w:pPr>
      <w:r>
        <w:t>vady předmětu koupě (reklamace)</w:t>
      </w:r>
    </w:p>
    <w:p w:rsidR="00782D29" w:rsidRDefault="00782D29" w:rsidP="00782D29">
      <w:pPr>
        <w:pStyle w:val="Text1-1"/>
      </w:pPr>
      <w:r w:rsidRPr="00782D29">
        <w:t>Prodávající prohlašuje, že předmět koupě není zatížen právy třetích osob, tedy, že nemá právní vady.</w:t>
      </w:r>
    </w:p>
    <w:p w:rsidR="00782D29" w:rsidRDefault="00782D29" w:rsidP="00782D29">
      <w:pPr>
        <w:pStyle w:val="Text1-1"/>
      </w:pPr>
      <w:r w:rsidRPr="00782D29">
        <w:t>Prodávající odpovídá kupujícímu za bezvadný stav předmětu koupě, z</w:t>
      </w:r>
      <w:r>
        <w:t>a dodržení podmínek uvedených v</w:t>
      </w:r>
      <w:r w:rsidRPr="00782D29">
        <w:t xml:space="preserve"> kupní smlouvě, za správnou specifikaci a správné počty dodaných množstevních jednotek.</w:t>
      </w:r>
    </w:p>
    <w:p w:rsidR="00782D29" w:rsidRDefault="00DB3E86" w:rsidP="00DB3E86">
      <w:pPr>
        <w:pStyle w:val="Text1-1"/>
      </w:pPr>
      <w:r w:rsidRPr="00DB3E86">
        <w:t xml:space="preserve">Prodávající poskytuje kupujícímu záruku za jakost předmětu koupě nejméně v </w:t>
      </w:r>
      <w:r w:rsidRPr="00DB3E86">
        <w:rPr>
          <w:highlight w:val="cyan"/>
        </w:rPr>
        <w:t>délce 24 měsíců</w:t>
      </w:r>
      <w:r w:rsidRPr="00DB3E86">
        <w:t xml:space="preserve"> ode dne předání a převzetí předmětu koupě kupujícím. V případech, kdy by záruční doba poskytnutá výrobci předmětu koupě překročila výše uvedenou dobu </w:t>
      </w:r>
      <w:r w:rsidRPr="00DB3E86">
        <w:rPr>
          <w:highlight w:val="cyan"/>
        </w:rPr>
        <w:t>24 měsíců</w:t>
      </w:r>
      <w:r w:rsidRPr="00DB3E86">
        <w:t>, zavazuje se prodávající poskytnout kupujícímu záruku za jakost předmětu koupě v této delší době dané výrobci předmětu koupě.</w:t>
      </w:r>
    </w:p>
    <w:p w:rsidR="00DB3E86" w:rsidRDefault="00DB3E86" w:rsidP="00DB3E86">
      <w:pPr>
        <w:pStyle w:val="Text1-1"/>
      </w:pPr>
      <w:r w:rsidRPr="00DB3E86">
        <w:t>Poskytnutá záruka znamená, že dodaný předmět koupě bude bezvadný a bude mít po celou dobu záruční doby obvyklé vlastnosti odpovídající této smlouvě, obchodním zvyklostem a obsahu příslušných právních norem platných v den dodání předmětu koupě kupujícímu, které se na tento předmět koupě vztahují.</w:t>
      </w:r>
    </w:p>
    <w:p w:rsidR="00DB3E86" w:rsidRDefault="00DB3E86" w:rsidP="00DB3E86">
      <w:pPr>
        <w:pStyle w:val="Text1-1"/>
      </w:pPr>
      <w:r w:rsidRPr="00DB3E86">
        <w:t>Zjevné vady předmětu koupě, tedy vady, které lze zjistit při přebírání předmětu koupě kupujícím, je kupující povinen reklamovat již na dodacím listu. Pokud se týká práva kupujícího z vadného plnění, postupuje se dle ustanovení § 2099 a násl. občanského zákoníku. Odchylně od zákona smluvní strany ujednávají, že vadu předmětu koupě lze vytknout do 15 pracovních dnů po převzetí předmětu koupě kupujícím.</w:t>
      </w:r>
    </w:p>
    <w:p w:rsidR="00403C48" w:rsidRDefault="00403C48" w:rsidP="00403C48">
      <w:pPr>
        <w:pStyle w:val="Text1-1"/>
      </w:pPr>
      <w:r>
        <w:t xml:space="preserve">Kupující má právo reklamovat zjištěné vady předmětu koupě kdykoliv během záruční doby. K reklamaci přiloží vždy vadný předmět koupě. </w:t>
      </w:r>
    </w:p>
    <w:p w:rsidR="00403C48" w:rsidRDefault="00403C48" w:rsidP="00403C48">
      <w:pPr>
        <w:pStyle w:val="Text1-1"/>
      </w:pPr>
      <w:r>
        <w:t>Kupující je povinen při převzetí předmětu koupě tento předmět koupě řádně prohlédnout. Zjistí-li kupující nebo jeho zástupce nesrovnalosti ve specifikaci nebo množství, zřejmou porušenost nebo neúplnost dodávky nebo okolnosti tomu nasvědčující, je povinen o tom spolu s předávajícím sepsat zápis, ve kterém obě strany uvedou svá stanoviska. Pokud prodávající nebo jeho zástupce odmítne sepsat nebo podepsat tento zápis, není kupující povinen dodávku převzít.</w:t>
      </w:r>
    </w:p>
    <w:p w:rsidR="00403C48" w:rsidRDefault="00403C48" w:rsidP="00403C48">
      <w:pPr>
        <w:pStyle w:val="Text1-1"/>
      </w:pPr>
      <w:r>
        <w:t>Lhůta pro vyřízení reklamace vadného předmětu koupě činí 30 kalendářních dnů. Tato lhůta začíná běžet dnem, kdy vadný předmět koupě prodávající převzal od kupujícího. Po dobu, po kterou nemůže kupující vadný předmět koupě užívat, neběží záruční doba.</w:t>
      </w:r>
    </w:p>
    <w:p w:rsidR="00403C48" w:rsidRDefault="00403C48" w:rsidP="00403C48">
      <w:pPr>
        <w:pStyle w:val="Text1-1"/>
      </w:pPr>
      <w:r>
        <w:t>Prodávající neodpovídá za poškození předmětu koupě živelnou událostí, mechanickým poškozením ze strany kupujícího nebo třetí osoby, nevhodným skladováním, popř. použitím k účelu, který není obvyklý u tohoto druhu předmětu koupě.</w:t>
      </w:r>
    </w:p>
    <w:p w:rsidR="006C7460" w:rsidRDefault="00403C48" w:rsidP="00214C3E">
      <w:pPr>
        <w:pStyle w:val="Nadpis1-1"/>
      </w:pPr>
      <w:r>
        <w:t>sankce (smluvní pokuty, úroky z prodlení)</w:t>
      </w:r>
    </w:p>
    <w:p w:rsidR="00403C48" w:rsidRDefault="00403C48" w:rsidP="00403C48">
      <w:pPr>
        <w:pStyle w:val="Text1-1"/>
      </w:pPr>
      <w:r>
        <w:t xml:space="preserve">V případě, že prodávající nebude řádně plnit tuto kupní smlouvu, je kupující oprávněn po prodávajícím požadovat zaplacení smluvních pokut sjednaných v části 14 Obchodních podmínek a prodávající je povinen kupujícímu tyto smluvní pokuty uhradit. </w:t>
      </w:r>
    </w:p>
    <w:p w:rsidR="00403C48" w:rsidRDefault="00403C48" w:rsidP="00403C48">
      <w:pPr>
        <w:pStyle w:val="Text1-1"/>
      </w:pPr>
      <w:r>
        <w:t>V případě prodlení kupujícího s úhradou kupní ceny (faktury – daňového dokladu) vzniká prodávajícímu právo účtovat zákonný úrok z prodlení. Smluvní strany se dohodly, že po dobu minimálně 14 kalendářních dnů nebude prodávajícím úrok z prodlení požadován.</w:t>
      </w:r>
    </w:p>
    <w:p w:rsidR="00403C48" w:rsidRDefault="00403C48" w:rsidP="00403C48">
      <w:pPr>
        <w:pStyle w:val="Text1-1"/>
      </w:pPr>
      <w:r>
        <w:t xml:space="preserve">Zaplacením smluvní pokuty není dotčeno právo kupujícího na náhradu škody, která vznikla v příčinné souvislosti s porušením smluvní povinnosti, jež má za následek placení smluvní pokuty. </w:t>
      </w:r>
    </w:p>
    <w:p w:rsidR="00403C48" w:rsidRDefault="00403C48" w:rsidP="00403C48">
      <w:pPr>
        <w:pStyle w:val="Text1-1"/>
      </w:pPr>
      <w:r>
        <w:t>Povinnost, jejíž splnění bylo zajištěno smluvní pokutou, je povinná smluvní strana povinna splnit i po zaplacení smluvní pokuty.</w:t>
      </w:r>
    </w:p>
    <w:p w:rsidR="00403C48" w:rsidRDefault="00403C48" w:rsidP="00403C48">
      <w:pPr>
        <w:pStyle w:val="Text1-1"/>
      </w:pPr>
      <w:r w:rsidRPr="00403C48">
        <w:lastRenderedPageBreak/>
        <w:t>Povinnost zaplatit</w:t>
      </w:r>
    </w:p>
    <w:p w:rsidR="00403C48" w:rsidRPr="00403C48" w:rsidRDefault="00403C48" w:rsidP="00403C48">
      <w:pPr>
        <w:spacing w:after="120"/>
        <w:ind w:left="1134" w:hanging="425"/>
        <w:jc w:val="both"/>
        <w:rPr>
          <w:rFonts w:cs="Arial"/>
        </w:rPr>
      </w:pPr>
      <w:r w:rsidRPr="00403C48">
        <w:rPr>
          <w:rFonts w:cs="Arial"/>
        </w:rPr>
        <w:t>a.</w:t>
      </w:r>
      <w:r w:rsidRPr="00403C48">
        <w:rPr>
          <w:rFonts w:cs="Arial"/>
        </w:rPr>
        <w:tab/>
        <w:t xml:space="preserve">smluvní pokutu podle </w:t>
      </w:r>
      <w:r>
        <w:rPr>
          <w:rFonts w:cs="Arial"/>
        </w:rPr>
        <w:t>čl. 5.1</w:t>
      </w:r>
      <w:r w:rsidRPr="00403C48">
        <w:rPr>
          <w:rFonts w:cs="Arial"/>
        </w:rPr>
        <w:t xml:space="preserve"> této smlouvy vzniká prodávajícímu do 30 dnů od doručení výzvy kupujícího prodávajícímu k zaplacení smluvní pokuty,</w:t>
      </w:r>
    </w:p>
    <w:p w:rsidR="00403C48" w:rsidRPr="00403C48" w:rsidRDefault="00403C48" w:rsidP="00403C48">
      <w:pPr>
        <w:spacing w:after="120"/>
        <w:ind w:left="1134" w:hanging="425"/>
        <w:jc w:val="both"/>
        <w:rPr>
          <w:rFonts w:cs="Arial"/>
        </w:rPr>
      </w:pPr>
      <w:r w:rsidRPr="00403C48">
        <w:rPr>
          <w:rFonts w:cs="Arial"/>
        </w:rPr>
        <w:t>b.</w:t>
      </w:r>
      <w:r w:rsidRPr="00403C48">
        <w:rPr>
          <w:rFonts w:cs="Arial"/>
        </w:rPr>
        <w:tab/>
        <w:t xml:space="preserve">úrok z prodlení podle </w:t>
      </w:r>
      <w:r>
        <w:rPr>
          <w:rFonts w:cs="Arial"/>
        </w:rPr>
        <w:t xml:space="preserve">čl. 5.2 </w:t>
      </w:r>
      <w:r w:rsidRPr="00403C48">
        <w:rPr>
          <w:rFonts w:cs="Arial"/>
        </w:rPr>
        <w:t>této smlouvy vzniká kupujícímu do 30 dnů od doručení výzvy a vyčíslení částky prodávajícím.</w:t>
      </w:r>
    </w:p>
    <w:p w:rsidR="00281052" w:rsidRDefault="00281052" w:rsidP="00281052">
      <w:pPr>
        <w:pStyle w:val="Text1-1"/>
      </w:pPr>
      <w:r>
        <w:t>Práva a povinnosti vyplývající z této kupní smlouvy nelze bez předchozího souhlasu druhé smluvní strany převádět na třetí osobu. Porušení tohoto ujednání je podstatným porušením povinností z této smlouvy a druhá smluvní strana může v tomto případě od smlouvy odstoupit. Odstoupením od smlouvy zaniká smlouva ex tunc, tj. od počátku.</w:t>
      </w:r>
    </w:p>
    <w:p w:rsidR="00281052" w:rsidRDefault="00281052" w:rsidP="00281052">
      <w:pPr>
        <w:pStyle w:val="Text1-1"/>
      </w:pPr>
      <w:r>
        <w:t>Prodávající se zavazuje nepostoupit své pohledávky z této kupní smlouvy třetím osobám bez předchozího písemného souhlasu kupujícího. V případě, že prodávající poruší toto smluvní ujednání, je kupující oprávněn účtovat prodávajícímu smluvní pokutu ve výši 20% postoupené pohledávky, minimálně však ve výši 5 000,- Kč. Tato smluvní pokuta je splatná ve lhůtě 30 kalendářních dnů od doručení výzvy k zaplacení smluvní pokuty kupujícího prodávajícímu.</w:t>
      </w:r>
    </w:p>
    <w:p w:rsidR="006C7460" w:rsidRPr="00092818" w:rsidRDefault="00281052" w:rsidP="00281052">
      <w:pPr>
        <w:pStyle w:val="Text1-1"/>
      </w:pPr>
      <w:r>
        <w:t>V případě prodlení prodávajícího s řádným dodáním předmětu koupě, tj. bez zjevných vad či jiného poškození, které bude delší jak 30 dnů, má kupující právo odstoupit od této smlouvy. V tomto případě se smlouva ruší ex tunc, tj. od počátku.</w:t>
      </w:r>
    </w:p>
    <w:p w:rsidR="007A7344" w:rsidRDefault="00281052" w:rsidP="00214C3E">
      <w:pPr>
        <w:pStyle w:val="Nadpis1-1"/>
      </w:pPr>
      <w:r>
        <w:t>společná a závěrečná ustanovení</w:t>
      </w:r>
    </w:p>
    <w:p w:rsidR="0031424A" w:rsidRDefault="0031424A" w:rsidP="0031424A">
      <w:pPr>
        <w:pStyle w:val="Text1-1"/>
      </w:pPr>
      <w:r>
        <w:t>Podpis smlouvy je projevem souhlasu s celým jejím obsahem. Tato smlouva nabývá platnosti dnem podpisu poslední smluvní stranou a účinnosti dnem uveřejnění smlouvy v registru smluv.</w:t>
      </w:r>
    </w:p>
    <w:p w:rsidR="0031424A" w:rsidRDefault="0031424A" w:rsidP="0031424A">
      <w:pPr>
        <w:pStyle w:val="Text1-1"/>
      </w:pPr>
      <w:r>
        <w:t>Změny této smlouvy mohou smluvní strany provádět pouze písemnou formou (číslovanými dodatky) a po vzájemné dohodě.</w:t>
      </w:r>
    </w:p>
    <w:p w:rsidR="0031424A" w:rsidRDefault="0031424A" w:rsidP="0031424A">
      <w:pPr>
        <w:pStyle w:val="Text1-1"/>
      </w:pPr>
      <w:r>
        <w:t xml:space="preserve">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výzvy. Veškeré spory z této smlouvy, u nichž nedojde k dohodě, budou řešit soudy České republiky. </w:t>
      </w:r>
    </w:p>
    <w:p w:rsidR="0031424A" w:rsidRDefault="0031424A" w:rsidP="0031424A">
      <w:pPr>
        <w:pStyle w:val="Text1-1"/>
      </w:pPr>
      <w:r>
        <w:t>Smluvní strany berou na vědomí, že veškeré právní jednání adresované druhé smluvní straně nabývají účinnosti dnem doručení na adresu, kterou si pro účely doručování v záhlaví této smlouvy označily jako sféru své dispozice, a to bez ohledu na skutečnost, kdy se druhá strana fakticky s právním jednáním seznámí. Tudíž právní jednání je učiněno již samotným doručením na adresu uvedenou ve smlouvě.</w:t>
      </w:r>
    </w:p>
    <w:p w:rsidR="0031424A" w:rsidRDefault="0031424A" w:rsidP="0031424A">
      <w:pPr>
        <w:pStyle w:val="Text1-1"/>
      </w:pPr>
      <w:r>
        <w:t>Smluvní strany prohlašují, že jednotlivé články jsou dostatečné z hlediska náležitostí pro vznik smluvního vztahu, bylo využito smluvní volnosti stran a tato smlouva se uzavírá určitě, vážně a srozumitelně.</w:t>
      </w:r>
    </w:p>
    <w:p w:rsidR="0031424A" w:rsidRDefault="0031424A" w:rsidP="0031424A">
      <w:pPr>
        <w:pStyle w:val="Text1-1"/>
      </w:pPr>
      <w:r>
        <w:t>Právní vztahy vyplývající z této smlouvy se řídí výhradně právem České republiky. Pokud není v této smlouvě stanoveno jinak, platí pro právní vztahy z ní vyplývající příslušná ustanovení Obchodních podmínek a dále pak obecně závazné právní předpisy.</w:t>
      </w:r>
    </w:p>
    <w:p w:rsidR="0031424A" w:rsidRDefault="0031424A" w:rsidP="0031424A">
      <w:pPr>
        <w:pStyle w:val="Text1-1"/>
      </w:pPr>
      <w:r>
        <w:t xml:space="preserve">Prodávající bere na vědomí, že kupující je povinným subjektem dle zákona č. 340/2015 Sb., o zvláštních podmínkách účinnosti některých smluv, uveřejňování těchto smluv a registru smluv (zákon o registru smluv), ve znění pozdějších předpisů (dále jen „ZRS“). Pokud budou splněny podmínky stanovené ZRS pro povinnost uveřejnění smlouvy v Registru smluv Ministerstva vnitra České republiky, souhlasí prodávající s takovým uveřejněním textu smlouvy, jejích příloh i případných dodatků (bez identifikace osob, které nejsou uvedeny ve veřejně přístupných rejstřících, kontaktů a bankovních spojení). Zaslání smlouvy správci registru smluv k uveřejnění smluv obvykle zajišťuje kupující, nicméně odpovědnost za uveřejnění smlouvy v registru smluv mají obě smluvní strany. Prodávající tedy není oprávněn v případě neuveřejnění smlouvy po </w:t>
      </w:r>
      <w:r>
        <w:lastRenderedPageBreak/>
        <w:t xml:space="preserve">kupujícím požadovat náhradu škody nebo jakékoliv újmy, která by mu v této souvislosti vznikla nebo vzniknout mohla. </w:t>
      </w:r>
    </w:p>
    <w:p w:rsidR="0031424A" w:rsidRDefault="0031424A" w:rsidP="0031424A">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1424A" w:rsidRDefault="0031424A" w:rsidP="0031424A">
      <w:pPr>
        <w:pStyle w:val="Text1-1"/>
      </w:pPr>
      <w: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prodávající neoznačí za své obchodní tajemství před uzavřením této smlouvy, nebude kupující jako s obchodním tajemstvím nakládat a ani zodpovídat za případnou škodu či jinou újmu takovým postupem vzniklou. Označením obchodního tajemství ve smyslu předchozí věty se rozumí doručení písemného oznámení prodávajícího kupujícímu, které obsahuje přesnou identifikaci dotčených částí smlouvy, a to včetně odůvodnění, proč jsou tyto části smlouvy za obchodní tajemství považovány. Prodávající je povinen výslovně uvést, že informace, které označil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rsidR="0031424A" w:rsidRDefault="0031424A" w:rsidP="0031424A">
      <w:pPr>
        <w:pStyle w:val="Text1-1"/>
      </w:pPr>
      <w:r>
        <w:t>Smluvní strany se zavazují zpracovávat osobní údaje o zaměstnancích druhé smluvní strany v souladu s Nařízením Evropského parlamentu a Rady (EU) č. 2016/679 ze dne 27. 4. 2016, obecné nařízení o ochraně osobních údajů.</w:t>
      </w:r>
    </w:p>
    <w:p w:rsidR="0031424A" w:rsidRDefault="0031424A" w:rsidP="0031424A">
      <w:pPr>
        <w:pStyle w:val="Text1-1"/>
      </w:pPr>
      <w:r>
        <w:t xml:space="preserve">Tato smlouva je vyhotovena </w:t>
      </w:r>
      <w:r w:rsidRPr="0031635D">
        <w:rPr>
          <w:highlight w:val="green"/>
        </w:rPr>
        <w:t>ve       (     ) stejnopisech</w:t>
      </w:r>
      <w:r>
        <w:t xml:space="preserve"> (o </w:t>
      </w:r>
      <w:r w:rsidRPr="0031635D">
        <w:rPr>
          <w:highlight w:val="cyan"/>
        </w:rPr>
        <w:t>šesti stranách</w:t>
      </w:r>
      <w:r>
        <w:t xml:space="preserve">). Každé vyhotovení má platnost originálu. Po podpisu obou smluvních stran kupující obdrží 2 (dvě) vyhotovení smlouvy a prodávající </w:t>
      </w:r>
      <w:r w:rsidRPr="0031635D">
        <w:rPr>
          <w:highlight w:val="green"/>
        </w:rPr>
        <w:t>obdrží       (     ) vyhotovení</w:t>
      </w:r>
      <w:r>
        <w:t>.</w:t>
      </w:r>
    </w:p>
    <w:p w:rsidR="0031424A" w:rsidRDefault="0031424A" w:rsidP="0031424A">
      <w:pPr>
        <w:pStyle w:val="Text1-1"/>
      </w:pPr>
      <w:r>
        <w:t>Smluvní strany prohlašují, že si smlouvu řádně přečetly a že smlouvu uzavřely na základě pravé a svobodné vůle. Na důkaz toho stvrzují smlouvu svými podpisy.</w:t>
      </w:r>
    </w:p>
    <w:p w:rsidR="00927364" w:rsidRDefault="00927364" w:rsidP="00927364">
      <w:pPr>
        <w:pStyle w:val="Text1-1"/>
      </w:pPr>
      <w:r w:rsidRPr="00927364">
        <w:t>Osoby uzavírající tuto smlouvu za smluvní strany souhlasí s uveřejněním svých osobních údajů, které jsou uvedeny v této smlouvě, spolu se smlouvou v registru smluv. Tento souhlas je udělen na dobu neurčitou.</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235"/>
        <w:gridCol w:w="6683"/>
      </w:tblGrid>
      <w:tr w:rsidR="00214C3E" w:rsidRPr="00F97DBD" w:rsidTr="00DF5182">
        <w:trPr>
          <w:jc w:val="center"/>
        </w:trPr>
        <w:tc>
          <w:tcPr>
            <w:tcW w:w="1253" w:type="pct"/>
          </w:tcPr>
          <w:bookmarkStart w:id="8"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8"/>
            <w:r w:rsidRPr="00F97DBD">
              <w:fldChar w:fldCharType="end"/>
            </w:r>
            <w:r w:rsidRPr="00F97DBD">
              <w:t>:</w:t>
            </w:r>
          </w:p>
        </w:tc>
        <w:tc>
          <w:tcPr>
            <w:tcW w:w="3747" w:type="pct"/>
          </w:tcPr>
          <w:p w:rsidR="00214C3E" w:rsidRPr="00F97DBD" w:rsidRDefault="00DF5182" w:rsidP="00DF5182">
            <w:pPr>
              <w:pStyle w:val="Textbezslovn"/>
            </w:pPr>
            <w:r>
              <w:t>Cenová nabídka</w:t>
            </w:r>
          </w:p>
        </w:tc>
      </w:tr>
      <w:tr w:rsidR="00667A0D" w:rsidRPr="00F97DBD" w:rsidTr="00DF5182">
        <w:trPr>
          <w:jc w:val="center"/>
        </w:trPr>
        <w:tc>
          <w:tcPr>
            <w:tcW w:w="1253" w:type="pct"/>
          </w:tcPr>
          <w:p w:rsidR="00667A0D" w:rsidRPr="00667A0D" w:rsidRDefault="00667A0D" w:rsidP="00214C3E">
            <w:pPr>
              <w:pStyle w:val="Textbezslovn"/>
              <w:rPr>
                <w:u w:val="single"/>
              </w:rPr>
            </w:pPr>
            <w:r w:rsidRPr="00667A0D">
              <w:rPr>
                <w:u w:val="single"/>
              </w:rPr>
              <w:t>Příloha č. 2:</w:t>
            </w:r>
          </w:p>
        </w:tc>
        <w:tc>
          <w:tcPr>
            <w:tcW w:w="3747" w:type="pct"/>
          </w:tcPr>
          <w:p w:rsidR="00667A0D" w:rsidRPr="00F97DBD" w:rsidRDefault="00DF5182" w:rsidP="00DF5182">
            <w:pPr>
              <w:pStyle w:val="Textbezslovn"/>
            </w:pPr>
            <w:r w:rsidRPr="00F97DBD">
              <w:t xml:space="preserve">Obchodní podmínky </w:t>
            </w:r>
            <w:r>
              <w:t>ke kupní smlouvě</w:t>
            </w:r>
          </w:p>
        </w:tc>
      </w:tr>
    </w:tbl>
    <w:p w:rsidR="00F422D3" w:rsidRDefault="00F422D3" w:rsidP="009F0867">
      <w:pPr>
        <w:pStyle w:val="Textbezodsazen"/>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4E76EE">
        <w:t xml:space="preserve"> Hradci Králové </w:t>
      </w:r>
      <w:r>
        <w:t>dne</w:t>
      </w:r>
      <w:r w:rsidR="004E76EE">
        <w:tab/>
      </w:r>
      <w:r w:rsidR="004E76EE">
        <w:tab/>
      </w:r>
      <w:r w:rsidR="004E76EE">
        <w:tab/>
      </w:r>
      <w:r w:rsidR="004E76EE">
        <w:tab/>
      </w:r>
      <w:r w:rsidR="004E76EE">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0A2DE6" w:rsidP="004E76EE">
      <w:pPr>
        <w:pStyle w:val="Textbezodsazen"/>
        <w:spacing w:after="0"/>
      </w:pPr>
      <w:r w:rsidRPr="004E76EE">
        <w:t>I</w:t>
      </w:r>
      <w:r w:rsidR="004E76EE" w:rsidRPr="004E76EE">
        <w:t>ng. Lubor Hrubeš</w:t>
      </w:r>
      <w:r w:rsidR="004E76EE" w:rsidRPr="004E76EE">
        <w:tab/>
      </w:r>
      <w:r w:rsidR="004E76EE" w:rsidRPr="004E76EE">
        <w:tab/>
      </w:r>
      <w:r w:rsidR="004E76EE" w:rsidRPr="004E76EE">
        <w:tab/>
      </w:r>
      <w:r w:rsidR="004E76EE" w:rsidRPr="004E76EE">
        <w:tab/>
      </w:r>
      <w:r w:rsidR="004E76EE" w:rsidRPr="004E76EE">
        <w:tab/>
      </w:r>
      <w:r w:rsidR="004E76EE" w:rsidRPr="004E76EE">
        <w:rPr>
          <w:rFonts w:ascii="Verdana" w:eastAsia="Times New Roman" w:hAnsi="Verdana" w:cs="Calibri"/>
          <w:bCs/>
          <w:lang w:eastAsia="cs-CZ"/>
        </w:rPr>
        <w:t>titul, jméno a příjmení</w:t>
      </w:r>
    </w:p>
    <w:p w:rsidR="00593C6C" w:rsidRDefault="006F2CAF" w:rsidP="004E76EE">
      <w:pPr>
        <w:pStyle w:val="Textbezodsazen"/>
        <w:spacing w:after="0"/>
      </w:pPr>
      <w:r>
        <w:t>Správa železnic</w:t>
      </w:r>
      <w:r w:rsidR="00593C6C">
        <w:t>,</w:t>
      </w:r>
      <w:r w:rsidRPr="006F2CAF">
        <w:t xml:space="preserve"> </w:t>
      </w:r>
      <w:r>
        <w:t>státní organizace</w:t>
      </w:r>
      <w:r>
        <w:tab/>
      </w:r>
      <w:r w:rsidR="00593C6C">
        <w:tab/>
      </w:r>
      <w:r w:rsidR="00593C6C">
        <w:tab/>
        <w:t>funkce</w:t>
      </w:r>
    </w:p>
    <w:p w:rsidR="00593C6C" w:rsidRDefault="006F2CAF" w:rsidP="004E76EE">
      <w:pPr>
        <w:pStyle w:val="Textbezodsazen"/>
        <w:spacing w:after="0"/>
      </w:pPr>
      <w:r>
        <w:t>ředitel Oblastního ředitelství</w:t>
      </w:r>
      <w:r w:rsidR="00593C6C">
        <w:tab/>
      </w:r>
      <w:r w:rsidR="00593C6C">
        <w:tab/>
      </w:r>
      <w:r w:rsidR="00593C6C">
        <w:tab/>
      </w:r>
      <w:r w:rsidR="00593C6C">
        <w:tab/>
        <w:t>společnost</w:t>
      </w:r>
    </w:p>
    <w:p w:rsidR="004E76EE" w:rsidRDefault="006F2CAF" w:rsidP="004E76EE">
      <w:pPr>
        <w:pStyle w:val="Textbezodsazen"/>
        <w:spacing w:after="0"/>
      </w:pPr>
      <w:r>
        <w:t>Hradec Králové</w:t>
      </w:r>
      <w:r w:rsidR="004E76EE">
        <w:tab/>
      </w:r>
      <w:r w:rsidR="004E76EE">
        <w:tab/>
      </w:r>
      <w:r w:rsidR="004E76EE">
        <w:tab/>
      </w:r>
      <w:r w:rsidR="004E76EE">
        <w:tab/>
      </w:r>
    </w:p>
    <w:p w:rsidR="004E76EE" w:rsidRDefault="004E76EE" w:rsidP="004E76EE">
      <w:pPr>
        <w:pStyle w:val="Textbezodsazen"/>
        <w:spacing w:after="0"/>
      </w:pPr>
      <w:r>
        <w:lastRenderedPageBreak/>
        <w:tab/>
      </w:r>
      <w:r>
        <w:tab/>
      </w:r>
      <w:r>
        <w:tab/>
      </w:r>
      <w:r>
        <w:tab/>
      </w:r>
      <w:r>
        <w:tab/>
      </w:r>
      <w:r>
        <w:tab/>
      </w:r>
    </w:p>
    <w:p w:rsidR="00CB4F6D" w:rsidRDefault="00C203DE" w:rsidP="00D248FA">
      <w:pPr>
        <w:suppressAutoHyphens/>
        <w:spacing w:before="120"/>
        <w:jc w:val="both"/>
      </w:pPr>
      <w:r w:rsidRPr="008B5521">
        <w:rPr>
          <w:rFonts w:ascii="Verdana" w:hAnsi="Verdana" w:cstheme="minorHAnsi"/>
        </w:rPr>
        <w:t xml:space="preserve">Tato </w:t>
      </w:r>
      <w:r w:rsidR="00CF1212">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00CB4F6D">
        <w:br w:type="page"/>
      </w:r>
    </w:p>
    <w:p w:rsidR="00CB4F6D" w:rsidRDefault="00CB4F6D" w:rsidP="009F0867">
      <w:pPr>
        <w:pStyle w:val="Textbezodsazen"/>
        <w:sectPr w:rsidR="00CB4F6D" w:rsidSect="00970037">
          <w:headerReference w:type="default" r:id="rId13"/>
          <w:footerReference w:type="default" r:id="rId14"/>
          <w:headerReference w:type="first" r:id="rId15"/>
          <w:footerReference w:type="first" r:id="rId16"/>
          <w:pgSz w:w="11906" w:h="16838" w:code="9"/>
          <w:pgMar w:top="156" w:right="1134" w:bottom="1474" w:left="1418" w:header="601" w:footer="624" w:gutter="652"/>
          <w:cols w:space="708"/>
          <w:titlePg/>
          <w:docGrid w:linePitch="360"/>
        </w:sectPr>
      </w:pPr>
    </w:p>
    <w:p w:rsidR="00DF5182" w:rsidRDefault="00DF5182" w:rsidP="00DF5182">
      <w:pPr>
        <w:pStyle w:val="Nadpisbezsl1-1"/>
      </w:pPr>
      <w:r>
        <w:lastRenderedPageBreak/>
        <w:t>Příloha č. 1</w:t>
      </w:r>
    </w:p>
    <w:p w:rsidR="00DF5182" w:rsidRDefault="00DF5182" w:rsidP="00DF5182">
      <w:pPr>
        <w:pStyle w:val="Nadpisbezsl1-2"/>
      </w:pPr>
      <w:r>
        <w:t>Cenová nabídka</w:t>
      </w:r>
    </w:p>
    <w:p w:rsidR="00294C85" w:rsidRDefault="00294C85" w:rsidP="00DF5182">
      <w:pPr>
        <w:pStyle w:val="Nadpisbezsl1-2"/>
        <w:rPr>
          <w:rFonts w:ascii="Verdana" w:hAnsi="Verdana"/>
          <w:b w:val="0"/>
          <w:sz w:val="18"/>
          <w:szCs w:val="18"/>
        </w:rPr>
      </w:pPr>
      <w:r w:rsidRPr="00294C85">
        <w:rPr>
          <w:rFonts w:ascii="Verdana" w:hAnsi="Verdana"/>
          <w:b w:val="0"/>
          <w:sz w:val="18"/>
          <w:szCs w:val="18"/>
        </w:rPr>
        <w:t xml:space="preserve">Součástí </w:t>
      </w:r>
      <w:r>
        <w:rPr>
          <w:rFonts w:ascii="Verdana" w:hAnsi="Verdana"/>
          <w:b w:val="0"/>
          <w:sz w:val="18"/>
          <w:szCs w:val="18"/>
        </w:rPr>
        <w:t>kupní smlouvy</w:t>
      </w:r>
      <w:r w:rsidRPr="00294C85">
        <w:rPr>
          <w:rFonts w:ascii="Verdana" w:hAnsi="Verdana"/>
          <w:b w:val="0"/>
          <w:sz w:val="18"/>
          <w:szCs w:val="18"/>
        </w:rPr>
        <w:t xml:space="preserve"> je </w:t>
      </w:r>
      <w:r>
        <w:rPr>
          <w:rFonts w:ascii="Verdana" w:hAnsi="Verdana"/>
          <w:b w:val="0"/>
          <w:sz w:val="18"/>
          <w:szCs w:val="18"/>
        </w:rPr>
        <w:t>cenová nabídka</w:t>
      </w:r>
      <w:r w:rsidRPr="00294C85">
        <w:rPr>
          <w:rFonts w:ascii="Verdana" w:hAnsi="Verdana"/>
          <w:b w:val="0"/>
          <w:sz w:val="18"/>
          <w:szCs w:val="18"/>
        </w:rPr>
        <w:t>, kter</w:t>
      </w:r>
      <w:r>
        <w:rPr>
          <w:rFonts w:ascii="Verdana" w:hAnsi="Verdana"/>
          <w:b w:val="0"/>
          <w:sz w:val="18"/>
          <w:szCs w:val="18"/>
        </w:rPr>
        <w:t>á</w:t>
      </w:r>
      <w:r w:rsidRPr="00294C85">
        <w:rPr>
          <w:rFonts w:ascii="Verdana" w:hAnsi="Verdana"/>
          <w:b w:val="0"/>
          <w:sz w:val="18"/>
          <w:szCs w:val="18"/>
        </w:rPr>
        <w:t xml:space="preserve"> je uveden</w:t>
      </w:r>
      <w:r>
        <w:rPr>
          <w:rFonts w:ascii="Verdana" w:hAnsi="Verdana"/>
          <w:b w:val="0"/>
          <w:sz w:val="18"/>
          <w:szCs w:val="18"/>
        </w:rPr>
        <w:t>a</w:t>
      </w:r>
      <w:r w:rsidRPr="00294C85">
        <w:rPr>
          <w:rFonts w:ascii="Verdana" w:hAnsi="Verdana"/>
          <w:b w:val="0"/>
          <w:sz w:val="18"/>
          <w:szCs w:val="18"/>
        </w:rPr>
        <w:t xml:space="preserve"> v nabídce </w:t>
      </w:r>
      <w:r w:rsidR="00AF37A3">
        <w:rPr>
          <w:rFonts w:ascii="Verdana" w:hAnsi="Verdana"/>
          <w:b w:val="0"/>
          <w:sz w:val="18"/>
          <w:szCs w:val="18"/>
        </w:rPr>
        <w:t>prodávajícího</w:t>
      </w:r>
      <w:r w:rsidRPr="00294C85">
        <w:rPr>
          <w:rFonts w:ascii="Verdana" w:hAnsi="Verdana"/>
          <w:b w:val="0"/>
          <w:sz w:val="18"/>
          <w:szCs w:val="18"/>
        </w:rPr>
        <w:t>.</w:t>
      </w:r>
    </w:p>
    <w:p w:rsidR="00BD5C70" w:rsidRDefault="00BD5C70" w:rsidP="00DF5182">
      <w:pPr>
        <w:pStyle w:val="Nadpisbezsl1-2"/>
        <w:rPr>
          <w:rFonts w:ascii="Verdana" w:hAnsi="Verdana"/>
          <w:b w:val="0"/>
          <w:sz w:val="18"/>
          <w:szCs w:val="18"/>
        </w:rPr>
      </w:pPr>
    </w:p>
    <w:p w:rsidR="00BD5C70" w:rsidRPr="00294C85" w:rsidRDefault="00BD5C70" w:rsidP="00DF5182">
      <w:pPr>
        <w:pStyle w:val="Nadpisbezsl1-2"/>
        <w:rPr>
          <w:b w:val="0"/>
          <w:sz w:val="18"/>
          <w:szCs w:val="18"/>
        </w:rPr>
        <w:sectPr w:rsidR="00BD5C70" w:rsidRPr="00294C85" w:rsidSect="00C67F6A">
          <w:headerReference w:type="default" r:id="rId17"/>
          <w:footerReference w:type="default" r:id="rId18"/>
          <w:pgSz w:w="11906" w:h="16838" w:code="9"/>
          <w:pgMar w:top="1049" w:right="1134" w:bottom="1474" w:left="1418" w:header="595" w:footer="624" w:gutter="652"/>
          <w:pgNumType w:start="1"/>
          <w:cols w:space="708"/>
          <w:docGrid w:linePitch="360"/>
        </w:sectPr>
      </w:pPr>
    </w:p>
    <w:p w:rsidR="00CB4F6D" w:rsidRDefault="00CB4F6D" w:rsidP="00F762A8">
      <w:pPr>
        <w:pStyle w:val="Nadpisbezsl1-1"/>
      </w:pPr>
      <w:r>
        <w:lastRenderedPageBreak/>
        <w:t xml:space="preserve">Příloha č. </w:t>
      </w:r>
      <w:r w:rsidR="00FF39A1">
        <w:t>2</w:t>
      </w:r>
    </w:p>
    <w:p w:rsidR="00502690" w:rsidRDefault="00E463D2" w:rsidP="00687CE8">
      <w:pPr>
        <w:pStyle w:val="Nadpisbezsl1-2"/>
      </w:pPr>
      <w:r w:rsidRPr="00E463D2">
        <w:t>Obchodní podmínky</w:t>
      </w:r>
      <w:r w:rsidR="00687CE8">
        <w:t xml:space="preserve"> ke kupní smlouvě</w:t>
      </w:r>
    </w:p>
    <w:p w:rsidR="00593C6C" w:rsidRDefault="00593C6C" w:rsidP="00593C6C">
      <w:pPr>
        <w:pStyle w:val="Textbezodsazen"/>
      </w:pPr>
    </w:p>
    <w:p w:rsidR="00593C6C" w:rsidRPr="00F97DBD" w:rsidRDefault="00593C6C" w:rsidP="00593C6C">
      <w:pPr>
        <w:pStyle w:val="Textbezodsazen"/>
        <w:rPr>
          <w:b/>
          <w:bCs/>
        </w:rPr>
      </w:pPr>
      <w:r w:rsidRPr="00CA734E">
        <w:t xml:space="preserve">Obchodní podmínky </w:t>
      </w:r>
      <w:r>
        <w:t>ke kupní smlouvě</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sectPr w:rsidR="00593C6C" w:rsidRPr="00F97DBD" w:rsidSect="00C67F6A">
      <w:pgSz w:w="11906" w:h="16838" w:code="9"/>
      <w:pgMar w:top="1049" w:right="1134" w:bottom="1474" w:left="1418" w:header="595" w:footer="624" w:gutter="652"/>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Kudláček Filip, Mgr." w:date="2020-08-05T09:45:00Z" w:initials="KFM">
    <w:p w:rsidR="00703D9E" w:rsidRDefault="00703D9E">
      <w:pPr>
        <w:pStyle w:val="Textkomente"/>
      </w:pPr>
      <w:r>
        <w:rPr>
          <w:rStyle w:val="Odkaznakoment"/>
        </w:rPr>
        <w:annotationRef/>
      </w:r>
      <w:r>
        <w:t>tohle určitě můžeme doplnit už teď</w:t>
      </w:r>
    </w:p>
  </w:comment>
  <w:comment w:id="5" w:author="Desenský Jiří, DiS." w:date="2020-08-05T13:24:00Z" w:initials="DJD">
    <w:p w:rsidR="00143C42" w:rsidRDefault="00143C42">
      <w:pPr>
        <w:pStyle w:val="Textkomente"/>
      </w:pPr>
      <w:r>
        <w:rPr>
          <w:rStyle w:val="Odkaznakoment"/>
        </w:rPr>
        <w:annotationRef/>
      </w:r>
      <w:r>
        <w:t>už sedí. Ve výzvě jsem to přehlédl.</w:t>
      </w:r>
    </w:p>
  </w:comment>
  <w:comment w:id="4" w:author="Kudláček Filip, Mgr." w:date="2020-08-05T09:45:00Z" w:initials="KFM">
    <w:p w:rsidR="00703D9E" w:rsidRDefault="00703D9E">
      <w:pPr>
        <w:pStyle w:val="Textkomente"/>
      </w:pPr>
      <w:r>
        <w:rPr>
          <w:rStyle w:val="Odkaznakoment"/>
        </w:rPr>
        <w:annotationRef/>
      </w:r>
      <w:r>
        <w:t>nesedí s výzvou</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9EA" w:rsidRDefault="007609EA" w:rsidP="00962258">
      <w:pPr>
        <w:spacing w:after="0" w:line="240" w:lineRule="auto"/>
      </w:pPr>
      <w:r>
        <w:separator/>
      </w:r>
    </w:p>
  </w:endnote>
  <w:endnote w:type="continuationSeparator" w:id="0">
    <w:p w:rsidR="007609EA" w:rsidRDefault="007609E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0"/>
      <w:gridCol w:w="296"/>
      <w:gridCol w:w="424"/>
      <w:gridCol w:w="8495"/>
    </w:tblGrid>
    <w:tr w:rsidR="006C7460" w:rsidTr="00C67F6A">
      <w:tc>
        <w:tcPr>
          <w:tcW w:w="1361" w:type="dxa"/>
          <w:tcMar>
            <w:left w:w="0" w:type="dxa"/>
            <w:right w:w="0" w:type="dxa"/>
          </w:tcMar>
          <w:vAlign w:val="bottom"/>
        </w:tcPr>
        <w:p w:rsidR="006C7460" w:rsidRPr="00B8518B" w:rsidRDefault="006C7460" w:rsidP="007145F3">
          <w:pPr>
            <w:pStyle w:val="Zpat"/>
            <w:jc w:val="right"/>
            <w:rPr>
              <w:rStyle w:val="slostrnky"/>
            </w:rPr>
          </w:pPr>
        </w:p>
      </w:tc>
      <w:tc>
        <w:tcPr>
          <w:tcW w:w="284" w:type="dxa"/>
          <w:shd w:val="clear" w:color="auto" w:fill="auto"/>
          <w:tcMar>
            <w:left w:w="0" w:type="dxa"/>
            <w:right w:w="0" w:type="dxa"/>
          </w:tcMar>
        </w:tcPr>
        <w:p w:rsidR="000B073C" w:rsidRDefault="000B073C" w:rsidP="00B8518B">
          <w:pPr>
            <w:pStyle w:val="Zpat"/>
            <w:rPr>
              <w:rStyle w:val="slostrnky"/>
            </w:rPr>
          </w:pPr>
        </w:p>
        <w:p w:rsidR="000B073C" w:rsidRDefault="000B073C" w:rsidP="00B8518B">
          <w:pPr>
            <w:pStyle w:val="Zpat"/>
            <w:rPr>
              <w:rStyle w:val="slostrnky"/>
            </w:rPr>
          </w:pPr>
        </w:p>
        <w:p w:rsidR="006C7460" w:rsidRDefault="000B073C" w:rsidP="00C67F6A">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64507D">
            <w:rPr>
              <w:rStyle w:val="slostrnky"/>
              <w:noProof/>
            </w:rPr>
            <w:t>2</w:t>
          </w:r>
          <w:r w:rsidRPr="00B8518B">
            <w:rPr>
              <w:rStyle w:val="slostrnky"/>
            </w:rPr>
            <w:fldChar w:fldCharType="end"/>
          </w:r>
          <w:r w:rsidRPr="00B8518B">
            <w:rPr>
              <w:rStyle w:val="slostrnky"/>
            </w:rPr>
            <w:t>/</w:t>
          </w:r>
          <w:r w:rsidR="00C67F6A">
            <w:rPr>
              <w:b/>
              <w:color w:val="FF5200" w:themeColor="accent2"/>
              <w:sz w:val="14"/>
              <w:szCs w:val="14"/>
            </w:rPr>
            <w:fldChar w:fldCharType="begin"/>
          </w:r>
          <w:r w:rsidR="00C67F6A">
            <w:rPr>
              <w:b/>
              <w:color w:val="FF5200" w:themeColor="accent2"/>
              <w:sz w:val="14"/>
              <w:szCs w:val="14"/>
            </w:rPr>
            <w:instrText xml:space="preserve"> SECTIONPAGES   \* MERGEFORMAT </w:instrText>
          </w:r>
          <w:r w:rsidR="00C67F6A">
            <w:rPr>
              <w:b/>
              <w:color w:val="FF5200" w:themeColor="accent2"/>
              <w:sz w:val="14"/>
              <w:szCs w:val="14"/>
            </w:rPr>
            <w:fldChar w:fldCharType="separate"/>
          </w:r>
          <w:r w:rsidR="0064507D">
            <w:rPr>
              <w:b/>
              <w:noProof/>
              <w:color w:val="FF5200" w:themeColor="accent2"/>
              <w:sz w:val="14"/>
              <w:szCs w:val="14"/>
            </w:rPr>
            <w:t>7</w:t>
          </w:r>
          <w:r w:rsidR="00C67F6A">
            <w:rPr>
              <w:b/>
              <w:color w:val="FF5200" w:themeColor="accent2"/>
              <w:sz w:val="14"/>
              <w:szCs w:val="14"/>
            </w:rPr>
            <w:fldChar w:fldCharType="end"/>
          </w:r>
        </w:p>
      </w:tc>
      <w:tc>
        <w:tcPr>
          <w:tcW w:w="425" w:type="dxa"/>
          <w:shd w:val="clear" w:color="auto" w:fill="auto"/>
          <w:tcMar>
            <w:left w:w="0" w:type="dxa"/>
            <w:right w:w="0" w:type="dxa"/>
          </w:tcMar>
        </w:tcPr>
        <w:p w:rsidR="006C7460" w:rsidRDefault="006C7460" w:rsidP="00B8518B">
          <w:pPr>
            <w:pStyle w:val="Zpat"/>
          </w:pPr>
        </w:p>
      </w:tc>
      <w:tc>
        <w:tcPr>
          <w:tcW w:w="8505" w:type="dxa"/>
        </w:tcPr>
        <w:p w:rsidR="006C7460" w:rsidRPr="00855979" w:rsidRDefault="0031424A" w:rsidP="00F422D3">
          <w:pPr>
            <w:pStyle w:val="Zpat0"/>
            <w:rPr>
              <w:b/>
              <w:sz w:val="14"/>
            </w:rPr>
          </w:pPr>
          <w:r w:rsidRPr="00855979">
            <w:rPr>
              <w:b/>
              <w:sz w:val="14"/>
            </w:rPr>
            <w:t>KUPNÍ SMLOUVA</w:t>
          </w:r>
        </w:p>
        <w:p w:rsidR="00855979" w:rsidRPr="00C1073F" w:rsidRDefault="0041651F" w:rsidP="00F422D3">
          <w:pPr>
            <w:pStyle w:val="Zpat0"/>
            <w:rPr>
              <w:sz w:val="14"/>
            </w:rPr>
          </w:pPr>
          <w:r w:rsidRPr="0041651F">
            <w:rPr>
              <w:sz w:val="14"/>
            </w:rPr>
            <w:t xml:space="preserve">Dodávka 2 kusů motorových </w:t>
          </w:r>
          <w:proofErr w:type="spellStart"/>
          <w:r w:rsidRPr="0041651F">
            <w:rPr>
              <w:sz w:val="14"/>
            </w:rPr>
            <w:t>štěpkovačů</w:t>
          </w:r>
          <w:proofErr w:type="spellEnd"/>
          <w:r w:rsidRPr="0041651F">
            <w:rPr>
              <w:sz w:val="14"/>
            </w:rPr>
            <w:t xml:space="preserve"> větví</w:t>
          </w:r>
        </w:p>
        <w:p w:rsidR="006C7460" w:rsidRDefault="006C7460" w:rsidP="00F422D3">
          <w:pPr>
            <w:pStyle w:val="Zpat0"/>
          </w:pPr>
        </w:p>
      </w:tc>
    </w:tr>
  </w:tbl>
  <w:p w:rsidR="006C7460" w:rsidRPr="00B8518B" w:rsidRDefault="006C746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460" w:rsidRPr="00B8518B" w:rsidRDefault="006C7460" w:rsidP="00460660">
    <w:pPr>
      <w:pStyle w:val="Zpat"/>
      <w:rPr>
        <w:sz w:val="2"/>
        <w:szCs w:val="2"/>
      </w:rPr>
    </w:pPr>
  </w:p>
  <w:p w:rsidR="006C7460" w:rsidRPr="00460660" w:rsidRDefault="006C7460">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711" w:type="dxa"/>
      <w:tblInd w:w="-170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8"/>
      <w:gridCol w:w="567"/>
      <w:gridCol w:w="949"/>
      <w:gridCol w:w="8487"/>
    </w:tblGrid>
    <w:tr w:rsidR="000B073C" w:rsidTr="00730E05">
      <w:tc>
        <w:tcPr>
          <w:tcW w:w="708" w:type="dxa"/>
          <w:tcMar>
            <w:left w:w="0" w:type="dxa"/>
            <w:right w:w="0" w:type="dxa"/>
          </w:tcMar>
          <w:vAlign w:val="bottom"/>
        </w:tcPr>
        <w:p w:rsidR="000B073C" w:rsidRPr="00C67F6A" w:rsidRDefault="000B073C" w:rsidP="001D50BF">
          <w:pPr>
            <w:pStyle w:val="Zpat"/>
            <w:jc w:val="right"/>
            <w:rPr>
              <w:rStyle w:val="slostrnky"/>
            </w:rPr>
          </w:pPr>
        </w:p>
      </w:tc>
      <w:tc>
        <w:tcPr>
          <w:tcW w:w="567" w:type="dxa"/>
          <w:shd w:val="clear" w:color="auto" w:fill="auto"/>
          <w:tcMar>
            <w:left w:w="0" w:type="dxa"/>
            <w:right w:w="0" w:type="dxa"/>
          </w:tcMar>
        </w:tcPr>
        <w:p w:rsidR="000B073C" w:rsidRPr="00C67F6A" w:rsidRDefault="000B073C" w:rsidP="001D50BF">
          <w:pPr>
            <w:pStyle w:val="Zpat"/>
            <w:rPr>
              <w:rStyle w:val="slostrnky"/>
            </w:rPr>
          </w:pPr>
        </w:p>
        <w:p w:rsidR="000B073C" w:rsidRPr="00C67F6A" w:rsidRDefault="000B073C" w:rsidP="001D50BF">
          <w:pPr>
            <w:pStyle w:val="Zpat"/>
            <w:rPr>
              <w:rStyle w:val="slostrnky"/>
            </w:rPr>
          </w:pPr>
        </w:p>
        <w:p w:rsidR="000B073C" w:rsidRPr="00C67F6A" w:rsidRDefault="000B073C" w:rsidP="00C67F6A">
          <w:pPr>
            <w:pStyle w:val="Zpat"/>
            <w:rPr>
              <w:rStyle w:val="slostrnky"/>
            </w:rPr>
          </w:pPr>
        </w:p>
      </w:tc>
      <w:tc>
        <w:tcPr>
          <w:tcW w:w="949" w:type="dxa"/>
          <w:shd w:val="clear" w:color="auto" w:fill="auto"/>
          <w:tcMar>
            <w:left w:w="0" w:type="dxa"/>
            <w:right w:w="0" w:type="dxa"/>
          </w:tcMar>
        </w:tcPr>
        <w:p w:rsidR="000B073C" w:rsidRPr="00C67F6A" w:rsidRDefault="000B073C" w:rsidP="001D50BF">
          <w:pPr>
            <w:pStyle w:val="Zpat"/>
            <w:rPr>
              <w:rStyle w:val="slostrnky"/>
            </w:rPr>
          </w:pPr>
        </w:p>
      </w:tc>
      <w:tc>
        <w:tcPr>
          <w:tcW w:w="8487" w:type="dxa"/>
        </w:tcPr>
        <w:p w:rsidR="000B073C" w:rsidRPr="00C67F6A" w:rsidRDefault="000B073C" w:rsidP="00E7049B">
          <w:pPr>
            <w:pStyle w:val="Zpat"/>
            <w:ind w:right="760"/>
            <w:jc w:val="right"/>
            <w:rPr>
              <w:rStyle w:val="slostrnky"/>
              <w:color w:val="auto"/>
            </w:rPr>
          </w:pPr>
          <w:r w:rsidRPr="00C67F6A">
            <w:rPr>
              <w:rStyle w:val="slostrnky"/>
              <w:color w:val="auto"/>
            </w:rPr>
            <w:t>KUPNÍ SMLOUVA</w:t>
          </w:r>
        </w:p>
        <w:p w:rsidR="000B073C" w:rsidRPr="00B024F7" w:rsidRDefault="00B024F7" w:rsidP="00C67F6A">
          <w:pPr>
            <w:pStyle w:val="Zpat"/>
            <w:jc w:val="right"/>
            <w:rPr>
              <w:rStyle w:val="slostrnky"/>
            </w:rPr>
          </w:pPr>
          <w:r w:rsidRPr="00B024F7">
            <w:rPr>
              <w:noProof/>
            </w:rPr>
            <w:t>Dodávka 2 kusů motorových štěpkovačů větví</w:t>
          </w:r>
          <w:r w:rsidRPr="00B024F7">
            <w:rPr>
              <w:rStyle w:val="slostrnky"/>
            </w:rPr>
            <w:t xml:space="preserve"> </w:t>
          </w:r>
        </w:p>
      </w:tc>
    </w:tr>
  </w:tbl>
  <w:p w:rsidR="006C7460" w:rsidRPr="000B073C" w:rsidRDefault="006C7460" w:rsidP="000B073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9EA" w:rsidRDefault="007609EA" w:rsidP="00962258">
      <w:pPr>
        <w:spacing w:after="0" w:line="240" w:lineRule="auto"/>
      </w:pPr>
      <w:r>
        <w:separator/>
      </w:r>
    </w:p>
  </w:footnote>
  <w:footnote w:type="continuationSeparator" w:id="0">
    <w:p w:rsidR="007609EA" w:rsidRDefault="007609E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6C7460" w:rsidTr="00970037">
      <w:trPr>
        <w:trHeight w:hRule="exact" w:val="1169"/>
      </w:trPr>
      <w:tc>
        <w:tcPr>
          <w:tcW w:w="1361" w:type="dxa"/>
          <w:tcMar>
            <w:left w:w="0" w:type="dxa"/>
            <w:right w:w="0" w:type="dxa"/>
          </w:tcMar>
        </w:tcPr>
        <w:p w:rsidR="006C7460" w:rsidRPr="00B8518B" w:rsidRDefault="00970037" w:rsidP="00FC6389">
          <w:pPr>
            <w:pStyle w:val="Zpat"/>
            <w:rPr>
              <w:rStyle w:val="slostrnky"/>
            </w:rPr>
          </w:pPr>
          <w:r>
            <w:rPr>
              <w:noProof/>
              <w:lang w:eastAsia="cs-CZ"/>
            </w:rPr>
            <w:drawing>
              <wp:inline distT="0" distB="0" distL="0" distR="0" wp14:anchorId="28DDE9B4" wp14:editId="645B5490">
                <wp:extent cx="1727835" cy="640715"/>
                <wp:effectExtent l="0" t="0" r="5715" b="6985"/>
                <wp:docPr id="4" name="Obrázek 4"/>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r w:rsidR="006C7460" w:rsidTr="00970037">
      <w:trPr>
        <w:trHeight w:hRule="exact" w:val="789"/>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bl>
  <w:p w:rsidR="006C7460" w:rsidRPr="00D6163D" w:rsidRDefault="006C7460" w:rsidP="00FC6389">
    <w:pPr>
      <w:pStyle w:val="Zhlav"/>
      <w:rPr>
        <w:sz w:val="8"/>
        <w:szCs w:val="8"/>
      </w:rPr>
    </w:pPr>
  </w:p>
  <w:p w:rsidR="006C7460" w:rsidRPr="00460660" w:rsidRDefault="006C7460">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FBF1C57"/>
    <w:multiLevelType w:val="hybridMultilevel"/>
    <w:tmpl w:val="D91ED75C"/>
    <w:lvl w:ilvl="0" w:tplc="0405000F">
      <w:start w:val="1"/>
      <w:numFmt w:val="decimal"/>
      <w:lvlText w:val="%1."/>
      <w:lvlJc w:val="left"/>
      <w:pPr>
        <w:ind w:left="720" w:hanging="360"/>
      </w:pPr>
    </w:lvl>
    <w:lvl w:ilvl="1" w:tplc="EEF282B0">
      <w:start w:val="7"/>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8"/>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25"/>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6"/>
  </w:num>
  <w:num w:numId="16">
    <w:abstractNumId w:val="16"/>
  </w:num>
  <w:num w:numId="17">
    <w:abstractNumId w:val="16"/>
  </w:num>
  <w:num w:numId="18">
    <w:abstractNumId w:val="21"/>
  </w:num>
  <w:num w:numId="19">
    <w:abstractNumId w:val="21"/>
  </w:num>
  <w:num w:numId="20">
    <w:abstractNumId w:val="21"/>
  </w:num>
  <w:num w:numId="21">
    <w:abstractNumId w:val="25"/>
  </w:num>
  <w:num w:numId="22">
    <w:abstractNumId w:val="0"/>
  </w:num>
  <w:num w:numId="23">
    <w:abstractNumId w:val="0"/>
  </w:num>
  <w:num w:numId="24">
    <w:abstractNumId w:val="5"/>
  </w:num>
  <w:num w:numId="25">
    <w:abstractNumId w:val="5"/>
  </w:num>
  <w:num w:numId="26">
    <w:abstractNumId w:val="29"/>
  </w:num>
  <w:num w:numId="27">
    <w:abstractNumId w:val="18"/>
  </w:num>
  <w:num w:numId="28">
    <w:abstractNumId w:val="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5"/>
  </w:num>
  <w:num w:numId="36">
    <w:abstractNumId w:val="6"/>
  </w:num>
  <w:num w:numId="37">
    <w:abstractNumId w:val="17"/>
  </w:num>
  <w:num w:numId="38">
    <w:abstractNumId w:val="27"/>
  </w:num>
  <w:num w:numId="39">
    <w:abstractNumId w:val="3"/>
  </w:num>
  <w:num w:numId="40">
    <w:abstractNumId w:val="8"/>
  </w:num>
  <w:num w:numId="41">
    <w:abstractNumId w:val="26"/>
  </w:num>
  <w:num w:numId="42">
    <w:abstractNumId w:val="1"/>
  </w:num>
  <w:num w:numId="43">
    <w:abstractNumId w:val="12"/>
  </w:num>
  <w:num w:numId="44">
    <w:abstractNumId w:val="20"/>
  </w:num>
  <w:num w:numId="45">
    <w:abstractNumId w:val="11"/>
  </w:num>
  <w:num w:numId="4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4"/>
  </w:num>
  <w:num w:numId="4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trackRevisions/>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679"/>
    <w:rsid w:val="00017F3C"/>
    <w:rsid w:val="00041EC8"/>
    <w:rsid w:val="0005149B"/>
    <w:rsid w:val="00056BB3"/>
    <w:rsid w:val="0006588D"/>
    <w:rsid w:val="00065EEE"/>
    <w:rsid w:val="00067A5E"/>
    <w:rsid w:val="00067B13"/>
    <w:rsid w:val="000719BB"/>
    <w:rsid w:val="00072A65"/>
    <w:rsid w:val="00072C1E"/>
    <w:rsid w:val="00080E9D"/>
    <w:rsid w:val="000A2BC1"/>
    <w:rsid w:val="000A2DE6"/>
    <w:rsid w:val="000B073C"/>
    <w:rsid w:val="000B4EB8"/>
    <w:rsid w:val="000C41F2"/>
    <w:rsid w:val="000C6E14"/>
    <w:rsid w:val="000D22C4"/>
    <w:rsid w:val="000D27D1"/>
    <w:rsid w:val="000E1A7F"/>
    <w:rsid w:val="00112864"/>
    <w:rsid w:val="00114472"/>
    <w:rsid w:val="00114988"/>
    <w:rsid w:val="00115069"/>
    <w:rsid w:val="001150F2"/>
    <w:rsid w:val="001265C9"/>
    <w:rsid w:val="00143C42"/>
    <w:rsid w:val="00143EC0"/>
    <w:rsid w:val="00156A8D"/>
    <w:rsid w:val="001656A2"/>
    <w:rsid w:val="00165977"/>
    <w:rsid w:val="00170EC5"/>
    <w:rsid w:val="00173ED3"/>
    <w:rsid w:val="001747C1"/>
    <w:rsid w:val="00177D6B"/>
    <w:rsid w:val="001913F8"/>
    <w:rsid w:val="00191F90"/>
    <w:rsid w:val="001B4E74"/>
    <w:rsid w:val="001C2A3F"/>
    <w:rsid w:val="001C645F"/>
    <w:rsid w:val="001E678E"/>
    <w:rsid w:val="001F0BA7"/>
    <w:rsid w:val="001F458E"/>
    <w:rsid w:val="002038D5"/>
    <w:rsid w:val="002071BB"/>
    <w:rsid w:val="00207DF5"/>
    <w:rsid w:val="00214C3E"/>
    <w:rsid w:val="002310FF"/>
    <w:rsid w:val="00240B81"/>
    <w:rsid w:val="00247D01"/>
    <w:rsid w:val="00261A5B"/>
    <w:rsid w:val="00262E5B"/>
    <w:rsid w:val="00276AFE"/>
    <w:rsid w:val="00281052"/>
    <w:rsid w:val="00294C85"/>
    <w:rsid w:val="002A3B57"/>
    <w:rsid w:val="002A5468"/>
    <w:rsid w:val="002C31BF"/>
    <w:rsid w:val="002C7A28"/>
    <w:rsid w:val="002D7FD6"/>
    <w:rsid w:val="002E0CD7"/>
    <w:rsid w:val="002E0CFB"/>
    <w:rsid w:val="002E5C7B"/>
    <w:rsid w:val="002F4333"/>
    <w:rsid w:val="0031424A"/>
    <w:rsid w:val="0031635D"/>
    <w:rsid w:val="00322192"/>
    <w:rsid w:val="00327EEF"/>
    <w:rsid w:val="0033239F"/>
    <w:rsid w:val="00334C6D"/>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044A"/>
    <w:rsid w:val="003E420D"/>
    <w:rsid w:val="003E4C13"/>
    <w:rsid w:val="0040247A"/>
    <w:rsid w:val="00403C48"/>
    <w:rsid w:val="004078F3"/>
    <w:rsid w:val="00414958"/>
    <w:rsid w:val="0041651F"/>
    <w:rsid w:val="00427794"/>
    <w:rsid w:val="00436951"/>
    <w:rsid w:val="0044764B"/>
    <w:rsid w:val="00450F07"/>
    <w:rsid w:val="00453CD3"/>
    <w:rsid w:val="0046002F"/>
    <w:rsid w:val="00460660"/>
    <w:rsid w:val="00464BA9"/>
    <w:rsid w:val="00483969"/>
    <w:rsid w:val="00485CE8"/>
    <w:rsid w:val="00486107"/>
    <w:rsid w:val="00486C14"/>
    <w:rsid w:val="00491827"/>
    <w:rsid w:val="004C4399"/>
    <w:rsid w:val="004C47D6"/>
    <w:rsid w:val="004C787C"/>
    <w:rsid w:val="004D09FB"/>
    <w:rsid w:val="004E76EE"/>
    <w:rsid w:val="004E7A1F"/>
    <w:rsid w:val="004F4B9B"/>
    <w:rsid w:val="00502690"/>
    <w:rsid w:val="00504402"/>
    <w:rsid w:val="0050666E"/>
    <w:rsid w:val="00511AB9"/>
    <w:rsid w:val="00523BB5"/>
    <w:rsid w:val="00523EA7"/>
    <w:rsid w:val="005340CB"/>
    <w:rsid w:val="005406EB"/>
    <w:rsid w:val="00553375"/>
    <w:rsid w:val="00555884"/>
    <w:rsid w:val="00557DDF"/>
    <w:rsid w:val="005736B7"/>
    <w:rsid w:val="00575E5A"/>
    <w:rsid w:val="00580245"/>
    <w:rsid w:val="00593C6C"/>
    <w:rsid w:val="005A0FE8"/>
    <w:rsid w:val="005A1F44"/>
    <w:rsid w:val="005B07DC"/>
    <w:rsid w:val="005B5ACA"/>
    <w:rsid w:val="005D3C39"/>
    <w:rsid w:val="00601A8C"/>
    <w:rsid w:val="0061068E"/>
    <w:rsid w:val="006115D3"/>
    <w:rsid w:val="00624262"/>
    <w:rsid w:val="00633B07"/>
    <w:rsid w:val="00635589"/>
    <w:rsid w:val="0064507D"/>
    <w:rsid w:val="0065610E"/>
    <w:rsid w:val="00657A25"/>
    <w:rsid w:val="00660AD3"/>
    <w:rsid w:val="006616EE"/>
    <w:rsid w:val="0066308A"/>
    <w:rsid w:val="00667A0D"/>
    <w:rsid w:val="006776B6"/>
    <w:rsid w:val="00687CE8"/>
    <w:rsid w:val="00693150"/>
    <w:rsid w:val="006A5570"/>
    <w:rsid w:val="006A689C"/>
    <w:rsid w:val="006B3D79"/>
    <w:rsid w:val="006B6FE4"/>
    <w:rsid w:val="006C0BB6"/>
    <w:rsid w:val="006C2343"/>
    <w:rsid w:val="006C442A"/>
    <w:rsid w:val="006C490F"/>
    <w:rsid w:val="006C7460"/>
    <w:rsid w:val="006C76CE"/>
    <w:rsid w:val="006D3D66"/>
    <w:rsid w:val="006E0578"/>
    <w:rsid w:val="006E314D"/>
    <w:rsid w:val="006F2CAF"/>
    <w:rsid w:val="006F3400"/>
    <w:rsid w:val="00703811"/>
    <w:rsid w:val="00703D9E"/>
    <w:rsid w:val="00710723"/>
    <w:rsid w:val="007145F3"/>
    <w:rsid w:val="007162F4"/>
    <w:rsid w:val="00723ED1"/>
    <w:rsid w:val="00730E05"/>
    <w:rsid w:val="00740AF5"/>
    <w:rsid w:val="00743525"/>
    <w:rsid w:val="00744076"/>
    <w:rsid w:val="007541A2"/>
    <w:rsid w:val="00755818"/>
    <w:rsid w:val="007609EA"/>
    <w:rsid w:val="007616C2"/>
    <w:rsid w:val="0076286B"/>
    <w:rsid w:val="00766846"/>
    <w:rsid w:val="0077673A"/>
    <w:rsid w:val="00782D29"/>
    <w:rsid w:val="007846E1"/>
    <w:rsid w:val="007847D6"/>
    <w:rsid w:val="007972AC"/>
    <w:rsid w:val="007A5172"/>
    <w:rsid w:val="007A67A0"/>
    <w:rsid w:val="007A6E42"/>
    <w:rsid w:val="007A7344"/>
    <w:rsid w:val="007B3F34"/>
    <w:rsid w:val="007B570C"/>
    <w:rsid w:val="007C7B4D"/>
    <w:rsid w:val="007D0186"/>
    <w:rsid w:val="007E4A6E"/>
    <w:rsid w:val="007F56A7"/>
    <w:rsid w:val="00800851"/>
    <w:rsid w:val="00807DD0"/>
    <w:rsid w:val="00821D01"/>
    <w:rsid w:val="00826B7B"/>
    <w:rsid w:val="00846789"/>
    <w:rsid w:val="00855979"/>
    <w:rsid w:val="00866994"/>
    <w:rsid w:val="00866D34"/>
    <w:rsid w:val="00895975"/>
    <w:rsid w:val="008A3568"/>
    <w:rsid w:val="008C50F3"/>
    <w:rsid w:val="008C7EFE"/>
    <w:rsid w:val="008D03B9"/>
    <w:rsid w:val="008D30C7"/>
    <w:rsid w:val="008D6EDE"/>
    <w:rsid w:val="008F18D6"/>
    <w:rsid w:val="008F2C9B"/>
    <w:rsid w:val="008F797B"/>
    <w:rsid w:val="009020DB"/>
    <w:rsid w:val="00904780"/>
    <w:rsid w:val="0090635B"/>
    <w:rsid w:val="00913FE5"/>
    <w:rsid w:val="00917783"/>
    <w:rsid w:val="00922385"/>
    <w:rsid w:val="009223DF"/>
    <w:rsid w:val="00927364"/>
    <w:rsid w:val="00936091"/>
    <w:rsid w:val="00940D8A"/>
    <w:rsid w:val="0094364B"/>
    <w:rsid w:val="00962258"/>
    <w:rsid w:val="009678B7"/>
    <w:rsid w:val="00970037"/>
    <w:rsid w:val="00971DFA"/>
    <w:rsid w:val="00992D9C"/>
    <w:rsid w:val="00996CB8"/>
    <w:rsid w:val="009B0111"/>
    <w:rsid w:val="009B1D22"/>
    <w:rsid w:val="009B2E97"/>
    <w:rsid w:val="009B4201"/>
    <w:rsid w:val="009B5146"/>
    <w:rsid w:val="009C418E"/>
    <w:rsid w:val="009C442C"/>
    <w:rsid w:val="009E07F4"/>
    <w:rsid w:val="009F0867"/>
    <w:rsid w:val="009F309B"/>
    <w:rsid w:val="009F3630"/>
    <w:rsid w:val="009F392E"/>
    <w:rsid w:val="009F53C5"/>
    <w:rsid w:val="009F638B"/>
    <w:rsid w:val="00A0740E"/>
    <w:rsid w:val="00A21379"/>
    <w:rsid w:val="00A21A01"/>
    <w:rsid w:val="00A34CD4"/>
    <w:rsid w:val="00A36772"/>
    <w:rsid w:val="00A47166"/>
    <w:rsid w:val="00A50641"/>
    <w:rsid w:val="00A50C2E"/>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AF7"/>
    <w:rsid w:val="00AD0C7B"/>
    <w:rsid w:val="00AD5F1A"/>
    <w:rsid w:val="00AD6731"/>
    <w:rsid w:val="00AD71FF"/>
    <w:rsid w:val="00AE268A"/>
    <w:rsid w:val="00AF37A3"/>
    <w:rsid w:val="00AF77E4"/>
    <w:rsid w:val="00B008D5"/>
    <w:rsid w:val="00B024F7"/>
    <w:rsid w:val="00B02F73"/>
    <w:rsid w:val="00B05B31"/>
    <w:rsid w:val="00B0619F"/>
    <w:rsid w:val="00B11AEA"/>
    <w:rsid w:val="00B13A26"/>
    <w:rsid w:val="00B14B5D"/>
    <w:rsid w:val="00B15D0D"/>
    <w:rsid w:val="00B22106"/>
    <w:rsid w:val="00B2418D"/>
    <w:rsid w:val="00B42F40"/>
    <w:rsid w:val="00B5431A"/>
    <w:rsid w:val="00B548DC"/>
    <w:rsid w:val="00B75EE1"/>
    <w:rsid w:val="00B77481"/>
    <w:rsid w:val="00B8518B"/>
    <w:rsid w:val="00B955DF"/>
    <w:rsid w:val="00B97CC3"/>
    <w:rsid w:val="00BA0D2B"/>
    <w:rsid w:val="00BC06C4"/>
    <w:rsid w:val="00BC6EE9"/>
    <w:rsid w:val="00BD5C70"/>
    <w:rsid w:val="00BD78B5"/>
    <w:rsid w:val="00BD7E91"/>
    <w:rsid w:val="00BD7F0D"/>
    <w:rsid w:val="00BE0639"/>
    <w:rsid w:val="00C02D0A"/>
    <w:rsid w:val="00C03A6E"/>
    <w:rsid w:val="00C1073F"/>
    <w:rsid w:val="00C11E78"/>
    <w:rsid w:val="00C14445"/>
    <w:rsid w:val="00C203DE"/>
    <w:rsid w:val="00C226C0"/>
    <w:rsid w:val="00C37459"/>
    <w:rsid w:val="00C42371"/>
    <w:rsid w:val="00C42FE6"/>
    <w:rsid w:val="00C44F6A"/>
    <w:rsid w:val="00C45470"/>
    <w:rsid w:val="00C47F40"/>
    <w:rsid w:val="00C556F2"/>
    <w:rsid w:val="00C6198E"/>
    <w:rsid w:val="00C63B8E"/>
    <w:rsid w:val="00C67F6A"/>
    <w:rsid w:val="00C708EA"/>
    <w:rsid w:val="00C778A5"/>
    <w:rsid w:val="00C95162"/>
    <w:rsid w:val="00CB4F6D"/>
    <w:rsid w:val="00CB6A37"/>
    <w:rsid w:val="00CB7684"/>
    <w:rsid w:val="00CC7C8F"/>
    <w:rsid w:val="00CC7F94"/>
    <w:rsid w:val="00CD1FC4"/>
    <w:rsid w:val="00CF1212"/>
    <w:rsid w:val="00D034A0"/>
    <w:rsid w:val="00D06BD0"/>
    <w:rsid w:val="00D17950"/>
    <w:rsid w:val="00D21061"/>
    <w:rsid w:val="00D232F4"/>
    <w:rsid w:val="00D248FA"/>
    <w:rsid w:val="00D32554"/>
    <w:rsid w:val="00D4108E"/>
    <w:rsid w:val="00D4328E"/>
    <w:rsid w:val="00D448FB"/>
    <w:rsid w:val="00D53CA1"/>
    <w:rsid w:val="00D6163D"/>
    <w:rsid w:val="00D831A3"/>
    <w:rsid w:val="00D84FB3"/>
    <w:rsid w:val="00D97BE3"/>
    <w:rsid w:val="00DA3711"/>
    <w:rsid w:val="00DB3E86"/>
    <w:rsid w:val="00DB766B"/>
    <w:rsid w:val="00DD46F3"/>
    <w:rsid w:val="00DE0211"/>
    <w:rsid w:val="00DE44F0"/>
    <w:rsid w:val="00DE56F2"/>
    <w:rsid w:val="00DF116D"/>
    <w:rsid w:val="00DF5182"/>
    <w:rsid w:val="00E11823"/>
    <w:rsid w:val="00E16FF7"/>
    <w:rsid w:val="00E26D68"/>
    <w:rsid w:val="00E30CC9"/>
    <w:rsid w:val="00E36A17"/>
    <w:rsid w:val="00E378A4"/>
    <w:rsid w:val="00E44045"/>
    <w:rsid w:val="00E463D2"/>
    <w:rsid w:val="00E618C4"/>
    <w:rsid w:val="00E7049B"/>
    <w:rsid w:val="00E7415D"/>
    <w:rsid w:val="00E87509"/>
    <w:rsid w:val="00E878EE"/>
    <w:rsid w:val="00E901A3"/>
    <w:rsid w:val="00EA1E76"/>
    <w:rsid w:val="00EA585B"/>
    <w:rsid w:val="00EA6EC7"/>
    <w:rsid w:val="00EB104F"/>
    <w:rsid w:val="00EB46E5"/>
    <w:rsid w:val="00ED14BD"/>
    <w:rsid w:val="00ED29F1"/>
    <w:rsid w:val="00EE4BE9"/>
    <w:rsid w:val="00EF05B5"/>
    <w:rsid w:val="00F016C7"/>
    <w:rsid w:val="00F12DEC"/>
    <w:rsid w:val="00F1715C"/>
    <w:rsid w:val="00F24489"/>
    <w:rsid w:val="00F310F8"/>
    <w:rsid w:val="00F35939"/>
    <w:rsid w:val="00F422D3"/>
    <w:rsid w:val="00F45607"/>
    <w:rsid w:val="00F4722B"/>
    <w:rsid w:val="00F54432"/>
    <w:rsid w:val="00F56733"/>
    <w:rsid w:val="00F659EB"/>
    <w:rsid w:val="00F71089"/>
    <w:rsid w:val="00F762A8"/>
    <w:rsid w:val="00F80705"/>
    <w:rsid w:val="00F86BA6"/>
    <w:rsid w:val="00F95FBD"/>
    <w:rsid w:val="00FA4D85"/>
    <w:rsid w:val="00FB6342"/>
    <w:rsid w:val="00FC6389"/>
    <w:rsid w:val="00FE6AEC"/>
    <w:rsid w:val="00FF39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40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omments" Target="comment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A2510C5-82A0-4B52-88D4-F10703E1B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11</Pages>
  <Words>2710</Words>
  <Characters>15995</Characters>
  <Application>Microsoft Office Word</Application>
  <DocSecurity>0</DocSecurity>
  <Lines>133</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Desenský Jiří, DiS.</cp:lastModifiedBy>
  <cp:revision>4</cp:revision>
  <cp:lastPrinted>2019-03-12T14:16:00Z</cp:lastPrinted>
  <dcterms:created xsi:type="dcterms:W3CDTF">2020-08-07T05:33:00Z</dcterms:created>
  <dcterms:modified xsi:type="dcterms:W3CDTF">2020-08-12T10:24:00Z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