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6258FECC" w14:textId="77777777" w:rsidR="00AD0C7B" w:rsidRDefault="00AD0C7B" w:rsidP="00AD0C7B">
      <w:pPr>
        <w:pStyle w:val="Titul2"/>
      </w:pP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133E544C" w14:textId="77777777" w:rsidR="00A12463" w:rsidRDefault="00A12463" w:rsidP="00EB46E5">
      <w:pPr>
        <w:pStyle w:val="Titul2"/>
      </w:pPr>
    </w:p>
    <w:p w14:paraId="5934917E" w14:textId="77777777" w:rsidR="00EB46E5" w:rsidRDefault="00EB46E5" w:rsidP="00EB46E5">
      <w:pPr>
        <w:pStyle w:val="Titul2"/>
      </w:pPr>
      <w:r w:rsidRPr="006C2343">
        <w:t>Zhotovení stavby</w:t>
      </w:r>
      <w:r w:rsidR="0035531B">
        <w:t xml:space="preserve"> </w:t>
      </w:r>
    </w:p>
    <w:p w14:paraId="50BE7D38" w14:textId="77777777" w:rsidR="0035531B" w:rsidRDefault="0035531B" w:rsidP="00EB46E5">
      <w:pPr>
        <w:pStyle w:val="Titul2"/>
      </w:pPr>
    </w:p>
    <w:p w14:paraId="5E0B6780" w14:textId="77777777" w:rsidR="00D76103" w:rsidRDefault="003B07AE" w:rsidP="00EB46E5">
      <w:pPr>
        <w:pStyle w:val="Titul2"/>
      </w:pPr>
      <w:r w:rsidRPr="003B07AE">
        <w:t>Optimalizace trati Praha Smíchov (mimo) – Černošice (mimo)</w:t>
      </w:r>
    </w:p>
    <w:p w14:paraId="36D69D25" w14:textId="043BDC15" w:rsidR="0035531B" w:rsidRDefault="003225E3" w:rsidP="00EB46E5">
      <w:pPr>
        <w:pStyle w:val="Titul2"/>
      </w:pPr>
      <w:r>
        <w:t>- Přeložení cyklostezky A11</w:t>
      </w:r>
      <w:r w:rsidR="003B07AE" w:rsidRPr="003B07AE">
        <w:t xml:space="preserve"> lávka přes </w:t>
      </w:r>
      <w:r w:rsidR="00D76103">
        <w:t>n</w:t>
      </w:r>
      <w:r>
        <w:t>áměstí</w:t>
      </w:r>
      <w:r w:rsidR="003B07AE" w:rsidRPr="003B07AE">
        <w:t xml:space="preserve"> Osvoboditelů</w:t>
      </w:r>
    </w:p>
    <w:p w14:paraId="4300B8A3" w14:textId="3418B1F1" w:rsidR="006C1ECA" w:rsidRDefault="006C1ECA" w:rsidP="00887491">
      <w:pPr>
        <w:pStyle w:val="Text1-1"/>
        <w:numPr>
          <w:ilvl w:val="0"/>
          <w:numId w:val="0"/>
        </w:numPr>
        <w:tabs>
          <w:tab w:val="left" w:pos="708"/>
        </w:tabs>
        <w:ind w:left="737" w:hanging="737"/>
      </w:pPr>
    </w:p>
    <w:p w14:paraId="326F2FB6" w14:textId="77777777" w:rsidR="006C1ECA" w:rsidRDefault="006C1ECA" w:rsidP="00887491">
      <w:pPr>
        <w:pStyle w:val="Text1-1"/>
        <w:numPr>
          <w:ilvl w:val="0"/>
          <w:numId w:val="0"/>
        </w:numPr>
        <w:tabs>
          <w:tab w:val="left" w:pos="708"/>
        </w:tabs>
        <w:ind w:left="737" w:hanging="737"/>
      </w:pPr>
    </w:p>
    <w:p w14:paraId="4C01166D" w14:textId="5D2453D6" w:rsidR="00887491" w:rsidRPr="004974C6" w:rsidRDefault="00887491" w:rsidP="00887491">
      <w:pPr>
        <w:pStyle w:val="Text1-1"/>
        <w:numPr>
          <w:ilvl w:val="0"/>
          <w:numId w:val="0"/>
        </w:numPr>
        <w:tabs>
          <w:tab w:val="left" w:pos="708"/>
        </w:tabs>
        <w:ind w:left="737" w:hanging="737"/>
      </w:pPr>
      <w:r w:rsidRPr="004974C6">
        <w:t>Č.j.</w:t>
      </w:r>
      <w:r w:rsidR="004974C6" w:rsidRPr="004974C6">
        <w:t xml:space="preserve"> 12373/2022-SŽ-SSZ-OVZ</w:t>
      </w:r>
    </w:p>
    <w:p w14:paraId="784E8321" w14:textId="77777777" w:rsidR="006C1ECA" w:rsidRDefault="006C1ECA" w:rsidP="006C1ECA">
      <w:pPr>
        <w:spacing w:line="240" w:lineRule="auto"/>
        <w:rPr>
          <w:i/>
          <w:color w:val="FF0000"/>
        </w:rPr>
      </w:pPr>
    </w:p>
    <w:p w14:paraId="4AEBDD91" w14:textId="77777777" w:rsidR="00AB5A33" w:rsidRDefault="00AB5A33" w:rsidP="00FE4333">
      <w:pPr>
        <w:pStyle w:val="Nadpisbezsl1-1"/>
      </w:pPr>
    </w:p>
    <w:p w14:paraId="0702C1FE" w14:textId="77777777" w:rsidR="00AB5A33" w:rsidRDefault="00AB5A33" w:rsidP="00FE4333">
      <w:pPr>
        <w:pStyle w:val="Nadpisbezsl1-1"/>
      </w:pPr>
    </w:p>
    <w:p w14:paraId="518F47A6" w14:textId="77777777" w:rsidR="00AB5A33" w:rsidRDefault="00AB5A33" w:rsidP="00FE4333">
      <w:pPr>
        <w:pStyle w:val="Nadpisbezsl1-1"/>
      </w:pPr>
      <w:bookmarkStart w:id="0" w:name="_GoBack"/>
      <w:bookmarkEnd w:id="0"/>
    </w:p>
    <w:p w14:paraId="213D882F" w14:textId="77777777" w:rsidR="00AB5A33" w:rsidRDefault="00AB5A33" w:rsidP="00FE4333">
      <w:pPr>
        <w:pStyle w:val="Nadpisbezsl1-1"/>
      </w:pPr>
    </w:p>
    <w:p w14:paraId="512DF723" w14:textId="2301A143" w:rsidR="00BD7E91" w:rsidRDefault="00BD7E91" w:rsidP="00FE4333">
      <w:pPr>
        <w:pStyle w:val="Nadpisbezsl1-1"/>
      </w:pPr>
      <w:r>
        <w:t>Obsah</w:t>
      </w:r>
      <w:r w:rsidR="00887F36">
        <w:t xml:space="preserve"> </w:t>
      </w:r>
    </w:p>
    <w:p w14:paraId="66E1A3F5" w14:textId="247E048B" w:rsidR="0042764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06626158" w:history="1">
        <w:r w:rsidR="0042764D" w:rsidRPr="00E67986">
          <w:rPr>
            <w:rStyle w:val="Hypertextovodkaz"/>
          </w:rPr>
          <w:t>1.</w:t>
        </w:r>
        <w:r w:rsidR="0042764D">
          <w:rPr>
            <w:rFonts w:eastAsiaTheme="minorEastAsia"/>
            <w:caps w:val="0"/>
            <w:noProof/>
            <w:sz w:val="22"/>
            <w:szCs w:val="22"/>
            <w:lang w:eastAsia="cs-CZ"/>
          </w:rPr>
          <w:tab/>
        </w:r>
        <w:r w:rsidR="0042764D" w:rsidRPr="00E67986">
          <w:rPr>
            <w:rStyle w:val="Hypertextovodkaz"/>
          </w:rPr>
          <w:t>ÚVODNÍ USTANOVENÍ</w:t>
        </w:r>
        <w:r w:rsidR="0042764D">
          <w:rPr>
            <w:noProof/>
            <w:webHidden/>
          </w:rPr>
          <w:tab/>
        </w:r>
        <w:r w:rsidR="0042764D">
          <w:rPr>
            <w:noProof/>
            <w:webHidden/>
          </w:rPr>
          <w:fldChar w:fldCharType="begin"/>
        </w:r>
        <w:r w:rsidR="0042764D">
          <w:rPr>
            <w:noProof/>
            <w:webHidden/>
          </w:rPr>
          <w:instrText xml:space="preserve"> PAGEREF _Toc106626158 \h </w:instrText>
        </w:r>
        <w:r w:rsidR="0042764D">
          <w:rPr>
            <w:noProof/>
            <w:webHidden/>
          </w:rPr>
        </w:r>
        <w:r w:rsidR="0042764D">
          <w:rPr>
            <w:noProof/>
            <w:webHidden/>
          </w:rPr>
          <w:fldChar w:fldCharType="separate"/>
        </w:r>
        <w:r w:rsidR="00972BED">
          <w:rPr>
            <w:noProof/>
            <w:webHidden/>
          </w:rPr>
          <w:t>3</w:t>
        </w:r>
        <w:r w:rsidR="0042764D">
          <w:rPr>
            <w:noProof/>
            <w:webHidden/>
          </w:rPr>
          <w:fldChar w:fldCharType="end"/>
        </w:r>
      </w:hyperlink>
    </w:p>
    <w:p w14:paraId="795BDE51" w14:textId="7D069060" w:rsidR="0042764D" w:rsidRDefault="0042764D">
      <w:pPr>
        <w:pStyle w:val="Obsah1"/>
        <w:rPr>
          <w:rFonts w:eastAsiaTheme="minorEastAsia"/>
          <w:caps w:val="0"/>
          <w:noProof/>
          <w:sz w:val="22"/>
          <w:szCs w:val="22"/>
          <w:lang w:eastAsia="cs-CZ"/>
        </w:rPr>
      </w:pPr>
      <w:hyperlink w:anchor="_Toc106626159" w:history="1">
        <w:r w:rsidRPr="00E67986">
          <w:rPr>
            <w:rStyle w:val="Hypertextovodkaz"/>
          </w:rPr>
          <w:t>2.</w:t>
        </w:r>
        <w:r>
          <w:rPr>
            <w:rFonts w:eastAsiaTheme="minorEastAsia"/>
            <w:caps w:val="0"/>
            <w:noProof/>
            <w:sz w:val="22"/>
            <w:szCs w:val="22"/>
            <w:lang w:eastAsia="cs-CZ"/>
          </w:rPr>
          <w:tab/>
        </w:r>
        <w:r w:rsidRPr="00E67986">
          <w:rPr>
            <w:rStyle w:val="Hypertextovodkaz"/>
          </w:rPr>
          <w:t>IDENTIFIKAČNÍ ÚDAJE ZADAVATELE</w:t>
        </w:r>
        <w:r>
          <w:rPr>
            <w:noProof/>
            <w:webHidden/>
          </w:rPr>
          <w:tab/>
        </w:r>
        <w:r>
          <w:rPr>
            <w:noProof/>
            <w:webHidden/>
          </w:rPr>
          <w:fldChar w:fldCharType="begin"/>
        </w:r>
        <w:r>
          <w:rPr>
            <w:noProof/>
            <w:webHidden/>
          </w:rPr>
          <w:instrText xml:space="preserve"> PAGEREF _Toc106626159 \h </w:instrText>
        </w:r>
        <w:r>
          <w:rPr>
            <w:noProof/>
            <w:webHidden/>
          </w:rPr>
        </w:r>
        <w:r>
          <w:rPr>
            <w:noProof/>
            <w:webHidden/>
          </w:rPr>
          <w:fldChar w:fldCharType="separate"/>
        </w:r>
        <w:r w:rsidR="00972BED">
          <w:rPr>
            <w:noProof/>
            <w:webHidden/>
          </w:rPr>
          <w:t>3</w:t>
        </w:r>
        <w:r>
          <w:rPr>
            <w:noProof/>
            <w:webHidden/>
          </w:rPr>
          <w:fldChar w:fldCharType="end"/>
        </w:r>
      </w:hyperlink>
    </w:p>
    <w:p w14:paraId="546CD458" w14:textId="75AAA957" w:rsidR="0042764D" w:rsidRDefault="0042764D">
      <w:pPr>
        <w:pStyle w:val="Obsah1"/>
        <w:rPr>
          <w:rFonts w:eastAsiaTheme="minorEastAsia"/>
          <w:caps w:val="0"/>
          <w:noProof/>
          <w:sz w:val="22"/>
          <w:szCs w:val="22"/>
          <w:lang w:eastAsia="cs-CZ"/>
        </w:rPr>
      </w:pPr>
      <w:hyperlink w:anchor="_Toc106626160" w:history="1">
        <w:r w:rsidRPr="00E67986">
          <w:rPr>
            <w:rStyle w:val="Hypertextovodkaz"/>
          </w:rPr>
          <w:t>3.</w:t>
        </w:r>
        <w:r>
          <w:rPr>
            <w:rFonts w:eastAsiaTheme="minorEastAsia"/>
            <w:caps w:val="0"/>
            <w:noProof/>
            <w:sz w:val="22"/>
            <w:szCs w:val="22"/>
            <w:lang w:eastAsia="cs-CZ"/>
          </w:rPr>
          <w:tab/>
        </w:r>
        <w:r w:rsidRPr="00E67986">
          <w:rPr>
            <w:rStyle w:val="Hypertextovodkaz"/>
          </w:rPr>
          <w:t>KOMUNIKACE MEZI ZADAVATELEM a DODAVATELEM</w:t>
        </w:r>
        <w:r>
          <w:rPr>
            <w:noProof/>
            <w:webHidden/>
          </w:rPr>
          <w:tab/>
        </w:r>
        <w:r>
          <w:rPr>
            <w:noProof/>
            <w:webHidden/>
          </w:rPr>
          <w:fldChar w:fldCharType="begin"/>
        </w:r>
        <w:r>
          <w:rPr>
            <w:noProof/>
            <w:webHidden/>
          </w:rPr>
          <w:instrText xml:space="preserve"> PAGEREF _Toc106626160 \h </w:instrText>
        </w:r>
        <w:r>
          <w:rPr>
            <w:noProof/>
            <w:webHidden/>
          </w:rPr>
        </w:r>
        <w:r>
          <w:rPr>
            <w:noProof/>
            <w:webHidden/>
          </w:rPr>
          <w:fldChar w:fldCharType="separate"/>
        </w:r>
        <w:r w:rsidR="00972BED">
          <w:rPr>
            <w:noProof/>
            <w:webHidden/>
          </w:rPr>
          <w:t>4</w:t>
        </w:r>
        <w:r>
          <w:rPr>
            <w:noProof/>
            <w:webHidden/>
          </w:rPr>
          <w:fldChar w:fldCharType="end"/>
        </w:r>
      </w:hyperlink>
    </w:p>
    <w:p w14:paraId="6E1B04D0" w14:textId="473CA9A8" w:rsidR="0042764D" w:rsidRDefault="0042764D">
      <w:pPr>
        <w:pStyle w:val="Obsah1"/>
        <w:rPr>
          <w:rFonts w:eastAsiaTheme="minorEastAsia"/>
          <w:caps w:val="0"/>
          <w:noProof/>
          <w:sz w:val="22"/>
          <w:szCs w:val="22"/>
          <w:lang w:eastAsia="cs-CZ"/>
        </w:rPr>
      </w:pPr>
      <w:hyperlink w:anchor="_Toc106626161" w:history="1">
        <w:r w:rsidRPr="00E67986">
          <w:rPr>
            <w:rStyle w:val="Hypertextovodkaz"/>
          </w:rPr>
          <w:t>4.</w:t>
        </w:r>
        <w:r>
          <w:rPr>
            <w:rFonts w:eastAsiaTheme="minorEastAsia"/>
            <w:caps w:val="0"/>
            <w:noProof/>
            <w:sz w:val="22"/>
            <w:szCs w:val="22"/>
            <w:lang w:eastAsia="cs-CZ"/>
          </w:rPr>
          <w:tab/>
        </w:r>
        <w:r w:rsidRPr="00E67986">
          <w:rPr>
            <w:rStyle w:val="Hypertextovodkaz"/>
          </w:rPr>
          <w:t>ÚČEL a PŘEDMĚT PLNĚNÍ VEŘEJNÉ ZAKÁZKY</w:t>
        </w:r>
        <w:r>
          <w:rPr>
            <w:noProof/>
            <w:webHidden/>
          </w:rPr>
          <w:tab/>
        </w:r>
        <w:r>
          <w:rPr>
            <w:noProof/>
            <w:webHidden/>
          </w:rPr>
          <w:fldChar w:fldCharType="begin"/>
        </w:r>
        <w:r>
          <w:rPr>
            <w:noProof/>
            <w:webHidden/>
          </w:rPr>
          <w:instrText xml:space="preserve"> PAGEREF _Toc106626161 \h </w:instrText>
        </w:r>
        <w:r>
          <w:rPr>
            <w:noProof/>
            <w:webHidden/>
          </w:rPr>
        </w:r>
        <w:r>
          <w:rPr>
            <w:noProof/>
            <w:webHidden/>
          </w:rPr>
          <w:fldChar w:fldCharType="separate"/>
        </w:r>
        <w:r w:rsidR="00972BED">
          <w:rPr>
            <w:noProof/>
            <w:webHidden/>
          </w:rPr>
          <w:t>4</w:t>
        </w:r>
        <w:r>
          <w:rPr>
            <w:noProof/>
            <w:webHidden/>
          </w:rPr>
          <w:fldChar w:fldCharType="end"/>
        </w:r>
      </w:hyperlink>
    </w:p>
    <w:p w14:paraId="1D949F65" w14:textId="6B61FA84" w:rsidR="0042764D" w:rsidRDefault="0042764D">
      <w:pPr>
        <w:pStyle w:val="Obsah1"/>
        <w:rPr>
          <w:rFonts w:eastAsiaTheme="minorEastAsia"/>
          <w:caps w:val="0"/>
          <w:noProof/>
          <w:sz w:val="22"/>
          <w:szCs w:val="22"/>
          <w:lang w:eastAsia="cs-CZ"/>
        </w:rPr>
      </w:pPr>
      <w:hyperlink w:anchor="_Toc106626162" w:history="1">
        <w:r w:rsidRPr="00E67986">
          <w:rPr>
            <w:rStyle w:val="Hypertextovodkaz"/>
          </w:rPr>
          <w:t>5.</w:t>
        </w:r>
        <w:r>
          <w:rPr>
            <w:rFonts w:eastAsiaTheme="minorEastAsia"/>
            <w:caps w:val="0"/>
            <w:noProof/>
            <w:sz w:val="22"/>
            <w:szCs w:val="22"/>
            <w:lang w:eastAsia="cs-CZ"/>
          </w:rPr>
          <w:tab/>
        </w:r>
        <w:r w:rsidRPr="00E67986">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_Toc106626162 \h </w:instrText>
        </w:r>
        <w:r>
          <w:rPr>
            <w:noProof/>
            <w:webHidden/>
          </w:rPr>
        </w:r>
        <w:r>
          <w:rPr>
            <w:noProof/>
            <w:webHidden/>
          </w:rPr>
          <w:fldChar w:fldCharType="separate"/>
        </w:r>
        <w:r w:rsidR="00972BED">
          <w:rPr>
            <w:noProof/>
            <w:webHidden/>
          </w:rPr>
          <w:t>5</w:t>
        </w:r>
        <w:r>
          <w:rPr>
            <w:noProof/>
            <w:webHidden/>
          </w:rPr>
          <w:fldChar w:fldCharType="end"/>
        </w:r>
      </w:hyperlink>
    </w:p>
    <w:p w14:paraId="69B394AB" w14:textId="7F4D40B9" w:rsidR="0042764D" w:rsidRDefault="0042764D">
      <w:pPr>
        <w:pStyle w:val="Obsah1"/>
        <w:rPr>
          <w:rFonts w:eastAsiaTheme="minorEastAsia"/>
          <w:caps w:val="0"/>
          <w:noProof/>
          <w:sz w:val="22"/>
          <w:szCs w:val="22"/>
          <w:lang w:eastAsia="cs-CZ"/>
        </w:rPr>
      </w:pPr>
      <w:hyperlink w:anchor="_Toc106626163" w:history="1">
        <w:r w:rsidRPr="00E67986">
          <w:rPr>
            <w:rStyle w:val="Hypertextovodkaz"/>
          </w:rPr>
          <w:t>6.</w:t>
        </w:r>
        <w:r>
          <w:rPr>
            <w:rFonts w:eastAsiaTheme="minorEastAsia"/>
            <w:caps w:val="0"/>
            <w:noProof/>
            <w:sz w:val="22"/>
            <w:szCs w:val="22"/>
            <w:lang w:eastAsia="cs-CZ"/>
          </w:rPr>
          <w:tab/>
        </w:r>
        <w:r w:rsidRPr="00E67986">
          <w:rPr>
            <w:rStyle w:val="Hypertextovodkaz"/>
          </w:rPr>
          <w:t>OBSAH ZADÁVACÍ DOKUMENTACE</w:t>
        </w:r>
        <w:r>
          <w:rPr>
            <w:noProof/>
            <w:webHidden/>
          </w:rPr>
          <w:tab/>
        </w:r>
        <w:r>
          <w:rPr>
            <w:noProof/>
            <w:webHidden/>
          </w:rPr>
          <w:fldChar w:fldCharType="begin"/>
        </w:r>
        <w:r>
          <w:rPr>
            <w:noProof/>
            <w:webHidden/>
          </w:rPr>
          <w:instrText xml:space="preserve"> PAGEREF _Toc106626163 \h </w:instrText>
        </w:r>
        <w:r>
          <w:rPr>
            <w:noProof/>
            <w:webHidden/>
          </w:rPr>
        </w:r>
        <w:r>
          <w:rPr>
            <w:noProof/>
            <w:webHidden/>
          </w:rPr>
          <w:fldChar w:fldCharType="separate"/>
        </w:r>
        <w:r w:rsidR="00972BED">
          <w:rPr>
            <w:noProof/>
            <w:webHidden/>
          </w:rPr>
          <w:t>5</w:t>
        </w:r>
        <w:r>
          <w:rPr>
            <w:noProof/>
            <w:webHidden/>
          </w:rPr>
          <w:fldChar w:fldCharType="end"/>
        </w:r>
      </w:hyperlink>
    </w:p>
    <w:p w14:paraId="295B600E" w14:textId="3F95AADB" w:rsidR="0042764D" w:rsidRDefault="0042764D">
      <w:pPr>
        <w:pStyle w:val="Obsah1"/>
        <w:rPr>
          <w:rFonts w:eastAsiaTheme="minorEastAsia"/>
          <w:caps w:val="0"/>
          <w:noProof/>
          <w:sz w:val="22"/>
          <w:szCs w:val="22"/>
          <w:lang w:eastAsia="cs-CZ"/>
        </w:rPr>
      </w:pPr>
      <w:hyperlink w:anchor="_Toc106626164" w:history="1">
        <w:r w:rsidRPr="00E67986">
          <w:rPr>
            <w:rStyle w:val="Hypertextovodkaz"/>
          </w:rPr>
          <w:t>7.</w:t>
        </w:r>
        <w:r>
          <w:rPr>
            <w:rFonts w:eastAsiaTheme="minorEastAsia"/>
            <w:caps w:val="0"/>
            <w:noProof/>
            <w:sz w:val="22"/>
            <w:szCs w:val="22"/>
            <w:lang w:eastAsia="cs-CZ"/>
          </w:rPr>
          <w:tab/>
        </w:r>
        <w:r w:rsidRPr="00E67986">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_Toc106626164 \h </w:instrText>
        </w:r>
        <w:r>
          <w:rPr>
            <w:noProof/>
            <w:webHidden/>
          </w:rPr>
        </w:r>
        <w:r>
          <w:rPr>
            <w:noProof/>
            <w:webHidden/>
          </w:rPr>
          <w:fldChar w:fldCharType="separate"/>
        </w:r>
        <w:r w:rsidR="00972BED">
          <w:rPr>
            <w:noProof/>
            <w:webHidden/>
          </w:rPr>
          <w:t>6</w:t>
        </w:r>
        <w:r>
          <w:rPr>
            <w:noProof/>
            <w:webHidden/>
          </w:rPr>
          <w:fldChar w:fldCharType="end"/>
        </w:r>
      </w:hyperlink>
    </w:p>
    <w:p w14:paraId="3180BD32" w14:textId="028CDA11" w:rsidR="0042764D" w:rsidRDefault="0042764D">
      <w:pPr>
        <w:pStyle w:val="Obsah1"/>
        <w:rPr>
          <w:rFonts w:eastAsiaTheme="minorEastAsia"/>
          <w:caps w:val="0"/>
          <w:noProof/>
          <w:sz w:val="22"/>
          <w:szCs w:val="22"/>
          <w:lang w:eastAsia="cs-CZ"/>
        </w:rPr>
      </w:pPr>
      <w:hyperlink w:anchor="_Toc106626165" w:history="1">
        <w:r w:rsidRPr="00E67986">
          <w:rPr>
            <w:rStyle w:val="Hypertextovodkaz"/>
          </w:rPr>
          <w:t>8.</w:t>
        </w:r>
        <w:r>
          <w:rPr>
            <w:rFonts w:eastAsiaTheme="minorEastAsia"/>
            <w:caps w:val="0"/>
            <w:noProof/>
            <w:sz w:val="22"/>
            <w:szCs w:val="22"/>
            <w:lang w:eastAsia="cs-CZ"/>
          </w:rPr>
          <w:tab/>
        </w:r>
        <w:r w:rsidRPr="00E67986">
          <w:rPr>
            <w:rStyle w:val="Hypertextovodkaz"/>
          </w:rPr>
          <w:t>POŽADAVKY ZADAVATELE NA KVALIFIKACI</w:t>
        </w:r>
        <w:r>
          <w:rPr>
            <w:noProof/>
            <w:webHidden/>
          </w:rPr>
          <w:tab/>
        </w:r>
        <w:r>
          <w:rPr>
            <w:noProof/>
            <w:webHidden/>
          </w:rPr>
          <w:fldChar w:fldCharType="begin"/>
        </w:r>
        <w:r>
          <w:rPr>
            <w:noProof/>
            <w:webHidden/>
          </w:rPr>
          <w:instrText xml:space="preserve"> PAGEREF _Toc106626165 \h </w:instrText>
        </w:r>
        <w:r>
          <w:rPr>
            <w:noProof/>
            <w:webHidden/>
          </w:rPr>
        </w:r>
        <w:r>
          <w:rPr>
            <w:noProof/>
            <w:webHidden/>
          </w:rPr>
          <w:fldChar w:fldCharType="separate"/>
        </w:r>
        <w:r w:rsidR="00972BED">
          <w:rPr>
            <w:noProof/>
            <w:webHidden/>
          </w:rPr>
          <w:t>7</w:t>
        </w:r>
        <w:r>
          <w:rPr>
            <w:noProof/>
            <w:webHidden/>
          </w:rPr>
          <w:fldChar w:fldCharType="end"/>
        </w:r>
      </w:hyperlink>
    </w:p>
    <w:p w14:paraId="32E70546" w14:textId="58089487" w:rsidR="0042764D" w:rsidRDefault="0042764D">
      <w:pPr>
        <w:pStyle w:val="Obsah1"/>
        <w:rPr>
          <w:rFonts w:eastAsiaTheme="minorEastAsia"/>
          <w:caps w:val="0"/>
          <w:noProof/>
          <w:sz w:val="22"/>
          <w:szCs w:val="22"/>
          <w:lang w:eastAsia="cs-CZ"/>
        </w:rPr>
      </w:pPr>
      <w:hyperlink w:anchor="_Toc106626166" w:history="1">
        <w:r w:rsidRPr="00E67986">
          <w:rPr>
            <w:rStyle w:val="Hypertextovodkaz"/>
          </w:rPr>
          <w:t>9.</w:t>
        </w:r>
        <w:r>
          <w:rPr>
            <w:rFonts w:eastAsiaTheme="minorEastAsia"/>
            <w:caps w:val="0"/>
            <w:noProof/>
            <w:sz w:val="22"/>
            <w:szCs w:val="22"/>
            <w:lang w:eastAsia="cs-CZ"/>
          </w:rPr>
          <w:tab/>
        </w:r>
        <w:r w:rsidRPr="00E67986">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_Toc106626166 \h </w:instrText>
        </w:r>
        <w:r>
          <w:rPr>
            <w:noProof/>
            <w:webHidden/>
          </w:rPr>
        </w:r>
        <w:r>
          <w:rPr>
            <w:noProof/>
            <w:webHidden/>
          </w:rPr>
          <w:fldChar w:fldCharType="separate"/>
        </w:r>
        <w:r w:rsidR="00972BED">
          <w:rPr>
            <w:noProof/>
            <w:webHidden/>
          </w:rPr>
          <w:t>16</w:t>
        </w:r>
        <w:r>
          <w:rPr>
            <w:noProof/>
            <w:webHidden/>
          </w:rPr>
          <w:fldChar w:fldCharType="end"/>
        </w:r>
      </w:hyperlink>
    </w:p>
    <w:p w14:paraId="63C22DA9" w14:textId="42C2FE64" w:rsidR="0042764D" w:rsidRDefault="0042764D">
      <w:pPr>
        <w:pStyle w:val="Obsah1"/>
        <w:rPr>
          <w:rFonts w:eastAsiaTheme="minorEastAsia"/>
          <w:caps w:val="0"/>
          <w:noProof/>
          <w:sz w:val="22"/>
          <w:szCs w:val="22"/>
          <w:lang w:eastAsia="cs-CZ"/>
        </w:rPr>
      </w:pPr>
      <w:hyperlink w:anchor="_Toc106626167" w:history="1">
        <w:r w:rsidRPr="00E67986">
          <w:rPr>
            <w:rStyle w:val="Hypertextovodkaz"/>
          </w:rPr>
          <w:t>10.</w:t>
        </w:r>
        <w:r>
          <w:rPr>
            <w:rFonts w:eastAsiaTheme="minorEastAsia"/>
            <w:caps w:val="0"/>
            <w:noProof/>
            <w:sz w:val="22"/>
            <w:szCs w:val="22"/>
            <w:lang w:eastAsia="cs-CZ"/>
          </w:rPr>
          <w:tab/>
        </w:r>
        <w:r w:rsidRPr="00E67986">
          <w:rPr>
            <w:rStyle w:val="Hypertextovodkaz"/>
          </w:rPr>
          <w:t>PROHLÍDKA MÍSTA PLNĚNÍ (STAVENIŠTĚ)</w:t>
        </w:r>
        <w:r>
          <w:rPr>
            <w:noProof/>
            <w:webHidden/>
          </w:rPr>
          <w:tab/>
        </w:r>
        <w:r>
          <w:rPr>
            <w:noProof/>
            <w:webHidden/>
          </w:rPr>
          <w:fldChar w:fldCharType="begin"/>
        </w:r>
        <w:r>
          <w:rPr>
            <w:noProof/>
            <w:webHidden/>
          </w:rPr>
          <w:instrText xml:space="preserve"> PAGEREF _Toc106626167 \h </w:instrText>
        </w:r>
        <w:r>
          <w:rPr>
            <w:noProof/>
            <w:webHidden/>
          </w:rPr>
        </w:r>
        <w:r>
          <w:rPr>
            <w:noProof/>
            <w:webHidden/>
          </w:rPr>
          <w:fldChar w:fldCharType="separate"/>
        </w:r>
        <w:r w:rsidR="00972BED">
          <w:rPr>
            <w:noProof/>
            <w:webHidden/>
          </w:rPr>
          <w:t>18</w:t>
        </w:r>
        <w:r>
          <w:rPr>
            <w:noProof/>
            <w:webHidden/>
          </w:rPr>
          <w:fldChar w:fldCharType="end"/>
        </w:r>
      </w:hyperlink>
    </w:p>
    <w:p w14:paraId="2B5EA76E" w14:textId="765A48E5" w:rsidR="0042764D" w:rsidRDefault="0042764D">
      <w:pPr>
        <w:pStyle w:val="Obsah1"/>
        <w:rPr>
          <w:rFonts w:eastAsiaTheme="minorEastAsia"/>
          <w:caps w:val="0"/>
          <w:noProof/>
          <w:sz w:val="22"/>
          <w:szCs w:val="22"/>
          <w:lang w:eastAsia="cs-CZ"/>
        </w:rPr>
      </w:pPr>
      <w:hyperlink w:anchor="_Toc106626168" w:history="1">
        <w:r w:rsidRPr="00E67986">
          <w:rPr>
            <w:rStyle w:val="Hypertextovodkaz"/>
          </w:rPr>
          <w:t>11.</w:t>
        </w:r>
        <w:r>
          <w:rPr>
            <w:rFonts w:eastAsiaTheme="minorEastAsia"/>
            <w:caps w:val="0"/>
            <w:noProof/>
            <w:sz w:val="22"/>
            <w:szCs w:val="22"/>
            <w:lang w:eastAsia="cs-CZ"/>
          </w:rPr>
          <w:tab/>
        </w:r>
        <w:r w:rsidRPr="00E67986">
          <w:rPr>
            <w:rStyle w:val="Hypertextovodkaz"/>
          </w:rPr>
          <w:t>JAZYK NABÍDEK A KOMUNIKAČNÍ JAZYK</w:t>
        </w:r>
        <w:r>
          <w:rPr>
            <w:noProof/>
            <w:webHidden/>
          </w:rPr>
          <w:tab/>
        </w:r>
        <w:r>
          <w:rPr>
            <w:noProof/>
            <w:webHidden/>
          </w:rPr>
          <w:fldChar w:fldCharType="begin"/>
        </w:r>
        <w:r>
          <w:rPr>
            <w:noProof/>
            <w:webHidden/>
          </w:rPr>
          <w:instrText xml:space="preserve"> PAGEREF _Toc106626168 \h </w:instrText>
        </w:r>
        <w:r>
          <w:rPr>
            <w:noProof/>
            <w:webHidden/>
          </w:rPr>
        </w:r>
        <w:r>
          <w:rPr>
            <w:noProof/>
            <w:webHidden/>
          </w:rPr>
          <w:fldChar w:fldCharType="separate"/>
        </w:r>
        <w:r w:rsidR="00972BED">
          <w:rPr>
            <w:noProof/>
            <w:webHidden/>
          </w:rPr>
          <w:t>18</w:t>
        </w:r>
        <w:r>
          <w:rPr>
            <w:noProof/>
            <w:webHidden/>
          </w:rPr>
          <w:fldChar w:fldCharType="end"/>
        </w:r>
      </w:hyperlink>
    </w:p>
    <w:p w14:paraId="6949E42D" w14:textId="4ED8585E" w:rsidR="0042764D" w:rsidRDefault="0042764D">
      <w:pPr>
        <w:pStyle w:val="Obsah1"/>
        <w:rPr>
          <w:rFonts w:eastAsiaTheme="minorEastAsia"/>
          <w:caps w:val="0"/>
          <w:noProof/>
          <w:sz w:val="22"/>
          <w:szCs w:val="22"/>
          <w:lang w:eastAsia="cs-CZ"/>
        </w:rPr>
      </w:pPr>
      <w:hyperlink w:anchor="_Toc106626169" w:history="1">
        <w:r w:rsidRPr="00E67986">
          <w:rPr>
            <w:rStyle w:val="Hypertextovodkaz"/>
          </w:rPr>
          <w:t>12.</w:t>
        </w:r>
        <w:r>
          <w:rPr>
            <w:rFonts w:eastAsiaTheme="minorEastAsia"/>
            <w:caps w:val="0"/>
            <w:noProof/>
            <w:sz w:val="22"/>
            <w:szCs w:val="22"/>
            <w:lang w:eastAsia="cs-CZ"/>
          </w:rPr>
          <w:tab/>
        </w:r>
        <w:r w:rsidRPr="00E67986">
          <w:rPr>
            <w:rStyle w:val="Hypertextovodkaz"/>
          </w:rPr>
          <w:t>OBSAH a PODÁVÁNÍ NABÍDEK</w:t>
        </w:r>
        <w:r>
          <w:rPr>
            <w:noProof/>
            <w:webHidden/>
          </w:rPr>
          <w:tab/>
        </w:r>
        <w:r>
          <w:rPr>
            <w:noProof/>
            <w:webHidden/>
          </w:rPr>
          <w:fldChar w:fldCharType="begin"/>
        </w:r>
        <w:r>
          <w:rPr>
            <w:noProof/>
            <w:webHidden/>
          </w:rPr>
          <w:instrText xml:space="preserve"> PAGEREF _Toc106626169 \h </w:instrText>
        </w:r>
        <w:r>
          <w:rPr>
            <w:noProof/>
            <w:webHidden/>
          </w:rPr>
        </w:r>
        <w:r>
          <w:rPr>
            <w:noProof/>
            <w:webHidden/>
          </w:rPr>
          <w:fldChar w:fldCharType="separate"/>
        </w:r>
        <w:r w:rsidR="00972BED">
          <w:rPr>
            <w:noProof/>
            <w:webHidden/>
          </w:rPr>
          <w:t>18</w:t>
        </w:r>
        <w:r>
          <w:rPr>
            <w:noProof/>
            <w:webHidden/>
          </w:rPr>
          <w:fldChar w:fldCharType="end"/>
        </w:r>
      </w:hyperlink>
    </w:p>
    <w:p w14:paraId="52C37B8C" w14:textId="3C3C52B1" w:rsidR="0042764D" w:rsidRDefault="0042764D">
      <w:pPr>
        <w:pStyle w:val="Obsah1"/>
        <w:rPr>
          <w:rFonts w:eastAsiaTheme="minorEastAsia"/>
          <w:caps w:val="0"/>
          <w:noProof/>
          <w:sz w:val="22"/>
          <w:szCs w:val="22"/>
          <w:lang w:eastAsia="cs-CZ"/>
        </w:rPr>
      </w:pPr>
      <w:hyperlink w:anchor="_Toc106626170" w:history="1">
        <w:r w:rsidRPr="00E67986">
          <w:rPr>
            <w:rStyle w:val="Hypertextovodkaz"/>
          </w:rPr>
          <w:t>13.</w:t>
        </w:r>
        <w:r>
          <w:rPr>
            <w:rFonts w:eastAsiaTheme="minorEastAsia"/>
            <w:caps w:val="0"/>
            <w:noProof/>
            <w:sz w:val="22"/>
            <w:szCs w:val="22"/>
            <w:lang w:eastAsia="cs-CZ"/>
          </w:rPr>
          <w:tab/>
        </w:r>
        <w:r w:rsidRPr="00E67986">
          <w:rPr>
            <w:rStyle w:val="Hypertextovodkaz"/>
          </w:rPr>
          <w:t>POŽADAVKY NA ZPRACOVÁNÍ NABÍDKOVÉ CENY</w:t>
        </w:r>
        <w:r>
          <w:rPr>
            <w:noProof/>
            <w:webHidden/>
          </w:rPr>
          <w:tab/>
        </w:r>
        <w:r>
          <w:rPr>
            <w:noProof/>
            <w:webHidden/>
          </w:rPr>
          <w:fldChar w:fldCharType="begin"/>
        </w:r>
        <w:r>
          <w:rPr>
            <w:noProof/>
            <w:webHidden/>
          </w:rPr>
          <w:instrText xml:space="preserve"> PAGEREF _Toc106626170 \h </w:instrText>
        </w:r>
        <w:r>
          <w:rPr>
            <w:noProof/>
            <w:webHidden/>
          </w:rPr>
        </w:r>
        <w:r>
          <w:rPr>
            <w:noProof/>
            <w:webHidden/>
          </w:rPr>
          <w:fldChar w:fldCharType="separate"/>
        </w:r>
        <w:r w:rsidR="00972BED">
          <w:rPr>
            <w:noProof/>
            <w:webHidden/>
          </w:rPr>
          <w:t>20</w:t>
        </w:r>
        <w:r>
          <w:rPr>
            <w:noProof/>
            <w:webHidden/>
          </w:rPr>
          <w:fldChar w:fldCharType="end"/>
        </w:r>
      </w:hyperlink>
    </w:p>
    <w:p w14:paraId="30678499" w14:textId="545823CC" w:rsidR="0042764D" w:rsidRDefault="0042764D">
      <w:pPr>
        <w:pStyle w:val="Obsah1"/>
        <w:rPr>
          <w:rFonts w:eastAsiaTheme="minorEastAsia"/>
          <w:caps w:val="0"/>
          <w:noProof/>
          <w:sz w:val="22"/>
          <w:szCs w:val="22"/>
          <w:lang w:eastAsia="cs-CZ"/>
        </w:rPr>
      </w:pPr>
      <w:hyperlink w:anchor="_Toc106626171" w:history="1">
        <w:r w:rsidRPr="00E67986">
          <w:rPr>
            <w:rStyle w:val="Hypertextovodkaz"/>
          </w:rPr>
          <w:t>14.</w:t>
        </w:r>
        <w:r>
          <w:rPr>
            <w:rFonts w:eastAsiaTheme="minorEastAsia"/>
            <w:caps w:val="0"/>
            <w:noProof/>
            <w:sz w:val="22"/>
            <w:szCs w:val="22"/>
            <w:lang w:eastAsia="cs-CZ"/>
          </w:rPr>
          <w:tab/>
        </w:r>
        <w:r w:rsidRPr="00E67986">
          <w:rPr>
            <w:rStyle w:val="Hypertextovodkaz"/>
          </w:rPr>
          <w:t>VARIANTY NABÍDKY, VÝHRADA ZMĚNY DODAVATELE</w:t>
        </w:r>
        <w:r>
          <w:rPr>
            <w:noProof/>
            <w:webHidden/>
          </w:rPr>
          <w:tab/>
        </w:r>
        <w:r>
          <w:rPr>
            <w:noProof/>
            <w:webHidden/>
          </w:rPr>
          <w:fldChar w:fldCharType="begin"/>
        </w:r>
        <w:r>
          <w:rPr>
            <w:noProof/>
            <w:webHidden/>
          </w:rPr>
          <w:instrText xml:space="preserve"> PAGEREF _Toc106626171 \h </w:instrText>
        </w:r>
        <w:r>
          <w:rPr>
            <w:noProof/>
            <w:webHidden/>
          </w:rPr>
        </w:r>
        <w:r>
          <w:rPr>
            <w:noProof/>
            <w:webHidden/>
          </w:rPr>
          <w:fldChar w:fldCharType="separate"/>
        </w:r>
        <w:r w:rsidR="00972BED">
          <w:rPr>
            <w:noProof/>
            <w:webHidden/>
          </w:rPr>
          <w:t>21</w:t>
        </w:r>
        <w:r>
          <w:rPr>
            <w:noProof/>
            <w:webHidden/>
          </w:rPr>
          <w:fldChar w:fldCharType="end"/>
        </w:r>
      </w:hyperlink>
    </w:p>
    <w:p w14:paraId="0E56BA27" w14:textId="5741EF26" w:rsidR="0042764D" w:rsidRDefault="0042764D">
      <w:pPr>
        <w:pStyle w:val="Obsah1"/>
        <w:rPr>
          <w:rFonts w:eastAsiaTheme="minorEastAsia"/>
          <w:caps w:val="0"/>
          <w:noProof/>
          <w:sz w:val="22"/>
          <w:szCs w:val="22"/>
          <w:lang w:eastAsia="cs-CZ"/>
        </w:rPr>
      </w:pPr>
      <w:hyperlink w:anchor="_Toc106626172" w:history="1">
        <w:r w:rsidRPr="00E67986">
          <w:rPr>
            <w:rStyle w:val="Hypertextovodkaz"/>
          </w:rPr>
          <w:t>15.</w:t>
        </w:r>
        <w:r>
          <w:rPr>
            <w:rFonts w:eastAsiaTheme="minorEastAsia"/>
            <w:caps w:val="0"/>
            <w:noProof/>
            <w:sz w:val="22"/>
            <w:szCs w:val="22"/>
            <w:lang w:eastAsia="cs-CZ"/>
          </w:rPr>
          <w:tab/>
        </w:r>
        <w:r w:rsidRPr="00E67986">
          <w:rPr>
            <w:rStyle w:val="Hypertextovodkaz"/>
          </w:rPr>
          <w:t>OTEVÍRÁNÍ NABÍDEK</w:t>
        </w:r>
        <w:r>
          <w:rPr>
            <w:noProof/>
            <w:webHidden/>
          </w:rPr>
          <w:tab/>
        </w:r>
        <w:r>
          <w:rPr>
            <w:noProof/>
            <w:webHidden/>
          </w:rPr>
          <w:fldChar w:fldCharType="begin"/>
        </w:r>
        <w:r>
          <w:rPr>
            <w:noProof/>
            <w:webHidden/>
          </w:rPr>
          <w:instrText xml:space="preserve"> PAGEREF _Toc106626172 \h </w:instrText>
        </w:r>
        <w:r>
          <w:rPr>
            <w:noProof/>
            <w:webHidden/>
          </w:rPr>
        </w:r>
        <w:r>
          <w:rPr>
            <w:noProof/>
            <w:webHidden/>
          </w:rPr>
          <w:fldChar w:fldCharType="separate"/>
        </w:r>
        <w:r w:rsidR="00972BED">
          <w:rPr>
            <w:noProof/>
            <w:webHidden/>
          </w:rPr>
          <w:t>21</w:t>
        </w:r>
        <w:r>
          <w:rPr>
            <w:noProof/>
            <w:webHidden/>
          </w:rPr>
          <w:fldChar w:fldCharType="end"/>
        </w:r>
      </w:hyperlink>
    </w:p>
    <w:p w14:paraId="3030121B" w14:textId="371CBF2D" w:rsidR="0042764D" w:rsidRDefault="0042764D">
      <w:pPr>
        <w:pStyle w:val="Obsah1"/>
        <w:rPr>
          <w:rFonts w:eastAsiaTheme="minorEastAsia"/>
          <w:caps w:val="0"/>
          <w:noProof/>
          <w:sz w:val="22"/>
          <w:szCs w:val="22"/>
          <w:lang w:eastAsia="cs-CZ"/>
        </w:rPr>
      </w:pPr>
      <w:hyperlink w:anchor="_Toc106626173" w:history="1">
        <w:r w:rsidRPr="00E67986">
          <w:rPr>
            <w:rStyle w:val="Hypertextovodkaz"/>
          </w:rPr>
          <w:t>16.</w:t>
        </w:r>
        <w:r>
          <w:rPr>
            <w:rFonts w:eastAsiaTheme="minorEastAsia"/>
            <w:caps w:val="0"/>
            <w:noProof/>
            <w:sz w:val="22"/>
            <w:szCs w:val="22"/>
            <w:lang w:eastAsia="cs-CZ"/>
          </w:rPr>
          <w:tab/>
        </w:r>
        <w:r w:rsidRPr="00E67986">
          <w:rPr>
            <w:rStyle w:val="Hypertextovodkaz"/>
          </w:rPr>
          <w:t>POSOUZENÍ SPLNĚNÍ PODMÍNEK ÚČASTI</w:t>
        </w:r>
        <w:r>
          <w:rPr>
            <w:noProof/>
            <w:webHidden/>
          </w:rPr>
          <w:tab/>
        </w:r>
        <w:r>
          <w:rPr>
            <w:noProof/>
            <w:webHidden/>
          </w:rPr>
          <w:fldChar w:fldCharType="begin"/>
        </w:r>
        <w:r>
          <w:rPr>
            <w:noProof/>
            <w:webHidden/>
          </w:rPr>
          <w:instrText xml:space="preserve"> PAGEREF _Toc106626173 \h </w:instrText>
        </w:r>
        <w:r>
          <w:rPr>
            <w:noProof/>
            <w:webHidden/>
          </w:rPr>
        </w:r>
        <w:r>
          <w:rPr>
            <w:noProof/>
            <w:webHidden/>
          </w:rPr>
          <w:fldChar w:fldCharType="separate"/>
        </w:r>
        <w:r w:rsidR="00972BED">
          <w:rPr>
            <w:noProof/>
            <w:webHidden/>
          </w:rPr>
          <w:t>21</w:t>
        </w:r>
        <w:r>
          <w:rPr>
            <w:noProof/>
            <w:webHidden/>
          </w:rPr>
          <w:fldChar w:fldCharType="end"/>
        </w:r>
      </w:hyperlink>
    </w:p>
    <w:p w14:paraId="3F336888" w14:textId="59E12BE7" w:rsidR="0042764D" w:rsidRDefault="0042764D">
      <w:pPr>
        <w:pStyle w:val="Obsah1"/>
        <w:rPr>
          <w:rFonts w:eastAsiaTheme="minorEastAsia"/>
          <w:caps w:val="0"/>
          <w:noProof/>
          <w:sz w:val="22"/>
          <w:szCs w:val="22"/>
          <w:lang w:eastAsia="cs-CZ"/>
        </w:rPr>
      </w:pPr>
      <w:hyperlink w:anchor="_Toc106626174" w:history="1">
        <w:r w:rsidRPr="00E67986">
          <w:rPr>
            <w:rStyle w:val="Hypertextovodkaz"/>
          </w:rPr>
          <w:t>17.</w:t>
        </w:r>
        <w:r>
          <w:rPr>
            <w:rFonts w:eastAsiaTheme="minorEastAsia"/>
            <w:caps w:val="0"/>
            <w:noProof/>
            <w:sz w:val="22"/>
            <w:szCs w:val="22"/>
            <w:lang w:eastAsia="cs-CZ"/>
          </w:rPr>
          <w:tab/>
        </w:r>
        <w:r w:rsidRPr="00E67986">
          <w:rPr>
            <w:rStyle w:val="Hypertextovodkaz"/>
          </w:rPr>
          <w:t>HODNOCENÍ NABÍDEK</w:t>
        </w:r>
        <w:r>
          <w:rPr>
            <w:noProof/>
            <w:webHidden/>
          </w:rPr>
          <w:tab/>
        </w:r>
        <w:r>
          <w:rPr>
            <w:noProof/>
            <w:webHidden/>
          </w:rPr>
          <w:fldChar w:fldCharType="begin"/>
        </w:r>
        <w:r>
          <w:rPr>
            <w:noProof/>
            <w:webHidden/>
          </w:rPr>
          <w:instrText xml:space="preserve"> PAGEREF _Toc106626174 \h </w:instrText>
        </w:r>
        <w:r>
          <w:rPr>
            <w:noProof/>
            <w:webHidden/>
          </w:rPr>
        </w:r>
        <w:r>
          <w:rPr>
            <w:noProof/>
            <w:webHidden/>
          </w:rPr>
          <w:fldChar w:fldCharType="separate"/>
        </w:r>
        <w:r w:rsidR="00972BED">
          <w:rPr>
            <w:noProof/>
            <w:webHidden/>
          </w:rPr>
          <w:t>22</w:t>
        </w:r>
        <w:r>
          <w:rPr>
            <w:noProof/>
            <w:webHidden/>
          </w:rPr>
          <w:fldChar w:fldCharType="end"/>
        </w:r>
      </w:hyperlink>
    </w:p>
    <w:p w14:paraId="323DF143" w14:textId="69A4AD45" w:rsidR="0042764D" w:rsidRDefault="0042764D">
      <w:pPr>
        <w:pStyle w:val="Obsah1"/>
        <w:rPr>
          <w:rFonts w:eastAsiaTheme="minorEastAsia"/>
          <w:caps w:val="0"/>
          <w:noProof/>
          <w:sz w:val="22"/>
          <w:szCs w:val="22"/>
          <w:lang w:eastAsia="cs-CZ"/>
        </w:rPr>
      </w:pPr>
      <w:hyperlink w:anchor="_Toc106626175" w:history="1">
        <w:r w:rsidRPr="00E67986">
          <w:rPr>
            <w:rStyle w:val="Hypertextovodkaz"/>
          </w:rPr>
          <w:t>18.</w:t>
        </w:r>
        <w:r>
          <w:rPr>
            <w:rFonts w:eastAsiaTheme="minorEastAsia"/>
            <w:caps w:val="0"/>
            <w:noProof/>
            <w:sz w:val="22"/>
            <w:szCs w:val="22"/>
            <w:lang w:eastAsia="cs-CZ"/>
          </w:rPr>
          <w:tab/>
        </w:r>
        <w:r w:rsidRPr="00E67986">
          <w:rPr>
            <w:rStyle w:val="Hypertextovodkaz"/>
          </w:rPr>
          <w:t>ZRUŠENÍ ZADÁVACÍHO ŘÍZENÍ</w:t>
        </w:r>
        <w:r>
          <w:rPr>
            <w:noProof/>
            <w:webHidden/>
          </w:rPr>
          <w:tab/>
        </w:r>
        <w:r>
          <w:rPr>
            <w:noProof/>
            <w:webHidden/>
          </w:rPr>
          <w:fldChar w:fldCharType="begin"/>
        </w:r>
        <w:r>
          <w:rPr>
            <w:noProof/>
            <w:webHidden/>
          </w:rPr>
          <w:instrText xml:space="preserve"> PAGEREF _Toc106626175 \h </w:instrText>
        </w:r>
        <w:r>
          <w:rPr>
            <w:noProof/>
            <w:webHidden/>
          </w:rPr>
        </w:r>
        <w:r>
          <w:rPr>
            <w:noProof/>
            <w:webHidden/>
          </w:rPr>
          <w:fldChar w:fldCharType="separate"/>
        </w:r>
        <w:r w:rsidR="00972BED">
          <w:rPr>
            <w:noProof/>
            <w:webHidden/>
          </w:rPr>
          <w:t>22</w:t>
        </w:r>
        <w:r>
          <w:rPr>
            <w:noProof/>
            <w:webHidden/>
          </w:rPr>
          <w:fldChar w:fldCharType="end"/>
        </w:r>
      </w:hyperlink>
    </w:p>
    <w:p w14:paraId="0D5D789A" w14:textId="7E0E4BF3" w:rsidR="0042764D" w:rsidRDefault="0042764D">
      <w:pPr>
        <w:pStyle w:val="Obsah1"/>
        <w:rPr>
          <w:rFonts w:eastAsiaTheme="minorEastAsia"/>
          <w:caps w:val="0"/>
          <w:noProof/>
          <w:sz w:val="22"/>
          <w:szCs w:val="22"/>
          <w:lang w:eastAsia="cs-CZ"/>
        </w:rPr>
      </w:pPr>
      <w:hyperlink w:anchor="_Toc106626176" w:history="1">
        <w:r w:rsidRPr="00E67986">
          <w:rPr>
            <w:rStyle w:val="Hypertextovodkaz"/>
          </w:rPr>
          <w:t>19.</w:t>
        </w:r>
        <w:r>
          <w:rPr>
            <w:rFonts w:eastAsiaTheme="minorEastAsia"/>
            <w:caps w:val="0"/>
            <w:noProof/>
            <w:sz w:val="22"/>
            <w:szCs w:val="22"/>
            <w:lang w:eastAsia="cs-CZ"/>
          </w:rPr>
          <w:tab/>
        </w:r>
        <w:r w:rsidRPr="00E67986">
          <w:rPr>
            <w:rStyle w:val="Hypertextovodkaz"/>
          </w:rPr>
          <w:t>UZAVŘENÍ SMLOUVY</w:t>
        </w:r>
        <w:r>
          <w:rPr>
            <w:noProof/>
            <w:webHidden/>
          </w:rPr>
          <w:tab/>
        </w:r>
        <w:r>
          <w:rPr>
            <w:noProof/>
            <w:webHidden/>
          </w:rPr>
          <w:fldChar w:fldCharType="begin"/>
        </w:r>
        <w:r>
          <w:rPr>
            <w:noProof/>
            <w:webHidden/>
          </w:rPr>
          <w:instrText xml:space="preserve"> PAGEREF _Toc106626176 \h </w:instrText>
        </w:r>
        <w:r>
          <w:rPr>
            <w:noProof/>
            <w:webHidden/>
          </w:rPr>
        </w:r>
        <w:r>
          <w:rPr>
            <w:noProof/>
            <w:webHidden/>
          </w:rPr>
          <w:fldChar w:fldCharType="separate"/>
        </w:r>
        <w:r w:rsidR="00972BED">
          <w:rPr>
            <w:noProof/>
            <w:webHidden/>
          </w:rPr>
          <w:t>22</w:t>
        </w:r>
        <w:r>
          <w:rPr>
            <w:noProof/>
            <w:webHidden/>
          </w:rPr>
          <w:fldChar w:fldCharType="end"/>
        </w:r>
      </w:hyperlink>
    </w:p>
    <w:p w14:paraId="55E85694" w14:textId="4AB4C478" w:rsidR="0042764D" w:rsidRDefault="0042764D">
      <w:pPr>
        <w:pStyle w:val="Obsah1"/>
        <w:rPr>
          <w:rFonts w:eastAsiaTheme="minorEastAsia"/>
          <w:caps w:val="0"/>
          <w:noProof/>
          <w:sz w:val="22"/>
          <w:szCs w:val="22"/>
          <w:lang w:eastAsia="cs-CZ"/>
        </w:rPr>
      </w:pPr>
      <w:hyperlink w:anchor="_Toc106626177" w:history="1">
        <w:r w:rsidRPr="00E67986">
          <w:rPr>
            <w:rStyle w:val="Hypertextovodkaz"/>
          </w:rPr>
          <w:t>20.</w:t>
        </w:r>
        <w:r>
          <w:rPr>
            <w:rFonts w:eastAsiaTheme="minorEastAsia"/>
            <w:caps w:val="0"/>
            <w:noProof/>
            <w:sz w:val="22"/>
            <w:szCs w:val="22"/>
            <w:lang w:eastAsia="cs-CZ"/>
          </w:rPr>
          <w:tab/>
        </w:r>
        <w:r w:rsidRPr="00E67986">
          <w:rPr>
            <w:rStyle w:val="Hypertextovodkaz"/>
          </w:rPr>
          <w:t>OCHRANA INFORMACÍ</w:t>
        </w:r>
        <w:r>
          <w:rPr>
            <w:noProof/>
            <w:webHidden/>
          </w:rPr>
          <w:tab/>
        </w:r>
        <w:r>
          <w:rPr>
            <w:noProof/>
            <w:webHidden/>
          </w:rPr>
          <w:fldChar w:fldCharType="begin"/>
        </w:r>
        <w:r>
          <w:rPr>
            <w:noProof/>
            <w:webHidden/>
          </w:rPr>
          <w:instrText xml:space="preserve"> PAGEREF _Toc106626177 \h </w:instrText>
        </w:r>
        <w:r>
          <w:rPr>
            <w:noProof/>
            <w:webHidden/>
          </w:rPr>
        </w:r>
        <w:r>
          <w:rPr>
            <w:noProof/>
            <w:webHidden/>
          </w:rPr>
          <w:fldChar w:fldCharType="separate"/>
        </w:r>
        <w:r w:rsidR="00972BED">
          <w:rPr>
            <w:noProof/>
            <w:webHidden/>
          </w:rPr>
          <w:t>25</w:t>
        </w:r>
        <w:r>
          <w:rPr>
            <w:noProof/>
            <w:webHidden/>
          </w:rPr>
          <w:fldChar w:fldCharType="end"/>
        </w:r>
      </w:hyperlink>
    </w:p>
    <w:p w14:paraId="4D4E532B" w14:textId="6148DC3A" w:rsidR="0042764D" w:rsidRDefault="0042764D">
      <w:pPr>
        <w:pStyle w:val="Obsah1"/>
        <w:rPr>
          <w:rFonts w:eastAsiaTheme="minorEastAsia"/>
          <w:caps w:val="0"/>
          <w:noProof/>
          <w:sz w:val="22"/>
          <w:szCs w:val="22"/>
          <w:lang w:eastAsia="cs-CZ"/>
        </w:rPr>
      </w:pPr>
      <w:hyperlink w:anchor="_Toc106626178" w:history="1">
        <w:r w:rsidRPr="00E67986">
          <w:rPr>
            <w:rStyle w:val="Hypertextovodkaz"/>
          </w:rPr>
          <w:t>21.</w:t>
        </w:r>
        <w:r>
          <w:rPr>
            <w:rFonts w:eastAsiaTheme="minorEastAsia"/>
            <w:caps w:val="0"/>
            <w:noProof/>
            <w:sz w:val="22"/>
            <w:szCs w:val="22"/>
            <w:lang w:eastAsia="cs-CZ"/>
          </w:rPr>
          <w:tab/>
        </w:r>
        <w:r w:rsidRPr="00E67986">
          <w:rPr>
            <w:rStyle w:val="Hypertextovodkaz"/>
          </w:rPr>
          <w:t>NEOBSAZENO</w:t>
        </w:r>
        <w:r>
          <w:rPr>
            <w:noProof/>
            <w:webHidden/>
          </w:rPr>
          <w:tab/>
        </w:r>
        <w:r>
          <w:rPr>
            <w:noProof/>
            <w:webHidden/>
          </w:rPr>
          <w:fldChar w:fldCharType="begin"/>
        </w:r>
        <w:r>
          <w:rPr>
            <w:noProof/>
            <w:webHidden/>
          </w:rPr>
          <w:instrText xml:space="preserve"> PAGEREF _Toc106626178 \h </w:instrText>
        </w:r>
        <w:r>
          <w:rPr>
            <w:noProof/>
            <w:webHidden/>
          </w:rPr>
        </w:r>
        <w:r>
          <w:rPr>
            <w:noProof/>
            <w:webHidden/>
          </w:rPr>
          <w:fldChar w:fldCharType="separate"/>
        </w:r>
        <w:r w:rsidR="00972BED">
          <w:rPr>
            <w:noProof/>
            <w:webHidden/>
          </w:rPr>
          <w:t>26</w:t>
        </w:r>
        <w:r>
          <w:rPr>
            <w:noProof/>
            <w:webHidden/>
          </w:rPr>
          <w:fldChar w:fldCharType="end"/>
        </w:r>
      </w:hyperlink>
    </w:p>
    <w:p w14:paraId="50D96592" w14:textId="78FF4DB2" w:rsidR="0042764D" w:rsidRDefault="0042764D">
      <w:pPr>
        <w:pStyle w:val="Obsah1"/>
        <w:rPr>
          <w:rFonts w:eastAsiaTheme="minorEastAsia"/>
          <w:caps w:val="0"/>
          <w:noProof/>
          <w:sz w:val="22"/>
          <w:szCs w:val="22"/>
          <w:lang w:eastAsia="cs-CZ"/>
        </w:rPr>
      </w:pPr>
      <w:hyperlink w:anchor="_Toc106626179" w:history="1">
        <w:r w:rsidRPr="00E67986">
          <w:rPr>
            <w:rStyle w:val="Hypertextovodkaz"/>
          </w:rPr>
          <w:t>22.</w:t>
        </w:r>
        <w:r>
          <w:rPr>
            <w:rFonts w:eastAsiaTheme="minorEastAsia"/>
            <w:caps w:val="0"/>
            <w:noProof/>
            <w:sz w:val="22"/>
            <w:szCs w:val="22"/>
            <w:lang w:eastAsia="cs-CZ"/>
          </w:rPr>
          <w:tab/>
        </w:r>
        <w:r w:rsidRPr="00E67986">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_Toc106626179 \h </w:instrText>
        </w:r>
        <w:r>
          <w:rPr>
            <w:noProof/>
            <w:webHidden/>
          </w:rPr>
        </w:r>
        <w:r>
          <w:rPr>
            <w:noProof/>
            <w:webHidden/>
          </w:rPr>
          <w:fldChar w:fldCharType="separate"/>
        </w:r>
        <w:r w:rsidR="00972BED">
          <w:rPr>
            <w:noProof/>
            <w:webHidden/>
          </w:rPr>
          <w:t>26</w:t>
        </w:r>
        <w:r>
          <w:rPr>
            <w:noProof/>
            <w:webHidden/>
          </w:rPr>
          <w:fldChar w:fldCharType="end"/>
        </w:r>
      </w:hyperlink>
    </w:p>
    <w:p w14:paraId="3F1A80C9" w14:textId="4B01AC41" w:rsidR="0042764D" w:rsidRDefault="0042764D">
      <w:pPr>
        <w:pStyle w:val="Obsah1"/>
        <w:rPr>
          <w:rFonts w:eastAsiaTheme="minorEastAsia"/>
          <w:caps w:val="0"/>
          <w:noProof/>
          <w:sz w:val="22"/>
          <w:szCs w:val="22"/>
          <w:lang w:eastAsia="cs-CZ"/>
        </w:rPr>
      </w:pPr>
      <w:hyperlink w:anchor="_Toc106626180" w:history="1">
        <w:r w:rsidRPr="00E67986">
          <w:rPr>
            <w:rStyle w:val="Hypertextovodkaz"/>
          </w:rPr>
          <w:t>23.</w:t>
        </w:r>
        <w:r>
          <w:rPr>
            <w:rFonts w:eastAsiaTheme="minorEastAsia"/>
            <w:caps w:val="0"/>
            <w:noProof/>
            <w:sz w:val="22"/>
            <w:szCs w:val="22"/>
            <w:lang w:eastAsia="cs-CZ"/>
          </w:rPr>
          <w:tab/>
        </w:r>
        <w:r w:rsidRPr="00E67986">
          <w:rPr>
            <w:rStyle w:val="Hypertextovodkaz"/>
          </w:rPr>
          <w:t>Další zadávací podmínky v návaznosti na sankce v souvislosti se situací na Ukrajině</w:t>
        </w:r>
        <w:r>
          <w:rPr>
            <w:noProof/>
            <w:webHidden/>
          </w:rPr>
          <w:tab/>
        </w:r>
        <w:r>
          <w:rPr>
            <w:noProof/>
            <w:webHidden/>
          </w:rPr>
          <w:fldChar w:fldCharType="begin"/>
        </w:r>
        <w:r>
          <w:rPr>
            <w:noProof/>
            <w:webHidden/>
          </w:rPr>
          <w:instrText xml:space="preserve"> PAGEREF _Toc106626180 \h </w:instrText>
        </w:r>
        <w:r>
          <w:rPr>
            <w:noProof/>
            <w:webHidden/>
          </w:rPr>
        </w:r>
        <w:r>
          <w:rPr>
            <w:noProof/>
            <w:webHidden/>
          </w:rPr>
          <w:fldChar w:fldCharType="separate"/>
        </w:r>
        <w:r w:rsidR="00972BED">
          <w:rPr>
            <w:noProof/>
            <w:webHidden/>
          </w:rPr>
          <w:t>26</w:t>
        </w:r>
        <w:r>
          <w:rPr>
            <w:noProof/>
            <w:webHidden/>
          </w:rPr>
          <w:fldChar w:fldCharType="end"/>
        </w:r>
      </w:hyperlink>
    </w:p>
    <w:p w14:paraId="76CB6453" w14:textId="42EC0516" w:rsidR="0042764D" w:rsidRDefault="0042764D">
      <w:pPr>
        <w:pStyle w:val="Obsah1"/>
        <w:rPr>
          <w:rFonts w:eastAsiaTheme="minorEastAsia"/>
          <w:caps w:val="0"/>
          <w:noProof/>
          <w:sz w:val="22"/>
          <w:szCs w:val="22"/>
          <w:lang w:eastAsia="cs-CZ"/>
        </w:rPr>
      </w:pPr>
      <w:hyperlink w:anchor="_Toc106626181" w:history="1">
        <w:r w:rsidRPr="00E67986">
          <w:rPr>
            <w:rStyle w:val="Hypertextovodkaz"/>
          </w:rPr>
          <w:t>24.</w:t>
        </w:r>
        <w:r>
          <w:rPr>
            <w:rFonts w:eastAsiaTheme="minorEastAsia"/>
            <w:caps w:val="0"/>
            <w:noProof/>
            <w:sz w:val="22"/>
            <w:szCs w:val="22"/>
            <w:lang w:eastAsia="cs-CZ"/>
          </w:rPr>
          <w:tab/>
        </w:r>
        <w:r w:rsidRPr="00E67986">
          <w:rPr>
            <w:rStyle w:val="Hypertextovodkaz"/>
          </w:rPr>
          <w:t>PŘÍLOHY TĚCHTO POKYNŮ</w:t>
        </w:r>
        <w:r>
          <w:rPr>
            <w:noProof/>
            <w:webHidden/>
          </w:rPr>
          <w:tab/>
        </w:r>
        <w:r>
          <w:rPr>
            <w:noProof/>
            <w:webHidden/>
          </w:rPr>
          <w:fldChar w:fldCharType="begin"/>
        </w:r>
        <w:r>
          <w:rPr>
            <w:noProof/>
            <w:webHidden/>
          </w:rPr>
          <w:instrText xml:space="preserve"> PAGEREF _Toc106626181 \h </w:instrText>
        </w:r>
        <w:r>
          <w:rPr>
            <w:noProof/>
            <w:webHidden/>
          </w:rPr>
        </w:r>
        <w:r>
          <w:rPr>
            <w:noProof/>
            <w:webHidden/>
          </w:rPr>
          <w:fldChar w:fldCharType="separate"/>
        </w:r>
        <w:r w:rsidR="00972BED">
          <w:rPr>
            <w:noProof/>
            <w:webHidden/>
          </w:rPr>
          <w:t>27</w:t>
        </w:r>
        <w:r>
          <w:rPr>
            <w:noProof/>
            <w:webHidden/>
          </w:rPr>
          <w:fldChar w:fldCharType="end"/>
        </w:r>
      </w:hyperlink>
    </w:p>
    <w:p w14:paraId="69BD5F09" w14:textId="51814284"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06626158"/>
      <w:r>
        <w:lastRenderedPageBreak/>
        <w:t>ÚVODNÍ USTANOVENÍ</w:t>
      </w:r>
      <w:bookmarkEnd w:id="5"/>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11232DC9" w14:textId="40EB4EA5" w:rsidR="00AB5A33" w:rsidRPr="00646D1C" w:rsidRDefault="00AB5A33" w:rsidP="00AB5A33">
      <w:pPr>
        <w:pStyle w:val="Text1-1"/>
        <w:rPr>
          <w:b/>
        </w:rPr>
      </w:pPr>
      <w:r w:rsidRPr="00AF4130">
        <w:rPr>
          <w:b/>
        </w:rPr>
        <w:t xml:space="preserve">Zadavatelé zadávají tuto veřejnou zakázku společně, ve smyslu ustanovení § 7 ZZVZ, na základě Smlouvy o spolupráci a společném zadávání </w:t>
      </w:r>
      <w:r w:rsidR="009C2D43" w:rsidRPr="00AF4130">
        <w:rPr>
          <w:b/>
        </w:rPr>
        <w:t xml:space="preserve">veřejné zakázky </w:t>
      </w:r>
      <w:r w:rsidRPr="00AF4130">
        <w:rPr>
          <w:b/>
        </w:rPr>
        <w:t>uzavřené dne</w:t>
      </w:r>
      <w:r w:rsidR="006C5DD3">
        <w:rPr>
          <w:b/>
        </w:rPr>
        <w:t xml:space="preserve"> 13.06.</w:t>
      </w:r>
      <w:r w:rsidR="006C5DD3" w:rsidRPr="006C5DD3">
        <w:rPr>
          <w:b/>
        </w:rPr>
        <w:t>2022</w:t>
      </w:r>
      <w:r w:rsidR="008C65A8" w:rsidRPr="006C5DD3">
        <w:rPr>
          <w:b/>
        </w:rPr>
        <w:t>.</w:t>
      </w:r>
      <w:r w:rsidR="006C5DD3" w:rsidRPr="006C5DD3">
        <w:rPr>
          <w:b/>
        </w:rPr>
        <w:t xml:space="preserve"> </w:t>
      </w:r>
      <w:r w:rsidRPr="006C5DD3">
        <w:rPr>
          <w:b/>
        </w:rPr>
        <w:t xml:space="preserve">Zadavatelé </w:t>
      </w:r>
      <w:r w:rsidRPr="00AB5A33">
        <w:rPr>
          <w:b/>
        </w:rPr>
        <w:t xml:space="preserve">se řídí při zadávání veřejné zakázky ustanoveními ZZVZ platnými pro veřejného zadavatele. Jménem zadavatelů jedná v rámci přípravy </w:t>
      </w:r>
      <w:r w:rsidRPr="00646D1C">
        <w:rPr>
          <w:b/>
        </w:rPr>
        <w:t xml:space="preserve">zadávacího řízení a jeho průběhu Správa železnic, státní organizace (zadavatel č. 1). </w:t>
      </w:r>
    </w:p>
    <w:p w14:paraId="25D89A09" w14:textId="2952DE00" w:rsidR="0035531B" w:rsidRPr="00646D1C" w:rsidRDefault="002B1D96" w:rsidP="0035531B">
      <w:pPr>
        <w:pStyle w:val="Text1-1"/>
      </w:pPr>
      <w:r>
        <w:t>Tato podlimitní v</w:t>
      </w:r>
      <w:r w:rsidR="0035531B" w:rsidRPr="00646D1C">
        <w:t>eřejná zakázka na stavební práce je zadávána</w:t>
      </w:r>
      <w:r w:rsidR="00092CC9" w:rsidRPr="00646D1C">
        <w:t xml:space="preserve"> v </w:t>
      </w:r>
      <w:r w:rsidR="0035531B" w:rsidRPr="00646D1C">
        <w:t>otevřeném řízení dle § 56</w:t>
      </w:r>
      <w:r w:rsidR="00845C50" w:rsidRPr="00646D1C">
        <w:t xml:space="preserve"> a </w:t>
      </w:r>
      <w:r w:rsidR="0035531B" w:rsidRPr="00646D1C">
        <w:t>násl. ZZVZ.</w:t>
      </w:r>
      <w:r>
        <w:t xml:space="preserve"> V souladu s § 52 písm. b ZZVZ bude zadavatel při zadávání této veřejné zakázky postupovat obdobně podle části čtvrté ZZVZ s výjimkou lhůt, které budou stanoveny v souladu s § 54 ZZVZ. </w:t>
      </w:r>
    </w:p>
    <w:p w14:paraId="019A1334" w14:textId="5EFB4DA6" w:rsidR="0035531B" w:rsidRDefault="0035531B" w:rsidP="0035531B">
      <w:pPr>
        <w:pStyle w:val="Text1-1"/>
      </w:pPr>
      <w:r w:rsidRPr="00646D1C">
        <w:t>Od dodavatelů se očekává, že pečlivě prostudují</w:t>
      </w:r>
      <w:r w:rsidR="00845C50" w:rsidRPr="00646D1C">
        <w:t xml:space="preserve"> a </w:t>
      </w:r>
      <w:r w:rsidRPr="00646D1C">
        <w:t>splní všechny pokyny, termíny</w:t>
      </w:r>
      <w:r w:rsidR="00845C50" w:rsidRPr="00646D1C">
        <w:t xml:space="preserve"> a </w:t>
      </w:r>
      <w:r w:rsidRPr="00646D1C">
        <w:t>podmínky</w:t>
      </w:r>
      <w:r w:rsidR="00845C50" w:rsidRPr="00646D1C">
        <w:t xml:space="preserve"> a </w:t>
      </w:r>
      <w:r w:rsidRPr="00646D1C">
        <w:t>vyplní všechny formuláře obsažené</w:t>
      </w:r>
      <w:r w:rsidR="00092CC9" w:rsidRPr="00646D1C">
        <w:t xml:space="preserve"> v </w:t>
      </w:r>
      <w:r w:rsidRPr="00646D1C">
        <w:t>zadávacích podmínkách této veřejné zakázky. Nedostatky</w:t>
      </w:r>
      <w:r w:rsidR="00092CC9" w:rsidRPr="00646D1C">
        <w:t xml:space="preserve"> v </w:t>
      </w:r>
      <w:r w:rsidRPr="00646D1C">
        <w:t>podání nabídek nebo</w:t>
      </w:r>
      <w:r w:rsidR="00092CC9" w:rsidRPr="00646D1C">
        <w:t xml:space="preserve"> v </w:t>
      </w:r>
      <w:r w:rsidRPr="00646D1C">
        <w:t>poskytnutí požadovaných informací nebo dokumentace, které nebudou splňovat zadávací podmínky obsažené</w:t>
      </w:r>
      <w:r w:rsidR="00092CC9" w:rsidRPr="00646D1C">
        <w:t xml:space="preserve"> v </w:t>
      </w:r>
      <w:r w:rsidRPr="00646D1C">
        <w:t>oznámení</w:t>
      </w:r>
      <w:r w:rsidR="00092CC9" w:rsidRPr="00646D1C">
        <w:t xml:space="preserve"> o </w:t>
      </w:r>
      <w:r w:rsidRPr="00646D1C">
        <w:t xml:space="preserve">zahájení zadávacího řízení </w:t>
      </w:r>
      <w:r w:rsidR="00845C50" w:rsidRPr="00646D1C">
        <w:t>a </w:t>
      </w:r>
      <w:r w:rsidRPr="00646D1C">
        <w:t>dále specifikované</w:t>
      </w:r>
      <w:r w:rsidR="00092CC9" w:rsidRPr="00646D1C">
        <w:t xml:space="preserve"> v </w:t>
      </w:r>
      <w:r w:rsidRPr="00646D1C">
        <w:t>zadávací dokumentaci, budou mít podle okolností za následek</w:t>
      </w:r>
      <w:r>
        <w:t xml:space="preserve">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054A42E4"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6" w:name="_Toc106626159"/>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lastRenderedPageBreak/>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1FA4067B" w14:textId="4832D505" w:rsidR="0035531B" w:rsidRPr="000174E8" w:rsidRDefault="0035531B" w:rsidP="0035531B">
      <w:pPr>
        <w:pStyle w:val="Textbezslovn"/>
        <w:spacing w:after="0"/>
        <w:ind w:left="2127" w:hanging="1390"/>
      </w:pPr>
      <w:r>
        <w:t xml:space="preserve">zastoupená: </w:t>
      </w:r>
      <w:r>
        <w:tab/>
      </w:r>
      <w:r w:rsidR="006C5DD3" w:rsidRPr="006C5DD3">
        <w:t xml:space="preserve">Ing. Petrem Hofhanzlem, ředitelem Stavební správy západ </w:t>
      </w:r>
    </w:p>
    <w:p w14:paraId="7299686F" w14:textId="49D0E2D2" w:rsidR="0035531B" w:rsidRDefault="0035531B" w:rsidP="0035531B">
      <w:pPr>
        <w:pStyle w:val="Textbezslovn"/>
      </w:pPr>
      <w:r w:rsidRPr="000174E8">
        <w:tab/>
      </w:r>
      <w:r w:rsidRPr="000174E8">
        <w:tab/>
      </w:r>
    </w:p>
    <w:p w14:paraId="10A1CFDF" w14:textId="77777777" w:rsidR="00457A43" w:rsidRPr="00C97533" w:rsidRDefault="00457A43" w:rsidP="00457A43">
      <w:pPr>
        <w:pStyle w:val="Textbezslovn"/>
      </w:pPr>
      <w:r w:rsidRPr="00C97533">
        <w:t>(dále jen „</w:t>
      </w:r>
      <w:r w:rsidRPr="00C97533">
        <w:rPr>
          <w:b/>
        </w:rPr>
        <w:t>zadavatel č. 1</w:t>
      </w:r>
      <w:r w:rsidRPr="00C97533">
        <w:t>“)</w:t>
      </w:r>
    </w:p>
    <w:p w14:paraId="2AB050BD" w14:textId="77777777" w:rsidR="00457A43" w:rsidRPr="00C97533" w:rsidRDefault="00457A43" w:rsidP="00457A43">
      <w:pPr>
        <w:pStyle w:val="Textbezslovn"/>
      </w:pPr>
      <w:r w:rsidRPr="00C97533">
        <w:t>a</w:t>
      </w:r>
    </w:p>
    <w:p w14:paraId="4D6F8F3F" w14:textId="38C69A7F" w:rsidR="009C2D43" w:rsidRPr="00C97533" w:rsidRDefault="009C2D43" w:rsidP="009C2D43">
      <w:pPr>
        <w:tabs>
          <w:tab w:val="left" w:pos="2835"/>
        </w:tabs>
        <w:spacing w:after="0" w:line="240" w:lineRule="auto"/>
        <w:ind w:left="709"/>
        <w:rPr>
          <w:rFonts w:ascii="Verdana" w:eastAsia="Times New Roman" w:hAnsi="Verdana" w:cs="Arial"/>
          <w:b/>
          <w:lang w:eastAsia="cs-CZ"/>
        </w:rPr>
      </w:pPr>
      <w:r w:rsidRPr="00C97533">
        <w:rPr>
          <w:rFonts w:ascii="Verdana" w:eastAsia="Times New Roman" w:hAnsi="Verdana" w:cs="Arial"/>
          <w:b/>
          <w:lang w:eastAsia="cs-CZ"/>
        </w:rPr>
        <w:t>Hlavní město Praha,</w:t>
      </w:r>
    </w:p>
    <w:p w14:paraId="4BD7400C" w14:textId="77777777" w:rsidR="009C2D43" w:rsidRPr="00C97533" w:rsidRDefault="009C2D43" w:rsidP="009C2D43">
      <w:pPr>
        <w:tabs>
          <w:tab w:val="left" w:pos="284"/>
          <w:tab w:val="left" w:pos="2835"/>
        </w:tabs>
        <w:spacing w:after="0" w:line="240" w:lineRule="auto"/>
        <w:ind w:left="709"/>
        <w:rPr>
          <w:rFonts w:ascii="Verdana" w:eastAsia="Times New Roman" w:hAnsi="Verdana" w:cs="Arial"/>
          <w:b/>
          <w:lang w:eastAsia="cs-CZ"/>
        </w:rPr>
      </w:pPr>
      <w:r w:rsidRPr="00C97533">
        <w:rPr>
          <w:rFonts w:ascii="Verdana" w:eastAsia="Times New Roman" w:hAnsi="Verdana" w:cs="Arial"/>
          <w:b/>
          <w:lang w:eastAsia="cs-CZ"/>
        </w:rPr>
        <w:t>Magistrát hl. m. Prahy</w:t>
      </w:r>
    </w:p>
    <w:p w14:paraId="1BC0F63C" w14:textId="77777777" w:rsidR="009C2D43" w:rsidRPr="00C97533" w:rsidRDefault="009C2D43" w:rsidP="009C2D43">
      <w:pPr>
        <w:tabs>
          <w:tab w:val="left" w:pos="284"/>
          <w:tab w:val="left" w:pos="2835"/>
        </w:tabs>
        <w:spacing w:after="0" w:line="240" w:lineRule="auto"/>
        <w:ind w:left="709"/>
        <w:rPr>
          <w:rFonts w:ascii="Verdana" w:eastAsia="Times New Roman" w:hAnsi="Verdana" w:cs="Arial"/>
          <w:lang w:eastAsia="cs-CZ"/>
        </w:rPr>
      </w:pPr>
      <w:r w:rsidRPr="00C97533">
        <w:rPr>
          <w:rFonts w:ascii="Verdana" w:eastAsia="Times New Roman" w:hAnsi="Verdana" w:cs="Arial"/>
          <w:lang w:eastAsia="cs-CZ"/>
        </w:rPr>
        <w:t>IČO:  0064581</w:t>
      </w:r>
      <w:r w:rsidRPr="00C97533">
        <w:rPr>
          <w:rFonts w:ascii="Verdana" w:eastAsia="Times New Roman" w:hAnsi="Verdana" w:cs="Arial"/>
          <w:lang w:eastAsia="cs-CZ"/>
        </w:rPr>
        <w:tab/>
      </w:r>
      <w:r w:rsidRPr="00C97533">
        <w:rPr>
          <w:rFonts w:ascii="Verdana" w:eastAsia="Times New Roman" w:hAnsi="Verdana" w:cs="Arial"/>
          <w:lang w:eastAsia="cs-CZ"/>
        </w:rPr>
        <w:tab/>
      </w:r>
      <w:r w:rsidRPr="00C97533">
        <w:rPr>
          <w:rFonts w:ascii="Verdana" w:eastAsia="Times New Roman" w:hAnsi="Verdana" w:cs="Arial"/>
          <w:lang w:eastAsia="cs-CZ"/>
        </w:rPr>
        <w:tab/>
      </w:r>
    </w:p>
    <w:p w14:paraId="54B32886" w14:textId="77777777" w:rsidR="009C2D43" w:rsidRPr="00C97533" w:rsidRDefault="009C2D43" w:rsidP="009C2D43">
      <w:pPr>
        <w:spacing w:after="0" w:line="240" w:lineRule="auto"/>
        <w:ind w:left="709"/>
        <w:rPr>
          <w:rFonts w:ascii="Verdana" w:eastAsia="Times New Roman" w:hAnsi="Verdana" w:cs="Arial"/>
          <w:lang w:eastAsia="cs-CZ"/>
        </w:rPr>
      </w:pPr>
      <w:r w:rsidRPr="00C97533">
        <w:rPr>
          <w:rFonts w:ascii="Verdana" w:eastAsia="Times New Roman" w:hAnsi="Verdana" w:cs="Arial"/>
          <w:lang w:eastAsia="cs-CZ"/>
        </w:rPr>
        <w:t>DIČ:   CZ00064581</w:t>
      </w:r>
    </w:p>
    <w:p w14:paraId="78267684" w14:textId="5EDAC48B" w:rsidR="009C2D43" w:rsidRPr="00C97533" w:rsidRDefault="009C2D43" w:rsidP="009C2D43">
      <w:pPr>
        <w:spacing w:after="0" w:line="240" w:lineRule="auto"/>
        <w:ind w:left="709"/>
        <w:rPr>
          <w:rFonts w:ascii="Verdana" w:eastAsia="Times New Roman" w:hAnsi="Verdana" w:cs="Arial"/>
          <w:bCs/>
          <w:lang w:eastAsia="cs-CZ"/>
        </w:rPr>
      </w:pPr>
      <w:r w:rsidRPr="00C97533">
        <w:rPr>
          <w:rFonts w:ascii="Verdana" w:eastAsia="Times New Roman" w:hAnsi="Verdana" w:cs="Arial"/>
          <w:bCs/>
          <w:lang w:eastAsia="cs-CZ"/>
        </w:rPr>
        <w:t>se sídlem Mariánské náměstí 2,</w:t>
      </w:r>
      <w:r w:rsidR="006C5DD3">
        <w:rPr>
          <w:rFonts w:ascii="Verdana" w:eastAsia="Times New Roman" w:hAnsi="Verdana" w:cs="Arial"/>
          <w:bCs/>
          <w:lang w:eastAsia="cs-CZ"/>
        </w:rPr>
        <w:t xml:space="preserve"> 110 01</w:t>
      </w:r>
      <w:r w:rsidRPr="00C97533">
        <w:rPr>
          <w:rFonts w:ascii="Verdana" w:eastAsia="Times New Roman" w:hAnsi="Verdana" w:cs="Arial"/>
          <w:bCs/>
          <w:lang w:eastAsia="cs-CZ"/>
        </w:rPr>
        <w:t xml:space="preserve"> Praha 1 – Staré Město </w:t>
      </w:r>
    </w:p>
    <w:p w14:paraId="769D9DFC" w14:textId="77777777" w:rsidR="009C2D43" w:rsidRPr="00C97533" w:rsidRDefault="009C2D43" w:rsidP="009C2D43">
      <w:pPr>
        <w:spacing w:after="0" w:line="240" w:lineRule="auto"/>
        <w:ind w:left="709"/>
        <w:rPr>
          <w:rFonts w:ascii="Verdana" w:eastAsia="Times New Roman" w:hAnsi="Verdana" w:cs="Arial"/>
          <w:lang w:eastAsia="cs-CZ"/>
        </w:rPr>
      </w:pPr>
      <w:r w:rsidRPr="00C97533">
        <w:rPr>
          <w:rFonts w:ascii="Verdana" w:eastAsia="Times New Roman" w:hAnsi="Verdana" w:cs="Arial"/>
          <w:lang w:eastAsia="cs-CZ"/>
        </w:rPr>
        <w:t>zastoupené Ing. Liborem Šímou, ředitelem odboru dopravy MHMP</w:t>
      </w:r>
    </w:p>
    <w:p w14:paraId="270F83E6" w14:textId="77777777" w:rsidR="00FB633E" w:rsidRPr="00C97533" w:rsidRDefault="00FB633E" w:rsidP="00FB633E">
      <w:pPr>
        <w:spacing w:after="120"/>
        <w:ind w:left="709"/>
        <w:jc w:val="both"/>
      </w:pPr>
    </w:p>
    <w:p w14:paraId="73504D65" w14:textId="78210D7E" w:rsidR="00FB633E" w:rsidRPr="00C97533" w:rsidRDefault="00FB633E" w:rsidP="00FB633E">
      <w:pPr>
        <w:spacing w:after="120"/>
        <w:ind w:left="709"/>
        <w:jc w:val="both"/>
      </w:pPr>
      <w:r w:rsidRPr="00C97533">
        <w:t xml:space="preserve">(dále jen </w:t>
      </w:r>
      <w:r w:rsidRPr="00C97533">
        <w:rPr>
          <w:b/>
        </w:rPr>
        <w:t>„zadavatel č. 2“</w:t>
      </w:r>
      <w:r w:rsidRPr="00C97533">
        <w:t>)</w:t>
      </w:r>
    </w:p>
    <w:p w14:paraId="70C36F08" w14:textId="7A9DE06A" w:rsidR="00FB633E" w:rsidRPr="00FB633E" w:rsidRDefault="00FB633E" w:rsidP="00FB633E">
      <w:pPr>
        <w:spacing w:after="120"/>
        <w:ind w:left="737"/>
        <w:jc w:val="both"/>
      </w:pPr>
      <w:r w:rsidRPr="00C97533">
        <w:t xml:space="preserve">Pod pojmem zadavatel se </w:t>
      </w:r>
      <w:r w:rsidRPr="00FB633E">
        <w:t xml:space="preserve">pro účely předmětné veřejné zakázky v této zadávací dokumentaci rozumí </w:t>
      </w:r>
      <w:r>
        <w:t>oba dva</w:t>
      </w:r>
      <w:r w:rsidRPr="00FB633E">
        <w:t xml:space="preserve"> zadavatelé společně, pokud není v zadávacích podmínkách výslovně uvedeno jinak.</w:t>
      </w:r>
    </w:p>
    <w:p w14:paraId="25684C45" w14:textId="77777777" w:rsidR="00457A43" w:rsidRDefault="00457A43" w:rsidP="0035531B">
      <w:pPr>
        <w:pStyle w:val="Textbezslovn"/>
      </w:pPr>
    </w:p>
    <w:p w14:paraId="02485CAB" w14:textId="4D226A3B" w:rsidR="0035531B" w:rsidRDefault="0035531B" w:rsidP="0035531B">
      <w:pPr>
        <w:pStyle w:val="Nadpis1-1"/>
      </w:pPr>
      <w:bookmarkStart w:id="7" w:name="_Toc106626160"/>
      <w:r>
        <w:t>KOMUNIKACE MEZI ZADAVATELEM</w:t>
      </w:r>
      <w:r w:rsidR="00845C50">
        <w:t xml:space="preserve"> a </w:t>
      </w:r>
      <w:r>
        <w:t>DODAVATELEM</w:t>
      </w:r>
      <w:bookmarkEnd w:id="7"/>
      <w:r>
        <w:t xml:space="preserve"> </w:t>
      </w:r>
    </w:p>
    <w:p w14:paraId="2D17C6CB" w14:textId="406F37B9"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107643">
        <w:t xml:space="preserve"> s výjimkou případů, kdy komunikace s dodavatelem prostřednictvím elektronického nástroje nebude objektivně možná, např. s ohledem na chybějící registraci dodavatele v elektronickém nástroji</w:t>
      </w:r>
      <w:r>
        <w:t>.</w:t>
      </w:r>
    </w:p>
    <w:p w14:paraId="043215D8" w14:textId="070B652C" w:rsidR="0035531B" w:rsidRDefault="0035531B" w:rsidP="0035531B">
      <w:pPr>
        <w:pStyle w:val="Text1-1"/>
      </w:pPr>
      <w:r>
        <w:t>Kontaktní osobou zadavatele pro zadávací řízení je:</w:t>
      </w:r>
      <w:r w:rsidR="00FB633E">
        <w:t xml:space="preserve"> Helena Baštářová</w:t>
      </w:r>
    </w:p>
    <w:p w14:paraId="7B6C319E" w14:textId="1EFC3D8A" w:rsidR="00FB633E" w:rsidRDefault="00FB633E" w:rsidP="00FB633E">
      <w:pPr>
        <w:pStyle w:val="Textbezslovn"/>
        <w:spacing w:after="0"/>
      </w:pPr>
      <w:r>
        <w:t xml:space="preserve">telefon: </w:t>
      </w:r>
      <w:r>
        <w:tab/>
        <w:t>724 129 033</w:t>
      </w:r>
    </w:p>
    <w:p w14:paraId="1A251FB0" w14:textId="66F9CB5D" w:rsidR="00FB633E" w:rsidRDefault="00FB633E" w:rsidP="00FB633E">
      <w:pPr>
        <w:pStyle w:val="Textbezslovn"/>
        <w:spacing w:after="0"/>
      </w:pPr>
      <w:r>
        <w:t xml:space="preserve">e-mail: </w:t>
      </w:r>
      <w:r>
        <w:tab/>
      </w:r>
      <w:hyperlink r:id="rId12" w:history="1">
        <w:r w:rsidRPr="00824557">
          <w:rPr>
            <w:rStyle w:val="Hypertextovodkaz"/>
            <w:noProof w:val="0"/>
          </w:rPr>
          <w:t>Bastarova@spravazeleznic.cz</w:t>
        </w:r>
      </w:hyperlink>
    </w:p>
    <w:p w14:paraId="3CA0ED22" w14:textId="135AB6D7" w:rsidR="00FB633E" w:rsidRDefault="00FB633E" w:rsidP="00FB633E">
      <w:pPr>
        <w:pStyle w:val="Textbezslovn"/>
        <w:spacing w:after="0"/>
      </w:pPr>
      <w:r>
        <w:t xml:space="preserve">adresa: </w:t>
      </w:r>
      <w:r>
        <w:tab/>
        <w:t>Správa železnic, státní organizace</w:t>
      </w:r>
    </w:p>
    <w:p w14:paraId="7A0C7E0E" w14:textId="7BBE5E63" w:rsidR="00FB633E" w:rsidRDefault="00FB633E" w:rsidP="00FB633E">
      <w:pPr>
        <w:pStyle w:val="Textbezslovn"/>
        <w:spacing w:after="0"/>
      </w:pPr>
      <w:r>
        <w:t xml:space="preserve">                      Stavební správa západ, Ke Štvanici 656/3, 186 00 Praha 8</w:t>
      </w:r>
    </w:p>
    <w:p w14:paraId="116D685E" w14:textId="77777777" w:rsidR="00FB633E" w:rsidRDefault="00FB633E" w:rsidP="0035531B">
      <w:pPr>
        <w:pStyle w:val="Textbezslovn"/>
        <w:spacing w:after="0"/>
      </w:pPr>
    </w:p>
    <w:p w14:paraId="3AE7F6EB" w14:textId="77777777" w:rsidR="0035531B" w:rsidRDefault="0035531B" w:rsidP="0035531B">
      <w:pPr>
        <w:pStyle w:val="Nadpis1-1"/>
      </w:pPr>
      <w:bookmarkStart w:id="8" w:name="_Toc106626161"/>
      <w:r>
        <w:t>ÚČEL</w:t>
      </w:r>
      <w:r w:rsidR="00845C50">
        <w:t xml:space="preserve"> a </w:t>
      </w:r>
      <w:r>
        <w:t>PŘEDMĚT PLNĚNÍ VEŘEJNÉ ZAKÁZKY</w:t>
      </w:r>
      <w:bookmarkEnd w:id="8"/>
    </w:p>
    <w:p w14:paraId="6FF8634B" w14:textId="70A9FF6A" w:rsidR="0035531B" w:rsidRDefault="0035531B" w:rsidP="0035531B">
      <w:pPr>
        <w:pStyle w:val="Text1-1"/>
      </w:pPr>
      <w:r>
        <w:t>Účel veřejné zakázky</w:t>
      </w:r>
    </w:p>
    <w:p w14:paraId="1E22341C" w14:textId="1EFC9E74" w:rsidR="003B07AE" w:rsidRPr="00993539" w:rsidRDefault="003B07AE" w:rsidP="003B07AE">
      <w:pPr>
        <w:autoSpaceDE w:val="0"/>
        <w:autoSpaceDN w:val="0"/>
        <w:adjustRightInd w:val="0"/>
        <w:spacing w:after="0" w:line="240" w:lineRule="auto"/>
        <w:ind w:left="709"/>
        <w:jc w:val="both"/>
        <w:rPr>
          <w:rFonts w:cs="Arial"/>
        </w:rPr>
      </w:pPr>
      <w:r w:rsidRPr="00993539">
        <w:rPr>
          <w:rFonts w:cs="Arial"/>
        </w:rPr>
        <w:t>Účelem novostavby lávky (mostu a stezky) je převedení chodců a cyklistů přes nám. Osvoboditelů, tj. ulici Karlickou a Radotínský potok bezkolizně</w:t>
      </w:r>
      <w:r w:rsidR="004D4D95" w:rsidRPr="00993539">
        <w:rPr>
          <w:rFonts w:cs="Arial"/>
        </w:rPr>
        <w:t>,</w:t>
      </w:r>
      <w:r w:rsidRPr="00993539">
        <w:rPr>
          <w:rFonts w:cs="Arial"/>
        </w:rPr>
        <w:t xml:space="preserve"> mimo stávající přechod pro chodce a most přes potok. Za tímto účelem je navržen zcela nový objekt vedený nejprve paralelně se železničním</w:t>
      </w:r>
      <w:r w:rsidRPr="00993539">
        <w:t xml:space="preserve"> </w:t>
      </w:r>
      <w:r w:rsidRPr="00993539">
        <w:rPr>
          <w:rFonts w:cs="Arial"/>
        </w:rPr>
        <w:t>tělesem a dále v mírném odklonu souběžně se železničním mostem.</w:t>
      </w:r>
    </w:p>
    <w:p w14:paraId="04CB95B7" w14:textId="77777777" w:rsidR="003B07AE" w:rsidRPr="00993539" w:rsidRDefault="003B07AE" w:rsidP="003B07AE">
      <w:pPr>
        <w:autoSpaceDE w:val="0"/>
        <w:autoSpaceDN w:val="0"/>
        <w:adjustRightInd w:val="0"/>
        <w:spacing w:after="0" w:line="240" w:lineRule="auto"/>
        <w:ind w:left="709"/>
        <w:jc w:val="both"/>
        <w:rPr>
          <w:rFonts w:cs="Arial"/>
        </w:rPr>
      </w:pPr>
    </w:p>
    <w:p w14:paraId="338CF7BC" w14:textId="71634E76" w:rsidR="0035531B" w:rsidRPr="00993539" w:rsidRDefault="0035531B" w:rsidP="0035531B">
      <w:pPr>
        <w:pStyle w:val="Text1-1"/>
      </w:pPr>
      <w:r w:rsidRPr="00993539">
        <w:t>Předmět plnění veřejné zakázky</w:t>
      </w:r>
    </w:p>
    <w:p w14:paraId="09C5E767" w14:textId="2C90856F" w:rsidR="004D4D95" w:rsidRPr="00993539" w:rsidRDefault="004D4D95" w:rsidP="004D4D95">
      <w:pPr>
        <w:pStyle w:val="Text1-1"/>
        <w:numPr>
          <w:ilvl w:val="0"/>
          <w:numId w:val="0"/>
        </w:numPr>
        <w:ind w:left="737"/>
      </w:pPr>
      <w:r w:rsidRPr="00993539">
        <w:lastRenderedPageBreak/>
        <w:t>Novostavba lávky pro pěší a cyklisty</w:t>
      </w:r>
      <w:r w:rsidR="00871481" w:rsidRPr="00993539">
        <w:t xml:space="preserve"> včetně vypracování realizační dokumentace</w:t>
      </w:r>
      <w:r w:rsidRPr="00993539">
        <w:t>. Lávku tvoří spojitá spřažená ocelobetonová konstrukce o 8 polích, na jihozápadní straně s navazující železobetonovou rampou.</w:t>
      </w:r>
    </w:p>
    <w:p w14:paraId="593D4354" w14:textId="26173A54" w:rsidR="0035531B" w:rsidRPr="00993539" w:rsidRDefault="0035531B" w:rsidP="006F6B09">
      <w:pPr>
        <w:pStyle w:val="Textbezslovn"/>
      </w:pPr>
      <w:r w:rsidRPr="00993539">
        <w:t>Bližší specifikace předmětu plnění veřejné zakázky je upravena</w:t>
      </w:r>
      <w:r w:rsidR="00092CC9" w:rsidRPr="00993539">
        <w:t xml:space="preserve"> v </w:t>
      </w:r>
      <w:r w:rsidRPr="00993539">
        <w:t>dalších částech zadávací dokumentace.</w:t>
      </w:r>
    </w:p>
    <w:p w14:paraId="1E4CD2F9" w14:textId="77777777" w:rsidR="0035531B" w:rsidRDefault="0035531B" w:rsidP="0035531B">
      <w:pPr>
        <w:pStyle w:val="Text1-1"/>
      </w:pPr>
      <w:r>
        <w:t>Klasifikace předmětu veřejné zakázky</w:t>
      </w:r>
    </w:p>
    <w:p w14:paraId="04464BB0" w14:textId="0E89703B" w:rsidR="0035531B" w:rsidRDefault="0035531B" w:rsidP="006F6B09">
      <w:pPr>
        <w:pStyle w:val="Textbezslovn"/>
        <w:spacing w:after="0"/>
      </w:pPr>
      <w:r w:rsidRPr="00703182">
        <w:t>CPV kód  452</w:t>
      </w:r>
      <w:r w:rsidR="00BB51BC">
        <w:t>21113-7</w:t>
      </w:r>
      <w:r w:rsidR="00703182" w:rsidRPr="00703182">
        <w:t xml:space="preserve"> </w:t>
      </w:r>
      <w:r w:rsidRPr="00703182">
        <w:t xml:space="preserve">Výstavba </w:t>
      </w:r>
      <w:r w:rsidR="00BB51BC">
        <w:t>mostů pro pěší</w:t>
      </w:r>
    </w:p>
    <w:p w14:paraId="49A3319E" w14:textId="77777777" w:rsidR="00BB51BC" w:rsidRPr="00703182" w:rsidRDefault="00BB51BC" w:rsidP="006F6B09">
      <w:pPr>
        <w:pStyle w:val="Textbezslovn"/>
        <w:spacing w:after="0"/>
      </w:pP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9" w:name="_Toc106626162"/>
      <w:r>
        <w:t>ZDROJE FINANCOVÁNÍ</w:t>
      </w:r>
      <w:r w:rsidR="00845C50">
        <w:t xml:space="preserve"> a </w:t>
      </w:r>
      <w:r>
        <w:t>PŘEDPOKLÁDANÁ HODNOTA VEŘEJNÉ ZAKÁZKY</w:t>
      </w:r>
      <w:bookmarkEnd w:id="9"/>
    </w:p>
    <w:p w14:paraId="01531CB8" w14:textId="58E48EF8" w:rsidR="00BF4A13" w:rsidRDefault="00BF4A13" w:rsidP="0035531B">
      <w:pPr>
        <w:pStyle w:val="Text1-1"/>
      </w:pPr>
      <w:r>
        <w:t>U této zakázky se předpokládá, že bude financována z prostředků České republiky - Státního fondu dopravní infrastruktury.</w:t>
      </w:r>
    </w:p>
    <w:p w14:paraId="7D26950A" w14:textId="1EBE2CF3" w:rsidR="0035531B" w:rsidRPr="00A47BF7" w:rsidRDefault="0035531B" w:rsidP="0035531B">
      <w:pPr>
        <w:pStyle w:val="Text1-1"/>
      </w:pPr>
      <w:r w:rsidRPr="00A47BF7">
        <w:t>Konečným příjemcem prostředků ze zdrojů uvedených</w:t>
      </w:r>
      <w:r w:rsidR="00092CC9" w:rsidRPr="00A47BF7">
        <w:t xml:space="preserve"> v </w:t>
      </w:r>
      <w:r w:rsidRPr="00A47BF7">
        <w:t>článku 5.1 těchto Pokynů je Správa železnic, státní organizace, se sídlem Praha 1</w:t>
      </w:r>
      <w:r w:rsidR="00E60B4C" w:rsidRPr="00A47BF7">
        <w:t>-</w:t>
      </w:r>
      <w:r w:rsidRPr="00A47BF7">
        <w:t xml:space="preserve"> Nové Město, Dlážděná 1003/7, PSČ 110 00 (zadavatel</w:t>
      </w:r>
      <w:r w:rsidR="00133EBD" w:rsidRPr="00A47BF7">
        <w:t xml:space="preserve"> č. 1).</w:t>
      </w:r>
    </w:p>
    <w:p w14:paraId="66FFD97E" w14:textId="7D8F1981" w:rsidR="00133EBD" w:rsidRPr="00A47BF7" w:rsidRDefault="00133EBD" w:rsidP="0040624B">
      <w:pPr>
        <w:pStyle w:val="Text1-1"/>
      </w:pPr>
      <w:r w:rsidRPr="00A47BF7">
        <w:t xml:space="preserve">Spolufinancujícím subjektem je </w:t>
      </w:r>
      <w:r w:rsidR="00FF41D5" w:rsidRPr="00A47BF7">
        <w:t>Magistrát hl.m. Praha</w:t>
      </w:r>
      <w:r w:rsidRPr="00A47BF7">
        <w:t xml:space="preserve"> (zadavatel č. 2), </w:t>
      </w:r>
      <w:r w:rsidR="00523A42" w:rsidRPr="00A47BF7">
        <w:t>který</w:t>
      </w:r>
      <w:r w:rsidRPr="00A47BF7">
        <w:t xml:space="preserve"> prostředky poskytne z vlastních prostředků ze svého rozpočtu.</w:t>
      </w:r>
    </w:p>
    <w:p w14:paraId="27F837DB" w14:textId="2790DEC1" w:rsidR="00D76103" w:rsidRDefault="00D76103" w:rsidP="00D76103">
      <w:pPr>
        <w:pStyle w:val="Text1-1"/>
      </w:pPr>
      <w:r w:rsidRPr="00A47BF7">
        <w:t xml:space="preserve">Předpokládaná hodnota veřejné zakázky činí </w:t>
      </w:r>
      <w:r w:rsidRPr="00A47BF7">
        <w:rPr>
          <w:b/>
        </w:rPr>
        <w:t>2</w:t>
      </w:r>
      <w:r w:rsidR="003E4CEE">
        <w:rPr>
          <w:b/>
        </w:rPr>
        <w:t>7 946 176</w:t>
      </w:r>
      <w:r w:rsidRPr="00A47BF7">
        <w:rPr>
          <w:b/>
        </w:rPr>
        <w:t xml:space="preserve">,- Kč </w:t>
      </w:r>
      <w:r w:rsidRPr="00A47BF7">
        <w:t>(bez DPH).</w:t>
      </w:r>
    </w:p>
    <w:p w14:paraId="7BBE4C8E" w14:textId="25C70ABD" w:rsidR="003E4CEE" w:rsidRPr="003E4CEE" w:rsidRDefault="003E4CEE" w:rsidP="003E4CEE">
      <w:pPr>
        <w:pStyle w:val="Text1-1"/>
        <w:numPr>
          <w:ilvl w:val="0"/>
          <w:numId w:val="0"/>
        </w:numPr>
        <w:ind w:left="737"/>
        <w:rPr>
          <w:b/>
        </w:rPr>
      </w:pPr>
      <w:r w:rsidRPr="003E4CEE">
        <w:rPr>
          <w:b/>
        </w:rPr>
        <w:t xml:space="preserve">Předpokládaná hodnota veřejné zakázky po odečtení hodnoty vyhrazených změn závazků ze smlouvy (tzn. vyhrazených „víceprací“) činí </w:t>
      </w:r>
      <w:r>
        <w:rPr>
          <w:b/>
        </w:rPr>
        <w:t>26 955 400,-</w:t>
      </w:r>
      <w:r w:rsidRPr="003E4CEE">
        <w:rPr>
          <w:b/>
        </w:rPr>
        <w:t xml:space="preserve"> Kč (bez DPH). </w:t>
      </w:r>
    </w:p>
    <w:p w14:paraId="3767C8E6" w14:textId="77777777" w:rsidR="0035531B" w:rsidRDefault="0035531B" w:rsidP="006F6B09">
      <w:pPr>
        <w:pStyle w:val="Nadpis1-1"/>
      </w:pPr>
      <w:bookmarkStart w:id="10" w:name="_Toc106626163"/>
      <w:r>
        <w:t>OBSAH ZADÁVACÍ DOKUMENTACE</w:t>
      </w:r>
      <w:bookmarkEnd w:id="10"/>
      <w:r>
        <w:t xml:space="preserve"> </w:t>
      </w:r>
    </w:p>
    <w:p w14:paraId="2392DE32" w14:textId="0302B3A5"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19B26429"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36EF84C3" w:rsidR="00DC4DDB" w:rsidRDefault="00DC4DDB" w:rsidP="00DC4DDB">
      <w:pPr>
        <w:pStyle w:val="Textbezslovn"/>
        <w:tabs>
          <w:tab w:val="left" w:pos="1701"/>
        </w:tabs>
        <w:spacing w:after="0"/>
        <w:ind w:left="1701" w:hanging="964"/>
      </w:pPr>
      <w:r>
        <w:lastRenderedPageBreak/>
        <w:tab/>
        <w:t>Metodika pro správu změn díla (variací) u stavebních zakázek financovaných z rozpočtu SFDI podle smluvních podmínek FIDIC (Červené knihy) ve vztahu k úpravě zadávání veřejných zakázek – 1.vydání, leden 2018</w:t>
      </w:r>
    </w:p>
    <w:p w14:paraId="1DC4FA2B" w14:textId="77777777" w:rsidR="0040624B" w:rsidRDefault="0040624B" w:rsidP="00DC4DDB">
      <w:pPr>
        <w:pStyle w:val="Textbezslovn"/>
        <w:tabs>
          <w:tab w:val="left" w:pos="1701"/>
        </w:tabs>
        <w:spacing w:after="0"/>
        <w:ind w:left="1701" w:hanging="964"/>
      </w:pP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2AB46F0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 xml:space="preserve">SO </w:t>
      </w:r>
      <w:r w:rsidR="00C56D0C">
        <w:t xml:space="preserve"> (pouze u formátu XLS)</w:t>
      </w:r>
      <w:r w:rsidR="00272A15">
        <w:t xml:space="preserve"> </w:t>
      </w:r>
    </w:p>
    <w:p w14:paraId="58C8BF4E" w14:textId="5E381420" w:rsidR="0035531B" w:rsidRDefault="0035531B" w:rsidP="00845C50">
      <w:pPr>
        <w:pStyle w:val="Textbezslovn"/>
        <w:tabs>
          <w:tab w:val="left" w:pos="1701"/>
        </w:tabs>
        <w:ind w:left="1701" w:hanging="964"/>
      </w:pPr>
      <w:r>
        <w:t>Část 3</w:t>
      </w:r>
      <w:r>
        <w:tab/>
        <w:t xml:space="preserve">Soupis prací  </w:t>
      </w:r>
    </w:p>
    <w:p w14:paraId="285FFBB6" w14:textId="0036D973"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které je dostupné</w:t>
      </w:r>
      <w:r w:rsidR="00845C50" w:rsidRPr="003B1DB6">
        <w:t xml:space="preserve"> </w:t>
      </w:r>
      <w:r w:rsidRPr="003B1DB6">
        <w:t>na stránkách Věstníku veřejných zakázek dostupných z:</w:t>
      </w:r>
      <w:r w:rsidR="00845C50" w:rsidRPr="003B1DB6">
        <w:t xml:space="preserve"> </w:t>
      </w:r>
      <w:hyperlink r:id="rId14" w:history="1">
        <w:r w:rsidR="005A3D2F" w:rsidRPr="003B1DB6">
          <w:rPr>
            <w:rStyle w:val="Hypertextovodkaz"/>
            <w:noProof w:val="0"/>
          </w:rPr>
          <w:t>https://vestnikverejnychzakazek.cz/</w:t>
        </w:r>
      </w:hyperlink>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68005F9A" w14:textId="77777777" w:rsidR="0035531B" w:rsidRDefault="0035531B" w:rsidP="005A3D2F">
      <w:pPr>
        <w:pStyle w:val="Text1-1"/>
        <w:numPr>
          <w:ilvl w:val="0"/>
          <w:numId w:val="0"/>
        </w:numPr>
        <w:spacing w:after="0"/>
        <w:ind w:left="737"/>
      </w:pP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17EC5D24"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5548FBBC" w14:textId="29CF8569" w:rsidR="00295BBB" w:rsidRPr="00295BBB" w:rsidRDefault="006D2CD8" w:rsidP="00295BBB">
      <w:pPr>
        <w:pStyle w:val="Odrka1-1"/>
      </w:pPr>
      <w:r>
        <w:t xml:space="preserve">Projektová dokumentace stavby - </w:t>
      </w:r>
      <w:r w:rsidR="00295BBB" w:rsidRPr="00295BBB">
        <w:t>TOP CON SERVIS s.r.o., Ke Stírce 1824/56, 182 00 Praha 8, IČO: 45274983</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1" w:name="_Toc106626164"/>
      <w:r>
        <w:t>VYSVĚTLENÍ, ZMĚNY</w:t>
      </w:r>
      <w:r w:rsidR="00845C50">
        <w:t xml:space="preserve"> a </w:t>
      </w:r>
      <w:r>
        <w:t>DOPLNĚNÍ ZADÁVACÍ DOKUMENTACE</w:t>
      </w:r>
      <w:bookmarkEnd w:id="11"/>
      <w:r>
        <w:t xml:space="preserve"> </w:t>
      </w:r>
    </w:p>
    <w:p w14:paraId="02DD2848" w14:textId="1D4658B2" w:rsidR="0035531B" w:rsidRPr="00BB51BC" w:rsidRDefault="0035531B" w:rsidP="0036458C">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vysvět</w:t>
      </w:r>
      <w:r w:rsidR="00295BBB">
        <w:t xml:space="preserve">lení požádá </w:t>
      </w:r>
      <w:r w:rsidR="00295BBB" w:rsidRPr="00BB51BC">
        <w:t>nejpozději 7</w:t>
      </w:r>
      <w:r w:rsidRPr="00BB51BC">
        <w:t xml:space="preserve">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rsidRPr="00BB51BC">
        <w:t xml:space="preserve"> v </w:t>
      </w:r>
      <w:r w:rsidRPr="00BB51BC">
        <w:t>takovém případě však není vázán lhůtami stanovenými</w:t>
      </w:r>
      <w:r w:rsidR="00092CC9" w:rsidRPr="00BB51BC">
        <w:t xml:space="preserve"> v </w:t>
      </w:r>
      <w:r w:rsidR="0036458C" w:rsidRPr="00BB51BC">
        <w:t>§ 54 odst. 5 ZZVZ</w:t>
      </w:r>
    </w:p>
    <w:p w14:paraId="795F16F0" w14:textId="7DFC89FA" w:rsidR="0035531B" w:rsidRPr="00BB51BC" w:rsidRDefault="0035531B" w:rsidP="0035531B">
      <w:pPr>
        <w:pStyle w:val="Text1-1"/>
      </w:pPr>
      <w:r w:rsidRPr="00BB51BC">
        <w:t xml:space="preserve">Zadavatel může zadávací dokumentaci vysvětlit i bez obdržené žádosti. Vysvětlení, včetně případně souvisejících dokumentů, uveřejní zadavatel na svém profilu nejméně </w:t>
      </w:r>
      <w:r w:rsidR="0036458C" w:rsidRPr="00BB51BC">
        <w:t>4 pracovní dny před skončením lhůty</w:t>
      </w:r>
      <w:r w:rsidRPr="00BB51BC">
        <w:t xml:space="preserve"> pro podání nabídek.</w:t>
      </w:r>
    </w:p>
    <w:p w14:paraId="4FFFEBA7" w14:textId="77777777" w:rsidR="0035531B" w:rsidRDefault="0035531B" w:rsidP="0035531B">
      <w:pPr>
        <w:pStyle w:val="Text1-1"/>
      </w:pPr>
      <w:r w:rsidRPr="00BB51BC">
        <w:t>Zadavatel je</w:t>
      </w:r>
      <w:r w:rsidR="00092CC9" w:rsidRPr="00BB51BC">
        <w:t xml:space="preserve"> v </w:t>
      </w:r>
      <w:r w:rsidRPr="00BB51BC">
        <w:t>souladu</w:t>
      </w:r>
      <w:r w:rsidR="00845C50" w:rsidRPr="00BB51BC">
        <w:t xml:space="preserve"> s </w:t>
      </w:r>
      <w:r w:rsidRPr="00BB51BC">
        <w:t xml:space="preserve">ustanovením § 99 ZZVZ oprávněn dodatečně změnit či doplnit zadávací dokumentaci této veřejné zakázky před uplynutím lhůty </w:t>
      </w:r>
      <w:r w:rsidRPr="00A4497B">
        <w:t>pro podání nabídek.</w:t>
      </w:r>
      <w:r>
        <w:t xml:space="preserve"> </w:t>
      </w:r>
      <w:r w:rsidRPr="00A4497B">
        <w:lastRenderedPageBreak/>
        <w:t>Každé doplnění či změna zadávací dokumentace bude uveřejněna nebo oznámena</w:t>
      </w:r>
      <w:r>
        <w:t xml:space="preserve"> dodavatelům stejným způsobem jako zadávací podmínka, která byla změněna nebo doplněna.</w:t>
      </w:r>
    </w:p>
    <w:p w14:paraId="280036D1" w14:textId="77777777" w:rsidR="0035531B" w:rsidRDefault="0035531B" w:rsidP="00CC4380">
      <w:pPr>
        <w:pStyle w:val="Nadpis1-1"/>
      </w:pPr>
      <w:bookmarkStart w:id="12" w:name="_Toc106626165"/>
      <w:r>
        <w:t>POŽADAVKY ZADAVATELE NA KVALIFIKACI</w:t>
      </w:r>
      <w:bookmarkEnd w:id="12"/>
    </w:p>
    <w:p w14:paraId="2B43BEE7" w14:textId="605CB137" w:rsidR="0035531B" w:rsidRDefault="0035531B" w:rsidP="0035531B">
      <w:pPr>
        <w:pStyle w:val="Text1-1"/>
      </w:pPr>
      <w:r>
        <w:t>Dodavatelé jsou povinni prokázat splnění kvalifikace</w:t>
      </w:r>
      <w:r w:rsidR="00092CC9">
        <w:t xml:space="preserve"> v </w:t>
      </w:r>
      <w:r>
        <w:t>souladu</w:t>
      </w:r>
      <w:r w:rsidR="00845C50">
        <w:t xml:space="preserve"> s</w:t>
      </w:r>
      <w:r w:rsidR="008C2D4B">
        <w:t> </w:t>
      </w:r>
      <w:r>
        <w:t>ustanoveními</w:t>
      </w:r>
      <w:r w:rsidR="008C2D4B">
        <w:t xml:space="preserve">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 xml:space="preserve">zahájení zadávacího řízení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261C049C" w:rsidR="0035531B" w:rsidRDefault="0035531B" w:rsidP="00CC4380">
      <w:pPr>
        <w:pStyle w:val="Textbezslovn"/>
        <w:ind w:left="1077"/>
      </w:pPr>
      <w:r>
        <w:lastRenderedPageBreak/>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3EF9BA37" w14:textId="2D8B2689" w:rsidR="0036458C" w:rsidRPr="00703182" w:rsidRDefault="0036458C" w:rsidP="0036458C">
      <w:pPr>
        <w:pStyle w:val="Odrka1-2-"/>
      </w:pPr>
      <w:r w:rsidRPr="00703182">
        <w:t>Výkon zeměměřických činností.</w:t>
      </w:r>
    </w:p>
    <w:p w14:paraId="061B1661" w14:textId="77777777" w:rsidR="0035531B" w:rsidRDefault="0035531B" w:rsidP="00092CC9">
      <w:pPr>
        <w:pStyle w:val="Odrka1-1"/>
      </w:pPr>
      <w:r>
        <w:t>Odborná způsobilost:</w:t>
      </w:r>
    </w:p>
    <w:p w14:paraId="58362E20" w14:textId="276C1152"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19465E1" w14:textId="77777777" w:rsidR="00B645ED" w:rsidRPr="0040624B" w:rsidRDefault="00B645ED" w:rsidP="009978AE">
      <w:pPr>
        <w:pStyle w:val="Odrka1-2-"/>
        <w:numPr>
          <w:ilvl w:val="0"/>
          <w:numId w:val="0"/>
        </w:numPr>
        <w:ind w:left="1531"/>
        <w:rPr>
          <w:b/>
        </w:rPr>
      </w:pPr>
      <w:r w:rsidRPr="0040624B">
        <w:rPr>
          <w:b/>
        </w:rPr>
        <w:t xml:space="preserve">b) </w:t>
      </w:r>
      <w:r w:rsidRPr="0040624B">
        <w:t>dopravní stavby</w:t>
      </w:r>
    </w:p>
    <w:p w14:paraId="251543EE" w14:textId="2DBA840A" w:rsidR="00B645ED" w:rsidRPr="0040624B" w:rsidRDefault="00B645ED" w:rsidP="009978AE">
      <w:pPr>
        <w:pStyle w:val="Odrka1-2-"/>
        <w:numPr>
          <w:ilvl w:val="0"/>
          <w:numId w:val="0"/>
        </w:numPr>
        <w:ind w:left="1531"/>
        <w:rPr>
          <w:b/>
        </w:rPr>
      </w:pPr>
      <w:r w:rsidRPr="0040624B">
        <w:rPr>
          <w:b/>
        </w:rPr>
        <w:t xml:space="preserve">d) </w:t>
      </w:r>
      <w:r w:rsidRPr="0040624B">
        <w:t>mosty a inženýrské konstrukce</w:t>
      </w:r>
      <w:r w:rsidR="00703182">
        <w:t>.</w:t>
      </w:r>
    </w:p>
    <w:p w14:paraId="770C891B" w14:textId="68E33AAA"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6F4CC24" w14:textId="057CCC89" w:rsidR="0035531B" w:rsidRDefault="0035531B" w:rsidP="00CC4380">
      <w:pPr>
        <w:pStyle w:val="Odrka1-2-"/>
      </w:pPr>
      <w:r w:rsidRPr="0040624B">
        <w:t>Zadavatel požaduje předložení úředního oprávnění pro ověřování výsledků zeměměřických činností</w:t>
      </w:r>
      <w:r w:rsidR="00092CC9" w:rsidRPr="0040624B">
        <w:t xml:space="preserve"> v </w:t>
      </w:r>
      <w:r w:rsidRPr="0040624B">
        <w:t xml:space="preserve">rozsahu dle § 13 odst. 1 písm. </w:t>
      </w:r>
      <w:r w:rsidRPr="0040624B">
        <w:rPr>
          <w:rStyle w:val="Tun9b"/>
        </w:rPr>
        <w:t>a)</w:t>
      </w:r>
      <w:r w:rsidR="00845C50" w:rsidRPr="0040624B">
        <w:rPr>
          <w:rStyle w:val="Tun9b"/>
        </w:rPr>
        <w:t xml:space="preserve"> </w:t>
      </w:r>
      <w:r w:rsidR="00845C50" w:rsidRPr="0040624B">
        <w:rPr>
          <w:rStyle w:val="Tun9b"/>
          <w:b w:val="0"/>
        </w:rPr>
        <w:t>a </w:t>
      </w:r>
      <w:r w:rsidRPr="0040624B">
        <w:rPr>
          <w:rStyle w:val="Tun9b"/>
        </w:rPr>
        <w:t>c)</w:t>
      </w:r>
      <w:r w:rsidRPr="0040624B">
        <w:t xml:space="preserve"> zákona č. 200/1994 Sb.,</w:t>
      </w:r>
      <w:r w:rsidR="00092CC9" w:rsidRPr="0040624B">
        <w:t xml:space="preserve"> o </w:t>
      </w:r>
      <w:r w:rsidRPr="0040624B">
        <w:t>zeměměřictví</w:t>
      </w:r>
      <w:r w:rsidR="00845C50" w:rsidRPr="0040624B">
        <w:t xml:space="preserve"> a</w:t>
      </w:r>
      <w:r w:rsidR="00092CC9" w:rsidRPr="0040624B">
        <w:t xml:space="preserve"> o </w:t>
      </w:r>
      <w:r w:rsidRPr="0040624B">
        <w:t>změně</w:t>
      </w:r>
      <w:r w:rsidR="00845C50" w:rsidRPr="0040624B">
        <w:t xml:space="preserve"> a </w:t>
      </w:r>
      <w:r w:rsidRPr="0040624B">
        <w:t>doplnění některých zákonů souvisejících</w:t>
      </w:r>
      <w:r w:rsidR="00845C50" w:rsidRPr="0040624B">
        <w:t xml:space="preserve"> s </w:t>
      </w:r>
      <w:r w:rsidRPr="0040624B">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60FFE54C" w:rsidR="0035531B" w:rsidRPr="00F87BB3" w:rsidRDefault="00F87BB3" w:rsidP="0035531B">
      <w:pPr>
        <w:pStyle w:val="Text1-1"/>
        <w:rPr>
          <w:rStyle w:val="Tun9b"/>
        </w:rPr>
      </w:pPr>
      <w:r w:rsidRPr="00F87BB3">
        <w:rPr>
          <w:rStyle w:val="Tun9b"/>
        </w:rPr>
        <w:t>NEOBSAZENO</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264E7A8C" w14:textId="77777777" w:rsidR="00D967A7" w:rsidRDefault="00E5688B" w:rsidP="00D967A7">
      <w:pPr>
        <w:pStyle w:val="Textbezslovn"/>
      </w:pPr>
      <w:r>
        <w:t>Zadavatel požaduje, aby dodavatel</w:t>
      </w:r>
      <w:r>
        <w:t xml:space="preserve"> předložil </w:t>
      </w:r>
      <w:r w:rsidRPr="00E5688B">
        <w:rPr>
          <w:b/>
        </w:rPr>
        <w:t xml:space="preserve">seznam </w:t>
      </w:r>
      <w:r w:rsidRPr="00E5688B">
        <w:t>stavebních prací</w:t>
      </w:r>
      <w:r>
        <w:t xml:space="preserve"> a dále i </w:t>
      </w:r>
      <w:r w:rsidRPr="00E5688B">
        <w:rPr>
          <w:b/>
        </w:rPr>
        <w:t xml:space="preserve">osvědčení objednatelů </w:t>
      </w:r>
      <w:r>
        <w:t xml:space="preserve">o řádném poskytnutí a dokončení stavebních prací, </w:t>
      </w:r>
      <w:r>
        <w:lastRenderedPageBreak/>
        <w:t xml:space="preserve">spočívajících v provedení </w:t>
      </w:r>
      <w:r w:rsidR="00D967A7">
        <w:t xml:space="preserve">novostavby nebo rekonstrukce za posledních 5 let </w:t>
      </w:r>
      <w:r w:rsidR="00D967A7" w:rsidRPr="00F87BB3">
        <w:t>před</w:t>
      </w:r>
      <w:r w:rsidR="00D967A7">
        <w:t xml:space="preserve"> zahájením zadávacího řízení (dále jako „</w:t>
      </w:r>
      <w:r w:rsidR="00D967A7" w:rsidRPr="00092CC9">
        <w:rPr>
          <w:rStyle w:val="Tun9b"/>
        </w:rPr>
        <w:t>stavební práce</w:t>
      </w:r>
      <w:r w:rsidR="00D967A7">
        <w:t>“).</w:t>
      </w:r>
    </w:p>
    <w:p w14:paraId="7F368C5A" w14:textId="5EAFE5F8" w:rsidR="00E5688B" w:rsidRDefault="00D967A7" w:rsidP="00F87BB3">
      <w:pPr>
        <w:pStyle w:val="Textbezslovn"/>
      </w:pPr>
      <w:r w:rsidRPr="00D967A7">
        <w:t xml:space="preserve">Zadavatel požaduje, aby dodavatel informacemi uvedenými v předloženém seznamu stavebních prací a v přiložených osvědčeních objednatelů o řádném poskytnutí a dokončení stavebních prací prokázal, že dodavatel v posledních 5 letech před zahájením zadávacího řízení řádně poskytl a dokončil </w:t>
      </w:r>
      <w:r w:rsidRPr="00D967A7">
        <w:rPr>
          <w:b/>
        </w:rPr>
        <w:t>minimálně jednu stavební práci</w:t>
      </w:r>
      <w:r w:rsidRPr="00D967A7">
        <w:t xml:space="preserve">, jejímž předmětem byla </w:t>
      </w:r>
      <w:r w:rsidRPr="00D967A7">
        <w:rPr>
          <w:b/>
        </w:rPr>
        <w:t>železobetonová nebo celoocelová mostní konstrukce o rozpětí 35m</w:t>
      </w:r>
      <w:r w:rsidRPr="00D967A7">
        <w:t>.</w:t>
      </w:r>
    </w:p>
    <w:p w14:paraId="13A0A18D" w14:textId="35E45F6C"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0946506" w14:textId="79468F4C" w:rsidR="00BE414F" w:rsidRPr="00BE414F" w:rsidRDefault="00BE414F" w:rsidP="00BE414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BABF6B4" w14:textId="6F1E0EE5" w:rsidR="00BE414F" w:rsidRPr="00BE414F" w:rsidRDefault="00E931D3" w:rsidP="00BE414F">
      <w:pPr>
        <w:pStyle w:val="Odrka1-1"/>
      </w:pPr>
      <w:r>
        <w:t>Ú</w:t>
      </w:r>
      <w:r w:rsidR="00BE414F"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DB2D6D2" w14:textId="4957C530"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2B8DC6DF" w:rsidR="0035531B" w:rsidRPr="008808E9" w:rsidRDefault="0035531B" w:rsidP="00930B79">
      <w:pPr>
        <w:pStyle w:val="Textbezslovn"/>
      </w:pPr>
      <w:r w:rsidRPr="008808E9">
        <w:lastRenderedPageBreak/>
        <w:t xml:space="preserve">Doba </w:t>
      </w:r>
      <w:r w:rsidR="00D31E39" w:rsidRPr="008808E9">
        <w:t xml:space="preserve">posledních </w:t>
      </w:r>
      <w:r w:rsidRPr="008808E9">
        <w:t xml:space="preserve">5 let </w:t>
      </w:r>
      <w:r w:rsidR="00D31E39" w:rsidRPr="008808E9">
        <w:t xml:space="preserve">před zahájením zadávacího řízení </w:t>
      </w:r>
      <w:r w:rsidRPr="008808E9">
        <w:t xml:space="preserve">se </w:t>
      </w:r>
      <w:r w:rsidR="000A2EAF" w:rsidRPr="008808E9">
        <w:t xml:space="preserve">pro účely prokázání technické kvalifikace ohledně referenčních zakázek </w:t>
      </w:r>
      <w:r w:rsidRPr="008808E9">
        <w:t>považuje za splněnou, pokud byly stavební práce</w:t>
      </w:r>
      <w:r w:rsidR="00092CC9" w:rsidRPr="008808E9">
        <w:t xml:space="preserve"> </w:t>
      </w:r>
      <w:r w:rsidR="000A2EAF" w:rsidRPr="008808E9">
        <w:t xml:space="preserve">dokončeny </w:t>
      </w:r>
      <w:r w:rsidR="00092CC9" w:rsidRPr="008808E9">
        <w:t>v </w:t>
      </w:r>
      <w:r w:rsidRPr="008808E9">
        <w:t>průběhu této doby</w:t>
      </w:r>
      <w:r w:rsidR="000A2EAF" w:rsidRPr="008808E9">
        <w:t xml:space="preserve"> nebo kdykoli po zahájení zadávacího řízení, včetně doby po podání nabídek, a to nejpozději do doby zadavatelem případně stanovené k předložení údajů a dokladů dle § 46 ZZVZ. Pro </w:t>
      </w:r>
      <w:r w:rsidRPr="008808E9">
        <w:t xml:space="preserve">prokázání kvalifikace postačuje, aby byl požadovaný finanční objem </w:t>
      </w:r>
      <w:r w:rsidR="00293D72" w:rsidRPr="008808E9">
        <w:t xml:space="preserve">či jiné minimální hodnoty </w:t>
      </w:r>
      <w:r w:rsidRPr="008808E9">
        <w:t>stavebních prací dosažen</w:t>
      </w:r>
      <w:r w:rsidR="00293D72" w:rsidRPr="008808E9">
        <w:t>y</w:t>
      </w:r>
      <w:r w:rsidRPr="008808E9">
        <w:t xml:space="preserve"> za celou dobu realizace stavebních prací, nikoliv pouze</w:t>
      </w:r>
      <w:r w:rsidR="00092CC9" w:rsidRPr="008808E9">
        <w:t xml:space="preserve"> v </w:t>
      </w:r>
      <w:r w:rsidRPr="008808E9">
        <w:t>průběhu posledních 5 let před zahájením zadávacího řízení. Dokončením se</w:t>
      </w:r>
      <w:r w:rsidR="00BB4AF2" w:rsidRPr="008808E9">
        <w:t xml:space="preserve"> u </w:t>
      </w:r>
      <w:r w:rsidRPr="008808E9">
        <w:t xml:space="preserve"> stavebních prací </w:t>
      </w:r>
      <w:r w:rsidR="002A30C7" w:rsidRPr="008808E9">
        <w:t xml:space="preserve">pro účely prokázání technické kvalifikace v tomto zadávacím řízení </w:t>
      </w:r>
      <w:r w:rsidRPr="008808E9">
        <w:t xml:space="preserve">rozumí </w:t>
      </w:r>
      <w:r w:rsidR="007B1E1B" w:rsidRPr="008808E9">
        <w:t xml:space="preserve">i </w:t>
      </w:r>
      <w:r w:rsidRPr="008808E9">
        <w:t>uvedení díla</w:t>
      </w:r>
      <w:r w:rsidR="007B1E1B" w:rsidRPr="008808E9">
        <w:t>, resp. poslední části</w:t>
      </w:r>
      <w:r w:rsidR="00227BC8" w:rsidRPr="008808E9">
        <w:t xml:space="preserve"> stavební práce</w:t>
      </w:r>
      <w:r w:rsidRPr="008808E9">
        <w:t>, alespoň do zkušebního provozu. Zadavatel nicméně za dílo dokončené</w:t>
      </w:r>
      <w:r w:rsidR="00092CC9" w:rsidRPr="008808E9">
        <w:t xml:space="preserve"> v </w:t>
      </w:r>
      <w:r w:rsidRPr="008808E9">
        <w:t>období posledních 5 let bude považovat též dílo, které</w:t>
      </w:r>
      <w:r w:rsidR="00092CC9" w:rsidRPr="008808E9">
        <w:t xml:space="preserve"> v </w:t>
      </w:r>
      <w:r w:rsidRPr="008808E9">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rsidRPr="008808E9">
        <w:t>Pokud dodavatel není</w:t>
      </w:r>
      <w:r w:rsidR="0060115D" w:rsidRPr="008808E9">
        <w:t xml:space="preserve"> z </w:t>
      </w:r>
      <w:r w:rsidRPr="008808E9">
        <w:t>důvodů, které mu nelze přičítat, schopen předložit doklad požadovaný</w:t>
      </w:r>
      <w:r w:rsidR="00BC6D2B" w:rsidRPr="008808E9">
        <w:t xml:space="preserve"> k </w:t>
      </w:r>
      <w:r w:rsidRPr="008808E9">
        <w:t>prokázání tohoto kritéria, je oprávněn předložit jiný rovnocenný doklad. Rovnocenným dokladem je zejména smlouva</w:t>
      </w:r>
      <w:r w:rsidR="00845C50" w:rsidRPr="008808E9">
        <w:t xml:space="preserve"> s </w:t>
      </w:r>
      <w:r w:rsidRPr="008808E9">
        <w:t>objednatelem</w:t>
      </w:r>
      <w:r w:rsidR="00845C50" w:rsidRPr="008808E9">
        <w:t xml:space="preserve"> a </w:t>
      </w:r>
      <w:r w:rsidRPr="008808E9">
        <w:t>současně doklad</w:t>
      </w:r>
      <w:r w:rsidR="00092CC9" w:rsidRPr="008808E9">
        <w:t xml:space="preserve"> o </w:t>
      </w:r>
      <w:r w:rsidRPr="008808E9">
        <w:t>uskutečnění plnění dodavatele. Zadavatel si vyhrazuje právo ověřit správnost údajů</w:t>
      </w:r>
      <w:r w:rsidR="00092CC9" w:rsidRPr="008808E9">
        <w:t xml:space="preserve"> o </w:t>
      </w:r>
      <w:r w:rsidRPr="008808E9">
        <w:t>realizaci stavebních prací uvedených</w:t>
      </w:r>
      <w:r w:rsidR="00092CC9" w:rsidRPr="008808E9">
        <w:t xml:space="preserve"> v </w:t>
      </w:r>
      <w:r w:rsidRPr="008808E9">
        <w:t>seznamu</w:t>
      </w:r>
      <w:r w:rsidR="00845C50" w:rsidRPr="008808E9">
        <w:t xml:space="preserve"> a </w:t>
      </w:r>
      <w:r w:rsidRPr="008808E9">
        <w:t>osvědčení, resp. jiných rovnocenných dokladech.</w:t>
      </w:r>
    </w:p>
    <w:p w14:paraId="64909281" w14:textId="3A165721" w:rsidR="0035531B" w:rsidRDefault="002C62BB" w:rsidP="00930B79">
      <w:pPr>
        <w:pStyle w:val="Textbezslovn"/>
      </w:pPr>
      <w:r>
        <w:t>S</w:t>
      </w:r>
      <w:r w:rsidR="0035531B">
        <w:t>tavební prací se rozumí jeden dokončený obchodní případ (tj. stavební práce poskytnuté</w:t>
      </w:r>
      <w:r w:rsidR="00092CC9">
        <w:t xml:space="preserve"> v </w:t>
      </w:r>
      <w:r w:rsidR="0035531B">
        <w:t>rámci jednoho smluvního vztahu</w:t>
      </w:r>
      <w:r w:rsidR="00845C50">
        <w:t xml:space="preserve"> s </w:t>
      </w:r>
      <w:r w:rsidR="0035531B">
        <w:t xml:space="preserve">jedním objednatelem). </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4921FCE0" w:rsidR="0035531B" w:rsidRDefault="0035531B" w:rsidP="00930B79">
      <w:pPr>
        <w:pStyle w:val="Textbezslovn"/>
      </w:pPr>
      <w:r>
        <w:t>Je-li osvědčení objednatele</w:t>
      </w:r>
      <w:r w:rsidR="00092CC9">
        <w:t xml:space="preserve"> o </w:t>
      </w:r>
      <w:r>
        <w:t>řádném plnění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w:t>
      </w:r>
      <w:r w:rsidR="00821FFF">
        <w:t xml:space="preserve"> </w:t>
      </w:r>
      <w:r>
        <w:t>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37EF04A1"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 xml:space="preserve">jiná osoba, </w:t>
      </w:r>
      <w:r>
        <w:lastRenderedPageBreak/>
        <w:t>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práce.</w:t>
      </w:r>
    </w:p>
    <w:p w14:paraId="6B0F462C" w14:textId="67915380"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438FBD16"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008808E9">
        <w:rPr>
          <w:rStyle w:val="Tun9b"/>
        </w:rPr>
        <w:t xml:space="preserve">Funkci stavbyvedoucího a </w:t>
      </w:r>
      <w:r w:rsidRPr="00930B79">
        <w:rPr>
          <w:rStyle w:val="Tun9b"/>
        </w:rPr>
        <w:t xml:space="preserve"> </w:t>
      </w:r>
      <w:r w:rsidR="00607503" w:rsidRPr="00607503">
        <w:rPr>
          <w:rStyle w:val="Tun9b"/>
        </w:rPr>
        <w:t>specialist</w:t>
      </w:r>
      <w:r w:rsidR="00607503">
        <w:rPr>
          <w:rStyle w:val="Tun9b"/>
        </w:rPr>
        <w:t>y</w:t>
      </w:r>
      <w:r w:rsidR="00607503" w:rsidRPr="00607503">
        <w:rPr>
          <w:rStyle w:val="Tun9b"/>
        </w:rPr>
        <w:t xml:space="preserve"> (vedoucí</w:t>
      </w:r>
      <w:r w:rsidR="00607503">
        <w:rPr>
          <w:rStyle w:val="Tun9b"/>
        </w:rPr>
        <w:t>ho</w:t>
      </w:r>
      <w:r w:rsidR="00607503" w:rsidRPr="00607503">
        <w:rPr>
          <w:rStyle w:val="Tun9b"/>
        </w:rPr>
        <w:t xml:space="preserve"> prací) na mosty a inženýrské konstrukce </w:t>
      </w:r>
      <w:r w:rsidR="00607503">
        <w:rPr>
          <w:rStyle w:val="Tun9b"/>
        </w:rPr>
        <w:t xml:space="preserve">– zástupce </w:t>
      </w:r>
      <w:r w:rsidRPr="00930B79">
        <w:rPr>
          <w:rStyle w:val="Tun9b"/>
        </w:rPr>
        <w:t>stavbyvedoucího</w:t>
      </w:r>
      <w:r>
        <w:t xml:space="preserve"> </w:t>
      </w:r>
      <w:r w:rsidRPr="00930B79">
        <w:rPr>
          <w:rStyle w:val="Tun9b"/>
        </w:rPr>
        <w:t>však nelze takto sloučit, tyto funkce musí zastávat vždy odlišné fyzické osoby.</w:t>
      </w:r>
    </w:p>
    <w:p w14:paraId="18CF7063"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297AA8" w:rsidRDefault="0035531B" w:rsidP="009067B5">
      <w:pPr>
        <w:pStyle w:val="Odstavec1-1a"/>
        <w:numPr>
          <w:ilvl w:val="0"/>
          <w:numId w:val="12"/>
        </w:numPr>
        <w:rPr>
          <w:rStyle w:val="Tun9b"/>
          <w:b w:val="0"/>
          <w:sz w:val="14"/>
        </w:rPr>
      </w:pPr>
      <w:r w:rsidRPr="00297AA8">
        <w:rPr>
          <w:rStyle w:val="Tun9b"/>
        </w:rPr>
        <w:t>stavbyvedoucí</w:t>
      </w:r>
    </w:p>
    <w:p w14:paraId="044CB66D" w14:textId="77777777" w:rsidR="0035531B" w:rsidRPr="00297AA8" w:rsidRDefault="0035531B" w:rsidP="00930B79">
      <w:pPr>
        <w:pStyle w:val="Odrka1-2-"/>
      </w:pPr>
      <w:r w:rsidRPr="00297AA8">
        <w:t>minimálně středoškolské vzdělání;</w:t>
      </w:r>
    </w:p>
    <w:p w14:paraId="0DFF27C0" w14:textId="60956C26" w:rsidR="0035531B" w:rsidRPr="00703182" w:rsidRDefault="0035531B" w:rsidP="00930B79">
      <w:pPr>
        <w:pStyle w:val="Odrka1-2-"/>
      </w:pPr>
      <w:r w:rsidRPr="00703182">
        <w:t>nejméně 5 let praxe</w:t>
      </w:r>
      <w:r w:rsidR="00092CC9" w:rsidRPr="00703182">
        <w:t xml:space="preserve"> v </w:t>
      </w:r>
      <w:r w:rsidR="007B4A89" w:rsidRPr="00703182">
        <w:t>řízení provádění mostních staveb</w:t>
      </w:r>
      <w:r w:rsidRPr="00703182">
        <w:t xml:space="preserve">; </w:t>
      </w:r>
    </w:p>
    <w:p w14:paraId="1C33A9C1" w14:textId="1F0EB08E" w:rsidR="008808E9" w:rsidRPr="00A47BF7" w:rsidRDefault="0035531B" w:rsidP="00A75C34">
      <w:pPr>
        <w:pStyle w:val="Odrka1-2-"/>
      </w:pPr>
      <w:r w:rsidRPr="00703182">
        <w:t>zkušenost</w:t>
      </w:r>
      <w:r w:rsidR="00845C50" w:rsidRPr="00703182">
        <w:t xml:space="preserve"> s </w:t>
      </w:r>
      <w:r w:rsidRPr="00703182">
        <w:t xml:space="preserve">řízením realizace alespoň jedné zakázky </w:t>
      </w:r>
      <w:r w:rsidR="008808E9" w:rsidRPr="00703182">
        <w:t>na stavební práce</w:t>
      </w:r>
      <w:r w:rsidR="00CB7D96">
        <w:t>,</w:t>
      </w:r>
      <w:r w:rsidR="008808E9" w:rsidRPr="00703182">
        <w:t xml:space="preserve"> jež zahrnovala novostavbu nebo rekonstrukci</w:t>
      </w:r>
      <w:r w:rsidR="00F46D04" w:rsidRPr="00703182">
        <w:t xml:space="preserve"> </w:t>
      </w:r>
      <w:r w:rsidR="007B4A89" w:rsidRPr="00703182">
        <w:t>stavby</w:t>
      </w:r>
      <w:r w:rsidR="00A75C34">
        <w:t>,</w:t>
      </w:r>
      <w:r w:rsidR="007B4A89" w:rsidRPr="00703182">
        <w:t xml:space="preserve"> </w:t>
      </w:r>
      <w:r w:rsidR="00A75C34" w:rsidRPr="00A75C34">
        <w:t xml:space="preserve">jejímž předmětem byla železobetonová nebo celoocelová mostní </w:t>
      </w:r>
      <w:r w:rsidR="00A75C34" w:rsidRPr="00A47BF7">
        <w:t>konstrukce o rozpětí</w:t>
      </w:r>
      <w:r w:rsidR="00863D8E" w:rsidRPr="00A47BF7">
        <w:t xml:space="preserve"> 35 </w:t>
      </w:r>
      <w:r w:rsidR="00A75C34" w:rsidRPr="00A47BF7">
        <w:t>m</w:t>
      </w:r>
      <w:r w:rsidR="008808E9" w:rsidRPr="00A47BF7">
        <w:t xml:space="preserve">, a to v posledních 10 letech před zahájením </w:t>
      </w:r>
      <w:r w:rsidR="0005352D" w:rsidRPr="00A47BF7">
        <w:t xml:space="preserve">zadávacího </w:t>
      </w:r>
      <w:r w:rsidR="008808E9" w:rsidRPr="00A47BF7">
        <w:t>řízení;</w:t>
      </w:r>
    </w:p>
    <w:p w14:paraId="19A9FACF" w14:textId="581D7620" w:rsidR="0035531B" w:rsidRPr="00703182" w:rsidRDefault="0035531B" w:rsidP="00AD1771">
      <w:pPr>
        <w:pStyle w:val="Odrka1-2-"/>
      </w:pPr>
      <w:r w:rsidRPr="00703182">
        <w:t>musí předložit doklad</w:t>
      </w:r>
      <w:r w:rsidR="00092CC9" w:rsidRPr="00703182">
        <w:t xml:space="preserve"> o </w:t>
      </w:r>
      <w:r w:rsidRPr="00703182">
        <w:t>autorizaci</w:t>
      </w:r>
      <w:r w:rsidR="00092CC9" w:rsidRPr="00703182">
        <w:t xml:space="preserve"> v </w:t>
      </w:r>
      <w:r w:rsidRPr="00703182">
        <w:t xml:space="preserve">rozsahu dle § 5 odst. 3 písm. </w:t>
      </w:r>
      <w:r w:rsidR="008808E9" w:rsidRPr="00703182">
        <w:t>d</w:t>
      </w:r>
      <w:r w:rsidRPr="00703182">
        <w:t xml:space="preserve">) </w:t>
      </w:r>
      <w:r w:rsidR="00C574FE" w:rsidRPr="00703182">
        <w:t xml:space="preserve">autorizačního </w:t>
      </w:r>
      <w:r w:rsidRPr="00703182">
        <w:t>zákona, tedy</w:t>
      </w:r>
      <w:r w:rsidR="00092CC9" w:rsidRPr="00703182">
        <w:t xml:space="preserve"> v </w:t>
      </w:r>
      <w:r w:rsidRPr="00703182">
        <w:t xml:space="preserve">oboru </w:t>
      </w:r>
      <w:r w:rsidR="008808E9" w:rsidRPr="00703182">
        <w:t>mosty a inženýrské konstrukce</w:t>
      </w:r>
      <w:r w:rsidRPr="00703182">
        <w:t>;</w:t>
      </w:r>
    </w:p>
    <w:p w14:paraId="2907A8CC" w14:textId="47A8D4CB" w:rsidR="0035531B" w:rsidRPr="00297AA8" w:rsidRDefault="003B5273" w:rsidP="003B5273">
      <w:pPr>
        <w:pStyle w:val="Odstavec1-1a"/>
        <w:rPr>
          <w:rStyle w:val="Tun9b"/>
        </w:rPr>
      </w:pPr>
      <w:r w:rsidRPr="003B5273">
        <w:rPr>
          <w:rStyle w:val="Tun9b"/>
        </w:rPr>
        <w:t xml:space="preserve">specialista (vedoucí prací) na mosty a inženýrské konstrukce </w:t>
      </w:r>
      <w:r>
        <w:rPr>
          <w:rStyle w:val="Tun9b"/>
        </w:rPr>
        <w:t xml:space="preserve">- </w:t>
      </w:r>
      <w:r w:rsidR="0035531B" w:rsidRPr="00297AA8">
        <w:rPr>
          <w:rStyle w:val="Tun9b"/>
        </w:rPr>
        <w:t>zástupce stavbyvedoucího</w:t>
      </w:r>
    </w:p>
    <w:p w14:paraId="25E36C88" w14:textId="77777777" w:rsidR="0035531B" w:rsidRPr="00703182" w:rsidRDefault="0035531B" w:rsidP="00930B79">
      <w:pPr>
        <w:pStyle w:val="Odrka1-2-"/>
      </w:pPr>
      <w:r w:rsidRPr="00703182">
        <w:t>minimálně středoškolské vzdělání;</w:t>
      </w:r>
    </w:p>
    <w:p w14:paraId="4259738E" w14:textId="4EB11520" w:rsidR="003C6721" w:rsidRPr="00703182" w:rsidRDefault="003C6721" w:rsidP="003C6721">
      <w:pPr>
        <w:pStyle w:val="Odrka1-2-"/>
      </w:pPr>
      <w:r w:rsidRPr="00703182">
        <w:t xml:space="preserve">nejméně 5 let praxe v provádění </w:t>
      </w:r>
      <w:r w:rsidR="007B4A89" w:rsidRPr="00703182">
        <w:t>mostních staveb</w:t>
      </w:r>
      <w:r w:rsidRPr="00703182">
        <w:t>;</w:t>
      </w:r>
    </w:p>
    <w:p w14:paraId="69C47D80" w14:textId="77777777" w:rsidR="007B4A89" w:rsidRPr="00703182" w:rsidRDefault="0035531B" w:rsidP="007B4A89">
      <w:pPr>
        <w:pStyle w:val="Odrka1-2-"/>
      </w:pPr>
      <w:r w:rsidRPr="00703182">
        <w:t>musí předložit doklad</w:t>
      </w:r>
      <w:r w:rsidR="00092CC9" w:rsidRPr="00703182">
        <w:t xml:space="preserve"> o </w:t>
      </w:r>
      <w:r w:rsidRPr="00703182">
        <w:t>autorizaci</w:t>
      </w:r>
      <w:r w:rsidR="00092CC9" w:rsidRPr="00703182">
        <w:t xml:space="preserve"> v </w:t>
      </w:r>
      <w:r w:rsidRPr="00703182">
        <w:t xml:space="preserve">rozsahu dle § 5 odst. 3 písm. </w:t>
      </w:r>
      <w:r w:rsidR="007B4A89" w:rsidRPr="00703182">
        <w:t>d) autorizačního zákona, tedy v oboru mosty a inženýrské konstrukce;</w:t>
      </w:r>
    </w:p>
    <w:p w14:paraId="209AC323" w14:textId="77777777" w:rsidR="0035531B" w:rsidRPr="00081AB1" w:rsidRDefault="0035531B" w:rsidP="008B2021">
      <w:pPr>
        <w:pStyle w:val="Odstavec1-1a"/>
        <w:rPr>
          <w:rStyle w:val="Tun9b"/>
        </w:rPr>
      </w:pPr>
      <w:r w:rsidRPr="00081AB1">
        <w:rPr>
          <w:rStyle w:val="Tun9b"/>
        </w:rPr>
        <w:t>úředně oprávněný zeměměřický inženýr</w:t>
      </w:r>
    </w:p>
    <w:p w14:paraId="6C3CC8E3" w14:textId="1E4D889B" w:rsidR="0035531B" w:rsidRPr="00081AB1" w:rsidRDefault="0035531B" w:rsidP="008B2021">
      <w:pPr>
        <w:pStyle w:val="Odrka1-2-"/>
      </w:pPr>
      <w:r w:rsidRPr="00081AB1">
        <w:t>oprávnění pro ověřování výsledků zeměměřických činností</w:t>
      </w:r>
      <w:r w:rsidR="00092CC9" w:rsidRPr="00081AB1">
        <w:t xml:space="preserve"> v </w:t>
      </w:r>
      <w:r w:rsidRPr="00081AB1">
        <w:t>rozsahu dle § 13 odst. 1 písm. a)</w:t>
      </w:r>
      <w:r w:rsidR="00845C50" w:rsidRPr="00081AB1">
        <w:t xml:space="preserve"> a </w:t>
      </w:r>
      <w:r w:rsidRPr="00081AB1">
        <w:t>c) zákona č. 200/1994 Sb.,</w:t>
      </w:r>
      <w:r w:rsidR="00092CC9" w:rsidRPr="00081AB1">
        <w:t xml:space="preserve"> o </w:t>
      </w:r>
      <w:r w:rsidRPr="00081AB1">
        <w:t>zeměměřictví</w:t>
      </w:r>
      <w:r w:rsidR="00845C50" w:rsidRPr="00081AB1">
        <w:t xml:space="preserve"> a</w:t>
      </w:r>
      <w:r w:rsidR="00092CC9" w:rsidRPr="00081AB1">
        <w:t xml:space="preserve"> o </w:t>
      </w:r>
      <w:r w:rsidRPr="00081AB1">
        <w:t>změně</w:t>
      </w:r>
      <w:r w:rsidR="00845C50" w:rsidRPr="00081AB1">
        <w:t xml:space="preserve"> a </w:t>
      </w:r>
      <w:r w:rsidRPr="00081AB1">
        <w:t>doplnění některých zákonů souvisejících</w:t>
      </w:r>
      <w:r w:rsidR="00845C50" w:rsidRPr="00081AB1">
        <w:t xml:space="preserve"> s </w:t>
      </w:r>
      <w:r w:rsidRPr="00081AB1">
        <w:t>jeho zavedení</w:t>
      </w:r>
      <w:r w:rsidR="00081AB1" w:rsidRPr="00081AB1">
        <w:t>m, ve znění pozdějších předpisů.</w:t>
      </w:r>
    </w:p>
    <w:p w14:paraId="7070F4B6" w14:textId="77777777" w:rsidR="00EE2244" w:rsidRDefault="00EE2244" w:rsidP="00EE2244">
      <w:pPr>
        <w:pStyle w:val="Odrka1-2-"/>
        <w:numPr>
          <w:ilvl w:val="0"/>
          <w:numId w:val="0"/>
        </w:numPr>
        <w:ind w:left="1531"/>
        <w:rPr>
          <w:highlight w:val="green"/>
        </w:rPr>
      </w:pPr>
    </w:p>
    <w:p w14:paraId="290F5ED9" w14:textId="77777777"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BD345A6"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stavby</w:t>
      </w:r>
      <w:r w:rsidR="00081AB1">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 xml:space="preserve">požadovaných prací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52B5E8F9"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 xml:space="preserve">nejméně </w:t>
      </w:r>
      <w:r w:rsidR="008C2D4B">
        <w:rPr>
          <w:rStyle w:val="Tun9b"/>
        </w:rPr>
        <w:t>6</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8C2D4B" w:rsidRPr="009D6DF1">
        <w:rPr>
          <w:b/>
        </w:rPr>
        <w:t>4 měsíce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5896D8B1"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35A63B47"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w:t>
      </w:r>
      <w:r w:rsidR="00E628BC">
        <w:t>stavby</w:t>
      </w:r>
      <w:r w:rsidR="00081AB1">
        <w:t xml:space="preserv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lastRenderedPageBreak/>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4564F34A" w14:textId="65A29F5A" w:rsidR="0035531B" w:rsidRPr="008B2021" w:rsidRDefault="00081AB1" w:rsidP="0035531B">
      <w:pPr>
        <w:pStyle w:val="Text1-1"/>
        <w:rPr>
          <w:rStyle w:val="Tun9b"/>
        </w:rPr>
      </w:pPr>
      <w:r>
        <w:rPr>
          <w:rStyle w:val="Tun9b"/>
        </w:rPr>
        <w:t>NEOBSAZENO</w:t>
      </w:r>
    </w:p>
    <w:p w14:paraId="2E5C546B" w14:textId="49851DE6" w:rsidR="0035531B" w:rsidRPr="008206BD" w:rsidRDefault="008206BD" w:rsidP="0035531B">
      <w:pPr>
        <w:pStyle w:val="Text1-1"/>
        <w:rPr>
          <w:rStyle w:val="Tun9b"/>
        </w:rPr>
      </w:pPr>
      <w:r w:rsidRPr="008206BD">
        <w:rPr>
          <w:rStyle w:val="Tun9b"/>
        </w:rPr>
        <w:t>NEOBSAZENO</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 xml:space="preserve">jiného členského státu Evropské unie, </w:t>
      </w:r>
      <w:r>
        <w:lastRenderedPageBreak/>
        <w:t>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w:t>
      </w:r>
      <w:r w:rsidR="00092CC9">
        <w:lastRenderedPageBreak/>
        <w:t>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7CD10D5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668FFFF4"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ACE1310" w14:textId="77777777" w:rsidR="00224981" w:rsidRPr="00DC3174" w:rsidRDefault="00224981" w:rsidP="00224981">
      <w:pPr>
        <w:pStyle w:val="Text1-1"/>
        <w:rPr>
          <w:b/>
        </w:rPr>
      </w:pPr>
      <w:r w:rsidRPr="00DC3174">
        <w:rPr>
          <w:rStyle w:val="Tun9b"/>
        </w:rPr>
        <w:lastRenderedPageBreak/>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3" w:name="_Toc106626166"/>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A8EB1C2" w14:textId="400263FD"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4F0DFE">
        <w:t>Zadavatel stanovuje zadávací podmínku, že n</w:t>
      </w:r>
      <w:r w:rsidR="004F0DFE" w:rsidRPr="004B09BF">
        <w:t xml:space="preserve">abídka účastníka </w:t>
      </w:r>
      <w:r w:rsidR="004F0DFE">
        <w:t xml:space="preserve">zadávacího </w:t>
      </w:r>
      <w:r w:rsidR="004F0DFE" w:rsidRPr="004B09BF">
        <w:t xml:space="preserve">řízení musí být mj. i v souladu se zákonem </w:t>
      </w:r>
      <w:r w:rsidR="004F0DFE">
        <w:t>č</w:t>
      </w:r>
      <w:r w:rsidR="004F0DFE" w:rsidRPr="000D22AD">
        <w:t>. 159/2006 Sb., o střetu zájmů, ve znění pozdějších předpisů</w:t>
      </w:r>
      <w:r w:rsidR="004F0DFE" w:rsidRPr="004B09BF">
        <w:t xml:space="preserve"> </w:t>
      </w:r>
      <w:r w:rsidR="004F0DFE">
        <w:t xml:space="preserve">(dále jen „zákon </w:t>
      </w:r>
      <w:r w:rsidR="004F0DFE" w:rsidRPr="004B09BF">
        <w:t>o střetu zájmů</w:t>
      </w:r>
      <w:r w:rsidR="004F0DFE">
        <w:t xml:space="preserve">“) a zadavatel </w:t>
      </w:r>
      <w:r w:rsidR="004F0DFE" w:rsidRPr="00895982">
        <w:t xml:space="preserve">požaduje, aby dodavatel a </w:t>
      </w:r>
      <w:r w:rsidR="004F0DFE">
        <w:t xml:space="preserve">každý </w:t>
      </w:r>
      <w:r w:rsidR="004F0DFE" w:rsidRPr="00895982">
        <w:t xml:space="preserve">jeho poddodavatel, prostřednictvím kterého prokazuje kvalifikaci, nebyli ve střetu zájmů dle § 4b </w:t>
      </w:r>
      <w:r w:rsidR="004F0DFE">
        <w:t>z</w:t>
      </w:r>
      <w:r w:rsidR="004F0DFE" w:rsidRPr="00895982">
        <w:t>ákona o střetu zájmů</w:t>
      </w:r>
      <w:r w:rsidR="004F0DFE">
        <w:t xml:space="preserve">. Součástí formuláře </w:t>
      </w:r>
      <w:r w:rsidR="004F0DFE" w:rsidRPr="00B71CC3">
        <w:t>obsaženého v Příloze č. 1 t</w:t>
      </w:r>
      <w:r w:rsidR="004F0DFE">
        <w:t xml:space="preserve">ěchto Pokynů proto bude </w:t>
      </w:r>
      <w:r w:rsidR="004F0DFE" w:rsidRPr="000D22AD">
        <w:t xml:space="preserve">prohlášení ke střetu zájmů ve smyslu ustanovení § 4b zákona </w:t>
      </w:r>
      <w:r w:rsidR="004F0DFE">
        <w:t>o</w:t>
      </w:r>
      <w:r w:rsidR="004F0DFE" w:rsidRPr="000D22AD">
        <w:t xml:space="preserve"> střetu zájmů</w:t>
      </w:r>
      <w:r w:rsidR="004F0DFE">
        <w:t xml:space="preserve">. </w:t>
      </w:r>
    </w:p>
    <w:p w14:paraId="0F463AAB"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47445D5"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BA7D578" w14:textId="54DAAF48"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 xml:space="preserve">tom, zda podle předpokládaného plánu provádění díla bude naplněna </w:t>
      </w:r>
      <w:r>
        <w:lastRenderedPageBreak/>
        <w:t>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64834E72" w14:textId="388BEABA" w:rsidR="004F0DFE" w:rsidRDefault="004F0DFE" w:rsidP="00193D8F">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30B5354F" w14:textId="77777777" w:rsidR="0035531B" w:rsidRDefault="0035531B" w:rsidP="0035531B">
      <w:pPr>
        <w:pStyle w:val="Text1-1"/>
      </w:pPr>
      <w:r>
        <w:t>Podání nabídky společně několika dodavateli:</w:t>
      </w:r>
    </w:p>
    <w:p w14:paraId="32CAF3F0" w14:textId="080273E9"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w:t>
      </w:r>
      <w:r w:rsidR="00092CC9">
        <w:t xml:space="preserve"> v </w:t>
      </w:r>
      <w:r>
        <w:t>nabídce uvést</w:t>
      </w:r>
      <w:r w:rsidR="00092CC9">
        <w:t xml:space="preserve"> v </w:t>
      </w:r>
      <w:r>
        <w:t xml:space="preserve">Příloze č. 3 těchto Pokynů.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64272AE9"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4DA6213C" w14:textId="77777777" w:rsidR="00D549A7" w:rsidRDefault="00D549A7" w:rsidP="00D549A7">
      <w:pPr>
        <w:pStyle w:val="Odrka1-1"/>
        <w:numPr>
          <w:ilvl w:val="0"/>
          <w:numId w:val="0"/>
        </w:numPr>
        <w:ind w:left="1077"/>
      </w:pP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77777777" w:rsidR="00BC6D2B" w:rsidRDefault="00BC6D2B" w:rsidP="00BC6D2B">
      <w:pPr>
        <w:pStyle w:val="Text1-1"/>
      </w:pPr>
      <w:r>
        <w:lastRenderedPageBreak/>
        <w:t>Dopis nabídky a návrh smlouvy na plnění této veřejné zakázky:</w:t>
      </w:r>
    </w:p>
    <w:p w14:paraId="3AAC6590"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4" w:name="_Toc106626167"/>
      <w:r>
        <w:t>PROHLÍDKA MÍSTA PLNĚNÍ (STAVENIŠTĚ)</w:t>
      </w:r>
      <w:bookmarkEnd w:id="14"/>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5" w:name="_Toc106626168"/>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6" w:name="_Toc106626169"/>
      <w:r>
        <w:t>OBSAH</w:t>
      </w:r>
      <w:r w:rsidR="00845C50">
        <w:t xml:space="preserve"> a </w:t>
      </w:r>
      <w:r>
        <w:t>PODÁVÁNÍ NABÍDEK</w:t>
      </w:r>
      <w:bookmarkEnd w:id="16"/>
    </w:p>
    <w:p w14:paraId="3B3AB78E" w14:textId="61255589"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CF58AF5" w14:textId="67D61650" w:rsidR="00110F00" w:rsidRPr="00110F00" w:rsidRDefault="00272A15" w:rsidP="00110F00">
      <w:pPr>
        <w:pStyle w:val="Text1-1"/>
      </w:pPr>
      <w:r>
        <w:t xml:space="preserve">Dodavatel předloží úplnou elektronickou verzi nabídky, a to s využitím elektronického nástroje E-ZAK. Způsob správného podání nabídky v elektronické podobě na veřejnou </w:t>
      </w:r>
      <w:r>
        <w:lastRenderedPageBreak/>
        <w:t xml:space="preserve">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w:t>
      </w:r>
      <w:r w:rsidRPr="00523A42">
        <w:t xml:space="preserve">. </w:t>
      </w:r>
      <w:r w:rsidR="00110F00" w:rsidRPr="00110F00">
        <w:t>Oceněný Soupis prací bude dodavatelem v nabídce předložen ve formátu XLS.</w:t>
      </w:r>
    </w:p>
    <w:p w14:paraId="6978A075" w14:textId="77777777" w:rsidR="0035531B" w:rsidRPr="0001217E" w:rsidRDefault="0035531B" w:rsidP="0035531B">
      <w:pPr>
        <w:pStyle w:val="Text1-1"/>
      </w:pPr>
      <w:r w:rsidRPr="0001217E">
        <w:t>Nabídka bude předložena</w:t>
      </w:r>
      <w:r w:rsidR="00092CC9" w:rsidRPr="0001217E">
        <w:t xml:space="preserve"> v </w:t>
      </w:r>
      <w:r w:rsidRPr="0001217E">
        <w:t>následující struktuře:</w:t>
      </w:r>
    </w:p>
    <w:p w14:paraId="53B0A69B" w14:textId="77777777" w:rsidR="0035531B" w:rsidRPr="0001217E" w:rsidRDefault="0035531B" w:rsidP="00BC6D2B">
      <w:pPr>
        <w:pStyle w:val="Odrka1-1"/>
      </w:pPr>
      <w:r w:rsidRPr="0001217E">
        <w:t>Dopis nabídky</w:t>
      </w:r>
      <w:r w:rsidR="00845C50" w:rsidRPr="0001217E">
        <w:t xml:space="preserve"> a </w:t>
      </w:r>
      <w:r w:rsidRPr="0001217E">
        <w:t>Příloha</w:t>
      </w:r>
      <w:r w:rsidR="00BC6D2B" w:rsidRPr="0001217E">
        <w:t xml:space="preserve"> k </w:t>
      </w:r>
      <w:r w:rsidRPr="0001217E">
        <w:t>nabídce, zpracované dle instrukcí obsažených</w:t>
      </w:r>
      <w:r w:rsidR="00092CC9" w:rsidRPr="0001217E">
        <w:t xml:space="preserve"> v </w:t>
      </w:r>
      <w:r w:rsidRPr="0001217E">
        <w:t>čl. 9.4 těchto Pokynů.</w:t>
      </w:r>
    </w:p>
    <w:p w14:paraId="3AF47D0C" w14:textId="61B12230"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4F0DFE">
        <w:t>,</w:t>
      </w:r>
      <w:r>
        <w:t xml:space="preserve"> </w:t>
      </w:r>
      <w:r w:rsidR="004F0DFE">
        <w:t xml:space="preserve">včetně prohlášení k zakázaným dohodám a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5D46F568" w14:textId="5E8AF9D0"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r w:rsidR="0001217E">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6D9B6FA0" w14:textId="77777777" w:rsidR="0035531B" w:rsidRDefault="0035531B" w:rsidP="00BC6D2B">
      <w:pPr>
        <w:pStyle w:val="Odrka1-1"/>
      </w:pPr>
      <w:r>
        <w:t>Harmonogram postupu prací zpracovaný podle požadavků zadavatele stanovených</w:t>
      </w:r>
      <w:r w:rsidR="00092CC9">
        <w:t xml:space="preserve"> v </w:t>
      </w:r>
      <w:r>
        <w:t>článku 9.1 těchto Pokynů.</w:t>
      </w:r>
    </w:p>
    <w:p w14:paraId="04FCE20A" w14:textId="592F7887" w:rsidR="004F0DFE" w:rsidRDefault="004F0DFE" w:rsidP="008A46F7">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51E71E84" w14:textId="0D39FF1E" w:rsidR="0035531B" w:rsidRDefault="0035531B" w:rsidP="008A46F7">
      <w:pPr>
        <w:pStyle w:val="Odrka1-1"/>
      </w:pPr>
      <w:r>
        <w:t xml:space="preserve">Oceněný Soupis prací </w:t>
      </w:r>
      <w:r w:rsidRPr="0048486A">
        <w:t>obsažen</w:t>
      </w:r>
      <w:r w:rsidR="0048486A">
        <w:t>ý</w:t>
      </w:r>
      <w:r w:rsidR="00092CC9" w:rsidRPr="0048486A">
        <w:t xml:space="preserve"> v </w:t>
      </w:r>
      <w:r w:rsidRPr="0048486A">
        <w:t>Dílu 4 zadávací dokumentace</w:t>
      </w:r>
      <w:r w:rsidR="008A46F7">
        <w:t>,</w:t>
      </w:r>
      <w:r w:rsidR="008A46F7" w:rsidRPr="008A46F7">
        <w:t xml:space="preserve"> včetně Rekapitulace ceny dle SO</w:t>
      </w:r>
      <w:r w:rsidR="00110F00">
        <w:t>.</w:t>
      </w:r>
    </w:p>
    <w:p w14:paraId="2A8A7DD4" w14:textId="77777777" w:rsidR="0035531B" w:rsidRDefault="0035531B" w:rsidP="00BC6D2B">
      <w:pPr>
        <w:pStyle w:val="Odrka1-1"/>
      </w:pPr>
      <w:r>
        <w:lastRenderedPageBreak/>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106626170"/>
      <w:r>
        <w:t>POŽADAVKY NA ZPRACOVÁNÍ NABÍDKOVÉ CENY</w:t>
      </w:r>
      <w:bookmarkEnd w:id="17"/>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5F1C76B1"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w:t>
      </w:r>
      <w:r w:rsidR="00C17457">
        <w:t xml:space="preserve"> či jinde v 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 xml:space="preserve">Kč se </w:t>
      </w:r>
      <w:r>
        <w:lastRenderedPageBreak/>
        <w:t>zaokrouhlením na 2 desetinná místa. Další případné požadavky na vyplnění Soupisu prací stanoví Komentář</w:t>
      </w:r>
      <w:r w:rsidR="00BC6D2B">
        <w:t xml:space="preserve"> k </w:t>
      </w:r>
      <w:r>
        <w:t>soupisu prací (Díl 4 část 1 zadávací dokumentace).</w:t>
      </w:r>
    </w:p>
    <w:p w14:paraId="3FD41087" w14:textId="77777777" w:rsidR="00B5191D" w:rsidRPr="00AE3A64" w:rsidRDefault="00B5191D" w:rsidP="00B5191D">
      <w:pPr>
        <w:pStyle w:val="Text1-1"/>
      </w:pPr>
      <w:r w:rsidRPr="00AE3A64">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94A3070" w14:textId="77777777" w:rsidR="0035531B" w:rsidRDefault="0035531B" w:rsidP="007038DC">
      <w:pPr>
        <w:pStyle w:val="Nadpis1-1"/>
      </w:pPr>
      <w:bookmarkStart w:id="18" w:name="_Toc106626171"/>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106626172"/>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106626173"/>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4A2E4859" w:rsidR="0035531B" w:rsidRDefault="0035531B" w:rsidP="0035531B">
      <w:pPr>
        <w:pStyle w:val="Text1-1"/>
      </w:pPr>
      <w:r>
        <w:t>Zadavatel upozorňuje, že</w:t>
      </w:r>
      <w:r w:rsidR="00092CC9">
        <w:t xml:space="preserve"> v </w:t>
      </w:r>
      <w:r>
        <w:t>souladu</w:t>
      </w:r>
      <w:r w:rsidR="00845C50">
        <w:t xml:space="preserve"> s </w:t>
      </w:r>
      <w:r>
        <w:t>§ 48 odst. 5 písm. d)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 xml:space="preserve">jiným </w:t>
      </w:r>
      <w:r>
        <w:lastRenderedPageBreak/>
        <w:t>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106626174"/>
      <w:r>
        <w:t>HODNOCENÍ NABÍDEK</w:t>
      </w:r>
      <w:bookmarkEnd w:id="21"/>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106626175"/>
      <w:r>
        <w:t>ZRUŠENÍ ZADÁVACÍHO ŘÍZENÍ</w:t>
      </w:r>
      <w:bookmarkEnd w:id="22"/>
    </w:p>
    <w:p w14:paraId="621CBD93" w14:textId="177821B1" w:rsidR="0035531B" w:rsidRDefault="0035531B" w:rsidP="0035531B">
      <w:pPr>
        <w:pStyle w:val="Text1-1"/>
      </w:pPr>
      <w:r>
        <w:t>Důvody pro zrušení zadávacího řízení této veřejné zakázky upravuje § 127 ZZVZ.</w:t>
      </w:r>
    </w:p>
    <w:p w14:paraId="2163E1BA" w14:textId="2F217D82" w:rsidR="00CE7A90" w:rsidRPr="00CE7A90" w:rsidRDefault="00CE7A90" w:rsidP="00CE7A90">
      <w:pPr>
        <w:pStyle w:val="Text1-1"/>
      </w:pPr>
      <w:r w:rsidRPr="00CE7A90">
        <w:t xml:space="preserve">Zadavatel si v souladu se Směrnicí Ministerstva dopravy č. V-2/2012 (Směrnice upravující postupy Ministerstva dopravy, investorských organizací a Státního fondu dopravní infrastruktury v průběhu přípravy a realizace investičních a neinvestičních akcí dopravní infrastruktury, financovaných bez účasti státního rozpočtu) vyhrazuje právo zrušit zadávací řízení, pokud stavební povolení bude obsahovat podmínky, které nebyly zohledněny v zadávací </w:t>
      </w:r>
      <w:r w:rsidRPr="003F71C8">
        <w:t>dokumentaci</w:t>
      </w:r>
      <w:r w:rsidR="003F71C8" w:rsidRPr="003F71C8">
        <w:t xml:space="preserve"> a současně podstatným způsobem mění veřejnou zakázku</w:t>
      </w:r>
      <w:r w:rsidRPr="003F71C8">
        <w:t>, nebo nebude-li vydané sta</w:t>
      </w:r>
      <w:r w:rsidRPr="00CE7A90">
        <w:t xml:space="preserve">vební povolení pravomocné. </w:t>
      </w:r>
    </w:p>
    <w:p w14:paraId="56C94A88" w14:textId="77777777" w:rsidR="0035531B" w:rsidRDefault="0035531B" w:rsidP="007038DC">
      <w:pPr>
        <w:pStyle w:val="Nadpis1-1"/>
      </w:pPr>
      <w:bookmarkStart w:id="23" w:name="_Toc106626176"/>
      <w:r>
        <w:t>UZAVŘENÍ SMLOUVY</w:t>
      </w:r>
      <w:bookmarkEnd w:id="23"/>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749D6CB7" w14:textId="55E10AE2" w:rsidR="0035531B" w:rsidRPr="009878B4" w:rsidRDefault="0035531B" w:rsidP="00885E0F">
      <w:pPr>
        <w:pStyle w:val="Text1-1"/>
      </w:pPr>
      <w:r w:rsidRPr="009878B4">
        <w:t>Zadavatel si</w:t>
      </w:r>
      <w:r w:rsidR="00092CC9" w:rsidRPr="009878B4">
        <w:t xml:space="preserve"> v </w:t>
      </w:r>
      <w:r w:rsidRPr="009878B4">
        <w:t>souladu</w:t>
      </w:r>
      <w:r w:rsidR="00845C50" w:rsidRPr="009878B4">
        <w:t xml:space="preserve"> s </w:t>
      </w:r>
      <w:r w:rsidRPr="009878B4">
        <w:t>§ 100 odst. 1 ZZVZ vyhrazuje změnu závazku ze smlouvy, která bude uzavřena</w:t>
      </w:r>
      <w:r w:rsidR="00845C50" w:rsidRPr="009878B4">
        <w:t xml:space="preserve"> s </w:t>
      </w:r>
      <w:r w:rsidRPr="009878B4">
        <w:t>vybraným dodavatelem. Podrobnosti jsou uvedeny ve smlouvě. Vyhrazenou změnou závazku je měření množství každé původní měřitelné položky</w:t>
      </w:r>
      <w:r w:rsidR="00845C50" w:rsidRPr="009878B4">
        <w:t xml:space="preserve"> s </w:t>
      </w:r>
      <w:r w:rsidRPr="009878B4">
        <w:t xml:space="preserve">jednotkovou cenou v </w:t>
      </w:r>
      <w:r w:rsidR="008756F5" w:rsidRPr="009878B4">
        <w:t>Soupisu prací</w:t>
      </w:r>
      <w:r w:rsidRPr="009878B4">
        <w:t xml:space="preserve"> podle článku 12 Smluvních podmínek. Množství </w:t>
      </w:r>
      <w:r w:rsidRPr="009878B4">
        <w:lastRenderedPageBreak/>
        <w:t>prací</w:t>
      </w:r>
      <w:r w:rsidR="00092CC9" w:rsidRPr="009878B4">
        <w:t xml:space="preserve"> v </w:t>
      </w:r>
      <w:r w:rsidRPr="009878B4">
        <w:t>takto vyhrazené změně se nezapočít</w:t>
      </w:r>
      <w:r w:rsidR="00EB5D4D" w:rsidRPr="009878B4">
        <w:t>ává do limitů pro změny podle § </w:t>
      </w:r>
      <w:r w:rsidRPr="009878B4">
        <w:t>222 odst. 4 až 6</w:t>
      </w:r>
      <w:r w:rsidR="00845C50" w:rsidRPr="009878B4">
        <w:t xml:space="preserve"> a </w:t>
      </w:r>
      <w:r w:rsidRPr="009878B4">
        <w:t xml:space="preserve">9 ZZVZ. </w:t>
      </w:r>
      <w:r w:rsidR="000A7A9C" w:rsidRPr="009878B4">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9878B4">
        <w:t xml:space="preserve"> podle článku 13.8 Smluvních podmínek</w:t>
      </w:r>
      <w:r w:rsidR="000A7A9C" w:rsidRPr="009878B4">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rsidRPr="009878B4">
        <w:t xml:space="preserve">odst. 4 až 6 a 9 </w:t>
      </w:r>
      <w:r w:rsidR="000A7A9C" w:rsidRPr="009878B4">
        <w:rPr>
          <w:szCs w:val="24"/>
        </w:rPr>
        <w:t>ZZVZ.</w:t>
      </w:r>
      <w:r w:rsidR="00253C39" w:rsidRPr="009878B4">
        <w:t xml:space="preserve"> </w:t>
      </w:r>
    </w:p>
    <w:p w14:paraId="5660AEAD" w14:textId="40BC4D7D" w:rsidR="0035531B" w:rsidRDefault="0035531B" w:rsidP="007C4414">
      <w:pPr>
        <w:pStyle w:val="Text1-1"/>
      </w:pPr>
      <w:r w:rsidRPr="009878B4">
        <w:t>Vybraný dodavatel je před uzavřením smlouvy povinen poskytnout zadavateli</w:t>
      </w:r>
      <w:r>
        <w:t xml:space="preserve"> nezbytnou součinnost, především pak před podpisem smlouvy ze strany objednatele předložit prostřednictvím elektronického nástroje E-ZAK na adrese: </w:t>
      </w:r>
      <w:hyperlink r:id="rId21"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w:t>
      </w:r>
      <w:r w:rsidR="00417206">
        <w:t xml:space="preserve">či pojistné </w:t>
      </w:r>
      <w:r w:rsidR="00AA7AD2">
        <w:t xml:space="preserve">záruky) </w:t>
      </w:r>
      <w:r w:rsidR="00845C50">
        <w:t>a </w:t>
      </w:r>
      <w:r>
        <w:t>případně i</w:t>
      </w:r>
      <w:r w:rsidR="00092CC9">
        <w:t xml:space="preserve"> v </w:t>
      </w:r>
      <w:r>
        <w:t>článku 19.5</w:t>
      </w:r>
      <w:r w:rsidR="003F71C8">
        <w:t xml:space="preserve"> až 19.9</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 xml:space="preserve">to bez ohledu na to, zda byl výběr formálně </w:t>
      </w:r>
      <w:r>
        <w:t>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Originál bankovní </w:t>
      </w:r>
      <w:r w:rsidR="00417206">
        <w:rPr>
          <w:rStyle w:val="Tun9b"/>
        </w:rPr>
        <w:t xml:space="preserve">či pojistné </w:t>
      </w:r>
      <w:r w:rsidRPr="007038DC">
        <w:rPr>
          <w:rStyle w:val="Tun9b"/>
        </w:rPr>
        <w:t>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6261E600" w:rsidR="0035531B" w:rsidRPr="00AE3A64" w:rsidRDefault="0035531B" w:rsidP="001B23A1">
      <w:pPr>
        <w:pStyle w:val="Odrka1-1"/>
      </w:pPr>
      <w:r w:rsidRPr="00AE3A64">
        <w:t xml:space="preserve">originálu bankovní </w:t>
      </w:r>
      <w:r w:rsidR="00417206" w:rsidRPr="00AE3A64">
        <w:t xml:space="preserve">nebo pojistné </w:t>
      </w:r>
      <w:r w:rsidRPr="00AE3A64">
        <w:t>záruky</w:t>
      </w:r>
      <w:r w:rsidR="00BC6D2B" w:rsidRPr="00AE3A64">
        <w:t xml:space="preserve"> k </w:t>
      </w:r>
      <w:r w:rsidRPr="00AE3A64">
        <w:t>zajištění plnění Smlouvy (</w:t>
      </w:r>
      <w:r w:rsidR="00417206" w:rsidRPr="00AE3A64">
        <w:t>Bankovní záruka za provedení Díla a Pojistná záruka za provedení Díla</w:t>
      </w:r>
      <w:r w:rsidRPr="00AE3A64">
        <w:t>) ve výši stanovené</w:t>
      </w:r>
      <w:r w:rsidR="00092CC9" w:rsidRPr="00AE3A64">
        <w:t xml:space="preserve"> v </w:t>
      </w:r>
      <w:r w:rsidRPr="00AE3A64">
        <w:t>Příloze</w:t>
      </w:r>
      <w:r w:rsidR="00BC6D2B" w:rsidRPr="00AE3A64">
        <w:t xml:space="preserve"> k </w:t>
      </w:r>
      <w:r w:rsidRPr="00AE3A64">
        <w:t>nabídce</w:t>
      </w:r>
      <w:r w:rsidR="00845C50" w:rsidRPr="00AE3A64">
        <w:t xml:space="preserve"> a </w:t>
      </w:r>
      <w:r w:rsidRPr="00AE3A64">
        <w:t>splňující požadavky stanovené</w:t>
      </w:r>
      <w:r w:rsidR="00092CC9" w:rsidRPr="00AE3A64">
        <w:t xml:space="preserve"> v </w:t>
      </w:r>
      <w:r w:rsidRPr="00AE3A64">
        <w:t xml:space="preserve">pod-článku 4.2 Zvláštních podmínek; bankovní </w:t>
      </w:r>
      <w:r w:rsidR="00417206" w:rsidRPr="00AE3A64">
        <w:t xml:space="preserve">nebo pojistnou </w:t>
      </w:r>
      <w:r w:rsidRPr="00AE3A64">
        <w:t>záruk</w:t>
      </w:r>
      <w:r w:rsidR="001B23A1" w:rsidRPr="00AE3A64">
        <w:t>u</w:t>
      </w:r>
      <w:r w:rsidRPr="00AE3A64">
        <w:t xml:space="preserve"> </w:t>
      </w:r>
      <w:r w:rsidR="001B23A1" w:rsidRPr="00AE3A64">
        <w:t xml:space="preserve">vybraný dodavatel předloží </w:t>
      </w:r>
      <w:r w:rsidRPr="00AE3A64">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7B3C4F71"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 xml:space="preserve">jeden ze společníků bude určen jako vedoucí </w:t>
      </w:r>
      <w:r>
        <w:lastRenderedPageBreak/>
        <w:t>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269AEA3"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808D84F" w14:textId="77777777" w:rsidR="0087530C" w:rsidRPr="00703182" w:rsidRDefault="0035531B" w:rsidP="007038DC">
      <w:pPr>
        <w:pStyle w:val="Odrka1-1"/>
      </w:pPr>
      <w:r w:rsidRPr="00703182">
        <w:t>originálu nebo ověřené kopie dokladu</w:t>
      </w:r>
      <w:r w:rsidR="00092CC9" w:rsidRPr="00703182">
        <w:t xml:space="preserve"> o </w:t>
      </w:r>
      <w:r w:rsidRPr="00703182">
        <w:t>elektrotechnické kvalifikaci při činnostech na určených technických zařízeních dle vyhlášky č. 50/1978 Sb.,</w:t>
      </w:r>
      <w:r w:rsidR="00092CC9" w:rsidRPr="00703182">
        <w:t xml:space="preserve"> o </w:t>
      </w:r>
      <w:r w:rsidRPr="00703182">
        <w:t>odborné způsobilosti</w:t>
      </w:r>
      <w:r w:rsidR="00092CC9" w:rsidRPr="00703182">
        <w:t xml:space="preserve"> v </w:t>
      </w:r>
      <w:r w:rsidRPr="00703182">
        <w:t>elektrotechnice, ve znění pozdějších předpisů, § 10 požadovaná kvalifikace - Pracovníci pro samostatné projektování</w:t>
      </w:r>
      <w:r w:rsidR="00845C50" w:rsidRPr="00703182">
        <w:t xml:space="preserve"> a </w:t>
      </w:r>
      <w:r w:rsidRPr="00703182">
        <w:t>pracovníci pro řízení projektování;</w:t>
      </w:r>
    </w:p>
    <w:p w14:paraId="2FF136DF" w14:textId="7AF27D0C" w:rsidR="008875DF" w:rsidRPr="00703182" w:rsidRDefault="008875DF" w:rsidP="008875DF">
      <w:pPr>
        <w:pStyle w:val="Odrka1-1"/>
      </w:pPr>
      <w:r w:rsidRPr="00703182">
        <w:t xml:space="preserve">originálu nebo ověřené kopie osvědčení o shodě řízení výroby pro příslušnou třídu provádění (typ třídy EXC </w:t>
      </w:r>
      <w:r w:rsidR="007B4A89" w:rsidRPr="00703182">
        <w:t>3</w:t>
      </w:r>
      <w:r w:rsidRPr="00703182">
        <w:t>), který vydává Evropskou komisí jmenovaný Oznámený subjekt, jímž výrobce konstrukčních ocelových dílců, na které se vztahuje harmonizovaná ČSN EN 1090-1+A1, prokazuje svoji způsobilost;</w:t>
      </w:r>
    </w:p>
    <w:p w14:paraId="53D2CEFE" w14:textId="4B54FF7E" w:rsidR="008875DF" w:rsidRPr="00703182" w:rsidRDefault="008875DF" w:rsidP="008875DF">
      <w:pPr>
        <w:pStyle w:val="Odrka1-1"/>
      </w:pPr>
      <w:r w:rsidRPr="00703182">
        <w:t xml:space="preserve">originálu nebo ověřené kopie samostatného certifikátu způsobilosti k montáži ocelových konstrukcí na staveništi nebo certifikátu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 jímž dodavatel prokazuje oprávnění k montáži ocelových konstrukcí (typ třídy EXC </w:t>
      </w:r>
      <w:r w:rsidR="007B4A89" w:rsidRPr="00703182">
        <w:t>3</w:t>
      </w:r>
      <w:r w:rsidRPr="00703182">
        <w:t>).</w:t>
      </w:r>
    </w:p>
    <w:p w14:paraId="3FD4F3AB"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D5909A" w14:textId="0C6FB0DE" w:rsidR="00712607" w:rsidRDefault="00712607" w:rsidP="0071260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19.5.</w:t>
      </w:r>
    </w:p>
    <w:p w14:paraId="5EEFC09A" w14:textId="7E7F5592" w:rsidR="003F71C8" w:rsidRDefault="003F71C8" w:rsidP="0035531B">
      <w:pPr>
        <w:pStyle w:val="Text1-1"/>
      </w:pPr>
      <w:r>
        <w:lastRenderedPageBreak/>
        <w:t>Za účelem splnění povinností dle § 4b zákona o střetu zájmů zadavatel bude postupovat podle předchozího čl. 19.5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5B7DE75" w14:textId="4CF7F145"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5047D59E"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EDADD25" w14:textId="49971A25" w:rsidR="003F71C8" w:rsidRDefault="003F71C8"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23 těchto Pokynů (Další zadávací podmínky v návaznosti na sankce </w:t>
      </w:r>
      <w:r w:rsidRPr="00515FDB">
        <w:t>v</w:t>
      </w:r>
      <w:r>
        <w:t> souvislosti se situací na Ukrajině).</w:t>
      </w:r>
    </w:p>
    <w:p w14:paraId="1DCD4FA4" w14:textId="77777777" w:rsidR="0035531B" w:rsidRDefault="0035531B" w:rsidP="00B77C6D">
      <w:pPr>
        <w:pStyle w:val="Nadpis1-1"/>
      </w:pPr>
      <w:bookmarkStart w:id="24" w:name="_Toc106626177"/>
      <w:r>
        <w:t>OCHRANA INFORMACÍ</w:t>
      </w:r>
      <w:bookmarkEnd w:id="2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4C5F51E5" w:rsidR="0035531B" w:rsidRPr="001D551E" w:rsidRDefault="001D551E" w:rsidP="00564DDD">
      <w:pPr>
        <w:pStyle w:val="Nadpis1-1"/>
      </w:pPr>
      <w:bookmarkStart w:id="25" w:name="_Toc106626178"/>
      <w:r w:rsidRPr="001D551E">
        <w:lastRenderedPageBreak/>
        <w:t>NEOBSAZENO</w:t>
      </w:r>
      <w:bookmarkEnd w:id="25"/>
    </w:p>
    <w:p w14:paraId="22FD93A6" w14:textId="3E35405B" w:rsidR="007D382D" w:rsidRDefault="007D382D" w:rsidP="003F71C8">
      <w:pPr>
        <w:pStyle w:val="Nadpis1-1"/>
        <w:jc w:val="both"/>
      </w:pPr>
      <w:bookmarkStart w:id="26" w:name="_Toc106626179"/>
      <w:r>
        <w:t>SOCIÁLNĚ A ENVIRO</w:t>
      </w:r>
      <w:r w:rsidR="00417206">
        <w:t>N</w:t>
      </w:r>
      <w:r>
        <w:t>MENTÁLNĚ ODPOVĚDNÉ ZADÁVÁNÍ, INOVACE</w:t>
      </w:r>
      <w:bookmarkEnd w:id="26"/>
    </w:p>
    <w:p w14:paraId="72393ECF"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6CD293FB" w:rsidR="007D382D" w:rsidRDefault="00703182" w:rsidP="007D382D">
      <w:pPr>
        <w:pStyle w:val="Odrka1-1"/>
      </w:pPr>
      <w:r>
        <w:t>studentské exkurze.</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0AB5A7A" w14:textId="244567AB" w:rsidR="003F71C8" w:rsidRDefault="003F71C8" w:rsidP="00DB2B4E">
      <w:pPr>
        <w:pStyle w:val="Nadpis1-1"/>
        <w:jc w:val="both"/>
      </w:pPr>
      <w:bookmarkStart w:id="27" w:name="_Toc102380477"/>
      <w:bookmarkStart w:id="28" w:name="_Toc103683200"/>
      <w:bookmarkStart w:id="29" w:name="_Toc103932243"/>
      <w:bookmarkStart w:id="30" w:name="_Toc106626180"/>
      <w:r>
        <w:t xml:space="preserve">Další zadávací podmínky v návaznosti na sankce </w:t>
      </w:r>
      <w:r w:rsidRPr="00515FDB">
        <w:t>v</w:t>
      </w:r>
      <w:r>
        <w:t> souvislosti se situací na Ukrajině</w:t>
      </w:r>
      <w:bookmarkEnd w:id="27"/>
      <w:bookmarkEnd w:id="28"/>
      <w:bookmarkEnd w:id="29"/>
      <w:bookmarkEnd w:id="30"/>
    </w:p>
    <w:p w14:paraId="49DB7228" w14:textId="77777777" w:rsidR="003F71C8" w:rsidRPr="00666E83" w:rsidRDefault="003F71C8" w:rsidP="003F71C8">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1"/>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02B73BC8" w14:textId="3B19CCD3" w:rsidR="003F71C8" w:rsidRDefault="003F71C8" w:rsidP="003F71C8">
      <w:pPr>
        <w:pStyle w:val="Text1-1"/>
      </w:pPr>
      <w:r>
        <w:t xml:space="preserve">Zadavatel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4A7D1390" w14:textId="6161E3C2" w:rsidR="003F71C8" w:rsidRDefault="003F71C8" w:rsidP="003F71C8">
      <w:pPr>
        <w:pStyle w:val="Text1-1"/>
      </w:pPr>
      <w:r>
        <w:t>Splnění zadávacích podmínek stanovených zadavatelem dle tohoto článku prokáže účastník předložením čestného prohlášení, jehož vzorové znění je přílohou č. 1</w:t>
      </w:r>
      <w:r w:rsidR="00DB2B4E">
        <w:t>0</w:t>
      </w:r>
      <w:r>
        <w:t xml:space="preserve"> těchto Pokynů,</w:t>
      </w:r>
      <w:r w:rsidRPr="007E738C">
        <w:t xml:space="preserve"> v</w:t>
      </w:r>
      <w:r>
        <w:t>e</w:t>
      </w:r>
      <w:r w:rsidRPr="007E738C">
        <w:t xml:space="preserve"> </w:t>
      </w:r>
      <w:r>
        <w:t>své nabídce.</w:t>
      </w:r>
    </w:p>
    <w:p w14:paraId="3B646617" w14:textId="77777777" w:rsidR="003F71C8" w:rsidRDefault="003F71C8" w:rsidP="003F71C8">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5A6DAEC" w14:textId="15AD449E" w:rsidR="003F71C8" w:rsidRPr="003F71C8" w:rsidRDefault="003F71C8" w:rsidP="003F71C8">
      <w:pPr>
        <w:pStyle w:val="Text1-1"/>
      </w:pPr>
      <w:r w:rsidRPr="00FA4410">
        <w:t>V případě postupu účastníka v rozporu s</w:t>
      </w:r>
      <w:r>
        <w:t xml:space="preserve"> tímto článkem </w:t>
      </w:r>
      <w:r w:rsidRPr="00FA4410">
        <w:t>bude účastník vyloučen ze zadávacího řízení</w:t>
      </w:r>
      <w:r>
        <w:t>.</w:t>
      </w:r>
    </w:p>
    <w:p w14:paraId="12C3DCD4" w14:textId="1A7B20F0" w:rsidR="0035531B" w:rsidRDefault="0035531B" w:rsidP="00564DDD">
      <w:pPr>
        <w:pStyle w:val="Nadpis1-1"/>
      </w:pPr>
      <w:bookmarkStart w:id="32" w:name="_Toc106626181"/>
      <w:r>
        <w:lastRenderedPageBreak/>
        <w:t>PŘÍLOHY TĚCHTO POKYNŮ</w:t>
      </w:r>
      <w:bookmarkEnd w:id="32"/>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168D424E"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47F8BD7" w14:textId="29FC8C06" w:rsidR="00DB2B4E" w:rsidRDefault="00DB2B4E" w:rsidP="00DB2B4E">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4435551F" w14:textId="77777777" w:rsidR="00DB2B4E" w:rsidRDefault="00DB2B4E" w:rsidP="00564DDD">
      <w:pPr>
        <w:pStyle w:val="Textbezslovn"/>
        <w:tabs>
          <w:tab w:val="left" w:pos="2127"/>
        </w:tabs>
        <w:spacing w:after="0"/>
        <w:ind w:left="2127" w:hanging="1390"/>
      </w:pPr>
    </w:p>
    <w:p w14:paraId="0D0C597B"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DC5A941" w:rsidR="0035531B" w:rsidRDefault="0035531B" w:rsidP="00564DDD">
      <w:pPr>
        <w:pStyle w:val="Textbezslovn"/>
        <w:spacing w:after="0"/>
      </w:pPr>
      <w:r>
        <w:t>V Praze dne ……………………</w:t>
      </w:r>
      <w:r w:rsidR="00D166CC">
        <w:t xml:space="preserve">                                               </w:t>
      </w:r>
      <w:r w:rsidR="00D166CC" w:rsidRPr="00D166CC">
        <w:t>V Praze dne ……………………</w:t>
      </w:r>
    </w:p>
    <w:p w14:paraId="3A379FDB" w14:textId="77777777" w:rsidR="0035531B" w:rsidRDefault="0035531B" w:rsidP="00564DDD">
      <w:pPr>
        <w:pStyle w:val="Textbezslovn"/>
        <w:spacing w:after="0"/>
      </w:pPr>
    </w:p>
    <w:p w14:paraId="02FC5EBE" w14:textId="77777777" w:rsidR="0035531B" w:rsidRDefault="0035531B" w:rsidP="00564DDD">
      <w:pPr>
        <w:pStyle w:val="Textbezslovn"/>
        <w:spacing w:after="0"/>
      </w:pPr>
    </w:p>
    <w:p w14:paraId="26CB4BC2" w14:textId="6AEA73EC" w:rsidR="0035531B" w:rsidRDefault="0035531B" w:rsidP="00564DDD">
      <w:pPr>
        <w:pStyle w:val="Textbezslovn"/>
        <w:spacing w:after="0"/>
      </w:pPr>
    </w:p>
    <w:p w14:paraId="3F6E10B5" w14:textId="77777777" w:rsidR="00D166CC" w:rsidRDefault="00D166CC" w:rsidP="00564DDD">
      <w:pPr>
        <w:pStyle w:val="Textbezslovn"/>
        <w:spacing w:after="0"/>
      </w:pPr>
    </w:p>
    <w:p w14:paraId="48E2AFF5" w14:textId="77777777" w:rsidR="00D421C3" w:rsidRDefault="00D421C3" w:rsidP="00564DDD">
      <w:pPr>
        <w:pStyle w:val="Textbezslovn"/>
        <w:spacing w:after="0"/>
      </w:pPr>
    </w:p>
    <w:p w14:paraId="1A20BF47" w14:textId="5B2DDCCE" w:rsidR="00A47BF7" w:rsidRDefault="00A47BF7" w:rsidP="00A47BF7">
      <w:pPr>
        <w:pStyle w:val="Textbezslovn"/>
        <w:spacing w:after="0"/>
      </w:pPr>
      <w:r>
        <w:t>……………………………</w:t>
      </w:r>
      <w:r w:rsidR="00D166CC">
        <w:t xml:space="preserve">                                                          …………………………….</w:t>
      </w:r>
    </w:p>
    <w:p w14:paraId="7556C49B" w14:textId="50BD9A66" w:rsidR="00A47BF7" w:rsidRDefault="00A47BF7" w:rsidP="00A47BF7">
      <w:pPr>
        <w:pStyle w:val="Textbezslovn"/>
        <w:spacing w:after="0"/>
      </w:pPr>
      <w:r>
        <w:t>Ing. Petr Hofhanzl</w:t>
      </w:r>
      <w:r w:rsidR="00D166CC">
        <w:t xml:space="preserve">                                                          Ing. Libor Šíma</w:t>
      </w:r>
    </w:p>
    <w:p w14:paraId="7A8AC2C6" w14:textId="5DE3DECF" w:rsidR="00D166CC" w:rsidRDefault="00D166CC" w:rsidP="00A47BF7">
      <w:pPr>
        <w:pStyle w:val="Textbezslovn"/>
        <w:spacing w:after="0"/>
      </w:pPr>
      <w:r>
        <w:t>Správa železnic, státní organizace                                   Hlavní město Praha</w:t>
      </w:r>
    </w:p>
    <w:p w14:paraId="1CC168E5" w14:textId="71855673" w:rsidR="00A47BF7" w:rsidRDefault="00A47BF7" w:rsidP="00A47BF7">
      <w:pPr>
        <w:pStyle w:val="Textbezslovn"/>
        <w:spacing w:after="0"/>
      </w:pPr>
      <w:r>
        <w:t>ředitel Stavební správy západ</w:t>
      </w:r>
      <w:r w:rsidR="00D166CC">
        <w:t xml:space="preserve">                                         ředitel odboru dopravy</w:t>
      </w:r>
    </w:p>
    <w:p w14:paraId="74A13B96" w14:textId="1D60C9D2" w:rsidR="00D421C3" w:rsidRDefault="00D421C3" w:rsidP="00A47BF7">
      <w:pPr>
        <w:pStyle w:val="Textbezslovn"/>
        <w:spacing w:after="0"/>
      </w:pPr>
    </w:p>
    <w:p w14:paraId="69452CAD" w14:textId="77777777" w:rsidR="00D166CC" w:rsidRDefault="00D166CC" w:rsidP="00D166CC">
      <w:pPr>
        <w:pStyle w:val="Textbezslovn"/>
        <w:spacing w:after="0"/>
      </w:pPr>
    </w:p>
    <w:p w14:paraId="51E9D897" w14:textId="77777777" w:rsidR="00A47BF7" w:rsidRDefault="00A47BF7" w:rsidP="00FE4333">
      <w:pPr>
        <w:pStyle w:val="Nadpisbezsl1-1"/>
      </w:pPr>
    </w:p>
    <w:p w14:paraId="656FF181" w14:textId="77777777" w:rsidR="00A47BF7" w:rsidRDefault="00A47BF7" w:rsidP="00FE4333">
      <w:pPr>
        <w:pStyle w:val="Nadpisbezsl1-1"/>
      </w:pPr>
    </w:p>
    <w:p w14:paraId="0442D761" w14:textId="77777777" w:rsidR="00A47BF7" w:rsidRDefault="00A47BF7" w:rsidP="00FE4333">
      <w:pPr>
        <w:pStyle w:val="Nadpisbezsl1-1"/>
      </w:pPr>
    </w:p>
    <w:p w14:paraId="1BD99091" w14:textId="77777777" w:rsidR="00A47BF7" w:rsidRDefault="00A47BF7" w:rsidP="00FE4333">
      <w:pPr>
        <w:pStyle w:val="Nadpisbezsl1-1"/>
      </w:pPr>
    </w:p>
    <w:p w14:paraId="19CA82EA" w14:textId="77777777" w:rsidR="00A47BF7" w:rsidRDefault="00A47BF7" w:rsidP="00FE4333">
      <w:pPr>
        <w:pStyle w:val="Nadpisbezsl1-1"/>
      </w:pPr>
    </w:p>
    <w:p w14:paraId="1C27A19F" w14:textId="77777777" w:rsidR="00A47BF7" w:rsidRDefault="00A47BF7" w:rsidP="00FE4333">
      <w:pPr>
        <w:pStyle w:val="Nadpisbezsl1-1"/>
      </w:pPr>
    </w:p>
    <w:p w14:paraId="267A8E2C" w14:textId="68E86501" w:rsidR="00A47BF7" w:rsidRDefault="00A47BF7" w:rsidP="00FE4333">
      <w:pPr>
        <w:pStyle w:val="Nadpisbezsl1-1"/>
      </w:pPr>
    </w:p>
    <w:p w14:paraId="3677C7AF" w14:textId="3510EC14" w:rsidR="00D549A7" w:rsidRDefault="00D549A7" w:rsidP="00FE4333">
      <w:pPr>
        <w:pStyle w:val="Nadpisbezsl1-1"/>
      </w:pPr>
    </w:p>
    <w:p w14:paraId="653D8585" w14:textId="77777777" w:rsidR="00D549A7" w:rsidRDefault="00D549A7" w:rsidP="00FE4333">
      <w:pPr>
        <w:pStyle w:val="Nadpisbezsl1-1"/>
      </w:pPr>
    </w:p>
    <w:p w14:paraId="5480D1DE" w14:textId="12F352D7" w:rsidR="00A47BF7" w:rsidRDefault="00A47BF7" w:rsidP="00FE4333">
      <w:pPr>
        <w:pStyle w:val="Nadpisbezsl1-1"/>
      </w:pPr>
    </w:p>
    <w:p w14:paraId="1BBDAEB1" w14:textId="71A1B80A" w:rsidR="00D166CC" w:rsidRDefault="00D166CC" w:rsidP="00FE4333">
      <w:pPr>
        <w:pStyle w:val="Nadpisbezsl1-1"/>
      </w:pPr>
    </w:p>
    <w:p w14:paraId="641E39F0" w14:textId="3BF17A5A" w:rsidR="00D166CC" w:rsidRDefault="00D166CC" w:rsidP="00FE4333">
      <w:pPr>
        <w:pStyle w:val="Nadpisbezsl1-1"/>
      </w:pPr>
    </w:p>
    <w:p w14:paraId="39EFB280" w14:textId="431040F2" w:rsidR="00D166CC" w:rsidRDefault="00D166CC" w:rsidP="00FE4333">
      <w:pPr>
        <w:pStyle w:val="Nadpisbezsl1-1"/>
      </w:pPr>
    </w:p>
    <w:p w14:paraId="6198512A" w14:textId="3B043943" w:rsidR="00D166CC" w:rsidRDefault="00D166CC" w:rsidP="00FE4333">
      <w:pPr>
        <w:pStyle w:val="Nadpisbezsl1-1"/>
      </w:pPr>
    </w:p>
    <w:p w14:paraId="7632E31A" w14:textId="342C4AAC"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77777777" w:rsidR="0035531B" w:rsidRDefault="0035531B" w:rsidP="00454716">
      <w:pPr>
        <w:pStyle w:val="Textbezslovn"/>
        <w:ind w:left="28"/>
      </w:pPr>
      <w:r>
        <w:t>Obchodní firma [</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7C152299"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51DD3C8B" w14:textId="7EAD99B8" w:rsidR="00DB2B4E" w:rsidRDefault="00DB2B4E" w:rsidP="000002AB">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2636506F" w14:textId="209143BF"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00C2F032" w:rsidR="00564DDD" w:rsidRPr="00454716" w:rsidRDefault="00564DDD" w:rsidP="00A47BF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 případně jiným vhodným způsobem, nelze-li označit dle SO )</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77777777" w:rsidR="0035531B" w:rsidRDefault="0035531B" w:rsidP="00454716">
      <w:pPr>
        <w:pStyle w:val="Textbezslovn"/>
        <w:ind w:left="0"/>
      </w:pPr>
      <w:r>
        <w:t>Obchodní firma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0DBF4319"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w:t>
      </w:r>
      <w:r>
        <w:t>)</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7606" w:type="dxa"/>
        <w:tblLayout w:type="fixed"/>
        <w:tblLook w:val="04E0" w:firstRow="1" w:lastRow="1" w:firstColumn="1" w:lastColumn="0" w:noHBand="0" w:noVBand="1"/>
      </w:tblPr>
      <w:tblGrid>
        <w:gridCol w:w="1267"/>
        <w:gridCol w:w="1267"/>
        <w:gridCol w:w="1268"/>
        <w:gridCol w:w="1268"/>
        <w:gridCol w:w="1268"/>
        <w:gridCol w:w="1268"/>
      </w:tblGrid>
      <w:tr w:rsidR="00DB2B4E" w:rsidRPr="00AD792A" w14:paraId="6FE829BF" w14:textId="77777777" w:rsidTr="00DB2B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ED17651" w14:textId="77777777" w:rsidR="00DB2B4E" w:rsidRPr="00AD792A" w:rsidRDefault="00DB2B4E" w:rsidP="00AD792A">
            <w:pPr>
              <w:rPr>
                <w:b/>
                <w:sz w:val="16"/>
                <w:szCs w:val="16"/>
              </w:rPr>
            </w:pPr>
            <w:r w:rsidRPr="00AD792A">
              <w:rPr>
                <w:b/>
              </w:rPr>
              <w:t>Název zakázky/ stavební práce</w:t>
            </w:r>
            <w:r w:rsidRPr="00AD792A">
              <w:rPr>
                <w:b/>
                <w:sz w:val="16"/>
                <w:szCs w:val="16"/>
              </w:rPr>
              <w:t xml:space="preserve"> </w:t>
            </w:r>
          </w:p>
        </w:tc>
        <w:tc>
          <w:tcPr>
            <w:tcW w:w="1267" w:type="dxa"/>
          </w:tcPr>
          <w:p w14:paraId="54B4D5B8" w14:textId="77777777" w:rsidR="00DB2B4E" w:rsidRPr="00AD792A" w:rsidRDefault="00DB2B4E"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68" w:type="dxa"/>
          </w:tcPr>
          <w:p w14:paraId="3877DAF2" w14:textId="77777777" w:rsidR="00DB2B4E" w:rsidRPr="00AD792A" w:rsidRDefault="00DB2B4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268" w:type="dxa"/>
          </w:tcPr>
          <w:p w14:paraId="69174D5A" w14:textId="77777777" w:rsidR="00DB2B4E" w:rsidRPr="00AD792A" w:rsidRDefault="00DB2B4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68" w:type="dxa"/>
          </w:tcPr>
          <w:p w14:paraId="3DFF74ED" w14:textId="77777777" w:rsidR="00DB2B4E" w:rsidRPr="00AD792A" w:rsidRDefault="00DB2B4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68" w:type="dxa"/>
          </w:tcPr>
          <w:p w14:paraId="0C356BE9" w14:textId="77777777" w:rsidR="00DB2B4E" w:rsidRDefault="00DB2B4E"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Pr="00AD792A">
              <w:rPr>
                <w:b/>
              </w:rPr>
              <w:t xml:space="preserve"> stavebních prací</w:t>
            </w:r>
            <w:r>
              <w:rPr>
                <w:b/>
              </w:rPr>
              <w:t xml:space="preserve"> </w:t>
            </w:r>
            <w:r w:rsidRPr="00FF1BC8">
              <w:rPr>
                <w:b/>
              </w:rPr>
              <w:t>požadova</w:t>
            </w:r>
            <w:r>
              <w:rPr>
                <w:b/>
              </w:rPr>
              <w:t>-</w:t>
            </w:r>
          </w:p>
          <w:p w14:paraId="78798BE1" w14:textId="77777777" w:rsidR="00DB2B4E" w:rsidRPr="00AD792A" w:rsidRDefault="00DB2B4E"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Pr="00AD792A">
              <w:rPr>
                <w:b/>
              </w:rPr>
              <w:t xml:space="preserve">, které </w:t>
            </w:r>
            <w:r w:rsidRPr="00A2209C">
              <w:rPr>
                <w:b/>
              </w:rPr>
              <w:t>dodavatel poskytl** za posledních 5 let v Kč***</w:t>
            </w:r>
            <w:r>
              <w:rPr>
                <w:b/>
              </w:rPr>
              <w:t xml:space="preserve"> </w:t>
            </w:r>
            <w:r w:rsidRPr="00AD792A">
              <w:rPr>
                <w:b/>
              </w:rPr>
              <w:t>bez DPH</w:t>
            </w:r>
          </w:p>
        </w:tc>
      </w:tr>
      <w:tr w:rsidR="00DB2B4E" w:rsidRPr="00454716" w14:paraId="48CAE7E4" w14:textId="77777777" w:rsidTr="00DB2B4E">
        <w:tc>
          <w:tcPr>
            <w:cnfStyle w:val="001000000000" w:firstRow="0" w:lastRow="0" w:firstColumn="1" w:lastColumn="0" w:oddVBand="0" w:evenVBand="0" w:oddHBand="0" w:evenHBand="0" w:firstRowFirstColumn="0" w:firstRowLastColumn="0" w:lastRowFirstColumn="0" w:lastRowLastColumn="0"/>
            <w:tcW w:w="1267" w:type="dxa"/>
          </w:tcPr>
          <w:p w14:paraId="41CD1B38" w14:textId="77777777" w:rsidR="00DB2B4E" w:rsidRPr="00454716" w:rsidRDefault="00DB2B4E" w:rsidP="00307641">
            <w:pPr>
              <w:rPr>
                <w:sz w:val="16"/>
                <w:szCs w:val="16"/>
                <w:highlight w:val="yellow"/>
              </w:rPr>
            </w:pPr>
            <w:r w:rsidRPr="00454716">
              <w:rPr>
                <w:sz w:val="16"/>
                <w:szCs w:val="16"/>
                <w:highlight w:val="yellow"/>
              </w:rPr>
              <w:t>[DOPLNÍ DODAVATEL]</w:t>
            </w:r>
          </w:p>
        </w:tc>
        <w:tc>
          <w:tcPr>
            <w:tcW w:w="1267" w:type="dxa"/>
          </w:tcPr>
          <w:p w14:paraId="7499F9DA" w14:textId="77777777" w:rsidR="00DB2B4E" w:rsidRPr="00454716"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213057F" w14:textId="77777777" w:rsidR="00DB2B4E" w:rsidRPr="00454716"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EC6C928" w14:textId="77777777" w:rsidR="00DB2B4E" w:rsidRPr="00454716"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1FCC36" w14:textId="77777777" w:rsidR="00DB2B4E" w:rsidRPr="00454716"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DEA14CD" w14:textId="77777777" w:rsidR="00DB2B4E" w:rsidRPr="00454716"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B2B4E" w:rsidRPr="00454716" w14:paraId="35D73633" w14:textId="77777777" w:rsidTr="00DB2B4E">
        <w:tc>
          <w:tcPr>
            <w:cnfStyle w:val="001000000000" w:firstRow="0" w:lastRow="0" w:firstColumn="1" w:lastColumn="0" w:oddVBand="0" w:evenVBand="0" w:oddHBand="0" w:evenHBand="0" w:firstRowFirstColumn="0" w:firstRowLastColumn="0" w:lastRowFirstColumn="0" w:lastRowLastColumn="0"/>
            <w:tcW w:w="1267" w:type="dxa"/>
          </w:tcPr>
          <w:p w14:paraId="2B2F04A6" w14:textId="77777777" w:rsidR="00DB2B4E" w:rsidRPr="00454716" w:rsidRDefault="00DB2B4E" w:rsidP="00307641">
            <w:pPr>
              <w:rPr>
                <w:sz w:val="16"/>
                <w:szCs w:val="16"/>
                <w:highlight w:val="yellow"/>
              </w:rPr>
            </w:pPr>
            <w:r w:rsidRPr="00454716">
              <w:rPr>
                <w:sz w:val="16"/>
                <w:szCs w:val="16"/>
                <w:highlight w:val="yellow"/>
              </w:rPr>
              <w:t>[DOPLNÍ DODAVATEL]</w:t>
            </w:r>
          </w:p>
        </w:tc>
        <w:tc>
          <w:tcPr>
            <w:tcW w:w="1267" w:type="dxa"/>
          </w:tcPr>
          <w:p w14:paraId="45D22095" w14:textId="77777777" w:rsidR="00DB2B4E" w:rsidRPr="00454716"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938CA86" w14:textId="77777777" w:rsidR="00DB2B4E" w:rsidRPr="00454716"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2BE3AB8" w14:textId="77777777" w:rsidR="00DB2B4E" w:rsidRPr="00454716"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6DF559F" w14:textId="77777777" w:rsidR="00DB2B4E" w:rsidRPr="00454716"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0E4981E" w14:textId="77777777" w:rsidR="00DB2B4E" w:rsidRPr="00454716"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B2B4E" w:rsidRPr="00454716" w14:paraId="7580921D" w14:textId="77777777" w:rsidTr="00DB2B4E">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C471ADF" w14:textId="77777777" w:rsidR="00DB2B4E" w:rsidRPr="00454716" w:rsidRDefault="00DB2B4E" w:rsidP="00307641">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EDE9667" w14:textId="77777777" w:rsidR="00DB2B4E" w:rsidRPr="00454716"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C3CF2DD" w14:textId="77777777" w:rsidR="00DB2B4E" w:rsidRPr="00454716"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93DF574" w14:textId="77777777" w:rsidR="00DB2B4E" w:rsidRPr="00454716"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8FE5601" w14:textId="77777777" w:rsidR="00DB2B4E" w:rsidRPr="00454716"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0364FBD" w14:textId="77777777" w:rsidR="00DB2B4E" w:rsidRPr="00454716"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B2B4E" w:rsidRPr="00454716" w14:paraId="47DDA12F" w14:textId="77777777" w:rsidTr="00DB2B4E">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E18A2FE" w14:textId="77777777" w:rsidR="00DB2B4E" w:rsidRPr="00454716" w:rsidRDefault="00DB2B4E" w:rsidP="00B80E53">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31D340" w14:textId="77777777" w:rsidR="00DB2B4E" w:rsidRPr="00454716"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C820429" w14:textId="77777777" w:rsidR="00DB2B4E" w:rsidRPr="00454716"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2E65E6E" w14:textId="77777777" w:rsidR="00DB2B4E" w:rsidRPr="00454716"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AC16B05" w14:textId="77777777" w:rsidR="00DB2B4E" w:rsidRPr="00454716"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933561E" w14:textId="77777777" w:rsidR="00DB2B4E" w:rsidRPr="00454716"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B2B4E" w:rsidRPr="00454716" w14:paraId="228FF7EA" w14:textId="77777777" w:rsidTr="00DB2B4E">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C7D6969" w14:textId="77777777" w:rsidR="00DB2B4E" w:rsidRPr="00454716" w:rsidRDefault="00DB2B4E" w:rsidP="00307641">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4192C0" w14:textId="77777777" w:rsidR="00DB2B4E" w:rsidRPr="00454716"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8A78CAA" w14:textId="77777777" w:rsidR="00DB2B4E" w:rsidRPr="00AD792A"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ECC4972" w14:textId="77777777" w:rsidR="00DB2B4E" w:rsidRPr="00AD792A"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E2A85A4" w14:textId="77777777" w:rsidR="00DB2B4E" w:rsidRPr="00AD792A"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0559549" w14:textId="77777777" w:rsidR="00DB2B4E" w:rsidRPr="00AD792A" w:rsidRDefault="00DB2B4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B2B4E" w:rsidRPr="00454716" w14:paraId="6EF8156D" w14:textId="77777777" w:rsidTr="00DB2B4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08268C60" w14:textId="77777777" w:rsidR="00DB2B4E" w:rsidRPr="00454716" w:rsidRDefault="00DB2B4E" w:rsidP="00307641">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9E3F379" w14:textId="77777777" w:rsidR="00DB2B4E" w:rsidRPr="00454716" w:rsidRDefault="00DB2B4E"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900566D" w14:textId="77777777" w:rsidR="00DB2B4E" w:rsidRPr="00AD792A" w:rsidRDefault="00DB2B4E"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D007BE6" w14:textId="77777777" w:rsidR="00DB2B4E" w:rsidRPr="00AD792A" w:rsidRDefault="00DB2B4E"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69DFA67" w14:textId="77777777" w:rsidR="00DB2B4E" w:rsidRPr="00AD792A" w:rsidRDefault="00DB2B4E"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59BFEB5" w14:textId="77777777" w:rsidR="00DB2B4E" w:rsidRPr="00AD792A" w:rsidRDefault="00DB2B4E"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597B878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5D195059" w14:textId="77777777" w:rsidR="0035531B" w:rsidRDefault="0035531B" w:rsidP="00EE3C5F">
      <w:pPr>
        <w:pStyle w:val="Textbezslovn"/>
      </w:pPr>
    </w:p>
    <w:p w14:paraId="2F2C3F20" w14:textId="22883F80"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81AAB44"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7028A6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78390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D3BAEE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5B29B81"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200482C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B42F7F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2943C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4199D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CB8F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564A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6C99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D20D9B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32EBCE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310E5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339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5E31D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FC46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E91D8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4D766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6C54D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A3265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6034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D0EB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3E7A73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E1E51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C3BDBC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6B5A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6E63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EB53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01111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068E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B8ADE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902E8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B552B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6D45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2C5956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7F9C25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3A0C69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9F054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3E92F3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3C54A7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29585228"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DB2B4E">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482A8C4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E0BD22C"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A8218F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C03EF9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9E0BF67"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68A92B0" w14:textId="77777777" w:rsidR="00474F4D" w:rsidRPr="00833899" w:rsidRDefault="00452F69" w:rsidP="00307641">
            <w:pPr>
              <w:rPr>
                <w:sz w:val="16"/>
                <w:szCs w:val="16"/>
              </w:rPr>
            </w:pPr>
            <w:r w:rsidRPr="00833899">
              <w:rPr>
                <w:sz w:val="16"/>
                <w:szCs w:val="16"/>
              </w:rPr>
              <w:t>Délka:</w:t>
            </w:r>
          </w:p>
          <w:p w14:paraId="4D2A4653"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69D8B69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19BB22"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E1BAD6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6D74FB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F2CBBCD" w14:textId="77777777" w:rsidR="0035531B" w:rsidRPr="00833899" w:rsidRDefault="0035531B" w:rsidP="00474F4D">
      <w:pPr>
        <w:pStyle w:val="Textbezslovn"/>
        <w:ind w:left="0"/>
      </w:pP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3"/>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bookmarkEnd w:id="1"/>
    <w:bookmarkEnd w:id="2"/>
    <w:bookmarkEnd w:id="3"/>
    <w:bookmarkEnd w:id="4"/>
    <w:p w14:paraId="50D82AEE" w14:textId="6AE8F287" w:rsidR="00964860" w:rsidRDefault="00964860" w:rsidP="00964860">
      <w:pPr>
        <w:pStyle w:val="Textbezslovn"/>
        <w:ind w:left="0"/>
      </w:pPr>
    </w:p>
    <w:p w14:paraId="05AD0D92" w14:textId="5C98AF3E" w:rsidR="00DB2B4E" w:rsidRDefault="00DB2B4E">
      <w:r>
        <w:br w:type="page"/>
      </w:r>
    </w:p>
    <w:p w14:paraId="68BF4DD5" w14:textId="4B8DCB0B" w:rsidR="00DB2B4E" w:rsidRDefault="00DB2B4E" w:rsidP="00DB2B4E">
      <w:pPr>
        <w:pStyle w:val="Nadpisbezsl1-1"/>
      </w:pPr>
      <w:r>
        <w:lastRenderedPageBreak/>
        <w:t>Příloha č. 10</w:t>
      </w:r>
    </w:p>
    <w:p w14:paraId="0E19CC75" w14:textId="77777777" w:rsidR="00DB2B4E" w:rsidRPr="00964860" w:rsidRDefault="00DB2B4E" w:rsidP="00DB2B4E">
      <w:pPr>
        <w:pStyle w:val="Nadpisbezsl1-2"/>
      </w:pPr>
      <w:r w:rsidRPr="00010882">
        <w:rPr>
          <w:lang w:eastAsia="cs-CZ"/>
        </w:rPr>
        <w:t>Čestné prohlášení o splnění podmínek v souvislosti se situací na Ukrajině</w:t>
      </w:r>
    </w:p>
    <w:p w14:paraId="0EC56372" w14:textId="77777777" w:rsidR="00DB2B4E" w:rsidRDefault="00DB2B4E" w:rsidP="00DB2B4E">
      <w:pPr>
        <w:pStyle w:val="Textbezslovn"/>
        <w:ind w:left="0"/>
      </w:pPr>
    </w:p>
    <w:p w14:paraId="4584D612" w14:textId="77777777" w:rsidR="00DB2B4E" w:rsidRPr="00964860" w:rsidRDefault="00DB2B4E" w:rsidP="00DB2B4E">
      <w:pPr>
        <w:pStyle w:val="Textbezslovn"/>
        <w:ind w:left="0"/>
        <w:rPr>
          <w:b/>
        </w:rPr>
      </w:pPr>
      <w:r w:rsidRPr="00964860">
        <w:rPr>
          <w:b/>
        </w:rPr>
        <w:t>Čestné prohlášení</w:t>
      </w:r>
    </w:p>
    <w:p w14:paraId="14153939" w14:textId="77777777" w:rsidR="00DB2B4E" w:rsidRPr="00833899" w:rsidRDefault="00DB2B4E" w:rsidP="00DB2B4E">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0D40FA87" w14:textId="77777777" w:rsidR="00DB2B4E" w:rsidRPr="00833899" w:rsidRDefault="00DB2B4E" w:rsidP="00DB2B4E">
      <w:pPr>
        <w:pStyle w:val="Textbezslovn"/>
        <w:ind w:left="0"/>
      </w:pPr>
      <w:r w:rsidRPr="00833899">
        <w:t>se sídlem [</w:t>
      </w:r>
      <w:r w:rsidRPr="00833899">
        <w:rPr>
          <w:highlight w:val="yellow"/>
        </w:rPr>
        <w:t>DOPLNÍ DODAVATEL</w:t>
      </w:r>
      <w:r w:rsidRPr="00833899">
        <w:t>]</w:t>
      </w:r>
    </w:p>
    <w:p w14:paraId="10D7D713" w14:textId="77777777" w:rsidR="00DB2B4E" w:rsidRPr="00833899" w:rsidRDefault="00DB2B4E" w:rsidP="00DB2B4E">
      <w:pPr>
        <w:pStyle w:val="Textbezslovn"/>
        <w:ind w:left="0"/>
      </w:pPr>
      <w:r w:rsidRPr="00833899">
        <w:t>IČO: [</w:t>
      </w:r>
      <w:r w:rsidRPr="00833899">
        <w:rPr>
          <w:highlight w:val="yellow"/>
        </w:rPr>
        <w:t>DOPLNÍ DODAVATEL</w:t>
      </w:r>
      <w:r w:rsidRPr="00833899">
        <w:t>]</w:t>
      </w:r>
    </w:p>
    <w:p w14:paraId="4362B910" w14:textId="77777777" w:rsidR="00DB2B4E" w:rsidRPr="00833899" w:rsidRDefault="00DB2B4E" w:rsidP="00DB2B4E">
      <w:pPr>
        <w:pStyle w:val="Textbezslovn"/>
        <w:ind w:left="0"/>
      </w:pPr>
      <w:r w:rsidRPr="00833899">
        <w:t>společnost zapsaná v obchodním rejstříku vedeném [</w:t>
      </w:r>
      <w:r w:rsidRPr="00833899">
        <w:rPr>
          <w:highlight w:val="yellow"/>
        </w:rPr>
        <w:t>DOPLNÍ DODAVATEL</w:t>
      </w:r>
      <w:r w:rsidRPr="00833899">
        <w:t>],</w:t>
      </w:r>
    </w:p>
    <w:p w14:paraId="3D626764" w14:textId="77777777" w:rsidR="00DB2B4E" w:rsidRPr="00833899" w:rsidRDefault="00DB2B4E" w:rsidP="00DB2B4E">
      <w:pPr>
        <w:pStyle w:val="Textbezslovn"/>
        <w:ind w:left="0"/>
      </w:pPr>
      <w:r w:rsidRPr="00833899">
        <w:t>spisová značka [</w:t>
      </w:r>
      <w:r w:rsidRPr="00833899">
        <w:rPr>
          <w:highlight w:val="yellow"/>
        </w:rPr>
        <w:t>DOPLNÍ DODAVATEL</w:t>
      </w:r>
      <w:r w:rsidRPr="00833899">
        <w:t>]</w:t>
      </w:r>
    </w:p>
    <w:p w14:paraId="0325333C" w14:textId="77777777" w:rsidR="00DB2B4E" w:rsidRPr="00833899" w:rsidRDefault="00DB2B4E" w:rsidP="00DB2B4E">
      <w:pPr>
        <w:pStyle w:val="Textbezslovn"/>
        <w:ind w:left="0"/>
      </w:pPr>
      <w:r w:rsidRPr="00833899">
        <w:t>zastoupená [</w:t>
      </w:r>
      <w:r w:rsidRPr="00833899">
        <w:rPr>
          <w:highlight w:val="yellow"/>
        </w:rPr>
        <w:t>DOPLNÍ DODAVATEL</w:t>
      </w:r>
      <w:r w:rsidRPr="00833899">
        <w:t>]</w:t>
      </w:r>
    </w:p>
    <w:p w14:paraId="452B3859" w14:textId="77777777" w:rsidR="00DB2B4E" w:rsidRDefault="00DB2B4E" w:rsidP="00DB2B4E">
      <w:pPr>
        <w:spacing w:after="0" w:line="240" w:lineRule="auto"/>
        <w:jc w:val="both"/>
        <w:rPr>
          <w:rFonts w:eastAsia="Times New Roman" w:cs="Times New Roman"/>
          <w:lang w:eastAsia="cs-CZ"/>
        </w:rPr>
      </w:pPr>
    </w:p>
    <w:p w14:paraId="261D86FA" w14:textId="42AB4DD9" w:rsidR="00DB2B4E" w:rsidRDefault="00DB2B4E" w:rsidP="00DB2B4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DB2B4E">
        <w:rPr>
          <w:rFonts w:eastAsia="Times New Roman" w:cs="Times New Roman"/>
          <w:lang w:eastAsia="cs-CZ"/>
        </w:rPr>
        <w:t>Optimalizace trati Praha Smíchov (mimo) – Černošice (mimo)</w:t>
      </w:r>
      <w:r>
        <w:rPr>
          <w:rFonts w:eastAsia="Times New Roman" w:cs="Times New Roman"/>
          <w:lang w:eastAsia="cs-CZ"/>
        </w:rPr>
        <w:t xml:space="preserve"> </w:t>
      </w:r>
      <w:r w:rsidRPr="00DB2B4E">
        <w:rPr>
          <w:rFonts w:eastAsia="Times New Roman" w:cs="Times New Roman"/>
          <w:lang w:eastAsia="cs-CZ"/>
        </w:rPr>
        <w:t>- Přeložení cyklostezky A11 lávka přes nám</w:t>
      </w:r>
      <w:r w:rsidR="003225E3">
        <w:rPr>
          <w:rFonts w:eastAsia="Times New Roman" w:cs="Times New Roman"/>
          <w:lang w:eastAsia="cs-CZ"/>
        </w:rPr>
        <w:t xml:space="preserve">ěstí </w:t>
      </w:r>
      <w:r w:rsidRPr="00DB2B4E">
        <w:rPr>
          <w:rFonts w:eastAsia="Times New Roman" w:cs="Times New Roman"/>
          <w:lang w:eastAsia="cs-CZ"/>
        </w:rPr>
        <w:t>Osvoboditelů</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D133DA5" w14:textId="77777777" w:rsidR="00DB2B4E" w:rsidRPr="007F769F" w:rsidRDefault="00DB2B4E" w:rsidP="00DB2B4E">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7"/>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8"/>
      </w:r>
      <w:r w:rsidRPr="007F769F">
        <w:rPr>
          <w:rFonts w:eastAsia="Calibri" w:cs="Times New Roman"/>
        </w:rPr>
        <w:t>.</w:t>
      </w:r>
    </w:p>
    <w:p w14:paraId="6630E6F7" w14:textId="77777777" w:rsidR="00DB2B4E" w:rsidRPr="007F769F" w:rsidRDefault="00DB2B4E" w:rsidP="00DB2B4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6887CB5E" w14:textId="7D196DAA" w:rsidR="00324E82" w:rsidRDefault="00DB2B4E" w:rsidP="00DB2B4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31B1D783" w14:textId="28E8DB1E" w:rsidR="00324E82" w:rsidRDefault="00324E82" w:rsidP="00964860">
      <w:pPr>
        <w:pStyle w:val="Textbezslovn"/>
        <w:ind w:left="0"/>
      </w:pPr>
    </w:p>
    <w:sectPr w:rsidR="00324E82"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38B1AC" w14:textId="77777777" w:rsidR="003E4CEE" w:rsidRDefault="003E4CEE" w:rsidP="00962258">
      <w:pPr>
        <w:spacing w:after="0" w:line="240" w:lineRule="auto"/>
      </w:pPr>
      <w:r>
        <w:separator/>
      </w:r>
    </w:p>
  </w:endnote>
  <w:endnote w:type="continuationSeparator" w:id="0">
    <w:p w14:paraId="53593797" w14:textId="77777777" w:rsidR="003E4CEE" w:rsidRDefault="003E4C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4CEE" w:rsidRPr="00AB5A33" w14:paraId="5CDE79BC" w14:textId="77777777" w:rsidTr="00EB46E5">
      <w:tc>
        <w:tcPr>
          <w:tcW w:w="1361" w:type="dxa"/>
          <w:tcMar>
            <w:left w:w="0" w:type="dxa"/>
            <w:right w:w="0" w:type="dxa"/>
          </w:tcMar>
          <w:vAlign w:val="bottom"/>
        </w:tcPr>
        <w:p w14:paraId="3DE5EB8F" w14:textId="2AD8990B" w:rsidR="003E4CEE" w:rsidRPr="00B8518B" w:rsidRDefault="003E4CE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2BED">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2BED">
            <w:rPr>
              <w:rStyle w:val="slostrnky"/>
              <w:noProof/>
            </w:rPr>
            <w:t>38</w:t>
          </w:r>
          <w:r w:rsidRPr="00B8518B">
            <w:rPr>
              <w:rStyle w:val="slostrnky"/>
            </w:rPr>
            <w:fldChar w:fldCharType="end"/>
          </w:r>
        </w:p>
      </w:tc>
      <w:tc>
        <w:tcPr>
          <w:tcW w:w="284" w:type="dxa"/>
          <w:shd w:val="clear" w:color="auto" w:fill="auto"/>
          <w:tcMar>
            <w:left w:w="0" w:type="dxa"/>
            <w:right w:w="0" w:type="dxa"/>
          </w:tcMar>
        </w:tcPr>
        <w:p w14:paraId="388A8FC9" w14:textId="77777777" w:rsidR="003E4CEE" w:rsidRDefault="003E4CEE" w:rsidP="00B8518B">
          <w:pPr>
            <w:pStyle w:val="Zpat"/>
          </w:pPr>
        </w:p>
      </w:tc>
      <w:tc>
        <w:tcPr>
          <w:tcW w:w="425" w:type="dxa"/>
          <w:shd w:val="clear" w:color="auto" w:fill="auto"/>
          <w:tcMar>
            <w:left w:w="0" w:type="dxa"/>
            <w:right w:w="0" w:type="dxa"/>
          </w:tcMar>
        </w:tcPr>
        <w:p w14:paraId="36BAECC2" w14:textId="77777777" w:rsidR="003E4CEE" w:rsidRDefault="003E4CEE" w:rsidP="00B8518B">
          <w:pPr>
            <w:pStyle w:val="Zpat"/>
          </w:pPr>
        </w:p>
      </w:tc>
      <w:tc>
        <w:tcPr>
          <w:tcW w:w="8505" w:type="dxa"/>
        </w:tcPr>
        <w:p w14:paraId="3C19A70B" w14:textId="5CB335EF" w:rsidR="003E4CEE" w:rsidRPr="00AB5A33" w:rsidRDefault="003E4CEE" w:rsidP="00EB46E5">
          <w:pPr>
            <w:pStyle w:val="Zpat0"/>
          </w:pPr>
          <w:r w:rsidRPr="003B07AE">
            <w:t xml:space="preserve">Optimalizace trati Praha Smíchov (mimo) – Černošice (mimo)- Přeložení cyklostezky A11 lávka přes </w:t>
          </w:r>
          <w:r>
            <w:t>n</w:t>
          </w:r>
          <w:r w:rsidRPr="003B07AE">
            <w:t>ám</w:t>
          </w:r>
          <w:r>
            <w:t>ěstí</w:t>
          </w:r>
          <w:r w:rsidRPr="003B07AE">
            <w:t xml:space="preserve"> Osvoboditelů</w:t>
          </w:r>
        </w:p>
        <w:p w14:paraId="3F2A1F4C" w14:textId="77777777" w:rsidR="003E4CEE" w:rsidRPr="00AB5A33" w:rsidRDefault="003E4CEE" w:rsidP="00EB46E5">
          <w:pPr>
            <w:pStyle w:val="Zpat0"/>
          </w:pPr>
          <w:r w:rsidRPr="00AB5A33">
            <w:t xml:space="preserve">Díl 1 – </w:t>
          </w:r>
          <w:r w:rsidRPr="00AB5A33">
            <w:rPr>
              <w:caps/>
            </w:rPr>
            <w:t>Požadavky a podmínky pro zpracování nabídky</w:t>
          </w:r>
        </w:p>
        <w:p w14:paraId="4DFF7954" w14:textId="77777777" w:rsidR="003E4CEE" w:rsidRPr="00AB5A33" w:rsidRDefault="003E4CEE" w:rsidP="0035531B">
          <w:pPr>
            <w:pStyle w:val="Zpat0"/>
          </w:pPr>
          <w:r w:rsidRPr="00AB5A33">
            <w:t xml:space="preserve">Část 2 – </w:t>
          </w:r>
          <w:r w:rsidRPr="00AB5A33">
            <w:rPr>
              <w:caps/>
            </w:rPr>
            <w:t>Pokyny pro dodavatele</w:t>
          </w:r>
          <w:r w:rsidRPr="00AB5A33">
            <w:t xml:space="preserve"> – Zhotovení stavby</w:t>
          </w:r>
        </w:p>
      </w:tc>
    </w:tr>
  </w:tbl>
  <w:p w14:paraId="5DF1028D" w14:textId="77777777" w:rsidR="003E4CEE" w:rsidRPr="00B8518B" w:rsidRDefault="003E4CE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3E4CEE" w:rsidRPr="00B8518B" w:rsidRDefault="003E4CEE" w:rsidP="00460660">
    <w:pPr>
      <w:pStyle w:val="Zpat"/>
      <w:rPr>
        <w:sz w:val="2"/>
        <w:szCs w:val="2"/>
      </w:rPr>
    </w:pPr>
  </w:p>
  <w:p w14:paraId="580CEFC5" w14:textId="6F459D5C" w:rsidR="003E4CEE" w:rsidRPr="00460660" w:rsidRDefault="003E4CE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093517" w14:textId="77777777" w:rsidR="003E4CEE" w:rsidRDefault="003E4CEE" w:rsidP="00962258">
      <w:pPr>
        <w:spacing w:after="0" w:line="240" w:lineRule="auto"/>
      </w:pPr>
      <w:r>
        <w:separator/>
      </w:r>
    </w:p>
  </w:footnote>
  <w:footnote w:type="continuationSeparator" w:id="0">
    <w:p w14:paraId="0AF8EB8F" w14:textId="77777777" w:rsidR="003E4CEE" w:rsidRDefault="003E4CEE" w:rsidP="00962258">
      <w:pPr>
        <w:spacing w:after="0" w:line="240" w:lineRule="auto"/>
      </w:pPr>
      <w:r>
        <w:continuationSeparator/>
      </w:r>
    </w:p>
  </w:footnote>
  <w:footnote w:id="1">
    <w:p w14:paraId="332E2715" w14:textId="77777777" w:rsidR="003E4CEE" w:rsidRPr="00EB54C9" w:rsidRDefault="003E4CEE" w:rsidP="003F71C8">
      <w:pPr>
        <w:pStyle w:val="Textpoznpodarou"/>
        <w:jc w:val="both"/>
        <w:rPr>
          <w:ins w:id="31" w:author="Pavlicová Karolína, Mgr." w:date="2022-06-16T14:59:00Z"/>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6E0875B0" w14:textId="77777777" w:rsidR="003E4CEE" w:rsidRDefault="003E4CE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3">
    <w:p w14:paraId="5597D05B" w14:textId="77777777" w:rsidR="003E4CEE" w:rsidRDefault="003E4CE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3C2110CB" w14:textId="77777777" w:rsidR="003E4CEE" w:rsidRDefault="003E4CE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B8E1E80" w14:textId="77777777" w:rsidR="003E4CEE" w:rsidRDefault="003E4CE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53910E17" w14:textId="77777777" w:rsidR="003E4CEE" w:rsidRDefault="003E4CEE" w:rsidP="00DB2B4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7">
    <w:p w14:paraId="6F0ECA9B" w14:textId="77777777" w:rsidR="003E4CEE" w:rsidRPr="00545EB9" w:rsidRDefault="003E4CEE" w:rsidP="00DB2B4E">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8">
    <w:p w14:paraId="257F7FAA" w14:textId="77777777" w:rsidR="003E4CEE" w:rsidRPr="00EB54C9" w:rsidRDefault="003E4CEE" w:rsidP="00DB2B4E">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E4CEE" w14:paraId="252031F4" w14:textId="77777777" w:rsidTr="00C02D0A">
      <w:trPr>
        <w:trHeight w:hRule="exact" w:val="454"/>
      </w:trPr>
      <w:tc>
        <w:tcPr>
          <w:tcW w:w="1361" w:type="dxa"/>
          <w:tcMar>
            <w:top w:w="57" w:type="dxa"/>
            <w:left w:w="0" w:type="dxa"/>
            <w:right w:w="0" w:type="dxa"/>
          </w:tcMar>
        </w:tcPr>
        <w:p w14:paraId="2B9DCF35" w14:textId="77777777" w:rsidR="003E4CEE" w:rsidRPr="00B8518B" w:rsidRDefault="003E4CEE" w:rsidP="00523EA7">
          <w:pPr>
            <w:pStyle w:val="Zpat"/>
            <w:rPr>
              <w:rStyle w:val="slostrnky"/>
            </w:rPr>
          </w:pPr>
        </w:p>
      </w:tc>
      <w:tc>
        <w:tcPr>
          <w:tcW w:w="3458" w:type="dxa"/>
          <w:shd w:val="clear" w:color="auto" w:fill="auto"/>
          <w:tcMar>
            <w:top w:w="57" w:type="dxa"/>
            <w:left w:w="0" w:type="dxa"/>
            <w:right w:w="0" w:type="dxa"/>
          </w:tcMar>
        </w:tcPr>
        <w:p w14:paraId="6022F9D2" w14:textId="77777777" w:rsidR="003E4CEE" w:rsidRDefault="003E4CEE" w:rsidP="00523EA7">
          <w:pPr>
            <w:pStyle w:val="Zpat"/>
          </w:pPr>
        </w:p>
      </w:tc>
      <w:tc>
        <w:tcPr>
          <w:tcW w:w="5698" w:type="dxa"/>
          <w:shd w:val="clear" w:color="auto" w:fill="auto"/>
          <w:tcMar>
            <w:top w:w="57" w:type="dxa"/>
            <w:left w:w="0" w:type="dxa"/>
            <w:right w:w="0" w:type="dxa"/>
          </w:tcMar>
        </w:tcPr>
        <w:p w14:paraId="38D6D7C3" w14:textId="77777777" w:rsidR="003E4CEE" w:rsidRPr="00D6163D" w:rsidRDefault="003E4CEE" w:rsidP="00D6163D">
          <w:pPr>
            <w:pStyle w:val="Druhdokumentu"/>
          </w:pPr>
        </w:p>
      </w:tc>
    </w:tr>
  </w:tbl>
  <w:p w14:paraId="5F291682" w14:textId="77777777" w:rsidR="003E4CEE" w:rsidRPr="00D6163D" w:rsidRDefault="003E4CE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4CEE" w14:paraId="65AA8071" w14:textId="77777777" w:rsidTr="00B22106">
      <w:trPr>
        <w:trHeight w:hRule="exact" w:val="936"/>
      </w:trPr>
      <w:tc>
        <w:tcPr>
          <w:tcW w:w="1361" w:type="dxa"/>
          <w:tcMar>
            <w:left w:w="0" w:type="dxa"/>
            <w:right w:w="0" w:type="dxa"/>
          </w:tcMar>
        </w:tcPr>
        <w:p w14:paraId="34CA8588" w14:textId="77777777" w:rsidR="003E4CEE" w:rsidRPr="00B8518B" w:rsidRDefault="003E4CEE" w:rsidP="00FC6389">
          <w:pPr>
            <w:pStyle w:val="Zpat"/>
            <w:rPr>
              <w:rStyle w:val="slostrnky"/>
            </w:rPr>
          </w:pPr>
        </w:p>
      </w:tc>
      <w:tc>
        <w:tcPr>
          <w:tcW w:w="3458" w:type="dxa"/>
          <w:shd w:val="clear" w:color="auto" w:fill="auto"/>
          <w:tcMar>
            <w:left w:w="0" w:type="dxa"/>
            <w:right w:w="0" w:type="dxa"/>
          </w:tcMar>
        </w:tcPr>
        <w:p w14:paraId="58717F5C" w14:textId="77777777" w:rsidR="003E4CEE" w:rsidRDefault="003E4CEE" w:rsidP="00FC6389">
          <w:pPr>
            <w:pStyle w:val="Zpat"/>
          </w:pPr>
        </w:p>
      </w:tc>
      <w:tc>
        <w:tcPr>
          <w:tcW w:w="5756" w:type="dxa"/>
          <w:shd w:val="clear" w:color="auto" w:fill="auto"/>
          <w:tcMar>
            <w:left w:w="0" w:type="dxa"/>
            <w:right w:w="0" w:type="dxa"/>
          </w:tcMar>
        </w:tcPr>
        <w:p w14:paraId="152FCBCF" w14:textId="77777777" w:rsidR="003E4CEE" w:rsidRPr="00D6163D" w:rsidRDefault="003E4CEE" w:rsidP="00FC6389">
          <w:pPr>
            <w:pStyle w:val="Druhdokumentu"/>
          </w:pPr>
        </w:p>
      </w:tc>
    </w:tr>
    <w:tr w:rsidR="003E4CEE" w14:paraId="42490C1C" w14:textId="77777777" w:rsidTr="00B22106">
      <w:trPr>
        <w:trHeight w:hRule="exact" w:val="936"/>
      </w:trPr>
      <w:tc>
        <w:tcPr>
          <w:tcW w:w="1361" w:type="dxa"/>
          <w:tcMar>
            <w:left w:w="0" w:type="dxa"/>
            <w:right w:w="0" w:type="dxa"/>
          </w:tcMar>
        </w:tcPr>
        <w:p w14:paraId="590E4A63" w14:textId="77777777" w:rsidR="003E4CEE" w:rsidRPr="00B8518B" w:rsidRDefault="003E4CEE" w:rsidP="00FC6389">
          <w:pPr>
            <w:pStyle w:val="Zpat"/>
            <w:rPr>
              <w:rStyle w:val="slostrnky"/>
            </w:rPr>
          </w:pPr>
        </w:p>
      </w:tc>
      <w:tc>
        <w:tcPr>
          <w:tcW w:w="3458" w:type="dxa"/>
          <w:shd w:val="clear" w:color="auto" w:fill="auto"/>
          <w:tcMar>
            <w:left w:w="0" w:type="dxa"/>
            <w:right w:w="0" w:type="dxa"/>
          </w:tcMar>
        </w:tcPr>
        <w:p w14:paraId="1448A1EB" w14:textId="77777777" w:rsidR="003E4CEE" w:rsidRDefault="003E4CEE" w:rsidP="00FC6389">
          <w:pPr>
            <w:pStyle w:val="Zpat"/>
          </w:pPr>
        </w:p>
      </w:tc>
      <w:tc>
        <w:tcPr>
          <w:tcW w:w="5756" w:type="dxa"/>
          <w:shd w:val="clear" w:color="auto" w:fill="auto"/>
          <w:tcMar>
            <w:left w:w="0" w:type="dxa"/>
            <w:right w:w="0" w:type="dxa"/>
          </w:tcMar>
        </w:tcPr>
        <w:p w14:paraId="417861B4" w14:textId="77777777" w:rsidR="003E4CEE" w:rsidRPr="00D6163D" w:rsidRDefault="003E4CEE" w:rsidP="00FC6389">
          <w:pPr>
            <w:pStyle w:val="Druhdokumentu"/>
          </w:pPr>
        </w:p>
      </w:tc>
    </w:tr>
  </w:tbl>
  <w:p w14:paraId="07626039" w14:textId="77777777" w:rsidR="003E4CEE" w:rsidRPr="00D6163D" w:rsidRDefault="003E4CEE"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3E4CEE" w:rsidRPr="00460660" w:rsidRDefault="003E4CE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3998"/>
        </w:tabs>
        <w:ind w:left="3998"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235F8F"/>
    <w:multiLevelType w:val="hybridMultilevel"/>
    <w:tmpl w:val="758E3A54"/>
    <w:lvl w:ilvl="0" w:tplc="73DC40A6">
      <w:start w:val="1"/>
      <w:numFmt w:val="lowerLetter"/>
      <w:lvlText w:val="%1)"/>
      <w:lvlJc w:val="left"/>
      <w:pPr>
        <w:ind w:left="1891" w:hanging="360"/>
      </w:pPr>
      <w:rPr>
        <w:rFonts w:hint="default"/>
        <w:b/>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1"/>
  </w:num>
  <w:num w:numId="4">
    <w:abstractNumId w:val="3"/>
  </w:num>
  <w:num w:numId="5">
    <w:abstractNumId w:val="0"/>
  </w:num>
  <w:num w:numId="6">
    <w:abstractNumId w:val="6"/>
  </w:num>
  <w:num w:numId="7">
    <w:abstractNumId w:val="9"/>
  </w:num>
  <w:num w:numId="8">
    <w:abstractNumId w:val="7"/>
  </w:num>
  <w:num w:numId="9">
    <w:abstractNumId w:val="13"/>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7"/>
  </w:num>
  <w:num w:numId="24">
    <w:abstractNumId w:val="0"/>
  </w:num>
  <w:num w:numId="25">
    <w:abstractNumId w:val="7"/>
  </w:num>
  <w:num w:numId="26">
    <w:abstractNumId w:val="0"/>
  </w:num>
  <w:num w:numId="27">
    <w:abstractNumId w:val="0"/>
  </w:num>
  <w:num w:numId="28">
    <w:abstractNumId w:val="7"/>
  </w:num>
  <w:num w:numId="29">
    <w:abstractNumId w:val="2"/>
  </w:num>
  <w:num w:numId="30">
    <w:abstractNumId w:val="0"/>
  </w:num>
  <w:num w:numId="31">
    <w:abstractNumId w:val="12"/>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vlicová Karolína, Mgr.">
    <w15:presenceInfo w15:providerId="AD" w15:userId="S-1-5-21-3656830906-3839017365-80349702-12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6BC"/>
    <w:rsid w:val="000049B4"/>
    <w:rsid w:val="00006798"/>
    <w:rsid w:val="00006C83"/>
    <w:rsid w:val="0001217E"/>
    <w:rsid w:val="00014412"/>
    <w:rsid w:val="0001629D"/>
    <w:rsid w:val="00016BE5"/>
    <w:rsid w:val="000174E8"/>
    <w:rsid w:val="00017ED4"/>
    <w:rsid w:val="00017F3C"/>
    <w:rsid w:val="00020D8C"/>
    <w:rsid w:val="00024A00"/>
    <w:rsid w:val="000266C3"/>
    <w:rsid w:val="000338E9"/>
    <w:rsid w:val="0004040D"/>
    <w:rsid w:val="0004058B"/>
    <w:rsid w:val="000415F1"/>
    <w:rsid w:val="00041EC8"/>
    <w:rsid w:val="000466BC"/>
    <w:rsid w:val="0005352D"/>
    <w:rsid w:val="000563B4"/>
    <w:rsid w:val="00056C26"/>
    <w:rsid w:val="00057CE9"/>
    <w:rsid w:val="00062500"/>
    <w:rsid w:val="0006499F"/>
    <w:rsid w:val="00065084"/>
    <w:rsid w:val="0006588D"/>
    <w:rsid w:val="00067A5E"/>
    <w:rsid w:val="00067EE3"/>
    <w:rsid w:val="000719BB"/>
    <w:rsid w:val="00072A65"/>
    <w:rsid w:val="00072C1E"/>
    <w:rsid w:val="00074D42"/>
    <w:rsid w:val="00081AB1"/>
    <w:rsid w:val="000839DD"/>
    <w:rsid w:val="00092CC9"/>
    <w:rsid w:val="00095A11"/>
    <w:rsid w:val="00097D92"/>
    <w:rsid w:val="000A2EAF"/>
    <w:rsid w:val="000A389A"/>
    <w:rsid w:val="000A6816"/>
    <w:rsid w:val="000A759B"/>
    <w:rsid w:val="000A7A9C"/>
    <w:rsid w:val="000B4126"/>
    <w:rsid w:val="000B4EB8"/>
    <w:rsid w:val="000C124A"/>
    <w:rsid w:val="000C2107"/>
    <w:rsid w:val="000C41F2"/>
    <w:rsid w:val="000D22C4"/>
    <w:rsid w:val="000D27D1"/>
    <w:rsid w:val="000D3030"/>
    <w:rsid w:val="000D5E72"/>
    <w:rsid w:val="000D7115"/>
    <w:rsid w:val="000E1A7F"/>
    <w:rsid w:val="000E63E1"/>
    <w:rsid w:val="000E642E"/>
    <w:rsid w:val="000F3ACB"/>
    <w:rsid w:val="000F485A"/>
    <w:rsid w:val="001006E6"/>
    <w:rsid w:val="00106A0E"/>
    <w:rsid w:val="00107643"/>
    <w:rsid w:val="001078D8"/>
    <w:rsid w:val="0011040C"/>
    <w:rsid w:val="00110F00"/>
    <w:rsid w:val="00112864"/>
    <w:rsid w:val="00114472"/>
    <w:rsid w:val="00114988"/>
    <w:rsid w:val="00115069"/>
    <w:rsid w:val="001150F2"/>
    <w:rsid w:val="00115DD3"/>
    <w:rsid w:val="00121052"/>
    <w:rsid w:val="001218B6"/>
    <w:rsid w:val="001258A6"/>
    <w:rsid w:val="00127F71"/>
    <w:rsid w:val="001317FE"/>
    <w:rsid w:val="00133EBD"/>
    <w:rsid w:val="00140575"/>
    <w:rsid w:val="00143B89"/>
    <w:rsid w:val="00146BCB"/>
    <w:rsid w:val="0015452E"/>
    <w:rsid w:val="00154BE2"/>
    <w:rsid w:val="00156037"/>
    <w:rsid w:val="001656A2"/>
    <w:rsid w:val="0016681F"/>
    <w:rsid w:val="00167788"/>
    <w:rsid w:val="00170EC5"/>
    <w:rsid w:val="001720A6"/>
    <w:rsid w:val="001722FA"/>
    <w:rsid w:val="00173992"/>
    <w:rsid w:val="001747C1"/>
    <w:rsid w:val="00175425"/>
    <w:rsid w:val="00177B82"/>
    <w:rsid w:val="00177D6B"/>
    <w:rsid w:val="00182EAB"/>
    <w:rsid w:val="00191F90"/>
    <w:rsid w:val="001932A3"/>
    <w:rsid w:val="00193D8F"/>
    <w:rsid w:val="00194789"/>
    <w:rsid w:val="001950C2"/>
    <w:rsid w:val="001966EA"/>
    <w:rsid w:val="00197CF8"/>
    <w:rsid w:val="001A0C14"/>
    <w:rsid w:val="001B0A1D"/>
    <w:rsid w:val="001B102A"/>
    <w:rsid w:val="001B23A1"/>
    <w:rsid w:val="001B2585"/>
    <w:rsid w:val="001B36CB"/>
    <w:rsid w:val="001B4E74"/>
    <w:rsid w:val="001B5EED"/>
    <w:rsid w:val="001B707E"/>
    <w:rsid w:val="001C22AD"/>
    <w:rsid w:val="001C232C"/>
    <w:rsid w:val="001C2E0F"/>
    <w:rsid w:val="001C50A8"/>
    <w:rsid w:val="001C645F"/>
    <w:rsid w:val="001D0B82"/>
    <w:rsid w:val="001D28FD"/>
    <w:rsid w:val="001D551E"/>
    <w:rsid w:val="001E17EE"/>
    <w:rsid w:val="001E44C5"/>
    <w:rsid w:val="001E57B9"/>
    <w:rsid w:val="001E651D"/>
    <w:rsid w:val="001E678E"/>
    <w:rsid w:val="001E7845"/>
    <w:rsid w:val="001F0356"/>
    <w:rsid w:val="001F3BB6"/>
    <w:rsid w:val="002028F8"/>
    <w:rsid w:val="002037E4"/>
    <w:rsid w:val="002071BB"/>
    <w:rsid w:val="002072FA"/>
    <w:rsid w:val="00207DF5"/>
    <w:rsid w:val="00223DAF"/>
    <w:rsid w:val="00224981"/>
    <w:rsid w:val="00227BC8"/>
    <w:rsid w:val="00227EE7"/>
    <w:rsid w:val="00233513"/>
    <w:rsid w:val="00233A53"/>
    <w:rsid w:val="00240B81"/>
    <w:rsid w:val="00242D08"/>
    <w:rsid w:val="00246BE1"/>
    <w:rsid w:val="00247D01"/>
    <w:rsid w:val="00250254"/>
    <w:rsid w:val="0025030F"/>
    <w:rsid w:val="0025320B"/>
    <w:rsid w:val="00253538"/>
    <w:rsid w:val="00253C39"/>
    <w:rsid w:val="00261A5B"/>
    <w:rsid w:val="00262E5B"/>
    <w:rsid w:val="0026385B"/>
    <w:rsid w:val="00265B91"/>
    <w:rsid w:val="0026602F"/>
    <w:rsid w:val="00266378"/>
    <w:rsid w:val="0026731A"/>
    <w:rsid w:val="00272A15"/>
    <w:rsid w:val="00276AFE"/>
    <w:rsid w:val="00281F1B"/>
    <w:rsid w:val="002924B8"/>
    <w:rsid w:val="00292826"/>
    <w:rsid w:val="00292913"/>
    <w:rsid w:val="00293005"/>
    <w:rsid w:val="00293D72"/>
    <w:rsid w:val="00295BBB"/>
    <w:rsid w:val="00297AA8"/>
    <w:rsid w:val="002A30C7"/>
    <w:rsid w:val="002A3B57"/>
    <w:rsid w:val="002A3FFD"/>
    <w:rsid w:val="002A6820"/>
    <w:rsid w:val="002A7859"/>
    <w:rsid w:val="002B0B9A"/>
    <w:rsid w:val="002B0E4A"/>
    <w:rsid w:val="002B1D96"/>
    <w:rsid w:val="002B2A0B"/>
    <w:rsid w:val="002B3232"/>
    <w:rsid w:val="002B4D14"/>
    <w:rsid w:val="002B6E7C"/>
    <w:rsid w:val="002C04EE"/>
    <w:rsid w:val="002C31BF"/>
    <w:rsid w:val="002C4A72"/>
    <w:rsid w:val="002C62BB"/>
    <w:rsid w:val="002D0BAF"/>
    <w:rsid w:val="002D215C"/>
    <w:rsid w:val="002D3364"/>
    <w:rsid w:val="002D35C5"/>
    <w:rsid w:val="002D4198"/>
    <w:rsid w:val="002D7FD6"/>
    <w:rsid w:val="002E02AC"/>
    <w:rsid w:val="002E0CD7"/>
    <w:rsid w:val="002E0CFB"/>
    <w:rsid w:val="002E1EF3"/>
    <w:rsid w:val="002E23B8"/>
    <w:rsid w:val="002E2494"/>
    <w:rsid w:val="002E59CD"/>
    <w:rsid w:val="002E5C7B"/>
    <w:rsid w:val="002F4333"/>
    <w:rsid w:val="0030556D"/>
    <w:rsid w:val="00307641"/>
    <w:rsid w:val="00311F11"/>
    <w:rsid w:val="00313A89"/>
    <w:rsid w:val="00313E02"/>
    <w:rsid w:val="0031722E"/>
    <w:rsid w:val="00317DA0"/>
    <w:rsid w:val="003225E3"/>
    <w:rsid w:val="00324E82"/>
    <w:rsid w:val="00325FF5"/>
    <w:rsid w:val="00327EEF"/>
    <w:rsid w:val="00327F28"/>
    <w:rsid w:val="0033239F"/>
    <w:rsid w:val="00332E6D"/>
    <w:rsid w:val="003332F5"/>
    <w:rsid w:val="003339FF"/>
    <w:rsid w:val="00333C1C"/>
    <w:rsid w:val="00337694"/>
    <w:rsid w:val="0033797B"/>
    <w:rsid w:val="0034274B"/>
    <w:rsid w:val="0034333E"/>
    <w:rsid w:val="00344144"/>
    <w:rsid w:val="00347146"/>
    <w:rsid w:val="0034719F"/>
    <w:rsid w:val="00350A35"/>
    <w:rsid w:val="00351974"/>
    <w:rsid w:val="00353C9A"/>
    <w:rsid w:val="0035410B"/>
    <w:rsid w:val="0035531B"/>
    <w:rsid w:val="00356B56"/>
    <w:rsid w:val="003571D8"/>
    <w:rsid w:val="00357BC6"/>
    <w:rsid w:val="00361422"/>
    <w:rsid w:val="0036288F"/>
    <w:rsid w:val="0036458C"/>
    <w:rsid w:val="003658CE"/>
    <w:rsid w:val="00370F1F"/>
    <w:rsid w:val="003717A3"/>
    <w:rsid w:val="003719BB"/>
    <w:rsid w:val="00372C06"/>
    <w:rsid w:val="0037545D"/>
    <w:rsid w:val="00376402"/>
    <w:rsid w:val="00382D08"/>
    <w:rsid w:val="003849FA"/>
    <w:rsid w:val="0038653A"/>
    <w:rsid w:val="00386FF1"/>
    <w:rsid w:val="00392EB6"/>
    <w:rsid w:val="00394D03"/>
    <w:rsid w:val="003956C6"/>
    <w:rsid w:val="00397AEE"/>
    <w:rsid w:val="00397F6E"/>
    <w:rsid w:val="003A427E"/>
    <w:rsid w:val="003A4513"/>
    <w:rsid w:val="003B07AE"/>
    <w:rsid w:val="003B0B71"/>
    <w:rsid w:val="003B1DB6"/>
    <w:rsid w:val="003B287E"/>
    <w:rsid w:val="003B5273"/>
    <w:rsid w:val="003B6EF6"/>
    <w:rsid w:val="003B7C2B"/>
    <w:rsid w:val="003C0BF5"/>
    <w:rsid w:val="003C33F2"/>
    <w:rsid w:val="003C5943"/>
    <w:rsid w:val="003C6721"/>
    <w:rsid w:val="003C7DC9"/>
    <w:rsid w:val="003D1280"/>
    <w:rsid w:val="003D4B0F"/>
    <w:rsid w:val="003D756E"/>
    <w:rsid w:val="003D7A13"/>
    <w:rsid w:val="003E29D4"/>
    <w:rsid w:val="003E3815"/>
    <w:rsid w:val="003E3CE3"/>
    <w:rsid w:val="003E420D"/>
    <w:rsid w:val="003E4C13"/>
    <w:rsid w:val="003E4CEE"/>
    <w:rsid w:val="003E79F5"/>
    <w:rsid w:val="003F1CFD"/>
    <w:rsid w:val="003F2EE3"/>
    <w:rsid w:val="003F71C8"/>
    <w:rsid w:val="0040352D"/>
    <w:rsid w:val="00404BA2"/>
    <w:rsid w:val="0040624B"/>
    <w:rsid w:val="004078F3"/>
    <w:rsid w:val="00413F8C"/>
    <w:rsid w:val="00416E9C"/>
    <w:rsid w:val="00417206"/>
    <w:rsid w:val="0042764D"/>
    <w:rsid w:val="00427794"/>
    <w:rsid w:val="0042796B"/>
    <w:rsid w:val="00427F4E"/>
    <w:rsid w:val="004304A9"/>
    <w:rsid w:val="00433AD5"/>
    <w:rsid w:val="004352C0"/>
    <w:rsid w:val="00450F07"/>
    <w:rsid w:val="004525D5"/>
    <w:rsid w:val="00452F69"/>
    <w:rsid w:val="00453CD3"/>
    <w:rsid w:val="00454716"/>
    <w:rsid w:val="00454BB9"/>
    <w:rsid w:val="00457168"/>
    <w:rsid w:val="00457A43"/>
    <w:rsid w:val="00460660"/>
    <w:rsid w:val="00464BA9"/>
    <w:rsid w:val="00472C13"/>
    <w:rsid w:val="0047378C"/>
    <w:rsid w:val="004737FF"/>
    <w:rsid w:val="00474C08"/>
    <w:rsid w:val="00474DD1"/>
    <w:rsid w:val="00474F4D"/>
    <w:rsid w:val="004751D9"/>
    <w:rsid w:val="0048078A"/>
    <w:rsid w:val="00483969"/>
    <w:rsid w:val="0048486A"/>
    <w:rsid w:val="00486107"/>
    <w:rsid w:val="00487D41"/>
    <w:rsid w:val="004911B2"/>
    <w:rsid w:val="00491827"/>
    <w:rsid w:val="004948D1"/>
    <w:rsid w:val="004974C6"/>
    <w:rsid w:val="004A0575"/>
    <w:rsid w:val="004A5F32"/>
    <w:rsid w:val="004B1A5C"/>
    <w:rsid w:val="004B2C03"/>
    <w:rsid w:val="004B34E9"/>
    <w:rsid w:val="004B4177"/>
    <w:rsid w:val="004B7503"/>
    <w:rsid w:val="004C10A0"/>
    <w:rsid w:val="004C2050"/>
    <w:rsid w:val="004C4399"/>
    <w:rsid w:val="004C6480"/>
    <w:rsid w:val="004C709B"/>
    <w:rsid w:val="004C787C"/>
    <w:rsid w:val="004D294E"/>
    <w:rsid w:val="004D45CB"/>
    <w:rsid w:val="004D4D95"/>
    <w:rsid w:val="004D5285"/>
    <w:rsid w:val="004D7A88"/>
    <w:rsid w:val="004E1477"/>
    <w:rsid w:val="004E7A1F"/>
    <w:rsid w:val="004F0DFE"/>
    <w:rsid w:val="004F1D17"/>
    <w:rsid w:val="004F23F8"/>
    <w:rsid w:val="004F4597"/>
    <w:rsid w:val="004F4B9B"/>
    <w:rsid w:val="00501B32"/>
    <w:rsid w:val="00503F3E"/>
    <w:rsid w:val="0050666E"/>
    <w:rsid w:val="00511AB9"/>
    <w:rsid w:val="00515634"/>
    <w:rsid w:val="00515B63"/>
    <w:rsid w:val="00517640"/>
    <w:rsid w:val="005210B3"/>
    <w:rsid w:val="00523096"/>
    <w:rsid w:val="00523A42"/>
    <w:rsid w:val="00523BB5"/>
    <w:rsid w:val="00523EA7"/>
    <w:rsid w:val="00527582"/>
    <w:rsid w:val="005313E2"/>
    <w:rsid w:val="00533804"/>
    <w:rsid w:val="00533EF2"/>
    <w:rsid w:val="005406EB"/>
    <w:rsid w:val="00540C01"/>
    <w:rsid w:val="0054279B"/>
    <w:rsid w:val="0054279F"/>
    <w:rsid w:val="00542AEE"/>
    <w:rsid w:val="005434A6"/>
    <w:rsid w:val="005472A5"/>
    <w:rsid w:val="00550D4D"/>
    <w:rsid w:val="00551270"/>
    <w:rsid w:val="00551338"/>
    <w:rsid w:val="00552763"/>
    <w:rsid w:val="00553375"/>
    <w:rsid w:val="00555884"/>
    <w:rsid w:val="00561F05"/>
    <w:rsid w:val="00564DDD"/>
    <w:rsid w:val="00566223"/>
    <w:rsid w:val="005674E4"/>
    <w:rsid w:val="00570335"/>
    <w:rsid w:val="00570DD8"/>
    <w:rsid w:val="005736B7"/>
    <w:rsid w:val="00574274"/>
    <w:rsid w:val="00575E5A"/>
    <w:rsid w:val="00577A3C"/>
    <w:rsid w:val="00580245"/>
    <w:rsid w:val="005833EB"/>
    <w:rsid w:val="00585F88"/>
    <w:rsid w:val="005865AC"/>
    <w:rsid w:val="00593C11"/>
    <w:rsid w:val="00594491"/>
    <w:rsid w:val="005970C6"/>
    <w:rsid w:val="005A1EC4"/>
    <w:rsid w:val="005A1F44"/>
    <w:rsid w:val="005A3D2F"/>
    <w:rsid w:val="005A74FA"/>
    <w:rsid w:val="005B1467"/>
    <w:rsid w:val="005B1FD3"/>
    <w:rsid w:val="005C3856"/>
    <w:rsid w:val="005D1C0B"/>
    <w:rsid w:val="005D3C39"/>
    <w:rsid w:val="005E54F3"/>
    <w:rsid w:val="005F1E5B"/>
    <w:rsid w:val="005F34EC"/>
    <w:rsid w:val="005F365C"/>
    <w:rsid w:val="0060115D"/>
    <w:rsid w:val="00601A8C"/>
    <w:rsid w:val="00602CB4"/>
    <w:rsid w:val="00604592"/>
    <w:rsid w:val="00604CB4"/>
    <w:rsid w:val="0060609A"/>
    <w:rsid w:val="00607503"/>
    <w:rsid w:val="0061068E"/>
    <w:rsid w:val="00610698"/>
    <w:rsid w:val="006115D3"/>
    <w:rsid w:val="00614471"/>
    <w:rsid w:val="006146A5"/>
    <w:rsid w:val="006166EF"/>
    <w:rsid w:val="00620402"/>
    <w:rsid w:val="00621B8E"/>
    <w:rsid w:val="00625493"/>
    <w:rsid w:val="006279CD"/>
    <w:rsid w:val="006323A4"/>
    <w:rsid w:val="006338AE"/>
    <w:rsid w:val="00636981"/>
    <w:rsid w:val="00640B30"/>
    <w:rsid w:val="0064190C"/>
    <w:rsid w:val="0064329B"/>
    <w:rsid w:val="00646D1C"/>
    <w:rsid w:val="0065142B"/>
    <w:rsid w:val="00652AA6"/>
    <w:rsid w:val="00655976"/>
    <w:rsid w:val="0065610E"/>
    <w:rsid w:val="00660AD3"/>
    <w:rsid w:val="0066471D"/>
    <w:rsid w:val="00673CDA"/>
    <w:rsid w:val="00674E23"/>
    <w:rsid w:val="00675773"/>
    <w:rsid w:val="006776B6"/>
    <w:rsid w:val="00684C29"/>
    <w:rsid w:val="00687D83"/>
    <w:rsid w:val="00691E7D"/>
    <w:rsid w:val="00692012"/>
    <w:rsid w:val="00693150"/>
    <w:rsid w:val="006A2518"/>
    <w:rsid w:val="006A3A84"/>
    <w:rsid w:val="006A5570"/>
    <w:rsid w:val="006A689C"/>
    <w:rsid w:val="006A6CFA"/>
    <w:rsid w:val="006B3D79"/>
    <w:rsid w:val="006B4A89"/>
    <w:rsid w:val="006B6FE4"/>
    <w:rsid w:val="006B7D93"/>
    <w:rsid w:val="006C1ECA"/>
    <w:rsid w:val="006C2343"/>
    <w:rsid w:val="006C442A"/>
    <w:rsid w:val="006C4639"/>
    <w:rsid w:val="006C5DD3"/>
    <w:rsid w:val="006D2CD8"/>
    <w:rsid w:val="006D4276"/>
    <w:rsid w:val="006E051D"/>
    <w:rsid w:val="006E0578"/>
    <w:rsid w:val="006E0B47"/>
    <w:rsid w:val="006E0F98"/>
    <w:rsid w:val="006E1025"/>
    <w:rsid w:val="006E314D"/>
    <w:rsid w:val="006F25FB"/>
    <w:rsid w:val="006F6616"/>
    <w:rsid w:val="006F6B09"/>
    <w:rsid w:val="006F7572"/>
    <w:rsid w:val="0070050D"/>
    <w:rsid w:val="0070255F"/>
    <w:rsid w:val="00703182"/>
    <w:rsid w:val="007038DC"/>
    <w:rsid w:val="00704DE5"/>
    <w:rsid w:val="007066BA"/>
    <w:rsid w:val="00706F4C"/>
    <w:rsid w:val="0070752A"/>
    <w:rsid w:val="00710472"/>
    <w:rsid w:val="00710723"/>
    <w:rsid w:val="00712607"/>
    <w:rsid w:val="00712D6B"/>
    <w:rsid w:val="00713347"/>
    <w:rsid w:val="007134F3"/>
    <w:rsid w:val="007210C2"/>
    <w:rsid w:val="00723ED1"/>
    <w:rsid w:val="00727ABC"/>
    <w:rsid w:val="00733AFA"/>
    <w:rsid w:val="007356BD"/>
    <w:rsid w:val="00740AF5"/>
    <w:rsid w:val="007433C7"/>
    <w:rsid w:val="00743525"/>
    <w:rsid w:val="00744F6A"/>
    <w:rsid w:val="00745555"/>
    <w:rsid w:val="007541A2"/>
    <w:rsid w:val="00755818"/>
    <w:rsid w:val="007569E5"/>
    <w:rsid w:val="00756F68"/>
    <w:rsid w:val="00761FE3"/>
    <w:rsid w:val="0076286B"/>
    <w:rsid w:val="007629FE"/>
    <w:rsid w:val="00766846"/>
    <w:rsid w:val="0076790E"/>
    <w:rsid w:val="00773DC0"/>
    <w:rsid w:val="0077673A"/>
    <w:rsid w:val="0078309A"/>
    <w:rsid w:val="007846E1"/>
    <w:rsid w:val="007847D6"/>
    <w:rsid w:val="00784A34"/>
    <w:rsid w:val="007872C7"/>
    <w:rsid w:val="00794021"/>
    <w:rsid w:val="00796DC1"/>
    <w:rsid w:val="007A0FFE"/>
    <w:rsid w:val="007A2107"/>
    <w:rsid w:val="007A3BD6"/>
    <w:rsid w:val="007A5172"/>
    <w:rsid w:val="007A67A0"/>
    <w:rsid w:val="007B1E1B"/>
    <w:rsid w:val="007B4A89"/>
    <w:rsid w:val="007B570C"/>
    <w:rsid w:val="007B60E6"/>
    <w:rsid w:val="007B6497"/>
    <w:rsid w:val="007C4414"/>
    <w:rsid w:val="007D313E"/>
    <w:rsid w:val="007D3806"/>
    <w:rsid w:val="007D382D"/>
    <w:rsid w:val="007D5A8D"/>
    <w:rsid w:val="007E0287"/>
    <w:rsid w:val="007E2234"/>
    <w:rsid w:val="007E4A6E"/>
    <w:rsid w:val="007F15FF"/>
    <w:rsid w:val="007F1C8D"/>
    <w:rsid w:val="007F2D79"/>
    <w:rsid w:val="007F3581"/>
    <w:rsid w:val="007F56A7"/>
    <w:rsid w:val="00800851"/>
    <w:rsid w:val="008014DD"/>
    <w:rsid w:val="00802A02"/>
    <w:rsid w:val="00803601"/>
    <w:rsid w:val="008043EF"/>
    <w:rsid w:val="00805477"/>
    <w:rsid w:val="00807C89"/>
    <w:rsid w:val="00807DD0"/>
    <w:rsid w:val="0081037A"/>
    <w:rsid w:val="008141A9"/>
    <w:rsid w:val="00814630"/>
    <w:rsid w:val="00815605"/>
    <w:rsid w:val="00815A58"/>
    <w:rsid w:val="00815C1B"/>
    <w:rsid w:val="00815F1A"/>
    <w:rsid w:val="008206BD"/>
    <w:rsid w:val="00821D01"/>
    <w:rsid w:val="00821FFF"/>
    <w:rsid w:val="00822B88"/>
    <w:rsid w:val="00826B7B"/>
    <w:rsid w:val="00830F6F"/>
    <w:rsid w:val="00831DE9"/>
    <w:rsid w:val="00833899"/>
    <w:rsid w:val="00837930"/>
    <w:rsid w:val="0084414D"/>
    <w:rsid w:val="0084440D"/>
    <w:rsid w:val="0084582C"/>
    <w:rsid w:val="00845C50"/>
    <w:rsid w:val="00846113"/>
    <w:rsid w:val="00846789"/>
    <w:rsid w:val="008569A3"/>
    <w:rsid w:val="00857C45"/>
    <w:rsid w:val="00860F8B"/>
    <w:rsid w:val="008625ED"/>
    <w:rsid w:val="008628B3"/>
    <w:rsid w:val="00863D8E"/>
    <w:rsid w:val="0086570D"/>
    <w:rsid w:val="00867074"/>
    <w:rsid w:val="0086714F"/>
    <w:rsid w:val="00870E83"/>
    <w:rsid w:val="00871481"/>
    <w:rsid w:val="00872044"/>
    <w:rsid w:val="008735B2"/>
    <w:rsid w:val="0087530C"/>
    <w:rsid w:val="008756F5"/>
    <w:rsid w:val="0087580E"/>
    <w:rsid w:val="00876D73"/>
    <w:rsid w:val="008808E9"/>
    <w:rsid w:val="00881CCA"/>
    <w:rsid w:val="00885D84"/>
    <w:rsid w:val="00885E0F"/>
    <w:rsid w:val="00887491"/>
    <w:rsid w:val="008875DF"/>
    <w:rsid w:val="00887F36"/>
    <w:rsid w:val="00890737"/>
    <w:rsid w:val="00890916"/>
    <w:rsid w:val="00894714"/>
    <w:rsid w:val="00896787"/>
    <w:rsid w:val="008A0DC8"/>
    <w:rsid w:val="008A1B8C"/>
    <w:rsid w:val="008A3568"/>
    <w:rsid w:val="008A46F7"/>
    <w:rsid w:val="008A5810"/>
    <w:rsid w:val="008B2021"/>
    <w:rsid w:val="008B53FB"/>
    <w:rsid w:val="008C0335"/>
    <w:rsid w:val="008C2D4B"/>
    <w:rsid w:val="008C3554"/>
    <w:rsid w:val="008C3E6F"/>
    <w:rsid w:val="008C50F3"/>
    <w:rsid w:val="008C65A8"/>
    <w:rsid w:val="008C65BC"/>
    <w:rsid w:val="008C7EFE"/>
    <w:rsid w:val="008D03B9"/>
    <w:rsid w:val="008D1730"/>
    <w:rsid w:val="008D1F4B"/>
    <w:rsid w:val="008D30C7"/>
    <w:rsid w:val="008D30F9"/>
    <w:rsid w:val="008D399C"/>
    <w:rsid w:val="008D4E49"/>
    <w:rsid w:val="008D552B"/>
    <w:rsid w:val="008D7865"/>
    <w:rsid w:val="008E0D23"/>
    <w:rsid w:val="008E0EFC"/>
    <w:rsid w:val="008E1138"/>
    <w:rsid w:val="008E14FB"/>
    <w:rsid w:val="008E454C"/>
    <w:rsid w:val="008E7191"/>
    <w:rsid w:val="008E7D02"/>
    <w:rsid w:val="008F08B6"/>
    <w:rsid w:val="008F18D6"/>
    <w:rsid w:val="008F1DFC"/>
    <w:rsid w:val="008F2C9B"/>
    <w:rsid w:val="008F4655"/>
    <w:rsid w:val="008F797B"/>
    <w:rsid w:val="00901E8E"/>
    <w:rsid w:val="0090228B"/>
    <w:rsid w:val="00904780"/>
    <w:rsid w:val="0090635B"/>
    <w:rsid w:val="00906665"/>
    <w:rsid w:val="009067B5"/>
    <w:rsid w:val="0091001C"/>
    <w:rsid w:val="009100A5"/>
    <w:rsid w:val="00913AFF"/>
    <w:rsid w:val="009174DA"/>
    <w:rsid w:val="00920DEB"/>
    <w:rsid w:val="00922385"/>
    <w:rsid w:val="009223DF"/>
    <w:rsid w:val="00923CE9"/>
    <w:rsid w:val="00930B79"/>
    <w:rsid w:val="009316F1"/>
    <w:rsid w:val="00931962"/>
    <w:rsid w:val="00936091"/>
    <w:rsid w:val="00940AD5"/>
    <w:rsid w:val="00940D8A"/>
    <w:rsid w:val="009431D9"/>
    <w:rsid w:val="00951710"/>
    <w:rsid w:val="00962223"/>
    <w:rsid w:val="00962258"/>
    <w:rsid w:val="00962D3D"/>
    <w:rsid w:val="00964860"/>
    <w:rsid w:val="009657CD"/>
    <w:rsid w:val="009677CF"/>
    <w:rsid w:val="009678B7"/>
    <w:rsid w:val="00971B34"/>
    <w:rsid w:val="00972BED"/>
    <w:rsid w:val="00975583"/>
    <w:rsid w:val="009755E4"/>
    <w:rsid w:val="0097698E"/>
    <w:rsid w:val="00977F79"/>
    <w:rsid w:val="009878B4"/>
    <w:rsid w:val="00990C4D"/>
    <w:rsid w:val="00992D9C"/>
    <w:rsid w:val="00993539"/>
    <w:rsid w:val="00996409"/>
    <w:rsid w:val="00996CB8"/>
    <w:rsid w:val="009978AE"/>
    <w:rsid w:val="009A1C30"/>
    <w:rsid w:val="009B2943"/>
    <w:rsid w:val="009B2E97"/>
    <w:rsid w:val="009B5146"/>
    <w:rsid w:val="009C0F4D"/>
    <w:rsid w:val="009C2D43"/>
    <w:rsid w:val="009C3AE1"/>
    <w:rsid w:val="009C418E"/>
    <w:rsid w:val="009C442C"/>
    <w:rsid w:val="009C5701"/>
    <w:rsid w:val="009D20A1"/>
    <w:rsid w:val="009D2EAA"/>
    <w:rsid w:val="009D6DF1"/>
    <w:rsid w:val="009E07F4"/>
    <w:rsid w:val="009E48CE"/>
    <w:rsid w:val="009E71CD"/>
    <w:rsid w:val="009E7F05"/>
    <w:rsid w:val="009E7F82"/>
    <w:rsid w:val="009F0C47"/>
    <w:rsid w:val="009F0CF5"/>
    <w:rsid w:val="009F309B"/>
    <w:rsid w:val="009F392E"/>
    <w:rsid w:val="009F53C5"/>
    <w:rsid w:val="00A04F28"/>
    <w:rsid w:val="00A0740E"/>
    <w:rsid w:val="00A12463"/>
    <w:rsid w:val="00A2209C"/>
    <w:rsid w:val="00A24442"/>
    <w:rsid w:val="00A2530E"/>
    <w:rsid w:val="00A25666"/>
    <w:rsid w:val="00A26CBA"/>
    <w:rsid w:val="00A3626D"/>
    <w:rsid w:val="00A4050F"/>
    <w:rsid w:val="00A40A26"/>
    <w:rsid w:val="00A4497B"/>
    <w:rsid w:val="00A4543D"/>
    <w:rsid w:val="00A47BF7"/>
    <w:rsid w:val="00A50641"/>
    <w:rsid w:val="00A530BF"/>
    <w:rsid w:val="00A6177B"/>
    <w:rsid w:val="00A635F9"/>
    <w:rsid w:val="00A639CC"/>
    <w:rsid w:val="00A66136"/>
    <w:rsid w:val="00A70D27"/>
    <w:rsid w:val="00A71189"/>
    <w:rsid w:val="00A72842"/>
    <w:rsid w:val="00A7364A"/>
    <w:rsid w:val="00A7375C"/>
    <w:rsid w:val="00A7451A"/>
    <w:rsid w:val="00A74DCC"/>
    <w:rsid w:val="00A753ED"/>
    <w:rsid w:val="00A75C34"/>
    <w:rsid w:val="00A77512"/>
    <w:rsid w:val="00A779BC"/>
    <w:rsid w:val="00A8097C"/>
    <w:rsid w:val="00A85D4F"/>
    <w:rsid w:val="00A867A6"/>
    <w:rsid w:val="00A87984"/>
    <w:rsid w:val="00A87FAA"/>
    <w:rsid w:val="00A926F9"/>
    <w:rsid w:val="00A94456"/>
    <w:rsid w:val="00A94C2F"/>
    <w:rsid w:val="00A95C0A"/>
    <w:rsid w:val="00AA13C8"/>
    <w:rsid w:val="00AA3E17"/>
    <w:rsid w:val="00AA4CBB"/>
    <w:rsid w:val="00AA576A"/>
    <w:rsid w:val="00AA65FA"/>
    <w:rsid w:val="00AA7351"/>
    <w:rsid w:val="00AA7A36"/>
    <w:rsid w:val="00AA7AD2"/>
    <w:rsid w:val="00AB1063"/>
    <w:rsid w:val="00AB2EAA"/>
    <w:rsid w:val="00AB58B7"/>
    <w:rsid w:val="00AB5A33"/>
    <w:rsid w:val="00AB7A51"/>
    <w:rsid w:val="00AC01E9"/>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3A64"/>
    <w:rsid w:val="00AE3BB4"/>
    <w:rsid w:val="00AE6366"/>
    <w:rsid w:val="00AF04BF"/>
    <w:rsid w:val="00AF40D8"/>
    <w:rsid w:val="00AF4130"/>
    <w:rsid w:val="00B008D5"/>
    <w:rsid w:val="00B02F73"/>
    <w:rsid w:val="00B04165"/>
    <w:rsid w:val="00B0619F"/>
    <w:rsid w:val="00B1173D"/>
    <w:rsid w:val="00B13A26"/>
    <w:rsid w:val="00B1425B"/>
    <w:rsid w:val="00B15D0D"/>
    <w:rsid w:val="00B22106"/>
    <w:rsid w:val="00B26E3C"/>
    <w:rsid w:val="00B35E89"/>
    <w:rsid w:val="00B37595"/>
    <w:rsid w:val="00B4151E"/>
    <w:rsid w:val="00B429CF"/>
    <w:rsid w:val="00B448FF"/>
    <w:rsid w:val="00B4599F"/>
    <w:rsid w:val="00B47984"/>
    <w:rsid w:val="00B5191D"/>
    <w:rsid w:val="00B5357B"/>
    <w:rsid w:val="00B5431A"/>
    <w:rsid w:val="00B60046"/>
    <w:rsid w:val="00B61530"/>
    <w:rsid w:val="00B61964"/>
    <w:rsid w:val="00B62224"/>
    <w:rsid w:val="00B645BC"/>
    <w:rsid w:val="00B645ED"/>
    <w:rsid w:val="00B70267"/>
    <w:rsid w:val="00B75EE1"/>
    <w:rsid w:val="00B77481"/>
    <w:rsid w:val="00B77C6D"/>
    <w:rsid w:val="00B80E53"/>
    <w:rsid w:val="00B82A36"/>
    <w:rsid w:val="00B83A53"/>
    <w:rsid w:val="00B8518B"/>
    <w:rsid w:val="00B866D9"/>
    <w:rsid w:val="00B91757"/>
    <w:rsid w:val="00B920B5"/>
    <w:rsid w:val="00B97CC3"/>
    <w:rsid w:val="00BA4E96"/>
    <w:rsid w:val="00BA5A03"/>
    <w:rsid w:val="00BB3F86"/>
    <w:rsid w:val="00BB4AF2"/>
    <w:rsid w:val="00BB51BC"/>
    <w:rsid w:val="00BC06C4"/>
    <w:rsid w:val="00BC35EA"/>
    <w:rsid w:val="00BC56C3"/>
    <w:rsid w:val="00BC5840"/>
    <w:rsid w:val="00BC663E"/>
    <w:rsid w:val="00BC6D2B"/>
    <w:rsid w:val="00BC7756"/>
    <w:rsid w:val="00BD4556"/>
    <w:rsid w:val="00BD4D0B"/>
    <w:rsid w:val="00BD7E91"/>
    <w:rsid w:val="00BD7F0D"/>
    <w:rsid w:val="00BE028E"/>
    <w:rsid w:val="00BE3464"/>
    <w:rsid w:val="00BE414F"/>
    <w:rsid w:val="00BE49F4"/>
    <w:rsid w:val="00BF23E0"/>
    <w:rsid w:val="00BF4A13"/>
    <w:rsid w:val="00BF4CB0"/>
    <w:rsid w:val="00BF6325"/>
    <w:rsid w:val="00C02D0A"/>
    <w:rsid w:val="00C03A6E"/>
    <w:rsid w:val="00C0426C"/>
    <w:rsid w:val="00C15241"/>
    <w:rsid w:val="00C1688F"/>
    <w:rsid w:val="00C17457"/>
    <w:rsid w:val="00C20128"/>
    <w:rsid w:val="00C20E63"/>
    <w:rsid w:val="00C226C0"/>
    <w:rsid w:val="00C2534C"/>
    <w:rsid w:val="00C30F06"/>
    <w:rsid w:val="00C365BB"/>
    <w:rsid w:val="00C3709A"/>
    <w:rsid w:val="00C41FD3"/>
    <w:rsid w:val="00C42FE6"/>
    <w:rsid w:val="00C4456C"/>
    <w:rsid w:val="00C44F6A"/>
    <w:rsid w:val="00C46823"/>
    <w:rsid w:val="00C478AC"/>
    <w:rsid w:val="00C47E77"/>
    <w:rsid w:val="00C53EBD"/>
    <w:rsid w:val="00C56D0C"/>
    <w:rsid w:val="00C57268"/>
    <w:rsid w:val="00C574FE"/>
    <w:rsid w:val="00C6198E"/>
    <w:rsid w:val="00C708EA"/>
    <w:rsid w:val="00C7216F"/>
    <w:rsid w:val="00C75F96"/>
    <w:rsid w:val="00C763CE"/>
    <w:rsid w:val="00C7745B"/>
    <w:rsid w:val="00C776E5"/>
    <w:rsid w:val="00C778A5"/>
    <w:rsid w:val="00C81EBA"/>
    <w:rsid w:val="00C91FD8"/>
    <w:rsid w:val="00C92225"/>
    <w:rsid w:val="00C93433"/>
    <w:rsid w:val="00C95162"/>
    <w:rsid w:val="00C96932"/>
    <w:rsid w:val="00C97533"/>
    <w:rsid w:val="00CA164D"/>
    <w:rsid w:val="00CB21C4"/>
    <w:rsid w:val="00CB3151"/>
    <w:rsid w:val="00CB6A37"/>
    <w:rsid w:val="00CB7684"/>
    <w:rsid w:val="00CB7D96"/>
    <w:rsid w:val="00CC080E"/>
    <w:rsid w:val="00CC31CF"/>
    <w:rsid w:val="00CC4380"/>
    <w:rsid w:val="00CC7C8F"/>
    <w:rsid w:val="00CD1FC4"/>
    <w:rsid w:val="00CD7B12"/>
    <w:rsid w:val="00CE1135"/>
    <w:rsid w:val="00CE22D6"/>
    <w:rsid w:val="00CE2AC2"/>
    <w:rsid w:val="00CE3429"/>
    <w:rsid w:val="00CE5C49"/>
    <w:rsid w:val="00CE62A4"/>
    <w:rsid w:val="00CE64B6"/>
    <w:rsid w:val="00CE7A90"/>
    <w:rsid w:val="00CF112C"/>
    <w:rsid w:val="00CF4237"/>
    <w:rsid w:val="00CF681A"/>
    <w:rsid w:val="00D034A0"/>
    <w:rsid w:val="00D03583"/>
    <w:rsid w:val="00D06ED9"/>
    <w:rsid w:val="00D10A2D"/>
    <w:rsid w:val="00D139AC"/>
    <w:rsid w:val="00D145E1"/>
    <w:rsid w:val="00D166CC"/>
    <w:rsid w:val="00D21061"/>
    <w:rsid w:val="00D25DE4"/>
    <w:rsid w:val="00D31334"/>
    <w:rsid w:val="00D31E39"/>
    <w:rsid w:val="00D3519F"/>
    <w:rsid w:val="00D37B14"/>
    <w:rsid w:val="00D37B7C"/>
    <w:rsid w:val="00D4108E"/>
    <w:rsid w:val="00D421C3"/>
    <w:rsid w:val="00D44668"/>
    <w:rsid w:val="00D549A7"/>
    <w:rsid w:val="00D57BFB"/>
    <w:rsid w:val="00D60552"/>
    <w:rsid w:val="00D6163D"/>
    <w:rsid w:val="00D6259C"/>
    <w:rsid w:val="00D63423"/>
    <w:rsid w:val="00D64003"/>
    <w:rsid w:val="00D65EFB"/>
    <w:rsid w:val="00D7297C"/>
    <w:rsid w:val="00D76103"/>
    <w:rsid w:val="00D768E5"/>
    <w:rsid w:val="00D76F4E"/>
    <w:rsid w:val="00D809A3"/>
    <w:rsid w:val="00D80D98"/>
    <w:rsid w:val="00D831A3"/>
    <w:rsid w:val="00D86B83"/>
    <w:rsid w:val="00D919BB"/>
    <w:rsid w:val="00D91E61"/>
    <w:rsid w:val="00D96121"/>
    <w:rsid w:val="00D967A7"/>
    <w:rsid w:val="00D97197"/>
    <w:rsid w:val="00D97BE3"/>
    <w:rsid w:val="00DA2F0A"/>
    <w:rsid w:val="00DA3711"/>
    <w:rsid w:val="00DB18F1"/>
    <w:rsid w:val="00DB1DCD"/>
    <w:rsid w:val="00DB2B4E"/>
    <w:rsid w:val="00DB49D3"/>
    <w:rsid w:val="00DB619A"/>
    <w:rsid w:val="00DC4DDB"/>
    <w:rsid w:val="00DC6ED4"/>
    <w:rsid w:val="00DD2426"/>
    <w:rsid w:val="00DD46F3"/>
    <w:rsid w:val="00DD5626"/>
    <w:rsid w:val="00DE51A5"/>
    <w:rsid w:val="00DE56F2"/>
    <w:rsid w:val="00DE5ED5"/>
    <w:rsid w:val="00DE646F"/>
    <w:rsid w:val="00DE6A35"/>
    <w:rsid w:val="00DF116D"/>
    <w:rsid w:val="00DF2592"/>
    <w:rsid w:val="00DF2782"/>
    <w:rsid w:val="00DF278F"/>
    <w:rsid w:val="00DF77FA"/>
    <w:rsid w:val="00E01EA1"/>
    <w:rsid w:val="00E02C82"/>
    <w:rsid w:val="00E04FB7"/>
    <w:rsid w:val="00E11ACD"/>
    <w:rsid w:val="00E121A6"/>
    <w:rsid w:val="00E1257B"/>
    <w:rsid w:val="00E16FF7"/>
    <w:rsid w:val="00E22C30"/>
    <w:rsid w:val="00E26D68"/>
    <w:rsid w:val="00E32D44"/>
    <w:rsid w:val="00E33241"/>
    <w:rsid w:val="00E4197C"/>
    <w:rsid w:val="00E437B0"/>
    <w:rsid w:val="00E44045"/>
    <w:rsid w:val="00E44AE0"/>
    <w:rsid w:val="00E4520D"/>
    <w:rsid w:val="00E470A7"/>
    <w:rsid w:val="00E523B9"/>
    <w:rsid w:val="00E5375F"/>
    <w:rsid w:val="00E54128"/>
    <w:rsid w:val="00E5555C"/>
    <w:rsid w:val="00E5688B"/>
    <w:rsid w:val="00E60B4C"/>
    <w:rsid w:val="00E618C4"/>
    <w:rsid w:val="00E628BC"/>
    <w:rsid w:val="00E665C3"/>
    <w:rsid w:val="00E66E9E"/>
    <w:rsid w:val="00E7218A"/>
    <w:rsid w:val="00E73EEC"/>
    <w:rsid w:val="00E74868"/>
    <w:rsid w:val="00E84963"/>
    <w:rsid w:val="00E86144"/>
    <w:rsid w:val="00E878EE"/>
    <w:rsid w:val="00E911EA"/>
    <w:rsid w:val="00E931D3"/>
    <w:rsid w:val="00E96957"/>
    <w:rsid w:val="00E97822"/>
    <w:rsid w:val="00E97E22"/>
    <w:rsid w:val="00EA0A81"/>
    <w:rsid w:val="00EA18ED"/>
    <w:rsid w:val="00EA26C4"/>
    <w:rsid w:val="00EA3F1D"/>
    <w:rsid w:val="00EA6EC7"/>
    <w:rsid w:val="00EB0647"/>
    <w:rsid w:val="00EB0F54"/>
    <w:rsid w:val="00EB104F"/>
    <w:rsid w:val="00EB15FC"/>
    <w:rsid w:val="00EB2EF4"/>
    <w:rsid w:val="00EB35C2"/>
    <w:rsid w:val="00EB464C"/>
    <w:rsid w:val="00EB46E5"/>
    <w:rsid w:val="00EB5D4D"/>
    <w:rsid w:val="00EB756A"/>
    <w:rsid w:val="00EC10AE"/>
    <w:rsid w:val="00EC68A2"/>
    <w:rsid w:val="00ED0703"/>
    <w:rsid w:val="00ED14BD"/>
    <w:rsid w:val="00ED22A1"/>
    <w:rsid w:val="00ED6360"/>
    <w:rsid w:val="00ED78D2"/>
    <w:rsid w:val="00EE2244"/>
    <w:rsid w:val="00EE3C5F"/>
    <w:rsid w:val="00EE5FE5"/>
    <w:rsid w:val="00EE7882"/>
    <w:rsid w:val="00EF3CB1"/>
    <w:rsid w:val="00EF66B9"/>
    <w:rsid w:val="00EF6CDE"/>
    <w:rsid w:val="00F012C4"/>
    <w:rsid w:val="00F016C7"/>
    <w:rsid w:val="00F06156"/>
    <w:rsid w:val="00F12DEC"/>
    <w:rsid w:val="00F1664F"/>
    <w:rsid w:val="00F1715C"/>
    <w:rsid w:val="00F17E8A"/>
    <w:rsid w:val="00F20DE3"/>
    <w:rsid w:val="00F21FAD"/>
    <w:rsid w:val="00F233B6"/>
    <w:rsid w:val="00F26A6C"/>
    <w:rsid w:val="00F30FAB"/>
    <w:rsid w:val="00F310F8"/>
    <w:rsid w:val="00F31939"/>
    <w:rsid w:val="00F3236E"/>
    <w:rsid w:val="00F353AE"/>
    <w:rsid w:val="00F35939"/>
    <w:rsid w:val="00F40CD5"/>
    <w:rsid w:val="00F44AC3"/>
    <w:rsid w:val="00F45607"/>
    <w:rsid w:val="00F45B1E"/>
    <w:rsid w:val="00F46000"/>
    <w:rsid w:val="00F46D04"/>
    <w:rsid w:val="00F4722B"/>
    <w:rsid w:val="00F54432"/>
    <w:rsid w:val="00F569C6"/>
    <w:rsid w:val="00F60757"/>
    <w:rsid w:val="00F659EB"/>
    <w:rsid w:val="00F7345A"/>
    <w:rsid w:val="00F74C1E"/>
    <w:rsid w:val="00F757ED"/>
    <w:rsid w:val="00F85181"/>
    <w:rsid w:val="00F857C0"/>
    <w:rsid w:val="00F86BA6"/>
    <w:rsid w:val="00F87BB3"/>
    <w:rsid w:val="00F9156D"/>
    <w:rsid w:val="00F93E20"/>
    <w:rsid w:val="00FA727F"/>
    <w:rsid w:val="00FA7FD7"/>
    <w:rsid w:val="00FB135C"/>
    <w:rsid w:val="00FB4B94"/>
    <w:rsid w:val="00FB633E"/>
    <w:rsid w:val="00FB6342"/>
    <w:rsid w:val="00FC169F"/>
    <w:rsid w:val="00FC2E30"/>
    <w:rsid w:val="00FC6389"/>
    <w:rsid w:val="00FD0011"/>
    <w:rsid w:val="00FE4333"/>
    <w:rsid w:val="00FE5ACE"/>
    <w:rsid w:val="00FE6AEC"/>
    <w:rsid w:val="00FF1A83"/>
    <w:rsid w:val="00FF2A62"/>
    <w:rsid w:val="00FF3F1B"/>
    <w:rsid w:val="00FF41D5"/>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624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tabs>
        <w:tab w:val="clear" w:pos="3998"/>
        <w:tab w:val="num" w:pos="737"/>
      </w:tabs>
      <w:spacing w:before="240" w:after="120"/>
      <w:ind w:left="737"/>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Bastarova@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C438B6A-E4CF-43AD-8CEE-24FE9C612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243</TotalTime>
  <Pages>38</Pages>
  <Words>15952</Words>
  <Characters>94121</Characters>
  <Application>Microsoft Office Word</Application>
  <DocSecurity>0</DocSecurity>
  <Lines>784</Lines>
  <Paragraphs>219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8</cp:revision>
  <cp:lastPrinted>2022-06-20T12:02:00Z</cp:lastPrinted>
  <dcterms:created xsi:type="dcterms:W3CDTF">2022-06-16T11:56:00Z</dcterms:created>
  <dcterms:modified xsi:type="dcterms:W3CDTF">2022-06-20T12:02:00Z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