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A60326" w:rsidRPr="00A60326">
        <w:t>Rekonstrukce mostu v km 182,618 trati Brno – Česká Třebová - BOZP</w:t>
      </w:r>
      <w:r>
        <w:t>“</w:t>
      </w:r>
    </w:p>
    <w:p w:rsidR="00C27C15" w:rsidRPr="00C27C15" w:rsidRDefault="00C27C15" w:rsidP="00B42F40">
      <w:pPr>
        <w:pStyle w:val="Nadpisbezsl1-2"/>
        <w:rPr>
          <w:ins w:id="0" w:author="Rečková Radomíra, Ing." w:date="2022-01-21T13:51:00Z"/>
          <w:sz w:val="18"/>
          <w:szCs w:val="18"/>
        </w:rPr>
      </w:pPr>
      <w:bookmarkStart w:id="1" w:name="_GoBack"/>
      <w:bookmarkEnd w:id="1"/>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6F3D1B"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F3D1B">
        <w:rPr>
          <w:rFonts w:ascii="Verdana" w:hAnsi="Verdana" w:cs="Calibri"/>
          <w:color w:val="000000"/>
        </w:rPr>
        <w:t>ve věcech smluvních (mimo podpisu této smlouvy a jejích případných dodatků):</w:t>
      </w:r>
    </w:p>
    <w:p w:rsidR="00F91101" w:rsidRPr="006F3D1B" w:rsidRDefault="00096A68" w:rsidP="00F91101">
      <w:pPr>
        <w:spacing w:after="120"/>
        <w:ind w:left="567"/>
        <w:jc w:val="both"/>
        <w:rPr>
          <w:rFonts w:ascii="Verdana" w:hAnsi="Verdana" w:cs="Calibri"/>
        </w:rPr>
      </w:pPr>
      <w:r w:rsidRPr="006F3D1B">
        <w:t>Mgr. Michal Maier</w:t>
      </w:r>
      <w:r w:rsidR="00F91101" w:rsidRPr="006F3D1B">
        <w:rPr>
          <w:rFonts w:ascii="Verdana" w:hAnsi="Verdana" w:cs="Calibri"/>
        </w:rPr>
        <w:t xml:space="preserve">, tel.: </w:t>
      </w:r>
      <w:r w:rsidRPr="006F3D1B">
        <w:t>+420 724 932 278</w:t>
      </w:r>
      <w:r w:rsidR="00F91101" w:rsidRPr="006F3D1B">
        <w:rPr>
          <w:rFonts w:ascii="Verdana" w:hAnsi="Verdana" w:cs="Calibri"/>
        </w:rPr>
        <w:t>,</w:t>
      </w:r>
    </w:p>
    <w:p w:rsidR="00F50E0C" w:rsidRPr="006F3D1B" w:rsidRDefault="00F50E0C" w:rsidP="00F50E0C">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F3D1B">
        <w:rPr>
          <w:rFonts w:ascii="Verdana" w:hAnsi="Verdana" w:cs="Calibri"/>
          <w:color w:val="000000"/>
        </w:rPr>
        <w:t>ve věcech technických:</w:t>
      </w:r>
    </w:p>
    <w:p w:rsidR="00F91101" w:rsidRPr="006F3D1B" w:rsidRDefault="00F50E0C" w:rsidP="00F50E0C">
      <w:pPr>
        <w:spacing w:after="120"/>
        <w:ind w:left="567"/>
        <w:jc w:val="both"/>
        <w:rPr>
          <w:rFonts w:ascii="Verdana" w:hAnsi="Verdana" w:cs="Calibri"/>
        </w:rPr>
      </w:pPr>
      <w:r w:rsidRPr="006F3D1B">
        <w:t xml:space="preserve">Ing. </w:t>
      </w:r>
      <w:r w:rsidR="00BD3383" w:rsidRPr="00BD3383">
        <w:t>Jitka Hubatková</w:t>
      </w:r>
      <w:r w:rsidRPr="006F3D1B">
        <w:rPr>
          <w:rFonts w:ascii="Verdana" w:hAnsi="Verdana" w:cs="Calibri"/>
        </w:rPr>
        <w:t xml:space="preserve">, tel.: </w:t>
      </w:r>
      <w:r w:rsidR="00945D55" w:rsidRPr="00945D55">
        <w:t>+420 722 801 101</w:t>
      </w:r>
      <w:r w:rsidR="00F91101" w:rsidRPr="006F3D1B">
        <w:rPr>
          <w:rFonts w:ascii="Verdana" w:hAnsi="Verdana" w:cs="Arial"/>
        </w:rPr>
        <w:t>,</w:t>
      </w:r>
    </w:p>
    <w:p w:rsidR="00F91101" w:rsidRPr="006F3D1B"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F3D1B">
        <w:rPr>
          <w:rFonts w:ascii="Verdana" w:hAnsi="Verdana" w:cs="Calibri"/>
          <w:color w:val="000000"/>
        </w:rPr>
        <w:t>stavební dozor:</w:t>
      </w:r>
    </w:p>
    <w:p w:rsidR="00F91101" w:rsidRDefault="00C75DAB" w:rsidP="00F91101">
      <w:pPr>
        <w:pStyle w:val="Textbezodsazen"/>
        <w:ind w:left="567"/>
      </w:pPr>
      <w:r w:rsidRPr="006F3D1B">
        <w:t xml:space="preserve">Ing. </w:t>
      </w:r>
      <w:r w:rsidR="006F3D1B" w:rsidRPr="006F3D1B">
        <w:t>Aleš Gabrle</w:t>
      </w:r>
      <w:r w:rsidRPr="006F3D1B">
        <w:t xml:space="preserve">, </w:t>
      </w:r>
      <w:r w:rsidR="00F91101" w:rsidRPr="006F3D1B">
        <w:rPr>
          <w:rFonts w:ascii="Verdana" w:hAnsi="Verdana" w:cs="Calibri"/>
        </w:rPr>
        <w:t xml:space="preserve">tel.: </w:t>
      </w:r>
      <w:r w:rsidR="006F3D1B" w:rsidRPr="006F3D1B">
        <w:t>+420 722 809 776</w:t>
      </w:r>
      <w:r w:rsidR="00F91101" w:rsidRPr="006F3D1B">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8332A2" w:rsidRDefault="008332A2" w:rsidP="008332A2">
      <w:pPr>
        <w:pStyle w:val="Textbezodsazen"/>
        <w:spacing w:after="0"/>
      </w:pPr>
      <w:r>
        <w:t>SUBISPROFIN:</w:t>
      </w:r>
      <w:r w:rsidR="006F3D1B" w:rsidRPr="006F3D1B">
        <w:rPr>
          <w:rFonts w:eastAsia="Times New Roman" w:cs="Arial"/>
          <w:color w:val="000000"/>
          <w:lang w:eastAsia="cs-CZ"/>
        </w:rPr>
        <w:t xml:space="preserve"> </w:t>
      </w:r>
      <w:r w:rsidR="006F3D1B" w:rsidRPr="00245DDF">
        <w:rPr>
          <w:rFonts w:eastAsia="Times New Roman" w:cs="Arial"/>
          <w:color w:val="000000"/>
          <w:lang w:eastAsia="cs-CZ"/>
        </w:rPr>
        <w:t>5623520028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w:t>
      </w:r>
      <w:r w:rsidR="00F91101" w:rsidRPr="00F50E0C">
        <w:t>stavby „</w:t>
      </w:r>
      <w:r w:rsidR="00A60326" w:rsidRPr="00A60326">
        <w:rPr>
          <w:rFonts w:ascii="Verdana" w:hAnsi="Verdana" w:cs="Calibri"/>
          <w:b/>
        </w:rPr>
        <w:t>Rekonstrukce mostu v km 182,618 trati Brno – Česká Třebová - BOZP</w:t>
      </w:r>
      <w:r w:rsidR="00F91101" w:rsidRPr="00F50E0C">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096A68" w:rsidRPr="00096A68">
        <w:rPr>
          <w:rFonts w:cs="Arial"/>
          <w:b/>
        </w:rPr>
        <w:t>11 měsíců</w:t>
      </w:r>
      <w:r w:rsidRPr="005C7EED">
        <w:t xml:space="preserve"> ode dne </w:t>
      </w:r>
      <w:r w:rsidR="007D1AE6">
        <w:t>účinnosti Smlouvy</w:t>
      </w:r>
      <w:r w:rsidRPr="005C7EED">
        <w:t>,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A60326" w:rsidRDefault="00A60326" w:rsidP="009F0867">
      <w:pPr>
        <w:pStyle w:val="Textbezodsazen"/>
      </w:pPr>
    </w:p>
    <w:p w:rsidR="00E27E1A" w:rsidRDefault="00E27E1A"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A60326" w:rsidRDefault="00A60326" w:rsidP="00342DC7">
      <w:pPr>
        <w:pStyle w:val="Textbezodsazen"/>
        <w:spacing w:after="0"/>
      </w:pPr>
    </w:p>
    <w:p w:rsidR="00F762A8" w:rsidRDefault="00F762A8" w:rsidP="00E27E1A">
      <w:pPr>
        <w:pStyle w:val="RLProhlensmluvnchstran"/>
        <w:jc w:val="left"/>
      </w:pPr>
    </w:p>
    <w:sectPr w:rsidR="00F762A8" w:rsidSect="00A21A01">
      <w:headerReference w:type="default" r:id="rId12"/>
      <w:footerReference w:type="default" r:id="rId1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23E" w:rsidRDefault="004C623E" w:rsidP="00962258">
      <w:pPr>
        <w:spacing w:after="0" w:line="240" w:lineRule="auto"/>
      </w:pPr>
      <w:r>
        <w:separator/>
      </w:r>
    </w:p>
  </w:endnote>
  <w:endnote w:type="continuationSeparator" w:id="0">
    <w:p w:rsidR="004C623E" w:rsidRDefault="004C62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C1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C15">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23E" w:rsidRDefault="004C623E" w:rsidP="00962258">
      <w:pPr>
        <w:spacing w:after="0" w:line="240" w:lineRule="auto"/>
      </w:pPr>
      <w:r>
        <w:separator/>
      </w:r>
    </w:p>
  </w:footnote>
  <w:footnote w:type="continuationSeparator" w:id="0">
    <w:p w:rsidR="004C623E" w:rsidRDefault="004C62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čková Radomíra, Ing.">
    <w15:presenceInfo w15:providerId="AD" w15:userId="S-1-5-21-3656830906-3839017365-80349702-75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96A68"/>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23E"/>
    <w:rsid w:val="004C64C5"/>
    <w:rsid w:val="004C787C"/>
    <w:rsid w:val="004D09FB"/>
    <w:rsid w:val="004E6233"/>
    <w:rsid w:val="004E7A1F"/>
    <w:rsid w:val="004F3216"/>
    <w:rsid w:val="004F4B9B"/>
    <w:rsid w:val="004F5EF6"/>
    <w:rsid w:val="004F6390"/>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30371"/>
    <w:rsid w:val="00645902"/>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3D1B"/>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1AE6"/>
    <w:rsid w:val="007D26F9"/>
    <w:rsid w:val="007D77B4"/>
    <w:rsid w:val="007E4A6E"/>
    <w:rsid w:val="007F2FC8"/>
    <w:rsid w:val="007F56A7"/>
    <w:rsid w:val="00800851"/>
    <w:rsid w:val="00807DD0"/>
    <w:rsid w:val="00813DF0"/>
    <w:rsid w:val="008156D5"/>
    <w:rsid w:val="00821D01"/>
    <w:rsid w:val="00826B7B"/>
    <w:rsid w:val="008332A2"/>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45D55"/>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0326"/>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3383"/>
    <w:rsid w:val="00BD5DE9"/>
    <w:rsid w:val="00BD7E91"/>
    <w:rsid w:val="00BD7F0D"/>
    <w:rsid w:val="00BF7940"/>
    <w:rsid w:val="00C02D0A"/>
    <w:rsid w:val="00C02F8B"/>
    <w:rsid w:val="00C03A6E"/>
    <w:rsid w:val="00C226C0"/>
    <w:rsid w:val="00C27C15"/>
    <w:rsid w:val="00C42FE6"/>
    <w:rsid w:val="00C441C8"/>
    <w:rsid w:val="00C44F6A"/>
    <w:rsid w:val="00C47CF5"/>
    <w:rsid w:val="00C530B3"/>
    <w:rsid w:val="00C6198E"/>
    <w:rsid w:val="00C708EA"/>
    <w:rsid w:val="00C75DAB"/>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27E1A"/>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0E0C"/>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2197A6"/>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AA78130-6217-45DC-8799-A5A0080D5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12</Pages>
  <Words>5838</Words>
  <Characters>34445</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2019-03-12T14:16:00Z</cp:lastPrinted>
  <dcterms:created xsi:type="dcterms:W3CDTF">2022-01-21T12:39:00Z</dcterms:created>
  <dcterms:modified xsi:type="dcterms:W3CDTF">2022-01-21T12:52:00Z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