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bookmarkStart w:id="0" w:name="_GoBack"/>
          <w:bookmarkEnd w:id="0"/>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325E35BA">
                      <wp:simplePos x="0" y="0"/>
                      <wp:positionH relativeFrom="page">
                        <wp:posOffset>2654935</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791CD6" w:rsidRDefault="00791CD6"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09.05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" o:allowincell="f" fillcolor="white [3212]" stroked="f" strokeweight=".5pt">
                      <v:textbox>
                        <w:txbxContent>
                          <w:p w14:paraId="7BB28175" w14:textId="77777777" w:rsidR="00791CD6" w:rsidRDefault="00791CD6"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20E6C311" w:rsidR="00F862D6" w:rsidRPr="001A6F12" w:rsidRDefault="00BB4D16" w:rsidP="0037111D">
            <w:pPr>
              <w:rPr>
                <w:szCs w:val="14"/>
              </w:rPr>
            </w:pPr>
            <w:r w:rsidRPr="00BB4D16">
              <w:rPr>
                <w:szCs w:val="14"/>
              </w:rPr>
              <w:t>16011</w:t>
            </w:r>
            <w:r w:rsidR="00CE4195">
              <w:rPr>
                <w:szCs w:val="14"/>
              </w:rPr>
              <w:t>/2021</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562C6CD7" w:rsidR="00F862D6" w:rsidRPr="001A6F12" w:rsidRDefault="002F20C0" w:rsidP="00CC1E2B">
            <w:pPr>
              <w:rPr>
                <w:szCs w:val="14"/>
              </w:rPr>
            </w:pPr>
            <w:r>
              <w:rPr>
                <w:szCs w:val="14"/>
              </w:rPr>
              <w:t>15</w:t>
            </w:r>
            <w:r w:rsidR="00CE4195">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3811F992" w:rsidR="00F862D6" w:rsidRPr="001A6F12" w:rsidRDefault="00CE4195"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3C600922" w:rsidR="009A7568" w:rsidRPr="001A6F12" w:rsidRDefault="00CE4195"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6D5BCA8A" w:rsidR="009A7568" w:rsidRPr="001A6F12" w:rsidRDefault="00CE4195"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bookmarkStart w:id="1" w:name="Datum"/>
        <w:tc>
          <w:tcPr>
            <w:tcW w:w="2552" w:type="dxa"/>
          </w:tcPr>
          <w:p w14:paraId="6D76E1B7" w14:textId="3529B52E"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695ADB">
              <w:rPr>
                <w:noProof/>
                <w:szCs w:val="14"/>
              </w:rPr>
              <w:t>7. září 2021</w:t>
            </w:r>
            <w:r w:rsidRPr="001A6F12">
              <w:rPr>
                <w:szCs w:val="14"/>
              </w:rPr>
              <w:fldChar w:fldCharType="end"/>
            </w:r>
            <w:r w:rsidRPr="001A6F12">
              <w:rPr>
                <w:szCs w:val="14"/>
              </w:rPr>
              <w:t xml:space="preserve"> </w:t>
            </w:r>
            <w:bookmarkEnd w:id="1"/>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2C1DA54C" w:rsidR="00F01FED" w:rsidRPr="00F01FED" w:rsidRDefault="00F01FED" w:rsidP="00F01FED">
      <w:pPr>
        <w:widowControl w:val="0"/>
        <w:autoSpaceDE w:val="0"/>
        <w:autoSpaceDN w:val="0"/>
        <w:spacing w:after="0" w:line="240" w:lineRule="auto"/>
        <w:rPr>
          <w:rFonts w:eastAsia="Times New Roman" w:cs="Times New Roman"/>
          <w:b/>
          <w:bCs/>
          <w:i/>
          <w:color w:val="FF0000"/>
          <w:lang w:eastAsia="cs-CZ"/>
        </w:rPr>
      </w:pPr>
    </w:p>
    <w:p w14:paraId="06C4BEE5" w14:textId="48956434" w:rsidR="009C2B8D" w:rsidRPr="00E0766F" w:rsidRDefault="00CE4195" w:rsidP="009C2B8D">
      <w:pPr>
        <w:widowControl w:val="0"/>
        <w:autoSpaceDE w:val="0"/>
        <w:autoSpaceDN w:val="0"/>
        <w:spacing w:after="0" w:line="240" w:lineRule="auto"/>
        <w:rPr>
          <w:rFonts w:eastAsia="Times New Roman" w:cs="Times New Roman"/>
          <w:b/>
          <w:bCs/>
          <w:i/>
          <w:lang w:eastAsia="cs-CZ"/>
        </w:rPr>
      </w:pPr>
      <w:r w:rsidRPr="00E0766F">
        <w:rPr>
          <w:rFonts w:eastAsia="Times New Roman" w:cs="Times New Roman"/>
          <w:b/>
          <w:bCs/>
          <w:i/>
          <w:lang w:eastAsia="cs-CZ"/>
        </w:rPr>
        <w:t>Výkon odborného geotechnického dozoru pro stavbu</w:t>
      </w:r>
    </w:p>
    <w:p w14:paraId="49C5A5F4"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E7C6E70" w14:textId="046C4AD9"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CE4195">
        <w:rPr>
          <w:rFonts w:eastAsia="Times New Roman" w:cs="Times New Roman"/>
          <w:b/>
          <w:lang w:eastAsia="cs-CZ"/>
        </w:rPr>
        <w:t>Rekonstrukce ŽST Vsetín</w:t>
      </w:r>
      <w:r w:rsidRPr="00FC44E6">
        <w:rPr>
          <w:rFonts w:eastAsia="Times New Roman" w:cs="Times New Roman"/>
          <w:b/>
          <w:lang w:eastAsia="cs-CZ"/>
        </w:rPr>
        <w:t>“</w:t>
      </w:r>
    </w:p>
    <w:p w14:paraId="46A58EA3" w14:textId="69A49E31"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CE4195">
        <w:rPr>
          <w:rFonts w:eastAsia="Times New Roman" w:cs="Times New Roman"/>
          <w:lang w:eastAsia="cs-CZ"/>
        </w:rPr>
        <w:t>61721233</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95F68FC" w14:textId="77534ADA"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CE4195">
        <w:rPr>
          <w:rFonts w:eastAsia="Times New Roman" w:cs="Times New Roman"/>
          <w:lang w:eastAsia="cs-CZ"/>
        </w:rPr>
        <w:t>o fondu dopravní infrastruktury</w:t>
      </w:r>
      <w:r w:rsidRPr="00CE4195">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2F20C0">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2F20C0">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7E0A19D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E4195">
        <w:rPr>
          <w:rFonts w:eastAsia="Times New Roman" w:cs="Times New Roman"/>
          <w:lang w:eastAsia="cs-CZ"/>
        </w:rPr>
        <w:t>Ing. Jaromír Souček</w:t>
      </w:r>
      <w:r w:rsidRPr="00FC44E6">
        <w:rPr>
          <w:rFonts w:eastAsia="Times New Roman" w:cs="Times New Roman"/>
          <w:lang w:eastAsia="cs-CZ"/>
        </w:rPr>
        <w:t>, telefon:</w:t>
      </w:r>
      <w:r w:rsidR="00CE4195">
        <w:rPr>
          <w:rFonts w:eastAsia="Times New Roman" w:cs="Times New Roman"/>
          <w:lang w:eastAsia="cs-CZ"/>
        </w:rPr>
        <w:t xml:space="preserve"> +420 724 932 283</w:t>
      </w:r>
      <w:r w:rsidRPr="00FC44E6">
        <w:rPr>
          <w:rFonts w:eastAsia="Times New Roman" w:cs="Times New Roman"/>
          <w:lang w:eastAsia="cs-CZ"/>
        </w:rPr>
        <w:t>, e-mail:</w:t>
      </w:r>
      <w:r w:rsidR="00CE4195">
        <w:rPr>
          <w:rFonts w:eastAsia="Times New Roman" w:cs="Times New Roman"/>
          <w:lang w:eastAsia="cs-CZ"/>
        </w:rPr>
        <w:t xml:space="preserve"> </w:t>
      </w:r>
      <w:proofErr w:type="spellStart"/>
      <w:r w:rsidR="00CE4195">
        <w:rPr>
          <w:rFonts w:eastAsia="Times New Roman" w:cs="Times New Roman"/>
          <w:lang w:eastAsia="cs-CZ"/>
        </w:rPr>
        <w:t>SoucekJ@spravazeleznic</w:t>
      </w:r>
      <w:proofErr w:type="spellEnd"/>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4FE5A029" w:rsidR="00FC44E6" w:rsidRDefault="00FC44E6" w:rsidP="00FC44E6">
      <w:pPr>
        <w:spacing w:after="0" w:line="240" w:lineRule="auto"/>
        <w:ind w:left="426"/>
        <w:jc w:val="both"/>
        <w:rPr>
          <w:rFonts w:eastAsia="Times New Roman" w:cs="Times New Roman"/>
          <w:lang w:eastAsia="cs-CZ"/>
        </w:rPr>
      </w:pPr>
    </w:p>
    <w:p w14:paraId="373E1598" w14:textId="1E6F8ADE" w:rsidR="00E0766F" w:rsidRDefault="00E0766F" w:rsidP="00FC44E6">
      <w:pPr>
        <w:spacing w:after="0" w:line="240" w:lineRule="auto"/>
        <w:ind w:left="426"/>
        <w:jc w:val="both"/>
        <w:rPr>
          <w:rFonts w:eastAsia="Times New Roman" w:cs="Times New Roman"/>
          <w:lang w:eastAsia="cs-CZ"/>
        </w:rPr>
      </w:pPr>
    </w:p>
    <w:p w14:paraId="382F15EE" w14:textId="77777777" w:rsidR="00E0766F" w:rsidRPr="00FC44E6" w:rsidRDefault="00E0766F" w:rsidP="00FC44E6">
      <w:pPr>
        <w:spacing w:after="0" w:line="240" w:lineRule="auto"/>
        <w:ind w:left="426"/>
        <w:jc w:val="both"/>
        <w:rPr>
          <w:rFonts w:eastAsia="Times New Roman" w:cs="Times New Roman"/>
          <w:lang w:eastAsia="cs-CZ"/>
        </w:rPr>
      </w:pPr>
    </w:p>
    <w:p w14:paraId="1B0C43CE" w14:textId="77777777" w:rsidR="00F01FED" w:rsidRPr="00F01FED" w:rsidRDefault="00F01FED" w:rsidP="002F20C0">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35717DF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C10D18">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7B42BDB9"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791CD6" w:rsidRPr="00791CD6">
        <w:rPr>
          <w:rFonts w:eastAsia="Times New Roman" w:cs="Times New Roman"/>
          <w:b/>
          <w:lang w:eastAsia="cs-CZ"/>
        </w:rPr>
        <w:t>1 550 000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5168B029" w14:textId="0AA66872" w:rsidR="00791CD6" w:rsidRDefault="00F01FED" w:rsidP="00791CD6">
      <w:pPr>
        <w:spacing w:after="0" w:line="240" w:lineRule="auto"/>
        <w:ind w:left="426"/>
        <w:jc w:val="both"/>
        <w:rPr>
          <w:rFonts w:cs="Arial"/>
        </w:rPr>
      </w:pPr>
      <w:r w:rsidRPr="00F01FED">
        <w:rPr>
          <w:rFonts w:eastAsia="Times New Roman" w:cs="Times New Roman"/>
          <w:b/>
          <w:lang w:eastAsia="cs-CZ"/>
        </w:rPr>
        <w:t>Předmětem VZ je</w:t>
      </w:r>
      <w:r w:rsidR="00791CD6">
        <w:rPr>
          <w:rFonts w:cs="Arial"/>
        </w:rPr>
        <w:t xml:space="preserve"> výkon odborného geotechnického dozoru pro stavbu. </w:t>
      </w:r>
    </w:p>
    <w:p w14:paraId="383AED89" w14:textId="77777777" w:rsidR="00791CD6" w:rsidRDefault="00791CD6" w:rsidP="00791CD6">
      <w:pPr>
        <w:spacing w:before="120" w:after="60" w:line="276" w:lineRule="auto"/>
        <w:ind w:left="425"/>
        <w:rPr>
          <w:rFonts w:cs="Arial"/>
          <w:u w:val="single"/>
        </w:rPr>
      </w:pPr>
      <w:r>
        <w:rPr>
          <w:rFonts w:cs="Arial"/>
          <w:u w:val="single"/>
        </w:rPr>
        <w:t>Činnost geotechnického dozoru zahrnuje odborný dozor při:</w:t>
      </w:r>
    </w:p>
    <w:p w14:paraId="47B7760A" w14:textId="77777777" w:rsidR="00791CD6" w:rsidRDefault="00791CD6" w:rsidP="002F20C0">
      <w:pPr>
        <w:numPr>
          <w:ilvl w:val="0"/>
          <w:numId w:val="19"/>
        </w:numPr>
        <w:autoSpaceDN w:val="0"/>
        <w:spacing w:after="0" w:line="276" w:lineRule="auto"/>
        <w:rPr>
          <w:rFonts w:cs="Arial"/>
        </w:rPr>
      </w:pPr>
      <w:r>
        <w:rPr>
          <w:rFonts w:cs="Arial"/>
        </w:rPr>
        <w:t xml:space="preserve">ošetření či sanaci zemní pláně, </w:t>
      </w:r>
      <w:r>
        <w:rPr>
          <w:rFonts w:cs="Arial"/>
        </w:rPr>
        <w:tab/>
      </w:r>
    </w:p>
    <w:p w14:paraId="64382C3B" w14:textId="77777777" w:rsidR="00791CD6" w:rsidRDefault="00791CD6" w:rsidP="002F20C0">
      <w:pPr>
        <w:numPr>
          <w:ilvl w:val="0"/>
          <w:numId w:val="19"/>
        </w:numPr>
        <w:autoSpaceDN w:val="0"/>
        <w:spacing w:after="0" w:line="276" w:lineRule="auto"/>
        <w:rPr>
          <w:rFonts w:cs="Arial"/>
        </w:rPr>
      </w:pPr>
      <w:r>
        <w:rPr>
          <w:rFonts w:cs="Arial"/>
        </w:rPr>
        <w:t>zřizování konstrukčních vrstev,</w:t>
      </w:r>
      <w:r>
        <w:rPr>
          <w:rFonts w:cs="Arial"/>
        </w:rPr>
        <w:tab/>
      </w:r>
    </w:p>
    <w:p w14:paraId="5A05C207" w14:textId="77777777" w:rsidR="00791CD6" w:rsidRDefault="00791CD6" w:rsidP="002F20C0">
      <w:pPr>
        <w:numPr>
          <w:ilvl w:val="0"/>
          <w:numId w:val="19"/>
        </w:numPr>
        <w:autoSpaceDN w:val="0"/>
        <w:spacing w:after="0" w:line="276" w:lineRule="auto"/>
        <w:rPr>
          <w:rFonts w:cs="Arial"/>
        </w:rPr>
      </w:pPr>
      <w:r>
        <w:rPr>
          <w:rFonts w:cs="Arial"/>
        </w:rPr>
        <w:t>provádění kolejového lože,</w:t>
      </w:r>
    </w:p>
    <w:p w14:paraId="29F16448" w14:textId="77777777" w:rsidR="00791CD6" w:rsidRDefault="00791CD6" w:rsidP="002F20C0">
      <w:pPr>
        <w:numPr>
          <w:ilvl w:val="0"/>
          <w:numId w:val="19"/>
        </w:numPr>
        <w:autoSpaceDN w:val="0"/>
        <w:spacing w:after="0" w:line="276" w:lineRule="auto"/>
        <w:rPr>
          <w:rFonts w:cs="Arial"/>
        </w:rPr>
      </w:pPr>
      <w:r>
        <w:rPr>
          <w:rFonts w:cs="Arial"/>
        </w:rPr>
        <w:t>finálních úpravách tvaru železničního tělesa,</w:t>
      </w:r>
    </w:p>
    <w:p w14:paraId="2CA0DA8D" w14:textId="77777777" w:rsidR="00791CD6" w:rsidRDefault="00791CD6" w:rsidP="002F20C0">
      <w:pPr>
        <w:numPr>
          <w:ilvl w:val="0"/>
          <w:numId w:val="19"/>
        </w:numPr>
        <w:autoSpaceDN w:val="0"/>
        <w:spacing w:after="0" w:line="276" w:lineRule="auto"/>
        <w:rPr>
          <w:rFonts w:cs="Arial"/>
        </w:rPr>
      </w:pPr>
      <w:r>
        <w:rPr>
          <w:rFonts w:cs="Arial"/>
        </w:rPr>
        <w:t xml:space="preserve">použití </w:t>
      </w:r>
      <w:proofErr w:type="spellStart"/>
      <w:r>
        <w:rPr>
          <w:rFonts w:cs="Arial"/>
        </w:rPr>
        <w:t>geosyntetik</w:t>
      </w:r>
      <w:proofErr w:type="spellEnd"/>
      <w:r>
        <w:rPr>
          <w:rFonts w:cs="Arial"/>
        </w:rPr>
        <w:t>,</w:t>
      </w:r>
    </w:p>
    <w:p w14:paraId="31ED1623" w14:textId="77777777" w:rsidR="00791CD6" w:rsidRDefault="00791CD6" w:rsidP="002F20C0">
      <w:pPr>
        <w:numPr>
          <w:ilvl w:val="0"/>
          <w:numId w:val="19"/>
        </w:numPr>
        <w:autoSpaceDN w:val="0"/>
        <w:spacing w:after="0" w:line="276" w:lineRule="auto"/>
        <w:rPr>
          <w:rFonts w:cs="Arial"/>
        </w:rPr>
      </w:pPr>
      <w:r>
        <w:rPr>
          <w:rFonts w:cs="Arial"/>
        </w:rPr>
        <w:t>zřizování odvodnění,</w:t>
      </w:r>
    </w:p>
    <w:p w14:paraId="6F76F80E" w14:textId="77777777" w:rsidR="00791CD6" w:rsidRDefault="00791CD6" w:rsidP="002F20C0">
      <w:pPr>
        <w:numPr>
          <w:ilvl w:val="0"/>
          <w:numId w:val="19"/>
        </w:numPr>
        <w:autoSpaceDN w:val="0"/>
        <w:spacing w:after="0" w:line="276" w:lineRule="auto"/>
        <w:rPr>
          <w:rFonts w:cs="Arial"/>
        </w:rPr>
      </w:pPr>
      <w:r>
        <w:rPr>
          <w:rFonts w:cs="Arial"/>
        </w:rPr>
        <w:t>zakládání umělých staveb,</w:t>
      </w:r>
    </w:p>
    <w:p w14:paraId="42172BE5" w14:textId="77777777" w:rsidR="00791CD6" w:rsidRDefault="00791CD6" w:rsidP="002F20C0">
      <w:pPr>
        <w:numPr>
          <w:ilvl w:val="0"/>
          <w:numId w:val="19"/>
        </w:numPr>
        <w:autoSpaceDN w:val="0"/>
        <w:spacing w:after="0" w:line="276" w:lineRule="auto"/>
        <w:rPr>
          <w:rFonts w:cs="Arial"/>
        </w:rPr>
      </w:pPr>
      <w:r>
        <w:rPr>
          <w:rFonts w:cs="Arial"/>
        </w:rPr>
        <w:t>provádění kontrolních zkoušek dle požadavků objednatele,</w:t>
      </w:r>
    </w:p>
    <w:p w14:paraId="0DFBBEF2" w14:textId="77777777" w:rsidR="00791CD6" w:rsidRDefault="00791CD6" w:rsidP="002F20C0">
      <w:pPr>
        <w:numPr>
          <w:ilvl w:val="0"/>
          <w:numId w:val="19"/>
        </w:numPr>
        <w:autoSpaceDN w:val="0"/>
        <w:spacing w:after="0" w:line="276" w:lineRule="auto"/>
        <w:ind w:right="419"/>
        <w:jc w:val="both"/>
        <w:rPr>
          <w:rFonts w:cs="Arial"/>
        </w:rPr>
      </w:pPr>
      <w:r>
        <w:rPr>
          <w:rFonts w:cs="Arial"/>
        </w:rPr>
        <w:t>vypracování závěrečné zprávy GT dozoru o sledovaném úseku stavby a spolupráce při konečném stanovisku investora pro přejímku prací včetně konzultační činnosti podle požadavků objednatele.</w:t>
      </w:r>
    </w:p>
    <w:p w14:paraId="0DD8F9B9" w14:textId="77777777" w:rsidR="00791CD6" w:rsidRDefault="00791CD6" w:rsidP="00791CD6">
      <w:pPr>
        <w:autoSpaceDE w:val="0"/>
        <w:autoSpaceDN w:val="0"/>
        <w:spacing w:after="0" w:line="240" w:lineRule="auto"/>
        <w:rPr>
          <w:rFonts w:eastAsia="Times New Roman" w:cs="Arial"/>
          <w:lang w:eastAsia="cs-CZ"/>
        </w:rPr>
      </w:pPr>
    </w:p>
    <w:p w14:paraId="57F0DD56" w14:textId="77777777" w:rsidR="00791CD6" w:rsidRDefault="00791CD6" w:rsidP="00791CD6">
      <w:pPr>
        <w:autoSpaceDE w:val="0"/>
        <w:autoSpaceDN w:val="0"/>
        <w:spacing w:after="0" w:line="240" w:lineRule="auto"/>
        <w:rPr>
          <w:rFonts w:eastAsia="Times New Roman" w:cs="Arial"/>
          <w:lang w:eastAsia="cs-CZ"/>
        </w:rPr>
      </w:pPr>
    </w:p>
    <w:p w14:paraId="4E680FBF" w14:textId="77777777" w:rsidR="00791CD6" w:rsidRDefault="00791CD6" w:rsidP="00791CD6">
      <w:pPr>
        <w:pStyle w:val="Zkladntext2"/>
        <w:spacing w:line="240" w:lineRule="auto"/>
        <w:ind w:left="426" w:right="419"/>
        <w:jc w:val="both"/>
        <w:rPr>
          <w:rFonts w:eastAsia="Times New Roman" w:cs="Arial"/>
        </w:rPr>
      </w:pPr>
      <w:r>
        <w:rPr>
          <w:rFonts w:cs="Arial"/>
        </w:rPr>
        <w:t>Geotechnický dozor bude vykonáván nárazově na vyzvání odpovědného pracovníka objednatele.</w:t>
      </w:r>
    </w:p>
    <w:p w14:paraId="0930F49F" w14:textId="77777777" w:rsidR="00791CD6" w:rsidRDefault="00791CD6" w:rsidP="00791CD6">
      <w:pPr>
        <w:spacing w:before="20"/>
        <w:ind w:left="426" w:right="419"/>
        <w:jc w:val="both"/>
        <w:rPr>
          <w:rFonts w:cs="Arial"/>
        </w:rPr>
      </w:pPr>
      <w:r>
        <w:rPr>
          <w:rFonts w:cs="Arial"/>
        </w:rPr>
        <w:t>Geotechnický dozor bude prováděn v rozsahu provádění stavby „</w:t>
      </w:r>
      <w:r>
        <w:rPr>
          <w:rFonts w:cs="Arial"/>
          <w:b/>
          <w:bCs/>
          <w:color w:val="000000"/>
        </w:rPr>
        <w:t>Rekonstrukce ŽST Vsetín</w:t>
      </w:r>
      <w:r>
        <w:rPr>
          <w:rFonts w:cs="Arial"/>
          <w:bCs/>
          <w:color w:val="000000"/>
        </w:rPr>
        <w:t>“.</w:t>
      </w:r>
    </w:p>
    <w:p w14:paraId="36253042" w14:textId="77777777" w:rsidR="00791CD6" w:rsidRDefault="00791CD6" w:rsidP="00791CD6">
      <w:pPr>
        <w:spacing w:after="60" w:line="276" w:lineRule="auto"/>
        <w:ind w:left="425"/>
        <w:jc w:val="both"/>
        <w:rPr>
          <w:rFonts w:cs="Arial"/>
        </w:rPr>
      </w:pPr>
      <w:r>
        <w:rPr>
          <w:rFonts w:cs="Arial"/>
          <w:u w:val="single"/>
        </w:rPr>
        <w:t xml:space="preserve">Základní rozsah kontrolních zkoušek v rámci investorské kontroly </w:t>
      </w:r>
      <w:r>
        <w:rPr>
          <w:rFonts w:cs="Arial"/>
        </w:rPr>
        <w:t>(na 1 km koleje):</w:t>
      </w:r>
    </w:p>
    <w:p w14:paraId="4BB92C2B" w14:textId="77777777" w:rsidR="00791CD6" w:rsidRDefault="00791CD6" w:rsidP="002F20C0">
      <w:pPr>
        <w:pStyle w:val="Odstavecseseznamem"/>
        <w:numPr>
          <w:ilvl w:val="0"/>
          <w:numId w:val="20"/>
        </w:numPr>
        <w:tabs>
          <w:tab w:val="left" w:pos="5387"/>
        </w:tabs>
        <w:autoSpaceDE w:val="0"/>
        <w:autoSpaceDN w:val="0"/>
        <w:spacing w:after="0" w:line="276" w:lineRule="auto"/>
        <w:jc w:val="both"/>
        <w:rPr>
          <w:rFonts w:cs="Arial"/>
        </w:rPr>
      </w:pPr>
      <w:r>
        <w:rPr>
          <w:rFonts w:cs="Arial"/>
        </w:rPr>
        <w:t xml:space="preserve">stanovení parametrů </w:t>
      </w:r>
      <w:proofErr w:type="spellStart"/>
      <w:r>
        <w:rPr>
          <w:rFonts w:cs="Arial"/>
        </w:rPr>
        <w:t>štěrkodrti</w:t>
      </w:r>
      <w:proofErr w:type="spellEnd"/>
      <w:r>
        <w:rPr>
          <w:rFonts w:cs="Arial"/>
        </w:rPr>
        <w:t xml:space="preserve"> ……………………………… 2 zkoušky</w:t>
      </w:r>
    </w:p>
    <w:p w14:paraId="19E03F72" w14:textId="77777777" w:rsidR="00791CD6" w:rsidRDefault="00791CD6" w:rsidP="002F20C0">
      <w:pPr>
        <w:pStyle w:val="Odstavecseseznamem"/>
        <w:numPr>
          <w:ilvl w:val="0"/>
          <w:numId w:val="20"/>
        </w:numPr>
        <w:tabs>
          <w:tab w:val="left" w:pos="5387"/>
        </w:tabs>
        <w:autoSpaceDE w:val="0"/>
        <w:autoSpaceDN w:val="0"/>
        <w:spacing w:after="0" w:line="276" w:lineRule="auto"/>
        <w:jc w:val="both"/>
        <w:rPr>
          <w:rFonts w:cs="Arial"/>
        </w:rPr>
      </w:pPr>
      <w:r>
        <w:rPr>
          <w:rFonts w:cs="Arial"/>
        </w:rPr>
        <w:t xml:space="preserve">stanovení parametrů </w:t>
      </w:r>
      <w:proofErr w:type="gramStart"/>
      <w:r>
        <w:rPr>
          <w:rFonts w:cs="Arial"/>
        </w:rPr>
        <w:t>štěrku      …</w:t>
      </w:r>
      <w:proofErr w:type="gramEnd"/>
      <w:r>
        <w:rPr>
          <w:rFonts w:cs="Arial"/>
        </w:rPr>
        <w:t>…………………………… 2 zkoušky</w:t>
      </w:r>
    </w:p>
    <w:p w14:paraId="4AEEB960" w14:textId="77777777" w:rsidR="00791CD6" w:rsidRDefault="00791CD6" w:rsidP="002F20C0">
      <w:pPr>
        <w:pStyle w:val="Odstavecseseznamem"/>
        <w:numPr>
          <w:ilvl w:val="0"/>
          <w:numId w:val="20"/>
        </w:numPr>
        <w:tabs>
          <w:tab w:val="left" w:pos="1008"/>
          <w:tab w:val="left" w:pos="5387"/>
        </w:tabs>
        <w:autoSpaceDE w:val="0"/>
        <w:autoSpaceDN w:val="0"/>
        <w:spacing w:after="0" w:line="276" w:lineRule="auto"/>
        <w:jc w:val="both"/>
        <w:rPr>
          <w:rFonts w:cs="Arial"/>
        </w:rPr>
      </w:pPr>
      <w:r>
        <w:rPr>
          <w:rFonts w:cs="Arial"/>
        </w:rPr>
        <w:t xml:space="preserve">petrografický rozbor </w:t>
      </w:r>
      <w:proofErr w:type="gramStart"/>
      <w:r>
        <w:rPr>
          <w:rFonts w:cs="Arial"/>
        </w:rPr>
        <w:t>štěrku      …</w:t>
      </w:r>
      <w:proofErr w:type="gramEnd"/>
      <w:r>
        <w:rPr>
          <w:rFonts w:cs="Arial"/>
        </w:rPr>
        <w:t>…………………………… 1 zkouška</w:t>
      </w:r>
    </w:p>
    <w:p w14:paraId="434A8439" w14:textId="77777777" w:rsidR="00791CD6" w:rsidRDefault="00791CD6" w:rsidP="00791CD6">
      <w:pPr>
        <w:autoSpaceDE w:val="0"/>
        <w:autoSpaceDN w:val="0"/>
        <w:spacing w:after="0" w:line="240" w:lineRule="auto"/>
        <w:rPr>
          <w:rFonts w:eastAsia="Times New Roman" w:cs="Arial"/>
          <w:lang w:eastAsia="cs-CZ"/>
        </w:rPr>
      </w:pPr>
    </w:p>
    <w:p w14:paraId="1CBF4B36" w14:textId="77777777" w:rsidR="00791CD6" w:rsidRDefault="00791CD6" w:rsidP="00791CD6">
      <w:pPr>
        <w:autoSpaceDE w:val="0"/>
        <w:autoSpaceDN w:val="0"/>
        <w:spacing w:after="0" w:line="240" w:lineRule="auto"/>
        <w:rPr>
          <w:rFonts w:eastAsia="Times New Roman" w:cs="Arial"/>
          <w:lang w:eastAsia="cs-CZ"/>
        </w:rPr>
      </w:pPr>
    </w:p>
    <w:p w14:paraId="71B51B8C" w14:textId="77777777" w:rsidR="00791CD6" w:rsidRDefault="00791CD6" w:rsidP="00791CD6">
      <w:pPr>
        <w:tabs>
          <w:tab w:val="left" w:pos="1008"/>
        </w:tabs>
        <w:spacing w:line="276" w:lineRule="auto"/>
        <w:ind w:left="426"/>
        <w:jc w:val="both"/>
        <w:rPr>
          <w:rFonts w:cs="Arial"/>
          <w:b/>
        </w:rPr>
      </w:pPr>
      <w:r>
        <w:rPr>
          <w:rFonts w:cs="Arial"/>
          <w:b/>
        </w:rPr>
        <w:t>Tabulka</w:t>
      </w:r>
      <w:r>
        <w:rPr>
          <w:rFonts w:cs="Arial"/>
          <w:b/>
        </w:rPr>
        <w:tab/>
        <w:t xml:space="preserve"> Předpokládaný rozsah prací</w:t>
      </w:r>
    </w:p>
    <w:tbl>
      <w:tblPr>
        <w:tblW w:w="0" w:type="dxa"/>
        <w:tblInd w:w="436" w:type="dxa"/>
        <w:tblLayout w:type="fixed"/>
        <w:tblCellMar>
          <w:left w:w="0" w:type="dxa"/>
          <w:right w:w="0" w:type="dxa"/>
        </w:tblCellMar>
        <w:tblLook w:val="04A0" w:firstRow="1" w:lastRow="0" w:firstColumn="1" w:lastColumn="0" w:noHBand="0" w:noVBand="1"/>
      </w:tblPr>
      <w:tblGrid>
        <w:gridCol w:w="2976"/>
        <w:gridCol w:w="993"/>
        <w:gridCol w:w="1134"/>
        <w:gridCol w:w="1417"/>
        <w:gridCol w:w="1276"/>
      </w:tblGrid>
      <w:tr w:rsidR="00791CD6" w14:paraId="7F48219B" w14:textId="77777777" w:rsidTr="00791CD6">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BEECE42" w14:textId="77777777" w:rsidR="00791CD6" w:rsidRDefault="00791CD6">
            <w:pPr>
              <w:spacing w:after="0" w:line="240" w:lineRule="auto"/>
              <w:jc w:val="both"/>
              <w:rPr>
                <w:rFonts w:eastAsia="Arial Unicode MS" w:cs="Arial"/>
                <w:b/>
                <w:bCs/>
              </w:rPr>
            </w:pPr>
            <w:r>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236B9252" w14:textId="77777777" w:rsidR="00791CD6" w:rsidRDefault="00791CD6">
            <w:pPr>
              <w:spacing w:after="0" w:line="240" w:lineRule="auto"/>
              <w:jc w:val="center"/>
              <w:rPr>
                <w:rFonts w:cs="Arial"/>
                <w:b/>
                <w:bCs/>
              </w:rPr>
            </w:pPr>
            <w:r>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70D90D2E" w14:textId="77777777" w:rsidR="00791CD6" w:rsidRDefault="00791CD6">
            <w:pPr>
              <w:spacing w:after="0" w:line="240" w:lineRule="auto"/>
              <w:jc w:val="center"/>
              <w:rPr>
                <w:rFonts w:cs="Arial"/>
                <w:b/>
                <w:bCs/>
              </w:rPr>
            </w:pPr>
            <w:r>
              <w:rPr>
                <w:rFonts w:cs="Arial"/>
                <w:b/>
                <w:bCs/>
              </w:rPr>
              <w:t>Počet</w:t>
            </w:r>
          </w:p>
          <w:p w14:paraId="51DBA328" w14:textId="77777777" w:rsidR="00791CD6" w:rsidRDefault="00791CD6">
            <w:pPr>
              <w:spacing w:after="0" w:line="240" w:lineRule="auto"/>
              <w:jc w:val="center"/>
              <w:rPr>
                <w:rFonts w:eastAsia="Arial Unicode MS" w:cs="Arial"/>
                <w:b/>
                <w:bCs/>
              </w:rPr>
            </w:pPr>
            <w:r>
              <w:rPr>
                <w:rFonts w:cs="Arial"/>
                <w:b/>
                <w:bCs/>
              </w:rPr>
              <w:t>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720F22B3" w14:textId="77777777" w:rsidR="00791CD6" w:rsidRDefault="00791CD6">
            <w:pPr>
              <w:spacing w:after="0" w:line="240" w:lineRule="auto"/>
              <w:jc w:val="center"/>
              <w:rPr>
                <w:rFonts w:cs="Arial"/>
                <w:b/>
                <w:bCs/>
              </w:rPr>
            </w:pPr>
            <w:r>
              <w:rPr>
                <w:rFonts w:cs="Arial"/>
                <w:b/>
                <w:bCs/>
              </w:rPr>
              <w:t>Jednotková</w:t>
            </w:r>
          </w:p>
          <w:p w14:paraId="49B31FD1" w14:textId="77777777" w:rsidR="00791CD6" w:rsidRDefault="00791CD6">
            <w:pPr>
              <w:spacing w:after="0" w:line="240" w:lineRule="auto"/>
              <w:jc w:val="center"/>
              <w:rPr>
                <w:rFonts w:eastAsia="Arial Unicode MS" w:cs="Arial"/>
                <w:b/>
                <w:bCs/>
              </w:rPr>
            </w:pPr>
            <w:r>
              <w:rPr>
                <w:rFonts w:cs="Arial"/>
                <w:b/>
                <w:bCs/>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77D87940" w14:textId="77777777" w:rsidR="00791CD6" w:rsidRDefault="00791CD6">
            <w:pPr>
              <w:spacing w:after="0" w:line="240" w:lineRule="auto"/>
              <w:jc w:val="center"/>
              <w:rPr>
                <w:rFonts w:cs="Arial"/>
                <w:b/>
                <w:bCs/>
              </w:rPr>
            </w:pPr>
            <w:r>
              <w:rPr>
                <w:rFonts w:cs="Arial"/>
                <w:b/>
                <w:bCs/>
              </w:rPr>
              <w:t>Celková</w:t>
            </w:r>
          </w:p>
          <w:p w14:paraId="46B094C5" w14:textId="77777777" w:rsidR="00791CD6" w:rsidRDefault="00791CD6">
            <w:pPr>
              <w:spacing w:after="0" w:line="240" w:lineRule="auto"/>
              <w:jc w:val="center"/>
              <w:rPr>
                <w:rFonts w:eastAsia="Arial Unicode MS" w:cs="Arial"/>
                <w:b/>
                <w:bCs/>
              </w:rPr>
            </w:pPr>
            <w:r>
              <w:rPr>
                <w:rFonts w:cs="Arial"/>
                <w:b/>
                <w:bCs/>
              </w:rPr>
              <w:t>cena</w:t>
            </w:r>
          </w:p>
        </w:tc>
      </w:tr>
      <w:tr w:rsidR="00791CD6" w14:paraId="7EFD884D" w14:textId="77777777" w:rsidTr="00791CD6">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D3E218F" w14:textId="77777777" w:rsidR="00791CD6" w:rsidRDefault="00791CD6">
            <w:pPr>
              <w:spacing w:line="276" w:lineRule="auto"/>
              <w:jc w:val="both"/>
              <w:rPr>
                <w:rFonts w:cs="Arial"/>
              </w:rPr>
            </w:pPr>
            <w:r>
              <w:rPr>
                <w:rFonts w:cs="Arial"/>
              </w:rPr>
              <w:t>Kontrolní zkoušky</w:t>
            </w:r>
          </w:p>
        </w:tc>
        <w:tc>
          <w:tcPr>
            <w:tcW w:w="993" w:type="dxa"/>
            <w:tcBorders>
              <w:top w:val="single" w:sz="4" w:space="0" w:color="auto"/>
              <w:left w:val="nil"/>
              <w:bottom w:val="single" w:sz="4" w:space="0" w:color="auto"/>
              <w:right w:val="single" w:sz="4" w:space="0" w:color="auto"/>
            </w:tcBorders>
            <w:hideMark/>
          </w:tcPr>
          <w:p w14:paraId="239A344E" w14:textId="77777777" w:rsidR="00791CD6" w:rsidRDefault="00791CD6">
            <w:pPr>
              <w:spacing w:line="276" w:lineRule="auto"/>
              <w:jc w:val="center"/>
              <w:rPr>
                <w:rFonts w:eastAsia="Arial Unicode MS" w:cs="Arial"/>
              </w:rPr>
            </w:pPr>
            <w:r>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DD56781" w14:textId="77777777" w:rsidR="00791CD6" w:rsidRDefault="00791CD6">
            <w:pPr>
              <w:spacing w:line="276" w:lineRule="auto"/>
              <w:jc w:val="center"/>
              <w:rPr>
                <w:rFonts w:eastAsia="Arial Unicode MS" w:cs="Arial"/>
                <w:color w:val="FF0000"/>
              </w:rPr>
            </w:pPr>
            <w:r>
              <w:rPr>
                <w:rFonts w:eastAsia="Arial Unicode MS" w:cs="Arial"/>
              </w:rPr>
              <w:t>65</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2EF0B188" w14:textId="77777777" w:rsidR="00791CD6" w:rsidRDefault="00791CD6">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62D77703" w14:textId="77777777" w:rsidR="00791CD6" w:rsidRDefault="00791CD6">
            <w:pPr>
              <w:spacing w:line="276" w:lineRule="auto"/>
              <w:jc w:val="center"/>
              <w:rPr>
                <w:rFonts w:eastAsia="Arial Unicode MS" w:cs="Arial"/>
              </w:rPr>
            </w:pPr>
          </w:p>
        </w:tc>
      </w:tr>
      <w:tr w:rsidR="00791CD6" w14:paraId="22421A6A" w14:textId="77777777" w:rsidTr="00791CD6">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F62E67C" w14:textId="77777777" w:rsidR="00791CD6" w:rsidRDefault="00791CD6">
            <w:pPr>
              <w:spacing w:line="276" w:lineRule="auto"/>
              <w:jc w:val="both"/>
              <w:rPr>
                <w:rFonts w:cs="Arial"/>
              </w:rPr>
            </w:pPr>
            <w:r>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70310E44" w14:textId="77777777" w:rsidR="00791CD6" w:rsidRDefault="00791CD6">
            <w:pPr>
              <w:spacing w:line="276" w:lineRule="auto"/>
              <w:jc w:val="center"/>
              <w:rPr>
                <w:rFonts w:eastAsia="Arial Unicode MS" w:cs="Arial"/>
              </w:rPr>
            </w:pPr>
            <w:r>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4FD4423" w14:textId="77777777" w:rsidR="00791CD6" w:rsidRDefault="00791CD6">
            <w:pPr>
              <w:spacing w:line="276" w:lineRule="auto"/>
              <w:jc w:val="center"/>
              <w:rPr>
                <w:rFonts w:eastAsia="Arial Unicode MS" w:cs="Arial"/>
                <w:color w:val="FF0000"/>
              </w:rPr>
            </w:pPr>
            <w:r>
              <w:rPr>
                <w:rFonts w:eastAsia="Arial Unicode MS" w:cs="Arial"/>
              </w:rPr>
              <w:t>1550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232BA8E4" w14:textId="77777777" w:rsidR="00791CD6" w:rsidRDefault="00791CD6">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5CFAF2D1" w14:textId="77777777" w:rsidR="00791CD6" w:rsidRDefault="00791CD6">
            <w:pPr>
              <w:spacing w:line="276" w:lineRule="auto"/>
              <w:jc w:val="center"/>
              <w:rPr>
                <w:rFonts w:eastAsia="Arial Unicode MS" w:cs="Arial"/>
              </w:rPr>
            </w:pPr>
          </w:p>
        </w:tc>
      </w:tr>
      <w:tr w:rsidR="00791CD6" w14:paraId="03D0F1F7" w14:textId="77777777" w:rsidTr="00791CD6">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CFC09DB" w14:textId="77777777" w:rsidR="00791CD6" w:rsidRDefault="00791CD6">
            <w:pPr>
              <w:spacing w:line="276" w:lineRule="auto"/>
              <w:jc w:val="both"/>
              <w:rPr>
                <w:rFonts w:cs="Arial"/>
              </w:rPr>
            </w:pPr>
            <w:r>
              <w:rPr>
                <w:rFonts w:cs="Arial"/>
              </w:rPr>
              <w:t>Vyhotovení závěrečné zprávy</w:t>
            </w:r>
          </w:p>
        </w:tc>
        <w:tc>
          <w:tcPr>
            <w:tcW w:w="993" w:type="dxa"/>
            <w:tcBorders>
              <w:top w:val="single" w:sz="4" w:space="0" w:color="auto"/>
              <w:left w:val="nil"/>
              <w:bottom w:val="single" w:sz="4" w:space="0" w:color="auto"/>
              <w:right w:val="single" w:sz="4" w:space="0" w:color="auto"/>
            </w:tcBorders>
            <w:hideMark/>
          </w:tcPr>
          <w:p w14:paraId="4C12FCFC" w14:textId="77777777" w:rsidR="00791CD6" w:rsidRDefault="00791CD6">
            <w:pPr>
              <w:spacing w:line="276" w:lineRule="auto"/>
              <w:jc w:val="center"/>
              <w:rPr>
                <w:rFonts w:eastAsia="Arial Unicode MS" w:cs="Arial"/>
              </w:rPr>
            </w:pPr>
            <w:r>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F803501" w14:textId="77777777" w:rsidR="00791CD6" w:rsidRDefault="00791CD6">
            <w:pPr>
              <w:spacing w:line="276" w:lineRule="auto"/>
              <w:jc w:val="center"/>
              <w:rPr>
                <w:rFonts w:eastAsia="Arial Unicode MS" w:cs="Arial"/>
              </w:rPr>
            </w:pPr>
            <w:r>
              <w:rPr>
                <w:rFonts w:eastAsia="Arial Unicode MS" w:cs="Arial"/>
              </w:rPr>
              <w:t>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447E1897" w14:textId="77777777" w:rsidR="00791CD6" w:rsidRDefault="00791CD6">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34823FA8" w14:textId="77777777" w:rsidR="00791CD6" w:rsidRDefault="00791CD6">
            <w:pPr>
              <w:spacing w:line="276" w:lineRule="auto"/>
              <w:jc w:val="center"/>
              <w:rPr>
                <w:rFonts w:eastAsia="Arial Unicode MS" w:cs="Arial"/>
              </w:rPr>
            </w:pPr>
          </w:p>
        </w:tc>
      </w:tr>
      <w:tr w:rsidR="00791CD6" w14:paraId="17928608" w14:textId="77777777" w:rsidTr="00791CD6">
        <w:trPr>
          <w:trHeight w:val="300"/>
        </w:trPr>
        <w:tc>
          <w:tcPr>
            <w:tcW w:w="2976" w:type="dxa"/>
            <w:noWrap/>
            <w:tcMar>
              <w:top w:w="15" w:type="dxa"/>
              <w:left w:w="15" w:type="dxa"/>
              <w:bottom w:w="0" w:type="dxa"/>
              <w:right w:w="15" w:type="dxa"/>
            </w:tcMar>
          </w:tcPr>
          <w:p w14:paraId="01DF53B8" w14:textId="77777777" w:rsidR="00791CD6" w:rsidRDefault="00791CD6">
            <w:pPr>
              <w:spacing w:line="276" w:lineRule="auto"/>
              <w:jc w:val="both"/>
              <w:rPr>
                <w:rFonts w:eastAsia="Arial Unicode MS" w:cs="Arial"/>
              </w:rPr>
            </w:pPr>
          </w:p>
        </w:tc>
        <w:tc>
          <w:tcPr>
            <w:tcW w:w="993" w:type="dxa"/>
          </w:tcPr>
          <w:p w14:paraId="6F9B7C27" w14:textId="77777777" w:rsidR="00791CD6" w:rsidRDefault="00791CD6">
            <w:pPr>
              <w:spacing w:line="276" w:lineRule="auto"/>
              <w:jc w:val="right"/>
              <w:rPr>
                <w:rFonts w:eastAsia="Arial Unicode MS" w:cs="Arial"/>
              </w:rPr>
            </w:pPr>
          </w:p>
        </w:tc>
        <w:tc>
          <w:tcPr>
            <w:tcW w:w="1134" w:type="dxa"/>
            <w:noWrap/>
            <w:tcMar>
              <w:top w:w="15" w:type="dxa"/>
              <w:left w:w="15" w:type="dxa"/>
              <w:bottom w:w="0" w:type="dxa"/>
              <w:right w:w="15" w:type="dxa"/>
            </w:tcMar>
          </w:tcPr>
          <w:p w14:paraId="3AF6DADB" w14:textId="77777777" w:rsidR="00791CD6" w:rsidRDefault="00791CD6">
            <w:pPr>
              <w:spacing w:line="276" w:lineRule="auto"/>
              <w:jc w:val="right"/>
              <w:rPr>
                <w:rFonts w:eastAsia="Arial Unicode MS" w:cs="Arial"/>
              </w:rPr>
            </w:pPr>
          </w:p>
        </w:tc>
        <w:tc>
          <w:tcPr>
            <w:tcW w:w="1417" w:type="dxa"/>
            <w:noWrap/>
            <w:tcMar>
              <w:top w:w="15" w:type="dxa"/>
              <w:left w:w="15" w:type="dxa"/>
              <w:bottom w:w="0" w:type="dxa"/>
              <w:right w:w="15" w:type="dxa"/>
            </w:tcMar>
          </w:tcPr>
          <w:p w14:paraId="2B36E9B0" w14:textId="77777777" w:rsidR="00791CD6" w:rsidRDefault="00791CD6">
            <w:pPr>
              <w:spacing w:line="276" w:lineRule="auto"/>
              <w:jc w:val="right"/>
              <w:rPr>
                <w:rFonts w:eastAsia="Arial Unicode MS" w:cs="Arial"/>
              </w:rPr>
            </w:pPr>
          </w:p>
        </w:tc>
        <w:tc>
          <w:tcPr>
            <w:tcW w:w="1276" w:type="dxa"/>
            <w:noWrap/>
            <w:tcMar>
              <w:top w:w="15" w:type="dxa"/>
              <w:left w:w="15" w:type="dxa"/>
              <w:bottom w:w="0" w:type="dxa"/>
              <w:right w:w="15" w:type="dxa"/>
            </w:tcMar>
          </w:tcPr>
          <w:p w14:paraId="74AFCE84" w14:textId="77777777" w:rsidR="00791CD6" w:rsidRDefault="00791CD6">
            <w:pPr>
              <w:spacing w:line="276" w:lineRule="auto"/>
              <w:jc w:val="right"/>
              <w:rPr>
                <w:rFonts w:eastAsia="Arial Unicode MS" w:cs="Arial"/>
              </w:rPr>
            </w:pPr>
          </w:p>
        </w:tc>
      </w:tr>
    </w:tbl>
    <w:p w14:paraId="24C52F00" w14:textId="6B2C9FEB" w:rsidR="00F01FED" w:rsidRDefault="00791CD6" w:rsidP="00F01FED">
      <w:pPr>
        <w:spacing w:after="0" w:line="240" w:lineRule="auto"/>
        <w:ind w:left="426"/>
        <w:jc w:val="both"/>
        <w:rPr>
          <w:rFonts w:eastAsia="Times New Roman" w:cs="Times New Roman"/>
          <w:lang w:eastAsia="cs-CZ"/>
        </w:rPr>
      </w:pPr>
      <w:r>
        <w:rPr>
          <w:rFonts w:cs="Arial"/>
        </w:rPr>
        <w:t>Zhotovitel provede dílo v souladu s platnými technickými normami, drážními předpisy a Technickými kvalitativními podmínkami staveb státních drah v platném znění.</w:t>
      </w:r>
    </w:p>
    <w:p w14:paraId="6775EE8C" w14:textId="77777777" w:rsidR="00791CD6" w:rsidRPr="00F01FED" w:rsidRDefault="00791CD6"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2F20C0">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3A125A52" w:rsidR="00F01FED" w:rsidRPr="00742255" w:rsidRDefault="00F01FED" w:rsidP="002F20C0">
      <w:pPr>
        <w:numPr>
          <w:ilvl w:val="0"/>
          <w:numId w:val="7"/>
        </w:numPr>
        <w:spacing w:after="0" w:line="240" w:lineRule="auto"/>
        <w:ind w:left="851" w:hanging="425"/>
        <w:rPr>
          <w:rFonts w:eastAsia="Times New Roman" w:cs="Times New Roman"/>
          <w:lang w:eastAsia="cs-CZ"/>
        </w:rPr>
      </w:pPr>
      <w:r w:rsidRPr="00742255">
        <w:rPr>
          <w:rFonts w:eastAsia="Times New Roman" w:cs="Times New Roman"/>
          <w:lang w:eastAsia="cs-CZ"/>
        </w:rPr>
        <w:t xml:space="preserve">Výzva k podání nabídky č. j. </w:t>
      </w:r>
      <w:r w:rsidR="00BB4D16">
        <w:rPr>
          <w:rFonts w:eastAsia="Times New Roman" w:cs="Times New Roman"/>
          <w:lang w:eastAsia="cs-CZ"/>
        </w:rPr>
        <w:t>16011</w:t>
      </w:r>
      <w:r w:rsidR="00791CD6" w:rsidRPr="00742255">
        <w:rPr>
          <w:rFonts w:eastAsia="Times New Roman" w:cs="Times New Roman"/>
          <w:lang w:eastAsia="cs-CZ"/>
        </w:rPr>
        <w:t>/2021-SŽ-SSV-Ú3</w:t>
      </w:r>
      <w:r w:rsidRPr="00742255">
        <w:rPr>
          <w:rFonts w:eastAsia="Times New Roman" w:cs="Times New Roman"/>
          <w:lang w:eastAsia="cs-CZ"/>
        </w:rPr>
        <w:t xml:space="preserve"> ze dne </w:t>
      </w:r>
      <w:r w:rsidR="00BB4D16" w:rsidRPr="00AC2EC4">
        <w:rPr>
          <w:rFonts w:eastAsia="Times New Roman" w:cs="Times New Roman"/>
          <w:lang w:eastAsia="cs-CZ"/>
        </w:rPr>
        <w:t>7.</w:t>
      </w:r>
      <w:r w:rsidR="00BB4D16">
        <w:rPr>
          <w:rFonts w:eastAsia="Times New Roman" w:cs="Times New Roman"/>
          <w:lang w:eastAsia="cs-CZ"/>
        </w:rPr>
        <w:t xml:space="preserve"> 9. 2021</w:t>
      </w:r>
      <w:r w:rsidRPr="00742255">
        <w:rPr>
          <w:rFonts w:eastAsia="Times New Roman" w:cs="Times New Roman"/>
          <w:lang w:eastAsia="cs-CZ"/>
        </w:rPr>
        <w:t xml:space="preserve"> (dále jen “Výzva”), </w:t>
      </w:r>
    </w:p>
    <w:p w14:paraId="04D42F1D" w14:textId="77777777" w:rsidR="00F01FED" w:rsidRPr="00742255" w:rsidRDefault="00F01FED" w:rsidP="002F20C0">
      <w:pPr>
        <w:numPr>
          <w:ilvl w:val="0"/>
          <w:numId w:val="7"/>
        </w:numPr>
        <w:spacing w:after="0" w:line="240" w:lineRule="auto"/>
        <w:ind w:left="851" w:hanging="425"/>
        <w:rPr>
          <w:rFonts w:eastAsia="Times New Roman" w:cs="Times New Roman"/>
          <w:lang w:eastAsia="cs-CZ"/>
        </w:rPr>
      </w:pPr>
      <w:r w:rsidRPr="00742255">
        <w:rPr>
          <w:rFonts w:eastAsia="Times New Roman" w:cs="Times New Roman"/>
          <w:lang w:eastAsia="cs-CZ"/>
        </w:rPr>
        <w:t>Závazný vzor Smlouvy o dílo,</w:t>
      </w:r>
    </w:p>
    <w:p w14:paraId="5B2026CD" w14:textId="54F12694" w:rsidR="00F01FED" w:rsidRPr="00742255" w:rsidRDefault="00F01FED" w:rsidP="002F20C0">
      <w:pPr>
        <w:numPr>
          <w:ilvl w:val="0"/>
          <w:numId w:val="7"/>
        </w:numPr>
        <w:spacing w:after="0" w:line="240" w:lineRule="auto"/>
        <w:ind w:left="851" w:hanging="425"/>
        <w:rPr>
          <w:rFonts w:eastAsia="Times New Roman" w:cs="Times New Roman"/>
          <w:lang w:eastAsia="cs-CZ"/>
        </w:rPr>
      </w:pPr>
      <w:r w:rsidRPr="00742255">
        <w:rPr>
          <w:rFonts w:eastAsia="Times New Roman" w:cs="Times New Roman"/>
          <w:lang w:eastAsia="cs-CZ"/>
        </w:rPr>
        <w:t xml:space="preserve">Obchodní podmínky </w:t>
      </w:r>
      <w:r w:rsidR="00456F98" w:rsidRPr="00742255">
        <w:rPr>
          <w:rFonts w:eastAsia="Times New Roman" w:cs="Times New Roman"/>
          <w:lang w:eastAsia="cs-CZ"/>
        </w:rPr>
        <w:t>pro smlouvu o dílo na poskytování služeb OP SSV/03/21</w:t>
      </w:r>
      <w:r w:rsidRPr="00742255">
        <w:rPr>
          <w:rFonts w:eastAsia="Times New Roman" w:cs="Times New Roman"/>
          <w:lang w:val="en-US" w:eastAsia="cs-CZ"/>
        </w:rPr>
        <w:t>,</w:t>
      </w:r>
    </w:p>
    <w:p w14:paraId="7B7D7A4F" w14:textId="0E58932E" w:rsidR="00F01FED" w:rsidRPr="00742255" w:rsidRDefault="00742255" w:rsidP="002F20C0">
      <w:pPr>
        <w:numPr>
          <w:ilvl w:val="0"/>
          <w:numId w:val="7"/>
        </w:numPr>
        <w:spacing w:after="0" w:line="240" w:lineRule="auto"/>
        <w:ind w:left="851" w:hanging="425"/>
        <w:rPr>
          <w:rFonts w:eastAsia="Times New Roman" w:cs="Times New Roman"/>
          <w:lang w:eastAsia="cs-CZ"/>
        </w:rPr>
      </w:pPr>
      <w:r w:rsidRPr="00742255">
        <w:rPr>
          <w:rFonts w:eastAsia="Times New Roman" w:cs="Arial"/>
          <w:lang w:eastAsia="cs-CZ"/>
        </w:rPr>
        <w:t>DSP (Projekt stavby), schválená dne 11. 06. 2021, č. j. 81346/2021-SŽ-GŘ-O6-Hor</w:t>
      </w:r>
      <w:r w:rsidR="00F01FED" w:rsidRPr="00742255">
        <w:rPr>
          <w:rFonts w:eastAsia="Times New Roman" w:cs="Times New Roman"/>
          <w:lang w:eastAsia="cs-CZ"/>
        </w:rPr>
        <w:t>.</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2F20C0">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2F20C0">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0A35B70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w:t>
      </w:r>
      <w:r w:rsidR="00C10D18">
        <w:rPr>
          <w:rFonts w:eastAsia="Times New Roman" w:cs="Times New Roman"/>
          <w:lang w:eastAsia="cs-CZ"/>
        </w:rPr>
        <w:t> </w:t>
      </w:r>
      <w:r w:rsidRPr="00F01FED">
        <w:rPr>
          <w:rFonts w:eastAsia="Times New Roman" w:cs="Times New Roman"/>
          <w:lang w:eastAsia="cs-CZ"/>
        </w:rPr>
        <w:t>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18D6FD4F" w:rsidR="00F01FED" w:rsidRPr="00F01FED" w:rsidRDefault="00A53928" w:rsidP="002F20C0">
      <w:pPr>
        <w:numPr>
          <w:ilvl w:val="0"/>
          <w:numId w:val="6"/>
        </w:numPr>
        <w:tabs>
          <w:tab w:val="num" w:pos="426"/>
        </w:tabs>
        <w:spacing w:after="120" w:line="240" w:lineRule="auto"/>
        <w:ind w:left="426" w:hanging="426"/>
        <w:rPr>
          <w:rFonts w:eastAsia="Times New Roman" w:cs="Times New Roman"/>
          <w:b/>
          <w:u w:val="single"/>
          <w:lang w:eastAsia="cs-CZ"/>
        </w:rPr>
      </w:pPr>
      <w:r>
        <w:rPr>
          <w:rFonts w:eastAsia="Times New Roman" w:cs="Times New Roman"/>
          <w:b/>
          <w:u w:val="single"/>
          <w:lang w:eastAsia="cs-CZ"/>
        </w:rPr>
        <w:t>Doba a místo plnění VZ</w:t>
      </w:r>
      <w:r w:rsidR="00F01FED" w:rsidRPr="00F01FED">
        <w:rPr>
          <w:rFonts w:eastAsia="Times New Roman" w:cs="Times New Roman"/>
          <w:b/>
          <w:u w:val="single"/>
          <w:lang w:eastAsia="cs-CZ"/>
        </w:rPr>
        <w:t>:</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5390DA9E" w:rsidR="00F01FED" w:rsidRPr="004A7EE4" w:rsidRDefault="004A7EE4" w:rsidP="00F01FED">
      <w:pPr>
        <w:spacing w:after="0" w:line="240" w:lineRule="auto"/>
        <w:ind w:left="426"/>
        <w:rPr>
          <w:rFonts w:eastAsia="Times New Roman" w:cs="Times New Roman"/>
          <w:lang w:eastAsia="cs-CZ"/>
        </w:rPr>
      </w:pPr>
      <w:r>
        <w:rPr>
          <w:rFonts w:eastAsia="Times New Roman" w:cs="Times New Roman"/>
          <w:b/>
          <w:u w:val="single"/>
          <w:lang w:eastAsia="cs-CZ"/>
        </w:rPr>
        <w:t>Termín z</w:t>
      </w:r>
      <w:r w:rsidR="00F01FED" w:rsidRPr="00F01FED">
        <w:rPr>
          <w:rFonts w:eastAsia="Times New Roman" w:cs="Times New Roman"/>
          <w:b/>
          <w:u w:val="single"/>
          <w:lang w:eastAsia="cs-CZ"/>
        </w:rPr>
        <w:t>ahájení plnění:</w:t>
      </w:r>
      <w:r w:rsidR="00F01FED" w:rsidRPr="00F01FED">
        <w:rPr>
          <w:rFonts w:eastAsia="Times New Roman" w:cs="Times New Roman"/>
          <w:lang w:eastAsia="cs-CZ"/>
        </w:rPr>
        <w:t xml:space="preserve"> </w:t>
      </w:r>
      <w:r>
        <w:rPr>
          <w:rFonts w:eastAsia="Times New Roman" w:cs="Times New Roman"/>
          <w:lang w:eastAsia="cs-CZ"/>
        </w:rPr>
        <w:t xml:space="preserve">bezodkladně po </w:t>
      </w:r>
      <w:r w:rsidR="00F01FED" w:rsidRPr="004A7EE4">
        <w:rPr>
          <w:rFonts w:eastAsia="Times New Roman" w:cs="Times New Roman"/>
          <w:lang w:eastAsia="cs-CZ"/>
        </w:rPr>
        <w:t>nabytí účinnosti smlouvy</w:t>
      </w:r>
      <w:r w:rsidRPr="004A7EE4">
        <w:rPr>
          <w:rFonts w:eastAsia="Times New Roman" w:cs="Times New Roman"/>
          <w:lang w:eastAsia="cs-CZ"/>
        </w:rPr>
        <w:t xml:space="preserve"> o výkonu činnosti odborného geotechnického dozoru pro stavbu</w:t>
      </w:r>
      <w:r w:rsidR="00F01FED" w:rsidRPr="004A7EE4">
        <w:rPr>
          <w:rFonts w:eastAsia="Times New Roman" w:cs="Times New Roman"/>
          <w:lang w:eastAsia="cs-CZ"/>
        </w:rPr>
        <w:t>.</w:t>
      </w:r>
    </w:p>
    <w:p w14:paraId="57AFE5B4" w14:textId="495BA711" w:rsidR="00F01FED" w:rsidRPr="00F01FED" w:rsidRDefault="004A7EE4" w:rsidP="00F01FED">
      <w:pPr>
        <w:spacing w:after="0" w:line="240" w:lineRule="auto"/>
        <w:ind w:left="426"/>
        <w:rPr>
          <w:rFonts w:eastAsia="Times New Roman" w:cs="Times New Roman"/>
          <w:b/>
          <w:u w:val="single"/>
          <w:lang w:eastAsia="cs-CZ"/>
        </w:rPr>
      </w:pPr>
      <w:r>
        <w:rPr>
          <w:rFonts w:eastAsia="Times New Roman" w:cs="Times New Roman"/>
          <w:b/>
          <w:u w:val="single"/>
          <w:lang w:eastAsia="cs-CZ"/>
        </w:rPr>
        <w:lastRenderedPageBreak/>
        <w:t>Termín u</w:t>
      </w:r>
      <w:r w:rsidR="00F01FED" w:rsidRPr="00F01FED">
        <w:rPr>
          <w:rFonts w:eastAsia="Times New Roman" w:cs="Times New Roman"/>
          <w:b/>
          <w:u w:val="single"/>
          <w:lang w:eastAsia="cs-CZ"/>
        </w:rPr>
        <w:t>končení plnění:</w:t>
      </w:r>
    </w:p>
    <w:p w14:paraId="120C0C1A" w14:textId="77777777" w:rsidR="00F01FED" w:rsidRPr="00F01FED" w:rsidRDefault="00F01FED" w:rsidP="00F01FED">
      <w:pPr>
        <w:spacing w:after="0" w:line="240" w:lineRule="auto"/>
        <w:ind w:left="426"/>
        <w:rPr>
          <w:rFonts w:eastAsia="Times New Roman" w:cs="Times New Roman"/>
          <w:b/>
          <w:lang w:eastAsia="cs-CZ"/>
        </w:rPr>
      </w:pPr>
    </w:p>
    <w:p w14:paraId="7338EF86" w14:textId="0709FC53" w:rsidR="00F01FED" w:rsidRPr="00F01FED" w:rsidRDefault="004A7EE4" w:rsidP="00F01FED">
      <w:pPr>
        <w:spacing w:after="0" w:line="240" w:lineRule="auto"/>
        <w:ind w:left="426"/>
        <w:rPr>
          <w:rFonts w:eastAsia="Times New Roman" w:cs="Times New Roman"/>
          <w:i/>
          <w:color w:val="FF0000"/>
          <w:lang w:eastAsia="cs-CZ"/>
        </w:rPr>
      </w:pPr>
      <w:r>
        <w:rPr>
          <w:rFonts w:eastAsia="Times New Roman" w:cs="Arial"/>
          <w:lang w:eastAsia="cs-CZ"/>
        </w:rPr>
        <w:t xml:space="preserve">do </w:t>
      </w:r>
      <w:r>
        <w:rPr>
          <w:rFonts w:eastAsia="Times New Roman" w:cs="Arial"/>
          <w:b/>
          <w:lang w:eastAsia="cs-CZ"/>
        </w:rPr>
        <w:t>39</w:t>
      </w:r>
      <w:r>
        <w:rPr>
          <w:rFonts w:eastAsia="Times New Roman" w:cs="Arial"/>
          <w:lang w:eastAsia="cs-CZ"/>
        </w:rPr>
        <w:t xml:space="preserve"> měsíců ode dne zahájení stavebních prací na předmětné stavbě, kdy je předpokládáno ukončení stavebních prací.</w:t>
      </w:r>
    </w:p>
    <w:p w14:paraId="58CA8196" w14:textId="77777777" w:rsidR="004A7EE4" w:rsidRDefault="004A7EE4" w:rsidP="004A7EE4">
      <w:pPr>
        <w:spacing w:after="0" w:line="240" w:lineRule="auto"/>
        <w:jc w:val="both"/>
        <w:rPr>
          <w:rFonts w:eastAsia="Times New Roman" w:cs="Times New Roman"/>
          <w:b/>
          <w:highlight w:val="green"/>
          <w:lang w:eastAsia="cs-CZ"/>
        </w:rPr>
      </w:pPr>
    </w:p>
    <w:p w14:paraId="1B527A1D" w14:textId="77777777" w:rsidR="004A7EE4" w:rsidRPr="005720F4" w:rsidRDefault="004A7EE4" w:rsidP="004A7EE4">
      <w:pPr>
        <w:spacing w:after="0" w:line="240" w:lineRule="auto"/>
        <w:ind w:left="426"/>
        <w:rPr>
          <w:rFonts w:eastAsia="Times New Roman" w:cs="Arial"/>
          <w:lang w:eastAsia="cs-CZ"/>
        </w:rPr>
      </w:pPr>
      <w:r w:rsidRPr="005720F4">
        <w:rPr>
          <w:rFonts w:eastAsia="Times New Roman" w:cs="Arial"/>
          <w:lang w:eastAsia="cs-CZ"/>
        </w:rPr>
        <w:t>Činnost odborného geotechnického dozoru pro stavbu bude probíhat při</w:t>
      </w:r>
      <w:r w:rsidRPr="005720F4">
        <w:rPr>
          <w:rFonts w:eastAsia="Times New Roman" w:cs="Arial"/>
          <w:b/>
          <w:lang w:eastAsia="cs-CZ"/>
        </w:rPr>
        <w:t xml:space="preserve"> </w:t>
      </w:r>
      <w:r w:rsidRPr="005720F4">
        <w:rPr>
          <w:rFonts w:eastAsia="Times New Roman" w:cs="Arial"/>
          <w:lang w:eastAsia="cs-CZ"/>
        </w:rPr>
        <w:t>realizaci stavby</w:t>
      </w:r>
      <w:r>
        <w:rPr>
          <w:rFonts w:eastAsia="Times New Roman" w:cs="Arial"/>
          <w:lang w:eastAsia="cs-CZ"/>
        </w:rPr>
        <w:t xml:space="preserve"> nárazově, dle stavebních postupů</w:t>
      </w:r>
      <w:r w:rsidRPr="005720F4">
        <w:rPr>
          <w:rFonts w:eastAsia="Times New Roman" w:cs="Arial"/>
          <w:lang w:eastAsia="cs-CZ"/>
        </w:rPr>
        <w:t>:</w:t>
      </w:r>
    </w:p>
    <w:p w14:paraId="64E40BB2" w14:textId="46237341" w:rsidR="004A7EE4" w:rsidRDefault="004A7EE4" w:rsidP="004A7EE4">
      <w:pPr>
        <w:spacing w:after="0" w:line="240" w:lineRule="auto"/>
        <w:ind w:left="426"/>
        <w:jc w:val="both"/>
        <w:rPr>
          <w:rFonts w:eastAsia="Times New Roman" w:cs="Times New Roman"/>
          <w:b/>
          <w:lang w:eastAsia="cs-CZ"/>
        </w:rPr>
      </w:pPr>
      <w:r w:rsidRPr="009A0A7F">
        <w:rPr>
          <w:rFonts w:eastAsia="Times New Roman" w:cs="Arial"/>
          <w:b/>
          <w:lang w:eastAsia="cs-CZ"/>
        </w:rPr>
        <w:t>39</w:t>
      </w:r>
      <w:r w:rsidRPr="005720F4">
        <w:rPr>
          <w:rFonts w:eastAsia="Times New Roman" w:cs="Arial"/>
          <w:lang w:eastAsia="cs-CZ"/>
        </w:rPr>
        <w:t xml:space="preserve"> měsíců (</w:t>
      </w:r>
      <w:r>
        <w:rPr>
          <w:rFonts w:eastAsia="Times New Roman" w:cs="Arial"/>
          <w:lang w:eastAsia="cs-CZ"/>
        </w:rPr>
        <w:t>10</w:t>
      </w:r>
      <w:r w:rsidRPr="005720F4">
        <w:rPr>
          <w:rFonts w:eastAsia="Times New Roman" w:cs="Arial"/>
          <w:lang w:eastAsia="cs-CZ"/>
        </w:rPr>
        <w:t>/202</w:t>
      </w:r>
      <w:r>
        <w:rPr>
          <w:rFonts w:eastAsia="Times New Roman" w:cs="Arial"/>
          <w:lang w:eastAsia="cs-CZ"/>
        </w:rPr>
        <w:t>1</w:t>
      </w:r>
      <w:r w:rsidRPr="005720F4">
        <w:rPr>
          <w:rFonts w:eastAsia="Times New Roman" w:cs="Arial"/>
          <w:lang w:eastAsia="cs-CZ"/>
        </w:rPr>
        <w:t xml:space="preserve"> – 12/202</w:t>
      </w:r>
      <w:r>
        <w:rPr>
          <w:rFonts w:eastAsia="Times New Roman" w:cs="Arial"/>
          <w:lang w:eastAsia="cs-CZ"/>
        </w:rPr>
        <w:t>4</w:t>
      </w:r>
      <w:r w:rsidRPr="005720F4">
        <w:rPr>
          <w:rFonts w:eastAsia="Times New Roman" w:cs="Arial"/>
          <w:lang w:eastAsia="cs-CZ"/>
        </w:rPr>
        <w:t xml:space="preserve">, z toho kolejové výluky </w:t>
      </w:r>
      <w:r>
        <w:rPr>
          <w:rFonts w:eastAsia="Times New Roman" w:cs="Arial"/>
          <w:lang w:eastAsia="cs-CZ"/>
        </w:rPr>
        <w:t>délky 940 dnů = přibližně 31</w:t>
      </w:r>
      <w:r w:rsidRPr="005720F4">
        <w:rPr>
          <w:rFonts w:eastAsia="Times New Roman" w:cs="Arial"/>
          <w:lang w:eastAsia="cs-CZ"/>
        </w:rPr>
        <w:t xml:space="preserve"> měsíců)</w:t>
      </w:r>
    </w:p>
    <w:p w14:paraId="118014FA" w14:textId="772BC2FB"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6751EE09" w14:textId="77777777" w:rsidR="004A7EE4" w:rsidRDefault="004A7EE4" w:rsidP="002F20C0">
      <w:pPr>
        <w:pStyle w:val="Odstavecseseznamem"/>
        <w:numPr>
          <w:ilvl w:val="0"/>
          <w:numId w:val="21"/>
        </w:numPr>
        <w:overflowPunct w:val="0"/>
        <w:autoSpaceDE w:val="0"/>
        <w:autoSpaceDN w:val="0"/>
        <w:adjustRightInd w:val="0"/>
        <w:spacing w:before="120" w:after="0" w:line="240" w:lineRule="auto"/>
        <w:ind w:left="709" w:hanging="284"/>
        <w:jc w:val="both"/>
        <w:rPr>
          <w:rFonts w:eastAsia="Times New Roman" w:cs="Arial"/>
          <w:lang w:eastAsia="cs-CZ"/>
        </w:rPr>
      </w:pPr>
      <w:r>
        <w:rPr>
          <w:rFonts w:eastAsia="Times New Roman" w:cs="Times New Roman"/>
          <w:b/>
          <w:lang w:eastAsia="cs-CZ"/>
        </w:rPr>
        <w:t>Pro předání díla</w:t>
      </w:r>
      <w:r>
        <w:rPr>
          <w:rFonts w:eastAsia="Times New Roman" w:cs="Times New Roman"/>
          <w:lang w:eastAsia="cs-CZ"/>
        </w:rPr>
        <w:t xml:space="preserve"> - Správa železnic, státní organizace, Stavební správa východ, Nerudova 1, 779 00 Olomouc</w:t>
      </w:r>
    </w:p>
    <w:p w14:paraId="4D25AC7B" w14:textId="5EFC4CFD" w:rsidR="004A7EE4" w:rsidRDefault="004A7EE4" w:rsidP="002F20C0">
      <w:pPr>
        <w:pStyle w:val="Odstavecseseznamem"/>
        <w:numPr>
          <w:ilvl w:val="3"/>
          <w:numId w:val="22"/>
        </w:numPr>
        <w:spacing w:after="0" w:line="240" w:lineRule="auto"/>
        <w:ind w:left="709" w:hanging="283"/>
        <w:rPr>
          <w:rFonts w:eastAsia="Times New Roman" w:cs="Times New Roman"/>
          <w:lang w:eastAsia="cs-CZ"/>
        </w:rPr>
      </w:pPr>
      <w:r>
        <w:rPr>
          <w:rFonts w:eastAsia="Times New Roman" w:cs="Arial"/>
          <w:b/>
          <w:lang w:eastAsia="cs-CZ"/>
        </w:rPr>
        <w:t>pro geotechnický dozor a konzultační činnost</w:t>
      </w:r>
      <w:r>
        <w:rPr>
          <w:rFonts w:eastAsia="Times New Roman" w:cs="Arial"/>
          <w:lang w:eastAsia="cs-CZ"/>
        </w:rPr>
        <w:t xml:space="preserve">: místo stavby </w:t>
      </w:r>
      <w:r>
        <w:rPr>
          <w:rFonts w:eastAsia="Times New Roman" w:cs="Arial"/>
          <w:b/>
          <w:lang w:eastAsia="cs-CZ"/>
        </w:rPr>
        <w:t>„Rekonstrukce ŽST Vsetín“</w:t>
      </w:r>
    </w:p>
    <w:p w14:paraId="37D57650" w14:textId="12CF35FC" w:rsidR="004A7EE4" w:rsidRPr="004A1C03" w:rsidRDefault="004A1C03" w:rsidP="00AC2EC4">
      <w:pPr>
        <w:overflowPunct w:val="0"/>
        <w:autoSpaceDE w:val="0"/>
        <w:autoSpaceDN w:val="0"/>
        <w:adjustRightInd w:val="0"/>
        <w:spacing w:before="120" w:after="0" w:line="240" w:lineRule="auto"/>
        <w:ind w:left="425"/>
        <w:jc w:val="both"/>
        <w:rPr>
          <w:rFonts w:eastAsia="Times New Roman" w:cs="Times New Roman"/>
          <w:b/>
          <w:lang w:eastAsia="cs-CZ"/>
        </w:rPr>
      </w:pPr>
      <w:r w:rsidRPr="00AC2EC4">
        <w:rPr>
          <w:rFonts w:eastAsia="Times New Roman" w:cs="Arial"/>
          <w:lang w:eastAsia="cs-CZ"/>
        </w:rPr>
        <w:t>Je dáno místem, v němž má být Dílo dle Projektu a příslušných veřejnoprávních povolení umístěno.</w:t>
      </w:r>
    </w:p>
    <w:p w14:paraId="6C103EF9" w14:textId="77777777" w:rsidR="004A1C03" w:rsidRPr="00F01FED" w:rsidRDefault="004A1C03"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1CC5B9C3" w:rsidR="00F01FED" w:rsidRPr="006974BB" w:rsidRDefault="00F01FED" w:rsidP="002F20C0">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A53928">
        <w:rPr>
          <w:rFonts w:eastAsia="Times New Roman" w:cs="Times New Roman"/>
          <w:b/>
          <w:u w:val="single"/>
          <w:lang w:eastAsia="cs-CZ"/>
        </w:rPr>
        <w:t xml:space="preserve"> a fakturace</w:t>
      </w:r>
      <w:r w:rsidRPr="00F01FED">
        <w:rPr>
          <w:rFonts w:eastAsia="Times New Roman" w:cs="Times New Roman"/>
          <w:b/>
          <w:u w:val="single"/>
          <w:lang w:eastAsia="cs-CZ"/>
        </w:rPr>
        <w:t>:</w:t>
      </w:r>
    </w:p>
    <w:p w14:paraId="79FBEE49" w14:textId="77777777" w:rsidR="00791CD6" w:rsidRDefault="00791CD6" w:rsidP="00791CD6">
      <w:pPr>
        <w:autoSpaceDE w:val="0"/>
        <w:autoSpaceDN w:val="0"/>
        <w:spacing w:after="0" w:line="240" w:lineRule="auto"/>
        <w:ind w:firstLine="426"/>
        <w:rPr>
          <w:rFonts w:eastAsia="Times New Roman" w:cs="Times New Roman"/>
          <w:u w:val="single"/>
          <w:lang w:eastAsia="cs-CZ"/>
        </w:rPr>
      </w:pPr>
      <w:r>
        <w:rPr>
          <w:rFonts w:eastAsia="Times New Roman" w:cs="Times New Roman"/>
          <w:u w:val="single"/>
          <w:lang w:eastAsia="cs-CZ"/>
        </w:rPr>
        <w:t>Zpracované dílo je nutno vyhotovit v počtu:</w:t>
      </w:r>
    </w:p>
    <w:p w14:paraId="50F1661F" w14:textId="77777777" w:rsidR="00791CD6" w:rsidRDefault="00791CD6" w:rsidP="00791CD6">
      <w:pPr>
        <w:autoSpaceDE w:val="0"/>
        <w:autoSpaceDN w:val="0"/>
        <w:spacing w:after="0" w:line="240" w:lineRule="auto"/>
        <w:ind w:firstLine="426"/>
        <w:rPr>
          <w:rFonts w:eastAsia="Times New Roman" w:cs="Times New Roman"/>
          <w:b/>
          <w:lang w:eastAsia="cs-CZ"/>
        </w:rPr>
      </w:pPr>
      <w:r>
        <w:rPr>
          <w:rFonts w:eastAsia="Times New Roman" w:cs="Times New Roman"/>
          <w:b/>
          <w:lang w:eastAsia="cs-CZ"/>
        </w:rPr>
        <w:t>-</w:t>
      </w:r>
      <w:r>
        <w:rPr>
          <w:rFonts w:eastAsia="Times New Roman" w:cs="Times New Roman"/>
          <w:lang w:eastAsia="cs-CZ"/>
        </w:rPr>
        <w:t xml:space="preserve"> </w:t>
      </w:r>
      <w:r>
        <w:rPr>
          <w:rFonts w:eastAsia="Times New Roman" w:cs="Times New Roman"/>
          <w:b/>
          <w:lang w:eastAsia="cs-CZ"/>
        </w:rPr>
        <w:t>2x   závěrečná zpráva v listinné formě</w:t>
      </w:r>
    </w:p>
    <w:p w14:paraId="57E799FD" w14:textId="77777777" w:rsidR="00791CD6" w:rsidRDefault="00791CD6" w:rsidP="00791CD6">
      <w:pPr>
        <w:autoSpaceDE w:val="0"/>
        <w:autoSpaceDN w:val="0"/>
        <w:spacing w:after="0" w:line="240" w:lineRule="auto"/>
        <w:ind w:firstLine="426"/>
        <w:rPr>
          <w:rFonts w:eastAsia="Times New Roman" w:cs="Times New Roman"/>
          <w:b/>
          <w:lang w:eastAsia="cs-CZ"/>
        </w:rPr>
      </w:pPr>
      <w:r>
        <w:rPr>
          <w:rFonts w:eastAsia="Times New Roman" w:cs="Times New Roman"/>
          <w:b/>
          <w:lang w:eastAsia="cs-CZ"/>
        </w:rPr>
        <w:t>- 1x   závěrečná zpráva v </w:t>
      </w:r>
      <w:proofErr w:type="spellStart"/>
      <w:r>
        <w:rPr>
          <w:rFonts w:eastAsia="Times New Roman" w:cs="Times New Roman"/>
          <w:b/>
          <w:lang w:eastAsia="cs-CZ"/>
        </w:rPr>
        <w:t>dig</w:t>
      </w:r>
      <w:proofErr w:type="spellEnd"/>
      <w:r>
        <w:rPr>
          <w:rFonts w:eastAsia="Times New Roman" w:cs="Times New Roman"/>
          <w:b/>
          <w:lang w:eastAsia="cs-CZ"/>
        </w:rPr>
        <w:t>. formě (</w:t>
      </w:r>
      <w:proofErr w:type="spellStart"/>
      <w:r>
        <w:rPr>
          <w:rFonts w:eastAsia="Times New Roman" w:cs="Times New Roman"/>
          <w:b/>
          <w:lang w:eastAsia="cs-CZ"/>
        </w:rPr>
        <w:t>pdf</w:t>
      </w:r>
      <w:proofErr w:type="spellEnd"/>
      <w:r>
        <w:rPr>
          <w:rFonts w:eastAsia="Times New Roman" w:cs="Times New Roman"/>
          <w:b/>
          <w:lang w:eastAsia="cs-CZ"/>
        </w:rPr>
        <w:t xml:space="preserve">) </w:t>
      </w:r>
    </w:p>
    <w:p w14:paraId="6B0B59DF" w14:textId="77777777" w:rsidR="00791CD6" w:rsidRDefault="00791CD6" w:rsidP="00791CD6">
      <w:pPr>
        <w:autoSpaceDE w:val="0"/>
        <w:autoSpaceDN w:val="0"/>
        <w:spacing w:after="0" w:line="240" w:lineRule="auto"/>
        <w:rPr>
          <w:rFonts w:eastAsia="Times New Roman" w:cs="Times New Roman"/>
          <w:lang w:eastAsia="cs-CZ"/>
        </w:rPr>
      </w:pPr>
    </w:p>
    <w:p w14:paraId="2D83AD7C" w14:textId="77777777" w:rsidR="00791CD6" w:rsidRDefault="00791CD6" w:rsidP="00791CD6">
      <w:pPr>
        <w:autoSpaceDE w:val="0"/>
        <w:autoSpaceDN w:val="0"/>
        <w:spacing w:after="0" w:line="240" w:lineRule="auto"/>
        <w:ind w:left="426" w:right="136"/>
        <w:jc w:val="both"/>
        <w:rPr>
          <w:rFonts w:eastAsia="Times New Roman" w:cs="Times New Roman"/>
          <w:lang w:eastAsia="cs-CZ"/>
        </w:rPr>
      </w:pPr>
      <w:r>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262DC8C1" w14:textId="2FA3300F" w:rsidR="00F01FED" w:rsidRPr="00F01FED" w:rsidRDefault="00791CD6" w:rsidP="00791CD6">
      <w:pPr>
        <w:tabs>
          <w:tab w:val="left" w:pos="5597"/>
        </w:tabs>
        <w:spacing w:after="0" w:line="240" w:lineRule="auto"/>
        <w:ind w:left="426"/>
        <w:jc w:val="both"/>
        <w:rPr>
          <w:rFonts w:eastAsia="Times New Roman" w:cs="Times New Roman"/>
          <w:lang w:eastAsia="cs-CZ"/>
        </w:rPr>
      </w:pPr>
      <w:r>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objednatele pro příslušnou stavbu. Tyto tabulky jsou podkladem pro fakturaci a musí být přílohou daňového dokladu.</w:t>
      </w:r>
    </w:p>
    <w:p w14:paraId="1501E9A2" w14:textId="77777777" w:rsidR="00791CD6" w:rsidRDefault="00791CD6" w:rsidP="00F01FED">
      <w:pPr>
        <w:tabs>
          <w:tab w:val="left" w:pos="5597"/>
        </w:tabs>
        <w:spacing w:after="0" w:line="240" w:lineRule="auto"/>
        <w:ind w:left="426"/>
        <w:jc w:val="both"/>
        <w:rPr>
          <w:rFonts w:eastAsia="Times New Roman" w:cs="Times New Roman"/>
          <w:lang w:eastAsia="cs-CZ"/>
        </w:rPr>
      </w:pPr>
    </w:p>
    <w:p w14:paraId="457B6662" w14:textId="14C99911"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2F20C0">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2F20C0">
      <w:pPr>
        <w:numPr>
          <w:ilvl w:val="0"/>
          <w:numId w:val="15"/>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2F20C0">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2F20C0">
      <w:pPr>
        <w:numPr>
          <w:ilvl w:val="0"/>
          <w:numId w:val="15"/>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38086522" w14:textId="77777777" w:rsidR="00F01FED" w:rsidRPr="00F01FED" w:rsidRDefault="00F01FED" w:rsidP="00002D98">
      <w:pPr>
        <w:numPr>
          <w:ilvl w:val="0"/>
          <w:numId w:val="13"/>
        </w:numPr>
        <w:spacing w:after="12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002D98">
      <w:pPr>
        <w:numPr>
          <w:ilvl w:val="0"/>
          <w:numId w:val="13"/>
        </w:numPr>
        <w:spacing w:after="0" w:line="240" w:lineRule="auto"/>
        <w:ind w:left="901" w:hanging="35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07D311B" w14:textId="7F8E43FB" w:rsidR="00F01FED" w:rsidRPr="004A7EE4" w:rsidRDefault="004A7EE4" w:rsidP="00002D98">
      <w:pPr>
        <w:pStyle w:val="Odstavecseseznamem"/>
        <w:numPr>
          <w:ilvl w:val="3"/>
          <w:numId w:val="6"/>
        </w:numPr>
        <w:tabs>
          <w:tab w:val="clear" w:pos="2880"/>
        </w:tabs>
        <w:spacing w:after="120" w:line="240" w:lineRule="auto"/>
        <w:ind w:left="1276" w:hanging="283"/>
        <w:jc w:val="both"/>
        <w:rPr>
          <w:rFonts w:eastAsia="Times New Roman" w:cs="Times New Roman"/>
          <w:b/>
          <w:lang w:eastAsia="cs-CZ"/>
        </w:rPr>
      </w:pPr>
      <w:r w:rsidRPr="004A7EE4">
        <w:rPr>
          <w:rFonts w:eastAsia="Times New Roman" w:cs="Times New Roman"/>
          <w:b/>
          <w:lang w:eastAsia="cs-CZ"/>
        </w:rPr>
        <w:t>geologické práce</w:t>
      </w:r>
    </w:p>
    <w:p w14:paraId="3DD1B220" w14:textId="4018A1BD" w:rsidR="00F01FED" w:rsidRPr="00002D98" w:rsidRDefault="004A7EE4" w:rsidP="00002D98">
      <w:pPr>
        <w:pStyle w:val="Odstavecseseznamem"/>
        <w:numPr>
          <w:ilvl w:val="3"/>
          <w:numId w:val="6"/>
        </w:numPr>
        <w:tabs>
          <w:tab w:val="clear" w:pos="2880"/>
        </w:tabs>
        <w:spacing w:after="120" w:line="240" w:lineRule="auto"/>
        <w:ind w:left="1276" w:hanging="283"/>
        <w:jc w:val="both"/>
        <w:rPr>
          <w:rFonts w:eastAsia="Times New Roman" w:cs="Times New Roman"/>
          <w:b/>
          <w:lang w:eastAsia="cs-CZ"/>
        </w:rPr>
      </w:pPr>
      <w:r w:rsidRPr="004A7EE4">
        <w:rPr>
          <w:rFonts w:eastAsia="Times New Roman" w:cs="Times New Roman"/>
          <w:b/>
          <w:lang w:eastAsia="cs-CZ"/>
        </w:rPr>
        <w:t>projektová činnost ve výstavbě</w:t>
      </w:r>
    </w:p>
    <w:p w14:paraId="2F6BA760" w14:textId="420BC7DD" w:rsidR="00456F98" w:rsidRDefault="004554EE" w:rsidP="002F20C0">
      <w:pPr>
        <w:numPr>
          <w:ilvl w:val="0"/>
          <w:numId w:val="13"/>
        </w:numPr>
        <w:spacing w:after="0" w:line="240" w:lineRule="auto"/>
        <w:ind w:left="907"/>
        <w:jc w:val="both"/>
        <w:rPr>
          <w:rFonts w:eastAsia="Times New Roman" w:cs="Arial"/>
          <w:lang w:eastAsia="cs-CZ"/>
        </w:rPr>
      </w:pPr>
      <w:r>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7AA2D120" w14:textId="76631679" w:rsidR="00456F98" w:rsidRDefault="00456F98" w:rsidP="00F01FED">
      <w:pPr>
        <w:spacing w:after="0" w:line="240" w:lineRule="auto"/>
        <w:ind w:firstLine="426"/>
        <w:jc w:val="both"/>
        <w:rPr>
          <w:rFonts w:eastAsia="Times New Roman" w:cs="Times New Roman"/>
          <w:lang w:eastAsia="cs-CZ"/>
        </w:rPr>
      </w:pPr>
    </w:p>
    <w:p w14:paraId="52621046" w14:textId="77777777" w:rsidR="00456F98" w:rsidRPr="00F01FED" w:rsidRDefault="00456F98"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2F20C0">
      <w:pPr>
        <w:numPr>
          <w:ilvl w:val="0"/>
          <w:numId w:val="15"/>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456F98">
        <w:rPr>
          <w:rFonts w:eastAsia="Times New Roman" w:cs="Times New Roman"/>
          <w:lang w:eastAsia="cs-CZ"/>
        </w:rPr>
        <w:t>K prokázání splnění technické kvalifikace předloží dodavatel zadavateli následující doklady:</w:t>
      </w:r>
    </w:p>
    <w:p w14:paraId="7DE2410A" w14:textId="77777777" w:rsidR="00456F98" w:rsidRDefault="00456F98" w:rsidP="00BB4D16">
      <w:pPr>
        <w:autoSpaceDE w:val="0"/>
        <w:autoSpaceDN w:val="0"/>
        <w:spacing w:before="120" w:line="240" w:lineRule="auto"/>
        <w:ind w:left="425" w:right="136"/>
        <w:jc w:val="both"/>
        <w:rPr>
          <w:rFonts w:eastAsia="Times New Roman" w:cs="Times New Roman"/>
          <w:color w:val="000000"/>
          <w:lang w:eastAsia="cs-CZ"/>
        </w:rPr>
      </w:pPr>
      <w:r>
        <w:rPr>
          <w:rFonts w:eastAsia="Times New Roman" w:cs="Times New Roman"/>
          <w:b/>
          <w:color w:val="000000"/>
          <w:u w:val="single"/>
          <w:lang w:eastAsia="cs-CZ"/>
        </w:rPr>
        <w:t>Seznam služeb</w:t>
      </w:r>
      <w:r>
        <w:rPr>
          <w:rFonts w:eastAsia="Times New Roman" w:cs="Times New Roman"/>
          <w:color w:val="000000"/>
          <w:lang w:eastAsia="cs-CZ"/>
        </w:rPr>
        <w:t xml:space="preserve"> </w:t>
      </w:r>
      <w:r>
        <w:rPr>
          <w:rFonts w:ascii="Verdana" w:hAnsi="Verdana"/>
          <w:color w:val="000000"/>
          <w:lang w:eastAsia="cs-CZ"/>
        </w:rPr>
        <w:t xml:space="preserve">poskytnutých dodavatelem v posledních </w:t>
      </w:r>
      <w:r>
        <w:rPr>
          <w:rFonts w:ascii="Verdana" w:hAnsi="Verdana"/>
          <w:b/>
          <w:color w:val="000000"/>
          <w:lang w:eastAsia="cs-CZ"/>
        </w:rPr>
        <w:t>5</w:t>
      </w:r>
      <w:r>
        <w:rPr>
          <w:rFonts w:ascii="Verdana" w:hAnsi="Verdana"/>
          <w:color w:val="000000"/>
          <w:lang w:eastAsia="cs-CZ"/>
        </w:rPr>
        <w:t xml:space="preserve"> letech. Tímto seznamem dodavatel prokáže, že v posledních </w:t>
      </w:r>
      <w:r>
        <w:rPr>
          <w:rFonts w:ascii="Verdana" w:hAnsi="Verdana"/>
          <w:b/>
          <w:color w:val="000000"/>
          <w:lang w:eastAsia="cs-CZ"/>
        </w:rPr>
        <w:t>5</w:t>
      </w:r>
      <w:r>
        <w:rPr>
          <w:rFonts w:ascii="Verdana" w:hAnsi="Verdana"/>
          <w:color w:val="000000"/>
          <w:lang w:eastAsia="cs-CZ"/>
        </w:rPr>
        <w:t xml:space="preserve"> letech vykonával v České republice či v zahraničí činnost odborného geotechnického dozoru nebo jinou obdobnou činnost, která svým obsahem odpovídá předmětu veřejné zakázky, jak je vymezen v této Výzvě.</w:t>
      </w:r>
    </w:p>
    <w:p w14:paraId="731B8FDF" w14:textId="33839691" w:rsidR="00456F98" w:rsidRDefault="00456F98" w:rsidP="00BB4D16">
      <w:pPr>
        <w:pStyle w:val="Bezmezer"/>
        <w:spacing w:after="240" w:line="240" w:lineRule="auto"/>
        <w:ind w:left="425" w:right="136"/>
        <w:jc w:val="both"/>
        <w:rPr>
          <w:rFonts w:ascii="Verdana" w:hAnsi="Verdana"/>
          <w:lang w:eastAsia="cs-CZ"/>
        </w:rPr>
      </w:pPr>
      <w:r>
        <w:rPr>
          <w:rFonts w:ascii="Verdana" w:hAnsi="Verdana"/>
          <w:lang w:eastAsia="cs-CZ"/>
        </w:rPr>
        <w:t xml:space="preserve">Předloženým seznamem poskytnutých služeb přitom musí dodavatel prokázat, že v posledních pěti letech vykonával činnost odborného geotechnického dozoru alespoň na dvou dopravních stavbách (železničních nebo jiných dopravních stavbách) s hodnotou celkových investičních nákladů v součtu minimálně </w:t>
      </w:r>
      <w:r>
        <w:rPr>
          <w:rFonts w:ascii="Verdana" w:hAnsi="Verdana"/>
          <w:b/>
          <w:bCs/>
          <w:lang w:eastAsia="cs-CZ"/>
        </w:rPr>
        <w:t>2 200 000 000 Kč bez DPH</w:t>
      </w:r>
      <w:r>
        <w:rPr>
          <w:rFonts w:ascii="Verdana" w:hAnsi="Verdana"/>
          <w:lang w:eastAsia="cs-CZ"/>
        </w:rPr>
        <w:t xml:space="preserve">, přičemž hodnota celkových investičních nákladů jedné takové stavby musí činit alespoň </w:t>
      </w:r>
      <w:r>
        <w:rPr>
          <w:rFonts w:ascii="Verdana" w:hAnsi="Verdana"/>
          <w:b/>
          <w:bCs/>
          <w:lang w:eastAsia="cs-CZ"/>
        </w:rPr>
        <w:t>900 000 000 Kč bez DPH</w:t>
      </w:r>
      <w:r>
        <w:rPr>
          <w:rFonts w:ascii="Verdana" w:hAnsi="Verdana"/>
          <w:lang w:eastAsia="cs-CZ"/>
        </w:rPr>
        <w:t>.</w:t>
      </w:r>
    </w:p>
    <w:p w14:paraId="48C538D5" w14:textId="77777777" w:rsidR="00456F98" w:rsidRDefault="00456F98" w:rsidP="00BB4D16">
      <w:pPr>
        <w:pStyle w:val="Bezmezer"/>
        <w:spacing w:after="240" w:line="240" w:lineRule="auto"/>
        <w:ind w:left="425" w:right="136"/>
        <w:jc w:val="both"/>
        <w:rPr>
          <w:rFonts w:ascii="Verdana" w:hAnsi="Verdana"/>
          <w:color w:val="000000"/>
          <w:lang w:eastAsia="cs-CZ"/>
        </w:rPr>
      </w:pPr>
      <w:r>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774D230B" w14:textId="2354EFB3" w:rsidR="00456F98" w:rsidRDefault="00456F98" w:rsidP="002F20C0">
      <w:pPr>
        <w:spacing w:after="0" w:line="240" w:lineRule="auto"/>
        <w:ind w:left="426"/>
        <w:jc w:val="both"/>
        <w:rPr>
          <w:rFonts w:eastAsia="Times New Roman" w:cs="Times New Roman"/>
          <w:b/>
          <w:lang w:eastAsia="cs-CZ"/>
        </w:rPr>
      </w:pPr>
      <w:r>
        <w:rPr>
          <w:rFonts w:ascii="Verdana" w:hAnsi="Verdana"/>
          <w:lang w:eastAsia="cs-CZ"/>
        </w:rPr>
        <w:t>Skutečností rozhodnou pro počátek běhu pětileté lhůty je poslední den lhůty pro podání nabídek.</w:t>
      </w:r>
      <w:r>
        <w:rPr>
          <w:rFonts w:ascii="Verdana" w:hAnsi="Verdana"/>
          <w:color w:val="000000"/>
          <w:lang w:eastAsia="cs-CZ"/>
        </w:rPr>
        <w:t xml:space="preserve"> </w:t>
      </w:r>
      <w:r>
        <w:rPr>
          <w:rFonts w:ascii="Verdana" w:hAnsi="Verdana"/>
          <w:lang w:eastAsia="cs-CZ"/>
        </w:rPr>
        <w:t xml:space="preserve">Doba </w:t>
      </w:r>
      <w:r>
        <w:rPr>
          <w:rFonts w:ascii="Verdana" w:hAnsi="Verdana"/>
          <w:b/>
          <w:lang w:eastAsia="cs-CZ"/>
        </w:rPr>
        <w:t>5</w:t>
      </w:r>
      <w:r>
        <w:rPr>
          <w:rFonts w:ascii="Verdana" w:hAnsi="Verdana"/>
          <w:lang w:eastAsia="cs-CZ"/>
        </w:rPr>
        <w:t xml:space="preserve"> let se považuje za splněnou, pokud byly služby v průběhu této doby dokončeny.</w:t>
      </w:r>
    </w:p>
    <w:p w14:paraId="51211960" w14:textId="2ED5B670" w:rsidR="00F01FED" w:rsidRPr="00F01FED" w:rsidRDefault="00F01FED" w:rsidP="002F20C0">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14:paraId="7DD7600F" w14:textId="77777777" w:rsidR="00F01FED" w:rsidRPr="00456F98" w:rsidRDefault="00F01FED" w:rsidP="002F20C0">
      <w:pPr>
        <w:spacing w:after="0" w:line="240" w:lineRule="auto"/>
        <w:ind w:left="426"/>
        <w:jc w:val="both"/>
        <w:rPr>
          <w:rFonts w:eastAsia="Times New Roman" w:cs="Times New Roman"/>
          <w:lang w:eastAsia="cs-CZ"/>
        </w:rPr>
      </w:pPr>
      <w:r w:rsidRPr="00456F98">
        <w:rPr>
          <w:rFonts w:eastAsia="Times New Roman" w:cs="Times New Roman"/>
          <w:lang w:eastAsia="cs-CZ"/>
        </w:rPr>
        <w:t>Zadavatel požaduje předložení seznamu personálu dodavatele:</w:t>
      </w:r>
    </w:p>
    <w:p w14:paraId="761FCA13" w14:textId="77777777" w:rsidR="00456F98" w:rsidRDefault="00456F98" w:rsidP="002F20C0">
      <w:pPr>
        <w:spacing w:after="0" w:line="240" w:lineRule="auto"/>
        <w:ind w:left="426" w:right="136"/>
        <w:jc w:val="both"/>
        <w:rPr>
          <w:rFonts w:ascii="Verdana" w:hAnsi="Verdana"/>
          <w:lang w:eastAsia="cs-CZ"/>
        </w:rPr>
      </w:pPr>
      <w:r>
        <w:rPr>
          <w:rFonts w:ascii="Verdana" w:hAnsi="Verdana"/>
          <w:b/>
          <w:bCs/>
          <w:u w:val="single"/>
          <w:lang w:eastAsia="cs-CZ"/>
        </w:rPr>
        <w:t>Seznam personálu</w:t>
      </w:r>
      <w:r>
        <w:rPr>
          <w:rFonts w:ascii="Verdana" w:hAnsi="Verdana"/>
          <w:lang w:eastAsia="cs-CZ"/>
        </w:rPr>
        <w:t xml:space="preserve"> </w:t>
      </w:r>
      <w:r>
        <w:rPr>
          <w:rFonts w:ascii="Verdana" w:hAnsi="Verdana"/>
          <w:color w:val="000000"/>
          <w:lang w:eastAsia="cs-CZ"/>
        </w:rPr>
        <w:t>dodavatele</w:t>
      </w:r>
      <w:r>
        <w:rPr>
          <w:rFonts w:ascii="Verdana" w:hAnsi="Verdana"/>
          <w:lang w:eastAsia="cs-CZ"/>
        </w:rPr>
        <w:t>, který se bude na plnění veřejné zakázky podílet. 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14:paraId="33E19202" w14:textId="77777777" w:rsidR="00456F98" w:rsidRDefault="00456F98" w:rsidP="00695ADB">
      <w:pPr>
        <w:spacing w:before="240" w:after="0" w:line="240" w:lineRule="auto"/>
        <w:ind w:left="426" w:right="136"/>
        <w:jc w:val="both"/>
        <w:rPr>
          <w:rFonts w:ascii="Verdana" w:hAnsi="Verdana"/>
          <w:lang w:eastAsia="cs-CZ"/>
        </w:rPr>
      </w:pPr>
      <w:r>
        <w:rPr>
          <w:rFonts w:ascii="Verdana" w:hAnsi="Verdana"/>
        </w:rPr>
        <w:t>Pro plnění této veřejné zakázky musí mít dodavatel k dispozici odborný personál, který splňuje následující podmínky:</w:t>
      </w:r>
    </w:p>
    <w:p w14:paraId="6FAB1969" w14:textId="39721754" w:rsidR="00456F98" w:rsidRDefault="00456F98" w:rsidP="00456F98">
      <w:pPr>
        <w:pStyle w:val="Odstavecseseznamem"/>
        <w:spacing w:after="0" w:line="240" w:lineRule="auto"/>
        <w:ind w:left="284" w:right="136"/>
        <w:jc w:val="both"/>
        <w:rPr>
          <w:rFonts w:ascii="Verdana" w:hAnsi="Verdana"/>
          <w:lang w:eastAsia="cs-CZ"/>
        </w:rPr>
      </w:pPr>
    </w:p>
    <w:p w14:paraId="68F5BAA5" w14:textId="082432AC" w:rsidR="00695ADB" w:rsidRDefault="00695ADB" w:rsidP="00456F98">
      <w:pPr>
        <w:pStyle w:val="Odstavecseseznamem"/>
        <w:spacing w:after="0" w:line="240" w:lineRule="auto"/>
        <w:ind w:left="284" w:right="136"/>
        <w:jc w:val="both"/>
        <w:rPr>
          <w:rFonts w:ascii="Verdana" w:hAnsi="Verdana"/>
          <w:lang w:eastAsia="cs-CZ"/>
        </w:rPr>
      </w:pPr>
    </w:p>
    <w:p w14:paraId="6FB8B245" w14:textId="77777777" w:rsidR="00695ADB" w:rsidRDefault="00695ADB" w:rsidP="00456F98">
      <w:pPr>
        <w:pStyle w:val="Odstavecseseznamem"/>
        <w:spacing w:after="0" w:line="240" w:lineRule="auto"/>
        <w:ind w:left="284" w:right="136"/>
        <w:jc w:val="both"/>
        <w:rPr>
          <w:rFonts w:ascii="Verdana" w:hAnsi="Verdana"/>
          <w:lang w:eastAsia="cs-CZ"/>
        </w:rPr>
      </w:pPr>
    </w:p>
    <w:p w14:paraId="11FAC450" w14:textId="77777777" w:rsidR="00456F98" w:rsidRDefault="00456F98" w:rsidP="00456F98">
      <w:pPr>
        <w:pStyle w:val="Bezmezer"/>
        <w:ind w:left="284" w:right="136"/>
        <w:jc w:val="both"/>
        <w:rPr>
          <w:rFonts w:ascii="Verdana" w:hAnsi="Verdana"/>
          <w:b/>
          <w:bCs/>
          <w:lang w:eastAsia="cs-CZ"/>
        </w:rPr>
      </w:pPr>
      <w:r>
        <w:rPr>
          <w:rFonts w:ascii="Verdana" w:hAnsi="Verdana"/>
          <w:b/>
          <w:bCs/>
          <w:lang w:eastAsia="cs-CZ"/>
        </w:rPr>
        <w:lastRenderedPageBreak/>
        <w:t xml:space="preserve">a) specialista na geotechniku </w:t>
      </w:r>
    </w:p>
    <w:p w14:paraId="5C49EB95" w14:textId="77777777" w:rsidR="00456F98" w:rsidRDefault="00456F98" w:rsidP="00456F98">
      <w:pPr>
        <w:pStyle w:val="Bezmezer"/>
        <w:ind w:left="284" w:right="136"/>
        <w:jc w:val="both"/>
        <w:rPr>
          <w:rFonts w:ascii="Verdana" w:hAnsi="Verdana"/>
          <w:lang w:eastAsia="cs-CZ"/>
        </w:rPr>
      </w:pPr>
      <w:r>
        <w:rPr>
          <w:rFonts w:ascii="Verdana" w:hAnsi="Verdana"/>
          <w:lang w:eastAsia="cs-CZ"/>
        </w:rPr>
        <w:t>nejméně 3 roky praxe ve výkonu činnosti geotechnika; VŠ vzdělání, autorizace v rozsahu dle § 5 odst. 3 písm. i) zákona č. 360/1992 Sb., tedy v oboru geotechnika;</w:t>
      </w:r>
    </w:p>
    <w:p w14:paraId="1ADF87A7" w14:textId="77777777" w:rsidR="00456F98" w:rsidRDefault="00456F98" w:rsidP="00456F98">
      <w:pPr>
        <w:pStyle w:val="Bezmezer"/>
        <w:ind w:left="284" w:right="136"/>
        <w:jc w:val="both"/>
        <w:rPr>
          <w:rFonts w:ascii="Verdana" w:hAnsi="Verdana"/>
          <w:lang w:eastAsia="cs-CZ"/>
        </w:rPr>
      </w:pPr>
    </w:p>
    <w:p w14:paraId="0C63C0F4" w14:textId="77777777" w:rsidR="00456F98" w:rsidRDefault="00456F98" w:rsidP="00456F98">
      <w:pPr>
        <w:pStyle w:val="Bezmezer"/>
        <w:ind w:left="284" w:right="136"/>
        <w:jc w:val="both"/>
        <w:rPr>
          <w:rFonts w:ascii="Verdana" w:hAnsi="Verdana"/>
          <w:b/>
          <w:bCs/>
          <w:lang w:eastAsia="cs-CZ"/>
        </w:rPr>
      </w:pPr>
      <w:r>
        <w:rPr>
          <w:rFonts w:ascii="Verdana" w:hAnsi="Verdana"/>
          <w:b/>
          <w:bCs/>
          <w:lang w:eastAsia="cs-CZ"/>
        </w:rPr>
        <w:t>b) zástupce specialisty na geotechniku</w:t>
      </w:r>
    </w:p>
    <w:p w14:paraId="69EDF55A" w14:textId="77777777" w:rsidR="00456F98" w:rsidRDefault="00456F98" w:rsidP="00456F98">
      <w:pPr>
        <w:pStyle w:val="Bezmezer"/>
        <w:ind w:left="284" w:right="136"/>
        <w:jc w:val="both"/>
        <w:rPr>
          <w:rFonts w:ascii="Verdana" w:hAnsi="Verdana"/>
          <w:lang w:eastAsia="cs-CZ"/>
        </w:rPr>
      </w:pPr>
      <w:r>
        <w:rPr>
          <w:rFonts w:ascii="Verdana" w:hAnsi="Verdana"/>
          <w:lang w:eastAsia="cs-CZ"/>
        </w:rPr>
        <w:t>nejméně 2 roky praxe ve výkonu činnosti geotechnika; autorizace v rozsahu dle § 5 odst. 3 písm. i) zákona č. 360/1992 Sb., tedy v oboru geotechnika</w:t>
      </w:r>
    </w:p>
    <w:p w14:paraId="68EA7E0C" w14:textId="77777777" w:rsidR="00456F98" w:rsidRDefault="00456F98" w:rsidP="00456F98">
      <w:pPr>
        <w:pStyle w:val="Bezmezer"/>
        <w:ind w:left="284" w:right="136"/>
        <w:jc w:val="both"/>
        <w:rPr>
          <w:rFonts w:ascii="Verdana" w:hAnsi="Verdana"/>
          <w:lang w:eastAsia="cs-CZ"/>
        </w:rPr>
      </w:pPr>
    </w:p>
    <w:p w14:paraId="4A8D226C" w14:textId="06F271F9" w:rsidR="00F01FED" w:rsidRPr="00F01FED" w:rsidRDefault="00456F98" w:rsidP="00456F98">
      <w:pPr>
        <w:spacing w:after="0" w:line="240" w:lineRule="auto"/>
        <w:ind w:left="284"/>
        <w:jc w:val="both"/>
        <w:rPr>
          <w:rFonts w:eastAsia="Times New Roman" w:cs="Times New Roman"/>
          <w:i/>
          <w:highlight w:val="green"/>
          <w:lang w:eastAsia="cs-CZ"/>
        </w:rPr>
      </w:pPr>
      <w:r>
        <w:rPr>
          <w:rFonts w:ascii="Verdana" w:hAnsi="Verdana"/>
          <w:lang w:eastAsia="cs-CZ"/>
        </w:rPr>
        <w:t>Dodavatel v nabídce předloží profesní životopisy každého člena odborného personálu, doklady o požadovaném vzdělání členů (např. vysvědčení, diplom) odborného personálu a doklady k prokázání odborné způsobilosti (např. osvědčení o autorizaci).</w:t>
      </w: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BB4D16">
      <w:pPr>
        <w:numPr>
          <w:ilvl w:val="0"/>
          <w:numId w:val="15"/>
        </w:numPr>
        <w:tabs>
          <w:tab w:val="left" w:pos="1985"/>
        </w:tabs>
        <w:spacing w:before="120" w:after="0" w:line="240" w:lineRule="auto"/>
        <w:ind w:left="1145" w:hanging="357"/>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4FE75D09"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1C765171" w:rsidR="00F01FED" w:rsidRPr="00F01FED" w:rsidRDefault="00F01FED" w:rsidP="00F01FED">
      <w:pPr>
        <w:spacing w:before="120" w:after="0" w:line="240" w:lineRule="auto"/>
        <w:ind w:left="426"/>
        <w:jc w:val="both"/>
        <w:rPr>
          <w:rFonts w:eastAsia="Times New Roman" w:cs="Times New Roman"/>
          <w:lang w:eastAsia="cs-CZ"/>
        </w:rPr>
      </w:pPr>
      <w:r w:rsidRPr="00456F98">
        <w:rPr>
          <w:rFonts w:eastAsia="Times New Roman" w:cs="Times New Roman"/>
          <w:lang w:eastAsia="cs-CZ"/>
        </w:rPr>
        <w:t>Od zahraničních osob bude požadováno předložení dokladu o odborné způsobilosti v</w:t>
      </w:r>
      <w:r w:rsidR="00C10D18">
        <w:rPr>
          <w:rFonts w:eastAsia="Times New Roman" w:cs="Times New Roman"/>
          <w:lang w:eastAsia="cs-CZ"/>
        </w:rPr>
        <w:t> </w:t>
      </w:r>
      <w:r w:rsidRPr="00456F98">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6C496602" w:rsidR="00F01FED" w:rsidRDefault="00F01FED" w:rsidP="00F01FED">
      <w:pPr>
        <w:spacing w:after="0" w:line="240" w:lineRule="auto"/>
        <w:ind w:left="426"/>
        <w:jc w:val="both"/>
        <w:rPr>
          <w:rFonts w:eastAsia="Times New Roman" w:cs="Times New Roman"/>
          <w:lang w:eastAsia="cs-CZ"/>
        </w:rPr>
      </w:pPr>
    </w:p>
    <w:p w14:paraId="56DB5C20" w14:textId="77777777" w:rsidR="00695ADB" w:rsidRPr="00F01FED" w:rsidRDefault="00695ADB"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lastRenderedPageBreak/>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2F20C0">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3F588101" w:rsidR="00F01FED" w:rsidRPr="00F01FED" w:rsidRDefault="00F01FED" w:rsidP="00BB4D16">
      <w:pPr>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BB4D16">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7752B0E9" w:rsidR="00F01FED" w:rsidRPr="00742255"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00742255" w:rsidRPr="00742255">
        <w:rPr>
          <w:rFonts w:eastAsia="Times New Roman" w:cs="Times New Roman"/>
          <w:lang w:eastAsia="cs-CZ"/>
        </w:rPr>
        <w:t>v čl. 3.3</w:t>
      </w:r>
      <w:r w:rsidRPr="00742255">
        <w:rPr>
          <w:rFonts w:eastAsia="Times New Roman" w:cs="Times New Roman"/>
          <w:lang w:eastAsia="cs-CZ"/>
        </w:rPr>
        <w:t xml:space="preserve"> závazného vzoru smlouvy.</w:t>
      </w:r>
    </w:p>
    <w:p w14:paraId="7291AB6A" w14:textId="77777777" w:rsidR="00F01FED" w:rsidRPr="00F01FED" w:rsidRDefault="00F01FED" w:rsidP="00BB4D16">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77777777" w:rsidR="00F01FED" w:rsidRPr="00F01FED" w:rsidRDefault="00F01FED" w:rsidP="00BB4D16">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DAE04B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C10D18">
        <w:rPr>
          <w:rFonts w:eastAsia="Times New Roman" w:cs="Times New Roman"/>
          <w:lang w:eastAsia="cs-CZ"/>
        </w:rPr>
        <w:t> </w:t>
      </w:r>
      <w:r w:rsidRPr="00F01FED">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w:t>
      </w:r>
      <w:r w:rsidRPr="00F01FED">
        <w:rPr>
          <w:rFonts w:eastAsia="Times New Roman" w:cs="Times New Roman"/>
          <w:lang w:eastAsia="cs-CZ"/>
        </w:rPr>
        <w:lastRenderedPageBreak/>
        <w:t>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695ADB">
        <w:rPr>
          <w:rFonts w:cs="Arial"/>
          <w:b/>
        </w:rPr>
        <w:t>Nabídky lze podat v termínu, který je uveden na profilu zadavatele:</w:t>
      </w:r>
      <w:r w:rsidRPr="00695ADB">
        <w:rPr>
          <w:rFonts w:cs="Arial"/>
        </w:rPr>
        <w:t xml:space="preserve"> </w:t>
      </w:r>
      <w:hyperlink r:id="rId13" w:history="1">
        <w:r w:rsidRPr="00695ADB">
          <w:rPr>
            <w:rStyle w:val="Hypertextovodkaz"/>
            <w:rFonts w:cs="Arial"/>
            <w:b/>
            <w:bCs/>
            <w:lang w:eastAsia="cs-CZ"/>
          </w:rPr>
          <w:t>https://zakazky.spravazeleznic.cz/</w:t>
        </w:r>
      </w:hyperlink>
      <w:r w:rsidRPr="00695ADB">
        <w:rPr>
          <w:rFonts w:cs="Arial"/>
          <w:b/>
        </w:rPr>
        <w:t>.</w:t>
      </w:r>
    </w:p>
    <w:p w14:paraId="1603AF8B" w14:textId="77777777" w:rsidR="00F01FED" w:rsidRPr="00F01FED" w:rsidRDefault="00F01FED" w:rsidP="00E0766F">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3EBC3D6" w14:textId="77777777" w:rsidR="00F01FED" w:rsidRPr="00F01FED" w:rsidRDefault="00F01FED" w:rsidP="00BB4D16">
      <w:pPr>
        <w:spacing w:before="240" w:after="0" w:line="240" w:lineRule="auto"/>
        <w:ind w:left="425"/>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244C403" w14:textId="77777777" w:rsidR="00F01FED" w:rsidRPr="00F01FED" w:rsidRDefault="00F01FED" w:rsidP="00BB4D16">
      <w:pPr>
        <w:spacing w:before="240" w:after="0" w:line="240" w:lineRule="auto"/>
        <w:ind w:left="425"/>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BB4D16">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67DCCD6B" w14:textId="77777777" w:rsidR="00F01FED" w:rsidRPr="00F01FED" w:rsidRDefault="00F01FED" w:rsidP="002F20C0">
      <w:pPr>
        <w:spacing w:before="240" w:after="0" w:line="240" w:lineRule="auto"/>
        <w:ind w:left="425"/>
        <w:jc w:val="both"/>
        <w:rPr>
          <w:rFonts w:eastAsia="Times New Roman" w:cs="Times New Roman"/>
          <w:lang w:eastAsia="cs-CZ"/>
        </w:rPr>
      </w:pPr>
      <w:bookmarkStart w:id="2" w:name="_Ref324339872"/>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4274D4F1" w14:textId="77777777" w:rsidR="00F01FED" w:rsidRPr="00F01FED" w:rsidRDefault="00F01FED" w:rsidP="002F20C0">
      <w:pPr>
        <w:spacing w:before="240" w:after="0" w:line="240" w:lineRule="auto"/>
        <w:ind w:left="425"/>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5BBF7223" w14:textId="77777777" w:rsidR="00F01FED" w:rsidRPr="00BB4D16" w:rsidRDefault="00F01FED" w:rsidP="002F20C0">
      <w:pPr>
        <w:numPr>
          <w:ilvl w:val="0"/>
          <w:numId w:val="12"/>
        </w:numPr>
        <w:spacing w:after="0" w:line="240" w:lineRule="auto"/>
        <w:ind w:left="1134" w:hanging="425"/>
        <w:jc w:val="both"/>
        <w:rPr>
          <w:rFonts w:eastAsia="Times New Roman" w:cs="Times New Roman"/>
          <w:lang w:eastAsia="cs-CZ"/>
        </w:rPr>
      </w:pPr>
      <w:r w:rsidRPr="00BB4D16">
        <w:rPr>
          <w:rFonts w:eastAsia="Times New Roman" w:cs="Times New Roman"/>
          <w:lang w:eastAsia="cs-CZ"/>
        </w:rPr>
        <w:t>všeobecné informace o dodavateli (příloha č. 1 Výzvy)</w:t>
      </w:r>
    </w:p>
    <w:p w14:paraId="5A8A8134"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BB4D16">
        <w:rPr>
          <w:rFonts w:eastAsia="Times New Roman" w:cs="Times New Roman"/>
          <w:lang w:eastAsia="cs-CZ"/>
        </w:rPr>
        <w:t>(příloha č. 2 Výzvy),</w:t>
      </w:r>
    </w:p>
    <w:p w14:paraId="3760E1FD"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37AF4695"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E0766F">
        <w:rPr>
          <w:rFonts w:eastAsia="Times New Roman" w:cs="Times New Roman"/>
          <w:lang w:eastAsia="cs-CZ"/>
        </w:rPr>
        <w:t xml:space="preserve">ve formě přílohy č. 8 </w:t>
      </w:r>
      <w:r w:rsidRPr="00F01FED">
        <w:rPr>
          <w:rFonts w:eastAsia="Times New Roman" w:cs="Times New Roman"/>
          <w:lang w:eastAsia="cs-CZ"/>
        </w:rPr>
        <w:t>smlouvy o dílo),</w:t>
      </w:r>
    </w:p>
    <w:p w14:paraId="1C24875F"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38B3175" w14:textId="77777777" w:rsidR="00F01FED" w:rsidRPr="00F01FED" w:rsidRDefault="00F01FED" w:rsidP="002F20C0">
      <w:pPr>
        <w:spacing w:before="240" w:after="0" w:line="240" w:lineRule="auto"/>
        <w:ind w:left="425"/>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1DE4A5A8" w14:textId="556AECD3" w:rsidR="00F01FED" w:rsidRPr="00F01FED" w:rsidRDefault="00F01FED" w:rsidP="002F20C0">
      <w:pPr>
        <w:autoSpaceDE w:val="0"/>
        <w:autoSpaceDN w:val="0"/>
        <w:spacing w:before="240" w:after="0" w:line="240" w:lineRule="auto"/>
        <w:ind w:left="425" w:hanging="425"/>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00742255" w:rsidRPr="00742255">
        <w:rPr>
          <w:rFonts w:eastAsia="Calibri" w:cs="Times New Roman"/>
          <w:lang w:eastAsia="cs-CZ"/>
        </w:rPr>
        <w:t>čl. 3.3</w:t>
      </w:r>
      <w:r w:rsidRPr="00742255">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místa </w:t>
      </w:r>
      <w:r w:rsidRPr="00742255">
        <w:rPr>
          <w:rFonts w:eastAsia="Calibri" w:cs="Times New Roman"/>
          <w:lang w:eastAsia="cs-CZ"/>
        </w:rPr>
        <w:t xml:space="preserve">jako cena celková </w:t>
      </w:r>
      <w:r w:rsidRPr="00742255">
        <w:rPr>
          <w:rFonts w:eastAsia="Times New Roman" w:cs="Times New Roman"/>
          <w:lang w:eastAsia="cs-CZ"/>
        </w:rPr>
        <w:t>následujícím způsobem</w:t>
      </w:r>
      <w:r w:rsidRPr="00742255">
        <w:rPr>
          <w:rFonts w:eastAsia="Calibri" w:cs="Times New Roman"/>
          <w:color w:val="000000"/>
          <w:lang w:eastAsia="cs-CZ"/>
        </w:rPr>
        <w:t>:</w:t>
      </w:r>
    </w:p>
    <w:p w14:paraId="67B3EC67" w14:textId="7CD8A49E" w:rsidR="00F01FED" w:rsidRPr="00F01FED" w:rsidRDefault="00F01FED" w:rsidP="00F01FED">
      <w:pPr>
        <w:spacing w:after="0" w:line="240" w:lineRule="auto"/>
        <w:ind w:left="426"/>
        <w:rPr>
          <w:rFonts w:eastAsia="Times New Roman" w:cs="Times New Roman"/>
          <w:i/>
          <w:color w:val="FF0000"/>
          <w:lang w:eastAsia="cs-CZ"/>
        </w:rPr>
      </w:pPr>
    </w:p>
    <w:p w14:paraId="026D84B2" w14:textId="55409D94" w:rsidR="00F01FED" w:rsidRDefault="00F01FED" w:rsidP="00742255">
      <w:pPr>
        <w:spacing w:after="0" w:line="240" w:lineRule="auto"/>
        <w:ind w:firstLine="567"/>
        <w:jc w:val="both"/>
        <w:rPr>
          <w:rFonts w:eastAsia="Times New Roman" w:cs="Times New Roman"/>
          <w:lang w:eastAsia="cs-CZ"/>
        </w:rPr>
      </w:pPr>
      <w:r w:rsidRPr="00742255">
        <w:rPr>
          <w:rFonts w:eastAsia="Times New Roman" w:cs="Times New Roman"/>
          <w:b/>
          <w:lang w:eastAsia="cs-CZ"/>
        </w:rPr>
        <w:t xml:space="preserve">Celková cena Díla </w:t>
      </w:r>
      <w:r w:rsidR="00742255" w:rsidRPr="00742255">
        <w:rPr>
          <w:rFonts w:eastAsia="Times New Roman" w:cs="Times New Roman"/>
          <w:b/>
          <w:lang w:eastAsia="cs-CZ"/>
        </w:rPr>
        <w:t xml:space="preserve">za výkon odborného geotechnického dozoru </w:t>
      </w:r>
      <w:r w:rsidRPr="00742255">
        <w:rPr>
          <w:rFonts w:eastAsia="Times New Roman" w:cs="Times New Roman"/>
          <w:b/>
          <w:lang w:eastAsia="cs-CZ"/>
        </w:rPr>
        <w:t xml:space="preserve">bez DPH: </w:t>
      </w:r>
      <w:r w:rsidRPr="00742255">
        <w:rPr>
          <w:rFonts w:eastAsia="Times New Roman" w:cs="Times New Roman"/>
          <w:b/>
          <w:lang w:eastAsia="cs-CZ"/>
        </w:rPr>
        <w:fldChar w:fldCharType="begin">
          <w:ffData>
            <w:name w:val="Text1"/>
            <w:enabled/>
            <w:calcOnExit w:val="0"/>
            <w:textInput>
              <w:type w:val="date"/>
              <w:format w:val="d.M.yyyy"/>
            </w:textInput>
          </w:ffData>
        </w:fldChar>
      </w:r>
      <w:r w:rsidRPr="00742255">
        <w:rPr>
          <w:rFonts w:eastAsia="Times New Roman" w:cs="Times New Roman"/>
          <w:b/>
          <w:lang w:eastAsia="cs-CZ"/>
        </w:rPr>
        <w:instrText xml:space="preserve"> FORMTEXT </w:instrText>
      </w:r>
      <w:r w:rsidRPr="00742255">
        <w:rPr>
          <w:rFonts w:eastAsia="Times New Roman" w:cs="Times New Roman"/>
          <w:b/>
          <w:lang w:eastAsia="cs-CZ"/>
        </w:rPr>
      </w:r>
      <w:r w:rsidRPr="00742255">
        <w:rPr>
          <w:rFonts w:eastAsia="Times New Roman" w:cs="Times New Roman"/>
          <w:b/>
          <w:lang w:eastAsia="cs-CZ"/>
        </w:rPr>
        <w:fldChar w:fldCharType="separate"/>
      </w:r>
      <w:r w:rsidRPr="00742255">
        <w:rPr>
          <w:rFonts w:eastAsia="Times New Roman" w:cs="Times New Roman"/>
          <w:b/>
          <w:lang w:eastAsia="cs-CZ"/>
        </w:rPr>
        <w:t> </w:t>
      </w:r>
      <w:r w:rsidRPr="00742255">
        <w:rPr>
          <w:rFonts w:eastAsia="Times New Roman" w:cs="Times New Roman"/>
          <w:b/>
          <w:lang w:eastAsia="cs-CZ"/>
        </w:rPr>
        <w:t> </w:t>
      </w:r>
      <w:r w:rsidRPr="00742255">
        <w:rPr>
          <w:rFonts w:eastAsia="Times New Roman" w:cs="Times New Roman"/>
          <w:b/>
          <w:lang w:eastAsia="cs-CZ"/>
        </w:rPr>
        <w:t> </w:t>
      </w:r>
      <w:r w:rsidRPr="00742255">
        <w:rPr>
          <w:rFonts w:eastAsia="Times New Roman" w:cs="Times New Roman"/>
          <w:b/>
          <w:lang w:eastAsia="cs-CZ"/>
        </w:rPr>
        <w:t> </w:t>
      </w:r>
      <w:r w:rsidRPr="00742255">
        <w:rPr>
          <w:rFonts w:eastAsia="Times New Roman" w:cs="Times New Roman"/>
          <w:b/>
          <w:lang w:eastAsia="cs-CZ"/>
        </w:rPr>
        <w:t> </w:t>
      </w:r>
      <w:r w:rsidRPr="00742255">
        <w:rPr>
          <w:rFonts w:eastAsia="Times New Roman" w:cs="Times New Roman"/>
          <w:b/>
          <w:lang w:eastAsia="cs-CZ"/>
        </w:rPr>
        <w:fldChar w:fldCharType="end"/>
      </w:r>
      <w:r w:rsidRPr="00742255">
        <w:rPr>
          <w:rFonts w:eastAsia="Times New Roman" w:cs="Times New Roman"/>
          <w:b/>
          <w:lang w:eastAsia="cs-CZ"/>
        </w:rPr>
        <w:tab/>
        <w:t xml:space="preserve"> </w:t>
      </w:r>
      <w:r w:rsidRPr="00742255">
        <w:rPr>
          <w:rFonts w:eastAsia="Times New Roman" w:cs="Times New Roman"/>
          <w:b/>
          <w:bCs/>
          <w:lang w:eastAsia="cs-CZ"/>
        </w:rPr>
        <w:t>Kč</w:t>
      </w:r>
      <w:r w:rsidRPr="00742255">
        <w:rPr>
          <w:rFonts w:eastAsia="Times New Roman" w:cs="Times New Roman"/>
          <w:lang w:eastAsia="cs-CZ"/>
        </w:rPr>
        <w:t xml:space="preserve">, slovy: </w:t>
      </w:r>
      <w:r w:rsidRPr="00742255">
        <w:rPr>
          <w:rFonts w:eastAsia="Times New Roman" w:cs="Times New Roman"/>
          <w:lang w:eastAsia="cs-CZ"/>
        </w:rPr>
        <w:fldChar w:fldCharType="begin">
          <w:ffData>
            <w:name w:val="Text1"/>
            <w:enabled/>
            <w:calcOnExit w:val="0"/>
            <w:textInput>
              <w:type w:val="date"/>
              <w:format w:val="d.M.yyyy"/>
            </w:textInput>
          </w:ffData>
        </w:fldChar>
      </w:r>
      <w:r w:rsidRPr="00742255">
        <w:rPr>
          <w:rFonts w:eastAsia="Times New Roman" w:cs="Times New Roman"/>
          <w:lang w:eastAsia="cs-CZ"/>
        </w:rPr>
        <w:instrText xml:space="preserve"> FORMTEXT </w:instrText>
      </w:r>
      <w:r w:rsidRPr="00742255">
        <w:rPr>
          <w:rFonts w:eastAsia="Times New Roman" w:cs="Times New Roman"/>
          <w:lang w:eastAsia="cs-CZ"/>
        </w:rPr>
      </w:r>
      <w:r w:rsidRPr="00742255">
        <w:rPr>
          <w:rFonts w:eastAsia="Times New Roman" w:cs="Times New Roman"/>
          <w:lang w:eastAsia="cs-CZ"/>
        </w:rPr>
        <w:fldChar w:fldCharType="separate"/>
      </w:r>
      <w:r w:rsidRPr="00742255">
        <w:rPr>
          <w:rFonts w:eastAsia="Times New Roman" w:cs="Times New Roman"/>
          <w:lang w:eastAsia="cs-CZ"/>
        </w:rPr>
        <w:t> </w:t>
      </w:r>
      <w:r w:rsidRPr="00742255">
        <w:rPr>
          <w:rFonts w:eastAsia="Times New Roman" w:cs="Times New Roman"/>
          <w:lang w:eastAsia="cs-CZ"/>
        </w:rPr>
        <w:t> </w:t>
      </w:r>
      <w:r w:rsidRPr="00742255">
        <w:rPr>
          <w:rFonts w:eastAsia="Times New Roman" w:cs="Times New Roman"/>
          <w:lang w:eastAsia="cs-CZ"/>
        </w:rPr>
        <w:t> </w:t>
      </w:r>
      <w:r w:rsidRPr="00742255">
        <w:rPr>
          <w:rFonts w:eastAsia="Times New Roman" w:cs="Times New Roman"/>
          <w:lang w:eastAsia="cs-CZ"/>
        </w:rPr>
        <w:t> </w:t>
      </w:r>
      <w:r w:rsidRPr="00742255">
        <w:rPr>
          <w:rFonts w:eastAsia="Times New Roman" w:cs="Times New Roman"/>
          <w:lang w:eastAsia="cs-CZ"/>
        </w:rPr>
        <w:t> </w:t>
      </w:r>
      <w:r w:rsidRPr="00742255">
        <w:rPr>
          <w:rFonts w:eastAsia="Times New Roman" w:cs="Times New Roman"/>
          <w:lang w:eastAsia="cs-CZ"/>
        </w:rPr>
        <w:fldChar w:fldCharType="end"/>
      </w:r>
      <w:r w:rsidRPr="00742255">
        <w:rPr>
          <w:rFonts w:eastAsia="Times New Roman" w:cs="Times New Roman"/>
          <w:lang w:eastAsia="cs-CZ"/>
        </w:rPr>
        <w:t xml:space="preserve"> korun českých</w:t>
      </w:r>
    </w:p>
    <w:p w14:paraId="2AEA27C2" w14:textId="67DA2838" w:rsidR="00742255" w:rsidRDefault="00742255" w:rsidP="00742255">
      <w:pPr>
        <w:spacing w:after="0" w:line="240" w:lineRule="auto"/>
        <w:ind w:left="1287"/>
        <w:jc w:val="both"/>
        <w:rPr>
          <w:rFonts w:eastAsia="Times New Roman" w:cs="Times New Roman"/>
          <w:lang w:eastAsia="cs-CZ"/>
        </w:rPr>
      </w:pPr>
    </w:p>
    <w:p w14:paraId="3745E1E8" w14:textId="717F5141" w:rsidR="00742255" w:rsidRPr="00742255" w:rsidRDefault="00742255" w:rsidP="00742255">
      <w:pPr>
        <w:spacing w:after="0" w:line="240" w:lineRule="auto"/>
        <w:ind w:left="426"/>
        <w:jc w:val="both"/>
        <w:rPr>
          <w:rFonts w:eastAsia="Times New Roman" w:cs="Times New Roman"/>
          <w:lang w:eastAsia="cs-CZ"/>
        </w:rPr>
      </w:pPr>
      <w:r>
        <w:rPr>
          <w:rFonts w:cs="Arial"/>
          <w:b/>
        </w:rPr>
        <w:t>Tabulka</w:t>
      </w:r>
      <w:r>
        <w:rPr>
          <w:rFonts w:cs="Arial"/>
          <w:b/>
        </w:rPr>
        <w:tab/>
        <w:t xml:space="preserve"> Předpokládaný rozsah prací</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tbl>
      <w:tblPr>
        <w:tblpPr w:leftFromText="141" w:rightFromText="141" w:vertAnchor="text" w:horzAnchor="page" w:tblpX="2555" w:tblpY="-34"/>
        <w:tblOverlap w:val="never"/>
        <w:tblW w:w="7796" w:type="dxa"/>
        <w:tblLayout w:type="fixed"/>
        <w:tblCellMar>
          <w:left w:w="0" w:type="dxa"/>
          <w:right w:w="0" w:type="dxa"/>
        </w:tblCellMar>
        <w:tblLook w:val="04A0" w:firstRow="1" w:lastRow="0" w:firstColumn="1" w:lastColumn="0" w:noHBand="0" w:noVBand="1"/>
      </w:tblPr>
      <w:tblGrid>
        <w:gridCol w:w="2976"/>
        <w:gridCol w:w="993"/>
        <w:gridCol w:w="1134"/>
        <w:gridCol w:w="1417"/>
        <w:gridCol w:w="1276"/>
      </w:tblGrid>
      <w:tr w:rsidR="00BB4D16" w14:paraId="60DE5A9F" w14:textId="77777777" w:rsidTr="00BB4D16">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767A941" w14:textId="77777777" w:rsidR="00BB4D16" w:rsidRDefault="00BB4D16" w:rsidP="00BB4D16">
            <w:pPr>
              <w:spacing w:after="0" w:line="240" w:lineRule="auto"/>
              <w:jc w:val="both"/>
              <w:rPr>
                <w:rFonts w:eastAsia="Arial Unicode MS" w:cs="Arial"/>
                <w:b/>
                <w:bCs/>
              </w:rPr>
            </w:pPr>
            <w:r>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3ED51328" w14:textId="77777777" w:rsidR="00BB4D16" w:rsidRDefault="00BB4D16" w:rsidP="00BB4D16">
            <w:pPr>
              <w:spacing w:after="0" w:line="240" w:lineRule="auto"/>
              <w:jc w:val="center"/>
              <w:rPr>
                <w:rFonts w:cs="Arial"/>
                <w:b/>
                <w:bCs/>
              </w:rPr>
            </w:pPr>
            <w:r>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0F4CB8A1" w14:textId="77777777" w:rsidR="00BB4D16" w:rsidRDefault="00BB4D16" w:rsidP="00BB4D16">
            <w:pPr>
              <w:spacing w:after="0" w:line="240" w:lineRule="auto"/>
              <w:jc w:val="center"/>
              <w:rPr>
                <w:rFonts w:cs="Arial"/>
                <w:b/>
                <w:bCs/>
              </w:rPr>
            </w:pPr>
            <w:r>
              <w:rPr>
                <w:rFonts w:cs="Arial"/>
                <w:b/>
                <w:bCs/>
              </w:rPr>
              <w:t>Počet</w:t>
            </w:r>
          </w:p>
          <w:p w14:paraId="0D53BCD4" w14:textId="77777777" w:rsidR="00BB4D16" w:rsidRDefault="00BB4D16" w:rsidP="00BB4D16">
            <w:pPr>
              <w:spacing w:after="0" w:line="240" w:lineRule="auto"/>
              <w:jc w:val="center"/>
              <w:rPr>
                <w:rFonts w:eastAsia="Arial Unicode MS" w:cs="Arial"/>
                <w:b/>
                <w:bCs/>
              </w:rPr>
            </w:pPr>
            <w:r>
              <w:rPr>
                <w:rFonts w:cs="Arial"/>
                <w:b/>
                <w:bCs/>
              </w:rPr>
              <w:t>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607FB74D" w14:textId="77777777" w:rsidR="00BB4D16" w:rsidRDefault="00BB4D16" w:rsidP="00BB4D16">
            <w:pPr>
              <w:spacing w:after="0" w:line="240" w:lineRule="auto"/>
              <w:jc w:val="center"/>
              <w:rPr>
                <w:rFonts w:cs="Arial"/>
                <w:b/>
                <w:bCs/>
              </w:rPr>
            </w:pPr>
            <w:r>
              <w:rPr>
                <w:rFonts w:cs="Arial"/>
                <w:b/>
                <w:bCs/>
              </w:rPr>
              <w:t>Jednotková</w:t>
            </w:r>
          </w:p>
          <w:p w14:paraId="1EA7FE36" w14:textId="77777777" w:rsidR="00BB4D16" w:rsidRDefault="00BB4D16" w:rsidP="00BB4D16">
            <w:pPr>
              <w:spacing w:after="0" w:line="240" w:lineRule="auto"/>
              <w:jc w:val="center"/>
              <w:rPr>
                <w:rFonts w:eastAsia="Arial Unicode MS" w:cs="Arial"/>
                <w:b/>
                <w:bCs/>
              </w:rPr>
            </w:pPr>
            <w:r>
              <w:rPr>
                <w:rFonts w:cs="Arial"/>
                <w:b/>
                <w:bCs/>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2DD00D0C" w14:textId="77777777" w:rsidR="00BB4D16" w:rsidRDefault="00BB4D16" w:rsidP="00BB4D16">
            <w:pPr>
              <w:spacing w:after="0" w:line="240" w:lineRule="auto"/>
              <w:jc w:val="center"/>
              <w:rPr>
                <w:rFonts w:cs="Arial"/>
                <w:b/>
                <w:bCs/>
              </w:rPr>
            </w:pPr>
            <w:r>
              <w:rPr>
                <w:rFonts w:cs="Arial"/>
                <w:b/>
                <w:bCs/>
              </w:rPr>
              <w:t>Celková</w:t>
            </w:r>
          </w:p>
          <w:p w14:paraId="21915E60" w14:textId="77777777" w:rsidR="00BB4D16" w:rsidRDefault="00BB4D16" w:rsidP="00BB4D16">
            <w:pPr>
              <w:spacing w:after="0" w:line="240" w:lineRule="auto"/>
              <w:jc w:val="center"/>
              <w:rPr>
                <w:rFonts w:eastAsia="Arial Unicode MS" w:cs="Arial"/>
                <w:b/>
                <w:bCs/>
              </w:rPr>
            </w:pPr>
            <w:r>
              <w:rPr>
                <w:rFonts w:cs="Arial"/>
                <w:b/>
                <w:bCs/>
              </w:rPr>
              <w:t>cena</w:t>
            </w:r>
          </w:p>
        </w:tc>
      </w:tr>
      <w:tr w:rsidR="00BB4D16" w14:paraId="02114B70" w14:textId="77777777" w:rsidTr="00BB4D16">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D47661E" w14:textId="77777777" w:rsidR="00BB4D16" w:rsidRDefault="00BB4D16" w:rsidP="00BB4D16">
            <w:pPr>
              <w:spacing w:line="276" w:lineRule="auto"/>
              <w:jc w:val="both"/>
              <w:rPr>
                <w:rFonts w:cs="Arial"/>
              </w:rPr>
            </w:pPr>
            <w:r>
              <w:rPr>
                <w:rFonts w:cs="Arial"/>
              </w:rPr>
              <w:t>Kontrolní zkoušky</w:t>
            </w:r>
          </w:p>
        </w:tc>
        <w:tc>
          <w:tcPr>
            <w:tcW w:w="993" w:type="dxa"/>
            <w:tcBorders>
              <w:top w:val="single" w:sz="4" w:space="0" w:color="auto"/>
              <w:left w:val="nil"/>
              <w:bottom w:val="single" w:sz="4" w:space="0" w:color="auto"/>
              <w:right w:val="single" w:sz="4" w:space="0" w:color="auto"/>
            </w:tcBorders>
            <w:hideMark/>
          </w:tcPr>
          <w:p w14:paraId="47257D5E" w14:textId="77777777" w:rsidR="00BB4D16" w:rsidRDefault="00BB4D16" w:rsidP="00BB4D16">
            <w:pPr>
              <w:spacing w:line="276" w:lineRule="auto"/>
              <w:jc w:val="center"/>
              <w:rPr>
                <w:rFonts w:eastAsia="Arial Unicode MS" w:cs="Arial"/>
              </w:rPr>
            </w:pPr>
            <w:r>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4474B48" w14:textId="77777777" w:rsidR="00BB4D16" w:rsidRDefault="00BB4D16" w:rsidP="00BB4D16">
            <w:pPr>
              <w:spacing w:line="276" w:lineRule="auto"/>
              <w:jc w:val="center"/>
              <w:rPr>
                <w:rFonts w:eastAsia="Arial Unicode MS" w:cs="Arial"/>
                <w:color w:val="FF0000"/>
              </w:rPr>
            </w:pPr>
            <w:r>
              <w:rPr>
                <w:rFonts w:eastAsia="Arial Unicode MS" w:cs="Arial"/>
              </w:rPr>
              <w:t>65</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3E1FAB40" w14:textId="77777777" w:rsidR="00BB4D16" w:rsidRDefault="00BB4D16" w:rsidP="00BB4D16">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5FF98286" w14:textId="77777777" w:rsidR="00BB4D16" w:rsidRDefault="00BB4D16" w:rsidP="00BB4D16">
            <w:pPr>
              <w:spacing w:line="276" w:lineRule="auto"/>
              <w:jc w:val="center"/>
              <w:rPr>
                <w:rFonts w:eastAsia="Arial Unicode MS" w:cs="Arial"/>
              </w:rPr>
            </w:pPr>
          </w:p>
        </w:tc>
      </w:tr>
      <w:tr w:rsidR="00BB4D16" w14:paraId="59CF0375" w14:textId="77777777" w:rsidTr="00BB4D16">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C87CBB8" w14:textId="77777777" w:rsidR="00BB4D16" w:rsidRDefault="00BB4D16" w:rsidP="00BB4D16">
            <w:pPr>
              <w:spacing w:line="276" w:lineRule="auto"/>
              <w:jc w:val="both"/>
              <w:rPr>
                <w:rFonts w:cs="Arial"/>
              </w:rPr>
            </w:pPr>
            <w:r>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309F4F5A" w14:textId="77777777" w:rsidR="00BB4D16" w:rsidRDefault="00BB4D16" w:rsidP="00BB4D16">
            <w:pPr>
              <w:spacing w:line="276" w:lineRule="auto"/>
              <w:jc w:val="center"/>
              <w:rPr>
                <w:rFonts w:eastAsia="Arial Unicode MS" w:cs="Arial"/>
              </w:rPr>
            </w:pPr>
            <w:r>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AB403B0" w14:textId="77777777" w:rsidR="00BB4D16" w:rsidRDefault="00BB4D16" w:rsidP="00BB4D16">
            <w:pPr>
              <w:spacing w:line="276" w:lineRule="auto"/>
              <w:jc w:val="center"/>
              <w:rPr>
                <w:rFonts w:eastAsia="Arial Unicode MS" w:cs="Arial"/>
                <w:color w:val="FF0000"/>
              </w:rPr>
            </w:pPr>
            <w:r>
              <w:rPr>
                <w:rFonts w:eastAsia="Arial Unicode MS" w:cs="Arial"/>
              </w:rPr>
              <w:t>1550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16FE6888" w14:textId="77777777" w:rsidR="00BB4D16" w:rsidRDefault="00BB4D16" w:rsidP="00BB4D16">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38FCEAF8" w14:textId="77777777" w:rsidR="00BB4D16" w:rsidRDefault="00BB4D16" w:rsidP="00BB4D16">
            <w:pPr>
              <w:spacing w:line="276" w:lineRule="auto"/>
              <w:jc w:val="center"/>
              <w:rPr>
                <w:rFonts w:eastAsia="Arial Unicode MS" w:cs="Arial"/>
              </w:rPr>
            </w:pPr>
          </w:p>
        </w:tc>
      </w:tr>
      <w:tr w:rsidR="00BB4D16" w14:paraId="5160C73B" w14:textId="77777777" w:rsidTr="00BB4D16">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5C497C3" w14:textId="77777777" w:rsidR="00BB4D16" w:rsidRDefault="00BB4D16" w:rsidP="00BB4D16">
            <w:pPr>
              <w:spacing w:line="276" w:lineRule="auto"/>
              <w:jc w:val="both"/>
              <w:rPr>
                <w:rFonts w:cs="Arial"/>
              </w:rPr>
            </w:pPr>
            <w:r>
              <w:rPr>
                <w:rFonts w:cs="Arial"/>
              </w:rPr>
              <w:t>Vyhotovení závěrečné zprávy</w:t>
            </w:r>
          </w:p>
        </w:tc>
        <w:tc>
          <w:tcPr>
            <w:tcW w:w="993" w:type="dxa"/>
            <w:tcBorders>
              <w:top w:val="single" w:sz="4" w:space="0" w:color="auto"/>
              <w:left w:val="nil"/>
              <w:bottom w:val="single" w:sz="4" w:space="0" w:color="auto"/>
              <w:right w:val="single" w:sz="4" w:space="0" w:color="auto"/>
            </w:tcBorders>
            <w:hideMark/>
          </w:tcPr>
          <w:p w14:paraId="11FF0223" w14:textId="77777777" w:rsidR="00BB4D16" w:rsidRDefault="00BB4D16" w:rsidP="00BB4D16">
            <w:pPr>
              <w:spacing w:line="276" w:lineRule="auto"/>
              <w:jc w:val="center"/>
              <w:rPr>
                <w:rFonts w:eastAsia="Arial Unicode MS" w:cs="Arial"/>
              </w:rPr>
            </w:pPr>
            <w:r>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F01BA93" w14:textId="77777777" w:rsidR="00BB4D16" w:rsidRDefault="00BB4D16" w:rsidP="00BB4D16">
            <w:pPr>
              <w:spacing w:line="276" w:lineRule="auto"/>
              <w:jc w:val="center"/>
              <w:rPr>
                <w:rFonts w:eastAsia="Arial Unicode MS" w:cs="Arial"/>
              </w:rPr>
            </w:pPr>
            <w:r>
              <w:rPr>
                <w:rFonts w:eastAsia="Arial Unicode MS" w:cs="Arial"/>
              </w:rPr>
              <w:t>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005F8CA5" w14:textId="77777777" w:rsidR="00BB4D16" w:rsidRDefault="00BB4D16" w:rsidP="00BB4D16">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6CA35780" w14:textId="77777777" w:rsidR="00BB4D16" w:rsidRDefault="00BB4D16" w:rsidP="00BB4D16">
            <w:pPr>
              <w:spacing w:line="276" w:lineRule="auto"/>
              <w:jc w:val="center"/>
              <w:rPr>
                <w:rFonts w:eastAsia="Arial Unicode MS" w:cs="Arial"/>
              </w:rPr>
            </w:pPr>
          </w:p>
        </w:tc>
      </w:tr>
    </w:tbl>
    <w:p w14:paraId="0FD8724B" w14:textId="0A99FCF0" w:rsidR="00742255" w:rsidRDefault="00742255" w:rsidP="00BB4D16">
      <w:pPr>
        <w:spacing w:before="120" w:after="0" w:line="240" w:lineRule="auto"/>
        <w:ind w:left="425"/>
        <w:jc w:val="both"/>
        <w:rPr>
          <w:rFonts w:eastAsia="Times New Roman" w:cs="Times New Roman"/>
          <w:lang w:eastAsia="cs-CZ"/>
        </w:rPr>
      </w:pPr>
      <w:r w:rsidRPr="009E1B67">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 tabulce.</w:t>
      </w:r>
    </w:p>
    <w:p w14:paraId="08DF8436" w14:textId="77777777" w:rsidR="00742255" w:rsidRPr="00F01FED" w:rsidRDefault="00742255"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w:t>
      </w:r>
      <w:r w:rsidRPr="00F01FED">
        <w:rPr>
          <w:rFonts w:eastAsia="Times New Roman" w:cs="Times New Roman"/>
          <w:lang w:eastAsia="cs-CZ"/>
        </w:rPr>
        <w:lastRenderedPageBreak/>
        <w:t>uvést, zda cenné papíry této akciové společnosti byly přijaty k obchodování na regulovaném trhu nebo evropském regulovaném trhu.</w:t>
      </w:r>
    </w:p>
    <w:p w14:paraId="21C16E96" w14:textId="77777777" w:rsidR="00F01FED" w:rsidRPr="00F01FED" w:rsidRDefault="00F01FED" w:rsidP="002F20C0">
      <w:pPr>
        <w:spacing w:before="240" w:after="0" w:line="240" w:lineRule="auto"/>
        <w:ind w:left="425"/>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5265FF2" w14:textId="1910D05D" w:rsidR="00F01FED" w:rsidRPr="00F01FED" w:rsidRDefault="008F13B4" w:rsidP="002F20C0">
      <w:pPr>
        <w:spacing w:before="240" w:after="0" w:line="240" w:lineRule="auto"/>
        <w:ind w:left="425"/>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C10D18">
        <w:rPr>
          <w:rFonts w:eastAsia="Times New Roman" w:cs="Times New Roman"/>
          <w:lang w:eastAsia="cs-CZ"/>
        </w:rPr>
        <w:t> </w:t>
      </w:r>
      <w:r w:rsidR="00F01FED" w:rsidRPr="00F01FED">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C10D18">
        <w:rPr>
          <w:rFonts w:eastAsia="Times New Roman" w:cs="Times New Roman"/>
          <w:lang w:eastAsia="cs-CZ"/>
        </w:rPr>
        <w:t> </w:t>
      </w:r>
      <w:r w:rsidR="00F01FED" w:rsidRPr="00F01FED">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BB4D16">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2FF041F3"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C10D18">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2F20C0">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4AA31229" w14:textId="77777777" w:rsidR="00F01FED" w:rsidRPr="00F01FED" w:rsidRDefault="00F01FED" w:rsidP="002F20C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2F20C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2F20C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F01FED">
        <w:rPr>
          <w:rFonts w:eastAsia="Times New Roman" w:cs="Times New Roman"/>
          <w:lang w:eastAsia="cs-CZ"/>
        </w:rPr>
        <w:t>pochybení, za</w:t>
      </w:r>
      <w:proofErr w:type="gramEnd"/>
      <w:r w:rsidRPr="00F01FED">
        <w:rPr>
          <w:rFonts w:eastAsia="Times New Roman" w:cs="Times New Roman"/>
          <w:lang w:eastAsia="cs-CZ"/>
        </w:rPr>
        <w:t xml:space="preserve"> která byl disciplinárně potrestán nebo mu bylo uloženo kárné </w:t>
      </w:r>
      <w:proofErr w:type="gramStart"/>
      <w:r w:rsidRPr="00F01FED">
        <w:rPr>
          <w:rFonts w:eastAsia="Times New Roman" w:cs="Times New Roman"/>
          <w:lang w:eastAsia="cs-CZ"/>
        </w:rPr>
        <w:t>opatření.</w:t>
      </w:r>
      <w:proofErr w:type="gramEnd"/>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2F20C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67D3A1FD"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00E0766F" w:rsidRPr="00E0766F">
        <w:rPr>
          <w:rFonts w:eastAsia="Times New Roman" w:cs="Times New Roman"/>
          <w:lang w:eastAsia="cs-CZ"/>
        </w:rPr>
        <w:t>režim veřejné zakázky,</w:t>
      </w:r>
      <w:r w:rsidRPr="00F01FED">
        <w:rPr>
          <w:rFonts w:eastAsia="Times New Roman" w:cs="Times New Roman"/>
          <w:lang w:eastAsia="cs-CZ"/>
        </w:rPr>
        <w:t xml:space="preserve"> 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2F20C0">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0A0A6F23"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70CE7DB8"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w:t>
      </w:r>
      <w:r w:rsidRPr="00F01FED">
        <w:rPr>
          <w:rFonts w:eastAsia="Times New Roman" w:cs="Times New Roman"/>
          <w:lang w:eastAsia="cs-CZ"/>
        </w:rPr>
        <w:lastRenderedPageBreak/>
        <w:t>nebo z výsledku nového hodnocení. Nové hodnocení zadavatel provede, pokud by vyloučení vybraného dodavatele znamenalo podstatné ovlivnění původního pořadí nabídek.</w:t>
      </w:r>
    </w:p>
    <w:p w14:paraId="445CFB3D" w14:textId="7B643254"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6CB43959" w:rsidR="00F01FED" w:rsidRPr="00F01FED" w:rsidRDefault="00F01FED" w:rsidP="00E0766F">
      <w:pPr>
        <w:suppressAutoHyphens/>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2F20C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2F20C0">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5D07D83E" w:rsidR="005E0F20" w:rsidRDefault="00F01FED" w:rsidP="002F20C0">
      <w:pPr>
        <w:numPr>
          <w:ilvl w:val="1"/>
          <w:numId w:val="6"/>
        </w:numPr>
        <w:suppressAutoHyphens/>
        <w:spacing w:before="120" w:after="360" w:line="240" w:lineRule="auto"/>
        <w:ind w:left="568"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w:t>
      </w:r>
      <w:r w:rsidR="00C10D18">
        <w:rPr>
          <w:rFonts w:eastAsia="Times New Roman" w:cs="Times New Roman"/>
          <w:lang w:eastAsia="cs-CZ"/>
        </w:rPr>
        <w:t> </w:t>
      </w:r>
      <w:r w:rsidRPr="00F01FED">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FFBDA2" w14:textId="66F8534D" w:rsidR="00AC2EC4" w:rsidRDefault="00AC2EC4">
      <w:pPr>
        <w:rPr>
          <w:rFonts w:eastAsia="Times New Roman" w:cs="Times New Roman"/>
          <w:lang w:eastAsia="cs-CZ"/>
        </w:rPr>
      </w:pPr>
      <w:r>
        <w:rPr>
          <w:rFonts w:eastAsia="Times New Roman" w:cs="Times New Roman"/>
          <w:lang w:eastAsia="cs-CZ"/>
        </w:rPr>
        <w:br w:type="page"/>
      </w:r>
    </w:p>
    <w:p w14:paraId="48363EA9" w14:textId="77777777" w:rsidR="00F36973" w:rsidRDefault="00F36973" w:rsidP="002F20C0">
      <w:pPr>
        <w:numPr>
          <w:ilvl w:val="0"/>
          <w:numId w:val="6"/>
        </w:numPr>
        <w:spacing w:after="120" w:line="240" w:lineRule="auto"/>
        <w:rPr>
          <w:b/>
          <w:bCs/>
          <w:u w:val="single"/>
          <w:lang w:eastAsia="cs-CZ"/>
        </w:rPr>
      </w:pPr>
      <w:r w:rsidRPr="00F36973">
        <w:rPr>
          <w:rFonts w:eastAsia="Times New Roman" w:cs="Times New Roman"/>
          <w:b/>
          <w:u w:val="single"/>
          <w:lang w:eastAsia="cs-CZ"/>
        </w:rPr>
        <w:lastRenderedPageBreak/>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 inovace:</w:t>
      </w:r>
    </w:p>
    <w:p w14:paraId="640EAD16" w14:textId="77777777" w:rsidR="00F36973" w:rsidRDefault="00F36973" w:rsidP="002F20C0">
      <w:pPr>
        <w:pStyle w:val="Text1-1"/>
        <w:numPr>
          <w:ilvl w:val="0"/>
          <w:numId w:val="18"/>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2F20C0">
      <w:pPr>
        <w:pStyle w:val="Text1-1"/>
        <w:numPr>
          <w:ilvl w:val="0"/>
          <w:numId w:val="18"/>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2F20C0">
      <w:pPr>
        <w:pStyle w:val="Text1-1"/>
        <w:numPr>
          <w:ilvl w:val="0"/>
          <w:numId w:val="18"/>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2F20C0">
        <w:t>4.5 závazného vzoru smlouvy</w:t>
      </w:r>
      <w:r>
        <w:t>,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2F20C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2F20C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2F20C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2F20C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2F20C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2F20C0">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2F20C0">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2F20C0">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2EDA6EA3"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E0766F" w:rsidRPr="00E0766F">
        <w:rPr>
          <w:rFonts w:eastAsia="Times New Roman" w:cs="Arial"/>
          <w:b/>
          <w:lang w:eastAsia="cs-CZ"/>
        </w:rPr>
        <w:t>„Rekonstrukce ŽST Vsetín“</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F3EFCE" w14:textId="77777777" w:rsidR="00C97609" w:rsidRDefault="00C97609" w:rsidP="00C97609">
      <w:pPr>
        <w:spacing w:before="240" w:after="0" w:line="240" w:lineRule="exact"/>
        <w:jc w:val="both"/>
        <w:rPr>
          <w:rFonts w:eastAsia="Times New Roman" w:cs="Arial"/>
          <w:lang w:eastAsia="cs-CZ"/>
        </w:rPr>
      </w:pPr>
    </w:p>
    <w:p w14:paraId="3643A228" w14:textId="6538B7C3"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Pr="00BB4D16">
        <w:rPr>
          <w:rFonts w:ascii="Verdana" w:hAnsi="Verdana"/>
          <w:b/>
        </w:rPr>
        <w:t>„</w:t>
      </w:r>
      <w:r w:rsidR="00E0766F" w:rsidRPr="00BB4D16">
        <w:rPr>
          <w:b/>
        </w:rPr>
        <w:t>Rekonstrukce ŽST Vsetín</w:t>
      </w:r>
      <w:r w:rsidRPr="00BB4D16">
        <w:rPr>
          <w:rFonts w:ascii="Verdana" w:hAnsi="Verdana"/>
          <w:b/>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2095E7C7" w14:textId="77777777" w:rsidR="00C97609" w:rsidRPr="001A6F12" w:rsidRDefault="00C97609" w:rsidP="001A6F12">
      <w:pPr>
        <w:spacing w:before="240" w:after="0" w:line="240" w:lineRule="exact"/>
        <w:jc w:val="both"/>
        <w:rPr>
          <w:rFonts w:eastAsia="Times New Roman" w:cs="Arial"/>
          <w:lang w:eastAsia="cs-CZ"/>
        </w:rPr>
      </w:pP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791CD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791CD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4FA21C8" w14:textId="77777777" w:rsidR="001A6F12" w:rsidRPr="001A6F12" w:rsidRDefault="001A6F12" w:rsidP="001A6F12">
      <w:pPr>
        <w:spacing w:after="0" w:line="240" w:lineRule="auto"/>
        <w:jc w:val="center"/>
        <w:rPr>
          <w:rFonts w:eastAsia="Times New Roman" w:cs="Calibri"/>
          <w:b/>
          <w:bCs/>
          <w:caps/>
          <w:lang w:eastAsia="cs-CZ"/>
        </w:rPr>
      </w:pPr>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2F20C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2F20C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2F20C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2F20C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2F20C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791CD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791CD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F5A00" w14:textId="77777777" w:rsidR="00DD52D1" w:rsidRDefault="00DD52D1" w:rsidP="00962258">
      <w:pPr>
        <w:spacing w:after="0" w:line="240" w:lineRule="auto"/>
      </w:pPr>
      <w:r>
        <w:separator/>
      </w:r>
    </w:p>
  </w:endnote>
  <w:endnote w:type="continuationSeparator" w:id="0">
    <w:p w14:paraId="7896076E" w14:textId="77777777" w:rsidR="00DD52D1" w:rsidRDefault="00DD52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91CD6" w14:paraId="2F89840E" w14:textId="77777777" w:rsidTr="00D831A3">
      <w:tc>
        <w:tcPr>
          <w:tcW w:w="1361" w:type="dxa"/>
          <w:tcMar>
            <w:left w:w="0" w:type="dxa"/>
            <w:right w:w="0" w:type="dxa"/>
          </w:tcMar>
          <w:vAlign w:val="bottom"/>
        </w:tcPr>
        <w:p w14:paraId="0CF9A05B" w14:textId="1AD872F9" w:rsidR="00791CD6" w:rsidRPr="00B8518B" w:rsidRDefault="00791CD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ADB">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5ADB">
            <w:rPr>
              <w:rStyle w:val="slostrnky"/>
              <w:noProof/>
            </w:rPr>
            <w:t>15</w:t>
          </w:r>
          <w:r w:rsidRPr="00B8518B">
            <w:rPr>
              <w:rStyle w:val="slostrnky"/>
            </w:rPr>
            <w:fldChar w:fldCharType="end"/>
          </w:r>
        </w:p>
      </w:tc>
      <w:tc>
        <w:tcPr>
          <w:tcW w:w="3458" w:type="dxa"/>
          <w:shd w:val="clear" w:color="auto" w:fill="auto"/>
          <w:tcMar>
            <w:left w:w="0" w:type="dxa"/>
            <w:right w:w="0" w:type="dxa"/>
          </w:tcMar>
        </w:tcPr>
        <w:p w14:paraId="5F89708A" w14:textId="77777777" w:rsidR="00791CD6" w:rsidRDefault="00791CD6" w:rsidP="00B8518B">
          <w:pPr>
            <w:pStyle w:val="Zpat"/>
          </w:pPr>
        </w:p>
      </w:tc>
      <w:tc>
        <w:tcPr>
          <w:tcW w:w="2835" w:type="dxa"/>
          <w:shd w:val="clear" w:color="auto" w:fill="auto"/>
          <w:tcMar>
            <w:left w:w="0" w:type="dxa"/>
            <w:right w:w="0" w:type="dxa"/>
          </w:tcMar>
        </w:tcPr>
        <w:p w14:paraId="36AF41CA" w14:textId="77777777" w:rsidR="00791CD6" w:rsidRDefault="00791CD6" w:rsidP="00B8518B">
          <w:pPr>
            <w:pStyle w:val="Zpat"/>
          </w:pPr>
        </w:p>
      </w:tc>
      <w:tc>
        <w:tcPr>
          <w:tcW w:w="2921" w:type="dxa"/>
        </w:tcPr>
        <w:p w14:paraId="7C7BAC2F" w14:textId="77777777" w:rsidR="00791CD6" w:rsidRDefault="00791CD6" w:rsidP="00D831A3">
          <w:pPr>
            <w:pStyle w:val="Zpat"/>
          </w:pPr>
        </w:p>
      </w:tc>
    </w:tr>
  </w:tbl>
  <w:p w14:paraId="499BE607" w14:textId="77777777" w:rsidR="00791CD6" w:rsidRPr="00B8518B" w:rsidRDefault="00791CD6"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46F5B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A28B1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91CD6" w14:paraId="25EB1172" w14:textId="77777777" w:rsidTr="00F1715C">
      <w:tc>
        <w:tcPr>
          <w:tcW w:w="1361" w:type="dxa"/>
          <w:tcMar>
            <w:left w:w="0" w:type="dxa"/>
            <w:right w:w="0" w:type="dxa"/>
          </w:tcMar>
          <w:vAlign w:val="bottom"/>
        </w:tcPr>
        <w:p w14:paraId="61BB150F" w14:textId="4C84D7E3" w:rsidR="00791CD6" w:rsidRPr="00B8518B" w:rsidRDefault="00791CD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AD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5ADB">
            <w:rPr>
              <w:rStyle w:val="slostrnky"/>
              <w:noProof/>
            </w:rPr>
            <w:t>15</w:t>
          </w:r>
          <w:r w:rsidRPr="00B8518B">
            <w:rPr>
              <w:rStyle w:val="slostrnky"/>
            </w:rPr>
            <w:fldChar w:fldCharType="end"/>
          </w:r>
        </w:p>
      </w:tc>
      <w:tc>
        <w:tcPr>
          <w:tcW w:w="3458" w:type="dxa"/>
          <w:shd w:val="clear" w:color="auto" w:fill="auto"/>
          <w:tcMar>
            <w:left w:w="0" w:type="dxa"/>
            <w:right w:w="0" w:type="dxa"/>
          </w:tcMar>
        </w:tcPr>
        <w:p w14:paraId="6123D9FB" w14:textId="77777777" w:rsidR="00791CD6" w:rsidRDefault="00791CD6" w:rsidP="00791CD6">
          <w:pPr>
            <w:pStyle w:val="Zpat"/>
          </w:pPr>
          <w:r>
            <w:t>Správa železnic, státní organizace</w:t>
          </w:r>
        </w:p>
        <w:p w14:paraId="376E63DA" w14:textId="77777777" w:rsidR="00791CD6" w:rsidRDefault="00791CD6" w:rsidP="00791CD6">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791CD6" w:rsidRDefault="00791CD6" w:rsidP="00791CD6">
          <w:pPr>
            <w:pStyle w:val="Zpat"/>
          </w:pPr>
          <w:r>
            <w:t>Sídlo: Dlážděná 1003/7, 110 00 Praha 1</w:t>
          </w:r>
        </w:p>
        <w:p w14:paraId="1B8034D1" w14:textId="77777777" w:rsidR="00791CD6" w:rsidRDefault="00791CD6" w:rsidP="00791CD6">
          <w:pPr>
            <w:pStyle w:val="Zpat"/>
          </w:pPr>
          <w:r>
            <w:t>IČO: 709 94 234 DIČ: CZ 709 94 234</w:t>
          </w:r>
        </w:p>
        <w:p w14:paraId="20770833" w14:textId="77777777" w:rsidR="00791CD6" w:rsidRDefault="00791CD6" w:rsidP="00791CD6">
          <w:pPr>
            <w:pStyle w:val="Zpat"/>
          </w:pPr>
          <w:r>
            <w:t>www.spravazeleznic.cz</w:t>
          </w:r>
        </w:p>
      </w:tc>
      <w:tc>
        <w:tcPr>
          <w:tcW w:w="2921" w:type="dxa"/>
        </w:tcPr>
        <w:p w14:paraId="118250F1" w14:textId="77777777" w:rsidR="00791CD6" w:rsidRPr="00B45E9E" w:rsidRDefault="00791CD6" w:rsidP="00791CD6">
          <w:pPr>
            <w:pStyle w:val="Zpat"/>
            <w:rPr>
              <w:b/>
            </w:rPr>
          </w:pPr>
          <w:r w:rsidRPr="00B45E9E">
            <w:rPr>
              <w:b/>
            </w:rPr>
            <w:t>Generální ředitelství</w:t>
          </w:r>
        </w:p>
        <w:p w14:paraId="4F67DACF" w14:textId="77777777" w:rsidR="00791CD6" w:rsidRPr="00B45E9E" w:rsidRDefault="00791CD6" w:rsidP="00791CD6">
          <w:pPr>
            <w:pStyle w:val="Zpat"/>
            <w:rPr>
              <w:b/>
            </w:rPr>
          </w:pPr>
          <w:r w:rsidRPr="00B45E9E">
            <w:rPr>
              <w:b/>
            </w:rPr>
            <w:t>Dlážděná 1003/7</w:t>
          </w:r>
        </w:p>
        <w:p w14:paraId="5E4205F3" w14:textId="77777777" w:rsidR="00791CD6" w:rsidRDefault="00791CD6" w:rsidP="00791CD6">
          <w:pPr>
            <w:pStyle w:val="Zpat"/>
          </w:pPr>
          <w:r w:rsidRPr="00B45E9E">
            <w:rPr>
              <w:b/>
            </w:rPr>
            <w:t>110 00 Praha 1</w:t>
          </w:r>
        </w:p>
      </w:tc>
    </w:tr>
  </w:tbl>
  <w:p w14:paraId="460917E8" w14:textId="77777777" w:rsidR="00791CD6" w:rsidRPr="00B8518B" w:rsidRDefault="00791CD6"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F1C5E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4715BC"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791CD6" w:rsidRPr="00460660" w:rsidRDefault="00791C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86725" w14:textId="77777777" w:rsidR="00DD52D1" w:rsidRDefault="00DD52D1" w:rsidP="00962258">
      <w:pPr>
        <w:spacing w:after="0" w:line="240" w:lineRule="auto"/>
      </w:pPr>
      <w:r>
        <w:separator/>
      </w:r>
    </w:p>
  </w:footnote>
  <w:footnote w:type="continuationSeparator" w:id="0">
    <w:p w14:paraId="5E433955" w14:textId="77777777" w:rsidR="00DD52D1" w:rsidRDefault="00DD52D1" w:rsidP="00962258">
      <w:pPr>
        <w:spacing w:after="0" w:line="240" w:lineRule="auto"/>
      </w:pPr>
      <w:r>
        <w:continuationSeparator/>
      </w:r>
    </w:p>
  </w:footnote>
  <w:footnote w:id="1">
    <w:p w14:paraId="265F23FD" w14:textId="77777777" w:rsidR="00791CD6" w:rsidRPr="00DF557C" w:rsidRDefault="00791CD6"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791CD6" w:rsidRDefault="00791CD6"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CD6" w14:paraId="14058D44" w14:textId="77777777" w:rsidTr="00C02D0A">
      <w:trPr>
        <w:trHeight w:hRule="exact" w:val="454"/>
      </w:trPr>
      <w:tc>
        <w:tcPr>
          <w:tcW w:w="1361" w:type="dxa"/>
          <w:tcMar>
            <w:top w:w="57" w:type="dxa"/>
            <w:left w:w="0" w:type="dxa"/>
            <w:right w:w="0" w:type="dxa"/>
          </w:tcMar>
        </w:tcPr>
        <w:p w14:paraId="47B4C0F0" w14:textId="77777777" w:rsidR="00791CD6" w:rsidRPr="00B8518B" w:rsidRDefault="00791CD6" w:rsidP="00523EA7">
          <w:pPr>
            <w:pStyle w:val="Zpat"/>
            <w:rPr>
              <w:rStyle w:val="slostrnky"/>
            </w:rPr>
          </w:pPr>
        </w:p>
      </w:tc>
      <w:tc>
        <w:tcPr>
          <w:tcW w:w="3458" w:type="dxa"/>
          <w:shd w:val="clear" w:color="auto" w:fill="auto"/>
          <w:tcMar>
            <w:top w:w="57" w:type="dxa"/>
            <w:left w:w="0" w:type="dxa"/>
            <w:right w:w="0" w:type="dxa"/>
          </w:tcMar>
        </w:tcPr>
        <w:p w14:paraId="7C5A8170" w14:textId="77777777" w:rsidR="00791CD6" w:rsidRDefault="00791CD6" w:rsidP="00523EA7">
          <w:pPr>
            <w:pStyle w:val="Zpat"/>
          </w:pPr>
        </w:p>
      </w:tc>
      <w:tc>
        <w:tcPr>
          <w:tcW w:w="5698" w:type="dxa"/>
          <w:shd w:val="clear" w:color="auto" w:fill="auto"/>
          <w:tcMar>
            <w:top w:w="57" w:type="dxa"/>
            <w:left w:w="0" w:type="dxa"/>
            <w:right w:w="0" w:type="dxa"/>
          </w:tcMar>
        </w:tcPr>
        <w:p w14:paraId="3724A61E" w14:textId="77777777" w:rsidR="00791CD6" w:rsidRPr="00D6163D" w:rsidRDefault="00791CD6" w:rsidP="00D6163D">
          <w:pPr>
            <w:pStyle w:val="Druhdokumentu"/>
          </w:pPr>
        </w:p>
      </w:tc>
    </w:tr>
  </w:tbl>
  <w:p w14:paraId="34091E4E" w14:textId="77777777" w:rsidR="00791CD6" w:rsidRPr="00D6163D" w:rsidRDefault="00791C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CD6" w14:paraId="2BDAF14D" w14:textId="77777777" w:rsidTr="00F1715C">
      <w:trPr>
        <w:trHeight w:hRule="exact" w:val="936"/>
      </w:trPr>
      <w:tc>
        <w:tcPr>
          <w:tcW w:w="1361" w:type="dxa"/>
          <w:tcMar>
            <w:left w:w="0" w:type="dxa"/>
            <w:right w:w="0" w:type="dxa"/>
          </w:tcMar>
        </w:tcPr>
        <w:p w14:paraId="7B3FDF44" w14:textId="77777777" w:rsidR="00791CD6" w:rsidRPr="00B8518B" w:rsidRDefault="00791CD6"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A91D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791CD6" w:rsidRDefault="00791CD6" w:rsidP="00FC6389">
          <w:pPr>
            <w:pStyle w:val="Zpat"/>
          </w:pPr>
        </w:p>
      </w:tc>
      <w:tc>
        <w:tcPr>
          <w:tcW w:w="5698" w:type="dxa"/>
          <w:shd w:val="clear" w:color="auto" w:fill="auto"/>
          <w:tcMar>
            <w:left w:w="0" w:type="dxa"/>
            <w:right w:w="0" w:type="dxa"/>
          </w:tcMar>
        </w:tcPr>
        <w:p w14:paraId="2F1DF8B5" w14:textId="77777777" w:rsidR="00791CD6" w:rsidRPr="00D6163D" w:rsidRDefault="00791CD6" w:rsidP="00FC6389">
          <w:pPr>
            <w:pStyle w:val="Druhdokumentu"/>
          </w:pPr>
        </w:p>
      </w:tc>
    </w:tr>
    <w:tr w:rsidR="00791CD6" w14:paraId="28773BD5" w14:textId="77777777" w:rsidTr="00F64786">
      <w:trPr>
        <w:trHeight w:hRule="exact" w:val="452"/>
      </w:trPr>
      <w:tc>
        <w:tcPr>
          <w:tcW w:w="1361" w:type="dxa"/>
          <w:tcMar>
            <w:left w:w="0" w:type="dxa"/>
            <w:right w:w="0" w:type="dxa"/>
          </w:tcMar>
        </w:tcPr>
        <w:p w14:paraId="0967DDA2" w14:textId="77777777" w:rsidR="00791CD6" w:rsidRPr="00B8518B" w:rsidRDefault="00791CD6" w:rsidP="00FC6389">
          <w:pPr>
            <w:pStyle w:val="Zpat"/>
            <w:rPr>
              <w:rStyle w:val="slostrnky"/>
            </w:rPr>
          </w:pPr>
        </w:p>
      </w:tc>
      <w:tc>
        <w:tcPr>
          <w:tcW w:w="3458" w:type="dxa"/>
          <w:shd w:val="clear" w:color="auto" w:fill="auto"/>
          <w:tcMar>
            <w:left w:w="0" w:type="dxa"/>
            <w:right w:w="0" w:type="dxa"/>
          </w:tcMar>
        </w:tcPr>
        <w:p w14:paraId="70AE4E57" w14:textId="77777777" w:rsidR="00791CD6" w:rsidRDefault="00791CD6" w:rsidP="00FC6389">
          <w:pPr>
            <w:pStyle w:val="Zpat"/>
          </w:pPr>
        </w:p>
      </w:tc>
      <w:tc>
        <w:tcPr>
          <w:tcW w:w="5698" w:type="dxa"/>
          <w:shd w:val="clear" w:color="auto" w:fill="auto"/>
          <w:tcMar>
            <w:left w:w="0" w:type="dxa"/>
            <w:right w:w="0" w:type="dxa"/>
          </w:tcMar>
        </w:tcPr>
        <w:p w14:paraId="6A004C2D" w14:textId="77777777" w:rsidR="00791CD6" w:rsidRDefault="00791CD6" w:rsidP="00FC6389">
          <w:pPr>
            <w:pStyle w:val="Druhdokumentu"/>
            <w:rPr>
              <w:noProof/>
            </w:rPr>
          </w:pPr>
        </w:p>
      </w:tc>
    </w:tr>
  </w:tbl>
  <w:p w14:paraId="013F19EC" w14:textId="77777777" w:rsidR="00791CD6" w:rsidRPr="00D6163D" w:rsidRDefault="00791CD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8E60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ins w:id="3" w:author="Holá Magdaléna, Ing." w:date="2020-01-27T13:30:00Z">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ins>
  </w:p>
  <w:p w14:paraId="6CD22768" w14:textId="77777777" w:rsidR="00791CD6" w:rsidRPr="00460660" w:rsidRDefault="00791C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531A5326"/>
    <w:multiLevelType w:val="hybridMultilevel"/>
    <w:tmpl w:val="D05CD2D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num w:numId="1">
    <w:abstractNumId w:val="6"/>
  </w:num>
  <w:num w:numId="2">
    <w:abstractNumId w:val="2"/>
  </w:num>
  <w:num w:numId="3">
    <w:abstractNumId w:val="8"/>
  </w:num>
  <w:num w:numId="4">
    <w:abstractNumId w:val="18"/>
  </w:num>
  <w:num w:numId="5">
    <w:abstractNumId w:val="0"/>
  </w:num>
  <w:num w:numId="6">
    <w:abstractNumId w:val="11"/>
  </w:num>
  <w:num w:numId="7">
    <w:abstractNumId w:val="17"/>
  </w:num>
  <w:num w:numId="8">
    <w:abstractNumId w:val="19"/>
  </w:num>
  <w:num w:numId="9">
    <w:abstractNumId w:val="12"/>
  </w:num>
  <w:num w:numId="10">
    <w:abstractNumId w:val="15"/>
  </w:num>
  <w:num w:numId="11">
    <w:abstractNumId w:val="9"/>
  </w:num>
  <w:num w:numId="12">
    <w:abstractNumId w:val="5"/>
  </w:num>
  <w:num w:numId="13">
    <w:abstractNumId w:val="13"/>
  </w:num>
  <w:num w:numId="14">
    <w:abstractNumId w:val="3"/>
  </w:num>
  <w:num w:numId="15">
    <w:abstractNumId w:val="14"/>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num>
  <w:num w:numId="20">
    <w:abstractNumId w:val="20"/>
  </w:num>
  <w:num w:numId="21">
    <w:abstractNumId w:val="16"/>
  </w:num>
  <w:num w:numId="22">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2D98"/>
    <w:rsid w:val="000167B5"/>
    <w:rsid w:val="00033432"/>
    <w:rsid w:val="000335CC"/>
    <w:rsid w:val="000715D2"/>
    <w:rsid w:val="00072C1E"/>
    <w:rsid w:val="00076065"/>
    <w:rsid w:val="00095905"/>
    <w:rsid w:val="000969EF"/>
    <w:rsid w:val="000B6C7E"/>
    <w:rsid w:val="000B7907"/>
    <w:rsid w:val="000C0429"/>
    <w:rsid w:val="000C0877"/>
    <w:rsid w:val="000C45E8"/>
    <w:rsid w:val="000C7E81"/>
    <w:rsid w:val="000D7F1B"/>
    <w:rsid w:val="00114472"/>
    <w:rsid w:val="00170EC5"/>
    <w:rsid w:val="001747C1"/>
    <w:rsid w:val="0018596A"/>
    <w:rsid w:val="001A6F12"/>
    <w:rsid w:val="001B69C2"/>
    <w:rsid w:val="001C4DA0"/>
    <w:rsid w:val="00207DF5"/>
    <w:rsid w:val="00267369"/>
    <w:rsid w:val="0026785D"/>
    <w:rsid w:val="002C31BF"/>
    <w:rsid w:val="002E0CD7"/>
    <w:rsid w:val="002F026B"/>
    <w:rsid w:val="002F20C0"/>
    <w:rsid w:val="00357BC6"/>
    <w:rsid w:val="0037111D"/>
    <w:rsid w:val="003937FF"/>
    <w:rsid w:val="003956C6"/>
    <w:rsid w:val="003E6B9A"/>
    <w:rsid w:val="003E75CE"/>
    <w:rsid w:val="0041380F"/>
    <w:rsid w:val="00450F07"/>
    <w:rsid w:val="00453CD3"/>
    <w:rsid w:val="004554EE"/>
    <w:rsid w:val="00455BC7"/>
    <w:rsid w:val="00456F98"/>
    <w:rsid w:val="00460660"/>
    <w:rsid w:val="004609D5"/>
    <w:rsid w:val="00460CCB"/>
    <w:rsid w:val="0046162A"/>
    <w:rsid w:val="00477370"/>
    <w:rsid w:val="00483F34"/>
    <w:rsid w:val="00486107"/>
    <w:rsid w:val="00491827"/>
    <w:rsid w:val="004926B0"/>
    <w:rsid w:val="004A1C03"/>
    <w:rsid w:val="004A7C69"/>
    <w:rsid w:val="004A7EE4"/>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6104F6"/>
    <w:rsid w:val="0061068E"/>
    <w:rsid w:val="00613ED3"/>
    <w:rsid w:val="00621F7A"/>
    <w:rsid w:val="00660AD3"/>
    <w:rsid w:val="006701EE"/>
    <w:rsid w:val="00694044"/>
    <w:rsid w:val="00695ADB"/>
    <w:rsid w:val="006974BB"/>
    <w:rsid w:val="006A5570"/>
    <w:rsid w:val="006A689C"/>
    <w:rsid w:val="006B3D79"/>
    <w:rsid w:val="006E0578"/>
    <w:rsid w:val="006E314D"/>
    <w:rsid w:val="006E7F06"/>
    <w:rsid w:val="006F5764"/>
    <w:rsid w:val="00710723"/>
    <w:rsid w:val="00723ED1"/>
    <w:rsid w:val="00735ED4"/>
    <w:rsid w:val="00742255"/>
    <w:rsid w:val="00743525"/>
    <w:rsid w:val="007531A0"/>
    <w:rsid w:val="0076286B"/>
    <w:rsid w:val="00764595"/>
    <w:rsid w:val="00766846"/>
    <w:rsid w:val="0077673A"/>
    <w:rsid w:val="007846E1"/>
    <w:rsid w:val="00791CD6"/>
    <w:rsid w:val="007B570C"/>
    <w:rsid w:val="007E4A6E"/>
    <w:rsid w:val="007F56A7"/>
    <w:rsid w:val="00807DD0"/>
    <w:rsid w:val="00813F11"/>
    <w:rsid w:val="00873EEC"/>
    <w:rsid w:val="00891334"/>
    <w:rsid w:val="008A3568"/>
    <w:rsid w:val="008D03B9"/>
    <w:rsid w:val="008D5ABC"/>
    <w:rsid w:val="008E7782"/>
    <w:rsid w:val="008F13B4"/>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167B8"/>
    <w:rsid w:val="00A44328"/>
    <w:rsid w:val="00A53928"/>
    <w:rsid w:val="00A6177B"/>
    <w:rsid w:val="00A66136"/>
    <w:rsid w:val="00A67518"/>
    <w:rsid w:val="00AA4CBB"/>
    <w:rsid w:val="00AA65FA"/>
    <w:rsid w:val="00AA7351"/>
    <w:rsid w:val="00AC2EC4"/>
    <w:rsid w:val="00AD056F"/>
    <w:rsid w:val="00AD2773"/>
    <w:rsid w:val="00AD6731"/>
    <w:rsid w:val="00AE1DDE"/>
    <w:rsid w:val="00AE7C83"/>
    <w:rsid w:val="00B15B5E"/>
    <w:rsid w:val="00B15D0D"/>
    <w:rsid w:val="00B23CA3"/>
    <w:rsid w:val="00B3491A"/>
    <w:rsid w:val="00B367CC"/>
    <w:rsid w:val="00B45E9E"/>
    <w:rsid w:val="00B55F9C"/>
    <w:rsid w:val="00B75EE1"/>
    <w:rsid w:val="00B77481"/>
    <w:rsid w:val="00B841EE"/>
    <w:rsid w:val="00B8518B"/>
    <w:rsid w:val="00BB3740"/>
    <w:rsid w:val="00BB4D16"/>
    <w:rsid w:val="00BD7E91"/>
    <w:rsid w:val="00BF374D"/>
    <w:rsid w:val="00C02D0A"/>
    <w:rsid w:val="00C03A6E"/>
    <w:rsid w:val="00C10D18"/>
    <w:rsid w:val="00C17519"/>
    <w:rsid w:val="00C30759"/>
    <w:rsid w:val="00C44F6A"/>
    <w:rsid w:val="00C727E5"/>
    <w:rsid w:val="00C8207D"/>
    <w:rsid w:val="00C94497"/>
    <w:rsid w:val="00C97609"/>
    <w:rsid w:val="00CB7B5A"/>
    <w:rsid w:val="00CC03AF"/>
    <w:rsid w:val="00CC1E2B"/>
    <w:rsid w:val="00CD1FC4"/>
    <w:rsid w:val="00CD63CB"/>
    <w:rsid w:val="00CE371D"/>
    <w:rsid w:val="00CE4195"/>
    <w:rsid w:val="00D02A4D"/>
    <w:rsid w:val="00D21061"/>
    <w:rsid w:val="00D316A7"/>
    <w:rsid w:val="00D4108E"/>
    <w:rsid w:val="00D41E04"/>
    <w:rsid w:val="00D6163D"/>
    <w:rsid w:val="00D63009"/>
    <w:rsid w:val="00D831A3"/>
    <w:rsid w:val="00D902AD"/>
    <w:rsid w:val="00DA6FFE"/>
    <w:rsid w:val="00DC3110"/>
    <w:rsid w:val="00DD46F3"/>
    <w:rsid w:val="00DD52D1"/>
    <w:rsid w:val="00DD58A6"/>
    <w:rsid w:val="00DE56F2"/>
    <w:rsid w:val="00DF116D"/>
    <w:rsid w:val="00E0766F"/>
    <w:rsid w:val="00E824F1"/>
    <w:rsid w:val="00EB104F"/>
    <w:rsid w:val="00ED14BD"/>
    <w:rsid w:val="00F01440"/>
    <w:rsid w:val="00F01F4A"/>
    <w:rsid w:val="00F01FED"/>
    <w:rsid w:val="00F12DEC"/>
    <w:rsid w:val="00F1715C"/>
    <w:rsid w:val="00F310F8"/>
    <w:rsid w:val="00F35939"/>
    <w:rsid w:val="00F36973"/>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16"/>
      </w:numPr>
      <w:spacing w:after="120"/>
      <w:jc w:val="both"/>
    </w:pPr>
  </w:style>
  <w:style w:type="paragraph" w:customStyle="1" w:styleId="Nadpis1-1">
    <w:name w:val="_Nadpis_1-1"/>
    <w:basedOn w:val="Normln"/>
    <w:rsid w:val="00F36973"/>
    <w:pPr>
      <w:keepNext/>
      <w:numPr>
        <w:numId w:val="16"/>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17"/>
      </w:numPr>
      <w:spacing w:after="120"/>
      <w:jc w:val="both"/>
    </w:pPr>
  </w:style>
  <w:style w:type="paragraph" w:customStyle="1" w:styleId="Odrka1-2-">
    <w:name w:val="_Odrážka_1-2_-"/>
    <w:basedOn w:val="Normln"/>
    <w:rsid w:val="00F36973"/>
    <w:pPr>
      <w:numPr>
        <w:ilvl w:val="1"/>
        <w:numId w:val="17"/>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17"/>
      </w:numPr>
      <w:spacing w:after="60"/>
      <w:jc w:val="both"/>
    </w:pPr>
    <w:rPr>
      <w:rFonts w:ascii="Calibri" w:hAnsi="Calibri" w:cs="Calibri"/>
      <w:sz w:val="22"/>
      <w:szCs w:val="22"/>
    </w:rPr>
  </w:style>
  <w:style w:type="paragraph" w:customStyle="1" w:styleId="Text1-2">
    <w:name w:val="_Text_1-2"/>
    <w:basedOn w:val="Normln"/>
    <w:rsid w:val="00F36973"/>
    <w:pPr>
      <w:numPr>
        <w:ilvl w:val="2"/>
        <w:numId w:val="16"/>
      </w:numPr>
      <w:spacing w:after="120"/>
      <w:ind w:left="3572" w:hanging="360"/>
      <w:jc w:val="both"/>
    </w:pPr>
    <w:rPr>
      <w:rFonts w:ascii="Calibri" w:hAnsi="Calibri" w:cs="Calibri"/>
      <w:sz w:val="22"/>
      <w:szCs w:val="22"/>
    </w:rPr>
  </w:style>
  <w:style w:type="paragraph" w:styleId="Zkladntext2">
    <w:name w:val="Body Text 2"/>
    <w:basedOn w:val="Normln"/>
    <w:link w:val="Zkladntext2Char"/>
    <w:uiPriority w:val="99"/>
    <w:semiHidden/>
    <w:unhideWhenUsed/>
    <w:rsid w:val="00791CD6"/>
    <w:pPr>
      <w:spacing w:after="120" w:line="480" w:lineRule="auto"/>
    </w:pPr>
  </w:style>
  <w:style w:type="character" w:customStyle="1" w:styleId="Zkladntext2Char">
    <w:name w:val="Základní text 2 Char"/>
    <w:basedOn w:val="Standardnpsmoodstavce"/>
    <w:link w:val="Zkladntext2"/>
    <w:uiPriority w:val="99"/>
    <w:semiHidden/>
    <w:rsid w:val="00791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907">
      <w:bodyDiv w:val="1"/>
      <w:marLeft w:val="0"/>
      <w:marRight w:val="0"/>
      <w:marTop w:val="0"/>
      <w:marBottom w:val="0"/>
      <w:divBdr>
        <w:top w:val="none" w:sz="0" w:space="0" w:color="auto"/>
        <w:left w:val="none" w:sz="0" w:space="0" w:color="auto"/>
        <w:bottom w:val="none" w:sz="0" w:space="0" w:color="auto"/>
        <w:right w:val="none" w:sz="0" w:space="0" w:color="auto"/>
      </w:divBdr>
    </w:div>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298002112">
      <w:bodyDiv w:val="1"/>
      <w:marLeft w:val="0"/>
      <w:marRight w:val="0"/>
      <w:marTop w:val="0"/>
      <w:marBottom w:val="0"/>
      <w:divBdr>
        <w:top w:val="none" w:sz="0" w:space="0" w:color="auto"/>
        <w:left w:val="none" w:sz="0" w:space="0" w:color="auto"/>
        <w:bottom w:val="none" w:sz="0" w:space="0" w:color="auto"/>
        <w:right w:val="none" w:sz="0" w:space="0" w:color="auto"/>
      </w:divBdr>
    </w:div>
    <w:div w:id="731149926">
      <w:bodyDiv w:val="1"/>
      <w:marLeft w:val="0"/>
      <w:marRight w:val="0"/>
      <w:marTop w:val="0"/>
      <w:marBottom w:val="0"/>
      <w:divBdr>
        <w:top w:val="none" w:sz="0" w:space="0" w:color="auto"/>
        <w:left w:val="none" w:sz="0" w:space="0" w:color="auto"/>
        <w:bottom w:val="none" w:sz="0" w:space="0" w:color="auto"/>
        <w:right w:val="none" w:sz="0" w:space="0" w:color="auto"/>
      </w:divBdr>
    </w:div>
    <w:div w:id="768426701">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17761779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46691535">
      <w:bodyDiv w:val="1"/>
      <w:marLeft w:val="0"/>
      <w:marRight w:val="0"/>
      <w:marTop w:val="0"/>
      <w:marBottom w:val="0"/>
      <w:divBdr>
        <w:top w:val="none" w:sz="0" w:space="0" w:color="auto"/>
        <w:left w:val="none" w:sz="0" w:space="0" w:color="auto"/>
        <w:bottom w:val="none" w:sz="0" w:space="0" w:color="auto"/>
        <w:right w:val="none" w:sz="0" w:space="0" w:color="auto"/>
      </w:divBdr>
    </w:div>
    <w:div w:id="133958099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D116FFF-D2E9-4D18-85D8-63F76EF85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33</TotalTime>
  <Pages>15</Pages>
  <Words>6761</Words>
  <Characters>39892</Characters>
  <Application>Microsoft Office Word</Application>
  <DocSecurity>0</DocSecurity>
  <Lines>332</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7</cp:revision>
  <cp:lastPrinted>2021-09-07T09:34:00Z</cp:lastPrinted>
  <dcterms:created xsi:type="dcterms:W3CDTF">2021-09-06T07:18:00Z</dcterms:created>
  <dcterms:modified xsi:type="dcterms:W3CDTF">2021-09-07T09:37:00Z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