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BBB0E" w14:textId="46412120" w:rsidR="00343E6A" w:rsidRPr="00067E47" w:rsidRDefault="00A57102" w:rsidP="00067E47">
      <w:pPr>
        <w:pStyle w:val="Nadpis1"/>
        <w:keepLines w:val="0"/>
        <w:spacing w:before="0"/>
        <w:jc w:val="left"/>
        <w:rPr>
          <w:rFonts w:eastAsia="Times New Roman" w:cs="Arial"/>
          <w:b w:val="0"/>
          <w:bCs w:val="0"/>
          <w:color w:val="auto"/>
          <w:kern w:val="32"/>
          <w:sz w:val="18"/>
          <w:szCs w:val="18"/>
        </w:rPr>
      </w:pPr>
      <w:bookmarkStart w:id="0" w:name="_GoBack"/>
      <w:bookmarkEnd w:id="0"/>
      <w:r w:rsidRPr="00067E47">
        <w:rPr>
          <w:rFonts w:eastAsia="Times New Roman" w:cs="Arial"/>
          <w:b w:val="0"/>
          <w:bCs w:val="0"/>
          <w:color w:val="auto"/>
          <w:kern w:val="32"/>
          <w:sz w:val="18"/>
          <w:szCs w:val="18"/>
        </w:rPr>
        <w:t xml:space="preserve">Příloha </w:t>
      </w:r>
      <w:r w:rsidR="00974411">
        <w:rPr>
          <w:rFonts w:eastAsia="Times New Roman" w:cs="Arial"/>
          <w:b w:val="0"/>
          <w:bCs w:val="0"/>
          <w:color w:val="auto"/>
          <w:kern w:val="32"/>
          <w:sz w:val="18"/>
          <w:szCs w:val="18"/>
        </w:rPr>
        <w:t xml:space="preserve">č. </w:t>
      </w:r>
      <w:r w:rsidRPr="00067E47">
        <w:rPr>
          <w:rFonts w:eastAsia="Times New Roman" w:cs="Arial"/>
          <w:b w:val="0"/>
          <w:bCs w:val="0"/>
          <w:color w:val="auto"/>
          <w:kern w:val="32"/>
          <w:sz w:val="18"/>
          <w:szCs w:val="18"/>
        </w:rPr>
        <w:t>1</w:t>
      </w:r>
      <w:r w:rsidR="00974411" w:rsidRPr="00067E47">
        <w:rPr>
          <w:rFonts w:eastAsia="Times New Roman" w:cs="Arial"/>
          <w:b w:val="0"/>
          <w:bCs w:val="0"/>
          <w:color w:val="auto"/>
          <w:kern w:val="32"/>
          <w:sz w:val="18"/>
          <w:szCs w:val="18"/>
        </w:rPr>
        <w:t>3 Zadávací dokumentace</w:t>
      </w:r>
    </w:p>
    <w:p w14:paraId="6D73B1F8" w14:textId="77777777" w:rsidR="00343E6A" w:rsidRPr="00813E00" w:rsidRDefault="00343E6A" w:rsidP="00343E6A"/>
    <w:p w14:paraId="0A7F658B" w14:textId="77777777" w:rsidR="00343E6A" w:rsidRPr="00B5754A" w:rsidRDefault="00343E6A" w:rsidP="00343E6A">
      <w:pPr>
        <w:pStyle w:val="Odstavecseseznamem"/>
        <w:ind w:left="0"/>
        <w:jc w:val="center"/>
        <w:rPr>
          <w:sz w:val="20"/>
          <w:szCs w:val="20"/>
        </w:rPr>
      </w:pPr>
      <w:r w:rsidRPr="003775AA">
        <w:rPr>
          <w:b/>
          <w:sz w:val="20"/>
          <w:szCs w:val="20"/>
        </w:rPr>
        <w:t>Zásady přístupu obsluhy veřejných WC k slabozrakým spoluobčanům</w:t>
      </w:r>
    </w:p>
    <w:p w14:paraId="54672F15" w14:textId="77777777" w:rsidR="00343E6A" w:rsidRDefault="00343E6A" w:rsidP="00343E6A">
      <w:pPr>
        <w:spacing w:line="120" w:lineRule="auto"/>
      </w:pPr>
    </w:p>
    <w:p w14:paraId="15860B34" w14:textId="77777777" w:rsidR="00343E6A" w:rsidRPr="00C53DF0" w:rsidRDefault="00343E6A" w:rsidP="00343E6A">
      <w:pPr>
        <w:pStyle w:val="Odstavecseseznamem"/>
        <w:ind w:left="0"/>
        <w:rPr>
          <w:b/>
          <w:sz w:val="20"/>
          <w:szCs w:val="20"/>
        </w:rPr>
      </w:pPr>
      <w:r w:rsidRPr="00C53DF0">
        <w:rPr>
          <w:b/>
          <w:sz w:val="20"/>
          <w:szCs w:val="20"/>
        </w:rPr>
        <w:t xml:space="preserve">Postup přístupu obsluhy veřejných toalet k nevidomému občanu: </w:t>
      </w:r>
    </w:p>
    <w:p w14:paraId="526883CF" w14:textId="77777777" w:rsidR="00343E6A" w:rsidRPr="0045286E" w:rsidRDefault="00343E6A" w:rsidP="00343E6A">
      <w:pPr>
        <w:pStyle w:val="Odstavecseseznamem"/>
        <w:spacing w:line="60" w:lineRule="auto"/>
        <w:ind w:left="568" w:hanging="284"/>
        <w:rPr>
          <w:b/>
        </w:rPr>
      </w:pPr>
    </w:p>
    <w:p w14:paraId="0E9585B4" w14:textId="77777777" w:rsidR="00343E6A" w:rsidRDefault="00343E6A" w:rsidP="00343E6A">
      <w:pPr>
        <w:spacing w:line="360" w:lineRule="auto"/>
      </w:pPr>
      <w:r w:rsidRPr="0075551C">
        <w:rPr>
          <w:b/>
        </w:rPr>
        <w:t>Obsluha WC komunikuje jako první</w:t>
      </w:r>
      <w:r>
        <w:t xml:space="preserve"> a nevidomého člověka:</w:t>
      </w:r>
    </w:p>
    <w:p w14:paraId="1936F447" w14:textId="77777777" w:rsidR="00343E6A" w:rsidRPr="0045286E" w:rsidRDefault="00343E6A" w:rsidP="00343E6A">
      <w:pPr>
        <w:pStyle w:val="Odstavecseseznamem"/>
        <w:numPr>
          <w:ilvl w:val="0"/>
          <w:numId w:val="3"/>
        </w:numPr>
        <w:spacing w:line="276" w:lineRule="auto"/>
        <w:ind w:left="567" w:hanging="283"/>
        <w:rPr>
          <w:b/>
        </w:rPr>
      </w:pPr>
      <w:r>
        <w:t xml:space="preserve">osloví - </w:t>
      </w:r>
      <w:r w:rsidRPr="0045286E">
        <w:rPr>
          <w:b/>
        </w:rPr>
        <w:t>„</w:t>
      </w:r>
      <w:r w:rsidRPr="0045286E">
        <w:rPr>
          <w:b/>
          <w:i/>
        </w:rPr>
        <w:t>Dobrý den pane/paní</w:t>
      </w:r>
      <w:r w:rsidRPr="0045286E">
        <w:rPr>
          <w:b/>
        </w:rPr>
        <w:t>.“</w:t>
      </w:r>
    </w:p>
    <w:p w14:paraId="6C460FDF" w14:textId="77777777" w:rsidR="00343E6A" w:rsidRPr="0045286E" w:rsidRDefault="00343E6A" w:rsidP="00343E6A">
      <w:pPr>
        <w:pStyle w:val="Odstavecseseznamem"/>
        <w:numPr>
          <w:ilvl w:val="0"/>
          <w:numId w:val="3"/>
        </w:numPr>
        <w:spacing w:line="276" w:lineRule="auto"/>
        <w:ind w:left="567" w:hanging="283"/>
        <w:rPr>
          <w:b/>
        </w:rPr>
      </w:pPr>
      <w:r>
        <w:t xml:space="preserve">dotáže se, zda mu může pomoci - </w:t>
      </w:r>
      <w:r w:rsidRPr="0045286E">
        <w:rPr>
          <w:b/>
        </w:rPr>
        <w:t>„</w:t>
      </w:r>
      <w:r w:rsidRPr="0045286E">
        <w:rPr>
          <w:b/>
          <w:i/>
        </w:rPr>
        <w:t>Jsem obsluha WC, jak vám mohu pomoci?“</w:t>
      </w:r>
    </w:p>
    <w:p w14:paraId="56DBD42C" w14:textId="77777777" w:rsidR="00343E6A" w:rsidRDefault="00343E6A" w:rsidP="00343E6A">
      <w:pPr>
        <w:spacing w:before="60" w:after="60" w:line="276" w:lineRule="auto"/>
      </w:pPr>
      <w:r w:rsidRPr="00370D5F">
        <w:rPr>
          <w:b/>
        </w:rPr>
        <w:t>Nevidomý sdělí obsluze</w:t>
      </w:r>
      <w:r>
        <w:t>, že:</w:t>
      </w:r>
    </w:p>
    <w:p w14:paraId="4A67870E" w14:textId="77777777" w:rsidR="00343E6A" w:rsidRDefault="00343E6A" w:rsidP="00343E6A">
      <w:pPr>
        <w:pStyle w:val="Odstavecseseznamem"/>
        <w:numPr>
          <w:ilvl w:val="0"/>
          <w:numId w:val="4"/>
        </w:numPr>
        <w:spacing w:line="276" w:lineRule="auto"/>
        <w:ind w:left="567" w:hanging="283"/>
      </w:pPr>
      <w:r>
        <w:rPr>
          <w:b/>
        </w:rPr>
        <w:t>WC</w:t>
      </w:r>
      <w:r w:rsidRPr="005516A4">
        <w:rPr>
          <w:b/>
        </w:rPr>
        <w:t xml:space="preserve"> zná</w:t>
      </w:r>
      <w:r>
        <w:t xml:space="preserve"> a </w:t>
      </w:r>
      <w:r w:rsidRPr="005516A4">
        <w:rPr>
          <w:b/>
        </w:rPr>
        <w:t>pomoc</w:t>
      </w:r>
      <w:r>
        <w:t xml:space="preserve"> obsluhy tedy </w:t>
      </w:r>
      <w:r w:rsidRPr="005516A4">
        <w:rPr>
          <w:b/>
        </w:rPr>
        <w:t>nepotřebuje</w:t>
      </w:r>
      <w:r>
        <w:rPr>
          <w:b/>
        </w:rPr>
        <w:t xml:space="preserve"> </w:t>
      </w:r>
      <w:r w:rsidRPr="00B72262">
        <w:t>nebo</w:t>
      </w:r>
    </w:p>
    <w:p w14:paraId="00B51395" w14:textId="300FEB5E" w:rsidR="00343E6A" w:rsidRDefault="00343E6A" w:rsidP="00343E6A">
      <w:pPr>
        <w:pStyle w:val="Odstavecseseznamem"/>
        <w:numPr>
          <w:ilvl w:val="0"/>
          <w:numId w:val="4"/>
        </w:numPr>
        <w:spacing w:after="240" w:line="276" w:lineRule="auto"/>
        <w:ind w:left="567" w:hanging="283"/>
        <w:rPr>
          <w:b/>
        </w:rPr>
      </w:pPr>
      <w:r w:rsidRPr="005516A4">
        <w:rPr>
          <w:b/>
        </w:rPr>
        <w:t>pomoc potřebuje</w:t>
      </w:r>
      <w:r>
        <w:rPr>
          <w:b/>
        </w:rPr>
        <w:t xml:space="preserve"> </w:t>
      </w:r>
    </w:p>
    <w:p w14:paraId="3DBCF965" w14:textId="77777777" w:rsidR="00343E6A" w:rsidRDefault="00343E6A" w:rsidP="00343E6A">
      <w:pPr>
        <w:pStyle w:val="Odstavecseseznamem"/>
        <w:spacing w:line="60" w:lineRule="auto"/>
        <w:ind w:left="568" w:hanging="284"/>
        <w:rPr>
          <w:b/>
        </w:rPr>
      </w:pPr>
    </w:p>
    <w:p w14:paraId="15B86F5D" w14:textId="77777777" w:rsidR="00343E6A" w:rsidRDefault="00343E6A" w:rsidP="00343E6A">
      <w:r w:rsidRPr="00EE65CD">
        <w:rPr>
          <w:b/>
        </w:rPr>
        <w:t xml:space="preserve">Pokud </w:t>
      </w:r>
      <w:r w:rsidRPr="00370D5F">
        <w:t>nevidomý</w:t>
      </w:r>
      <w:r w:rsidRPr="00EE65CD">
        <w:rPr>
          <w:b/>
        </w:rPr>
        <w:t xml:space="preserve"> o pomoc žádá, </w:t>
      </w:r>
      <w:r w:rsidRPr="006E7CF2">
        <w:rPr>
          <w:b/>
        </w:rPr>
        <w:t>následuje</w:t>
      </w:r>
      <w:r w:rsidRPr="00EE65CD">
        <w:rPr>
          <w:b/>
        </w:rPr>
        <w:t xml:space="preserve"> další </w:t>
      </w:r>
      <w:r w:rsidRPr="006E7CF2">
        <w:t>postup obsluhy</w:t>
      </w:r>
      <w:r w:rsidRPr="00B72262">
        <w:t>:</w:t>
      </w:r>
    </w:p>
    <w:p w14:paraId="5F94EF4A" w14:textId="77777777" w:rsidR="00343E6A" w:rsidRDefault="00343E6A" w:rsidP="00343E6A">
      <w:pPr>
        <w:pStyle w:val="Odstavecseseznamem"/>
        <w:numPr>
          <w:ilvl w:val="0"/>
          <w:numId w:val="7"/>
        </w:numPr>
        <w:spacing w:before="60" w:after="120" w:line="276" w:lineRule="auto"/>
        <w:ind w:left="568" w:hanging="284"/>
        <w:rPr>
          <w:b/>
        </w:rPr>
      </w:pPr>
      <w:r>
        <w:rPr>
          <w:b/>
        </w:rPr>
        <w:t xml:space="preserve">sdělí způsob a cenu úhrady za použití WC  </w:t>
      </w:r>
    </w:p>
    <w:p w14:paraId="6FACE609" w14:textId="77777777" w:rsidR="00343E6A" w:rsidRDefault="00343E6A" w:rsidP="00343E6A">
      <w:pPr>
        <w:pStyle w:val="Odstavecseseznamem"/>
        <w:numPr>
          <w:ilvl w:val="0"/>
          <w:numId w:val="8"/>
        </w:numPr>
        <w:spacing w:line="276" w:lineRule="auto"/>
        <w:ind w:left="924" w:hanging="357"/>
        <w:rPr>
          <w:b/>
        </w:rPr>
      </w:pPr>
      <w:r>
        <w:t>automat-turnikety, přímá úhrada</w:t>
      </w:r>
      <w:r>
        <w:rPr>
          <w:b/>
        </w:rPr>
        <w:t xml:space="preserve"> </w:t>
      </w:r>
    </w:p>
    <w:p w14:paraId="5701E6A6" w14:textId="77777777" w:rsidR="00343E6A" w:rsidRDefault="00343E6A" w:rsidP="00343E6A">
      <w:pPr>
        <w:pStyle w:val="Odstavecseseznamem"/>
        <w:spacing w:after="120"/>
        <w:ind w:left="1134" w:hanging="141"/>
        <w:rPr>
          <w:b/>
          <w:i/>
        </w:rPr>
      </w:pPr>
      <w:r>
        <w:rPr>
          <w:b/>
        </w:rPr>
        <w:t xml:space="preserve">- </w:t>
      </w:r>
      <w:r>
        <w:t xml:space="preserve">např.: </w:t>
      </w:r>
      <w:r w:rsidRPr="0045286E">
        <w:rPr>
          <w:b/>
        </w:rPr>
        <w:t>„</w:t>
      </w:r>
      <w:r>
        <w:rPr>
          <w:b/>
          <w:i/>
        </w:rPr>
        <w:t>Cena za použití WC je 10 Kč, prokážete-li se průkazem ZTP, tak pro Vás jen 5,- Kč.</w:t>
      </w:r>
      <w:r w:rsidRPr="0045286E">
        <w:rPr>
          <w:b/>
          <w:i/>
        </w:rPr>
        <w:t>“</w:t>
      </w:r>
    </w:p>
    <w:p w14:paraId="7EFA400C" w14:textId="77777777" w:rsidR="00343E6A" w:rsidRDefault="00343E6A" w:rsidP="00343E6A">
      <w:pPr>
        <w:pStyle w:val="Odstavecseseznamem"/>
        <w:numPr>
          <w:ilvl w:val="0"/>
          <w:numId w:val="8"/>
        </w:numPr>
        <w:spacing w:before="120" w:line="276" w:lineRule="auto"/>
        <w:ind w:left="924" w:hanging="357"/>
        <w:rPr>
          <w:b/>
        </w:rPr>
      </w:pPr>
      <w:proofErr w:type="spellStart"/>
      <w:r>
        <w:t>Eurozámek</w:t>
      </w:r>
      <w:proofErr w:type="spellEnd"/>
      <w:r>
        <w:rPr>
          <w:b/>
        </w:rPr>
        <w:t xml:space="preserve"> </w:t>
      </w:r>
    </w:p>
    <w:p w14:paraId="61781314" w14:textId="77777777" w:rsidR="00343E6A" w:rsidRDefault="00343E6A" w:rsidP="00343E6A">
      <w:pPr>
        <w:pStyle w:val="Odstavecseseznamem"/>
        <w:numPr>
          <w:ilvl w:val="1"/>
          <w:numId w:val="1"/>
        </w:numPr>
        <w:tabs>
          <w:tab w:val="clear" w:pos="1440"/>
          <w:tab w:val="num" w:pos="1134"/>
        </w:tabs>
        <w:spacing w:line="276" w:lineRule="auto"/>
        <w:ind w:left="1134" w:hanging="142"/>
        <w:contextualSpacing w:val="0"/>
        <w:rPr>
          <w:b/>
        </w:rPr>
      </w:pPr>
      <w:r>
        <w:rPr>
          <w:i/>
        </w:rPr>
        <w:t xml:space="preserve">např. </w:t>
      </w:r>
      <w:r>
        <w:rPr>
          <w:b/>
          <w:i/>
        </w:rPr>
        <w:t xml:space="preserve">“Je zde WC s </w:t>
      </w:r>
      <w:proofErr w:type="spellStart"/>
      <w:r>
        <w:rPr>
          <w:b/>
          <w:i/>
        </w:rPr>
        <w:t>Eurozámkem</w:t>
      </w:r>
      <w:proofErr w:type="spellEnd"/>
      <w:r>
        <w:rPr>
          <w:b/>
          <w:i/>
        </w:rPr>
        <w:t>, pro Vás je použití zdarma, máte klíč nebo jej chce zapůjčit?“</w:t>
      </w:r>
    </w:p>
    <w:p w14:paraId="5680D6E2" w14:textId="77777777" w:rsidR="00343E6A" w:rsidRDefault="00343E6A" w:rsidP="00343E6A">
      <w:pPr>
        <w:pStyle w:val="Odstavecseseznamem"/>
        <w:spacing w:line="60" w:lineRule="auto"/>
        <w:ind w:left="568" w:hanging="284"/>
        <w:rPr>
          <w:b/>
        </w:rPr>
      </w:pPr>
    </w:p>
    <w:p w14:paraId="27C0762B" w14:textId="77777777" w:rsidR="00343E6A" w:rsidRDefault="00343E6A" w:rsidP="00343E6A">
      <w:pPr>
        <w:pStyle w:val="Odstavecseseznamem"/>
        <w:numPr>
          <w:ilvl w:val="0"/>
          <w:numId w:val="7"/>
        </w:numPr>
        <w:spacing w:before="120" w:line="276" w:lineRule="auto"/>
        <w:ind w:left="567" w:hanging="283"/>
        <w:rPr>
          <w:b/>
        </w:rPr>
      </w:pPr>
      <w:r>
        <w:rPr>
          <w:b/>
        </w:rPr>
        <w:t xml:space="preserve">pomůže s vložením mincí do automatu/vybere poplatek a slovně uvede výši poplatku, </w:t>
      </w:r>
      <w:r>
        <w:t xml:space="preserve">dále </w:t>
      </w:r>
      <w:r>
        <w:rPr>
          <w:b/>
        </w:rPr>
        <w:t xml:space="preserve">jakou minci/bankovku přebírá a jaký obnos vrací </w:t>
      </w:r>
    </w:p>
    <w:p w14:paraId="1D820FD6" w14:textId="77777777" w:rsidR="00343E6A" w:rsidRPr="0045286E" w:rsidRDefault="00343E6A" w:rsidP="00343E6A">
      <w:pPr>
        <w:pStyle w:val="Odstavecseseznamem"/>
        <w:spacing w:before="120" w:line="276" w:lineRule="auto"/>
        <w:ind w:left="567"/>
        <w:rPr>
          <w:b/>
        </w:rPr>
      </w:pPr>
      <w:r>
        <w:rPr>
          <w:b/>
        </w:rPr>
        <w:t xml:space="preserve">- </w:t>
      </w:r>
      <w:r>
        <w:t xml:space="preserve">např.: </w:t>
      </w:r>
      <w:r w:rsidRPr="0045286E">
        <w:rPr>
          <w:b/>
        </w:rPr>
        <w:t>„</w:t>
      </w:r>
      <w:r w:rsidRPr="0045286E">
        <w:rPr>
          <w:b/>
          <w:i/>
        </w:rPr>
        <w:t xml:space="preserve">Cena za použití WC je </w:t>
      </w:r>
      <w:r>
        <w:rPr>
          <w:b/>
          <w:i/>
        </w:rPr>
        <w:t>5</w:t>
      </w:r>
      <w:r w:rsidRPr="0045286E">
        <w:rPr>
          <w:b/>
          <w:i/>
        </w:rPr>
        <w:t xml:space="preserve"> Kč, přebírám od Vás </w:t>
      </w:r>
      <w:r>
        <w:rPr>
          <w:b/>
          <w:i/>
        </w:rPr>
        <w:t>1</w:t>
      </w:r>
      <w:r w:rsidRPr="0045286E">
        <w:rPr>
          <w:b/>
          <w:i/>
        </w:rPr>
        <w:t xml:space="preserve">0 Kč, vracím Vám </w:t>
      </w:r>
      <w:r>
        <w:rPr>
          <w:b/>
          <w:i/>
        </w:rPr>
        <w:t>5</w:t>
      </w:r>
      <w:r w:rsidRPr="0045286E">
        <w:rPr>
          <w:b/>
          <w:i/>
        </w:rPr>
        <w:t xml:space="preserve"> Kč</w:t>
      </w:r>
      <w:r w:rsidRPr="0045286E">
        <w:rPr>
          <w:b/>
        </w:rPr>
        <w:t>.“</w:t>
      </w:r>
    </w:p>
    <w:p w14:paraId="21A651C5" w14:textId="77777777" w:rsidR="00343E6A" w:rsidRDefault="00343E6A" w:rsidP="00343E6A">
      <w:pPr>
        <w:pStyle w:val="Odstavecseseznamem"/>
        <w:spacing w:line="60" w:lineRule="auto"/>
        <w:ind w:left="568" w:hanging="284"/>
        <w:rPr>
          <w:b/>
        </w:rPr>
      </w:pPr>
    </w:p>
    <w:p w14:paraId="049BC1EB" w14:textId="77777777" w:rsidR="00343E6A" w:rsidRPr="00C662EA" w:rsidRDefault="00343E6A" w:rsidP="00343E6A">
      <w:pPr>
        <w:pStyle w:val="Odstavecseseznamem"/>
        <w:numPr>
          <w:ilvl w:val="0"/>
          <w:numId w:val="7"/>
        </w:numPr>
        <w:spacing w:before="120" w:line="276" w:lineRule="auto"/>
        <w:ind w:left="567" w:hanging="283"/>
      </w:pPr>
      <w:r>
        <w:rPr>
          <w:b/>
        </w:rPr>
        <w:t xml:space="preserve">nasměruje slovně nebo </w:t>
      </w:r>
      <w:r w:rsidRPr="00C662EA">
        <w:t>současně i</w:t>
      </w:r>
      <w:r>
        <w:rPr>
          <w:b/>
        </w:rPr>
        <w:t xml:space="preserve"> </w:t>
      </w:r>
      <w:r w:rsidRPr="00C662EA">
        <w:rPr>
          <w:b/>
        </w:rPr>
        <w:t>nabídne</w:t>
      </w:r>
      <w:r>
        <w:rPr>
          <w:b/>
        </w:rPr>
        <w:t xml:space="preserve"> nevidomému</w:t>
      </w:r>
      <w:r w:rsidRPr="00C662EA">
        <w:rPr>
          <w:b/>
        </w:rPr>
        <w:t xml:space="preserve"> ruku/rámě</w:t>
      </w:r>
      <w:r>
        <w:rPr>
          <w:b/>
        </w:rPr>
        <w:t xml:space="preserve">, aby jej mohl odvést k turniketům/do kabiny </w:t>
      </w:r>
      <w:r w:rsidRPr="00C662EA">
        <w:t>správného WC</w:t>
      </w:r>
      <w:r>
        <w:rPr>
          <w:b/>
        </w:rPr>
        <w:t xml:space="preserve"> </w:t>
      </w:r>
      <w:r w:rsidRPr="00C662EA">
        <w:t>se slovním</w:t>
      </w:r>
      <w:r>
        <w:rPr>
          <w:b/>
        </w:rPr>
        <w:t> popisem cesty/překážek</w:t>
      </w:r>
    </w:p>
    <w:p w14:paraId="666B158F" w14:textId="77777777" w:rsidR="00343E6A" w:rsidRPr="00E27C68" w:rsidRDefault="00343E6A" w:rsidP="00343E6A">
      <w:pPr>
        <w:pStyle w:val="Odstavecseseznamem"/>
        <w:spacing w:before="120" w:line="276" w:lineRule="auto"/>
        <w:ind w:left="567"/>
      </w:pPr>
      <w:r>
        <w:rPr>
          <w:b/>
        </w:rPr>
        <w:t xml:space="preserve">- </w:t>
      </w:r>
      <w:r>
        <w:t xml:space="preserve">např.: </w:t>
      </w:r>
      <w:r w:rsidRPr="0045286E">
        <w:rPr>
          <w:b/>
          <w:i/>
        </w:rPr>
        <w:t xml:space="preserve">„Před Vámi asi dva metry vpravo od Vás jsou turnikety, pokud chcete, odvedu Vás k nim, nabízím Vám ruku – </w:t>
      </w:r>
      <w:r>
        <w:rPr>
          <w:b/>
          <w:i/>
        </w:rPr>
        <w:t>chytnete se mne sám?“</w:t>
      </w:r>
    </w:p>
    <w:p w14:paraId="3526E9D7" w14:textId="77777777" w:rsidR="00343E6A" w:rsidRDefault="00343E6A" w:rsidP="00343E6A">
      <w:pPr>
        <w:pStyle w:val="Odstavecseseznamem"/>
        <w:spacing w:line="60" w:lineRule="auto"/>
        <w:ind w:left="568" w:hanging="284"/>
      </w:pPr>
    </w:p>
    <w:p w14:paraId="30E59D3F" w14:textId="77777777" w:rsidR="00343E6A" w:rsidRDefault="00343E6A" w:rsidP="00343E6A">
      <w:pPr>
        <w:pStyle w:val="Odstavecseseznamem"/>
        <w:numPr>
          <w:ilvl w:val="0"/>
          <w:numId w:val="7"/>
        </w:numPr>
        <w:spacing w:before="120" w:line="276" w:lineRule="auto"/>
        <w:ind w:left="567" w:hanging="283"/>
        <w:rPr>
          <w:b/>
        </w:rPr>
      </w:pPr>
      <w:r w:rsidRPr="00370D5F">
        <w:rPr>
          <w:b/>
        </w:rPr>
        <w:t>při pohybu</w:t>
      </w:r>
      <w:r>
        <w:t xml:space="preserve"> nevidomého </w:t>
      </w:r>
      <w:r w:rsidRPr="00370D5F">
        <w:rPr>
          <w:b/>
        </w:rPr>
        <w:t>s vodícím psem/s velkým zavazadlem</w:t>
      </w:r>
      <w:r>
        <w:t>, pokud nevidomý neprojde se psem/zavazadlem</w:t>
      </w:r>
      <w:r w:rsidRPr="00166B42">
        <w:t xml:space="preserve"> </w:t>
      </w:r>
      <w:r>
        <w:t xml:space="preserve">přes turnikety až ke kabině (pro velikost psa/zavazadla nebo pro rychlost otevírání), pak </w:t>
      </w:r>
      <w:r w:rsidRPr="00370D5F">
        <w:rPr>
          <w:b/>
        </w:rPr>
        <w:t>obsluha dohodne s nevidomým další postup:</w:t>
      </w:r>
    </w:p>
    <w:p w14:paraId="73CE3FF1" w14:textId="77777777" w:rsidR="00343E6A" w:rsidRPr="00370D5F" w:rsidRDefault="00343E6A" w:rsidP="00343E6A">
      <w:pPr>
        <w:pStyle w:val="Odstavecseseznamem"/>
        <w:spacing w:line="60" w:lineRule="auto"/>
        <w:ind w:left="568" w:hanging="284"/>
        <w:rPr>
          <w:b/>
        </w:rPr>
      </w:pPr>
    </w:p>
    <w:p w14:paraId="4A77FA62" w14:textId="77777777" w:rsidR="00343E6A" w:rsidRDefault="00343E6A" w:rsidP="00343E6A">
      <w:pPr>
        <w:pStyle w:val="Odstavecseseznamem"/>
        <w:numPr>
          <w:ilvl w:val="1"/>
          <w:numId w:val="2"/>
        </w:numPr>
        <w:ind w:left="851" w:hanging="283"/>
        <w:contextualSpacing w:val="0"/>
      </w:pPr>
      <w:r w:rsidRPr="00370D5F">
        <w:rPr>
          <w:b/>
        </w:rPr>
        <w:t>nasměruje/odvede</w:t>
      </w:r>
      <w:r>
        <w:t xml:space="preserve"> nevidomého </w:t>
      </w:r>
      <w:r w:rsidRPr="00370D5F">
        <w:rPr>
          <w:b/>
        </w:rPr>
        <w:t>na bezbariérové WC</w:t>
      </w:r>
      <w:r>
        <w:t xml:space="preserve"> (nachází-li se před turnikety)</w:t>
      </w:r>
    </w:p>
    <w:p w14:paraId="77CD68ED" w14:textId="77777777" w:rsidR="00343E6A" w:rsidRDefault="00343E6A" w:rsidP="00343E6A">
      <w:pPr>
        <w:pStyle w:val="Odstavecseseznamem"/>
        <w:spacing w:line="60" w:lineRule="auto"/>
        <w:ind w:left="568" w:hanging="284"/>
      </w:pPr>
    </w:p>
    <w:p w14:paraId="1E3F3872" w14:textId="77777777" w:rsidR="00343E6A" w:rsidRDefault="00343E6A" w:rsidP="00343E6A">
      <w:pPr>
        <w:pStyle w:val="Odstavecseseznamem"/>
        <w:numPr>
          <w:ilvl w:val="1"/>
          <w:numId w:val="2"/>
        </w:numPr>
        <w:ind w:left="851" w:hanging="283"/>
        <w:contextualSpacing w:val="0"/>
        <w:rPr>
          <w:b/>
        </w:rPr>
      </w:pPr>
      <w:r w:rsidRPr="00370D5F">
        <w:rPr>
          <w:b/>
        </w:rPr>
        <w:t>nasměruje/odvede</w:t>
      </w:r>
      <w:r>
        <w:t xml:space="preserve"> nevidomého </w:t>
      </w:r>
      <w:r w:rsidRPr="00370D5F">
        <w:rPr>
          <w:b/>
        </w:rPr>
        <w:t>k brance</w:t>
      </w:r>
      <w:r>
        <w:t xml:space="preserve"> vedle turniketů </w:t>
      </w:r>
      <w:r w:rsidRPr="00370D5F">
        <w:rPr>
          <w:b/>
        </w:rPr>
        <w:t>a sdělí, že ji právě otevírá</w:t>
      </w:r>
    </w:p>
    <w:p w14:paraId="7A653A10" w14:textId="77777777" w:rsidR="00343E6A" w:rsidRPr="0075551C" w:rsidRDefault="00343E6A" w:rsidP="00343E6A">
      <w:pPr>
        <w:pStyle w:val="Odstavecseseznamem"/>
        <w:spacing w:line="60" w:lineRule="auto"/>
        <w:ind w:left="568" w:hanging="284"/>
        <w:rPr>
          <w:b/>
        </w:rPr>
      </w:pPr>
    </w:p>
    <w:p w14:paraId="1871710D" w14:textId="77777777" w:rsidR="00343E6A" w:rsidRPr="00931673" w:rsidRDefault="00343E6A" w:rsidP="00343E6A">
      <w:pPr>
        <w:pStyle w:val="Odstavecseseznamem"/>
        <w:spacing w:line="60" w:lineRule="auto"/>
        <w:ind w:left="568" w:hanging="284"/>
        <w:rPr>
          <w:b/>
        </w:rPr>
      </w:pPr>
    </w:p>
    <w:p w14:paraId="530AAF4D" w14:textId="77777777" w:rsidR="00343E6A" w:rsidRPr="00C53DF0" w:rsidRDefault="00343E6A" w:rsidP="00343E6A">
      <w:pPr>
        <w:pStyle w:val="Odstavecseseznamem"/>
        <w:spacing w:before="60"/>
        <w:ind w:left="0"/>
        <w:rPr>
          <w:b/>
          <w:sz w:val="20"/>
          <w:szCs w:val="20"/>
        </w:rPr>
      </w:pPr>
      <w:r w:rsidRPr="00B5754A">
        <w:rPr>
          <w:b/>
          <w:sz w:val="20"/>
          <w:szCs w:val="20"/>
          <w:u w:val="single"/>
        </w:rPr>
        <w:t>Hlavní zásady pro postup obsluhy:</w:t>
      </w:r>
    </w:p>
    <w:p w14:paraId="5BF403EC" w14:textId="77777777" w:rsidR="00343E6A" w:rsidRDefault="00343E6A" w:rsidP="00343E6A">
      <w:pPr>
        <w:pStyle w:val="Odstavecseseznamem"/>
        <w:numPr>
          <w:ilvl w:val="0"/>
          <w:numId w:val="5"/>
        </w:numPr>
        <w:spacing w:before="120" w:line="360" w:lineRule="auto"/>
        <w:ind w:left="567" w:hanging="283"/>
      </w:pPr>
      <w:r>
        <w:t xml:space="preserve">bez předchozího oslovení se nevidomého nikdy </w:t>
      </w:r>
      <w:r w:rsidRPr="00EE65CD">
        <w:rPr>
          <w:b/>
        </w:rPr>
        <w:t>nedotýkat</w:t>
      </w:r>
      <w:r>
        <w:t xml:space="preserve"> </w:t>
      </w:r>
    </w:p>
    <w:p w14:paraId="3B47649A" w14:textId="77777777" w:rsidR="00343E6A" w:rsidRDefault="00343E6A" w:rsidP="00343E6A">
      <w:pPr>
        <w:pStyle w:val="Odstavecseseznamem"/>
        <w:numPr>
          <w:ilvl w:val="0"/>
          <w:numId w:val="5"/>
        </w:numPr>
        <w:spacing w:before="120" w:line="360" w:lineRule="auto"/>
        <w:ind w:left="567" w:hanging="283"/>
      </w:pPr>
      <w:r w:rsidRPr="00EE65CD">
        <w:rPr>
          <w:b/>
        </w:rPr>
        <w:t>komunikovat jako první</w:t>
      </w:r>
      <w:r>
        <w:t xml:space="preserve"> – oslovení a dotaz na potřebu pomoci</w:t>
      </w:r>
    </w:p>
    <w:p w14:paraId="3CEB490E" w14:textId="77777777" w:rsidR="00343E6A" w:rsidRDefault="00343E6A" w:rsidP="00343E6A">
      <w:pPr>
        <w:pStyle w:val="Odstavecseseznamem"/>
        <w:numPr>
          <w:ilvl w:val="0"/>
          <w:numId w:val="5"/>
        </w:numPr>
        <w:spacing w:before="120" w:line="360" w:lineRule="auto"/>
        <w:ind w:left="567" w:hanging="283"/>
      </w:pPr>
      <w:r>
        <w:t xml:space="preserve">po té následuje </w:t>
      </w:r>
      <w:r w:rsidRPr="00EE65CD">
        <w:rPr>
          <w:b/>
        </w:rPr>
        <w:t>slovní dohoda</w:t>
      </w:r>
      <w:r w:rsidRPr="002961B9">
        <w:t xml:space="preserve"> </w:t>
      </w:r>
      <w:r>
        <w:t xml:space="preserve">– např. ohledně trasy (stručně a výstižně ji popsat), popř. nabídnout doprovod </w:t>
      </w:r>
    </w:p>
    <w:p w14:paraId="295E6126" w14:textId="77777777" w:rsidR="00343E6A" w:rsidRDefault="00343E6A" w:rsidP="00343E6A">
      <w:pPr>
        <w:pStyle w:val="Odstavecseseznamem"/>
        <w:numPr>
          <w:ilvl w:val="0"/>
          <w:numId w:val="5"/>
        </w:numPr>
        <w:spacing w:before="120" w:line="360" w:lineRule="auto"/>
        <w:ind w:left="567" w:hanging="283"/>
      </w:pPr>
      <w:r>
        <w:t>nikdy se</w:t>
      </w:r>
      <w:r w:rsidRPr="00EE65CD">
        <w:rPr>
          <w:b/>
        </w:rPr>
        <w:t xml:space="preserve"> nevidomého ne</w:t>
      </w:r>
      <w:r>
        <w:rPr>
          <w:b/>
        </w:rPr>
        <w:t>dotýkat bez jeho svolení, nijak do něj ne</w:t>
      </w:r>
      <w:r w:rsidRPr="00EE65CD">
        <w:rPr>
          <w:b/>
        </w:rPr>
        <w:t>strkat</w:t>
      </w:r>
      <w:r>
        <w:rPr>
          <w:b/>
        </w:rPr>
        <w:t xml:space="preserve"> ani jej nijak nechytat bez dohody s ním</w:t>
      </w:r>
      <w:r>
        <w:t xml:space="preserve">, ale nabídnout mu ruku (sdělit mu to) a umožnit mu, aby se jí sám chytil </w:t>
      </w:r>
    </w:p>
    <w:p w14:paraId="24C1B816" w14:textId="77777777" w:rsidR="00343E6A" w:rsidRDefault="00343E6A" w:rsidP="00343E6A">
      <w:pPr>
        <w:pStyle w:val="Odstavecseseznamem"/>
        <w:numPr>
          <w:ilvl w:val="0"/>
          <w:numId w:val="5"/>
        </w:numPr>
        <w:spacing w:before="120" w:line="360" w:lineRule="auto"/>
        <w:ind w:left="567" w:hanging="283"/>
      </w:pPr>
      <w:r>
        <w:t xml:space="preserve">jakékoliv </w:t>
      </w:r>
      <w:r w:rsidRPr="00EE65CD">
        <w:rPr>
          <w:b/>
        </w:rPr>
        <w:t>informace sdělit přesně</w:t>
      </w:r>
      <w:r>
        <w:t>, pro nevidomého pochopitelně a výstižně</w:t>
      </w:r>
    </w:p>
    <w:p w14:paraId="36BFF032" w14:textId="77777777" w:rsidR="00343E6A" w:rsidRDefault="00343E6A" w:rsidP="00343E6A">
      <w:pPr>
        <w:pStyle w:val="Odstavecseseznamem"/>
        <w:numPr>
          <w:ilvl w:val="0"/>
          <w:numId w:val="5"/>
        </w:numPr>
        <w:spacing w:before="120" w:line="276" w:lineRule="auto"/>
        <w:ind w:left="567" w:hanging="283"/>
        <w:jc w:val="left"/>
      </w:pPr>
      <w:r w:rsidRPr="00EE65CD">
        <w:rPr>
          <w:b/>
        </w:rPr>
        <w:t>vyvarovat se použití</w:t>
      </w:r>
      <w:r>
        <w:t xml:space="preserve"> pro nevidomého neurčitým výrazům (nevidí gesta obsluhy), např.:</w:t>
      </w:r>
    </w:p>
    <w:p w14:paraId="7C6E7D96" w14:textId="77777777" w:rsidR="00343E6A" w:rsidRPr="00C53DF0" w:rsidRDefault="00343E6A" w:rsidP="00343E6A">
      <w:pPr>
        <w:numPr>
          <w:ilvl w:val="0"/>
          <w:numId w:val="6"/>
        </w:numPr>
        <w:spacing w:before="60" w:line="276" w:lineRule="auto"/>
        <w:ind w:left="993" w:hanging="284"/>
        <w:jc w:val="left"/>
        <w:rPr>
          <w:rFonts w:cs="Arial"/>
          <w:color w:val="000000"/>
          <w:szCs w:val="18"/>
        </w:rPr>
      </w:pPr>
      <w:r w:rsidRPr="00C53DF0">
        <w:rPr>
          <w:szCs w:val="18"/>
        </w:rPr>
        <w:t xml:space="preserve">jděte tudy </w:t>
      </w:r>
    </w:p>
    <w:p w14:paraId="35D4D203" w14:textId="77777777" w:rsidR="00343E6A" w:rsidRPr="00C53DF0" w:rsidRDefault="00343E6A" w:rsidP="00343E6A">
      <w:pPr>
        <w:numPr>
          <w:ilvl w:val="0"/>
          <w:numId w:val="6"/>
        </w:numPr>
        <w:spacing w:line="276" w:lineRule="auto"/>
        <w:ind w:left="993" w:hanging="284"/>
        <w:jc w:val="left"/>
        <w:rPr>
          <w:rFonts w:cs="Arial"/>
          <w:color w:val="000000"/>
          <w:szCs w:val="18"/>
        </w:rPr>
      </w:pPr>
      <w:r w:rsidRPr="00C53DF0">
        <w:rPr>
          <w:szCs w:val="18"/>
        </w:rPr>
        <w:t xml:space="preserve">dejte peníze sem </w:t>
      </w:r>
    </w:p>
    <w:p w14:paraId="408993EF" w14:textId="77777777" w:rsidR="00343E6A" w:rsidRPr="00C53DF0" w:rsidRDefault="00343E6A" w:rsidP="00343E6A">
      <w:pPr>
        <w:numPr>
          <w:ilvl w:val="0"/>
          <w:numId w:val="6"/>
        </w:numPr>
        <w:spacing w:line="276" w:lineRule="auto"/>
        <w:ind w:left="993" w:hanging="284"/>
        <w:jc w:val="left"/>
        <w:rPr>
          <w:rFonts w:cs="Arial"/>
          <w:color w:val="000000"/>
          <w:szCs w:val="18"/>
        </w:rPr>
      </w:pPr>
      <w:r w:rsidRPr="00C53DF0">
        <w:rPr>
          <w:szCs w:val="18"/>
        </w:rPr>
        <w:t>tam jsou kabinky</w:t>
      </w:r>
      <w:r>
        <w:rPr>
          <w:szCs w:val="18"/>
        </w:rPr>
        <w:t xml:space="preserve"> (</w:t>
      </w:r>
      <w:r w:rsidRPr="00C53DF0">
        <w:rPr>
          <w:szCs w:val="18"/>
        </w:rPr>
        <w:t>tady páni</w:t>
      </w:r>
      <w:r>
        <w:rPr>
          <w:szCs w:val="18"/>
        </w:rPr>
        <w:t>/</w:t>
      </w:r>
      <w:r w:rsidRPr="00C53DF0">
        <w:rPr>
          <w:szCs w:val="18"/>
        </w:rPr>
        <w:t>dámy</w:t>
      </w:r>
      <w:r>
        <w:rPr>
          <w:szCs w:val="18"/>
        </w:rPr>
        <w:t>)</w:t>
      </w:r>
      <w:r w:rsidRPr="00C53DF0">
        <w:rPr>
          <w:szCs w:val="18"/>
        </w:rPr>
        <w:t xml:space="preserve"> </w:t>
      </w:r>
    </w:p>
    <w:p w14:paraId="78FCFF4D" w14:textId="77777777" w:rsidR="00343E6A" w:rsidRPr="00C53DF0" w:rsidRDefault="00343E6A" w:rsidP="00343E6A">
      <w:pPr>
        <w:numPr>
          <w:ilvl w:val="0"/>
          <w:numId w:val="6"/>
        </w:numPr>
        <w:spacing w:line="276" w:lineRule="auto"/>
        <w:ind w:left="993" w:hanging="284"/>
        <w:jc w:val="left"/>
        <w:rPr>
          <w:rFonts w:cs="Arial"/>
          <w:color w:val="000000"/>
          <w:szCs w:val="18"/>
        </w:rPr>
      </w:pPr>
      <w:r w:rsidRPr="00C53DF0">
        <w:rPr>
          <w:szCs w:val="18"/>
        </w:rPr>
        <w:t xml:space="preserve">tady je papír </w:t>
      </w:r>
    </w:p>
    <w:p w14:paraId="1CDB381E" w14:textId="77777777" w:rsidR="00343E6A" w:rsidRDefault="00343E6A" w:rsidP="00343E6A">
      <w:pPr>
        <w:numPr>
          <w:ilvl w:val="0"/>
          <w:numId w:val="6"/>
        </w:numPr>
        <w:spacing w:line="276" w:lineRule="auto"/>
        <w:ind w:left="993" w:hanging="284"/>
        <w:jc w:val="left"/>
        <w:rPr>
          <w:rFonts w:ascii="Arial" w:hAnsi="Arial" w:cs="Arial"/>
          <w:color w:val="000000"/>
        </w:rPr>
      </w:pPr>
      <w:r>
        <w:t xml:space="preserve">položte si ten kufr sem, atd. </w:t>
      </w:r>
    </w:p>
    <w:p w14:paraId="21049637" w14:textId="77777777" w:rsidR="00343E6A" w:rsidRDefault="00343E6A" w:rsidP="00343E6A">
      <w:pPr>
        <w:spacing w:line="60" w:lineRule="auto"/>
        <w:jc w:val="left"/>
      </w:pPr>
    </w:p>
    <w:p w14:paraId="4803821D" w14:textId="77777777" w:rsidR="00343E6A" w:rsidRDefault="00343E6A" w:rsidP="00343E6A">
      <w:pPr>
        <w:spacing w:line="60" w:lineRule="auto"/>
        <w:jc w:val="left"/>
      </w:pPr>
    </w:p>
    <w:p w14:paraId="49A36CF9" w14:textId="77777777" w:rsidR="006E50E8" w:rsidRDefault="006E50E8" w:rsidP="006E50E8">
      <w:pPr>
        <w:spacing w:line="276" w:lineRule="auto"/>
        <w:ind w:firstLine="708"/>
        <w:jc w:val="left"/>
        <w:rPr>
          <w:b/>
        </w:rPr>
      </w:pPr>
      <w:r>
        <w:t>Nevidomý nevidí, proto neví, co se myslí</w:t>
      </w:r>
      <w:r w:rsidRPr="00283FD9">
        <w:t xml:space="preserve"> </w:t>
      </w:r>
      <w:r>
        <w:t xml:space="preserve">tím, když se řekne: </w:t>
      </w:r>
      <w:r>
        <w:rPr>
          <w:b/>
        </w:rPr>
        <w:t>tudy, tady, tam, sem.</w:t>
      </w:r>
    </w:p>
    <w:p w14:paraId="1D986F84" w14:textId="77777777" w:rsidR="006E50E8" w:rsidRDefault="006E50E8" w:rsidP="006E50E8">
      <w:pPr>
        <w:spacing w:line="60" w:lineRule="auto"/>
        <w:jc w:val="left"/>
        <w:rPr>
          <w:b/>
        </w:rPr>
      </w:pPr>
    </w:p>
    <w:p w14:paraId="7BFAD35F" w14:textId="77777777" w:rsidR="006E50E8" w:rsidRPr="00283FD9" w:rsidRDefault="006E50E8" w:rsidP="006E50E8">
      <w:pPr>
        <w:pStyle w:val="Odstavecseseznamem"/>
        <w:numPr>
          <w:ilvl w:val="0"/>
          <w:numId w:val="9"/>
        </w:numPr>
        <w:ind w:left="567"/>
        <w:rPr>
          <w:rFonts w:ascii="Arial" w:hAnsi="Arial" w:cs="Arial"/>
          <w:color w:val="000000"/>
        </w:rPr>
      </w:pPr>
      <w:r w:rsidRPr="00283FD9">
        <w:rPr>
          <w:b/>
        </w:rPr>
        <w:t>vždy</w:t>
      </w:r>
      <w:r>
        <w:t xml:space="preserve"> by mělo být </w:t>
      </w:r>
      <w:r w:rsidRPr="00283FD9">
        <w:rPr>
          <w:b/>
        </w:rPr>
        <w:t>slovně</w:t>
      </w:r>
      <w:r>
        <w:t xml:space="preserve"> vyjádřeno konkrétní </w:t>
      </w:r>
      <w:r w:rsidRPr="007E368A">
        <w:rPr>
          <w:b/>
        </w:rPr>
        <w:t>určení směru</w:t>
      </w:r>
      <w:r>
        <w:t xml:space="preserve"> </w:t>
      </w:r>
      <w:r w:rsidRPr="007E368A">
        <w:rPr>
          <w:b/>
        </w:rPr>
        <w:t>pohybu</w:t>
      </w:r>
      <w:r>
        <w:t xml:space="preserve">, </w:t>
      </w:r>
      <w:r w:rsidRPr="007E368A">
        <w:rPr>
          <w:b/>
        </w:rPr>
        <w:t>polohy vybavení</w:t>
      </w:r>
      <w:r>
        <w:t xml:space="preserve">. Tedy </w:t>
      </w:r>
      <w:r w:rsidRPr="00283FD9">
        <w:rPr>
          <w:b/>
        </w:rPr>
        <w:t>cestu nebo místo je třeba přesně popsat</w:t>
      </w:r>
      <w:r>
        <w:rPr>
          <w:b/>
        </w:rPr>
        <w:t>.</w:t>
      </w:r>
    </w:p>
    <w:p w14:paraId="608BDB18" w14:textId="77777777" w:rsidR="003727EC" w:rsidRDefault="003727EC" w:rsidP="006E50E8">
      <w:pPr>
        <w:spacing w:line="276" w:lineRule="auto"/>
        <w:ind w:firstLine="708"/>
        <w:jc w:val="left"/>
      </w:pPr>
    </w:p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45CC"/>
    <w:multiLevelType w:val="hybridMultilevel"/>
    <w:tmpl w:val="92263082"/>
    <w:lvl w:ilvl="0" w:tplc="140C8E76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2FD282E"/>
    <w:multiLevelType w:val="hybridMultilevel"/>
    <w:tmpl w:val="4F5CE47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D9F682F"/>
    <w:multiLevelType w:val="hybridMultilevel"/>
    <w:tmpl w:val="3A2C1D9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3BE75957"/>
    <w:multiLevelType w:val="hybridMultilevel"/>
    <w:tmpl w:val="44387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A608D5"/>
    <w:multiLevelType w:val="multilevel"/>
    <w:tmpl w:val="235C07E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8F158D1"/>
    <w:multiLevelType w:val="hybridMultilevel"/>
    <w:tmpl w:val="2258D372"/>
    <w:lvl w:ilvl="0" w:tplc="A44EBD02">
      <w:numFmt w:val="bullet"/>
      <w:lvlText w:val="-"/>
      <w:lvlJc w:val="left"/>
      <w:pPr>
        <w:ind w:left="928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5CB974B8"/>
    <w:multiLevelType w:val="hybridMultilevel"/>
    <w:tmpl w:val="0E868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46A04"/>
    <w:multiLevelType w:val="hybridMultilevel"/>
    <w:tmpl w:val="B9883DFC"/>
    <w:lvl w:ilvl="0" w:tplc="040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>
    <w:nsid w:val="761B438F"/>
    <w:multiLevelType w:val="hybridMultilevel"/>
    <w:tmpl w:val="329004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E6A"/>
    <w:rsid w:val="00067E47"/>
    <w:rsid w:val="00127826"/>
    <w:rsid w:val="00343E6A"/>
    <w:rsid w:val="003727EC"/>
    <w:rsid w:val="006E50E8"/>
    <w:rsid w:val="00974411"/>
    <w:rsid w:val="00A57102"/>
    <w:rsid w:val="00BF6A6B"/>
    <w:rsid w:val="00EA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FE1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3E6A"/>
    <w:pPr>
      <w:spacing w:after="0" w:line="240" w:lineRule="auto"/>
      <w:jc w:val="both"/>
    </w:pPr>
    <w:rPr>
      <w:rFonts w:eastAsia="Times New Roman" w:cs="Times New Roman"/>
      <w:sz w:val="18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4411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4411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3E6A"/>
    <w:pPr>
      <w:spacing w:after="0" w:line="240" w:lineRule="auto"/>
      <w:jc w:val="both"/>
    </w:pPr>
    <w:rPr>
      <w:rFonts w:eastAsia="Times New Roman" w:cs="Times New Roman"/>
      <w:sz w:val="18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4411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4411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2</cp:revision>
  <dcterms:created xsi:type="dcterms:W3CDTF">2020-12-16T08:33:00Z</dcterms:created>
  <dcterms:modified xsi:type="dcterms:W3CDTF">2020-12-16T08:33:00Z</dcterms:modified>
</cp:coreProperties>
</file>