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435E3" w14:textId="77777777" w:rsidR="00326C1E" w:rsidRDefault="00F422D3" w:rsidP="00B42F40">
      <w:pPr>
        <w:pStyle w:val="Titul1"/>
      </w:pPr>
      <w:r>
        <w:t>S</w:t>
      </w:r>
      <w:r w:rsidR="003F5723">
        <w:t>mlouva o dílo na zhotovení</w:t>
      </w:r>
    </w:p>
    <w:p w14:paraId="5EC4035B" w14:textId="77777777" w:rsidR="003F5723" w:rsidRPr="00A50995" w:rsidRDefault="0046099C"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3D876DE6" w14:textId="32480B0A" w:rsidR="00E80769" w:rsidRPr="00202334" w:rsidRDefault="001B77EA" w:rsidP="005930DE">
      <w:pPr>
        <w:pStyle w:val="Titul2"/>
        <w:rPr>
          <w:sz w:val="32"/>
        </w:rPr>
      </w:pPr>
      <w:r w:rsidRPr="00402B45">
        <w:t>Název zakázky:</w:t>
      </w:r>
      <w:r w:rsidR="00202334">
        <w:t xml:space="preserve"> </w:t>
      </w:r>
      <w:r w:rsidRPr="00402B45">
        <w:t xml:space="preserve"> </w:t>
      </w:r>
      <w:sdt>
        <w:sdtPr>
          <w:rPr>
            <w:rStyle w:val="Nzevakce"/>
            <w:b/>
            <w:sz w:val="32"/>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202334">
            <w:rPr>
              <w:rStyle w:val="Nzevakce"/>
              <w:b/>
              <w:sz w:val="32"/>
            </w:rPr>
            <w:t>„</w:t>
          </w:r>
          <w:r w:rsidR="00C205B5">
            <w:rPr>
              <w:rStyle w:val="Nzevakce"/>
              <w:b/>
              <w:sz w:val="32"/>
            </w:rPr>
            <w:t xml:space="preserve">České </w:t>
          </w:r>
          <w:r w:rsidR="0054132D">
            <w:rPr>
              <w:rStyle w:val="Nzevakce"/>
              <w:b/>
              <w:sz w:val="32"/>
            </w:rPr>
            <w:t>Velenice</w:t>
          </w:r>
          <w:r w:rsidR="00E77FBF">
            <w:rPr>
              <w:rStyle w:val="Nzevakce"/>
              <w:b/>
              <w:sz w:val="32"/>
            </w:rPr>
            <w:t xml:space="preserve">, </w:t>
          </w:r>
          <w:r w:rsidR="0054132D">
            <w:rPr>
              <w:rStyle w:val="Nzevakce"/>
              <w:b/>
              <w:sz w:val="32"/>
            </w:rPr>
            <w:t>nádražní</w:t>
          </w:r>
          <w:r w:rsidR="00C205B5">
            <w:rPr>
              <w:rStyle w:val="Nzevakce"/>
              <w:b/>
              <w:sz w:val="32"/>
            </w:rPr>
            <w:t xml:space="preserve"> budova</w:t>
          </w:r>
          <w:r w:rsidR="005930DE" w:rsidRPr="00202334">
            <w:rPr>
              <w:rStyle w:val="Nzevakce"/>
              <w:b/>
              <w:sz w:val="32"/>
            </w:rPr>
            <w:t>“</w:t>
          </w:r>
        </w:sdtContent>
      </w:sdt>
    </w:p>
    <w:p w14:paraId="0F8FEC7F" w14:textId="77777777" w:rsidR="00F422D3" w:rsidRPr="003038BD" w:rsidRDefault="00F20842" w:rsidP="00B42F40">
      <w:pPr>
        <w:pStyle w:val="Nadpisbezsl1-2"/>
      </w:pPr>
      <w:r>
        <w:t>Smluvní strany</w:t>
      </w:r>
    </w:p>
    <w:p w14:paraId="1F7072BF"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7EEBC1D"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CB37D40"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6CD8DC7C"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568F71E3"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1F503C48" w14:textId="2CDA94AE" w:rsidR="00F422D3" w:rsidRDefault="00F422D3" w:rsidP="009454DF">
      <w:pPr>
        <w:pStyle w:val="Textbezodsazen"/>
        <w:spacing w:after="0"/>
        <w:rPr>
          <w:color w:val="000000" w:themeColor="text1"/>
        </w:rPr>
      </w:pPr>
      <w:r w:rsidRPr="006D465A">
        <w:rPr>
          <w:color w:val="000000" w:themeColor="text1"/>
        </w:rPr>
        <w:t xml:space="preserve">zastoupena: </w:t>
      </w:r>
      <w:r w:rsidR="009454DF">
        <w:rPr>
          <w:color w:val="000000" w:themeColor="text1"/>
        </w:rPr>
        <w:t xml:space="preserve">Ing. Petrem </w:t>
      </w:r>
      <w:proofErr w:type="spellStart"/>
      <w:r w:rsidR="009454DF">
        <w:rPr>
          <w:color w:val="000000" w:themeColor="text1"/>
        </w:rPr>
        <w:t>Hofhanzlem</w:t>
      </w:r>
      <w:proofErr w:type="spellEnd"/>
      <w:r w:rsidR="009454DF">
        <w:rPr>
          <w:color w:val="000000" w:themeColor="text1"/>
        </w:rPr>
        <w:t>, ředitelem Stavební správy západ</w:t>
      </w:r>
    </w:p>
    <w:p w14:paraId="58869ACC" w14:textId="77777777" w:rsidR="009454DF" w:rsidRPr="006D465A" w:rsidRDefault="009454DF" w:rsidP="009454DF">
      <w:pPr>
        <w:pStyle w:val="Textbezodsazen"/>
        <w:spacing w:after="0"/>
        <w:rPr>
          <w:color w:val="000000" w:themeColor="text1"/>
        </w:rPr>
      </w:pPr>
    </w:p>
    <w:p w14:paraId="64255C10"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0849BDB7"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08C44C38" w14:textId="04CA4F92" w:rsidR="00EB384C" w:rsidRDefault="00F422D3" w:rsidP="00B42F40">
      <w:pPr>
        <w:pStyle w:val="Textbezodsazen"/>
      </w:pPr>
      <w:r w:rsidRPr="006D465A">
        <w:rPr>
          <w:color w:val="000000" w:themeColor="text1"/>
        </w:rPr>
        <w:t xml:space="preserve">Stavební správa </w:t>
      </w:r>
      <w:r w:rsidR="006D7DBD">
        <w:t>západ</w:t>
      </w:r>
      <w:r w:rsidR="00EB384C">
        <w:t xml:space="preserve">, </w:t>
      </w:r>
      <w:r w:rsidR="00EB384C" w:rsidRPr="009F6F84">
        <w:t>Sokolovská 278/1955, 190 00 Praha 9</w:t>
      </w:r>
    </w:p>
    <w:p w14:paraId="60494DA5" w14:textId="77777777" w:rsidR="00F422D3" w:rsidRDefault="00F422D3" w:rsidP="00B42F40">
      <w:pPr>
        <w:pStyle w:val="Textbezodsazen"/>
      </w:pPr>
      <w:r>
        <w:t>(</w:t>
      </w:r>
      <w:r w:rsidRPr="00B42F40">
        <w:t>dále</w:t>
      </w:r>
      <w:r>
        <w:t xml:space="preserve"> jen „</w:t>
      </w:r>
      <w:r w:rsidRPr="00F422D3">
        <w:rPr>
          <w:b/>
        </w:rPr>
        <w:t>Objednatel</w:t>
      </w:r>
      <w:r>
        <w:t>“)</w:t>
      </w:r>
    </w:p>
    <w:p w14:paraId="3E4D23C1" w14:textId="77777777" w:rsidR="005056FC" w:rsidRDefault="00F422D3" w:rsidP="005056FC">
      <w:pPr>
        <w:pStyle w:val="Textbezodsazen"/>
        <w:spacing w:after="0"/>
      </w:pPr>
      <w:r>
        <w:t>číslo smlouvy:</w:t>
      </w:r>
      <w:r w:rsidR="00AE3D5C">
        <w:t xml:space="preserve"> </w:t>
      </w:r>
      <w:r w:rsidR="005056FC">
        <w:t>"[</w:t>
      </w:r>
      <w:r w:rsidR="005056FC">
        <w:rPr>
          <w:highlight w:val="green"/>
        </w:rPr>
        <w:t>VLOŽÍ OBJEDNATEL</w:t>
      </w:r>
      <w:r w:rsidR="005056FC">
        <w:t xml:space="preserve">]" </w:t>
      </w:r>
    </w:p>
    <w:p w14:paraId="2A8275D5" w14:textId="778B3953" w:rsidR="005930DE" w:rsidRDefault="003A60C1" w:rsidP="00B42F40">
      <w:pPr>
        <w:pStyle w:val="Textbezodsazen"/>
      </w:pPr>
      <w:r>
        <w:t>I</w:t>
      </w:r>
      <w:r w:rsidR="0079664B">
        <w:t xml:space="preserve">SPROFIN / SUB. </w:t>
      </w:r>
      <w:r w:rsidR="0079664B" w:rsidRPr="0081565D">
        <w:t>ISPROFIN</w:t>
      </w:r>
      <w:r w:rsidR="00F422D3">
        <w:t>:</w:t>
      </w:r>
      <w:r w:rsidR="00AE3D5C">
        <w:t xml:space="preserve"> </w:t>
      </w:r>
      <w:r w:rsidR="00C205B5">
        <w:t>327 321 4901 / 531 352 0032</w:t>
      </w:r>
    </w:p>
    <w:p w14:paraId="10BBA587" w14:textId="1707E7EA" w:rsidR="005930DE" w:rsidRPr="00B42F40" w:rsidRDefault="00F422D3" w:rsidP="00B42F40">
      <w:pPr>
        <w:pStyle w:val="Textbezodsazen"/>
      </w:pPr>
      <w:r w:rsidRPr="00B42F40">
        <w:t>a</w:t>
      </w:r>
    </w:p>
    <w:p w14:paraId="22B7F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5DABA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8F7A1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54B9C5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0B8D91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E6C54D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D008D8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9418B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F7C128" w14:textId="1399AF7C" w:rsidR="004F75CC" w:rsidRDefault="00F422D3" w:rsidP="00B42F40">
      <w:pPr>
        <w:pStyle w:val="Textbezodsazen"/>
      </w:pPr>
      <w:r w:rsidRPr="00B42F40">
        <w:t>"[</w:t>
      </w:r>
      <w:r w:rsidRPr="00B42F40">
        <w:rPr>
          <w:highlight w:val="yellow"/>
        </w:rPr>
        <w:t>VLOŽÍ ZHOTOVITEL</w:t>
      </w:r>
      <w:r w:rsidRPr="00B42F40">
        <w:t xml:space="preserve">]" </w:t>
      </w:r>
    </w:p>
    <w:p w14:paraId="09EDE411" w14:textId="77777777" w:rsidR="002862FD" w:rsidRPr="00B42F40" w:rsidRDefault="002862FD" w:rsidP="00B42F40">
      <w:pPr>
        <w:pStyle w:val="Textbezodsazen"/>
      </w:pPr>
    </w:p>
    <w:p w14:paraId="48BA02A2" w14:textId="77777777" w:rsidR="00F422D3" w:rsidRPr="00B42F40" w:rsidRDefault="00F422D3" w:rsidP="00B42F40">
      <w:pPr>
        <w:pStyle w:val="Textbezodsazen"/>
      </w:pPr>
      <w:r w:rsidRPr="00B42F40">
        <w:t>(dále jen „</w:t>
      </w:r>
      <w:r w:rsidRPr="00B42F40">
        <w:rPr>
          <w:rStyle w:val="Tun"/>
        </w:rPr>
        <w:t>Zhotovitel</w:t>
      </w:r>
      <w:r w:rsidRPr="00B42F40">
        <w:t>“)</w:t>
      </w:r>
    </w:p>
    <w:p w14:paraId="2303D84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05117FD" w14:textId="03B5E95C" w:rsidR="002862FD"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18453975" w14:textId="77777777" w:rsidR="00EB384C" w:rsidRDefault="00EB384C" w:rsidP="003F5723">
      <w:pPr>
        <w:pStyle w:val="Textbezodsazen"/>
        <w:rPr>
          <w:rStyle w:val="Tun"/>
        </w:rPr>
      </w:pPr>
    </w:p>
    <w:p w14:paraId="2A73C292" w14:textId="17439F5C"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35FC2466" w14:textId="77777777" w:rsidR="003F5723" w:rsidRDefault="003F5723" w:rsidP="003F5723">
      <w:pPr>
        <w:pStyle w:val="Nadpis1-1"/>
      </w:pPr>
      <w:r>
        <w:t>ÚVODNÍ USTANOVENÍ</w:t>
      </w:r>
    </w:p>
    <w:p w14:paraId="250D20DE" w14:textId="22F901FB"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 xml:space="preserve">isů, </w:t>
      </w:r>
      <w:r w:rsidR="006246FF" w:rsidRPr="00B61508">
        <w:t>kdy s účinnosti od 1. 1. 2020 došlo ke změně názvu organizace Správa železniční dopravní cesty, státní organizace na Spr</w:t>
      </w:r>
      <w:r w:rsidR="006246FF">
        <w:t xml:space="preserve">áva železnic, státní organizace a </w:t>
      </w:r>
      <w:r w:rsidR="008063CD">
        <w:t>splňuje veškeré podmínky a </w:t>
      </w:r>
      <w:r>
        <w:t>požadavky v této Smlouvě stanovené a je oprávněn tuto Smlouvu uzavřít a řádně plnit povinnosti v ní obsažené.</w:t>
      </w:r>
    </w:p>
    <w:p w14:paraId="03B2A6E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7B91BD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36D1A7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9CEC5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E22DC42" w14:textId="77777777" w:rsidR="003F5723" w:rsidRDefault="003F5723" w:rsidP="003F5723">
      <w:pPr>
        <w:pStyle w:val="Nadpis1-1"/>
      </w:pPr>
      <w:r>
        <w:t>ÚČEL SMLOUVY</w:t>
      </w:r>
    </w:p>
    <w:p w14:paraId="0A689AFC" w14:textId="397B4E2C" w:rsidR="003F5723" w:rsidRDefault="003F5723" w:rsidP="001763F1">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001763F1">
        <w:t xml:space="preserve">názvem </w:t>
      </w:r>
      <w:r w:rsidR="001763F1" w:rsidRPr="00DC0532">
        <w:rPr>
          <w:b/>
        </w:rPr>
        <w:t>„</w:t>
      </w:r>
      <w:r w:rsidR="003B780A">
        <w:rPr>
          <w:b/>
        </w:rPr>
        <w:t>České Velenice</w:t>
      </w:r>
      <w:r w:rsidR="00E77FBF">
        <w:rPr>
          <w:b/>
        </w:rPr>
        <w:t xml:space="preserve">, </w:t>
      </w:r>
      <w:bookmarkStart w:id="0" w:name="_GoBack"/>
      <w:bookmarkEnd w:id="0"/>
      <w:r w:rsidR="003B780A">
        <w:rPr>
          <w:b/>
        </w:rPr>
        <w:t>nádraž</w:t>
      </w:r>
      <w:r w:rsidR="001E4D18">
        <w:rPr>
          <w:b/>
        </w:rPr>
        <w:t>ní budova</w:t>
      </w:r>
      <w:r w:rsidR="001763F1" w:rsidRPr="00DC0532">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A0E623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4DA489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520CC8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6537644"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AECE804"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D8DCF13" w14:textId="77777777" w:rsidR="003F5723" w:rsidRDefault="003F5723" w:rsidP="003F5723">
      <w:pPr>
        <w:pStyle w:val="Nadpis1-1"/>
      </w:pPr>
      <w:r>
        <w:t>PŘEDMĚT, CENA A HARMONOGRAM PLNĚNÍ SMLOUVY</w:t>
      </w:r>
    </w:p>
    <w:p w14:paraId="544DDBC6" w14:textId="02589D7B" w:rsidR="003F5723" w:rsidRDefault="00091FE8" w:rsidP="00091FE8">
      <w:pPr>
        <w:pStyle w:val="Text1-1"/>
      </w:pPr>
      <w:r w:rsidRPr="00091FE8">
        <w:t>Zhotovitel se zavazuje v souladu s touto Smlouvou provést Dílo spočívající ve zhotovení Záměru projektu</w:t>
      </w:r>
      <w:r w:rsidR="00EB384C">
        <w:t xml:space="preserve"> (dále též jen ZP)</w:t>
      </w:r>
      <w:r w:rsidRPr="00091FE8">
        <w:t xml:space="preserve">, Ekonomického hodnocení a Dokumentace pro vydání společného povolení </w:t>
      </w:r>
      <w:r w:rsidR="00EB384C">
        <w:t xml:space="preserve">(dále též jen DUSP) </w:t>
      </w:r>
      <w:r w:rsidRPr="00091FE8">
        <w:t>a Projektov</w:t>
      </w:r>
      <w:r w:rsidR="00EB384C">
        <w:t>é</w:t>
      </w:r>
      <w:r w:rsidRPr="00091FE8">
        <w:t xml:space="preserve"> dokumentace pro provádění stavby </w:t>
      </w:r>
      <w:r w:rsidRPr="00091FE8">
        <w:lastRenderedPageBreak/>
        <w:t xml:space="preserve">(dále </w:t>
      </w:r>
      <w:r w:rsidR="00EB384C">
        <w:t xml:space="preserve">též </w:t>
      </w:r>
      <w:r w:rsidRPr="00091FE8">
        <w:t>jen</w:t>
      </w:r>
      <w:r w:rsidR="00202334">
        <w:t xml:space="preserve"> </w:t>
      </w:r>
      <w:r w:rsidRPr="00091FE8">
        <w:t xml:space="preserve">PDPS) dle specifikace uvedené v Příloze č. 1 této Smlouvy, a předat jej Objednateli a dále se zavazuje, že zajistí výkon autorského dozoru při realizaci Stavby, kterým bude zajištěn soulad provádění Stavby s ověřenou a projednanou </w:t>
      </w:r>
      <w:r w:rsidR="00EB384C">
        <w:t>PDPS</w:t>
      </w:r>
      <w:r w:rsidRPr="00091FE8">
        <w:t xml:space="preserve"> za podmínek stanovených v této Smlouvě. Součástí  </w:t>
      </w:r>
      <w:r w:rsidR="00EB384C">
        <w:t>PDPS</w:t>
      </w:r>
      <w:r w:rsidRPr="00091FE8">
        <w:t xml:space="preserve">  budou Zhotovitelem zajištěné veškeré činnosti koordinátora bezpečnosti a ochrany zdraví při práci (dále jen „koordinátor BOZP“) na staveništi ve fázi přípravy, tj. při zpracování </w:t>
      </w:r>
      <w:r w:rsidR="00EB384C">
        <w:t>PDPS</w:t>
      </w:r>
      <w:r w:rsidRPr="00091FE8">
        <w:t>, a to v souladu se zákonem č. 309/2006 Sb., o zajištění dalších podmínek bezpečnosti a ochrany zdraví při práci, ve znění pozdějších předpisů, dle specifikace uvedené v Příloze č. 3 písm. b) Všeobecné technické podmínky</w:t>
      </w:r>
      <w:r w:rsidR="003F5723">
        <w:t>.</w:t>
      </w:r>
    </w:p>
    <w:p w14:paraId="49F52CE5" w14:textId="77777777" w:rsidR="003F5723" w:rsidRDefault="003F5723" w:rsidP="003F5723">
      <w:pPr>
        <w:pStyle w:val="Text1-1"/>
      </w:pPr>
      <w:r>
        <w:t xml:space="preserve">Objednatel se zavazuje Zhotoviteli poskytnout </w:t>
      </w:r>
      <w:r w:rsidR="00964369">
        <w:t>veškerou nezbytnou součinnost k provedení Díla.</w:t>
      </w:r>
    </w:p>
    <w:p w14:paraId="5DC83198" w14:textId="2C743852" w:rsidR="003F5723" w:rsidRDefault="003F5723" w:rsidP="003F5723">
      <w:pPr>
        <w:pStyle w:val="Text1-1"/>
      </w:pPr>
      <w:r>
        <w:t>Objednatel se zavazuje řádně provedené Dílo převzít a za řádně zhotoven</w:t>
      </w:r>
      <w:r w:rsidR="00964369">
        <w:t>ou a </w:t>
      </w:r>
      <w:r>
        <w:t xml:space="preserve">předanou </w:t>
      </w:r>
      <w:r w:rsidR="00091FE8">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w:t>
      </w:r>
      <w:r w:rsidR="00EB384C">
        <w:t xml:space="preserve">představuje Cenu za zpracování </w:t>
      </w:r>
      <w:r w:rsidR="00091FE8">
        <w:t xml:space="preserve">ZP, </w:t>
      </w:r>
      <w:r>
        <w:t>D</w:t>
      </w:r>
      <w:r w:rsidR="00C539CB">
        <w:t>U</w:t>
      </w:r>
      <w:r>
        <w:t>SP a PDPS a cenu za výkon autorského dozoru ve výši dle Přílohy č. 4 této Smlouvy, přičemž celková Cena Díla je:</w:t>
      </w:r>
    </w:p>
    <w:p w14:paraId="64237D5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408C6CBD"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6346B58"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4070343"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C14D1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5AB2DCE"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09173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ECCA1F3" w14:textId="46BCFC9C" w:rsidR="005E25D9" w:rsidRDefault="003F5723" w:rsidP="007D75E5">
      <w:pPr>
        <w:pStyle w:val="Text1-1"/>
      </w:pPr>
      <w:r>
        <w:t xml:space="preserve">Místem plnění </w:t>
      </w:r>
      <w:r w:rsidR="00091FE8">
        <w:t xml:space="preserve">ZP, </w:t>
      </w:r>
      <w:r>
        <w:t>D</w:t>
      </w:r>
      <w:r w:rsidR="00C539CB">
        <w:t>U</w:t>
      </w:r>
      <w:r>
        <w:t xml:space="preserve">SP a PDPS je: </w:t>
      </w:r>
      <w:r w:rsidRPr="00C539CB">
        <w:t>Stavební správa</w:t>
      </w:r>
      <w:r w:rsidR="006D465A">
        <w:t xml:space="preserve"> </w:t>
      </w:r>
      <w:r w:rsidR="003B0D3E">
        <w:t>západ</w:t>
      </w:r>
      <w:r w:rsidR="007D75E5">
        <w:t xml:space="preserve">, </w:t>
      </w:r>
      <w:r w:rsidR="007D75E5" w:rsidRPr="007D75E5">
        <w:t>Sokolovská 278/1955, 190 00 Praha 9</w:t>
      </w:r>
      <w:r w:rsidR="007D75E5">
        <w:t>.</w:t>
      </w:r>
    </w:p>
    <w:p w14:paraId="4B6DC29D" w14:textId="77777777" w:rsidR="003F5723" w:rsidRDefault="003F5723" w:rsidP="003F5723">
      <w:pPr>
        <w:pStyle w:val="Text1-1"/>
      </w:pPr>
      <w:r>
        <w:t>Místem výkonu autorského dozoru je místo realizace stavby, popř. další místa určená Objednatelem.</w:t>
      </w:r>
    </w:p>
    <w:p w14:paraId="4CCFEAFC" w14:textId="43866A1F" w:rsidR="00BF66CC" w:rsidRPr="00EF129E" w:rsidRDefault="00BF66CC" w:rsidP="00BF66CC">
      <w:pPr>
        <w:pStyle w:val="Text1-1"/>
      </w:pPr>
      <w:r w:rsidRPr="00EF129E">
        <w:t xml:space="preserve">Objednatel si vyhrazuje právo odstoupit od Smlouvy po skončení </w:t>
      </w:r>
      <w:r w:rsidR="00255607">
        <w:t>2</w:t>
      </w:r>
      <w:r w:rsidRPr="00EF129E">
        <w:t>. Dílčí etapy v</w:t>
      </w:r>
      <w:r w:rsidR="00FF2938" w:rsidRPr="00EF129E">
        <w:t> </w:t>
      </w:r>
      <w:r w:rsidRPr="00EF129E">
        <w:t xml:space="preserve">případě neschválení Záměru projektu. </w:t>
      </w:r>
    </w:p>
    <w:p w14:paraId="5F76993D" w14:textId="72FF6099" w:rsidR="00BF66CC" w:rsidRPr="00EF129E" w:rsidRDefault="00BF66CC" w:rsidP="00BF66CC">
      <w:pPr>
        <w:pStyle w:val="Text1-2"/>
      </w:pPr>
      <w:r w:rsidRPr="00EF129E">
        <w:t xml:space="preserve">Objednatel sdělí písemně Zhotoviteli do 30 dnů od oboustranného podpisu předávacího protokolu </w:t>
      </w:r>
      <w:r w:rsidR="00EF129E" w:rsidRPr="00EF129E">
        <w:t>2</w:t>
      </w:r>
      <w:r w:rsidRPr="00EF129E">
        <w:t>. Dílčí etapy,</w:t>
      </w:r>
    </w:p>
    <w:p w14:paraId="63E1B53D" w14:textId="77777777" w:rsidR="00BF66CC" w:rsidRPr="00EF129E" w:rsidRDefault="00BF66CC" w:rsidP="00BF66CC">
      <w:pPr>
        <w:pStyle w:val="Text1-2"/>
        <w:numPr>
          <w:ilvl w:val="0"/>
          <w:numId w:val="15"/>
        </w:numPr>
      </w:pPr>
      <w:r w:rsidRPr="00EF129E">
        <w:t>zda požaduje zapracovat do Záměru projektu změny nebo</w:t>
      </w:r>
    </w:p>
    <w:p w14:paraId="64F2DD91" w14:textId="77777777" w:rsidR="00BF66CC" w:rsidRPr="00EF129E" w:rsidRDefault="00BF66CC" w:rsidP="00BF66CC">
      <w:pPr>
        <w:pStyle w:val="Text1-2"/>
        <w:numPr>
          <w:ilvl w:val="0"/>
          <w:numId w:val="15"/>
        </w:numPr>
      </w:pPr>
      <w:r w:rsidRPr="00EF129E">
        <w:t>zda odstupuje od Smlouvy nebo</w:t>
      </w:r>
    </w:p>
    <w:p w14:paraId="542AFFE8" w14:textId="77777777" w:rsidR="00BF66CC" w:rsidRPr="00EF129E" w:rsidRDefault="00BF66CC" w:rsidP="00BF66CC">
      <w:pPr>
        <w:pStyle w:val="Text1-2"/>
        <w:numPr>
          <w:ilvl w:val="0"/>
          <w:numId w:val="15"/>
        </w:numPr>
      </w:pPr>
      <w:r w:rsidRPr="00EF129E">
        <w:t>zda předává Záměr projektu k posouzení Ministerstvu dopravy.</w:t>
      </w:r>
    </w:p>
    <w:p w14:paraId="10A84745" w14:textId="77777777" w:rsidR="00BF66CC" w:rsidRPr="00AA324B" w:rsidRDefault="00BF66CC" w:rsidP="00BF66CC">
      <w:pPr>
        <w:pStyle w:val="Text1-2"/>
      </w:pPr>
      <w:r w:rsidRPr="00EF129E">
        <w:t xml:space="preserve">V souladu s rozhodnutím Ministerstva dopravy sdělí Objednatel Zhotoviteli, zda od Smlouvy odstupuje, nebo zda je možné v plnění Díla pokračovat.                                                                 </w:t>
      </w:r>
      <w:r w:rsidRPr="00AA324B">
        <w:lastRenderedPageBreak/>
        <w:t>Toto sdělení zašle Objednatel Zhotoviteli do 14 dnů od rozhodnutí Ministerstva dopravy.</w:t>
      </w:r>
    </w:p>
    <w:p w14:paraId="22C2C955" w14:textId="77777777" w:rsidR="00BF66CC" w:rsidRPr="00AA324B" w:rsidRDefault="00BF66CC" w:rsidP="00BF66CC">
      <w:pPr>
        <w:pStyle w:val="Text1-2"/>
      </w:pPr>
      <w:r w:rsidRPr="00AA324B">
        <w:t xml:space="preserve">Účinky odstoupení od Smlouvy nastanou v obou případech dnem doručení oznámení o odstoupení Zhotoviteli.    </w:t>
      </w:r>
    </w:p>
    <w:p w14:paraId="25B27C40" w14:textId="77777777" w:rsidR="003F5723" w:rsidRDefault="003F5723" w:rsidP="003F5723">
      <w:pPr>
        <w:pStyle w:val="Nadpis1-1"/>
      </w:pPr>
      <w:r>
        <w:t>OSTATNÍ USTANOVENÍ</w:t>
      </w:r>
    </w:p>
    <w:p w14:paraId="4B5569D5" w14:textId="77777777" w:rsidR="003F5723" w:rsidRDefault="003F5723" w:rsidP="003F5723">
      <w:pPr>
        <w:pStyle w:val="Text1-1"/>
      </w:pPr>
      <w:r>
        <w:t xml:space="preserve">Bankovní záruka za provedení Díla dle čl. 11 Obchodních podmínek činí 10% z Ceny za zpracování </w:t>
      </w:r>
      <w:r w:rsidR="00BF66CC">
        <w:t xml:space="preserve">ZP, </w:t>
      </w:r>
      <w:r>
        <w:t>D</w:t>
      </w:r>
      <w:r w:rsidR="00C539CB">
        <w:t>U</w:t>
      </w:r>
      <w:r>
        <w:t>SP a PDPS, tj.: "[</w:t>
      </w:r>
      <w:r w:rsidRPr="003F5723">
        <w:rPr>
          <w:b/>
          <w:highlight w:val="yellow"/>
        </w:rPr>
        <w:t>VLOŽÍ ZHOTOVITEL</w:t>
      </w:r>
      <w:r>
        <w:t xml:space="preserve">]" bez DPH. Cena za zpracování </w:t>
      </w:r>
      <w:r w:rsidR="00BF66CC">
        <w:t xml:space="preserve">ZP, </w:t>
      </w:r>
      <w:r>
        <w:t>D</w:t>
      </w:r>
      <w:r w:rsidR="00C539CB">
        <w:t>U</w:t>
      </w:r>
      <w:r>
        <w:t>SP a PDPS je uvedena v Příloze č. 4 této Smlouvy.</w:t>
      </w:r>
    </w:p>
    <w:p w14:paraId="26C9EE4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BC67109" w14:textId="77777777" w:rsidR="005E25D9" w:rsidRPr="00BF66CC" w:rsidRDefault="003F5723" w:rsidP="00BF66CC">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6EB20EF" w14:textId="77777777" w:rsidR="003F5723" w:rsidRDefault="003F5723" w:rsidP="003F5723">
      <w:pPr>
        <w:pStyle w:val="Nadpis1-1"/>
      </w:pPr>
      <w:r>
        <w:t>ZÁVĚREČNÁ USTANOVENÍ</w:t>
      </w:r>
    </w:p>
    <w:p w14:paraId="355B79A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1567C7F"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55981CB" w14:textId="77777777" w:rsidR="00232C1F" w:rsidRPr="00232C1F" w:rsidRDefault="003F5723" w:rsidP="00232C1F">
      <w:pPr>
        <w:pStyle w:val="Text1-1"/>
      </w:pPr>
      <w:r>
        <w:t xml:space="preserve">Tuto Smlouvu je možné měnit </w:t>
      </w:r>
      <w:r w:rsidR="00232C1F" w:rsidRPr="00232C1F">
        <w:t xml:space="preserve">pouze dohodou smluvních stran v elektronické podobě ve formě číslovaných dodatků této Smlouvy, podepsaných za každou smluvní stranu osobou nebo osobami oprávněnými jednat za smluvní stranu. </w:t>
      </w:r>
    </w:p>
    <w:p w14:paraId="25DDC3D7"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7AEC64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16F87977"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5558998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305CA72"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034566C"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2E4535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C5EE05E" w14:textId="6656A373" w:rsidR="003F5723" w:rsidRDefault="003F5723" w:rsidP="003F5723">
      <w:pPr>
        <w:pStyle w:val="Text1-1"/>
      </w:pPr>
      <w:r>
        <w:t>Tato Smlouva je vyhotovena v</w:t>
      </w:r>
      <w:r w:rsidR="00232C1F">
        <w:t> jednom stejnopise v elektronické podobě</w:t>
      </w:r>
      <w:r>
        <w:t>.</w:t>
      </w:r>
    </w:p>
    <w:p w14:paraId="2ED237DD"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1B5EF3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BA70F0C"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2F91D78" w14:textId="3413F1CD"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C3009F4" w14:textId="7B9D4E1B" w:rsidR="006246FF" w:rsidRDefault="006246FF" w:rsidP="006246FF">
      <w:pPr>
        <w:pStyle w:val="Text1-1"/>
      </w:pPr>
      <w:r>
        <w:t xml:space="preserve">Smluvní </w:t>
      </w:r>
      <w:r w:rsidRPr="006246FF">
        <w:t xml:space="preserve">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246FF">
        <w:t>compliance</w:t>
      </w:r>
      <w:proofErr w:type="spellEnd"/>
      <w:r w:rsidRPr="006246FF">
        <w:t xml:space="preserve"> programů a etických hodnot druhé smluvní strany, pakliže těmito dokumenty dotčené smluvní strany disponují, a jsou uveřejněny na webových stránkách smluvních stran (společností).</w:t>
      </w:r>
    </w:p>
    <w:p w14:paraId="09EC63D5" w14:textId="77777777" w:rsidR="00F422D3" w:rsidRPr="00376B87" w:rsidRDefault="00F422D3" w:rsidP="00964369">
      <w:pPr>
        <w:pStyle w:val="Text1-1"/>
        <w:rPr>
          <w:b/>
        </w:rPr>
      </w:pPr>
      <w:r w:rsidRPr="00376B87">
        <w:rPr>
          <w:b/>
        </w:rPr>
        <w:t xml:space="preserve">Přílohy, které tvoří nedílnou součást této Smlouvy o dílo: </w:t>
      </w:r>
    </w:p>
    <w:p w14:paraId="4CBE90A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5C16D27" w14:textId="77777777" w:rsidR="00F422D3" w:rsidRPr="006E6B22"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6E6B22">
        <w:t>OP/DUSP+PDPS/</w:t>
      </w:r>
      <w:r w:rsidR="00AA6FF7" w:rsidRPr="006E6B22">
        <w:t>05/20</w:t>
      </w:r>
      <w:r w:rsidR="00124751" w:rsidRPr="006E6B22">
        <w:t>“</w:t>
      </w:r>
    </w:p>
    <w:p w14:paraId="28855A5E" w14:textId="77777777" w:rsidR="00AA6FF7" w:rsidRPr="006E6B22" w:rsidRDefault="00AA6FF7" w:rsidP="00964369">
      <w:pPr>
        <w:pStyle w:val="Textbezslovn"/>
      </w:pPr>
      <w:r w:rsidRPr="006E6B22">
        <w:tab/>
      </w:r>
      <w:r w:rsidRPr="006E6B22">
        <w:tab/>
      </w:r>
      <w:r w:rsidRPr="006E6B22">
        <w:tab/>
      </w:r>
      <w:r w:rsidRPr="006E6B22">
        <w:tab/>
      </w:r>
      <w:r w:rsidRPr="006E6B22">
        <w:tab/>
        <w:t>„OP/ZP+DUR/14/20“</w:t>
      </w:r>
    </w:p>
    <w:p w14:paraId="1EE8A2E4" w14:textId="77777777" w:rsidR="00124751" w:rsidRDefault="00F422D3" w:rsidP="00964369">
      <w:pPr>
        <w:pStyle w:val="Textbezslovn"/>
      </w:pPr>
      <w:r w:rsidRPr="00964369">
        <w:t>Příloha</w:t>
      </w:r>
      <w:r>
        <w:t xml:space="preserve"> č. 3</w:t>
      </w:r>
      <w:r>
        <w:tab/>
      </w:r>
      <w:r w:rsidR="00124751" w:rsidRPr="006923FD">
        <w:rPr>
          <w:b/>
        </w:rPr>
        <w:t>Technické podmínky</w:t>
      </w:r>
    </w:p>
    <w:p w14:paraId="5DBDB707" w14:textId="77777777" w:rsidR="00124751" w:rsidRPr="00964369" w:rsidRDefault="00124751" w:rsidP="00964369">
      <w:pPr>
        <w:pStyle w:val="Textbezslovn"/>
        <w:ind w:left="2127"/>
      </w:pPr>
      <w:r>
        <w:t xml:space="preserve">a) Technické </w:t>
      </w:r>
      <w:r w:rsidRPr="00964369">
        <w:t>kvalitativní podmínky staveb státních drah (TKP)</w:t>
      </w:r>
    </w:p>
    <w:p w14:paraId="52237C35" w14:textId="7806B6B1" w:rsidR="00612CEA" w:rsidRPr="00964369" w:rsidRDefault="00124751" w:rsidP="00612CEA">
      <w:pPr>
        <w:pStyle w:val="Textbezslovn"/>
        <w:ind w:left="2127"/>
        <w:jc w:val="left"/>
      </w:pPr>
      <w:r w:rsidRPr="00964369">
        <w:lastRenderedPageBreak/>
        <w:t xml:space="preserve">b) Všeobecné technické </w:t>
      </w:r>
      <w:r w:rsidR="00CE2248">
        <w:t>podmínky VTP/DOKUMENTACE/01/20</w:t>
      </w:r>
      <w:r w:rsidR="006D465A">
        <w:t xml:space="preserve"> </w:t>
      </w:r>
      <w:r w:rsidR="00204180" w:rsidRPr="00612CEA">
        <w:rPr>
          <w:color w:val="FF0000"/>
        </w:rPr>
        <w:t xml:space="preserve"> </w:t>
      </w:r>
    </w:p>
    <w:p w14:paraId="3660CFFA" w14:textId="67AD45DC" w:rsidR="00F422D3" w:rsidRDefault="00124751" w:rsidP="00964369">
      <w:pPr>
        <w:pStyle w:val="Textbezslovn"/>
        <w:ind w:left="2127"/>
      </w:pPr>
      <w:r w:rsidRPr="00964369">
        <w:t>c) Zvláštní technické</w:t>
      </w:r>
      <w:r>
        <w:t xml:space="preserve"> podmínky </w:t>
      </w:r>
      <w:r w:rsidR="006650B1">
        <w:t xml:space="preserve">ze dne </w:t>
      </w:r>
      <w:r w:rsidR="000D2292">
        <w:t>15. 12</w:t>
      </w:r>
      <w:r w:rsidR="003940C2">
        <w:t>.</w:t>
      </w:r>
      <w:r w:rsidR="000D2292">
        <w:t xml:space="preserve"> </w:t>
      </w:r>
      <w:r w:rsidR="003B0D3E">
        <w:t>2020</w:t>
      </w:r>
    </w:p>
    <w:p w14:paraId="3B1771A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70DB1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3D926BC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53EA53D"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F55E21D" w14:textId="77777777" w:rsidR="00124751" w:rsidRPr="00964369" w:rsidRDefault="00124751" w:rsidP="00964369">
      <w:pPr>
        <w:pStyle w:val="Textbezslovn"/>
      </w:pPr>
      <w:r w:rsidRPr="00964369">
        <w:t>Příloha č. 8</w:t>
      </w:r>
      <w:r w:rsidRPr="00964369">
        <w:tab/>
      </w:r>
      <w:r w:rsidRPr="006923FD">
        <w:rPr>
          <w:b/>
        </w:rPr>
        <w:t>Seznam poddodavatelů</w:t>
      </w:r>
    </w:p>
    <w:p w14:paraId="5CD03AEA" w14:textId="77777777" w:rsidR="00124751" w:rsidRPr="00964369" w:rsidRDefault="00124751" w:rsidP="00964369">
      <w:pPr>
        <w:pStyle w:val="Textbezslovn"/>
      </w:pPr>
      <w:r w:rsidRPr="00964369">
        <w:t>Příloha č. 9</w:t>
      </w:r>
      <w:r w:rsidRPr="00964369">
        <w:tab/>
      </w:r>
      <w:r w:rsidRPr="006923FD">
        <w:rPr>
          <w:b/>
        </w:rPr>
        <w:t>Související dokumenty</w:t>
      </w:r>
    </w:p>
    <w:p w14:paraId="3B710EAE"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B4D03B9" w14:textId="77777777" w:rsidR="00964369" w:rsidRDefault="00964369" w:rsidP="00964369">
      <w:pPr>
        <w:pStyle w:val="Textbezslovn"/>
        <w:rPr>
          <w:highlight w:val="green"/>
        </w:rPr>
      </w:pPr>
    </w:p>
    <w:p w14:paraId="5494BA3B" w14:textId="77777777" w:rsidR="00964369" w:rsidRDefault="00964369" w:rsidP="00964369">
      <w:pPr>
        <w:pStyle w:val="Textbezslovn"/>
        <w:rPr>
          <w:highlight w:val="green"/>
        </w:rPr>
      </w:pPr>
    </w:p>
    <w:p w14:paraId="68B9442B" w14:textId="77777777" w:rsidR="00964369" w:rsidRPr="00964369" w:rsidRDefault="00964369" w:rsidP="00964369">
      <w:pPr>
        <w:pStyle w:val="Textbezslovn"/>
        <w:rPr>
          <w:highlight w:val="green"/>
        </w:rPr>
      </w:pPr>
    </w:p>
    <w:p w14:paraId="2679248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07C0387" w14:textId="77777777" w:rsidR="00F422D3" w:rsidRDefault="00F422D3" w:rsidP="009F0867">
      <w:pPr>
        <w:pStyle w:val="Textbezodsazen"/>
      </w:pPr>
    </w:p>
    <w:p w14:paraId="009FFE68" w14:textId="77777777" w:rsidR="00376B87" w:rsidRDefault="00376B87" w:rsidP="009F0867">
      <w:pPr>
        <w:pStyle w:val="Textbezodsazen"/>
      </w:pPr>
    </w:p>
    <w:p w14:paraId="14EF7D47" w14:textId="77777777" w:rsidR="00964369" w:rsidRDefault="00964369" w:rsidP="009F0867">
      <w:pPr>
        <w:pStyle w:val="Textbezodsazen"/>
      </w:pPr>
    </w:p>
    <w:p w14:paraId="42A5C7B0"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6CEA876F" w14:textId="77777777" w:rsidR="00376B87" w:rsidRDefault="00376B87" w:rsidP="00376B87">
      <w:pPr>
        <w:pStyle w:val="Textbezodsazen"/>
      </w:pPr>
    </w:p>
    <w:p w14:paraId="7C5AA368" w14:textId="77777777" w:rsidR="00376B87" w:rsidRDefault="00376B87" w:rsidP="00376B87">
      <w:pPr>
        <w:pStyle w:val="Textbezodsazen"/>
      </w:pPr>
    </w:p>
    <w:p w14:paraId="3C3BD72D" w14:textId="77777777" w:rsidR="00376B87" w:rsidRDefault="00376B87" w:rsidP="00376B87">
      <w:pPr>
        <w:pStyle w:val="Textbezodsazen"/>
      </w:pPr>
    </w:p>
    <w:p w14:paraId="5EBA9FB4" w14:textId="77777777" w:rsidR="00376B87" w:rsidRDefault="00376B87" w:rsidP="00376B87">
      <w:pPr>
        <w:pStyle w:val="Textbezodsazen"/>
      </w:pPr>
    </w:p>
    <w:p w14:paraId="388DABBC" w14:textId="77777777" w:rsidR="00376B87" w:rsidRDefault="00376B87" w:rsidP="00376B87">
      <w:pPr>
        <w:pStyle w:val="Textbezodsazen"/>
      </w:pPr>
      <w:r>
        <w:t>................................................</w:t>
      </w:r>
      <w:r>
        <w:tab/>
      </w:r>
      <w:r>
        <w:tab/>
      </w:r>
      <w:r>
        <w:tab/>
        <w:t>................................................</w:t>
      </w:r>
    </w:p>
    <w:p w14:paraId="2E0221FE" w14:textId="4ECA66F0" w:rsidR="00376B87" w:rsidRPr="00930F78" w:rsidRDefault="00CC3345" w:rsidP="00376B87">
      <w:pPr>
        <w:pStyle w:val="Bezmezer"/>
        <w:rPr>
          <w:rStyle w:val="Tun"/>
        </w:rPr>
      </w:pPr>
      <w:r>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22DEC6D2" w14:textId="1D5DFDA8" w:rsidR="00376B87" w:rsidRDefault="00CC3345" w:rsidP="00376B87">
      <w:pPr>
        <w:pStyle w:val="Bezmezer"/>
      </w:pPr>
      <w:r>
        <w:t>ředitel Stavební správy západ</w:t>
      </w:r>
      <w:r w:rsidR="00376B87">
        <w:tab/>
      </w:r>
      <w:r w:rsidR="00376B87">
        <w:tab/>
      </w:r>
      <w:r w:rsidR="00376B87">
        <w:tab/>
      </w:r>
      <w:r w:rsidR="00376B87">
        <w:tab/>
      </w:r>
    </w:p>
    <w:p w14:paraId="577E2CF2"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E8F24C5" w14:textId="77777777" w:rsidR="00376B87" w:rsidRDefault="00376B87" w:rsidP="00376B87">
      <w:pPr>
        <w:pStyle w:val="Textbezodsazen"/>
      </w:pPr>
    </w:p>
    <w:p w14:paraId="74825FC5" w14:textId="77777777" w:rsidR="00964369" w:rsidRDefault="00964369" w:rsidP="009F0867">
      <w:pPr>
        <w:pStyle w:val="Textbezodsazen"/>
      </w:pPr>
    </w:p>
    <w:p w14:paraId="48A11056" w14:textId="77777777" w:rsidR="00E901A3" w:rsidRDefault="00E901A3" w:rsidP="009F0867">
      <w:pPr>
        <w:pStyle w:val="Textbezodsazen"/>
      </w:pPr>
    </w:p>
    <w:p w14:paraId="65FC922D" w14:textId="77777777" w:rsidR="00E901A3" w:rsidRDefault="00E901A3" w:rsidP="009F0867">
      <w:pPr>
        <w:pStyle w:val="Textbezodsazen"/>
      </w:pPr>
    </w:p>
    <w:p w14:paraId="2580A782" w14:textId="77777777" w:rsidR="00CB4F6D" w:rsidRDefault="00CB4F6D">
      <w:r>
        <w:br w:type="page"/>
      </w:r>
    </w:p>
    <w:p w14:paraId="53A6F3E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46E8B2CC" w14:textId="77777777" w:rsidR="00CB4F6D" w:rsidRDefault="00CB4F6D" w:rsidP="00F762A8">
      <w:pPr>
        <w:pStyle w:val="Nadpisbezsl1-1"/>
      </w:pPr>
      <w:r>
        <w:lastRenderedPageBreak/>
        <w:t>Příloha č. 1</w:t>
      </w:r>
    </w:p>
    <w:p w14:paraId="682024EF" w14:textId="77777777" w:rsidR="00285298" w:rsidRPr="00F762A8" w:rsidRDefault="00950EAF" w:rsidP="00F762A8">
      <w:pPr>
        <w:pStyle w:val="Nadpisbezsl1-2"/>
      </w:pPr>
      <w:r>
        <w:t>Specifikace Díla</w:t>
      </w:r>
    </w:p>
    <w:p w14:paraId="013D0056" w14:textId="24A4FB5E" w:rsidR="007145F3" w:rsidRDefault="00202936" w:rsidP="00CB4F6D">
      <w:pPr>
        <w:pStyle w:val="Textbezodsazen"/>
      </w:pPr>
      <w:r>
        <w:t>Předmětem zadání je:</w:t>
      </w:r>
    </w:p>
    <w:p w14:paraId="574BED99" w14:textId="77777777" w:rsidR="00202936" w:rsidRDefault="00202936" w:rsidP="00202936">
      <w:pPr>
        <w:pStyle w:val="Textbezodsazen"/>
        <w:rPr>
          <w:b/>
        </w:rPr>
      </w:pPr>
      <w:r>
        <w:rPr>
          <w:rStyle w:val="Tun"/>
          <w:b w:val="0"/>
        </w:rPr>
        <w:t xml:space="preserve">Zhotovení </w:t>
      </w:r>
      <w:r w:rsidRPr="00C07A04">
        <w:rPr>
          <w:rStyle w:val="Tun"/>
        </w:rPr>
        <w:t>Záměru projektu</w:t>
      </w:r>
      <w:r w:rsidRPr="00C07A04">
        <w:t xml:space="preserve"> a </w:t>
      </w:r>
      <w:r w:rsidRPr="00C07A04">
        <w:rPr>
          <w:rStyle w:val="Tun"/>
        </w:rPr>
        <w:t>Doprovodné dokumentace ZP</w:t>
      </w:r>
      <w:r w:rsidRPr="00C07A04">
        <w:t xml:space="preserve"> dle Směrnice Ministerstva dopravy ČR č. V-2/2012</w:t>
      </w:r>
      <w:r>
        <w:t>.</w:t>
      </w:r>
    </w:p>
    <w:p w14:paraId="16E6DF73" w14:textId="77777777" w:rsidR="00202936" w:rsidRPr="00E401FC" w:rsidRDefault="00202936" w:rsidP="00202936">
      <w:pPr>
        <w:pStyle w:val="Textbezodsazen"/>
      </w:pPr>
      <w:r w:rsidRPr="00E401FC">
        <w:rPr>
          <w:b/>
        </w:rPr>
        <w:t>Návrh stavby</w:t>
      </w:r>
      <w:r>
        <w:rPr>
          <w:b/>
        </w:rPr>
        <w:t xml:space="preserve"> je dílčí částí Dokumentace pro společné povolení </w:t>
      </w:r>
      <w:r w:rsidRPr="003B42DB">
        <w:t>a</w:t>
      </w:r>
      <w:r w:rsidRPr="00E401FC">
        <w:rPr>
          <w:b/>
        </w:rPr>
        <w:t xml:space="preserve"> </w:t>
      </w:r>
      <w:r w:rsidRPr="00E401FC">
        <w:t xml:space="preserve">bude zpracován pro určení nové podoby výpravní budovy. Zhotovení </w:t>
      </w:r>
      <w:r>
        <w:t>Návrhu</w:t>
      </w:r>
      <w:r w:rsidRPr="00E401FC">
        <w:t xml:space="preserve"> bude průběžně konzultováno, projednáváno a schvalováno inves</w:t>
      </w:r>
      <w:r>
        <w:t>torem (objednatel). Odsouhlasený</w:t>
      </w:r>
      <w:r w:rsidRPr="00E401FC">
        <w:t xml:space="preserve"> finální </w:t>
      </w:r>
      <w:r>
        <w:t>Návrh stavby</w:t>
      </w:r>
      <w:r w:rsidRPr="00E401FC">
        <w:t>, bude dopracován v dalších stupních dokumentace. Bez odsouhlasení návrhu stavby nelze pokračovat do dalších stupňů projektu.</w:t>
      </w:r>
    </w:p>
    <w:p w14:paraId="32170297" w14:textId="1481E456" w:rsidR="00202936" w:rsidRPr="00E401FC" w:rsidRDefault="00202936" w:rsidP="00202936">
      <w:pPr>
        <w:pStyle w:val="Textbezodsazen"/>
      </w:pPr>
      <w:r w:rsidRPr="00E401FC">
        <w:t xml:space="preserve">Zhotovení </w:t>
      </w:r>
      <w:r w:rsidRPr="00E401FC">
        <w:rPr>
          <w:b/>
        </w:rPr>
        <w:t xml:space="preserve">Dokumentace pro </w:t>
      </w:r>
      <w:r>
        <w:rPr>
          <w:b/>
        </w:rPr>
        <w:t>vydání společného</w:t>
      </w:r>
      <w:r w:rsidRPr="00E401FC">
        <w:rPr>
          <w:b/>
        </w:rPr>
        <w:t xml:space="preserve"> povolení </w:t>
      </w:r>
      <w:r w:rsidRPr="00E401FC">
        <w:t xml:space="preserve">a to včetně zpracování </w:t>
      </w:r>
      <w:r w:rsidRPr="00E401FC">
        <w:rPr>
          <w:b/>
        </w:rPr>
        <w:t>Projektové dokumentace pro provádění stavby</w:t>
      </w:r>
      <w:r w:rsidRPr="00E401FC">
        <w:t xml:space="preserve">, která bude podkladem pro výběrové řízení na zhotovení stavby, včetně </w:t>
      </w:r>
      <w:r>
        <w:t xml:space="preserve">vypracování potřebných průzkumů, </w:t>
      </w:r>
      <w:r w:rsidRPr="00E401FC">
        <w:t>notifikace autorizovanou osobou, zajištění výkonu autorského dozoru při zhotovení stavby a činností koordinátora BOZP při práci na staveništi ve fázi přípravy včetně zpracování plánu BOZP na staveništi a manuálu údržby.</w:t>
      </w:r>
    </w:p>
    <w:p w14:paraId="37CB1D18" w14:textId="39656D54" w:rsidR="00202936" w:rsidRDefault="00202936" w:rsidP="00202936">
      <w:pPr>
        <w:pStyle w:val="Textbezodsazen"/>
      </w:pPr>
      <w:r w:rsidRPr="00064197">
        <w:rPr>
          <w:b/>
        </w:rPr>
        <w:t>Zpracování a podání žádosti o</w:t>
      </w:r>
      <w:r w:rsidRPr="00064197">
        <w:t xml:space="preserve"> </w:t>
      </w:r>
      <w:r w:rsidRPr="00064197">
        <w:rPr>
          <w:b/>
        </w:rPr>
        <w:t>vydání společného povolení</w:t>
      </w:r>
      <w:r w:rsidRPr="00064197">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031FFCEC" w14:textId="382A8B24" w:rsidR="00202936" w:rsidRPr="00064197" w:rsidRDefault="00202936" w:rsidP="00202936">
      <w:pPr>
        <w:pStyle w:val="Textbezodsazen"/>
      </w:pPr>
      <w:r>
        <w:t xml:space="preserve">Součástí zakázky je i zajištění autorského dozoru po dobu realizace zakázky. </w:t>
      </w:r>
    </w:p>
    <w:p w14:paraId="1C429BBE" w14:textId="2800D5AD" w:rsidR="004908EA" w:rsidRDefault="00202936" w:rsidP="00202936">
      <w:pPr>
        <w:pStyle w:val="Textbezodsazen"/>
      </w:pPr>
      <w:r w:rsidRPr="00E401FC">
        <w:t>Rozsah stavby je kom</w:t>
      </w:r>
      <w:r>
        <w:t>plex</w:t>
      </w:r>
      <w:r w:rsidRPr="00E401FC">
        <w:t xml:space="preserve">ní </w:t>
      </w:r>
      <w:r>
        <w:t>rekonstrukce</w:t>
      </w:r>
      <w:r w:rsidRPr="00E401FC">
        <w:t xml:space="preserve"> výpravní </w:t>
      </w:r>
      <w:r>
        <w:t xml:space="preserve">budovy. Podrobná specifikace předmětu veřejné zakázky je obsažena ve Zvláštních technických podmínkách – Příloha č. 3c této smlouvy. </w:t>
      </w:r>
    </w:p>
    <w:p w14:paraId="425D79DA" w14:textId="77777777" w:rsidR="004908EA" w:rsidRDefault="004908EA" w:rsidP="00866994">
      <w:pPr>
        <w:pStyle w:val="Textbezodsazen"/>
      </w:pPr>
    </w:p>
    <w:p w14:paraId="17187D85" w14:textId="77777777" w:rsidR="004908EA" w:rsidRDefault="004908EA" w:rsidP="00866994">
      <w:pPr>
        <w:pStyle w:val="Textbezodsazen"/>
      </w:pPr>
    </w:p>
    <w:p w14:paraId="219426E4" w14:textId="77777777" w:rsidR="004908EA" w:rsidRDefault="004908EA" w:rsidP="00866994">
      <w:pPr>
        <w:pStyle w:val="Textbezodsazen"/>
      </w:pPr>
    </w:p>
    <w:p w14:paraId="4BA4CEEC" w14:textId="77777777" w:rsidR="004908EA" w:rsidRDefault="004908EA" w:rsidP="00866994">
      <w:pPr>
        <w:pStyle w:val="Textbezodsazen"/>
      </w:pPr>
    </w:p>
    <w:p w14:paraId="0CA30243" w14:textId="77777777" w:rsidR="004908EA" w:rsidRDefault="004908EA" w:rsidP="00866994">
      <w:pPr>
        <w:pStyle w:val="Textbezodsazen"/>
      </w:pPr>
    </w:p>
    <w:p w14:paraId="649A859A" w14:textId="77777777" w:rsidR="004908EA" w:rsidRDefault="004908EA" w:rsidP="00866994">
      <w:pPr>
        <w:pStyle w:val="Textbezodsazen"/>
      </w:pPr>
    </w:p>
    <w:p w14:paraId="170446CE"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A1D08DB" w14:textId="77777777" w:rsidR="00124751" w:rsidRDefault="00124751" w:rsidP="00124751">
      <w:pPr>
        <w:pStyle w:val="Nadpisbezsl1-1"/>
      </w:pPr>
      <w:r>
        <w:lastRenderedPageBreak/>
        <w:t>Příloha č. 2</w:t>
      </w:r>
    </w:p>
    <w:p w14:paraId="66E97FFD" w14:textId="77777777" w:rsidR="00124751" w:rsidRDefault="00124751" w:rsidP="00124751">
      <w:pPr>
        <w:pStyle w:val="Nadpisbezsl1-2"/>
      </w:pPr>
      <w:r>
        <w:t>Obchodní podmínky</w:t>
      </w:r>
    </w:p>
    <w:p w14:paraId="26E00339" w14:textId="77777777" w:rsidR="00124751" w:rsidRDefault="00124751" w:rsidP="00124751">
      <w:pPr>
        <w:pStyle w:val="Nadpisbezsl1-2"/>
      </w:pPr>
    </w:p>
    <w:p w14:paraId="7AE87446" w14:textId="0239669E" w:rsidR="005A041D" w:rsidRDefault="00B152E1" w:rsidP="005A041D">
      <w:pPr>
        <w:pStyle w:val="Nadpisbezsl1-2"/>
      </w:pPr>
      <w:r>
        <w:t>OP/DUSP+PDPS/05/20</w:t>
      </w:r>
    </w:p>
    <w:p w14:paraId="42C1A813" w14:textId="678F240C" w:rsidR="00124751" w:rsidRDefault="00B152E1" w:rsidP="005A041D">
      <w:pPr>
        <w:pStyle w:val="Nadpisbezsl1-2"/>
      </w:pPr>
      <w:r>
        <w:t>OP/ZP+DUR/14/20</w:t>
      </w:r>
    </w:p>
    <w:p w14:paraId="1A59CA7B" w14:textId="77777777" w:rsidR="00C539CB" w:rsidRDefault="00C539CB" w:rsidP="005F4353">
      <w:pPr>
        <w:pStyle w:val="Textbezodsazen"/>
      </w:pPr>
    </w:p>
    <w:p w14:paraId="01B9818A" w14:textId="77777777" w:rsidR="00F90EC0" w:rsidRDefault="00F90EC0" w:rsidP="00F419E5">
      <w:pPr>
        <w:pStyle w:val="Textbezodsazen"/>
      </w:pPr>
    </w:p>
    <w:p w14:paraId="44AB4F18" w14:textId="77777777" w:rsidR="00F90EC0" w:rsidRDefault="00F90EC0" w:rsidP="00F419E5">
      <w:pPr>
        <w:pStyle w:val="Textbezodsazen"/>
      </w:pPr>
    </w:p>
    <w:p w14:paraId="7B061BE4" w14:textId="77777777" w:rsidR="00F90EC0" w:rsidRDefault="00F90EC0" w:rsidP="00F419E5">
      <w:pPr>
        <w:pStyle w:val="Textbezodsazen"/>
      </w:pPr>
    </w:p>
    <w:p w14:paraId="3468F84F" w14:textId="77777777" w:rsidR="00D36695" w:rsidRDefault="00D36695" w:rsidP="00F419E5">
      <w:pPr>
        <w:pStyle w:val="Textbezodsazen"/>
      </w:pPr>
    </w:p>
    <w:p w14:paraId="3A0AB98E" w14:textId="77777777" w:rsidR="00D36695" w:rsidRDefault="00D36695" w:rsidP="00F419E5">
      <w:pPr>
        <w:pStyle w:val="Textbezodsazen"/>
      </w:pPr>
    </w:p>
    <w:p w14:paraId="487D41AB" w14:textId="77777777" w:rsidR="00D36695" w:rsidRDefault="00D36695" w:rsidP="00F419E5">
      <w:pPr>
        <w:pStyle w:val="Textbezodsazen"/>
      </w:pPr>
    </w:p>
    <w:p w14:paraId="084D2919"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132E4DBF" w14:textId="77777777" w:rsidR="00124751" w:rsidRDefault="00124751" w:rsidP="00124751">
      <w:pPr>
        <w:pStyle w:val="Nadpisbezsl1-1"/>
      </w:pPr>
      <w:r>
        <w:lastRenderedPageBreak/>
        <w:t>Příloha č. 3</w:t>
      </w:r>
    </w:p>
    <w:p w14:paraId="72694B8F" w14:textId="77777777" w:rsidR="00124751" w:rsidRDefault="00124751" w:rsidP="00124751">
      <w:pPr>
        <w:pStyle w:val="Nadpisbezsl1-2"/>
      </w:pPr>
      <w:r>
        <w:t xml:space="preserve">Technické podmínky: </w:t>
      </w:r>
    </w:p>
    <w:p w14:paraId="4C84AF79" w14:textId="77777777" w:rsidR="00124751" w:rsidRDefault="00124751" w:rsidP="00124751">
      <w:pPr>
        <w:pStyle w:val="Nadpisbezsl1-1"/>
      </w:pPr>
    </w:p>
    <w:p w14:paraId="194C9EFC" w14:textId="77777777" w:rsidR="00124751" w:rsidRDefault="00124751" w:rsidP="00124751">
      <w:pPr>
        <w:pStyle w:val="Nadpisbezsl1-2"/>
      </w:pPr>
      <w:r>
        <w:t>a)</w:t>
      </w:r>
      <w:r>
        <w:tab/>
        <w:t xml:space="preserve">Technické kvalitativní podmínky staveb státních drah (TKP) </w:t>
      </w:r>
    </w:p>
    <w:p w14:paraId="2B7BDDD9"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9FA9F6E"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EC31162" w14:textId="77777777" w:rsidR="008A4D1B" w:rsidRDefault="00124751" w:rsidP="00124751">
      <w:pPr>
        <w:pStyle w:val="Nadpisbezsl1-2"/>
      </w:pPr>
      <w:r>
        <w:t>b)</w:t>
      </w:r>
      <w:r>
        <w:tab/>
        <w:t xml:space="preserve">Všeobecné technické podmínky </w:t>
      </w:r>
    </w:p>
    <w:p w14:paraId="71D0DB87" w14:textId="19A3ED49" w:rsidR="00124751" w:rsidRDefault="00453C44" w:rsidP="00124751">
      <w:pPr>
        <w:pStyle w:val="Textbezslovn"/>
      </w:pPr>
      <w:r>
        <w:t>VTP/DOKUMENTACE/01/20</w:t>
      </w:r>
    </w:p>
    <w:p w14:paraId="7482BF9A" w14:textId="69AF5B5E" w:rsidR="00124751" w:rsidRDefault="00124751" w:rsidP="00124751">
      <w:pPr>
        <w:pStyle w:val="Nadpisbezsl1-2"/>
      </w:pPr>
      <w:r>
        <w:t>c)</w:t>
      </w:r>
      <w:r>
        <w:tab/>
        <w:t xml:space="preserve">Zvláštní technické podmínky </w:t>
      </w:r>
    </w:p>
    <w:p w14:paraId="56FD76FF" w14:textId="3EB4C55E" w:rsidR="008A4D1B" w:rsidRDefault="00950EAF" w:rsidP="008A4D1B">
      <w:pPr>
        <w:pStyle w:val="Textbezslovn"/>
        <w:jc w:val="left"/>
      </w:pPr>
      <w:r>
        <w:t xml:space="preserve">ze dne </w:t>
      </w:r>
      <w:r w:rsidR="00D45151">
        <w:t>15. 12</w:t>
      </w:r>
      <w:r w:rsidR="003B0D3E">
        <w:t>. 2020</w:t>
      </w:r>
    </w:p>
    <w:p w14:paraId="54CAFECF" w14:textId="77777777" w:rsidR="00671F70" w:rsidRDefault="00671F70" w:rsidP="008A4D1B">
      <w:pPr>
        <w:pStyle w:val="Textbezslovn"/>
        <w:jc w:val="left"/>
      </w:pPr>
    </w:p>
    <w:p w14:paraId="0A9E33CD" w14:textId="77777777" w:rsidR="008A4D1B" w:rsidRDefault="008A4D1B" w:rsidP="008A4D1B">
      <w:pPr>
        <w:pStyle w:val="Textbezslovn"/>
        <w:jc w:val="left"/>
      </w:pPr>
    </w:p>
    <w:p w14:paraId="723608D3" w14:textId="77777777" w:rsidR="004908EA" w:rsidRDefault="004908EA" w:rsidP="004908EA">
      <w:pPr>
        <w:pStyle w:val="Textbezodsazen"/>
      </w:pPr>
    </w:p>
    <w:p w14:paraId="1DFD8030" w14:textId="77777777" w:rsidR="004908EA" w:rsidRDefault="004908EA" w:rsidP="004908EA">
      <w:pPr>
        <w:pStyle w:val="Textbezodsazen"/>
      </w:pPr>
    </w:p>
    <w:p w14:paraId="212B7CE4"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1C630D4C" w14:textId="03AC1EA7" w:rsidR="008A4D1B" w:rsidRPr="00F8023B" w:rsidRDefault="008A4D1B" w:rsidP="008A4D1B">
      <w:pPr>
        <w:pStyle w:val="Nadpisbezsl1-1"/>
      </w:pPr>
      <w:r w:rsidRPr="00F8023B">
        <w:lastRenderedPageBreak/>
        <w:t>Příloha č. 4</w:t>
      </w:r>
    </w:p>
    <w:p w14:paraId="1F01E79D" w14:textId="77777777" w:rsidR="008A4D1B" w:rsidRPr="00F8023B" w:rsidRDefault="008A4D1B" w:rsidP="008A4D1B">
      <w:pPr>
        <w:pStyle w:val="Nadpisbezsl1-2"/>
      </w:pPr>
      <w:r w:rsidRPr="00F8023B">
        <w:t>Rozpis Ceny Díla</w:t>
      </w:r>
    </w:p>
    <w:p w14:paraId="271F450F" w14:textId="77777777" w:rsidR="008A4D1B" w:rsidRPr="00F8023B" w:rsidRDefault="008A4D1B" w:rsidP="008A4D1B">
      <w:pPr>
        <w:pStyle w:val="Textbezodsazen"/>
      </w:pPr>
      <w:r w:rsidRPr="00F8023B">
        <w:t xml:space="preserve">Cena za zpracování </w:t>
      </w:r>
      <w:r w:rsidR="00C40BFF" w:rsidRPr="00F8023B">
        <w:t xml:space="preserve">ZP, </w:t>
      </w:r>
      <w:r w:rsidRPr="00F8023B">
        <w:t>D</w:t>
      </w:r>
      <w:r w:rsidR="00E868F1" w:rsidRPr="00F8023B">
        <w:t>U</w:t>
      </w:r>
      <w:r w:rsidRPr="00F8023B">
        <w:t>SP a PDPS (podle členění na základní a dodatečné služby) a autorského dozoru:</w:t>
      </w:r>
    </w:p>
    <w:p w14:paraId="75A90DD0" w14:textId="77777777" w:rsidR="008A4D1B" w:rsidRDefault="00760192" w:rsidP="00760192">
      <w:pPr>
        <w:pStyle w:val="Nadpisbezsl1-1"/>
      </w:pPr>
      <w:r w:rsidRPr="00F8023B">
        <w:t>1.</w:t>
      </w:r>
      <w:r w:rsidRPr="00F8023B">
        <w:tab/>
      </w:r>
      <w:r w:rsidR="008A4D1B" w:rsidRPr="00F8023B">
        <w:t>Základní služby</w:t>
      </w:r>
      <w:r w:rsidR="008A4D1B">
        <w:t xml:space="preserve"> na zpracování </w:t>
      </w:r>
      <w:r w:rsidR="00C40BFF">
        <w:t xml:space="preserve">ZP, </w:t>
      </w:r>
      <w:r w:rsidR="008A4D1B">
        <w:t>D</w:t>
      </w:r>
      <w:r w:rsidR="00E868F1">
        <w:t>U</w:t>
      </w:r>
      <w:r w:rsidR="008A4D1B">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F8023B" w:rsidRPr="004908EA" w14:paraId="544DC652" w14:textId="77777777" w:rsidTr="00823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07F5A958" w14:textId="77777777" w:rsidR="00F8023B" w:rsidRPr="004908EA" w:rsidRDefault="00F8023B" w:rsidP="00823172">
            <w:pPr>
              <w:pStyle w:val="Tabulka"/>
              <w:rPr>
                <w:b/>
              </w:rPr>
            </w:pPr>
            <w:r w:rsidRPr="004908EA">
              <w:rPr>
                <w:b/>
              </w:rPr>
              <w:t>Položka</w:t>
            </w:r>
          </w:p>
        </w:tc>
        <w:tc>
          <w:tcPr>
            <w:tcW w:w="3118" w:type="dxa"/>
          </w:tcPr>
          <w:p w14:paraId="766E5029" w14:textId="77777777" w:rsidR="00F8023B" w:rsidRPr="004908EA" w:rsidRDefault="00F8023B" w:rsidP="00823172">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010621C5" w14:textId="77777777" w:rsidR="00F8023B" w:rsidRPr="004908EA" w:rsidRDefault="00F8023B" w:rsidP="00823172">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634A3331" w14:textId="77777777" w:rsidR="00F8023B" w:rsidRPr="004908EA" w:rsidRDefault="00F8023B" w:rsidP="00823172">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309ADA96" w14:textId="77777777" w:rsidR="00F8023B" w:rsidRPr="004908EA" w:rsidRDefault="00F8023B" w:rsidP="00823172">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3FC06E21" w14:textId="77777777" w:rsidR="00F8023B" w:rsidRPr="004908EA" w:rsidRDefault="00F8023B" w:rsidP="00823172">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F8023B" w:rsidRPr="004908EA" w14:paraId="38CE072F"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46BE2BEE" w14:textId="77777777" w:rsidR="00F8023B" w:rsidRPr="004908EA" w:rsidRDefault="00F8023B" w:rsidP="00823172">
            <w:pPr>
              <w:pStyle w:val="Tabulka"/>
              <w:rPr>
                <w:b/>
              </w:rPr>
            </w:pPr>
            <w:r w:rsidRPr="008142DE">
              <w:t>1</w:t>
            </w:r>
          </w:p>
        </w:tc>
        <w:tc>
          <w:tcPr>
            <w:tcW w:w="3118" w:type="dxa"/>
          </w:tcPr>
          <w:p w14:paraId="08A811C5" w14:textId="77777777" w:rsidR="00F8023B" w:rsidRPr="004908EA" w:rsidRDefault="00F8023B" w:rsidP="00823172">
            <w:pPr>
              <w:pStyle w:val="Tabulka"/>
              <w:cnfStyle w:val="000000000000" w:firstRow="0" w:lastRow="0" w:firstColumn="0" w:lastColumn="0" w:oddVBand="0" w:evenVBand="0" w:oddHBand="0" w:evenHBand="0" w:firstRowFirstColumn="0" w:firstRowLastColumn="0" w:lastRowFirstColumn="0" w:lastRowLastColumn="0"/>
              <w:rPr>
                <w:b/>
              </w:rPr>
            </w:pPr>
            <w:r w:rsidRPr="00CC72F0">
              <w:t>Zpracování Záměr</w:t>
            </w:r>
            <w:r>
              <w:t>u</w:t>
            </w:r>
            <w:r w:rsidRPr="00CC72F0">
              <w:t xml:space="preserve"> projektu (v rozsahu Směrnice č. V – 2/2012  v platném znění a dle požadavku VTP a ZTP)</w:t>
            </w:r>
          </w:p>
        </w:tc>
        <w:tc>
          <w:tcPr>
            <w:tcW w:w="1077" w:type="dxa"/>
          </w:tcPr>
          <w:p w14:paraId="32BE70E8" w14:textId="77777777" w:rsidR="00F8023B" w:rsidRPr="004908EA" w:rsidRDefault="00F8023B" w:rsidP="00823172">
            <w:pPr>
              <w:pStyle w:val="Tabulka"/>
              <w:cnfStyle w:val="000000000000" w:firstRow="0" w:lastRow="0" w:firstColumn="0" w:lastColumn="0" w:oddVBand="0" w:evenVBand="0" w:oddHBand="0" w:evenHBand="0" w:firstRowFirstColumn="0" w:firstRowLastColumn="0" w:lastRowFirstColumn="0" w:lastRowLastColumn="0"/>
              <w:rPr>
                <w:b/>
              </w:rPr>
            </w:pPr>
            <w:r w:rsidRPr="00B06D17">
              <w:t>hod</w:t>
            </w:r>
          </w:p>
        </w:tc>
        <w:tc>
          <w:tcPr>
            <w:tcW w:w="1077" w:type="dxa"/>
          </w:tcPr>
          <w:p w14:paraId="4EFE52EA" w14:textId="77777777" w:rsidR="00F8023B" w:rsidRPr="004908EA" w:rsidRDefault="00F8023B" w:rsidP="00823172">
            <w:pPr>
              <w:pStyle w:val="Tabulka"/>
              <w:cnfStyle w:val="000000000000" w:firstRow="0" w:lastRow="0" w:firstColumn="0" w:lastColumn="0" w:oddVBand="0" w:evenVBand="0" w:oddHBand="0" w:evenHBand="0" w:firstRowFirstColumn="0" w:firstRowLastColumn="0" w:lastRowFirstColumn="0" w:lastRowLastColumn="0"/>
              <w:rPr>
                <w:b/>
              </w:rPr>
            </w:pPr>
          </w:p>
        </w:tc>
        <w:tc>
          <w:tcPr>
            <w:tcW w:w="1361" w:type="dxa"/>
          </w:tcPr>
          <w:p w14:paraId="0DBFC4A9" w14:textId="77777777" w:rsidR="00F8023B" w:rsidRPr="004908EA" w:rsidRDefault="00F8023B" w:rsidP="00823172">
            <w:pPr>
              <w:pStyle w:val="Tabulka"/>
              <w:cnfStyle w:val="000000000000" w:firstRow="0" w:lastRow="0" w:firstColumn="0" w:lastColumn="0" w:oddVBand="0" w:evenVBand="0" w:oddHBand="0" w:evenHBand="0" w:firstRowFirstColumn="0" w:firstRowLastColumn="0" w:lastRowFirstColumn="0" w:lastRowLastColumn="0"/>
              <w:rPr>
                <w:b/>
              </w:rPr>
            </w:pPr>
          </w:p>
        </w:tc>
        <w:tc>
          <w:tcPr>
            <w:tcW w:w="1191" w:type="dxa"/>
          </w:tcPr>
          <w:p w14:paraId="10E83F38" w14:textId="77777777" w:rsidR="00F8023B" w:rsidRPr="004908EA" w:rsidRDefault="00F8023B" w:rsidP="00823172">
            <w:pPr>
              <w:pStyle w:val="Tabulka"/>
              <w:cnfStyle w:val="000000000000" w:firstRow="0" w:lastRow="0" w:firstColumn="0" w:lastColumn="0" w:oddVBand="0" w:evenVBand="0" w:oddHBand="0" w:evenHBand="0" w:firstRowFirstColumn="0" w:firstRowLastColumn="0" w:lastRowFirstColumn="0" w:lastRowLastColumn="0"/>
              <w:rPr>
                <w:b/>
              </w:rPr>
            </w:pPr>
          </w:p>
        </w:tc>
      </w:tr>
      <w:tr w:rsidR="00F8023B" w:rsidRPr="00B06D17" w14:paraId="7F5702F1"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52F6669F" w14:textId="77777777" w:rsidR="00F8023B" w:rsidRPr="00B06D17" w:rsidRDefault="00F8023B" w:rsidP="00823172">
            <w:pPr>
              <w:pStyle w:val="Tabulka"/>
            </w:pPr>
            <w:r>
              <w:t>2</w:t>
            </w:r>
          </w:p>
        </w:tc>
        <w:tc>
          <w:tcPr>
            <w:tcW w:w="3118" w:type="dxa"/>
          </w:tcPr>
          <w:p w14:paraId="51CBC5B7"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SP dle vyhlášky č.</w:t>
            </w:r>
            <w:r>
              <w:t xml:space="preserve"> </w:t>
            </w:r>
            <w:r w:rsidRPr="00B06D17">
              <w:t>146 /2006 Sb. v platném znění dle VTP a ZTP</w:t>
            </w:r>
          </w:p>
        </w:tc>
        <w:tc>
          <w:tcPr>
            <w:tcW w:w="1077" w:type="dxa"/>
          </w:tcPr>
          <w:p w14:paraId="116CE329"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9536208"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E480FC"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F35003E"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735EA2C6"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4818CF23" w14:textId="77777777" w:rsidR="00F8023B" w:rsidRPr="00B06D17" w:rsidRDefault="00F8023B" w:rsidP="00823172">
            <w:pPr>
              <w:pStyle w:val="Tabulka"/>
            </w:pPr>
            <w:r>
              <w:t>3</w:t>
            </w:r>
          </w:p>
        </w:tc>
        <w:tc>
          <w:tcPr>
            <w:tcW w:w="3118" w:type="dxa"/>
          </w:tcPr>
          <w:p w14:paraId="7ACF47A8"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SP do podrobnosti PDPS) vyjma příloh G, H a I, včetně všech dílčích odevzdání, dle přílohy č.</w:t>
            </w:r>
            <w:r>
              <w:t xml:space="preserve"> </w:t>
            </w:r>
            <w:r w:rsidRPr="00B06D17">
              <w:t>2 Směrnice GŘ SŽDC č. 11/2006 v platném znění dle VTP a ZTP</w:t>
            </w:r>
          </w:p>
        </w:tc>
        <w:tc>
          <w:tcPr>
            <w:tcW w:w="1077" w:type="dxa"/>
          </w:tcPr>
          <w:p w14:paraId="7CFCDEF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C033334"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1D01AA5"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79B1417"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622D7A53"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10977FC4" w14:textId="77777777" w:rsidR="00F8023B" w:rsidRPr="00B06D17" w:rsidRDefault="00F8023B" w:rsidP="00823172">
            <w:pPr>
              <w:pStyle w:val="Tabulka"/>
            </w:pPr>
            <w:r>
              <w:t>4</w:t>
            </w:r>
          </w:p>
        </w:tc>
        <w:tc>
          <w:tcPr>
            <w:tcW w:w="3118" w:type="dxa"/>
          </w:tcPr>
          <w:p w14:paraId="1F0D432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w:t>
            </w:r>
            <w:r>
              <w:t xml:space="preserve"> </w:t>
            </w:r>
            <w:r w:rsidRPr="00B06D17">
              <w:t>20 v platném zněn a dle požadavku VTP a ZTP)-příloha dokumentace část G</w:t>
            </w:r>
          </w:p>
        </w:tc>
        <w:tc>
          <w:tcPr>
            <w:tcW w:w="1077" w:type="dxa"/>
          </w:tcPr>
          <w:p w14:paraId="5AD68E9A"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4299CCF"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719C7E"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08D922C"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366E5A25"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05BAA1EA" w14:textId="77777777" w:rsidR="00F8023B" w:rsidRPr="00B06D17" w:rsidRDefault="00F8023B" w:rsidP="00823172">
            <w:pPr>
              <w:pStyle w:val="Tabulka"/>
            </w:pPr>
            <w:r>
              <w:t>5</w:t>
            </w:r>
          </w:p>
        </w:tc>
        <w:tc>
          <w:tcPr>
            <w:tcW w:w="3118" w:type="dxa"/>
          </w:tcPr>
          <w:p w14:paraId="63E246BA"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7AC03AAA"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B977795"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3514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1E26CA3"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19036F8B"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4285085F" w14:textId="77777777" w:rsidR="00F8023B" w:rsidRPr="00B06D17" w:rsidRDefault="00F8023B" w:rsidP="00823172">
            <w:pPr>
              <w:pStyle w:val="Tabulka"/>
            </w:pPr>
            <w:r>
              <w:t>6</w:t>
            </w:r>
          </w:p>
        </w:tc>
        <w:tc>
          <w:tcPr>
            <w:tcW w:w="3118" w:type="dxa"/>
          </w:tcPr>
          <w:p w14:paraId="049EF091"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607FAC29"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CFC97A9"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152DE0D"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31D6049"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20F92700"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33DAE29E" w14:textId="77777777" w:rsidR="00F8023B" w:rsidRPr="00B06D17" w:rsidRDefault="00F8023B" w:rsidP="00823172">
            <w:pPr>
              <w:pStyle w:val="Tabulka"/>
            </w:pPr>
            <w:r>
              <w:t>7</w:t>
            </w:r>
          </w:p>
        </w:tc>
        <w:tc>
          <w:tcPr>
            <w:tcW w:w="3118" w:type="dxa"/>
          </w:tcPr>
          <w:p w14:paraId="6F349DF0"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listinné formě (dle požadavku VTP a ZTP)</w:t>
            </w:r>
          </w:p>
        </w:tc>
        <w:tc>
          <w:tcPr>
            <w:tcW w:w="1077" w:type="dxa"/>
          </w:tcPr>
          <w:p w14:paraId="509BF886"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0A99FBBC"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505B009C"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E334C0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4F162581" w14:textId="77777777" w:rsidTr="00823172">
        <w:tc>
          <w:tcPr>
            <w:cnfStyle w:val="001000000000" w:firstRow="0" w:lastRow="0" w:firstColumn="1" w:lastColumn="0" w:oddVBand="0" w:evenVBand="0" w:oddHBand="0" w:evenHBand="0" w:firstRowFirstColumn="0" w:firstRowLastColumn="0" w:lastRowFirstColumn="0" w:lastRowLastColumn="0"/>
            <w:tcW w:w="964" w:type="dxa"/>
          </w:tcPr>
          <w:p w14:paraId="1159FF26" w14:textId="77777777" w:rsidR="00F8023B" w:rsidRPr="00B06D17" w:rsidRDefault="00F8023B" w:rsidP="00823172">
            <w:pPr>
              <w:pStyle w:val="Tabulka"/>
            </w:pPr>
            <w:r>
              <w:t>8</w:t>
            </w:r>
          </w:p>
        </w:tc>
        <w:tc>
          <w:tcPr>
            <w:tcW w:w="3118" w:type="dxa"/>
          </w:tcPr>
          <w:p w14:paraId="449E079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elektronické formě (dle požadavku VTP a ZTP)</w:t>
            </w:r>
          </w:p>
        </w:tc>
        <w:tc>
          <w:tcPr>
            <w:tcW w:w="1077" w:type="dxa"/>
          </w:tcPr>
          <w:p w14:paraId="7D96A4FD"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7447C64"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3964D32F"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C067728"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3B1704CF" w14:textId="77777777" w:rsidTr="00823172">
        <w:tc>
          <w:tcPr>
            <w:cnfStyle w:val="001000000000" w:firstRow="0" w:lastRow="0" w:firstColumn="1" w:lastColumn="0" w:oddVBand="0" w:evenVBand="0" w:oddHBand="0" w:evenHBand="0" w:firstRowFirstColumn="0" w:firstRowLastColumn="0" w:lastRowFirstColumn="0" w:lastRowLastColumn="0"/>
            <w:tcW w:w="4082" w:type="dxa"/>
            <w:gridSpan w:val="2"/>
          </w:tcPr>
          <w:p w14:paraId="1FA995F7" w14:textId="77777777" w:rsidR="00F8023B" w:rsidRPr="00B06D17" w:rsidRDefault="00F8023B" w:rsidP="00823172">
            <w:pPr>
              <w:pStyle w:val="Tabulka"/>
            </w:pPr>
            <w:r w:rsidRPr="00B06D17">
              <w:t>Celkem za základní služby:</w:t>
            </w:r>
          </w:p>
        </w:tc>
        <w:tc>
          <w:tcPr>
            <w:tcW w:w="1077" w:type="dxa"/>
          </w:tcPr>
          <w:p w14:paraId="47EADEE0"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8750F6B"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DDD3FC1"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BE3BEAF"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bl>
    <w:p w14:paraId="7094BE07" w14:textId="77777777" w:rsidR="008A4D1B" w:rsidRDefault="008A4D1B" w:rsidP="008A4D1B">
      <w:pPr>
        <w:pStyle w:val="Textbezodsazen"/>
      </w:pPr>
    </w:p>
    <w:p w14:paraId="154B1226" w14:textId="77777777" w:rsidR="008A4D1B" w:rsidRDefault="008A4D1B" w:rsidP="008A4D1B">
      <w:pPr>
        <w:pStyle w:val="Textbezodsazen"/>
      </w:pPr>
      <w:r>
        <w:t>*) nevyplněné údaje [</w:t>
      </w:r>
      <w:r w:rsidRPr="008A4D1B">
        <w:rPr>
          <w:highlight w:val="yellow"/>
        </w:rPr>
        <w:t>VLOŽÍ ZHOTOVITEL]</w:t>
      </w:r>
    </w:p>
    <w:p w14:paraId="7C03FC2A" w14:textId="77777777" w:rsidR="008A4D1B" w:rsidRDefault="008A4D1B" w:rsidP="008A4D1B">
      <w:pPr>
        <w:pStyle w:val="Textbezodsazen"/>
      </w:pPr>
      <w:r>
        <w:t>Všechny ceny jsou uvedené v Kč bez DPH.</w:t>
      </w:r>
    </w:p>
    <w:p w14:paraId="3FEDD896" w14:textId="77777777" w:rsidR="008A4D1B" w:rsidRDefault="008A4D1B" w:rsidP="008A4D1B">
      <w:pPr>
        <w:pStyle w:val="Textbezodsazen"/>
      </w:pPr>
    </w:p>
    <w:p w14:paraId="229AB9C0"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F8023B" w:rsidRPr="00B06D17" w14:paraId="5BB0B5E7" w14:textId="77777777" w:rsidTr="00823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B0A7ECD" w14:textId="77777777" w:rsidR="00F8023B" w:rsidRPr="00E345A1" w:rsidRDefault="00F8023B" w:rsidP="00823172">
            <w:pPr>
              <w:pStyle w:val="Tabulka"/>
              <w:rPr>
                <w:rStyle w:val="Tun"/>
                <w:sz w:val="16"/>
                <w:szCs w:val="16"/>
              </w:rPr>
            </w:pPr>
            <w:r w:rsidRPr="00E345A1">
              <w:rPr>
                <w:rStyle w:val="Tun"/>
                <w:sz w:val="16"/>
                <w:szCs w:val="16"/>
              </w:rPr>
              <w:t>Položka</w:t>
            </w:r>
          </w:p>
        </w:tc>
        <w:tc>
          <w:tcPr>
            <w:tcW w:w="3265" w:type="dxa"/>
          </w:tcPr>
          <w:p w14:paraId="0CAF7BFB" w14:textId="77777777" w:rsidR="00F8023B" w:rsidRPr="00E345A1" w:rsidRDefault="00F8023B" w:rsidP="00823172">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E345A1">
              <w:rPr>
                <w:rStyle w:val="Tun"/>
                <w:sz w:val="16"/>
                <w:szCs w:val="16"/>
              </w:rPr>
              <w:t xml:space="preserve">Popis   </w:t>
            </w:r>
          </w:p>
        </w:tc>
        <w:tc>
          <w:tcPr>
            <w:tcW w:w="1039" w:type="dxa"/>
          </w:tcPr>
          <w:p w14:paraId="43340940" w14:textId="77777777" w:rsidR="00F8023B" w:rsidRPr="00E345A1" w:rsidRDefault="00F8023B" w:rsidP="0082317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345A1">
              <w:rPr>
                <w:rStyle w:val="Tun"/>
                <w:sz w:val="16"/>
                <w:szCs w:val="16"/>
              </w:rPr>
              <w:t>Měrná jednotka</w:t>
            </w:r>
          </w:p>
        </w:tc>
        <w:tc>
          <w:tcPr>
            <w:tcW w:w="1039" w:type="dxa"/>
          </w:tcPr>
          <w:p w14:paraId="3E53B783" w14:textId="77777777" w:rsidR="00F8023B" w:rsidRPr="00E345A1" w:rsidRDefault="00F8023B" w:rsidP="0082317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345A1">
              <w:rPr>
                <w:rStyle w:val="Tun"/>
                <w:sz w:val="16"/>
                <w:szCs w:val="16"/>
              </w:rPr>
              <w:t>Množství *)</w:t>
            </w:r>
          </w:p>
        </w:tc>
        <w:tc>
          <w:tcPr>
            <w:tcW w:w="1311" w:type="dxa"/>
          </w:tcPr>
          <w:p w14:paraId="2CB3FF92" w14:textId="77777777" w:rsidR="00F8023B" w:rsidRPr="00E345A1" w:rsidRDefault="00F8023B" w:rsidP="0082317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345A1">
              <w:rPr>
                <w:rStyle w:val="Tun"/>
                <w:sz w:val="16"/>
                <w:szCs w:val="16"/>
              </w:rPr>
              <w:t>Jednotková cena *)</w:t>
            </w:r>
          </w:p>
        </w:tc>
        <w:tc>
          <w:tcPr>
            <w:tcW w:w="1148" w:type="dxa"/>
          </w:tcPr>
          <w:p w14:paraId="10605BDC" w14:textId="77777777" w:rsidR="00F8023B" w:rsidRPr="00E345A1" w:rsidRDefault="00F8023B" w:rsidP="0082317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345A1">
              <w:rPr>
                <w:rStyle w:val="Tun"/>
                <w:sz w:val="16"/>
                <w:szCs w:val="16"/>
              </w:rPr>
              <w:t>Cena celkem *)</w:t>
            </w:r>
          </w:p>
        </w:tc>
      </w:tr>
      <w:tr w:rsidR="00F8023B" w:rsidRPr="00B06D17" w14:paraId="5A486A63"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253F347D" w14:textId="77777777" w:rsidR="00F8023B" w:rsidRPr="00E345A1" w:rsidRDefault="00F8023B" w:rsidP="00823172">
            <w:pPr>
              <w:pStyle w:val="Tabulka"/>
            </w:pPr>
            <w:r>
              <w:t>9</w:t>
            </w:r>
          </w:p>
        </w:tc>
        <w:tc>
          <w:tcPr>
            <w:tcW w:w="3265" w:type="dxa"/>
          </w:tcPr>
          <w:p w14:paraId="04CD6386"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E345A1">
              <w:rPr>
                <w:rFonts w:eastAsia="Verdana" w:cs="Times New Roman"/>
              </w:rPr>
              <w:t>Zajištění mapových podkladů</w:t>
            </w:r>
          </w:p>
        </w:tc>
        <w:tc>
          <w:tcPr>
            <w:tcW w:w="1039" w:type="dxa"/>
          </w:tcPr>
          <w:p w14:paraId="566FC36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km</w:t>
            </w:r>
          </w:p>
        </w:tc>
        <w:tc>
          <w:tcPr>
            <w:tcW w:w="1039" w:type="dxa"/>
          </w:tcPr>
          <w:p w14:paraId="18A90BD6"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837BF0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DA912F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5750976B"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272632B4" w14:textId="77777777" w:rsidR="00F8023B" w:rsidRPr="00E345A1" w:rsidRDefault="00F8023B" w:rsidP="00823172">
            <w:pPr>
              <w:pStyle w:val="Tabulka"/>
            </w:pPr>
            <w:r>
              <w:t>10</w:t>
            </w:r>
          </w:p>
        </w:tc>
        <w:tc>
          <w:tcPr>
            <w:tcW w:w="3265" w:type="dxa"/>
          </w:tcPr>
          <w:p w14:paraId="7F73FBF4"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E345A1">
              <w:rPr>
                <w:rFonts w:eastAsia="Verdana" w:cs="Times New Roman"/>
              </w:rPr>
              <w:t>Geodetické práce</w:t>
            </w:r>
          </w:p>
        </w:tc>
        <w:tc>
          <w:tcPr>
            <w:tcW w:w="1039" w:type="dxa"/>
          </w:tcPr>
          <w:p w14:paraId="1F95B44E"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km</w:t>
            </w:r>
          </w:p>
        </w:tc>
        <w:tc>
          <w:tcPr>
            <w:tcW w:w="1039" w:type="dxa"/>
          </w:tcPr>
          <w:p w14:paraId="4D32E72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4D9D22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360E57C"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010BBDD0"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49CDC7C0" w14:textId="77777777" w:rsidR="00F8023B" w:rsidRPr="00E345A1" w:rsidRDefault="00F8023B" w:rsidP="00823172">
            <w:pPr>
              <w:pStyle w:val="Tabulka"/>
            </w:pPr>
            <w:r w:rsidRPr="00E345A1">
              <w:t>1</w:t>
            </w:r>
            <w:r>
              <w:t>1</w:t>
            </w:r>
          </w:p>
        </w:tc>
        <w:tc>
          <w:tcPr>
            <w:tcW w:w="3265" w:type="dxa"/>
          </w:tcPr>
          <w:p w14:paraId="7674EF75"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E345A1">
              <w:rPr>
                <w:rFonts w:eastAsia="Verdana" w:cs="Times New Roman"/>
              </w:rPr>
              <w:t xml:space="preserve">Stavebně-technické průzkumy </w:t>
            </w:r>
          </w:p>
        </w:tc>
        <w:tc>
          <w:tcPr>
            <w:tcW w:w="1039" w:type="dxa"/>
          </w:tcPr>
          <w:p w14:paraId="7F134C1E"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225C1B67"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29405A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3AA8DB9"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49B00E67"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3A7D929B" w14:textId="77777777" w:rsidR="00F8023B" w:rsidRPr="00E345A1" w:rsidRDefault="00F8023B" w:rsidP="00823172">
            <w:pPr>
              <w:pStyle w:val="Tabulka"/>
            </w:pPr>
            <w:r w:rsidRPr="00E345A1">
              <w:t>1</w:t>
            </w:r>
            <w:r>
              <w:t>2</w:t>
            </w:r>
          </w:p>
        </w:tc>
        <w:tc>
          <w:tcPr>
            <w:tcW w:w="3265" w:type="dxa"/>
          </w:tcPr>
          <w:p w14:paraId="7E6E0711"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E345A1">
              <w:rPr>
                <w:rFonts w:eastAsia="Verdana" w:cs="Times New Roman"/>
              </w:rPr>
              <w:t>Geotechnický, geologický průzkum</w:t>
            </w:r>
          </w:p>
        </w:tc>
        <w:tc>
          <w:tcPr>
            <w:tcW w:w="1039" w:type="dxa"/>
          </w:tcPr>
          <w:p w14:paraId="5E121CC5"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77E6ACAC"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77B2D08"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B7B712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16C1C91E"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02255260" w14:textId="77777777" w:rsidR="00F8023B" w:rsidRPr="00E345A1" w:rsidRDefault="00F8023B" w:rsidP="00823172">
            <w:pPr>
              <w:pStyle w:val="Tabulka"/>
            </w:pPr>
            <w:r w:rsidRPr="00E345A1">
              <w:t>1</w:t>
            </w:r>
            <w:r>
              <w:t>3</w:t>
            </w:r>
          </w:p>
        </w:tc>
        <w:tc>
          <w:tcPr>
            <w:tcW w:w="3265" w:type="dxa"/>
          </w:tcPr>
          <w:p w14:paraId="6CD5CEE4"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E345A1">
              <w:rPr>
                <w:rFonts w:eastAsia="Verdana" w:cs="Times New Roman"/>
              </w:rPr>
              <w:t>Hydrogeologický průzkum</w:t>
            </w:r>
          </w:p>
        </w:tc>
        <w:tc>
          <w:tcPr>
            <w:tcW w:w="1039" w:type="dxa"/>
          </w:tcPr>
          <w:p w14:paraId="616EEC8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7773DC03"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2CC6669"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681A5C8"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1741110F"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234D471C" w14:textId="77777777" w:rsidR="00F8023B" w:rsidRPr="00E345A1" w:rsidRDefault="00F8023B" w:rsidP="00823172">
            <w:pPr>
              <w:pStyle w:val="Tabulka"/>
            </w:pPr>
            <w:r w:rsidRPr="00E345A1">
              <w:t>1</w:t>
            </w:r>
            <w:r>
              <w:t>4</w:t>
            </w:r>
          </w:p>
        </w:tc>
        <w:tc>
          <w:tcPr>
            <w:tcW w:w="3265" w:type="dxa"/>
          </w:tcPr>
          <w:p w14:paraId="66ADD463"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E345A1">
              <w:rPr>
                <w:rFonts w:eastAsia="Verdana" w:cs="Times New Roman"/>
              </w:rPr>
              <w:t xml:space="preserve">Zaměření stávajícího </w:t>
            </w:r>
            <w:proofErr w:type="gramStart"/>
            <w:r w:rsidRPr="00E345A1">
              <w:rPr>
                <w:rFonts w:eastAsia="Verdana" w:cs="Times New Roman"/>
              </w:rPr>
              <w:t>stavu a  okolních</w:t>
            </w:r>
            <w:proofErr w:type="gramEnd"/>
            <w:r w:rsidRPr="00E345A1">
              <w:rPr>
                <w:rFonts w:eastAsia="Verdana" w:cs="Times New Roman"/>
              </w:rPr>
              <w:t xml:space="preserve"> sítí vč. napojení přípojek</w:t>
            </w:r>
          </w:p>
        </w:tc>
        <w:tc>
          <w:tcPr>
            <w:tcW w:w="1039" w:type="dxa"/>
          </w:tcPr>
          <w:p w14:paraId="35B9C44A"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32AC1B0F"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F96CF91"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7A59B3C"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465885F7"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36383222" w14:textId="77777777" w:rsidR="00F8023B" w:rsidRPr="00E345A1" w:rsidRDefault="00F8023B" w:rsidP="00823172">
            <w:pPr>
              <w:pStyle w:val="Tabulka"/>
            </w:pPr>
            <w:r w:rsidRPr="00E345A1">
              <w:t>1</w:t>
            </w:r>
            <w:r>
              <w:t>5</w:t>
            </w:r>
          </w:p>
        </w:tc>
        <w:tc>
          <w:tcPr>
            <w:tcW w:w="3265" w:type="dxa"/>
          </w:tcPr>
          <w:p w14:paraId="24E81958"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Zajištění vydání osvědčení o shodě notifikovanou osobou v přípravě</w:t>
            </w:r>
          </w:p>
        </w:tc>
        <w:tc>
          <w:tcPr>
            <w:tcW w:w="1039" w:type="dxa"/>
          </w:tcPr>
          <w:p w14:paraId="77211A6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4BFE248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FCB28E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FEDF18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537F1C9D"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4D18231B" w14:textId="77777777" w:rsidR="00F8023B" w:rsidRPr="00E345A1" w:rsidRDefault="00F8023B" w:rsidP="00823172">
            <w:pPr>
              <w:pStyle w:val="Tabulka"/>
            </w:pPr>
            <w:r w:rsidRPr="00E345A1">
              <w:t>1</w:t>
            </w:r>
            <w:r>
              <w:t>6</w:t>
            </w:r>
          </w:p>
        </w:tc>
        <w:tc>
          <w:tcPr>
            <w:tcW w:w="3265" w:type="dxa"/>
          </w:tcPr>
          <w:p w14:paraId="32079C8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Koordinátor BOZP v přípravě</w:t>
            </w:r>
          </w:p>
        </w:tc>
        <w:tc>
          <w:tcPr>
            <w:tcW w:w="1039" w:type="dxa"/>
          </w:tcPr>
          <w:p w14:paraId="690B9E3C"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7DC2456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0EE5A7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3104DA1"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0357C064"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4E798814" w14:textId="77777777" w:rsidR="00F8023B" w:rsidRPr="00E345A1" w:rsidRDefault="00F8023B" w:rsidP="00823172">
            <w:pPr>
              <w:pStyle w:val="Tabulka"/>
            </w:pPr>
            <w:r w:rsidRPr="00E345A1">
              <w:t>1</w:t>
            </w:r>
            <w:r>
              <w:t>7</w:t>
            </w:r>
          </w:p>
        </w:tc>
        <w:tc>
          <w:tcPr>
            <w:tcW w:w="3265" w:type="dxa"/>
          </w:tcPr>
          <w:p w14:paraId="27664753"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Zpracování žádosti o spolufinancování stavby dle požadavku VTP a ZTP</w:t>
            </w:r>
          </w:p>
        </w:tc>
        <w:tc>
          <w:tcPr>
            <w:tcW w:w="1039" w:type="dxa"/>
          </w:tcPr>
          <w:p w14:paraId="19CB0FC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1E27EF0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D0899F4"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E07265E"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193F3371"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587C6071" w14:textId="77777777" w:rsidR="00F8023B" w:rsidRPr="00E345A1" w:rsidRDefault="00F8023B" w:rsidP="00823172">
            <w:pPr>
              <w:pStyle w:val="Tabulka"/>
            </w:pPr>
            <w:r w:rsidRPr="00E345A1">
              <w:t>1</w:t>
            </w:r>
            <w:r>
              <w:t>8</w:t>
            </w:r>
          </w:p>
        </w:tc>
        <w:tc>
          <w:tcPr>
            <w:tcW w:w="3265" w:type="dxa"/>
          </w:tcPr>
          <w:p w14:paraId="368CBE05"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Zajištění technických podkladů pro vypracování zadávací dokumentace na výběr zhotovitele stavby dle požadavku VTP a ZTP</w:t>
            </w:r>
          </w:p>
        </w:tc>
        <w:tc>
          <w:tcPr>
            <w:tcW w:w="1039" w:type="dxa"/>
          </w:tcPr>
          <w:p w14:paraId="5062A008"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72A2210E"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0DB013C"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CCB2B0B"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2FA20120"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28A54600" w14:textId="77777777" w:rsidR="00F8023B" w:rsidRPr="00E345A1" w:rsidRDefault="00F8023B" w:rsidP="00823172">
            <w:pPr>
              <w:pStyle w:val="Tabulka"/>
            </w:pPr>
            <w:r w:rsidRPr="00E345A1">
              <w:t>1</w:t>
            </w:r>
            <w:r>
              <w:t>9</w:t>
            </w:r>
          </w:p>
        </w:tc>
        <w:tc>
          <w:tcPr>
            <w:tcW w:w="3265" w:type="dxa"/>
          </w:tcPr>
          <w:p w14:paraId="677B409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Zpracování příloh k žádosti o spolufinancování stavby dle ZTP a VTP</w:t>
            </w:r>
            <w:r>
              <w:t xml:space="preserve"> (dotační program)</w:t>
            </w:r>
          </w:p>
        </w:tc>
        <w:tc>
          <w:tcPr>
            <w:tcW w:w="1039" w:type="dxa"/>
          </w:tcPr>
          <w:p w14:paraId="7E69015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r w:rsidRPr="00E345A1">
              <w:t>hod</w:t>
            </w:r>
          </w:p>
        </w:tc>
        <w:tc>
          <w:tcPr>
            <w:tcW w:w="1039" w:type="dxa"/>
          </w:tcPr>
          <w:p w14:paraId="1D64904A"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6003722"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14FDB6F"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4F196186"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7511ED42" w14:textId="77777777" w:rsidR="00F8023B" w:rsidRPr="00E345A1" w:rsidRDefault="00F8023B" w:rsidP="00823172">
            <w:pPr>
              <w:pStyle w:val="Tabulka"/>
            </w:pPr>
            <w:r>
              <w:t>20</w:t>
            </w:r>
          </w:p>
        </w:tc>
        <w:tc>
          <w:tcPr>
            <w:tcW w:w="3265" w:type="dxa"/>
          </w:tcPr>
          <w:p w14:paraId="4BC7E58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E345A1">
              <w:rPr>
                <w:rFonts w:eastAsia="Times New Roman" w:cs="Times New Roman"/>
              </w:rPr>
              <w:t>Propagace, vizualizace</w:t>
            </w:r>
          </w:p>
        </w:tc>
        <w:tc>
          <w:tcPr>
            <w:tcW w:w="1039" w:type="dxa"/>
          </w:tcPr>
          <w:p w14:paraId="4EBC4853"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E345A1">
              <w:rPr>
                <w:rFonts w:eastAsia="Verdana" w:cs="Times New Roman"/>
              </w:rPr>
              <w:t>hod</w:t>
            </w:r>
          </w:p>
        </w:tc>
        <w:tc>
          <w:tcPr>
            <w:tcW w:w="1039" w:type="dxa"/>
          </w:tcPr>
          <w:p w14:paraId="282F766A"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FDE8751"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6F9FADA"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2AF2A961" w14:textId="77777777" w:rsidTr="00823172">
        <w:tc>
          <w:tcPr>
            <w:cnfStyle w:val="001000000000" w:firstRow="0" w:lastRow="0" w:firstColumn="1" w:lastColumn="0" w:oddVBand="0" w:evenVBand="0" w:oddHBand="0" w:evenHBand="0" w:firstRowFirstColumn="0" w:firstRowLastColumn="0" w:lastRowFirstColumn="0" w:lastRowLastColumn="0"/>
            <w:tcW w:w="930" w:type="dxa"/>
          </w:tcPr>
          <w:p w14:paraId="1BBF33D7" w14:textId="77777777" w:rsidR="00F8023B" w:rsidRDefault="00F8023B" w:rsidP="00823172">
            <w:pPr>
              <w:pStyle w:val="Tabulka"/>
            </w:pPr>
            <w:r>
              <w:t>21</w:t>
            </w:r>
          </w:p>
        </w:tc>
        <w:tc>
          <w:tcPr>
            <w:tcW w:w="3265" w:type="dxa"/>
          </w:tcPr>
          <w:p w14:paraId="113470A3" w14:textId="77777777" w:rsidR="00F8023B"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Návrh stavby</w:t>
            </w:r>
          </w:p>
        </w:tc>
        <w:tc>
          <w:tcPr>
            <w:tcW w:w="1039" w:type="dxa"/>
          </w:tcPr>
          <w:p w14:paraId="23D1D32A" w14:textId="77777777" w:rsidR="00F8023B" w:rsidRDefault="00F8023B" w:rsidP="0082317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Pr>
                <w:rFonts w:eastAsia="Verdana" w:cs="Times New Roman"/>
              </w:rPr>
              <w:t>hod</w:t>
            </w:r>
          </w:p>
        </w:tc>
        <w:tc>
          <w:tcPr>
            <w:tcW w:w="1039" w:type="dxa"/>
          </w:tcPr>
          <w:p w14:paraId="439EC3B4"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CC6BB3D"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F09EDC0" w14:textId="77777777" w:rsidR="00F8023B" w:rsidRPr="00E345A1"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r w:rsidR="00F8023B" w:rsidRPr="00B06D17" w14:paraId="22C6C988" w14:textId="77777777" w:rsidTr="00823172">
        <w:tc>
          <w:tcPr>
            <w:cnfStyle w:val="001000000000" w:firstRow="0" w:lastRow="0" w:firstColumn="1" w:lastColumn="0" w:oddVBand="0" w:evenVBand="0" w:oddHBand="0" w:evenHBand="0" w:firstRowFirstColumn="0" w:firstRowLastColumn="0" w:lastRowFirstColumn="0" w:lastRowLastColumn="0"/>
            <w:tcW w:w="4195" w:type="dxa"/>
            <w:gridSpan w:val="2"/>
          </w:tcPr>
          <w:p w14:paraId="3A58C4C8" w14:textId="77777777" w:rsidR="00F8023B" w:rsidRPr="00B06D17" w:rsidRDefault="00F8023B" w:rsidP="00823172">
            <w:pPr>
              <w:pStyle w:val="Tabulka"/>
            </w:pPr>
            <w:r w:rsidRPr="00B06D17">
              <w:t xml:space="preserve">Celkem za </w:t>
            </w:r>
            <w:r>
              <w:t xml:space="preserve">doplňkové </w:t>
            </w:r>
            <w:r w:rsidRPr="00B06D17">
              <w:t>služby</w:t>
            </w:r>
            <w:r>
              <w:t>:</w:t>
            </w:r>
          </w:p>
        </w:tc>
        <w:tc>
          <w:tcPr>
            <w:tcW w:w="1039" w:type="dxa"/>
          </w:tcPr>
          <w:p w14:paraId="7A81FEA0"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68123563"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D96FB25"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42D8EA9" w14:textId="77777777" w:rsidR="00F8023B" w:rsidRPr="00B06D17" w:rsidRDefault="00F8023B" w:rsidP="00823172">
            <w:pPr>
              <w:pStyle w:val="Tabulka"/>
              <w:cnfStyle w:val="000000000000" w:firstRow="0" w:lastRow="0" w:firstColumn="0" w:lastColumn="0" w:oddVBand="0" w:evenVBand="0" w:oddHBand="0" w:evenHBand="0" w:firstRowFirstColumn="0" w:firstRowLastColumn="0" w:lastRowFirstColumn="0" w:lastRowLastColumn="0"/>
            </w:pPr>
          </w:p>
        </w:tc>
      </w:tr>
    </w:tbl>
    <w:p w14:paraId="0C6D1389" w14:textId="77777777" w:rsidR="00760192" w:rsidRDefault="00760192" w:rsidP="00236DCC">
      <w:pPr>
        <w:pStyle w:val="Textbezodsazen"/>
      </w:pPr>
    </w:p>
    <w:p w14:paraId="4F932A56" w14:textId="77777777" w:rsidR="008A4D1B" w:rsidRDefault="008A4D1B" w:rsidP="00236DCC">
      <w:pPr>
        <w:pStyle w:val="Textbezodsazen"/>
      </w:pPr>
      <w:r>
        <w:t xml:space="preserve">*) nevyplněné údaje </w:t>
      </w:r>
      <w:r w:rsidR="006D465A" w:rsidRPr="006B7093">
        <w:rPr>
          <w:highlight w:val="yellow"/>
        </w:rPr>
        <w:t>[VLOŽÍ ZHOTOVITEL]</w:t>
      </w:r>
    </w:p>
    <w:p w14:paraId="5BCC0E97" w14:textId="77777777" w:rsidR="008A4D1B" w:rsidRDefault="008A4D1B" w:rsidP="00236DCC">
      <w:pPr>
        <w:pStyle w:val="Textbezodsazen"/>
      </w:pPr>
      <w:r>
        <w:t>Všechny ceny jsou uvedené v Kč bez DPH.</w:t>
      </w:r>
    </w:p>
    <w:p w14:paraId="3E589F88"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4FAB8C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8ECF4BA"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657578FB"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6AF273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880A114"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9B0614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6E90683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5BDBCAE0"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18FB07E" w14:textId="77777777" w:rsidR="00236DCC" w:rsidRPr="00B06D17" w:rsidRDefault="00C66209" w:rsidP="00262344">
            <w:pPr>
              <w:pStyle w:val="Tabulka"/>
            </w:pPr>
            <w:r>
              <w:t>21</w:t>
            </w:r>
          </w:p>
        </w:tc>
        <w:tc>
          <w:tcPr>
            <w:tcW w:w="3260" w:type="dxa"/>
          </w:tcPr>
          <w:p w14:paraId="5072917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564344D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DB4D84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DDAE6E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61D8F92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A02CE91" w14:textId="77777777" w:rsidR="00760192" w:rsidRDefault="00760192" w:rsidP="00236DCC">
      <w:pPr>
        <w:pStyle w:val="Textbezodsazen"/>
      </w:pPr>
    </w:p>
    <w:p w14:paraId="78BB4652"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385BA17" w14:textId="77777777" w:rsidR="008A4D1B" w:rsidRDefault="008A4D1B" w:rsidP="00236DCC">
      <w:pPr>
        <w:pStyle w:val="Textbezodsazen"/>
      </w:pPr>
      <w:r>
        <w:t>Všechny ceny jsou uvedené v Kč bez DPH.</w:t>
      </w:r>
    </w:p>
    <w:p w14:paraId="7C40D965" w14:textId="4919F8AC"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DF7FC9">
        <w:t>Stavby (předpoklad</w:t>
      </w:r>
      <w:r w:rsidR="00037081">
        <w:t xml:space="preserve"> 24</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5EE0FE1C" w14:textId="77777777" w:rsidR="00236DCC" w:rsidRDefault="00760192" w:rsidP="00760192">
      <w:pPr>
        <w:pStyle w:val="Nadpisbezsl1-1"/>
      </w:pPr>
      <w:r>
        <w:t>4.</w:t>
      </w:r>
      <w:r>
        <w:tab/>
      </w:r>
      <w:r w:rsidR="00236DCC">
        <w:t>Cena Díla:</w:t>
      </w:r>
    </w:p>
    <w:tbl>
      <w:tblPr>
        <w:tblStyle w:val="Tabulka11"/>
        <w:tblW w:w="0" w:type="auto"/>
        <w:tblLook w:val="04A0" w:firstRow="1" w:lastRow="0" w:firstColumn="1" w:lastColumn="0" w:noHBand="0" w:noVBand="1"/>
      </w:tblPr>
      <w:tblGrid>
        <w:gridCol w:w="2909"/>
        <w:gridCol w:w="2910"/>
        <w:gridCol w:w="2911"/>
      </w:tblGrid>
      <w:tr w:rsidR="00037081" w:rsidRPr="00037081" w14:paraId="0340D6F2" w14:textId="77777777" w:rsidTr="00823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CED7ED" w14:textId="77777777" w:rsidR="00037081" w:rsidRPr="00037081" w:rsidRDefault="00037081" w:rsidP="00037081">
            <w:pPr>
              <w:spacing w:before="40" w:after="40" w:line="240" w:lineRule="auto"/>
              <w:rPr>
                <w:b/>
                <w:sz w:val="18"/>
                <w:szCs w:val="18"/>
              </w:rPr>
            </w:pPr>
            <w:r w:rsidRPr="00037081">
              <w:rPr>
                <w:b/>
                <w:sz w:val="18"/>
                <w:szCs w:val="18"/>
              </w:rPr>
              <w:t>Cena Díla (bez DPH)</w:t>
            </w:r>
          </w:p>
        </w:tc>
        <w:tc>
          <w:tcPr>
            <w:tcW w:w="29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03E8AEC"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037081">
              <w:rPr>
                <w:b/>
                <w:sz w:val="18"/>
                <w:szCs w:val="18"/>
              </w:rPr>
              <w:t>Výše DPH</w:t>
            </w:r>
          </w:p>
        </w:tc>
        <w:tc>
          <w:tcPr>
            <w:tcW w:w="29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6441E5"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037081">
              <w:rPr>
                <w:b/>
                <w:sz w:val="18"/>
                <w:szCs w:val="18"/>
              </w:rPr>
              <w:t>Cena Díla (s DPH)</w:t>
            </w:r>
          </w:p>
        </w:tc>
      </w:tr>
      <w:tr w:rsidR="00037081" w:rsidRPr="00037081" w14:paraId="482CB7F5" w14:textId="77777777" w:rsidTr="00823172">
        <w:tc>
          <w:tcPr>
            <w:cnfStyle w:val="001000000000" w:firstRow="0" w:lastRow="0" w:firstColumn="1" w:lastColumn="0" w:oddVBand="0" w:evenVBand="0" w:oddHBand="0" w:evenHBand="0" w:firstRowFirstColumn="0" w:firstRowLastColumn="0" w:lastRowFirstColumn="0" w:lastRowLastColumn="0"/>
            <w:tcW w:w="2909" w:type="dxa"/>
          </w:tcPr>
          <w:p w14:paraId="6982B2D7" w14:textId="77777777" w:rsidR="00037081" w:rsidRPr="00037081" w:rsidRDefault="00037081" w:rsidP="00037081">
            <w:pPr>
              <w:spacing w:before="40" w:after="40" w:line="240" w:lineRule="auto"/>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0" w:type="dxa"/>
          </w:tcPr>
          <w:p w14:paraId="5613D36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1" w:type="dxa"/>
          </w:tcPr>
          <w:p w14:paraId="51A1D31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r>
      <w:tr w:rsidR="00037081" w:rsidRPr="00037081" w14:paraId="0D7A9E04" w14:textId="77777777" w:rsidTr="00823172">
        <w:tc>
          <w:tcPr>
            <w:cnfStyle w:val="001000000000" w:firstRow="0" w:lastRow="0" w:firstColumn="1" w:lastColumn="0" w:oddVBand="0" w:evenVBand="0" w:oddHBand="0" w:evenHBand="0" w:firstRowFirstColumn="0" w:firstRowLastColumn="0" w:lastRowFirstColumn="0" w:lastRowLastColumn="0"/>
            <w:tcW w:w="8730" w:type="dxa"/>
            <w:gridSpan w:val="3"/>
          </w:tcPr>
          <w:p w14:paraId="769A0339" w14:textId="77777777" w:rsidR="00037081" w:rsidRPr="00037081" w:rsidRDefault="00037081" w:rsidP="00037081">
            <w:pPr>
              <w:spacing w:before="40" w:after="40" w:line="240" w:lineRule="auto"/>
              <w:rPr>
                <w:sz w:val="18"/>
                <w:szCs w:val="18"/>
              </w:rPr>
            </w:pPr>
            <w:r w:rsidRPr="00037081">
              <w:rPr>
                <w:sz w:val="18"/>
                <w:szCs w:val="18"/>
              </w:rPr>
              <w:t xml:space="preserve">z toho: </w:t>
            </w:r>
          </w:p>
        </w:tc>
      </w:tr>
      <w:tr w:rsidR="00037081" w:rsidRPr="00037081" w14:paraId="68330F5F" w14:textId="77777777" w:rsidTr="00823172">
        <w:tc>
          <w:tcPr>
            <w:cnfStyle w:val="001000000000" w:firstRow="0" w:lastRow="0" w:firstColumn="1" w:lastColumn="0" w:oddVBand="0" w:evenVBand="0" w:oddHBand="0" w:evenHBand="0" w:firstRowFirstColumn="0" w:firstRowLastColumn="0" w:lastRowFirstColumn="0" w:lastRowLastColumn="0"/>
            <w:tcW w:w="8730" w:type="dxa"/>
            <w:gridSpan w:val="3"/>
          </w:tcPr>
          <w:p w14:paraId="340CC01E" w14:textId="77777777" w:rsidR="00037081" w:rsidRPr="00037081" w:rsidRDefault="00037081" w:rsidP="00037081">
            <w:pPr>
              <w:spacing w:before="40" w:after="40" w:line="240" w:lineRule="auto"/>
              <w:rPr>
                <w:sz w:val="18"/>
                <w:szCs w:val="18"/>
              </w:rPr>
            </w:pPr>
            <w:r w:rsidRPr="00037081">
              <w:rPr>
                <w:sz w:val="18"/>
                <w:szCs w:val="18"/>
              </w:rPr>
              <w:t>Cena za zpracování ZP:</w:t>
            </w:r>
          </w:p>
        </w:tc>
      </w:tr>
      <w:tr w:rsidR="00037081" w:rsidRPr="00037081" w14:paraId="329662E0" w14:textId="77777777" w:rsidTr="00823172">
        <w:tc>
          <w:tcPr>
            <w:cnfStyle w:val="001000000000" w:firstRow="0" w:lastRow="0" w:firstColumn="1" w:lastColumn="0" w:oddVBand="0" w:evenVBand="0" w:oddHBand="0" w:evenHBand="0" w:firstRowFirstColumn="0" w:firstRowLastColumn="0" w:lastRowFirstColumn="0" w:lastRowLastColumn="0"/>
            <w:tcW w:w="2909" w:type="dxa"/>
          </w:tcPr>
          <w:p w14:paraId="09E18C80" w14:textId="77777777" w:rsidR="00037081" w:rsidRPr="00037081" w:rsidRDefault="00037081" w:rsidP="00037081">
            <w:pPr>
              <w:spacing w:before="40" w:after="40" w:line="240" w:lineRule="auto"/>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0" w:type="dxa"/>
          </w:tcPr>
          <w:p w14:paraId="2CD7CDF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1" w:type="dxa"/>
          </w:tcPr>
          <w:p w14:paraId="6E0435F1"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r>
      <w:tr w:rsidR="00037081" w:rsidRPr="00037081" w14:paraId="39FEEF23" w14:textId="77777777" w:rsidTr="00823172">
        <w:tc>
          <w:tcPr>
            <w:cnfStyle w:val="001000000000" w:firstRow="0" w:lastRow="0" w:firstColumn="1" w:lastColumn="0" w:oddVBand="0" w:evenVBand="0" w:oddHBand="0" w:evenHBand="0" w:firstRowFirstColumn="0" w:firstRowLastColumn="0" w:lastRowFirstColumn="0" w:lastRowLastColumn="0"/>
            <w:tcW w:w="8730" w:type="dxa"/>
            <w:gridSpan w:val="3"/>
          </w:tcPr>
          <w:p w14:paraId="4E5BFCD2" w14:textId="77777777" w:rsidR="00037081" w:rsidRPr="00037081" w:rsidRDefault="00037081" w:rsidP="00037081">
            <w:pPr>
              <w:spacing w:before="40" w:after="40" w:line="240" w:lineRule="auto"/>
              <w:rPr>
                <w:sz w:val="18"/>
                <w:szCs w:val="18"/>
              </w:rPr>
            </w:pPr>
            <w:r w:rsidRPr="00037081">
              <w:rPr>
                <w:sz w:val="18"/>
                <w:szCs w:val="18"/>
              </w:rPr>
              <w:t>Cena za zpracování DUSP</w:t>
            </w:r>
            <w:r w:rsidRPr="00037081">
              <w:rPr>
                <w:color w:val="000000" w:themeColor="text1"/>
                <w:sz w:val="18"/>
                <w:szCs w:val="18"/>
              </w:rPr>
              <w:t xml:space="preserve"> (v rozsahu základních a dodatečných služeb):</w:t>
            </w:r>
          </w:p>
        </w:tc>
      </w:tr>
      <w:tr w:rsidR="00037081" w:rsidRPr="00037081" w14:paraId="5205E767" w14:textId="77777777" w:rsidTr="00823172">
        <w:tc>
          <w:tcPr>
            <w:cnfStyle w:val="001000000000" w:firstRow="0" w:lastRow="0" w:firstColumn="1" w:lastColumn="0" w:oddVBand="0" w:evenVBand="0" w:oddHBand="0" w:evenHBand="0" w:firstRowFirstColumn="0" w:firstRowLastColumn="0" w:lastRowFirstColumn="0" w:lastRowLastColumn="0"/>
            <w:tcW w:w="2909" w:type="dxa"/>
          </w:tcPr>
          <w:p w14:paraId="0428EC4F" w14:textId="77777777" w:rsidR="00037081" w:rsidRPr="00037081" w:rsidRDefault="00037081" w:rsidP="00037081">
            <w:pPr>
              <w:spacing w:before="40" w:after="40" w:line="240" w:lineRule="auto"/>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0" w:type="dxa"/>
          </w:tcPr>
          <w:p w14:paraId="30FE36F7"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1" w:type="dxa"/>
          </w:tcPr>
          <w:p w14:paraId="238F784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r>
      <w:tr w:rsidR="00037081" w:rsidRPr="00037081" w14:paraId="40BCEC88" w14:textId="77777777" w:rsidTr="00823172">
        <w:tc>
          <w:tcPr>
            <w:cnfStyle w:val="001000000000" w:firstRow="0" w:lastRow="0" w:firstColumn="1" w:lastColumn="0" w:oddVBand="0" w:evenVBand="0" w:oddHBand="0" w:evenHBand="0" w:firstRowFirstColumn="0" w:firstRowLastColumn="0" w:lastRowFirstColumn="0" w:lastRowLastColumn="0"/>
            <w:tcW w:w="8730" w:type="dxa"/>
            <w:gridSpan w:val="3"/>
          </w:tcPr>
          <w:p w14:paraId="478B2951" w14:textId="77777777" w:rsidR="00037081" w:rsidRPr="00037081" w:rsidRDefault="00037081" w:rsidP="00037081">
            <w:pPr>
              <w:spacing w:before="40" w:after="40" w:line="240" w:lineRule="auto"/>
              <w:rPr>
                <w:sz w:val="18"/>
                <w:szCs w:val="18"/>
              </w:rPr>
            </w:pPr>
            <w:r w:rsidRPr="00037081">
              <w:rPr>
                <w:sz w:val="18"/>
                <w:szCs w:val="18"/>
              </w:rPr>
              <w:t xml:space="preserve">Cena za zpracování </w:t>
            </w:r>
            <w:r w:rsidRPr="00037081">
              <w:rPr>
                <w:color w:val="000000" w:themeColor="text1"/>
                <w:sz w:val="18"/>
                <w:szCs w:val="18"/>
              </w:rPr>
              <w:t>PDPS (v rozsahu základních a dodatečných služeb):</w:t>
            </w:r>
          </w:p>
        </w:tc>
      </w:tr>
      <w:tr w:rsidR="00037081" w:rsidRPr="00037081" w14:paraId="5025A5C4" w14:textId="77777777" w:rsidTr="00823172">
        <w:tc>
          <w:tcPr>
            <w:cnfStyle w:val="001000000000" w:firstRow="0" w:lastRow="0" w:firstColumn="1" w:lastColumn="0" w:oddVBand="0" w:evenVBand="0" w:oddHBand="0" w:evenHBand="0" w:firstRowFirstColumn="0" w:firstRowLastColumn="0" w:lastRowFirstColumn="0" w:lastRowLastColumn="0"/>
            <w:tcW w:w="2909" w:type="dxa"/>
          </w:tcPr>
          <w:p w14:paraId="2ACAEAA9" w14:textId="77777777" w:rsidR="00037081" w:rsidRPr="00037081" w:rsidRDefault="00037081" w:rsidP="00037081">
            <w:pPr>
              <w:spacing w:before="40" w:after="40" w:line="240" w:lineRule="auto"/>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0" w:type="dxa"/>
          </w:tcPr>
          <w:p w14:paraId="45991349"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1" w:type="dxa"/>
          </w:tcPr>
          <w:p w14:paraId="1C85B2B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r>
      <w:tr w:rsidR="00037081" w:rsidRPr="00037081" w14:paraId="118B360D" w14:textId="77777777" w:rsidTr="00823172">
        <w:tc>
          <w:tcPr>
            <w:cnfStyle w:val="001000000000" w:firstRow="0" w:lastRow="0" w:firstColumn="1" w:lastColumn="0" w:oddVBand="0" w:evenVBand="0" w:oddHBand="0" w:evenHBand="0" w:firstRowFirstColumn="0" w:firstRowLastColumn="0" w:lastRowFirstColumn="0" w:lastRowLastColumn="0"/>
            <w:tcW w:w="8730" w:type="dxa"/>
            <w:gridSpan w:val="3"/>
          </w:tcPr>
          <w:p w14:paraId="4F552C24" w14:textId="77777777" w:rsidR="00037081" w:rsidRPr="00037081" w:rsidRDefault="00037081" w:rsidP="00037081">
            <w:pPr>
              <w:spacing w:before="40" w:after="40" w:line="240" w:lineRule="auto"/>
              <w:rPr>
                <w:sz w:val="18"/>
                <w:szCs w:val="18"/>
              </w:rPr>
            </w:pPr>
            <w:r w:rsidRPr="00037081">
              <w:rPr>
                <w:sz w:val="18"/>
                <w:szCs w:val="18"/>
              </w:rPr>
              <w:t>Cena za výkon autorského dozoru:</w:t>
            </w:r>
          </w:p>
        </w:tc>
      </w:tr>
      <w:tr w:rsidR="00037081" w:rsidRPr="00037081" w14:paraId="23BD46A5" w14:textId="77777777" w:rsidTr="00823172">
        <w:tc>
          <w:tcPr>
            <w:cnfStyle w:val="001000000000" w:firstRow="0" w:lastRow="0" w:firstColumn="1" w:lastColumn="0" w:oddVBand="0" w:evenVBand="0" w:oddHBand="0" w:evenHBand="0" w:firstRowFirstColumn="0" w:firstRowLastColumn="0" w:lastRowFirstColumn="0" w:lastRowLastColumn="0"/>
            <w:tcW w:w="2909" w:type="dxa"/>
          </w:tcPr>
          <w:p w14:paraId="24A54373" w14:textId="77777777" w:rsidR="00037081" w:rsidRPr="00037081" w:rsidRDefault="00037081" w:rsidP="00037081">
            <w:pPr>
              <w:spacing w:before="40" w:after="40" w:line="240" w:lineRule="auto"/>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0" w:type="dxa"/>
          </w:tcPr>
          <w:p w14:paraId="73196B7D"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c>
          <w:tcPr>
            <w:tcW w:w="2911" w:type="dxa"/>
          </w:tcPr>
          <w:p w14:paraId="313D9D0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37081">
              <w:rPr>
                <w:sz w:val="18"/>
                <w:szCs w:val="18"/>
              </w:rPr>
              <w:t>"[</w:t>
            </w:r>
            <w:r w:rsidRPr="00037081">
              <w:rPr>
                <w:sz w:val="18"/>
                <w:szCs w:val="18"/>
                <w:highlight w:val="yellow"/>
              </w:rPr>
              <w:t>VLOŽÍ ZHOTOVITEL</w:t>
            </w:r>
            <w:r w:rsidRPr="00037081">
              <w:rPr>
                <w:sz w:val="18"/>
                <w:szCs w:val="18"/>
              </w:rPr>
              <w:t>]" Kč</w:t>
            </w:r>
          </w:p>
        </w:tc>
      </w:tr>
    </w:tbl>
    <w:p w14:paraId="719D6D7E" w14:textId="77777777" w:rsidR="00236DCC" w:rsidRDefault="00236DCC" w:rsidP="00236DCC">
      <w:pPr>
        <w:pStyle w:val="Textbezodsazen"/>
      </w:pPr>
    </w:p>
    <w:p w14:paraId="3F7E714F"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p w14:paraId="706BF24A" w14:textId="124C8BAD" w:rsidR="00037081" w:rsidRDefault="00037081" w:rsidP="00236DCC">
      <w:pPr>
        <w:pStyle w:val="Textbezodsazen"/>
      </w:pPr>
    </w:p>
    <w:tbl>
      <w:tblPr>
        <w:tblStyle w:val="Tabulka12"/>
        <w:tblW w:w="8868" w:type="dxa"/>
        <w:tblLook w:val="04A0" w:firstRow="1" w:lastRow="0" w:firstColumn="1" w:lastColumn="0" w:noHBand="0" w:noVBand="1"/>
      </w:tblPr>
      <w:tblGrid>
        <w:gridCol w:w="2914"/>
        <w:gridCol w:w="2977"/>
        <w:gridCol w:w="2977"/>
      </w:tblGrid>
      <w:tr w:rsidR="00037081" w:rsidRPr="00037081" w14:paraId="109E892B" w14:textId="77777777" w:rsidTr="00823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55DB19C" w14:textId="77777777" w:rsidR="00037081" w:rsidRPr="00037081" w:rsidRDefault="00037081" w:rsidP="00037081">
            <w:pPr>
              <w:spacing w:before="40" w:after="40" w:line="240" w:lineRule="auto"/>
              <w:rPr>
                <w:b/>
                <w:sz w:val="18"/>
                <w:szCs w:val="18"/>
              </w:rPr>
            </w:pPr>
            <w:r w:rsidRPr="00037081">
              <w:rPr>
                <w:b/>
                <w:sz w:val="18"/>
                <w:szCs w:val="18"/>
              </w:rPr>
              <w:t>Specifikace položky</w:t>
            </w:r>
          </w:p>
        </w:tc>
        <w:tc>
          <w:tcPr>
            <w:tcW w:w="2977" w:type="dxa"/>
          </w:tcPr>
          <w:p w14:paraId="0673826B"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037081">
              <w:rPr>
                <w:b/>
                <w:sz w:val="18"/>
                <w:szCs w:val="18"/>
              </w:rPr>
              <w:t>Cena položky (bez DPH)</w:t>
            </w:r>
          </w:p>
        </w:tc>
        <w:tc>
          <w:tcPr>
            <w:tcW w:w="2977" w:type="dxa"/>
          </w:tcPr>
          <w:p w14:paraId="185F070F"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037081">
              <w:rPr>
                <w:b/>
                <w:sz w:val="18"/>
                <w:szCs w:val="18"/>
              </w:rPr>
              <w:t>Cena položky (s DPH)</w:t>
            </w:r>
          </w:p>
        </w:tc>
      </w:tr>
      <w:tr w:rsidR="00037081" w:rsidRPr="00037081" w14:paraId="44C1A989"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2D00EB5F"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1. Dílčí etapa</w:t>
            </w:r>
          </w:p>
        </w:tc>
        <w:tc>
          <w:tcPr>
            <w:tcW w:w="2977" w:type="dxa"/>
          </w:tcPr>
          <w:p w14:paraId="1752708F"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r w:rsidRPr="00037081">
              <w:rPr>
                <w:b/>
                <w:sz w:val="18"/>
                <w:szCs w:val="18"/>
              </w:rPr>
              <w:t>Bez fakturace</w:t>
            </w:r>
          </w:p>
        </w:tc>
        <w:tc>
          <w:tcPr>
            <w:tcW w:w="2977" w:type="dxa"/>
          </w:tcPr>
          <w:p w14:paraId="50B4D7A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
        </w:tc>
      </w:tr>
      <w:tr w:rsidR="00037081" w:rsidRPr="00037081" w14:paraId="09051874"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5491C961"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2. Dílčí etapa</w:t>
            </w:r>
          </w:p>
        </w:tc>
        <w:tc>
          <w:tcPr>
            <w:tcW w:w="2977" w:type="dxa"/>
          </w:tcPr>
          <w:p w14:paraId="77E77B8E"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p w14:paraId="067BF751"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r w:rsidRPr="00037081">
              <w:rPr>
                <w:b/>
                <w:sz w:val="18"/>
                <w:szCs w:val="18"/>
              </w:rPr>
              <w:t>60% z položky č. 1</w:t>
            </w:r>
          </w:p>
        </w:tc>
        <w:tc>
          <w:tcPr>
            <w:tcW w:w="2977" w:type="dxa"/>
          </w:tcPr>
          <w:p w14:paraId="5CCB944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65DAFCE5"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2387E2C0"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3. Dílčí etapa</w:t>
            </w:r>
          </w:p>
        </w:tc>
        <w:tc>
          <w:tcPr>
            <w:tcW w:w="2977" w:type="dxa"/>
          </w:tcPr>
          <w:p w14:paraId="2F12939A"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p w14:paraId="76B54918"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r w:rsidRPr="00037081">
              <w:rPr>
                <w:b/>
                <w:sz w:val="18"/>
                <w:szCs w:val="18"/>
              </w:rPr>
              <w:t>40% z položky č. 1</w:t>
            </w:r>
          </w:p>
        </w:tc>
        <w:tc>
          <w:tcPr>
            <w:tcW w:w="2977" w:type="dxa"/>
          </w:tcPr>
          <w:p w14:paraId="23C208DE"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5D753684"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1D24CBA3"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4. Dílčí etapa</w:t>
            </w:r>
          </w:p>
        </w:tc>
        <w:tc>
          <w:tcPr>
            <w:tcW w:w="2977" w:type="dxa"/>
          </w:tcPr>
          <w:p w14:paraId="27A4FC0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7F64EA1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03977ADD"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74B94EC6"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5. Dílčí etapa</w:t>
            </w:r>
          </w:p>
        </w:tc>
        <w:tc>
          <w:tcPr>
            <w:tcW w:w="2977" w:type="dxa"/>
          </w:tcPr>
          <w:p w14:paraId="0410068F"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75D83C8A"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3BF64CF9"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65512628"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6. Dílčí etapa</w:t>
            </w:r>
          </w:p>
        </w:tc>
        <w:tc>
          <w:tcPr>
            <w:tcW w:w="2977" w:type="dxa"/>
          </w:tcPr>
          <w:p w14:paraId="7531BD5F"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103AD47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38BA9E2F"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72F3C193"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7. Dílčí etapa</w:t>
            </w:r>
          </w:p>
        </w:tc>
        <w:tc>
          <w:tcPr>
            <w:tcW w:w="2977" w:type="dxa"/>
          </w:tcPr>
          <w:p w14:paraId="0C560B6F"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5C014B82"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23AB9A65"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6A533063"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8. Dílčí etapa</w:t>
            </w:r>
          </w:p>
        </w:tc>
        <w:tc>
          <w:tcPr>
            <w:tcW w:w="2977" w:type="dxa"/>
          </w:tcPr>
          <w:p w14:paraId="14743277"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48C0B34E"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6A3669D2"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094ECD1E"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9. Dílčí etapa</w:t>
            </w:r>
          </w:p>
        </w:tc>
        <w:tc>
          <w:tcPr>
            <w:tcW w:w="2977" w:type="dxa"/>
          </w:tcPr>
          <w:p w14:paraId="2F1FA2C2"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6BB3C26B"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464F1357"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44868D4F"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10. Dílčí etapa</w:t>
            </w:r>
          </w:p>
        </w:tc>
        <w:tc>
          <w:tcPr>
            <w:tcW w:w="2977" w:type="dxa"/>
          </w:tcPr>
          <w:p w14:paraId="78E7D86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7164E26B"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25483AED"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62A5BCCE"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11. Dílčí etapa</w:t>
            </w:r>
          </w:p>
        </w:tc>
        <w:tc>
          <w:tcPr>
            <w:tcW w:w="2977" w:type="dxa"/>
          </w:tcPr>
          <w:p w14:paraId="0B4920A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c>
          <w:tcPr>
            <w:tcW w:w="2977" w:type="dxa"/>
          </w:tcPr>
          <w:p w14:paraId="0F756249"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38B5E6EA"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5F09569C" w14:textId="77777777" w:rsidR="00037081" w:rsidRPr="00037081" w:rsidRDefault="00037081" w:rsidP="00037081">
            <w:pPr>
              <w:spacing w:before="40" w:after="40" w:line="240" w:lineRule="auto"/>
              <w:rPr>
                <w:b/>
                <w:sz w:val="18"/>
                <w:szCs w:val="18"/>
                <w:highlight w:val="yellow"/>
              </w:rPr>
            </w:pPr>
            <w:r w:rsidRPr="00037081">
              <w:rPr>
                <w:b/>
                <w:sz w:val="18"/>
                <w:szCs w:val="18"/>
                <w:highlight w:val="yellow"/>
              </w:rPr>
              <w:t>12. Dílčí etapa Výkon autorského dozoru</w:t>
            </w:r>
          </w:p>
        </w:tc>
        <w:tc>
          <w:tcPr>
            <w:tcW w:w="2977" w:type="dxa"/>
          </w:tcPr>
          <w:p w14:paraId="044C879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p w14:paraId="06F9D14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r w:rsidRPr="00037081">
              <w:rPr>
                <w:b/>
                <w:sz w:val="18"/>
                <w:szCs w:val="18"/>
              </w:rPr>
              <w:t>100% z položky č. 22</w:t>
            </w:r>
          </w:p>
        </w:tc>
        <w:tc>
          <w:tcPr>
            <w:tcW w:w="2977" w:type="dxa"/>
          </w:tcPr>
          <w:p w14:paraId="38DE06C1"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037081">
              <w:rPr>
                <w:b/>
                <w:sz w:val="18"/>
                <w:szCs w:val="18"/>
                <w:highlight w:val="yellow"/>
              </w:rPr>
              <w:t>[....] Kč</w:t>
            </w:r>
            <w:proofErr w:type="gramEnd"/>
          </w:p>
        </w:tc>
      </w:tr>
      <w:tr w:rsidR="00037081" w:rsidRPr="00037081" w14:paraId="793542B1" w14:textId="77777777" w:rsidTr="00823172">
        <w:tc>
          <w:tcPr>
            <w:cnfStyle w:val="001000000000" w:firstRow="0" w:lastRow="0" w:firstColumn="1" w:lastColumn="0" w:oddVBand="0" w:evenVBand="0" w:oddHBand="0" w:evenHBand="0" w:firstRowFirstColumn="0" w:firstRowLastColumn="0" w:lastRowFirstColumn="0" w:lastRowLastColumn="0"/>
            <w:tcW w:w="2914" w:type="dxa"/>
          </w:tcPr>
          <w:p w14:paraId="35687FD1" w14:textId="77777777" w:rsidR="00037081" w:rsidRPr="00037081" w:rsidRDefault="00037081" w:rsidP="00037081">
            <w:pPr>
              <w:spacing w:before="40" w:after="40" w:line="240" w:lineRule="auto"/>
              <w:rPr>
                <w:b/>
                <w:sz w:val="18"/>
                <w:szCs w:val="18"/>
              </w:rPr>
            </w:pPr>
            <w:r w:rsidRPr="00037081">
              <w:rPr>
                <w:b/>
                <w:sz w:val="18"/>
                <w:szCs w:val="18"/>
              </w:rPr>
              <w:t>Celkem:</w:t>
            </w:r>
          </w:p>
        </w:tc>
        <w:tc>
          <w:tcPr>
            <w:tcW w:w="2977" w:type="dxa"/>
          </w:tcPr>
          <w:p w14:paraId="04FC427B"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rPr>
            </w:pPr>
            <w:r w:rsidRPr="00037081">
              <w:rPr>
                <w:b/>
                <w:sz w:val="18"/>
                <w:szCs w:val="18"/>
              </w:rPr>
              <w:t>"[</w:t>
            </w:r>
            <w:r w:rsidRPr="00037081">
              <w:rPr>
                <w:b/>
                <w:sz w:val="18"/>
                <w:szCs w:val="18"/>
                <w:highlight w:val="yellow"/>
              </w:rPr>
              <w:t>VLOŽÍ ZHOTOVITEL</w:t>
            </w:r>
            <w:r w:rsidRPr="00037081">
              <w:rPr>
                <w:b/>
                <w:sz w:val="18"/>
                <w:szCs w:val="18"/>
              </w:rPr>
              <w:t>]"</w:t>
            </w:r>
          </w:p>
        </w:tc>
        <w:tc>
          <w:tcPr>
            <w:tcW w:w="2977" w:type="dxa"/>
          </w:tcPr>
          <w:p w14:paraId="5C8F1C1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rPr>
            </w:pPr>
            <w:r w:rsidRPr="00037081">
              <w:rPr>
                <w:b/>
                <w:sz w:val="18"/>
                <w:szCs w:val="18"/>
              </w:rPr>
              <w:t>"[</w:t>
            </w:r>
            <w:r w:rsidRPr="00037081">
              <w:rPr>
                <w:b/>
                <w:sz w:val="18"/>
                <w:szCs w:val="18"/>
                <w:highlight w:val="yellow"/>
              </w:rPr>
              <w:t>VLOŽÍ ZHOTOVITEL</w:t>
            </w:r>
            <w:r w:rsidRPr="00037081">
              <w:rPr>
                <w:b/>
                <w:sz w:val="18"/>
                <w:szCs w:val="18"/>
              </w:rPr>
              <w:t>]"</w:t>
            </w:r>
          </w:p>
        </w:tc>
      </w:tr>
    </w:tbl>
    <w:p w14:paraId="1D973847" w14:textId="77777777" w:rsidR="00037081" w:rsidRDefault="00037081" w:rsidP="00236DCC">
      <w:pPr>
        <w:pStyle w:val="Textbezodsazen"/>
        <w:sectPr w:rsidR="00037081"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760BE4FE" w14:textId="77777777" w:rsidR="00037081" w:rsidRPr="00037081" w:rsidRDefault="00037081" w:rsidP="00037081">
      <w:pPr>
        <w:spacing w:after="120" w:line="264" w:lineRule="auto"/>
        <w:jc w:val="both"/>
        <w:rPr>
          <w:sz w:val="18"/>
          <w:szCs w:val="18"/>
        </w:rPr>
      </w:pPr>
      <w:r w:rsidRPr="00037081">
        <w:rPr>
          <w:sz w:val="18"/>
          <w:szCs w:val="18"/>
        </w:rPr>
        <w:lastRenderedPageBreak/>
        <w:t xml:space="preserve">Součet </w:t>
      </w:r>
      <w:r w:rsidRPr="00037081">
        <w:rPr>
          <w:b/>
          <w:sz w:val="18"/>
          <w:szCs w:val="18"/>
        </w:rPr>
        <w:t>1. – 3. Dílčí etapy</w:t>
      </w:r>
      <w:r w:rsidRPr="00037081">
        <w:rPr>
          <w:sz w:val="18"/>
          <w:szCs w:val="18"/>
        </w:rPr>
        <w:t xml:space="preserve"> musí činit nejvýše </w:t>
      </w:r>
      <w:r w:rsidRPr="00037081">
        <w:rPr>
          <w:b/>
          <w:sz w:val="18"/>
          <w:szCs w:val="18"/>
        </w:rPr>
        <w:t>10 % celkové Ceny Díla</w:t>
      </w:r>
      <w:r w:rsidRPr="00037081">
        <w:rPr>
          <w:sz w:val="18"/>
          <w:szCs w:val="18"/>
        </w:rPr>
        <w:t>.</w:t>
      </w:r>
    </w:p>
    <w:p w14:paraId="415CDB7C" w14:textId="77777777" w:rsidR="00037081" w:rsidRPr="00037081" w:rsidRDefault="00037081" w:rsidP="00037081">
      <w:pPr>
        <w:spacing w:after="120" w:line="264" w:lineRule="auto"/>
        <w:jc w:val="both"/>
        <w:rPr>
          <w:b/>
          <w:sz w:val="18"/>
          <w:szCs w:val="18"/>
        </w:rPr>
      </w:pPr>
      <w:r w:rsidRPr="00037081">
        <w:rPr>
          <w:b/>
          <w:sz w:val="18"/>
          <w:szCs w:val="18"/>
        </w:rPr>
        <w:t>4. Dílčí etapa</w:t>
      </w:r>
      <w:r w:rsidRPr="00037081">
        <w:rPr>
          <w:sz w:val="18"/>
          <w:szCs w:val="18"/>
        </w:rPr>
        <w:t xml:space="preserve"> musí činit nejvýše </w:t>
      </w:r>
      <w:r w:rsidRPr="00037081">
        <w:rPr>
          <w:b/>
          <w:sz w:val="18"/>
          <w:szCs w:val="18"/>
        </w:rPr>
        <w:t>2 % celkové Ceny Díla.</w:t>
      </w:r>
    </w:p>
    <w:p w14:paraId="225CFD97" w14:textId="77777777" w:rsidR="00037081" w:rsidRPr="00037081" w:rsidRDefault="00037081" w:rsidP="00037081">
      <w:pPr>
        <w:spacing w:after="120" w:line="264" w:lineRule="auto"/>
        <w:jc w:val="both"/>
        <w:rPr>
          <w:sz w:val="18"/>
          <w:szCs w:val="18"/>
        </w:rPr>
      </w:pPr>
      <w:r w:rsidRPr="00037081">
        <w:rPr>
          <w:b/>
          <w:sz w:val="18"/>
          <w:szCs w:val="18"/>
        </w:rPr>
        <w:t>5. Dílčí etapa</w:t>
      </w:r>
      <w:r w:rsidRPr="00037081">
        <w:rPr>
          <w:sz w:val="18"/>
          <w:szCs w:val="18"/>
        </w:rPr>
        <w:t xml:space="preserve"> musí činit nejvýše </w:t>
      </w:r>
      <w:r w:rsidRPr="00037081">
        <w:rPr>
          <w:b/>
          <w:sz w:val="18"/>
          <w:szCs w:val="18"/>
        </w:rPr>
        <w:t>3 % celkové Ceny Díla.</w:t>
      </w:r>
    </w:p>
    <w:p w14:paraId="64793FA7" w14:textId="77777777" w:rsidR="00037081" w:rsidRPr="00037081" w:rsidRDefault="00037081" w:rsidP="00037081">
      <w:pPr>
        <w:spacing w:after="120" w:line="264" w:lineRule="auto"/>
        <w:jc w:val="both"/>
        <w:rPr>
          <w:b/>
          <w:sz w:val="18"/>
          <w:szCs w:val="18"/>
        </w:rPr>
      </w:pPr>
      <w:r w:rsidRPr="00037081">
        <w:rPr>
          <w:b/>
          <w:sz w:val="18"/>
          <w:szCs w:val="18"/>
        </w:rPr>
        <w:t>6. Dílčí etapa</w:t>
      </w:r>
      <w:r w:rsidRPr="00037081">
        <w:rPr>
          <w:sz w:val="18"/>
          <w:szCs w:val="18"/>
        </w:rPr>
        <w:t xml:space="preserve"> musí činit nejvýše </w:t>
      </w:r>
      <w:r w:rsidRPr="00037081">
        <w:rPr>
          <w:b/>
          <w:sz w:val="18"/>
          <w:szCs w:val="18"/>
        </w:rPr>
        <w:t>10 % celkové Ceny Díla.</w:t>
      </w:r>
    </w:p>
    <w:p w14:paraId="1A8BD38B" w14:textId="77777777" w:rsidR="00037081" w:rsidRPr="00037081" w:rsidRDefault="00037081" w:rsidP="00037081">
      <w:pPr>
        <w:spacing w:after="120" w:line="264" w:lineRule="auto"/>
        <w:jc w:val="both"/>
        <w:rPr>
          <w:sz w:val="18"/>
          <w:szCs w:val="18"/>
        </w:rPr>
      </w:pPr>
      <w:r w:rsidRPr="00037081">
        <w:rPr>
          <w:b/>
          <w:sz w:val="18"/>
          <w:szCs w:val="18"/>
        </w:rPr>
        <w:t>7. Dílčí etapa</w:t>
      </w:r>
      <w:r w:rsidRPr="00037081">
        <w:rPr>
          <w:sz w:val="18"/>
          <w:szCs w:val="18"/>
        </w:rPr>
        <w:t xml:space="preserve"> musí činit nejvýše </w:t>
      </w:r>
      <w:r w:rsidRPr="00037081">
        <w:rPr>
          <w:b/>
          <w:sz w:val="18"/>
          <w:szCs w:val="18"/>
        </w:rPr>
        <w:t>25 % celkové Ceny Díla.</w:t>
      </w:r>
    </w:p>
    <w:p w14:paraId="013F483A" w14:textId="77777777" w:rsidR="00037081" w:rsidRPr="00037081" w:rsidRDefault="00037081" w:rsidP="00037081">
      <w:pPr>
        <w:spacing w:after="120" w:line="264" w:lineRule="auto"/>
        <w:jc w:val="both"/>
        <w:rPr>
          <w:b/>
          <w:sz w:val="18"/>
          <w:szCs w:val="18"/>
        </w:rPr>
      </w:pPr>
      <w:r w:rsidRPr="00037081">
        <w:rPr>
          <w:b/>
          <w:sz w:val="18"/>
          <w:szCs w:val="18"/>
        </w:rPr>
        <w:t>8. Dílčí etapa</w:t>
      </w:r>
      <w:r w:rsidRPr="00037081">
        <w:rPr>
          <w:sz w:val="18"/>
          <w:szCs w:val="18"/>
        </w:rPr>
        <w:t xml:space="preserve"> musí činit nejvýše </w:t>
      </w:r>
      <w:r w:rsidRPr="00037081">
        <w:rPr>
          <w:b/>
          <w:sz w:val="18"/>
          <w:szCs w:val="18"/>
        </w:rPr>
        <w:t>2 % celkové Ceny Díla.</w:t>
      </w:r>
    </w:p>
    <w:p w14:paraId="73C28C8B" w14:textId="77777777" w:rsidR="00037081" w:rsidRPr="00037081" w:rsidRDefault="00037081" w:rsidP="00037081">
      <w:pPr>
        <w:spacing w:after="120" w:line="264" w:lineRule="auto"/>
        <w:jc w:val="both"/>
        <w:rPr>
          <w:b/>
          <w:sz w:val="18"/>
          <w:szCs w:val="18"/>
        </w:rPr>
      </w:pPr>
      <w:r w:rsidRPr="00037081">
        <w:rPr>
          <w:b/>
          <w:sz w:val="18"/>
          <w:szCs w:val="18"/>
        </w:rPr>
        <w:t>9. Dílčí etapa</w:t>
      </w:r>
      <w:r w:rsidRPr="00037081">
        <w:rPr>
          <w:sz w:val="18"/>
          <w:szCs w:val="18"/>
        </w:rPr>
        <w:t xml:space="preserve"> musí činit nejvýše </w:t>
      </w:r>
      <w:r w:rsidRPr="00037081">
        <w:rPr>
          <w:b/>
          <w:sz w:val="18"/>
          <w:szCs w:val="18"/>
        </w:rPr>
        <w:t>10 % celkové Ceny Díla.</w:t>
      </w:r>
    </w:p>
    <w:p w14:paraId="0996A889" w14:textId="77777777" w:rsidR="00037081" w:rsidRPr="00037081" w:rsidRDefault="00037081" w:rsidP="00037081">
      <w:pPr>
        <w:spacing w:after="120" w:line="264" w:lineRule="auto"/>
        <w:jc w:val="both"/>
        <w:rPr>
          <w:b/>
          <w:sz w:val="18"/>
          <w:szCs w:val="18"/>
        </w:rPr>
      </w:pPr>
      <w:r w:rsidRPr="00037081">
        <w:rPr>
          <w:b/>
          <w:sz w:val="18"/>
          <w:szCs w:val="18"/>
        </w:rPr>
        <w:t>10. Dílčí etapa</w:t>
      </w:r>
      <w:r w:rsidRPr="00037081">
        <w:rPr>
          <w:sz w:val="18"/>
          <w:szCs w:val="18"/>
        </w:rPr>
        <w:t xml:space="preserve"> musí činit nejvýše </w:t>
      </w:r>
      <w:r w:rsidRPr="00037081">
        <w:rPr>
          <w:b/>
          <w:sz w:val="18"/>
          <w:szCs w:val="18"/>
        </w:rPr>
        <w:t>25 % celkové Ceny Díla.</w:t>
      </w:r>
    </w:p>
    <w:p w14:paraId="73CC4E55" w14:textId="77777777" w:rsidR="00037081" w:rsidRPr="00037081" w:rsidRDefault="00037081" w:rsidP="00037081">
      <w:pPr>
        <w:spacing w:after="120" w:line="264" w:lineRule="auto"/>
        <w:jc w:val="both"/>
        <w:rPr>
          <w:sz w:val="18"/>
          <w:szCs w:val="18"/>
        </w:rPr>
        <w:sectPr w:rsidR="00037081" w:rsidRPr="00037081"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r w:rsidRPr="00037081">
        <w:rPr>
          <w:b/>
          <w:sz w:val="18"/>
          <w:szCs w:val="18"/>
        </w:rPr>
        <w:t>11. Dílčí etapa</w:t>
      </w:r>
      <w:r w:rsidRPr="00037081">
        <w:rPr>
          <w:sz w:val="18"/>
          <w:szCs w:val="18"/>
        </w:rPr>
        <w:t xml:space="preserve"> musí činit nejvýše </w:t>
      </w:r>
      <w:r w:rsidRPr="00037081">
        <w:rPr>
          <w:b/>
          <w:sz w:val="18"/>
          <w:szCs w:val="18"/>
        </w:rPr>
        <w:t>8 % celkové Ceny Díla.</w:t>
      </w:r>
    </w:p>
    <w:p w14:paraId="12FEFB02" w14:textId="142C7386" w:rsidR="00B72613" w:rsidRPr="00037081" w:rsidRDefault="00B72613" w:rsidP="00B72613">
      <w:pPr>
        <w:pStyle w:val="Nadpisbezsl1-1"/>
      </w:pPr>
      <w:r w:rsidRPr="00037081">
        <w:lastRenderedPageBreak/>
        <w:t>Příloha č. 5</w:t>
      </w:r>
      <w:ins w:id="1" w:author="Kámen Michal, Ing. Bc." w:date="2021-01-05T21:14:00Z">
        <w:r w:rsidR="00EB1731" w:rsidRPr="00037081">
          <w:t xml:space="preserve"> </w:t>
        </w:r>
      </w:ins>
    </w:p>
    <w:p w14:paraId="1913D5D7" w14:textId="63725538" w:rsidR="00037081" w:rsidRPr="00037081" w:rsidRDefault="00B72613" w:rsidP="00B72613">
      <w:pPr>
        <w:pStyle w:val="Nadpisbezsl1-2"/>
      </w:pPr>
      <w:r w:rsidRPr="00037081">
        <w:t>Har</w:t>
      </w:r>
      <w:r w:rsidR="00815749">
        <w:t>monogram plnění</w:t>
      </w:r>
    </w:p>
    <w:tbl>
      <w:tblPr>
        <w:tblStyle w:val="Tabulka13"/>
        <w:tblW w:w="0" w:type="auto"/>
        <w:tblLook w:val="04A0" w:firstRow="1" w:lastRow="0" w:firstColumn="1" w:lastColumn="0" w:noHBand="0" w:noVBand="1"/>
      </w:tblPr>
      <w:tblGrid>
        <w:gridCol w:w="2245"/>
        <w:gridCol w:w="3498"/>
        <w:gridCol w:w="4558"/>
        <w:gridCol w:w="3361"/>
      </w:tblGrid>
      <w:tr w:rsidR="00037081" w:rsidRPr="00037081" w14:paraId="0FBF3D40" w14:textId="77777777" w:rsidTr="00823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28FF4DC8" w14:textId="77777777" w:rsidR="00037081" w:rsidRPr="00037081" w:rsidRDefault="00037081" w:rsidP="00037081">
            <w:pPr>
              <w:spacing w:before="40" w:after="40" w:line="240" w:lineRule="auto"/>
              <w:rPr>
                <w:b/>
                <w:sz w:val="18"/>
                <w:szCs w:val="14"/>
              </w:rPr>
            </w:pPr>
            <w:r w:rsidRPr="00037081">
              <w:rPr>
                <w:b/>
                <w:sz w:val="18"/>
                <w:szCs w:val="14"/>
              </w:rPr>
              <w:t>Část Díla</w:t>
            </w:r>
          </w:p>
        </w:tc>
        <w:tc>
          <w:tcPr>
            <w:tcW w:w="3498" w:type="dxa"/>
          </w:tcPr>
          <w:p w14:paraId="6557BFBB"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037081">
              <w:rPr>
                <w:b/>
                <w:sz w:val="18"/>
                <w:szCs w:val="14"/>
              </w:rPr>
              <w:t>Doba plnění</w:t>
            </w:r>
          </w:p>
        </w:tc>
        <w:tc>
          <w:tcPr>
            <w:tcW w:w="4558" w:type="dxa"/>
          </w:tcPr>
          <w:p w14:paraId="72634D1C"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037081">
              <w:rPr>
                <w:sz w:val="18"/>
                <w:szCs w:val="18"/>
              </w:rPr>
              <w:t>Popis činností prováděných v Dílčí etapě</w:t>
            </w:r>
          </w:p>
        </w:tc>
        <w:tc>
          <w:tcPr>
            <w:tcW w:w="3361" w:type="dxa"/>
          </w:tcPr>
          <w:p w14:paraId="669225C1" w14:textId="77777777" w:rsidR="00037081" w:rsidRPr="00037081" w:rsidRDefault="00037081" w:rsidP="0003708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037081">
              <w:rPr>
                <w:sz w:val="18"/>
                <w:szCs w:val="18"/>
              </w:rPr>
              <w:t>Podmínky dokončení Dílčí etapy</w:t>
            </w:r>
          </w:p>
        </w:tc>
      </w:tr>
      <w:tr w:rsidR="00037081" w:rsidRPr="00037081" w14:paraId="6D22F909"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369D7573" w14:textId="77777777" w:rsidR="00037081" w:rsidRPr="00037081" w:rsidRDefault="00037081" w:rsidP="00037081">
            <w:pPr>
              <w:spacing w:before="40" w:after="40" w:line="240" w:lineRule="auto"/>
              <w:rPr>
                <w:b/>
                <w:sz w:val="16"/>
                <w:szCs w:val="16"/>
              </w:rPr>
            </w:pPr>
            <w:r w:rsidRPr="00037081">
              <w:rPr>
                <w:b/>
                <w:sz w:val="16"/>
                <w:szCs w:val="16"/>
              </w:rPr>
              <w:t>Termín zahájení prací</w:t>
            </w:r>
          </w:p>
        </w:tc>
        <w:tc>
          <w:tcPr>
            <w:tcW w:w="3498" w:type="dxa"/>
          </w:tcPr>
          <w:p w14:paraId="51AF954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ihned po nabytí účinnosti Smlouvy</w:t>
            </w:r>
          </w:p>
        </w:tc>
        <w:tc>
          <w:tcPr>
            <w:tcW w:w="4558" w:type="dxa"/>
          </w:tcPr>
          <w:p w14:paraId="57FE3F6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w:t>
            </w:r>
          </w:p>
        </w:tc>
        <w:tc>
          <w:tcPr>
            <w:tcW w:w="3361" w:type="dxa"/>
          </w:tcPr>
          <w:p w14:paraId="4FD302E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w:t>
            </w:r>
          </w:p>
        </w:tc>
      </w:tr>
      <w:tr w:rsidR="00037081" w:rsidRPr="00037081" w14:paraId="740B76D6"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71B8B30C" w14:textId="77777777" w:rsidR="00037081" w:rsidRPr="00037081" w:rsidRDefault="00037081" w:rsidP="00037081">
            <w:pPr>
              <w:spacing w:before="40" w:after="40" w:line="240" w:lineRule="auto"/>
              <w:rPr>
                <w:b/>
                <w:sz w:val="16"/>
                <w:szCs w:val="16"/>
              </w:rPr>
            </w:pPr>
            <w:r w:rsidRPr="00037081">
              <w:rPr>
                <w:b/>
                <w:sz w:val="16"/>
                <w:szCs w:val="16"/>
              </w:rPr>
              <w:t>1. Dílčí etapa</w:t>
            </w:r>
          </w:p>
        </w:tc>
        <w:tc>
          <w:tcPr>
            <w:tcW w:w="3498" w:type="dxa"/>
          </w:tcPr>
          <w:p w14:paraId="55B9B909"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3 měsíců od nabytí účinnosti Smlouvy</w:t>
            </w:r>
          </w:p>
        </w:tc>
        <w:tc>
          <w:tcPr>
            <w:tcW w:w="4558" w:type="dxa"/>
          </w:tcPr>
          <w:p w14:paraId="50FC7AD7"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sz w:val="16"/>
                <w:szCs w:val="16"/>
              </w:rPr>
              <w:t>Záměr projektu k připomínkám</w:t>
            </w:r>
          </w:p>
        </w:tc>
        <w:tc>
          <w:tcPr>
            <w:tcW w:w="3361" w:type="dxa"/>
          </w:tcPr>
          <w:p w14:paraId="01016B8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p w14:paraId="2E865F8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037081" w:rsidRPr="00037081" w14:paraId="61BE4CD3"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76DAEF4E" w14:textId="77777777" w:rsidR="00037081" w:rsidRPr="00037081" w:rsidRDefault="00037081" w:rsidP="00037081">
            <w:pPr>
              <w:spacing w:before="40" w:after="40" w:line="240" w:lineRule="auto"/>
              <w:rPr>
                <w:b/>
                <w:sz w:val="16"/>
                <w:szCs w:val="16"/>
              </w:rPr>
            </w:pPr>
            <w:r w:rsidRPr="00037081">
              <w:rPr>
                <w:b/>
                <w:sz w:val="16"/>
                <w:szCs w:val="16"/>
              </w:rPr>
              <w:t>2. Dílčí etapa</w:t>
            </w:r>
          </w:p>
        </w:tc>
        <w:tc>
          <w:tcPr>
            <w:tcW w:w="3498" w:type="dxa"/>
          </w:tcPr>
          <w:p w14:paraId="481B79C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6 měsíců od nabytí účinnosti Smlouvy</w:t>
            </w:r>
          </w:p>
        </w:tc>
        <w:tc>
          <w:tcPr>
            <w:tcW w:w="4558" w:type="dxa"/>
          </w:tcPr>
          <w:p w14:paraId="611C67B1"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Záměr projektu se zapracovanými připomínkami, včetně povinných příloh a podrobné kalkulace CIN k podání na MD</w:t>
            </w:r>
          </w:p>
        </w:tc>
        <w:tc>
          <w:tcPr>
            <w:tcW w:w="3361" w:type="dxa"/>
          </w:tcPr>
          <w:p w14:paraId="19C2D05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5B31E96B"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5C962A98" w14:textId="77777777" w:rsidR="00037081" w:rsidRPr="00037081" w:rsidRDefault="00037081" w:rsidP="00037081">
            <w:pPr>
              <w:spacing w:before="40" w:after="40" w:line="240" w:lineRule="auto"/>
              <w:rPr>
                <w:b/>
                <w:sz w:val="16"/>
                <w:szCs w:val="16"/>
              </w:rPr>
            </w:pPr>
            <w:r w:rsidRPr="00037081">
              <w:rPr>
                <w:b/>
                <w:sz w:val="16"/>
                <w:szCs w:val="16"/>
              </w:rPr>
              <w:t>3. Dílčí etapa</w:t>
            </w:r>
          </w:p>
        </w:tc>
        <w:tc>
          <w:tcPr>
            <w:tcW w:w="3498" w:type="dxa"/>
          </w:tcPr>
          <w:p w14:paraId="07ECF14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1 měsíce od schválení ZP v CKMD</w:t>
            </w:r>
          </w:p>
        </w:tc>
        <w:tc>
          <w:tcPr>
            <w:tcW w:w="4558" w:type="dxa"/>
          </w:tcPr>
          <w:p w14:paraId="27F1AF8D"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Předložení čistopisu Záměru projektu se zapracovanými připomínkami z CKMD</w:t>
            </w:r>
          </w:p>
        </w:tc>
        <w:tc>
          <w:tcPr>
            <w:tcW w:w="3361" w:type="dxa"/>
          </w:tcPr>
          <w:p w14:paraId="7DE87DE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Předávací protokol</w:t>
            </w:r>
          </w:p>
        </w:tc>
      </w:tr>
      <w:tr w:rsidR="00037081" w:rsidRPr="00037081" w14:paraId="2D05752F"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24D48F34" w14:textId="77777777" w:rsidR="00037081" w:rsidRPr="00037081" w:rsidRDefault="00037081" w:rsidP="00037081">
            <w:pPr>
              <w:spacing w:before="40" w:after="40" w:line="240" w:lineRule="auto"/>
              <w:rPr>
                <w:b/>
                <w:sz w:val="16"/>
                <w:szCs w:val="16"/>
              </w:rPr>
            </w:pPr>
            <w:r w:rsidRPr="00037081">
              <w:rPr>
                <w:b/>
                <w:sz w:val="16"/>
                <w:szCs w:val="16"/>
              </w:rPr>
              <w:t>4. Dílčí etapa</w:t>
            </w:r>
          </w:p>
        </w:tc>
        <w:tc>
          <w:tcPr>
            <w:tcW w:w="3498" w:type="dxa"/>
          </w:tcPr>
          <w:p w14:paraId="098695D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6 týdnů od schválení ZP v CKMD</w:t>
            </w:r>
          </w:p>
        </w:tc>
        <w:tc>
          <w:tcPr>
            <w:tcW w:w="4558" w:type="dxa"/>
          </w:tcPr>
          <w:p w14:paraId="0B2FD5D8"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Návrh stavby k připomínkám</w:t>
            </w:r>
          </w:p>
        </w:tc>
        <w:tc>
          <w:tcPr>
            <w:tcW w:w="3361" w:type="dxa"/>
          </w:tcPr>
          <w:p w14:paraId="452B666E"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7FA68815"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456D6324" w14:textId="77777777" w:rsidR="00037081" w:rsidRPr="00037081" w:rsidRDefault="00037081" w:rsidP="00037081">
            <w:pPr>
              <w:spacing w:before="40" w:after="40" w:line="240" w:lineRule="auto"/>
              <w:rPr>
                <w:b/>
                <w:sz w:val="16"/>
                <w:szCs w:val="16"/>
              </w:rPr>
            </w:pPr>
            <w:r w:rsidRPr="00037081">
              <w:rPr>
                <w:b/>
                <w:sz w:val="16"/>
                <w:szCs w:val="16"/>
              </w:rPr>
              <w:t>5. Dílčí etapa</w:t>
            </w:r>
          </w:p>
        </w:tc>
        <w:tc>
          <w:tcPr>
            <w:tcW w:w="3498" w:type="dxa"/>
          </w:tcPr>
          <w:p w14:paraId="10813878"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 xml:space="preserve">Do 3 měsíců od schválení ZP v CKMD </w:t>
            </w:r>
          </w:p>
        </w:tc>
        <w:tc>
          <w:tcPr>
            <w:tcW w:w="4558" w:type="dxa"/>
          </w:tcPr>
          <w:p w14:paraId="486005A5"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Čistopis návrhu stavby se zapracovanými připomínkami </w:t>
            </w:r>
          </w:p>
        </w:tc>
        <w:tc>
          <w:tcPr>
            <w:tcW w:w="3361" w:type="dxa"/>
          </w:tcPr>
          <w:p w14:paraId="26C571A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4821CA8C"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32BF7B1A" w14:textId="77777777" w:rsidR="00037081" w:rsidRPr="00037081" w:rsidRDefault="00037081" w:rsidP="00037081">
            <w:pPr>
              <w:spacing w:before="40" w:after="40" w:line="240" w:lineRule="auto"/>
              <w:rPr>
                <w:b/>
                <w:sz w:val="16"/>
                <w:szCs w:val="16"/>
              </w:rPr>
            </w:pPr>
            <w:r w:rsidRPr="00037081">
              <w:rPr>
                <w:b/>
                <w:sz w:val="16"/>
                <w:szCs w:val="16"/>
              </w:rPr>
              <w:t>6. Dílčí etapa</w:t>
            </w:r>
          </w:p>
        </w:tc>
        <w:tc>
          <w:tcPr>
            <w:tcW w:w="3498" w:type="dxa"/>
          </w:tcPr>
          <w:p w14:paraId="76E2567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6 měsíců od schválení ZP v CKMD</w:t>
            </w:r>
          </w:p>
        </w:tc>
        <w:tc>
          <w:tcPr>
            <w:tcW w:w="4558" w:type="dxa"/>
          </w:tcPr>
          <w:p w14:paraId="641BA151"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Návrh DUSP k připomínkám včetně vizualizací</w:t>
            </w:r>
          </w:p>
        </w:tc>
        <w:tc>
          <w:tcPr>
            <w:tcW w:w="3361" w:type="dxa"/>
          </w:tcPr>
          <w:p w14:paraId="13087FF6"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2A7B44A0"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53642FF4" w14:textId="77777777" w:rsidR="00037081" w:rsidRPr="00037081" w:rsidRDefault="00037081" w:rsidP="00037081">
            <w:pPr>
              <w:spacing w:before="40" w:after="40" w:line="240" w:lineRule="auto"/>
              <w:rPr>
                <w:b/>
                <w:sz w:val="16"/>
                <w:szCs w:val="16"/>
              </w:rPr>
            </w:pPr>
            <w:r w:rsidRPr="00037081">
              <w:rPr>
                <w:b/>
                <w:sz w:val="16"/>
                <w:szCs w:val="16"/>
              </w:rPr>
              <w:t>7. Dílčí etapa</w:t>
            </w:r>
          </w:p>
        </w:tc>
        <w:tc>
          <w:tcPr>
            <w:tcW w:w="3498" w:type="dxa"/>
          </w:tcPr>
          <w:p w14:paraId="45908E57"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9 měsíců od schválení ZP v CKMD</w:t>
            </w:r>
          </w:p>
        </w:tc>
        <w:tc>
          <w:tcPr>
            <w:tcW w:w="4558" w:type="dxa"/>
          </w:tcPr>
          <w:p w14:paraId="55B16C42"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Čistopis DUSP se zapracovanými připomínkami, s dokladovou částí, včetně čistopisu vizualizací</w:t>
            </w:r>
          </w:p>
        </w:tc>
        <w:tc>
          <w:tcPr>
            <w:tcW w:w="3361" w:type="dxa"/>
          </w:tcPr>
          <w:p w14:paraId="1292F2DA"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06326F4C"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56048724" w14:textId="77777777" w:rsidR="00037081" w:rsidRPr="00037081" w:rsidRDefault="00037081" w:rsidP="00037081">
            <w:pPr>
              <w:spacing w:before="40" w:after="40" w:line="240" w:lineRule="auto"/>
              <w:rPr>
                <w:b/>
                <w:sz w:val="16"/>
                <w:szCs w:val="16"/>
              </w:rPr>
            </w:pPr>
            <w:r w:rsidRPr="00037081">
              <w:rPr>
                <w:b/>
                <w:sz w:val="16"/>
                <w:szCs w:val="16"/>
              </w:rPr>
              <w:t>8. Dílčí etapa</w:t>
            </w:r>
          </w:p>
        </w:tc>
        <w:tc>
          <w:tcPr>
            <w:tcW w:w="3498" w:type="dxa"/>
          </w:tcPr>
          <w:p w14:paraId="06C141D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9 měsíců od schválení ZP v CKMD</w:t>
            </w:r>
          </w:p>
        </w:tc>
        <w:tc>
          <w:tcPr>
            <w:tcW w:w="4558" w:type="dxa"/>
          </w:tcPr>
          <w:p w14:paraId="3F071C0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Podání žádosti o společné povolení</w:t>
            </w:r>
          </w:p>
        </w:tc>
        <w:tc>
          <w:tcPr>
            <w:tcW w:w="3361" w:type="dxa"/>
          </w:tcPr>
          <w:p w14:paraId="0ECA6932"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Kopie žádosti předaná Objednateli, potvrzená podatelnou stavebního úřadu </w:t>
            </w:r>
          </w:p>
        </w:tc>
      </w:tr>
      <w:tr w:rsidR="00037081" w:rsidRPr="00037081" w14:paraId="247D76ED"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57E458B3" w14:textId="77777777" w:rsidR="00037081" w:rsidRPr="00037081" w:rsidRDefault="00037081" w:rsidP="00037081">
            <w:pPr>
              <w:spacing w:before="40" w:after="40" w:line="240" w:lineRule="auto"/>
              <w:rPr>
                <w:b/>
                <w:sz w:val="16"/>
                <w:szCs w:val="16"/>
              </w:rPr>
            </w:pPr>
            <w:r w:rsidRPr="00037081">
              <w:rPr>
                <w:b/>
                <w:sz w:val="16"/>
                <w:szCs w:val="16"/>
              </w:rPr>
              <w:t>9. Dílčí etapa</w:t>
            </w:r>
          </w:p>
        </w:tc>
        <w:tc>
          <w:tcPr>
            <w:tcW w:w="3498" w:type="dxa"/>
          </w:tcPr>
          <w:p w14:paraId="6E2BBDAA"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15 měsíců od schválení ZP v CKMD</w:t>
            </w:r>
          </w:p>
        </w:tc>
        <w:tc>
          <w:tcPr>
            <w:tcW w:w="4558" w:type="dxa"/>
          </w:tcPr>
          <w:p w14:paraId="1F181F84"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Návrh PDPS k připomínkám, náklady a oceněnými soupisy prací s výkazem výměr včetně všeobecného objektu ve struktuře dle VTP</w:t>
            </w:r>
          </w:p>
        </w:tc>
        <w:tc>
          <w:tcPr>
            <w:tcW w:w="3361" w:type="dxa"/>
          </w:tcPr>
          <w:p w14:paraId="7B7DCF0F"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Předávací protokol </w:t>
            </w:r>
          </w:p>
        </w:tc>
      </w:tr>
      <w:tr w:rsidR="00037081" w:rsidRPr="00037081" w14:paraId="158856EF"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7C481AF7" w14:textId="77777777" w:rsidR="00037081" w:rsidRPr="00037081" w:rsidRDefault="00037081" w:rsidP="00037081">
            <w:pPr>
              <w:spacing w:before="40" w:after="40" w:line="240" w:lineRule="auto"/>
              <w:rPr>
                <w:b/>
                <w:sz w:val="16"/>
                <w:szCs w:val="16"/>
              </w:rPr>
            </w:pPr>
            <w:r w:rsidRPr="00037081">
              <w:rPr>
                <w:b/>
                <w:sz w:val="16"/>
                <w:szCs w:val="16"/>
              </w:rPr>
              <w:t>10. Dílčí etapa</w:t>
            </w:r>
          </w:p>
        </w:tc>
        <w:tc>
          <w:tcPr>
            <w:tcW w:w="3498" w:type="dxa"/>
          </w:tcPr>
          <w:p w14:paraId="753F70C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18 měsíců od schválení ZP v CKMD</w:t>
            </w:r>
          </w:p>
        </w:tc>
        <w:tc>
          <w:tcPr>
            <w:tcW w:w="4558" w:type="dxa"/>
          </w:tcPr>
          <w:p w14:paraId="1DD5CC92"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 xml:space="preserve">Čistopis PDPS se zapracovanými připomínkami, s kompletní dokladovou částí, náklady a oceněnými soupisy prací s výkazem výměr včetně všeobecného objektu ve struktuře dle VTP, a návrhem ZTP na realizaci stavby </w:t>
            </w:r>
          </w:p>
        </w:tc>
        <w:tc>
          <w:tcPr>
            <w:tcW w:w="3361" w:type="dxa"/>
          </w:tcPr>
          <w:p w14:paraId="2E15CDE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Předávací protokol o kompletním provedení díla</w:t>
            </w:r>
          </w:p>
        </w:tc>
      </w:tr>
      <w:tr w:rsidR="00037081" w:rsidRPr="00037081" w14:paraId="27B6C1AF"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2A7BBDA8" w14:textId="77777777" w:rsidR="00037081" w:rsidRPr="00037081" w:rsidRDefault="00037081" w:rsidP="00037081">
            <w:pPr>
              <w:spacing w:before="40" w:after="40" w:line="240" w:lineRule="auto"/>
              <w:rPr>
                <w:b/>
                <w:sz w:val="16"/>
                <w:szCs w:val="16"/>
              </w:rPr>
            </w:pPr>
            <w:r w:rsidRPr="00037081">
              <w:rPr>
                <w:b/>
                <w:sz w:val="16"/>
                <w:szCs w:val="16"/>
              </w:rPr>
              <w:t>11. Dílčí etapa</w:t>
            </w:r>
          </w:p>
        </w:tc>
        <w:tc>
          <w:tcPr>
            <w:tcW w:w="3498" w:type="dxa"/>
          </w:tcPr>
          <w:p w14:paraId="68279DA9"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Do 3 měsíců od ukončení 8. Dílčí etapy</w:t>
            </w:r>
          </w:p>
        </w:tc>
        <w:tc>
          <w:tcPr>
            <w:tcW w:w="4558" w:type="dxa"/>
          </w:tcPr>
          <w:p w14:paraId="52D84F1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sz w:val="16"/>
                <w:szCs w:val="16"/>
              </w:rPr>
              <w:t>Nabytí právní moci společného povolení</w:t>
            </w:r>
          </w:p>
        </w:tc>
        <w:tc>
          <w:tcPr>
            <w:tcW w:w="3361" w:type="dxa"/>
          </w:tcPr>
          <w:p w14:paraId="4F5FC288"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37081">
              <w:rPr>
                <w:sz w:val="16"/>
                <w:szCs w:val="16"/>
              </w:rPr>
              <w:t>Předávací protokol</w:t>
            </w:r>
          </w:p>
        </w:tc>
      </w:tr>
      <w:tr w:rsidR="00037081" w:rsidRPr="00037081" w14:paraId="2D1D850A"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29312E18" w14:textId="77777777" w:rsidR="00037081" w:rsidRPr="00037081" w:rsidRDefault="00037081" w:rsidP="00037081">
            <w:pPr>
              <w:spacing w:before="40" w:after="40" w:line="240" w:lineRule="auto"/>
              <w:rPr>
                <w:b/>
                <w:sz w:val="16"/>
                <w:szCs w:val="16"/>
              </w:rPr>
            </w:pPr>
            <w:r w:rsidRPr="00037081">
              <w:rPr>
                <w:b/>
                <w:sz w:val="16"/>
                <w:szCs w:val="16"/>
              </w:rPr>
              <w:t>12. Dílčí etapa</w:t>
            </w:r>
          </w:p>
        </w:tc>
        <w:tc>
          <w:tcPr>
            <w:tcW w:w="3498" w:type="dxa"/>
          </w:tcPr>
          <w:p w14:paraId="5EC20830"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 xml:space="preserve">Předpoklad délky trvání 24 měsíců </w:t>
            </w:r>
          </w:p>
          <w:p w14:paraId="54C0FF7D"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37081">
              <w:rPr>
                <w:rFonts w:eastAsia="Times New Roman" w:cs="Times New Roman"/>
                <w:sz w:val="16"/>
                <w:szCs w:val="16"/>
              </w:rPr>
              <w:lastRenderedPageBreak/>
              <w:t>(v závislosti na zahájení a ukončení realizace stavby)</w:t>
            </w:r>
          </w:p>
        </w:tc>
        <w:tc>
          <w:tcPr>
            <w:tcW w:w="4558" w:type="dxa"/>
          </w:tcPr>
          <w:p w14:paraId="0B164763"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037081">
              <w:rPr>
                <w:rFonts w:eastAsia="Times New Roman" w:cs="Times New Roman"/>
                <w:sz w:val="16"/>
                <w:szCs w:val="16"/>
              </w:rPr>
              <w:lastRenderedPageBreak/>
              <w:t xml:space="preserve">Autorský dozor projektanta při realizaci Stavby; Zhotovitel se zavazuje provádět autorský dozor ode </w:t>
            </w:r>
            <w:r w:rsidRPr="00037081">
              <w:rPr>
                <w:rFonts w:eastAsia="Times New Roman" w:cs="Times New Roman"/>
                <w:sz w:val="16"/>
                <w:szCs w:val="16"/>
              </w:rPr>
              <w:lastRenderedPageBreak/>
              <w:t>dne zahájení realizace stavby do ukončení realizace stavby v předpokládané délce 24 měsíců.</w:t>
            </w:r>
          </w:p>
        </w:tc>
        <w:tc>
          <w:tcPr>
            <w:tcW w:w="3361" w:type="dxa"/>
          </w:tcPr>
          <w:p w14:paraId="70BD66C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37081">
              <w:rPr>
                <w:rFonts w:eastAsia="Times New Roman" w:cs="Times New Roman"/>
                <w:sz w:val="16"/>
                <w:szCs w:val="16"/>
              </w:rPr>
              <w:lastRenderedPageBreak/>
              <w:t xml:space="preserve">Výkaz poskytnutých služeb (1 x za čtvrtletí) - stručný popis výkonů a </w:t>
            </w:r>
            <w:r w:rsidRPr="00037081">
              <w:rPr>
                <w:rFonts w:eastAsia="Times New Roman" w:cs="Times New Roman"/>
                <w:sz w:val="16"/>
                <w:szCs w:val="16"/>
              </w:rPr>
              <w:lastRenderedPageBreak/>
              <w:t xml:space="preserve">specifikace výkonu autorského dozoru projektanta </w:t>
            </w:r>
          </w:p>
        </w:tc>
      </w:tr>
      <w:tr w:rsidR="00037081" w:rsidRPr="00037081" w14:paraId="782866D3" w14:textId="77777777" w:rsidTr="00823172">
        <w:tc>
          <w:tcPr>
            <w:cnfStyle w:val="001000000000" w:firstRow="0" w:lastRow="0" w:firstColumn="1" w:lastColumn="0" w:oddVBand="0" w:evenVBand="0" w:oddHBand="0" w:evenHBand="0" w:firstRowFirstColumn="0" w:firstRowLastColumn="0" w:lastRowFirstColumn="0" w:lastRowLastColumn="0"/>
            <w:tcW w:w="2245" w:type="dxa"/>
          </w:tcPr>
          <w:p w14:paraId="60859DE2" w14:textId="77777777" w:rsidR="00037081" w:rsidRPr="00037081" w:rsidRDefault="00037081" w:rsidP="00037081">
            <w:pPr>
              <w:spacing w:before="40" w:after="40" w:line="240" w:lineRule="auto"/>
              <w:rPr>
                <w:b/>
                <w:sz w:val="16"/>
                <w:szCs w:val="16"/>
              </w:rPr>
            </w:pPr>
            <w:r w:rsidRPr="00037081">
              <w:rPr>
                <w:b/>
                <w:sz w:val="16"/>
                <w:szCs w:val="16"/>
              </w:rPr>
              <w:lastRenderedPageBreak/>
              <w:t>Termín dokončení Díla</w:t>
            </w:r>
          </w:p>
        </w:tc>
        <w:tc>
          <w:tcPr>
            <w:tcW w:w="3498" w:type="dxa"/>
          </w:tcPr>
          <w:p w14:paraId="0106CB5C"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037081">
              <w:rPr>
                <w:rFonts w:eastAsia="Times New Roman" w:cs="Times New Roman"/>
                <w:sz w:val="16"/>
                <w:szCs w:val="16"/>
                <w:u w:val="single"/>
              </w:rPr>
              <w:t>předpoklad do 01/2026</w:t>
            </w:r>
          </w:p>
          <w:p w14:paraId="7CB43D3E"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037081">
              <w:rPr>
                <w:rFonts w:eastAsia="Times New Roman" w:cs="Times New Roman"/>
                <w:sz w:val="16"/>
                <w:szCs w:val="16"/>
              </w:rPr>
              <w:t>(v závislosti na zahájení stavby)</w:t>
            </w:r>
          </w:p>
        </w:tc>
        <w:tc>
          <w:tcPr>
            <w:tcW w:w="4558" w:type="dxa"/>
          </w:tcPr>
          <w:p w14:paraId="299E75E7"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61" w:type="dxa"/>
          </w:tcPr>
          <w:p w14:paraId="3F1DE008" w14:textId="77777777" w:rsidR="00037081" w:rsidRPr="00037081" w:rsidRDefault="00037081" w:rsidP="0003708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37081">
              <w:rPr>
                <w:rFonts w:eastAsia="Times New Roman" w:cs="Times New Roman"/>
                <w:sz w:val="16"/>
                <w:szCs w:val="16"/>
              </w:rPr>
              <w:t>Po ukončení přejímacího řízení Stavby a předložení výkazu poskytnutých služeb (o výkonu autorského dozoru projektanta)</w:t>
            </w:r>
          </w:p>
        </w:tc>
      </w:tr>
    </w:tbl>
    <w:p w14:paraId="71B44672" w14:textId="16DEAEEE" w:rsidR="00037081" w:rsidRPr="00037081" w:rsidRDefault="00037081" w:rsidP="00037081">
      <w:pPr>
        <w:pStyle w:val="Nadpis2-2"/>
        <w:sectPr w:rsidR="00037081" w:rsidRPr="00037081"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p>
    <w:p w14:paraId="0E7613B9" w14:textId="5A520E3C" w:rsidR="00502690" w:rsidRPr="00B26902" w:rsidRDefault="00EC707C" w:rsidP="00037081">
      <w:pPr>
        <w:pStyle w:val="Nadpisbezsl1-1"/>
      </w:pPr>
      <w:r>
        <w:lastRenderedPageBreak/>
        <w:t>Příloha č. 6</w:t>
      </w:r>
      <w:r w:rsidR="00D04FBB">
        <w:t xml:space="preserve"> – osoby za objednatele </w:t>
      </w:r>
    </w:p>
    <w:p w14:paraId="62DF5C13" w14:textId="77777777" w:rsidR="00502690" w:rsidRPr="00B26902" w:rsidRDefault="00502690" w:rsidP="00F762A8">
      <w:pPr>
        <w:pStyle w:val="Nadpisbezsl1-2"/>
      </w:pPr>
      <w:r>
        <w:t>Oprávněné osoby</w:t>
      </w:r>
    </w:p>
    <w:p w14:paraId="2DDC23C3" w14:textId="77777777" w:rsidR="00817F98" w:rsidRDefault="00817F98" w:rsidP="00817F98">
      <w:pPr>
        <w:pStyle w:val="Nadpisbezsl1-2"/>
      </w:pPr>
      <w:r>
        <w:t>Za Objednatele</w:t>
      </w:r>
    </w:p>
    <w:p w14:paraId="7154C807"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B92BF2" w:rsidRPr="00F95FBD" w14:paraId="64403789" w14:textId="77777777" w:rsidTr="00B92B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8AACBA" w14:textId="77777777" w:rsidR="00B92BF2" w:rsidRPr="00F95FBD" w:rsidRDefault="00B92BF2" w:rsidP="00037081">
            <w:pPr>
              <w:pStyle w:val="Tabulka"/>
              <w:rPr>
                <w:rStyle w:val="Nadpisvtabulce"/>
              </w:rPr>
            </w:pPr>
            <w:r w:rsidRPr="00F95FBD">
              <w:rPr>
                <w:rStyle w:val="Nadpisvtabulce"/>
              </w:rPr>
              <w:t>Jméno a příjmení</w:t>
            </w:r>
          </w:p>
        </w:tc>
        <w:tc>
          <w:tcPr>
            <w:tcW w:w="5812" w:type="dxa"/>
            <w:shd w:val="clear" w:color="auto" w:fill="auto"/>
          </w:tcPr>
          <w:p w14:paraId="3DE7D26B" w14:textId="067B7878" w:rsidR="00B92BF2" w:rsidRPr="00FB4272" w:rsidRDefault="00B92BF2" w:rsidP="0003708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329C1">
              <w:t>JUDr. Richard Cihlář</w:t>
            </w:r>
          </w:p>
        </w:tc>
      </w:tr>
      <w:tr w:rsidR="00B92BF2" w:rsidRPr="00F95FBD" w14:paraId="7C9596D6" w14:textId="77777777" w:rsidTr="00B92BF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F75A3" w14:textId="77777777" w:rsidR="00B92BF2" w:rsidRPr="00F95FBD" w:rsidRDefault="00B92BF2" w:rsidP="00037081">
            <w:pPr>
              <w:pStyle w:val="Tabulka"/>
            </w:pPr>
            <w:r w:rsidRPr="00F95FBD">
              <w:t>Adresa</w:t>
            </w:r>
          </w:p>
        </w:tc>
        <w:tc>
          <w:tcPr>
            <w:tcW w:w="5812" w:type="dxa"/>
            <w:shd w:val="clear" w:color="auto" w:fill="auto"/>
          </w:tcPr>
          <w:p w14:paraId="49C94798" w14:textId="77777777" w:rsidR="00B92BF2" w:rsidRPr="007329C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7329C1">
              <w:t>Správa železnic, státní organizace</w:t>
            </w:r>
          </w:p>
          <w:p w14:paraId="49CC6E4E" w14:textId="77777777" w:rsidR="00B92BF2" w:rsidRPr="007329C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7329C1">
              <w:t>Stavební správa západ</w:t>
            </w:r>
          </w:p>
          <w:p w14:paraId="2EA1A3E2" w14:textId="42B0893E"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Sokolovská 278/1955, 190 00 Praha 9</w:t>
            </w:r>
          </w:p>
        </w:tc>
      </w:tr>
      <w:tr w:rsidR="00B92BF2" w:rsidRPr="00F95FBD" w14:paraId="72604BEB" w14:textId="77777777" w:rsidTr="00B92BF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C88E60" w14:textId="77777777" w:rsidR="00B92BF2" w:rsidRPr="00F95FBD" w:rsidRDefault="00B92BF2" w:rsidP="00037081">
            <w:pPr>
              <w:pStyle w:val="Tabulka"/>
            </w:pPr>
            <w:r w:rsidRPr="00F95FBD">
              <w:t>E-mail</w:t>
            </w:r>
          </w:p>
        </w:tc>
        <w:tc>
          <w:tcPr>
            <w:tcW w:w="5812" w:type="dxa"/>
            <w:shd w:val="clear" w:color="auto" w:fill="auto"/>
          </w:tcPr>
          <w:p w14:paraId="098DE060" w14:textId="77777777" w:rsidR="00B92BF2" w:rsidRPr="007329C1" w:rsidRDefault="00B92BF2" w:rsidP="00037081">
            <w:pPr>
              <w:pStyle w:val="Tabulka"/>
              <w:cnfStyle w:val="000000000000" w:firstRow="0" w:lastRow="0" w:firstColumn="0" w:lastColumn="0" w:oddVBand="0" w:evenVBand="0" w:oddHBand="0" w:evenHBand="0" w:firstRowFirstColumn="0" w:firstRowLastColumn="0" w:lastRowFirstColumn="0" w:lastRowLastColumn="0"/>
            </w:pPr>
          </w:p>
          <w:p w14:paraId="7848DF98" w14:textId="22E575FA"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CihlarR@spravazeleznic.cz</w:t>
            </w:r>
          </w:p>
        </w:tc>
      </w:tr>
      <w:tr w:rsidR="00B92BF2" w:rsidRPr="00F95FBD" w14:paraId="031C01B2" w14:textId="77777777" w:rsidTr="00B92BF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4D5AD9" w14:textId="77777777" w:rsidR="00B92BF2" w:rsidRPr="00F95FBD" w:rsidRDefault="00B92BF2" w:rsidP="00037081">
            <w:pPr>
              <w:pStyle w:val="Tabulka"/>
            </w:pPr>
            <w:r w:rsidRPr="00F95FBD">
              <w:t>Telefon</w:t>
            </w:r>
          </w:p>
        </w:tc>
        <w:tc>
          <w:tcPr>
            <w:tcW w:w="5812" w:type="dxa"/>
            <w:shd w:val="clear" w:color="auto" w:fill="auto"/>
          </w:tcPr>
          <w:p w14:paraId="63E9A53E" w14:textId="57EBCD03"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rPr>
                <w:color w:val="000000"/>
              </w:rPr>
              <w:t>+420 702 163 402</w:t>
            </w:r>
          </w:p>
        </w:tc>
      </w:tr>
    </w:tbl>
    <w:p w14:paraId="6479C348" w14:textId="77777777" w:rsidR="00817F98" w:rsidRPr="00F95FBD" w:rsidRDefault="00817F98" w:rsidP="00817F98">
      <w:pPr>
        <w:pStyle w:val="Textbezodsazen"/>
      </w:pPr>
    </w:p>
    <w:p w14:paraId="2E459526"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92BF2" w:rsidRPr="00F95FBD" w14:paraId="17472DC8" w14:textId="77777777" w:rsidTr="00B92B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7A42D" w14:textId="77777777" w:rsidR="00B92BF2" w:rsidRPr="006D465A" w:rsidRDefault="00B92BF2" w:rsidP="00037081">
            <w:pPr>
              <w:pStyle w:val="Tabulka"/>
              <w:rPr>
                <w:rStyle w:val="Nadpisvtabulce"/>
              </w:rPr>
            </w:pPr>
            <w:r w:rsidRPr="006D465A">
              <w:rPr>
                <w:rStyle w:val="Nadpisvtabulce"/>
              </w:rPr>
              <w:t>Jméno a příjmení</w:t>
            </w:r>
          </w:p>
        </w:tc>
        <w:tc>
          <w:tcPr>
            <w:tcW w:w="5812" w:type="dxa"/>
            <w:shd w:val="clear" w:color="auto" w:fill="auto"/>
          </w:tcPr>
          <w:p w14:paraId="000A9199" w14:textId="52F22094" w:rsidR="00B92BF2" w:rsidRPr="00FB4272" w:rsidRDefault="00B92BF2" w:rsidP="0003708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23B9C">
              <w:t>Ing. Bc. Michal Kámen</w:t>
            </w:r>
          </w:p>
        </w:tc>
      </w:tr>
      <w:tr w:rsidR="00B92BF2" w:rsidRPr="00F95FBD" w14:paraId="5CF26D54"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B41BEA" w14:textId="77777777" w:rsidR="00B92BF2" w:rsidRPr="00F95FBD" w:rsidRDefault="00B92BF2" w:rsidP="00037081">
            <w:pPr>
              <w:pStyle w:val="Tabulka"/>
            </w:pPr>
            <w:r w:rsidRPr="00F95FBD">
              <w:t>Adresa</w:t>
            </w:r>
          </w:p>
        </w:tc>
        <w:tc>
          <w:tcPr>
            <w:tcW w:w="5812" w:type="dxa"/>
            <w:shd w:val="clear" w:color="auto" w:fill="auto"/>
          </w:tcPr>
          <w:p w14:paraId="2DD8BE02" w14:textId="77777777" w:rsidR="00B92BF2" w:rsidRPr="0003708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037081">
              <w:t>Správa železnic, státní organizace</w:t>
            </w:r>
          </w:p>
          <w:p w14:paraId="6EFE304F" w14:textId="77777777" w:rsidR="00B92BF2" w:rsidRPr="0003708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037081">
              <w:t>Stavební správa západ</w:t>
            </w:r>
          </w:p>
          <w:p w14:paraId="289041E2" w14:textId="77777777" w:rsidR="00B92BF2" w:rsidRPr="00C23B9C"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C23B9C">
              <w:t>Sokolovská 1955/278, 190 00 Praha 9</w:t>
            </w:r>
          </w:p>
          <w:p w14:paraId="45FD1E96" w14:textId="413C4641"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Pracoviště: Nádražní 12, 37001 České Budějovice</w:t>
            </w:r>
          </w:p>
        </w:tc>
      </w:tr>
      <w:tr w:rsidR="00B92BF2" w:rsidRPr="00F95FBD" w14:paraId="70552109"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922E7" w14:textId="77777777" w:rsidR="00B92BF2" w:rsidRPr="00F95FBD" w:rsidRDefault="00B92BF2" w:rsidP="00037081">
            <w:pPr>
              <w:pStyle w:val="Tabulka"/>
            </w:pPr>
            <w:r w:rsidRPr="00F95FBD">
              <w:t>E-mail</w:t>
            </w:r>
          </w:p>
        </w:tc>
        <w:tc>
          <w:tcPr>
            <w:tcW w:w="5812" w:type="dxa"/>
            <w:shd w:val="clear" w:color="auto" w:fill="auto"/>
          </w:tcPr>
          <w:p w14:paraId="6BBF4FBC" w14:textId="40600C92"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kamen@spravazeleznic.cz</w:t>
            </w:r>
          </w:p>
        </w:tc>
      </w:tr>
      <w:tr w:rsidR="00B92BF2" w:rsidRPr="00F95FBD" w14:paraId="38BC7138"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15786" w14:textId="77777777" w:rsidR="00B92BF2" w:rsidRPr="00F95FBD" w:rsidRDefault="00B92BF2" w:rsidP="00037081">
            <w:pPr>
              <w:pStyle w:val="Tabulka"/>
            </w:pPr>
            <w:r w:rsidRPr="00F95FBD">
              <w:t>Telefon</w:t>
            </w:r>
          </w:p>
        </w:tc>
        <w:tc>
          <w:tcPr>
            <w:tcW w:w="5812" w:type="dxa"/>
            <w:shd w:val="clear" w:color="auto" w:fill="auto"/>
          </w:tcPr>
          <w:p w14:paraId="5D4781B2" w14:textId="3FCF1887" w:rsidR="00B92BF2" w:rsidRPr="00FB4272" w:rsidRDefault="00B92BF2" w:rsidP="0003708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3B9C">
              <w:t>+420 702 239 717</w:t>
            </w:r>
          </w:p>
        </w:tc>
      </w:tr>
    </w:tbl>
    <w:p w14:paraId="305040B2" w14:textId="77777777" w:rsidR="00817F98" w:rsidRPr="00F95FBD" w:rsidRDefault="00817F98" w:rsidP="00817F98">
      <w:pPr>
        <w:pStyle w:val="Textbezodsazen"/>
      </w:pPr>
    </w:p>
    <w:p w14:paraId="11CEADDB"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B92BF2" w:rsidRPr="00F95FBD" w14:paraId="258BD169" w14:textId="77777777" w:rsidTr="00B92B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F05F15" w14:textId="77777777" w:rsidR="00B92BF2" w:rsidRPr="006D465A" w:rsidRDefault="00B92BF2" w:rsidP="00037081">
            <w:pPr>
              <w:pStyle w:val="Tabulka"/>
              <w:rPr>
                <w:rStyle w:val="Nadpisvtabulce"/>
              </w:rPr>
            </w:pPr>
            <w:r w:rsidRPr="006D465A">
              <w:rPr>
                <w:rStyle w:val="Nadpisvtabulce"/>
              </w:rPr>
              <w:t>Jméno a příjmení</w:t>
            </w:r>
          </w:p>
        </w:tc>
        <w:tc>
          <w:tcPr>
            <w:tcW w:w="5812" w:type="dxa"/>
            <w:shd w:val="clear" w:color="auto" w:fill="auto"/>
          </w:tcPr>
          <w:p w14:paraId="6F6608D2" w14:textId="6798D213" w:rsidR="00B92BF2" w:rsidRPr="00FB4272" w:rsidRDefault="00B92BF2" w:rsidP="00037081">
            <w:pPr>
              <w:cnfStyle w:val="100000000000" w:firstRow="1" w:lastRow="0" w:firstColumn="0" w:lastColumn="0" w:oddVBand="0" w:evenVBand="0" w:oddHBand="0" w:evenHBand="0" w:firstRowFirstColumn="0" w:firstRowLastColumn="0" w:lastRowFirstColumn="0" w:lastRowLastColumn="0"/>
              <w:rPr>
                <w:highlight w:val="green"/>
              </w:rPr>
            </w:pPr>
            <w:r w:rsidRPr="00037081">
              <w:rPr>
                <w:sz w:val="18"/>
              </w:rPr>
              <w:t>Ing. Martin Šesták</w:t>
            </w:r>
          </w:p>
        </w:tc>
      </w:tr>
      <w:tr w:rsidR="00B92BF2" w:rsidRPr="00F95FBD" w14:paraId="29A7481A"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D7C9C" w14:textId="77777777" w:rsidR="00B92BF2" w:rsidRPr="00F95FBD" w:rsidRDefault="00B92BF2" w:rsidP="00037081">
            <w:pPr>
              <w:pStyle w:val="Tabulka"/>
            </w:pPr>
            <w:r w:rsidRPr="00F95FBD">
              <w:t>Adresa</w:t>
            </w:r>
          </w:p>
        </w:tc>
        <w:tc>
          <w:tcPr>
            <w:tcW w:w="5812" w:type="dxa"/>
            <w:shd w:val="clear" w:color="auto" w:fill="auto"/>
          </w:tcPr>
          <w:p w14:paraId="6CC0214E" w14:textId="77777777" w:rsidR="00B92BF2" w:rsidRPr="00037081" w:rsidRDefault="00B92BF2" w:rsidP="00037081">
            <w:pPr>
              <w:pStyle w:val="Bezmezer"/>
              <w:cnfStyle w:val="000000000000" w:firstRow="0" w:lastRow="0" w:firstColumn="0" w:lastColumn="0" w:oddVBand="0" w:evenVBand="0" w:oddHBand="0" w:evenHBand="0" w:firstRowFirstColumn="0" w:firstRowLastColumn="0" w:lastRowFirstColumn="0" w:lastRowLastColumn="0"/>
            </w:pPr>
            <w:r w:rsidRPr="00037081">
              <w:t>Správa železnic, státní organizace</w:t>
            </w:r>
          </w:p>
          <w:p w14:paraId="21CA9796" w14:textId="77777777" w:rsidR="00B92BF2" w:rsidRPr="00037081" w:rsidRDefault="00B92BF2" w:rsidP="00037081">
            <w:pPr>
              <w:pStyle w:val="Bezmezer"/>
              <w:cnfStyle w:val="000000000000" w:firstRow="0" w:lastRow="0" w:firstColumn="0" w:lastColumn="0" w:oddVBand="0" w:evenVBand="0" w:oddHBand="0" w:evenHBand="0" w:firstRowFirstColumn="0" w:firstRowLastColumn="0" w:lastRowFirstColumn="0" w:lastRowLastColumn="0"/>
            </w:pPr>
            <w:r w:rsidRPr="00037081">
              <w:t>Stavební správa západ</w:t>
            </w:r>
          </w:p>
          <w:p w14:paraId="52BD65E7" w14:textId="74261ED8"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sidRPr="00037081">
              <w:t>Sokolovská 1955/248, 190 00</w:t>
            </w:r>
            <w:r w:rsidRPr="00825261">
              <w:t xml:space="preserve"> Praha 9</w:t>
            </w:r>
          </w:p>
        </w:tc>
      </w:tr>
      <w:tr w:rsidR="00B92BF2" w:rsidRPr="00F95FBD" w14:paraId="350F6175"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5E929" w14:textId="77777777" w:rsidR="00B92BF2" w:rsidRPr="00F95FBD" w:rsidRDefault="00B92BF2" w:rsidP="00037081">
            <w:pPr>
              <w:pStyle w:val="Tabulka"/>
            </w:pPr>
            <w:r w:rsidRPr="00F95FBD">
              <w:t>E-mail</w:t>
            </w:r>
          </w:p>
        </w:tc>
        <w:tc>
          <w:tcPr>
            <w:tcW w:w="5812" w:type="dxa"/>
            <w:shd w:val="clear" w:color="auto" w:fill="auto"/>
          </w:tcPr>
          <w:p w14:paraId="2D2382F8" w14:textId="757A3E00"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sidRPr="00825261">
              <w:rPr>
                <w:sz w:val="18"/>
              </w:rPr>
              <w:t>sestakm@spravazeleznic.cz</w:t>
            </w:r>
          </w:p>
        </w:tc>
      </w:tr>
      <w:tr w:rsidR="00B92BF2" w:rsidRPr="00F95FBD" w14:paraId="3AC73840"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A9D19" w14:textId="77777777" w:rsidR="00B92BF2" w:rsidRPr="00F95FBD" w:rsidRDefault="00B92BF2" w:rsidP="00037081">
            <w:pPr>
              <w:pStyle w:val="Tabulka"/>
            </w:pPr>
            <w:r w:rsidRPr="00F95FBD">
              <w:t>Telefon</w:t>
            </w:r>
          </w:p>
        </w:tc>
        <w:tc>
          <w:tcPr>
            <w:tcW w:w="5812" w:type="dxa"/>
            <w:shd w:val="clear" w:color="auto" w:fill="auto"/>
          </w:tcPr>
          <w:p w14:paraId="0AFCD5CA" w14:textId="6DA977D0"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Pr>
                <w:sz w:val="18"/>
              </w:rPr>
              <w:t>+</w:t>
            </w:r>
            <w:r w:rsidRPr="00825261">
              <w:rPr>
                <w:sz w:val="18"/>
              </w:rPr>
              <w:t>420</w:t>
            </w:r>
            <w:r>
              <w:rPr>
                <w:sz w:val="18"/>
              </w:rPr>
              <w:t> 602 708 920</w:t>
            </w:r>
          </w:p>
        </w:tc>
      </w:tr>
    </w:tbl>
    <w:p w14:paraId="07C5B23D" w14:textId="77777777" w:rsidR="00817F98" w:rsidRPr="00F95FBD" w:rsidRDefault="00817F98" w:rsidP="00817F98">
      <w:pPr>
        <w:pStyle w:val="Textbezodsazen"/>
      </w:pPr>
    </w:p>
    <w:p w14:paraId="4653907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B92BF2" w:rsidRPr="00F95FBD" w14:paraId="7D7523EE" w14:textId="77777777" w:rsidTr="00B92B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A4249" w14:textId="77777777" w:rsidR="00B92BF2" w:rsidRPr="00F95FBD" w:rsidRDefault="00B92BF2" w:rsidP="00037081">
            <w:pPr>
              <w:pStyle w:val="Tabulka"/>
              <w:rPr>
                <w:rStyle w:val="Nadpisvtabulce"/>
              </w:rPr>
            </w:pPr>
            <w:r w:rsidRPr="00F95FBD">
              <w:rPr>
                <w:rStyle w:val="Nadpisvtabulce"/>
              </w:rPr>
              <w:t>Jméno a příjmení</w:t>
            </w:r>
          </w:p>
        </w:tc>
        <w:tc>
          <w:tcPr>
            <w:tcW w:w="5812" w:type="dxa"/>
            <w:shd w:val="clear" w:color="auto" w:fill="auto"/>
          </w:tcPr>
          <w:p w14:paraId="72706AA6" w14:textId="79BDB1D5" w:rsidR="00B92BF2" w:rsidRPr="00FB4272" w:rsidRDefault="00B92BF2" w:rsidP="00037081">
            <w:pPr>
              <w:cnfStyle w:val="100000000000" w:firstRow="1" w:lastRow="0" w:firstColumn="0" w:lastColumn="0" w:oddVBand="0" w:evenVBand="0" w:oddHBand="0" w:evenHBand="0" w:firstRowFirstColumn="0" w:firstRowLastColumn="0" w:lastRowFirstColumn="0" w:lastRowLastColumn="0"/>
              <w:rPr>
                <w:highlight w:val="green"/>
              </w:rPr>
            </w:pPr>
            <w:r w:rsidRPr="001C5864">
              <w:rPr>
                <w:sz w:val="18"/>
              </w:rPr>
              <w:t>Ing. Rudolf Křížek</w:t>
            </w:r>
          </w:p>
        </w:tc>
      </w:tr>
      <w:tr w:rsidR="00B92BF2" w:rsidRPr="00F95FBD" w14:paraId="530D9F9E"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F04CD6" w14:textId="77777777" w:rsidR="00B92BF2" w:rsidRPr="00F95FBD" w:rsidRDefault="00B92BF2" w:rsidP="00037081">
            <w:pPr>
              <w:pStyle w:val="Tabulka"/>
            </w:pPr>
            <w:r w:rsidRPr="00F95FBD">
              <w:t>Adresa</w:t>
            </w:r>
          </w:p>
        </w:tc>
        <w:tc>
          <w:tcPr>
            <w:tcW w:w="5812" w:type="dxa"/>
            <w:shd w:val="clear" w:color="auto" w:fill="auto"/>
          </w:tcPr>
          <w:p w14:paraId="7D5C23E6" w14:textId="77777777" w:rsidR="00B92BF2" w:rsidRPr="0003708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037081">
              <w:t>Správa železnic, státní organizace</w:t>
            </w:r>
          </w:p>
          <w:p w14:paraId="52DA2192" w14:textId="77777777" w:rsidR="00B92BF2" w:rsidRPr="00037081" w:rsidRDefault="00B92BF2" w:rsidP="00037081">
            <w:pPr>
              <w:pStyle w:val="Tabulka"/>
              <w:cnfStyle w:val="000000000000" w:firstRow="0" w:lastRow="0" w:firstColumn="0" w:lastColumn="0" w:oddVBand="0" w:evenVBand="0" w:oddHBand="0" w:evenHBand="0" w:firstRowFirstColumn="0" w:firstRowLastColumn="0" w:lastRowFirstColumn="0" w:lastRowLastColumn="0"/>
            </w:pPr>
            <w:r w:rsidRPr="00037081">
              <w:t>Správa železniční geodézie Praha</w:t>
            </w:r>
          </w:p>
          <w:p w14:paraId="1546B0FD" w14:textId="77777777" w:rsidR="00B92BF2" w:rsidRPr="00037081" w:rsidRDefault="00B92BF2" w:rsidP="00037081">
            <w:pPr>
              <w:pStyle w:val="Bezmezer"/>
              <w:cnfStyle w:val="000000000000" w:firstRow="0" w:lastRow="0" w:firstColumn="0" w:lastColumn="0" w:oddVBand="0" w:evenVBand="0" w:oddHBand="0" w:evenHBand="0" w:firstRowFirstColumn="0" w:firstRowLastColumn="0" w:lastRowFirstColumn="0" w:lastRowLastColumn="0"/>
            </w:pPr>
            <w:r w:rsidRPr="00037081">
              <w:t>Regionální pracoviště České Budějovice</w:t>
            </w:r>
          </w:p>
          <w:p w14:paraId="043237CA" w14:textId="5400904F"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sidRPr="001C5864">
              <w:t xml:space="preserve">Lannova tř. 205/16, </w:t>
            </w:r>
            <w:proofErr w:type="gramStart"/>
            <w:r w:rsidRPr="001C5864">
              <w:t>370 01  České</w:t>
            </w:r>
            <w:proofErr w:type="gramEnd"/>
            <w:r w:rsidRPr="001C5864">
              <w:t xml:space="preserve"> Budějovice</w:t>
            </w:r>
          </w:p>
        </w:tc>
      </w:tr>
      <w:tr w:rsidR="00B92BF2" w:rsidRPr="00F95FBD" w14:paraId="73BF66C3"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B14571" w14:textId="77777777" w:rsidR="00B92BF2" w:rsidRPr="00F95FBD" w:rsidRDefault="00B92BF2" w:rsidP="00037081">
            <w:pPr>
              <w:pStyle w:val="Tabulka"/>
            </w:pPr>
            <w:r w:rsidRPr="00F95FBD">
              <w:t>E-mail</w:t>
            </w:r>
          </w:p>
        </w:tc>
        <w:tc>
          <w:tcPr>
            <w:tcW w:w="5812" w:type="dxa"/>
            <w:shd w:val="clear" w:color="auto" w:fill="auto"/>
          </w:tcPr>
          <w:p w14:paraId="426867AC" w14:textId="34ACFB98"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sidRPr="001C5864">
              <w:rPr>
                <w:sz w:val="18"/>
              </w:rPr>
              <w:t>krizekr@spravazeleznic.cz</w:t>
            </w:r>
          </w:p>
        </w:tc>
      </w:tr>
      <w:tr w:rsidR="00B92BF2" w:rsidRPr="00F95FBD" w14:paraId="68E7C177" w14:textId="77777777" w:rsidTr="00B92BF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649D1" w14:textId="77777777" w:rsidR="00B92BF2" w:rsidRPr="00F95FBD" w:rsidRDefault="00B92BF2" w:rsidP="00037081">
            <w:pPr>
              <w:pStyle w:val="Tabulka"/>
            </w:pPr>
            <w:r w:rsidRPr="00F95FBD">
              <w:lastRenderedPageBreak/>
              <w:t>Telefon</w:t>
            </w:r>
          </w:p>
        </w:tc>
        <w:tc>
          <w:tcPr>
            <w:tcW w:w="5812" w:type="dxa"/>
            <w:shd w:val="clear" w:color="auto" w:fill="auto"/>
          </w:tcPr>
          <w:p w14:paraId="42757CE3" w14:textId="6B3CC856" w:rsidR="00B92BF2" w:rsidRPr="00FB4272" w:rsidRDefault="00B92BF2" w:rsidP="00037081">
            <w:pPr>
              <w:cnfStyle w:val="000000000000" w:firstRow="0" w:lastRow="0" w:firstColumn="0" w:lastColumn="0" w:oddVBand="0" w:evenVBand="0" w:oddHBand="0" w:evenHBand="0" w:firstRowFirstColumn="0" w:firstRowLastColumn="0" w:lastRowFirstColumn="0" w:lastRowLastColumn="0"/>
              <w:rPr>
                <w:highlight w:val="green"/>
              </w:rPr>
            </w:pPr>
            <w:r w:rsidRPr="00CB5C1D">
              <w:rPr>
                <w:sz w:val="18"/>
              </w:rPr>
              <w:t xml:space="preserve">+420 725 934 887 </w:t>
            </w:r>
          </w:p>
        </w:tc>
      </w:tr>
    </w:tbl>
    <w:p w14:paraId="1DF5CE52"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612FAE1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8DC54"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B2979BA"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68D73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74455"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4C455AC1"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BB76AEB"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98E06B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A0E67A" w14:textId="77777777" w:rsidR="00817F98" w:rsidRPr="000C2B01" w:rsidRDefault="00817F98" w:rsidP="00817F98">
            <w:pPr>
              <w:pStyle w:val="Tabulka"/>
            </w:pPr>
            <w:r w:rsidRPr="000C2B01">
              <w:t>E-mail</w:t>
            </w:r>
          </w:p>
        </w:tc>
        <w:tc>
          <w:tcPr>
            <w:tcW w:w="5812" w:type="dxa"/>
            <w:shd w:val="clear" w:color="auto" w:fill="auto"/>
          </w:tcPr>
          <w:p w14:paraId="46B6B016"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4759C7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3B82E" w14:textId="77777777" w:rsidR="00817F98" w:rsidRPr="000C2B01" w:rsidRDefault="00817F98" w:rsidP="00817F98">
            <w:pPr>
              <w:pStyle w:val="Tabulka"/>
            </w:pPr>
            <w:r w:rsidRPr="000C2B01">
              <w:t>Telefon</w:t>
            </w:r>
          </w:p>
        </w:tc>
        <w:tc>
          <w:tcPr>
            <w:tcW w:w="5812" w:type="dxa"/>
            <w:shd w:val="clear" w:color="auto" w:fill="auto"/>
          </w:tcPr>
          <w:p w14:paraId="0BDD6434"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A52E40E" w14:textId="77777777" w:rsidR="00817F98" w:rsidRDefault="00817F98" w:rsidP="00817F98">
      <w:pPr>
        <w:pStyle w:val="Textbezodsazen"/>
      </w:pPr>
    </w:p>
    <w:p w14:paraId="3903CC19" w14:textId="77777777" w:rsidR="00817F98" w:rsidRDefault="00817F98" w:rsidP="00817F98">
      <w:pPr>
        <w:pStyle w:val="Nadpisbezsl1-2"/>
        <w:tabs>
          <w:tab w:val="left" w:pos="2292"/>
        </w:tabs>
      </w:pPr>
      <w:r>
        <w:t>Za Zhotovitele</w:t>
      </w:r>
      <w:r>
        <w:tab/>
      </w:r>
    </w:p>
    <w:p w14:paraId="61B99AD8"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876406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519732F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91E43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6ED1DA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5B1C78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8AD00D" w14:textId="77777777" w:rsidR="00817F98" w:rsidRPr="00F95FBD" w:rsidRDefault="00817F98" w:rsidP="00817F98">
            <w:pPr>
              <w:pStyle w:val="Tabulka"/>
            </w:pPr>
            <w:r w:rsidRPr="00F95FBD">
              <w:t>Adresa</w:t>
            </w:r>
          </w:p>
        </w:tc>
        <w:tc>
          <w:tcPr>
            <w:tcW w:w="5812" w:type="dxa"/>
            <w:shd w:val="clear" w:color="auto" w:fill="auto"/>
          </w:tcPr>
          <w:p w14:paraId="585C3D8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EDD8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404B33" w14:textId="77777777" w:rsidR="00817F98" w:rsidRPr="00F95FBD" w:rsidRDefault="00817F98" w:rsidP="00817F98">
            <w:pPr>
              <w:pStyle w:val="Tabulka"/>
            </w:pPr>
            <w:r w:rsidRPr="00F95FBD">
              <w:t>E-mail</w:t>
            </w:r>
          </w:p>
        </w:tc>
        <w:tc>
          <w:tcPr>
            <w:tcW w:w="5812" w:type="dxa"/>
            <w:shd w:val="clear" w:color="auto" w:fill="auto"/>
          </w:tcPr>
          <w:p w14:paraId="6D91D6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9999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5CF2DD" w14:textId="77777777" w:rsidR="00817F98" w:rsidRPr="00F95FBD" w:rsidRDefault="00817F98" w:rsidP="00817F98">
            <w:pPr>
              <w:pStyle w:val="Tabulka"/>
            </w:pPr>
            <w:r w:rsidRPr="00F95FBD">
              <w:t>Telefon</w:t>
            </w:r>
          </w:p>
        </w:tc>
        <w:tc>
          <w:tcPr>
            <w:tcW w:w="5812" w:type="dxa"/>
            <w:shd w:val="clear" w:color="auto" w:fill="auto"/>
          </w:tcPr>
          <w:p w14:paraId="7FDE060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9CD9B4" w14:textId="77777777" w:rsidR="00817F98" w:rsidRPr="00F95FBD" w:rsidRDefault="00817F98" w:rsidP="00817F98">
      <w:pPr>
        <w:pStyle w:val="Textbezodsazen"/>
      </w:pPr>
    </w:p>
    <w:p w14:paraId="3A589739"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3D4C7EE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E2E76"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C394D04"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34B0D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C2AEC" w14:textId="77777777" w:rsidR="00817F98" w:rsidRPr="00F95FBD" w:rsidRDefault="00817F98" w:rsidP="00817F98">
            <w:pPr>
              <w:pStyle w:val="Tabulka"/>
              <w:keepNext/>
            </w:pPr>
            <w:r w:rsidRPr="00F95FBD">
              <w:t>Adresa</w:t>
            </w:r>
          </w:p>
        </w:tc>
        <w:tc>
          <w:tcPr>
            <w:tcW w:w="5812" w:type="dxa"/>
            <w:shd w:val="clear" w:color="auto" w:fill="auto"/>
          </w:tcPr>
          <w:p w14:paraId="79F7678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045EA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7D8B8" w14:textId="77777777" w:rsidR="00817F98" w:rsidRPr="00F95FBD" w:rsidRDefault="00817F98" w:rsidP="00817F98">
            <w:pPr>
              <w:pStyle w:val="Tabulka"/>
              <w:keepNext/>
            </w:pPr>
            <w:r w:rsidRPr="00F95FBD">
              <w:t>E-mail</w:t>
            </w:r>
          </w:p>
        </w:tc>
        <w:tc>
          <w:tcPr>
            <w:tcW w:w="5812" w:type="dxa"/>
            <w:shd w:val="clear" w:color="auto" w:fill="auto"/>
          </w:tcPr>
          <w:p w14:paraId="0C51D27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E5FBE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B0C9D8" w14:textId="77777777" w:rsidR="00817F98" w:rsidRPr="00F95FBD" w:rsidRDefault="00817F98" w:rsidP="00817F98">
            <w:pPr>
              <w:pStyle w:val="Tabulka"/>
            </w:pPr>
            <w:r w:rsidRPr="00F95FBD">
              <w:t>Telefon</w:t>
            </w:r>
          </w:p>
        </w:tc>
        <w:tc>
          <w:tcPr>
            <w:tcW w:w="5812" w:type="dxa"/>
            <w:shd w:val="clear" w:color="auto" w:fill="auto"/>
          </w:tcPr>
          <w:p w14:paraId="1D3C49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FDACC1" w14:textId="77777777" w:rsidR="00817F98" w:rsidRPr="00F95FBD" w:rsidRDefault="00817F98" w:rsidP="00817F98">
      <w:pPr>
        <w:pStyle w:val="Tabulka"/>
      </w:pPr>
    </w:p>
    <w:p w14:paraId="57D927CD"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1604CE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8CC7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8281D9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E1AC32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76B71F" w14:textId="77777777" w:rsidR="00817F98" w:rsidRPr="00F95FBD" w:rsidRDefault="00817F98" w:rsidP="00817F98">
            <w:pPr>
              <w:pStyle w:val="Tabulka"/>
            </w:pPr>
            <w:r w:rsidRPr="00F95FBD">
              <w:t>Adresa</w:t>
            </w:r>
          </w:p>
        </w:tc>
        <w:tc>
          <w:tcPr>
            <w:tcW w:w="5812" w:type="dxa"/>
            <w:shd w:val="clear" w:color="auto" w:fill="auto"/>
          </w:tcPr>
          <w:p w14:paraId="525BFD8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032A6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BE2442" w14:textId="77777777" w:rsidR="00817F98" w:rsidRPr="00F95FBD" w:rsidRDefault="00817F98" w:rsidP="00817F98">
            <w:pPr>
              <w:pStyle w:val="Tabulka"/>
            </w:pPr>
            <w:r w:rsidRPr="00F95FBD">
              <w:t>E-mail</w:t>
            </w:r>
          </w:p>
        </w:tc>
        <w:tc>
          <w:tcPr>
            <w:tcW w:w="5812" w:type="dxa"/>
            <w:shd w:val="clear" w:color="auto" w:fill="auto"/>
          </w:tcPr>
          <w:p w14:paraId="4081D7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ACA0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99CC5" w14:textId="77777777" w:rsidR="00817F98" w:rsidRPr="00F95FBD" w:rsidRDefault="00817F98" w:rsidP="00817F98">
            <w:pPr>
              <w:pStyle w:val="Tabulka"/>
            </w:pPr>
            <w:r w:rsidRPr="00F95FBD">
              <w:t>Telefon</w:t>
            </w:r>
          </w:p>
        </w:tc>
        <w:tc>
          <w:tcPr>
            <w:tcW w:w="5812" w:type="dxa"/>
            <w:shd w:val="clear" w:color="auto" w:fill="auto"/>
          </w:tcPr>
          <w:p w14:paraId="37401B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92C025" w14:textId="6D04C603" w:rsidR="00AE3703" w:rsidRDefault="00AE3703" w:rsidP="00817F98">
      <w:pPr>
        <w:pStyle w:val="Tabulka"/>
      </w:pPr>
    </w:p>
    <w:p w14:paraId="0852AADA" w14:textId="28CF8749" w:rsidR="00AE3703" w:rsidRPr="00F95FBD" w:rsidRDefault="00AE3703" w:rsidP="00AE3703">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r w:rsidRPr="00AE3703">
        <w:rPr>
          <w:sz w:val="18"/>
          <w:szCs w:val="18"/>
        </w:rPr>
        <w:t>– zástupce vedoucího</w:t>
      </w:r>
      <w:r>
        <w:rPr>
          <w:sz w:val="18"/>
          <w:szCs w:val="18"/>
        </w:rPr>
        <w:t xml:space="preserve"> týmu</w:t>
      </w:r>
    </w:p>
    <w:tbl>
      <w:tblPr>
        <w:tblStyle w:val="Tabulka10"/>
        <w:tblW w:w="8868" w:type="dxa"/>
        <w:tblLook w:val="04A0" w:firstRow="1" w:lastRow="0" w:firstColumn="1" w:lastColumn="0" w:noHBand="0" w:noVBand="1"/>
      </w:tblPr>
      <w:tblGrid>
        <w:gridCol w:w="3056"/>
        <w:gridCol w:w="5812"/>
      </w:tblGrid>
      <w:tr w:rsidR="00AE3703" w:rsidRPr="00F95FBD" w14:paraId="3109CF4A" w14:textId="77777777" w:rsidTr="00DD4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71302E" w14:textId="77777777" w:rsidR="00AE3703" w:rsidRPr="00F95FBD" w:rsidRDefault="00AE3703" w:rsidP="00DD4F5B">
            <w:pPr>
              <w:pStyle w:val="Tabulka"/>
              <w:keepNext/>
              <w:rPr>
                <w:rStyle w:val="Nadpisvtabulce"/>
              </w:rPr>
            </w:pPr>
            <w:r w:rsidRPr="00F95FBD">
              <w:rPr>
                <w:rStyle w:val="Nadpisvtabulce"/>
              </w:rPr>
              <w:t>Jméno a příjmení</w:t>
            </w:r>
          </w:p>
        </w:tc>
        <w:tc>
          <w:tcPr>
            <w:tcW w:w="5812" w:type="dxa"/>
            <w:shd w:val="clear" w:color="auto" w:fill="auto"/>
          </w:tcPr>
          <w:p w14:paraId="1F523D63" w14:textId="77777777" w:rsidR="00AE3703" w:rsidRPr="00F95FBD" w:rsidRDefault="00AE3703" w:rsidP="00DD4F5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3703" w:rsidRPr="00F95FBD" w14:paraId="33AD9DE0"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6218EE" w14:textId="77777777" w:rsidR="00AE3703" w:rsidRPr="00F95FBD" w:rsidRDefault="00AE3703" w:rsidP="00DD4F5B">
            <w:pPr>
              <w:pStyle w:val="Tabulka"/>
              <w:keepNext/>
            </w:pPr>
            <w:r w:rsidRPr="00F95FBD">
              <w:t>Adresa</w:t>
            </w:r>
          </w:p>
        </w:tc>
        <w:tc>
          <w:tcPr>
            <w:tcW w:w="5812" w:type="dxa"/>
            <w:shd w:val="clear" w:color="auto" w:fill="auto"/>
          </w:tcPr>
          <w:p w14:paraId="2E635481" w14:textId="77777777" w:rsidR="00AE3703" w:rsidRPr="00F95FBD" w:rsidRDefault="00AE3703" w:rsidP="00DD4F5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703" w:rsidRPr="00F95FBD" w14:paraId="31AB40BF"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8E5904" w14:textId="77777777" w:rsidR="00AE3703" w:rsidRPr="00F95FBD" w:rsidRDefault="00AE3703" w:rsidP="00DD4F5B">
            <w:pPr>
              <w:pStyle w:val="Tabulka"/>
              <w:keepNext/>
            </w:pPr>
            <w:r w:rsidRPr="00F95FBD">
              <w:t>E-mail</w:t>
            </w:r>
          </w:p>
        </w:tc>
        <w:tc>
          <w:tcPr>
            <w:tcW w:w="5812" w:type="dxa"/>
            <w:shd w:val="clear" w:color="auto" w:fill="auto"/>
          </w:tcPr>
          <w:p w14:paraId="3DF9C299" w14:textId="77777777" w:rsidR="00AE3703" w:rsidRPr="00F95FBD" w:rsidRDefault="00AE3703" w:rsidP="00DD4F5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703" w:rsidRPr="00F95FBD" w14:paraId="77F710E2"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DFBF13" w14:textId="77777777" w:rsidR="00AE3703" w:rsidRPr="00F95FBD" w:rsidRDefault="00AE3703" w:rsidP="00DD4F5B">
            <w:pPr>
              <w:pStyle w:val="Tabulka"/>
            </w:pPr>
            <w:r w:rsidRPr="00F95FBD">
              <w:t>Telefon</w:t>
            </w:r>
          </w:p>
        </w:tc>
        <w:tc>
          <w:tcPr>
            <w:tcW w:w="5812" w:type="dxa"/>
            <w:shd w:val="clear" w:color="auto" w:fill="auto"/>
          </w:tcPr>
          <w:p w14:paraId="4FB1EDA7" w14:textId="77777777" w:rsidR="00AE3703" w:rsidRPr="00F95FBD" w:rsidRDefault="00AE3703"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D451E" w14:textId="071C9E44" w:rsidR="00AE3703" w:rsidRDefault="00AE3703" w:rsidP="00817F98">
      <w:pPr>
        <w:pStyle w:val="Tabulka"/>
      </w:pPr>
    </w:p>
    <w:p w14:paraId="261C93E7" w14:textId="77777777" w:rsidR="00817F98" w:rsidRPr="00F95FBD" w:rsidRDefault="00817F98" w:rsidP="00817F98">
      <w:pPr>
        <w:pStyle w:val="Tabulka"/>
      </w:pPr>
    </w:p>
    <w:p w14:paraId="3162BC97" w14:textId="65AC1152" w:rsidR="00817F98" w:rsidRPr="00F95FBD" w:rsidRDefault="00AE3703" w:rsidP="00817F98">
      <w:pPr>
        <w:pStyle w:val="Nadpistabulky"/>
        <w:rPr>
          <w:sz w:val="18"/>
          <w:szCs w:val="18"/>
        </w:rPr>
      </w:pPr>
      <w:r>
        <w:rPr>
          <w:sz w:val="18"/>
          <w:szCs w:val="18"/>
        </w:rPr>
        <w:lastRenderedPageBreak/>
        <w:t>Architekt</w:t>
      </w:r>
      <w:r w:rsidR="00DD4F5B">
        <w:rPr>
          <w:sz w:val="18"/>
          <w:szCs w:val="18"/>
        </w:rPr>
        <w:t xml:space="preserve"> </w:t>
      </w:r>
      <w:r w:rsidR="00851B0F" w:rsidRPr="00851B0F">
        <w:rPr>
          <w:sz w:val="18"/>
          <w:szCs w:val="18"/>
          <w:highlight w:val="yellow"/>
        </w:rPr>
        <w:t>-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D1A48E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E9C51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A3C0F0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4C22C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C98D1" w14:textId="77777777" w:rsidR="00817F98" w:rsidRPr="00F95FBD" w:rsidRDefault="00817F98" w:rsidP="00817F98">
            <w:pPr>
              <w:pStyle w:val="Tabulka"/>
            </w:pPr>
            <w:r w:rsidRPr="00F95FBD">
              <w:t>Adresa</w:t>
            </w:r>
          </w:p>
        </w:tc>
        <w:tc>
          <w:tcPr>
            <w:tcW w:w="5812" w:type="dxa"/>
            <w:shd w:val="clear" w:color="auto" w:fill="auto"/>
          </w:tcPr>
          <w:p w14:paraId="652F794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5FA109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E4C63" w14:textId="77777777" w:rsidR="00817F98" w:rsidRPr="00F95FBD" w:rsidRDefault="00817F98" w:rsidP="00817F98">
            <w:pPr>
              <w:pStyle w:val="Tabulka"/>
            </w:pPr>
            <w:r w:rsidRPr="00F95FBD">
              <w:t>E-mail</w:t>
            </w:r>
          </w:p>
        </w:tc>
        <w:tc>
          <w:tcPr>
            <w:tcW w:w="5812" w:type="dxa"/>
            <w:shd w:val="clear" w:color="auto" w:fill="auto"/>
          </w:tcPr>
          <w:p w14:paraId="7325389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FBF69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C43C2" w14:textId="77777777" w:rsidR="00817F98" w:rsidRPr="00F95FBD" w:rsidRDefault="00817F98" w:rsidP="00817F98">
            <w:pPr>
              <w:pStyle w:val="Tabulka"/>
            </w:pPr>
            <w:r w:rsidRPr="00F95FBD">
              <w:t>Telefon</w:t>
            </w:r>
          </w:p>
        </w:tc>
        <w:tc>
          <w:tcPr>
            <w:tcW w:w="5812" w:type="dxa"/>
            <w:shd w:val="clear" w:color="auto" w:fill="auto"/>
          </w:tcPr>
          <w:p w14:paraId="0FA032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2E8CF7" w14:textId="77777777" w:rsidR="00817F98" w:rsidRPr="00F95FBD" w:rsidRDefault="00817F98" w:rsidP="00817F98">
      <w:pPr>
        <w:pStyle w:val="Tabulka"/>
      </w:pPr>
    </w:p>
    <w:p w14:paraId="55FB63DC" w14:textId="77777777" w:rsidR="00851B0F" w:rsidRPr="00F95FBD" w:rsidRDefault="00817F98" w:rsidP="00851B0F">
      <w:pPr>
        <w:pStyle w:val="Nadpistabulky"/>
        <w:rPr>
          <w:sz w:val="18"/>
          <w:szCs w:val="18"/>
        </w:rPr>
      </w:pPr>
      <w:r w:rsidRPr="00F95FBD">
        <w:rPr>
          <w:sz w:val="18"/>
          <w:szCs w:val="18"/>
        </w:rPr>
        <w:t xml:space="preserve">Specialista </w:t>
      </w:r>
      <w:r w:rsidRPr="00EC707C">
        <w:rPr>
          <w:sz w:val="18"/>
          <w:szCs w:val="18"/>
        </w:rPr>
        <w:t xml:space="preserve">na </w:t>
      </w:r>
      <w:r w:rsidR="00DD4F5B">
        <w:rPr>
          <w:sz w:val="18"/>
          <w:szCs w:val="18"/>
        </w:rPr>
        <w:t>technická zařízení budov</w:t>
      </w:r>
      <w:r>
        <w:rPr>
          <w:sz w:val="18"/>
          <w:szCs w:val="18"/>
        </w:rPr>
        <w:t xml:space="preserve"> </w:t>
      </w:r>
      <w:r w:rsidR="00DD4F5B" w:rsidRPr="00DD4F5B">
        <w:rPr>
          <w:sz w:val="18"/>
          <w:szCs w:val="18"/>
        </w:rPr>
        <w:t>–</w:t>
      </w:r>
      <w:r w:rsidRPr="00DD4F5B">
        <w:rPr>
          <w:sz w:val="18"/>
          <w:szCs w:val="18"/>
        </w:rPr>
        <w:t xml:space="preserve"> </w:t>
      </w:r>
      <w:r w:rsidR="00DD4F5B" w:rsidRPr="00DD4F5B">
        <w:rPr>
          <w:sz w:val="18"/>
          <w:szCs w:val="18"/>
        </w:rPr>
        <w:t>vytápění a vzduchotechnika</w:t>
      </w:r>
      <w:r w:rsidR="00851B0F">
        <w:rPr>
          <w:sz w:val="18"/>
          <w:szCs w:val="18"/>
        </w:rPr>
        <w:t xml:space="preserve"> </w:t>
      </w:r>
      <w:r w:rsidR="00851B0F" w:rsidRPr="00851B0F">
        <w:rPr>
          <w:sz w:val="18"/>
          <w:szCs w:val="18"/>
          <w:highlight w:val="yellow"/>
        </w:rPr>
        <w:t>- oprávněn k jednání za Zhotovitele</w:t>
      </w:r>
    </w:p>
    <w:p w14:paraId="7009A61F" w14:textId="184567DD"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17F98" w:rsidRPr="00F95FBD" w14:paraId="2DE8544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6E5A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1605C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F96528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F6B9A8" w14:textId="77777777" w:rsidR="00817F98" w:rsidRPr="00F95FBD" w:rsidRDefault="00817F98" w:rsidP="00817F98">
            <w:pPr>
              <w:pStyle w:val="Tabulka"/>
            </w:pPr>
            <w:r w:rsidRPr="00F95FBD">
              <w:t>Adresa</w:t>
            </w:r>
          </w:p>
        </w:tc>
        <w:tc>
          <w:tcPr>
            <w:tcW w:w="5812" w:type="dxa"/>
            <w:shd w:val="clear" w:color="auto" w:fill="auto"/>
          </w:tcPr>
          <w:p w14:paraId="483D37E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C52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945C1" w14:textId="77777777" w:rsidR="00817F98" w:rsidRPr="00F95FBD" w:rsidRDefault="00817F98" w:rsidP="00817F98">
            <w:pPr>
              <w:pStyle w:val="Tabulka"/>
            </w:pPr>
            <w:r w:rsidRPr="00F95FBD">
              <w:t>E-mail</w:t>
            </w:r>
          </w:p>
        </w:tc>
        <w:tc>
          <w:tcPr>
            <w:tcW w:w="5812" w:type="dxa"/>
            <w:shd w:val="clear" w:color="auto" w:fill="auto"/>
          </w:tcPr>
          <w:p w14:paraId="3426043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D6AF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D2C49" w14:textId="77777777" w:rsidR="00817F98" w:rsidRPr="00F95FBD" w:rsidRDefault="00817F98" w:rsidP="00817F98">
            <w:pPr>
              <w:pStyle w:val="Tabulka"/>
            </w:pPr>
            <w:r w:rsidRPr="00F95FBD">
              <w:t>Telefon</w:t>
            </w:r>
          </w:p>
        </w:tc>
        <w:tc>
          <w:tcPr>
            <w:tcW w:w="5812" w:type="dxa"/>
            <w:shd w:val="clear" w:color="auto" w:fill="auto"/>
          </w:tcPr>
          <w:p w14:paraId="3C48B2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FDD7C1" w14:textId="0D16F893" w:rsidR="00817F98" w:rsidRDefault="00817F98" w:rsidP="00817F98">
      <w:pPr>
        <w:pStyle w:val="Tabulka"/>
      </w:pPr>
    </w:p>
    <w:p w14:paraId="556F7314" w14:textId="77777777" w:rsidR="00851B0F" w:rsidRPr="00F95FBD" w:rsidRDefault="00DD4F5B" w:rsidP="00851B0F">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technická zařízení budov </w:t>
      </w:r>
      <w:r w:rsidR="00845980">
        <w:rPr>
          <w:sz w:val="18"/>
          <w:szCs w:val="18"/>
        </w:rPr>
        <w:t>– zdravotní technika</w:t>
      </w:r>
      <w:r w:rsidR="00851B0F">
        <w:rPr>
          <w:sz w:val="18"/>
          <w:szCs w:val="18"/>
        </w:rPr>
        <w:t xml:space="preserve"> </w:t>
      </w:r>
      <w:r w:rsidR="00851B0F" w:rsidRPr="00851B0F">
        <w:rPr>
          <w:sz w:val="18"/>
          <w:szCs w:val="18"/>
          <w:highlight w:val="yellow"/>
        </w:rPr>
        <w:t>- oprávněn k jednání za Zhotovitele</w:t>
      </w:r>
    </w:p>
    <w:p w14:paraId="53A99551" w14:textId="0CB80BF4" w:rsidR="00DD4F5B" w:rsidRPr="00F95FBD" w:rsidRDefault="00DD4F5B" w:rsidP="00DD4F5B">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DD4F5B" w:rsidRPr="00F95FBD" w14:paraId="61FF7196" w14:textId="77777777" w:rsidTr="00DD4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D2308D" w14:textId="77777777" w:rsidR="00DD4F5B" w:rsidRPr="00F95FBD" w:rsidRDefault="00DD4F5B" w:rsidP="00DD4F5B">
            <w:pPr>
              <w:pStyle w:val="Tabulka"/>
              <w:rPr>
                <w:rStyle w:val="Nadpisvtabulce"/>
              </w:rPr>
            </w:pPr>
            <w:r w:rsidRPr="00F95FBD">
              <w:rPr>
                <w:rStyle w:val="Nadpisvtabulce"/>
              </w:rPr>
              <w:t>Jméno a příjmení</w:t>
            </w:r>
          </w:p>
        </w:tc>
        <w:tc>
          <w:tcPr>
            <w:tcW w:w="5812" w:type="dxa"/>
            <w:shd w:val="clear" w:color="auto" w:fill="auto"/>
          </w:tcPr>
          <w:p w14:paraId="399D48D2" w14:textId="77777777" w:rsidR="00DD4F5B" w:rsidRPr="00F95FBD" w:rsidRDefault="00DD4F5B" w:rsidP="00DD4F5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D4F5B" w:rsidRPr="00F95FBD" w14:paraId="14CBAF22"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B56468" w14:textId="77777777" w:rsidR="00DD4F5B" w:rsidRPr="00F95FBD" w:rsidRDefault="00DD4F5B" w:rsidP="00DD4F5B">
            <w:pPr>
              <w:pStyle w:val="Tabulka"/>
            </w:pPr>
            <w:r w:rsidRPr="00F95FBD">
              <w:t>Adresa</w:t>
            </w:r>
          </w:p>
        </w:tc>
        <w:tc>
          <w:tcPr>
            <w:tcW w:w="5812" w:type="dxa"/>
            <w:shd w:val="clear" w:color="auto" w:fill="auto"/>
          </w:tcPr>
          <w:p w14:paraId="0CD9A640" w14:textId="77777777" w:rsidR="00DD4F5B" w:rsidRPr="00F95FBD" w:rsidRDefault="00DD4F5B"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4F5B" w:rsidRPr="00F95FBD" w14:paraId="40E833DC"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A6292" w14:textId="77777777" w:rsidR="00DD4F5B" w:rsidRPr="00F95FBD" w:rsidRDefault="00DD4F5B" w:rsidP="00DD4F5B">
            <w:pPr>
              <w:pStyle w:val="Tabulka"/>
            </w:pPr>
            <w:r w:rsidRPr="00F95FBD">
              <w:t>E-mail</w:t>
            </w:r>
          </w:p>
        </w:tc>
        <w:tc>
          <w:tcPr>
            <w:tcW w:w="5812" w:type="dxa"/>
            <w:shd w:val="clear" w:color="auto" w:fill="auto"/>
          </w:tcPr>
          <w:p w14:paraId="5A747638" w14:textId="77777777" w:rsidR="00DD4F5B" w:rsidRPr="00F95FBD" w:rsidRDefault="00DD4F5B"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D4F5B" w:rsidRPr="00F95FBD" w14:paraId="71AA8097"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1A5FE2" w14:textId="77777777" w:rsidR="00DD4F5B" w:rsidRPr="00F95FBD" w:rsidRDefault="00DD4F5B" w:rsidP="00DD4F5B">
            <w:pPr>
              <w:pStyle w:val="Tabulka"/>
            </w:pPr>
            <w:r w:rsidRPr="00F95FBD">
              <w:t>Telefon</w:t>
            </w:r>
          </w:p>
        </w:tc>
        <w:tc>
          <w:tcPr>
            <w:tcW w:w="5812" w:type="dxa"/>
            <w:shd w:val="clear" w:color="auto" w:fill="auto"/>
          </w:tcPr>
          <w:p w14:paraId="39DD163A" w14:textId="77777777" w:rsidR="00DD4F5B" w:rsidRPr="00F95FBD" w:rsidRDefault="00DD4F5B"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785D84" w14:textId="34623598" w:rsidR="00DD4F5B" w:rsidRDefault="00DD4F5B" w:rsidP="00817F98">
      <w:pPr>
        <w:pStyle w:val="Tabulka"/>
      </w:pPr>
    </w:p>
    <w:p w14:paraId="36AED3D3" w14:textId="76F9DEBB" w:rsidR="00DD4F5B" w:rsidRDefault="00DD4F5B" w:rsidP="00817F98">
      <w:pPr>
        <w:pStyle w:val="Tabulka"/>
      </w:pPr>
    </w:p>
    <w:p w14:paraId="6D3BB120" w14:textId="77777777" w:rsidR="00851B0F" w:rsidRPr="00F95FBD" w:rsidRDefault="00845980" w:rsidP="00851B0F">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technická zařízení budov – elektrotechnická zařízení</w:t>
      </w:r>
      <w:r w:rsidR="00851B0F">
        <w:rPr>
          <w:sz w:val="18"/>
          <w:szCs w:val="18"/>
        </w:rPr>
        <w:t xml:space="preserve"> </w:t>
      </w:r>
      <w:r w:rsidR="00851B0F" w:rsidRPr="00851B0F">
        <w:rPr>
          <w:sz w:val="18"/>
          <w:szCs w:val="18"/>
          <w:highlight w:val="yellow"/>
        </w:rPr>
        <w:t>- oprávněn k jednání za Zhotovitele</w:t>
      </w:r>
    </w:p>
    <w:p w14:paraId="4E652FF2" w14:textId="050A52B4" w:rsidR="00845980" w:rsidRPr="00F95FBD" w:rsidRDefault="00845980" w:rsidP="00845980">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45980" w:rsidRPr="00F95FBD" w14:paraId="539AB0D1" w14:textId="77777777" w:rsidTr="00A46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ED33E7" w14:textId="77777777" w:rsidR="00845980" w:rsidRPr="00F95FBD" w:rsidRDefault="00845980" w:rsidP="00A4634F">
            <w:pPr>
              <w:pStyle w:val="Tabulka"/>
              <w:rPr>
                <w:rStyle w:val="Nadpisvtabulce"/>
              </w:rPr>
            </w:pPr>
            <w:r w:rsidRPr="00F95FBD">
              <w:rPr>
                <w:rStyle w:val="Nadpisvtabulce"/>
              </w:rPr>
              <w:t>Jméno a příjmení</w:t>
            </w:r>
          </w:p>
        </w:tc>
        <w:tc>
          <w:tcPr>
            <w:tcW w:w="5812" w:type="dxa"/>
            <w:shd w:val="clear" w:color="auto" w:fill="auto"/>
          </w:tcPr>
          <w:p w14:paraId="18ECE85B" w14:textId="77777777" w:rsidR="00845980" w:rsidRPr="00F95FBD" w:rsidRDefault="00845980" w:rsidP="00A4634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45980" w:rsidRPr="00F95FBD" w14:paraId="7FB4CDD3"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E1FE2" w14:textId="77777777" w:rsidR="00845980" w:rsidRPr="00F95FBD" w:rsidRDefault="00845980" w:rsidP="00A4634F">
            <w:pPr>
              <w:pStyle w:val="Tabulka"/>
            </w:pPr>
            <w:r w:rsidRPr="00F95FBD">
              <w:t>Adresa</w:t>
            </w:r>
          </w:p>
        </w:tc>
        <w:tc>
          <w:tcPr>
            <w:tcW w:w="5812" w:type="dxa"/>
            <w:shd w:val="clear" w:color="auto" w:fill="auto"/>
          </w:tcPr>
          <w:p w14:paraId="319A18C3"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5980" w:rsidRPr="00F95FBD" w14:paraId="52FC4984"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490173" w14:textId="77777777" w:rsidR="00845980" w:rsidRPr="00F95FBD" w:rsidRDefault="00845980" w:rsidP="00A4634F">
            <w:pPr>
              <w:pStyle w:val="Tabulka"/>
            </w:pPr>
            <w:r w:rsidRPr="00F95FBD">
              <w:t>E-mail</w:t>
            </w:r>
          </w:p>
        </w:tc>
        <w:tc>
          <w:tcPr>
            <w:tcW w:w="5812" w:type="dxa"/>
            <w:shd w:val="clear" w:color="auto" w:fill="auto"/>
          </w:tcPr>
          <w:p w14:paraId="49C984E6"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5980" w:rsidRPr="00F95FBD" w14:paraId="2EF5B9BA"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9D1E40" w14:textId="77777777" w:rsidR="00845980" w:rsidRPr="00F95FBD" w:rsidRDefault="00845980" w:rsidP="00A4634F">
            <w:pPr>
              <w:pStyle w:val="Tabulka"/>
            </w:pPr>
            <w:r w:rsidRPr="00F95FBD">
              <w:t>Telefon</w:t>
            </w:r>
          </w:p>
        </w:tc>
        <w:tc>
          <w:tcPr>
            <w:tcW w:w="5812" w:type="dxa"/>
            <w:shd w:val="clear" w:color="auto" w:fill="auto"/>
          </w:tcPr>
          <w:p w14:paraId="2D9E5A2A"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E29DE6" w14:textId="729C72C1" w:rsidR="00DD4F5B" w:rsidRDefault="00DD4F5B" w:rsidP="00817F98">
      <w:pPr>
        <w:pStyle w:val="Tabulka"/>
      </w:pPr>
    </w:p>
    <w:p w14:paraId="33C783E1" w14:textId="77777777" w:rsidR="00851B0F" w:rsidRPr="00F95FBD" w:rsidRDefault="00845980" w:rsidP="00851B0F">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statiku a dynamiku staveb</w:t>
      </w:r>
      <w:r w:rsidR="00851B0F">
        <w:rPr>
          <w:sz w:val="18"/>
          <w:szCs w:val="18"/>
        </w:rPr>
        <w:t xml:space="preserve"> </w:t>
      </w:r>
      <w:r w:rsidR="00851B0F" w:rsidRPr="00851B0F">
        <w:rPr>
          <w:sz w:val="18"/>
          <w:szCs w:val="18"/>
          <w:highlight w:val="yellow"/>
        </w:rPr>
        <w:t>- oprávněn k jednání za Zhotovitele</w:t>
      </w:r>
    </w:p>
    <w:p w14:paraId="0AFD4B5A" w14:textId="5819AF4E" w:rsidR="00845980" w:rsidRPr="00F95FBD" w:rsidRDefault="00845980" w:rsidP="00845980">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45980" w:rsidRPr="00F95FBD" w14:paraId="2BBDC20F" w14:textId="77777777" w:rsidTr="00A46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40855A" w14:textId="77777777" w:rsidR="00845980" w:rsidRPr="00F95FBD" w:rsidRDefault="00845980" w:rsidP="00A4634F">
            <w:pPr>
              <w:pStyle w:val="Tabulka"/>
              <w:rPr>
                <w:rStyle w:val="Nadpisvtabulce"/>
              </w:rPr>
            </w:pPr>
            <w:r w:rsidRPr="00F95FBD">
              <w:rPr>
                <w:rStyle w:val="Nadpisvtabulce"/>
              </w:rPr>
              <w:t>Jméno a příjmení</w:t>
            </w:r>
          </w:p>
        </w:tc>
        <w:tc>
          <w:tcPr>
            <w:tcW w:w="5812" w:type="dxa"/>
            <w:shd w:val="clear" w:color="auto" w:fill="auto"/>
          </w:tcPr>
          <w:p w14:paraId="70489660" w14:textId="77777777" w:rsidR="00845980" w:rsidRPr="00F95FBD" w:rsidRDefault="00845980" w:rsidP="00A4634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45980" w:rsidRPr="00F95FBD" w14:paraId="1512F6F0"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CA838E" w14:textId="77777777" w:rsidR="00845980" w:rsidRPr="00F95FBD" w:rsidRDefault="00845980" w:rsidP="00A4634F">
            <w:pPr>
              <w:pStyle w:val="Tabulka"/>
            </w:pPr>
            <w:r w:rsidRPr="00F95FBD">
              <w:t>Adresa</w:t>
            </w:r>
          </w:p>
        </w:tc>
        <w:tc>
          <w:tcPr>
            <w:tcW w:w="5812" w:type="dxa"/>
            <w:shd w:val="clear" w:color="auto" w:fill="auto"/>
          </w:tcPr>
          <w:p w14:paraId="5925AAB6"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5980" w:rsidRPr="00F95FBD" w14:paraId="5479C629"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982178" w14:textId="77777777" w:rsidR="00845980" w:rsidRPr="00F95FBD" w:rsidRDefault="00845980" w:rsidP="00A4634F">
            <w:pPr>
              <w:pStyle w:val="Tabulka"/>
            </w:pPr>
            <w:r w:rsidRPr="00F95FBD">
              <w:t>E-mail</w:t>
            </w:r>
          </w:p>
        </w:tc>
        <w:tc>
          <w:tcPr>
            <w:tcW w:w="5812" w:type="dxa"/>
            <w:shd w:val="clear" w:color="auto" w:fill="auto"/>
          </w:tcPr>
          <w:p w14:paraId="4E48A89F"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45980" w:rsidRPr="00F95FBD" w14:paraId="513D546B"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B3EA09" w14:textId="77777777" w:rsidR="00845980" w:rsidRPr="00F95FBD" w:rsidRDefault="00845980" w:rsidP="00A4634F">
            <w:pPr>
              <w:pStyle w:val="Tabulka"/>
            </w:pPr>
            <w:r w:rsidRPr="00F95FBD">
              <w:t>Telefon</w:t>
            </w:r>
          </w:p>
        </w:tc>
        <w:tc>
          <w:tcPr>
            <w:tcW w:w="5812" w:type="dxa"/>
            <w:shd w:val="clear" w:color="auto" w:fill="auto"/>
          </w:tcPr>
          <w:p w14:paraId="37263EA0" w14:textId="77777777" w:rsidR="00845980" w:rsidRPr="00F95FBD" w:rsidRDefault="00845980"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1A2885" w14:textId="724B096D" w:rsidR="00DD4F5B" w:rsidRDefault="00DD4F5B" w:rsidP="00817F98">
      <w:pPr>
        <w:pStyle w:val="Tabulka"/>
      </w:pPr>
    </w:p>
    <w:p w14:paraId="103BB470" w14:textId="77777777" w:rsidR="00851B0F" w:rsidRPr="00F95FBD" w:rsidRDefault="00817F98" w:rsidP="00851B0F">
      <w:pPr>
        <w:pStyle w:val="Nadpistabulky"/>
        <w:rPr>
          <w:sz w:val="18"/>
          <w:szCs w:val="18"/>
        </w:rPr>
      </w:pPr>
      <w:r>
        <w:rPr>
          <w:sz w:val="18"/>
          <w:szCs w:val="18"/>
        </w:rPr>
        <w:lastRenderedPageBreak/>
        <w:t xml:space="preserve">Specialista </w:t>
      </w:r>
      <w:r w:rsidRPr="00EC707C">
        <w:rPr>
          <w:sz w:val="18"/>
          <w:szCs w:val="18"/>
        </w:rPr>
        <w:t xml:space="preserve">na zabezpečovací </w:t>
      </w:r>
      <w:r w:rsidR="000011C3">
        <w:rPr>
          <w:sz w:val="18"/>
          <w:szCs w:val="18"/>
        </w:rPr>
        <w:t xml:space="preserve">a sdělovací </w:t>
      </w:r>
      <w:r w:rsidRPr="00EC707C">
        <w:rPr>
          <w:sz w:val="18"/>
          <w:szCs w:val="18"/>
        </w:rPr>
        <w:t>zařízení</w:t>
      </w:r>
      <w:r w:rsidR="00851B0F">
        <w:rPr>
          <w:sz w:val="18"/>
          <w:szCs w:val="18"/>
        </w:rPr>
        <w:t xml:space="preserve"> </w:t>
      </w:r>
      <w:r w:rsidR="00851B0F" w:rsidRPr="00851B0F">
        <w:rPr>
          <w:sz w:val="18"/>
          <w:szCs w:val="18"/>
          <w:highlight w:val="yellow"/>
        </w:rPr>
        <w:t>- oprávněn k jednání za Zhotovitele</w:t>
      </w:r>
    </w:p>
    <w:p w14:paraId="4C4AE646" w14:textId="597092F1"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0011C3" w:rsidRPr="00F95FBD" w14:paraId="16A87EC4" w14:textId="77777777" w:rsidTr="000011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0D921" w14:textId="77777777" w:rsidR="000011C3" w:rsidRPr="00F95FBD" w:rsidRDefault="000011C3" w:rsidP="00817F98">
            <w:pPr>
              <w:pStyle w:val="Tabulka"/>
              <w:rPr>
                <w:rStyle w:val="Nadpisvtabulce"/>
              </w:rPr>
            </w:pPr>
            <w:r w:rsidRPr="00F95FBD">
              <w:rPr>
                <w:rStyle w:val="Nadpisvtabulce"/>
              </w:rPr>
              <w:t>Jméno a příjmení</w:t>
            </w:r>
          </w:p>
        </w:tc>
        <w:tc>
          <w:tcPr>
            <w:tcW w:w="5812" w:type="dxa"/>
            <w:shd w:val="clear" w:color="auto" w:fill="auto"/>
          </w:tcPr>
          <w:p w14:paraId="7846EE77" w14:textId="77777777" w:rsidR="000011C3" w:rsidRPr="00F95FBD" w:rsidRDefault="000011C3" w:rsidP="00817F98">
            <w:pPr>
              <w:pStyle w:val="Tabulka"/>
              <w:cnfStyle w:val="100000000000" w:firstRow="1" w:lastRow="0" w:firstColumn="0" w:lastColumn="0" w:oddVBand="0" w:evenVBand="0" w:oddHBand="0" w:evenHBand="0" w:firstRowFirstColumn="0" w:firstRowLastColumn="0" w:lastRowFirstColumn="0" w:lastRowLastColumn="0"/>
              <w:rPr>
                <w:b/>
                <w:highlight w:val="yellow"/>
              </w:rPr>
            </w:pPr>
          </w:p>
        </w:tc>
      </w:tr>
      <w:tr w:rsidR="000011C3" w:rsidRPr="00F95FBD" w14:paraId="676E8B0A"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13DD19" w14:textId="77777777" w:rsidR="000011C3" w:rsidRPr="00F95FBD" w:rsidRDefault="000011C3" w:rsidP="00817F98">
            <w:pPr>
              <w:pStyle w:val="Tabulka"/>
            </w:pPr>
            <w:r w:rsidRPr="00F95FBD">
              <w:t>Adresa</w:t>
            </w:r>
          </w:p>
        </w:tc>
        <w:tc>
          <w:tcPr>
            <w:tcW w:w="5812" w:type="dxa"/>
            <w:shd w:val="clear" w:color="auto" w:fill="auto"/>
          </w:tcPr>
          <w:p w14:paraId="6698270A"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011C3" w:rsidRPr="00F95FBD" w14:paraId="0BB0C193"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8E2F7" w14:textId="77777777" w:rsidR="000011C3" w:rsidRPr="00F95FBD" w:rsidRDefault="000011C3" w:rsidP="00817F98">
            <w:pPr>
              <w:pStyle w:val="Tabulka"/>
            </w:pPr>
            <w:r w:rsidRPr="00F95FBD">
              <w:t>E-mail</w:t>
            </w:r>
          </w:p>
        </w:tc>
        <w:tc>
          <w:tcPr>
            <w:tcW w:w="5812" w:type="dxa"/>
            <w:shd w:val="clear" w:color="auto" w:fill="auto"/>
          </w:tcPr>
          <w:p w14:paraId="0F78DD58"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011C3" w:rsidRPr="00F95FBD" w14:paraId="363FCFED"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EDA5B" w14:textId="77777777" w:rsidR="000011C3" w:rsidRPr="00F95FBD" w:rsidRDefault="000011C3" w:rsidP="00817F98">
            <w:pPr>
              <w:pStyle w:val="Tabulka"/>
            </w:pPr>
            <w:r w:rsidRPr="00F95FBD">
              <w:t>Telefon</w:t>
            </w:r>
          </w:p>
        </w:tc>
        <w:tc>
          <w:tcPr>
            <w:tcW w:w="5812" w:type="dxa"/>
            <w:shd w:val="clear" w:color="auto" w:fill="auto"/>
          </w:tcPr>
          <w:p w14:paraId="0E7CAC24"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491891B0" w14:textId="77777777" w:rsidR="00817F98" w:rsidRPr="00F95FBD" w:rsidRDefault="00817F98" w:rsidP="00817F98">
      <w:pPr>
        <w:pStyle w:val="Tabulka"/>
      </w:pPr>
    </w:p>
    <w:p w14:paraId="04E3A3F1" w14:textId="77777777" w:rsidR="00851B0F" w:rsidRPr="00F95FBD" w:rsidRDefault="00817F98" w:rsidP="00851B0F">
      <w:pPr>
        <w:pStyle w:val="Nadpistabulky"/>
        <w:rPr>
          <w:sz w:val="18"/>
          <w:szCs w:val="18"/>
        </w:rPr>
      </w:pPr>
      <w:r>
        <w:rPr>
          <w:sz w:val="18"/>
          <w:szCs w:val="18"/>
        </w:rPr>
        <w:t>S</w:t>
      </w:r>
      <w:r w:rsidRPr="00EC707C">
        <w:rPr>
          <w:sz w:val="18"/>
          <w:szCs w:val="18"/>
        </w:rPr>
        <w:t>pecialista na trakční vedení</w:t>
      </w:r>
      <w:r w:rsidR="000011C3">
        <w:rPr>
          <w:sz w:val="18"/>
          <w:szCs w:val="18"/>
        </w:rPr>
        <w:t xml:space="preserve"> a silnoproudou technologii</w:t>
      </w:r>
      <w:r w:rsidR="00851B0F">
        <w:rPr>
          <w:sz w:val="18"/>
          <w:szCs w:val="18"/>
        </w:rPr>
        <w:t xml:space="preserve"> </w:t>
      </w:r>
      <w:r w:rsidR="00851B0F" w:rsidRPr="00851B0F">
        <w:rPr>
          <w:sz w:val="18"/>
          <w:szCs w:val="18"/>
          <w:highlight w:val="yellow"/>
        </w:rPr>
        <w:t>- oprávněn k jednání za Zhotovitele</w:t>
      </w:r>
    </w:p>
    <w:p w14:paraId="30BF5841" w14:textId="3B2D1348"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17F98" w:rsidRPr="00F95FBD" w14:paraId="41907CD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A98B6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55EDC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83B405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2BDFD" w14:textId="77777777" w:rsidR="00817F98" w:rsidRPr="00F95FBD" w:rsidRDefault="00817F98" w:rsidP="00817F98">
            <w:pPr>
              <w:pStyle w:val="Tabulka"/>
            </w:pPr>
            <w:r w:rsidRPr="00F95FBD">
              <w:t>Adresa</w:t>
            </w:r>
          </w:p>
        </w:tc>
        <w:tc>
          <w:tcPr>
            <w:tcW w:w="5812" w:type="dxa"/>
            <w:shd w:val="clear" w:color="auto" w:fill="auto"/>
          </w:tcPr>
          <w:p w14:paraId="6D0F8A5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F20101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1282" w14:textId="77777777" w:rsidR="00817F98" w:rsidRPr="00F95FBD" w:rsidRDefault="00817F98" w:rsidP="00817F98">
            <w:pPr>
              <w:pStyle w:val="Tabulka"/>
            </w:pPr>
            <w:r w:rsidRPr="00F95FBD">
              <w:t>E-mail</w:t>
            </w:r>
          </w:p>
        </w:tc>
        <w:tc>
          <w:tcPr>
            <w:tcW w:w="5812" w:type="dxa"/>
            <w:shd w:val="clear" w:color="auto" w:fill="auto"/>
          </w:tcPr>
          <w:p w14:paraId="3D72FB5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85F2C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62F01" w14:textId="77777777" w:rsidR="00817F98" w:rsidRPr="00F95FBD" w:rsidRDefault="00817F98" w:rsidP="00817F98">
            <w:pPr>
              <w:pStyle w:val="Tabulka"/>
            </w:pPr>
            <w:r w:rsidRPr="00F95FBD">
              <w:t>Telefon</w:t>
            </w:r>
          </w:p>
        </w:tc>
        <w:tc>
          <w:tcPr>
            <w:tcW w:w="5812" w:type="dxa"/>
            <w:shd w:val="clear" w:color="auto" w:fill="auto"/>
          </w:tcPr>
          <w:p w14:paraId="4A15FB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384F42" w14:textId="68C2F96A" w:rsidR="00817F98" w:rsidRDefault="00817F98" w:rsidP="00817F98">
      <w:pPr>
        <w:pStyle w:val="Tabulka"/>
      </w:pPr>
    </w:p>
    <w:p w14:paraId="74C2D166" w14:textId="77777777" w:rsidR="00851B0F" w:rsidRPr="00F95FBD" w:rsidRDefault="00AC2DFB" w:rsidP="00851B0F">
      <w:pPr>
        <w:pStyle w:val="Nadpistabulky"/>
        <w:rPr>
          <w:sz w:val="18"/>
          <w:szCs w:val="18"/>
        </w:rPr>
      </w:pPr>
      <w:r>
        <w:rPr>
          <w:sz w:val="18"/>
          <w:szCs w:val="18"/>
        </w:rPr>
        <w:t>S</w:t>
      </w:r>
      <w:r w:rsidRPr="00EC707C">
        <w:rPr>
          <w:sz w:val="18"/>
          <w:szCs w:val="18"/>
        </w:rPr>
        <w:t>pecialista na požární bezpečnost</w:t>
      </w:r>
      <w:r>
        <w:rPr>
          <w:sz w:val="18"/>
          <w:szCs w:val="18"/>
        </w:rPr>
        <w:t xml:space="preserve"> </w:t>
      </w:r>
      <w:r w:rsidR="00851B0F">
        <w:rPr>
          <w:sz w:val="18"/>
          <w:szCs w:val="18"/>
        </w:rPr>
        <w:t xml:space="preserve"> </w:t>
      </w:r>
      <w:r w:rsidR="00851B0F" w:rsidRPr="00851B0F">
        <w:rPr>
          <w:sz w:val="18"/>
          <w:szCs w:val="18"/>
          <w:highlight w:val="yellow"/>
        </w:rPr>
        <w:t>- oprávněn k jednání za Zhotovitele</w:t>
      </w:r>
    </w:p>
    <w:p w14:paraId="618D0484" w14:textId="1A83C141" w:rsidR="00AC2DFB" w:rsidRPr="00F95FBD" w:rsidRDefault="00AC2DFB" w:rsidP="00AC2DFB">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AC2DFB" w:rsidRPr="00F95FBD" w14:paraId="5F153A45" w14:textId="77777777" w:rsidTr="00A46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333FC" w14:textId="77777777" w:rsidR="00AC2DFB" w:rsidRPr="00F95FBD" w:rsidRDefault="00AC2DFB" w:rsidP="00A4634F">
            <w:pPr>
              <w:pStyle w:val="Tabulka"/>
              <w:rPr>
                <w:rStyle w:val="Nadpisvtabulce"/>
              </w:rPr>
            </w:pPr>
            <w:r w:rsidRPr="00F95FBD">
              <w:rPr>
                <w:rStyle w:val="Nadpisvtabulce"/>
              </w:rPr>
              <w:t>Jméno a příjmení</w:t>
            </w:r>
          </w:p>
        </w:tc>
        <w:tc>
          <w:tcPr>
            <w:tcW w:w="5812" w:type="dxa"/>
            <w:shd w:val="clear" w:color="auto" w:fill="auto"/>
          </w:tcPr>
          <w:p w14:paraId="021E4A4E" w14:textId="77777777" w:rsidR="00AC2DFB" w:rsidRPr="00F95FBD" w:rsidRDefault="00AC2DFB" w:rsidP="00A4634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C2DFB" w:rsidRPr="00F95FBD" w14:paraId="221C51BC"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696227" w14:textId="77777777" w:rsidR="00AC2DFB" w:rsidRPr="00F95FBD" w:rsidRDefault="00AC2DFB" w:rsidP="00A4634F">
            <w:pPr>
              <w:pStyle w:val="Tabulka"/>
            </w:pPr>
            <w:r w:rsidRPr="00F95FBD">
              <w:t>Adresa</w:t>
            </w:r>
          </w:p>
        </w:tc>
        <w:tc>
          <w:tcPr>
            <w:tcW w:w="5812" w:type="dxa"/>
            <w:shd w:val="clear" w:color="auto" w:fill="auto"/>
          </w:tcPr>
          <w:p w14:paraId="01E75108" w14:textId="77777777" w:rsidR="00AC2DFB" w:rsidRPr="00F95FBD" w:rsidRDefault="00AC2DFB"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2DFB" w:rsidRPr="00F95FBD" w14:paraId="2E89005A"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786B1F" w14:textId="77777777" w:rsidR="00AC2DFB" w:rsidRPr="00F95FBD" w:rsidRDefault="00AC2DFB" w:rsidP="00A4634F">
            <w:pPr>
              <w:pStyle w:val="Tabulka"/>
            </w:pPr>
            <w:r w:rsidRPr="00F95FBD">
              <w:t>E-mail</w:t>
            </w:r>
          </w:p>
        </w:tc>
        <w:tc>
          <w:tcPr>
            <w:tcW w:w="5812" w:type="dxa"/>
            <w:shd w:val="clear" w:color="auto" w:fill="auto"/>
          </w:tcPr>
          <w:p w14:paraId="2DB25C3B" w14:textId="77777777" w:rsidR="00AC2DFB" w:rsidRPr="00F95FBD" w:rsidRDefault="00AC2DFB"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2DFB" w:rsidRPr="00F95FBD" w14:paraId="4D5A8FB3" w14:textId="77777777" w:rsidTr="00A4634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DF4A05" w14:textId="77777777" w:rsidR="00AC2DFB" w:rsidRPr="00F95FBD" w:rsidRDefault="00AC2DFB" w:rsidP="00A4634F">
            <w:pPr>
              <w:pStyle w:val="Tabulka"/>
            </w:pPr>
            <w:r w:rsidRPr="00F95FBD">
              <w:t>Telefon</w:t>
            </w:r>
          </w:p>
        </w:tc>
        <w:tc>
          <w:tcPr>
            <w:tcW w:w="5812" w:type="dxa"/>
            <w:shd w:val="clear" w:color="auto" w:fill="auto"/>
          </w:tcPr>
          <w:p w14:paraId="09278D0B" w14:textId="77777777" w:rsidR="00AC2DFB" w:rsidRPr="00F95FBD" w:rsidRDefault="00AC2DFB" w:rsidP="00A463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E7565D" w14:textId="4BD25DCC" w:rsidR="00AC2DFB" w:rsidRDefault="00AC2DFB" w:rsidP="00817F98">
      <w:pPr>
        <w:pStyle w:val="Tabulka"/>
      </w:pPr>
    </w:p>
    <w:p w14:paraId="2795F238" w14:textId="77777777" w:rsidR="00851B0F" w:rsidRPr="00F95FBD" w:rsidRDefault="00817F98" w:rsidP="00851B0F">
      <w:pPr>
        <w:pStyle w:val="Nadpistabulky"/>
        <w:rPr>
          <w:sz w:val="18"/>
          <w:szCs w:val="18"/>
        </w:rPr>
      </w:pPr>
      <w:r>
        <w:rPr>
          <w:sz w:val="18"/>
          <w:szCs w:val="18"/>
        </w:rPr>
        <w:t>S</w:t>
      </w:r>
      <w:r w:rsidRPr="00EC707C">
        <w:rPr>
          <w:sz w:val="18"/>
          <w:szCs w:val="18"/>
        </w:rPr>
        <w:t>pecialista na životní prostředí</w:t>
      </w:r>
      <w:r w:rsidR="00851B0F">
        <w:rPr>
          <w:sz w:val="18"/>
          <w:szCs w:val="18"/>
        </w:rPr>
        <w:t xml:space="preserve"> </w:t>
      </w:r>
      <w:r w:rsidR="00851B0F" w:rsidRPr="00851B0F">
        <w:rPr>
          <w:sz w:val="18"/>
          <w:szCs w:val="18"/>
          <w:highlight w:val="yellow"/>
        </w:rPr>
        <w:t>- oprávněn k jednání za Zhotovitele</w:t>
      </w:r>
    </w:p>
    <w:p w14:paraId="5D7BA60A" w14:textId="2B006002"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17F98" w:rsidRPr="00F95FBD" w14:paraId="6B6C88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9DBE5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D9B573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B2A26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C176AE" w14:textId="77777777" w:rsidR="00817F98" w:rsidRPr="00F95FBD" w:rsidRDefault="00817F98" w:rsidP="00817F98">
            <w:pPr>
              <w:pStyle w:val="Tabulka"/>
            </w:pPr>
            <w:r w:rsidRPr="00F95FBD">
              <w:t>Adresa</w:t>
            </w:r>
          </w:p>
        </w:tc>
        <w:tc>
          <w:tcPr>
            <w:tcW w:w="5812" w:type="dxa"/>
            <w:shd w:val="clear" w:color="auto" w:fill="auto"/>
          </w:tcPr>
          <w:p w14:paraId="41F2B91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09466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0E4D53" w14:textId="77777777" w:rsidR="00817F98" w:rsidRPr="00F95FBD" w:rsidRDefault="00817F98" w:rsidP="00817F98">
            <w:pPr>
              <w:pStyle w:val="Tabulka"/>
            </w:pPr>
            <w:r w:rsidRPr="00F95FBD">
              <w:t>E-mail</w:t>
            </w:r>
          </w:p>
        </w:tc>
        <w:tc>
          <w:tcPr>
            <w:tcW w:w="5812" w:type="dxa"/>
            <w:shd w:val="clear" w:color="auto" w:fill="auto"/>
          </w:tcPr>
          <w:p w14:paraId="2EB92A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51BA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6C27F" w14:textId="77777777" w:rsidR="00817F98" w:rsidRPr="00F95FBD" w:rsidRDefault="00817F98" w:rsidP="00817F98">
            <w:pPr>
              <w:pStyle w:val="Tabulka"/>
            </w:pPr>
            <w:r w:rsidRPr="00F95FBD">
              <w:t>Telefon</w:t>
            </w:r>
          </w:p>
        </w:tc>
        <w:tc>
          <w:tcPr>
            <w:tcW w:w="5812" w:type="dxa"/>
            <w:shd w:val="clear" w:color="auto" w:fill="auto"/>
          </w:tcPr>
          <w:p w14:paraId="57D0477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7D0020" w14:textId="77777777" w:rsidR="00817F98" w:rsidRDefault="00817F98" w:rsidP="00817F98">
      <w:pPr>
        <w:pStyle w:val="Tabulka"/>
      </w:pPr>
    </w:p>
    <w:p w14:paraId="4B721602" w14:textId="77777777" w:rsidR="00851B0F" w:rsidRPr="00F95FBD" w:rsidRDefault="00817F98" w:rsidP="00851B0F">
      <w:pPr>
        <w:pStyle w:val="Nadpistabulky"/>
        <w:rPr>
          <w:sz w:val="18"/>
          <w:szCs w:val="18"/>
        </w:rPr>
      </w:pPr>
      <w:r>
        <w:rPr>
          <w:sz w:val="18"/>
          <w:szCs w:val="18"/>
        </w:rPr>
        <w:t>K</w:t>
      </w:r>
      <w:r w:rsidRPr="00EC707C">
        <w:rPr>
          <w:sz w:val="18"/>
          <w:szCs w:val="18"/>
        </w:rPr>
        <w:t>oordinátor BOZP</w:t>
      </w:r>
      <w:r w:rsidR="00AC2DFB">
        <w:rPr>
          <w:sz w:val="18"/>
          <w:szCs w:val="18"/>
        </w:rPr>
        <w:t xml:space="preserve"> </w:t>
      </w:r>
      <w:r w:rsidR="00851B0F">
        <w:rPr>
          <w:sz w:val="18"/>
          <w:szCs w:val="18"/>
        </w:rPr>
        <w:t xml:space="preserve"> </w:t>
      </w:r>
      <w:r w:rsidR="00851B0F" w:rsidRPr="00851B0F">
        <w:rPr>
          <w:sz w:val="18"/>
          <w:szCs w:val="18"/>
          <w:highlight w:val="yellow"/>
        </w:rPr>
        <w:t>- oprávněn k jednání za Zhotovitele</w:t>
      </w:r>
    </w:p>
    <w:p w14:paraId="2054DBE9" w14:textId="0D4912AD"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17F98" w:rsidRPr="00F95FBD" w14:paraId="41B2ED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5402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CFAEF1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D984AD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BE8C9" w14:textId="77777777" w:rsidR="00817F98" w:rsidRPr="00F95FBD" w:rsidRDefault="00817F98" w:rsidP="00817F98">
            <w:pPr>
              <w:pStyle w:val="Tabulka"/>
            </w:pPr>
            <w:r w:rsidRPr="00F95FBD">
              <w:t>Adresa</w:t>
            </w:r>
          </w:p>
        </w:tc>
        <w:tc>
          <w:tcPr>
            <w:tcW w:w="5812" w:type="dxa"/>
            <w:shd w:val="clear" w:color="auto" w:fill="auto"/>
          </w:tcPr>
          <w:p w14:paraId="632E2D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37907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7B97B5" w14:textId="77777777" w:rsidR="00817F98" w:rsidRPr="00F95FBD" w:rsidRDefault="00817F98" w:rsidP="00817F98">
            <w:pPr>
              <w:pStyle w:val="Tabulka"/>
            </w:pPr>
            <w:r w:rsidRPr="00F95FBD">
              <w:t>E-mail</w:t>
            </w:r>
          </w:p>
        </w:tc>
        <w:tc>
          <w:tcPr>
            <w:tcW w:w="5812" w:type="dxa"/>
            <w:shd w:val="clear" w:color="auto" w:fill="auto"/>
          </w:tcPr>
          <w:p w14:paraId="5E77DBC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202CA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AE65B8" w14:textId="77777777" w:rsidR="00817F98" w:rsidRPr="00F95FBD" w:rsidRDefault="00817F98" w:rsidP="00817F98">
            <w:pPr>
              <w:pStyle w:val="Tabulka"/>
            </w:pPr>
            <w:r w:rsidRPr="00F95FBD">
              <w:t>Telefon</w:t>
            </w:r>
          </w:p>
        </w:tc>
        <w:tc>
          <w:tcPr>
            <w:tcW w:w="5812" w:type="dxa"/>
            <w:shd w:val="clear" w:color="auto" w:fill="auto"/>
          </w:tcPr>
          <w:p w14:paraId="628136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147CBF" w14:textId="77777777" w:rsidR="00817F98" w:rsidRPr="00F95FBD" w:rsidRDefault="00817F98" w:rsidP="00817F98">
      <w:pPr>
        <w:pStyle w:val="Tabulka"/>
      </w:pPr>
    </w:p>
    <w:p w14:paraId="3ACB124E" w14:textId="77777777" w:rsidR="00851B0F" w:rsidRPr="00F95FBD" w:rsidRDefault="00817F98" w:rsidP="00851B0F">
      <w:pPr>
        <w:pStyle w:val="Nadpistabulky"/>
        <w:rPr>
          <w:sz w:val="18"/>
          <w:szCs w:val="18"/>
        </w:rPr>
      </w:pPr>
      <w:r>
        <w:rPr>
          <w:sz w:val="18"/>
          <w:szCs w:val="18"/>
        </w:rPr>
        <w:t>S</w:t>
      </w:r>
      <w:r w:rsidRPr="00EC707C">
        <w:rPr>
          <w:sz w:val="18"/>
          <w:szCs w:val="18"/>
        </w:rPr>
        <w:t>pecialista na inženýrskou činnost</w:t>
      </w:r>
      <w:r w:rsidR="00851B0F">
        <w:rPr>
          <w:sz w:val="18"/>
          <w:szCs w:val="18"/>
        </w:rPr>
        <w:t xml:space="preserve"> </w:t>
      </w:r>
      <w:r w:rsidR="00851B0F" w:rsidRPr="00851B0F">
        <w:rPr>
          <w:sz w:val="18"/>
          <w:szCs w:val="18"/>
          <w:highlight w:val="yellow"/>
        </w:rPr>
        <w:t>- oprávněn k jednání za Zhotovitele</w:t>
      </w:r>
    </w:p>
    <w:p w14:paraId="3ABCDE0B" w14:textId="7322C0E7" w:rsidR="00817F98" w:rsidRPr="00F95FBD" w:rsidRDefault="00817F98" w:rsidP="00817F98">
      <w:pPr>
        <w:pStyle w:val="Nadpistabulky"/>
        <w:rPr>
          <w:sz w:val="18"/>
          <w:szCs w:val="18"/>
        </w:rPr>
      </w:pPr>
    </w:p>
    <w:tbl>
      <w:tblPr>
        <w:tblStyle w:val="Tabulka10"/>
        <w:tblW w:w="8868" w:type="dxa"/>
        <w:tblLook w:val="04A0" w:firstRow="1" w:lastRow="0" w:firstColumn="1" w:lastColumn="0" w:noHBand="0" w:noVBand="1"/>
      </w:tblPr>
      <w:tblGrid>
        <w:gridCol w:w="3056"/>
        <w:gridCol w:w="5812"/>
      </w:tblGrid>
      <w:tr w:rsidR="00817F98" w:rsidRPr="00F95FBD" w14:paraId="396FE5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9F2A7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72D8C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8B3585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B5955B" w14:textId="77777777" w:rsidR="00817F98" w:rsidRPr="00F95FBD" w:rsidRDefault="00817F98" w:rsidP="00817F98">
            <w:pPr>
              <w:pStyle w:val="Tabulka"/>
            </w:pPr>
            <w:r w:rsidRPr="00F95FBD">
              <w:lastRenderedPageBreak/>
              <w:t>Adresa</w:t>
            </w:r>
          </w:p>
        </w:tc>
        <w:tc>
          <w:tcPr>
            <w:tcW w:w="5812" w:type="dxa"/>
            <w:shd w:val="clear" w:color="auto" w:fill="auto"/>
          </w:tcPr>
          <w:p w14:paraId="152F75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3C7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023B8" w14:textId="77777777" w:rsidR="00817F98" w:rsidRPr="00F95FBD" w:rsidRDefault="00817F98" w:rsidP="00817F98">
            <w:pPr>
              <w:pStyle w:val="Tabulka"/>
            </w:pPr>
            <w:r w:rsidRPr="00F95FBD">
              <w:t>E-mail</w:t>
            </w:r>
          </w:p>
        </w:tc>
        <w:tc>
          <w:tcPr>
            <w:tcW w:w="5812" w:type="dxa"/>
            <w:shd w:val="clear" w:color="auto" w:fill="auto"/>
          </w:tcPr>
          <w:p w14:paraId="647733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FA9F5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3E2362" w14:textId="77777777" w:rsidR="00817F98" w:rsidRPr="00F95FBD" w:rsidRDefault="00817F98" w:rsidP="00817F98">
            <w:pPr>
              <w:pStyle w:val="Tabulka"/>
            </w:pPr>
            <w:r w:rsidRPr="00F95FBD">
              <w:t>Telefon</w:t>
            </w:r>
          </w:p>
        </w:tc>
        <w:tc>
          <w:tcPr>
            <w:tcW w:w="5812" w:type="dxa"/>
            <w:shd w:val="clear" w:color="auto" w:fill="auto"/>
          </w:tcPr>
          <w:p w14:paraId="04E053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04A64" w14:textId="77777777" w:rsidR="00817F98" w:rsidRDefault="00817F98" w:rsidP="00817F98">
      <w:pPr>
        <w:pStyle w:val="Textbezodsazen"/>
      </w:pPr>
    </w:p>
    <w:p w14:paraId="7A5F4B12" w14:textId="77777777" w:rsidR="00AE3703" w:rsidRPr="00F95FBD" w:rsidRDefault="00AE3703" w:rsidP="00AE3703">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E3703" w:rsidRPr="00F95FBD" w14:paraId="0B11C867" w14:textId="77777777" w:rsidTr="00DD4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FE5AE" w14:textId="77777777" w:rsidR="00AE3703" w:rsidRPr="00F95FBD" w:rsidRDefault="00AE3703" w:rsidP="00DD4F5B">
            <w:pPr>
              <w:pStyle w:val="Tabulka"/>
              <w:rPr>
                <w:rStyle w:val="Nadpisvtabulce"/>
              </w:rPr>
            </w:pPr>
            <w:r w:rsidRPr="00F95FBD">
              <w:rPr>
                <w:rStyle w:val="Nadpisvtabulce"/>
              </w:rPr>
              <w:t>Jméno a příjmení</w:t>
            </w:r>
          </w:p>
        </w:tc>
        <w:tc>
          <w:tcPr>
            <w:tcW w:w="5812" w:type="dxa"/>
            <w:shd w:val="clear" w:color="auto" w:fill="auto"/>
          </w:tcPr>
          <w:p w14:paraId="26AB0CAB" w14:textId="77777777" w:rsidR="00AE3703" w:rsidRPr="00F95FBD" w:rsidRDefault="00AE3703" w:rsidP="00DD4F5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3703" w:rsidRPr="00F95FBD" w14:paraId="097BE4B5"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41C772" w14:textId="77777777" w:rsidR="00AE3703" w:rsidRPr="00F95FBD" w:rsidRDefault="00AE3703" w:rsidP="00DD4F5B">
            <w:pPr>
              <w:pStyle w:val="Tabulka"/>
            </w:pPr>
            <w:r w:rsidRPr="00F95FBD">
              <w:t>Adresa</w:t>
            </w:r>
          </w:p>
        </w:tc>
        <w:tc>
          <w:tcPr>
            <w:tcW w:w="5812" w:type="dxa"/>
            <w:shd w:val="clear" w:color="auto" w:fill="auto"/>
          </w:tcPr>
          <w:p w14:paraId="2A8D4AD0" w14:textId="77777777" w:rsidR="00AE3703" w:rsidRPr="00F95FBD" w:rsidRDefault="00AE3703"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703" w:rsidRPr="00F95FBD" w14:paraId="698AF163"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01B0BE" w14:textId="77777777" w:rsidR="00AE3703" w:rsidRPr="00F95FBD" w:rsidRDefault="00AE3703" w:rsidP="00DD4F5B">
            <w:pPr>
              <w:pStyle w:val="Tabulka"/>
            </w:pPr>
            <w:r w:rsidRPr="00F95FBD">
              <w:t>E-mail</w:t>
            </w:r>
          </w:p>
        </w:tc>
        <w:tc>
          <w:tcPr>
            <w:tcW w:w="5812" w:type="dxa"/>
            <w:shd w:val="clear" w:color="auto" w:fill="auto"/>
          </w:tcPr>
          <w:p w14:paraId="68E663AE" w14:textId="77777777" w:rsidR="00AE3703" w:rsidRPr="00F95FBD" w:rsidRDefault="00AE3703"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703" w:rsidRPr="00F95FBD" w14:paraId="45D49BF2" w14:textId="77777777" w:rsidTr="00DD4F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B4161" w14:textId="77777777" w:rsidR="00AE3703" w:rsidRPr="00F95FBD" w:rsidRDefault="00AE3703" w:rsidP="00DD4F5B">
            <w:pPr>
              <w:pStyle w:val="Tabulka"/>
            </w:pPr>
            <w:r w:rsidRPr="00F95FBD">
              <w:t>Telefon</w:t>
            </w:r>
          </w:p>
        </w:tc>
        <w:tc>
          <w:tcPr>
            <w:tcW w:w="5812" w:type="dxa"/>
            <w:shd w:val="clear" w:color="auto" w:fill="auto"/>
          </w:tcPr>
          <w:p w14:paraId="51E7D49E" w14:textId="77777777" w:rsidR="00AE3703" w:rsidRPr="00F95FBD" w:rsidRDefault="00AE3703" w:rsidP="00DD4F5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22E7C2" w14:textId="77777777" w:rsidR="000C4963" w:rsidRDefault="000C4963" w:rsidP="00817F98">
      <w:pPr>
        <w:pStyle w:val="Textbezodsazen"/>
      </w:pPr>
    </w:p>
    <w:p w14:paraId="5CF29A1F" w14:textId="05B19D33"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620F6F27" w14:textId="77777777" w:rsidR="00817F98" w:rsidRDefault="00817F98" w:rsidP="00817F98">
      <w:pPr>
        <w:pStyle w:val="Textbezodsazen"/>
      </w:pPr>
    </w:p>
    <w:p w14:paraId="0528077C"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BB3CB21" w14:textId="77777777" w:rsidR="00EC707C" w:rsidRDefault="00EC707C" w:rsidP="004436EE">
      <w:pPr>
        <w:pStyle w:val="Textbezodsazen"/>
      </w:pPr>
    </w:p>
    <w:p w14:paraId="6B849BD5" w14:textId="77777777" w:rsidR="00EC707C" w:rsidRDefault="00EC707C" w:rsidP="004436EE">
      <w:pPr>
        <w:pStyle w:val="Textbezodsazen"/>
      </w:pPr>
    </w:p>
    <w:p w14:paraId="595B3B7B" w14:textId="77777777" w:rsidR="00F95FBD" w:rsidRDefault="00F95FBD" w:rsidP="00165977">
      <w:pPr>
        <w:pStyle w:val="Tabulka"/>
      </w:pPr>
    </w:p>
    <w:p w14:paraId="1C05B654"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2230636C" w14:textId="77777777" w:rsidR="004436EE" w:rsidRDefault="004436EE" w:rsidP="004436EE">
      <w:pPr>
        <w:pStyle w:val="Nadpisbezsl1-1"/>
      </w:pPr>
      <w:r w:rsidRPr="004436EE">
        <w:lastRenderedPageBreak/>
        <w:t>Příloha</w:t>
      </w:r>
      <w:r>
        <w:t xml:space="preserve"> č. 7</w:t>
      </w:r>
    </w:p>
    <w:p w14:paraId="3562F4D6" w14:textId="77777777" w:rsidR="004436EE" w:rsidRDefault="004436EE" w:rsidP="004436EE">
      <w:pPr>
        <w:pStyle w:val="Nadpisbezsl1-2"/>
      </w:pPr>
      <w:r>
        <w:t>Seznam požadovaných pojištění</w:t>
      </w:r>
    </w:p>
    <w:p w14:paraId="30577DF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4549"/>
        <w:gridCol w:w="4171"/>
      </w:tblGrid>
      <w:tr w:rsidR="004436EE" w:rsidRPr="004436EE" w14:paraId="7CD0D1DB" w14:textId="77777777" w:rsidTr="001662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889732" w14:textId="77777777" w:rsidR="004436EE" w:rsidRPr="004436EE" w:rsidRDefault="004436EE" w:rsidP="0020397D">
            <w:pPr>
              <w:pStyle w:val="Tabulka"/>
              <w:rPr>
                <w:rStyle w:val="Tun"/>
              </w:rPr>
            </w:pPr>
            <w:r w:rsidRPr="004436EE">
              <w:rPr>
                <w:rStyle w:val="Tun"/>
              </w:rPr>
              <w:t>DRUH POJIŠTĚNÍ</w:t>
            </w:r>
          </w:p>
        </w:tc>
        <w:tc>
          <w:tcPr>
            <w:tcW w:w="42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1D158F"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6165B992" w14:textId="77777777" w:rsidTr="001662E9">
        <w:tc>
          <w:tcPr>
            <w:cnfStyle w:val="001000000000" w:firstRow="0" w:lastRow="0" w:firstColumn="1" w:lastColumn="0" w:oddVBand="0" w:evenVBand="0" w:oddHBand="0" w:evenHBand="0" w:firstRowFirstColumn="0" w:firstRowLastColumn="0" w:lastRowFirstColumn="0" w:lastRowLastColumn="0"/>
            <w:tcW w:w="4615" w:type="dxa"/>
          </w:tcPr>
          <w:p w14:paraId="720FC6A0"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243E2EE" w14:textId="1DCCDFE4" w:rsidR="004436EE" w:rsidRPr="004436EE" w:rsidRDefault="00851B0F" w:rsidP="00352A9D">
            <w:pPr>
              <w:pStyle w:val="Tabulka"/>
              <w:cnfStyle w:val="000000000000" w:firstRow="0" w:lastRow="0" w:firstColumn="0" w:lastColumn="0" w:oddVBand="0" w:evenVBand="0" w:oddHBand="0" w:evenHBand="0" w:firstRowFirstColumn="0" w:firstRowLastColumn="0" w:lastRowFirstColumn="0" w:lastRowLastColumn="0"/>
            </w:pPr>
            <w:r>
              <w:t>36</w:t>
            </w:r>
            <w:r w:rsidR="003455E3" w:rsidRPr="003455E3">
              <w:t> 000 000,- Kč</w:t>
            </w:r>
          </w:p>
        </w:tc>
      </w:tr>
    </w:tbl>
    <w:p w14:paraId="168D1293" w14:textId="77777777" w:rsidR="004436EE" w:rsidRDefault="004436EE" w:rsidP="00671F70">
      <w:pPr>
        <w:pStyle w:val="Textbezodsazen"/>
      </w:pPr>
    </w:p>
    <w:p w14:paraId="3D0E4088" w14:textId="77777777" w:rsidR="00954AF5" w:rsidRPr="0020397D" w:rsidRDefault="00954AF5" w:rsidP="0020397D">
      <w:pPr>
        <w:pStyle w:val="Textbezodsazen"/>
      </w:pPr>
    </w:p>
    <w:p w14:paraId="66CE84E9" w14:textId="77777777" w:rsidR="00817F98" w:rsidRPr="0020397D" w:rsidRDefault="00817F98" w:rsidP="0020397D">
      <w:pPr>
        <w:pStyle w:val="Textbezodsazen"/>
      </w:pPr>
    </w:p>
    <w:p w14:paraId="1BCDC0E1" w14:textId="77777777" w:rsidR="00671F70" w:rsidRPr="0020397D" w:rsidRDefault="00671F70" w:rsidP="0020397D">
      <w:pPr>
        <w:pStyle w:val="Textbezodsazen"/>
      </w:pPr>
    </w:p>
    <w:p w14:paraId="3F6D303C" w14:textId="77777777" w:rsidR="00671F70" w:rsidRPr="0020397D" w:rsidRDefault="00671F70" w:rsidP="0020397D">
      <w:pPr>
        <w:pStyle w:val="Textbezodsazen"/>
      </w:pPr>
    </w:p>
    <w:p w14:paraId="5AE045FC"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8E9CCBB" w14:textId="77777777" w:rsidR="00F95FBD" w:rsidRDefault="004436EE" w:rsidP="00F762A8">
      <w:pPr>
        <w:pStyle w:val="Nadpisbezsl1-1"/>
      </w:pPr>
      <w:r>
        <w:lastRenderedPageBreak/>
        <w:t>Příloha č. 8</w:t>
      </w:r>
    </w:p>
    <w:p w14:paraId="6C600942" w14:textId="77777777" w:rsidR="00F95FBD" w:rsidRDefault="00F95FBD" w:rsidP="00F762A8">
      <w:pPr>
        <w:pStyle w:val="Nadpisbezsl1-2"/>
      </w:pPr>
      <w:r>
        <w:t>Seznam poddodavatelů</w:t>
      </w:r>
    </w:p>
    <w:p w14:paraId="3B501553" w14:textId="77777777" w:rsidR="00F95FBD" w:rsidRDefault="00F95FBD" w:rsidP="00F95FBD">
      <w:pPr>
        <w:pStyle w:val="Tabulka"/>
      </w:pPr>
    </w:p>
    <w:tbl>
      <w:tblPr>
        <w:tblStyle w:val="Tabulka10"/>
        <w:tblW w:w="8860"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6B7093" w14:paraId="4D540A9E" w14:textId="77777777" w:rsidTr="001662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4EDDCF" w14:textId="77777777" w:rsidR="00F95FBD" w:rsidRPr="006B7093" w:rsidRDefault="00F95FBD" w:rsidP="006B7093">
            <w:pPr>
              <w:pStyle w:val="Tabulka"/>
              <w:rPr>
                <w:rStyle w:val="Nadpisvtabulce"/>
              </w:rPr>
            </w:pPr>
            <w:r w:rsidRPr="006B7093">
              <w:rPr>
                <w:rStyle w:val="Nadpisvtabulce"/>
              </w:rPr>
              <w:t>Identifikace poddodavatele</w:t>
            </w:r>
          </w:p>
          <w:p w14:paraId="0E9FFAB6"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61C78C"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04311EE1"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7A491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5713EF6E"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C284004" w14:textId="77777777" w:rsidR="00F95FBD" w:rsidRPr="006B7093" w:rsidRDefault="00F95FBD" w:rsidP="006B7093">
            <w:pPr>
              <w:pStyle w:val="Tabulka"/>
            </w:pPr>
            <w:r w:rsidRPr="006B7093">
              <w:rPr>
                <w:highlight w:val="yellow"/>
              </w:rPr>
              <w:t>[VLOŽÍ ZHOTOVITEL]</w:t>
            </w:r>
          </w:p>
        </w:tc>
        <w:tc>
          <w:tcPr>
            <w:tcW w:w="3129" w:type="dxa"/>
          </w:tcPr>
          <w:p w14:paraId="1F2CB38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0EFB58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6412BB08"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32D544AD" w14:textId="77777777" w:rsidR="00F95FBD" w:rsidRPr="006B7093" w:rsidRDefault="00F95FBD" w:rsidP="006B7093">
            <w:pPr>
              <w:pStyle w:val="Tabulka"/>
            </w:pPr>
            <w:r w:rsidRPr="006B7093">
              <w:rPr>
                <w:highlight w:val="yellow"/>
              </w:rPr>
              <w:t>[VLOŽÍ ZHOTOVITEL]</w:t>
            </w:r>
          </w:p>
        </w:tc>
        <w:tc>
          <w:tcPr>
            <w:tcW w:w="3129" w:type="dxa"/>
          </w:tcPr>
          <w:p w14:paraId="3AB8620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E95CE2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B4B10B2"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3D9E0E54" w14:textId="77777777" w:rsidR="004436EE" w:rsidRPr="006B7093" w:rsidRDefault="004436EE" w:rsidP="006B7093">
            <w:pPr>
              <w:pStyle w:val="Tabulka"/>
            </w:pPr>
            <w:r w:rsidRPr="006B7093">
              <w:rPr>
                <w:highlight w:val="yellow"/>
              </w:rPr>
              <w:t>[VLOŽÍ ZHOTOVITEL]</w:t>
            </w:r>
          </w:p>
        </w:tc>
        <w:tc>
          <w:tcPr>
            <w:tcW w:w="3129" w:type="dxa"/>
          </w:tcPr>
          <w:p w14:paraId="73987FF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C72CDB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CE6215F"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9CC3204" w14:textId="77777777" w:rsidR="004436EE" w:rsidRPr="006B7093" w:rsidRDefault="004436EE" w:rsidP="006B7093">
            <w:pPr>
              <w:pStyle w:val="Tabulka"/>
            </w:pPr>
            <w:r w:rsidRPr="006B7093">
              <w:rPr>
                <w:highlight w:val="yellow"/>
              </w:rPr>
              <w:t>[VLOŽÍ ZHOTOVITEL]</w:t>
            </w:r>
          </w:p>
        </w:tc>
        <w:tc>
          <w:tcPr>
            <w:tcW w:w="3129" w:type="dxa"/>
          </w:tcPr>
          <w:p w14:paraId="19A7838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A6D446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5131F95"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039B2051" w14:textId="77777777" w:rsidR="004436EE" w:rsidRPr="006B7093" w:rsidRDefault="004436EE" w:rsidP="006B7093">
            <w:pPr>
              <w:pStyle w:val="Tabulka"/>
            </w:pPr>
            <w:r w:rsidRPr="006B7093">
              <w:rPr>
                <w:highlight w:val="yellow"/>
              </w:rPr>
              <w:t>[VLOŽÍ ZHOTOVITEL]</w:t>
            </w:r>
          </w:p>
        </w:tc>
        <w:tc>
          <w:tcPr>
            <w:tcW w:w="3129" w:type="dxa"/>
          </w:tcPr>
          <w:p w14:paraId="71337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F9BBF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B0AC7E0"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79AF9BC0" w14:textId="77777777" w:rsidR="004436EE" w:rsidRPr="006B7093" w:rsidRDefault="004436EE" w:rsidP="006B7093">
            <w:pPr>
              <w:pStyle w:val="Tabulka"/>
            </w:pPr>
            <w:r w:rsidRPr="006B7093">
              <w:rPr>
                <w:highlight w:val="yellow"/>
              </w:rPr>
              <w:t>[VLOŽÍ ZHOTOVITEL]</w:t>
            </w:r>
          </w:p>
        </w:tc>
        <w:tc>
          <w:tcPr>
            <w:tcW w:w="3129" w:type="dxa"/>
          </w:tcPr>
          <w:p w14:paraId="60F7021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F1746F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E501076"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7A2BB50" w14:textId="77777777" w:rsidR="004436EE" w:rsidRPr="006B7093" w:rsidRDefault="004436EE" w:rsidP="006B7093">
            <w:pPr>
              <w:pStyle w:val="Tabulka"/>
            </w:pPr>
            <w:r w:rsidRPr="006B7093">
              <w:rPr>
                <w:highlight w:val="yellow"/>
              </w:rPr>
              <w:t>[VLOŽÍ ZHOTOVITEL]</w:t>
            </w:r>
          </w:p>
        </w:tc>
        <w:tc>
          <w:tcPr>
            <w:tcW w:w="3129" w:type="dxa"/>
          </w:tcPr>
          <w:p w14:paraId="28F8A4D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5D959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2E07B1"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409467B1" w14:textId="77777777" w:rsidR="004436EE" w:rsidRPr="006B7093" w:rsidRDefault="004436EE" w:rsidP="006B7093">
            <w:pPr>
              <w:pStyle w:val="Tabulka"/>
            </w:pPr>
            <w:r w:rsidRPr="006B7093">
              <w:rPr>
                <w:highlight w:val="yellow"/>
              </w:rPr>
              <w:t>[VLOŽÍ ZHOTOVITEL]</w:t>
            </w:r>
          </w:p>
        </w:tc>
        <w:tc>
          <w:tcPr>
            <w:tcW w:w="3129" w:type="dxa"/>
          </w:tcPr>
          <w:p w14:paraId="185ACF9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ED98E1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CA1E0CF" w14:textId="77777777" w:rsidTr="001662E9">
        <w:tc>
          <w:tcPr>
            <w:cnfStyle w:val="001000000000" w:firstRow="0" w:lastRow="0" w:firstColumn="1" w:lastColumn="0" w:oddVBand="0" w:evenVBand="0" w:oddHBand="0" w:evenHBand="0" w:firstRowFirstColumn="0" w:firstRowLastColumn="0" w:lastRowFirstColumn="0" w:lastRowLastColumn="0"/>
            <w:tcW w:w="5903" w:type="dxa"/>
            <w:gridSpan w:val="2"/>
          </w:tcPr>
          <w:p w14:paraId="1FE9CF45" w14:textId="77777777" w:rsidR="004436EE" w:rsidRPr="006B7093" w:rsidRDefault="004436EE" w:rsidP="006B7093">
            <w:pPr>
              <w:pStyle w:val="Tabulka"/>
              <w:jc w:val="right"/>
              <w:rPr>
                <w:rStyle w:val="Tun"/>
              </w:rPr>
            </w:pPr>
            <w:r w:rsidRPr="006B7093">
              <w:rPr>
                <w:rStyle w:val="Tun"/>
              </w:rPr>
              <w:t>CELKEM %</w:t>
            </w:r>
          </w:p>
        </w:tc>
        <w:tc>
          <w:tcPr>
            <w:tcW w:w="2957" w:type="dxa"/>
          </w:tcPr>
          <w:p w14:paraId="67C145D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93A67DF" w14:textId="77777777" w:rsidR="0020397D" w:rsidRDefault="0020397D" w:rsidP="0020397D">
      <w:pPr>
        <w:pStyle w:val="Textbezodsazen"/>
      </w:pPr>
    </w:p>
    <w:p w14:paraId="00AFCDD4" w14:textId="77777777" w:rsidR="0020397D" w:rsidRDefault="0020397D" w:rsidP="0020397D">
      <w:pPr>
        <w:pStyle w:val="Textbezodsazen"/>
      </w:pPr>
    </w:p>
    <w:p w14:paraId="7377DC22" w14:textId="77777777" w:rsidR="006B7093" w:rsidRDefault="006B7093" w:rsidP="0020397D">
      <w:pPr>
        <w:pStyle w:val="Textbezodsazen"/>
      </w:pPr>
    </w:p>
    <w:p w14:paraId="5845054E"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6AE95793" w14:textId="77777777" w:rsidR="00F762A8" w:rsidRDefault="00F762A8" w:rsidP="00F762A8">
      <w:pPr>
        <w:pStyle w:val="Nadpisbezsl1-1"/>
      </w:pPr>
      <w:r>
        <w:lastRenderedPageBreak/>
        <w:t xml:space="preserve">Příloha č. </w:t>
      </w:r>
      <w:r w:rsidR="004436EE">
        <w:t>9</w:t>
      </w:r>
    </w:p>
    <w:p w14:paraId="14D1A53B" w14:textId="77777777" w:rsidR="004436EE" w:rsidRDefault="004436EE" w:rsidP="004436EE">
      <w:pPr>
        <w:pStyle w:val="Nadpisbezsl1-2"/>
      </w:pPr>
      <w:r>
        <w:t>Související dokumenty</w:t>
      </w:r>
    </w:p>
    <w:p w14:paraId="49BC819B" w14:textId="77777777" w:rsidR="00D0544F" w:rsidRDefault="00D0544F" w:rsidP="00D0544F">
      <w:pPr>
        <w:pStyle w:val="Textbezodsazen"/>
      </w:pPr>
    </w:p>
    <w:p w14:paraId="08EDF27B" w14:textId="6A04B991" w:rsidR="00D0544F" w:rsidRDefault="00FE1A17" w:rsidP="00D0544F">
      <w:pPr>
        <w:pStyle w:val="Textbezodsazen"/>
      </w:pPr>
      <w:r>
        <w:t>NEOBSAZENO.</w:t>
      </w:r>
    </w:p>
    <w:p w14:paraId="2B7C190C" w14:textId="77777777" w:rsidR="00D0544F" w:rsidRDefault="00D0544F" w:rsidP="00D0544F">
      <w:pPr>
        <w:pStyle w:val="Textbezodsazen"/>
      </w:pPr>
    </w:p>
    <w:p w14:paraId="52D9BC52" w14:textId="77777777" w:rsidR="0020397D" w:rsidRDefault="0020397D" w:rsidP="00F762A8">
      <w:pPr>
        <w:pStyle w:val="Textbezodsazen"/>
      </w:pPr>
    </w:p>
    <w:p w14:paraId="061A8343" w14:textId="77777777" w:rsidR="0020397D" w:rsidRDefault="0020397D" w:rsidP="00F762A8">
      <w:pPr>
        <w:pStyle w:val="Textbezodsazen"/>
      </w:pPr>
    </w:p>
    <w:p w14:paraId="422A6347" w14:textId="77777777" w:rsidR="0020397D" w:rsidRDefault="0020397D" w:rsidP="00F762A8">
      <w:pPr>
        <w:pStyle w:val="Textbezodsazen"/>
      </w:pPr>
    </w:p>
    <w:p w14:paraId="6F2F6EA3" w14:textId="77777777" w:rsidR="0020397D" w:rsidRDefault="0020397D" w:rsidP="00F762A8">
      <w:pPr>
        <w:pStyle w:val="Textbezodsazen"/>
      </w:pPr>
    </w:p>
    <w:p w14:paraId="09B446E0"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640FA2F7" w14:textId="77777777" w:rsidR="00D0544F" w:rsidRDefault="00D0544F" w:rsidP="00D0544F">
      <w:pPr>
        <w:pStyle w:val="Nadpisbezsl1-1"/>
      </w:pPr>
      <w:r>
        <w:lastRenderedPageBreak/>
        <w:t>Příloha č. 10</w:t>
      </w:r>
    </w:p>
    <w:p w14:paraId="46EBC249" w14:textId="77777777" w:rsidR="00D0544F" w:rsidRDefault="00D0544F" w:rsidP="00D0544F">
      <w:pPr>
        <w:pStyle w:val="Nadpisbezsl1-2"/>
      </w:pPr>
      <w:r>
        <w:t>Zmocnění Vedoucího Zhotovitele</w:t>
      </w:r>
    </w:p>
    <w:p w14:paraId="5D893B37" w14:textId="77777777" w:rsidR="006A67D6" w:rsidRDefault="006A67D6" w:rsidP="006A67D6">
      <w:pPr>
        <w:pStyle w:val="Textbezodsazen"/>
      </w:pPr>
    </w:p>
    <w:p w14:paraId="74B19EDE" w14:textId="77777777" w:rsidR="006A67D6" w:rsidRDefault="006A67D6" w:rsidP="006A67D6">
      <w:pPr>
        <w:pStyle w:val="Textbezodsazen"/>
      </w:pPr>
    </w:p>
    <w:p w14:paraId="5D28AE72" w14:textId="77777777" w:rsidR="00671F70" w:rsidRDefault="00671F70" w:rsidP="006A67D6">
      <w:pPr>
        <w:pStyle w:val="Textbezodsazen"/>
      </w:pPr>
    </w:p>
    <w:p w14:paraId="7CB938BB"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8BC46" w14:textId="77777777" w:rsidR="00D67E9C" w:rsidRDefault="00D67E9C" w:rsidP="00962258">
      <w:pPr>
        <w:spacing w:after="0" w:line="240" w:lineRule="auto"/>
      </w:pPr>
      <w:r>
        <w:separator/>
      </w:r>
    </w:p>
  </w:endnote>
  <w:endnote w:type="continuationSeparator" w:id="0">
    <w:p w14:paraId="4D895FCB" w14:textId="77777777" w:rsidR="00D67E9C" w:rsidRDefault="00D67E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4F" w:rsidRPr="003462EB" w14:paraId="6E700574" w14:textId="77777777" w:rsidTr="001B77EA">
      <w:trPr>
        <w:trHeight w:val="247"/>
      </w:trPr>
      <w:tc>
        <w:tcPr>
          <w:tcW w:w="907" w:type="dxa"/>
          <w:tcMar>
            <w:left w:w="0" w:type="dxa"/>
            <w:right w:w="0" w:type="dxa"/>
          </w:tcMar>
          <w:vAlign w:val="bottom"/>
        </w:tcPr>
        <w:p w14:paraId="044E4735" w14:textId="774BD98D"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A0E60D2" w14:textId="16F23385" w:rsidR="00A4634F" w:rsidRPr="005F4353" w:rsidRDefault="00A4634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183893" w:rsidRPr="00183893">
            <w:rPr>
              <w:b/>
              <w:bCs/>
              <w:noProof/>
            </w:rPr>
            <w:t>„České</w:t>
          </w:r>
          <w:r w:rsidR="00183893">
            <w:rPr>
              <w:b/>
              <w:noProof/>
            </w:rPr>
            <w:t xml:space="preserve"> Velenice, nádražní budova“</w:t>
          </w:r>
          <w:r w:rsidRPr="005F4353">
            <w:rPr>
              <w:b/>
              <w:noProof/>
            </w:rPr>
            <w:fldChar w:fldCharType="end"/>
          </w:r>
        </w:p>
        <w:p w14:paraId="24A52458" w14:textId="77777777" w:rsidR="00A4634F" w:rsidRPr="003462EB" w:rsidRDefault="00A4634F" w:rsidP="001B77EA">
          <w:pPr>
            <w:pStyle w:val="Zpatvlevo"/>
          </w:pPr>
          <w:r>
            <w:t>Smlouva o dílo na zhotovení ZP+DUSP+PDPS+AD</w:t>
          </w:r>
        </w:p>
      </w:tc>
    </w:tr>
  </w:tbl>
  <w:p w14:paraId="5A8E29E7" w14:textId="77777777" w:rsidR="00A4634F" w:rsidRPr="00A50995" w:rsidRDefault="00A4634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4F" w:rsidRPr="003462EB" w14:paraId="126C0BA5" w14:textId="77777777" w:rsidTr="00D36695">
      <w:tc>
        <w:tcPr>
          <w:tcW w:w="907" w:type="dxa"/>
          <w:tcMar>
            <w:left w:w="0" w:type="dxa"/>
            <w:right w:w="0" w:type="dxa"/>
          </w:tcMar>
          <w:vAlign w:val="bottom"/>
        </w:tcPr>
        <w:p w14:paraId="3D04D8E7" w14:textId="67C56B01"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E01E470" w14:textId="77777777" w:rsidR="00A4634F" w:rsidRPr="00671F70" w:rsidRDefault="00A4634F" w:rsidP="00204180">
          <w:pPr>
            <w:pStyle w:val="Zpatvlevo"/>
            <w:rPr>
              <w:b/>
            </w:rPr>
          </w:pPr>
          <w:r w:rsidRPr="00671F70">
            <w:rPr>
              <w:b/>
            </w:rPr>
            <w:t>PŘ</w:t>
          </w:r>
          <w:r>
            <w:rPr>
              <w:b/>
            </w:rPr>
            <w:t>ÍLOHA č. 4</w:t>
          </w:r>
        </w:p>
        <w:p w14:paraId="29A5AAAE" w14:textId="77777777" w:rsidR="00A4634F" w:rsidRDefault="00A4634F" w:rsidP="00204180">
          <w:pPr>
            <w:pStyle w:val="Zpatvlevo"/>
          </w:pPr>
          <w:r>
            <w:t>Smlouva o dílo – Zhotovení ZP+DUSP + PDPS</w:t>
          </w:r>
        </w:p>
        <w:p w14:paraId="539190C7" w14:textId="6F68560C" w:rsidR="00A4634F" w:rsidRPr="00246637" w:rsidRDefault="00A4634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183893" w:rsidRPr="00183893">
            <w:rPr>
              <w:b/>
              <w:bCs/>
              <w:noProof/>
            </w:rPr>
            <w:t>„České Velenice,</w:t>
          </w:r>
          <w:r w:rsidR="00183893">
            <w:rPr>
              <w:b/>
              <w:noProof/>
            </w:rPr>
            <w:t xml:space="preserve"> nádražní budova“</w:t>
          </w:r>
          <w:r w:rsidRPr="00246637">
            <w:rPr>
              <w:b/>
              <w:noProof/>
            </w:rPr>
            <w:fldChar w:fldCharType="end"/>
          </w:r>
        </w:p>
      </w:tc>
    </w:tr>
  </w:tbl>
  <w:p w14:paraId="56077B40" w14:textId="77777777" w:rsidR="00A4634F" w:rsidRPr="00A50995" w:rsidRDefault="00A4634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67937D7A" w14:textId="77777777" w:rsidTr="00E075DA">
      <w:tc>
        <w:tcPr>
          <w:tcW w:w="7825" w:type="dxa"/>
          <w:tcMar>
            <w:left w:w="0" w:type="dxa"/>
            <w:right w:w="0" w:type="dxa"/>
          </w:tcMar>
          <w:vAlign w:val="bottom"/>
        </w:tcPr>
        <w:p w14:paraId="21FE923D" w14:textId="77777777" w:rsidR="00A4634F" w:rsidRPr="008C00FC" w:rsidRDefault="00A4634F" w:rsidP="00204180">
          <w:pPr>
            <w:pStyle w:val="Zpatvpravo"/>
            <w:rPr>
              <w:rStyle w:val="Tun"/>
            </w:rPr>
          </w:pPr>
          <w:r w:rsidRPr="008C00FC">
            <w:rPr>
              <w:rStyle w:val="Tun"/>
            </w:rPr>
            <w:t xml:space="preserve">PŘÍLOHA č. </w:t>
          </w:r>
          <w:r>
            <w:rPr>
              <w:rStyle w:val="Tun"/>
            </w:rPr>
            <w:t>4</w:t>
          </w:r>
        </w:p>
        <w:p w14:paraId="3E3CF9EA" w14:textId="77777777" w:rsidR="00A4634F" w:rsidRDefault="00A4634F" w:rsidP="00204180">
          <w:pPr>
            <w:pStyle w:val="Zpatvpravo"/>
          </w:pPr>
          <w:r>
            <w:t>Smlouva o dílo – Zhotovení ZP+ DUSP+PDPS +AD</w:t>
          </w:r>
        </w:p>
        <w:p w14:paraId="444C51FC" w14:textId="495CC8DA" w:rsidR="00A4634F" w:rsidRPr="00246637" w:rsidRDefault="00A4634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183893" w:rsidRPr="00183893">
            <w:rPr>
              <w:b/>
              <w:bCs/>
              <w:noProof/>
            </w:rPr>
            <w:t>„České</w:t>
          </w:r>
          <w:r w:rsidR="00183893">
            <w:rPr>
              <w:b/>
              <w:noProof/>
            </w:rPr>
            <w:t xml:space="preserve"> Velenice, nádražní budova“</w:t>
          </w:r>
          <w:r w:rsidRPr="00246637">
            <w:rPr>
              <w:b/>
              <w:noProof/>
            </w:rPr>
            <w:fldChar w:fldCharType="end"/>
          </w:r>
        </w:p>
      </w:tc>
      <w:tc>
        <w:tcPr>
          <w:tcW w:w="907" w:type="dxa"/>
          <w:vAlign w:val="bottom"/>
        </w:tcPr>
        <w:p w14:paraId="3EF2116E" w14:textId="422115FB"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3</w:t>
          </w:r>
          <w:r w:rsidRPr="007145F3">
            <w:rPr>
              <w:b/>
              <w:noProof/>
              <w:color w:val="FF5200" w:themeColor="accent2"/>
              <w:sz w:val="14"/>
              <w:szCs w:val="14"/>
            </w:rPr>
            <w:fldChar w:fldCharType="end"/>
          </w:r>
        </w:p>
      </w:tc>
    </w:tr>
  </w:tbl>
  <w:p w14:paraId="2041AD54" w14:textId="77777777" w:rsidR="00A4634F" w:rsidRPr="00B8518B" w:rsidRDefault="00A4634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7081" w:rsidRPr="003462EB" w14:paraId="71FF2C06" w14:textId="77777777" w:rsidTr="00D36695">
      <w:tc>
        <w:tcPr>
          <w:tcW w:w="907" w:type="dxa"/>
          <w:tcMar>
            <w:left w:w="0" w:type="dxa"/>
            <w:right w:w="0" w:type="dxa"/>
          </w:tcMar>
          <w:vAlign w:val="bottom"/>
        </w:tcPr>
        <w:p w14:paraId="76C4E1A7" w14:textId="77777777" w:rsidR="00037081" w:rsidRPr="00B8518B" w:rsidRDefault="0003708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7A11C464" w14:textId="77777777" w:rsidR="00037081" w:rsidRPr="00671F70" w:rsidRDefault="00037081" w:rsidP="00204180">
          <w:pPr>
            <w:pStyle w:val="Zpatvlevo"/>
            <w:rPr>
              <w:b/>
            </w:rPr>
          </w:pPr>
          <w:r w:rsidRPr="00671F70">
            <w:rPr>
              <w:b/>
            </w:rPr>
            <w:t>PŘ</w:t>
          </w:r>
          <w:r>
            <w:rPr>
              <w:b/>
            </w:rPr>
            <w:t>ÍLOHA č. 4</w:t>
          </w:r>
        </w:p>
        <w:p w14:paraId="16A832EE" w14:textId="77777777" w:rsidR="00037081" w:rsidRDefault="00037081" w:rsidP="00204180">
          <w:pPr>
            <w:pStyle w:val="Zpatvlevo"/>
          </w:pPr>
          <w:r>
            <w:t>Smlouva o dílo – Zhotovení DUSP + PDPS</w:t>
          </w:r>
        </w:p>
        <w:p w14:paraId="4DB69F04" w14:textId="2962EED9" w:rsidR="00037081" w:rsidRPr="00246637" w:rsidRDefault="00037081"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183893" w:rsidRPr="00183893">
            <w:rPr>
              <w:b/>
              <w:bCs/>
              <w:noProof/>
            </w:rPr>
            <w:t>„České Velenice,</w:t>
          </w:r>
          <w:r w:rsidR="00183893">
            <w:rPr>
              <w:b/>
              <w:noProof/>
            </w:rPr>
            <w:t xml:space="preserve"> nádražní budova“</w:t>
          </w:r>
          <w:r w:rsidRPr="00246637">
            <w:rPr>
              <w:b/>
              <w:noProof/>
            </w:rPr>
            <w:fldChar w:fldCharType="end"/>
          </w:r>
        </w:p>
      </w:tc>
    </w:tr>
  </w:tbl>
  <w:p w14:paraId="6548DEA2" w14:textId="77777777" w:rsidR="00037081" w:rsidRPr="00A50995" w:rsidRDefault="0003708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37081" w:rsidRPr="009E09BE" w14:paraId="2969E8E4" w14:textId="77777777" w:rsidTr="00E075DA">
      <w:tc>
        <w:tcPr>
          <w:tcW w:w="7825" w:type="dxa"/>
          <w:tcMar>
            <w:left w:w="0" w:type="dxa"/>
            <w:right w:w="0" w:type="dxa"/>
          </w:tcMar>
          <w:vAlign w:val="bottom"/>
        </w:tcPr>
        <w:p w14:paraId="7290D727" w14:textId="77777777" w:rsidR="00037081" w:rsidRPr="008C00FC" w:rsidRDefault="00037081" w:rsidP="00204180">
          <w:pPr>
            <w:pStyle w:val="Zpatvpravo"/>
            <w:rPr>
              <w:rStyle w:val="Tun"/>
            </w:rPr>
          </w:pPr>
          <w:r w:rsidRPr="008C00FC">
            <w:rPr>
              <w:rStyle w:val="Tun"/>
            </w:rPr>
            <w:t xml:space="preserve">PŘÍLOHA č. </w:t>
          </w:r>
          <w:r>
            <w:rPr>
              <w:rStyle w:val="Tun"/>
            </w:rPr>
            <w:t>4</w:t>
          </w:r>
        </w:p>
        <w:p w14:paraId="399AF744" w14:textId="77777777" w:rsidR="00037081" w:rsidRDefault="00037081" w:rsidP="00204180">
          <w:pPr>
            <w:pStyle w:val="Zpatvpravo"/>
          </w:pPr>
          <w:r>
            <w:t>Smlouva o dílo – Zhotovení DUSP+PDPS +AD</w:t>
          </w:r>
        </w:p>
        <w:p w14:paraId="090CCE8A" w14:textId="7FEBB44D" w:rsidR="00037081" w:rsidRPr="00246637" w:rsidRDefault="00037081"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183893" w:rsidRPr="00183893">
            <w:rPr>
              <w:b/>
              <w:bCs/>
              <w:noProof/>
            </w:rPr>
            <w:t>„České Velenice,</w:t>
          </w:r>
          <w:r w:rsidR="00183893">
            <w:rPr>
              <w:b/>
              <w:noProof/>
            </w:rPr>
            <w:t xml:space="preserve"> nádražní budova“</w:t>
          </w:r>
          <w:r w:rsidRPr="00246637">
            <w:rPr>
              <w:b/>
              <w:noProof/>
            </w:rPr>
            <w:fldChar w:fldCharType="end"/>
          </w:r>
        </w:p>
      </w:tc>
      <w:tc>
        <w:tcPr>
          <w:tcW w:w="907" w:type="dxa"/>
          <w:vAlign w:val="bottom"/>
        </w:tcPr>
        <w:p w14:paraId="4B5C27A6" w14:textId="6FA18F41" w:rsidR="00037081" w:rsidRPr="009E09BE" w:rsidRDefault="0003708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5F1847A5" w14:textId="77777777" w:rsidR="00037081" w:rsidRPr="00B8518B" w:rsidRDefault="0003708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1EF508CE" w14:textId="77777777" w:rsidTr="00B24A25">
      <w:tc>
        <w:tcPr>
          <w:tcW w:w="907" w:type="dxa"/>
          <w:tcMar>
            <w:left w:w="0" w:type="dxa"/>
            <w:right w:w="0" w:type="dxa"/>
          </w:tcMar>
          <w:vAlign w:val="bottom"/>
        </w:tcPr>
        <w:p w14:paraId="74F40A6E" w14:textId="67B133D5"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141134C" w14:textId="77777777" w:rsidR="00A4634F" w:rsidRPr="00671F70" w:rsidRDefault="00A4634F" w:rsidP="00204180">
          <w:pPr>
            <w:pStyle w:val="Zpatvlevo"/>
            <w:rPr>
              <w:b/>
            </w:rPr>
          </w:pPr>
          <w:r w:rsidRPr="00671F70">
            <w:rPr>
              <w:b/>
            </w:rPr>
            <w:t>PŘ</w:t>
          </w:r>
          <w:r>
            <w:rPr>
              <w:b/>
            </w:rPr>
            <w:t>ÍLOHA č. 5</w:t>
          </w:r>
        </w:p>
        <w:p w14:paraId="488E35D5" w14:textId="2E0BA5A7" w:rsidR="00A4634F" w:rsidRDefault="00A4634F" w:rsidP="00246637">
          <w:pPr>
            <w:pStyle w:val="Zpatvlevo"/>
          </w:pPr>
          <w:r>
            <w:t>Smlouva o dílo – Zhotovení ZP+DUSP+PDPS+AD</w:t>
          </w:r>
        </w:p>
        <w:p w14:paraId="12B40373" w14:textId="6F216FAB" w:rsidR="00A4634F" w:rsidRPr="0020397D" w:rsidRDefault="00A4634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183893" w:rsidRPr="00183893">
            <w:rPr>
              <w:b/>
              <w:bCs/>
              <w:noProof/>
            </w:rPr>
            <w:t>„České Velenice,</w:t>
          </w:r>
          <w:r w:rsidR="00183893">
            <w:rPr>
              <w:b/>
              <w:noProof/>
            </w:rPr>
            <w:t xml:space="preserve"> nádražní budova“</w:t>
          </w:r>
          <w:r w:rsidRPr="0020397D">
            <w:rPr>
              <w:b/>
              <w:noProof/>
            </w:rPr>
            <w:fldChar w:fldCharType="end"/>
          </w:r>
        </w:p>
      </w:tc>
    </w:tr>
  </w:tbl>
  <w:p w14:paraId="395F78E4" w14:textId="77777777" w:rsidR="00A4634F" w:rsidRPr="00A50995" w:rsidRDefault="00A4634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4634F" w:rsidRPr="009E09BE" w14:paraId="04448357" w14:textId="77777777" w:rsidTr="00B24A25">
      <w:tc>
        <w:tcPr>
          <w:tcW w:w="12758" w:type="dxa"/>
          <w:tcMar>
            <w:left w:w="0" w:type="dxa"/>
            <w:right w:w="0" w:type="dxa"/>
          </w:tcMar>
          <w:vAlign w:val="bottom"/>
        </w:tcPr>
        <w:p w14:paraId="018EC9C5" w14:textId="77777777" w:rsidR="00A4634F" w:rsidRPr="008C00FC" w:rsidRDefault="00A4634F" w:rsidP="00204180">
          <w:pPr>
            <w:pStyle w:val="Zpatvpravo"/>
            <w:rPr>
              <w:rStyle w:val="Tun"/>
            </w:rPr>
          </w:pPr>
          <w:r w:rsidRPr="008C00FC">
            <w:rPr>
              <w:rStyle w:val="Tun"/>
            </w:rPr>
            <w:t xml:space="preserve">PŘÍLOHA č. </w:t>
          </w:r>
          <w:r>
            <w:rPr>
              <w:rStyle w:val="Tun"/>
            </w:rPr>
            <w:t>5</w:t>
          </w:r>
        </w:p>
        <w:p w14:paraId="5DDF2B4F" w14:textId="787EE3DF" w:rsidR="00A4634F" w:rsidRDefault="00A4634F" w:rsidP="00246637">
          <w:pPr>
            <w:pStyle w:val="Zpatvpravo"/>
          </w:pPr>
          <w:r>
            <w:t>Smlouva o dílo – Zhotovení ZP+DUSP+PDPS+AD</w:t>
          </w:r>
        </w:p>
        <w:p w14:paraId="558D5E00" w14:textId="5093BFCC" w:rsidR="00A4634F" w:rsidRPr="0020397D" w:rsidRDefault="00A4634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83893" w:rsidRPr="00183893">
            <w:rPr>
              <w:rStyle w:val="Tun"/>
              <w:b w:val="0"/>
              <w:bCs/>
              <w:noProof/>
            </w:rPr>
            <w:t>„České Velenice, nádražní budova“</w:t>
          </w:r>
          <w:r w:rsidRPr="0020397D">
            <w:rPr>
              <w:rStyle w:val="Tun"/>
              <w:b w:val="0"/>
            </w:rPr>
            <w:fldChar w:fldCharType="end"/>
          </w:r>
          <w:r w:rsidRPr="0020397D">
            <w:rPr>
              <w:b/>
            </w:rPr>
            <w:t xml:space="preserve"> </w:t>
          </w:r>
        </w:p>
      </w:tc>
      <w:tc>
        <w:tcPr>
          <w:tcW w:w="907" w:type="dxa"/>
          <w:vAlign w:val="bottom"/>
        </w:tcPr>
        <w:p w14:paraId="2B5C054F" w14:textId="47561CAF" w:rsidR="00A4634F" w:rsidRPr="009E09BE" w:rsidRDefault="00A4634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2</w:t>
          </w:r>
          <w:r w:rsidRPr="007145F3">
            <w:rPr>
              <w:b/>
              <w:noProof/>
              <w:color w:val="FF5200" w:themeColor="accent2"/>
              <w:sz w:val="14"/>
              <w:szCs w:val="14"/>
            </w:rPr>
            <w:fldChar w:fldCharType="end"/>
          </w:r>
        </w:p>
      </w:tc>
    </w:tr>
  </w:tbl>
  <w:p w14:paraId="536F59B3" w14:textId="77777777" w:rsidR="00A4634F" w:rsidRPr="00B8518B" w:rsidRDefault="00A4634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22B25B9F" w14:textId="77777777" w:rsidTr="00B24A25">
      <w:tc>
        <w:tcPr>
          <w:tcW w:w="907" w:type="dxa"/>
          <w:tcMar>
            <w:left w:w="0" w:type="dxa"/>
            <w:right w:w="0" w:type="dxa"/>
          </w:tcMar>
          <w:vAlign w:val="bottom"/>
        </w:tcPr>
        <w:p w14:paraId="7F4B7F97" w14:textId="43FA59C1"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0E6AB24E" w14:textId="77777777" w:rsidR="00A4634F" w:rsidRPr="00671F70" w:rsidRDefault="00A4634F" w:rsidP="00204180">
          <w:pPr>
            <w:pStyle w:val="Zpatvlevo"/>
            <w:rPr>
              <w:b/>
            </w:rPr>
          </w:pPr>
          <w:r w:rsidRPr="00671F70">
            <w:rPr>
              <w:b/>
            </w:rPr>
            <w:t>PŘ</w:t>
          </w:r>
          <w:r>
            <w:rPr>
              <w:b/>
            </w:rPr>
            <w:t>ÍLOHA č. 6</w:t>
          </w:r>
        </w:p>
        <w:p w14:paraId="2E4703EC" w14:textId="77777777" w:rsidR="00A4634F" w:rsidRDefault="00A4634F" w:rsidP="00817F98">
          <w:pPr>
            <w:pStyle w:val="Zpatvlevo"/>
          </w:pPr>
          <w:r>
            <w:t>Smlouva o dílo – Zhotovení ZP+DUSP+PDPS+AD</w:t>
          </w:r>
        </w:p>
        <w:p w14:paraId="756E474D" w14:textId="4573C4BD" w:rsidR="00A4634F" w:rsidRPr="003462EB" w:rsidRDefault="00A4634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183893" w:rsidRPr="00183893">
            <w:rPr>
              <w:b/>
              <w:bCs/>
              <w:noProof/>
            </w:rPr>
            <w:t>„České</w:t>
          </w:r>
          <w:r w:rsidR="00183893">
            <w:rPr>
              <w:b/>
              <w:noProof/>
            </w:rPr>
            <w:t xml:space="preserve"> Velenice, nádražní budova“</w:t>
          </w:r>
          <w:r w:rsidRPr="00FA0B76">
            <w:rPr>
              <w:b/>
              <w:noProof/>
            </w:rPr>
            <w:fldChar w:fldCharType="end"/>
          </w:r>
        </w:p>
      </w:tc>
    </w:tr>
  </w:tbl>
  <w:p w14:paraId="2F71A5F9" w14:textId="77777777" w:rsidR="00A4634F" w:rsidRPr="00A50995" w:rsidRDefault="00A4634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38B2E4A4" w14:textId="77777777" w:rsidTr="00B24A25">
      <w:tc>
        <w:tcPr>
          <w:tcW w:w="7825" w:type="dxa"/>
          <w:tcMar>
            <w:left w:w="0" w:type="dxa"/>
            <w:right w:w="0" w:type="dxa"/>
          </w:tcMar>
          <w:vAlign w:val="bottom"/>
        </w:tcPr>
        <w:p w14:paraId="303468CF" w14:textId="77777777" w:rsidR="00A4634F" w:rsidRPr="008C00FC" w:rsidRDefault="00A4634F" w:rsidP="00204180">
          <w:pPr>
            <w:pStyle w:val="Zpatvpravo"/>
            <w:rPr>
              <w:rStyle w:val="Tun"/>
            </w:rPr>
          </w:pPr>
          <w:r w:rsidRPr="008C00FC">
            <w:rPr>
              <w:rStyle w:val="Tun"/>
            </w:rPr>
            <w:t xml:space="preserve">PŘÍLOHA č. </w:t>
          </w:r>
          <w:r>
            <w:rPr>
              <w:rStyle w:val="Tun"/>
            </w:rPr>
            <w:t>6</w:t>
          </w:r>
        </w:p>
        <w:p w14:paraId="65A59D5F" w14:textId="77777777" w:rsidR="00A4634F" w:rsidRDefault="00A4634F" w:rsidP="00204180">
          <w:pPr>
            <w:pStyle w:val="Zpatvpravo"/>
          </w:pPr>
          <w:r>
            <w:t xml:space="preserve">Smlouva o dílo – Zhotovení ZP+DUSP+PDPS+AD </w:t>
          </w:r>
        </w:p>
        <w:p w14:paraId="1D932CFD" w14:textId="746530DC" w:rsidR="00A4634F" w:rsidRPr="00612EE8" w:rsidRDefault="00A4634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83893" w:rsidRPr="00183893">
            <w:rPr>
              <w:b/>
              <w:bCs/>
              <w:noProof/>
            </w:rPr>
            <w:t>„České</w:t>
          </w:r>
          <w:r w:rsidR="00183893">
            <w:rPr>
              <w:b/>
              <w:noProof/>
            </w:rPr>
            <w:t xml:space="preserve"> Velenice, nádražní budova“</w:t>
          </w:r>
          <w:r w:rsidRPr="00FA0B76">
            <w:rPr>
              <w:b/>
              <w:noProof/>
            </w:rPr>
            <w:fldChar w:fldCharType="end"/>
          </w:r>
        </w:p>
      </w:tc>
      <w:tc>
        <w:tcPr>
          <w:tcW w:w="907" w:type="dxa"/>
          <w:vAlign w:val="bottom"/>
        </w:tcPr>
        <w:p w14:paraId="3231B9D5" w14:textId="0738267E"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5</w:t>
          </w:r>
          <w:r w:rsidRPr="007145F3">
            <w:rPr>
              <w:b/>
              <w:noProof/>
              <w:color w:val="FF5200" w:themeColor="accent2"/>
              <w:sz w:val="14"/>
              <w:szCs w:val="14"/>
            </w:rPr>
            <w:fldChar w:fldCharType="end"/>
          </w:r>
        </w:p>
      </w:tc>
    </w:tr>
  </w:tbl>
  <w:p w14:paraId="41FA2D43" w14:textId="77777777" w:rsidR="00A4634F" w:rsidRPr="00B8518B" w:rsidRDefault="00A4634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33D69079" w14:textId="77777777" w:rsidTr="00B24A25">
      <w:tc>
        <w:tcPr>
          <w:tcW w:w="907" w:type="dxa"/>
          <w:tcMar>
            <w:left w:w="0" w:type="dxa"/>
            <w:right w:w="0" w:type="dxa"/>
          </w:tcMar>
          <w:vAlign w:val="bottom"/>
        </w:tcPr>
        <w:p w14:paraId="21D375DF"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85DAB1A" w14:textId="77777777" w:rsidR="00A4634F" w:rsidRPr="00671F70" w:rsidRDefault="00A4634F" w:rsidP="00204180">
          <w:pPr>
            <w:pStyle w:val="Zpatvlevo"/>
            <w:rPr>
              <w:b/>
            </w:rPr>
          </w:pPr>
          <w:r w:rsidRPr="00671F70">
            <w:rPr>
              <w:b/>
            </w:rPr>
            <w:t>PŘ</w:t>
          </w:r>
          <w:r>
            <w:rPr>
              <w:b/>
            </w:rPr>
            <w:t>ÍLOHA č. 7</w:t>
          </w:r>
        </w:p>
        <w:p w14:paraId="4C79DC09" w14:textId="77777777" w:rsidR="00A4634F" w:rsidRDefault="00A4634F" w:rsidP="00204180">
          <w:pPr>
            <w:pStyle w:val="Zpatvlevo"/>
          </w:pPr>
          <w:r>
            <w:t>Smlouva o dílo – Zhotovení DUSP+PDPS+AD</w:t>
          </w:r>
        </w:p>
        <w:p w14:paraId="79FB2C11" w14:textId="1A6FB43D"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49713505" w14:textId="77777777" w:rsidR="00A4634F" w:rsidRPr="00A50995" w:rsidRDefault="00A4634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2DD10037" w14:textId="77777777" w:rsidTr="00B24A25">
      <w:tc>
        <w:tcPr>
          <w:tcW w:w="7825" w:type="dxa"/>
          <w:tcMar>
            <w:left w:w="0" w:type="dxa"/>
            <w:right w:w="0" w:type="dxa"/>
          </w:tcMar>
          <w:vAlign w:val="bottom"/>
        </w:tcPr>
        <w:p w14:paraId="3A54ED49" w14:textId="77777777" w:rsidR="00A4634F" w:rsidRPr="008C00FC" w:rsidRDefault="00A4634F" w:rsidP="00204180">
          <w:pPr>
            <w:pStyle w:val="Zpatvpravo"/>
            <w:rPr>
              <w:rStyle w:val="Tun"/>
            </w:rPr>
          </w:pPr>
          <w:r w:rsidRPr="008C00FC">
            <w:rPr>
              <w:rStyle w:val="Tun"/>
            </w:rPr>
            <w:t xml:space="preserve">PŘÍLOHA č. </w:t>
          </w:r>
          <w:r>
            <w:rPr>
              <w:rStyle w:val="Tun"/>
            </w:rPr>
            <w:t>7</w:t>
          </w:r>
        </w:p>
        <w:p w14:paraId="671FD8F1" w14:textId="77777777" w:rsidR="00A4634F" w:rsidRDefault="00A4634F" w:rsidP="00204180">
          <w:pPr>
            <w:pStyle w:val="Zpatvpravo"/>
          </w:pPr>
          <w:r>
            <w:t xml:space="preserve">Smlouva o dílo – Zhotovení ZP+DUSP+PDPS+AD </w:t>
          </w:r>
        </w:p>
        <w:p w14:paraId="4BD28412" w14:textId="6BA9728C" w:rsidR="00A4634F" w:rsidRPr="00612EE8" w:rsidRDefault="00A4634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83893" w:rsidRPr="00183893">
            <w:rPr>
              <w:b/>
              <w:bCs/>
              <w:noProof/>
            </w:rPr>
            <w:t>„České Velenice,</w:t>
          </w:r>
          <w:r w:rsidR="00183893">
            <w:rPr>
              <w:b/>
              <w:noProof/>
            </w:rPr>
            <w:t xml:space="preserve"> nádražní budova“</w:t>
          </w:r>
          <w:r w:rsidRPr="00FA0B76">
            <w:rPr>
              <w:b/>
              <w:noProof/>
            </w:rPr>
            <w:fldChar w:fldCharType="end"/>
          </w:r>
          <w:r w:rsidRPr="00612EE8">
            <w:rPr>
              <w:rStyle w:val="Tun"/>
            </w:rPr>
            <w:t xml:space="preserve"> </w:t>
          </w:r>
        </w:p>
      </w:tc>
      <w:tc>
        <w:tcPr>
          <w:tcW w:w="907" w:type="dxa"/>
          <w:vAlign w:val="bottom"/>
        </w:tcPr>
        <w:p w14:paraId="66217D4E" w14:textId="36BE2519"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46020084" w14:textId="77777777" w:rsidR="00A4634F" w:rsidRPr="00B8518B" w:rsidRDefault="00A463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4634F" w:rsidRPr="009E09BE" w14:paraId="42D206C8" w14:textId="77777777" w:rsidTr="001B77EA">
      <w:tc>
        <w:tcPr>
          <w:tcW w:w="7873" w:type="dxa"/>
          <w:vAlign w:val="bottom"/>
        </w:tcPr>
        <w:p w14:paraId="2B65969E" w14:textId="7E8B0407" w:rsidR="00A4634F" w:rsidRPr="003462EB" w:rsidRDefault="005E3B0F" w:rsidP="001B77EA">
          <w:pPr>
            <w:pStyle w:val="Zpatvpravo"/>
          </w:pPr>
          <w:fldSimple w:instr=" STYLEREF  _Název_akce  \* MERGEFORMAT ">
            <w:r w:rsidR="00183893" w:rsidRPr="00183893">
              <w:rPr>
                <w:b/>
                <w:bCs/>
                <w:noProof/>
              </w:rPr>
              <w:t>„České</w:t>
            </w:r>
            <w:r w:rsidR="00183893">
              <w:rPr>
                <w:noProof/>
              </w:rPr>
              <w:t xml:space="preserve"> Velenice, nádražní budova“</w:t>
            </w:r>
          </w:fldSimple>
        </w:p>
        <w:p w14:paraId="734FECA8" w14:textId="77777777" w:rsidR="00A4634F" w:rsidRPr="003462EB" w:rsidRDefault="00A4634F" w:rsidP="001B77EA">
          <w:pPr>
            <w:pStyle w:val="Zpatvpravo"/>
          </w:pPr>
          <w:r>
            <w:t>Smlouva o dílo na zhotovení ZP+DUSP+PDPS+AD</w:t>
          </w:r>
        </w:p>
      </w:tc>
      <w:tc>
        <w:tcPr>
          <w:tcW w:w="859" w:type="dxa"/>
          <w:vAlign w:val="bottom"/>
        </w:tcPr>
        <w:p w14:paraId="5C36F140" w14:textId="13184341"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6</w:t>
          </w:r>
          <w:r w:rsidRPr="007145F3">
            <w:rPr>
              <w:b/>
              <w:noProof/>
              <w:color w:val="FF5200" w:themeColor="accent2"/>
              <w:sz w:val="14"/>
              <w:szCs w:val="14"/>
            </w:rPr>
            <w:fldChar w:fldCharType="end"/>
          </w:r>
        </w:p>
      </w:tc>
    </w:tr>
  </w:tbl>
  <w:p w14:paraId="0E5AFB07" w14:textId="77777777" w:rsidR="00A4634F" w:rsidRPr="00B8518B" w:rsidRDefault="00A4634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569BC45E" w14:textId="77777777" w:rsidTr="00B24A25">
      <w:tc>
        <w:tcPr>
          <w:tcW w:w="907" w:type="dxa"/>
          <w:tcMar>
            <w:left w:w="0" w:type="dxa"/>
            <w:right w:w="0" w:type="dxa"/>
          </w:tcMar>
          <w:vAlign w:val="bottom"/>
        </w:tcPr>
        <w:p w14:paraId="25799B63"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4AF284" w14:textId="77777777" w:rsidR="00A4634F" w:rsidRPr="00671F70" w:rsidRDefault="00A4634F" w:rsidP="00204180">
          <w:pPr>
            <w:pStyle w:val="Zpatvlevo"/>
            <w:rPr>
              <w:b/>
            </w:rPr>
          </w:pPr>
          <w:r w:rsidRPr="00671F70">
            <w:rPr>
              <w:b/>
            </w:rPr>
            <w:t>PŘ</w:t>
          </w:r>
          <w:r>
            <w:rPr>
              <w:b/>
            </w:rPr>
            <w:t>ÍLOHA č. 8</w:t>
          </w:r>
        </w:p>
        <w:p w14:paraId="67468BB7" w14:textId="77777777" w:rsidR="00A4634F" w:rsidRDefault="00A4634F" w:rsidP="00204180">
          <w:pPr>
            <w:pStyle w:val="Zpatvlevo"/>
          </w:pPr>
          <w:r>
            <w:t>Smlouva o dílo – Zhotovení DUSP+PDPS+AD</w:t>
          </w:r>
        </w:p>
        <w:p w14:paraId="186ADC8D" w14:textId="1A8BC1DC"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30C93E5D" w14:textId="77777777" w:rsidR="00A4634F" w:rsidRPr="00A50995" w:rsidRDefault="00A4634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67B13231" w14:textId="77777777" w:rsidTr="00933F20">
      <w:tc>
        <w:tcPr>
          <w:tcW w:w="7825" w:type="dxa"/>
          <w:tcMar>
            <w:left w:w="0" w:type="dxa"/>
            <w:right w:w="0" w:type="dxa"/>
          </w:tcMar>
          <w:vAlign w:val="bottom"/>
        </w:tcPr>
        <w:p w14:paraId="0EE83109" w14:textId="77777777" w:rsidR="00A4634F" w:rsidRPr="008C00FC" w:rsidRDefault="00A4634F" w:rsidP="00204180">
          <w:pPr>
            <w:pStyle w:val="Zpatvpravo"/>
            <w:rPr>
              <w:rStyle w:val="Tun"/>
            </w:rPr>
          </w:pPr>
          <w:r w:rsidRPr="008C00FC">
            <w:rPr>
              <w:rStyle w:val="Tun"/>
            </w:rPr>
            <w:t xml:space="preserve">PŘÍLOHA č. </w:t>
          </w:r>
          <w:r>
            <w:rPr>
              <w:rStyle w:val="Tun"/>
            </w:rPr>
            <w:t>8</w:t>
          </w:r>
        </w:p>
        <w:p w14:paraId="7CADDEE9" w14:textId="77777777" w:rsidR="00A4634F" w:rsidRDefault="00A4634F" w:rsidP="00204180">
          <w:pPr>
            <w:pStyle w:val="Zpatvpravo"/>
          </w:pPr>
          <w:r>
            <w:t>Smlouva o dílo – Zhotovení ZP+DUSP+PDPS+AD</w:t>
          </w:r>
        </w:p>
        <w:p w14:paraId="354D9D23" w14:textId="00643EB8" w:rsidR="00A4634F" w:rsidRPr="00612EE8" w:rsidRDefault="00A4634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83893" w:rsidRPr="00183893">
            <w:rPr>
              <w:b/>
              <w:bCs/>
              <w:noProof/>
            </w:rPr>
            <w:t>„České Velenice,</w:t>
          </w:r>
          <w:r w:rsidR="00183893">
            <w:rPr>
              <w:b/>
              <w:noProof/>
            </w:rPr>
            <w:t xml:space="preserve"> nádražní budova“</w:t>
          </w:r>
          <w:r w:rsidRPr="00FA0B76">
            <w:rPr>
              <w:b/>
              <w:noProof/>
            </w:rPr>
            <w:fldChar w:fldCharType="end"/>
          </w:r>
          <w:r w:rsidRPr="00612EE8">
            <w:rPr>
              <w:rStyle w:val="Tun"/>
            </w:rPr>
            <w:t xml:space="preserve"> </w:t>
          </w:r>
        </w:p>
      </w:tc>
      <w:tc>
        <w:tcPr>
          <w:tcW w:w="907" w:type="dxa"/>
          <w:vAlign w:val="bottom"/>
        </w:tcPr>
        <w:p w14:paraId="7D92115E" w14:textId="11B94DD1"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13DF6323" w14:textId="77777777" w:rsidR="00A4634F" w:rsidRPr="00B8518B" w:rsidRDefault="00A4634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6E2D847E" w14:textId="77777777" w:rsidTr="00B24A25">
      <w:tc>
        <w:tcPr>
          <w:tcW w:w="907" w:type="dxa"/>
          <w:tcMar>
            <w:left w:w="0" w:type="dxa"/>
            <w:right w:w="0" w:type="dxa"/>
          </w:tcMar>
          <w:vAlign w:val="bottom"/>
        </w:tcPr>
        <w:p w14:paraId="74E41C6E"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E23A83C" w14:textId="77777777" w:rsidR="00A4634F" w:rsidRPr="00671F70" w:rsidRDefault="00A4634F" w:rsidP="00204180">
          <w:pPr>
            <w:pStyle w:val="Zpatvlevo"/>
            <w:rPr>
              <w:b/>
            </w:rPr>
          </w:pPr>
          <w:r w:rsidRPr="00671F70">
            <w:rPr>
              <w:b/>
            </w:rPr>
            <w:t>PŘ</w:t>
          </w:r>
          <w:r>
            <w:rPr>
              <w:b/>
            </w:rPr>
            <w:t>ÍLOHA č. 9</w:t>
          </w:r>
        </w:p>
        <w:p w14:paraId="68FA04CC" w14:textId="77777777" w:rsidR="00A4634F" w:rsidRDefault="00A4634F" w:rsidP="00204180">
          <w:pPr>
            <w:pStyle w:val="Zpatvlevo"/>
          </w:pPr>
          <w:r>
            <w:t>Smlouva o dílo – Zhotovení DUSP+PDPS+AD</w:t>
          </w:r>
        </w:p>
        <w:p w14:paraId="5A9701D1" w14:textId="37F91E09"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6340C03F" w14:textId="77777777" w:rsidR="00A4634F" w:rsidRPr="00A50995" w:rsidRDefault="00A4634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48C9A3D9" w14:textId="77777777" w:rsidTr="00933F20">
      <w:tc>
        <w:tcPr>
          <w:tcW w:w="7825" w:type="dxa"/>
          <w:tcMar>
            <w:left w:w="0" w:type="dxa"/>
            <w:right w:w="0" w:type="dxa"/>
          </w:tcMar>
          <w:vAlign w:val="bottom"/>
        </w:tcPr>
        <w:p w14:paraId="3D7B0BBE" w14:textId="77777777" w:rsidR="00A4634F" w:rsidRPr="008C00FC" w:rsidRDefault="00A4634F" w:rsidP="00204180">
          <w:pPr>
            <w:pStyle w:val="Zpatvpravo"/>
            <w:rPr>
              <w:rStyle w:val="Tun"/>
            </w:rPr>
          </w:pPr>
          <w:r w:rsidRPr="008C00FC">
            <w:rPr>
              <w:rStyle w:val="Tun"/>
            </w:rPr>
            <w:t xml:space="preserve">PŘÍLOHA č. </w:t>
          </w:r>
          <w:r>
            <w:rPr>
              <w:rStyle w:val="Tun"/>
            </w:rPr>
            <w:t>9</w:t>
          </w:r>
        </w:p>
        <w:p w14:paraId="347E4893" w14:textId="77777777" w:rsidR="00A4634F" w:rsidRDefault="00A4634F" w:rsidP="00204180">
          <w:pPr>
            <w:pStyle w:val="Zpatvpravo"/>
          </w:pPr>
          <w:r>
            <w:t xml:space="preserve">Smlouva o dílo – Zhotovení ZP+DUSP+PDPS+AD </w:t>
          </w:r>
        </w:p>
        <w:p w14:paraId="6BB2ECFE" w14:textId="27A439FB" w:rsidR="00A4634F" w:rsidRPr="0020397D" w:rsidRDefault="00A4634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183893" w:rsidRPr="00183893">
            <w:rPr>
              <w:rStyle w:val="Tun"/>
              <w:bCs/>
              <w:noProof/>
            </w:rPr>
            <w:t>„České Velenice, nádražní budova“</w:t>
          </w:r>
          <w:r w:rsidRPr="0020397D">
            <w:rPr>
              <w:rStyle w:val="Tun"/>
            </w:rPr>
            <w:fldChar w:fldCharType="end"/>
          </w:r>
        </w:p>
      </w:tc>
      <w:tc>
        <w:tcPr>
          <w:tcW w:w="907" w:type="dxa"/>
          <w:vAlign w:val="bottom"/>
        </w:tcPr>
        <w:p w14:paraId="4A3AB1F3" w14:textId="7BF2F411"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7A9F9D3C" w14:textId="77777777" w:rsidR="00A4634F" w:rsidRPr="00B8518B" w:rsidRDefault="00A4634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4F" w:rsidRPr="003462EB" w14:paraId="347A1E12" w14:textId="77777777" w:rsidTr="00B24A25">
      <w:tc>
        <w:tcPr>
          <w:tcW w:w="907" w:type="dxa"/>
          <w:tcMar>
            <w:left w:w="0" w:type="dxa"/>
            <w:right w:w="0" w:type="dxa"/>
          </w:tcMar>
          <w:vAlign w:val="bottom"/>
        </w:tcPr>
        <w:p w14:paraId="2911166E"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F964ABD" w14:textId="77777777" w:rsidR="00A4634F" w:rsidRPr="00671F70" w:rsidRDefault="00A4634F" w:rsidP="00204180">
          <w:pPr>
            <w:pStyle w:val="Zpatvlevo"/>
            <w:rPr>
              <w:b/>
            </w:rPr>
          </w:pPr>
          <w:r w:rsidRPr="00671F70">
            <w:rPr>
              <w:b/>
            </w:rPr>
            <w:t>PŘ</w:t>
          </w:r>
          <w:r>
            <w:rPr>
              <w:b/>
            </w:rPr>
            <w:t>ÍLOHA č. 10</w:t>
          </w:r>
        </w:p>
        <w:p w14:paraId="13BDE0CC" w14:textId="77777777" w:rsidR="00A4634F" w:rsidRDefault="00A4634F" w:rsidP="00204180">
          <w:pPr>
            <w:pStyle w:val="Zpatvlevo"/>
          </w:pPr>
          <w:r>
            <w:t>Smlouva o dílo – Zhotovení DUSP+PDPS+AD</w:t>
          </w:r>
        </w:p>
        <w:p w14:paraId="7665A50F" w14:textId="01D18FF9"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4BE0687D" w14:textId="77777777" w:rsidR="00A4634F" w:rsidRPr="00A50995" w:rsidRDefault="00A4634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24F1A96D" w14:textId="77777777" w:rsidTr="00933F20">
      <w:tc>
        <w:tcPr>
          <w:tcW w:w="7825" w:type="dxa"/>
          <w:tcMar>
            <w:left w:w="0" w:type="dxa"/>
            <w:right w:w="0" w:type="dxa"/>
          </w:tcMar>
          <w:vAlign w:val="bottom"/>
        </w:tcPr>
        <w:p w14:paraId="7C905E77" w14:textId="77777777" w:rsidR="00A4634F" w:rsidRPr="008C00FC" w:rsidRDefault="00A4634F" w:rsidP="00204180">
          <w:pPr>
            <w:pStyle w:val="Zpatvpravo"/>
            <w:rPr>
              <w:rStyle w:val="Tun"/>
            </w:rPr>
          </w:pPr>
          <w:r w:rsidRPr="008C00FC">
            <w:rPr>
              <w:rStyle w:val="Tun"/>
            </w:rPr>
            <w:t xml:space="preserve">PŘÍLOHA č. </w:t>
          </w:r>
          <w:r>
            <w:rPr>
              <w:rStyle w:val="Tun"/>
            </w:rPr>
            <w:t>10</w:t>
          </w:r>
        </w:p>
        <w:p w14:paraId="4984E4CE" w14:textId="77777777" w:rsidR="00A4634F" w:rsidRDefault="00A4634F" w:rsidP="00204180">
          <w:pPr>
            <w:pStyle w:val="Zpatvpravo"/>
          </w:pPr>
          <w:r>
            <w:t xml:space="preserve">Smlouva o dílo – Zhotovení ZP+DUSP+PDPS+AD </w:t>
          </w:r>
        </w:p>
        <w:p w14:paraId="0A4A8A22" w14:textId="083E9320" w:rsidR="00A4634F" w:rsidRPr="0020397D" w:rsidRDefault="00A4634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83893" w:rsidRPr="00183893">
            <w:rPr>
              <w:rStyle w:val="Tun"/>
              <w:b w:val="0"/>
              <w:bCs/>
              <w:noProof/>
            </w:rPr>
            <w:t>„České Velenice, nádražní budova“</w:t>
          </w:r>
          <w:r w:rsidRPr="0020397D">
            <w:rPr>
              <w:rStyle w:val="Tun"/>
              <w:b w:val="0"/>
            </w:rPr>
            <w:fldChar w:fldCharType="end"/>
          </w:r>
        </w:p>
      </w:tc>
      <w:tc>
        <w:tcPr>
          <w:tcW w:w="907" w:type="dxa"/>
          <w:vAlign w:val="bottom"/>
        </w:tcPr>
        <w:p w14:paraId="68A1DEEA" w14:textId="4950F5CB"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65FD7C15" w14:textId="77777777" w:rsidR="00A4634F" w:rsidRPr="00B8518B" w:rsidRDefault="00A4634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9BDE8" w14:textId="3877A376" w:rsidR="00A4634F" w:rsidRDefault="00A4634F" w:rsidP="005930DE">
    <w:pPr>
      <w:pStyle w:val="Zpat"/>
      <w:rPr>
        <w:rFonts w:cs="Calibri"/>
        <w:sz w:val="12"/>
        <w:szCs w:val="12"/>
      </w:rPr>
    </w:pPr>
  </w:p>
  <w:p w14:paraId="21973D02" w14:textId="798C2C0E" w:rsidR="00A4634F" w:rsidRPr="001B77EA" w:rsidRDefault="00A4634F"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4F" w:rsidRPr="003462EB" w14:paraId="126B74A6" w14:textId="77777777" w:rsidTr="00D36695">
      <w:tc>
        <w:tcPr>
          <w:tcW w:w="907" w:type="dxa"/>
          <w:tcMar>
            <w:left w:w="0" w:type="dxa"/>
            <w:right w:w="0" w:type="dxa"/>
          </w:tcMar>
          <w:vAlign w:val="bottom"/>
        </w:tcPr>
        <w:p w14:paraId="47014531"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6C84857" w14:textId="77777777" w:rsidR="00A4634F" w:rsidRPr="00671F70" w:rsidRDefault="00A4634F" w:rsidP="00204180">
          <w:pPr>
            <w:pStyle w:val="Zpatvlevo"/>
            <w:rPr>
              <w:b/>
            </w:rPr>
          </w:pPr>
          <w:r w:rsidRPr="00671F70">
            <w:rPr>
              <w:b/>
            </w:rPr>
            <w:t>PŘÍLOHA č. 1</w:t>
          </w:r>
        </w:p>
        <w:p w14:paraId="1C8BEC6D" w14:textId="77777777" w:rsidR="00A4634F" w:rsidRDefault="00A4634F" w:rsidP="00204180">
          <w:pPr>
            <w:pStyle w:val="Zpatvlevo"/>
          </w:pPr>
          <w:r>
            <w:t>Smlouva o dílo – Zhotovení DUSP+PDPS+AD</w:t>
          </w:r>
        </w:p>
        <w:p w14:paraId="3EF9DBA1" w14:textId="31163183" w:rsidR="00A4634F" w:rsidRPr="003462EB" w:rsidRDefault="00A4634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sidRPr="00183893">
            <w:rPr>
              <w:rStyle w:val="Tun"/>
              <w:b w:val="0"/>
              <w:bCs/>
              <w:noProof/>
            </w:rPr>
            <w:t>„České Velenice, nádražní budova“</w:t>
          </w:r>
          <w:r w:rsidRPr="00612EE8">
            <w:rPr>
              <w:rStyle w:val="Tun"/>
            </w:rPr>
            <w:fldChar w:fldCharType="end"/>
          </w:r>
        </w:p>
      </w:tc>
    </w:tr>
  </w:tbl>
  <w:p w14:paraId="3F66D0E2" w14:textId="77777777" w:rsidR="00A4634F" w:rsidRPr="00A50995" w:rsidRDefault="00A4634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1247" w14:textId="77777777" w:rsidR="00A4634F" w:rsidRPr="00B8518B" w:rsidRDefault="00A4634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4224215F" w14:textId="77777777" w:rsidTr="00D36695">
      <w:tc>
        <w:tcPr>
          <w:tcW w:w="7825" w:type="dxa"/>
          <w:tcMar>
            <w:left w:w="0" w:type="dxa"/>
            <w:right w:w="0" w:type="dxa"/>
          </w:tcMar>
          <w:vAlign w:val="bottom"/>
        </w:tcPr>
        <w:p w14:paraId="7D78066E" w14:textId="77777777" w:rsidR="00A4634F" w:rsidRPr="008C00FC" w:rsidRDefault="00A4634F" w:rsidP="00F90EC0">
          <w:pPr>
            <w:pStyle w:val="Zpatvpravo"/>
            <w:rPr>
              <w:rStyle w:val="Tun"/>
            </w:rPr>
          </w:pPr>
          <w:r w:rsidRPr="008C00FC">
            <w:rPr>
              <w:rStyle w:val="Tun"/>
            </w:rPr>
            <w:t>PŘÍLOHA č. 1</w:t>
          </w:r>
        </w:p>
        <w:p w14:paraId="009BA599" w14:textId="77777777" w:rsidR="00A4634F" w:rsidRDefault="00A4634F" w:rsidP="00F90EC0">
          <w:pPr>
            <w:pStyle w:val="Zpatvpravo"/>
          </w:pPr>
          <w:r>
            <w:t xml:space="preserve">Smlouva o dílo – Zhotovení ZP+DUSP+PDPS+AD </w:t>
          </w:r>
        </w:p>
        <w:p w14:paraId="6E2C86F7" w14:textId="2F15E169" w:rsidR="00A4634F" w:rsidRPr="00F90EC0" w:rsidRDefault="005E3B0F" w:rsidP="00F90EC0">
          <w:pPr>
            <w:pStyle w:val="Zpatvpravo"/>
            <w:rPr>
              <w:rStyle w:val="Tun"/>
              <w:b w:val="0"/>
            </w:rPr>
          </w:pPr>
          <w:fldSimple w:instr=" STYLEREF  _Název_akce  \* MERGEFORMAT ">
            <w:r w:rsidR="00183893" w:rsidRPr="00183893">
              <w:rPr>
                <w:bCs/>
                <w:noProof/>
              </w:rPr>
              <w:t>„České Velenice,</w:t>
            </w:r>
            <w:r w:rsidR="00183893">
              <w:rPr>
                <w:noProof/>
              </w:rPr>
              <w:t xml:space="preserve"> nádražní budova“</w:t>
            </w:r>
          </w:fldSimple>
        </w:p>
      </w:tc>
      <w:tc>
        <w:tcPr>
          <w:tcW w:w="907" w:type="dxa"/>
          <w:vAlign w:val="bottom"/>
        </w:tcPr>
        <w:p w14:paraId="3D42AE43" w14:textId="2C976BE1"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7F211BF7" w14:textId="77777777" w:rsidR="00A4634F" w:rsidRPr="00B8518B" w:rsidRDefault="00A463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4F" w:rsidRPr="003462EB" w14:paraId="5745DAEE" w14:textId="77777777" w:rsidTr="00D36695">
      <w:tc>
        <w:tcPr>
          <w:tcW w:w="907" w:type="dxa"/>
          <w:tcMar>
            <w:left w:w="0" w:type="dxa"/>
            <w:right w:w="0" w:type="dxa"/>
          </w:tcMar>
          <w:vAlign w:val="bottom"/>
        </w:tcPr>
        <w:p w14:paraId="29E57A80"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39955C4" w14:textId="77777777" w:rsidR="00A4634F" w:rsidRPr="00671F70" w:rsidRDefault="00A4634F" w:rsidP="00204180">
          <w:pPr>
            <w:pStyle w:val="Zpatvlevo"/>
            <w:rPr>
              <w:b/>
            </w:rPr>
          </w:pPr>
          <w:r w:rsidRPr="00671F70">
            <w:rPr>
              <w:b/>
            </w:rPr>
            <w:t>PŘ</w:t>
          </w:r>
          <w:r>
            <w:rPr>
              <w:b/>
            </w:rPr>
            <w:t>ÍLOHA č. 2</w:t>
          </w:r>
        </w:p>
        <w:p w14:paraId="0C7C352B" w14:textId="77777777" w:rsidR="00A4634F" w:rsidRDefault="00A4634F" w:rsidP="00204180">
          <w:pPr>
            <w:pStyle w:val="Zpatvlevo"/>
          </w:pPr>
          <w:r>
            <w:t>Smlouva o dílo – Zhotovení DUSP+PDPS+AD</w:t>
          </w:r>
        </w:p>
        <w:p w14:paraId="14107ADB" w14:textId="6663D012"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2DECBF38" w14:textId="77777777" w:rsidR="00A4634F" w:rsidRPr="00A50995" w:rsidRDefault="00A4634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32FC220A" w14:textId="77777777" w:rsidTr="00D36695">
      <w:tc>
        <w:tcPr>
          <w:tcW w:w="7825" w:type="dxa"/>
          <w:tcMar>
            <w:left w:w="0" w:type="dxa"/>
            <w:right w:w="0" w:type="dxa"/>
          </w:tcMar>
          <w:vAlign w:val="bottom"/>
        </w:tcPr>
        <w:p w14:paraId="6E74C151" w14:textId="77777777" w:rsidR="00A4634F" w:rsidRPr="008C00FC" w:rsidRDefault="00A4634F" w:rsidP="00F90EC0">
          <w:pPr>
            <w:pStyle w:val="Zpatvpravo"/>
            <w:rPr>
              <w:rStyle w:val="Tun"/>
            </w:rPr>
          </w:pPr>
          <w:r w:rsidRPr="008C00FC">
            <w:rPr>
              <w:rStyle w:val="Tun"/>
            </w:rPr>
            <w:t xml:space="preserve">PŘÍLOHA č. </w:t>
          </w:r>
          <w:r>
            <w:rPr>
              <w:rStyle w:val="Tun"/>
            </w:rPr>
            <w:t>2</w:t>
          </w:r>
        </w:p>
        <w:p w14:paraId="10293B3D" w14:textId="77777777" w:rsidR="00A4634F" w:rsidRDefault="00A4634F" w:rsidP="00F90EC0">
          <w:pPr>
            <w:pStyle w:val="Zpatvpravo"/>
          </w:pPr>
          <w:r>
            <w:t xml:space="preserve">Smlouva o dílo – Zhotovení ZP+DUSP+PDPS+AD </w:t>
          </w:r>
        </w:p>
        <w:p w14:paraId="18D23B8D" w14:textId="03DACD72" w:rsidR="00A4634F" w:rsidRPr="00612EE8" w:rsidRDefault="005E3B0F" w:rsidP="00F90EC0">
          <w:pPr>
            <w:pStyle w:val="Zpatvpravo"/>
            <w:rPr>
              <w:rStyle w:val="Tun"/>
            </w:rPr>
          </w:pPr>
          <w:fldSimple w:instr=" STYLEREF  _Název_akce  \* MERGEFORMAT ">
            <w:r w:rsidR="00183893" w:rsidRPr="00183893">
              <w:rPr>
                <w:bCs/>
                <w:noProof/>
              </w:rPr>
              <w:t>„České Velenice,</w:t>
            </w:r>
            <w:r w:rsidR="00183893">
              <w:rPr>
                <w:noProof/>
              </w:rPr>
              <w:t xml:space="preserve"> nádražní budova“</w:t>
            </w:r>
          </w:fldSimple>
        </w:p>
      </w:tc>
      <w:tc>
        <w:tcPr>
          <w:tcW w:w="907" w:type="dxa"/>
          <w:vAlign w:val="bottom"/>
        </w:tcPr>
        <w:p w14:paraId="54434007" w14:textId="6BFC5F62"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0DB296C7" w14:textId="77777777" w:rsidR="00A4634F" w:rsidRPr="00B8518B" w:rsidRDefault="00A463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4F" w:rsidRPr="003462EB" w14:paraId="6BF0EEF4" w14:textId="77777777" w:rsidTr="00D36695">
      <w:tc>
        <w:tcPr>
          <w:tcW w:w="907" w:type="dxa"/>
          <w:tcMar>
            <w:left w:w="0" w:type="dxa"/>
            <w:right w:w="0" w:type="dxa"/>
          </w:tcMar>
          <w:vAlign w:val="bottom"/>
        </w:tcPr>
        <w:p w14:paraId="4E6C4D28" w14:textId="77777777" w:rsidR="00A4634F" w:rsidRPr="00B8518B" w:rsidRDefault="00A4634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D8DEDC" w14:textId="77777777" w:rsidR="00A4634F" w:rsidRPr="00671F70" w:rsidRDefault="00A4634F" w:rsidP="00204180">
          <w:pPr>
            <w:pStyle w:val="Zpatvlevo"/>
            <w:rPr>
              <w:b/>
            </w:rPr>
          </w:pPr>
          <w:r w:rsidRPr="00671F70">
            <w:rPr>
              <w:b/>
            </w:rPr>
            <w:t>PŘ</w:t>
          </w:r>
          <w:r>
            <w:rPr>
              <w:b/>
            </w:rPr>
            <w:t>ÍLOHA č. 3</w:t>
          </w:r>
        </w:p>
        <w:p w14:paraId="39EA63E8" w14:textId="77777777" w:rsidR="00A4634F" w:rsidRDefault="00A4634F" w:rsidP="00204180">
          <w:pPr>
            <w:pStyle w:val="Zpatvlevo"/>
          </w:pPr>
          <w:r>
            <w:t>Smlouva o dílo – Zhotovení DUSP+PDPS+AD</w:t>
          </w:r>
        </w:p>
        <w:p w14:paraId="700787C8" w14:textId="5A472695" w:rsidR="00A4634F" w:rsidRPr="003462EB" w:rsidRDefault="00A4634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3893">
            <w:rPr>
              <w:rStyle w:val="Tun"/>
              <w:noProof/>
            </w:rPr>
            <w:t>„České Velenice, nádražní budova“</w:t>
          </w:r>
          <w:r w:rsidRPr="00612EE8">
            <w:rPr>
              <w:rStyle w:val="Tun"/>
            </w:rPr>
            <w:fldChar w:fldCharType="end"/>
          </w:r>
        </w:p>
      </w:tc>
    </w:tr>
  </w:tbl>
  <w:p w14:paraId="150BE4AE" w14:textId="77777777" w:rsidR="00A4634F" w:rsidRPr="00A50995" w:rsidRDefault="00A4634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4F" w:rsidRPr="009E09BE" w14:paraId="39372FD0" w14:textId="77777777" w:rsidTr="00E075DA">
      <w:tc>
        <w:tcPr>
          <w:tcW w:w="7825" w:type="dxa"/>
          <w:tcMar>
            <w:left w:w="0" w:type="dxa"/>
            <w:right w:w="0" w:type="dxa"/>
          </w:tcMar>
          <w:vAlign w:val="bottom"/>
        </w:tcPr>
        <w:p w14:paraId="2311A633" w14:textId="77777777" w:rsidR="00A4634F" w:rsidRPr="008C00FC" w:rsidRDefault="00A4634F" w:rsidP="00204180">
          <w:pPr>
            <w:pStyle w:val="Zpatvpravo"/>
            <w:rPr>
              <w:rStyle w:val="Tun"/>
            </w:rPr>
          </w:pPr>
          <w:r w:rsidRPr="008C00FC">
            <w:rPr>
              <w:rStyle w:val="Tun"/>
            </w:rPr>
            <w:t xml:space="preserve">PŘÍLOHA č. </w:t>
          </w:r>
          <w:r>
            <w:rPr>
              <w:rStyle w:val="Tun"/>
            </w:rPr>
            <w:t>3</w:t>
          </w:r>
        </w:p>
        <w:p w14:paraId="7721AB3F" w14:textId="77777777" w:rsidR="00A4634F" w:rsidRDefault="00A4634F" w:rsidP="00204180">
          <w:pPr>
            <w:pStyle w:val="Zpatvpravo"/>
          </w:pPr>
          <w:r>
            <w:t>Smlouva o dílo – Zhotovení ZP+DUSP+PDPS +AD</w:t>
          </w:r>
        </w:p>
        <w:p w14:paraId="61B37CFB" w14:textId="0C21DEBA" w:rsidR="00A4634F" w:rsidRPr="00612EE8" w:rsidRDefault="005E3B0F" w:rsidP="004908EA">
          <w:pPr>
            <w:pStyle w:val="Zpatvpravo"/>
            <w:rPr>
              <w:rStyle w:val="Tun"/>
            </w:rPr>
          </w:pPr>
          <w:fldSimple w:instr=" STYLEREF  _Název_akce  \* MERGEFORMAT ">
            <w:r w:rsidR="00183893" w:rsidRPr="00183893">
              <w:rPr>
                <w:b/>
                <w:bCs/>
                <w:noProof/>
              </w:rPr>
              <w:t>„České Velenice,</w:t>
            </w:r>
            <w:r w:rsidR="00183893">
              <w:rPr>
                <w:noProof/>
              </w:rPr>
              <w:t xml:space="preserve"> nádražní budova“</w:t>
            </w:r>
          </w:fldSimple>
        </w:p>
      </w:tc>
      <w:tc>
        <w:tcPr>
          <w:tcW w:w="907" w:type="dxa"/>
          <w:vAlign w:val="bottom"/>
        </w:tcPr>
        <w:p w14:paraId="3DCE9502" w14:textId="7D750CEA" w:rsidR="00A4634F" w:rsidRPr="009E09BE" w:rsidRDefault="00A4634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3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3893">
            <w:rPr>
              <w:b/>
              <w:noProof/>
              <w:color w:val="FF5200" w:themeColor="accent2"/>
              <w:sz w:val="14"/>
              <w:szCs w:val="14"/>
            </w:rPr>
            <w:t>1</w:t>
          </w:r>
          <w:r w:rsidRPr="007145F3">
            <w:rPr>
              <w:b/>
              <w:noProof/>
              <w:color w:val="FF5200" w:themeColor="accent2"/>
              <w:sz w:val="14"/>
              <w:szCs w:val="14"/>
            </w:rPr>
            <w:fldChar w:fldCharType="end"/>
          </w:r>
        </w:p>
      </w:tc>
    </w:tr>
  </w:tbl>
  <w:p w14:paraId="15322059" w14:textId="77777777" w:rsidR="00A4634F" w:rsidRPr="00B8518B" w:rsidRDefault="00A463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E57B5" w14:textId="77777777" w:rsidR="00D67E9C" w:rsidRDefault="00D67E9C" w:rsidP="00962258">
      <w:pPr>
        <w:spacing w:after="0" w:line="240" w:lineRule="auto"/>
      </w:pPr>
      <w:r>
        <w:separator/>
      </w:r>
    </w:p>
  </w:footnote>
  <w:footnote w:type="continuationSeparator" w:id="0">
    <w:p w14:paraId="66AC92E0" w14:textId="77777777" w:rsidR="00D67E9C" w:rsidRDefault="00D67E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634F" w14:paraId="6C219A68" w14:textId="77777777" w:rsidTr="00F34287">
      <w:trPr>
        <w:trHeight w:hRule="exact" w:val="936"/>
      </w:trPr>
      <w:tc>
        <w:tcPr>
          <w:tcW w:w="1361" w:type="dxa"/>
          <w:tcMar>
            <w:left w:w="0" w:type="dxa"/>
            <w:right w:w="0" w:type="dxa"/>
          </w:tcMar>
        </w:tcPr>
        <w:p w14:paraId="32528192" w14:textId="77777777" w:rsidR="00A4634F" w:rsidRPr="00B8518B" w:rsidRDefault="00A4634F" w:rsidP="00FC6389">
          <w:pPr>
            <w:pStyle w:val="Zpat"/>
            <w:rPr>
              <w:rStyle w:val="slostrnky"/>
            </w:rPr>
          </w:pPr>
        </w:p>
      </w:tc>
      <w:tc>
        <w:tcPr>
          <w:tcW w:w="3458" w:type="dxa"/>
          <w:shd w:val="clear" w:color="auto" w:fill="auto"/>
          <w:tcMar>
            <w:left w:w="0" w:type="dxa"/>
            <w:right w:w="0" w:type="dxa"/>
          </w:tcMar>
        </w:tcPr>
        <w:p w14:paraId="22419748" w14:textId="77777777" w:rsidR="00A4634F" w:rsidRDefault="00A4634F" w:rsidP="00FC6389">
          <w:pPr>
            <w:pStyle w:val="Zpat"/>
          </w:pPr>
          <w:r>
            <w:rPr>
              <w:noProof/>
              <w:lang w:eastAsia="cs-CZ"/>
            </w:rPr>
            <w:drawing>
              <wp:anchor distT="0" distB="0" distL="114300" distR="114300" simplePos="0" relativeHeight="251659776" behindDoc="0" locked="1" layoutInCell="1" allowOverlap="1" wp14:anchorId="5886CFE3" wp14:editId="46E22336">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556572" w14:textId="77777777" w:rsidR="00A4634F" w:rsidRPr="00D6163D" w:rsidRDefault="00A4634F" w:rsidP="00FC6389">
          <w:pPr>
            <w:pStyle w:val="Druhdokumentu"/>
          </w:pPr>
        </w:p>
      </w:tc>
    </w:tr>
    <w:tr w:rsidR="00A4634F" w14:paraId="2AE0ABFC" w14:textId="77777777" w:rsidTr="00F34287">
      <w:trPr>
        <w:trHeight w:hRule="exact" w:val="936"/>
      </w:trPr>
      <w:tc>
        <w:tcPr>
          <w:tcW w:w="1361" w:type="dxa"/>
          <w:tcMar>
            <w:left w:w="0" w:type="dxa"/>
            <w:right w:w="0" w:type="dxa"/>
          </w:tcMar>
        </w:tcPr>
        <w:p w14:paraId="602D795F" w14:textId="77777777" w:rsidR="00A4634F" w:rsidRPr="00B8518B" w:rsidRDefault="00A4634F" w:rsidP="00FC6389">
          <w:pPr>
            <w:pStyle w:val="Zpat"/>
            <w:rPr>
              <w:rStyle w:val="slostrnky"/>
            </w:rPr>
          </w:pPr>
        </w:p>
      </w:tc>
      <w:tc>
        <w:tcPr>
          <w:tcW w:w="3458" w:type="dxa"/>
          <w:shd w:val="clear" w:color="auto" w:fill="auto"/>
          <w:tcMar>
            <w:left w:w="0" w:type="dxa"/>
            <w:right w:w="0" w:type="dxa"/>
          </w:tcMar>
        </w:tcPr>
        <w:p w14:paraId="4B961970" w14:textId="77777777" w:rsidR="00A4634F" w:rsidRPr="004F75CC" w:rsidRDefault="00A4634F" w:rsidP="00FC6389">
          <w:pPr>
            <w:pStyle w:val="Zpat"/>
            <w:rPr>
              <w:i/>
            </w:rPr>
          </w:pPr>
        </w:p>
      </w:tc>
      <w:tc>
        <w:tcPr>
          <w:tcW w:w="5756" w:type="dxa"/>
          <w:shd w:val="clear" w:color="auto" w:fill="auto"/>
          <w:tcMar>
            <w:left w:w="0" w:type="dxa"/>
            <w:right w:w="0" w:type="dxa"/>
          </w:tcMar>
        </w:tcPr>
        <w:p w14:paraId="585AB50D" w14:textId="77777777" w:rsidR="00A4634F" w:rsidRPr="00D6163D" w:rsidRDefault="00A4634F" w:rsidP="00FC6389">
          <w:pPr>
            <w:pStyle w:val="Druhdokumentu"/>
          </w:pPr>
        </w:p>
      </w:tc>
    </w:tr>
  </w:tbl>
  <w:p w14:paraId="0832AA7B" w14:textId="77777777" w:rsidR="00A4634F" w:rsidRPr="004F75CC" w:rsidRDefault="00A4634F" w:rsidP="00FC6389">
    <w:pPr>
      <w:pStyle w:val="Zhlav"/>
      <w:rPr>
        <w:sz w:val="12"/>
        <w:szCs w:val="12"/>
      </w:rPr>
    </w:pPr>
  </w:p>
  <w:p w14:paraId="1AC2F28C" w14:textId="77777777" w:rsidR="00A4634F" w:rsidRPr="00460660" w:rsidRDefault="00A4634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2A6C3" w14:textId="77777777" w:rsidR="00A4634F" w:rsidRPr="00D6163D" w:rsidRDefault="00A4634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F1B4" w14:textId="77777777" w:rsidR="00A4634F" w:rsidRPr="00D6163D" w:rsidRDefault="00A4634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CD3F3" w14:textId="77777777" w:rsidR="00A4634F" w:rsidRPr="00D6163D" w:rsidRDefault="00A463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C6FF9" w14:textId="77777777" w:rsidR="00A4634F" w:rsidRPr="00D6163D" w:rsidRDefault="00A4634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C20A" w14:textId="77777777" w:rsidR="00A4634F" w:rsidRPr="00D6163D" w:rsidRDefault="00A463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5FC1" w14:textId="77777777" w:rsidR="00A4634F" w:rsidRPr="00D6163D" w:rsidRDefault="00A463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9927" w14:textId="77777777" w:rsidR="00A4634F" w:rsidRPr="00D6163D" w:rsidRDefault="00A463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066A" w14:textId="77777777" w:rsidR="00037081" w:rsidRPr="00D6163D" w:rsidRDefault="0003708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BB336" w14:textId="77777777" w:rsidR="00A4634F" w:rsidRPr="00D6163D" w:rsidRDefault="00A4634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D1829" w14:textId="77777777" w:rsidR="00A4634F" w:rsidRPr="00D6163D" w:rsidRDefault="00A4634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A44B" w14:textId="77777777" w:rsidR="00A4634F" w:rsidRPr="00D6163D" w:rsidRDefault="00A463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970FF9"/>
    <w:multiLevelType w:val="hybridMultilevel"/>
    <w:tmpl w:val="D9F8B590"/>
    <w:lvl w:ilvl="0" w:tplc="BDF4CA78">
      <w:start w:val="3"/>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70F5310"/>
    <w:multiLevelType w:val="hybridMultilevel"/>
    <w:tmpl w:val="9C865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1"/>
  </w:num>
  <w:num w:numId="13">
    <w:abstractNumId w:val="0"/>
  </w:num>
  <w:num w:numId="14">
    <w:abstractNumId w:val="0"/>
  </w:num>
  <w:num w:numId="15">
    <w:abstractNumId w:val="6"/>
  </w:num>
  <w:num w:numId="16">
    <w:abstractNumId w:val="0"/>
  </w:num>
  <w:num w:numId="17">
    <w:abstractNumId w:val="0"/>
  </w:num>
  <w:num w:numId="18">
    <w:abstractNumId w:val="0"/>
  </w:num>
  <w:num w:numId="19">
    <w:abstractNumId w:val="0"/>
  </w:num>
  <w:num w:numId="20">
    <w:abstractNumId w:val="2"/>
  </w:num>
  <w:num w:numId="21">
    <w:abstractNumId w:val="2"/>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8"/>
  </w:num>
  <w:num w:numId="31">
    <w:abstractNumId w:val="0"/>
  </w:num>
  <w:num w:numId="32">
    <w:abstractNumId w:val="0"/>
  </w:num>
  <w:num w:numId="33">
    <w:abstractNumId w:val="2"/>
  </w:num>
  <w:num w:numId="34">
    <w:abstractNumId w:val="2"/>
  </w:num>
  <w:num w:numId="35">
    <w:abstractNumId w:val="11"/>
  </w:num>
  <w:num w:numId="36">
    <w:abstractNumId w:val="11"/>
  </w:num>
  <w:num w:numId="37">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ámen Michal, Ing. Bc.">
    <w15:presenceInfo w15:providerId="AD" w15:userId="S-1-5-21-3656830906-3839017365-80349702-15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11C3"/>
    <w:rsid w:val="000048BC"/>
    <w:rsid w:val="00014BB9"/>
    <w:rsid w:val="00017F3C"/>
    <w:rsid w:val="00034542"/>
    <w:rsid w:val="00037081"/>
    <w:rsid w:val="00041EC8"/>
    <w:rsid w:val="0006588D"/>
    <w:rsid w:val="00067A5E"/>
    <w:rsid w:val="000719BB"/>
    <w:rsid w:val="00072A65"/>
    <w:rsid w:val="00072C1E"/>
    <w:rsid w:val="000841E0"/>
    <w:rsid w:val="00091FE8"/>
    <w:rsid w:val="00095167"/>
    <w:rsid w:val="000A3AD9"/>
    <w:rsid w:val="000A7B0F"/>
    <w:rsid w:val="000B0797"/>
    <w:rsid w:val="000B4EB8"/>
    <w:rsid w:val="000B70C8"/>
    <w:rsid w:val="000C41F2"/>
    <w:rsid w:val="000C4963"/>
    <w:rsid w:val="000D2292"/>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662E9"/>
    <w:rsid w:val="00170EC5"/>
    <w:rsid w:val="001747C1"/>
    <w:rsid w:val="001763F1"/>
    <w:rsid w:val="00177D6B"/>
    <w:rsid w:val="00183893"/>
    <w:rsid w:val="00191F90"/>
    <w:rsid w:val="001A5B98"/>
    <w:rsid w:val="001A7CA2"/>
    <w:rsid w:val="001B07A6"/>
    <w:rsid w:val="001B0959"/>
    <w:rsid w:val="001B4E74"/>
    <w:rsid w:val="001B77EA"/>
    <w:rsid w:val="001C0AEA"/>
    <w:rsid w:val="001C645F"/>
    <w:rsid w:val="001E4D18"/>
    <w:rsid w:val="001E5BB1"/>
    <w:rsid w:val="001E678E"/>
    <w:rsid w:val="001E6BBA"/>
    <w:rsid w:val="001E7A9E"/>
    <w:rsid w:val="00202334"/>
    <w:rsid w:val="00202936"/>
    <w:rsid w:val="002038D5"/>
    <w:rsid w:val="0020397D"/>
    <w:rsid w:val="00204180"/>
    <w:rsid w:val="00207062"/>
    <w:rsid w:val="002071BB"/>
    <w:rsid w:val="00207DF5"/>
    <w:rsid w:val="00211CD3"/>
    <w:rsid w:val="00213E0B"/>
    <w:rsid w:val="00226A49"/>
    <w:rsid w:val="002300CC"/>
    <w:rsid w:val="00232C1F"/>
    <w:rsid w:val="00233360"/>
    <w:rsid w:val="002360E6"/>
    <w:rsid w:val="00236DCC"/>
    <w:rsid w:val="002405FD"/>
    <w:rsid w:val="00240B81"/>
    <w:rsid w:val="00246637"/>
    <w:rsid w:val="00247D01"/>
    <w:rsid w:val="00255607"/>
    <w:rsid w:val="00260E60"/>
    <w:rsid w:val="00261A5B"/>
    <w:rsid w:val="00262344"/>
    <w:rsid w:val="00262E5B"/>
    <w:rsid w:val="00270A14"/>
    <w:rsid w:val="0027536D"/>
    <w:rsid w:val="00276AFE"/>
    <w:rsid w:val="00285298"/>
    <w:rsid w:val="002862FD"/>
    <w:rsid w:val="0029751E"/>
    <w:rsid w:val="002A3B57"/>
    <w:rsid w:val="002A5468"/>
    <w:rsid w:val="002B222A"/>
    <w:rsid w:val="002C31BF"/>
    <w:rsid w:val="002D0B49"/>
    <w:rsid w:val="002D7FD6"/>
    <w:rsid w:val="002E0CD7"/>
    <w:rsid w:val="002E0CFB"/>
    <w:rsid w:val="002E5C7B"/>
    <w:rsid w:val="002F4333"/>
    <w:rsid w:val="003038BD"/>
    <w:rsid w:val="003060C9"/>
    <w:rsid w:val="00314BCA"/>
    <w:rsid w:val="00315C27"/>
    <w:rsid w:val="00326C1E"/>
    <w:rsid w:val="00327EEF"/>
    <w:rsid w:val="0033239F"/>
    <w:rsid w:val="003336D9"/>
    <w:rsid w:val="0034274B"/>
    <w:rsid w:val="003455E3"/>
    <w:rsid w:val="003460E5"/>
    <w:rsid w:val="0034719F"/>
    <w:rsid w:val="00350A35"/>
    <w:rsid w:val="00352A9D"/>
    <w:rsid w:val="003571D8"/>
    <w:rsid w:val="00357326"/>
    <w:rsid w:val="00357BC6"/>
    <w:rsid w:val="00361422"/>
    <w:rsid w:val="003739DD"/>
    <w:rsid w:val="0037545D"/>
    <w:rsid w:val="00376B87"/>
    <w:rsid w:val="00381EFC"/>
    <w:rsid w:val="00384ED4"/>
    <w:rsid w:val="00392594"/>
    <w:rsid w:val="00392910"/>
    <w:rsid w:val="00392EB6"/>
    <w:rsid w:val="003940C2"/>
    <w:rsid w:val="003956C6"/>
    <w:rsid w:val="003A197F"/>
    <w:rsid w:val="003A60C1"/>
    <w:rsid w:val="003A6A47"/>
    <w:rsid w:val="003B0D3E"/>
    <w:rsid w:val="003B4534"/>
    <w:rsid w:val="003B7470"/>
    <w:rsid w:val="003B780A"/>
    <w:rsid w:val="003C33F2"/>
    <w:rsid w:val="003D5229"/>
    <w:rsid w:val="003D756E"/>
    <w:rsid w:val="003E420D"/>
    <w:rsid w:val="003E4C13"/>
    <w:rsid w:val="003F5723"/>
    <w:rsid w:val="00400861"/>
    <w:rsid w:val="004078F3"/>
    <w:rsid w:val="004240C2"/>
    <w:rsid w:val="00427794"/>
    <w:rsid w:val="00431A48"/>
    <w:rsid w:val="00432E0E"/>
    <w:rsid w:val="004436EE"/>
    <w:rsid w:val="00450F07"/>
    <w:rsid w:val="00451286"/>
    <w:rsid w:val="00453C44"/>
    <w:rsid w:val="00453CD3"/>
    <w:rsid w:val="0046002F"/>
    <w:rsid w:val="00460660"/>
    <w:rsid w:val="0046099C"/>
    <w:rsid w:val="00464BA9"/>
    <w:rsid w:val="00483969"/>
    <w:rsid w:val="00486107"/>
    <w:rsid w:val="004908EA"/>
    <w:rsid w:val="00491827"/>
    <w:rsid w:val="0049257C"/>
    <w:rsid w:val="004A40A1"/>
    <w:rsid w:val="004C4399"/>
    <w:rsid w:val="004C787C"/>
    <w:rsid w:val="004D09FB"/>
    <w:rsid w:val="004D1716"/>
    <w:rsid w:val="004D7138"/>
    <w:rsid w:val="004E0A49"/>
    <w:rsid w:val="004E7A1F"/>
    <w:rsid w:val="004F00DE"/>
    <w:rsid w:val="004F4B9B"/>
    <w:rsid w:val="004F75CC"/>
    <w:rsid w:val="00502690"/>
    <w:rsid w:val="005056FC"/>
    <w:rsid w:val="0050666E"/>
    <w:rsid w:val="00506DE0"/>
    <w:rsid w:val="00511AB9"/>
    <w:rsid w:val="00523BB5"/>
    <w:rsid w:val="00523EA7"/>
    <w:rsid w:val="00533555"/>
    <w:rsid w:val="005406EB"/>
    <w:rsid w:val="00541324"/>
    <w:rsid w:val="0054132D"/>
    <w:rsid w:val="00543BF5"/>
    <w:rsid w:val="00553375"/>
    <w:rsid w:val="00555884"/>
    <w:rsid w:val="005736B7"/>
    <w:rsid w:val="00574748"/>
    <w:rsid w:val="00575E5A"/>
    <w:rsid w:val="00580245"/>
    <w:rsid w:val="0058594D"/>
    <w:rsid w:val="005930DE"/>
    <w:rsid w:val="005965D3"/>
    <w:rsid w:val="005A041D"/>
    <w:rsid w:val="005A1F44"/>
    <w:rsid w:val="005A3013"/>
    <w:rsid w:val="005B5324"/>
    <w:rsid w:val="005D3C39"/>
    <w:rsid w:val="005E25D9"/>
    <w:rsid w:val="005E3B0F"/>
    <w:rsid w:val="005F4353"/>
    <w:rsid w:val="005F5F42"/>
    <w:rsid w:val="00601A8C"/>
    <w:rsid w:val="0061068E"/>
    <w:rsid w:val="006115D3"/>
    <w:rsid w:val="00612CEA"/>
    <w:rsid w:val="00616256"/>
    <w:rsid w:val="006162E3"/>
    <w:rsid w:val="006246FF"/>
    <w:rsid w:val="006362D4"/>
    <w:rsid w:val="00644B90"/>
    <w:rsid w:val="00646AB2"/>
    <w:rsid w:val="00647FBB"/>
    <w:rsid w:val="0065610E"/>
    <w:rsid w:val="00660AD3"/>
    <w:rsid w:val="006650B1"/>
    <w:rsid w:val="006708EB"/>
    <w:rsid w:val="00671F70"/>
    <w:rsid w:val="006776B6"/>
    <w:rsid w:val="00681A17"/>
    <w:rsid w:val="00685209"/>
    <w:rsid w:val="00685E60"/>
    <w:rsid w:val="006923FD"/>
    <w:rsid w:val="00693150"/>
    <w:rsid w:val="00693D58"/>
    <w:rsid w:val="006A5570"/>
    <w:rsid w:val="006A67D6"/>
    <w:rsid w:val="006A689C"/>
    <w:rsid w:val="006B3D79"/>
    <w:rsid w:val="006B6FE4"/>
    <w:rsid w:val="006B7093"/>
    <w:rsid w:val="006C038D"/>
    <w:rsid w:val="006C2343"/>
    <w:rsid w:val="006C442A"/>
    <w:rsid w:val="006D3D66"/>
    <w:rsid w:val="006D4180"/>
    <w:rsid w:val="006D465A"/>
    <w:rsid w:val="006D7DBD"/>
    <w:rsid w:val="006E0578"/>
    <w:rsid w:val="006E314D"/>
    <w:rsid w:val="006E6B22"/>
    <w:rsid w:val="006F2781"/>
    <w:rsid w:val="006F589E"/>
    <w:rsid w:val="00710723"/>
    <w:rsid w:val="007135C8"/>
    <w:rsid w:val="007145F3"/>
    <w:rsid w:val="00721646"/>
    <w:rsid w:val="00723ED1"/>
    <w:rsid w:val="00737A6D"/>
    <w:rsid w:val="00740AF5"/>
    <w:rsid w:val="00743525"/>
    <w:rsid w:val="00744076"/>
    <w:rsid w:val="00744E8F"/>
    <w:rsid w:val="007541A2"/>
    <w:rsid w:val="00755818"/>
    <w:rsid w:val="00760192"/>
    <w:rsid w:val="007616C2"/>
    <w:rsid w:val="0076286B"/>
    <w:rsid w:val="007657D8"/>
    <w:rsid w:val="00766846"/>
    <w:rsid w:val="0077673A"/>
    <w:rsid w:val="007846E1"/>
    <w:rsid w:val="007847D6"/>
    <w:rsid w:val="007852B1"/>
    <w:rsid w:val="007930A6"/>
    <w:rsid w:val="00795CE5"/>
    <w:rsid w:val="0079664B"/>
    <w:rsid w:val="007A5172"/>
    <w:rsid w:val="007A67A0"/>
    <w:rsid w:val="007A6974"/>
    <w:rsid w:val="007B0110"/>
    <w:rsid w:val="007B570C"/>
    <w:rsid w:val="007C4049"/>
    <w:rsid w:val="007D75E5"/>
    <w:rsid w:val="007E4A6E"/>
    <w:rsid w:val="007E62AA"/>
    <w:rsid w:val="007F08CD"/>
    <w:rsid w:val="007F56A7"/>
    <w:rsid w:val="00800851"/>
    <w:rsid w:val="00800BA4"/>
    <w:rsid w:val="008063CD"/>
    <w:rsid w:val="00807DD0"/>
    <w:rsid w:val="00815749"/>
    <w:rsid w:val="008176ED"/>
    <w:rsid w:val="00817F98"/>
    <w:rsid w:val="00821D01"/>
    <w:rsid w:val="00826B7B"/>
    <w:rsid w:val="00833EB9"/>
    <w:rsid w:val="00845980"/>
    <w:rsid w:val="00846789"/>
    <w:rsid w:val="00851B0F"/>
    <w:rsid w:val="00866994"/>
    <w:rsid w:val="00871C85"/>
    <w:rsid w:val="00897796"/>
    <w:rsid w:val="008A3568"/>
    <w:rsid w:val="008A4D1B"/>
    <w:rsid w:val="008A6DE1"/>
    <w:rsid w:val="008B30AC"/>
    <w:rsid w:val="008B7A3F"/>
    <w:rsid w:val="008C00FC"/>
    <w:rsid w:val="008C2D4D"/>
    <w:rsid w:val="008C50F3"/>
    <w:rsid w:val="008C7EFE"/>
    <w:rsid w:val="008C7F1A"/>
    <w:rsid w:val="008D03B9"/>
    <w:rsid w:val="008D12AE"/>
    <w:rsid w:val="008D30C7"/>
    <w:rsid w:val="008E1AFC"/>
    <w:rsid w:val="008F18D6"/>
    <w:rsid w:val="008F2C9B"/>
    <w:rsid w:val="008F474D"/>
    <w:rsid w:val="008F797B"/>
    <w:rsid w:val="009022EF"/>
    <w:rsid w:val="00903EAD"/>
    <w:rsid w:val="00904780"/>
    <w:rsid w:val="0090635B"/>
    <w:rsid w:val="00922385"/>
    <w:rsid w:val="009223DF"/>
    <w:rsid w:val="00933F20"/>
    <w:rsid w:val="00936091"/>
    <w:rsid w:val="00940D8A"/>
    <w:rsid w:val="009454DF"/>
    <w:rsid w:val="00950EAF"/>
    <w:rsid w:val="00954AF5"/>
    <w:rsid w:val="00962258"/>
    <w:rsid w:val="00964369"/>
    <w:rsid w:val="009678B7"/>
    <w:rsid w:val="0097111A"/>
    <w:rsid w:val="00992B63"/>
    <w:rsid w:val="00992D9C"/>
    <w:rsid w:val="00996A2D"/>
    <w:rsid w:val="00996CB8"/>
    <w:rsid w:val="009B2E97"/>
    <w:rsid w:val="009B4201"/>
    <w:rsid w:val="009B5146"/>
    <w:rsid w:val="009C418E"/>
    <w:rsid w:val="009C442C"/>
    <w:rsid w:val="009E07F4"/>
    <w:rsid w:val="009E152D"/>
    <w:rsid w:val="009E5BF1"/>
    <w:rsid w:val="009F0867"/>
    <w:rsid w:val="009F309B"/>
    <w:rsid w:val="009F392E"/>
    <w:rsid w:val="009F53C5"/>
    <w:rsid w:val="009F638B"/>
    <w:rsid w:val="00A070D7"/>
    <w:rsid w:val="00A0740E"/>
    <w:rsid w:val="00A15D91"/>
    <w:rsid w:val="00A21A01"/>
    <w:rsid w:val="00A227DA"/>
    <w:rsid w:val="00A4634F"/>
    <w:rsid w:val="00A50641"/>
    <w:rsid w:val="00A50995"/>
    <w:rsid w:val="00A530BF"/>
    <w:rsid w:val="00A6177B"/>
    <w:rsid w:val="00A646BB"/>
    <w:rsid w:val="00A66136"/>
    <w:rsid w:val="00A71189"/>
    <w:rsid w:val="00A7364A"/>
    <w:rsid w:val="00A74DCC"/>
    <w:rsid w:val="00A753ED"/>
    <w:rsid w:val="00A77512"/>
    <w:rsid w:val="00A94351"/>
    <w:rsid w:val="00A94C2F"/>
    <w:rsid w:val="00AA19BD"/>
    <w:rsid w:val="00AA3125"/>
    <w:rsid w:val="00AA324B"/>
    <w:rsid w:val="00AA4CBB"/>
    <w:rsid w:val="00AA65FA"/>
    <w:rsid w:val="00AA6FF7"/>
    <w:rsid w:val="00AA7351"/>
    <w:rsid w:val="00AA7AB8"/>
    <w:rsid w:val="00AB4C96"/>
    <w:rsid w:val="00AB66C5"/>
    <w:rsid w:val="00AC2DFB"/>
    <w:rsid w:val="00AD056F"/>
    <w:rsid w:val="00AD0C7B"/>
    <w:rsid w:val="00AD0DA5"/>
    <w:rsid w:val="00AD5F1A"/>
    <w:rsid w:val="00AD6731"/>
    <w:rsid w:val="00AE3703"/>
    <w:rsid w:val="00AE3D5C"/>
    <w:rsid w:val="00AE786E"/>
    <w:rsid w:val="00AF161B"/>
    <w:rsid w:val="00AF764B"/>
    <w:rsid w:val="00B008D5"/>
    <w:rsid w:val="00B02F73"/>
    <w:rsid w:val="00B05B31"/>
    <w:rsid w:val="00B0619F"/>
    <w:rsid w:val="00B06D17"/>
    <w:rsid w:val="00B13A26"/>
    <w:rsid w:val="00B152E1"/>
    <w:rsid w:val="00B15D0D"/>
    <w:rsid w:val="00B22106"/>
    <w:rsid w:val="00B231E9"/>
    <w:rsid w:val="00B24A25"/>
    <w:rsid w:val="00B32638"/>
    <w:rsid w:val="00B42F40"/>
    <w:rsid w:val="00B47C30"/>
    <w:rsid w:val="00B5431A"/>
    <w:rsid w:val="00B66B71"/>
    <w:rsid w:val="00B72613"/>
    <w:rsid w:val="00B737E3"/>
    <w:rsid w:val="00B75EE1"/>
    <w:rsid w:val="00B77481"/>
    <w:rsid w:val="00B8518B"/>
    <w:rsid w:val="00B92ABC"/>
    <w:rsid w:val="00B92BF2"/>
    <w:rsid w:val="00B97CC3"/>
    <w:rsid w:val="00BA5D63"/>
    <w:rsid w:val="00BC06C4"/>
    <w:rsid w:val="00BC0A82"/>
    <w:rsid w:val="00BD7E91"/>
    <w:rsid w:val="00BD7F0D"/>
    <w:rsid w:val="00BE148C"/>
    <w:rsid w:val="00BE23C1"/>
    <w:rsid w:val="00BE3F0A"/>
    <w:rsid w:val="00BF1C50"/>
    <w:rsid w:val="00BF66CC"/>
    <w:rsid w:val="00C02D0A"/>
    <w:rsid w:val="00C03A6E"/>
    <w:rsid w:val="00C05BF3"/>
    <w:rsid w:val="00C205B5"/>
    <w:rsid w:val="00C226C0"/>
    <w:rsid w:val="00C37459"/>
    <w:rsid w:val="00C40BFF"/>
    <w:rsid w:val="00C42FE6"/>
    <w:rsid w:val="00C44F6A"/>
    <w:rsid w:val="00C45470"/>
    <w:rsid w:val="00C45B9E"/>
    <w:rsid w:val="00C539CB"/>
    <w:rsid w:val="00C57FCA"/>
    <w:rsid w:val="00C6198E"/>
    <w:rsid w:val="00C66209"/>
    <w:rsid w:val="00C708EA"/>
    <w:rsid w:val="00C735E9"/>
    <w:rsid w:val="00C778A5"/>
    <w:rsid w:val="00C93C36"/>
    <w:rsid w:val="00C95162"/>
    <w:rsid w:val="00CB4F6D"/>
    <w:rsid w:val="00CB6A37"/>
    <w:rsid w:val="00CB7684"/>
    <w:rsid w:val="00CC3345"/>
    <w:rsid w:val="00CC7C8F"/>
    <w:rsid w:val="00CD1FC4"/>
    <w:rsid w:val="00CD30F3"/>
    <w:rsid w:val="00CE2248"/>
    <w:rsid w:val="00D034A0"/>
    <w:rsid w:val="00D04FBB"/>
    <w:rsid w:val="00D0544F"/>
    <w:rsid w:val="00D15EBB"/>
    <w:rsid w:val="00D21061"/>
    <w:rsid w:val="00D30BFF"/>
    <w:rsid w:val="00D31C6A"/>
    <w:rsid w:val="00D36695"/>
    <w:rsid w:val="00D4108E"/>
    <w:rsid w:val="00D4328E"/>
    <w:rsid w:val="00D45151"/>
    <w:rsid w:val="00D5205A"/>
    <w:rsid w:val="00D5428D"/>
    <w:rsid w:val="00D6163D"/>
    <w:rsid w:val="00D62EA3"/>
    <w:rsid w:val="00D67E9C"/>
    <w:rsid w:val="00D751CF"/>
    <w:rsid w:val="00D831A3"/>
    <w:rsid w:val="00D97BE3"/>
    <w:rsid w:val="00DA3711"/>
    <w:rsid w:val="00DB72DA"/>
    <w:rsid w:val="00DC01A0"/>
    <w:rsid w:val="00DC0532"/>
    <w:rsid w:val="00DD46F3"/>
    <w:rsid w:val="00DD4F5B"/>
    <w:rsid w:val="00DE56F2"/>
    <w:rsid w:val="00DF116D"/>
    <w:rsid w:val="00DF7FC9"/>
    <w:rsid w:val="00E061D7"/>
    <w:rsid w:val="00E075DA"/>
    <w:rsid w:val="00E16FF7"/>
    <w:rsid w:val="00E26D68"/>
    <w:rsid w:val="00E31649"/>
    <w:rsid w:val="00E33E39"/>
    <w:rsid w:val="00E3671B"/>
    <w:rsid w:val="00E435EA"/>
    <w:rsid w:val="00E44045"/>
    <w:rsid w:val="00E618C4"/>
    <w:rsid w:val="00E62155"/>
    <w:rsid w:val="00E644DA"/>
    <w:rsid w:val="00E67A36"/>
    <w:rsid w:val="00E7415D"/>
    <w:rsid w:val="00E77FBF"/>
    <w:rsid w:val="00E80769"/>
    <w:rsid w:val="00E868F1"/>
    <w:rsid w:val="00E878EE"/>
    <w:rsid w:val="00E901A3"/>
    <w:rsid w:val="00E90667"/>
    <w:rsid w:val="00EA585B"/>
    <w:rsid w:val="00EA6EC7"/>
    <w:rsid w:val="00EB104F"/>
    <w:rsid w:val="00EB1731"/>
    <w:rsid w:val="00EB384C"/>
    <w:rsid w:val="00EB4321"/>
    <w:rsid w:val="00EB46E5"/>
    <w:rsid w:val="00EB6F2F"/>
    <w:rsid w:val="00EC707C"/>
    <w:rsid w:val="00ED14BD"/>
    <w:rsid w:val="00ED2614"/>
    <w:rsid w:val="00EF129E"/>
    <w:rsid w:val="00F002DB"/>
    <w:rsid w:val="00F016C7"/>
    <w:rsid w:val="00F12DEC"/>
    <w:rsid w:val="00F1715C"/>
    <w:rsid w:val="00F20842"/>
    <w:rsid w:val="00F23C96"/>
    <w:rsid w:val="00F310F8"/>
    <w:rsid w:val="00F31594"/>
    <w:rsid w:val="00F34287"/>
    <w:rsid w:val="00F35939"/>
    <w:rsid w:val="00F35A51"/>
    <w:rsid w:val="00F419E5"/>
    <w:rsid w:val="00F422D3"/>
    <w:rsid w:val="00F45607"/>
    <w:rsid w:val="00F4722B"/>
    <w:rsid w:val="00F54432"/>
    <w:rsid w:val="00F568F9"/>
    <w:rsid w:val="00F659EB"/>
    <w:rsid w:val="00F762A8"/>
    <w:rsid w:val="00F8023B"/>
    <w:rsid w:val="00F83693"/>
    <w:rsid w:val="00F86BA6"/>
    <w:rsid w:val="00F90EC0"/>
    <w:rsid w:val="00F92FBE"/>
    <w:rsid w:val="00F95FBD"/>
    <w:rsid w:val="00F9740F"/>
    <w:rsid w:val="00FB44FD"/>
    <w:rsid w:val="00FB6342"/>
    <w:rsid w:val="00FC6389"/>
    <w:rsid w:val="00FE1A17"/>
    <w:rsid w:val="00FE6AEC"/>
    <w:rsid w:val="00FF2938"/>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3E291"/>
  <w14:defaultImageDpi w14:val="32767"/>
  <w15:docId w15:val="{9B723DAC-E3E3-455F-BCC9-63E24AF1F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293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F2938"/>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F2938"/>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F2938"/>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F2938"/>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F2938"/>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F2938"/>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F2938"/>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F2938"/>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F2938"/>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F293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2938"/>
    <w:rPr>
      <w:rFonts w:ascii="Verdana" w:hAnsi="Verdana"/>
      <w:sz w:val="20"/>
      <w:szCs w:val="20"/>
    </w:rPr>
  </w:style>
  <w:style w:type="character" w:customStyle="1" w:styleId="Nadpis1Char">
    <w:name w:val="Nadpis 1 Char"/>
    <w:basedOn w:val="Standardnpsmoodstavce"/>
    <w:link w:val="Nadpis1"/>
    <w:uiPriority w:val="9"/>
    <w:rsid w:val="00FF2938"/>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F2938"/>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F2938"/>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F2938"/>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F2938"/>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F2938"/>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F2938"/>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F2938"/>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F2938"/>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F2938"/>
    <w:pPr>
      <w:spacing w:after="0" w:line="240" w:lineRule="auto"/>
    </w:pPr>
    <w:rPr>
      <w:rFonts w:ascii="Verdana" w:hAnsi="Verdana"/>
      <w:sz w:val="20"/>
      <w:szCs w:val="20"/>
    </w:rPr>
  </w:style>
  <w:style w:type="paragraph" w:styleId="Citt">
    <w:name w:val="Quote"/>
    <w:basedOn w:val="Normln"/>
    <w:next w:val="Normln"/>
    <w:link w:val="CittChar"/>
    <w:uiPriority w:val="29"/>
    <w:qFormat/>
    <w:rsid w:val="00FF2938"/>
    <w:rPr>
      <w:i/>
      <w:iCs/>
      <w:color w:val="000000" w:themeColor="text1"/>
    </w:rPr>
  </w:style>
  <w:style w:type="character" w:customStyle="1" w:styleId="CittChar">
    <w:name w:val="Citát Char"/>
    <w:basedOn w:val="Standardnpsmoodstavce"/>
    <w:link w:val="Citt"/>
    <w:uiPriority w:val="29"/>
    <w:rsid w:val="00FF2938"/>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FF2938"/>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F2938"/>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F2938"/>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F2938"/>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F2938"/>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F2938"/>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F2938"/>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F2938"/>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F293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F2938"/>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F2938"/>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F293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F2938"/>
    <w:pPr>
      <w:numPr>
        <w:ilvl w:val="1"/>
      </w:numPr>
      <w:spacing w:before="200"/>
      <w:outlineLvl w:val="1"/>
    </w:pPr>
    <w:rPr>
      <w:caps w:val="0"/>
      <w:sz w:val="20"/>
    </w:rPr>
  </w:style>
  <w:style w:type="character" w:customStyle="1" w:styleId="Nadpis2-1Char">
    <w:name w:val="_Nadpis_2-1 Char"/>
    <w:basedOn w:val="Standardnpsmoodstavce"/>
    <w:link w:val="Nadpis2-1"/>
    <w:rsid w:val="00FF2938"/>
    <w:rPr>
      <w:rFonts w:ascii="Verdana" w:hAnsi="Verdana"/>
      <w:b/>
      <w:caps/>
      <w:sz w:val="22"/>
    </w:rPr>
  </w:style>
  <w:style w:type="paragraph" w:customStyle="1" w:styleId="Text2-1">
    <w:name w:val="_Text_2-1"/>
    <w:basedOn w:val="Odstavecseseznamem"/>
    <w:link w:val="Text2-1Char"/>
    <w:qFormat/>
    <w:rsid w:val="00FF293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FF2938"/>
    <w:rPr>
      <w:rFonts w:ascii="Verdana" w:hAnsi="Verdana"/>
      <w:b/>
      <w:caps w:val="0"/>
      <w:sz w:val="20"/>
    </w:rPr>
  </w:style>
  <w:style w:type="paragraph" w:customStyle="1" w:styleId="Titul2">
    <w:name w:val="_Titul_2"/>
    <w:basedOn w:val="Normln"/>
    <w:qFormat/>
    <w:rsid w:val="00FF293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F2938"/>
    <w:rPr>
      <w:rFonts w:ascii="Verdana" w:hAnsi="Verdana"/>
    </w:rPr>
  </w:style>
  <w:style w:type="paragraph" w:customStyle="1" w:styleId="Titul1">
    <w:name w:val="_Titul_1"/>
    <w:basedOn w:val="Normln"/>
    <w:qFormat/>
    <w:rsid w:val="00FF2938"/>
    <w:pPr>
      <w:spacing w:after="240" w:line="264" w:lineRule="auto"/>
    </w:pPr>
    <w:rPr>
      <w:b/>
      <w:sz w:val="48"/>
      <w:szCs w:val="44"/>
    </w:rPr>
  </w:style>
  <w:style w:type="paragraph" w:customStyle="1" w:styleId="Tituldatum">
    <w:name w:val="_Titul_datum"/>
    <w:basedOn w:val="Normln"/>
    <w:link w:val="TituldatumChar"/>
    <w:qFormat/>
    <w:rsid w:val="00FF2938"/>
    <w:pPr>
      <w:spacing w:after="240" w:line="264" w:lineRule="auto"/>
    </w:pPr>
    <w:rPr>
      <w:sz w:val="24"/>
      <w:szCs w:val="24"/>
    </w:rPr>
  </w:style>
  <w:style w:type="character" w:customStyle="1" w:styleId="TituldatumChar">
    <w:name w:val="_Titul_datum Char"/>
    <w:basedOn w:val="Standardnpsmoodstavce"/>
    <w:link w:val="Tituldatum"/>
    <w:rsid w:val="00FF293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F293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F2938"/>
    <w:pPr>
      <w:numPr>
        <w:ilvl w:val="2"/>
      </w:numPr>
    </w:pPr>
  </w:style>
  <w:style w:type="paragraph" w:customStyle="1" w:styleId="Text1-1">
    <w:name w:val="_Text_1-1"/>
    <w:basedOn w:val="Normln"/>
    <w:link w:val="Text1-1Char"/>
    <w:rsid w:val="00FF293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FF293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FF2938"/>
    <w:pPr>
      <w:numPr>
        <w:numId w:val="25"/>
      </w:numPr>
      <w:spacing w:after="80" w:line="264" w:lineRule="auto"/>
      <w:jc w:val="both"/>
    </w:pPr>
    <w:rPr>
      <w:sz w:val="18"/>
      <w:szCs w:val="18"/>
    </w:rPr>
  </w:style>
  <w:style w:type="character" w:customStyle="1" w:styleId="Text1-1Char">
    <w:name w:val="_Text_1-1 Char"/>
    <w:basedOn w:val="Standardnpsmoodstavce"/>
    <w:link w:val="Text1-1"/>
    <w:rsid w:val="00FF2938"/>
    <w:rPr>
      <w:rFonts w:ascii="Verdana" w:hAnsi="Verdana"/>
    </w:rPr>
  </w:style>
  <w:style w:type="character" w:customStyle="1" w:styleId="Nadpis1-1Char">
    <w:name w:val="_Nadpis_1-1 Char"/>
    <w:basedOn w:val="Standardnpsmoodstavce"/>
    <w:link w:val="Nadpis1-1"/>
    <w:rsid w:val="00FF2938"/>
    <w:rPr>
      <w:rFonts w:ascii="Verdana" w:hAnsi="Verdana"/>
      <w:b/>
      <w:caps/>
      <w:sz w:val="22"/>
    </w:rPr>
  </w:style>
  <w:style w:type="character" w:customStyle="1" w:styleId="Text1-2Char">
    <w:name w:val="_Text_1-2 Char"/>
    <w:basedOn w:val="Text1-1Char"/>
    <w:link w:val="Text1-2"/>
    <w:rsid w:val="00FF293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F2938"/>
    <w:rPr>
      <w:rFonts w:ascii="Verdana" w:hAnsi="Verdana"/>
    </w:rPr>
  </w:style>
  <w:style w:type="paragraph" w:customStyle="1" w:styleId="Odrka1-2-">
    <w:name w:val="_Odrážka_1-2_-"/>
    <w:basedOn w:val="Odrka1-1"/>
    <w:qFormat/>
    <w:rsid w:val="00FF2938"/>
    <w:pPr>
      <w:numPr>
        <w:ilvl w:val="1"/>
      </w:numPr>
    </w:pPr>
  </w:style>
  <w:style w:type="paragraph" w:customStyle="1" w:styleId="Odrka1-3">
    <w:name w:val="_Odrážka_1-3_·"/>
    <w:basedOn w:val="Odrka1-2-"/>
    <w:qFormat/>
    <w:rsid w:val="00FF2938"/>
    <w:pPr>
      <w:numPr>
        <w:ilvl w:val="2"/>
      </w:numPr>
    </w:pPr>
  </w:style>
  <w:style w:type="paragraph" w:customStyle="1" w:styleId="Odstavec1-1a">
    <w:name w:val="_Odstavec_1-1_a)"/>
    <w:basedOn w:val="Normln"/>
    <w:link w:val="Odstavec1-1aChar"/>
    <w:qFormat/>
    <w:rsid w:val="00FF2938"/>
    <w:pPr>
      <w:numPr>
        <w:numId w:val="29"/>
      </w:numPr>
      <w:spacing w:after="80" w:line="264" w:lineRule="auto"/>
      <w:jc w:val="both"/>
    </w:pPr>
    <w:rPr>
      <w:sz w:val="18"/>
      <w:szCs w:val="18"/>
    </w:rPr>
  </w:style>
  <w:style w:type="paragraph" w:customStyle="1" w:styleId="Odstavec1-2i">
    <w:name w:val="_Odstavec_1-2_(i)"/>
    <w:basedOn w:val="Odstavec1-1a"/>
    <w:qFormat/>
    <w:rsid w:val="00FF2938"/>
    <w:pPr>
      <w:numPr>
        <w:ilvl w:val="1"/>
      </w:numPr>
    </w:pPr>
  </w:style>
  <w:style w:type="paragraph" w:customStyle="1" w:styleId="Odstavec1-31">
    <w:name w:val="_Odstavec_1-3_1)"/>
    <w:basedOn w:val="Odstavec1-2i"/>
    <w:qFormat/>
    <w:rsid w:val="00FF2938"/>
    <w:pPr>
      <w:numPr>
        <w:ilvl w:val="2"/>
      </w:numPr>
    </w:pPr>
  </w:style>
  <w:style w:type="paragraph" w:customStyle="1" w:styleId="Textbezslovn">
    <w:name w:val="_Text_bez_číslování"/>
    <w:basedOn w:val="Normln"/>
    <w:link w:val="TextbezslovnChar"/>
    <w:qFormat/>
    <w:rsid w:val="00FF2938"/>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FF293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F2938"/>
    <w:pPr>
      <w:numPr>
        <w:ilvl w:val="3"/>
      </w:numPr>
    </w:pPr>
  </w:style>
  <w:style w:type="character" w:customStyle="1" w:styleId="Text2-2Char">
    <w:name w:val="_Text_2-2 Char"/>
    <w:basedOn w:val="Text2-1Char"/>
    <w:link w:val="Text2-2"/>
    <w:rsid w:val="00FF2938"/>
    <w:rPr>
      <w:rFonts w:ascii="Verdana" w:hAnsi="Verdana"/>
    </w:rPr>
  </w:style>
  <w:style w:type="paragraph" w:customStyle="1" w:styleId="Zkratky1">
    <w:name w:val="_Zkratky_1"/>
    <w:basedOn w:val="Normln"/>
    <w:qFormat/>
    <w:rsid w:val="00FF2938"/>
    <w:pPr>
      <w:tabs>
        <w:tab w:val="right" w:leader="dot" w:pos="1134"/>
      </w:tabs>
      <w:spacing w:after="0" w:line="240" w:lineRule="auto"/>
    </w:pPr>
    <w:rPr>
      <w:b/>
      <w:sz w:val="16"/>
      <w:szCs w:val="18"/>
    </w:rPr>
  </w:style>
  <w:style w:type="paragraph" w:customStyle="1" w:styleId="Seznam1">
    <w:name w:val="_Seznam_[1]"/>
    <w:basedOn w:val="Normln"/>
    <w:qFormat/>
    <w:rsid w:val="00FF2938"/>
    <w:pPr>
      <w:numPr>
        <w:numId w:val="30"/>
      </w:numPr>
      <w:spacing w:after="60" w:line="264" w:lineRule="auto"/>
      <w:jc w:val="both"/>
    </w:pPr>
    <w:rPr>
      <w:sz w:val="16"/>
      <w:szCs w:val="18"/>
    </w:rPr>
  </w:style>
  <w:style w:type="paragraph" w:customStyle="1" w:styleId="Nadpisbezsl1-1">
    <w:name w:val="_Nadpis_bez_čísl_1-1"/>
    <w:next w:val="Nadpisbezsl1-2"/>
    <w:qFormat/>
    <w:rsid w:val="00FF2938"/>
    <w:pPr>
      <w:keepNext/>
      <w:spacing w:before="280" w:after="120"/>
    </w:pPr>
    <w:rPr>
      <w:rFonts w:ascii="Verdana" w:hAnsi="Verdana"/>
      <w:b/>
      <w:caps/>
      <w:sz w:val="22"/>
    </w:rPr>
  </w:style>
  <w:style w:type="paragraph" w:customStyle="1" w:styleId="Nadpisbezsl1-2">
    <w:name w:val="_Nadpis_bez_čísl_1-2"/>
    <w:next w:val="Text2-1"/>
    <w:qFormat/>
    <w:rsid w:val="00FF2938"/>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FF2938"/>
    <w:rPr>
      <w:rFonts w:ascii="Verdana" w:hAnsi="Verdana"/>
    </w:rPr>
  </w:style>
  <w:style w:type="paragraph" w:customStyle="1" w:styleId="Textbezodsazen">
    <w:name w:val="_Text_bez_odsazení"/>
    <w:basedOn w:val="Normln"/>
    <w:link w:val="TextbezodsazenChar"/>
    <w:qFormat/>
    <w:rsid w:val="00FF2938"/>
    <w:pPr>
      <w:spacing w:after="120" w:line="264" w:lineRule="auto"/>
      <w:jc w:val="both"/>
    </w:pPr>
    <w:rPr>
      <w:sz w:val="18"/>
      <w:szCs w:val="18"/>
    </w:rPr>
  </w:style>
  <w:style w:type="character" w:customStyle="1" w:styleId="TextbezodsazenChar">
    <w:name w:val="_Text_bez_odsazení Char"/>
    <w:basedOn w:val="Standardnpsmoodstavce"/>
    <w:link w:val="Textbezodsazen"/>
    <w:rsid w:val="00FF2938"/>
    <w:rPr>
      <w:rFonts w:ascii="Verdana" w:hAnsi="Verdana"/>
    </w:rPr>
  </w:style>
  <w:style w:type="character" w:customStyle="1" w:styleId="Tun-ZRUIT">
    <w:name w:val="_Tučně-ZRUŠIT"/>
    <w:basedOn w:val="Standardnpsmoodstavce"/>
    <w:qFormat/>
    <w:rsid w:val="00FF2938"/>
    <w:rPr>
      <w:b w:val="0"/>
      <w:i w:val="0"/>
    </w:rPr>
  </w:style>
  <w:style w:type="paragraph" w:customStyle="1" w:styleId="Zkratky2">
    <w:name w:val="_Zkratky_2"/>
    <w:basedOn w:val="Normln"/>
    <w:qFormat/>
    <w:rsid w:val="00FF2938"/>
    <w:pPr>
      <w:spacing w:after="0" w:line="240" w:lineRule="auto"/>
    </w:pPr>
    <w:rPr>
      <w:sz w:val="16"/>
      <w:szCs w:val="16"/>
    </w:rPr>
  </w:style>
  <w:style w:type="paragraph" w:customStyle="1" w:styleId="ZTPinfo-text">
    <w:name w:val="_ZTP_info-text"/>
    <w:basedOn w:val="Textbezslovn"/>
    <w:link w:val="ZTPinfo-textChar"/>
    <w:qFormat/>
    <w:rsid w:val="00FF2938"/>
    <w:pPr>
      <w:ind w:left="0"/>
    </w:pPr>
    <w:rPr>
      <w:i/>
      <w:color w:val="00A1E0"/>
    </w:rPr>
  </w:style>
  <w:style w:type="character" w:customStyle="1" w:styleId="ZTPinfo-textChar">
    <w:name w:val="_ZTP_info-text Char"/>
    <w:basedOn w:val="Standardnpsmoodstavce"/>
    <w:link w:val="ZTPinfo-text"/>
    <w:rsid w:val="00FF2938"/>
    <w:rPr>
      <w:rFonts w:ascii="Verdana" w:hAnsi="Verdana"/>
      <w:i/>
      <w:color w:val="00A1E0"/>
    </w:rPr>
  </w:style>
  <w:style w:type="paragraph" w:customStyle="1" w:styleId="ZTPinfo-text-odr">
    <w:name w:val="_ZTP_info-text-odr"/>
    <w:basedOn w:val="ZTPinfo-text"/>
    <w:link w:val="ZTPinfo-text-odrChar"/>
    <w:qFormat/>
    <w:rsid w:val="00FF2938"/>
    <w:pPr>
      <w:numPr>
        <w:numId w:val="36"/>
      </w:numPr>
    </w:pPr>
  </w:style>
  <w:style w:type="character" w:customStyle="1" w:styleId="ZTPinfo-text-odrChar">
    <w:name w:val="_ZTP_info-text-odr Char"/>
    <w:basedOn w:val="ZTPinfo-textChar"/>
    <w:link w:val="ZTPinfo-text-odr"/>
    <w:rsid w:val="00FF2938"/>
    <w:rPr>
      <w:rFonts w:ascii="Verdana" w:hAnsi="Verdana"/>
      <w:i/>
      <w:color w:val="00A1E0"/>
    </w:rPr>
  </w:style>
  <w:style w:type="character" w:customStyle="1" w:styleId="Nzevakce">
    <w:name w:val="_Název_akce"/>
    <w:basedOn w:val="Standardnpsmoodstavce"/>
    <w:qFormat/>
    <w:rsid w:val="00FF2938"/>
    <w:rPr>
      <w:rFonts w:ascii="Verdana" w:hAnsi="Verdana"/>
      <w:b/>
      <w:sz w:val="36"/>
    </w:rPr>
  </w:style>
  <w:style w:type="paragraph" w:customStyle="1" w:styleId="Odrka1-4">
    <w:name w:val="_Odrážka_1-4_•"/>
    <w:basedOn w:val="Odrka1-1"/>
    <w:qFormat/>
    <w:rsid w:val="00FF2938"/>
    <w:pPr>
      <w:numPr>
        <w:ilvl w:val="3"/>
      </w:numPr>
    </w:pPr>
  </w:style>
  <w:style w:type="character" w:customStyle="1" w:styleId="Odstavec1-1aChar">
    <w:name w:val="_Odstavec_1-1_a) Char"/>
    <w:basedOn w:val="Standardnpsmoodstavce"/>
    <w:link w:val="Odstavec1-1a"/>
    <w:rsid w:val="00FF2938"/>
    <w:rPr>
      <w:rFonts w:ascii="Verdana" w:hAnsi="Verdana"/>
    </w:rPr>
  </w:style>
  <w:style w:type="paragraph" w:customStyle="1" w:styleId="Odstavec1-41">
    <w:name w:val="_Odstavec_1-4_1."/>
    <w:basedOn w:val="Odstavec1-1a"/>
    <w:link w:val="Odstavec1-41Char"/>
    <w:qFormat/>
    <w:rsid w:val="00FF2938"/>
    <w:pPr>
      <w:numPr>
        <w:ilvl w:val="3"/>
      </w:numPr>
    </w:pPr>
  </w:style>
  <w:style w:type="character" w:customStyle="1" w:styleId="Odstavec1-41Char">
    <w:name w:val="_Odstavec_1-4_1. Char"/>
    <w:basedOn w:val="Odstavec1-1aChar"/>
    <w:link w:val="Odstavec1-41"/>
    <w:rsid w:val="00FF2938"/>
    <w:rPr>
      <w:rFonts w:ascii="Verdana" w:hAnsi="Verdana"/>
    </w:rPr>
  </w:style>
  <w:style w:type="paragraph" w:customStyle="1" w:styleId="Zpatvpravo">
    <w:name w:val="_Zápatí_vpravo"/>
    <w:qFormat/>
    <w:rsid w:val="00FF2938"/>
    <w:pPr>
      <w:spacing w:after="0" w:line="240" w:lineRule="auto"/>
      <w:jc w:val="right"/>
    </w:pPr>
    <w:rPr>
      <w:rFonts w:ascii="Verdana" w:hAnsi="Verdana"/>
      <w:sz w:val="12"/>
    </w:rPr>
  </w:style>
  <w:style w:type="paragraph" w:customStyle="1" w:styleId="Zpatvlevo">
    <w:name w:val="_Zápatí_vlevo"/>
    <w:basedOn w:val="Zpatvpravo"/>
    <w:qFormat/>
    <w:rsid w:val="00FF2938"/>
    <w:pPr>
      <w:jc w:val="left"/>
    </w:pPr>
  </w:style>
  <w:style w:type="character" w:customStyle="1" w:styleId="Znaka">
    <w:name w:val="_Značka"/>
    <w:basedOn w:val="Standardnpsmoodstavce"/>
    <w:rsid w:val="00FF2938"/>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FF2938"/>
    <w:pPr>
      <w:numPr>
        <w:ilvl w:val="1"/>
      </w:numPr>
      <w:spacing w:after="80"/>
      <w:contextualSpacing/>
    </w:pPr>
  </w:style>
  <w:style w:type="character" w:customStyle="1" w:styleId="ZTPinfo-text-odrChar0">
    <w:name w:val="_ZTP_info-text-odr_• Char"/>
    <w:basedOn w:val="ZTPinfo-text-odrChar"/>
    <w:link w:val="ZTPinfo-text-odr0"/>
    <w:rsid w:val="00FF2938"/>
    <w:rPr>
      <w:rFonts w:ascii="Verdana" w:hAnsi="Verdana"/>
      <w:i/>
      <w:color w:val="00A1E0"/>
    </w:rPr>
  </w:style>
  <w:style w:type="paragraph" w:customStyle="1" w:styleId="TSTextlnkuslovan">
    <w:name w:val="TS Text článku číslovaný"/>
    <w:basedOn w:val="Normln"/>
    <w:rsid w:val="00392594"/>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392594"/>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392594"/>
    <w:rPr>
      <w:rFonts w:ascii="Arial" w:eastAsia="Times New Roman" w:hAnsi="Arial" w:cs="Times New Roman"/>
      <w:b/>
      <w:sz w:val="22"/>
      <w:szCs w:val="24"/>
      <w:u w:val="single"/>
      <w:lang w:val="x-none"/>
    </w:rPr>
  </w:style>
  <w:style w:type="paragraph" w:customStyle="1" w:styleId="Tabulka-9">
    <w:name w:val="_Tabulka-9"/>
    <w:basedOn w:val="Textbezodsazen"/>
    <w:qFormat/>
    <w:rsid w:val="00FF2938"/>
    <w:pPr>
      <w:spacing w:before="40" w:after="40" w:line="240" w:lineRule="auto"/>
      <w:jc w:val="left"/>
    </w:pPr>
  </w:style>
  <w:style w:type="paragraph" w:customStyle="1" w:styleId="Tabulka-8">
    <w:name w:val="_Tabulka-8"/>
    <w:basedOn w:val="Tabulka-9"/>
    <w:qFormat/>
    <w:rsid w:val="00FF2938"/>
    <w:rPr>
      <w:sz w:val="16"/>
    </w:rPr>
  </w:style>
  <w:style w:type="table" w:customStyle="1" w:styleId="Tabulka11">
    <w:name w:val="_Tabulka_11"/>
    <w:basedOn w:val="Mkatabulky"/>
    <w:uiPriority w:val="99"/>
    <w:rsid w:val="0003708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03708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59"/>
    <w:rsid w:val="0003708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13">
    <w:name w:val="_Tabulka_13"/>
    <w:basedOn w:val="Mkatabulky"/>
    <w:uiPriority w:val="99"/>
    <w:rsid w:val="0003708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74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footer" Target="footer25.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48"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15BB"/>
    <w:rsid w:val="000B7FEA"/>
    <w:rsid w:val="002C15B5"/>
    <w:rsid w:val="003528BA"/>
    <w:rsid w:val="004D47AA"/>
    <w:rsid w:val="005C4791"/>
    <w:rsid w:val="005E05B5"/>
    <w:rsid w:val="0065324B"/>
    <w:rsid w:val="007033F0"/>
    <w:rsid w:val="00740C33"/>
    <w:rsid w:val="00781E1A"/>
    <w:rsid w:val="008D5D04"/>
    <w:rsid w:val="009F2308"/>
    <w:rsid w:val="00A15A90"/>
    <w:rsid w:val="00AA682E"/>
    <w:rsid w:val="00AC4FC3"/>
    <w:rsid w:val="00B4022D"/>
    <w:rsid w:val="00B44288"/>
    <w:rsid w:val="00B64F5F"/>
    <w:rsid w:val="00C54D19"/>
    <w:rsid w:val="00CE46FB"/>
    <w:rsid w:val="00DB7D94"/>
    <w:rsid w:val="00E4630C"/>
    <w:rsid w:val="00EE5167"/>
    <w:rsid w:val="00EF3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0C33"/>
    <w:rPr>
      <w:color w:val="808080"/>
    </w:rPr>
  </w:style>
  <w:style w:type="paragraph" w:customStyle="1" w:styleId="2DE08AE602404EA4988F8684AE8FFD93">
    <w:name w:val="2DE08AE602404EA4988F8684AE8FFD93"/>
    <w:rsid w:val="003528BA"/>
  </w:style>
  <w:style w:type="paragraph" w:customStyle="1" w:styleId="53C89FEEAAF34602BDEDB99E6DE5A3ED">
    <w:name w:val="53C89FEEAAF34602BDEDB99E6DE5A3ED"/>
    <w:rsid w:val="00740C33"/>
    <w:pPr>
      <w:spacing w:after="160" w:line="259" w:lineRule="auto"/>
    </w:pPr>
  </w:style>
  <w:style w:type="paragraph" w:customStyle="1" w:styleId="7A487EE750094AF19055CFB5CD743B1F">
    <w:name w:val="7A487EE750094AF19055CFB5CD743B1F"/>
    <w:rsid w:val="00740C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EFA7006-66C8-4A47-825C-3A305D61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16</TotalTime>
  <Pages>1</Pages>
  <Words>4717</Words>
  <Characters>27831</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28</cp:revision>
  <cp:lastPrinted>2021-01-08T08:31:00Z</cp:lastPrinted>
  <dcterms:created xsi:type="dcterms:W3CDTF">2021-01-06T08:04:00Z</dcterms:created>
  <dcterms:modified xsi:type="dcterms:W3CDTF">2021-01-08T08:31:00Z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