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19BB" w:rsidRPr="00140B08" w:rsidRDefault="000719BB" w:rsidP="00140B08">
      <w:pPr>
        <w:pStyle w:val="Titul2"/>
      </w:pPr>
    </w:p>
    <w:p w:rsidR="00826B7B" w:rsidRPr="00140B08" w:rsidRDefault="00826B7B" w:rsidP="00140B08">
      <w:pPr>
        <w:pStyle w:val="Titul2"/>
      </w:pPr>
    </w:p>
    <w:p w:rsidR="000008ED" w:rsidRPr="00140B08" w:rsidRDefault="000008ED" w:rsidP="00140B08">
      <w:pPr>
        <w:pStyle w:val="Titul2"/>
      </w:pPr>
      <w:r w:rsidRPr="00140B08">
        <w:t>Díl 4</w:t>
      </w:r>
    </w:p>
    <w:p w:rsidR="00AD0C7B" w:rsidRPr="00140B08" w:rsidRDefault="000008ED" w:rsidP="00140B08">
      <w:pPr>
        <w:pStyle w:val="Titul1"/>
      </w:pPr>
      <w:r w:rsidRPr="00140B08">
        <w:t>S</w:t>
      </w:r>
      <w:r w:rsidR="00140B08">
        <w:t>oupis prací s výkazem výměr</w:t>
      </w:r>
      <w:r w:rsidRPr="00140B08">
        <w:t xml:space="preserve"> </w:t>
      </w:r>
    </w:p>
    <w:p w:rsidR="00AD0C7B" w:rsidRDefault="00AD0C7B" w:rsidP="00AD0C7B">
      <w:pPr>
        <w:pStyle w:val="Titul2"/>
      </w:pPr>
    </w:p>
    <w:p w:rsidR="000008ED" w:rsidRDefault="000008ED" w:rsidP="00AD0C7B">
      <w:pPr>
        <w:pStyle w:val="Titul2"/>
      </w:pPr>
      <w:r>
        <w:t>Část 1</w:t>
      </w:r>
    </w:p>
    <w:p w:rsidR="00AD0C7B" w:rsidRDefault="000008ED" w:rsidP="006C2343">
      <w:pPr>
        <w:pStyle w:val="Titul1"/>
      </w:pPr>
      <w:r w:rsidRPr="000008ED">
        <w:t>K</w:t>
      </w:r>
      <w:r w:rsidR="00140B08">
        <w:t>omentář k soupisu prací</w:t>
      </w:r>
      <w:r w:rsidRPr="000008ED">
        <w:t xml:space="preserve"> </w:t>
      </w:r>
    </w:p>
    <w:p w:rsidR="00140B08" w:rsidRDefault="00140B08" w:rsidP="00140B08">
      <w:pPr>
        <w:pStyle w:val="Titul2"/>
      </w:pPr>
    </w:p>
    <w:sdt>
      <w:sdtPr>
        <w:rPr>
          <w:rStyle w:val="Nzevakce"/>
        </w:rPr>
        <w:alias w:val="Název akce - VYplnit pole - přenese se do zápatí"/>
        <w:tag w:val="Název akce"/>
        <w:id w:val="1889687308"/>
        <w:placeholder>
          <w:docPart w:val="FE368A26D0964687AAB8F2B62CE02FF7"/>
        </w:placeholder>
        <w:text w:multiLine="1"/>
      </w:sdtPr>
      <w:sdtEndPr>
        <w:rPr>
          <w:rStyle w:val="Nzevakce"/>
        </w:rPr>
      </w:sdtEndPr>
      <w:sdtContent>
        <w:p w:rsidR="00140B08" w:rsidRDefault="00140B08" w:rsidP="00140B08">
          <w:pPr>
            <w:pStyle w:val="Tituldatum"/>
          </w:pPr>
          <w:r w:rsidRPr="00140B08">
            <w:rPr>
              <w:rStyle w:val="Nzevakce"/>
            </w:rPr>
            <w:t xml:space="preserve">„Zvýšení stability skalních masívů na trati Strakonice – Volary, 1.stavba“ </w:t>
          </w:r>
          <w:r>
            <w:rPr>
              <w:rStyle w:val="Nzevakce"/>
            </w:rPr>
            <w:br/>
          </w:r>
          <w:r w:rsidRPr="00140B08">
            <w:rPr>
              <w:rStyle w:val="Nzevakce"/>
            </w:rPr>
            <w:t>„Zvýšení stability skalních masívů na trati  Strakonice - Volary, 2.stavba“</w:t>
          </w:r>
        </w:p>
      </w:sdtContent>
    </w:sdt>
    <w:p w:rsidR="000008ED" w:rsidRDefault="000008ED" w:rsidP="006C2343">
      <w:pPr>
        <w:pStyle w:val="Tituldatum"/>
      </w:pPr>
    </w:p>
    <w:p w:rsidR="00140B08" w:rsidRDefault="00140B08" w:rsidP="006C2343">
      <w:pPr>
        <w:pStyle w:val="Tituldatum"/>
      </w:pPr>
    </w:p>
    <w:p w:rsidR="00140B08" w:rsidRDefault="00140B08" w:rsidP="006C2343">
      <w:pPr>
        <w:pStyle w:val="Tituldatum"/>
      </w:pPr>
    </w:p>
    <w:p w:rsidR="00140B08" w:rsidRDefault="00140B08" w:rsidP="006C2343">
      <w:pPr>
        <w:pStyle w:val="Tituldatum"/>
      </w:pPr>
    </w:p>
    <w:p w:rsidR="00826B7B" w:rsidRPr="006C2343" w:rsidRDefault="00630AD7" w:rsidP="006C2343">
      <w:pPr>
        <w:pStyle w:val="Tituldatum"/>
      </w:pPr>
      <w:r>
        <w:t>Datum vydání:  20.05.</w:t>
      </w:r>
      <w:bookmarkStart w:id="0" w:name="_GoBack"/>
      <w:bookmarkEnd w:id="0"/>
      <w:r w:rsidR="00512349" w:rsidRPr="00630AD7">
        <w:t>2020</w:t>
      </w:r>
      <w:r w:rsidR="000008ED">
        <w:t xml:space="preserve"> </w:t>
      </w:r>
    </w:p>
    <w:p w:rsidR="000008ED" w:rsidRPr="00512349" w:rsidRDefault="000008ED">
      <w:r>
        <w:br w:type="page"/>
      </w:r>
    </w:p>
    <w:p w:rsidR="00BD7E91" w:rsidRDefault="00BD7E91" w:rsidP="000008ED">
      <w:pPr>
        <w:pStyle w:val="Nadpisbezsl1-1"/>
      </w:pPr>
      <w:r w:rsidRPr="000008ED">
        <w:lastRenderedPageBreak/>
        <w:t>Obsah</w:t>
      </w:r>
      <w:r w:rsidR="00887F36">
        <w:t xml:space="preserve"> </w:t>
      </w:r>
    </w:p>
    <w:p w:rsidR="009D65EB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40189430" w:history="1">
        <w:r w:rsidR="009D65EB" w:rsidRPr="007A31F2">
          <w:rPr>
            <w:rStyle w:val="Hypertextovodkaz"/>
          </w:rPr>
          <w:t>SEZNAM ZKRATEK</w:t>
        </w:r>
        <w:r w:rsidR="009D65EB">
          <w:rPr>
            <w:noProof/>
            <w:webHidden/>
          </w:rPr>
          <w:tab/>
        </w:r>
        <w:r w:rsidR="009D65EB">
          <w:rPr>
            <w:noProof/>
            <w:webHidden/>
          </w:rPr>
          <w:fldChar w:fldCharType="begin"/>
        </w:r>
        <w:r w:rsidR="009D65EB">
          <w:rPr>
            <w:noProof/>
            <w:webHidden/>
          </w:rPr>
          <w:instrText xml:space="preserve"> PAGEREF _Toc40189430 \h </w:instrText>
        </w:r>
        <w:r w:rsidR="009D65EB">
          <w:rPr>
            <w:noProof/>
            <w:webHidden/>
          </w:rPr>
        </w:r>
        <w:r w:rsidR="009D65EB">
          <w:rPr>
            <w:noProof/>
            <w:webHidden/>
          </w:rPr>
          <w:fldChar w:fldCharType="separate"/>
        </w:r>
        <w:r w:rsidR="009D65EB">
          <w:rPr>
            <w:noProof/>
            <w:webHidden/>
          </w:rPr>
          <w:t>2</w:t>
        </w:r>
        <w:r w:rsidR="009D65EB">
          <w:rPr>
            <w:noProof/>
            <w:webHidden/>
          </w:rPr>
          <w:fldChar w:fldCharType="end"/>
        </w:r>
      </w:hyperlink>
    </w:p>
    <w:p w:rsidR="009D65EB" w:rsidRDefault="006E6090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40189431" w:history="1">
        <w:r w:rsidR="009D65EB" w:rsidRPr="007A31F2">
          <w:rPr>
            <w:rStyle w:val="Hypertextovodkaz"/>
          </w:rPr>
          <w:t>1.</w:t>
        </w:r>
        <w:r w:rsidR="009D65EB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9D65EB" w:rsidRPr="007A31F2">
          <w:rPr>
            <w:rStyle w:val="Hypertextovodkaz"/>
          </w:rPr>
          <w:t>POJMY A DEFINICE</w:t>
        </w:r>
        <w:r w:rsidR="009D65EB">
          <w:rPr>
            <w:noProof/>
            <w:webHidden/>
          </w:rPr>
          <w:tab/>
        </w:r>
        <w:r w:rsidR="009D65EB">
          <w:rPr>
            <w:noProof/>
            <w:webHidden/>
          </w:rPr>
          <w:fldChar w:fldCharType="begin"/>
        </w:r>
        <w:r w:rsidR="009D65EB">
          <w:rPr>
            <w:noProof/>
            <w:webHidden/>
          </w:rPr>
          <w:instrText xml:space="preserve"> PAGEREF _Toc40189431 \h </w:instrText>
        </w:r>
        <w:r w:rsidR="009D65EB">
          <w:rPr>
            <w:noProof/>
            <w:webHidden/>
          </w:rPr>
        </w:r>
        <w:r w:rsidR="009D65EB">
          <w:rPr>
            <w:noProof/>
            <w:webHidden/>
          </w:rPr>
          <w:fldChar w:fldCharType="separate"/>
        </w:r>
        <w:r w:rsidR="009D65EB">
          <w:rPr>
            <w:noProof/>
            <w:webHidden/>
          </w:rPr>
          <w:t>3</w:t>
        </w:r>
        <w:r w:rsidR="009D65EB">
          <w:rPr>
            <w:noProof/>
            <w:webHidden/>
          </w:rPr>
          <w:fldChar w:fldCharType="end"/>
        </w:r>
      </w:hyperlink>
    </w:p>
    <w:p w:rsidR="009D65EB" w:rsidRDefault="006E6090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40189432" w:history="1">
        <w:r w:rsidR="009D65EB" w:rsidRPr="007A31F2">
          <w:rPr>
            <w:rStyle w:val="Hypertextovodkaz"/>
            <w:rFonts w:asciiTheme="majorHAnsi" w:hAnsiTheme="majorHAnsi"/>
          </w:rPr>
          <w:t>1.2</w:t>
        </w:r>
        <w:r w:rsidR="009D65EB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9D65EB" w:rsidRPr="007A31F2">
          <w:rPr>
            <w:rStyle w:val="Hypertextovodkaz"/>
          </w:rPr>
          <w:t>Soupis prací</w:t>
        </w:r>
        <w:r w:rsidR="009D65EB">
          <w:rPr>
            <w:noProof/>
            <w:webHidden/>
          </w:rPr>
          <w:tab/>
        </w:r>
        <w:r w:rsidR="009D65EB">
          <w:rPr>
            <w:noProof/>
            <w:webHidden/>
          </w:rPr>
          <w:fldChar w:fldCharType="begin"/>
        </w:r>
        <w:r w:rsidR="009D65EB">
          <w:rPr>
            <w:noProof/>
            <w:webHidden/>
          </w:rPr>
          <w:instrText xml:space="preserve"> PAGEREF _Toc40189432 \h </w:instrText>
        </w:r>
        <w:r w:rsidR="009D65EB">
          <w:rPr>
            <w:noProof/>
            <w:webHidden/>
          </w:rPr>
        </w:r>
        <w:r w:rsidR="009D65EB">
          <w:rPr>
            <w:noProof/>
            <w:webHidden/>
          </w:rPr>
          <w:fldChar w:fldCharType="separate"/>
        </w:r>
        <w:r w:rsidR="009D65EB">
          <w:rPr>
            <w:noProof/>
            <w:webHidden/>
          </w:rPr>
          <w:t>3</w:t>
        </w:r>
        <w:r w:rsidR="009D65EB">
          <w:rPr>
            <w:noProof/>
            <w:webHidden/>
          </w:rPr>
          <w:fldChar w:fldCharType="end"/>
        </w:r>
      </w:hyperlink>
    </w:p>
    <w:p w:rsidR="009D65EB" w:rsidRDefault="006E6090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40189433" w:history="1">
        <w:r w:rsidR="009D65EB" w:rsidRPr="007A31F2">
          <w:rPr>
            <w:rStyle w:val="Hypertextovodkaz"/>
            <w:rFonts w:asciiTheme="majorHAnsi" w:hAnsiTheme="majorHAnsi"/>
          </w:rPr>
          <w:t>1.3</w:t>
        </w:r>
        <w:r w:rsidR="009D65EB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9D65EB" w:rsidRPr="007A31F2">
          <w:rPr>
            <w:rStyle w:val="Hypertextovodkaz"/>
          </w:rPr>
          <w:t>Cenová soustava</w:t>
        </w:r>
        <w:r w:rsidR="009D65EB">
          <w:rPr>
            <w:noProof/>
            <w:webHidden/>
          </w:rPr>
          <w:tab/>
        </w:r>
        <w:r w:rsidR="009D65EB">
          <w:rPr>
            <w:noProof/>
            <w:webHidden/>
          </w:rPr>
          <w:fldChar w:fldCharType="begin"/>
        </w:r>
        <w:r w:rsidR="009D65EB">
          <w:rPr>
            <w:noProof/>
            <w:webHidden/>
          </w:rPr>
          <w:instrText xml:space="preserve"> PAGEREF _Toc40189433 \h </w:instrText>
        </w:r>
        <w:r w:rsidR="009D65EB">
          <w:rPr>
            <w:noProof/>
            <w:webHidden/>
          </w:rPr>
        </w:r>
        <w:r w:rsidR="009D65EB">
          <w:rPr>
            <w:noProof/>
            <w:webHidden/>
          </w:rPr>
          <w:fldChar w:fldCharType="separate"/>
        </w:r>
        <w:r w:rsidR="009D65EB">
          <w:rPr>
            <w:noProof/>
            <w:webHidden/>
          </w:rPr>
          <w:t>3</w:t>
        </w:r>
        <w:r w:rsidR="009D65EB">
          <w:rPr>
            <w:noProof/>
            <w:webHidden/>
          </w:rPr>
          <w:fldChar w:fldCharType="end"/>
        </w:r>
      </w:hyperlink>
    </w:p>
    <w:p w:rsidR="009D65EB" w:rsidRDefault="006E6090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40189434" w:history="1">
        <w:r w:rsidR="009D65EB" w:rsidRPr="007A31F2">
          <w:rPr>
            <w:rStyle w:val="Hypertextovodkaz"/>
            <w:rFonts w:asciiTheme="majorHAnsi" w:hAnsiTheme="majorHAnsi"/>
          </w:rPr>
          <w:t>1.4</w:t>
        </w:r>
        <w:r w:rsidR="009D65EB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9D65EB" w:rsidRPr="007A31F2">
          <w:rPr>
            <w:rStyle w:val="Hypertextovodkaz"/>
          </w:rPr>
          <w:t>Měrné jednotky</w:t>
        </w:r>
        <w:r w:rsidR="009D65EB">
          <w:rPr>
            <w:noProof/>
            <w:webHidden/>
          </w:rPr>
          <w:tab/>
        </w:r>
        <w:r w:rsidR="009D65EB">
          <w:rPr>
            <w:noProof/>
            <w:webHidden/>
          </w:rPr>
          <w:fldChar w:fldCharType="begin"/>
        </w:r>
        <w:r w:rsidR="009D65EB">
          <w:rPr>
            <w:noProof/>
            <w:webHidden/>
          </w:rPr>
          <w:instrText xml:space="preserve"> PAGEREF _Toc40189434 \h </w:instrText>
        </w:r>
        <w:r w:rsidR="009D65EB">
          <w:rPr>
            <w:noProof/>
            <w:webHidden/>
          </w:rPr>
        </w:r>
        <w:r w:rsidR="009D65EB">
          <w:rPr>
            <w:noProof/>
            <w:webHidden/>
          </w:rPr>
          <w:fldChar w:fldCharType="separate"/>
        </w:r>
        <w:r w:rsidR="009D65EB">
          <w:rPr>
            <w:noProof/>
            <w:webHidden/>
          </w:rPr>
          <w:t>3</w:t>
        </w:r>
        <w:r w:rsidR="009D65EB">
          <w:rPr>
            <w:noProof/>
            <w:webHidden/>
          </w:rPr>
          <w:fldChar w:fldCharType="end"/>
        </w:r>
      </w:hyperlink>
    </w:p>
    <w:p w:rsidR="009D65EB" w:rsidRDefault="006E6090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40189435" w:history="1">
        <w:r w:rsidR="009D65EB" w:rsidRPr="007A31F2">
          <w:rPr>
            <w:rStyle w:val="Hypertextovodkaz"/>
          </w:rPr>
          <w:t>2.</w:t>
        </w:r>
        <w:r w:rsidR="009D65EB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9D65EB" w:rsidRPr="007A31F2">
          <w:rPr>
            <w:rStyle w:val="Hypertextovodkaz"/>
          </w:rPr>
          <w:t>ZÁKLADNÍ PRAVIDLA PRO OCEŇOVÁNÍ SOUPISU PRACÍ</w:t>
        </w:r>
        <w:r w:rsidR="009D65EB">
          <w:rPr>
            <w:noProof/>
            <w:webHidden/>
          </w:rPr>
          <w:tab/>
        </w:r>
        <w:r w:rsidR="009D65EB">
          <w:rPr>
            <w:noProof/>
            <w:webHidden/>
          </w:rPr>
          <w:fldChar w:fldCharType="begin"/>
        </w:r>
        <w:r w:rsidR="009D65EB">
          <w:rPr>
            <w:noProof/>
            <w:webHidden/>
          </w:rPr>
          <w:instrText xml:space="preserve"> PAGEREF _Toc40189435 \h </w:instrText>
        </w:r>
        <w:r w:rsidR="009D65EB">
          <w:rPr>
            <w:noProof/>
            <w:webHidden/>
          </w:rPr>
        </w:r>
        <w:r w:rsidR="009D65EB">
          <w:rPr>
            <w:noProof/>
            <w:webHidden/>
          </w:rPr>
          <w:fldChar w:fldCharType="separate"/>
        </w:r>
        <w:r w:rsidR="009D65EB">
          <w:rPr>
            <w:noProof/>
            <w:webHidden/>
          </w:rPr>
          <w:t>3</w:t>
        </w:r>
        <w:r w:rsidR="009D65EB">
          <w:rPr>
            <w:noProof/>
            <w:webHidden/>
          </w:rPr>
          <w:fldChar w:fldCharType="end"/>
        </w:r>
      </w:hyperlink>
    </w:p>
    <w:p w:rsidR="009D65EB" w:rsidRDefault="006E6090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40189436" w:history="1">
        <w:r w:rsidR="009D65EB" w:rsidRPr="007A31F2">
          <w:rPr>
            <w:rStyle w:val="Hypertextovodkaz"/>
          </w:rPr>
          <w:t>3.</w:t>
        </w:r>
        <w:r w:rsidR="009D65EB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9D65EB" w:rsidRPr="007A31F2">
          <w:rPr>
            <w:rStyle w:val="Hypertextovodkaz"/>
          </w:rPr>
          <w:t>MĚŘENÍ</w:t>
        </w:r>
        <w:r w:rsidR="009D65EB">
          <w:rPr>
            <w:noProof/>
            <w:webHidden/>
          </w:rPr>
          <w:tab/>
        </w:r>
        <w:r w:rsidR="009D65EB">
          <w:rPr>
            <w:noProof/>
            <w:webHidden/>
          </w:rPr>
          <w:fldChar w:fldCharType="begin"/>
        </w:r>
        <w:r w:rsidR="009D65EB">
          <w:rPr>
            <w:noProof/>
            <w:webHidden/>
          </w:rPr>
          <w:instrText xml:space="preserve"> PAGEREF _Toc40189436 \h </w:instrText>
        </w:r>
        <w:r w:rsidR="009D65EB">
          <w:rPr>
            <w:noProof/>
            <w:webHidden/>
          </w:rPr>
        </w:r>
        <w:r w:rsidR="009D65EB">
          <w:rPr>
            <w:noProof/>
            <w:webHidden/>
          </w:rPr>
          <w:fldChar w:fldCharType="separate"/>
        </w:r>
        <w:r w:rsidR="009D65EB">
          <w:rPr>
            <w:noProof/>
            <w:webHidden/>
          </w:rPr>
          <w:t>6</w:t>
        </w:r>
        <w:r w:rsidR="009D65EB">
          <w:rPr>
            <w:noProof/>
            <w:webHidden/>
          </w:rPr>
          <w:fldChar w:fldCharType="end"/>
        </w:r>
      </w:hyperlink>
    </w:p>
    <w:p w:rsidR="009D65EB" w:rsidRDefault="006E6090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40189437" w:history="1">
        <w:r w:rsidR="009D65EB" w:rsidRPr="007A31F2">
          <w:rPr>
            <w:rStyle w:val="Hypertextovodkaz"/>
          </w:rPr>
          <w:t>4.</w:t>
        </w:r>
        <w:r w:rsidR="009D65EB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9D65EB" w:rsidRPr="007A31F2">
          <w:rPr>
            <w:rStyle w:val="Hypertextovodkaz"/>
          </w:rPr>
          <w:t>SROVNATELNÉ VÝROBKY, ALTERNATIVY MATERIÁLŮ A PROVEDENÍ</w:t>
        </w:r>
        <w:r w:rsidR="009D65EB">
          <w:rPr>
            <w:noProof/>
            <w:webHidden/>
          </w:rPr>
          <w:tab/>
        </w:r>
        <w:r w:rsidR="009D65EB">
          <w:rPr>
            <w:noProof/>
            <w:webHidden/>
          </w:rPr>
          <w:fldChar w:fldCharType="begin"/>
        </w:r>
        <w:r w:rsidR="009D65EB">
          <w:rPr>
            <w:noProof/>
            <w:webHidden/>
          </w:rPr>
          <w:instrText xml:space="preserve"> PAGEREF _Toc40189437 \h </w:instrText>
        </w:r>
        <w:r w:rsidR="009D65EB">
          <w:rPr>
            <w:noProof/>
            <w:webHidden/>
          </w:rPr>
        </w:r>
        <w:r w:rsidR="009D65EB">
          <w:rPr>
            <w:noProof/>
            <w:webHidden/>
          </w:rPr>
          <w:fldChar w:fldCharType="separate"/>
        </w:r>
        <w:r w:rsidR="009D65EB">
          <w:rPr>
            <w:noProof/>
            <w:webHidden/>
          </w:rPr>
          <w:t>6</w:t>
        </w:r>
        <w:r w:rsidR="009D65EB">
          <w:rPr>
            <w:noProof/>
            <w:webHidden/>
          </w:rPr>
          <w:fldChar w:fldCharType="end"/>
        </w:r>
      </w:hyperlink>
    </w:p>
    <w:p w:rsidR="00AD0C7B" w:rsidRDefault="00BD7E91" w:rsidP="008D03B9">
      <w:r>
        <w:fldChar w:fldCharType="end"/>
      </w:r>
    </w:p>
    <w:p w:rsidR="000008ED" w:rsidRDefault="000008ED" w:rsidP="008D03B9"/>
    <w:p w:rsidR="000008ED" w:rsidRDefault="000008ED" w:rsidP="008D03B9"/>
    <w:p w:rsidR="000008ED" w:rsidRDefault="000008ED" w:rsidP="008D03B9"/>
    <w:p w:rsidR="000008ED" w:rsidRDefault="000008ED" w:rsidP="008D03B9"/>
    <w:p w:rsidR="00AD0C7B" w:rsidRDefault="00AD0C7B" w:rsidP="00240E69">
      <w:pPr>
        <w:pStyle w:val="Nadpisbezsl1-1"/>
        <w:outlineLvl w:val="0"/>
      </w:pPr>
      <w:bookmarkStart w:id="1" w:name="_Toc40189430"/>
      <w:r>
        <w:t>SEZNAM ZKRATEK</w:t>
      </w:r>
      <w:bookmarkEnd w:id="1"/>
      <w:r w:rsidR="0076790E">
        <w:t xml:space="preserve"> 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5E07BA" w:rsidRPr="00AD0C7B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DA20CF">
            <w:pPr>
              <w:pStyle w:val="Zkratky1"/>
            </w:pPr>
            <w:r w:rsidRPr="00AD0C7B">
              <w:t>ČD</w:t>
            </w:r>
            <w:r>
              <w:t xml:space="preserve"> </w:t>
            </w:r>
            <w: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  <w:r w:rsidRPr="006115D3">
              <w:t>České dráhy, a. s.</w:t>
            </w: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DA20CF">
            <w:pPr>
              <w:pStyle w:val="Zkratky1"/>
            </w:pPr>
            <w:r>
              <w:t xml:space="preserve">OTSKP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  <w:r w:rsidRPr="006115D3">
              <w:t>Česká republika</w:t>
            </w: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DA20CF">
            <w:pPr>
              <w:pStyle w:val="Zkratky1"/>
            </w:pPr>
            <w:r>
              <w:t xml:space="preserve">SPK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  <w:r w:rsidRPr="006115D3">
              <w:t>Česká technická norma</w:t>
            </w: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DA20CF">
            <w:pPr>
              <w:pStyle w:val="Zkratky1"/>
            </w:pPr>
            <w:r>
              <w:t xml:space="preserve">ÚRS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  <w:r w:rsidRPr="006115D3">
              <w:t>Projektová dokumentace pr</w:t>
            </w:r>
            <w:r>
              <w:t xml:space="preserve">o </w:t>
            </w:r>
            <w:r w:rsidRPr="006115D3">
              <w:t>ohlášení stavby</w:t>
            </w: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5E07BA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</w:p>
        </w:tc>
      </w:tr>
    </w:tbl>
    <w:p w:rsidR="00041EC8" w:rsidRDefault="00041EC8" w:rsidP="00AD0C7B"/>
    <w:p w:rsidR="00826B7B" w:rsidRDefault="00826B7B" w:rsidP="008D03B9"/>
    <w:p w:rsidR="00826B7B" w:rsidRDefault="00826B7B">
      <w:r>
        <w:br w:type="page"/>
      </w:r>
    </w:p>
    <w:p w:rsidR="005E07BA" w:rsidRDefault="005E07BA" w:rsidP="003368B2">
      <w:pPr>
        <w:pStyle w:val="Nadpis2-1"/>
      </w:pPr>
      <w:bookmarkStart w:id="2" w:name="_Toc40189431"/>
      <w:bookmarkStart w:id="3" w:name="_Toc389559699"/>
      <w:bookmarkStart w:id="4" w:name="_Toc397429847"/>
      <w:bookmarkStart w:id="5" w:name="_Ref433028040"/>
      <w:bookmarkStart w:id="6" w:name="_Toc1048197"/>
      <w:r>
        <w:lastRenderedPageBreak/>
        <w:t xml:space="preserve">POJMY A </w:t>
      </w:r>
      <w:r w:rsidRPr="005E07BA">
        <w:t>DEFINICE</w:t>
      </w:r>
      <w:bookmarkEnd w:id="2"/>
    </w:p>
    <w:p w:rsidR="005E07BA" w:rsidRDefault="005E07BA" w:rsidP="005E07BA">
      <w:pPr>
        <w:pStyle w:val="Text2-1"/>
      </w:pPr>
      <w:r>
        <w:t>Není-li v tomto dokumentu výslovně uvedeno jinak, mají použité definice v Komentáři k</w:t>
      </w:r>
      <w:r w:rsidR="00A841B9">
        <w:t> </w:t>
      </w:r>
      <w:r>
        <w:t>soupisu prací a v Soupisech prací význam definovaný ve Všeobecných technických podmínkách, případně ve Zvláštních technických podmínkách a projektové dokumentaci, která je součástí zadávací dokumentace.</w:t>
      </w:r>
    </w:p>
    <w:p w:rsidR="005E07BA" w:rsidRDefault="005E07BA" w:rsidP="005E07BA">
      <w:pPr>
        <w:pStyle w:val="Nadpis2-2"/>
      </w:pPr>
      <w:bookmarkStart w:id="7" w:name="_Toc40189432"/>
      <w:r>
        <w:t>Soupis prací</w:t>
      </w:r>
      <w:bookmarkEnd w:id="7"/>
      <w:r>
        <w:t xml:space="preserve"> </w:t>
      </w:r>
    </w:p>
    <w:p w:rsidR="005E07BA" w:rsidRDefault="005E07BA" w:rsidP="005E07BA">
      <w:pPr>
        <w:pStyle w:val="Text2-1"/>
      </w:pPr>
      <w:r>
        <w:t>Soupis prací je součást zadávací dokumentace na zhotovení stavby. Obsahuje položky s</w:t>
      </w:r>
      <w:r w:rsidR="00A841B9">
        <w:t> </w:t>
      </w:r>
      <w:r>
        <w:t>popisem prací a materiálů v členění dle PS i SO a položky s popisem dalších činností (dokumentace skutečného provedení, realizační dokumentace u vybraných objektů, prohlášení o shodě s prvky interoperability, apod.), které jsou součástí dodávky zhotovitele. Tyto další činnosti jsou soustředěny do soupisu prací všeobecných položek v SO 98-98 Všeobecný objekt.</w:t>
      </w:r>
    </w:p>
    <w:p w:rsidR="005E07BA" w:rsidRDefault="005E07BA" w:rsidP="005E07BA">
      <w:pPr>
        <w:pStyle w:val="Nadpis2-2"/>
      </w:pPr>
      <w:bookmarkStart w:id="8" w:name="_Toc40189433"/>
      <w:r>
        <w:t>Cenová soustava</w:t>
      </w:r>
      <w:bookmarkEnd w:id="8"/>
    </w:p>
    <w:p w:rsidR="005E07BA" w:rsidRDefault="005E07BA" w:rsidP="005E07BA">
      <w:pPr>
        <w:pStyle w:val="Text2-1"/>
      </w:pPr>
      <w:r>
        <w:t>Cenová soustava je ucelený systém informací, metodických návodů a postupů pro stanovení ceny stavebního díla ve smyslu vyhlášky č. 169/2016 Sb., o stanovení rozsahu dokumentace veřejné zakázky na stavební práce a soupisu stavebních prací, dodávek a služeb s výkazem výměr, v platném znění. Prioritně je pro stavbu použitá cenová soustava -  Oborový třídník stavebních konstrukcí a prací (dále jen OTSKP), před aktualizací 04/2018 v rozčlenění na OTSKP-ŽS pro železniční stavby a OTSKP-SPK pro pozemní komunikace. Správcem a provozovatelem cenové soustavy OTSKP je Státní fond dopravní infrastruktury (viz www.sfdi.cz). V případech, kdy s ohledem na charakter činnosti nebylo možné použít cenovou soustavu OTSKP, byla použita jiná volně dostupná cenová soustava, ke které je zajištěný neomezený dálkový přístup. Označení konkrétní cenové soustavy, v případě</w:t>
      </w:r>
      <w:r w:rsidR="001D1F8C">
        <w:t>, že byla použita, je uvedeno v </w:t>
      </w:r>
      <w:r>
        <w:t>položkách Soupisu prací SO a PS.</w:t>
      </w:r>
    </w:p>
    <w:p w:rsidR="005E07BA" w:rsidRDefault="005E07BA" w:rsidP="005E07BA">
      <w:pPr>
        <w:pStyle w:val="Nadpis2-2"/>
      </w:pPr>
      <w:bookmarkStart w:id="9" w:name="_Toc40189434"/>
      <w:r>
        <w:t>Měrné jednotky</w:t>
      </w:r>
      <w:bookmarkEnd w:id="9"/>
    </w:p>
    <w:p w:rsidR="005E07BA" w:rsidRDefault="005E07BA" w:rsidP="005E07BA">
      <w:pPr>
        <w:pStyle w:val="Text2-1"/>
      </w:pPr>
      <w:r>
        <w:t>Měrné jednotky použité v Soupisu prací odpovídají položkám cenové soustavy, ve které jsou zpracované. Zkratky měrných jednotek uvedené v Soupisu prací vychází ze všeobecného označení dle ČSN 97 1009 Výměna dat – Kódy měřicích jednotek používaných v mezinárodním obchodě a ČSN ISO 1000 (011301) – Jedn</w:t>
      </w:r>
      <w:r w:rsidR="001D1F8C">
        <w:t>otky SI a </w:t>
      </w:r>
      <w:r>
        <w:t>doporučení pro užívání jejich násobků a pro užívání některých dalších jednotek.</w:t>
      </w:r>
    </w:p>
    <w:p w:rsidR="005E07BA" w:rsidRDefault="005E07BA" w:rsidP="005E07BA">
      <w:pPr>
        <w:pStyle w:val="Nadpis2-1"/>
      </w:pPr>
      <w:bookmarkStart w:id="10" w:name="_Toc40189435"/>
      <w:r>
        <w:t>ZÁKLADNÍ PRAVIDLA PRO OCEŇOVÁNÍ SOUPISU PRACÍ</w:t>
      </w:r>
      <w:bookmarkEnd w:id="10"/>
    </w:p>
    <w:p w:rsidR="005E07BA" w:rsidRDefault="005E07BA" w:rsidP="005E07BA">
      <w:pPr>
        <w:pStyle w:val="Text2-1"/>
      </w:pPr>
      <w:r>
        <w:t>Soupis prací stanoví podrobný popis a množství všech předpokládaných stavebních prací, dodávek nebo služeb, které jsou předmětem veřejné zakázky na stavební práce v</w:t>
      </w:r>
      <w:r w:rsidR="00A841B9">
        <w:t> </w:t>
      </w:r>
      <w:r>
        <w:t>členění na stavební objekty a provozní soubory dle projektové dokumentace, která je součástí zadávací dokumentace.</w:t>
      </w:r>
    </w:p>
    <w:p w:rsidR="005E07BA" w:rsidRDefault="005E07BA" w:rsidP="005E07BA">
      <w:pPr>
        <w:pStyle w:val="Text2-1"/>
      </w:pPr>
      <w:r>
        <w:t>Položky soupisu prací obsahují pole: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Pořadové číslo položky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Kód položky</w:t>
      </w:r>
      <w:r>
        <w:t xml:space="preserve"> - třídící kód položky dle použité cenové soustavy, pokud je použita,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Varianta</w:t>
      </w:r>
      <w:r>
        <w:t xml:space="preserve"> - použije se pro rozlišení v případě, že je v Dílu použit stejný kód položky,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Cenová soustava</w:t>
      </w:r>
      <w:r>
        <w:t xml:space="preserve"> – typ cenové soustavy (označení dle správce cenové soustavy), pokud pro činnost není v použité cenové soustavě odpovídající položka, je pro danou činnost vytvořena nová samostatná položka tzv. R-položka a v označení cenové soustavy je uvedeno: R-položka),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Název položky</w:t>
      </w:r>
      <w:r>
        <w:t xml:space="preserve"> - dle použité cenové soustavy, nebo vlastní název v případě položky mimo cenovou soustavu,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t>Popis položky</w:t>
      </w:r>
      <w:r>
        <w:t xml:space="preserve"> - doplňující název položky up</w:t>
      </w:r>
      <w:r w:rsidR="001D1F8C">
        <w:t>řesňující popis dané položky, v </w:t>
      </w:r>
      <w:r>
        <w:t>případě, že název položky je potřebné upřesnit,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lastRenderedPageBreak/>
        <w:t>Výkaz výměr</w:t>
      </w:r>
      <w:r>
        <w:t xml:space="preserve"> - k uvedenému množství, s výjimkou případů, kdy není výpočet pro stanovení množství položky soupisu prací potřebný,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t>Technická specifikace položky</w:t>
      </w:r>
      <w:r>
        <w:t xml:space="preserve"> - zahrnuje přesný popis specifikující dodávku materiálů nebo výrobků s jednoznačným popisem materiálu nebo výrobku s</w:t>
      </w:r>
      <w:r w:rsidR="00A841B9">
        <w:t> </w:t>
      </w:r>
      <w:r>
        <w:t>uvedením technických parametrů nebo vlastností požadovaných materiálů nebo výrobků, jednoznačně vymezující druh a kvalitu prací, dodávky nebo služby, s případným odkazem na části dokumentace pro zadání stavebních prací a jiné dokumenty a technické a cenové podmínky, za podmínek dodržení požadavků vyhlášky č.169/2016 Sb., nebo specifikaci odkazem na cenovou soustavu, pokud je použita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Měrná jednotka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Množství</w:t>
      </w:r>
      <w:r>
        <w:t xml:space="preserve"> - v dané měrné jednotce,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Jednotková hmotnost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Celková hmotnost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Jednotková cena</w:t>
      </w:r>
      <w:r>
        <w:t xml:space="preserve"> a 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Cena celkem</w:t>
      </w:r>
      <w:r>
        <w:t>.</w:t>
      </w:r>
    </w:p>
    <w:p w:rsidR="005E07BA" w:rsidRDefault="005E07BA" w:rsidP="005E07BA">
      <w:pPr>
        <w:pStyle w:val="Text2-1"/>
      </w:pPr>
      <w:r>
        <w:t xml:space="preserve">Pokud není v projektové dokumentaci a Soupisech prací jednotlivých SO a PS uvedeno jinak, jsou vedlejší náklady rozpuštěny v položkách Soupisu prací a samostatně se nevykazují. Dodavatel tyto náklady musí zahrnout do ceny díla. Tato zásada platí jednotně, tj. bez rozdílu použité cenové soustavy. Jedná se zejména o náklady na: </w:t>
      </w:r>
    </w:p>
    <w:p w:rsidR="005E07BA" w:rsidRDefault="005E07BA" w:rsidP="005E07BA">
      <w:pPr>
        <w:pStyle w:val="Odrka1-2-"/>
      </w:pPr>
      <w:r>
        <w:t>práce a související náklady (na vymezení staven</w:t>
      </w:r>
      <w:r w:rsidR="001D1F8C">
        <w:t>iště, na oplocení, příjezdové a </w:t>
      </w:r>
      <w:r>
        <w:t>odvozové trasy, atd.);</w:t>
      </w:r>
    </w:p>
    <w:p w:rsidR="005E07BA" w:rsidRDefault="005E07BA" w:rsidP="005E07BA">
      <w:pPr>
        <w:pStyle w:val="Odrka1-2-"/>
      </w:pPr>
      <w:r>
        <w:t>dodávka materiálů nebo výrobků, dodání na staveniště, vykládání, skladování, převzetí materiálů a zboží dodávaných jinými firmami a veškeré náklady s tím související včetně poplatků a cel;</w:t>
      </w:r>
    </w:p>
    <w:p w:rsidR="005E07BA" w:rsidRDefault="005E07BA" w:rsidP="005E07BA">
      <w:pPr>
        <w:pStyle w:val="Odrka1-2-"/>
      </w:pPr>
      <w:r>
        <w:t>náklady na veškerá pojištění;</w:t>
      </w:r>
    </w:p>
    <w:p w:rsidR="005E07BA" w:rsidRDefault="005E07BA" w:rsidP="005E07BA">
      <w:pPr>
        <w:pStyle w:val="Odrka1-2-"/>
      </w:pPr>
      <w:r>
        <w:t>umístění materiálů nebo výrobků do stanovené polohy včetně vytyčení, montáže a zajištění polohy;</w:t>
      </w:r>
    </w:p>
    <w:p w:rsidR="005E07BA" w:rsidRDefault="005E07BA" w:rsidP="005E07BA">
      <w:pPr>
        <w:pStyle w:val="Odrka1-2-"/>
      </w:pPr>
      <w:r>
        <w:t>vnitrostaveništní „Přesun hmot“ a bez ohledu na použitou cenovou soustavu;</w:t>
      </w:r>
    </w:p>
    <w:p w:rsidR="005E07BA" w:rsidRDefault="005E07BA" w:rsidP="005E07BA">
      <w:pPr>
        <w:pStyle w:val="Odrka1-2-"/>
      </w:pPr>
      <w:r>
        <w:t>vlivy související s potřebou postupného provádění díla nebo jeho částí, které jsou dané anebo vyplývají logicky ze zadávací dokumentace;</w:t>
      </w:r>
    </w:p>
    <w:p w:rsidR="005E07BA" w:rsidRDefault="005E07BA" w:rsidP="005E07BA">
      <w:pPr>
        <w:pStyle w:val="Odrka1-2-"/>
      </w:pPr>
      <w:r>
        <w:t>závazky, povinnosti, rizika a jakékoli náklady související s prováděním díla, které jsou dané anebo vyplývají ze zadávací dokumentace;</w:t>
      </w:r>
    </w:p>
    <w:p w:rsidR="005E07BA" w:rsidRDefault="005E07BA" w:rsidP="005E07BA">
      <w:pPr>
        <w:pStyle w:val="Odrka1-2-"/>
      </w:pPr>
      <w:r>
        <w:t>přirážky na vedení firmy a přiměřený zisk zhotovitele a všechny jeho režijní náklady;</w:t>
      </w:r>
    </w:p>
    <w:p w:rsidR="005E07BA" w:rsidRDefault="005E07BA" w:rsidP="005E07BA">
      <w:pPr>
        <w:pStyle w:val="Odrka1-2-"/>
      </w:pPr>
      <w:r>
        <w:t>náklady související s likvidací odpadů včetně správních poplatků, pokud nejsou vyčleněny jako samostatná položka v Soupisech prací jednotlivých SO/PS, je nutné je zahrnout do položek, které tento odpad plodí;</w:t>
      </w:r>
    </w:p>
    <w:p w:rsidR="005E07BA" w:rsidRDefault="005E07BA" w:rsidP="005E07BA">
      <w:pPr>
        <w:pStyle w:val="Odrka1-2-"/>
      </w:pPr>
      <w:r>
        <w:t>zkoušky, testy, vzorky požadované zadávací dokumentací a TKP včetně nákladů na jejich pořízení a dopravu;</w:t>
      </w:r>
    </w:p>
    <w:p w:rsidR="005E07BA" w:rsidRDefault="005E07BA" w:rsidP="005E07BA">
      <w:pPr>
        <w:pStyle w:val="Odrka1-2-"/>
      </w:pPr>
      <w:r>
        <w:t>dílenskou a výrobní dokumentaci nebo pracovních výkresů, které zhotovitel potřebuje k provedení díla;</w:t>
      </w:r>
    </w:p>
    <w:p w:rsidR="005E07BA" w:rsidRDefault="005E07BA" w:rsidP="005E07BA">
      <w:pPr>
        <w:pStyle w:val="Odrka1-2-"/>
      </w:pPr>
      <w:r>
        <w:t>zřízení, provoz a likvidace zařízení staveniště, včetně nákladů na zajištění všech potřebných energií a materiálů na jeho provozování;</w:t>
      </w:r>
    </w:p>
    <w:p w:rsidR="005E07BA" w:rsidRDefault="005E07BA" w:rsidP="005E07BA">
      <w:pPr>
        <w:pStyle w:val="Odrka1-2-"/>
      </w:pPr>
      <w:r>
        <w:t>pronájem nemovitostí za účelem zřízení a pr</w:t>
      </w:r>
      <w:r w:rsidR="001D1F8C">
        <w:t>ovozování zařízení staveniště i </w:t>
      </w:r>
      <w:r>
        <w:t>vůči třetím stranám;</w:t>
      </w:r>
    </w:p>
    <w:p w:rsidR="005E07BA" w:rsidRDefault="005E07BA" w:rsidP="005E07BA">
      <w:pPr>
        <w:pStyle w:val="Odrka1-2-"/>
      </w:pPr>
      <w:r>
        <w:t>práva a náklady na přístupové a odvozové cesty, použité pozemky, dočasné zábory včetně uvedení do původního stavu;</w:t>
      </w:r>
    </w:p>
    <w:p w:rsidR="005E07BA" w:rsidRDefault="005E07BA" w:rsidP="005E07BA">
      <w:pPr>
        <w:pStyle w:val="Odrka1-2-"/>
      </w:pPr>
      <w:r>
        <w:t xml:space="preserve">ztížené podmínky výstavby, včetně dopravních opatření a značení vzniklých činností Zhotovitele. Náklady, které souvisí se ztíženým prováděním stavebních prací oproti běžnému způsobu realizace, rušení plynulosti prováděných prací </w:t>
      </w:r>
      <w:r>
        <w:lastRenderedPageBreak/>
        <w:t>provozem dopravy, realizaci díla v krátkodobých výlukách, případně o práci na území se ztíženými výrobními podmínkami, vlivy klimatických a hydrologických podmínek, náklady za práci přesčas, v noci, ve dnech pracovního klidu, vynucené přeložky inženýrských sítí příp. náhradní napájení či zásobování.;</w:t>
      </w:r>
    </w:p>
    <w:p w:rsidR="005E07BA" w:rsidRDefault="005E07BA" w:rsidP="005E07BA">
      <w:pPr>
        <w:pStyle w:val="Odrka1-2-"/>
      </w:pPr>
      <w:r>
        <w:t>nezbytná provizoria, provizorní a přechodné stavy (a to včetně zajištění jejich kvalifikované obsluhy a řízení, ekologické likvidace), pokud nejsou vyčleněny jako samostatná položka, stavební díl, podobjekt;</w:t>
      </w:r>
    </w:p>
    <w:p w:rsidR="005E07BA" w:rsidRDefault="005E07BA" w:rsidP="005E07BA">
      <w:pPr>
        <w:pStyle w:val="Odrka1-2-"/>
      </w:pPr>
      <w:r>
        <w:t>zajištění plnění kvalitativních požadavků a dokladů o shodě s prvky interoperability;</w:t>
      </w:r>
    </w:p>
    <w:p w:rsidR="005E07BA" w:rsidRDefault="005E07BA" w:rsidP="005E07BA">
      <w:pPr>
        <w:pStyle w:val="Odrka1-2-"/>
      </w:pPr>
      <w:r>
        <w:t xml:space="preserve">položky typu zednických, drobných stavebních prací a jiných přípomocí, které nejsou samostatně vykazovány, náklady na tyto přípomoce je nutné zahrnout do cen položek, které tyto přípomoce vyžadují; </w:t>
      </w:r>
    </w:p>
    <w:p w:rsidR="005E07BA" w:rsidRDefault="005E07BA" w:rsidP="005E07BA">
      <w:pPr>
        <w:pStyle w:val="Odrka1-2-"/>
      </w:pPr>
      <w:r>
        <w:t>ztratné a prořezy, položky typu „jiné nespecifikované práce“, „koordinace postupu prací“, „zkušební provoz“, „úklid pracoviště“, „neúkolované elektromechanické práce“,</w:t>
      </w:r>
    </w:p>
    <w:p w:rsidR="005E07BA" w:rsidRDefault="005E07BA" w:rsidP="005E07BA">
      <w:pPr>
        <w:pStyle w:val="Odrka1-2-"/>
      </w:pPr>
      <w:r>
        <w:t>speciální technologie, vyplývající z postupů výstavby a omezených možností při provádění díla oproti běžným technologiím (např. sanační stroj),</w:t>
      </w:r>
    </w:p>
    <w:p w:rsidR="005E07BA" w:rsidRDefault="005E07BA" w:rsidP="005E07BA">
      <w:pPr>
        <w:pStyle w:val="Textbezslovn"/>
      </w:pPr>
      <w:r>
        <w:t>Každá účastníkem vyplněná položka musí obsahovat veškeré technicky a logicky dovoditelné součásti předmětu plnění.</w:t>
      </w:r>
    </w:p>
    <w:p w:rsidR="005E07BA" w:rsidRDefault="005E07BA" w:rsidP="005E07BA">
      <w:pPr>
        <w:pStyle w:val="Odrka1-2-"/>
      </w:pPr>
      <w:r>
        <w:t>Pokud nejsou položky vyčleněny samostatně u jednotlivých SO a PS zahrne dodavatel do ceny díla:</w:t>
      </w:r>
    </w:p>
    <w:p w:rsidR="005E07BA" w:rsidRDefault="005E07BA" w:rsidP="005E07BA">
      <w:pPr>
        <w:pStyle w:val="Odrka1-2-"/>
      </w:pPr>
      <w:r>
        <w:t>výkony prováděné organizačními jednotkami SŽ</w:t>
      </w:r>
      <w:del w:id="11" w:author="Fojta Petr, Ing." w:date="2020-02-28T15:49:00Z">
        <w:r w:rsidDel="00A616BE">
          <w:delText>DC</w:delText>
        </w:r>
      </w:del>
      <w:r>
        <w:t xml:space="preserve"> jako součást dodávky díla pro Zhotovitele (financované z rozpočtu stavby – nezadatelné výkony, dále např. dohled, účast na jednáních), které jsou specifikovány ve Směrnici SŽ</w:t>
      </w:r>
      <w:del w:id="12" w:author="Fojta Petr, Ing." w:date="2020-02-28T15:49:00Z">
        <w:r w:rsidDel="00A616BE">
          <w:delText>DC</w:delText>
        </w:r>
      </w:del>
      <w:r>
        <w:t xml:space="preserve"> č. 55 - Výkony v souvislosti s realizací plánu investiční výstavby železniční dopravní infrastruktury, v platném znění;</w:t>
      </w:r>
    </w:p>
    <w:p w:rsidR="005E07BA" w:rsidRDefault="005E07BA" w:rsidP="005E07BA">
      <w:pPr>
        <w:pStyle w:val="Odrka1-2-"/>
      </w:pPr>
      <w:r>
        <w:t>geodetickou a koordinační činnost,</w:t>
      </w:r>
    </w:p>
    <w:p w:rsidR="005E07BA" w:rsidRDefault="005E07BA" w:rsidP="005E07BA">
      <w:pPr>
        <w:pStyle w:val="Odrka1-2-"/>
      </w:pPr>
      <w:r>
        <w:t>veškeré zkoušky a revize.</w:t>
      </w:r>
    </w:p>
    <w:p w:rsidR="005E07BA" w:rsidRDefault="005E07BA" w:rsidP="005E07BA">
      <w:pPr>
        <w:pStyle w:val="Text2-1"/>
      </w:pPr>
      <w:r>
        <w:t xml:space="preserve">Ostatní náklady jsou jako všeobecné položky zahrnuty v SO 98-98 Všeobecný objekt. </w:t>
      </w:r>
    </w:p>
    <w:p w:rsidR="005E07BA" w:rsidRDefault="005E07BA" w:rsidP="005E07BA">
      <w:pPr>
        <w:pStyle w:val="Text2-1"/>
      </w:pPr>
      <w:r w:rsidRPr="005E07BA">
        <w:rPr>
          <w:rStyle w:val="Tun"/>
        </w:rPr>
        <w:t>V nabídce dodavatel doplní u jednotlivých položek Soupisu prací pouze jednotkové ceny.</w:t>
      </w:r>
      <w:r>
        <w:t xml:space="preserve"> Sečtené ceny PS a SO dle členění na profese vytvoří mezisoučty, jejichž sumarizací vznikne celková cena PS a SO. Celkové ceny jednotlivých SO a PS dodavatel vyplní do Přílohy č. 1 Rekapitulace ceny dle Dopisu nabídky. Celková cena díla pro Zhotovitele vznikne součtem celkové ceny PS a SO a všeobecných položek zařazených do SO 98-98 Všeobecný objekt. Měrné jednotky se uvádějí se zaokrouhlením na 3 desetinná místa, a jednotlivé oceněné položky podle Soupisu prací se uvádějí v Kč se zaokrouhlením na 2 desetinná místa.</w:t>
      </w:r>
    </w:p>
    <w:p w:rsidR="005E07BA" w:rsidRDefault="005E07BA" w:rsidP="005E07BA">
      <w:pPr>
        <w:pStyle w:val="Text2-1"/>
      </w:pPr>
      <w:r>
        <w:t xml:space="preserve">Množství jednotek v položkách Soupisu prací PS a SO jsou očekávaná množství vycházející z technického řešení v projektové dokumentaci. Podkladem pro stanovení množství v položkách Soupisu prací je projektová dokumentace pro provádění stavby. Skutečné množství se může od množství, které je určeno v jednotlivých položkách Soupisu prací lišit z důvodu přesného zaměření nebo na základě rozhodnutí </w:t>
      </w:r>
      <w:r w:rsidR="00532846">
        <w:t>Objednatele</w:t>
      </w:r>
      <w:r>
        <w:t>.</w:t>
      </w:r>
    </w:p>
    <w:p w:rsidR="005E07BA" w:rsidRDefault="005E07BA" w:rsidP="005E07BA">
      <w:pPr>
        <w:pStyle w:val="Text2-1"/>
      </w:pPr>
      <w:r w:rsidRPr="005E07BA">
        <w:rPr>
          <w:rStyle w:val="Tun"/>
        </w:rPr>
        <w:t>Všechny položky Soupisu prací musí být v nabídce oceněny s přihlédnutím k</w:t>
      </w:r>
      <w:r w:rsidR="001D1F8C">
        <w:rPr>
          <w:rStyle w:val="Tun"/>
        </w:rPr>
        <w:t> </w:t>
      </w:r>
      <w:r w:rsidRPr="005E07BA">
        <w:rPr>
          <w:rStyle w:val="Tun"/>
        </w:rPr>
        <w:t>technickým specifikacím jednotlivých položek. V případě, že dodavatel některou z položek uvedených v Soupisu prací neocení vůbec nebo ji ocení nulovou hodnotou, musí hodnověrně a dostate</w:t>
      </w:r>
      <w:r w:rsidR="00240E69">
        <w:rPr>
          <w:rStyle w:val="Tun"/>
        </w:rPr>
        <w:t>čně ve své nabídce vysvětlit, z </w:t>
      </w:r>
      <w:r w:rsidRPr="005E07BA">
        <w:rPr>
          <w:rStyle w:val="Tun"/>
        </w:rPr>
        <w:t xml:space="preserve">jakého důvodu nebyla položka oceněna, případně proč a jakým způsobem je daná položka již zahrnuta/oceněna v jiných položkách Soupisu prací. </w:t>
      </w:r>
      <w:r w:rsidR="001D1F8C">
        <w:t>V </w:t>
      </w:r>
      <w:r>
        <w:t>případě, že nabídka takové vysvětlení nebude obsahovat, zadavatel bude takovou skutečnost považovat za nejasnost a pro takový případ si vyhrazuje právo požádat dodavatele o písemné vysvětlení nabídky.</w:t>
      </w:r>
    </w:p>
    <w:p w:rsidR="005E07BA" w:rsidRDefault="005E07BA" w:rsidP="00512349">
      <w:pPr>
        <w:pStyle w:val="Text2-1"/>
      </w:pPr>
      <w:r>
        <w:lastRenderedPageBreak/>
        <w:t>Soupis prací je jako součást zadávací dokumentace uve</w:t>
      </w:r>
      <w:r w:rsidR="001D1F8C">
        <w:t>řejněn na profilu zadavatele, a </w:t>
      </w:r>
      <w:r>
        <w:t xml:space="preserve">to v </w:t>
      </w:r>
      <w:r w:rsidR="009F0603">
        <w:t>elektronické</w:t>
      </w:r>
      <w:r>
        <w:t xml:space="preserve"> podobě v otevřené (editovatelné) formě ve formátu *.</w:t>
      </w:r>
      <w:r w:rsidR="007C263C">
        <w:t xml:space="preserve">XML </w:t>
      </w:r>
      <w:r>
        <w:t xml:space="preserve">(struktura dat dle datového předpisu </w:t>
      </w:r>
      <w:r w:rsidRPr="00512349">
        <w:t>XC4/XDC</w:t>
      </w:r>
      <w:r w:rsidR="00512349">
        <w:t>)</w:t>
      </w:r>
      <w:r>
        <w:t>.</w:t>
      </w:r>
    </w:p>
    <w:p w:rsidR="005E07BA" w:rsidRDefault="005E07BA" w:rsidP="005E07BA">
      <w:pPr>
        <w:pStyle w:val="Nadpis2-1"/>
      </w:pPr>
      <w:bookmarkStart w:id="13" w:name="_Toc40189436"/>
      <w:r>
        <w:t>MĚŘENÍ</w:t>
      </w:r>
      <w:bookmarkEnd w:id="13"/>
    </w:p>
    <w:p w:rsidR="005E07BA" w:rsidRPr="005E07BA" w:rsidRDefault="005E07BA" w:rsidP="005E07BA">
      <w:pPr>
        <w:pStyle w:val="Text2-1"/>
      </w:pPr>
      <w:r>
        <w:t xml:space="preserve">Způsob měření vychází z měrných jednotek uvedených v položkách Soupisu prací. Podle </w:t>
      </w:r>
      <w:r w:rsidRPr="005E07BA">
        <w:t>potřeby je způsob měření podrobněji popsán v Technických specifikacích položek a v příslušné cenové soustavě.</w:t>
      </w:r>
    </w:p>
    <w:p w:rsidR="005E07BA" w:rsidRDefault="005E07BA" w:rsidP="005E07BA">
      <w:pPr>
        <w:pStyle w:val="Text2-1"/>
      </w:pPr>
      <w:r w:rsidRPr="005E07BA">
        <w:t>Od dodavatelů se očekává, že pečlivě prostudují veškeré podklady obsažené v zadávací dokumentaci. V případě, že dodavatel má výhrady k určitým částem zadávací dokumentace</w:t>
      </w:r>
      <w:r>
        <w:t xml:space="preserve"> (např. množství v Soupisu prací, výkresy), obrátí se podle pokynů Dílu 1 v průběhu lhůty pro podání nabídky na zadavatele se žádostí o objasnění jím nalezených nesrovnalostí. Zadavatel po posouzení jeho připomínek v patřičném termínu vysvětlí zadávací dokumentaci či na podkladě připomínek provede změnu nebo doplnění zadávací dokumentace.</w:t>
      </w:r>
    </w:p>
    <w:p w:rsidR="005E07BA" w:rsidRDefault="005E07BA" w:rsidP="001D1F8C">
      <w:pPr>
        <w:pStyle w:val="Nadpis2-1"/>
      </w:pPr>
      <w:bookmarkStart w:id="14" w:name="_Toc40189437"/>
      <w:r>
        <w:t>SROVNATELNÉ V</w:t>
      </w:r>
      <w:r w:rsidR="00277875">
        <w:t>ÝROBKY, ALTERNATIVY MATERIÁLŮ A </w:t>
      </w:r>
      <w:r>
        <w:t>PROVEDENÍ</w:t>
      </w:r>
      <w:bookmarkEnd w:id="14"/>
    </w:p>
    <w:p w:rsidR="005E07BA" w:rsidRDefault="005E07BA" w:rsidP="001D1F8C">
      <w:pPr>
        <w:pStyle w:val="Text2-1"/>
      </w:pPr>
      <w:r>
        <w:t>Soupis prací s vloženými jednotkovými cenami a cenami v nabídce zájemce je považován za plně pokrývající všechny přípustné alternativy materiálů a provedení, kterými bude zhotovitel se souhlasem objednatele dílo realizovat.</w:t>
      </w:r>
    </w:p>
    <w:p w:rsidR="005E07BA" w:rsidRDefault="005E07BA" w:rsidP="001D1F8C">
      <w:pPr>
        <w:pStyle w:val="Text2-1"/>
      </w:pPr>
      <w:r>
        <w:t xml:space="preserve">Jestliže dodavatel nabídne srovnatelný výrobek nebo materiál namísto určeného nebo vykázaného, a tento je přijat </w:t>
      </w:r>
      <w:r w:rsidR="00532846">
        <w:t xml:space="preserve">Objednatelem </w:t>
      </w:r>
      <w:r>
        <w:t>k zabudování do Díla, potom se považují množství, sazby a ceny v Soupisu prací za dostatečné pro pokrytí všech nákladů souvisejících s touto změnou. V tom je zahrnuto i zpracování návrhu, opatření technických údajů, výkresů, certifikátů, očekávaného schválení, i zajištění souvisejících úprav Díla. Dodavatel současně přejímá odpovědnost za dodávku srovnatelných výrobků nebo materiálu, tj. nabídková cena musí zahrnovat požadavky na splnění všech požadavků uvedených v ZTP a VTP a koordinaci se všemi navazujícími profesemi, eventuální nutnost úpravy projektové dokumentace pro provádění stavby.</w:t>
      </w:r>
      <w:bookmarkEnd w:id="3"/>
      <w:bookmarkEnd w:id="4"/>
      <w:bookmarkEnd w:id="5"/>
      <w:bookmarkEnd w:id="6"/>
    </w:p>
    <w:sectPr w:rsidR="005E07BA" w:rsidSect="009D65EB"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077" w:right="1588" w:bottom="1474" w:left="158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6090" w:rsidRDefault="006E6090" w:rsidP="00962258">
      <w:pPr>
        <w:spacing w:after="0" w:line="240" w:lineRule="auto"/>
      </w:pPr>
      <w:r>
        <w:separator/>
      </w:r>
    </w:p>
  </w:endnote>
  <w:endnote w:type="continuationSeparator" w:id="0">
    <w:p w:rsidR="006E6090" w:rsidRDefault="006E609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9D65EB" w:rsidRPr="003462EB" w:rsidTr="00656CFF">
      <w:tc>
        <w:tcPr>
          <w:tcW w:w="907" w:type="dxa"/>
          <w:tcMar>
            <w:left w:w="0" w:type="dxa"/>
            <w:right w:w="0" w:type="dxa"/>
          </w:tcMar>
          <w:vAlign w:val="bottom"/>
        </w:tcPr>
        <w:p w:rsidR="009D65EB" w:rsidRPr="00B8518B" w:rsidRDefault="009D65EB" w:rsidP="00656CFF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30AD7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30AD7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:rsidR="009D65EB" w:rsidRPr="009D65EB" w:rsidRDefault="009D65EB" w:rsidP="009D65EB">
          <w:pPr>
            <w:pStyle w:val="Zpatvlevo"/>
          </w:pPr>
          <w:fldSimple w:instr=" STYLEREF  _Název_akce  \* MERGEFORMAT ">
            <w:r w:rsidR="00630AD7" w:rsidRPr="00630AD7">
              <w:rPr>
                <w:bCs/>
                <w:noProof/>
              </w:rPr>
              <w:t xml:space="preserve">„Zvýšení </w:t>
            </w:r>
            <w:r w:rsidR="00630AD7">
              <w:rPr>
                <w:noProof/>
              </w:rPr>
              <w:t xml:space="preserve">stability skalních masívů na trati Strakonice – Volary, 1.stavba“ </w:t>
            </w:r>
            <w:r w:rsidR="00630AD7">
              <w:rPr>
                <w:noProof/>
              </w:rPr>
              <w:br/>
              <w:t>„Zvýšení stability skalních masívů na trati  Strakonice - Volary, 2.stavba“</w:t>
            </w:r>
          </w:fldSimple>
        </w:p>
        <w:p w:rsidR="009D65EB" w:rsidRDefault="009D65EB" w:rsidP="009D65EB">
          <w:pPr>
            <w:pStyle w:val="Zpatvlevo"/>
          </w:pPr>
          <w:r>
            <w:t xml:space="preserve">Díl 4 - Soupis prací s výkazem výměr </w:t>
          </w:r>
        </w:p>
        <w:p w:rsidR="009D65EB" w:rsidRPr="003462EB" w:rsidRDefault="009D65EB" w:rsidP="009D65EB">
          <w:pPr>
            <w:pStyle w:val="Zpatvlevo"/>
          </w:pPr>
          <w:r>
            <w:t>Část 1 - Komentář k soupisu prací</w:t>
          </w:r>
        </w:p>
      </w:tc>
    </w:tr>
  </w:tbl>
  <w:p w:rsidR="00FC7C74" w:rsidRPr="00CF0EF4" w:rsidRDefault="00FC7C74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8732"/>
      <w:gridCol w:w="8732"/>
    </w:tblGrid>
    <w:tr w:rsidR="009D65EB" w:rsidRPr="009E09BE" w:rsidTr="003D0874">
      <w:tc>
        <w:tcPr>
          <w:tcW w:w="0" w:type="auto"/>
          <w:tcMar>
            <w:left w:w="0" w:type="dxa"/>
            <w:right w:w="0" w:type="dxa"/>
          </w:tcMar>
        </w:tcPr>
        <w:tbl>
          <w:tblPr>
            <w:tblStyle w:val="Mkatabulky"/>
            <w:tblW w:w="8732" w:type="dxa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CellMar>
              <w:left w:w="0" w:type="dxa"/>
              <w:right w:w="0" w:type="dxa"/>
            </w:tblCellMar>
            <w:tblLook w:val="0600" w:firstRow="0" w:lastRow="0" w:firstColumn="0" w:lastColumn="0" w:noHBand="1" w:noVBand="1"/>
          </w:tblPr>
          <w:tblGrid>
            <w:gridCol w:w="7825"/>
            <w:gridCol w:w="907"/>
          </w:tblGrid>
          <w:tr w:rsidR="009D65EB" w:rsidRPr="001716DB" w:rsidTr="003365E3">
            <w:tc>
              <w:tcPr>
                <w:tcW w:w="0" w:type="auto"/>
                <w:tcMar>
                  <w:left w:w="0" w:type="dxa"/>
                  <w:right w:w="0" w:type="dxa"/>
                </w:tcMar>
                <w:vAlign w:val="bottom"/>
              </w:tcPr>
              <w:p w:rsidR="009D65EB" w:rsidRPr="009D65EB" w:rsidRDefault="006E6090" w:rsidP="003365E3">
                <w:pPr>
                  <w:pStyle w:val="Zpatvpravo"/>
                </w:pPr>
                <w:r>
                  <w:fldChar w:fldCharType="begin"/>
                </w:r>
                <w:r>
                  <w:instrText xml:space="preserve"> STYLEREF  _Název_akce  \* MERGEFORMAT </w:instrText>
                </w:r>
                <w:r>
                  <w:fldChar w:fldCharType="separate"/>
                </w:r>
                <w:r w:rsidR="00630AD7" w:rsidRPr="00630AD7">
                  <w:rPr>
                    <w:bCs/>
                    <w:noProof/>
                  </w:rPr>
                  <w:t xml:space="preserve">„Zvýšení </w:t>
                </w:r>
                <w:r w:rsidR="00630AD7">
                  <w:rPr>
                    <w:noProof/>
                  </w:rPr>
                  <w:t xml:space="preserve">stability skalních masívů na trati Strakonice – Volary, 1.stavba“ </w:t>
                </w:r>
                <w:r w:rsidR="00630AD7">
                  <w:rPr>
                    <w:noProof/>
                  </w:rPr>
                  <w:br/>
                  <w:t>„Zvýšení stability skalních masívů na trati  Strakonice - Volary, 2.stavba“</w:t>
                </w:r>
                <w:r>
                  <w:rPr>
                    <w:noProof/>
                  </w:rPr>
                  <w:fldChar w:fldCharType="end"/>
                </w:r>
              </w:p>
              <w:p w:rsidR="009D65EB" w:rsidRDefault="009D65EB" w:rsidP="009D65EB">
                <w:pPr>
                  <w:pStyle w:val="Zpatvpravo"/>
                </w:pPr>
                <w:r>
                  <w:t xml:space="preserve">Díl 4 - Soupis prací s výkazem výměr </w:t>
                </w:r>
              </w:p>
              <w:p w:rsidR="009D65EB" w:rsidRPr="009D65EB" w:rsidRDefault="009D65EB" w:rsidP="009D65EB">
                <w:pPr>
                  <w:pStyle w:val="Zpatvpravo"/>
                  <w:rPr>
                    <w:rStyle w:val="slostrnky"/>
                    <w:color w:val="auto"/>
                    <w:sz w:val="12"/>
                  </w:rPr>
                </w:pPr>
                <w:r>
                  <w:t>Část 1 - Komentář k soupisu prací</w:t>
                </w:r>
              </w:p>
            </w:tc>
            <w:tc>
              <w:tcPr>
                <w:tcW w:w="907" w:type="dxa"/>
                <w:vAlign w:val="bottom"/>
              </w:tcPr>
              <w:p w:rsidR="009D65EB" w:rsidRPr="001716DB" w:rsidRDefault="009D65EB" w:rsidP="003365E3">
                <w:pPr>
                  <w:pStyle w:val="Zpatvlevo"/>
                  <w:jc w:val="right"/>
                </w:pPr>
                <w:r w:rsidRPr="001716DB">
                  <w:rPr>
                    <w:rStyle w:val="slostrnky"/>
                  </w:rPr>
                  <w:fldChar w:fldCharType="begin"/>
                </w:r>
                <w:r w:rsidRPr="001716DB">
                  <w:rPr>
                    <w:rStyle w:val="slostrnky"/>
                  </w:rPr>
                  <w:instrText>PAGE   \* MERGEFORMAT</w:instrText>
                </w:r>
                <w:r w:rsidRPr="001716DB">
                  <w:rPr>
                    <w:rStyle w:val="slostrnky"/>
                  </w:rPr>
                  <w:fldChar w:fldCharType="separate"/>
                </w:r>
                <w:r w:rsidR="00630AD7">
                  <w:rPr>
                    <w:rStyle w:val="slostrnky"/>
                    <w:noProof/>
                  </w:rPr>
                  <w:t>5</w:t>
                </w:r>
                <w:r w:rsidRPr="001716DB">
                  <w:rPr>
                    <w:rStyle w:val="slostrnky"/>
                  </w:rPr>
                  <w:fldChar w:fldCharType="end"/>
                </w:r>
                <w:r w:rsidRPr="001716DB">
                  <w:rPr>
                    <w:rStyle w:val="slostrnky"/>
                  </w:rPr>
                  <w:t>/</w:t>
                </w:r>
                <w:r w:rsidRPr="001716DB">
                  <w:rPr>
                    <w:rStyle w:val="slostrnky"/>
                  </w:rPr>
                  <w:fldChar w:fldCharType="begin"/>
                </w:r>
                <w:r w:rsidRPr="001716DB">
                  <w:rPr>
                    <w:rStyle w:val="slostrnky"/>
                  </w:rPr>
                  <w:instrText xml:space="preserve"> NUMPAGES   \* MERGEFORMAT </w:instrText>
                </w:r>
                <w:r w:rsidRPr="001716DB">
                  <w:rPr>
                    <w:rStyle w:val="slostrnky"/>
                  </w:rPr>
                  <w:fldChar w:fldCharType="separate"/>
                </w:r>
                <w:r w:rsidR="00630AD7">
                  <w:rPr>
                    <w:rStyle w:val="slostrnky"/>
                    <w:noProof/>
                  </w:rPr>
                  <w:t>6</w:t>
                </w:r>
                <w:r w:rsidRPr="001716DB">
                  <w:rPr>
                    <w:rStyle w:val="slostrnky"/>
                  </w:rPr>
                  <w:fldChar w:fldCharType="end"/>
                </w:r>
              </w:p>
            </w:tc>
          </w:tr>
        </w:tbl>
        <w:p w:rsidR="009D65EB" w:rsidRDefault="009D65EB"/>
      </w:tc>
      <w:tc>
        <w:tcPr>
          <w:tcW w:w="907" w:type="dxa"/>
        </w:tcPr>
        <w:tbl>
          <w:tblPr>
            <w:tblStyle w:val="Mkatabulky"/>
            <w:tblW w:w="8732" w:type="dxa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CellMar>
              <w:left w:w="0" w:type="dxa"/>
              <w:right w:w="0" w:type="dxa"/>
            </w:tblCellMar>
            <w:tblLook w:val="0600" w:firstRow="0" w:lastRow="0" w:firstColumn="0" w:lastColumn="0" w:noHBand="1" w:noVBand="1"/>
          </w:tblPr>
          <w:tblGrid>
            <w:gridCol w:w="7825"/>
            <w:gridCol w:w="907"/>
          </w:tblGrid>
          <w:tr w:rsidR="009D65EB" w:rsidRPr="001716DB" w:rsidTr="003365E3">
            <w:tc>
              <w:tcPr>
                <w:tcW w:w="0" w:type="auto"/>
                <w:tcMar>
                  <w:left w:w="0" w:type="dxa"/>
                  <w:right w:w="0" w:type="dxa"/>
                </w:tcMar>
                <w:vAlign w:val="bottom"/>
              </w:tcPr>
              <w:p w:rsidR="009D65EB" w:rsidRPr="001716DB" w:rsidRDefault="006E6090" w:rsidP="003365E3">
                <w:pPr>
                  <w:pStyle w:val="Zpatvpravo"/>
                </w:pPr>
                <w:r>
                  <w:fldChar w:fldCharType="begin"/>
                </w:r>
                <w:r>
                  <w:instrText xml:space="preserve"> STYLEREF  _Název_akce  \* MERGEFORMAT </w:instrText>
                </w:r>
                <w:r>
                  <w:fldChar w:fldCharType="separate"/>
                </w:r>
                <w:r w:rsidR="00630AD7" w:rsidRPr="00630AD7">
                  <w:rPr>
                    <w:b/>
                    <w:bCs/>
                    <w:noProof/>
                  </w:rPr>
                  <w:t xml:space="preserve">„Zvýšení </w:t>
                </w:r>
                <w:r w:rsidR="00630AD7">
                  <w:rPr>
                    <w:noProof/>
                  </w:rPr>
                  <w:t xml:space="preserve">stability skalních masívů na trati Strakonice – Volary, 1.stavba“ </w:t>
                </w:r>
                <w:r w:rsidR="00630AD7">
                  <w:rPr>
                    <w:noProof/>
                  </w:rPr>
                  <w:br/>
                  <w:t>„Zvýšení stability skalních masívů na trati  Strakonice - Volary, 2.stavba“</w:t>
                </w:r>
                <w:r>
                  <w:rPr>
                    <w:noProof/>
                  </w:rPr>
                  <w:fldChar w:fldCharType="end"/>
                </w:r>
              </w:p>
              <w:p w:rsidR="009D65EB" w:rsidRPr="001716DB" w:rsidRDefault="009D65EB" w:rsidP="003365E3">
                <w:pPr>
                  <w:pStyle w:val="Zpatvpravo"/>
                </w:pPr>
                <w:r w:rsidRPr="001716DB">
                  <w:t>Technická specifikace</w:t>
                </w:r>
              </w:p>
              <w:p w:rsidR="009D65EB" w:rsidRPr="001716DB" w:rsidRDefault="009D65EB" w:rsidP="003365E3">
                <w:pPr>
                  <w:pStyle w:val="Zpatvpravo"/>
                  <w:rPr>
                    <w:rStyle w:val="slostrnky"/>
                    <w:b w:val="0"/>
                    <w:color w:val="auto"/>
                    <w:sz w:val="12"/>
                  </w:rPr>
                </w:pPr>
                <w:r w:rsidRPr="001716DB">
                  <w:t>Zvláštní technické podmínky - Zhotovení stavby</w:t>
                </w:r>
              </w:p>
            </w:tc>
            <w:tc>
              <w:tcPr>
                <w:tcW w:w="907" w:type="dxa"/>
                <w:vAlign w:val="bottom"/>
              </w:tcPr>
              <w:p w:rsidR="009D65EB" w:rsidRPr="001716DB" w:rsidRDefault="009D65EB" w:rsidP="003365E3">
                <w:pPr>
                  <w:pStyle w:val="Zpatvlevo"/>
                  <w:jc w:val="right"/>
                </w:pPr>
                <w:r w:rsidRPr="001716DB">
                  <w:rPr>
                    <w:rStyle w:val="slostrnky"/>
                  </w:rPr>
                  <w:fldChar w:fldCharType="begin"/>
                </w:r>
                <w:r w:rsidRPr="001716DB">
                  <w:rPr>
                    <w:rStyle w:val="slostrnky"/>
                  </w:rPr>
                  <w:instrText>PAGE   \* MERGEFORMAT</w:instrText>
                </w:r>
                <w:r w:rsidRPr="001716DB">
                  <w:rPr>
                    <w:rStyle w:val="slostrnky"/>
                  </w:rPr>
                  <w:fldChar w:fldCharType="separate"/>
                </w:r>
                <w:r w:rsidR="00630AD7">
                  <w:rPr>
                    <w:rStyle w:val="slostrnky"/>
                    <w:noProof/>
                  </w:rPr>
                  <w:t>5</w:t>
                </w:r>
                <w:r w:rsidRPr="001716DB">
                  <w:rPr>
                    <w:rStyle w:val="slostrnky"/>
                  </w:rPr>
                  <w:fldChar w:fldCharType="end"/>
                </w:r>
                <w:r w:rsidRPr="001716DB">
                  <w:rPr>
                    <w:rStyle w:val="slostrnky"/>
                  </w:rPr>
                  <w:t>/</w:t>
                </w:r>
                <w:r w:rsidRPr="001716DB">
                  <w:rPr>
                    <w:rStyle w:val="slostrnky"/>
                  </w:rPr>
                  <w:fldChar w:fldCharType="begin"/>
                </w:r>
                <w:r w:rsidRPr="001716DB">
                  <w:rPr>
                    <w:rStyle w:val="slostrnky"/>
                  </w:rPr>
                  <w:instrText xml:space="preserve"> NUMPAGES   \* MERGEFORMAT </w:instrText>
                </w:r>
                <w:r w:rsidRPr="001716DB">
                  <w:rPr>
                    <w:rStyle w:val="slostrnky"/>
                  </w:rPr>
                  <w:fldChar w:fldCharType="separate"/>
                </w:r>
                <w:r w:rsidR="00630AD7">
                  <w:rPr>
                    <w:rStyle w:val="slostrnky"/>
                    <w:noProof/>
                  </w:rPr>
                  <w:t>6</w:t>
                </w:r>
                <w:r w:rsidRPr="001716DB">
                  <w:rPr>
                    <w:rStyle w:val="slostrnky"/>
                  </w:rPr>
                  <w:fldChar w:fldCharType="end"/>
                </w:r>
              </w:p>
            </w:tc>
          </w:tr>
        </w:tbl>
        <w:p w:rsidR="009D65EB" w:rsidRDefault="009D65EB"/>
      </w:tc>
    </w:tr>
  </w:tbl>
  <w:p w:rsidR="0076790E" w:rsidRPr="00B8518B" w:rsidRDefault="0076790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0EF4" w:rsidRPr="00B8518B" w:rsidRDefault="00CF0EF4" w:rsidP="00CF0EF4">
    <w:pPr>
      <w:pStyle w:val="Zpat"/>
      <w:rPr>
        <w:sz w:val="2"/>
        <w:szCs w:val="2"/>
      </w:rPr>
    </w:pPr>
  </w:p>
  <w:p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:rsidR="00CF0EF4" w:rsidRPr="00A616BE" w:rsidRDefault="00CF0EF4" w:rsidP="00CF0EF4">
    <w:pPr>
      <w:pStyle w:val="Zpat"/>
      <w:rPr>
        <w:rFonts w:cs="Calibri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6090" w:rsidRDefault="006E6090" w:rsidP="00962258">
      <w:pPr>
        <w:spacing w:after="0" w:line="240" w:lineRule="auto"/>
      </w:pPr>
      <w:r>
        <w:separator/>
      </w:r>
    </w:p>
  </w:footnote>
  <w:footnote w:type="continuationSeparator" w:id="0">
    <w:p w:rsidR="006E6090" w:rsidRDefault="006E609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6790E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76790E" w:rsidRDefault="00A616BE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3600" behindDoc="0" locked="1" layoutInCell="1" allowOverlap="1" wp14:anchorId="444D81B2" wp14:editId="6C755437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76790E" w:rsidRPr="00D6163D" w:rsidRDefault="0076790E" w:rsidP="00FC6389">
          <w:pPr>
            <w:pStyle w:val="Druhdokumentu"/>
          </w:pPr>
        </w:p>
      </w:tc>
    </w:tr>
    <w:tr w:rsidR="0076790E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76790E" w:rsidRDefault="0076790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76790E" w:rsidRPr="00D6163D" w:rsidRDefault="0076790E" w:rsidP="00FC6389">
          <w:pPr>
            <w:pStyle w:val="Druhdokumentu"/>
          </w:pPr>
        </w:p>
      </w:tc>
    </w:tr>
  </w:tbl>
  <w:p w:rsidR="0076790E" w:rsidRPr="00D6163D" w:rsidRDefault="0076790E" w:rsidP="00FC6389">
    <w:pPr>
      <w:pStyle w:val="Zhlav"/>
      <w:rPr>
        <w:sz w:val="8"/>
        <w:szCs w:val="8"/>
      </w:rPr>
    </w:pPr>
  </w:p>
  <w:p w:rsidR="0076790E" w:rsidRPr="00460660" w:rsidRDefault="0076790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070991"/>
    <w:multiLevelType w:val="multilevel"/>
    <w:tmpl w:val="CABE99FC"/>
    <w:numStyleLink w:val="ListNumbermultilevel"/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4"/>
  </w:num>
  <w:num w:numId="5">
    <w:abstractNumId w:val="10"/>
  </w:num>
  <w:num w:numId="6">
    <w:abstractNumId w:val="5"/>
  </w:num>
  <w:num w:numId="7">
    <w:abstractNumId w:val="6"/>
  </w:num>
  <w:num w:numId="8">
    <w:abstractNumId w:val="7"/>
  </w:num>
  <w:num w:numId="9">
    <w:abstractNumId w:val="0"/>
  </w:num>
  <w:num w:numId="10">
    <w:abstractNumId w:val="2"/>
  </w:num>
  <w:num w:numId="11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2349"/>
    <w:rsid w:val="000008ED"/>
    <w:rsid w:val="00017F3C"/>
    <w:rsid w:val="000373DC"/>
    <w:rsid w:val="00041EC8"/>
    <w:rsid w:val="0006465A"/>
    <w:rsid w:val="0006588D"/>
    <w:rsid w:val="00067A5E"/>
    <w:rsid w:val="00071521"/>
    <w:rsid w:val="000719BB"/>
    <w:rsid w:val="00072A65"/>
    <w:rsid w:val="00072C1E"/>
    <w:rsid w:val="000744B7"/>
    <w:rsid w:val="000B4EB8"/>
    <w:rsid w:val="000C41F2"/>
    <w:rsid w:val="000C5D34"/>
    <w:rsid w:val="000D22C4"/>
    <w:rsid w:val="000D27D1"/>
    <w:rsid w:val="000E1A7F"/>
    <w:rsid w:val="00112864"/>
    <w:rsid w:val="00114472"/>
    <w:rsid w:val="00114988"/>
    <w:rsid w:val="00115069"/>
    <w:rsid w:val="001150F2"/>
    <w:rsid w:val="00140B08"/>
    <w:rsid w:val="0014647F"/>
    <w:rsid w:val="00146BCB"/>
    <w:rsid w:val="0015027B"/>
    <w:rsid w:val="001656A2"/>
    <w:rsid w:val="00170EC5"/>
    <w:rsid w:val="001747C1"/>
    <w:rsid w:val="00177D6B"/>
    <w:rsid w:val="00191F90"/>
    <w:rsid w:val="00196C40"/>
    <w:rsid w:val="001B4E74"/>
    <w:rsid w:val="001B7668"/>
    <w:rsid w:val="001C645F"/>
    <w:rsid w:val="001D17AC"/>
    <w:rsid w:val="001D1F8C"/>
    <w:rsid w:val="001E678E"/>
    <w:rsid w:val="002071BB"/>
    <w:rsid w:val="00207DF5"/>
    <w:rsid w:val="00221CCC"/>
    <w:rsid w:val="00240B81"/>
    <w:rsid w:val="00240E69"/>
    <w:rsid w:val="00247D01"/>
    <w:rsid w:val="0025030F"/>
    <w:rsid w:val="00261A5B"/>
    <w:rsid w:val="00262E5B"/>
    <w:rsid w:val="0026691C"/>
    <w:rsid w:val="00276AFE"/>
    <w:rsid w:val="00277875"/>
    <w:rsid w:val="002A3B57"/>
    <w:rsid w:val="002B6B58"/>
    <w:rsid w:val="002C31BF"/>
    <w:rsid w:val="002D7FD6"/>
    <w:rsid w:val="002E0CD7"/>
    <w:rsid w:val="002E0CFB"/>
    <w:rsid w:val="002E5C7B"/>
    <w:rsid w:val="002F4333"/>
    <w:rsid w:val="003229ED"/>
    <w:rsid w:val="00327EEF"/>
    <w:rsid w:val="0033239F"/>
    <w:rsid w:val="00334918"/>
    <w:rsid w:val="003368B2"/>
    <w:rsid w:val="0034274B"/>
    <w:rsid w:val="0034719F"/>
    <w:rsid w:val="00350A35"/>
    <w:rsid w:val="003571D8"/>
    <w:rsid w:val="00357BC6"/>
    <w:rsid w:val="00361422"/>
    <w:rsid w:val="0037545D"/>
    <w:rsid w:val="00386FF1"/>
    <w:rsid w:val="00392EB6"/>
    <w:rsid w:val="003956C6"/>
    <w:rsid w:val="003C33F2"/>
    <w:rsid w:val="003D756E"/>
    <w:rsid w:val="003E420D"/>
    <w:rsid w:val="003E4C13"/>
    <w:rsid w:val="003F191F"/>
    <w:rsid w:val="004078F3"/>
    <w:rsid w:val="00427794"/>
    <w:rsid w:val="00450F07"/>
    <w:rsid w:val="00453CD3"/>
    <w:rsid w:val="00460660"/>
    <w:rsid w:val="00464BA9"/>
    <w:rsid w:val="00483969"/>
    <w:rsid w:val="00486107"/>
    <w:rsid w:val="00491827"/>
    <w:rsid w:val="004B0DFE"/>
    <w:rsid w:val="004C4399"/>
    <w:rsid w:val="004C7451"/>
    <w:rsid w:val="004C787C"/>
    <w:rsid w:val="004E7A1F"/>
    <w:rsid w:val="004F4B9B"/>
    <w:rsid w:val="0050666E"/>
    <w:rsid w:val="00511AB9"/>
    <w:rsid w:val="00512349"/>
    <w:rsid w:val="00521419"/>
    <w:rsid w:val="005216D2"/>
    <w:rsid w:val="00523BB5"/>
    <w:rsid w:val="00523EA7"/>
    <w:rsid w:val="00532846"/>
    <w:rsid w:val="005406EB"/>
    <w:rsid w:val="00553375"/>
    <w:rsid w:val="00555884"/>
    <w:rsid w:val="005736B7"/>
    <w:rsid w:val="00575E5A"/>
    <w:rsid w:val="00580245"/>
    <w:rsid w:val="00586049"/>
    <w:rsid w:val="005A1F44"/>
    <w:rsid w:val="005B76D4"/>
    <w:rsid w:val="005D3C39"/>
    <w:rsid w:val="005E07BA"/>
    <w:rsid w:val="00601A8C"/>
    <w:rsid w:val="0061068E"/>
    <w:rsid w:val="006115D3"/>
    <w:rsid w:val="00617C5D"/>
    <w:rsid w:val="00630AD7"/>
    <w:rsid w:val="00655976"/>
    <w:rsid w:val="0065610E"/>
    <w:rsid w:val="00660AD3"/>
    <w:rsid w:val="006776B6"/>
    <w:rsid w:val="00693150"/>
    <w:rsid w:val="006A5570"/>
    <w:rsid w:val="006A689C"/>
    <w:rsid w:val="006B3D79"/>
    <w:rsid w:val="006B6FE4"/>
    <w:rsid w:val="006C2343"/>
    <w:rsid w:val="006C31D3"/>
    <w:rsid w:val="006C442A"/>
    <w:rsid w:val="006E0578"/>
    <w:rsid w:val="006E314D"/>
    <w:rsid w:val="006E6090"/>
    <w:rsid w:val="00710723"/>
    <w:rsid w:val="00721EBF"/>
    <w:rsid w:val="00723ED1"/>
    <w:rsid w:val="00740AF5"/>
    <w:rsid w:val="00743525"/>
    <w:rsid w:val="00745555"/>
    <w:rsid w:val="0074675C"/>
    <w:rsid w:val="007541A2"/>
    <w:rsid w:val="00755818"/>
    <w:rsid w:val="0076286B"/>
    <w:rsid w:val="00766846"/>
    <w:rsid w:val="0076790E"/>
    <w:rsid w:val="0077673A"/>
    <w:rsid w:val="007846E1"/>
    <w:rsid w:val="007847D6"/>
    <w:rsid w:val="007A5172"/>
    <w:rsid w:val="007A67A0"/>
    <w:rsid w:val="007B570C"/>
    <w:rsid w:val="007C263C"/>
    <w:rsid w:val="007E4A6E"/>
    <w:rsid w:val="007F56A7"/>
    <w:rsid w:val="00800851"/>
    <w:rsid w:val="008074E9"/>
    <w:rsid w:val="00807DD0"/>
    <w:rsid w:val="00810E5C"/>
    <w:rsid w:val="00816930"/>
    <w:rsid w:val="00821D01"/>
    <w:rsid w:val="00825984"/>
    <w:rsid w:val="00826B7B"/>
    <w:rsid w:val="00834146"/>
    <w:rsid w:val="00846789"/>
    <w:rsid w:val="00887F36"/>
    <w:rsid w:val="008A3568"/>
    <w:rsid w:val="008B2C59"/>
    <w:rsid w:val="008C50F3"/>
    <w:rsid w:val="008C7EFE"/>
    <w:rsid w:val="008D03B9"/>
    <w:rsid w:val="008D30C7"/>
    <w:rsid w:val="008E24A8"/>
    <w:rsid w:val="008F18D6"/>
    <w:rsid w:val="008F2C9B"/>
    <w:rsid w:val="008F797B"/>
    <w:rsid w:val="00904780"/>
    <w:rsid w:val="0090635B"/>
    <w:rsid w:val="00922385"/>
    <w:rsid w:val="009223DF"/>
    <w:rsid w:val="00936091"/>
    <w:rsid w:val="00940D8A"/>
    <w:rsid w:val="00962258"/>
    <w:rsid w:val="009678B7"/>
    <w:rsid w:val="00992D9C"/>
    <w:rsid w:val="00996CB8"/>
    <w:rsid w:val="00996D77"/>
    <w:rsid w:val="009B2E97"/>
    <w:rsid w:val="009B5146"/>
    <w:rsid w:val="009C418E"/>
    <w:rsid w:val="009C442C"/>
    <w:rsid w:val="009D2FC5"/>
    <w:rsid w:val="009D65EB"/>
    <w:rsid w:val="009E07F4"/>
    <w:rsid w:val="009F0603"/>
    <w:rsid w:val="009F309B"/>
    <w:rsid w:val="009F392E"/>
    <w:rsid w:val="009F48B9"/>
    <w:rsid w:val="009F53C5"/>
    <w:rsid w:val="00A01A97"/>
    <w:rsid w:val="00A0740E"/>
    <w:rsid w:val="00A308AF"/>
    <w:rsid w:val="00A4050F"/>
    <w:rsid w:val="00A50641"/>
    <w:rsid w:val="00A530BF"/>
    <w:rsid w:val="00A616BE"/>
    <w:rsid w:val="00A6177B"/>
    <w:rsid w:val="00A66136"/>
    <w:rsid w:val="00A71189"/>
    <w:rsid w:val="00A7364A"/>
    <w:rsid w:val="00A74DCC"/>
    <w:rsid w:val="00A753ED"/>
    <w:rsid w:val="00A77512"/>
    <w:rsid w:val="00A841B9"/>
    <w:rsid w:val="00A94C2F"/>
    <w:rsid w:val="00AA4CBB"/>
    <w:rsid w:val="00AA65FA"/>
    <w:rsid w:val="00AA7351"/>
    <w:rsid w:val="00AB33B3"/>
    <w:rsid w:val="00AD056F"/>
    <w:rsid w:val="00AD0C7B"/>
    <w:rsid w:val="00AD5F1A"/>
    <w:rsid w:val="00AD6731"/>
    <w:rsid w:val="00B008D5"/>
    <w:rsid w:val="00B02F73"/>
    <w:rsid w:val="00B0619F"/>
    <w:rsid w:val="00B101FD"/>
    <w:rsid w:val="00B13A26"/>
    <w:rsid w:val="00B15D0D"/>
    <w:rsid w:val="00B22106"/>
    <w:rsid w:val="00B5431A"/>
    <w:rsid w:val="00B7049C"/>
    <w:rsid w:val="00B75EE1"/>
    <w:rsid w:val="00B77481"/>
    <w:rsid w:val="00B8518B"/>
    <w:rsid w:val="00B97CC3"/>
    <w:rsid w:val="00BC06B4"/>
    <w:rsid w:val="00BC06C4"/>
    <w:rsid w:val="00BC38B5"/>
    <w:rsid w:val="00BD7E91"/>
    <w:rsid w:val="00BD7F0D"/>
    <w:rsid w:val="00C02D0A"/>
    <w:rsid w:val="00C03A6E"/>
    <w:rsid w:val="00C226C0"/>
    <w:rsid w:val="00C24A6A"/>
    <w:rsid w:val="00C42FE6"/>
    <w:rsid w:val="00C44F6A"/>
    <w:rsid w:val="00C6198E"/>
    <w:rsid w:val="00C708EA"/>
    <w:rsid w:val="00C778A5"/>
    <w:rsid w:val="00C90F19"/>
    <w:rsid w:val="00C95162"/>
    <w:rsid w:val="00CB6A37"/>
    <w:rsid w:val="00CB7684"/>
    <w:rsid w:val="00CC7C8F"/>
    <w:rsid w:val="00CD1FC4"/>
    <w:rsid w:val="00CF0EF4"/>
    <w:rsid w:val="00D034A0"/>
    <w:rsid w:val="00D21061"/>
    <w:rsid w:val="00D322B7"/>
    <w:rsid w:val="00D4108E"/>
    <w:rsid w:val="00D6163D"/>
    <w:rsid w:val="00D831A3"/>
    <w:rsid w:val="00D97BE3"/>
    <w:rsid w:val="00DA3711"/>
    <w:rsid w:val="00DD46F3"/>
    <w:rsid w:val="00DE51A5"/>
    <w:rsid w:val="00DE56F2"/>
    <w:rsid w:val="00DF116D"/>
    <w:rsid w:val="00DF4DDD"/>
    <w:rsid w:val="00E16FF7"/>
    <w:rsid w:val="00E1732F"/>
    <w:rsid w:val="00E26D68"/>
    <w:rsid w:val="00E44045"/>
    <w:rsid w:val="00E618C4"/>
    <w:rsid w:val="00E7218A"/>
    <w:rsid w:val="00E84C3A"/>
    <w:rsid w:val="00E878EE"/>
    <w:rsid w:val="00EA6EC7"/>
    <w:rsid w:val="00EB104F"/>
    <w:rsid w:val="00EB46E5"/>
    <w:rsid w:val="00ED0703"/>
    <w:rsid w:val="00ED14BD"/>
    <w:rsid w:val="00F016C7"/>
    <w:rsid w:val="00F12DEC"/>
    <w:rsid w:val="00F1715C"/>
    <w:rsid w:val="00F310F8"/>
    <w:rsid w:val="00F35939"/>
    <w:rsid w:val="00F45607"/>
    <w:rsid w:val="00F4722B"/>
    <w:rsid w:val="00F54432"/>
    <w:rsid w:val="00F659EB"/>
    <w:rsid w:val="00F86BA6"/>
    <w:rsid w:val="00F8788B"/>
    <w:rsid w:val="00FB5DE8"/>
    <w:rsid w:val="00FB6342"/>
    <w:rsid w:val="00FC5E5E"/>
    <w:rsid w:val="00FC6389"/>
    <w:rsid w:val="00FC7C74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39689F"/>
  <w14:defaultImageDpi w14:val="32767"/>
  <w15:docId w15:val="{BBE70D63-A1C4-4116-AB2F-5C6AFC6063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40B08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140B08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140B08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40B08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40B08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40B08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40B08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40B08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40B08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40B08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140B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40B08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140B08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140B08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140B08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140B08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140B08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140B08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40B08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140B08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40B08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140B08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140B08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140B08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140B08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140B08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140B08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140B08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140B08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140B08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140B08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140B08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140B08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140B08"/>
    <w:pPr>
      <w:keepNext/>
      <w:tabs>
        <w:tab w:val="left" w:pos="567"/>
        <w:tab w:val="right" w:leader="dot" w:pos="8692"/>
      </w:tabs>
      <w:spacing w:after="40" w:line="264" w:lineRule="auto"/>
      <w:ind w:left="567" w:right="284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140B08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140B08"/>
    <w:pPr>
      <w:keepNext/>
      <w:numPr>
        <w:numId w:val="10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140B08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140B08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140B08"/>
    <w:pPr>
      <w:numPr>
        <w:ilvl w:val="2"/>
        <w:numId w:val="10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140B08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140B08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140B08"/>
    <w:rPr>
      <w:rFonts w:ascii="Verdana" w:hAnsi="Verdana"/>
    </w:rPr>
  </w:style>
  <w:style w:type="paragraph" w:customStyle="1" w:styleId="Titul2">
    <w:name w:val="_Titul_2"/>
    <w:basedOn w:val="Normln"/>
    <w:qFormat/>
    <w:rsid w:val="00140B08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140B08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140B08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140B08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140B08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140B08"/>
    <w:pPr>
      <w:numPr>
        <w:ilvl w:val="1"/>
        <w:numId w:val="9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140B08"/>
    <w:pPr>
      <w:keepNext/>
      <w:numPr>
        <w:numId w:val="9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140B08"/>
    <w:pPr>
      <w:numPr>
        <w:numId w:val="6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140B08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140B08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140B08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140B08"/>
    <w:rPr>
      <w:rFonts w:ascii="Verdana" w:hAnsi="Verdana"/>
    </w:rPr>
  </w:style>
  <w:style w:type="paragraph" w:customStyle="1" w:styleId="Odrka1-2-">
    <w:name w:val="_Odrážka_1-2_-"/>
    <w:basedOn w:val="Odrka1-1"/>
    <w:qFormat/>
    <w:rsid w:val="00140B08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140B08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140B08"/>
    <w:pPr>
      <w:numPr>
        <w:numId w:val="7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140B08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140B08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140B08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140B08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140B08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140B08"/>
    <w:rPr>
      <w:rFonts w:ascii="Verdana" w:hAnsi="Verdana"/>
    </w:rPr>
  </w:style>
  <w:style w:type="paragraph" w:customStyle="1" w:styleId="Zkratky1">
    <w:name w:val="_Zkratky_1"/>
    <w:basedOn w:val="Normln"/>
    <w:qFormat/>
    <w:rsid w:val="00140B08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140B08"/>
    <w:pPr>
      <w:numPr>
        <w:numId w:val="8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140B08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140B08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140B08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140B08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616BE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140B08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140B08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140B08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140B08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140B08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140B08"/>
    <w:pPr>
      <w:numPr>
        <w:numId w:val="11"/>
      </w:numPr>
    </w:pPr>
  </w:style>
  <w:style w:type="character" w:customStyle="1" w:styleId="ZTPinfo-text-odrChar">
    <w:name w:val="_ZTP_info-text-odr Char"/>
    <w:basedOn w:val="ZTPinfo-textChar"/>
    <w:link w:val="ZTPinfo-text-odr"/>
    <w:rsid w:val="00140B08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140B08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140B08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140B08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140B08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140B08"/>
    <w:rPr>
      <w:rFonts w:ascii="Verdana" w:hAnsi="Verdana"/>
    </w:rPr>
  </w:style>
  <w:style w:type="paragraph" w:customStyle="1" w:styleId="Zpatvpravo">
    <w:name w:val="_Zápatí_vpravo"/>
    <w:qFormat/>
    <w:rsid w:val="00140B08"/>
    <w:pPr>
      <w:spacing w:after="0" w:line="240" w:lineRule="auto"/>
      <w:jc w:val="right"/>
    </w:pPr>
    <w:rPr>
      <w:rFonts w:ascii="Verdana" w:hAnsi="Verdana"/>
      <w:sz w:val="12"/>
    </w:rPr>
  </w:style>
  <w:style w:type="paragraph" w:customStyle="1" w:styleId="Zpatvlevo">
    <w:name w:val="_Zápatí_vlevo"/>
    <w:basedOn w:val="Zpatvpravo"/>
    <w:qFormat/>
    <w:rsid w:val="00140B08"/>
    <w:pPr>
      <w:jc w:val="left"/>
    </w:pPr>
  </w:style>
  <w:style w:type="character" w:customStyle="1" w:styleId="Znaka">
    <w:name w:val="_Značka"/>
    <w:basedOn w:val="Standardnpsmoodstavce"/>
    <w:rsid w:val="00140B08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140B08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140B08"/>
    <w:rPr>
      <w:rFonts w:ascii="Verdana" w:hAnsi="Verdana"/>
      <w:i/>
      <w:color w:val="00A1E0"/>
    </w:rPr>
  </w:style>
  <w:style w:type="character" w:styleId="Zstupntext">
    <w:name w:val="Placeholder Text"/>
    <w:basedOn w:val="Standardnpsmoodstavce"/>
    <w:uiPriority w:val="99"/>
    <w:semiHidden/>
    <w:rsid w:val="00512349"/>
    <w:rPr>
      <w:color w:val="808080"/>
    </w:rPr>
  </w:style>
  <w:style w:type="paragraph" w:customStyle="1" w:styleId="Tabulka-9">
    <w:name w:val="_Tabulka-9"/>
    <w:basedOn w:val="Textbezodsazen"/>
    <w:qFormat/>
    <w:rsid w:val="00140B08"/>
    <w:pPr>
      <w:spacing w:before="40" w:after="40" w:line="240" w:lineRule="auto"/>
      <w:jc w:val="left"/>
    </w:pPr>
  </w:style>
  <w:style w:type="paragraph" w:customStyle="1" w:styleId="Tabulka-8">
    <w:name w:val="_Tabulka-8"/>
    <w:basedOn w:val="Tabulka-9"/>
    <w:qFormat/>
    <w:rsid w:val="00140B08"/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RACOVN&#205;-ZAK&#193;ZKY\OP&#381;P_SFDI\Zv&#253;&#353;en&#237;%20stability%20skaln&#237;ch%20mas&#237;v&#367;%20Strakonice%20-Volary%20stavba%20&#269;.2\VZ_R\KSP_R_VZOR_200228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E368A26D0964687AAB8F2B62CE02F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E46D3D-8568-4169-89B4-E56BD7DE3C2D}"/>
      </w:docPartPr>
      <w:docPartBody>
        <w:p w:rsidR="00712C9E" w:rsidRDefault="00981342" w:rsidP="00981342">
          <w:pPr>
            <w:pStyle w:val="FE368A26D0964687AAB8F2B62CE02FF7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1342"/>
    <w:rsid w:val="0008620B"/>
    <w:rsid w:val="004066A5"/>
    <w:rsid w:val="00712C9E"/>
    <w:rsid w:val="009813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81342"/>
    <w:rPr>
      <w:color w:val="808080"/>
    </w:rPr>
  </w:style>
  <w:style w:type="paragraph" w:customStyle="1" w:styleId="FE368A26D0964687AAB8F2B62CE02FF7">
    <w:name w:val="FE368A26D0964687AAB8F2B62CE02FF7"/>
    <w:rsid w:val="0098134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2F2550A-BD28-4D2B-BED7-412504AA1D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KSP_R_VZOR_200228.dotx</Template>
  <TotalTime>1</TotalTime>
  <Pages>6</Pages>
  <Words>1835</Words>
  <Characters>10831</Characters>
  <Application>Microsoft Office Word</Application>
  <DocSecurity>0</DocSecurity>
  <Lines>90</Lines>
  <Paragraphs>25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/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12641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Dolejší Dalibor, Ing.</dc:creator>
  <cp:lastModifiedBy>Dolejší Dalibor, Ing.</cp:lastModifiedBy>
  <cp:revision>2</cp:revision>
  <cp:lastPrinted>2019-03-13T10:28:00Z</cp:lastPrinted>
  <dcterms:created xsi:type="dcterms:W3CDTF">2020-05-14T08:31:00Z</dcterms:created>
  <dcterms:modified xsi:type="dcterms:W3CDTF">2020-05-14T08:31:00Z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