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4B828" w14:textId="5962292B" w:rsidR="00750AFD" w:rsidRPr="00C242B7" w:rsidRDefault="00D96825" w:rsidP="00D96825">
      <w:pPr>
        <w:jc w:val="center"/>
        <w:rPr>
          <w:rFonts w:ascii="Calibri" w:hAnsi="Calibri"/>
          <w:b/>
          <w:sz w:val="32"/>
          <w:szCs w:val="32"/>
        </w:rPr>
      </w:pPr>
      <w:bookmarkStart w:id="0" w:name="_GoBack"/>
      <w:bookmarkEnd w:id="0"/>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2BD38AB6"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w:t>
      </w:r>
      <w:r w:rsidR="009A34D3">
        <w:t>ů</w:t>
      </w:r>
      <w:r w:rsidRPr="00FF7DD9">
        <w:t>).</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09B87E1" w:rsidR="004B0435" w:rsidRPr="00C242B7" w:rsidRDefault="004B0435" w:rsidP="00FF7DD9">
      <w:pPr>
        <w:pStyle w:val="PlnabPodnadpis"/>
      </w:pPr>
      <w:r w:rsidRPr="00FF7DD9">
        <w:t>(pod-článek 1.1.2.2 )</w:t>
      </w:r>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202BD52" w14:textId="0925AAD7" w:rsidR="00FF2C84" w:rsidRPr="00C242B7" w:rsidRDefault="00FF2C84" w:rsidP="00211E1F">
      <w:pPr>
        <w:pStyle w:val="RLdajeosmluvnstran"/>
        <w:jc w:val="left"/>
        <w:rPr>
          <w:szCs w:val="22"/>
        </w:rPr>
      </w:pPr>
      <w:r>
        <w:rPr>
          <w:szCs w:val="22"/>
        </w:rPr>
        <w:t>(samostatně jako „Objednatel č.1“)</w:t>
      </w:r>
    </w:p>
    <w:p w14:paraId="60FC55F3" w14:textId="77777777" w:rsidR="001141A9" w:rsidRDefault="001141A9" w:rsidP="004B0435">
      <w:pPr>
        <w:jc w:val="both"/>
        <w:rPr>
          <w:rFonts w:ascii="Calibri" w:hAnsi="Calibri"/>
          <w:sz w:val="22"/>
          <w:szCs w:val="22"/>
        </w:rPr>
      </w:pPr>
    </w:p>
    <w:p w14:paraId="581FB2E8" w14:textId="71F9409D" w:rsidR="00541D9B" w:rsidRDefault="00541D9B" w:rsidP="004B0435">
      <w:pPr>
        <w:jc w:val="both"/>
        <w:rPr>
          <w:rFonts w:ascii="Calibri" w:hAnsi="Calibri"/>
          <w:sz w:val="22"/>
          <w:szCs w:val="22"/>
        </w:rPr>
      </w:pPr>
      <w:r>
        <w:rPr>
          <w:rFonts w:ascii="Calibri" w:hAnsi="Calibri"/>
          <w:sz w:val="22"/>
          <w:szCs w:val="22"/>
        </w:rPr>
        <w:t xml:space="preserve">a </w:t>
      </w:r>
    </w:p>
    <w:p w14:paraId="531F4725" w14:textId="77777777" w:rsidR="00541D9B" w:rsidRDefault="00541D9B" w:rsidP="004B0435">
      <w:pPr>
        <w:jc w:val="both"/>
        <w:rPr>
          <w:rFonts w:ascii="Calibri" w:hAnsi="Calibri"/>
          <w:sz w:val="22"/>
          <w:szCs w:val="22"/>
        </w:rPr>
      </w:pPr>
    </w:p>
    <w:p w14:paraId="20CEC992" w14:textId="77777777" w:rsidR="00541D9B" w:rsidRPr="00D31020" w:rsidRDefault="00541D9B" w:rsidP="00D31020">
      <w:pPr>
        <w:rPr>
          <w:rFonts w:ascii="Calibri" w:hAnsi="Calibri" w:cs="Calibri"/>
          <w:strike/>
          <w:sz w:val="24"/>
          <w:szCs w:val="24"/>
        </w:rPr>
      </w:pPr>
      <w:r w:rsidRPr="00D31020">
        <w:rPr>
          <w:rFonts w:ascii="Calibri" w:hAnsi="Calibri" w:cs="Calibri"/>
          <w:b/>
          <w:sz w:val="24"/>
          <w:szCs w:val="24"/>
        </w:rPr>
        <w:t>statutární město Plzeň</w:t>
      </w:r>
    </w:p>
    <w:p w14:paraId="3817B936" w14:textId="29015C05" w:rsidR="00541D9B" w:rsidRPr="00D31020" w:rsidRDefault="00531DC8" w:rsidP="00D31020">
      <w:pPr>
        <w:rPr>
          <w:rFonts w:ascii="Calibri" w:hAnsi="Calibri" w:cs="Calibri"/>
          <w:sz w:val="22"/>
          <w:szCs w:val="22"/>
        </w:rPr>
      </w:pPr>
      <w:r>
        <w:rPr>
          <w:rFonts w:ascii="Calibri" w:hAnsi="Calibri" w:cs="Calibri"/>
          <w:sz w:val="22"/>
          <w:szCs w:val="22"/>
        </w:rPr>
        <w:t xml:space="preserve">se </w:t>
      </w:r>
      <w:r w:rsidR="00541D9B" w:rsidRPr="00D31020">
        <w:rPr>
          <w:rFonts w:ascii="Calibri" w:hAnsi="Calibri" w:cs="Calibri"/>
          <w:sz w:val="22"/>
          <w:szCs w:val="22"/>
        </w:rPr>
        <w:t>síd</w:t>
      </w:r>
      <w:r>
        <w:rPr>
          <w:rFonts w:ascii="Calibri" w:hAnsi="Calibri" w:cs="Calibri"/>
          <w:sz w:val="22"/>
          <w:szCs w:val="22"/>
        </w:rPr>
        <w:t>lem</w:t>
      </w:r>
      <w:r w:rsidR="00541D9B" w:rsidRPr="00D31020">
        <w:rPr>
          <w:rFonts w:ascii="Calibri" w:hAnsi="Calibri" w:cs="Calibri"/>
          <w:sz w:val="22"/>
          <w:szCs w:val="22"/>
        </w:rPr>
        <w:t xml:space="preserve"> Plzeň, náměstí Republiky 1/1, PSČ 306 32</w:t>
      </w:r>
    </w:p>
    <w:p w14:paraId="23F9F990" w14:textId="34340428" w:rsidR="00541D9B" w:rsidRPr="00D31020" w:rsidRDefault="00541D9B" w:rsidP="00D31020">
      <w:pPr>
        <w:rPr>
          <w:rFonts w:ascii="Calibri" w:hAnsi="Calibri" w:cs="Calibri"/>
          <w:sz w:val="22"/>
          <w:szCs w:val="22"/>
        </w:rPr>
      </w:pPr>
      <w:r w:rsidRPr="00D31020">
        <w:rPr>
          <w:rFonts w:ascii="Calibri" w:hAnsi="Calibri" w:cs="Calibri"/>
          <w:sz w:val="22"/>
          <w:szCs w:val="22"/>
        </w:rPr>
        <w:t>IČO: 00075370</w:t>
      </w:r>
      <w:r w:rsidR="00531DC8">
        <w:rPr>
          <w:rFonts w:ascii="Calibri" w:hAnsi="Calibri" w:cs="Calibri"/>
          <w:sz w:val="22"/>
          <w:szCs w:val="22"/>
        </w:rPr>
        <w:t xml:space="preserve">  </w:t>
      </w:r>
      <w:r w:rsidRPr="00D31020">
        <w:rPr>
          <w:rFonts w:ascii="Calibri" w:hAnsi="Calibri" w:cs="Calibri"/>
          <w:sz w:val="22"/>
          <w:szCs w:val="22"/>
        </w:rPr>
        <w:t>DIČ: CZ00075370</w:t>
      </w:r>
    </w:p>
    <w:p w14:paraId="47E7DD62" w14:textId="4781DB43" w:rsidR="00541D9B" w:rsidRPr="00D31020" w:rsidRDefault="00541D9B" w:rsidP="00D31020">
      <w:pPr>
        <w:rPr>
          <w:rFonts w:ascii="Calibri" w:hAnsi="Calibri" w:cs="Calibri"/>
          <w:sz w:val="22"/>
          <w:szCs w:val="22"/>
        </w:rPr>
      </w:pPr>
      <w:r w:rsidRPr="00D31020">
        <w:rPr>
          <w:rFonts w:ascii="Calibri" w:hAnsi="Calibri" w:cs="Calibri"/>
          <w:sz w:val="22"/>
          <w:szCs w:val="22"/>
        </w:rPr>
        <w:t xml:space="preserve">zastoupené Ing. Pavlem </w:t>
      </w:r>
      <w:proofErr w:type="spellStart"/>
      <w:r w:rsidRPr="00D31020">
        <w:rPr>
          <w:rFonts w:ascii="Calibri" w:hAnsi="Calibri" w:cs="Calibri"/>
          <w:sz w:val="22"/>
          <w:szCs w:val="22"/>
        </w:rPr>
        <w:t>Grisníkem</w:t>
      </w:r>
      <w:proofErr w:type="spellEnd"/>
      <w:r w:rsidRPr="00D31020">
        <w:rPr>
          <w:rFonts w:ascii="Calibri" w:hAnsi="Calibri" w:cs="Calibri"/>
          <w:sz w:val="22"/>
          <w:szCs w:val="22"/>
        </w:rPr>
        <w:t>, vedoucím Odboru investic MMP</w:t>
      </w:r>
    </w:p>
    <w:p w14:paraId="2524D64D" w14:textId="77777777" w:rsidR="00541D9B" w:rsidRPr="00D31020" w:rsidRDefault="00541D9B">
      <w:pPr>
        <w:ind w:left="1418"/>
        <w:rPr>
          <w:rFonts w:ascii="Calibri" w:hAnsi="Calibri" w:cs="Calibri"/>
          <w:sz w:val="22"/>
          <w:szCs w:val="22"/>
        </w:rPr>
      </w:pPr>
    </w:p>
    <w:p w14:paraId="113E141A" w14:textId="77777777" w:rsidR="00541D9B" w:rsidRPr="00D31020" w:rsidRDefault="00541D9B" w:rsidP="00D31020">
      <w:pPr>
        <w:rPr>
          <w:rFonts w:ascii="Calibri" w:hAnsi="Calibri" w:cs="Calibri"/>
          <w:sz w:val="22"/>
          <w:szCs w:val="22"/>
        </w:rPr>
      </w:pPr>
      <w:r w:rsidRPr="00D31020">
        <w:rPr>
          <w:rFonts w:ascii="Calibri" w:hAnsi="Calibri" w:cs="Calibri"/>
          <w:sz w:val="22"/>
          <w:szCs w:val="22"/>
        </w:rPr>
        <w:t>Odbor investic Magistrátu města Plzně</w:t>
      </w:r>
    </w:p>
    <w:p w14:paraId="1595F1E7" w14:textId="77777777" w:rsidR="00541D9B" w:rsidRDefault="00541D9B" w:rsidP="00D31020">
      <w:pPr>
        <w:rPr>
          <w:rFonts w:ascii="Calibri" w:hAnsi="Calibri" w:cs="Calibri"/>
          <w:sz w:val="22"/>
          <w:szCs w:val="22"/>
        </w:rPr>
      </w:pPr>
      <w:r w:rsidRPr="00D31020">
        <w:rPr>
          <w:rFonts w:ascii="Calibri" w:hAnsi="Calibri" w:cs="Calibri"/>
          <w:sz w:val="22"/>
          <w:szCs w:val="22"/>
        </w:rPr>
        <w:t>Škroupova 5, Plzeň, PSČ 306 32</w:t>
      </w:r>
    </w:p>
    <w:p w14:paraId="2B56FD4C" w14:textId="77777777" w:rsidR="00FF2C84" w:rsidRDefault="00FF2C84" w:rsidP="00D31020">
      <w:pPr>
        <w:rPr>
          <w:rFonts w:ascii="Calibri" w:hAnsi="Calibri" w:cs="Calibri"/>
          <w:sz w:val="22"/>
          <w:szCs w:val="22"/>
        </w:rPr>
      </w:pPr>
    </w:p>
    <w:p w14:paraId="0B558664" w14:textId="77777777" w:rsidR="00FF2C84" w:rsidRPr="009833C9" w:rsidRDefault="00FF2C84" w:rsidP="00FF2C84">
      <w:pPr>
        <w:pStyle w:val="RLdajeosmluvnstran"/>
        <w:jc w:val="left"/>
      </w:pPr>
      <w:r w:rsidRPr="009833C9">
        <w:t>(samostatně jako „</w:t>
      </w:r>
      <w:r w:rsidRPr="009833C9">
        <w:rPr>
          <w:rStyle w:val="RLProhlensmluvnchstranChar"/>
          <w:bCs/>
        </w:rPr>
        <w:t>Objednatel č. 2</w:t>
      </w:r>
      <w:r w:rsidRPr="009833C9">
        <w:t>“)</w:t>
      </w:r>
    </w:p>
    <w:p w14:paraId="6B115077" w14:textId="77777777" w:rsidR="00FF2C84" w:rsidRPr="009833C9" w:rsidRDefault="00FF2C84" w:rsidP="00FF2C84">
      <w:pPr>
        <w:pStyle w:val="RLdajeosmluvnstran"/>
        <w:jc w:val="left"/>
      </w:pPr>
      <w:r w:rsidRPr="009833C9">
        <w:t>(společně jako „</w:t>
      </w:r>
      <w:r w:rsidRPr="009833C9">
        <w:rPr>
          <w:b/>
        </w:rPr>
        <w:t>Objednatel</w:t>
      </w:r>
      <w:r w:rsidRPr="009833C9">
        <w:t>“)</w:t>
      </w:r>
    </w:p>
    <w:p w14:paraId="43400D93" w14:textId="77777777" w:rsidR="00FF2C84" w:rsidRPr="00D31020" w:rsidRDefault="00FF2C84" w:rsidP="00D31020">
      <w:pPr>
        <w:rPr>
          <w:rFonts w:ascii="Calibri" w:hAnsi="Calibri" w:cs="Calibri"/>
          <w:sz w:val="22"/>
          <w:szCs w:val="22"/>
        </w:rPr>
      </w:pPr>
    </w:p>
    <w:p w14:paraId="0230AFA4" w14:textId="77777777" w:rsidR="00541D9B" w:rsidRPr="00C242B7" w:rsidRDefault="00541D9B" w:rsidP="004B0435">
      <w:pPr>
        <w:jc w:val="both"/>
        <w:rPr>
          <w:rFonts w:ascii="Calibri" w:hAnsi="Calibri"/>
          <w:sz w:val="22"/>
          <w:szCs w:val="22"/>
        </w:rPr>
      </w:pP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77777777" w:rsidR="004B0435" w:rsidRPr="00C242B7" w:rsidRDefault="004B0435" w:rsidP="00FF7DD9">
      <w:pPr>
        <w:pStyle w:val="PlnabPodnadpis"/>
      </w:pPr>
      <w:r w:rsidRPr="00C242B7">
        <w:t>(pod-článek 1.2.4 )</w:t>
      </w:r>
    </w:p>
    <w:p w14:paraId="637E5DAA" w14:textId="77777777" w:rsidR="00897114" w:rsidRPr="00F97DBD" w:rsidRDefault="00897114" w:rsidP="00897114">
      <w:pPr>
        <w:pStyle w:val="RLdajeosmluvnstran"/>
        <w:spacing w:after="0"/>
        <w:jc w:val="left"/>
      </w:pPr>
      <w:r w:rsidRPr="00F97DBD">
        <w:t>Správa železniční dopravní cesty, státní organizace</w:t>
      </w:r>
    </w:p>
    <w:p w14:paraId="76589332" w14:textId="77777777" w:rsidR="00897114" w:rsidRDefault="00897114" w:rsidP="00897114">
      <w:pPr>
        <w:pStyle w:val="RLdajeosmluvnstran"/>
        <w:jc w:val="left"/>
      </w:pPr>
      <w:r w:rsidRPr="00F97DBD">
        <w:t xml:space="preserve">Stavební správa </w:t>
      </w:r>
      <w:r w:rsidRPr="009833C9">
        <w:t xml:space="preserve">západ, </w:t>
      </w:r>
    </w:p>
    <w:p w14:paraId="795EAF4E" w14:textId="77777777" w:rsidR="00897114" w:rsidRDefault="00897114" w:rsidP="00897114">
      <w:pPr>
        <w:pStyle w:val="RLdajeosmluvnstran"/>
        <w:jc w:val="left"/>
      </w:pPr>
      <w:r w:rsidRPr="009833C9">
        <w:t xml:space="preserve">Sokolovská 278/1955, </w:t>
      </w:r>
    </w:p>
    <w:p w14:paraId="01DC2A8A" w14:textId="4078298A" w:rsidR="00897114" w:rsidRDefault="00897114" w:rsidP="00897114">
      <w:pPr>
        <w:pStyle w:val="RLdajeosmluvnstran"/>
        <w:jc w:val="left"/>
      </w:pPr>
      <w:r w:rsidRPr="009833C9">
        <w:t>190 00 Praha 9</w:t>
      </w:r>
    </w:p>
    <w:p w14:paraId="7E0FBC2F" w14:textId="77777777" w:rsidR="00112744" w:rsidRDefault="00112744" w:rsidP="00897114">
      <w:pPr>
        <w:pStyle w:val="RLdajeosmluvnstran"/>
        <w:jc w:val="left"/>
      </w:pPr>
    </w:p>
    <w:p w14:paraId="3CB3516F" w14:textId="77777777" w:rsidR="00112744" w:rsidRDefault="00112744" w:rsidP="00897114">
      <w:pPr>
        <w:pStyle w:val="RLdajeosmluvnstran"/>
        <w:jc w:val="left"/>
      </w:pPr>
    </w:p>
    <w:p w14:paraId="4647DAA1" w14:textId="77777777" w:rsidR="00112744" w:rsidRDefault="00112744" w:rsidP="00897114">
      <w:pPr>
        <w:pStyle w:val="RLdajeosmluvnstran"/>
        <w:jc w:val="left"/>
      </w:pPr>
    </w:p>
    <w:p w14:paraId="4D9B1B05" w14:textId="0436F50B" w:rsidR="00112744" w:rsidRDefault="00112744" w:rsidP="00897114">
      <w:pPr>
        <w:pStyle w:val="RLdajeosmluvnstran"/>
        <w:jc w:val="left"/>
      </w:pPr>
    </w:p>
    <w:p w14:paraId="20D22B4B" w14:textId="77777777"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7F44BC89" w:rsidR="00CD0DCB" w:rsidRPr="00C242B7" w:rsidRDefault="00CE61A4" w:rsidP="00FF7DD9">
      <w:pPr>
        <w:pStyle w:val="Plnab0"/>
      </w:pPr>
      <w:r w:rsidRPr="00C242B7">
        <w:t xml:space="preserve">Elektronickým přenosovým systémem ve </w:t>
      </w:r>
      <w:r w:rsidRPr="00FF7DD9">
        <w:t>smyslu pod-článku 1.3 se rozumí zasílání elektronických dokumentů prostřednictvím veřejné datové sítě do datové schránky Objednatele s ID: [</w:t>
      </w:r>
      <w:r w:rsidR="00165E72" w:rsidRPr="00FF7DD9">
        <w:rPr>
          <w:highlight w:val="green"/>
        </w:rPr>
        <w:t>VLOŽÍ OBJEDNATEL</w:t>
      </w:r>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6C421E90" w14:textId="0409B3EC" w:rsidR="00FF2C84" w:rsidRPr="005E48A7" w:rsidRDefault="005D40D8" w:rsidP="00D31020">
      <w:pPr>
        <w:jc w:val="both"/>
        <w:rPr>
          <w:rFonts w:asciiTheme="minorHAnsi" w:hAnsiTheme="minorHAnsi" w:cstheme="minorHAnsi"/>
          <w:sz w:val="22"/>
          <w:szCs w:val="22"/>
        </w:rPr>
      </w:pPr>
      <w:r w:rsidRPr="005E48A7">
        <w:rPr>
          <w:rFonts w:asciiTheme="minorHAnsi" w:hAnsiTheme="minorHAnsi" w:cstheme="minorHAnsi"/>
          <w:sz w:val="22"/>
          <w:szCs w:val="22"/>
        </w:rPr>
        <w:t>U zhotov</w:t>
      </w:r>
      <w:r w:rsidR="005952E1" w:rsidRPr="005E48A7">
        <w:rPr>
          <w:rFonts w:asciiTheme="minorHAnsi" w:hAnsiTheme="minorHAnsi" w:cstheme="minorHAnsi"/>
          <w:sz w:val="22"/>
          <w:szCs w:val="22"/>
        </w:rPr>
        <w:t>ování</w:t>
      </w:r>
      <w:r w:rsidRPr="005E48A7">
        <w:rPr>
          <w:rFonts w:asciiTheme="minorHAnsi" w:hAnsiTheme="minorHAnsi" w:cstheme="minorHAnsi"/>
          <w:sz w:val="22"/>
          <w:szCs w:val="22"/>
        </w:rPr>
        <w:t xml:space="preserve"> Díla, které je spolufinancováno z prostředků OPD 2 nebo CEF, budou </w:t>
      </w:r>
      <w:r w:rsidR="002618D4" w:rsidRPr="005E48A7">
        <w:rPr>
          <w:rFonts w:asciiTheme="minorHAnsi" w:hAnsiTheme="minorHAnsi" w:cstheme="minorHAnsi"/>
          <w:sz w:val="22"/>
          <w:szCs w:val="22"/>
        </w:rPr>
        <w:t xml:space="preserve">Faktury </w:t>
      </w:r>
      <w:r w:rsidRPr="005E48A7">
        <w:rPr>
          <w:rFonts w:asciiTheme="minorHAnsi" w:hAnsiTheme="minorHAnsi" w:cstheme="minorHAnsi"/>
          <w:sz w:val="22"/>
          <w:szCs w:val="22"/>
        </w:rPr>
        <w:t xml:space="preserve">vystaveny dle vzoru </w:t>
      </w:r>
      <w:r w:rsidR="002618D4" w:rsidRPr="005E48A7">
        <w:rPr>
          <w:rFonts w:asciiTheme="minorHAnsi" w:hAnsiTheme="minorHAnsi" w:cstheme="minorHAnsi"/>
          <w:sz w:val="22"/>
          <w:szCs w:val="22"/>
        </w:rPr>
        <w:t xml:space="preserve">specifikovaného ve Směrnici </w:t>
      </w:r>
      <w:r w:rsidRPr="005E48A7">
        <w:rPr>
          <w:rFonts w:asciiTheme="minorHAnsi" w:hAnsiTheme="minorHAnsi" w:cstheme="minorHAnsi"/>
          <w:sz w:val="22"/>
          <w:szCs w:val="22"/>
        </w:rPr>
        <w:t>SŽDC č.</w:t>
      </w:r>
      <w:r w:rsidR="002618D4" w:rsidRPr="005E48A7">
        <w:rPr>
          <w:rFonts w:asciiTheme="minorHAnsi" w:hAnsiTheme="minorHAnsi" w:cstheme="minorHAnsi"/>
          <w:sz w:val="22"/>
          <w:szCs w:val="22"/>
        </w:rPr>
        <w:t xml:space="preserve"> </w:t>
      </w:r>
      <w:r w:rsidRPr="005E48A7">
        <w:rPr>
          <w:rFonts w:asciiTheme="minorHAnsi" w:hAnsiTheme="minorHAnsi" w:cstheme="minorHAnsi"/>
          <w:sz w:val="22"/>
          <w:szCs w:val="22"/>
        </w:rPr>
        <w:t>43 v platném znění,</w:t>
      </w:r>
      <w:r w:rsidR="00FC5A43" w:rsidRPr="005E48A7">
        <w:rPr>
          <w:rFonts w:asciiTheme="minorHAnsi" w:hAnsiTheme="minorHAnsi" w:cstheme="minorHAnsi"/>
          <w:sz w:val="22"/>
          <w:szCs w:val="22"/>
        </w:rPr>
        <w:t xml:space="preserve"> </w:t>
      </w:r>
      <w:r w:rsidRPr="005E48A7">
        <w:rPr>
          <w:rFonts w:asciiTheme="minorHAnsi" w:hAnsiTheme="minorHAnsi" w:cstheme="minorHAnsi"/>
          <w:sz w:val="22"/>
          <w:szCs w:val="22"/>
        </w:rPr>
        <w:t xml:space="preserve">který Objednatel </w:t>
      </w:r>
      <w:r w:rsidR="003A7508" w:rsidRPr="005E48A7">
        <w:rPr>
          <w:rFonts w:asciiTheme="minorHAnsi" w:hAnsiTheme="minorHAnsi" w:cstheme="minorHAnsi"/>
          <w:sz w:val="22"/>
          <w:szCs w:val="22"/>
        </w:rPr>
        <w:t xml:space="preserve">č. </w:t>
      </w:r>
      <w:r w:rsidR="00A3135E" w:rsidRPr="005E48A7">
        <w:rPr>
          <w:rFonts w:asciiTheme="minorHAnsi" w:hAnsiTheme="minorHAnsi" w:cstheme="minorHAnsi"/>
          <w:sz w:val="22"/>
          <w:szCs w:val="22"/>
        </w:rPr>
        <w:t xml:space="preserve">1 </w:t>
      </w:r>
      <w:r w:rsidRPr="005E48A7">
        <w:rPr>
          <w:rFonts w:asciiTheme="minorHAnsi" w:hAnsiTheme="minorHAnsi" w:cstheme="minorHAnsi"/>
          <w:sz w:val="22"/>
          <w:szCs w:val="22"/>
        </w:rPr>
        <w:t>zašle Zhotoviteli v elektronické podobě.</w:t>
      </w:r>
    </w:p>
    <w:p w14:paraId="5F4D4CC4" w14:textId="762D8A25" w:rsidR="00FF2C84" w:rsidRPr="005E48A7" w:rsidRDefault="00FF2C84" w:rsidP="00FF2C84">
      <w:pPr>
        <w:pStyle w:val="Plnab0"/>
      </w:pPr>
      <w:r w:rsidRPr="005E48A7">
        <w:t>Stavba se dělí na části. Část s názvem „Místní komunikace a technická infrastruktura“, je předmětem smlouvy o spolupráci uzavřené mezi oběma Objednateli. Předmětná část stavby zahrnuje, Dělení investic pro předmětné PS/SO dle financujícího Objednatele</w:t>
      </w:r>
      <w:r w:rsidR="009A34D3" w:rsidRPr="005E48A7">
        <w:t>, viz Příloha č. 6 Smlouvy</w:t>
      </w:r>
      <w:r w:rsidRPr="005E48A7">
        <w:t>:</w:t>
      </w:r>
    </w:p>
    <w:p w14:paraId="3386D964" w14:textId="77777777" w:rsidR="00FF2C84" w:rsidRPr="005E48A7" w:rsidRDefault="00FF2C84" w:rsidP="00FF2C84">
      <w:pPr>
        <w:pStyle w:val="Plnab0"/>
      </w:pPr>
      <w:r w:rsidRPr="005E48A7">
        <w:t>-</w:t>
      </w:r>
      <w:r w:rsidRPr="005E48A7">
        <w:tab/>
        <w:t>objekty hrazené Objednatelem č. 1,</w:t>
      </w:r>
    </w:p>
    <w:p w14:paraId="574E912A" w14:textId="77777777" w:rsidR="00FF2C84" w:rsidRPr="005E48A7" w:rsidRDefault="00FF2C84" w:rsidP="00FF2C84">
      <w:pPr>
        <w:pStyle w:val="Plnab0"/>
      </w:pPr>
      <w:r w:rsidRPr="005E48A7">
        <w:t>-</w:t>
      </w:r>
      <w:r w:rsidRPr="005E48A7">
        <w:tab/>
        <w:t>objekty hrazené Objednatelem č. 2,</w:t>
      </w:r>
    </w:p>
    <w:p w14:paraId="7C23EF2A" w14:textId="77777777" w:rsidR="00FF2C84" w:rsidRPr="005E48A7" w:rsidRDefault="00FF2C84" w:rsidP="00FF2C84">
      <w:pPr>
        <w:pStyle w:val="Plnab0"/>
      </w:pPr>
      <w:r w:rsidRPr="005E48A7">
        <w:t>-</w:t>
      </w:r>
      <w:r w:rsidRPr="005E48A7">
        <w:tab/>
        <w:t>objekty hrazené společně Objednatelem č. 1 a Objednatelem č. 2 poměrnou částí dle výše investičních nákladů na této části stavby</w:t>
      </w:r>
    </w:p>
    <w:p w14:paraId="099B2894" w14:textId="77777777" w:rsidR="00FF2C84" w:rsidRPr="005E48A7" w:rsidRDefault="00FF2C84" w:rsidP="00FF2C84">
      <w:pPr>
        <w:pStyle w:val="Plnab0"/>
      </w:pPr>
      <w:r w:rsidRPr="005E48A7">
        <w:t>Uvedené části stavby nelze realizovat samostatně, nýbrž pouze jako celek.</w:t>
      </w:r>
    </w:p>
    <w:p w14:paraId="2070753B" w14:textId="77777777" w:rsidR="00FF2C84" w:rsidRPr="005E48A7" w:rsidRDefault="00FF2C84" w:rsidP="00FF2C84">
      <w:pPr>
        <w:pStyle w:val="Plnab0"/>
      </w:pPr>
      <w:r w:rsidRPr="005E48A7">
        <w:t>Každý z obou Objednatelů bude samostatně financovat SO a PS, náklady bude hradit na základě samostatných a oddělených faktur vystavovaných Zhotovitelem stavby pro každého Objednatele zvlášť, a to v souladu s rozdělením dle Přílohy č. 6 Smlouvy. Stejným způsobem bude řešena i fakturace podílů u společně hrazených objektů.</w:t>
      </w:r>
    </w:p>
    <w:p w14:paraId="3E8DC1B7" w14:textId="6DE8A718" w:rsidR="00FF2C84" w:rsidRPr="005E48A7" w:rsidRDefault="00FF2C84" w:rsidP="00D31020">
      <w:pPr>
        <w:jc w:val="both"/>
        <w:rPr>
          <w:rFonts w:asciiTheme="minorHAnsi" w:hAnsiTheme="minorHAnsi" w:cstheme="minorHAnsi"/>
          <w:sz w:val="22"/>
          <w:szCs w:val="22"/>
        </w:rPr>
      </w:pPr>
      <w:r w:rsidRPr="005E48A7">
        <w:rPr>
          <w:rFonts w:asciiTheme="minorHAnsi" w:hAnsiTheme="minorHAnsi" w:cstheme="minorHAnsi"/>
          <w:sz w:val="22"/>
          <w:szCs w:val="22"/>
        </w:rPr>
        <w:t>Faktury pro Objednatele č.</w:t>
      </w:r>
      <w:r w:rsidR="00C03E75" w:rsidRPr="005E48A7">
        <w:rPr>
          <w:rFonts w:asciiTheme="minorHAnsi" w:hAnsiTheme="minorHAnsi" w:cstheme="minorHAnsi"/>
          <w:sz w:val="22"/>
          <w:szCs w:val="22"/>
        </w:rPr>
        <w:t xml:space="preserve"> </w:t>
      </w:r>
      <w:r w:rsidRPr="005E48A7">
        <w:rPr>
          <w:rFonts w:asciiTheme="minorHAnsi" w:hAnsiTheme="minorHAnsi" w:cstheme="minorHAnsi"/>
          <w:sz w:val="22"/>
          <w:szCs w:val="22"/>
        </w:rPr>
        <w:t>1 budou vystaveny na</w:t>
      </w:r>
      <w:r w:rsidR="00D31020" w:rsidRPr="005E48A7">
        <w:rPr>
          <w:rFonts w:asciiTheme="minorHAnsi" w:hAnsiTheme="minorHAnsi" w:cstheme="minorHAnsi"/>
          <w:sz w:val="22"/>
          <w:szCs w:val="22"/>
        </w:rPr>
        <w:t>:</w:t>
      </w:r>
      <w:r w:rsidRPr="005E48A7">
        <w:rPr>
          <w:rFonts w:asciiTheme="minorHAnsi" w:hAnsiTheme="minorHAnsi" w:cstheme="minorHAnsi"/>
          <w:sz w:val="22"/>
          <w:szCs w:val="22"/>
        </w:rPr>
        <w:t xml:space="preserve"> </w:t>
      </w:r>
      <w:r w:rsidR="00D31020" w:rsidRPr="005E48A7">
        <w:rPr>
          <w:rFonts w:asciiTheme="minorHAnsi" w:hAnsiTheme="minorHAnsi" w:cstheme="minorHAnsi"/>
          <w:sz w:val="22"/>
          <w:szCs w:val="22"/>
        </w:rPr>
        <w:t>Správa železniční dopravní cesty, státní organizace,</w:t>
      </w:r>
      <w:r w:rsidR="00D31020" w:rsidRPr="002E557B">
        <w:t xml:space="preserve"> </w:t>
      </w:r>
      <w:r w:rsidR="00D31020" w:rsidRPr="005E48A7">
        <w:rPr>
          <w:rFonts w:asciiTheme="minorHAnsi" w:hAnsiTheme="minorHAnsi" w:cstheme="minorHAnsi"/>
          <w:sz w:val="22"/>
          <w:szCs w:val="22"/>
        </w:rPr>
        <w:t>IČO: 70994234 DIČ: CZ70994234, se sídlem: Dlážděná 1003/7, 110 00 Praha 1 - Nové Město, adresa pro doručení faktury: Správa železniční dopravní cesty, státní organizace, Stavební správa západ, Sokolovská 278/1955, 190 00 Praha 9.</w:t>
      </w:r>
    </w:p>
    <w:p w14:paraId="464B5EA7" w14:textId="77777777" w:rsidR="00FF2C84" w:rsidRPr="005E48A7" w:rsidRDefault="00FF2C84" w:rsidP="00D31020">
      <w:pPr>
        <w:jc w:val="both"/>
        <w:rPr>
          <w:rFonts w:asciiTheme="minorHAnsi" w:hAnsiTheme="minorHAnsi" w:cstheme="minorHAnsi"/>
          <w:sz w:val="22"/>
          <w:szCs w:val="22"/>
        </w:rPr>
      </w:pPr>
    </w:p>
    <w:p w14:paraId="17995611" w14:textId="38796383" w:rsidR="00897E0C" w:rsidRPr="005E48A7" w:rsidRDefault="005D40D8" w:rsidP="00D31020">
      <w:pPr>
        <w:jc w:val="both"/>
        <w:rPr>
          <w:rFonts w:asciiTheme="minorHAnsi" w:hAnsiTheme="minorHAnsi" w:cstheme="minorHAnsi"/>
          <w:sz w:val="22"/>
          <w:szCs w:val="22"/>
        </w:rPr>
      </w:pPr>
      <w:r w:rsidRPr="005E48A7">
        <w:rPr>
          <w:rFonts w:asciiTheme="minorHAnsi" w:hAnsiTheme="minorHAnsi" w:cstheme="minorHAnsi"/>
          <w:sz w:val="22"/>
          <w:szCs w:val="22"/>
        </w:rPr>
        <w:lastRenderedPageBreak/>
        <w:t xml:space="preserve"> </w:t>
      </w:r>
      <w:r w:rsidR="00897E0C" w:rsidRPr="005E48A7">
        <w:rPr>
          <w:rFonts w:asciiTheme="minorHAnsi" w:hAnsiTheme="minorHAnsi" w:cstheme="minorHAnsi"/>
          <w:sz w:val="22"/>
          <w:szCs w:val="22"/>
        </w:rPr>
        <w:t>Faktury pro Objednatele č. 2 budou vystaveny na</w:t>
      </w:r>
      <w:r w:rsidR="00D31020" w:rsidRPr="005E48A7">
        <w:rPr>
          <w:rFonts w:asciiTheme="minorHAnsi" w:hAnsiTheme="minorHAnsi" w:cstheme="minorHAnsi"/>
          <w:sz w:val="22"/>
          <w:szCs w:val="22"/>
        </w:rPr>
        <w:t>:</w:t>
      </w:r>
      <w:r w:rsidR="00897E0C" w:rsidRPr="005E48A7">
        <w:rPr>
          <w:rFonts w:asciiTheme="minorHAnsi" w:hAnsiTheme="minorHAnsi" w:cstheme="minorHAnsi"/>
          <w:sz w:val="22"/>
          <w:szCs w:val="22"/>
        </w:rPr>
        <w:t xml:space="preserve"> statutární město Plzeň, IČO: 000 75 370, DIČ CZ00075370, se sídlem nám. Republiky 1/1, Plzeň, PSČ 306 32, adresa pro doručení faktury: Odbor investic MMP, Škroupova 5, 306 32 Plzeň a </w:t>
      </w:r>
      <w:r w:rsidR="00273097" w:rsidRPr="005E48A7">
        <w:rPr>
          <w:rFonts w:asciiTheme="minorHAnsi" w:hAnsiTheme="minorHAnsi" w:cstheme="minorHAnsi"/>
          <w:sz w:val="22"/>
          <w:szCs w:val="22"/>
        </w:rPr>
        <w:t>budou označeny číslem zakázky objednatele 15TUOIN10.</w:t>
      </w:r>
    </w:p>
    <w:p w14:paraId="227D5C67" w14:textId="7C451408" w:rsidR="00A51706" w:rsidRPr="005E48A7" w:rsidRDefault="00A51706">
      <w:pPr>
        <w:pStyle w:val="Plnab0"/>
      </w:pPr>
      <w:r w:rsidRPr="005E48A7">
        <w:t xml:space="preserve">Po dokončení stavby zpracuje Zhotovitel pro oba Objednatele závěrečné vyúčtování stavby, každému Objednateli samostatně dle Přílohy č. </w:t>
      </w:r>
      <w:r w:rsidR="002E557B">
        <w:t>6</w:t>
      </w:r>
      <w:r w:rsidRPr="005E48A7">
        <w:t>.</w:t>
      </w:r>
    </w:p>
    <w:p w14:paraId="108899F1" w14:textId="115F2DD2" w:rsidR="00BC1DB9" w:rsidRPr="002E557B" w:rsidRDefault="005D40D8" w:rsidP="00FF7DD9">
      <w:pPr>
        <w:pStyle w:val="Plnab0"/>
      </w:pPr>
      <w:r w:rsidRPr="002E557B">
        <w:t>Vystavené</w:t>
      </w:r>
      <w:r w:rsidR="005952E1" w:rsidRPr="002E557B">
        <w:t xml:space="preserve"> </w:t>
      </w:r>
      <w:r w:rsidR="002618D4" w:rsidRPr="002E557B">
        <w:t>Faktury</w:t>
      </w:r>
      <w:r w:rsidRPr="002E557B">
        <w:t xml:space="preserve"> se mají za kompletní, obsahují-li </w:t>
      </w:r>
      <w:r w:rsidR="002618D4" w:rsidRPr="002E557B">
        <w:t>kromě náležitostí stanovených Právními předpisy také následující přílohy</w:t>
      </w:r>
      <w:r w:rsidRPr="002E557B">
        <w:t>:</w:t>
      </w:r>
    </w:p>
    <w:p w14:paraId="63867A68" w14:textId="77777777" w:rsidR="005D40D8" w:rsidRPr="002E557B" w:rsidRDefault="005D40D8" w:rsidP="005D40D8">
      <w:pPr>
        <w:pStyle w:val="Odstavecseseznamem"/>
        <w:numPr>
          <w:ilvl w:val="0"/>
          <w:numId w:val="27"/>
        </w:numPr>
        <w:jc w:val="both"/>
        <w:rPr>
          <w:rFonts w:ascii="Calibri" w:hAnsi="Calibri"/>
          <w:sz w:val="22"/>
          <w:szCs w:val="22"/>
        </w:rPr>
      </w:pPr>
      <w:r w:rsidRPr="002E557B">
        <w:rPr>
          <w:rFonts w:ascii="Calibri" w:hAnsi="Calibri"/>
          <w:sz w:val="22"/>
          <w:szCs w:val="22"/>
        </w:rPr>
        <w:t>Soupis zjišťovacích protokolů,</w:t>
      </w:r>
    </w:p>
    <w:p w14:paraId="3912C90A" w14:textId="77777777" w:rsidR="005D40D8" w:rsidRPr="002E557B" w:rsidRDefault="005D40D8" w:rsidP="005D40D8">
      <w:pPr>
        <w:pStyle w:val="Odstavecseseznamem"/>
        <w:numPr>
          <w:ilvl w:val="0"/>
          <w:numId w:val="27"/>
        </w:numPr>
        <w:jc w:val="both"/>
        <w:rPr>
          <w:rFonts w:ascii="Calibri" w:hAnsi="Calibri"/>
          <w:sz w:val="22"/>
          <w:szCs w:val="22"/>
        </w:rPr>
      </w:pPr>
      <w:r w:rsidRPr="002E557B">
        <w:rPr>
          <w:rFonts w:ascii="Calibri" w:hAnsi="Calibri"/>
          <w:sz w:val="22"/>
          <w:szCs w:val="22"/>
        </w:rPr>
        <w:t>Zjišťovací protokoly,</w:t>
      </w:r>
    </w:p>
    <w:p w14:paraId="20B755A2" w14:textId="77777777" w:rsidR="005D40D8" w:rsidRDefault="005D40D8" w:rsidP="005D40D8">
      <w:pPr>
        <w:pStyle w:val="Odstavecseseznamem"/>
        <w:numPr>
          <w:ilvl w:val="0"/>
          <w:numId w:val="27"/>
        </w:numPr>
        <w:jc w:val="both"/>
        <w:rPr>
          <w:rFonts w:ascii="Calibri" w:hAnsi="Calibri"/>
          <w:sz w:val="22"/>
          <w:szCs w:val="22"/>
        </w:rPr>
      </w:pPr>
      <w:r w:rsidRPr="002E557B">
        <w:rPr>
          <w:rFonts w:ascii="Calibri" w:hAnsi="Calibri"/>
          <w:sz w:val="22"/>
          <w:szCs w:val="22"/>
        </w:rPr>
        <w:t xml:space="preserve">Správcem stavby odsouhlasený </w:t>
      </w:r>
      <w:r w:rsidRPr="00C242B7">
        <w:rPr>
          <w:rFonts w:ascii="Calibri" w:hAnsi="Calibri"/>
          <w:sz w:val="22"/>
          <w:szCs w:val="22"/>
        </w:rPr>
        <w:t>soupis provedených prací (bez protokolů o skutečné výměře).</w:t>
      </w:r>
    </w:p>
    <w:p w14:paraId="4AFB4217" w14:textId="77777777" w:rsidR="00897E0C" w:rsidRDefault="00897E0C" w:rsidP="00D31020">
      <w:pPr>
        <w:ind w:left="720"/>
        <w:jc w:val="both"/>
        <w:rPr>
          <w:rFonts w:ascii="Calibri" w:hAnsi="Calibri"/>
          <w:sz w:val="22"/>
          <w:szCs w:val="22"/>
        </w:rPr>
      </w:pPr>
    </w:p>
    <w:p w14:paraId="6A7F4D76" w14:textId="0C8F4B13" w:rsidR="00897E0C" w:rsidRPr="00D31020" w:rsidRDefault="00897E0C" w:rsidP="00D31020">
      <w:pPr>
        <w:jc w:val="both"/>
        <w:rPr>
          <w:rFonts w:ascii="Calibri" w:hAnsi="Calibri"/>
          <w:sz w:val="22"/>
          <w:szCs w:val="22"/>
        </w:rPr>
      </w:pP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1400091C" w:rsidR="0005347C" w:rsidRPr="00C242B7" w:rsidRDefault="00D20A0A" w:rsidP="00417D4D">
      <w:pPr>
        <w:pStyle w:val="Plnab0"/>
        <w:rPr>
          <w:color w:val="00B050"/>
        </w:rPr>
      </w:pPr>
      <w:r w:rsidRPr="00C242B7">
        <w:t>Přístup na Staveniště bude Zhotoviteli umožněn od</w:t>
      </w:r>
      <w:r w:rsidR="00645215">
        <w:t xml:space="preserve"> předání staveniště (předpoklad 10/2017)</w:t>
      </w:r>
      <w:r w:rsidRPr="00CC354E">
        <w:rPr>
          <w:color w:val="FF0000"/>
        </w:rPr>
        <w:t xml:space="preserve"> </w:t>
      </w:r>
      <w:r w:rsidRPr="003E3BAC">
        <w:t>do</w:t>
      </w:r>
      <w:r w:rsidRPr="00CC354E">
        <w:rPr>
          <w:color w:val="FF0000"/>
        </w:rPr>
        <w:t xml:space="preserve"> </w:t>
      </w:r>
      <w:r w:rsidRPr="00C242B7">
        <w:t>posledního dne Doby pro uvedení do provozu</w:t>
      </w:r>
      <w:r w:rsidR="0005347C" w:rsidRPr="00C242B7">
        <w:t>.</w:t>
      </w:r>
      <w:r w:rsidR="007976F0" w:rsidRPr="00C242B7">
        <w:t xml:space="preserve"> </w:t>
      </w: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58AD8364"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íla v platnosti j</w:t>
      </w:r>
      <w:r w:rsidR="00112744">
        <w:t>sou</w:t>
      </w:r>
      <w:r w:rsidRPr="00C242B7">
        <w:t xml:space="preserve"> Objednatel</w:t>
      </w:r>
      <w:r w:rsidR="00112744">
        <w:t xml:space="preserve">é </w:t>
      </w:r>
      <w:r w:rsidR="003A7508">
        <w:t xml:space="preserve"> </w:t>
      </w:r>
      <w:r w:rsidRPr="00C242B7">
        <w:t>oprávněn</w:t>
      </w:r>
      <w:r w:rsidR="00112744">
        <w:t>i</w:t>
      </w:r>
      <w:r w:rsidRPr="00C242B7">
        <w:t xml:space="preserve">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321AD494" w14:textId="2E3D8342" w:rsidR="0029368B" w:rsidRPr="006D2C96" w:rsidRDefault="0029368B" w:rsidP="00417D4D">
      <w:pPr>
        <w:pStyle w:val="Plnab0"/>
        <w:rPr>
          <w:highlight w:val="green"/>
        </w:rPr>
      </w:pPr>
      <w:r w:rsidRPr="006D2C96">
        <w:t xml:space="preserve">Pro provádění Díla jsou stanoveny </w:t>
      </w:r>
      <w:r w:rsidR="002C4F3F" w:rsidRPr="00CC354E">
        <w:t>milníky uvedené v Harmonogramu.</w:t>
      </w:r>
    </w:p>
    <w:p w14:paraId="2760E8F1" w14:textId="703FCDB3" w:rsidR="00B75E6F" w:rsidRPr="00C242B7" w:rsidRDefault="00C34A65" w:rsidP="00417D4D">
      <w:pPr>
        <w:pStyle w:val="Plnab0"/>
        <w:rPr>
          <w:u w:val="single"/>
        </w:rPr>
      </w:pPr>
      <w:r w:rsidRPr="00CC354E">
        <w:rPr>
          <w:color w:val="FF0000"/>
        </w:rPr>
        <w:tab/>
      </w:r>
      <w:r w:rsidRPr="00C242B7">
        <w:tab/>
      </w:r>
      <w:r w:rsidRPr="00C242B7">
        <w:tab/>
      </w:r>
      <w:r w:rsidRPr="00C242B7">
        <w:tab/>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14:paraId="4E8BF565" w14:textId="77777777" w:rsidR="001141A9" w:rsidRPr="00C242B7" w:rsidRDefault="001141A9" w:rsidP="00417D4D">
      <w:pPr>
        <w:pStyle w:val="Plnab0"/>
      </w:pPr>
      <w:r w:rsidRPr="00C242B7">
        <w:t>(pod-článek 8.2, 8.4)</w:t>
      </w:r>
    </w:p>
    <w:p w14:paraId="00E87BED" w14:textId="17D0FA31" w:rsidR="00AD4F4B" w:rsidRPr="006F2421" w:rsidRDefault="001141A9" w:rsidP="00417D4D">
      <w:pPr>
        <w:pStyle w:val="Plnab0"/>
      </w:pPr>
      <w:r w:rsidRPr="006F2421">
        <w:t>Zhotovitel je povinen dokončit celé Dílo</w:t>
      </w:r>
      <w:r w:rsidR="00DB473B" w:rsidRPr="006F2421">
        <w:t xml:space="preserve"> včetně příslušné dokumentace dle pod-článku </w:t>
      </w:r>
      <w:r w:rsidR="00AD4F4B" w:rsidRPr="006F2421">
        <w:t xml:space="preserve">7.9 </w:t>
      </w:r>
      <w:r w:rsidRPr="006F2421">
        <w:t>do</w:t>
      </w:r>
      <w:r w:rsidR="007976F0" w:rsidRPr="006F2421">
        <w:t xml:space="preserve"> </w:t>
      </w:r>
      <w:r w:rsidR="002C4F3F" w:rsidRPr="00CC354E">
        <w:t>29 měsíců</w:t>
      </w:r>
      <w:r w:rsidR="007976F0" w:rsidRPr="006F2421">
        <w:t xml:space="preserve"> o</w:t>
      </w:r>
      <w:r w:rsidRPr="006F2421">
        <w:t>d Data zahájení prací.</w:t>
      </w:r>
    </w:p>
    <w:p w14:paraId="7311B0CA"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14:paraId="08B831C4" w14:textId="77777777" w:rsidR="00FA1344" w:rsidRPr="00C242B7" w:rsidRDefault="00FA1344" w:rsidP="00A31DC6">
      <w:pPr>
        <w:pStyle w:val="Plnab0"/>
      </w:pPr>
      <w:r w:rsidRPr="00C242B7">
        <w:t>(pod-článek 1.1.3.10</w:t>
      </w:r>
      <w:r w:rsidR="00326C33" w:rsidRPr="00C242B7">
        <w:t>, pod-článek 8.2</w:t>
      </w:r>
      <w:r w:rsidRPr="00C242B7">
        <w:t>)</w:t>
      </w:r>
    </w:p>
    <w:p w14:paraId="1D59F3C3" w14:textId="13968885" w:rsidR="00FA1344" w:rsidRPr="00E57CB2" w:rsidRDefault="00FA1344" w:rsidP="00417D4D">
      <w:pPr>
        <w:pStyle w:val="Plnab0"/>
      </w:pPr>
      <w:r w:rsidRPr="00E57CB2">
        <w:t xml:space="preserve">Zhotovitel je povinen dokončit Dílo v rozsahu nezbytném pro účely uvedení Díla do provozu za podmínek stavebního zákona a zákona o drahách nejpozději do </w:t>
      </w:r>
      <w:r w:rsidR="00AD65F3" w:rsidRPr="00E57CB2">
        <w:t>2</w:t>
      </w:r>
      <w:r w:rsidR="006F2421" w:rsidRPr="00E57CB2">
        <w:t>3</w:t>
      </w:r>
      <w:r w:rsidR="00094F45" w:rsidRPr="00E57CB2">
        <w:t xml:space="preserve"> měsíců</w:t>
      </w:r>
      <w:r w:rsidRPr="00E57CB2">
        <w:t xml:space="preserve"> od Data zahájení prací</w:t>
      </w:r>
      <w:r w:rsidR="003E3BAC" w:rsidRPr="00E57CB2">
        <w:t>.</w:t>
      </w: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6DE5F4A1" w:rsidR="00994AC4" w:rsidRPr="00C242B7" w:rsidRDefault="008D4AE3" w:rsidP="00417D4D">
      <w:pPr>
        <w:pStyle w:val="Plnab0"/>
        <w:rPr>
          <w:u w:val="single"/>
        </w:rPr>
      </w:pPr>
      <w:r w:rsidRPr="00C242B7">
        <w:t xml:space="preserve">Zhotovitel nahradí Objednateli </w:t>
      </w:r>
      <w:r w:rsidR="003A7508">
        <w:t xml:space="preserve">č. 1 </w:t>
      </w:r>
      <w:r w:rsidR="00112744">
        <w:t xml:space="preserve">nebo č. 2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8502032" w14:textId="77777777" w:rsidR="0033696E" w:rsidRPr="00B22C03" w:rsidRDefault="0033696E" w:rsidP="00D96825">
      <w:pPr>
        <w:jc w:val="both"/>
        <w:rPr>
          <w:rFonts w:asciiTheme="minorHAnsi" w:hAnsiTheme="minorHAnsi"/>
          <w:sz w:val="22"/>
          <w:szCs w:val="22"/>
          <w:u w:val="single"/>
        </w:rPr>
      </w:pP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4A90AA34" w14:textId="77777777" w:rsidR="0033696E" w:rsidRPr="00B22C03" w:rsidRDefault="0033696E" w:rsidP="0033696E">
      <w:pPr>
        <w:pStyle w:val="F-ZP3iodrka"/>
        <w:numPr>
          <w:ilvl w:val="0"/>
          <w:numId w:val="0"/>
        </w:numPr>
        <w:ind w:left="720"/>
        <w:rPr>
          <w:rFonts w:asciiTheme="minorHAnsi" w:hAnsiTheme="minorHAnsi"/>
          <w:sz w:val="22"/>
          <w:szCs w:val="22"/>
        </w:rPr>
      </w:pPr>
    </w:p>
    <w:p w14:paraId="2ADE6A11" w14:textId="11000D18"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 xml:space="preserve">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w:t>
      </w:r>
      <w:r w:rsidR="009A34D3">
        <w:rPr>
          <w:rFonts w:asciiTheme="minorHAnsi" w:eastAsia="Calibri" w:hAnsiTheme="minorHAnsi"/>
          <w:sz w:val="22"/>
          <w:szCs w:val="22"/>
        </w:rPr>
        <w:t xml:space="preserve">oběma </w:t>
      </w:r>
      <w:r w:rsidRPr="00B22C03">
        <w:rPr>
          <w:rFonts w:asciiTheme="minorHAnsi" w:eastAsia="Calibri" w:hAnsiTheme="minorHAnsi"/>
          <w:sz w:val="22"/>
          <w:szCs w:val="22"/>
        </w:rPr>
        <w:t>Objednatel</w:t>
      </w:r>
      <w:r w:rsidR="009A34D3">
        <w:rPr>
          <w:rFonts w:asciiTheme="minorHAnsi" w:eastAsia="Calibri" w:hAnsiTheme="minorHAnsi"/>
          <w:sz w:val="22"/>
          <w:szCs w:val="22"/>
        </w:rPr>
        <w:t>ům</w:t>
      </w:r>
      <w:r w:rsidRPr="00B22C03">
        <w:rPr>
          <w:rFonts w:asciiTheme="minorHAnsi" w:eastAsia="Calibri" w:hAnsiTheme="minorHAnsi"/>
          <w:sz w:val="22"/>
          <w:szCs w:val="22"/>
        </w:rPr>
        <w:t xml:space="preserve"> záruku za jakost alespoň v této delší době.</w:t>
      </w:r>
    </w:p>
    <w:p w14:paraId="280C3CE6" w14:textId="1F5F4FFC"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V případě, že Objednatel</w:t>
      </w:r>
      <w:r w:rsidR="003A7508">
        <w:rPr>
          <w:rFonts w:asciiTheme="minorHAnsi" w:eastAsia="Calibri" w:hAnsiTheme="minorHAnsi"/>
          <w:sz w:val="22"/>
          <w:szCs w:val="22"/>
        </w:rPr>
        <w:t xml:space="preserve"> č. 1 nebo č. 2</w:t>
      </w:r>
      <w:r w:rsidRPr="00B22C03">
        <w:rPr>
          <w:rFonts w:asciiTheme="minorHAnsi" w:eastAsia="Calibri" w:hAnsiTheme="minorHAnsi"/>
          <w:sz w:val="22"/>
          <w:szCs w:val="22"/>
        </w:rPr>
        <w:t xml:space="preserve">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0B2E53EC" w14:textId="77777777" w:rsidR="0033696E" w:rsidRDefault="0033696E" w:rsidP="00D96825">
      <w:pPr>
        <w:jc w:val="both"/>
        <w:rPr>
          <w:rFonts w:ascii="Calibri" w:hAnsi="Calibri"/>
          <w:sz w:val="22"/>
          <w:szCs w:val="22"/>
          <w:u w:val="single"/>
        </w:rPr>
      </w:pP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Default="007B09BF" w:rsidP="00417D4D">
      <w:pPr>
        <w:pStyle w:val="Plnab0"/>
      </w:pPr>
      <w:r w:rsidRPr="00C242B7">
        <w:t>Podmíněné obnosy poskytnuty nebudou.</w:t>
      </w:r>
    </w:p>
    <w:p w14:paraId="25A1CB85" w14:textId="77777777" w:rsidR="00531DC8" w:rsidRPr="00C242B7" w:rsidRDefault="00531DC8" w:rsidP="00417D4D">
      <w:pPr>
        <w:pStyle w:val="Plnab0"/>
      </w:pPr>
    </w:p>
    <w:p w14:paraId="621C4615" w14:textId="7C7BD3EC" w:rsidR="007B09BF" w:rsidRPr="00C242B7"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nákladů</w:t>
      </w:r>
      <w:r w:rsidRPr="00C242B7">
        <w:rPr>
          <w:rFonts w:ascii="Calibri" w:hAnsi="Calibri"/>
          <w:sz w:val="22"/>
          <w:szCs w:val="22"/>
          <w:u w:val="single"/>
        </w:rPr>
        <w:t xml:space="preserve"> </w:t>
      </w:r>
    </w:p>
    <w:p w14:paraId="71B978C8" w14:textId="601AF629" w:rsidR="007B09BF" w:rsidRPr="00C242B7" w:rsidRDefault="007B09BF" w:rsidP="00417D4D">
      <w:pPr>
        <w:pStyle w:val="Plnab0"/>
      </w:pPr>
      <w:r w:rsidRPr="00C242B7">
        <w:t>(pod-článek 13.8)</w:t>
      </w:r>
    </w:p>
    <w:p w14:paraId="735B72BC" w14:textId="3C18342E" w:rsidR="00262A6A" w:rsidRPr="006D2C96" w:rsidRDefault="00262A6A" w:rsidP="00417D4D">
      <w:pPr>
        <w:pStyle w:val="Plnab0"/>
      </w:pPr>
      <w:r w:rsidRPr="006D2C96">
        <w:t>Úpravy cen v důsledku změn nákladů nejsou povoleny</w:t>
      </w:r>
      <w:r w:rsidR="003E3BAC" w:rsidRPr="00CC354E">
        <w:t>.</w:t>
      </w:r>
    </w:p>
    <w:p w14:paraId="1CA2A28E" w14:textId="544AA56D" w:rsidR="00ED0640" w:rsidRPr="006D2C96" w:rsidRDefault="00B253E8" w:rsidP="00D96825">
      <w:pPr>
        <w:jc w:val="both"/>
        <w:rPr>
          <w:rFonts w:ascii="Calibri" w:hAnsi="Calibri"/>
          <w:sz w:val="22"/>
          <w:szCs w:val="22"/>
        </w:rPr>
      </w:pPr>
      <w:r w:rsidRPr="006D2C96">
        <w:rPr>
          <w:rFonts w:ascii="Calibri" w:hAnsi="Calibri"/>
          <w:sz w:val="22"/>
          <w:szCs w:val="22"/>
          <w:u w:val="single"/>
        </w:rPr>
        <w:t xml:space="preserve">Technologické zařízení a materiály určené pro dílo  </w:t>
      </w:r>
      <w:r w:rsidRPr="006D2C96">
        <w:rPr>
          <w:rFonts w:ascii="Calibri" w:hAnsi="Calibri"/>
          <w:sz w:val="22"/>
          <w:szCs w:val="22"/>
        </w:rPr>
        <w:t xml:space="preserve">    </w:t>
      </w:r>
    </w:p>
    <w:p w14:paraId="05899B31" w14:textId="77777777" w:rsidR="006D2C96" w:rsidRPr="00CC354E" w:rsidRDefault="00BE319A" w:rsidP="00D96825">
      <w:pPr>
        <w:jc w:val="both"/>
        <w:rPr>
          <w:rFonts w:ascii="Calibri" w:hAnsi="Calibri"/>
          <w:sz w:val="22"/>
          <w:szCs w:val="22"/>
        </w:rPr>
      </w:pPr>
      <w:r w:rsidRPr="006D2C96">
        <w:rPr>
          <w:rFonts w:ascii="Calibri" w:hAnsi="Calibri"/>
          <w:i/>
          <w:sz w:val="22"/>
          <w:szCs w:val="22"/>
        </w:rPr>
        <w:t>V případě, že platí pod-</w:t>
      </w:r>
      <w:r w:rsidR="00ED0640" w:rsidRPr="006D2C96">
        <w:rPr>
          <w:rFonts w:ascii="Calibri" w:hAnsi="Calibri"/>
          <w:i/>
          <w:sz w:val="22"/>
          <w:szCs w:val="22"/>
        </w:rPr>
        <w:t>článek 14.5</w:t>
      </w:r>
      <w:r w:rsidR="00ED0640" w:rsidRPr="006D2C96">
        <w:rPr>
          <w:rFonts w:ascii="Calibri" w:hAnsi="Calibri"/>
          <w:sz w:val="22"/>
          <w:szCs w:val="22"/>
        </w:rPr>
        <w:t xml:space="preserve"> </w:t>
      </w:r>
    </w:p>
    <w:p w14:paraId="02B44DDD" w14:textId="75A07F22" w:rsidR="006D2C96" w:rsidRPr="00CC354E" w:rsidRDefault="006D2C96" w:rsidP="00D96825">
      <w:pPr>
        <w:jc w:val="both"/>
        <w:rPr>
          <w:rFonts w:ascii="Calibri" w:hAnsi="Calibri"/>
          <w:sz w:val="22"/>
          <w:szCs w:val="22"/>
        </w:rPr>
      </w:pPr>
      <w:r w:rsidRPr="00CC354E">
        <w:rPr>
          <w:rFonts w:ascii="Calibri" w:hAnsi="Calibri"/>
          <w:sz w:val="22"/>
          <w:szCs w:val="22"/>
        </w:rPr>
        <w:t>Tento pod-článek se nepoužije.</w:t>
      </w:r>
    </w:p>
    <w:p w14:paraId="5A1BBFF8" w14:textId="77777777" w:rsidR="006D2C96" w:rsidRDefault="006D2C96" w:rsidP="00D96825">
      <w:pPr>
        <w:jc w:val="both"/>
        <w:rPr>
          <w:rFonts w:ascii="Calibri" w:hAnsi="Calibri"/>
          <w:color w:val="FF0000"/>
          <w:sz w:val="22"/>
          <w:szCs w:val="22"/>
        </w:rPr>
      </w:pP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4A688662" w:rsidR="002656A4" w:rsidRPr="00C242B7" w:rsidRDefault="002656A4" w:rsidP="00417D4D">
      <w:pPr>
        <w:pStyle w:val="Plnab0"/>
      </w:pPr>
      <w:r w:rsidRPr="00C242B7">
        <w:t xml:space="preserve">Objednatel </w:t>
      </w:r>
      <w:r w:rsidR="003A7508">
        <w:t xml:space="preserve">č. 1 nebo č. 2 </w:t>
      </w:r>
      <w:r w:rsidRPr="00C242B7">
        <w:t xml:space="preserve">může v případě porušení některé povinnosti dle </w:t>
      </w:r>
      <w:r w:rsidR="00B87541" w:rsidRPr="00C242B7">
        <w:t xml:space="preserve">pod-odstavce </w:t>
      </w:r>
      <w:r w:rsidRPr="00C242B7">
        <w:t>(a) až (d)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6D2C96" w:rsidRDefault="005B0520" w:rsidP="005B0520">
      <w:pPr>
        <w:jc w:val="both"/>
        <w:rPr>
          <w:rFonts w:ascii="Calibri" w:hAnsi="Calibri"/>
          <w:sz w:val="22"/>
          <w:szCs w:val="22"/>
          <w:u w:val="single"/>
        </w:rPr>
      </w:pPr>
      <w:r w:rsidRPr="006D2C96">
        <w:rPr>
          <w:rFonts w:ascii="Calibri" w:hAnsi="Calibri"/>
          <w:sz w:val="22"/>
          <w:szCs w:val="22"/>
          <w:u w:val="single"/>
        </w:rPr>
        <w:t>Minimální částka Potvrzení průběžné platby</w:t>
      </w:r>
    </w:p>
    <w:p w14:paraId="6628820D" w14:textId="77777777" w:rsidR="005B0520" w:rsidRPr="006D2C96" w:rsidRDefault="005B0520" w:rsidP="00417D4D">
      <w:pPr>
        <w:pStyle w:val="Plnab0"/>
      </w:pPr>
      <w:r w:rsidRPr="006D2C96">
        <w:t>(pod-článek 14.6)</w:t>
      </w:r>
    </w:p>
    <w:p w14:paraId="3B122642" w14:textId="33906C26" w:rsidR="005B0520" w:rsidRPr="006D2C96" w:rsidRDefault="005B0520" w:rsidP="00417D4D">
      <w:pPr>
        <w:pStyle w:val="Plnab0"/>
      </w:pPr>
      <w:r w:rsidRPr="006D2C96">
        <w:t xml:space="preserve">Minimální částka Potvrzení průběžné platby není stanovena.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4A02FCBA" w:rsidR="00576087" w:rsidRPr="00C242B7" w:rsidRDefault="00374311" w:rsidP="00417D4D">
      <w:pPr>
        <w:pStyle w:val="Plnab0"/>
      </w:pPr>
      <w:r w:rsidRPr="00C242B7">
        <w:t xml:space="preserve">Zhotovitel předloží </w:t>
      </w:r>
      <w:r w:rsidR="00453616" w:rsidRPr="00C242B7">
        <w:t xml:space="preserve">a poskytne </w:t>
      </w:r>
      <w:r w:rsidR="00F652F6">
        <w:t xml:space="preserve">oběma </w:t>
      </w:r>
      <w:r w:rsidR="00453616" w:rsidRPr="00C242B7">
        <w:t>Objednatel</w:t>
      </w:r>
      <w:r w:rsidR="00F652F6">
        <w:t>ům</w:t>
      </w:r>
      <w:r w:rsidR="00453616" w:rsidRPr="00C242B7">
        <w:t xml:space="preserve"> </w:t>
      </w:r>
      <w:r w:rsidRPr="00C242B7">
        <w:t>v dále uvedených lhůtách:</w:t>
      </w:r>
    </w:p>
    <w:p w14:paraId="05959C88" w14:textId="2A7307C7"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to </w:t>
      </w:r>
      <w:r w:rsidR="00B12ADB" w:rsidRPr="00C242B7">
        <w:t xml:space="preserve"> </w:t>
      </w:r>
      <w:r w:rsidRPr="00C242B7">
        <w:t>do</w:t>
      </w:r>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725AE92" w14:textId="77777777" w:rsidR="006809E8" w:rsidRPr="00C242B7" w:rsidRDefault="006809E8" w:rsidP="00417D4D">
      <w:pPr>
        <w:pStyle w:val="Plnab0"/>
      </w:pPr>
      <w:r w:rsidRPr="00C242B7">
        <w:t>Rozhodování sporů je upraveno dle varianty B</w:t>
      </w:r>
      <w:r w:rsidR="00661BDE" w:rsidRPr="00C242B7">
        <w:t>.</w:t>
      </w:r>
    </w:p>
    <w:p w14:paraId="3BA6D59B" w14:textId="4691C060" w:rsidR="006809E8" w:rsidRPr="00CC354E" w:rsidRDefault="006809E8" w:rsidP="00417D4D">
      <w:pPr>
        <w:pStyle w:val="Plnab0"/>
        <w:rPr>
          <w:strike/>
        </w:rPr>
      </w:pPr>
      <w:r w:rsidRPr="00CC354E">
        <w:rPr>
          <w:strike/>
        </w:rPr>
        <w:t xml:space="preserve">           </w:t>
      </w:r>
    </w:p>
    <w:p w14:paraId="5A4838BB" w14:textId="497682E5" w:rsidR="00F134B1" w:rsidRPr="00C242B7" w:rsidRDefault="002841A7" w:rsidP="00417D4D">
      <w:pPr>
        <w:pStyle w:val="Plnab0"/>
      </w:pPr>
      <w:r w:rsidRPr="00012DE4">
        <w:rPr>
          <w:u w:val="single"/>
        </w:rPr>
        <w:t>Definice sekcí</w:t>
      </w:r>
    </w:p>
    <w:p w14:paraId="614ECED6" w14:textId="657BF086" w:rsidR="006F4BFC" w:rsidRDefault="006F4BFC" w:rsidP="00417D4D">
      <w:pPr>
        <w:pStyle w:val="Plnab0"/>
      </w:pPr>
      <w:r>
        <w:t>Jednotlivé sekce mohou být tvořeny pouze jednotlivými SO nebo PS a nikoli jinými částmi Díla, nevyplývá-li ze Zvláštních technických podmínek jiné členění Díla.</w:t>
      </w:r>
    </w:p>
    <w:p w14:paraId="66F5EFCE" w14:textId="070EFD4B" w:rsidR="00DF7057" w:rsidRPr="00C242B7" w:rsidRDefault="008411D2" w:rsidP="00417D4D">
      <w:pPr>
        <w:pStyle w:val="Plnab0"/>
      </w:pPr>
      <w:r w:rsidRPr="00C242B7">
        <w:t>Specifikace jednotlivých Sekcí</w:t>
      </w:r>
      <w:r w:rsidR="00DF7057" w:rsidRPr="00C242B7">
        <w:t>:</w:t>
      </w:r>
      <w:r w:rsidRPr="00C242B7">
        <w:t xml:space="preserve"> </w:t>
      </w:r>
    </w:p>
    <w:p w14:paraId="6B678248" w14:textId="77777777" w:rsidR="00957E45" w:rsidRPr="00C242B7" w:rsidRDefault="00DF7057" w:rsidP="00417D4D">
      <w:pPr>
        <w:pStyle w:val="Plnab0"/>
      </w:pPr>
      <w:r w:rsidRPr="00C242B7">
        <w:rPr>
          <w:highlight w:val="yellow"/>
        </w:rPr>
        <w:t>VLOŽÍ ZHOTOVITEL</w:t>
      </w:r>
    </w:p>
    <w:p w14:paraId="22E338B6" w14:textId="56778DB5" w:rsidR="00957E45" w:rsidRPr="00C242B7" w:rsidRDefault="00957E45" w:rsidP="00FC5A43">
      <w:pPr>
        <w:jc w:val="both"/>
        <w:rPr>
          <w:rFonts w:ascii="Calibri" w:hAnsi="Calibri"/>
          <w:sz w:val="22"/>
          <w:szCs w:val="22"/>
        </w:rPr>
      </w:pPr>
      <w:r w:rsidRPr="00C242B7">
        <w:rPr>
          <w:rFonts w:ascii="Calibri" w:hAnsi="Calibri"/>
          <w:sz w:val="22"/>
          <w:szCs w:val="22"/>
        </w:rPr>
        <w:t xml:space="preserve">Popis                                                                                  Doba pro dokončení    </w:t>
      </w:r>
    </w:p>
    <w:p w14:paraId="7EA0EFD6" w14:textId="426CE888" w:rsidR="00957E45" w:rsidRPr="00C242B7" w:rsidRDefault="00957E45" w:rsidP="00FC5A43">
      <w:pPr>
        <w:jc w:val="both"/>
        <w:rPr>
          <w:rFonts w:ascii="Calibri" w:hAnsi="Calibri"/>
          <w:sz w:val="22"/>
          <w:szCs w:val="22"/>
        </w:rPr>
      </w:pPr>
      <w:r w:rsidRPr="00C242B7">
        <w:rPr>
          <w:rFonts w:ascii="Calibri" w:hAnsi="Calibri"/>
          <w:sz w:val="22"/>
          <w:szCs w:val="22"/>
        </w:rPr>
        <w:t>______________________________                               ____________________________</w:t>
      </w:r>
    </w:p>
    <w:p w14:paraId="1BEE48DC" w14:textId="2EEA6F24" w:rsidR="00957E45" w:rsidRPr="00C242B7" w:rsidRDefault="00957E45" w:rsidP="00FC5A43">
      <w:pPr>
        <w:jc w:val="both"/>
        <w:rPr>
          <w:rFonts w:ascii="Calibri" w:hAnsi="Calibri"/>
          <w:sz w:val="22"/>
          <w:szCs w:val="22"/>
        </w:rPr>
      </w:pPr>
      <w:r w:rsidRPr="00C242B7">
        <w:rPr>
          <w:rFonts w:ascii="Calibri" w:hAnsi="Calibri"/>
          <w:sz w:val="22"/>
          <w:szCs w:val="22"/>
        </w:rPr>
        <w:t>______________________________                              _____________________________</w:t>
      </w:r>
    </w:p>
    <w:p w14:paraId="72B68D1E" w14:textId="0C874FC2" w:rsidR="00957E45" w:rsidRPr="00C242B7" w:rsidRDefault="00957E45" w:rsidP="00FC5A43">
      <w:pPr>
        <w:jc w:val="both"/>
        <w:rPr>
          <w:rFonts w:ascii="Calibri" w:hAnsi="Calibri"/>
          <w:sz w:val="22"/>
          <w:szCs w:val="22"/>
        </w:rPr>
      </w:pPr>
      <w:r w:rsidRPr="00C242B7">
        <w:rPr>
          <w:rFonts w:ascii="Calibri" w:hAnsi="Calibri"/>
          <w:sz w:val="22"/>
          <w:szCs w:val="22"/>
        </w:rPr>
        <w:t>______________________________                              _____________________________</w:t>
      </w:r>
    </w:p>
    <w:p w14:paraId="26685B85" w14:textId="4103407D" w:rsidR="00FC5A43" w:rsidRPr="00C242B7" w:rsidRDefault="00957E45" w:rsidP="00FC5A43">
      <w:pPr>
        <w:jc w:val="both"/>
        <w:rPr>
          <w:rFonts w:ascii="Calibri" w:hAnsi="Calibri"/>
          <w:sz w:val="22"/>
          <w:szCs w:val="22"/>
        </w:rPr>
      </w:pPr>
      <w:r w:rsidRPr="00C242B7">
        <w:rPr>
          <w:rFonts w:ascii="Calibri" w:hAnsi="Calibri"/>
          <w:sz w:val="22"/>
          <w:szCs w:val="22"/>
        </w:rPr>
        <w:t xml:space="preserve">             </w:t>
      </w:r>
    </w:p>
    <w:p w14:paraId="0C8BCD7F" w14:textId="77777777" w:rsidR="00BD4260" w:rsidRPr="00C242B7" w:rsidRDefault="00D86846" w:rsidP="00D96825">
      <w:pPr>
        <w:jc w:val="both"/>
        <w:rPr>
          <w:rFonts w:ascii="Calibri" w:hAnsi="Calibri"/>
          <w:sz w:val="22"/>
          <w:szCs w:val="22"/>
        </w:rPr>
      </w:pPr>
      <w:r w:rsidRPr="00C242B7">
        <w:rPr>
          <w:rFonts w:ascii="Calibri" w:hAnsi="Calibri"/>
          <w:color w:val="00B050"/>
          <w:sz w:val="22"/>
          <w:szCs w:val="22"/>
        </w:rPr>
        <w:t xml:space="preserve">             </w:t>
      </w:r>
    </w:p>
    <w:p w14:paraId="4C8EF603" w14:textId="77777777" w:rsidR="00C63662" w:rsidRPr="00C242B7" w:rsidRDefault="00C63662" w:rsidP="00C63662">
      <w:pPr>
        <w:jc w:val="both"/>
        <w:rPr>
          <w:rFonts w:ascii="Calibri" w:hAnsi="Calibri"/>
          <w:sz w:val="22"/>
          <w:szCs w:val="22"/>
          <w:u w:val="single"/>
        </w:rPr>
      </w:pPr>
      <w:r w:rsidRPr="00C242B7">
        <w:rPr>
          <w:rFonts w:ascii="Calibri" w:hAnsi="Calibri"/>
          <w:sz w:val="22"/>
          <w:szCs w:val="22"/>
          <w:u w:val="single"/>
        </w:rPr>
        <w:t>Smluvní pokuta</w:t>
      </w:r>
    </w:p>
    <w:p w14:paraId="23809EB8" w14:textId="77777777" w:rsidR="00C63662" w:rsidRPr="00C242B7" w:rsidRDefault="00C63662" w:rsidP="00C63662">
      <w:pPr>
        <w:pStyle w:val="Plnab0"/>
      </w:pPr>
      <w:r w:rsidRPr="00C242B7">
        <w:t>(pod-článek 4.27)</w:t>
      </w:r>
    </w:p>
    <w:p w14:paraId="1855B337" w14:textId="77777777" w:rsidR="00C63662" w:rsidRPr="00C242B7" w:rsidRDefault="00C63662" w:rsidP="00C63662">
      <w:pPr>
        <w:pStyle w:val="Plnab0"/>
      </w:pPr>
      <w:r w:rsidRPr="00C242B7">
        <w:t>Výše smluvní pokuty dle jednotlivých ustanovení Smluvních podmínek činí:</w:t>
      </w:r>
    </w:p>
    <w:p w14:paraId="2AC90B91" w14:textId="77777777" w:rsidR="00C63662" w:rsidRPr="00C242B7" w:rsidRDefault="00C63662" w:rsidP="00C63662">
      <w:pPr>
        <w:pStyle w:val="Plnab0"/>
      </w:pPr>
      <w:r w:rsidRPr="00C242B7">
        <w:t>Pod-článek 4.27 (a)</w:t>
      </w:r>
    </w:p>
    <w:p w14:paraId="7DCD7132" w14:textId="77777777" w:rsidR="00C63662" w:rsidRPr="00C242B7" w:rsidRDefault="00C63662" w:rsidP="00C63662">
      <w:pPr>
        <w:pStyle w:val="Plnab0"/>
      </w:pPr>
      <w:r w:rsidRPr="00C242B7">
        <w:t>Zhotovitel je povinen uhradit smluvní pokutu ve výši 1% z nabídkové ceny uvedené v Dopise nabídky za každý takový případ.</w:t>
      </w:r>
    </w:p>
    <w:p w14:paraId="4D7C7BDB" w14:textId="77777777" w:rsidR="00C63662" w:rsidRPr="00C242B7" w:rsidRDefault="00C63662" w:rsidP="00C63662">
      <w:pPr>
        <w:pStyle w:val="Plnab0"/>
      </w:pPr>
      <w:r w:rsidRPr="00C242B7">
        <w:t>Pod-článek 4.27 (b)</w:t>
      </w:r>
    </w:p>
    <w:p w14:paraId="3BA86197" w14:textId="6FA64F72" w:rsidR="00C63662" w:rsidRPr="00C242B7" w:rsidRDefault="00C63662" w:rsidP="00C6366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r w:rsidR="003A7508" w:rsidRPr="00C242B7">
        <w:t>závazn</w:t>
      </w:r>
      <w:r w:rsidR="003A7508">
        <w:t>ý</w:t>
      </w:r>
      <w:r w:rsidR="003A7508" w:rsidRPr="00C242B7">
        <w:t xml:space="preserve"> </w:t>
      </w:r>
      <w:r w:rsidRPr="00C242B7">
        <w:t>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45B4C050" w14:textId="77777777" w:rsidR="00C63662" w:rsidRPr="00C242B7" w:rsidRDefault="00C63662" w:rsidP="00C6366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42428A77" w14:textId="77777777" w:rsidR="00C63662" w:rsidRPr="00C242B7" w:rsidRDefault="00C63662" w:rsidP="00C63662">
      <w:pPr>
        <w:pStyle w:val="Plnab0"/>
      </w:pPr>
      <w:r w:rsidRPr="00C242B7">
        <w:t>Pod-článek 4.27 (c)</w:t>
      </w:r>
    </w:p>
    <w:p w14:paraId="0DC6C310" w14:textId="77777777" w:rsidR="00C63662" w:rsidRPr="00C242B7" w:rsidRDefault="00C63662" w:rsidP="00C63662">
      <w:pPr>
        <w:pStyle w:val="Plnab0"/>
      </w:pPr>
      <w:r w:rsidRPr="00C242B7">
        <w:t>Zhotovitel je povinen uhradit smluvní pokutu ve výši 10 000 Kč</w:t>
      </w:r>
      <w:r w:rsidRPr="00C242B7">
        <w:rPr>
          <w:color w:val="FF0000"/>
        </w:rPr>
        <w:t xml:space="preserve"> </w:t>
      </w:r>
      <w:r w:rsidRPr="00C242B7">
        <w:t>za každé porušení povinnosti.</w:t>
      </w:r>
    </w:p>
    <w:p w14:paraId="1D35E966" w14:textId="77777777" w:rsidR="00C63662" w:rsidRPr="00C242B7" w:rsidRDefault="00C63662" w:rsidP="00C63662">
      <w:pPr>
        <w:pStyle w:val="Plnab0"/>
      </w:pPr>
      <w:r w:rsidRPr="00C242B7">
        <w:t>Pod-článek 4.27 (d)</w:t>
      </w:r>
    </w:p>
    <w:p w14:paraId="3847A474" w14:textId="77777777" w:rsidR="00C63662" w:rsidRPr="00C242B7" w:rsidRDefault="00C63662" w:rsidP="00C63662">
      <w:pPr>
        <w:pStyle w:val="Plnab0"/>
      </w:pPr>
      <w:r w:rsidRPr="00C242B7">
        <w:t xml:space="preserve">Zhotovitel je povinen uhradit smluvní pokutu ve výši 0,1 % z části Smluvní ceny odpovídající příslušné Sekci, s jejímž dokončením je Zhotovitel v prodlení, a to za každý započatý den prodlení. </w:t>
      </w:r>
    </w:p>
    <w:p w14:paraId="2F7CCB09" w14:textId="77777777" w:rsidR="00C63662" w:rsidRDefault="00C63662" w:rsidP="00C63662">
      <w:pPr>
        <w:pStyle w:val="Plnab0"/>
        <w:rPr>
          <w:i/>
        </w:rPr>
      </w:pPr>
      <w:r w:rsidRPr="00C242B7">
        <w:rPr>
          <w:i/>
          <w:highlight w:val="green"/>
        </w:rPr>
        <w:t>Nejsou-li specifikovány Sekce, bude text:</w:t>
      </w:r>
    </w:p>
    <w:p w14:paraId="6185EA64" w14:textId="77777777" w:rsidR="00C63662" w:rsidRPr="00771C14" w:rsidRDefault="00C63662" w:rsidP="00C63662">
      <w:pPr>
        <w:pStyle w:val="Plnab0"/>
        <w:rPr>
          <w:i/>
          <w:color w:val="92D050"/>
        </w:rPr>
      </w:pPr>
      <w:r w:rsidRPr="00771C14">
        <w:rPr>
          <w:i/>
          <w:color w:val="92D050"/>
        </w:rPr>
        <w:t>Zhotovitel je povinen uhradit smluvní pokutu ve výši 0,1 % z části Smluvní ceny odpovídající příslušné</w:t>
      </w:r>
      <w:r>
        <w:rPr>
          <w:i/>
          <w:color w:val="92D050"/>
        </w:rPr>
        <w:t>mu stavebnímu objektu</w:t>
      </w:r>
      <w:r w:rsidRPr="00771C14">
        <w:rPr>
          <w:i/>
          <w:color w:val="92D050"/>
        </w:rPr>
        <w:t xml:space="preserve"> </w:t>
      </w:r>
      <w:r>
        <w:rPr>
          <w:i/>
          <w:color w:val="92D050"/>
        </w:rPr>
        <w:t>nebo provoznímu souboru, s jehož</w:t>
      </w:r>
      <w:r w:rsidRPr="00771C14">
        <w:rPr>
          <w:i/>
          <w:color w:val="92D050"/>
        </w:rPr>
        <w:t xml:space="preserve"> dokončením je Zhotovitel v prodlení, a to za každý započatý den prodlení. </w:t>
      </w:r>
    </w:p>
    <w:p w14:paraId="697DDB29" w14:textId="77777777" w:rsidR="00C63662" w:rsidRPr="00610EE7" w:rsidRDefault="00C63662" w:rsidP="00C63662">
      <w:pPr>
        <w:pStyle w:val="Plnab0"/>
        <w:rPr>
          <w:strike/>
        </w:rPr>
      </w:pPr>
    </w:p>
    <w:p w14:paraId="1C4DB61F" w14:textId="77777777" w:rsidR="00C63662" w:rsidRDefault="00C63662" w:rsidP="00C63662">
      <w:pPr>
        <w:pStyle w:val="Plnab0"/>
      </w:pPr>
      <w:r w:rsidRPr="00C242B7">
        <w:t>Pod-článek 4.27 (e) a pod-článek 8.7</w:t>
      </w:r>
    </w:p>
    <w:p w14:paraId="6C509142" w14:textId="77777777" w:rsidR="00C63662" w:rsidRPr="00C242B7" w:rsidRDefault="00C63662" w:rsidP="00C63662">
      <w:pPr>
        <w:pStyle w:val="Plnab0"/>
      </w:pPr>
      <w:r w:rsidRPr="00C242B7">
        <w:t xml:space="preserve">Zhotovitel je povinen uhradit smluvní pokutu ve výši 0,1 % z části Smluvní ceny odpovídající příslušné Sekci, </w:t>
      </w:r>
      <w:r>
        <w:t>která nemohla být uvedena do provozu</w:t>
      </w:r>
      <w:r w:rsidRPr="00C242B7">
        <w:t xml:space="preserve">, a to za každý započatý den prodlení. </w:t>
      </w:r>
    </w:p>
    <w:p w14:paraId="69E1948C" w14:textId="77777777" w:rsidR="00C63662" w:rsidRDefault="00C63662" w:rsidP="00C63662">
      <w:pPr>
        <w:pStyle w:val="Plnab0"/>
        <w:rPr>
          <w:i/>
        </w:rPr>
      </w:pPr>
      <w:r w:rsidRPr="00C242B7">
        <w:rPr>
          <w:i/>
          <w:highlight w:val="green"/>
        </w:rPr>
        <w:t>Nejsou-li specifikovány Sekce, bude text:</w:t>
      </w:r>
    </w:p>
    <w:p w14:paraId="0E0CBD91" w14:textId="77777777" w:rsidR="00C63662" w:rsidRPr="00771C14" w:rsidRDefault="00C63662" w:rsidP="00C63662">
      <w:pPr>
        <w:pStyle w:val="Plnab0"/>
        <w:rPr>
          <w:i/>
          <w:color w:val="92D050"/>
        </w:rPr>
      </w:pPr>
      <w:r w:rsidRPr="00771C14">
        <w:rPr>
          <w:i/>
          <w:color w:val="92D050"/>
        </w:rPr>
        <w:t>Zhotovitel je povinen uhradit smluvní pokutu ve výši 0,1 % z části Smluvní ceny odpovídající příslušné</w:t>
      </w:r>
      <w:r>
        <w:rPr>
          <w:i/>
          <w:color w:val="92D050"/>
        </w:rPr>
        <w:t>mu stavebnímu objektu</w:t>
      </w:r>
      <w:r w:rsidRPr="00771C14">
        <w:rPr>
          <w:i/>
          <w:color w:val="92D050"/>
        </w:rPr>
        <w:t xml:space="preserve"> </w:t>
      </w:r>
      <w:r>
        <w:rPr>
          <w:i/>
          <w:color w:val="92D050"/>
        </w:rPr>
        <w:t>nebo provoznímu souboru, který nemohl být uveden do provozu</w:t>
      </w:r>
      <w:r w:rsidRPr="00771C14">
        <w:rPr>
          <w:i/>
          <w:color w:val="92D050"/>
        </w:rPr>
        <w:t xml:space="preserve">, a to za každý započatý den prodlení. </w:t>
      </w:r>
    </w:p>
    <w:p w14:paraId="19D11D13" w14:textId="77777777" w:rsidR="00C63662" w:rsidRPr="00C242B7" w:rsidRDefault="00C63662" w:rsidP="00C63662">
      <w:pPr>
        <w:pStyle w:val="Plnab0"/>
      </w:pPr>
    </w:p>
    <w:p w14:paraId="06551AA0" w14:textId="77777777" w:rsidR="00C63662" w:rsidRDefault="00C63662" w:rsidP="00C63662">
      <w:pPr>
        <w:pStyle w:val="Plnab0"/>
      </w:pPr>
      <w:r w:rsidRPr="00C242B7">
        <w:t>Pod-článek 4.27 (f)</w:t>
      </w:r>
    </w:p>
    <w:p w14:paraId="09EB32DC" w14:textId="77777777" w:rsidR="00C63662" w:rsidRPr="00C242B7" w:rsidRDefault="00C63662" w:rsidP="00C63662">
      <w:pPr>
        <w:pStyle w:val="Plnab0"/>
      </w:pPr>
      <w:r w:rsidRPr="00C242B7">
        <w:t>Zhotovitel je povinen uhradit smluvní pokutu ve výši 0,05 % z části Smluvní ceny odpovídající Sekci (nebo Sekcím), které se nedokončená práce, vada nebo poškození týká, a to za každý jednotlivý případ a za každý započatý den prodlení.</w:t>
      </w:r>
    </w:p>
    <w:p w14:paraId="1F0AE762" w14:textId="77777777" w:rsidR="00C63662" w:rsidRPr="00C242B7" w:rsidRDefault="00C63662" w:rsidP="00C63662">
      <w:pPr>
        <w:pStyle w:val="Plnab0"/>
        <w:rPr>
          <w:i/>
        </w:rPr>
      </w:pPr>
      <w:r w:rsidRPr="00C242B7">
        <w:rPr>
          <w:i/>
          <w:highlight w:val="green"/>
        </w:rPr>
        <w:t>Nejsou-li specifikovány Sekce, bude text:</w:t>
      </w:r>
    </w:p>
    <w:p w14:paraId="005B5CB1" w14:textId="25D4BE56" w:rsidR="00C63662" w:rsidRPr="00771C14" w:rsidRDefault="00B00FCB" w:rsidP="00C63662">
      <w:pPr>
        <w:pStyle w:val="Plnab0"/>
        <w:rPr>
          <w:i/>
          <w:color w:val="92D050"/>
        </w:rPr>
      </w:pPr>
      <w:r w:rsidRPr="00B00FCB">
        <w:rPr>
          <w:i/>
          <w:color w:val="92D050"/>
        </w:rPr>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6AC2151E" w14:textId="77777777" w:rsidR="00D44B1A" w:rsidRDefault="00D44B1A" w:rsidP="00C63662">
      <w:pPr>
        <w:pStyle w:val="Plnab0"/>
        <w:rPr>
          <w:ins w:id="1" w:author="Uživatel systému Windows" w:date="2017-06-07T09:40:00Z"/>
        </w:rPr>
      </w:pPr>
    </w:p>
    <w:p w14:paraId="4BFFADB8" w14:textId="77777777" w:rsidR="00C63662" w:rsidRDefault="00C63662" w:rsidP="00C63662">
      <w:pPr>
        <w:pStyle w:val="Plnab0"/>
      </w:pPr>
      <w:r w:rsidRPr="00C242B7">
        <w:t>Pod-článek 4.27 (g)</w:t>
      </w:r>
    </w:p>
    <w:p w14:paraId="2AB84742" w14:textId="77777777" w:rsidR="00C63662" w:rsidRPr="00C242B7" w:rsidRDefault="00C63662" w:rsidP="00C63662">
      <w:pPr>
        <w:pStyle w:val="Plnab0"/>
      </w:pPr>
      <w:r w:rsidRPr="00C242B7">
        <w:t>Zhotovitel je povinen uhradit smluvní pokutu ve výši 0,05 % z nabídkové ceny uvedené v Dopisu nabídky za každý započatý den prodlení.</w:t>
      </w:r>
    </w:p>
    <w:p w14:paraId="7A9287EA" w14:textId="77777777" w:rsidR="00C63662" w:rsidRPr="00441B67" w:rsidRDefault="00C63662" w:rsidP="00C63662">
      <w:pPr>
        <w:pStyle w:val="Plnab0"/>
        <w:rPr>
          <w:color w:val="000000" w:themeColor="text1"/>
        </w:rPr>
      </w:pPr>
    </w:p>
    <w:p w14:paraId="62750D26" w14:textId="77777777" w:rsidR="00C63662" w:rsidRPr="00441B67" w:rsidRDefault="00C63662" w:rsidP="00C63662">
      <w:pPr>
        <w:pStyle w:val="Plnab0"/>
        <w:rPr>
          <w:color w:val="000000" w:themeColor="text1"/>
        </w:rPr>
      </w:pPr>
      <w:r w:rsidRPr="00441B67">
        <w:rPr>
          <w:color w:val="000000" w:themeColor="text1"/>
        </w:rPr>
        <w:t>Pod-článek 4.27 (h)</w:t>
      </w:r>
    </w:p>
    <w:p w14:paraId="3F864F6F"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1EA22CFE" w14:textId="77777777" w:rsidR="00C63662" w:rsidRPr="00441B67" w:rsidRDefault="00C63662" w:rsidP="00C63662">
      <w:pPr>
        <w:pStyle w:val="Plnab0"/>
        <w:rPr>
          <w:color w:val="000000" w:themeColor="text1"/>
        </w:rPr>
      </w:pPr>
    </w:p>
    <w:p w14:paraId="4EA4D3AE" w14:textId="77777777" w:rsidR="00C63662" w:rsidRPr="00441B67" w:rsidRDefault="00C63662" w:rsidP="00C63662">
      <w:pPr>
        <w:pStyle w:val="Plnab0"/>
        <w:rPr>
          <w:color w:val="000000" w:themeColor="text1"/>
        </w:rPr>
      </w:pPr>
      <w:r w:rsidRPr="00441B67">
        <w:rPr>
          <w:color w:val="000000" w:themeColor="text1"/>
        </w:rPr>
        <w:t>Pod-článek 4.27 (i)</w:t>
      </w:r>
    </w:p>
    <w:p w14:paraId="24599806" w14:textId="77777777" w:rsidR="00C63662" w:rsidRPr="00441B67" w:rsidRDefault="00C63662" w:rsidP="00C6366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1C29E18B" w14:textId="77777777" w:rsidR="00C63662" w:rsidRPr="00C242B7" w:rsidRDefault="00C63662" w:rsidP="00C63662">
      <w:pPr>
        <w:pStyle w:val="Plnab0"/>
      </w:pPr>
    </w:p>
    <w:p w14:paraId="0DBE504A" w14:textId="77777777" w:rsidR="00C63662" w:rsidRPr="00441B67" w:rsidRDefault="00C63662" w:rsidP="00C63662">
      <w:pPr>
        <w:pStyle w:val="Plnab0"/>
        <w:rPr>
          <w:color w:val="000000" w:themeColor="text1"/>
        </w:rPr>
      </w:pPr>
      <w:r w:rsidRPr="00441B67">
        <w:rPr>
          <w:color w:val="000000" w:themeColor="text1"/>
        </w:rPr>
        <w:t>Pod-článek 4.27(j)</w:t>
      </w:r>
    </w:p>
    <w:p w14:paraId="591AE299" w14:textId="77777777" w:rsidR="00C63662" w:rsidRPr="00441B67" w:rsidRDefault="00C63662" w:rsidP="00C6366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7773FEDD" w14:textId="77777777" w:rsidR="00C63662" w:rsidRPr="00441B67" w:rsidRDefault="00C63662" w:rsidP="00C63662">
      <w:pPr>
        <w:pStyle w:val="Plnab0"/>
        <w:rPr>
          <w:color w:val="000000" w:themeColor="text1"/>
        </w:rPr>
      </w:pPr>
    </w:p>
    <w:p w14:paraId="38056B15" w14:textId="77777777" w:rsidR="00C63662" w:rsidRPr="00441B67" w:rsidRDefault="00C63662" w:rsidP="00C63662">
      <w:pPr>
        <w:pStyle w:val="Plnab0"/>
        <w:rPr>
          <w:color w:val="000000" w:themeColor="text1"/>
        </w:rPr>
      </w:pPr>
      <w:r w:rsidRPr="00441B67">
        <w:rPr>
          <w:color w:val="000000" w:themeColor="text1"/>
        </w:rPr>
        <w:t>Pod-článek 4.27 (k)</w:t>
      </w:r>
    </w:p>
    <w:p w14:paraId="42E9D5C7"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1FBB0245" w14:textId="77777777" w:rsidR="00C63662" w:rsidRPr="00441B67" w:rsidRDefault="00C63662" w:rsidP="00C63662">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6452D5C6" w14:textId="77777777" w:rsidR="00C63662" w:rsidRPr="00441B67" w:rsidRDefault="00C63662" w:rsidP="00C63662">
      <w:pPr>
        <w:pStyle w:val="Plnab0"/>
        <w:rPr>
          <w:color w:val="000000" w:themeColor="text1"/>
        </w:rPr>
      </w:pPr>
      <w:r w:rsidRPr="00441B67">
        <w:rPr>
          <w:color w:val="000000" w:themeColor="text1"/>
        </w:rPr>
        <w:t>Pod-článek 4.27 (l)</w:t>
      </w:r>
    </w:p>
    <w:p w14:paraId="58DFFC6C"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23E39FDD" w14:textId="77777777" w:rsidR="00C63662" w:rsidRPr="00441B67" w:rsidRDefault="00C63662" w:rsidP="00C63662">
      <w:pPr>
        <w:pStyle w:val="Plnab0"/>
        <w:rPr>
          <w:color w:val="000000" w:themeColor="text1"/>
        </w:rPr>
      </w:pPr>
      <w:r w:rsidRPr="00441B67">
        <w:rPr>
          <w:color w:val="000000" w:themeColor="text1"/>
        </w:rPr>
        <w:t>Pod-článek 4.27 (m)</w:t>
      </w:r>
    </w:p>
    <w:p w14:paraId="6E78B8F3"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285C300D" w14:textId="77777777" w:rsidR="00C63662" w:rsidRPr="00441B67" w:rsidRDefault="00C63662" w:rsidP="00C63662">
      <w:pPr>
        <w:pStyle w:val="Plnab0"/>
        <w:rPr>
          <w:color w:val="000000" w:themeColor="text1"/>
        </w:rPr>
      </w:pPr>
      <w:r w:rsidRPr="00441B67">
        <w:rPr>
          <w:color w:val="000000" w:themeColor="text1"/>
        </w:rPr>
        <w:t>Pod- článek 4.27 (n)</w:t>
      </w:r>
    </w:p>
    <w:p w14:paraId="73AC1A3E"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10 000 Kč za každé zjištění porušení povinnosti.</w:t>
      </w:r>
    </w:p>
    <w:p w14:paraId="2C77AD38" w14:textId="77777777" w:rsidR="00C63662" w:rsidRPr="00441B67" w:rsidRDefault="00C63662" w:rsidP="00C63662">
      <w:pPr>
        <w:pStyle w:val="Plnab0"/>
        <w:rPr>
          <w:color w:val="000000" w:themeColor="text1"/>
        </w:rPr>
      </w:pPr>
      <w:r w:rsidRPr="00441B67">
        <w:rPr>
          <w:color w:val="000000" w:themeColor="text1"/>
        </w:rPr>
        <w:t>Pod-článek 4.27 (o)</w:t>
      </w:r>
    </w:p>
    <w:p w14:paraId="063CF804"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6C036D8B" w14:textId="77777777" w:rsidR="00C63662" w:rsidRPr="00441B67" w:rsidRDefault="00C63662" w:rsidP="00C63662">
      <w:pPr>
        <w:pStyle w:val="Plnab0"/>
        <w:rPr>
          <w:color w:val="000000" w:themeColor="text1"/>
        </w:rPr>
      </w:pPr>
      <w:r w:rsidRPr="00441B67">
        <w:rPr>
          <w:color w:val="000000" w:themeColor="text1"/>
        </w:rPr>
        <w:t>Pod-článek 4.27 (p)</w:t>
      </w:r>
    </w:p>
    <w:p w14:paraId="5A8E6142"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336133F" w14:textId="77777777" w:rsidR="00C63662" w:rsidRPr="00441B67" w:rsidRDefault="00C63662" w:rsidP="00C63662">
      <w:pPr>
        <w:pStyle w:val="Plnab0"/>
        <w:rPr>
          <w:color w:val="000000" w:themeColor="text1"/>
        </w:rPr>
      </w:pPr>
      <w:r w:rsidRPr="00441B67">
        <w:rPr>
          <w:color w:val="000000" w:themeColor="text1"/>
        </w:rPr>
        <w:t xml:space="preserve">Pod-článek 4.27 (q) </w:t>
      </w:r>
    </w:p>
    <w:p w14:paraId="6C8D0B6F"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4FAA1FB3" w14:textId="77777777" w:rsidR="00C63662" w:rsidRDefault="00C63662" w:rsidP="00D96825">
      <w:pPr>
        <w:jc w:val="both"/>
        <w:rPr>
          <w:rFonts w:ascii="Calibri" w:hAnsi="Calibri"/>
          <w:sz w:val="22"/>
          <w:szCs w:val="22"/>
          <w:u w:val="single"/>
        </w:rPr>
      </w:pPr>
    </w:p>
    <w:p w14:paraId="19272955" w14:textId="77777777" w:rsidR="00DB3817" w:rsidRPr="00C242B7" w:rsidRDefault="00DB3817" w:rsidP="00D96825">
      <w:pPr>
        <w:jc w:val="both"/>
        <w:rPr>
          <w:rFonts w:ascii="Calibri" w:hAnsi="Calibri"/>
          <w:sz w:val="22"/>
          <w:szCs w:val="22"/>
          <w:u w:val="single"/>
        </w:rPr>
      </w:pPr>
      <w:r w:rsidRPr="00C242B7">
        <w:rPr>
          <w:rFonts w:ascii="Calibri" w:hAnsi="Calibri"/>
          <w:sz w:val="22"/>
          <w:szCs w:val="22"/>
          <w:u w:val="single"/>
        </w:rPr>
        <w:t>Maximální celková výše smluvních pokut</w:t>
      </w:r>
    </w:p>
    <w:p w14:paraId="0E695A14" w14:textId="3DAA6189" w:rsidR="00D47E75" w:rsidRPr="00C242B7" w:rsidRDefault="00DB3817" w:rsidP="00417D4D">
      <w:pPr>
        <w:pStyle w:val="Plnab0"/>
      </w:pPr>
      <w:r w:rsidRPr="00C242B7">
        <w:t>(pod-článek 4.27)</w:t>
      </w:r>
    </w:p>
    <w:p w14:paraId="7AB16D94" w14:textId="007E904E" w:rsidR="00DB3817" w:rsidRPr="00C242B7" w:rsidRDefault="00200FDA" w:rsidP="00417D4D">
      <w:pPr>
        <w:pStyle w:val="Plnab0"/>
      </w:pPr>
      <w:r w:rsidRPr="00C242B7">
        <w:t xml:space="preserve">Maximální celková výše smluvních pokut uhrazených Zhotovitelem za porušení Smlouvy není omezena. </w:t>
      </w:r>
    </w:p>
    <w:p w14:paraId="2FA5CE87" w14:textId="77777777" w:rsidR="00204F6B" w:rsidRPr="00C242B7" w:rsidRDefault="00D76E0B" w:rsidP="00D96825">
      <w:pPr>
        <w:jc w:val="both"/>
        <w:rPr>
          <w:rFonts w:ascii="Calibri" w:hAnsi="Calibri"/>
          <w:sz w:val="22"/>
          <w:szCs w:val="22"/>
          <w:u w:val="single"/>
        </w:rPr>
      </w:pPr>
      <w:r w:rsidRPr="00C242B7">
        <w:rPr>
          <w:rFonts w:ascii="Calibri" w:hAnsi="Calibri"/>
          <w:sz w:val="22"/>
          <w:szCs w:val="22"/>
          <w:u w:val="single"/>
        </w:rPr>
        <w:t xml:space="preserve">Společná účast dvou a více </w:t>
      </w:r>
      <w:r w:rsidR="008718AF" w:rsidRPr="00C242B7">
        <w:rPr>
          <w:rFonts w:ascii="Calibri" w:hAnsi="Calibri"/>
          <w:sz w:val="22"/>
          <w:szCs w:val="22"/>
          <w:u w:val="single"/>
        </w:rPr>
        <w:t>Z</w:t>
      </w:r>
      <w:r w:rsidRPr="00C242B7">
        <w:rPr>
          <w:rFonts w:ascii="Calibri" w:hAnsi="Calibri"/>
          <w:sz w:val="22"/>
          <w:szCs w:val="22"/>
          <w:u w:val="single"/>
        </w:rPr>
        <w:t>hotovitelů</w:t>
      </w:r>
    </w:p>
    <w:p w14:paraId="06F0DB3A" w14:textId="5A42CD7C" w:rsidR="00B75E6F" w:rsidRPr="00C242B7" w:rsidRDefault="008718AF" w:rsidP="00417D4D">
      <w:pPr>
        <w:pStyle w:val="Plnab0"/>
      </w:pPr>
      <w:r w:rsidRPr="00C242B7">
        <w:t>V případě zhotovování Díla více Zhotoviteli v souladu s</w:t>
      </w:r>
      <w:r w:rsidR="008C2974" w:rsidRPr="00C242B7">
        <w:t xml:space="preserve"> jejich </w:t>
      </w:r>
      <w:r w:rsidRPr="00C242B7">
        <w:t xml:space="preserve">společnou nabídkou nesou odpovědnost </w:t>
      </w:r>
      <w:r w:rsidR="006B3700" w:rsidRPr="00C242B7">
        <w:t>za plnění jejich povinností ze Smlouvy</w:t>
      </w:r>
      <w:r w:rsidRPr="00C242B7">
        <w:t xml:space="preserve"> všichni Zhotovitelé společně a nerozdílně.</w:t>
      </w:r>
      <w:r w:rsidR="008C2974" w:rsidRPr="00C242B7">
        <w:t xml:space="preserve"> Jako vedoucí Zhotovitel je určen </w:t>
      </w:r>
      <w:r w:rsidR="008C2974" w:rsidRPr="00C242B7">
        <w:rPr>
          <w:highlight w:val="yellow"/>
        </w:rPr>
        <w:t>VYPLNÍ ZHOTOVITELÉ</w:t>
      </w:r>
      <w:r w:rsidR="008C2974" w:rsidRPr="00C242B7">
        <w:t xml:space="preserve"> (dále jen Vedoucí zhotovitel)</w:t>
      </w:r>
      <w:r w:rsidR="003A7508">
        <w:t>.</w:t>
      </w:r>
      <w:r w:rsidR="008C2974" w:rsidRPr="00C242B7">
        <w:t xml:space="preserve"> Vedoucí zhotovitel </w:t>
      </w:r>
      <w:r w:rsidR="000A6819" w:rsidRPr="00C242B7">
        <w:t>prohlašuje, že je oprávněn ve věcech Smlouvy zastupovat každého ze Zhotovitelů, jakož</w:t>
      </w:r>
      <w:r w:rsidR="00F65712" w:rsidRPr="00C242B7">
        <w:t xml:space="preserve"> </w:t>
      </w:r>
      <w:r w:rsidR="000A6819" w:rsidRPr="00C242B7">
        <w:t xml:space="preserve">i všechny Zhotovitele společně a je oprávněn rovněž za ně přijímat pokyny a platby </w:t>
      </w:r>
      <w:r w:rsidR="003A7508">
        <w:t xml:space="preserve">obou </w:t>
      </w:r>
      <w:r w:rsidR="000A6819" w:rsidRPr="00C242B7">
        <w:t>Objednatel</w:t>
      </w:r>
      <w:r w:rsidR="003A7508">
        <w:t>ů</w:t>
      </w:r>
      <w:r w:rsidR="008C2974" w:rsidRPr="00C242B7">
        <w:t xml:space="preserve">. </w:t>
      </w:r>
    </w:p>
    <w:p w14:paraId="32120F2B" w14:textId="7A6C6054"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které tvoří Přílohu č.5 Smlouvy o dílo.</w:t>
      </w: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27AEB5BD" w14:textId="5ED0F3DD" w:rsidR="00D229D3" w:rsidRDefault="00D229D3" w:rsidP="00D229D3">
      <w:pPr>
        <w:pStyle w:val="Plnab0"/>
      </w:pPr>
      <w:r>
        <w:t>Objednat</w:t>
      </w:r>
      <w:r w:rsidR="009A34D3">
        <w:t>el</w:t>
      </w:r>
      <w:r w:rsidR="00DB51CD">
        <w:t>é</w:t>
      </w:r>
      <w:r>
        <w:t xml:space="preserve"> a Zhotovitel se dohodli a pro Správce stavby při jednání především podle pod-článku</w:t>
      </w:r>
      <w:r w:rsidR="00E82534">
        <w:t xml:space="preserve"> 3.5 </w:t>
      </w:r>
      <w:r>
        <w:t xml:space="preserve">platí, že ověřování a kvantifikace </w:t>
      </w:r>
      <w:proofErr w:type="spellStart"/>
      <w:r>
        <w:t>claimů</w:t>
      </w:r>
      <w:proofErr w:type="spellEnd"/>
      <w:r>
        <w:t xml:space="preserve"> Zhotovitele se řídí vedle Smlouvy</w:t>
      </w:r>
      <w:r w:rsidR="00E82534">
        <w:t xml:space="preserve"> </w:t>
      </w:r>
      <w:r>
        <w:t xml:space="preserve">v podrobnostech i Metodikou pro ověřování a kvantifikaci finančních nároků uplatněných ze smluvních závazkových vztahů z 15.3.2016, která je dostupná na </w:t>
      </w:r>
      <w:hyperlink r:id="rId9" w:history="1">
        <w:r w:rsidRPr="00584D47">
          <w:rPr>
            <w:rStyle w:val="Hypertextovodkaz"/>
          </w:rPr>
          <w:t>www.sfdi.cz/poskytovani-informaci/metodiky/</w:t>
        </w:r>
      </w:hyperlink>
      <w:r>
        <w:t>.</w:t>
      </w:r>
    </w:p>
    <w:p w14:paraId="16B38C51" w14:textId="77777777" w:rsidR="00D229D3" w:rsidRPr="00C242B7" w:rsidRDefault="00D229D3" w:rsidP="00D229D3">
      <w:pPr>
        <w:pStyle w:val="Plnab0"/>
      </w:pPr>
    </w:p>
    <w:p w14:paraId="2805B53C" w14:textId="77777777" w:rsidR="00C628AE" w:rsidRDefault="00C628AE" w:rsidP="00C628AE">
      <w:pPr>
        <w:pStyle w:val="F-ZP2Odstavec"/>
      </w:pPr>
    </w:p>
    <w:p w14:paraId="681C2BE3" w14:textId="77777777" w:rsidR="00D229D3" w:rsidRPr="00C242B7" w:rsidRDefault="00D229D3">
      <w:pPr>
        <w:pStyle w:val="Plnab0"/>
        <w:rPr>
          <w:strike/>
        </w:rPr>
      </w:pPr>
    </w:p>
    <w:sectPr w:rsidR="00D229D3" w:rsidRPr="00C242B7"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807125" w14:textId="77777777" w:rsidR="00986C16" w:rsidRDefault="00986C16" w:rsidP="00AB4C7F">
      <w:r>
        <w:separator/>
      </w:r>
    </w:p>
  </w:endnote>
  <w:endnote w:type="continuationSeparator" w:id="0">
    <w:p w14:paraId="6FD56EC1" w14:textId="77777777" w:rsidR="00986C16" w:rsidRDefault="00986C16" w:rsidP="00AB4C7F">
      <w:r>
        <w:continuationSeparator/>
      </w:r>
    </w:p>
  </w:endnote>
  <w:endnote w:type="continuationNotice" w:id="1">
    <w:p w14:paraId="222E3151" w14:textId="77777777" w:rsidR="00986C16" w:rsidRDefault="00986C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charset w:val="00"/>
    <w:family w:val="swiss"/>
    <w:pitch w:val="variable"/>
    <w:sig w:usb0="00000003" w:usb1="00000000" w:usb2="00000000" w:usb3="00000000" w:csb0="00000001" w:csb1="00000000"/>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variable"/>
    <w:sig w:usb0="00000007" w:usb1="00000001" w:usb2="00000000" w:usb3="00000000" w:csb0="00000093" w:csb1="00000000"/>
  </w:font>
  <w:font w:name="Adobe Hebrew">
    <w:altName w:val="Times New Roman"/>
    <w:panose1 w:val="00000000000000000000"/>
    <w:charset w:val="00"/>
    <w:family w:val="roman"/>
    <w:notTrueType/>
    <w:pitch w:val="variable"/>
    <w:sig w:usb0="8000086F" w:usb1="4000204A" w:usb2="00000000" w:usb3="00000000" w:csb0="0000002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9B5C9D">
          <w:rPr>
            <w:rStyle w:val="slostrnky"/>
            <w:rFonts w:ascii="Calibri" w:hAnsi="Calibri" w:cs="Calibri"/>
            <w:noProof/>
          </w:rPr>
          <w:t>8</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9B5C9D">
          <w:rPr>
            <w:rFonts w:ascii="Calibri" w:hAnsi="Calibri"/>
            <w:noProof/>
          </w:rPr>
          <w:t>8</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9B5C9D">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9B5C9D">
          <w:rPr>
            <w:rFonts w:ascii="Calibri" w:hAnsi="Calibri"/>
            <w:noProof/>
          </w:rPr>
          <w:t>8</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64047" w14:textId="77777777" w:rsidR="00986C16" w:rsidRDefault="00986C16" w:rsidP="00AB4C7F">
      <w:r>
        <w:separator/>
      </w:r>
    </w:p>
  </w:footnote>
  <w:footnote w:type="continuationSeparator" w:id="0">
    <w:p w14:paraId="70BAAFEF" w14:textId="77777777" w:rsidR="00986C16" w:rsidRDefault="00986C16" w:rsidP="00AB4C7F">
      <w:r>
        <w:continuationSeparator/>
      </w:r>
    </w:p>
  </w:footnote>
  <w:footnote w:type="continuationNotice" w:id="1">
    <w:p w14:paraId="1E041B6B" w14:textId="77777777" w:rsidR="00986C16" w:rsidRDefault="00986C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665A2CE" w:rsidR="00FF7DD9" w:rsidRDefault="00FB23F5">
    <w:pPr>
      <w:pStyle w:val="Zhlav"/>
    </w:pPr>
    <w:r>
      <w:rPr>
        <w:noProof/>
      </w:rPr>
      <w:drawing>
        <wp:anchor distT="0" distB="0" distL="114300" distR="114300" simplePos="0" relativeHeight="251659264" behindDoc="0" locked="0" layoutInCell="1" allowOverlap="1" wp14:anchorId="24239320" wp14:editId="1E53300E">
          <wp:simplePos x="0" y="0"/>
          <wp:positionH relativeFrom="column">
            <wp:posOffset>1297305</wp:posOffset>
          </wp:positionH>
          <wp:positionV relativeFrom="page">
            <wp:posOffset>340995</wp:posOffset>
          </wp:positionV>
          <wp:extent cx="3373200" cy="489600"/>
          <wp:effectExtent l="0" t="0" r="0" b="5715"/>
          <wp:wrapNone/>
          <wp:docPr id="2" name="Obrázek 2" descr="cz_cef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cef_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3200" cy="48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4"/>
  </w:num>
  <w:num w:numId="5">
    <w:abstractNumId w:val="6"/>
  </w:num>
  <w:num w:numId="6">
    <w:abstractNumId w:val="26"/>
  </w:num>
  <w:num w:numId="7">
    <w:abstractNumId w:val="22"/>
  </w:num>
  <w:num w:numId="8">
    <w:abstractNumId w:val="9"/>
  </w:num>
  <w:num w:numId="9">
    <w:abstractNumId w:val="20"/>
  </w:num>
  <w:num w:numId="10">
    <w:abstractNumId w:val="11"/>
  </w:num>
  <w:num w:numId="11">
    <w:abstractNumId w:val="4"/>
  </w:num>
  <w:num w:numId="12">
    <w:abstractNumId w:val="28"/>
  </w:num>
  <w:num w:numId="13">
    <w:abstractNumId w:val="23"/>
  </w:num>
  <w:num w:numId="14">
    <w:abstractNumId w:val="12"/>
  </w:num>
  <w:num w:numId="15">
    <w:abstractNumId w:val="3"/>
  </w:num>
  <w:num w:numId="16">
    <w:abstractNumId w:val="29"/>
  </w:num>
  <w:num w:numId="17">
    <w:abstractNumId w:val="16"/>
  </w:num>
  <w:num w:numId="18">
    <w:abstractNumId w:val="25"/>
  </w:num>
  <w:num w:numId="19">
    <w:abstractNumId w:val="21"/>
  </w:num>
  <w:num w:numId="20">
    <w:abstractNumId w:val="19"/>
  </w:num>
  <w:num w:numId="21">
    <w:abstractNumId w:val="1"/>
  </w:num>
  <w:num w:numId="22">
    <w:abstractNumId w:val="18"/>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7"/>
  </w:num>
  <w:num w:numId="29">
    <w:abstractNumId w:val="15"/>
  </w:num>
  <w:num w:numId="30">
    <w:abstractNumId w:val="0"/>
    <w:lvlOverride w:ilvl="0">
      <w:startOverride w:val="1"/>
    </w:lvlOverride>
  </w:num>
  <w:num w:numId="31">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2DE4"/>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4F45"/>
    <w:rsid w:val="000977E6"/>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1016F6"/>
    <w:rsid w:val="00101CEC"/>
    <w:rsid w:val="001026FC"/>
    <w:rsid w:val="00104271"/>
    <w:rsid w:val="00104FD2"/>
    <w:rsid w:val="001058A4"/>
    <w:rsid w:val="00106656"/>
    <w:rsid w:val="00106877"/>
    <w:rsid w:val="00110F39"/>
    <w:rsid w:val="00111F98"/>
    <w:rsid w:val="00112744"/>
    <w:rsid w:val="001141A9"/>
    <w:rsid w:val="0011509F"/>
    <w:rsid w:val="00115167"/>
    <w:rsid w:val="00117F12"/>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67B"/>
    <w:rsid w:val="001638BF"/>
    <w:rsid w:val="00164A7F"/>
    <w:rsid w:val="00165E72"/>
    <w:rsid w:val="0016716A"/>
    <w:rsid w:val="0016767C"/>
    <w:rsid w:val="00171125"/>
    <w:rsid w:val="00174479"/>
    <w:rsid w:val="00175374"/>
    <w:rsid w:val="001802C9"/>
    <w:rsid w:val="001815A3"/>
    <w:rsid w:val="001818F1"/>
    <w:rsid w:val="001870C7"/>
    <w:rsid w:val="001904D9"/>
    <w:rsid w:val="001915E4"/>
    <w:rsid w:val="001918B7"/>
    <w:rsid w:val="00194533"/>
    <w:rsid w:val="00194ECA"/>
    <w:rsid w:val="00197118"/>
    <w:rsid w:val="001A2F6A"/>
    <w:rsid w:val="001A53AC"/>
    <w:rsid w:val="001A60BC"/>
    <w:rsid w:val="001A7608"/>
    <w:rsid w:val="001B18FC"/>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97"/>
    <w:rsid w:val="002730FC"/>
    <w:rsid w:val="00276118"/>
    <w:rsid w:val="0027666C"/>
    <w:rsid w:val="002775C4"/>
    <w:rsid w:val="002805FB"/>
    <w:rsid w:val="00281FF0"/>
    <w:rsid w:val="00282235"/>
    <w:rsid w:val="002841A7"/>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4F3F"/>
    <w:rsid w:val="002C52D5"/>
    <w:rsid w:val="002D4FB5"/>
    <w:rsid w:val="002D595E"/>
    <w:rsid w:val="002D64DD"/>
    <w:rsid w:val="002D734C"/>
    <w:rsid w:val="002E1867"/>
    <w:rsid w:val="002E1E13"/>
    <w:rsid w:val="002E20B4"/>
    <w:rsid w:val="002E364E"/>
    <w:rsid w:val="002E39F3"/>
    <w:rsid w:val="002E3B6D"/>
    <w:rsid w:val="002E557B"/>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BD7"/>
    <w:rsid w:val="0031574C"/>
    <w:rsid w:val="00316BE2"/>
    <w:rsid w:val="00325CFB"/>
    <w:rsid w:val="00326C33"/>
    <w:rsid w:val="00332AFF"/>
    <w:rsid w:val="00332B4C"/>
    <w:rsid w:val="0033696E"/>
    <w:rsid w:val="00337B84"/>
    <w:rsid w:val="00340EED"/>
    <w:rsid w:val="0034393C"/>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7508"/>
    <w:rsid w:val="003A784A"/>
    <w:rsid w:val="003A7902"/>
    <w:rsid w:val="003B34DF"/>
    <w:rsid w:val="003B3A43"/>
    <w:rsid w:val="003B4F18"/>
    <w:rsid w:val="003B56D8"/>
    <w:rsid w:val="003C0A83"/>
    <w:rsid w:val="003C137F"/>
    <w:rsid w:val="003C71D4"/>
    <w:rsid w:val="003C71FB"/>
    <w:rsid w:val="003C7DC6"/>
    <w:rsid w:val="003D2194"/>
    <w:rsid w:val="003D2386"/>
    <w:rsid w:val="003D28C7"/>
    <w:rsid w:val="003E0081"/>
    <w:rsid w:val="003E3BAC"/>
    <w:rsid w:val="003E4BC0"/>
    <w:rsid w:val="003E5C5C"/>
    <w:rsid w:val="003E68EF"/>
    <w:rsid w:val="003F203E"/>
    <w:rsid w:val="003F2CF5"/>
    <w:rsid w:val="003F42F9"/>
    <w:rsid w:val="003F4C5F"/>
    <w:rsid w:val="003F61D4"/>
    <w:rsid w:val="00401F84"/>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25268"/>
    <w:rsid w:val="00430224"/>
    <w:rsid w:val="00430B3E"/>
    <w:rsid w:val="00430BA6"/>
    <w:rsid w:val="004310FE"/>
    <w:rsid w:val="00431873"/>
    <w:rsid w:val="00433856"/>
    <w:rsid w:val="0043621E"/>
    <w:rsid w:val="00436892"/>
    <w:rsid w:val="004401AF"/>
    <w:rsid w:val="00440EF3"/>
    <w:rsid w:val="00441A4F"/>
    <w:rsid w:val="00441C16"/>
    <w:rsid w:val="00442F06"/>
    <w:rsid w:val="00445155"/>
    <w:rsid w:val="00447C67"/>
    <w:rsid w:val="00447DC2"/>
    <w:rsid w:val="00450CAD"/>
    <w:rsid w:val="004513A7"/>
    <w:rsid w:val="00453616"/>
    <w:rsid w:val="00453825"/>
    <w:rsid w:val="00454E7B"/>
    <w:rsid w:val="00457DB7"/>
    <w:rsid w:val="004606C5"/>
    <w:rsid w:val="00462B66"/>
    <w:rsid w:val="0046327F"/>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A150C"/>
    <w:rsid w:val="004A24A6"/>
    <w:rsid w:val="004B0435"/>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E3C"/>
    <w:rsid w:val="004F68A5"/>
    <w:rsid w:val="00501500"/>
    <w:rsid w:val="00502239"/>
    <w:rsid w:val="00510AE0"/>
    <w:rsid w:val="00511B73"/>
    <w:rsid w:val="00511CC3"/>
    <w:rsid w:val="00511EB5"/>
    <w:rsid w:val="00512B9D"/>
    <w:rsid w:val="00514669"/>
    <w:rsid w:val="00514D6D"/>
    <w:rsid w:val="00516BE1"/>
    <w:rsid w:val="00522B03"/>
    <w:rsid w:val="005232F9"/>
    <w:rsid w:val="00527B87"/>
    <w:rsid w:val="0053073E"/>
    <w:rsid w:val="0053151D"/>
    <w:rsid w:val="00531708"/>
    <w:rsid w:val="00531DC8"/>
    <w:rsid w:val="0053229E"/>
    <w:rsid w:val="00532E34"/>
    <w:rsid w:val="005338A5"/>
    <w:rsid w:val="00534B70"/>
    <w:rsid w:val="00541421"/>
    <w:rsid w:val="00541B01"/>
    <w:rsid w:val="00541D9B"/>
    <w:rsid w:val="00542440"/>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8A7"/>
    <w:rsid w:val="005E4FA9"/>
    <w:rsid w:val="005E615B"/>
    <w:rsid w:val="005F02EF"/>
    <w:rsid w:val="005F30F0"/>
    <w:rsid w:val="005F3728"/>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22DB"/>
    <w:rsid w:val="00632A26"/>
    <w:rsid w:val="0063491B"/>
    <w:rsid w:val="006351CF"/>
    <w:rsid w:val="00642D59"/>
    <w:rsid w:val="00645215"/>
    <w:rsid w:val="00646288"/>
    <w:rsid w:val="00652C6B"/>
    <w:rsid w:val="00654DE2"/>
    <w:rsid w:val="00655D9B"/>
    <w:rsid w:val="00661BDE"/>
    <w:rsid w:val="00662E22"/>
    <w:rsid w:val="006637D8"/>
    <w:rsid w:val="00663BB0"/>
    <w:rsid w:val="00665867"/>
    <w:rsid w:val="0067016B"/>
    <w:rsid w:val="0067400D"/>
    <w:rsid w:val="00674248"/>
    <w:rsid w:val="00675E4B"/>
    <w:rsid w:val="00676D9C"/>
    <w:rsid w:val="00677B4D"/>
    <w:rsid w:val="00680337"/>
    <w:rsid w:val="006809E8"/>
    <w:rsid w:val="00681193"/>
    <w:rsid w:val="0068462B"/>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2C96"/>
    <w:rsid w:val="006D3A40"/>
    <w:rsid w:val="006D4314"/>
    <w:rsid w:val="006D51C6"/>
    <w:rsid w:val="006D7BD7"/>
    <w:rsid w:val="006E0CE8"/>
    <w:rsid w:val="006E4BA6"/>
    <w:rsid w:val="006F0D16"/>
    <w:rsid w:val="006F2421"/>
    <w:rsid w:val="006F2523"/>
    <w:rsid w:val="006F2597"/>
    <w:rsid w:val="006F39EB"/>
    <w:rsid w:val="006F3CF1"/>
    <w:rsid w:val="006F4BFC"/>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5608"/>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AB0"/>
    <w:rsid w:val="007A1FED"/>
    <w:rsid w:val="007A2B69"/>
    <w:rsid w:val="007A3DF7"/>
    <w:rsid w:val="007B09BF"/>
    <w:rsid w:val="007B102F"/>
    <w:rsid w:val="007B33F2"/>
    <w:rsid w:val="007B4254"/>
    <w:rsid w:val="007B4634"/>
    <w:rsid w:val="007B7501"/>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75ED"/>
    <w:rsid w:val="007F096F"/>
    <w:rsid w:val="007F18B3"/>
    <w:rsid w:val="007F41C5"/>
    <w:rsid w:val="007F44ED"/>
    <w:rsid w:val="007F7050"/>
    <w:rsid w:val="00802DF2"/>
    <w:rsid w:val="00803706"/>
    <w:rsid w:val="00805228"/>
    <w:rsid w:val="008065C8"/>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6263"/>
    <w:rsid w:val="008772E8"/>
    <w:rsid w:val="008806FD"/>
    <w:rsid w:val="008843AE"/>
    <w:rsid w:val="00884945"/>
    <w:rsid w:val="00886A51"/>
    <w:rsid w:val="00886EE3"/>
    <w:rsid w:val="00893F9B"/>
    <w:rsid w:val="00894504"/>
    <w:rsid w:val="008961C7"/>
    <w:rsid w:val="00897114"/>
    <w:rsid w:val="00897E0C"/>
    <w:rsid w:val="008A3807"/>
    <w:rsid w:val="008A4645"/>
    <w:rsid w:val="008A4A9B"/>
    <w:rsid w:val="008A5DB3"/>
    <w:rsid w:val="008A6F82"/>
    <w:rsid w:val="008A7069"/>
    <w:rsid w:val="008A7CC9"/>
    <w:rsid w:val="008B0594"/>
    <w:rsid w:val="008B19CB"/>
    <w:rsid w:val="008B1AE7"/>
    <w:rsid w:val="008B2FDD"/>
    <w:rsid w:val="008B41F2"/>
    <w:rsid w:val="008B47C6"/>
    <w:rsid w:val="008B644F"/>
    <w:rsid w:val="008B7E53"/>
    <w:rsid w:val="008C0C9D"/>
    <w:rsid w:val="008C2974"/>
    <w:rsid w:val="008C4F4D"/>
    <w:rsid w:val="008C5187"/>
    <w:rsid w:val="008C697A"/>
    <w:rsid w:val="008C786E"/>
    <w:rsid w:val="008D293D"/>
    <w:rsid w:val="008D3AD6"/>
    <w:rsid w:val="008D43F2"/>
    <w:rsid w:val="008D4AE3"/>
    <w:rsid w:val="008D6A18"/>
    <w:rsid w:val="008D70F9"/>
    <w:rsid w:val="008E6D5B"/>
    <w:rsid w:val="008E6E8A"/>
    <w:rsid w:val="008E7AFA"/>
    <w:rsid w:val="008F0C9F"/>
    <w:rsid w:val="008F15C7"/>
    <w:rsid w:val="008F1810"/>
    <w:rsid w:val="008F184F"/>
    <w:rsid w:val="008F2117"/>
    <w:rsid w:val="008F42D1"/>
    <w:rsid w:val="008F63D2"/>
    <w:rsid w:val="00901D64"/>
    <w:rsid w:val="00901FD8"/>
    <w:rsid w:val="00903681"/>
    <w:rsid w:val="00903CF6"/>
    <w:rsid w:val="0090475A"/>
    <w:rsid w:val="00904EA0"/>
    <w:rsid w:val="0090527A"/>
    <w:rsid w:val="00911338"/>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6172"/>
    <w:rsid w:val="00986C16"/>
    <w:rsid w:val="00991BA5"/>
    <w:rsid w:val="009926BD"/>
    <w:rsid w:val="00994AC4"/>
    <w:rsid w:val="00997507"/>
    <w:rsid w:val="00997818"/>
    <w:rsid w:val="009A0E4C"/>
    <w:rsid w:val="009A1F33"/>
    <w:rsid w:val="009A2D08"/>
    <w:rsid w:val="009A31D6"/>
    <w:rsid w:val="009A34D3"/>
    <w:rsid w:val="009A4BE3"/>
    <w:rsid w:val="009A54ED"/>
    <w:rsid w:val="009A5754"/>
    <w:rsid w:val="009A5B32"/>
    <w:rsid w:val="009B00C9"/>
    <w:rsid w:val="009B1955"/>
    <w:rsid w:val="009B3D84"/>
    <w:rsid w:val="009B5A8D"/>
    <w:rsid w:val="009B5C9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465D"/>
    <w:rsid w:val="00A24F11"/>
    <w:rsid w:val="00A255E6"/>
    <w:rsid w:val="00A26FBD"/>
    <w:rsid w:val="00A3073E"/>
    <w:rsid w:val="00A3135E"/>
    <w:rsid w:val="00A31DC6"/>
    <w:rsid w:val="00A33195"/>
    <w:rsid w:val="00A333D9"/>
    <w:rsid w:val="00A3592F"/>
    <w:rsid w:val="00A40070"/>
    <w:rsid w:val="00A400CB"/>
    <w:rsid w:val="00A404D8"/>
    <w:rsid w:val="00A404F2"/>
    <w:rsid w:val="00A43B7E"/>
    <w:rsid w:val="00A47E6E"/>
    <w:rsid w:val="00A50490"/>
    <w:rsid w:val="00A51706"/>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237B"/>
    <w:rsid w:val="00AC4B22"/>
    <w:rsid w:val="00AC72D7"/>
    <w:rsid w:val="00AD0B9A"/>
    <w:rsid w:val="00AD2B9D"/>
    <w:rsid w:val="00AD4019"/>
    <w:rsid w:val="00AD476D"/>
    <w:rsid w:val="00AD4F4B"/>
    <w:rsid w:val="00AD5299"/>
    <w:rsid w:val="00AD5E51"/>
    <w:rsid w:val="00AD65F3"/>
    <w:rsid w:val="00AD6872"/>
    <w:rsid w:val="00AD6A77"/>
    <w:rsid w:val="00AD6FF5"/>
    <w:rsid w:val="00AE0B8E"/>
    <w:rsid w:val="00AE1406"/>
    <w:rsid w:val="00AE1E9B"/>
    <w:rsid w:val="00AE2797"/>
    <w:rsid w:val="00AE33F6"/>
    <w:rsid w:val="00AE6901"/>
    <w:rsid w:val="00AF092E"/>
    <w:rsid w:val="00AF195E"/>
    <w:rsid w:val="00AF2BAE"/>
    <w:rsid w:val="00AF4A1C"/>
    <w:rsid w:val="00AF6145"/>
    <w:rsid w:val="00AF6234"/>
    <w:rsid w:val="00AF6D1D"/>
    <w:rsid w:val="00B00FCB"/>
    <w:rsid w:val="00B017C4"/>
    <w:rsid w:val="00B023F8"/>
    <w:rsid w:val="00B05C24"/>
    <w:rsid w:val="00B07D8E"/>
    <w:rsid w:val="00B1165B"/>
    <w:rsid w:val="00B12ADB"/>
    <w:rsid w:val="00B13767"/>
    <w:rsid w:val="00B13F76"/>
    <w:rsid w:val="00B15BEE"/>
    <w:rsid w:val="00B1706F"/>
    <w:rsid w:val="00B22C03"/>
    <w:rsid w:val="00B22F6C"/>
    <w:rsid w:val="00B230EF"/>
    <w:rsid w:val="00B23A50"/>
    <w:rsid w:val="00B253E8"/>
    <w:rsid w:val="00B25C79"/>
    <w:rsid w:val="00B30577"/>
    <w:rsid w:val="00B31CAC"/>
    <w:rsid w:val="00B32AEC"/>
    <w:rsid w:val="00B35BD6"/>
    <w:rsid w:val="00B37156"/>
    <w:rsid w:val="00B410B0"/>
    <w:rsid w:val="00B4230C"/>
    <w:rsid w:val="00B42579"/>
    <w:rsid w:val="00B425FF"/>
    <w:rsid w:val="00B433B5"/>
    <w:rsid w:val="00B44ACD"/>
    <w:rsid w:val="00B51B53"/>
    <w:rsid w:val="00B52540"/>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69E9"/>
    <w:rsid w:val="00BC7FC3"/>
    <w:rsid w:val="00BD055F"/>
    <w:rsid w:val="00BD0738"/>
    <w:rsid w:val="00BD127C"/>
    <w:rsid w:val="00BD4260"/>
    <w:rsid w:val="00BD4306"/>
    <w:rsid w:val="00BD5C3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3E75"/>
    <w:rsid w:val="00C05289"/>
    <w:rsid w:val="00C053A1"/>
    <w:rsid w:val="00C1050A"/>
    <w:rsid w:val="00C111DE"/>
    <w:rsid w:val="00C113BE"/>
    <w:rsid w:val="00C1426D"/>
    <w:rsid w:val="00C15A78"/>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2BE8"/>
    <w:rsid w:val="00C52F88"/>
    <w:rsid w:val="00C53BAC"/>
    <w:rsid w:val="00C53EFE"/>
    <w:rsid w:val="00C57B66"/>
    <w:rsid w:val="00C602E1"/>
    <w:rsid w:val="00C61F4B"/>
    <w:rsid w:val="00C62145"/>
    <w:rsid w:val="00C622DF"/>
    <w:rsid w:val="00C622E9"/>
    <w:rsid w:val="00C628AE"/>
    <w:rsid w:val="00C62D12"/>
    <w:rsid w:val="00C63662"/>
    <w:rsid w:val="00C702FF"/>
    <w:rsid w:val="00C707F3"/>
    <w:rsid w:val="00C71623"/>
    <w:rsid w:val="00C72C46"/>
    <w:rsid w:val="00C75C38"/>
    <w:rsid w:val="00C765C8"/>
    <w:rsid w:val="00C76770"/>
    <w:rsid w:val="00C823B5"/>
    <w:rsid w:val="00C85D3A"/>
    <w:rsid w:val="00C90823"/>
    <w:rsid w:val="00C909A8"/>
    <w:rsid w:val="00C92B74"/>
    <w:rsid w:val="00C95BD5"/>
    <w:rsid w:val="00C95E97"/>
    <w:rsid w:val="00C9666E"/>
    <w:rsid w:val="00CB058A"/>
    <w:rsid w:val="00CB195B"/>
    <w:rsid w:val="00CB25BC"/>
    <w:rsid w:val="00CB2B73"/>
    <w:rsid w:val="00CB39C9"/>
    <w:rsid w:val="00CB4951"/>
    <w:rsid w:val="00CB4F9F"/>
    <w:rsid w:val="00CB6420"/>
    <w:rsid w:val="00CC0003"/>
    <w:rsid w:val="00CC28AE"/>
    <w:rsid w:val="00CC354E"/>
    <w:rsid w:val="00CD0412"/>
    <w:rsid w:val="00CD04DB"/>
    <w:rsid w:val="00CD0DCB"/>
    <w:rsid w:val="00CD1C56"/>
    <w:rsid w:val="00CD4F26"/>
    <w:rsid w:val="00CD560A"/>
    <w:rsid w:val="00CD6FDC"/>
    <w:rsid w:val="00CE06E5"/>
    <w:rsid w:val="00CE58E6"/>
    <w:rsid w:val="00CE61A4"/>
    <w:rsid w:val="00CF3285"/>
    <w:rsid w:val="00CF3831"/>
    <w:rsid w:val="00CF5E58"/>
    <w:rsid w:val="00CF6590"/>
    <w:rsid w:val="00D0205E"/>
    <w:rsid w:val="00D07428"/>
    <w:rsid w:val="00D10DE7"/>
    <w:rsid w:val="00D128C5"/>
    <w:rsid w:val="00D12D70"/>
    <w:rsid w:val="00D14057"/>
    <w:rsid w:val="00D15C54"/>
    <w:rsid w:val="00D1615A"/>
    <w:rsid w:val="00D179BB"/>
    <w:rsid w:val="00D2075F"/>
    <w:rsid w:val="00D20A0A"/>
    <w:rsid w:val="00D20C0D"/>
    <w:rsid w:val="00D229D3"/>
    <w:rsid w:val="00D27750"/>
    <w:rsid w:val="00D303C3"/>
    <w:rsid w:val="00D30DF1"/>
    <w:rsid w:val="00D31020"/>
    <w:rsid w:val="00D31EB9"/>
    <w:rsid w:val="00D31F78"/>
    <w:rsid w:val="00D33968"/>
    <w:rsid w:val="00D344AD"/>
    <w:rsid w:val="00D3556F"/>
    <w:rsid w:val="00D36D24"/>
    <w:rsid w:val="00D37660"/>
    <w:rsid w:val="00D37C28"/>
    <w:rsid w:val="00D4398E"/>
    <w:rsid w:val="00D44B1A"/>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948A4"/>
    <w:rsid w:val="00D951D1"/>
    <w:rsid w:val="00D95A35"/>
    <w:rsid w:val="00D96825"/>
    <w:rsid w:val="00DA1ABC"/>
    <w:rsid w:val="00DA27DD"/>
    <w:rsid w:val="00DA2CFD"/>
    <w:rsid w:val="00DA34FB"/>
    <w:rsid w:val="00DA38F1"/>
    <w:rsid w:val="00DA3A80"/>
    <w:rsid w:val="00DA4B0B"/>
    <w:rsid w:val="00DA6B0A"/>
    <w:rsid w:val="00DA7754"/>
    <w:rsid w:val="00DB041D"/>
    <w:rsid w:val="00DB18A2"/>
    <w:rsid w:val="00DB1EF5"/>
    <w:rsid w:val="00DB2851"/>
    <w:rsid w:val="00DB3817"/>
    <w:rsid w:val="00DB473B"/>
    <w:rsid w:val="00DB51CD"/>
    <w:rsid w:val="00DB7146"/>
    <w:rsid w:val="00DB7CD9"/>
    <w:rsid w:val="00DC07AB"/>
    <w:rsid w:val="00DC132D"/>
    <w:rsid w:val="00DC154D"/>
    <w:rsid w:val="00DC1DCA"/>
    <w:rsid w:val="00DC21B1"/>
    <w:rsid w:val="00DC4A5C"/>
    <w:rsid w:val="00DC6BB6"/>
    <w:rsid w:val="00DC7A42"/>
    <w:rsid w:val="00DD18C1"/>
    <w:rsid w:val="00DD30BE"/>
    <w:rsid w:val="00DD5B6E"/>
    <w:rsid w:val="00DD7D4F"/>
    <w:rsid w:val="00DE061E"/>
    <w:rsid w:val="00DE5DF5"/>
    <w:rsid w:val="00DF04C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75CE"/>
    <w:rsid w:val="00E0779D"/>
    <w:rsid w:val="00E1007C"/>
    <w:rsid w:val="00E10900"/>
    <w:rsid w:val="00E120FA"/>
    <w:rsid w:val="00E12C4C"/>
    <w:rsid w:val="00E13426"/>
    <w:rsid w:val="00E13B26"/>
    <w:rsid w:val="00E15E57"/>
    <w:rsid w:val="00E16E49"/>
    <w:rsid w:val="00E20CBF"/>
    <w:rsid w:val="00E20E8B"/>
    <w:rsid w:val="00E21730"/>
    <w:rsid w:val="00E22A67"/>
    <w:rsid w:val="00E22B79"/>
    <w:rsid w:val="00E22C72"/>
    <w:rsid w:val="00E2307D"/>
    <w:rsid w:val="00E2475F"/>
    <w:rsid w:val="00E2565A"/>
    <w:rsid w:val="00E260E6"/>
    <w:rsid w:val="00E27176"/>
    <w:rsid w:val="00E31959"/>
    <w:rsid w:val="00E32E3E"/>
    <w:rsid w:val="00E373EA"/>
    <w:rsid w:val="00E3762F"/>
    <w:rsid w:val="00E4340A"/>
    <w:rsid w:val="00E44013"/>
    <w:rsid w:val="00E45E85"/>
    <w:rsid w:val="00E4627E"/>
    <w:rsid w:val="00E469D3"/>
    <w:rsid w:val="00E563BA"/>
    <w:rsid w:val="00E57CB2"/>
    <w:rsid w:val="00E634F7"/>
    <w:rsid w:val="00E674DB"/>
    <w:rsid w:val="00E67529"/>
    <w:rsid w:val="00E676A2"/>
    <w:rsid w:val="00E7397F"/>
    <w:rsid w:val="00E7441E"/>
    <w:rsid w:val="00E7564D"/>
    <w:rsid w:val="00E75693"/>
    <w:rsid w:val="00E82534"/>
    <w:rsid w:val="00E84F8D"/>
    <w:rsid w:val="00E8545C"/>
    <w:rsid w:val="00E8670C"/>
    <w:rsid w:val="00E87AD3"/>
    <w:rsid w:val="00E87CA8"/>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F14CE"/>
    <w:rsid w:val="00EF332D"/>
    <w:rsid w:val="00EF4D28"/>
    <w:rsid w:val="00F0135C"/>
    <w:rsid w:val="00F015C1"/>
    <w:rsid w:val="00F0203D"/>
    <w:rsid w:val="00F02206"/>
    <w:rsid w:val="00F0243C"/>
    <w:rsid w:val="00F041CE"/>
    <w:rsid w:val="00F118BE"/>
    <w:rsid w:val="00F134B1"/>
    <w:rsid w:val="00F14CC5"/>
    <w:rsid w:val="00F16BF4"/>
    <w:rsid w:val="00F16D01"/>
    <w:rsid w:val="00F16D02"/>
    <w:rsid w:val="00F20876"/>
    <w:rsid w:val="00F27686"/>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555C"/>
    <w:rsid w:val="00F55B27"/>
    <w:rsid w:val="00F57100"/>
    <w:rsid w:val="00F601B8"/>
    <w:rsid w:val="00F60A5A"/>
    <w:rsid w:val="00F60FA5"/>
    <w:rsid w:val="00F61EC3"/>
    <w:rsid w:val="00F6417F"/>
    <w:rsid w:val="00F64DD7"/>
    <w:rsid w:val="00F652F6"/>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6131"/>
    <w:rsid w:val="00FA0B8B"/>
    <w:rsid w:val="00FA12E5"/>
    <w:rsid w:val="00FA1344"/>
    <w:rsid w:val="00FA1829"/>
    <w:rsid w:val="00FA3672"/>
    <w:rsid w:val="00FA7781"/>
    <w:rsid w:val="00FB17E9"/>
    <w:rsid w:val="00FB23F5"/>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2063"/>
    <w:rsid w:val="00FE5095"/>
    <w:rsid w:val="00FE7323"/>
    <w:rsid w:val="00FF0580"/>
    <w:rsid w:val="00FF2C84"/>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oskytovani-informaci/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F068A8-8B06-4478-A89A-281A70B00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2284</Words>
  <Characters>13479</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Uživatel systému Windows</cp:lastModifiedBy>
  <cp:revision>2</cp:revision>
  <cp:lastPrinted>2017-02-23T06:15:00Z</cp:lastPrinted>
  <dcterms:created xsi:type="dcterms:W3CDTF">2017-06-07T07:42:00Z</dcterms:created>
  <dcterms:modified xsi:type="dcterms:W3CDTF">2017-06-07T07:42:00Z</dcterms:modified>
</cp:coreProperties>
</file>