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D7C37A9" w14:textId="77777777" w:rsidTr="00F862D6">
        <w:tc>
          <w:tcPr>
            <w:tcW w:w="1020" w:type="dxa"/>
          </w:tcPr>
          <w:p w14:paraId="346152AE"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083BD9E" wp14:editId="090E5435">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57BBDA6" w14:textId="77777777" w:rsidR="00C47CB3" w:rsidRDefault="00C47CB3"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3BD9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357BBDA6" w14:textId="77777777" w:rsidR="00C47CB3" w:rsidRDefault="00C47CB3"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4ADB75A" w14:textId="77777777" w:rsidR="00F64786" w:rsidRPr="001A6F12" w:rsidRDefault="00F64786" w:rsidP="0077673A">
            <w:pPr>
              <w:rPr>
                <w:szCs w:val="14"/>
              </w:rPr>
            </w:pPr>
          </w:p>
        </w:tc>
        <w:tc>
          <w:tcPr>
            <w:tcW w:w="823" w:type="dxa"/>
          </w:tcPr>
          <w:p w14:paraId="675FBEE0" w14:textId="77777777" w:rsidR="00F64786" w:rsidRPr="001A6F12" w:rsidRDefault="00F64786" w:rsidP="0077673A">
            <w:pPr>
              <w:rPr>
                <w:szCs w:val="14"/>
              </w:rPr>
            </w:pPr>
          </w:p>
        </w:tc>
        <w:tc>
          <w:tcPr>
            <w:tcW w:w="3685" w:type="dxa"/>
          </w:tcPr>
          <w:p w14:paraId="5F2A86A4" w14:textId="77777777" w:rsidR="00F64786" w:rsidRPr="001A6F12" w:rsidRDefault="00F64786" w:rsidP="0077673A">
            <w:pPr>
              <w:rPr>
                <w:szCs w:val="14"/>
              </w:rPr>
            </w:pPr>
          </w:p>
        </w:tc>
      </w:tr>
      <w:tr w:rsidR="00F862D6" w:rsidRPr="001A6F12" w14:paraId="6A8C4B13" w14:textId="77777777" w:rsidTr="00596C7E">
        <w:tc>
          <w:tcPr>
            <w:tcW w:w="1020" w:type="dxa"/>
          </w:tcPr>
          <w:p w14:paraId="217058CA" w14:textId="77777777" w:rsidR="00F862D6" w:rsidRPr="001A6F12" w:rsidRDefault="00F862D6" w:rsidP="0077673A">
            <w:pPr>
              <w:rPr>
                <w:szCs w:val="14"/>
              </w:rPr>
            </w:pPr>
          </w:p>
        </w:tc>
        <w:tc>
          <w:tcPr>
            <w:tcW w:w="2552" w:type="dxa"/>
          </w:tcPr>
          <w:p w14:paraId="6E0B03BD" w14:textId="77777777" w:rsidR="00F862D6" w:rsidRPr="001A6F12" w:rsidRDefault="00F862D6" w:rsidP="00764595">
            <w:pPr>
              <w:rPr>
                <w:szCs w:val="14"/>
              </w:rPr>
            </w:pPr>
          </w:p>
        </w:tc>
        <w:tc>
          <w:tcPr>
            <w:tcW w:w="823" w:type="dxa"/>
          </w:tcPr>
          <w:p w14:paraId="379B5901" w14:textId="77777777" w:rsidR="00F862D6" w:rsidRPr="001A6F12" w:rsidRDefault="00F862D6" w:rsidP="0077673A">
            <w:pPr>
              <w:rPr>
                <w:szCs w:val="14"/>
              </w:rPr>
            </w:pPr>
          </w:p>
        </w:tc>
        <w:tc>
          <w:tcPr>
            <w:tcW w:w="3685" w:type="dxa"/>
            <w:vMerge w:val="restart"/>
          </w:tcPr>
          <w:p w14:paraId="5DB25234" w14:textId="77777777" w:rsidR="00596C7E" w:rsidRPr="001A6F12" w:rsidRDefault="00596C7E" w:rsidP="00596C7E">
            <w:pPr>
              <w:rPr>
                <w:rStyle w:val="Potovnadresa"/>
                <w:sz w:val="14"/>
                <w:szCs w:val="14"/>
              </w:rPr>
            </w:pPr>
          </w:p>
          <w:p w14:paraId="1D0882BD" w14:textId="77777777" w:rsidR="00F862D6" w:rsidRPr="001A6F12" w:rsidRDefault="00F862D6" w:rsidP="00596C7E">
            <w:pPr>
              <w:rPr>
                <w:rStyle w:val="Potovnadresa"/>
                <w:sz w:val="14"/>
                <w:szCs w:val="14"/>
              </w:rPr>
            </w:pPr>
          </w:p>
        </w:tc>
      </w:tr>
      <w:tr w:rsidR="00F862D6" w:rsidRPr="001A6F12" w14:paraId="456EF17D" w14:textId="77777777" w:rsidTr="00F862D6">
        <w:tc>
          <w:tcPr>
            <w:tcW w:w="1020" w:type="dxa"/>
          </w:tcPr>
          <w:p w14:paraId="2328FD82" w14:textId="77777777" w:rsidR="00F862D6" w:rsidRPr="00121A14" w:rsidRDefault="00F862D6" w:rsidP="0077673A">
            <w:pPr>
              <w:rPr>
                <w:szCs w:val="14"/>
              </w:rPr>
            </w:pPr>
            <w:r w:rsidRPr="00121A14">
              <w:rPr>
                <w:szCs w:val="14"/>
              </w:rPr>
              <w:t>Naše zn.</w:t>
            </w:r>
          </w:p>
        </w:tc>
        <w:tc>
          <w:tcPr>
            <w:tcW w:w="2552" w:type="dxa"/>
          </w:tcPr>
          <w:p w14:paraId="76922363" w14:textId="559E8618" w:rsidR="00F862D6" w:rsidRPr="002B781B" w:rsidRDefault="009F41E7" w:rsidP="00D9074F">
            <w:pPr>
              <w:rPr>
                <w:szCs w:val="14"/>
              </w:rPr>
            </w:pPr>
            <w:r>
              <w:rPr>
                <w:szCs w:val="14"/>
              </w:rPr>
              <w:t>8060</w:t>
            </w:r>
            <w:r w:rsidR="00B841EE" w:rsidRPr="002B781B">
              <w:rPr>
                <w:szCs w:val="14"/>
              </w:rPr>
              <w:t>/</w:t>
            </w:r>
            <w:r w:rsidR="00D9074F" w:rsidRPr="002B781B">
              <w:rPr>
                <w:szCs w:val="14"/>
              </w:rPr>
              <w:t>202</w:t>
            </w:r>
            <w:r w:rsidR="00B841EE" w:rsidRPr="002B781B">
              <w:rPr>
                <w:szCs w:val="14"/>
              </w:rPr>
              <w:t>0</w:t>
            </w:r>
            <w:r w:rsidR="003E6B9A" w:rsidRPr="002B781B">
              <w:rPr>
                <w:szCs w:val="14"/>
              </w:rPr>
              <w:t>-SŽ-SSV-Ú3</w:t>
            </w:r>
          </w:p>
        </w:tc>
        <w:tc>
          <w:tcPr>
            <w:tcW w:w="823" w:type="dxa"/>
          </w:tcPr>
          <w:p w14:paraId="5F6491E3" w14:textId="77777777" w:rsidR="00F862D6" w:rsidRPr="001A6F12" w:rsidRDefault="00F862D6" w:rsidP="0077673A">
            <w:pPr>
              <w:rPr>
                <w:szCs w:val="14"/>
              </w:rPr>
            </w:pPr>
          </w:p>
        </w:tc>
        <w:tc>
          <w:tcPr>
            <w:tcW w:w="3685" w:type="dxa"/>
            <w:vMerge/>
          </w:tcPr>
          <w:p w14:paraId="303D944C" w14:textId="77777777" w:rsidR="00F862D6" w:rsidRPr="001A6F12" w:rsidRDefault="00F862D6" w:rsidP="0077673A">
            <w:pPr>
              <w:rPr>
                <w:szCs w:val="14"/>
              </w:rPr>
            </w:pPr>
          </w:p>
        </w:tc>
      </w:tr>
      <w:tr w:rsidR="00F862D6" w:rsidRPr="001A6F12" w14:paraId="1C451566" w14:textId="77777777" w:rsidTr="00F862D6">
        <w:tc>
          <w:tcPr>
            <w:tcW w:w="1020" w:type="dxa"/>
          </w:tcPr>
          <w:p w14:paraId="4C3325FF" w14:textId="77777777" w:rsidR="00F862D6" w:rsidRPr="00A87480" w:rsidRDefault="00F862D6" w:rsidP="0077673A">
            <w:pPr>
              <w:rPr>
                <w:szCs w:val="14"/>
                <w:highlight w:val="yellow"/>
              </w:rPr>
            </w:pPr>
            <w:r w:rsidRPr="002B781B">
              <w:rPr>
                <w:szCs w:val="14"/>
              </w:rPr>
              <w:t>Listů/příloh</w:t>
            </w:r>
          </w:p>
        </w:tc>
        <w:tc>
          <w:tcPr>
            <w:tcW w:w="2552" w:type="dxa"/>
          </w:tcPr>
          <w:p w14:paraId="61457C74" w14:textId="152CA116" w:rsidR="00F862D6" w:rsidRPr="002B781B" w:rsidRDefault="008E3436" w:rsidP="002B781B">
            <w:pPr>
              <w:rPr>
                <w:szCs w:val="14"/>
              </w:rPr>
            </w:pPr>
            <w:r w:rsidRPr="002B781B">
              <w:rPr>
                <w:szCs w:val="14"/>
              </w:rPr>
              <w:t>1</w:t>
            </w:r>
            <w:r w:rsidR="002B781B" w:rsidRPr="002B781B">
              <w:rPr>
                <w:szCs w:val="14"/>
              </w:rPr>
              <w:t>0</w:t>
            </w:r>
            <w:r w:rsidRPr="002B781B">
              <w:rPr>
                <w:szCs w:val="14"/>
              </w:rPr>
              <w:t>/3</w:t>
            </w:r>
          </w:p>
        </w:tc>
        <w:tc>
          <w:tcPr>
            <w:tcW w:w="823" w:type="dxa"/>
          </w:tcPr>
          <w:p w14:paraId="41C45FA8" w14:textId="77777777" w:rsidR="00F862D6" w:rsidRPr="001A6F12" w:rsidRDefault="00F862D6" w:rsidP="0077673A">
            <w:pPr>
              <w:rPr>
                <w:szCs w:val="14"/>
              </w:rPr>
            </w:pPr>
          </w:p>
        </w:tc>
        <w:tc>
          <w:tcPr>
            <w:tcW w:w="3685" w:type="dxa"/>
            <w:vMerge/>
          </w:tcPr>
          <w:p w14:paraId="259690FE" w14:textId="77777777" w:rsidR="00F862D6" w:rsidRPr="001A6F12" w:rsidRDefault="00F862D6" w:rsidP="0077673A">
            <w:pPr>
              <w:rPr>
                <w:noProof/>
                <w:szCs w:val="14"/>
              </w:rPr>
            </w:pPr>
          </w:p>
        </w:tc>
      </w:tr>
      <w:tr w:rsidR="00F862D6" w:rsidRPr="001A6F12" w14:paraId="291FBD70" w14:textId="77777777" w:rsidTr="00B23CA3">
        <w:trPr>
          <w:trHeight w:val="77"/>
        </w:trPr>
        <w:tc>
          <w:tcPr>
            <w:tcW w:w="1020" w:type="dxa"/>
          </w:tcPr>
          <w:p w14:paraId="2152BB94" w14:textId="77777777" w:rsidR="00F862D6" w:rsidRPr="001A6F12" w:rsidRDefault="00F862D6" w:rsidP="0077673A">
            <w:pPr>
              <w:rPr>
                <w:szCs w:val="14"/>
              </w:rPr>
            </w:pPr>
          </w:p>
        </w:tc>
        <w:tc>
          <w:tcPr>
            <w:tcW w:w="2552" w:type="dxa"/>
          </w:tcPr>
          <w:p w14:paraId="7DF2E837" w14:textId="77777777" w:rsidR="00F862D6" w:rsidRPr="002B781B" w:rsidRDefault="00F862D6" w:rsidP="0077673A">
            <w:pPr>
              <w:rPr>
                <w:szCs w:val="14"/>
              </w:rPr>
            </w:pPr>
          </w:p>
        </w:tc>
        <w:tc>
          <w:tcPr>
            <w:tcW w:w="823" w:type="dxa"/>
          </w:tcPr>
          <w:p w14:paraId="6AC382CF" w14:textId="77777777" w:rsidR="00F862D6" w:rsidRPr="001A6F12" w:rsidRDefault="00F862D6" w:rsidP="0077673A">
            <w:pPr>
              <w:rPr>
                <w:szCs w:val="14"/>
              </w:rPr>
            </w:pPr>
          </w:p>
        </w:tc>
        <w:tc>
          <w:tcPr>
            <w:tcW w:w="3685" w:type="dxa"/>
            <w:vMerge/>
          </w:tcPr>
          <w:p w14:paraId="697E30B7" w14:textId="77777777" w:rsidR="00F862D6" w:rsidRPr="001A6F12" w:rsidRDefault="00F862D6" w:rsidP="0077673A">
            <w:pPr>
              <w:rPr>
                <w:szCs w:val="14"/>
              </w:rPr>
            </w:pPr>
          </w:p>
        </w:tc>
      </w:tr>
      <w:tr w:rsidR="00F862D6" w:rsidRPr="001A6F12" w14:paraId="554ACB08" w14:textId="77777777" w:rsidTr="00F862D6">
        <w:tc>
          <w:tcPr>
            <w:tcW w:w="1020" w:type="dxa"/>
          </w:tcPr>
          <w:p w14:paraId="41B34D2D" w14:textId="77777777" w:rsidR="00F862D6" w:rsidRPr="001A6F12" w:rsidRDefault="00F862D6" w:rsidP="0077673A">
            <w:pPr>
              <w:rPr>
                <w:szCs w:val="14"/>
              </w:rPr>
            </w:pPr>
            <w:r w:rsidRPr="001A6F12">
              <w:rPr>
                <w:szCs w:val="14"/>
              </w:rPr>
              <w:t>Vyřizuje</w:t>
            </w:r>
          </w:p>
        </w:tc>
        <w:tc>
          <w:tcPr>
            <w:tcW w:w="2552" w:type="dxa"/>
          </w:tcPr>
          <w:p w14:paraId="16A488DF" w14:textId="77777777" w:rsidR="00F862D6" w:rsidRPr="002B781B" w:rsidRDefault="00D9074F" w:rsidP="00FE3455">
            <w:pPr>
              <w:rPr>
                <w:szCs w:val="14"/>
              </w:rPr>
            </w:pPr>
            <w:r w:rsidRPr="002B781B">
              <w:rPr>
                <w:szCs w:val="14"/>
              </w:rPr>
              <w:t>Mgr. Kateřina Lacigová</w:t>
            </w:r>
          </w:p>
        </w:tc>
        <w:tc>
          <w:tcPr>
            <w:tcW w:w="823" w:type="dxa"/>
          </w:tcPr>
          <w:p w14:paraId="41239E77" w14:textId="77777777" w:rsidR="00F862D6" w:rsidRPr="001A6F12" w:rsidRDefault="00F862D6" w:rsidP="0077673A">
            <w:pPr>
              <w:rPr>
                <w:szCs w:val="14"/>
              </w:rPr>
            </w:pPr>
          </w:p>
        </w:tc>
        <w:tc>
          <w:tcPr>
            <w:tcW w:w="3685" w:type="dxa"/>
            <w:vMerge/>
          </w:tcPr>
          <w:p w14:paraId="0E8311B3" w14:textId="77777777" w:rsidR="00F862D6" w:rsidRPr="001A6F12" w:rsidRDefault="00F862D6" w:rsidP="0077673A">
            <w:pPr>
              <w:rPr>
                <w:szCs w:val="14"/>
              </w:rPr>
            </w:pPr>
          </w:p>
        </w:tc>
      </w:tr>
      <w:tr w:rsidR="009A7568" w:rsidRPr="001A6F12" w14:paraId="3F72F00E" w14:textId="77777777" w:rsidTr="00F862D6">
        <w:tc>
          <w:tcPr>
            <w:tcW w:w="1020" w:type="dxa"/>
          </w:tcPr>
          <w:p w14:paraId="315BC4EE" w14:textId="77777777" w:rsidR="009A7568" w:rsidRPr="001A6F12" w:rsidRDefault="009A7568" w:rsidP="009A7568">
            <w:pPr>
              <w:rPr>
                <w:szCs w:val="14"/>
              </w:rPr>
            </w:pPr>
          </w:p>
        </w:tc>
        <w:tc>
          <w:tcPr>
            <w:tcW w:w="2552" w:type="dxa"/>
          </w:tcPr>
          <w:p w14:paraId="289E9BD4" w14:textId="77777777" w:rsidR="009A7568" w:rsidRPr="001A6F12" w:rsidRDefault="009A7568" w:rsidP="009A7568">
            <w:pPr>
              <w:rPr>
                <w:szCs w:val="14"/>
              </w:rPr>
            </w:pPr>
          </w:p>
        </w:tc>
        <w:tc>
          <w:tcPr>
            <w:tcW w:w="823" w:type="dxa"/>
          </w:tcPr>
          <w:p w14:paraId="67CCE4C9" w14:textId="77777777" w:rsidR="009A7568" w:rsidRPr="001A6F12" w:rsidRDefault="009A7568" w:rsidP="009A7568">
            <w:pPr>
              <w:rPr>
                <w:szCs w:val="14"/>
              </w:rPr>
            </w:pPr>
          </w:p>
        </w:tc>
        <w:tc>
          <w:tcPr>
            <w:tcW w:w="3685" w:type="dxa"/>
            <w:vMerge/>
          </w:tcPr>
          <w:p w14:paraId="3A71EBE1" w14:textId="77777777" w:rsidR="009A7568" w:rsidRPr="001A6F12" w:rsidRDefault="009A7568" w:rsidP="009A7568">
            <w:pPr>
              <w:rPr>
                <w:szCs w:val="14"/>
              </w:rPr>
            </w:pPr>
          </w:p>
        </w:tc>
      </w:tr>
      <w:tr w:rsidR="009A7568" w:rsidRPr="001A6F12" w14:paraId="213D89AE" w14:textId="77777777" w:rsidTr="00F862D6">
        <w:tc>
          <w:tcPr>
            <w:tcW w:w="1020" w:type="dxa"/>
          </w:tcPr>
          <w:p w14:paraId="37701058" w14:textId="77777777" w:rsidR="009A7568" w:rsidRPr="001A6F12" w:rsidRDefault="009A7568" w:rsidP="009A7568">
            <w:pPr>
              <w:rPr>
                <w:szCs w:val="14"/>
              </w:rPr>
            </w:pPr>
            <w:r w:rsidRPr="001A6F12">
              <w:rPr>
                <w:szCs w:val="14"/>
              </w:rPr>
              <w:t>Mobil</w:t>
            </w:r>
          </w:p>
        </w:tc>
        <w:tc>
          <w:tcPr>
            <w:tcW w:w="2552" w:type="dxa"/>
          </w:tcPr>
          <w:p w14:paraId="612FCFD7" w14:textId="77777777" w:rsidR="009A7568" w:rsidRPr="001A6F12" w:rsidRDefault="00D9074F" w:rsidP="009A7568">
            <w:pPr>
              <w:rPr>
                <w:szCs w:val="14"/>
              </w:rPr>
            </w:pPr>
            <w:r>
              <w:rPr>
                <w:szCs w:val="14"/>
              </w:rPr>
              <w:t>+420 724 932 384</w:t>
            </w:r>
          </w:p>
        </w:tc>
        <w:tc>
          <w:tcPr>
            <w:tcW w:w="823" w:type="dxa"/>
          </w:tcPr>
          <w:p w14:paraId="02455D13" w14:textId="77777777" w:rsidR="009A7568" w:rsidRPr="001A6F12" w:rsidRDefault="009A7568" w:rsidP="009A7568">
            <w:pPr>
              <w:rPr>
                <w:szCs w:val="14"/>
              </w:rPr>
            </w:pPr>
          </w:p>
        </w:tc>
        <w:tc>
          <w:tcPr>
            <w:tcW w:w="3685" w:type="dxa"/>
            <w:vMerge/>
          </w:tcPr>
          <w:p w14:paraId="3A105FF2" w14:textId="77777777" w:rsidR="009A7568" w:rsidRPr="001A6F12" w:rsidRDefault="009A7568" w:rsidP="009A7568">
            <w:pPr>
              <w:rPr>
                <w:szCs w:val="14"/>
              </w:rPr>
            </w:pPr>
          </w:p>
        </w:tc>
      </w:tr>
      <w:tr w:rsidR="009A7568" w:rsidRPr="001A6F12" w14:paraId="01822ABA" w14:textId="77777777" w:rsidTr="00F862D6">
        <w:tc>
          <w:tcPr>
            <w:tcW w:w="1020" w:type="dxa"/>
          </w:tcPr>
          <w:p w14:paraId="50D79C9F" w14:textId="77777777" w:rsidR="009A7568" w:rsidRPr="001A6F12" w:rsidRDefault="009A7568" w:rsidP="009A7568">
            <w:pPr>
              <w:rPr>
                <w:szCs w:val="14"/>
              </w:rPr>
            </w:pPr>
            <w:r w:rsidRPr="001A6F12">
              <w:rPr>
                <w:szCs w:val="14"/>
              </w:rPr>
              <w:t>E-mail</w:t>
            </w:r>
          </w:p>
        </w:tc>
        <w:tc>
          <w:tcPr>
            <w:tcW w:w="2552" w:type="dxa"/>
          </w:tcPr>
          <w:p w14:paraId="7AA05361" w14:textId="77777777" w:rsidR="009A7568" w:rsidRPr="001A6F12" w:rsidRDefault="00D9074F" w:rsidP="006104F6">
            <w:pPr>
              <w:rPr>
                <w:szCs w:val="14"/>
              </w:rPr>
            </w:pPr>
            <w:r>
              <w:rPr>
                <w:szCs w:val="14"/>
              </w:rPr>
              <w:t>Lacigova@spravazeleznic.cz</w:t>
            </w:r>
          </w:p>
        </w:tc>
        <w:tc>
          <w:tcPr>
            <w:tcW w:w="823" w:type="dxa"/>
          </w:tcPr>
          <w:p w14:paraId="73ABA559" w14:textId="77777777" w:rsidR="009A7568" w:rsidRPr="001A6F12" w:rsidRDefault="009A7568" w:rsidP="009A7568">
            <w:pPr>
              <w:rPr>
                <w:szCs w:val="14"/>
              </w:rPr>
            </w:pPr>
          </w:p>
        </w:tc>
        <w:tc>
          <w:tcPr>
            <w:tcW w:w="3685" w:type="dxa"/>
            <w:vMerge/>
          </w:tcPr>
          <w:p w14:paraId="1AF343F1" w14:textId="77777777" w:rsidR="009A7568" w:rsidRPr="001A6F12" w:rsidRDefault="009A7568" w:rsidP="009A7568">
            <w:pPr>
              <w:rPr>
                <w:szCs w:val="14"/>
              </w:rPr>
            </w:pPr>
          </w:p>
        </w:tc>
      </w:tr>
      <w:tr w:rsidR="009A7568" w:rsidRPr="001A6F12" w14:paraId="4705AD2B" w14:textId="77777777" w:rsidTr="00F862D6">
        <w:tc>
          <w:tcPr>
            <w:tcW w:w="1020" w:type="dxa"/>
          </w:tcPr>
          <w:p w14:paraId="79ADE18E" w14:textId="77777777" w:rsidR="009A7568" w:rsidRPr="001A6F12" w:rsidRDefault="009A7568" w:rsidP="009A7568">
            <w:pPr>
              <w:rPr>
                <w:szCs w:val="14"/>
              </w:rPr>
            </w:pPr>
          </w:p>
        </w:tc>
        <w:tc>
          <w:tcPr>
            <w:tcW w:w="2552" w:type="dxa"/>
          </w:tcPr>
          <w:p w14:paraId="1EB30970" w14:textId="77777777" w:rsidR="009A7568" w:rsidRPr="00121A14" w:rsidRDefault="009A7568" w:rsidP="009A7568">
            <w:pPr>
              <w:rPr>
                <w:szCs w:val="14"/>
              </w:rPr>
            </w:pPr>
          </w:p>
        </w:tc>
        <w:tc>
          <w:tcPr>
            <w:tcW w:w="823" w:type="dxa"/>
          </w:tcPr>
          <w:p w14:paraId="557DCEA6" w14:textId="77777777" w:rsidR="009A7568" w:rsidRPr="001A6F12" w:rsidRDefault="009A7568" w:rsidP="009A7568">
            <w:pPr>
              <w:rPr>
                <w:szCs w:val="14"/>
              </w:rPr>
            </w:pPr>
          </w:p>
        </w:tc>
        <w:tc>
          <w:tcPr>
            <w:tcW w:w="3685" w:type="dxa"/>
          </w:tcPr>
          <w:p w14:paraId="566DA2A6" w14:textId="77777777" w:rsidR="009A7568" w:rsidRPr="001A6F12" w:rsidRDefault="009A7568" w:rsidP="009A7568">
            <w:pPr>
              <w:rPr>
                <w:szCs w:val="14"/>
              </w:rPr>
            </w:pPr>
          </w:p>
        </w:tc>
      </w:tr>
      <w:tr w:rsidR="009A7568" w:rsidRPr="001A6F12" w14:paraId="41E29203" w14:textId="77777777" w:rsidTr="00F862D6">
        <w:tc>
          <w:tcPr>
            <w:tcW w:w="1020" w:type="dxa"/>
          </w:tcPr>
          <w:p w14:paraId="3FD135EB" w14:textId="77777777" w:rsidR="009A7568" w:rsidRPr="00A87480" w:rsidRDefault="00D9074F" w:rsidP="009A7568">
            <w:pPr>
              <w:rPr>
                <w:szCs w:val="14"/>
                <w:highlight w:val="yellow"/>
              </w:rPr>
            </w:pPr>
            <w:r w:rsidRPr="00121A14">
              <w:rPr>
                <w:szCs w:val="14"/>
              </w:rPr>
              <w:t>Datum</w:t>
            </w:r>
          </w:p>
        </w:tc>
        <w:tc>
          <w:tcPr>
            <w:tcW w:w="2552" w:type="dxa"/>
          </w:tcPr>
          <w:p w14:paraId="580E5668" w14:textId="0249CCC3" w:rsidR="009A7568" w:rsidRPr="00121A14" w:rsidRDefault="004A0737" w:rsidP="00D36F44">
            <w:pPr>
              <w:rPr>
                <w:szCs w:val="14"/>
              </w:rPr>
            </w:pPr>
            <w:r>
              <w:rPr>
                <w:szCs w:val="14"/>
              </w:rPr>
              <w:t>31</w:t>
            </w:r>
            <w:r w:rsidR="00A87480" w:rsidRPr="00121A14">
              <w:rPr>
                <w:szCs w:val="14"/>
              </w:rPr>
              <w:t xml:space="preserve">. </w:t>
            </w:r>
            <w:r w:rsidR="009F41E7">
              <w:rPr>
                <w:szCs w:val="14"/>
              </w:rPr>
              <w:t>8.</w:t>
            </w:r>
            <w:r w:rsidR="00A87480" w:rsidRPr="00121A14">
              <w:rPr>
                <w:szCs w:val="14"/>
              </w:rPr>
              <w:t xml:space="preserve"> 2020</w:t>
            </w:r>
          </w:p>
        </w:tc>
        <w:tc>
          <w:tcPr>
            <w:tcW w:w="823" w:type="dxa"/>
          </w:tcPr>
          <w:p w14:paraId="3915AC0C" w14:textId="77777777" w:rsidR="009A7568" w:rsidRPr="001A6F12" w:rsidRDefault="009A7568" w:rsidP="009A7568">
            <w:pPr>
              <w:rPr>
                <w:szCs w:val="14"/>
              </w:rPr>
            </w:pPr>
          </w:p>
        </w:tc>
        <w:tc>
          <w:tcPr>
            <w:tcW w:w="3685" w:type="dxa"/>
          </w:tcPr>
          <w:p w14:paraId="0F762127" w14:textId="77777777" w:rsidR="009A7568" w:rsidRPr="001A6F12" w:rsidRDefault="009A7568" w:rsidP="009A7568">
            <w:pPr>
              <w:rPr>
                <w:szCs w:val="14"/>
              </w:rPr>
            </w:pPr>
          </w:p>
        </w:tc>
      </w:tr>
      <w:tr w:rsidR="00F64786" w:rsidRPr="001A6F12" w14:paraId="57824D10" w14:textId="77777777" w:rsidTr="00F862D6">
        <w:tc>
          <w:tcPr>
            <w:tcW w:w="1020" w:type="dxa"/>
          </w:tcPr>
          <w:p w14:paraId="2C084373" w14:textId="77777777" w:rsidR="00F64786" w:rsidRPr="001A6F12" w:rsidRDefault="00F64786" w:rsidP="0077673A">
            <w:pPr>
              <w:rPr>
                <w:szCs w:val="14"/>
              </w:rPr>
            </w:pPr>
          </w:p>
        </w:tc>
        <w:tc>
          <w:tcPr>
            <w:tcW w:w="2552" w:type="dxa"/>
          </w:tcPr>
          <w:p w14:paraId="54105BC2" w14:textId="77777777" w:rsidR="00F64786" w:rsidRPr="001A6F12" w:rsidRDefault="00F64786" w:rsidP="00F310F8">
            <w:pPr>
              <w:rPr>
                <w:szCs w:val="14"/>
                <w:highlight w:val="yellow"/>
              </w:rPr>
            </w:pPr>
          </w:p>
        </w:tc>
        <w:tc>
          <w:tcPr>
            <w:tcW w:w="823" w:type="dxa"/>
          </w:tcPr>
          <w:p w14:paraId="129CF82C" w14:textId="77777777" w:rsidR="00F64786" w:rsidRPr="001A6F12" w:rsidRDefault="00F64786" w:rsidP="0077673A">
            <w:pPr>
              <w:rPr>
                <w:szCs w:val="14"/>
              </w:rPr>
            </w:pPr>
          </w:p>
        </w:tc>
        <w:tc>
          <w:tcPr>
            <w:tcW w:w="3685" w:type="dxa"/>
          </w:tcPr>
          <w:p w14:paraId="2AE96988" w14:textId="77777777" w:rsidR="00F64786" w:rsidRPr="001A6F12" w:rsidRDefault="00F64786" w:rsidP="0077673A">
            <w:pPr>
              <w:rPr>
                <w:szCs w:val="14"/>
              </w:rPr>
            </w:pPr>
          </w:p>
        </w:tc>
      </w:tr>
      <w:tr w:rsidR="00F862D6" w:rsidRPr="001A6F12" w14:paraId="234C6B48" w14:textId="77777777" w:rsidTr="00B45E9E">
        <w:trPr>
          <w:trHeight w:val="794"/>
        </w:trPr>
        <w:tc>
          <w:tcPr>
            <w:tcW w:w="1020" w:type="dxa"/>
          </w:tcPr>
          <w:p w14:paraId="3CD343AB" w14:textId="77777777" w:rsidR="00F862D6" w:rsidRPr="001A6F12" w:rsidRDefault="00F862D6" w:rsidP="0077673A">
            <w:pPr>
              <w:rPr>
                <w:szCs w:val="14"/>
              </w:rPr>
            </w:pPr>
          </w:p>
        </w:tc>
        <w:tc>
          <w:tcPr>
            <w:tcW w:w="2552" w:type="dxa"/>
          </w:tcPr>
          <w:p w14:paraId="0FD7BD55" w14:textId="77777777" w:rsidR="00F862D6" w:rsidRPr="001A6F12" w:rsidRDefault="00F862D6" w:rsidP="00F310F8">
            <w:pPr>
              <w:rPr>
                <w:szCs w:val="14"/>
              </w:rPr>
            </w:pPr>
          </w:p>
        </w:tc>
        <w:tc>
          <w:tcPr>
            <w:tcW w:w="823" w:type="dxa"/>
          </w:tcPr>
          <w:p w14:paraId="628720EC" w14:textId="77777777" w:rsidR="00F862D6" w:rsidRPr="001A6F12" w:rsidRDefault="00F862D6" w:rsidP="0077673A">
            <w:pPr>
              <w:rPr>
                <w:szCs w:val="14"/>
              </w:rPr>
            </w:pPr>
          </w:p>
        </w:tc>
        <w:tc>
          <w:tcPr>
            <w:tcW w:w="3685" w:type="dxa"/>
          </w:tcPr>
          <w:p w14:paraId="7506DCAA" w14:textId="77777777" w:rsidR="00F862D6" w:rsidRPr="001A6F12" w:rsidRDefault="00F862D6" w:rsidP="0077673A">
            <w:pPr>
              <w:rPr>
                <w:szCs w:val="14"/>
              </w:rPr>
            </w:pPr>
          </w:p>
        </w:tc>
      </w:tr>
    </w:tbl>
    <w:p w14:paraId="45BC7702"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6A2E5700" w14:textId="77777777" w:rsidR="00FC44E6" w:rsidRPr="00FC44E6" w:rsidRDefault="00FC44E6" w:rsidP="00FC44E6">
      <w:pPr>
        <w:spacing w:after="0" w:line="240" w:lineRule="auto"/>
        <w:ind w:left="567" w:hanging="567"/>
        <w:rPr>
          <w:rFonts w:eastAsia="Times New Roman" w:cs="Times New Roman"/>
          <w:b/>
          <w:lang w:eastAsia="cs-CZ"/>
        </w:rPr>
      </w:pPr>
    </w:p>
    <w:p w14:paraId="0ECC7B96" w14:textId="77777777" w:rsidR="00C52D8A" w:rsidRDefault="00C52D8A" w:rsidP="00FC44E6">
      <w:pPr>
        <w:spacing w:after="0" w:line="240" w:lineRule="auto"/>
        <w:rPr>
          <w:rFonts w:eastAsia="Times New Roman" w:cs="Times New Roman"/>
          <w:lang w:eastAsia="cs-CZ"/>
        </w:rPr>
      </w:pPr>
    </w:p>
    <w:p w14:paraId="55ADE223" w14:textId="7A2E1152"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w:t>
      </w:r>
      <w:r w:rsidR="00A87480">
        <w:rPr>
          <w:rFonts w:eastAsia="Times New Roman" w:cs="Times New Roman"/>
          <w:i/>
          <w:color w:val="000000"/>
          <w:lang w:eastAsia="cs-CZ"/>
        </w:rPr>
        <w:t xml:space="preserve"> dodávk</w:t>
      </w:r>
      <w:r w:rsidR="008E3436">
        <w:rPr>
          <w:rFonts w:eastAsia="Times New Roman" w:cs="Times New Roman"/>
          <w:i/>
          <w:color w:val="000000"/>
          <w:lang w:eastAsia="cs-CZ"/>
        </w:rPr>
        <w:t>y</w:t>
      </w:r>
    </w:p>
    <w:p w14:paraId="0AC93ED8" w14:textId="77777777" w:rsidR="00FC44E6" w:rsidRDefault="00FC44E6" w:rsidP="00FC44E6">
      <w:pPr>
        <w:widowControl w:val="0"/>
        <w:autoSpaceDE w:val="0"/>
        <w:autoSpaceDN w:val="0"/>
        <w:spacing w:after="0" w:line="240" w:lineRule="auto"/>
        <w:rPr>
          <w:rFonts w:eastAsia="Times New Roman" w:cs="Times New Roman"/>
          <w:lang w:eastAsia="cs-CZ"/>
        </w:rPr>
      </w:pPr>
    </w:p>
    <w:p w14:paraId="657CAE0C" w14:textId="77777777" w:rsidR="00C52D8A" w:rsidRPr="00FC44E6" w:rsidRDefault="00C52D8A" w:rsidP="00FC44E6">
      <w:pPr>
        <w:widowControl w:val="0"/>
        <w:autoSpaceDE w:val="0"/>
        <w:autoSpaceDN w:val="0"/>
        <w:spacing w:after="0" w:line="240" w:lineRule="auto"/>
        <w:rPr>
          <w:rFonts w:eastAsia="Times New Roman" w:cs="Times New Roman"/>
          <w:lang w:eastAsia="cs-CZ"/>
        </w:rPr>
      </w:pPr>
    </w:p>
    <w:p w14:paraId="7B2DEA6E" w14:textId="6B1DB662" w:rsidR="00FC44E6" w:rsidRPr="00FF459D" w:rsidRDefault="00FC44E6" w:rsidP="00FC44E6">
      <w:pPr>
        <w:widowControl w:val="0"/>
        <w:autoSpaceDE w:val="0"/>
        <w:autoSpaceDN w:val="0"/>
        <w:spacing w:after="0" w:line="240" w:lineRule="auto"/>
        <w:rPr>
          <w:rFonts w:eastAsia="Times New Roman" w:cs="Times New Roman"/>
          <w:lang w:eastAsia="cs-CZ"/>
        </w:rPr>
      </w:pPr>
      <w:r w:rsidRPr="00FF459D">
        <w:rPr>
          <w:rFonts w:eastAsia="Times New Roman" w:cs="Times New Roman"/>
          <w:lang w:eastAsia="cs-CZ"/>
        </w:rPr>
        <w:t>s názvem</w:t>
      </w:r>
      <w:r w:rsidRPr="00FF459D">
        <w:rPr>
          <w:rFonts w:eastAsia="Times New Roman" w:cs="Times New Roman"/>
          <w:b/>
          <w:lang w:eastAsia="cs-CZ"/>
        </w:rPr>
        <w:t xml:space="preserve"> </w:t>
      </w:r>
      <w:r w:rsidR="00C63E74">
        <w:rPr>
          <w:rFonts w:eastAsia="Times New Roman" w:cs="Times New Roman"/>
          <w:b/>
          <w:lang w:eastAsia="cs-CZ"/>
        </w:rPr>
        <w:t xml:space="preserve"> </w:t>
      </w:r>
      <w:r w:rsidRPr="00FF459D">
        <w:rPr>
          <w:rFonts w:eastAsia="Times New Roman" w:cs="Times New Roman"/>
          <w:b/>
          <w:lang w:eastAsia="cs-CZ"/>
        </w:rPr>
        <w:t>„</w:t>
      </w:r>
      <w:r w:rsidR="00A87480" w:rsidRPr="00FF459D">
        <w:rPr>
          <w:rFonts w:eastAsia="Times New Roman" w:cs="Times New Roman"/>
          <w:b/>
          <w:lang w:eastAsia="cs-CZ"/>
        </w:rPr>
        <w:t>Nákup mobilních telefonů</w:t>
      </w:r>
      <w:r w:rsidRPr="00FF459D">
        <w:rPr>
          <w:rFonts w:eastAsia="Times New Roman" w:cs="Times New Roman"/>
          <w:b/>
          <w:lang w:eastAsia="cs-CZ"/>
        </w:rPr>
        <w:t>“</w:t>
      </w:r>
    </w:p>
    <w:p w14:paraId="2B8789A1" w14:textId="77777777" w:rsidR="00C52D8A" w:rsidRPr="00FF459D" w:rsidRDefault="00C52D8A" w:rsidP="00FC44E6">
      <w:pPr>
        <w:widowControl w:val="0"/>
        <w:autoSpaceDE w:val="0"/>
        <w:autoSpaceDN w:val="0"/>
        <w:spacing w:after="0" w:line="240" w:lineRule="auto"/>
        <w:rPr>
          <w:rFonts w:eastAsia="Times New Roman" w:cs="Times New Roman"/>
          <w:color w:val="000000"/>
          <w:lang w:eastAsia="cs-CZ"/>
        </w:rPr>
      </w:pPr>
    </w:p>
    <w:p w14:paraId="09B7AF25" w14:textId="192D5A0B" w:rsidR="00FC44E6" w:rsidRPr="00FC44E6" w:rsidRDefault="00FC44E6" w:rsidP="00FC44E6">
      <w:pPr>
        <w:widowControl w:val="0"/>
        <w:autoSpaceDE w:val="0"/>
        <w:autoSpaceDN w:val="0"/>
        <w:spacing w:after="0" w:line="240" w:lineRule="auto"/>
        <w:rPr>
          <w:rFonts w:eastAsia="Times New Roman" w:cs="Times New Roman"/>
          <w:lang w:eastAsia="cs-CZ"/>
        </w:rPr>
      </w:pPr>
      <w:r w:rsidRPr="00FF459D">
        <w:rPr>
          <w:rFonts w:eastAsia="Times New Roman" w:cs="Times New Roman"/>
          <w:color w:val="000000"/>
          <w:lang w:eastAsia="cs-CZ"/>
        </w:rPr>
        <w:t xml:space="preserve">(evidenční číslo VZ </w:t>
      </w:r>
      <w:r w:rsidR="000167B5" w:rsidRPr="00FF459D">
        <w:rPr>
          <w:rFonts w:eastAsia="Times New Roman" w:cs="Times New Roman"/>
          <w:lang w:eastAsia="cs-CZ"/>
        </w:rPr>
        <w:t>dle registru</w:t>
      </w:r>
      <w:r w:rsidRPr="00FF459D">
        <w:rPr>
          <w:rFonts w:eastAsia="Times New Roman" w:cs="Times New Roman"/>
          <w:lang w:eastAsia="cs-CZ"/>
        </w:rPr>
        <w:t>:</w:t>
      </w:r>
      <w:r w:rsidR="00FF459D" w:rsidRPr="00FF459D">
        <w:rPr>
          <w:rFonts w:eastAsia="Times New Roman" w:cs="Times New Roman"/>
          <w:lang w:eastAsia="cs-CZ"/>
        </w:rPr>
        <w:t xml:space="preserve"> 617202</w:t>
      </w:r>
      <w:r w:rsidR="009F41E7">
        <w:rPr>
          <w:rFonts w:eastAsia="Times New Roman" w:cs="Times New Roman"/>
          <w:lang w:eastAsia="cs-CZ"/>
        </w:rPr>
        <w:t>64</w:t>
      </w:r>
      <w:r w:rsidRPr="00FF459D">
        <w:rPr>
          <w:rFonts w:eastAsia="Times New Roman" w:cs="Times New Roman"/>
          <w:lang w:eastAsia="cs-CZ"/>
        </w:rPr>
        <w:t>)</w:t>
      </w:r>
    </w:p>
    <w:p w14:paraId="66C6E71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79D7171" w14:textId="77777777" w:rsidR="00FC44E6" w:rsidRDefault="00FC44E6" w:rsidP="00FC44E6">
      <w:pPr>
        <w:spacing w:after="0" w:line="240" w:lineRule="auto"/>
        <w:ind w:right="23"/>
        <w:rPr>
          <w:rFonts w:eastAsia="Times New Roman" w:cs="Times New Roman"/>
          <w:lang w:eastAsia="cs-CZ"/>
        </w:rPr>
      </w:pPr>
    </w:p>
    <w:p w14:paraId="6E15EC71" w14:textId="77777777" w:rsidR="00C52D8A" w:rsidRPr="00FC44E6" w:rsidRDefault="00C52D8A" w:rsidP="00FC44E6">
      <w:pPr>
        <w:spacing w:after="0" w:line="240" w:lineRule="auto"/>
        <w:ind w:right="23"/>
        <w:rPr>
          <w:rFonts w:eastAsia="Times New Roman" w:cs="Times New Roman"/>
          <w:lang w:eastAsia="cs-CZ"/>
        </w:rPr>
      </w:pPr>
    </w:p>
    <w:p w14:paraId="5A1C9692"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5C9520F" w14:textId="77777777" w:rsidR="00FC44E6" w:rsidRDefault="00FC44E6" w:rsidP="00FC44E6">
      <w:pPr>
        <w:spacing w:after="0" w:line="240" w:lineRule="auto"/>
        <w:jc w:val="both"/>
        <w:rPr>
          <w:rFonts w:eastAsia="Times New Roman" w:cs="Times New Roman"/>
          <w:lang w:eastAsia="cs-CZ"/>
        </w:rPr>
      </w:pPr>
    </w:p>
    <w:p w14:paraId="111A4DCD" w14:textId="77777777" w:rsidR="00C52D8A" w:rsidRPr="00FC44E6" w:rsidRDefault="00C52D8A" w:rsidP="00FC44E6">
      <w:pPr>
        <w:spacing w:after="0" w:line="240" w:lineRule="auto"/>
        <w:jc w:val="both"/>
        <w:rPr>
          <w:rFonts w:eastAsia="Times New Roman" w:cs="Times New Roman"/>
          <w:lang w:eastAsia="cs-CZ"/>
        </w:rPr>
      </w:pPr>
    </w:p>
    <w:p w14:paraId="39276420"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738F15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E90A9D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2ED19A1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3A123D07"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68BBFDF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0F0C124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260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67B697A" w14:textId="77777777" w:rsidR="00FC44E6" w:rsidRDefault="00FC44E6" w:rsidP="00FC44E6">
      <w:pPr>
        <w:spacing w:after="0" w:line="240" w:lineRule="auto"/>
        <w:ind w:left="426"/>
        <w:jc w:val="both"/>
        <w:rPr>
          <w:rFonts w:eastAsia="Times New Roman" w:cs="Times New Roman"/>
          <w:lang w:eastAsia="cs-CZ"/>
        </w:rPr>
      </w:pPr>
    </w:p>
    <w:p w14:paraId="178A1E1A" w14:textId="77777777" w:rsidR="000C0877" w:rsidRPr="00FC44E6" w:rsidRDefault="000C0877" w:rsidP="00FC44E6">
      <w:pPr>
        <w:spacing w:after="0" w:line="240" w:lineRule="auto"/>
        <w:ind w:left="426"/>
        <w:jc w:val="both"/>
        <w:rPr>
          <w:rFonts w:eastAsia="Times New Roman" w:cs="Times New Roman"/>
          <w:lang w:eastAsia="cs-CZ"/>
        </w:rPr>
      </w:pPr>
    </w:p>
    <w:p w14:paraId="28B18870"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DCC04FB" w14:textId="3197048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4F0400">
        <w:rPr>
          <w:rFonts w:eastAsia="Times New Roman" w:cs="Times New Roman"/>
          <w:lang w:eastAsia="x-none"/>
        </w:rPr>
        <w:t>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w:t>
      </w:r>
      <w:r w:rsidR="008D68C1">
        <w:rPr>
          <w:rFonts w:eastAsia="Times New Roman" w:cs="Times New Roman"/>
          <w:lang w:eastAsia="x-none"/>
        </w:rPr>
        <w:t xml:space="preserve"> </w:t>
      </w:r>
      <w:bookmarkStart w:id="0" w:name="_GoBack"/>
      <w:bookmarkEnd w:id="0"/>
      <w:r w:rsidRPr="00FC44E6">
        <w:rPr>
          <w:rFonts w:eastAsia="Times New Roman" w:cs="Times New Roman"/>
          <w:lang w:val="x-none" w:eastAsia="x-none"/>
        </w:rPr>
        <w:t xml:space="preserve">prostřednictvím elektronického nástroje. </w:t>
      </w:r>
    </w:p>
    <w:p w14:paraId="56E7F849" w14:textId="77777777" w:rsidR="00FC44E6" w:rsidRPr="00FC44E6" w:rsidRDefault="00FC44E6" w:rsidP="00FC44E6">
      <w:pPr>
        <w:spacing w:after="0" w:line="240" w:lineRule="auto"/>
        <w:ind w:left="426"/>
        <w:jc w:val="both"/>
        <w:rPr>
          <w:rFonts w:eastAsia="Times New Roman" w:cs="Times New Roman"/>
          <w:lang w:eastAsia="cs-CZ"/>
        </w:rPr>
      </w:pPr>
    </w:p>
    <w:p w14:paraId="4AA3D83C" w14:textId="77777777" w:rsidR="00121A14" w:rsidRDefault="00121A14" w:rsidP="00FC44E6">
      <w:pPr>
        <w:spacing w:after="0" w:line="240" w:lineRule="auto"/>
        <w:ind w:left="426"/>
        <w:jc w:val="both"/>
        <w:rPr>
          <w:rFonts w:eastAsia="Times New Roman" w:cs="Times New Roman"/>
          <w:b/>
          <w:u w:val="single"/>
          <w:lang w:eastAsia="cs-CZ"/>
        </w:rPr>
      </w:pPr>
    </w:p>
    <w:p w14:paraId="1C2CDFF7" w14:textId="0970E23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A87480">
        <w:rPr>
          <w:rFonts w:eastAsia="Times New Roman" w:cs="Times New Roman"/>
          <w:lang w:eastAsia="cs-CZ"/>
        </w:rPr>
        <w:t>Mgr. Kateřina Lacigová</w:t>
      </w:r>
      <w:r w:rsidRPr="00FC44E6">
        <w:rPr>
          <w:rFonts w:eastAsia="Times New Roman" w:cs="Times New Roman"/>
          <w:lang w:eastAsia="cs-CZ"/>
        </w:rPr>
        <w:t xml:space="preserve">, telefon: </w:t>
      </w:r>
      <w:r w:rsidR="00A87480">
        <w:rPr>
          <w:rFonts w:eastAsia="Times New Roman" w:cs="Times New Roman"/>
          <w:lang w:eastAsia="cs-CZ"/>
        </w:rPr>
        <w:t>+420 724 932 384</w:t>
      </w:r>
      <w:r w:rsidRPr="00FC44E6">
        <w:rPr>
          <w:rFonts w:eastAsia="Times New Roman" w:cs="Times New Roman"/>
          <w:lang w:eastAsia="cs-CZ"/>
        </w:rPr>
        <w:t xml:space="preserve">, e-mail: </w:t>
      </w:r>
      <w:r w:rsidR="00A87480">
        <w:rPr>
          <w:rFonts w:eastAsia="Times New Roman" w:cs="Times New Roman"/>
          <w:lang w:eastAsia="cs-CZ"/>
        </w:rPr>
        <w:t>Lacigova@spravazeleznic.cz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A87480">
        <w:rPr>
          <w:rFonts w:eastAsia="Times New Roman" w:cs="Times New Roman"/>
          <w:lang w:eastAsia="cs-CZ"/>
        </w:rPr>
        <w:t>773/</w:t>
      </w:r>
      <w:r w:rsidRPr="00FC44E6">
        <w:rPr>
          <w:rFonts w:eastAsia="Times New Roman" w:cs="Times New Roman"/>
          <w:lang w:eastAsia="cs-CZ"/>
        </w:rPr>
        <w:t>1, 779 00 Olomouc</w:t>
      </w:r>
    </w:p>
    <w:p w14:paraId="0098B93D" w14:textId="77777777" w:rsidR="00FC44E6" w:rsidRPr="00FC44E6" w:rsidRDefault="00FC44E6" w:rsidP="00FC44E6">
      <w:pPr>
        <w:spacing w:after="0" w:line="240" w:lineRule="auto"/>
        <w:ind w:left="426"/>
        <w:jc w:val="both"/>
        <w:rPr>
          <w:rFonts w:eastAsia="Times New Roman" w:cs="Times New Roman"/>
          <w:lang w:eastAsia="cs-CZ"/>
        </w:rPr>
      </w:pPr>
    </w:p>
    <w:p w14:paraId="7E06F69B" w14:textId="77777777" w:rsidR="00FC44E6" w:rsidRDefault="00FC44E6" w:rsidP="00FC44E6">
      <w:pPr>
        <w:spacing w:after="0" w:line="240" w:lineRule="auto"/>
        <w:ind w:left="426"/>
        <w:jc w:val="both"/>
        <w:rPr>
          <w:rFonts w:eastAsia="Times New Roman" w:cs="Times New Roman"/>
          <w:lang w:eastAsia="cs-CZ"/>
        </w:rPr>
      </w:pPr>
    </w:p>
    <w:p w14:paraId="6C2F80E8" w14:textId="75DBF72D" w:rsidR="005978EC" w:rsidRDefault="005978EC" w:rsidP="00FC44E6">
      <w:pPr>
        <w:spacing w:after="0" w:line="240" w:lineRule="auto"/>
        <w:ind w:left="426"/>
        <w:jc w:val="both"/>
        <w:rPr>
          <w:rFonts w:eastAsia="Times New Roman" w:cs="Times New Roman"/>
          <w:lang w:eastAsia="cs-CZ"/>
        </w:rPr>
      </w:pPr>
    </w:p>
    <w:p w14:paraId="12A6797A" w14:textId="2723ED12" w:rsidR="001909EC" w:rsidRDefault="001909EC" w:rsidP="00FC44E6">
      <w:pPr>
        <w:spacing w:after="0" w:line="240" w:lineRule="auto"/>
        <w:ind w:left="426"/>
        <w:jc w:val="both"/>
        <w:rPr>
          <w:rFonts w:eastAsia="Times New Roman" w:cs="Times New Roman"/>
          <w:lang w:eastAsia="cs-CZ"/>
        </w:rPr>
      </w:pPr>
    </w:p>
    <w:p w14:paraId="284A84DC" w14:textId="77777777" w:rsidR="001909EC" w:rsidRPr="00FC44E6" w:rsidRDefault="001909EC" w:rsidP="00FC44E6">
      <w:pPr>
        <w:spacing w:after="0" w:line="240" w:lineRule="auto"/>
        <w:ind w:left="426"/>
        <w:jc w:val="both"/>
        <w:rPr>
          <w:rFonts w:eastAsia="Times New Roman" w:cs="Times New Roman"/>
          <w:lang w:eastAsia="cs-CZ"/>
        </w:rPr>
      </w:pPr>
    </w:p>
    <w:p w14:paraId="75713F89" w14:textId="77777777"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149F6355" w14:textId="77777777" w:rsidR="00A87480" w:rsidRDefault="00A87480" w:rsidP="008E3436">
      <w:pPr>
        <w:pStyle w:val="Odstavecseseznamem"/>
        <w:spacing w:after="0" w:line="240" w:lineRule="auto"/>
        <w:ind w:left="426"/>
        <w:jc w:val="both"/>
      </w:pPr>
      <w:r w:rsidRPr="00A87480">
        <w:t>Zadavatel je v souladu s § 4 zákona č. 134/2016 Sb., o zadávání veřejných zakázek (dále též „ZZVZ“) veřejným zadavatelem. Předmětná veřejná zakázka na dodávky je podle ustanovení § 27 ZZVZ veřejnou zakázkou malého rozsahu, jelikož předpokládaná hodnota zakázky nedosahuje finanční limit stanovený v § 27 písm. a) ZZVZ. Zadavatel</w:t>
      </w:r>
    </w:p>
    <w:p w14:paraId="41B27165" w14:textId="77777777" w:rsidR="00A87480" w:rsidRPr="00A87480" w:rsidRDefault="00A87480" w:rsidP="008E3436">
      <w:pPr>
        <w:pStyle w:val="Odstavecseseznamem"/>
        <w:spacing w:after="0" w:line="240" w:lineRule="auto"/>
        <w:ind w:left="426"/>
        <w:jc w:val="both"/>
      </w:pPr>
      <w:r w:rsidRPr="00A87480">
        <w:t>není povinen v souladu s ustanovením § 31 ZZVZ zadat veřejnou zakázku malého rozsahu v zadávacím řízení. Zadavatel tedy nezadává tuto veřejnou zakázku malého rozsahu v zadávacím řízení podle ZZVZ.</w:t>
      </w:r>
    </w:p>
    <w:p w14:paraId="75B50E66" w14:textId="77777777" w:rsidR="00F01FED" w:rsidRPr="00F01FED" w:rsidRDefault="00F01FED" w:rsidP="00F01FED">
      <w:pPr>
        <w:spacing w:after="0" w:line="240" w:lineRule="auto"/>
        <w:ind w:left="426"/>
        <w:jc w:val="both"/>
        <w:rPr>
          <w:rFonts w:eastAsia="Times New Roman" w:cs="Times New Roman"/>
          <w:lang w:eastAsia="cs-CZ"/>
        </w:rPr>
      </w:pPr>
    </w:p>
    <w:p w14:paraId="3DF64FAC" w14:textId="61BDB8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D31820">
        <w:rPr>
          <w:rFonts w:eastAsia="Times New Roman" w:cs="Times New Roman"/>
          <w:b/>
          <w:lang w:eastAsia="cs-CZ"/>
        </w:rPr>
        <w:t>500</w:t>
      </w:r>
      <w:r w:rsidR="00A87480" w:rsidRPr="00A87480">
        <w:rPr>
          <w:rFonts w:eastAsia="Times New Roman" w:cs="Times New Roman"/>
          <w:b/>
          <w:lang w:eastAsia="cs-CZ"/>
        </w:rPr>
        <w:t>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2D5B53A0" w14:textId="77777777" w:rsidR="00F01FED" w:rsidRPr="00F01FED" w:rsidRDefault="00F01FED" w:rsidP="00F01FED">
      <w:pPr>
        <w:spacing w:after="0" w:line="240" w:lineRule="auto"/>
        <w:ind w:left="426"/>
        <w:jc w:val="both"/>
        <w:rPr>
          <w:rFonts w:eastAsia="Times New Roman" w:cs="Times New Roman"/>
          <w:lang w:eastAsia="cs-CZ"/>
        </w:rPr>
      </w:pPr>
    </w:p>
    <w:p w14:paraId="23A3E84F" w14:textId="1C13A70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Předmětem VZ je</w:t>
      </w:r>
      <w:r w:rsidR="00A87480">
        <w:rPr>
          <w:rFonts w:eastAsia="Times New Roman" w:cs="Times New Roman"/>
          <w:b/>
          <w:lang w:eastAsia="cs-CZ"/>
        </w:rPr>
        <w:t xml:space="preserve"> dodání </w:t>
      </w:r>
      <w:r w:rsidR="00A87480">
        <w:rPr>
          <w:rFonts w:cs="Arial"/>
        </w:rPr>
        <w:t>155 ks mobilních telefonů s dotykovým displejem</w:t>
      </w:r>
      <w:r w:rsidR="00C52D8A">
        <w:rPr>
          <w:rFonts w:cs="Arial"/>
        </w:rPr>
        <w:t xml:space="preserve">, dle Technické specifikace uvedené v Příloze </w:t>
      </w:r>
      <w:r w:rsidR="00DC1C4C">
        <w:rPr>
          <w:rFonts w:cs="Arial"/>
        </w:rPr>
        <w:t>č. 3</w:t>
      </w:r>
      <w:r w:rsidR="00C52D8A">
        <w:rPr>
          <w:rFonts w:cs="Arial"/>
        </w:rPr>
        <w:t xml:space="preserve"> této Výzvy</w:t>
      </w:r>
      <w:r w:rsidR="001909EC">
        <w:rPr>
          <w:rFonts w:cs="Arial"/>
        </w:rPr>
        <w:t>.</w:t>
      </w:r>
      <w:r w:rsidR="00A87480">
        <w:rPr>
          <w:rFonts w:cs="Arial"/>
        </w:rPr>
        <w:t xml:space="preserve"> </w:t>
      </w:r>
    </w:p>
    <w:p w14:paraId="6213E79A" w14:textId="77777777" w:rsidR="00F01FED" w:rsidRPr="00F01FED" w:rsidRDefault="00F01FED" w:rsidP="00F01FED">
      <w:pPr>
        <w:spacing w:after="0" w:line="240" w:lineRule="auto"/>
        <w:ind w:left="426"/>
        <w:jc w:val="both"/>
        <w:rPr>
          <w:rFonts w:eastAsia="Times New Roman" w:cs="Times New Roman"/>
          <w:lang w:eastAsia="cs-CZ"/>
        </w:rPr>
      </w:pPr>
    </w:p>
    <w:p w14:paraId="30A8F50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CCD17EF" w14:textId="77777777" w:rsidR="00F01FED" w:rsidRPr="00F01FED" w:rsidRDefault="00F01FED" w:rsidP="00F01FED">
      <w:pPr>
        <w:spacing w:after="0" w:line="240" w:lineRule="auto"/>
        <w:ind w:left="426"/>
        <w:jc w:val="both"/>
        <w:rPr>
          <w:rFonts w:eastAsia="Times New Roman" w:cs="Times New Roman"/>
          <w:lang w:eastAsia="cs-CZ"/>
        </w:rPr>
      </w:pPr>
    </w:p>
    <w:p w14:paraId="431C1878" w14:textId="77777777" w:rsidR="00F01FED" w:rsidRPr="00F01FED" w:rsidRDefault="00F01FED" w:rsidP="00F01FED">
      <w:pPr>
        <w:spacing w:after="0" w:line="240" w:lineRule="auto"/>
        <w:ind w:left="426"/>
        <w:jc w:val="both"/>
        <w:rPr>
          <w:rFonts w:eastAsia="Times New Roman" w:cs="Times New Roman"/>
          <w:lang w:eastAsia="cs-CZ"/>
        </w:rPr>
      </w:pPr>
    </w:p>
    <w:p w14:paraId="27E39BF8" w14:textId="77777777" w:rsidR="00F01FED" w:rsidRPr="00C52D8A"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C52D8A">
        <w:rPr>
          <w:rFonts w:eastAsia="Times New Roman" w:cs="Times New Roman"/>
          <w:b/>
          <w:u w:val="single"/>
          <w:lang w:eastAsia="cs-CZ"/>
        </w:rPr>
        <w:t>Obsah zadávací dokumentace</w:t>
      </w:r>
    </w:p>
    <w:p w14:paraId="61E353E8" w14:textId="77777777" w:rsidR="00F01FED" w:rsidRPr="00C52D8A" w:rsidRDefault="00F01FED" w:rsidP="00F01FED">
      <w:pPr>
        <w:spacing w:after="0" w:line="240" w:lineRule="auto"/>
        <w:ind w:left="426"/>
        <w:jc w:val="both"/>
        <w:rPr>
          <w:rFonts w:eastAsia="Times New Roman" w:cs="Times New Roman"/>
          <w:lang w:eastAsia="cs-CZ"/>
        </w:rPr>
      </w:pPr>
      <w:r w:rsidRPr="00C52D8A">
        <w:rPr>
          <w:rFonts w:eastAsia="Times New Roman" w:cs="Times New Roman"/>
          <w:lang w:eastAsia="cs-CZ"/>
        </w:rPr>
        <w:t>Zadávací dokumentace obsahuje následující dokumenty:</w:t>
      </w:r>
    </w:p>
    <w:p w14:paraId="6916CAD0" w14:textId="77777777" w:rsidR="00F01FED" w:rsidRPr="00C52D8A" w:rsidRDefault="00F01FED" w:rsidP="00F01FED">
      <w:pPr>
        <w:spacing w:after="0" w:line="240" w:lineRule="auto"/>
        <w:ind w:left="426"/>
        <w:jc w:val="both"/>
        <w:rPr>
          <w:rFonts w:eastAsia="Times New Roman" w:cs="Times New Roman"/>
          <w:lang w:eastAsia="cs-CZ"/>
        </w:rPr>
      </w:pPr>
    </w:p>
    <w:p w14:paraId="2A6F7E1B" w14:textId="06F6B247" w:rsidR="00F01FED" w:rsidRPr="00C52D8A" w:rsidRDefault="00F01FED" w:rsidP="00F01FED">
      <w:pPr>
        <w:numPr>
          <w:ilvl w:val="0"/>
          <w:numId w:val="8"/>
        </w:numPr>
        <w:spacing w:after="0" w:line="240" w:lineRule="auto"/>
        <w:ind w:left="709" w:hanging="283"/>
        <w:rPr>
          <w:rFonts w:eastAsia="Times New Roman" w:cs="Times New Roman"/>
          <w:lang w:eastAsia="cs-CZ"/>
        </w:rPr>
      </w:pPr>
      <w:r w:rsidRPr="00121A14">
        <w:rPr>
          <w:rFonts w:eastAsia="Times New Roman" w:cs="Times New Roman"/>
          <w:lang w:eastAsia="cs-CZ"/>
        </w:rPr>
        <w:t>Výzva k podání nabídky č. j.</w:t>
      </w:r>
      <w:r w:rsidR="00121A14" w:rsidRPr="00121A14">
        <w:rPr>
          <w:rFonts w:eastAsia="Times New Roman" w:cs="Times New Roman"/>
          <w:lang w:eastAsia="cs-CZ"/>
        </w:rPr>
        <w:t xml:space="preserve"> </w:t>
      </w:r>
      <w:r w:rsidR="009F41E7">
        <w:rPr>
          <w:rFonts w:eastAsia="Times New Roman" w:cs="Times New Roman"/>
          <w:lang w:eastAsia="cs-CZ"/>
        </w:rPr>
        <w:t>8060</w:t>
      </w:r>
      <w:r w:rsidR="00C52D8A" w:rsidRPr="00121A14">
        <w:rPr>
          <w:rFonts w:eastAsia="Times New Roman" w:cs="Times New Roman"/>
          <w:lang w:eastAsia="cs-CZ"/>
        </w:rPr>
        <w:t xml:space="preserve">/2020-SŽ-SSV-Ú3 </w:t>
      </w:r>
      <w:r w:rsidRPr="00121A14">
        <w:rPr>
          <w:rFonts w:eastAsia="Times New Roman" w:cs="Times New Roman"/>
          <w:lang w:eastAsia="cs-CZ"/>
        </w:rPr>
        <w:t xml:space="preserve">ze dne </w:t>
      </w:r>
      <w:r w:rsidR="004A0737">
        <w:rPr>
          <w:rFonts w:eastAsia="Times New Roman" w:cs="Times New Roman"/>
          <w:lang w:eastAsia="cs-CZ"/>
        </w:rPr>
        <w:t>31</w:t>
      </w:r>
      <w:r w:rsidR="00121A14" w:rsidRPr="00121A14">
        <w:rPr>
          <w:rFonts w:eastAsia="Times New Roman" w:cs="Times New Roman"/>
          <w:lang w:eastAsia="cs-CZ"/>
        </w:rPr>
        <w:t xml:space="preserve">. </w:t>
      </w:r>
      <w:r w:rsidR="009F41E7">
        <w:rPr>
          <w:rFonts w:eastAsia="Times New Roman" w:cs="Times New Roman"/>
          <w:lang w:eastAsia="cs-CZ"/>
        </w:rPr>
        <w:t>8</w:t>
      </w:r>
      <w:r w:rsidR="00121A14" w:rsidRPr="00121A14">
        <w:rPr>
          <w:rFonts w:eastAsia="Times New Roman" w:cs="Times New Roman"/>
          <w:lang w:eastAsia="cs-CZ"/>
        </w:rPr>
        <w:t>. 2020</w:t>
      </w:r>
      <w:r w:rsidRPr="00C52D8A">
        <w:rPr>
          <w:rFonts w:eastAsia="Times New Roman" w:cs="Times New Roman"/>
          <w:lang w:eastAsia="cs-CZ"/>
        </w:rPr>
        <w:t xml:space="preserve"> (dále jen “Výzva”), </w:t>
      </w:r>
    </w:p>
    <w:p w14:paraId="14D41C9E" w14:textId="27201DD1" w:rsidR="00F01FED" w:rsidRPr="00A1509F" w:rsidRDefault="00F01FED" w:rsidP="00FA5423">
      <w:pPr>
        <w:numPr>
          <w:ilvl w:val="0"/>
          <w:numId w:val="8"/>
        </w:numPr>
        <w:spacing w:after="0" w:line="240" w:lineRule="auto"/>
        <w:ind w:left="709" w:hanging="283"/>
        <w:rPr>
          <w:rFonts w:eastAsia="Times New Roman" w:cs="Times New Roman"/>
          <w:lang w:eastAsia="cs-CZ"/>
        </w:rPr>
      </w:pPr>
      <w:r w:rsidRPr="00A1509F">
        <w:rPr>
          <w:rFonts w:eastAsia="Times New Roman" w:cs="Times New Roman"/>
          <w:lang w:eastAsia="cs-CZ"/>
        </w:rPr>
        <w:t xml:space="preserve">Závazný vzor </w:t>
      </w:r>
      <w:r w:rsidR="00C52D8A" w:rsidRPr="00A1509F">
        <w:rPr>
          <w:rFonts w:eastAsia="Times New Roman" w:cs="Times New Roman"/>
          <w:lang w:eastAsia="cs-CZ"/>
        </w:rPr>
        <w:t xml:space="preserve">kupní </w:t>
      </w:r>
      <w:r w:rsidR="00A1509F" w:rsidRPr="00A1509F">
        <w:rPr>
          <w:rFonts w:eastAsia="Times New Roman" w:cs="Times New Roman"/>
          <w:lang w:eastAsia="cs-CZ"/>
        </w:rPr>
        <w:t>Smlouvy.</w:t>
      </w:r>
    </w:p>
    <w:p w14:paraId="285AA60D" w14:textId="77777777" w:rsidR="00F01FED" w:rsidRPr="00F01FED" w:rsidRDefault="00F01FED" w:rsidP="00F01FED">
      <w:pPr>
        <w:spacing w:after="0" w:line="240" w:lineRule="auto"/>
        <w:ind w:left="426"/>
        <w:rPr>
          <w:rFonts w:eastAsia="Times New Roman" w:cs="Times New Roman"/>
          <w:lang w:eastAsia="cs-CZ"/>
        </w:rPr>
      </w:pPr>
    </w:p>
    <w:p w14:paraId="38A11398" w14:textId="77777777" w:rsidR="00F01FED" w:rsidRPr="00F01FED" w:rsidRDefault="00F01FED" w:rsidP="00F01FED">
      <w:pPr>
        <w:spacing w:after="0" w:line="240" w:lineRule="auto"/>
        <w:ind w:left="426"/>
        <w:rPr>
          <w:rFonts w:eastAsia="Times New Roman" w:cs="Times New Roman"/>
          <w:lang w:eastAsia="cs-CZ"/>
        </w:rPr>
      </w:pPr>
    </w:p>
    <w:p w14:paraId="16798404" w14:textId="77777777"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4ECA401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byla poskytnuta dodavatelům prostřednictvím elektronického nástroje E-ZAK. Zadavatel uvádí, že prostřednictvím elektronického nástroje E-ZAK nelze přijmout nabídku jiného než osloveného dodavatele.</w:t>
      </w:r>
    </w:p>
    <w:p w14:paraId="400A1D8E" w14:textId="77777777" w:rsidR="00F01FED" w:rsidRPr="00F01FED" w:rsidRDefault="00F01FED" w:rsidP="00F01FED">
      <w:pPr>
        <w:spacing w:after="0" w:line="240" w:lineRule="auto"/>
        <w:ind w:left="426"/>
        <w:rPr>
          <w:rFonts w:eastAsia="Times New Roman" w:cs="Times New Roman"/>
          <w:lang w:eastAsia="cs-CZ"/>
        </w:rPr>
      </w:pPr>
    </w:p>
    <w:p w14:paraId="5F1CB0F1" w14:textId="77777777" w:rsidR="00F01FED" w:rsidRPr="00F01FED" w:rsidRDefault="00F01FED" w:rsidP="00F01FED">
      <w:pPr>
        <w:spacing w:after="0" w:line="240" w:lineRule="auto"/>
        <w:ind w:left="426"/>
        <w:jc w:val="both"/>
        <w:rPr>
          <w:rFonts w:eastAsia="Times New Roman" w:cs="Times New Roman"/>
          <w:lang w:eastAsia="cs-CZ"/>
        </w:rPr>
      </w:pPr>
    </w:p>
    <w:p w14:paraId="6ABCFE04"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6F69D1F1" w14:textId="5EA810E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https://zakazky.s</w:t>
      </w:r>
      <w:r w:rsidR="004F0400">
        <w:rPr>
          <w:rFonts w:eastAsia="Times New Roman" w:cs="Times New Roman"/>
          <w:lang w:eastAsia="cs-CZ"/>
        </w:rPr>
        <w:t>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w:t>
      </w:r>
      <w:r w:rsidR="004F0400">
        <w:rPr>
          <w:rFonts w:eastAsia="Times New Roman" w:cs="Times New Roman"/>
          <w:lang w:eastAsia="cs-CZ"/>
        </w:rPr>
        <w:t>pravazeleznic</w:t>
      </w:r>
      <w:r w:rsidRPr="00F01FED">
        <w:rPr>
          <w:rFonts w:eastAsia="Times New Roman" w:cs="Times New Roman"/>
          <w:lang w:eastAsia="cs-CZ"/>
        </w:rPr>
        <w:t xml:space="preserve">.cz/. </w:t>
      </w:r>
    </w:p>
    <w:p w14:paraId="49A7F95F" w14:textId="77777777" w:rsidR="00F01FED" w:rsidRPr="00F01FED" w:rsidRDefault="00F01FED" w:rsidP="00F01FED">
      <w:pPr>
        <w:spacing w:after="0" w:line="240" w:lineRule="auto"/>
        <w:ind w:left="426"/>
        <w:jc w:val="both"/>
        <w:rPr>
          <w:rFonts w:eastAsia="Times New Roman" w:cs="Times New Roman"/>
          <w:lang w:eastAsia="cs-CZ"/>
        </w:rPr>
      </w:pPr>
    </w:p>
    <w:p w14:paraId="4C167DDD"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5E764A6" w14:textId="77777777" w:rsidR="00C97609" w:rsidRDefault="00C97609" w:rsidP="00F01FED">
      <w:pPr>
        <w:spacing w:after="0" w:line="240" w:lineRule="auto"/>
        <w:ind w:left="426"/>
        <w:jc w:val="both"/>
        <w:rPr>
          <w:rFonts w:eastAsia="Times New Roman" w:cs="Times New Roman"/>
          <w:lang w:eastAsia="cs-CZ"/>
        </w:rPr>
      </w:pPr>
    </w:p>
    <w:p w14:paraId="690CF437"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101DFDC" w14:textId="77777777" w:rsidR="00F01FED" w:rsidRPr="00F01FED" w:rsidRDefault="00F01FED" w:rsidP="00F01FED">
      <w:pPr>
        <w:spacing w:after="0" w:line="240" w:lineRule="auto"/>
        <w:ind w:left="426"/>
        <w:jc w:val="both"/>
        <w:rPr>
          <w:rFonts w:eastAsia="Times New Roman" w:cs="Times New Roman"/>
          <w:lang w:eastAsia="cs-CZ"/>
        </w:rPr>
      </w:pPr>
    </w:p>
    <w:p w14:paraId="2FF5DAC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Vysvětlení zadávací dokumentace, včetně přesného znění žádosti, odešle zadavatel současně všem dodavatelům, kterým odeslal výzvu k podání nabídky.</w:t>
      </w:r>
    </w:p>
    <w:p w14:paraId="05D6042B" w14:textId="77777777" w:rsidR="00F01FED" w:rsidRPr="00F01FED" w:rsidRDefault="00F01FED" w:rsidP="00F01FED">
      <w:pPr>
        <w:spacing w:after="0" w:line="240" w:lineRule="auto"/>
        <w:ind w:left="426"/>
        <w:jc w:val="both"/>
        <w:rPr>
          <w:rFonts w:eastAsia="Times New Roman" w:cs="Times New Roman"/>
          <w:lang w:eastAsia="cs-CZ"/>
        </w:rPr>
      </w:pPr>
    </w:p>
    <w:p w14:paraId="7E6AA8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CC4CBA1" w14:textId="77777777" w:rsidR="00F01FED" w:rsidRPr="00F01FED" w:rsidRDefault="00F01FED" w:rsidP="00F01FED">
      <w:pPr>
        <w:spacing w:after="0" w:line="240" w:lineRule="auto"/>
        <w:ind w:left="426"/>
        <w:jc w:val="both"/>
        <w:rPr>
          <w:rFonts w:eastAsia="Times New Roman" w:cs="Times New Roman"/>
          <w:lang w:eastAsia="cs-CZ"/>
        </w:rPr>
      </w:pPr>
    </w:p>
    <w:p w14:paraId="04C4C46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BB00A0D" w14:textId="77777777" w:rsidR="00F01FED" w:rsidRPr="00F01FED" w:rsidRDefault="00F01FED" w:rsidP="00F01FED">
      <w:pPr>
        <w:spacing w:after="0" w:line="240" w:lineRule="auto"/>
        <w:ind w:left="426"/>
        <w:jc w:val="both"/>
        <w:rPr>
          <w:rFonts w:eastAsia="Times New Roman" w:cs="Times New Roman"/>
          <w:lang w:eastAsia="cs-CZ"/>
        </w:rPr>
      </w:pPr>
    </w:p>
    <w:p w14:paraId="7B7E4BA4" w14:textId="77777777" w:rsidR="00F01FED" w:rsidRPr="00F01FED" w:rsidRDefault="00F01FED" w:rsidP="00F01FED">
      <w:pPr>
        <w:spacing w:after="0" w:line="240" w:lineRule="auto"/>
        <w:ind w:left="426"/>
        <w:rPr>
          <w:rFonts w:eastAsia="Times New Roman" w:cs="Times New Roman"/>
          <w:lang w:eastAsia="cs-CZ"/>
        </w:rPr>
      </w:pPr>
    </w:p>
    <w:p w14:paraId="3728D840"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w:t>
      </w:r>
    </w:p>
    <w:p w14:paraId="34FCEAE3" w14:textId="77777777" w:rsidR="00F01FED" w:rsidRPr="00F01FED" w:rsidRDefault="00F01FED" w:rsidP="00F01FED">
      <w:pPr>
        <w:spacing w:after="0" w:line="240" w:lineRule="auto"/>
        <w:ind w:left="426"/>
        <w:rPr>
          <w:rFonts w:eastAsia="Times New Roman" w:cs="Times New Roman"/>
          <w:b/>
          <w:lang w:eastAsia="cs-CZ"/>
        </w:rPr>
      </w:pPr>
    </w:p>
    <w:p w14:paraId="65CBE5EC" w14:textId="77777777" w:rsidR="005978EC"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5A40784F" w14:textId="77777777" w:rsidR="005978EC" w:rsidRDefault="005978EC" w:rsidP="00F01FED">
      <w:pPr>
        <w:spacing w:after="0" w:line="240" w:lineRule="auto"/>
        <w:ind w:left="426"/>
        <w:rPr>
          <w:rFonts w:eastAsia="Times New Roman" w:cs="Times New Roman"/>
          <w:lang w:eastAsia="cs-CZ"/>
        </w:rPr>
      </w:pPr>
    </w:p>
    <w:p w14:paraId="765445EA" w14:textId="77777777" w:rsidR="00F01FED" w:rsidRPr="00F01FED" w:rsidRDefault="005978EC" w:rsidP="00F01FED">
      <w:pPr>
        <w:spacing w:after="0" w:line="240" w:lineRule="auto"/>
        <w:ind w:left="426"/>
        <w:rPr>
          <w:rFonts w:eastAsia="Times New Roman" w:cs="Times New Roman"/>
          <w:lang w:eastAsia="cs-CZ"/>
        </w:rPr>
      </w:pPr>
      <w:r>
        <w:rPr>
          <w:rFonts w:eastAsia="Times New Roman" w:cs="Times New Roman"/>
          <w:lang w:eastAsia="cs-CZ"/>
        </w:rPr>
        <w:t>D</w:t>
      </w:r>
      <w:r w:rsidR="00F01FED" w:rsidRPr="005978EC">
        <w:rPr>
          <w:rFonts w:eastAsia="Times New Roman" w:cs="Times New Roman"/>
          <w:lang w:eastAsia="cs-CZ"/>
        </w:rPr>
        <w:t xml:space="preserve">nem nabytí účinnosti </w:t>
      </w:r>
      <w:r>
        <w:rPr>
          <w:rFonts w:eastAsia="Times New Roman" w:cs="Times New Roman"/>
          <w:lang w:eastAsia="cs-CZ"/>
        </w:rPr>
        <w:t xml:space="preserve">kupní </w:t>
      </w:r>
      <w:r w:rsidR="00F01FED" w:rsidRPr="005978EC">
        <w:rPr>
          <w:rFonts w:eastAsia="Times New Roman" w:cs="Times New Roman"/>
          <w:lang w:eastAsia="cs-CZ"/>
        </w:rPr>
        <w:t>smlouvy.</w:t>
      </w:r>
    </w:p>
    <w:p w14:paraId="1A0B0C55" w14:textId="77777777" w:rsidR="00F01FED" w:rsidRPr="00F01FED" w:rsidRDefault="00F01FED" w:rsidP="00F01FED">
      <w:pPr>
        <w:spacing w:after="0" w:line="240" w:lineRule="auto"/>
        <w:ind w:left="426"/>
        <w:rPr>
          <w:rFonts w:eastAsia="Times New Roman" w:cs="Times New Roman"/>
          <w:b/>
          <w:lang w:eastAsia="cs-CZ"/>
        </w:rPr>
      </w:pPr>
    </w:p>
    <w:p w14:paraId="34E4E921"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4CD05F12" w14:textId="77777777" w:rsidR="00F01FED" w:rsidRPr="00F01FED" w:rsidRDefault="00F01FED" w:rsidP="00F01FED">
      <w:pPr>
        <w:spacing w:after="0" w:line="240" w:lineRule="auto"/>
        <w:ind w:left="426"/>
        <w:rPr>
          <w:rFonts w:eastAsia="Times New Roman" w:cs="Times New Roman"/>
          <w:b/>
          <w:lang w:eastAsia="cs-CZ"/>
        </w:rPr>
      </w:pPr>
    </w:p>
    <w:p w14:paraId="70DC0556" w14:textId="77777777" w:rsidR="00F01FED" w:rsidRDefault="005978EC" w:rsidP="00F01FED">
      <w:pPr>
        <w:spacing w:after="0" w:line="240" w:lineRule="auto"/>
        <w:ind w:left="426"/>
        <w:jc w:val="both"/>
        <w:rPr>
          <w:rFonts w:eastAsia="Times New Roman" w:cs="Times New Roman"/>
          <w:lang w:eastAsia="cs-CZ"/>
        </w:rPr>
      </w:pPr>
      <w:r>
        <w:rPr>
          <w:rFonts w:eastAsia="Times New Roman" w:cs="Times New Roman"/>
          <w:lang w:eastAsia="cs-CZ"/>
        </w:rPr>
        <w:t xml:space="preserve">Do 30-ti dnů od </w:t>
      </w:r>
      <w:r w:rsidRPr="005978EC">
        <w:rPr>
          <w:rFonts w:eastAsia="Times New Roman" w:cs="Times New Roman"/>
          <w:lang w:eastAsia="cs-CZ"/>
        </w:rPr>
        <w:t xml:space="preserve">nabytí účinnosti </w:t>
      </w:r>
      <w:r>
        <w:rPr>
          <w:rFonts w:eastAsia="Times New Roman" w:cs="Times New Roman"/>
          <w:lang w:eastAsia="cs-CZ"/>
        </w:rPr>
        <w:t xml:space="preserve">kupní </w:t>
      </w:r>
      <w:r w:rsidRPr="005978EC">
        <w:rPr>
          <w:rFonts w:eastAsia="Times New Roman" w:cs="Times New Roman"/>
          <w:lang w:eastAsia="cs-CZ"/>
        </w:rPr>
        <w:t>smlouvy</w:t>
      </w:r>
      <w:r>
        <w:rPr>
          <w:rFonts w:eastAsia="Times New Roman" w:cs="Times New Roman"/>
          <w:lang w:eastAsia="cs-CZ"/>
        </w:rPr>
        <w:t>.</w:t>
      </w:r>
    </w:p>
    <w:p w14:paraId="43C59F3D" w14:textId="77777777" w:rsidR="005978EC" w:rsidRDefault="005978EC" w:rsidP="00F01FED">
      <w:pPr>
        <w:spacing w:after="0" w:line="240" w:lineRule="auto"/>
        <w:ind w:left="426"/>
        <w:jc w:val="both"/>
        <w:rPr>
          <w:rFonts w:eastAsia="Times New Roman" w:cs="Times New Roman"/>
          <w:lang w:eastAsia="cs-CZ"/>
        </w:rPr>
      </w:pPr>
    </w:p>
    <w:p w14:paraId="0F7ACFB0"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757E5552" w14:textId="77777777" w:rsidR="00F01FED" w:rsidRPr="00F01FED" w:rsidRDefault="00F01FED" w:rsidP="00F01FED">
      <w:pPr>
        <w:spacing w:after="0" w:line="240" w:lineRule="auto"/>
        <w:ind w:left="426"/>
        <w:rPr>
          <w:rFonts w:eastAsia="Times New Roman" w:cs="Times New Roman"/>
          <w:lang w:eastAsia="cs-CZ"/>
        </w:rPr>
      </w:pPr>
    </w:p>
    <w:p w14:paraId="3DB2F3AD" w14:textId="77777777" w:rsidR="00A1509F"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xml:space="preserve">, státní organizace, Stavební správa východ, Nerudova </w:t>
      </w:r>
      <w:r w:rsidR="005978EC">
        <w:rPr>
          <w:rFonts w:eastAsia="Times New Roman" w:cs="Times New Roman"/>
          <w:lang w:eastAsia="cs-CZ"/>
        </w:rPr>
        <w:t>773/</w:t>
      </w:r>
      <w:r w:rsidRPr="00F01FED">
        <w:rPr>
          <w:rFonts w:eastAsia="Times New Roman" w:cs="Times New Roman"/>
          <w:lang w:eastAsia="cs-CZ"/>
        </w:rPr>
        <w:t xml:space="preserve">1, </w:t>
      </w:r>
    </w:p>
    <w:p w14:paraId="0A9C2873" w14:textId="1657B477" w:rsidR="00F01FED" w:rsidRPr="00F01FED" w:rsidRDefault="00F01FED" w:rsidP="00A1509F">
      <w:pPr>
        <w:spacing w:after="0" w:line="240" w:lineRule="auto"/>
        <w:ind w:left="1146"/>
        <w:rPr>
          <w:rFonts w:eastAsia="Times New Roman" w:cs="Times New Roman"/>
          <w:lang w:eastAsia="cs-CZ"/>
        </w:rPr>
      </w:pPr>
      <w:r w:rsidRPr="00F01FED">
        <w:rPr>
          <w:rFonts w:eastAsia="Times New Roman" w:cs="Times New Roman"/>
          <w:lang w:eastAsia="cs-CZ"/>
        </w:rPr>
        <w:t>779 00 Olomouc</w:t>
      </w:r>
      <w:r w:rsidR="005978EC">
        <w:rPr>
          <w:rFonts w:eastAsia="Times New Roman" w:cs="Times New Roman"/>
          <w:lang w:eastAsia="cs-CZ"/>
        </w:rPr>
        <w:t>.</w:t>
      </w:r>
    </w:p>
    <w:p w14:paraId="23C8686B" w14:textId="507B6108" w:rsid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2846615A" w14:textId="77777777" w:rsidR="00121A14" w:rsidRPr="00F01FED" w:rsidRDefault="00121A14" w:rsidP="00F01FED">
      <w:pPr>
        <w:overflowPunct w:val="0"/>
        <w:autoSpaceDE w:val="0"/>
        <w:autoSpaceDN w:val="0"/>
        <w:adjustRightInd w:val="0"/>
        <w:spacing w:after="0" w:line="320" w:lineRule="atLeast"/>
        <w:jc w:val="both"/>
        <w:rPr>
          <w:rFonts w:eastAsia="Times New Roman" w:cs="Times New Roman"/>
          <w:b/>
          <w:lang w:eastAsia="cs-CZ"/>
        </w:rPr>
      </w:pPr>
    </w:p>
    <w:p w14:paraId="5A5AA3E4"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r w:rsidR="005978EC">
        <w:rPr>
          <w:rFonts w:eastAsia="Times New Roman" w:cs="Times New Roman"/>
          <w:b/>
          <w:u w:val="single"/>
          <w:lang w:eastAsia="cs-CZ"/>
        </w:rPr>
        <w:t xml:space="preserve"> a fakturace</w:t>
      </w:r>
      <w:r w:rsidRPr="00F01FED">
        <w:rPr>
          <w:rFonts w:eastAsia="Times New Roman" w:cs="Times New Roman"/>
          <w:b/>
          <w:u w:val="single"/>
          <w:lang w:eastAsia="cs-CZ"/>
        </w:rPr>
        <w:t>:</w:t>
      </w:r>
    </w:p>
    <w:p w14:paraId="624E458E" w14:textId="738D9E26" w:rsidR="005978EC" w:rsidRPr="005978EC" w:rsidRDefault="005978EC" w:rsidP="005978EC">
      <w:pPr>
        <w:pStyle w:val="Bezmezer"/>
        <w:spacing w:line="240" w:lineRule="auto"/>
        <w:ind w:left="505"/>
        <w:jc w:val="both"/>
        <w:rPr>
          <w:b/>
        </w:rPr>
      </w:pPr>
      <w:r w:rsidRPr="005978EC">
        <w:t>1</w:t>
      </w:r>
      <w:r>
        <w:t>5</w:t>
      </w:r>
      <w:r w:rsidRPr="005978EC">
        <w:t xml:space="preserve">5 kusů mobilních telefonů s dotykovým displejem odpovídajících </w:t>
      </w:r>
      <w:r>
        <w:t xml:space="preserve">Technické </w:t>
      </w:r>
      <w:r w:rsidRPr="005978EC">
        <w:t xml:space="preserve">specifikaci </w:t>
      </w:r>
      <w:r w:rsidR="00B369C7">
        <w:t>(</w:t>
      </w:r>
      <w:r w:rsidR="00A1509F">
        <w:t xml:space="preserve">uvedeno v </w:t>
      </w:r>
      <w:r w:rsidR="00B369C7">
        <w:t>Přílo</w:t>
      </w:r>
      <w:r w:rsidR="00A1509F">
        <w:t>ze</w:t>
      </w:r>
      <w:r w:rsidR="00B369C7">
        <w:t xml:space="preserve"> č. 3</w:t>
      </w:r>
      <w:r w:rsidR="00A1509F">
        <w:t xml:space="preserve"> této Výzvy</w:t>
      </w:r>
      <w:r w:rsidR="00B369C7">
        <w:t xml:space="preserve">) </w:t>
      </w:r>
      <w:r w:rsidRPr="005978EC">
        <w:t xml:space="preserve">bude předáno dodavatelem zadavateli </w:t>
      </w:r>
      <w:r w:rsidRPr="005978EC">
        <w:rPr>
          <w:b/>
        </w:rPr>
        <w:t>do třiceti dnů od zahájení plnění.</w:t>
      </w:r>
    </w:p>
    <w:p w14:paraId="6FCF4FB8" w14:textId="77777777" w:rsidR="005978EC" w:rsidRPr="005978EC" w:rsidRDefault="005978EC" w:rsidP="005978EC">
      <w:pPr>
        <w:pStyle w:val="Bezmezer"/>
        <w:spacing w:line="240" w:lineRule="auto"/>
        <w:ind w:left="505"/>
        <w:jc w:val="both"/>
      </w:pPr>
    </w:p>
    <w:p w14:paraId="7F323EB3" w14:textId="77777777" w:rsidR="005978EC" w:rsidRPr="005978EC" w:rsidRDefault="005978EC" w:rsidP="005978EC">
      <w:pPr>
        <w:pStyle w:val="Bezmezer"/>
        <w:spacing w:line="240" w:lineRule="auto"/>
        <w:ind w:left="505"/>
        <w:jc w:val="both"/>
      </w:pPr>
      <w:r w:rsidRPr="005978EC">
        <w:t>Daňový doklad (faktura) bude bez zbytečného odkladu po dodání zboží bez vad doručen dodavatelem zadavateli, a bude vystaven se splatností 60 dní ode dne doručení zadavateli.</w:t>
      </w:r>
    </w:p>
    <w:p w14:paraId="459C58C8" w14:textId="77777777" w:rsidR="00F01FED" w:rsidRPr="00F01FED" w:rsidRDefault="00F01FED" w:rsidP="00F01FED">
      <w:pPr>
        <w:spacing w:after="0" w:line="240" w:lineRule="auto"/>
        <w:ind w:left="426"/>
        <w:jc w:val="both"/>
        <w:rPr>
          <w:rFonts w:eastAsia="Times New Roman" w:cs="Times New Roman"/>
          <w:lang w:eastAsia="cs-CZ"/>
        </w:rPr>
      </w:pPr>
    </w:p>
    <w:p w14:paraId="1A06BEF5"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0FD88FBA" w14:textId="77777777"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020E9A6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054728DC" w14:textId="77777777" w:rsidR="00F01FED" w:rsidRPr="00F01FED" w:rsidRDefault="00F01FED" w:rsidP="00F01FED">
      <w:pPr>
        <w:spacing w:after="0" w:line="240" w:lineRule="auto"/>
        <w:ind w:left="426"/>
        <w:jc w:val="both"/>
        <w:rPr>
          <w:rFonts w:eastAsia="Times New Roman" w:cs="Times New Roman"/>
          <w:lang w:eastAsia="cs-CZ"/>
        </w:rPr>
      </w:pPr>
    </w:p>
    <w:p w14:paraId="15F72A90"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462887FB" w14:textId="77777777" w:rsidR="00F01FED" w:rsidRPr="00F01FED" w:rsidRDefault="00F01FED" w:rsidP="00F01FED">
      <w:pPr>
        <w:spacing w:after="0" w:line="240" w:lineRule="auto"/>
        <w:ind w:firstLine="426"/>
        <w:jc w:val="both"/>
        <w:rPr>
          <w:rFonts w:eastAsia="Times New Roman" w:cs="Times New Roman"/>
          <w:lang w:eastAsia="cs-CZ"/>
        </w:rPr>
      </w:pPr>
    </w:p>
    <w:p w14:paraId="1BF58330"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34B67FE3" w14:textId="77777777" w:rsidR="00F01FED" w:rsidRPr="00F01FED" w:rsidRDefault="00F01FED" w:rsidP="00F01FED">
      <w:pPr>
        <w:spacing w:after="0" w:line="240" w:lineRule="auto"/>
        <w:ind w:firstLine="426"/>
        <w:jc w:val="both"/>
        <w:rPr>
          <w:rFonts w:eastAsia="Times New Roman" w:cs="Times New Roman"/>
          <w:lang w:eastAsia="cs-CZ"/>
        </w:rPr>
      </w:pPr>
    </w:p>
    <w:p w14:paraId="5854EAD3"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CC185C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373711EB"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6B7354B"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D845EA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310A48"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DC1C4C">
        <w:rPr>
          <w:rFonts w:eastAsia="Times New Roman" w:cs="Times New Roman"/>
          <w:lang w:eastAsia="cs-CZ"/>
        </w:rPr>
        <w:t>tvoří přílohu č. 2</w:t>
      </w:r>
      <w:r w:rsidRPr="00F01FED">
        <w:rPr>
          <w:rFonts w:eastAsia="Times New Roman" w:cs="Times New Roman"/>
          <w:lang w:eastAsia="cs-CZ"/>
        </w:rPr>
        <w:t xml:space="preserve"> této Výzvy a musí být podepsáno osobou oprávněnou jednat za dodavatele.</w:t>
      </w:r>
    </w:p>
    <w:p w14:paraId="76645A86" w14:textId="32063F64" w:rsidR="00F01FED" w:rsidRDefault="00F01FED" w:rsidP="00F01FED">
      <w:pPr>
        <w:spacing w:after="0" w:line="240" w:lineRule="auto"/>
        <w:ind w:firstLine="426"/>
        <w:jc w:val="both"/>
        <w:rPr>
          <w:rFonts w:eastAsia="Times New Roman" w:cs="Times New Roman"/>
          <w:lang w:eastAsia="cs-CZ"/>
        </w:rPr>
      </w:pPr>
    </w:p>
    <w:p w14:paraId="34BAB98B" w14:textId="77777777" w:rsidR="00B369C7" w:rsidRPr="00F01FED" w:rsidRDefault="00B369C7" w:rsidP="00F01FED">
      <w:pPr>
        <w:spacing w:after="0" w:line="240" w:lineRule="auto"/>
        <w:ind w:firstLine="426"/>
        <w:jc w:val="both"/>
        <w:rPr>
          <w:rFonts w:eastAsia="Times New Roman" w:cs="Times New Roman"/>
          <w:lang w:eastAsia="cs-CZ"/>
        </w:rPr>
      </w:pPr>
    </w:p>
    <w:p w14:paraId="02F1B5E1" w14:textId="77777777" w:rsidR="00F01FED" w:rsidRPr="00F01FED" w:rsidRDefault="00F01FED" w:rsidP="00B369C7">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DDB1B22" w14:textId="77777777" w:rsidR="00F01FED" w:rsidRPr="00F01FED" w:rsidRDefault="00F01FED" w:rsidP="00B369C7">
      <w:pPr>
        <w:spacing w:after="0" w:line="240" w:lineRule="auto"/>
        <w:ind w:firstLine="426"/>
        <w:jc w:val="both"/>
        <w:rPr>
          <w:rFonts w:eastAsia="Times New Roman" w:cs="Times New Roman"/>
          <w:lang w:eastAsia="cs-CZ"/>
        </w:rPr>
      </w:pPr>
    </w:p>
    <w:p w14:paraId="29ACA925" w14:textId="77777777" w:rsidR="00F01FED" w:rsidRPr="00F01FED" w:rsidRDefault="00F01FED" w:rsidP="00B369C7">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5FE1A6FD" w14:textId="77777777" w:rsidR="00F01FED" w:rsidRPr="00F01FED" w:rsidRDefault="00F01FED" w:rsidP="00B369C7">
      <w:pPr>
        <w:spacing w:after="0" w:line="240" w:lineRule="auto"/>
        <w:ind w:left="425"/>
        <w:jc w:val="both"/>
        <w:rPr>
          <w:rFonts w:eastAsia="Times New Roman" w:cs="Times New Roman"/>
          <w:lang w:eastAsia="cs-CZ"/>
        </w:rPr>
      </w:pPr>
    </w:p>
    <w:p w14:paraId="6ED01ABD" w14:textId="77777777" w:rsidR="00F01FED" w:rsidRPr="00F01FED" w:rsidRDefault="00F01FED" w:rsidP="00B369C7">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443FF41D" w14:textId="77777777" w:rsidR="00B369C7" w:rsidRDefault="00B369C7" w:rsidP="00B369C7">
      <w:pPr>
        <w:spacing w:after="0" w:line="240" w:lineRule="auto"/>
        <w:ind w:left="907"/>
        <w:jc w:val="both"/>
        <w:rPr>
          <w:rFonts w:asciiTheme="majorHAnsi" w:eastAsia="Times New Roman" w:hAnsiTheme="majorHAnsi" w:cs="Times New Roman"/>
          <w:lang w:eastAsia="cs-CZ"/>
        </w:rPr>
      </w:pPr>
    </w:p>
    <w:p w14:paraId="6484DD91" w14:textId="1DFBEFC3" w:rsidR="00B369C7" w:rsidRDefault="00B369C7" w:rsidP="00B369C7">
      <w:pPr>
        <w:numPr>
          <w:ilvl w:val="0"/>
          <w:numId w:val="19"/>
        </w:numPr>
        <w:tabs>
          <w:tab w:val="clear" w:pos="944"/>
          <w:tab w:val="num" w:pos="851"/>
        </w:tabs>
        <w:spacing w:after="0" w:line="240" w:lineRule="auto"/>
        <w:ind w:left="907"/>
        <w:jc w:val="both"/>
        <w:rPr>
          <w:rFonts w:asciiTheme="majorHAnsi" w:eastAsia="Times New Roman" w:hAnsiTheme="majorHAnsi" w:cs="Times New Roman"/>
          <w:lang w:eastAsia="cs-CZ"/>
        </w:rPr>
      </w:pPr>
      <w:r w:rsidRPr="00065C99">
        <w:rPr>
          <w:rFonts w:asciiTheme="majorHAnsi" w:eastAsia="Times New Roman" w:hAnsiTheme="majorHAnsi"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529D9EA" w14:textId="77777777" w:rsidR="00B369C7" w:rsidRDefault="00B369C7" w:rsidP="00B369C7">
      <w:pPr>
        <w:spacing w:after="0" w:line="240" w:lineRule="auto"/>
        <w:ind w:left="907"/>
        <w:jc w:val="both"/>
        <w:rPr>
          <w:rFonts w:asciiTheme="majorHAnsi" w:eastAsia="Times New Roman" w:hAnsiTheme="majorHAnsi" w:cs="Times New Roman"/>
          <w:lang w:eastAsia="cs-CZ"/>
        </w:rPr>
      </w:pPr>
    </w:p>
    <w:p w14:paraId="2A486F14" w14:textId="434B139C" w:rsidR="00B369C7" w:rsidRDefault="00B369C7" w:rsidP="00B369C7">
      <w:pPr>
        <w:spacing w:after="0" w:line="240" w:lineRule="auto"/>
        <w:ind w:left="1843"/>
        <w:jc w:val="both"/>
        <w:rPr>
          <w:rFonts w:asciiTheme="majorHAnsi" w:eastAsia="Times New Roman" w:hAnsiTheme="majorHAnsi" w:cs="Times New Roman"/>
          <w:lang w:eastAsia="cs-CZ"/>
        </w:rPr>
      </w:pPr>
      <w:r w:rsidRPr="000812A5">
        <w:rPr>
          <w:rFonts w:cs="Arial"/>
        </w:rPr>
        <w:t>-</w:t>
      </w:r>
      <w:r w:rsidRPr="000812A5">
        <w:rPr>
          <w:rFonts w:cs="Arial"/>
        </w:rPr>
        <w:tab/>
        <w:t>Výroba, obchod a služby neuvedené v přílohách 1 až 3 živnostenského zákona pro obor činnosti Velkoobchod a maloobchod, případně Nákup a prodej zboží za účelem jeho dalšího prodeje nebo jiný obdobný obor činnosti</w:t>
      </w:r>
    </w:p>
    <w:p w14:paraId="5F48D482" w14:textId="77777777" w:rsidR="00F01FED" w:rsidRPr="00F01FED" w:rsidRDefault="00F01FED" w:rsidP="00F01FED">
      <w:pPr>
        <w:spacing w:after="0" w:line="240" w:lineRule="auto"/>
        <w:ind w:left="425"/>
        <w:jc w:val="both"/>
        <w:rPr>
          <w:rFonts w:eastAsia="Times New Roman" w:cs="Times New Roman"/>
          <w:lang w:eastAsia="cs-CZ"/>
        </w:rPr>
      </w:pPr>
    </w:p>
    <w:p w14:paraId="080D60F0" w14:textId="77777777" w:rsidR="00F01FED" w:rsidRPr="00F01FED" w:rsidRDefault="00F01FED" w:rsidP="00F01FED">
      <w:pPr>
        <w:spacing w:after="0" w:line="240" w:lineRule="auto"/>
        <w:ind w:firstLine="426"/>
        <w:jc w:val="both"/>
        <w:rPr>
          <w:rFonts w:eastAsia="Times New Roman" w:cs="Times New Roman"/>
          <w:lang w:eastAsia="cs-CZ"/>
        </w:rPr>
      </w:pPr>
    </w:p>
    <w:p w14:paraId="044C8546"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06A176BF"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59960E3" w14:textId="454096F5" w:rsidR="00F01FED" w:rsidRPr="00B369C7" w:rsidRDefault="00B369C7" w:rsidP="00B369C7">
      <w:pPr>
        <w:spacing w:after="0" w:line="240" w:lineRule="auto"/>
        <w:ind w:left="426"/>
        <w:jc w:val="both"/>
        <w:rPr>
          <w:rFonts w:eastAsia="Times New Roman" w:cs="Times New Roman"/>
          <w:i/>
          <w:lang w:eastAsia="cs-CZ"/>
        </w:rPr>
      </w:pPr>
      <w:r w:rsidRPr="00B369C7">
        <w:rPr>
          <w:rFonts w:eastAsia="Times New Roman" w:cs="Times New Roman"/>
          <w:lang w:eastAsia="cs-CZ"/>
        </w:rPr>
        <w:t>Nepožaduje se.</w:t>
      </w:r>
    </w:p>
    <w:p w14:paraId="2826C7E5" w14:textId="77777777" w:rsidR="00F01FED" w:rsidRPr="00F01FED" w:rsidRDefault="00F01FED" w:rsidP="00F01FED">
      <w:pPr>
        <w:spacing w:after="0" w:line="240" w:lineRule="auto"/>
        <w:ind w:left="907"/>
        <w:jc w:val="both"/>
        <w:rPr>
          <w:rFonts w:eastAsia="Times New Roman" w:cs="Times New Roman"/>
          <w:lang w:eastAsia="cs-CZ"/>
        </w:rPr>
      </w:pPr>
    </w:p>
    <w:p w14:paraId="72CF777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1C268020" w14:textId="77777777"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0C0DFD28"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0FB59D7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567492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266D61D7"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F01FED">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D4F295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037909D" w14:textId="77777777" w:rsidR="00F01FED" w:rsidRPr="00F01FED" w:rsidRDefault="00F01FED" w:rsidP="00F01FED">
      <w:pPr>
        <w:spacing w:after="0" w:line="240" w:lineRule="auto"/>
        <w:ind w:left="426"/>
        <w:jc w:val="both"/>
        <w:rPr>
          <w:rFonts w:eastAsia="Times New Roman" w:cs="Times New Roman"/>
          <w:lang w:eastAsia="cs-CZ"/>
        </w:rPr>
      </w:pPr>
    </w:p>
    <w:p w14:paraId="2EB3ACFB"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3DFFD9C6"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B524A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EFE656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4086166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73159D3E"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1F3E4617"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5218C689" w14:textId="7BD09FB7" w:rsidR="00C42708" w:rsidRPr="00121A14" w:rsidRDefault="00F01FED" w:rsidP="00121A14">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w:t>
      </w:r>
    </w:p>
    <w:p w14:paraId="154E33B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74219338" w14:textId="07FE3200" w:rsidR="00F01FED" w:rsidRDefault="00F01FED" w:rsidP="00F01FED">
      <w:pPr>
        <w:spacing w:after="0" w:line="240" w:lineRule="auto"/>
        <w:ind w:left="1701" w:hanging="1701"/>
        <w:jc w:val="both"/>
        <w:rPr>
          <w:rFonts w:eastAsia="Times New Roman" w:cs="Times New Roman"/>
          <w:color w:val="000000"/>
          <w:lang w:eastAsia="cs-CZ"/>
        </w:rPr>
      </w:pPr>
    </w:p>
    <w:p w14:paraId="544BF9F9" w14:textId="77777777" w:rsidR="00C47CB3" w:rsidRDefault="00C47CB3" w:rsidP="00C47CB3">
      <w:pPr>
        <w:spacing w:before="120" w:after="0" w:line="240" w:lineRule="auto"/>
        <w:ind w:left="425"/>
        <w:jc w:val="both"/>
        <w:rPr>
          <w:rFonts w:eastAsia="Times New Roman" w:cs="Times New Roman"/>
          <w:lang w:eastAsia="cs-CZ"/>
        </w:rPr>
      </w:pPr>
    </w:p>
    <w:p w14:paraId="01C19569" w14:textId="77777777" w:rsidR="00C47CB3" w:rsidRPr="00FC44E6" w:rsidRDefault="00C47CB3" w:rsidP="00C47CB3">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r>
        <w:rPr>
          <w:rFonts w:eastAsia="Times New Roman" w:cs="Times New Roman"/>
          <w:b/>
          <w:u w:val="single"/>
          <w:lang w:eastAsia="cs-CZ"/>
        </w:rPr>
        <w:t>:</w:t>
      </w:r>
    </w:p>
    <w:p w14:paraId="7A8D8959" w14:textId="77777777" w:rsidR="00C47CB3" w:rsidRDefault="00C47CB3" w:rsidP="00C47CB3">
      <w:pPr>
        <w:autoSpaceDE w:val="0"/>
        <w:autoSpaceDN w:val="0"/>
        <w:spacing w:after="0" w:line="240" w:lineRule="auto"/>
        <w:ind w:left="457"/>
        <w:jc w:val="both"/>
        <w:rPr>
          <w:rFonts w:eastAsia="Times New Roman" w:cs="Times New Roman"/>
          <w:lang w:eastAsia="cs-CZ"/>
        </w:rPr>
      </w:pPr>
    </w:p>
    <w:p w14:paraId="22DB21FC" w14:textId="77777777" w:rsidR="00C47CB3" w:rsidRDefault="00C47CB3" w:rsidP="00C47CB3">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3DD0D85F" w14:textId="77777777" w:rsidR="00C47CB3" w:rsidRPr="00F01FED" w:rsidRDefault="00C47CB3" w:rsidP="00F01FED">
      <w:pPr>
        <w:spacing w:after="0" w:line="240" w:lineRule="auto"/>
        <w:ind w:left="1701" w:hanging="1701"/>
        <w:jc w:val="both"/>
        <w:rPr>
          <w:rFonts w:eastAsia="Times New Roman" w:cs="Times New Roman"/>
          <w:color w:val="000000"/>
          <w:lang w:eastAsia="cs-CZ"/>
        </w:rPr>
      </w:pPr>
    </w:p>
    <w:p w14:paraId="65208DF2"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2CF26704"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6A66BFB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02D5E9B0" w14:textId="77777777" w:rsidR="00F01FED" w:rsidRPr="00F01FED" w:rsidRDefault="00F01FED" w:rsidP="00F01FED">
      <w:pPr>
        <w:spacing w:after="0" w:line="240" w:lineRule="auto"/>
        <w:ind w:left="426"/>
        <w:jc w:val="both"/>
        <w:rPr>
          <w:rFonts w:eastAsia="Times New Roman" w:cs="Times New Roman"/>
          <w:lang w:eastAsia="cs-CZ"/>
        </w:rPr>
      </w:pPr>
    </w:p>
    <w:p w14:paraId="6372B15E" w14:textId="06E46AE1" w:rsidR="00F01FED" w:rsidRPr="00B369C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w:t>
      </w:r>
      <w:r w:rsidR="00B369C7">
        <w:rPr>
          <w:rFonts w:eastAsia="Times New Roman" w:cs="Times New Roman"/>
          <w:lang w:eastAsia="cs-CZ"/>
        </w:rPr>
        <w:t xml:space="preserve">kupní </w:t>
      </w:r>
      <w:r w:rsidRPr="00F01FED">
        <w:rPr>
          <w:rFonts w:eastAsia="Times New Roman" w:cs="Times New Roman"/>
          <w:lang w:eastAsia="cs-CZ"/>
        </w:rPr>
        <w:t xml:space="preserve">cena bez DPH </w:t>
      </w:r>
      <w:r w:rsidRPr="00B369C7">
        <w:rPr>
          <w:rFonts w:eastAsia="Times New Roman" w:cs="Times New Roman"/>
          <w:lang w:eastAsia="cs-CZ"/>
        </w:rPr>
        <w:t xml:space="preserve">uvedená v čl. </w:t>
      </w:r>
      <w:r w:rsidR="00B369C7" w:rsidRPr="00B369C7">
        <w:rPr>
          <w:rFonts w:eastAsia="Times New Roman" w:cs="Times New Roman"/>
          <w:lang w:eastAsia="cs-CZ"/>
        </w:rPr>
        <w:t>II.</w:t>
      </w:r>
      <w:r w:rsidRPr="00B369C7">
        <w:rPr>
          <w:rFonts w:eastAsia="Times New Roman" w:cs="Times New Roman"/>
          <w:lang w:eastAsia="cs-CZ"/>
        </w:rPr>
        <w:t xml:space="preserve"> </w:t>
      </w:r>
      <w:r w:rsidR="00B369C7" w:rsidRPr="00B369C7">
        <w:rPr>
          <w:rFonts w:eastAsia="Times New Roman" w:cs="Times New Roman"/>
          <w:lang w:eastAsia="cs-CZ"/>
        </w:rPr>
        <w:t xml:space="preserve">odst. 1. </w:t>
      </w:r>
      <w:r w:rsidRPr="00B369C7">
        <w:rPr>
          <w:rFonts w:eastAsia="Times New Roman" w:cs="Times New Roman"/>
          <w:lang w:eastAsia="cs-CZ"/>
        </w:rPr>
        <w:t xml:space="preserve">závazného vzoru </w:t>
      </w:r>
      <w:r w:rsidR="00B369C7" w:rsidRPr="00B369C7">
        <w:rPr>
          <w:rFonts w:eastAsia="Times New Roman" w:cs="Times New Roman"/>
          <w:lang w:eastAsia="cs-CZ"/>
        </w:rPr>
        <w:t xml:space="preserve">kupní </w:t>
      </w:r>
      <w:r w:rsidRPr="00B369C7">
        <w:rPr>
          <w:rFonts w:eastAsia="Times New Roman" w:cs="Times New Roman"/>
          <w:lang w:eastAsia="cs-CZ"/>
        </w:rPr>
        <w:t>smlouvy.</w:t>
      </w:r>
    </w:p>
    <w:p w14:paraId="420B5857" w14:textId="43878092" w:rsidR="00F01FED" w:rsidRDefault="00F01FED" w:rsidP="00F01FED">
      <w:pPr>
        <w:spacing w:after="0" w:line="240" w:lineRule="auto"/>
        <w:ind w:left="1701" w:hanging="1701"/>
        <w:jc w:val="both"/>
        <w:rPr>
          <w:rFonts w:eastAsia="Times New Roman" w:cs="Times New Roman"/>
          <w:color w:val="000000"/>
          <w:lang w:eastAsia="cs-CZ"/>
        </w:rPr>
      </w:pPr>
    </w:p>
    <w:p w14:paraId="355F5C1E" w14:textId="77777777" w:rsidR="00C47CB3" w:rsidRPr="00F01FED" w:rsidRDefault="00C47CB3" w:rsidP="00F01FED">
      <w:pPr>
        <w:spacing w:after="0" w:line="240" w:lineRule="auto"/>
        <w:ind w:left="1701" w:hanging="1701"/>
        <w:jc w:val="both"/>
        <w:rPr>
          <w:rFonts w:eastAsia="Times New Roman" w:cs="Times New Roman"/>
          <w:color w:val="000000"/>
          <w:lang w:eastAsia="cs-CZ"/>
        </w:rPr>
      </w:pPr>
    </w:p>
    <w:p w14:paraId="4848CF61" w14:textId="77777777"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2C48AAE9" w14:textId="02A62435" w:rsidR="00F01FED" w:rsidRDefault="00F01FED" w:rsidP="00F01FED">
      <w:pPr>
        <w:spacing w:after="0" w:line="240" w:lineRule="auto"/>
        <w:ind w:left="1701" w:hanging="1701"/>
        <w:jc w:val="both"/>
        <w:rPr>
          <w:rFonts w:eastAsia="Times New Roman" w:cs="Times New Roman"/>
          <w:color w:val="000000"/>
          <w:lang w:eastAsia="cs-CZ"/>
        </w:rPr>
      </w:pPr>
    </w:p>
    <w:p w14:paraId="3AC7C684" w14:textId="0C9C15AC" w:rsidR="00B369C7" w:rsidRDefault="00B369C7" w:rsidP="00F01FED">
      <w:pPr>
        <w:spacing w:after="0" w:line="240" w:lineRule="auto"/>
        <w:ind w:left="1701" w:hanging="1701"/>
        <w:jc w:val="both"/>
        <w:rPr>
          <w:rFonts w:eastAsia="Times New Roman" w:cs="Times New Roman"/>
          <w:color w:val="000000"/>
          <w:lang w:eastAsia="cs-CZ"/>
        </w:rPr>
      </w:pPr>
    </w:p>
    <w:p w14:paraId="5AF82D17" w14:textId="461F45BE" w:rsidR="00121A14" w:rsidRDefault="00121A14" w:rsidP="00F01FED">
      <w:pPr>
        <w:spacing w:after="0" w:line="240" w:lineRule="auto"/>
        <w:ind w:left="1701" w:hanging="1701"/>
        <w:jc w:val="both"/>
        <w:rPr>
          <w:rFonts w:eastAsia="Times New Roman" w:cs="Times New Roman"/>
          <w:color w:val="000000"/>
          <w:lang w:eastAsia="cs-CZ"/>
        </w:rPr>
      </w:pPr>
    </w:p>
    <w:p w14:paraId="38C36DE7" w14:textId="48EF0D88" w:rsidR="00121A14" w:rsidRDefault="00121A14" w:rsidP="00F01FED">
      <w:pPr>
        <w:spacing w:after="0" w:line="240" w:lineRule="auto"/>
        <w:ind w:left="1701" w:hanging="1701"/>
        <w:jc w:val="both"/>
        <w:rPr>
          <w:rFonts w:eastAsia="Times New Roman" w:cs="Times New Roman"/>
          <w:color w:val="000000"/>
          <w:lang w:eastAsia="cs-CZ"/>
        </w:rPr>
      </w:pPr>
    </w:p>
    <w:p w14:paraId="15E6EDCE" w14:textId="77777777" w:rsidR="00121A14" w:rsidRPr="00F01FED" w:rsidRDefault="00121A14" w:rsidP="00F01FED">
      <w:pPr>
        <w:spacing w:after="0" w:line="240" w:lineRule="auto"/>
        <w:ind w:left="1701" w:hanging="1701"/>
        <w:jc w:val="both"/>
        <w:rPr>
          <w:rFonts w:eastAsia="Times New Roman" w:cs="Times New Roman"/>
          <w:color w:val="000000"/>
          <w:lang w:eastAsia="cs-CZ"/>
        </w:rPr>
      </w:pPr>
    </w:p>
    <w:p w14:paraId="7AD16AFB"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Lhůta pro podání nabídek,  obsah a podávání nabídek</w:t>
      </w:r>
      <w:r w:rsidRPr="00F01FED">
        <w:rPr>
          <w:rFonts w:eastAsia="Times New Roman" w:cs="Times New Roman"/>
          <w:b/>
          <w:lang w:eastAsia="cs-CZ"/>
        </w:rPr>
        <w:t>:</w:t>
      </w:r>
    </w:p>
    <w:p w14:paraId="4F02242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5549AE1" w14:textId="77777777" w:rsidR="00C47CB3" w:rsidRDefault="00C47CB3" w:rsidP="00F01FED">
      <w:pPr>
        <w:spacing w:after="0" w:line="240" w:lineRule="auto"/>
        <w:ind w:left="426"/>
        <w:jc w:val="both"/>
        <w:rPr>
          <w:rFonts w:eastAsia="Times New Roman" w:cs="Times New Roman"/>
          <w:lang w:eastAsia="cs-CZ"/>
        </w:rPr>
      </w:pPr>
    </w:p>
    <w:p w14:paraId="2032E270" w14:textId="7AA211B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w:t>
      </w:r>
      <w:r w:rsidR="00424526">
        <w:rPr>
          <w:rFonts w:eastAsia="Times New Roman" w:cs="Times New Roman"/>
          <w:lang w:eastAsia="cs-CZ"/>
        </w:rPr>
        <w:t>pravazeleznic</w:t>
      </w:r>
      <w:r w:rsidRPr="00F01FED">
        <w:rPr>
          <w:rFonts w:eastAsia="Times New Roman" w:cs="Times New Roman"/>
          <w:lang w:eastAsia="cs-CZ"/>
        </w:rPr>
        <w:t>.cz/.</w:t>
      </w:r>
    </w:p>
    <w:p w14:paraId="5B25A17A" w14:textId="77777777" w:rsidR="00F01FED" w:rsidRPr="00F01FED" w:rsidRDefault="00F01FED" w:rsidP="00F01FED">
      <w:pPr>
        <w:spacing w:after="0" w:line="240" w:lineRule="auto"/>
        <w:ind w:left="426"/>
        <w:jc w:val="both"/>
        <w:rPr>
          <w:rFonts w:eastAsia="Times New Roman" w:cs="Times New Roman"/>
          <w:lang w:eastAsia="cs-CZ"/>
        </w:rPr>
      </w:pPr>
    </w:p>
    <w:p w14:paraId="4DB0A767" w14:textId="64087854"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424526">
        <w:rPr>
          <w:rFonts w:eastAsia="Times New Roman" w:cs="Times New Roman"/>
          <w:b/>
          <w:lang w:eastAsia="cs-CZ"/>
        </w:rPr>
        <w:t xml:space="preserve">do </w:t>
      </w:r>
      <w:r w:rsidR="004A0737">
        <w:rPr>
          <w:rFonts w:eastAsia="Times New Roman" w:cs="Times New Roman"/>
          <w:b/>
          <w:lang w:eastAsia="cs-CZ"/>
        </w:rPr>
        <w:t>14</w:t>
      </w:r>
      <w:r w:rsidR="00C47CB3" w:rsidRPr="00424526">
        <w:rPr>
          <w:rFonts w:eastAsia="Times New Roman" w:cs="Times New Roman"/>
          <w:b/>
          <w:lang w:eastAsia="cs-CZ"/>
        </w:rPr>
        <w:t xml:space="preserve">. </w:t>
      </w:r>
      <w:r w:rsidR="00922EE7">
        <w:rPr>
          <w:rFonts w:eastAsia="Times New Roman" w:cs="Times New Roman"/>
          <w:b/>
          <w:lang w:eastAsia="cs-CZ"/>
        </w:rPr>
        <w:t>9</w:t>
      </w:r>
      <w:r w:rsidR="00C47CB3" w:rsidRPr="00424526">
        <w:rPr>
          <w:rFonts w:eastAsia="Times New Roman" w:cs="Times New Roman"/>
          <w:b/>
          <w:lang w:eastAsia="cs-CZ"/>
        </w:rPr>
        <w:t>. 2020</w:t>
      </w:r>
      <w:r w:rsidRPr="00424526">
        <w:rPr>
          <w:rFonts w:eastAsia="Times New Roman" w:cs="Times New Roman"/>
          <w:b/>
          <w:lang w:eastAsia="cs-CZ"/>
        </w:rPr>
        <w:t xml:space="preserve"> do </w:t>
      </w:r>
      <w:r w:rsidR="004A0737">
        <w:rPr>
          <w:rFonts w:eastAsia="Times New Roman" w:cs="Times New Roman"/>
          <w:b/>
          <w:lang w:eastAsia="cs-CZ"/>
        </w:rPr>
        <w:t>10</w:t>
      </w:r>
      <w:r w:rsidR="00C47CB3" w:rsidRPr="00424526">
        <w:rPr>
          <w:rFonts w:eastAsia="Times New Roman" w:cs="Times New Roman"/>
          <w:b/>
          <w:lang w:eastAsia="cs-CZ"/>
        </w:rPr>
        <w:t>:</w:t>
      </w:r>
      <w:r w:rsidR="004A0737">
        <w:rPr>
          <w:rFonts w:eastAsia="Times New Roman" w:cs="Times New Roman"/>
          <w:b/>
          <w:lang w:eastAsia="cs-CZ"/>
        </w:rPr>
        <w:t>0</w:t>
      </w:r>
      <w:r w:rsidR="00C47CB3" w:rsidRPr="00424526">
        <w:rPr>
          <w:rFonts w:eastAsia="Times New Roman" w:cs="Times New Roman"/>
          <w:b/>
          <w:lang w:eastAsia="cs-CZ"/>
        </w:rPr>
        <w:t>0</w:t>
      </w:r>
      <w:r w:rsidRPr="00424526">
        <w:rPr>
          <w:rFonts w:eastAsia="Times New Roman" w:cs="Times New Roman"/>
          <w:b/>
          <w:lang w:eastAsia="cs-CZ"/>
        </w:rPr>
        <w:t xml:space="preserve"> hodin.</w:t>
      </w:r>
    </w:p>
    <w:p w14:paraId="319029AC" w14:textId="0900C212" w:rsidR="00F01FED" w:rsidRPr="00F01FED" w:rsidRDefault="00F01FED" w:rsidP="00F01FED">
      <w:pPr>
        <w:spacing w:after="0" w:line="240" w:lineRule="auto"/>
        <w:ind w:left="426"/>
        <w:rPr>
          <w:rFonts w:eastAsia="Times New Roman" w:cs="Times New Roman"/>
          <w:i/>
          <w:color w:val="FF0000"/>
          <w:lang w:eastAsia="cs-CZ"/>
        </w:rPr>
      </w:pPr>
    </w:p>
    <w:p w14:paraId="029B743E" w14:textId="11879AAA"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1" w:history="1">
        <w:r w:rsidR="00424526" w:rsidRPr="0012429B">
          <w:rPr>
            <w:rStyle w:val="Hypertextovodkaz"/>
            <w:rFonts w:eastAsia="Times New Roman" w:cs="Times New Roman"/>
            <w:lang w:eastAsia="cs-CZ"/>
          </w:rPr>
          <w:t>https://zakazky.spravazeleznic.cz/manual.html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0C73050" w14:textId="77777777" w:rsidR="00F01FED" w:rsidRPr="00F01FED" w:rsidRDefault="00F01FED" w:rsidP="00F01FED">
      <w:pPr>
        <w:spacing w:after="0" w:line="240" w:lineRule="auto"/>
        <w:ind w:left="426"/>
        <w:rPr>
          <w:rFonts w:eastAsia="Times New Roman" w:cs="Times New Roman"/>
          <w:lang w:eastAsia="cs-CZ"/>
        </w:rPr>
      </w:pPr>
    </w:p>
    <w:p w14:paraId="149532F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AD156FE" w14:textId="77777777" w:rsidR="00F01FED" w:rsidRPr="00F01FED" w:rsidRDefault="00F01FED" w:rsidP="00F01FED">
      <w:pPr>
        <w:spacing w:after="0" w:line="240" w:lineRule="auto"/>
        <w:ind w:left="426"/>
        <w:rPr>
          <w:rFonts w:eastAsia="Times New Roman" w:cs="Times New Roman"/>
          <w:lang w:eastAsia="cs-CZ"/>
        </w:rPr>
      </w:pPr>
    </w:p>
    <w:p w14:paraId="0C0334A1"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250CC28" w14:textId="1F1F0CF5" w:rsidR="00424526" w:rsidRDefault="00424526" w:rsidP="00F01FED">
      <w:pPr>
        <w:spacing w:after="0" w:line="240" w:lineRule="auto"/>
        <w:rPr>
          <w:rFonts w:eastAsia="Times New Roman" w:cs="Times New Roman"/>
          <w:lang w:eastAsia="cs-CZ"/>
        </w:rPr>
      </w:pPr>
    </w:p>
    <w:p w14:paraId="0540CA61" w14:textId="77777777" w:rsidR="00922EE7" w:rsidRDefault="00922EE7" w:rsidP="00F01FED">
      <w:pPr>
        <w:spacing w:after="0" w:line="240" w:lineRule="auto"/>
        <w:rPr>
          <w:rFonts w:eastAsia="Times New Roman" w:cs="Times New Roman"/>
          <w:lang w:eastAsia="cs-CZ"/>
        </w:rPr>
      </w:pPr>
    </w:p>
    <w:p w14:paraId="077E8863"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C42FE0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11837FF"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292909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2653DCE0" w14:textId="77777777" w:rsidR="00F01FED" w:rsidRPr="00F01FED" w:rsidRDefault="00F01FED" w:rsidP="00F01FED">
      <w:pPr>
        <w:spacing w:after="0" w:line="240" w:lineRule="auto"/>
        <w:ind w:left="426"/>
        <w:jc w:val="both"/>
        <w:rPr>
          <w:rFonts w:eastAsia="Times New Roman" w:cs="Times New Roman"/>
          <w:lang w:eastAsia="cs-CZ"/>
        </w:rPr>
      </w:pPr>
    </w:p>
    <w:p w14:paraId="473011D5" w14:textId="77777777" w:rsidR="00C47CB3" w:rsidRDefault="00F01FED" w:rsidP="00C47CB3">
      <w:pPr>
        <w:spacing w:after="0" w:line="240" w:lineRule="auto"/>
        <w:ind w:left="425"/>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w:t>
      </w:r>
      <w:r w:rsidRPr="00C47CB3">
        <w:rPr>
          <w:rFonts w:eastAsia="Times New Roman" w:cs="Times New Roman"/>
          <w:lang w:eastAsia="cs-CZ"/>
        </w:rPr>
        <w:t>výběrovém řízení</w:t>
      </w:r>
      <w:r w:rsidR="00C47CB3" w:rsidRPr="00C47CB3">
        <w:rPr>
          <w:rFonts w:eastAsia="Times New Roman" w:cs="Times New Roman"/>
          <w:lang w:eastAsia="cs-CZ"/>
        </w:rPr>
        <w:t xml:space="preserve">, </w:t>
      </w:r>
      <w:r w:rsidR="00C47CB3" w:rsidRPr="00C47CB3">
        <w:t xml:space="preserve">podrobná specifikace nabízených mobilních telefonů tak, aby bylo možné posoudit, zda splňují specifikaci uvedenou </w:t>
      </w:r>
      <w:r w:rsidR="00C47CB3">
        <w:lastRenderedPageBreak/>
        <w:t>v příloze č.</w:t>
      </w:r>
      <w:r w:rsidR="00C47CB3" w:rsidRPr="00C47CB3">
        <w:t xml:space="preserve"> 3 této Výzvy, a uvedení místa (provozovna, autorizovaný servis),v němž bude zadavatel oprávněn uplatňovat práva ze záruky za jakost</w:t>
      </w:r>
      <w:r w:rsidR="00C47CB3" w:rsidRPr="00233F6C">
        <w:rPr>
          <w:sz w:val="22"/>
          <w:szCs w:val="22"/>
        </w:rPr>
        <w:t>.</w:t>
      </w:r>
      <w:r w:rsidRPr="00F01FED">
        <w:rPr>
          <w:rFonts w:eastAsia="Times New Roman" w:cs="Times New Roman"/>
          <w:lang w:eastAsia="cs-CZ"/>
        </w:rPr>
        <w:t xml:space="preserve"> </w:t>
      </w:r>
    </w:p>
    <w:p w14:paraId="2CF232F2" w14:textId="77777777" w:rsidR="00C47CB3" w:rsidRDefault="00C47CB3" w:rsidP="00C47CB3">
      <w:pPr>
        <w:spacing w:after="0" w:line="240" w:lineRule="auto"/>
        <w:ind w:left="425"/>
        <w:jc w:val="both"/>
        <w:rPr>
          <w:rFonts w:eastAsia="Times New Roman" w:cs="Times New Roman"/>
          <w:lang w:eastAsia="cs-CZ"/>
        </w:rPr>
      </w:pPr>
    </w:p>
    <w:p w14:paraId="7F8E5EE5" w14:textId="07F3B8AC" w:rsidR="00F01FED" w:rsidRDefault="00F01FED" w:rsidP="00424526">
      <w:pPr>
        <w:spacing w:after="0" w:line="240" w:lineRule="auto"/>
        <w:ind w:left="425"/>
        <w:jc w:val="both"/>
        <w:rPr>
          <w:rFonts w:eastAsia="Times New Roman" w:cs="Times New Roman"/>
          <w:u w:val="single"/>
          <w:lang w:eastAsia="cs-CZ"/>
        </w:rPr>
      </w:pPr>
      <w:r w:rsidRPr="00F01FED">
        <w:rPr>
          <w:rFonts w:eastAsia="Times New Roman" w:cs="Times New Roman"/>
          <w:lang w:eastAsia="cs-CZ"/>
        </w:rPr>
        <w:t xml:space="preserve">Doklady prokazující splnění zadávacích </w:t>
      </w:r>
      <w:r w:rsidRPr="00C47CB3">
        <w:rPr>
          <w:rFonts w:eastAsia="Times New Roman" w:cs="Times New Roman"/>
          <w:lang w:eastAsia="cs-CZ"/>
        </w:rPr>
        <w:t xml:space="preserve">podmínek předkládají účastníci výběrového řízení v nabídce v kopii. </w:t>
      </w:r>
      <w:r w:rsidRPr="00C47CB3">
        <w:rPr>
          <w:rFonts w:eastAsia="Times New Roman" w:cs="Times New Roman"/>
          <w:u w:val="single"/>
          <w:lang w:eastAsia="cs-CZ"/>
        </w:rPr>
        <w:t>Zadavatel doporučuje, aby byla nabídka předložena v následující struktuře:</w:t>
      </w:r>
    </w:p>
    <w:p w14:paraId="2C004227" w14:textId="77777777" w:rsidR="00424526" w:rsidRPr="00C47CB3" w:rsidRDefault="00424526" w:rsidP="00424526">
      <w:pPr>
        <w:spacing w:after="0" w:line="240" w:lineRule="auto"/>
        <w:ind w:left="425"/>
        <w:jc w:val="both"/>
        <w:rPr>
          <w:rFonts w:eastAsia="Times New Roman" w:cs="Times New Roman"/>
          <w:u w:val="single"/>
          <w:lang w:eastAsia="cs-CZ"/>
        </w:rPr>
      </w:pPr>
    </w:p>
    <w:p w14:paraId="13DB8662" w14:textId="77777777" w:rsidR="00F01FED" w:rsidRPr="00C47CB3" w:rsidRDefault="00F01FED" w:rsidP="00F01FED">
      <w:pPr>
        <w:numPr>
          <w:ilvl w:val="0"/>
          <w:numId w:val="14"/>
        </w:numPr>
        <w:spacing w:after="0" w:line="240" w:lineRule="auto"/>
        <w:ind w:left="1134" w:hanging="425"/>
        <w:jc w:val="both"/>
        <w:rPr>
          <w:rFonts w:eastAsia="Times New Roman" w:cs="Times New Roman"/>
          <w:lang w:eastAsia="cs-CZ"/>
        </w:rPr>
      </w:pPr>
      <w:r w:rsidRPr="00C47CB3">
        <w:rPr>
          <w:rFonts w:eastAsia="Times New Roman" w:cs="Times New Roman"/>
          <w:lang w:eastAsia="cs-CZ"/>
        </w:rPr>
        <w:t>všeobecné informace o dodavateli (příloha č. 1 Výzvy)</w:t>
      </w:r>
    </w:p>
    <w:p w14:paraId="67BF1592" w14:textId="4B451D21" w:rsidR="00F01FED" w:rsidRPr="00C47CB3" w:rsidRDefault="00F01FED" w:rsidP="00F01FED">
      <w:pPr>
        <w:numPr>
          <w:ilvl w:val="0"/>
          <w:numId w:val="14"/>
        </w:numPr>
        <w:spacing w:after="0" w:line="240" w:lineRule="auto"/>
        <w:ind w:hanging="437"/>
        <w:jc w:val="both"/>
        <w:rPr>
          <w:rFonts w:eastAsia="Times New Roman" w:cs="Times New Roman"/>
          <w:lang w:eastAsia="cs-CZ"/>
        </w:rPr>
      </w:pPr>
      <w:r w:rsidRPr="00C47CB3">
        <w:rPr>
          <w:rFonts w:eastAsia="Times New Roman" w:cs="Times New Roman"/>
          <w:lang w:eastAsia="cs-CZ"/>
        </w:rPr>
        <w:t xml:space="preserve">návrh </w:t>
      </w:r>
      <w:r w:rsidR="00757594">
        <w:rPr>
          <w:rFonts w:eastAsia="Times New Roman" w:cs="Times New Roman"/>
          <w:lang w:eastAsia="cs-CZ"/>
        </w:rPr>
        <w:t xml:space="preserve">kupní </w:t>
      </w:r>
      <w:r w:rsidRPr="00C47CB3">
        <w:rPr>
          <w:rFonts w:eastAsia="Times New Roman" w:cs="Times New Roman"/>
          <w:lang w:eastAsia="cs-CZ"/>
        </w:rPr>
        <w:t>smlouvy,</w:t>
      </w:r>
    </w:p>
    <w:p w14:paraId="28AB762E" w14:textId="77777777" w:rsidR="00F01FED" w:rsidRPr="00C47CB3" w:rsidRDefault="00F01FED" w:rsidP="00F01FED">
      <w:pPr>
        <w:numPr>
          <w:ilvl w:val="0"/>
          <w:numId w:val="14"/>
        </w:numPr>
        <w:spacing w:after="0" w:line="240" w:lineRule="auto"/>
        <w:ind w:hanging="437"/>
        <w:jc w:val="both"/>
        <w:rPr>
          <w:rFonts w:eastAsia="Times New Roman" w:cs="Times New Roman"/>
          <w:lang w:eastAsia="cs-CZ"/>
        </w:rPr>
      </w:pPr>
      <w:r w:rsidRPr="00C47CB3">
        <w:rPr>
          <w:rFonts w:eastAsia="Times New Roman" w:cs="Times New Roman"/>
          <w:lang w:eastAsia="cs-CZ"/>
        </w:rPr>
        <w:t>plná moc či pověření, je-li tohoto dokumentu třeba,</w:t>
      </w:r>
    </w:p>
    <w:p w14:paraId="6B9EFD28" w14:textId="77777777" w:rsidR="00F01FED" w:rsidRPr="00C47CB3" w:rsidRDefault="00F01FED" w:rsidP="00F01FED">
      <w:pPr>
        <w:numPr>
          <w:ilvl w:val="0"/>
          <w:numId w:val="14"/>
        </w:numPr>
        <w:spacing w:after="0" w:line="240" w:lineRule="auto"/>
        <w:ind w:hanging="437"/>
        <w:jc w:val="both"/>
        <w:rPr>
          <w:rFonts w:eastAsia="Times New Roman" w:cs="Times New Roman"/>
          <w:lang w:eastAsia="cs-CZ"/>
        </w:rPr>
      </w:pPr>
      <w:r w:rsidRPr="00C47CB3">
        <w:rPr>
          <w:rFonts w:eastAsia="Times New Roman" w:cs="Times New Roman"/>
          <w:lang w:eastAsia="cs-CZ"/>
        </w:rPr>
        <w:t>doklady o prokázání splnění základní způsobilosti (příloha č. 2 Výzvy),</w:t>
      </w:r>
    </w:p>
    <w:p w14:paraId="4D62C62A"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339FDC56"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16D4B153" w14:textId="1DC7A300" w:rsid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w:t>
      </w:r>
    </w:p>
    <w:p w14:paraId="0EC4FB6A" w14:textId="5490D322" w:rsidR="00D86A1F" w:rsidRPr="00F01FED" w:rsidRDefault="00D86A1F" w:rsidP="00F01FED">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podrobná specifikace nabízených mobilních telefonů</w:t>
      </w:r>
    </w:p>
    <w:p w14:paraId="78A38E12" w14:textId="77777777"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358E4F56" w14:textId="77777777" w:rsidR="00F01FED" w:rsidRPr="00F01FED" w:rsidRDefault="00F01FED" w:rsidP="00F01FED">
      <w:pPr>
        <w:spacing w:after="0" w:line="240" w:lineRule="auto"/>
        <w:ind w:left="426"/>
        <w:jc w:val="both"/>
        <w:rPr>
          <w:rFonts w:eastAsia="Times New Roman" w:cs="Times New Roman"/>
          <w:lang w:eastAsia="cs-CZ"/>
        </w:rPr>
      </w:pPr>
    </w:p>
    <w:p w14:paraId="2F866764" w14:textId="0328EDF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w:t>
      </w:r>
      <w:r w:rsidR="00C47CB3">
        <w:rPr>
          <w:rFonts w:eastAsia="Times New Roman" w:cs="Times New Roman"/>
          <w:b/>
          <w:lang w:eastAsia="cs-CZ"/>
        </w:rPr>
        <w:t xml:space="preserve">kupní </w:t>
      </w:r>
      <w:r w:rsidRPr="00F01FED">
        <w:rPr>
          <w:rFonts w:eastAsia="Times New Roman" w:cs="Times New Roman"/>
          <w:b/>
          <w:lang w:eastAsia="cs-CZ"/>
        </w:rPr>
        <w:t>smlouvy</w:t>
      </w:r>
      <w:r w:rsidRPr="00F01FED">
        <w:rPr>
          <w:rFonts w:eastAsia="Times New Roman" w:cs="Times New Roman"/>
          <w:lang w:eastAsia="cs-CZ"/>
        </w:rPr>
        <w:t xml:space="preserve"> vypracovaný v souladu se závazným vzorem </w:t>
      </w:r>
      <w:r w:rsidR="000E4D6B">
        <w:rPr>
          <w:rFonts w:eastAsia="Times New Roman" w:cs="Times New Roman"/>
          <w:lang w:eastAsia="cs-CZ"/>
        </w:rPr>
        <w:t xml:space="preserve">kupní </w:t>
      </w:r>
      <w:r w:rsidRPr="00F01FED">
        <w:rPr>
          <w:rFonts w:eastAsia="Times New Roman" w:cs="Times New Roman"/>
          <w:lang w:eastAsia="cs-CZ"/>
        </w:rPr>
        <w:t xml:space="preserve">smlouvy, který tvoří součást obsahu zadávací dokumentace. Návrh </w:t>
      </w:r>
      <w:r w:rsidR="000E4D6B">
        <w:rPr>
          <w:rFonts w:eastAsia="Times New Roman" w:cs="Times New Roman"/>
          <w:lang w:eastAsia="cs-CZ"/>
        </w:rPr>
        <w:t xml:space="preserve">kupní </w:t>
      </w:r>
      <w:r w:rsidRPr="00F01FED">
        <w:rPr>
          <w:rFonts w:eastAsia="Times New Roman" w:cs="Times New Roman"/>
          <w:lang w:eastAsia="cs-CZ"/>
        </w:rPr>
        <w:t xml:space="preserve">smlouvy nemusí být ze strany dodavatele podepsán. </w:t>
      </w:r>
    </w:p>
    <w:p w14:paraId="5239364D" w14:textId="77777777" w:rsidR="00F01FED" w:rsidRPr="00F01FED" w:rsidRDefault="00F01FED" w:rsidP="00F01FED">
      <w:pPr>
        <w:spacing w:after="0" w:line="240" w:lineRule="auto"/>
        <w:ind w:left="426"/>
        <w:jc w:val="both"/>
        <w:rPr>
          <w:rFonts w:eastAsia="Times New Roman" w:cs="Times New Roman"/>
          <w:lang w:eastAsia="cs-CZ"/>
        </w:rPr>
      </w:pPr>
    </w:p>
    <w:p w14:paraId="77E5130B" w14:textId="7AC1997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w:t>
      </w:r>
      <w:r w:rsidR="008F5847">
        <w:rPr>
          <w:rFonts w:eastAsia="Times New Roman" w:cs="Times New Roman"/>
          <w:lang w:eastAsia="cs-CZ"/>
        </w:rPr>
        <w:t xml:space="preserve">veškeré náklady </w:t>
      </w:r>
      <w:r w:rsidRPr="00F01FED">
        <w:rPr>
          <w:rFonts w:eastAsia="Times New Roman" w:cs="Times New Roman"/>
          <w:lang w:eastAsia="cs-CZ"/>
        </w:rPr>
        <w:t>nezbytn</w:t>
      </w:r>
      <w:r w:rsidR="008F5847">
        <w:rPr>
          <w:rFonts w:eastAsia="Times New Roman" w:cs="Times New Roman"/>
          <w:lang w:eastAsia="cs-CZ"/>
        </w:rPr>
        <w:t>é</w:t>
      </w:r>
      <w:r w:rsidRPr="00F01FED">
        <w:rPr>
          <w:rFonts w:eastAsia="Times New Roman" w:cs="Times New Roman"/>
          <w:lang w:eastAsia="cs-CZ"/>
        </w:rPr>
        <w:t xml:space="preserve"> k řádnému dokončení předmětu plnění této veřejné zakázky podle této Výzvy a zadávacích podmínek této veřejné zakázky jako celku. </w:t>
      </w:r>
    </w:p>
    <w:p w14:paraId="2A187C7E" w14:textId="77777777" w:rsidR="00F01FED" w:rsidRPr="00F01FED" w:rsidRDefault="00F01FED" w:rsidP="00F01FED">
      <w:pPr>
        <w:spacing w:after="0" w:line="240" w:lineRule="auto"/>
        <w:ind w:left="426"/>
        <w:jc w:val="both"/>
        <w:rPr>
          <w:rFonts w:eastAsia="Times New Roman" w:cs="Times New Roman"/>
          <w:lang w:eastAsia="cs-CZ"/>
        </w:rPr>
      </w:pPr>
    </w:p>
    <w:p w14:paraId="086CAC0B" w14:textId="288D5787"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w:t>
      </w:r>
      <w:r w:rsidR="000E4D6B">
        <w:rPr>
          <w:rFonts w:eastAsia="Calibri" w:cs="Times New Roman"/>
          <w:lang w:eastAsia="cs-CZ"/>
        </w:rPr>
        <w:t xml:space="preserve"> </w:t>
      </w:r>
      <w:r w:rsidR="000E4D6B" w:rsidRPr="000E4D6B">
        <w:rPr>
          <w:rFonts w:eastAsia="Calibri"/>
        </w:rPr>
        <w:t xml:space="preserve">v čl. </w:t>
      </w:r>
      <w:r w:rsidR="000E4D6B">
        <w:rPr>
          <w:rFonts w:eastAsia="Calibri"/>
        </w:rPr>
        <w:t>II.</w:t>
      </w:r>
      <w:r w:rsidR="000E4D6B" w:rsidRPr="000E4D6B">
        <w:rPr>
          <w:rFonts w:eastAsia="Calibri"/>
        </w:rPr>
        <w:t xml:space="preserve"> odst. 1</w:t>
      </w:r>
      <w:r w:rsidR="000E4D6B">
        <w:rPr>
          <w:rFonts w:eastAsia="Calibri"/>
        </w:rPr>
        <w:t>.</w:t>
      </w:r>
      <w:r w:rsidR="000E4D6B" w:rsidRPr="000E4D6B">
        <w:rPr>
          <w:rFonts w:eastAsia="Calibri"/>
        </w:rPr>
        <w:t xml:space="preserve"> závazného vzoru </w:t>
      </w:r>
      <w:r w:rsidR="000E4D6B" w:rsidRPr="000E4D6B">
        <w:t>kupní</w:t>
      </w:r>
      <w:r w:rsidR="000E4D6B" w:rsidRPr="000E4D6B">
        <w:rPr>
          <w:rFonts w:eastAsia="Calibri"/>
        </w:rPr>
        <w:t xml:space="preserve"> smlouvy</w:t>
      </w:r>
      <w:r w:rsidRPr="000E4D6B">
        <w:rPr>
          <w:rFonts w:eastAsia="Calibri" w:cs="Times New Roman"/>
          <w:lang w:eastAsia="cs-CZ"/>
        </w:rPr>
        <w:t xml:space="preserve"> </w:t>
      </w:r>
      <w:r w:rsidRPr="00F01FED">
        <w:rPr>
          <w:rFonts w:eastAsia="Calibri" w:cs="Times New Roman"/>
          <w:lang w:eastAsia="cs-CZ"/>
        </w:rPr>
        <w:t xml:space="preserve">uvedena v Kč bez DPH zaokrouhlená na dvě desetinná </w:t>
      </w:r>
      <w:r w:rsidR="000E4D6B">
        <w:rPr>
          <w:rFonts w:eastAsia="Calibri" w:cs="Times New Roman"/>
          <w:lang w:eastAsia="cs-CZ"/>
        </w:rPr>
        <w:t xml:space="preserve">místa </w:t>
      </w:r>
      <w:r w:rsidRPr="000E4D6B">
        <w:rPr>
          <w:rFonts w:eastAsia="Times New Roman" w:cs="Times New Roman"/>
          <w:lang w:eastAsia="cs-CZ"/>
        </w:rPr>
        <w:t>následujícím způsobem</w:t>
      </w:r>
      <w:r w:rsidRPr="000E4D6B">
        <w:rPr>
          <w:rFonts w:eastAsia="Calibri" w:cs="Times New Roman"/>
          <w:color w:val="000000"/>
          <w:lang w:eastAsia="cs-CZ"/>
        </w:rPr>
        <w:t>:</w:t>
      </w:r>
    </w:p>
    <w:p w14:paraId="3C86F861"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20F37F0D" w14:textId="5DC1DA03" w:rsidR="00F01FED" w:rsidRPr="00F01FED" w:rsidRDefault="00F01FED" w:rsidP="000E4D6B">
      <w:pPr>
        <w:spacing w:after="0" w:line="240" w:lineRule="auto"/>
        <w:ind w:left="1287"/>
        <w:jc w:val="both"/>
        <w:rPr>
          <w:rFonts w:eastAsia="Times New Roman" w:cs="Times New Roman"/>
          <w:highlight w:val="green"/>
          <w:lang w:eastAsia="cs-CZ"/>
        </w:rPr>
      </w:pPr>
      <w:r w:rsidRPr="000E4D6B">
        <w:rPr>
          <w:rFonts w:eastAsia="Times New Roman" w:cs="Times New Roman"/>
          <w:b/>
          <w:lang w:eastAsia="cs-CZ"/>
        </w:rPr>
        <w:t xml:space="preserve">Celková </w:t>
      </w:r>
      <w:r w:rsidR="000E4D6B" w:rsidRPr="000E4D6B">
        <w:rPr>
          <w:rFonts w:eastAsia="Times New Roman" w:cs="Times New Roman"/>
          <w:b/>
          <w:lang w:eastAsia="cs-CZ"/>
        </w:rPr>
        <w:t xml:space="preserve">kupní </w:t>
      </w:r>
      <w:r w:rsidRPr="000E4D6B">
        <w:rPr>
          <w:rFonts w:eastAsia="Times New Roman" w:cs="Times New Roman"/>
          <w:b/>
          <w:lang w:eastAsia="cs-CZ"/>
        </w:rPr>
        <w:t xml:space="preserve">cena bez DPH: </w:t>
      </w:r>
      <w:r w:rsidR="000E4D6B" w:rsidRPr="00844821">
        <w:rPr>
          <w:sz w:val="22"/>
          <w:szCs w:val="22"/>
          <w:highlight w:val="yellow"/>
        </w:rPr>
        <w:t>___</w:t>
      </w:r>
      <w:r w:rsidRPr="000E4D6B">
        <w:rPr>
          <w:rFonts w:eastAsia="Times New Roman" w:cs="Times New Roman"/>
          <w:b/>
          <w:lang w:eastAsia="cs-CZ"/>
        </w:rPr>
        <w:t xml:space="preserve"> </w:t>
      </w:r>
      <w:r w:rsidRPr="000E4D6B">
        <w:rPr>
          <w:rFonts w:eastAsia="Times New Roman" w:cs="Times New Roman"/>
          <w:b/>
          <w:bCs/>
          <w:lang w:eastAsia="cs-CZ"/>
        </w:rPr>
        <w:t>Kč</w:t>
      </w:r>
      <w:r w:rsidRPr="000E4D6B">
        <w:rPr>
          <w:rFonts w:eastAsia="Times New Roman" w:cs="Times New Roman"/>
          <w:lang w:eastAsia="cs-CZ"/>
        </w:rPr>
        <w:t xml:space="preserve">, slovy: </w:t>
      </w:r>
      <w:r w:rsidR="000E4D6B" w:rsidRPr="00844821">
        <w:rPr>
          <w:sz w:val="22"/>
          <w:szCs w:val="22"/>
          <w:highlight w:val="yellow"/>
        </w:rPr>
        <w:t>___</w:t>
      </w:r>
      <w:r w:rsidR="000E4D6B" w:rsidRPr="00844821">
        <w:rPr>
          <w:sz w:val="22"/>
          <w:szCs w:val="22"/>
        </w:rPr>
        <w:t xml:space="preserve"> </w:t>
      </w:r>
      <w:r w:rsidRPr="000E4D6B">
        <w:rPr>
          <w:rFonts w:eastAsia="Times New Roman" w:cs="Times New Roman"/>
          <w:lang w:eastAsia="cs-CZ"/>
        </w:rPr>
        <w:t>korun českých</w:t>
      </w:r>
    </w:p>
    <w:p w14:paraId="296D6C96"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144A1563" w14:textId="77777777" w:rsidR="00F01FED" w:rsidRPr="00F01FED" w:rsidRDefault="00F01FED" w:rsidP="00F01FED">
      <w:pPr>
        <w:spacing w:after="0" w:line="240" w:lineRule="auto"/>
        <w:ind w:left="426"/>
        <w:jc w:val="both"/>
        <w:rPr>
          <w:rFonts w:eastAsia="Times New Roman" w:cs="Times New Roman"/>
          <w:lang w:eastAsia="cs-CZ"/>
        </w:rPr>
      </w:pPr>
    </w:p>
    <w:p w14:paraId="79233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339F49" w14:textId="77777777" w:rsidR="00F01FED" w:rsidRPr="00F01FED" w:rsidRDefault="00F01FED" w:rsidP="00F01FED">
      <w:pPr>
        <w:spacing w:after="0" w:line="240" w:lineRule="auto"/>
        <w:ind w:left="426"/>
        <w:jc w:val="both"/>
        <w:rPr>
          <w:rFonts w:eastAsia="Times New Roman" w:cs="Times New Roman"/>
          <w:strike/>
          <w:lang w:eastAsia="cs-CZ"/>
        </w:rPr>
      </w:pPr>
    </w:p>
    <w:p w14:paraId="4F72A2A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BD62F5D" w14:textId="77777777" w:rsidR="00F01FED" w:rsidRPr="00F01FED" w:rsidRDefault="00F01FED" w:rsidP="00F01FED">
      <w:pPr>
        <w:spacing w:after="0" w:line="240" w:lineRule="auto"/>
        <w:ind w:left="426"/>
        <w:jc w:val="both"/>
        <w:rPr>
          <w:rFonts w:eastAsia="Times New Roman" w:cs="Times New Roman"/>
          <w:strike/>
          <w:lang w:eastAsia="cs-CZ"/>
        </w:rPr>
      </w:pPr>
    </w:p>
    <w:p w14:paraId="62E3EF0E" w14:textId="49F751E2"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w:t>
      </w:r>
      <w:r w:rsidR="000E4D6B">
        <w:rPr>
          <w:rFonts w:eastAsia="Times New Roman" w:cs="Times New Roman"/>
          <w:b/>
          <w:lang w:eastAsia="cs-CZ"/>
        </w:rPr>
        <w:t xml:space="preserve"> kupní</w:t>
      </w:r>
      <w:r w:rsidRPr="00F01FED">
        <w:rPr>
          <w:rFonts w:eastAsia="Times New Roman" w:cs="Times New Roman"/>
          <w:b/>
          <w:lang w:eastAsia="cs-CZ"/>
        </w:rPr>
        <w:t xml:space="preser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5D56D80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F01FED">
        <w:rPr>
          <w:rFonts w:eastAsia="Times New Roman" w:cs="Times New Roman"/>
          <w:lang w:eastAsia="cs-CZ"/>
        </w:rPr>
        <w:lastRenderedPageBreak/>
        <w:t>uvést, zda cenné papíry této akciové společnosti byly přijaty k obchodování na regulovaném trhu nebo evropském regulovaném trhu.</w:t>
      </w:r>
    </w:p>
    <w:p w14:paraId="67AB8778" w14:textId="77777777" w:rsidR="00F01FED" w:rsidRPr="00F01FED" w:rsidRDefault="00F01FED" w:rsidP="00F01FED">
      <w:pPr>
        <w:spacing w:after="0" w:line="240" w:lineRule="auto"/>
        <w:ind w:left="426"/>
        <w:jc w:val="both"/>
        <w:rPr>
          <w:rFonts w:eastAsia="Times New Roman" w:cs="Times New Roman"/>
          <w:lang w:eastAsia="cs-CZ"/>
        </w:rPr>
      </w:pPr>
    </w:p>
    <w:p w14:paraId="3A7906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FFB124C" w14:textId="77777777" w:rsidR="00F01FED" w:rsidRPr="00F01FED" w:rsidRDefault="00F01FED" w:rsidP="00F01FED">
      <w:pPr>
        <w:spacing w:after="0" w:line="240" w:lineRule="auto"/>
        <w:ind w:left="426"/>
        <w:jc w:val="both"/>
        <w:rPr>
          <w:rFonts w:eastAsia="Times New Roman" w:cs="Times New Roman"/>
          <w:lang w:eastAsia="cs-CZ"/>
        </w:rPr>
      </w:pPr>
    </w:p>
    <w:p w14:paraId="6DF9D77B" w14:textId="0629F661" w:rsidR="00F01FED" w:rsidRPr="00F01FED" w:rsidRDefault="000E4D6B" w:rsidP="00F01FED">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w:t>
      </w:r>
      <w:r w:rsidR="00757594">
        <w:rPr>
          <w:rFonts w:eastAsia="Times New Roman" w:cs="Times New Roman"/>
          <w:lang w:eastAsia="cs-CZ"/>
        </w:rPr>
        <w:t xml:space="preserve">kupní </w:t>
      </w:r>
      <w:r w:rsidR="00F01FED" w:rsidRPr="00F01FED">
        <w:rPr>
          <w:rFonts w:eastAsia="Times New Roman" w:cs="Times New Roman"/>
          <w:lang w:eastAsia="cs-CZ"/>
        </w:rPr>
        <w:t xml:space="preserve">Smlouvy).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w:t>
      </w:r>
      <w:r w:rsidR="00757594">
        <w:rPr>
          <w:rFonts w:eastAsia="Times New Roman" w:cs="Times New Roman"/>
          <w:lang w:eastAsia="cs-CZ"/>
        </w:rPr>
        <w:t xml:space="preserve">kupní </w:t>
      </w:r>
      <w:r w:rsidR="00F01FED" w:rsidRPr="00F01FED">
        <w:rPr>
          <w:rFonts w:eastAsia="Times New Roman" w:cs="Times New Roman"/>
          <w:lang w:eastAsia="cs-CZ"/>
        </w:rPr>
        <w:t xml:space="preserve">Smlouvy zastupovat každého ze společníků, jakož i všechny společníky společně, a je rovněž oprávněn za ně přijímat pokyny a platby od zadavatele (Objednatele ve smyslu </w:t>
      </w:r>
      <w:r w:rsidR="00757594">
        <w:rPr>
          <w:rFonts w:eastAsia="Times New Roman" w:cs="Times New Roman"/>
          <w:lang w:eastAsia="cs-CZ"/>
        </w:rPr>
        <w:t xml:space="preserve">kupní </w:t>
      </w:r>
      <w:r w:rsidR="00F01FED" w:rsidRPr="00F01FED">
        <w:rPr>
          <w:rFonts w:eastAsia="Times New Roman" w:cs="Times New Roman"/>
          <w:lang w:eastAsia="cs-CZ"/>
        </w:rPr>
        <w:t xml:space="preserve">Smlouvy). Vystavovat daňové doklady - faktury je povinen pouze vedoucí společník. Na daňovém dokladu bude uveden (identifikován) vedoucí společník jako osoba uskutečňující ekonomickou činnost jako poskytovatel </w:t>
      </w:r>
      <w:r w:rsidR="00C41278">
        <w:rPr>
          <w:rFonts w:eastAsia="Times New Roman" w:cs="Times New Roman"/>
          <w:lang w:eastAsia="cs-CZ"/>
        </w:rPr>
        <w:t xml:space="preserve">dodávky </w:t>
      </w:r>
      <w:r w:rsidR="00F01FED" w:rsidRPr="00F01FED">
        <w:rPr>
          <w:rFonts w:eastAsia="Times New Roman" w:cs="Times New Roman"/>
          <w:lang w:eastAsia="cs-CZ"/>
        </w:rPr>
        <w:t xml:space="preserve">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00757594">
        <w:rPr>
          <w:rFonts w:eastAsia="Times New Roman" w:cs="Times New Roman"/>
          <w:lang w:eastAsia="cs-CZ"/>
        </w:rPr>
        <w:t xml:space="preserve">kupní </w:t>
      </w:r>
      <w:r w:rsidR="00F01FED" w:rsidRPr="00F01FED">
        <w:rPr>
          <w:rFonts w:eastAsia="Times New Roman" w:cs="Times New Roman"/>
          <w:lang w:eastAsia="cs-CZ"/>
        </w:rPr>
        <w:t>Smlouvy.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4CC7CC7" w14:textId="77777777" w:rsidR="00F01FED" w:rsidRPr="00F01FED" w:rsidRDefault="00F01FED" w:rsidP="00F01FED">
      <w:pPr>
        <w:spacing w:after="0" w:line="240" w:lineRule="auto"/>
        <w:ind w:left="426"/>
        <w:jc w:val="both"/>
        <w:rPr>
          <w:rFonts w:eastAsia="Times New Roman" w:cs="Times New Roman"/>
          <w:lang w:eastAsia="cs-CZ"/>
        </w:rPr>
      </w:pPr>
    </w:p>
    <w:p w14:paraId="53DB91C5" w14:textId="77777777" w:rsidR="00F01FED" w:rsidRPr="00F01FED" w:rsidRDefault="00F01FED" w:rsidP="00F01FED">
      <w:pPr>
        <w:spacing w:after="0" w:line="240" w:lineRule="auto"/>
        <w:ind w:left="426"/>
        <w:jc w:val="both"/>
        <w:rPr>
          <w:rFonts w:eastAsia="Times New Roman" w:cs="Times New Roman"/>
          <w:lang w:eastAsia="cs-CZ"/>
        </w:rPr>
      </w:pPr>
    </w:p>
    <w:p w14:paraId="2974043D" w14:textId="77777777"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62D3718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4B7FC7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15C938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5794946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A0D547B" w14:textId="7F3435B5" w:rsidR="00F01FED" w:rsidRDefault="00F01FED" w:rsidP="00F01FED">
      <w:pPr>
        <w:spacing w:before="120" w:after="0" w:line="240" w:lineRule="auto"/>
        <w:ind w:left="426"/>
        <w:jc w:val="both"/>
        <w:rPr>
          <w:rFonts w:eastAsia="Times New Roman" w:cs="Times New Roman"/>
          <w:lang w:eastAsia="cs-CZ"/>
        </w:rPr>
      </w:pPr>
    </w:p>
    <w:p w14:paraId="10FD6947" w14:textId="5B5EE121" w:rsidR="00424526" w:rsidRDefault="00424526" w:rsidP="00F01FED">
      <w:pPr>
        <w:spacing w:before="120" w:after="0" w:line="240" w:lineRule="auto"/>
        <w:ind w:left="426"/>
        <w:jc w:val="both"/>
        <w:rPr>
          <w:rFonts w:eastAsia="Times New Roman" w:cs="Times New Roman"/>
          <w:lang w:eastAsia="cs-CZ"/>
        </w:rPr>
      </w:pPr>
    </w:p>
    <w:p w14:paraId="61EF915E" w14:textId="77777777" w:rsidR="00424526" w:rsidRPr="00F01FED" w:rsidRDefault="00424526" w:rsidP="00F01FED">
      <w:pPr>
        <w:spacing w:before="120" w:after="0" w:line="240" w:lineRule="auto"/>
        <w:ind w:left="426"/>
        <w:jc w:val="both"/>
        <w:rPr>
          <w:rFonts w:eastAsia="Times New Roman" w:cs="Times New Roman"/>
          <w:lang w:eastAsia="cs-CZ"/>
        </w:rPr>
      </w:pPr>
    </w:p>
    <w:p w14:paraId="6C6EF907" w14:textId="77777777"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lastRenderedPageBreak/>
        <w:t>Vyloučení účastníka</w:t>
      </w:r>
    </w:p>
    <w:p w14:paraId="7854759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5B30A315"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3ED4C7E" w14:textId="77777777"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719C853E" w14:textId="77777777"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1CB084F3" w14:textId="77777777"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AE927A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1DA24506"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53EC27B"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3B7D795"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ED61C03"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6FD715D"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33F2C132" w14:textId="77777777"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2EA6ECA"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76A8E3C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836D2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7A3F62DD" w14:textId="77777777" w:rsidR="00F01FED" w:rsidRPr="00F01FED" w:rsidRDefault="00F01FED" w:rsidP="00F01FED">
      <w:pPr>
        <w:spacing w:before="120" w:after="0" w:line="240" w:lineRule="auto"/>
        <w:ind w:left="426"/>
        <w:jc w:val="both"/>
        <w:rPr>
          <w:rFonts w:eastAsia="Times New Roman" w:cs="Times New Roman"/>
          <w:lang w:eastAsia="cs-CZ"/>
        </w:rPr>
      </w:pPr>
    </w:p>
    <w:p w14:paraId="6CC0C00E"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3994B805" w14:textId="5E2983C0"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w:t>
      </w:r>
      <w:r w:rsidR="00D86A1F">
        <w:rPr>
          <w:rFonts w:eastAsia="Times New Roman" w:cs="Times New Roman"/>
          <w:spacing w:val="-3"/>
          <w:lang w:eastAsia="cs-CZ"/>
        </w:rPr>
        <w:t xml:space="preserve"> kupní</w:t>
      </w:r>
      <w:r w:rsidRPr="00F01FED">
        <w:rPr>
          <w:rFonts w:eastAsia="Times New Roman" w:cs="Times New Roman"/>
          <w:spacing w:val="-3"/>
          <w:lang w:eastAsia="cs-CZ"/>
        </w:rPr>
        <w:t xml:space="preserve"> smlouvy na plnění této veřejné zakázky, a to bez uvedení důvodu.</w:t>
      </w:r>
    </w:p>
    <w:p w14:paraId="1964770E"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E380264" w14:textId="5CC49128" w:rsidR="00F01FED" w:rsidRPr="00D86A1F"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w:t>
      </w:r>
      <w:r w:rsidRPr="00D86A1F">
        <w:rPr>
          <w:rFonts w:eastAsia="Times New Roman" w:cs="Times New Roman"/>
          <w:lang w:eastAsia="cs-CZ"/>
        </w:rPr>
        <w:t xml:space="preserve">cenu, která překročí  částku </w:t>
      </w:r>
      <w:r w:rsidR="00D86A1F" w:rsidRPr="00D86A1F">
        <w:rPr>
          <w:rFonts w:eastAsia="Times New Roman" w:cs="Times New Roman"/>
          <w:lang w:eastAsia="cs-CZ"/>
        </w:rPr>
        <w:t>2</w:t>
      </w:r>
      <w:r w:rsidRPr="00D86A1F">
        <w:rPr>
          <w:rFonts w:eastAsia="Times New Roman" w:cs="Times New Roman"/>
          <w:lang w:eastAsia="cs-CZ"/>
        </w:rPr>
        <w:t xml:space="preserve"> mil. Kč bez DPH</w:t>
      </w:r>
      <w:r w:rsidR="00D86A1F" w:rsidRPr="00D86A1F">
        <w:rPr>
          <w:rFonts w:eastAsia="Times New Roman" w:cs="Times New Roman"/>
          <w:lang w:eastAsia="cs-CZ"/>
        </w:rPr>
        <w:t>,</w:t>
      </w:r>
      <w:r w:rsidRPr="00D86A1F">
        <w:rPr>
          <w:rFonts w:eastAsia="Times New Roman" w:cs="Times New Roman"/>
          <w:lang w:eastAsia="cs-CZ"/>
        </w:rPr>
        <w:t xml:space="preserve"> bude</w:t>
      </w:r>
      <w:r w:rsidRPr="00D86A1F">
        <w:rPr>
          <w:rFonts w:eastAsia="Times New Roman" w:cs="Calibri"/>
          <w:lang w:eastAsia="cs-CZ"/>
        </w:rPr>
        <w:t xml:space="preserve"> </w:t>
      </w:r>
      <w:r w:rsidRPr="00D86A1F">
        <w:rPr>
          <w:rFonts w:eastAsia="Times New Roman" w:cs="Times New Roman"/>
          <w:lang w:eastAsia="cs-CZ"/>
        </w:rPr>
        <w:t>výběrové řízení zrušeno.</w:t>
      </w:r>
    </w:p>
    <w:p w14:paraId="05C099E9" w14:textId="77777777" w:rsidR="00F01FED" w:rsidRPr="00F01FED" w:rsidRDefault="00F01FED" w:rsidP="00F01FED">
      <w:pPr>
        <w:spacing w:before="120" w:after="0" w:line="240" w:lineRule="auto"/>
        <w:ind w:left="426"/>
        <w:jc w:val="both"/>
        <w:rPr>
          <w:rFonts w:eastAsia="Times New Roman" w:cs="Times New Roman"/>
          <w:lang w:eastAsia="cs-CZ"/>
        </w:rPr>
      </w:pPr>
    </w:p>
    <w:p w14:paraId="48DD427B" w14:textId="22E114CE"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 xml:space="preserve">Uzavření </w:t>
      </w:r>
      <w:r w:rsidR="00A334BE">
        <w:rPr>
          <w:rFonts w:eastAsia="Times New Roman" w:cs="Times New Roman"/>
          <w:b/>
          <w:u w:val="single"/>
          <w:lang w:eastAsia="cs-CZ"/>
        </w:rPr>
        <w:t xml:space="preserve">kupní </w:t>
      </w:r>
      <w:r w:rsidRPr="00F01FED">
        <w:rPr>
          <w:rFonts w:eastAsia="Times New Roman" w:cs="Times New Roman"/>
          <w:b/>
          <w:u w:val="single"/>
          <w:lang w:eastAsia="cs-CZ"/>
        </w:rPr>
        <w:t>smlouvy</w:t>
      </w:r>
      <w:r w:rsidRPr="00F01FED">
        <w:rPr>
          <w:rFonts w:eastAsia="Times New Roman" w:cs="Times New Roman"/>
          <w:lang w:eastAsia="cs-CZ"/>
        </w:rPr>
        <w:t>:</w:t>
      </w:r>
    </w:p>
    <w:p w14:paraId="6B4C436B" w14:textId="471C4841" w:rsidR="00F01FED" w:rsidRPr="00F01FED" w:rsidRDefault="00D86A1F" w:rsidP="00F01FED">
      <w:pPr>
        <w:suppressAutoHyphens/>
        <w:spacing w:after="0" w:line="240" w:lineRule="auto"/>
        <w:ind w:left="426"/>
        <w:jc w:val="both"/>
        <w:rPr>
          <w:rFonts w:eastAsia="Times New Roman" w:cs="Times New Roman"/>
          <w:lang w:eastAsia="cs-CZ"/>
        </w:rPr>
      </w:pPr>
      <w:r>
        <w:rPr>
          <w:rFonts w:eastAsia="Times New Roman" w:cs="Times New Roman"/>
          <w:lang w:eastAsia="cs-CZ"/>
        </w:rPr>
        <w:t>Kupní s</w:t>
      </w:r>
      <w:r w:rsidR="00F01FED" w:rsidRPr="00F01FED">
        <w:rPr>
          <w:rFonts w:eastAsia="Times New Roman" w:cs="Times New Roman"/>
          <w:lang w:eastAsia="cs-CZ"/>
        </w:rPr>
        <w:t xml:space="preserve">mlouva bude uzavřena písemně v listinné podobě v souladu s nabídkou vybraného dodavatele a zadávacími podmínkami v podobě uvedené v závazném vzoru </w:t>
      </w:r>
      <w:r>
        <w:rPr>
          <w:rFonts w:eastAsia="Times New Roman" w:cs="Times New Roman"/>
          <w:lang w:eastAsia="cs-CZ"/>
        </w:rPr>
        <w:t xml:space="preserve">kupní </w:t>
      </w:r>
      <w:r w:rsidR="00F01FED" w:rsidRPr="00F01FED">
        <w:rPr>
          <w:rFonts w:eastAsia="Times New Roman" w:cs="Times New Roman"/>
          <w:lang w:eastAsia="cs-CZ"/>
        </w:rPr>
        <w:t xml:space="preserve">smlouvy včetně příloh. </w:t>
      </w:r>
    </w:p>
    <w:p w14:paraId="67C35ECC" w14:textId="48204F24"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w:t>
      </w:r>
      <w:r w:rsidR="00A334BE">
        <w:rPr>
          <w:rFonts w:eastAsia="Times New Roman" w:cs="Times New Roman"/>
          <w:lang w:eastAsia="cs-CZ"/>
        </w:rPr>
        <w:t xml:space="preserve">kupní </w:t>
      </w:r>
      <w:r w:rsidRPr="00F01FED">
        <w:rPr>
          <w:rFonts w:eastAsia="Times New Roman" w:cs="Times New Roman"/>
          <w:lang w:eastAsia="cs-CZ"/>
        </w:rPr>
        <w:t xml:space="preserve">smlouvy účastníka výběrového řízení, jehož nabídka byla vyhodnocena jako ekonomicky nejvýhodnější podle výsledku hodnocení nabídek. </w:t>
      </w:r>
      <w:r w:rsidRPr="00F01FED">
        <w:rPr>
          <w:rFonts w:eastAsia="Times New Roman" w:cs="Times New Roman"/>
          <w:lang w:eastAsia="cs-CZ"/>
        </w:rPr>
        <w:lastRenderedPageBreak/>
        <w:t xml:space="preserve">Vybraný dodavatel je před uzavřením </w:t>
      </w:r>
      <w:r w:rsidR="00D86A1F">
        <w:rPr>
          <w:rFonts w:eastAsia="Times New Roman" w:cs="Times New Roman"/>
          <w:lang w:eastAsia="cs-CZ"/>
        </w:rPr>
        <w:t xml:space="preserve">kupním </w:t>
      </w:r>
      <w:r w:rsidRPr="00F01FED">
        <w:rPr>
          <w:rFonts w:eastAsia="Times New Roman" w:cs="Times New Roman"/>
          <w:lang w:eastAsia="cs-CZ"/>
        </w:rPr>
        <w:t>smlouvy povinen poskytnout zadavateli nezbytnou součinnost</w:t>
      </w:r>
      <w:r w:rsidR="00D86A1F">
        <w:rPr>
          <w:rFonts w:eastAsia="Times New Roman" w:cs="Times New Roman"/>
          <w:lang w:eastAsia="cs-CZ"/>
        </w:rPr>
        <w:t>.</w:t>
      </w:r>
      <w:r w:rsidRPr="00F01FED">
        <w:rPr>
          <w:rFonts w:eastAsia="Times New Roman" w:cs="Times New Roman"/>
          <w:lang w:eastAsia="cs-CZ"/>
        </w:rPr>
        <w:t xml:space="preserve"> Pokud vybraný dodavatel odmítne uzavřít</w:t>
      </w:r>
      <w:r w:rsidR="00D86A1F">
        <w:rPr>
          <w:rFonts w:eastAsia="Times New Roman" w:cs="Times New Roman"/>
          <w:lang w:eastAsia="cs-CZ"/>
        </w:rPr>
        <w:t xml:space="preserve"> kupní</w:t>
      </w:r>
      <w:r w:rsidRPr="00F01FED">
        <w:rPr>
          <w:rFonts w:eastAsia="Times New Roman" w:cs="Times New Roman"/>
          <w:lang w:eastAsia="cs-CZ"/>
        </w:rPr>
        <w:t xml:space="preserve">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w:t>
      </w:r>
      <w:r w:rsidR="00D86A1F">
        <w:rPr>
          <w:rFonts w:eastAsia="Times New Roman" w:cs="Times New Roman"/>
          <w:lang w:eastAsia="cs-CZ"/>
        </w:rPr>
        <w:t xml:space="preserve">kupní </w:t>
      </w:r>
      <w:r w:rsidRPr="00F01FED">
        <w:rPr>
          <w:rFonts w:eastAsia="Times New Roman" w:cs="Times New Roman"/>
          <w:lang w:eastAsia="cs-CZ"/>
        </w:rPr>
        <w:t>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D18ACEC"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7E419D49" w14:textId="36D43F22"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Před uzavřením</w:t>
      </w:r>
      <w:r w:rsidR="00D86A1F">
        <w:rPr>
          <w:rFonts w:eastAsia="Times New Roman" w:cs="Times New Roman"/>
          <w:lang w:eastAsia="cs-CZ"/>
        </w:rPr>
        <w:t xml:space="preserve"> kupní</w:t>
      </w:r>
      <w:r w:rsidRPr="00F01FED">
        <w:rPr>
          <w:rFonts w:eastAsia="Times New Roman" w:cs="Times New Roman"/>
          <w:lang w:eastAsia="cs-CZ"/>
        </w:rPr>
        <w:t xml:space="preserve">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w:t>
      </w:r>
      <w:r w:rsidR="00D86A1F">
        <w:rPr>
          <w:rFonts w:eastAsia="Times New Roman" w:cs="Times New Roman"/>
          <w:lang w:eastAsia="cs-CZ"/>
        </w:rPr>
        <w:t xml:space="preserve">kupní </w:t>
      </w:r>
      <w:r w:rsidRPr="00F01FED">
        <w:rPr>
          <w:rFonts w:eastAsia="Times New Roman" w:cs="Times New Roman"/>
          <w:lang w:eastAsia="cs-CZ"/>
        </w:rPr>
        <w:t xml:space="preserve">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3BF095"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4894FBC"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2C49D57" w14:textId="77777777"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58E8F60E"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C346B5F" w14:textId="77777777"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0208181F" w14:textId="77777777"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B921370"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E006FAD"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1C93553"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F0F9B07"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D7CD7D8" w14:textId="77777777" w:rsidR="00C94497" w:rsidRDefault="00C94497" w:rsidP="00C94497">
      <w:pPr>
        <w:spacing w:after="0" w:line="240" w:lineRule="auto"/>
        <w:rPr>
          <w:rFonts w:eastAsia="Times New Roman" w:cs="Times New Roman"/>
          <w:b/>
          <w:bCs/>
          <w:lang w:eastAsia="cs-CZ"/>
        </w:rPr>
      </w:pPr>
    </w:p>
    <w:p w14:paraId="2971533C"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B92EF7F"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EFADF0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4A43F2"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11D43D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5ABFD63C" w14:textId="77777777" w:rsidR="001A6F12" w:rsidRPr="001A6F12" w:rsidRDefault="001A6F12" w:rsidP="001A6F12">
      <w:pPr>
        <w:spacing w:before="60" w:after="0" w:line="240" w:lineRule="exact"/>
        <w:rPr>
          <w:rFonts w:eastAsia="Times New Roman" w:cs="Calibri"/>
          <w:lang w:eastAsia="cs-CZ"/>
        </w:rPr>
      </w:pPr>
    </w:p>
    <w:p w14:paraId="0C8A9AD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3C61C26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D6CB78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EC9670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2F830942"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106F0E8"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254DC8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C9C341A"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F87B138" w14:textId="6E5A25D4"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Řádně jsme se seznámili se zněním zadávacích podmínek veřejné zakázky s</w:t>
      </w:r>
      <w:r w:rsidR="00D86A1F">
        <w:rPr>
          <w:rFonts w:eastAsia="Times New Roman" w:cs="Arial"/>
          <w:lang w:eastAsia="cs-CZ"/>
        </w:rPr>
        <w:t> </w:t>
      </w:r>
      <w:r w:rsidRPr="001A6F12">
        <w:rPr>
          <w:rFonts w:eastAsia="Times New Roman" w:cs="Arial"/>
          <w:lang w:eastAsia="cs-CZ"/>
        </w:rPr>
        <w:t>názvem</w:t>
      </w:r>
      <w:r w:rsidR="00D86A1F">
        <w:rPr>
          <w:rFonts w:eastAsia="Times New Roman" w:cs="Arial"/>
          <w:lang w:eastAsia="cs-CZ"/>
        </w:rPr>
        <w:t xml:space="preserve"> </w:t>
      </w:r>
      <w:r w:rsidR="00D86A1F" w:rsidRPr="00D86A1F">
        <w:rPr>
          <w:rFonts w:eastAsia="Times New Roman" w:cs="Arial"/>
          <w:b/>
          <w:lang w:eastAsia="cs-CZ"/>
        </w:rPr>
        <w:t>„Nákup mobilních telefonů“</w:t>
      </w:r>
      <w:r w:rsidRPr="001A6F12">
        <w:rPr>
          <w:rFonts w:eastAsia="Times New Roman" w:cs="Arial"/>
          <w:lang w:eastAsia="cs-CZ"/>
        </w:rPr>
        <w:t xml:space="preserve"> a podáním této nabídky akceptujeme vzorovou </w:t>
      </w:r>
      <w:r w:rsidR="00D86A1F">
        <w:rPr>
          <w:rFonts w:eastAsia="Times New Roman" w:cs="Arial"/>
          <w:lang w:eastAsia="cs-CZ"/>
        </w:rPr>
        <w:t xml:space="preserve">kupní </w:t>
      </w:r>
      <w:r w:rsidRPr="001A6F12">
        <w:rPr>
          <w:rFonts w:eastAsia="Times New Roman" w:cs="Arial"/>
          <w:lang w:eastAsia="cs-CZ"/>
        </w:rPr>
        <w:t>Smlouvu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A6A123" w14:textId="77777777" w:rsidR="00C97609" w:rsidRDefault="00C97609" w:rsidP="00C97609">
      <w:pPr>
        <w:spacing w:before="240" w:after="0" w:line="240" w:lineRule="exact"/>
        <w:jc w:val="both"/>
        <w:rPr>
          <w:rFonts w:eastAsia="Times New Roman" w:cs="Arial"/>
          <w:lang w:eastAsia="cs-CZ"/>
        </w:rPr>
      </w:pPr>
    </w:p>
    <w:p w14:paraId="6A8095DA" w14:textId="7C6A72E5"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757594" w:rsidRPr="00D86A1F">
        <w:rPr>
          <w:rFonts w:eastAsia="Times New Roman" w:cs="Arial"/>
          <w:b/>
          <w:lang w:eastAsia="cs-CZ"/>
        </w:rPr>
        <w:t>„Nákup mobilních telefonů“</w:t>
      </w:r>
      <w:r w:rsidR="00757594" w:rsidRPr="001A6F12">
        <w:rPr>
          <w:rFonts w:eastAsia="Times New Roman" w:cs="Arial"/>
          <w:lang w:eastAsia="cs-CZ"/>
        </w:rPr>
        <w:t xml:space="preserve"> </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6201B9BD"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73F76ED" w14:textId="77777777" w:rsidR="00C97609" w:rsidRPr="001A6F12" w:rsidRDefault="00C97609" w:rsidP="001A6F12">
      <w:pPr>
        <w:spacing w:before="240" w:after="0" w:line="240" w:lineRule="exact"/>
        <w:jc w:val="both"/>
        <w:rPr>
          <w:rFonts w:eastAsia="Times New Roman" w:cs="Arial"/>
          <w:lang w:eastAsia="cs-CZ"/>
        </w:rPr>
      </w:pPr>
    </w:p>
    <w:p w14:paraId="58C2582F"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2BDE71B" w14:textId="77777777" w:rsidR="001A6F12" w:rsidRPr="001A6F12" w:rsidRDefault="001A6F12" w:rsidP="001A6F12">
      <w:pPr>
        <w:spacing w:after="120" w:line="240" w:lineRule="auto"/>
        <w:ind w:left="283" w:firstLine="567"/>
        <w:rPr>
          <w:rFonts w:eastAsia="Times New Roman" w:cs="Calibri"/>
          <w:lang w:eastAsia="cs-CZ"/>
        </w:rPr>
      </w:pPr>
    </w:p>
    <w:p w14:paraId="3A57BD1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2FE03BB" w14:textId="77777777" w:rsidR="001A6F12" w:rsidRPr="001A6F12" w:rsidRDefault="001A6F12" w:rsidP="001A6F12">
      <w:pPr>
        <w:spacing w:after="120" w:line="240" w:lineRule="auto"/>
        <w:ind w:left="283" w:firstLine="567"/>
        <w:rPr>
          <w:rFonts w:eastAsia="Times New Roman" w:cs="Calibri"/>
          <w:lang w:eastAsia="cs-CZ"/>
        </w:rPr>
      </w:pPr>
    </w:p>
    <w:p w14:paraId="75E1F7B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8EA39EB" w14:textId="77777777" w:rsidR="001A6F12" w:rsidRPr="001A6F12" w:rsidRDefault="001A6F12" w:rsidP="001A6F12">
      <w:pPr>
        <w:spacing w:after="120" w:line="240" w:lineRule="auto"/>
        <w:ind w:left="283" w:firstLine="567"/>
        <w:rPr>
          <w:rFonts w:eastAsia="Times New Roman" w:cs="Calibri"/>
          <w:lang w:eastAsia="cs-CZ"/>
        </w:rPr>
      </w:pPr>
    </w:p>
    <w:p w14:paraId="4CBCDCF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0476B00E"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E3DEB2A" w14:textId="77777777" w:rsidTr="00C47CB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84CA9E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01EF231"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54932C3" w14:textId="77777777" w:rsidTr="00C47CB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87367E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E66B560" w14:textId="77777777" w:rsidR="001A6F12" w:rsidRPr="001A6F12" w:rsidRDefault="001A6F12" w:rsidP="001A6F12">
            <w:pPr>
              <w:spacing w:after="0" w:line="240" w:lineRule="auto"/>
              <w:ind w:firstLine="567"/>
              <w:rPr>
                <w:rFonts w:eastAsia="Times New Roman" w:cs="Calibri"/>
                <w:lang w:eastAsia="cs-CZ"/>
              </w:rPr>
            </w:pPr>
          </w:p>
        </w:tc>
      </w:tr>
    </w:tbl>
    <w:p w14:paraId="242D4BAB" w14:textId="77777777" w:rsidR="001A6F12" w:rsidRPr="001A6F12" w:rsidRDefault="001A6F12" w:rsidP="001A6F12">
      <w:pPr>
        <w:spacing w:after="0" w:line="240" w:lineRule="auto"/>
        <w:jc w:val="center"/>
        <w:rPr>
          <w:rFonts w:eastAsia="Times New Roman" w:cs="Calibri"/>
          <w:b/>
          <w:bCs/>
          <w:caps/>
          <w:lang w:eastAsia="cs-CZ"/>
        </w:rPr>
      </w:pPr>
    </w:p>
    <w:p w14:paraId="78BC970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75FA619F"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18003A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717FC7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E3E792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DBA2E3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A8C19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BCC3F9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5AF71A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76A89EB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DDD940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885416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B2C3E8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B68918B"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5A47808" w14:textId="77777777" w:rsidR="001A6F12" w:rsidRPr="001A6F12" w:rsidRDefault="001A6F12" w:rsidP="001A6F12">
      <w:pPr>
        <w:spacing w:after="0" w:line="240" w:lineRule="auto"/>
        <w:ind w:firstLine="567"/>
        <w:rPr>
          <w:rFonts w:eastAsia="Times New Roman" w:cs="Times New Roman"/>
          <w:lang w:eastAsia="cs-CZ"/>
        </w:rPr>
      </w:pPr>
    </w:p>
    <w:p w14:paraId="219DB26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9D12D8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8CC31F1" w14:textId="77777777" w:rsidR="001A6F12" w:rsidRPr="001A6F12" w:rsidRDefault="001A6F12" w:rsidP="001A6F12">
      <w:pPr>
        <w:spacing w:after="0" w:line="240" w:lineRule="auto"/>
        <w:ind w:firstLine="567"/>
        <w:rPr>
          <w:rFonts w:eastAsia="Times New Roman" w:cs="Times New Roman"/>
          <w:lang w:eastAsia="cs-CZ"/>
        </w:rPr>
      </w:pPr>
    </w:p>
    <w:p w14:paraId="3CA4B03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60EEB02" w14:textId="77777777" w:rsidTr="00C47CB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509C4C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2CF4EC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AA18C76" w14:textId="77777777" w:rsidTr="00C47CB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55A921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EA2E7C0" w14:textId="77777777" w:rsidR="001A6F12" w:rsidRPr="001A6F12" w:rsidRDefault="001A6F12" w:rsidP="001A6F12">
            <w:pPr>
              <w:spacing w:after="0" w:line="240" w:lineRule="auto"/>
              <w:ind w:firstLine="567"/>
              <w:rPr>
                <w:rFonts w:eastAsia="Times New Roman" w:cs="Calibri"/>
                <w:lang w:eastAsia="cs-CZ"/>
              </w:rPr>
            </w:pPr>
          </w:p>
        </w:tc>
      </w:tr>
    </w:tbl>
    <w:p w14:paraId="0296714C"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0852FB3" w14:textId="71905777" w:rsidR="00982E5E" w:rsidRDefault="00982E5E">
      <w:pPr>
        <w:rPr>
          <w:rFonts w:eastAsia="Times New Roman" w:cs="Calibri"/>
          <w:b/>
          <w:bCs/>
          <w:lang w:eastAsia="cs-CZ"/>
        </w:rPr>
      </w:pPr>
    </w:p>
    <w:p w14:paraId="49785DDA" w14:textId="4B22F2C5" w:rsidR="00DC1C4C" w:rsidRDefault="00DC1C4C">
      <w:pPr>
        <w:rPr>
          <w:rFonts w:eastAsia="Times New Roman" w:cs="Calibri"/>
          <w:b/>
          <w:bCs/>
          <w:lang w:eastAsia="cs-CZ"/>
        </w:rPr>
      </w:pPr>
    </w:p>
    <w:p w14:paraId="16C85865" w14:textId="1AAFAB8B" w:rsidR="00DC1C4C" w:rsidRDefault="00DC1C4C">
      <w:pPr>
        <w:rPr>
          <w:rFonts w:eastAsia="Times New Roman" w:cs="Calibri"/>
          <w:b/>
          <w:bCs/>
          <w:lang w:eastAsia="cs-CZ"/>
        </w:rPr>
      </w:pPr>
    </w:p>
    <w:p w14:paraId="6054A7B8" w14:textId="39A0B103" w:rsidR="00DC1C4C" w:rsidRDefault="00DC1C4C">
      <w:pPr>
        <w:rPr>
          <w:rFonts w:eastAsia="Times New Roman" w:cs="Calibri"/>
          <w:b/>
          <w:bCs/>
          <w:lang w:eastAsia="cs-CZ"/>
        </w:rPr>
      </w:pPr>
    </w:p>
    <w:p w14:paraId="0C222BF9" w14:textId="77777777" w:rsidR="00DC1C4C" w:rsidRDefault="00DC1C4C" w:rsidP="00DC1C4C">
      <w:pPr>
        <w:ind w:left="426"/>
        <w:jc w:val="center"/>
        <w:rPr>
          <w:rFonts w:ascii="Verdana" w:hAnsi="Verdana"/>
          <w:b/>
          <w:bCs/>
        </w:rPr>
      </w:pPr>
      <w:r>
        <w:rPr>
          <w:rFonts w:ascii="Verdana" w:hAnsi="Verdana"/>
          <w:b/>
          <w:bCs/>
        </w:rPr>
        <w:lastRenderedPageBreak/>
        <w:t>Příloha č. 3</w:t>
      </w:r>
    </w:p>
    <w:p w14:paraId="6B9DE851" w14:textId="6B2E7342" w:rsidR="00DC1C4C" w:rsidRDefault="00DC1C4C" w:rsidP="009F41E7">
      <w:pPr>
        <w:spacing w:after="0" w:line="240" w:lineRule="auto"/>
        <w:ind w:left="142"/>
        <w:jc w:val="center"/>
        <w:rPr>
          <w:b/>
          <w:bCs/>
        </w:rPr>
      </w:pPr>
      <w:r w:rsidRPr="009F41E7">
        <w:rPr>
          <w:b/>
          <w:bCs/>
        </w:rPr>
        <w:t xml:space="preserve"> Technická specifikace mobilního telefonu</w:t>
      </w:r>
    </w:p>
    <w:p w14:paraId="70089419" w14:textId="77777777" w:rsidR="009F41E7" w:rsidRPr="009F41E7" w:rsidRDefault="009F41E7" w:rsidP="009F41E7">
      <w:pPr>
        <w:spacing w:after="0" w:line="240" w:lineRule="auto"/>
        <w:ind w:left="142"/>
        <w:jc w:val="center"/>
        <w:rPr>
          <w:b/>
          <w:bCs/>
        </w:rPr>
      </w:pPr>
    </w:p>
    <w:p w14:paraId="56DA3C75" w14:textId="77777777" w:rsidR="009F41E7" w:rsidRPr="009F41E7" w:rsidRDefault="009F41E7" w:rsidP="009F41E7">
      <w:pPr>
        <w:spacing w:after="0" w:line="240" w:lineRule="auto"/>
        <w:ind w:left="142"/>
        <w:jc w:val="both"/>
        <w:rPr>
          <w:b/>
          <w:bCs/>
        </w:rPr>
      </w:pPr>
    </w:p>
    <w:p w14:paraId="0D4E30CD" w14:textId="77777777" w:rsidR="009F41E7" w:rsidRPr="009F41E7" w:rsidRDefault="009F41E7" w:rsidP="00F14EB9">
      <w:pPr>
        <w:spacing w:after="0" w:line="240" w:lineRule="auto"/>
        <w:ind w:left="284" w:hanging="142"/>
        <w:jc w:val="both"/>
        <w:rPr>
          <w:b/>
          <w:bCs/>
        </w:rPr>
      </w:pPr>
      <w:r w:rsidRPr="009F41E7">
        <w:rPr>
          <w:b/>
          <w:bCs/>
        </w:rPr>
        <w:t>Displej</w:t>
      </w:r>
    </w:p>
    <w:p w14:paraId="0BB2DB6D" w14:textId="77777777" w:rsidR="009F41E7" w:rsidRPr="009F41E7" w:rsidRDefault="009F41E7" w:rsidP="00F14EB9">
      <w:pPr>
        <w:pStyle w:val="Odstavecseseznamem"/>
        <w:numPr>
          <w:ilvl w:val="0"/>
          <w:numId w:val="47"/>
        </w:numPr>
        <w:spacing w:after="0" w:line="240" w:lineRule="auto"/>
        <w:ind w:left="284" w:hanging="142"/>
        <w:jc w:val="both"/>
      </w:pPr>
      <w:r w:rsidRPr="009F41E7">
        <w:t>dotykový</w:t>
      </w:r>
    </w:p>
    <w:p w14:paraId="6798ABDA" w14:textId="77777777" w:rsidR="009F41E7" w:rsidRPr="009F41E7" w:rsidRDefault="009F41E7" w:rsidP="00F14EB9">
      <w:pPr>
        <w:pStyle w:val="Odstavecseseznamem"/>
        <w:numPr>
          <w:ilvl w:val="0"/>
          <w:numId w:val="47"/>
        </w:numPr>
        <w:spacing w:after="0" w:line="240" w:lineRule="auto"/>
        <w:ind w:left="284" w:hanging="142"/>
        <w:jc w:val="both"/>
      </w:pPr>
      <w:r w:rsidRPr="009F41E7">
        <w:t xml:space="preserve">úhlopříčka: minimální velikost úhlopříčky 6,5” </w:t>
      </w:r>
    </w:p>
    <w:p w14:paraId="6705C06E" w14:textId="77777777" w:rsidR="009F41E7" w:rsidRPr="009F41E7" w:rsidRDefault="009F41E7" w:rsidP="00F14EB9">
      <w:pPr>
        <w:pStyle w:val="Odstavecseseznamem"/>
        <w:numPr>
          <w:ilvl w:val="0"/>
          <w:numId w:val="47"/>
        </w:numPr>
        <w:spacing w:after="0" w:line="240" w:lineRule="auto"/>
        <w:ind w:left="284" w:hanging="142"/>
        <w:jc w:val="both"/>
      </w:pPr>
      <w:r w:rsidRPr="009F41E7">
        <w:t>rozlišení: minimálně 2300 x1080 px</w:t>
      </w:r>
    </w:p>
    <w:p w14:paraId="3552C181" w14:textId="0CB1D535" w:rsidR="009F41E7" w:rsidRDefault="009F41E7" w:rsidP="00F14EB9">
      <w:pPr>
        <w:spacing w:after="0" w:line="240" w:lineRule="auto"/>
        <w:ind w:left="284" w:hanging="142"/>
        <w:jc w:val="both"/>
      </w:pPr>
      <w:r w:rsidRPr="009F41E7">
        <w:t>     </w:t>
      </w:r>
    </w:p>
    <w:p w14:paraId="1D4CFE04" w14:textId="77777777" w:rsidR="009F41E7" w:rsidRPr="009F41E7" w:rsidRDefault="009F41E7" w:rsidP="00F14EB9">
      <w:pPr>
        <w:spacing w:after="0" w:line="240" w:lineRule="auto"/>
        <w:ind w:left="284" w:hanging="142"/>
        <w:jc w:val="both"/>
        <w:rPr>
          <w:b/>
          <w:bCs/>
        </w:rPr>
      </w:pPr>
    </w:p>
    <w:p w14:paraId="42D634A0" w14:textId="77777777" w:rsidR="009F41E7" w:rsidRPr="009F41E7" w:rsidRDefault="009F41E7" w:rsidP="00F14EB9">
      <w:pPr>
        <w:spacing w:after="0" w:line="240" w:lineRule="auto"/>
        <w:ind w:left="284" w:hanging="142"/>
        <w:jc w:val="both"/>
        <w:rPr>
          <w:b/>
          <w:bCs/>
        </w:rPr>
      </w:pPr>
      <w:r w:rsidRPr="009F41E7">
        <w:rPr>
          <w:b/>
          <w:bCs/>
        </w:rPr>
        <w:t>Sloty</w:t>
      </w:r>
    </w:p>
    <w:p w14:paraId="2EADB1E5" w14:textId="77777777" w:rsidR="009F41E7" w:rsidRPr="009F41E7" w:rsidRDefault="009F41E7" w:rsidP="00F14EB9">
      <w:pPr>
        <w:pStyle w:val="Odstavecseseznamem"/>
        <w:numPr>
          <w:ilvl w:val="0"/>
          <w:numId w:val="47"/>
        </w:numPr>
        <w:spacing w:after="0" w:line="240" w:lineRule="auto"/>
        <w:ind w:left="284" w:hanging="142"/>
        <w:jc w:val="both"/>
      </w:pPr>
      <w:r w:rsidRPr="009F41E7">
        <w:t>počet slotů na SIM karty: 2 (dva sloty na fyzické SIM karty)</w:t>
      </w:r>
    </w:p>
    <w:p w14:paraId="588E7AE0" w14:textId="77777777" w:rsidR="009F41E7" w:rsidRPr="009F41E7" w:rsidRDefault="009F41E7" w:rsidP="00F14EB9">
      <w:pPr>
        <w:pStyle w:val="Odstavecseseznamem"/>
        <w:numPr>
          <w:ilvl w:val="0"/>
          <w:numId w:val="47"/>
        </w:numPr>
        <w:spacing w:after="0" w:line="240" w:lineRule="auto"/>
        <w:ind w:left="284" w:hanging="142"/>
        <w:jc w:val="both"/>
      </w:pPr>
      <w:r w:rsidRPr="009F41E7">
        <w:t>samostatný slot na paměťovou kartu: ano (není přípustný sdílený slot paměťová karta-SIM karta)</w:t>
      </w:r>
    </w:p>
    <w:p w14:paraId="6D0CD7A9" w14:textId="63F202A7" w:rsidR="009F41E7" w:rsidRDefault="009F41E7" w:rsidP="00F14EB9">
      <w:pPr>
        <w:spacing w:after="0" w:line="240" w:lineRule="auto"/>
        <w:ind w:left="284" w:hanging="142"/>
        <w:jc w:val="both"/>
      </w:pPr>
    </w:p>
    <w:p w14:paraId="565CB628" w14:textId="77777777" w:rsidR="009F41E7" w:rsidRPr="009F41E7" w:rsidRDefault="009F41E7" w:rsidP="00F14EB9">
      <w:pPr>
        <w:spacing w:after="0" w:line="240" w:lineRule="auto"/>
        <w:ind w:left="284" w:hanging="142"/>
        <w:jc w:val="both"/>
      </w:pPr>
    </w:p>
    <w:p w14:paraId="20BA6B01" w14:textId="77777777" w:rsidR="009F41E7" w:rsidRPr="009F41E7" w:rsidRDefault="009F41E7" w:rsidP="00F14EB9">
      <w:pPr>
        <w:spacing w:after="0" w:line="240" w:lineRule="auto"/>
        <w:ind w:left="284" w:hanging="142"/>
        <w:jc w:val="both"/>
        <w:rPr>
          <w:b/>
          <w:bCs/>
        </w:rPr>
      </w:pPr>
      <w:r w:rsidRPr="009F41E7">
        <w:rPr>
          <w:b/>
          <w:bCs/>
        </w:rPr>
        <w:t>Fotoaparát</w:t>
      </w:r>
    </w:p>
    <w:p w14:paraId="2AA7BB8A" w14:textId="77777777" w:rsidR="009F41E7" w:rsidRPr="009F41E7" w:rsidRDefault="009F41E7" w:rsidP="00F14EB9">
      <w:pPr>
        <w:pStyle w:val="Odstavecseseznamem"/>
        <w:numPr>
          <w:ilvl w:val="0"/>
          <w:numId w:val="47"/>
        </w:numPr>
        <w:spacing w:after="0" w:line="240" w:lineRule="auto"/>
        <w:ind w:left="284" w:hanging="142"/>
        <w:jc w:val="both"/>
      </w:pPr>
      <w:r w:rsidRPr="009F41E7">
        <w:t>minimálně jeden zadní fotoaparát, s minimálním rozlišením 13 MPx</w:t>
      </w:r>
    </w:p>
    <w:p w14:paraId="7FD25D1E" w14:textId="77777777" w:rsidR="009F41E7" w:rsidRPr="009F41E7" w:rsidRDefault="009F41E7" w:rsidP="00F14EB9">
      <w:pPr>
        <w:pStyle w:val="Odstavecseseznamem"/>
        <w:numPr>
          <w:ilvl w:val="0"/>
          <w:numId w:val="47"/>
        </w:numPr>
        <w:spacing w:after="0" w:line="240" w:lineRule="auto"/>
        <w:ind w:left="284" w:hanging="142"/>
        <w:jc w:val="both"/>
      </w:pPr>
      <w:r w:rsidRPr="009F41E7">
        <w:t xml:space="preserve">minimálně jeden přední fotoaparát (selfie) s rozlišením min. 8 MPx                </w:t>
      </w:r>
    </w:p>
    <w:p w14:paraId="444B4CBF" w14:textId="77777777" w:rsidR="009F41E7" w:rsidRPr="009F41E7" w:rsidRDefault="009F41E7" w:rsidP="00F14EB9">
      <w:pPr>
        <w:pStyle w:val="Odstavecseseznamem"/>
        <w:numPr>
          <w:ilvl w:val="0"/>
          <w:numId w:val="47"/>
        </w:numPr>
        <w:spacing w:after="0" w:line="240" w:lineRule="auto"/>
        <w:ind w:left="284" w:hanging="142"/>
        <w:jc w:val="both"/>
      </w:pPr>
      <w:r w:rsidRPr="009F41E7">
        <w:t>natačení videa min. ve Full HD rozlišení</w:t>
      </w:r>
    </w:p>
    <w:p w14:paraId="17CC172D" w14:textId="77777777" w:rsidR="009F41E7" w:rsidRPr="009F41E7" w:rsidRDefault="009F41E7" w:rsidP="00F14EB9">
      <w:pPr>
        <w:pStyle w:val="Odstavecseseznamem"/>
        <w:numPr>
          <w:ilvl w:val="0"/>
          <w:numId w:val="47"/>
        </w:numPr>
        <w:spacing w:after="0" w:line="240" w:lineRule="auto"/>
        <w:ind w:left="284" w:hanging="142"/>
        <w:jc w:val="both"/>
      </w:pPr>
      <w:r w:rsidRPr="009F41E7">
        <w:t>přisvětlovací dioda/blesk pro zadní fotoaparát</w:t>
      </w:r>
    </w:p>
    <w:p w14:paraId="0BA1E062" w14:textId="271A612B" w:rsidR="009F41E7" w:rsidRDefault="009F41E7" w:rsidP="00F14EB9">
      <w:pPr>
        <w:spacing w:after="0" w:line="240" w:lineRule="auto"/>
        <w:ind w:left="284" w:hanging="142"/>
        <w:jc w:val="both"/>
      </w:pPr>
    </w:p>
    <w:p w14:paraId="3A0E72CE" w14:textId="77777777" w:rsidR="009F41E7" w:rsidRPr="009F41E7" w:rsidRDefault="009F41E7" w:rsidP="00F14EB9">
      <w:pPr>
        <w:spacing w:after="0" w:line="240" w:lineRule="auto"/>
        <w:ind w:left="284" w:hanging="142"/>
        <w:jc w:val="both"/>
      </w:pPr>
    </w:p>
    <w:p w14:paraId="5C29CA92" w14:textId="77777777" w:rsidR="009F41E7" w:rsidRPr="009F41E7" w:rsidRDefault="009F41E7" w:rsidP="00F14EB9">
      <w:pPr>
        <w:spacing w:after="0" w:line="240" w:lineRule="auto"/>
        <w:ind w:left="284" w:hanging="142"/>
        <w:jc w:val="both"/>
        <w:rPr>
          <w:b/>
          <w:bCs/>
        </w:rPr>
      </w:pPr>
      <w:r w:rsidRPr="009F41E7">
        <w:rPr>
          <w:b/>
          <w:bCs/>
        </w:rPr>
        <w:t xml:space="preserve">Procesor </w:t>
      </w:r>
    </w:p>
    <w:p w14:paraId="4A4D1B01" w14:textId="77777777" w:rsidR="009F41E7" w:rsidRPr="009F41E7" w:rsidRDefault="009F41E7" w:rsidP="00F14EB9">
      <w:pPr>
        <w:pStyle w:val="Odstavecseseznamem"/>
        <w:numPr>
          <w:ilvl w:val="0"/>
          <w:numId w:val="47"/>
        </w:numPr>
        <w:spacing w:after="0" w:line="240" w:lineRule="auto"/>
        <w:ind w:left="284" w:hanging="142"/>
        <w:jc w:val="both"/>
      </w:pPr>
      <w:r w:rsidRPr="009F41E7">
        <w:t xml:space="preserve">minimálně 8 jader </w:t>
      </w:r>
    </w:p>
    <w:p w14:paraId="0B11D8A6" w14:textId="0A676D15" w:rsidR="009F41E7" w:rsidRDefault="009F41E7" w:rsidP="00F14EB9">
      <w:pPr>
        <w:spacing w:after="0" w:line="240" w:lineRule="auto"/>
        <w:ind w:left="284" w:hanging="142"/>
        <w:jc w:val="both"/>
      </w:pPr>
    </w:p>
    <w:p w14:paraId="3CD0818A" w14:textId="77777777" w:rsidR="009F41E7" w:rsidRPr="009F41E7" w:rsidRDefault="009F41E7" w:rsidP="00F14EB9">
      <w:pPr>
        <w:spacing w:after="0" w:line="240" w:lineRule="auto"/>
        <w:ind w:left="284" w:hanging="142"/>
        <w:jc w:val="both"/>
      </w:pPr>
    </w:p>
    <w:p w14:paraId="46B0FF44" w14:textId="77777777" w:rsidR="009F41E7" w:rsidRPr="009F41E7" w:rsidRDefault="009F41E7" w:rsidP="00F14EB9">
      <w:pPr>
        <w:spacing w:after="0" w:line="240" w:lineRule="auto"/>
        <w:ind w:left="284" w:hanging="142"/>
        <w:jc w:val="both"/>
        <w:rPr>
          <w:b/>
          <w:bCs/>
        </w:rPr>
      </w:pPr>
      <w:r w:rsidRPr="009F41E7">
        <w:rPr>
          <w:b/>
          <w:bCs/>
        </w:rPr>
        <w:t>Paměť</w:t>
      </w:r>
    </w:p>
    <w:p w14:paraId="0F3DBEEE" w14:textId="77777777" w:rsidR="009F41E7" w:rsidRPr="009F41E7" w:rsidRDefault="009F41E7" w:rsidP="00F14EB9">
      <w:pPr>
        <w:pStyle w:val="Odstavecseseznamem"/>
        <w:numPr>
          <w:ilvl w:val="0"/>
          <w:numId w:val="47"/>
        </w:numPr>
        <w:spacing w:after="0" w:line="240" w:lineRule="auto"/>
        <w:ind w:left="284" w:hanging="142"/>
        <w:jc w:val="both"/>
      </w:pPr>
      <w:r w:rsidRPr="009F41E7">
        <w:t>operační paměť minimálně 3 GB RAM</w:t>
      </w:r>
    </w:p>
    <w:p w14:paraId="4ED2612A" w14:textId="77777777" w:rsidR="009F41E7" w:rsidRPr="009F41E7" w:rsidRDefault="009F41E7" w:rsidP="00F14EB9">
      <w:pPr>
        <w:pStyle w:val="Odstavecseseznamem"/>
        <w:numPr>
          <w:ilvl w:val="0"/>
          <w:numId w:val="47"/>
        </w:numPr>
        <w:spacing w:after="0" w:line="240" w:lineRule="auto"/>
        <w:ind w:left="284" w:hanging="142"/>
        <w:jc w:val="both"/>
      </w:pPr>
      <w:r w:rsidRPr="009F41E7">
        <w:t>interní paměť minimálně 32 GB (bez započítání kapacity paměťové karty)</w:t>
      </w:r>
    </w:p>
    <w:p w14:paraId="77E664A4" w14:textId="77777777" w:rsidR="009F41E7" w:rsidRPr="009F41E7" w:rsidRDefault="009F41E7" w:rsidP="00F14EB9">
      <w:pPr>
        <w:spacing w:after="0" w:line="240" w:lineRule="auto"/>
        <w:ind w:left="284" w:hanging="142"/>
        <w:jc w:val="both"/>
      </w:pPr>
    </w:p>
    <w:p w14:paraId="7836F2E4" w14:textId="77777777" w:rsidR="00F14EB9" w:rsidRDefault="00F14EB9" w:rsidP="00F14EB9">
      <w:pPr>
        <w:spacing w:after="0" w:line="240" w:lineRule="auto"/>
        <w:ind w:left="284" w:hanging="142"/>
        <w:jc w:val="both"/>
        <w:rPr>
          <w:b/>
          <w:bCs/>
        </w:rPr>
      </w:pPr>
    </w:p>
    <w:p w14:paraId="5CAFE65B" w14:textId="3EC72082" w:rsidR="009F41E7" w:rsidRPr="009F41E7" w:rsidRDefault="009F41E7" w:rsidP="00F14EB9">
      <w:pPr>
        <w:spacing w:after="0" w:line="240" w:lineRule="auto"/>
        <w:ind w:left="284" w:hanging="142"/>
        <w:jc w:val="both"/>
        <w:rPr>
          <w:b/>
          <w:bCs/>
        </w:rPr>
      </w:pPr>
      <w:r w:rsidRPr="009F41E7">
        <w:rPr>
          <w:b/>
          <w:bCs/>
        </w:rPr>
        <w:t>Podporované sítě</w:t>
      </w:r>
    </w:p>
    <w:p w14:paraId="632517C9" w14:textId="28FD6624" w:rsidR="009F41E7" w:rsidRPr="009F41E7" w:rsidRDefault="009F41E7" w:rsidP="00F14EB9">
      <w:pPr>
        <w:spacing w:after="0" w:line="240" w:lineRule="auto"/>
        <w:ind w:left="284" w:hanging="142"/>
        <w:jc w:val="both"/>
      </w:pPr>
      <w:r w:rsidRPr="009F41E7">
        <w:t xml:space="preserve">mobilní telefon musí podporovat 4G/3G/2G sítě </w:t>
      </w:r>
    </w:p>
    <w:p w14:paraId="210E54FC" w14:textId="77777777" w:rsidR="009F41E7" w:rsidRPr="009F41E7" w:rsidRDefault="009F41E7" w:rsidP="00F14EB9">
      <w:pPr>
        <w:spacing w:after="0" w:line="240" w:lineRule="auto"/>
        <w:ind w:left="284" w:hanging="142"/>
        <w:jc w:val="both"/>
      </w:pPr>
    </w:p>
    <w:p w14:paraId="227081C3" w14:textId="77777777" w:rsidR="00F14EB9" w:rsidRDefault="00F14EB9" w:rsidP="00F14EB9">
      <w:pPr>
        <w:spacing w:after="0" w:line="240" w:lineRule="auto"/>
        <w:ind w:left="284" w:hanging="142"/>
        <w:jc w:val="both"/>
        <w:rPr>
          <w:b/>
          <w:bCs/>
        </w:rPr>
      </w:pPr>
    </w:p>
    <w:p w14:paraId="3DDF0EA7" w14:textId="395F91FE" w:rsidR="009F41E7" w:rsidRPr="009F41E7" w:rsidRDefault="009F41E7" w:rsidP="00F14EB9">
      <w:pPr>
        <w:spacing w:after="0" w:line="240" w:lineRule="auto"/>
        <w:ind w:left="284" w:hanging="142"/>
        <w:jc w:val="both"/>
        <w:rPr>
          <w:b/>
          <w:bCs/>
        </w:rPr>
      </w:pPr>
      <w:r w:rsidRPr="009F41E7">
        <w:rPr>
          <w:b/>
          <w:bCs/>
        </w:rPr>
        <w:t>Baterie</w:t>
      </w:r>
    </w:p>
    <w:p w14:paraId="314204F8" w14:textId="77777777" w:rsidR="009F41E7" w:rsidRPr="009F41E7" w:rsidRDefault="009F41E7" w:rsidP="00F14EB9">
      <w:pPr>
        <w:spacing w:after="0" w:line="240" w:lineRule="auto"/>
        <w:ind w:left="284" w:hanging="142"/>
        <w:jc w:val="both"/>
      </w:pPr>
      <w:r w:rsidRPr="009F41E7">
        <w:t>kapacita minimálně 5 000 mAh</w:t>
      </w:r>
    </w:p>
    <w:p w14:paraId="4CC571F0" w14:textId="7F949055" w:rsidR="009F41E7" w:rsidRDefault="009F41E7" w:rsidP="00F14EB9">
      <w:pPr>
        <w:spacing w:after="0" w:line="240" w:lineRule="auto"/>
        <w:ind w:left="284" w:hanging="142"/>
        <w:jc w:val="both"/>
      </w:pPr>
    </w:p>
    <w:p w14:paraId="0171F688" w14:textId="77777777" w:rsidR="009F41E7" w:rsidRPr="009F41E7" w:rsidRDefault="009F41E7" w:rsidP="00F14EB9">
      <w:pPr>
        <w:spacing w:after="0" w:line="240" w:lineRule="auto"/>
        <w:ind w:left="284" w:hanging="142"/>
        <w:jc w:val="both"/>
      </w:pPr>
    </w:p>
    <w:p w14:paraId="4DB0E7D7" w14:textId="77777777" w:rsidR="009F41E7" w:rsidRPr="009F41E7" w:rsidRDefault="009F41E7" w:rsidP="00F14EB9">
      <w:pPr>
        <w:spacing w:after="0" w:line="240" w:lineRule="auto"/>
        <w:ind w:left="284" w:hanging="142"/>
        <w:jc w:val="both"/>
        <w:rPr>
          <w:b/>
          <w:bCs/>
        </w:rPr>
      </w:pPr>
      <w:r w:rsidRPr="009F41E7">
        <w:rPr>
          <w:b/>
          <w:bCs/>
        </w:rPr>
        <w:t>Konektivita a konektory</w:t>
      </w:r>
    </w:p>
    <w:p w14:paraId="16BB1347" w14:textId="77777777" w:rsidR="009F41E7" w:rsidRPr="009F41E7" w:rsidRDefault="009F41E7" w:rsidP="00F14EB9">
      <w:pPr>
        <w:pStyle w:val="Odstavecseseznamem"/>
        <w:numPr>
          <w:ilvl w:val="0"/>
          <w:numId w:val="47"/>
        </w:numPr>
        <w:spacing w:after="0" w:line="240" w:lineRule="auto"/>
        <w:ind w:left="284" w:hanging="142"/>
        <w:jc w:val="both"/>
      </w:pPr>
      <w:r w:rsidRPr="009F41E7">
        <w:t xml:space="preserve">Wi-Fi </w:t>
      </w:r>
    </w:p>
    <w:p w14:paraId="21DF3B0D" w14:textId="77777777" w:rsidR="009F41E7" w:rsidRPr="009F41E7" w:rsidRDefault="009F41E7" w:rsidP="00F14EB9">
      <w:pPr>
        <w:pStyle w:val="Odstavecseseznamem"/>
        <w:numPr>
          <w:ilvl w:val="0"/>
          <w:numId w:val="47"/>
        </w:numPr>
        <w:spacing w:after="0" w:line="240" w:lineRule="auto"/>
        <w:ind w:left="284" w:hanging="142"/>
        <w:jc w:val="both"/>
      </w:pPr>
      <w:r w:rsidRPr="009F41E7">
        <w:t xml:space="preserve">Bluetooth </w:t>
      </w:r>
    </w:p>
    <w:p w14:paraId="0BE9144E" w14:textId="77777777" w:rsidR="009F41E7" w:rsidRPr="009F41E7" w:rsidRDefault="009F41E7" w:rsidP="00F14EB9">
      <w:pPr>
        <w:pStyle w:val="Odstavecseseznamem"/>
        <w:numPr>
          <w:ilvl w:val="0"/>
          <w:numId w:val="47"/>
        </w:numPr>
        <w:spacing w:after="0" w:line="240" w:lineRule="auto"/>
        <w:ind w:left="284" w:hanging="142"/>
        <w:jc w:val="both"/>
      </w:pPr>
      <w:r w:rsidRPr="009F41E7">
        <w:t>konektor USB-C pro nabíjení a přenos dat</w:t>
      </w:r>
    </w:p>
    <w:p w14:paraId="07BC98C1" w14:textId="77777777" w:rsidR="009F41E7" w:rsidRPr="009F41E7" w:rsidRDefault="009F41E7" w:rsidP="00F14EB9">
      <w:pPr>
        <w:pStyle w:val="Odstavecseseznamem"/>
        <w:numPr>
          <w:ilvl w:val="0"/>
          <w:numId w:val="47"/>
        </w:numPr>
        <w:spacing w:after="0" w:line="240" w:lineRule="auto"/>
        <w:ind w:left="284" w:hanging="142"/>
        <w:jc w:val="both"/>
      </w:pPr>
      <w:r w:rsidRPr="009F41E7">
        <w:t>3,5mm audio výstup pro sluchátka</w:t>
      </w:r>
    </w:p>
    <w:p w14:paraId="693CE23A" w14:textId="77777777" w:rsidR="009F41E7" w:rsidRPr="009F41E7" w:rsidRDefault="009F41E7" w:rsidP="00F14EB9">
      <w:pPr>
        <w:spacing w:after="0" w:line="240" w:lineRule="auto"/>
        <w:ind w:left="284" w:hanging="142"/>
        <w:jc w:val="both"/>
      </w:pPr>
    </w:p>
    <w:p w14:paraId="14CC414B" w14:textId="77777777" w:rsidR="00F14EB9" w:rsidRDefault="00F14EB9" w:rsidP="00F14EB9">
      <w:pPr>
        <w:spacing w:after="0" w:line="240" w:lineRule="auto"/>
        <w:ind w:left="284" w:hanging="142"/>
        <w:jc w:val="both"/>
        <w:rPr>
          <w:b/>
          <w:bCs/>
        </w:rPr>
      </w:pPr>
    </w:p>
    <w:p w14:paraId="597C09E8" w14:textId="751A80CD" w:rsidR="009F41E7" w:rsidRPr="009F41E7" w:rsidRDefault="009F41E7" w:rsidP="00F14EB9">
      <w:pPr>
        <w:spacing w:after="0" w:line="240" w:lineRule="auto"/>
        <w:ind w:left="284" w:hanging="142"/>
        <w:jc w:val="both"/>
        <w:rPr>
          <w:b/>
          <w:bCs/>
        </w:rPr>
      </w:pPr>
      <w:r w:rsidRPr="009F41E7">
        <w:rPr>
          <w:b/>
          <w:bCs/>
        </w:rPr>
        <w:t>Lokalizace polohy</w:t>
      </w:r>
    </w:p>
    <w:p w14:paraId="0694E659" w14:textId="77777777" w:rsidR="009F41E7" w:rsidRPr="009F41E7" w:rsidRDefault="009F41E7" w:rsidP="00F14EB9">
      <w:pPr>
        <w:spacing w:after="0" w:line="240" w:lineRule="auto"/>
        <w:ind w:left="284" w:hanging="142"/>
        <w:jc w:val="both"/>
      </w:pPr>
      <w:r w:rsidRPr="009F41E7">
        <w:t>podpora GPS</w:t>
      </w:r>
    </w:p>
    <w:p w14:paraId="19558860" w14:textId="77777777" w:rsidR="009F41E7" w:rsidRPr="009F41E7" w:rsidRDefault="009F41E7" w:rsidP="00F14EB9">
      <w:pPr>
        <w:spacing w:after="0" w:line="240" w:lineRule="auto"/>
        <w:ind w:left="284" w:hanging="142"/>
        <w:jc w:val="both"/>
      </w:pPr>
    </w:p>
    <w:p w14:paraId="53DD46CE" w14:textId="77777777" w:rsidR="00F14EB9" w:rsidRDefault="00F14EB9" w:rsidP="00F14EB9">
      <w:pPr>
        <w:spacing w:after="0" w:line="240" w:lineRule="auto"/>
        <w:ind w:left="284" w:hanging="142"/>
        <w:jc w:val="both"/>
        <w:rPr>
          <w:b/>
          <w:bCs/>
        </w:rPr>
      </w:pPr>
    </w:p>
    <w:p w14:paraId="015D8C84" w14:textId="6689E9DA" w:rsidR="009F41E7" w:rsidRPr="009F41E7" w:rsidRDefault="009F41E7" w:rsidP="00F14EB9">
      <w:pPr>
        <w:spacing w:after="0" w:line="240" w:lineRule="auto"/>
        <w:ind w:left="284" w:hanging="142"/>
        <w:jc w:val="both"/>
        <w:rPr>
          <w:b/>
          <w:bCs/>
        </w:rPr>
      </w:pPr>
      <w:r w:rsidRPr="009F41E7">
        <w:rPr>
          <w:b/>
          <w:bCs/>
        </w:rPr>
        <w:t>Operační systém</w:t>
      </w:r>
    </w:p>
    <w:p w14:paraId="7CE45BEC" w14:textId="77777777" w:rsidR="009F41E7" w:rsidRPr="009F41E7" w:rsidRDefault="009F41E7" w:rsidP="00F14EB9">
      <w:pPr>
        <w:spacing w:after="0" w:line="240" w:lineRule="auto"/>
        <w:ind w:left="284" w:hanging="142"/>
        <w:jc w:val="both"/>
      </w:pPr>
      <w:r w:rsidRPr="009F41E7">
        <w:t>s podporou českého jazyka (česká lokalizace)</w:t>
      </w:r>
    </w:p>
    <w:p w14:paraId="5FA760DF" w14:textId="6C0E933B" w:rsidR="009F41E7" w:rsidRDefault="009F41E7" w:rsidP="00F14EB9">
      <w:pPr>
        <w:spacing w:after="0" w:line="240" w:lineRule="auto"/>
        <w:ind w:left="284" w:hanging="142"/>
        <w:jc w:val="both"/>
        <w:rPr>
          <w:b/>
        </w:rPr>
      </w:pPr>
    </w:p>
    <w:p w14:paraId="0633423C" w14:textId="77777777" w:rsidR="009F41E7" w:rsidRPr="009F41E7" w:rsidRDefault="009F41E7" w:rsidP="00F14EB9">
      <w:pPr>
        <w:spacing w:after="0" w:line="240" w:lineRule="auto"/>
        <w:ind w:left="284" w:hanging="142"/>
        <w:jc w:val="both"/>
        <w:rPr>
          <w:b/>
        </w:rPr>
      </w:pPr>
    </w:p>
    <w:p w14:paraId="2A385900" w14:textId="77777777" w:rsidR="009F41E7" w:rsidRPr="009F41E7" w:rsidRDefault="009F41E7" w:rsidP="00F14EB9">
      <w:pPr>
        <w:spacing w:after="0" w:line="240" w:lineRule="auto"/>
        <w:ind w:left="284" w:hanging="142"/>
        <w:jc w:val="both"/>
        <w:rPr>
          <w:b/>
        </w:rPr>
      </w:pPr>
      <w:r w:rsidRPr="009F41E7">
        <w:rPr>
          <w:b/>
        </w:rPr>
        <w:t>Další výbava a vlastnosti telefonu</w:t>
      </w:r>
    </w:p>
    <w:p w14:paraId="4EBB1ECE" w14:textId="77777777" w:rsidR="009F41E7" w:rsidRPr="009F41E7" w:rsidRDefault="009F41E7" w:rsidP="00F14EB9">
      <w:pPr>
        <w:pStyle w:val="Odstavecseseznamem"/>
        <w:numPr>
          <w:ilvl w:val="0"/>
          <w:numId w:val="48"/>
        </w:numPr>
        <w:spacing w:after="0" w:line="240" w:lineRule="auto"/>
        <w:ind w:left="284" w:hanging="142"/>
      </w:pPr>
      <w:r w:rsidRPr="009F41E7">
        <w:t>Čtečka otisků prstů</w:t>
      </w:r>
    </w:p>
    <w:p w14:paraId="7B999B73" w14:textId="77777777" w:rsidR="009F41E7" w:rsidRPr="009F41E7" w:rsidRDefault="009F41E7" w:rsidP="00F14EB9">
      <w:pPr>
        <w:spacing w:after="0" w:line="240" w:lineRule="auto"/>
        <w:ind w:left="284" w:hanging="142"/>
        <w:jc w:val="both"/>
        <w:rPr>
          <w:b/>
        </w:rPr>
      </w:pPr>
    </w:p>
    <w:p w14:paraId="62612DC4" w14:textId="77777777" w:rsidR="00F14EB9" w:rsidRDefault="00F14EB9" w:rsidP="00F14EB9">
      <w:pPr>
        <w:spacing w:after="0" w:line="240" w:lineRule="auto"/>
        <w:ind w:left="284" w:hanging="142"/>
        <w:jc w:val="both"/>
        <w:rPr>
          <w:b/>
          <w:bCs/>
        </w:rPr>
      </w:pPr>
    </w:p>
    <w:p w14:paraId="09D7127C" w14:textId="2FE0E941" w:rsidR="009F41E7" w:rsidRPr="009F41E7" w:rsidRDefault="009F41E7" w:rsidP="00F14EB9">
      <w:pPr>
        <w:spacing w:after="0" w:line="240" w:lineRule="auto"/>
        <w:ind w:left="284" w:hanging="142"/>
        <w:jc w:val="both"/>
        <w:rPr>
          <w:b/>
          <w:bCs/>
        </w:rPr>
      </w:pPr>
      <w:r w:rsidRPr="009F41E7">
        <w:rPr>
          <w:b/>
          <w:bCs/>
        </w:rPr>
        <w:t>Softwarová kompatibilita</w:t>
      </w:r>
    </w:p>
    <w:p w14:paraId="1AECE422" w14:textId="77777777" w:rsidR="009F41E7" w:rsidRPr="009F41E7" w:rsidRDefault="009F41E7" w:rsidP="00F14EB9">
      <w:pPr>
        <w:spacing w:after="0" w:line="240" w:lineRule="auto"/>
        <w:ind w:left="142"/>
        <w:jc w:val="both"/>
        <w:rPr>
          <w:bCs/>
        </w:rPr>
      </w:pPr>
      <w:r w:rsidRPr="009F41E7">
        <w:rPr>
          <w:bCs/>
        </w:rPr>
        <w:t>Pokud bude operační systém telefonu Android, nesmí na něm být blokováno použití obchodu s aplikacemi Google Play. Aplikace Google Play musí být na telefonu spustitelná bez nutnosti doinstalace jakýchkoliv dalších aplikací, úprav operačního systému apod.</w:t>
      </w:r>
    </w:p>
    <w:p w14:paraId="0CF8B1F7" w14:textId="77777777" w:rsidR="009F41E7" w:rsidRPr="009F41E7" w:rsidRDefault="009F41E7" w:rsidP="00F14EB9">
      <w:pPr>
        <w:spacing w:after="0" w:line="240" w:lineRule="auto"/>
        <w:ind w:left="142"/>
        <w:jc w:val="both"/>
        <w:rPr>
          <w:bCs/>
        </w:rPr>
      </w:pPr>
    </w:p>
    <w:p w14:paraId="3BCFFA64" w14:textId="77777777" w:rsidR="009F41E7" w:rsidRPr="009F41E7" w:rsidRDefault="009F41E7" w:rsidP="00F14EB9">
      <w:pPr>
        <w:spacing w:after="0" w:line="240" w:lineRule="auto"/>
        <w:ind w:left="142"/>
        <w:jc w:val="both"/>
        <w:rPr>
          <w:bCs/>
        </w:rPr>
      </w:pPr>
      <w:r w:rsidRPr="009F41E7">
        <w:rPr>
          <w:bCs/>
        </w:rPr>
        <w:t>Do telefonu musí být možno zadat Google účet pro použití v obchodě s aplikacemi Google Play bez nutnosti doinstalace jakýchkoliv dalších aplikací, úprav operačního systému apod.</w:t>
      </w:r>
    </w:p>
    <w:p w14:paraId="34C5A7DE" w14:textId="181737C4" w:rsidR="009F41E7" w:rsidRDefault="009F41E7" w:rsidP="00F14EB9">
      <w:pPr>
        <w:spacing w:after="0" w:line="240" w:lineRule="auto"/>
        <w:ind w:left="284" w:hanging="142"/>
        <w:jc w:val="both"/>
        <w:rPr>
          <w:bCs/>
        </w:rPr>
      </w:pPr>
    </w:p>
    <w:p w14:paraId="4DC30A62" w14:textId="77777777" w:rsidR="009F41E7" w:rsidRPr="009F41E7" w:rsidRDefault="009F41E7" w:rsidP="00F14EB9">
      <w:pPr>
        <w:spacing w:after="0" w:line="240" w:lineRule="auto"/>
        <w:ind w:left="284" w:hanging="142"/>
        <w:jc w:val="both"/>
        <w:rPr>
          <w:bCs/>
        </w:rPr>
      </w:pPr>
    </w:p>
    <w:p w14:paraId="1DC5CBD0" w14:textId="77777777" w:rsidR="009F41E7" w:rsidRPr="009F41E7" w:rsidRDefault="009F41E7" w:rsidP="00F14EB9">
      <w:pPr>
        <w:spacing w:after="0" w:line="240" w:lineRule="auto"/>
        <w:ind w:left="284" w:hanging="142"/>
        <w:jc w:val="both"/>
        <w:rPr>
          <w:b/>
          <w:bCs/>
        </w:rPr>
      </w:pPr>
      <w:r w:rsidRPr="009F41E7">
        <w:rPr>
          <w:b/>
          <w:bCs/>
        </w:rPr>
        <w:t>Obsah balení</w:t>
      </w:r>
    </w:p>
    <w:p w14:paraId="4828AE13" w14:textId="77777777" w:rsidR="009F41E7" w:rsidRPr="009F41E7" w:rsidRDefault="009F41E7" w:rsidP="00F14EB9">
      <w:pPr>
        <w:pStyle w:val="Odstavecseseznamem"/>
        <w:numPr>
          <w:ilvl w:val="0"/>
          <w:numId w:val="47"/>
        </w:numPr>
        <w:spacing w:after="0" w:line="240" w:lineRule="auto"/>
        <w:ind w:left="284" w:hanging="142"/>
        <w:jc w:val="both"/>
      </w:pPr>
      <w:r w:rsidRPr="009F41E7">
        <w:t>mobilní telefon</w:t>
      </w:r>
    </w:p>
    <w:p w14:paraId="5BAADBA1" w14:textId="77777777" w:rsidR="009F41E7" w:rsidRPr="009F41E7" w:rsidRDefault="009F41E7" w:rsidP="00F14EB9">
      <w:pPr>
        <w:pStyle w:val="Odstavecseseznamem"/>
        <w:numPr>
          <w:ilvl w:val="0"/>
          <w:numId w:val="47"/>
        </w:numPr>
        <w:spacing w:after="0" w:line="240" w:lineRule="auto"/>
        <w:ind w:left="284" w:hanging="142"/>
        <w:jc w:val="both"/>
      </w:pPr>
      <w:r w:rsidRPr="009F41E7">
        <w:t>kompatibilní USB kabel, nabíječka kompatibilní s českými zásuvkami</w:t>
      </w:r>
    </w:p>
    <w:p w14:paraId="44B88954" w14:textId="77777777" w:rsidR="009F41E7" w:rsidRPr="009F41E7" w:rsidRDefault="009F41E7" w:rsidP="00F14EB9">
      <w:pPr>
        <w:spacing w:after="0" w:line="240" w:lineRule="auto"/>
        <w:ind w:left="284" w:hanging="142"/>
        <w:jc w:val="both"/>
      </w:pPr>
    </w:p>
    <w:p w14:paraId="76792D2F" w14:textId="77777777" w:rsidR="009F41E7" w:rsidRPr="009F41E7" w:rsidRDefault="009F41E7" w:rsidP="00F14EB9">
      <w:pPr>
        <w:spacing w:after="0" w:line="240" w:lineRule="auto"/>
        <w:ind w:left="284" w:hanging="142"/>
        <w:jc w:val="both"/>
      </w:pPr>
      <w:r w:rsidRPr="009F41E7">
        <w:t>Veškerý obsah balení musí být originál dodaný výrobcem mobilního telefonu.</w:t>
      </w:r>
    </w:p>
    <w:p w14:paraId="21C763D4" w14:textId="77777777" w:rsidR="009F41E7" w:rsidRPr="009F41E7" w:rsidRDefault="009F41E7" w:rsidP="00F14EB9">
      <w:pPr>
        <w:spacing w:after="0" w:line="240" w:lineRule="auto"/>
        <w:ind w:left="284" w:hanging="142"/>
        <w:jc w:val="both"/>
      </w:pPr>
      <w:r w:rsidRPr="009F41E7">
        <w:t xml:space="preserve">Veškerý obsah balení musí být nový, nepoužitý. </w:t>
      </w:r>
    </w:p>
    <w:p w14:paraId="794D8A50" w14:textId="77777777" w:rsidR="009F41E7" w:rsidRPr="009F41E7" w:rsidRDefault="009F41E7" w:rsidP="00F14EB9">
      <w:pPr>
        <w:spacing w:after="0" w:line="240" w:lineRule="auto"/>
        <w:ind w:left="142"/>
        <w:jc w:val="both"/>
      </w:pPr>
      <w:r w:rsidRPr="009F41E7">
        <w:t>Přípustná nejsou repasovaná zařízení, zařízení již jednou vybalená, použitá jako předváděcí, nebo vrácená jiným zákazníkem.</w:t>
      </w:r>
    </w:p>
    <w:p w14:paraId="2EC01826" w14:textId="77777777" w:rsidR="009F41E7" w:rsidRPr="009F41E7" w:rsidRDefault="009F41E7" w:rsidP="00F14EB9">
      <w:pPr>
        <w:spacing w:after="0" w:line="240" w:lineRule="auto"/>
        <w:ind w:left="284" w:hanging="142"/>
        <w:jc w:val="both"/>
      </w:pPr>
    </w:p>
    <w:p w14:paraId="1A6B31AA" w14:textId="26E61E30" w:rsidR="009F41E7" w:rsidRDefault="009F41E7" w:rsidP="009F41E7">
      <w:pPr>
        <w:spacing w:after="0" w:line="240" w:lineRule="auto"/>
        <w:ind w:left="142"/>
        <w:jc w:val="both"/>
        <w:rPr>
          <w:b/>
          <w:bCs/>
        </w:rPr>
      </w:pPr>
    </w:p>
    <w:p w14:paraId="6520E8BC" w14:textId="77777777" w:rsidR="00F14EB9" w:rsidRPr="009F41E7" w:rsidRDefault="00F14EB9" w:rsidP="009F41E7">
      <w:pPr>
        <w:spacing w:after="0" w:line="240" w:lineRule="auto"/>
        <w:ind w:left="142"/>
        <w:jc w:val="both"/>
        <w:rPr>
          <w:b/>
          <w:bCs/>
        </w:rPr>
      </w:pPr>
    </w:p>
    <w:p w14:paraId="13C6C32E" w14:textId="406BB66D" w:rsidR="004A0778" w:rsidRDefault="004A0778" w:rsidP="009F41E7">
      <w:pPr>
        <w:spacing w:after="0" w:line="240" w:lineRule="auto"/>
        <w:ind w:hanging="284"/>
        <w:rPr>
          <w:rFonts w:eastAsia="Times New Roman" w:cs="Calibri"/>
          <w:b/>
          <w:bCs/>
          <w:lang w:eastAsia="cs-CZ"/>
        </w:rPr>
      </w:pPr>
      <w:r>
        <w:rPr>
          <w:rFonts w:eastAsia="Times New Roman" w:cs="Calibri"/>
          <w:b/>
          <w:bCs/>
          <w:lang w:eastAsia="cs-CZ"/>
        </w:rPr>
        <w:t>Záruka za jakost  - 24 měsíců od převzetí zboží bez vad</w:t>
      </w:r>
    </w:p>
    <w:p w14:paraId="58AE64F6" w14:textId="77777777" w:rsidR="004A0778" w:rsidRPr="007F7775" w:rsidRDefault="004A0778" w:rsidP="00DC1C4C">
      <w:pPr>
        <w:spacing w:after="0" w:line="240" w:lineRule="auto"/>
      </w:pPr>
    </w:p>
    <w:p w14:paraId="64B39C06" w14:textId="0526BA84" w:rsidR="00DC1C4C" w:rsidRDefault="00DC1C4C" w:rsidP="00DC1C4C">
      <w:pPr>
        <w:spacing w:after="0" w:line="240" w:lineRule="auto"/>
        <w:rPr>
          <w:rFonts w:eastAsia="Times New Roman" w:cs="Calibri"/>
          <w:b/>
          <w:bCs/>
          <w:lang w:eastAsia="cs-CZ"/>
        </w:rPr>
      </w:pPr>
    </w:p>
    <w:p w14:paraId="39CE10E0" w14:textId="77777777" w:rsidR="00DC1C4C" w:rsidRDefault="00DC1C4C" w:rsidP="00DC1C4C">
      <w:pPr>
        <w:spacing w:after="0" w:line="240" w:lineRule="auto"/>
        <w:rPr>
          <w:rFonts w:eastAsia="Times New Roman" w:cs="Calibri"/>
          <w:b/>
          <w:bCs/>
          <w:lang w:eastAsia="cs-CZ"/>
        </w:rPr>
      </w:pPr>
    </w:p>
    <w:sectPr w:rsidR="00DC1C4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69772" w14:textId="77777777" w:rsidR="003F334D" w:rsidRDefault="003F334D" w:rsidP="00962258">
      <w:pPr>
        <w:spacing w:after="0" w:line="240" w:lineRule="auto"/>
      </w:pPr>
      <w:r>
        <w:separator/>
      </w:r>
    </w:p>
  </w:endnote>
  <w:endnote w:type="continuationSeparator" w:id="0">
    <w:p w14:paraId="0D62B414" w14:textId="77777777" w:rsidR="003F334D" w:rsidRDefault="003F33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47CB3" w14:paraId="5F55CE5D" w14:textId="77777777" w:rsidTr="00D831A3">
      <w:tc>
        <w:tcPr>
          <w:tcW w:w="1361" w:type="dxa"/>
          <w:tcMar>
            <w:left w:w="0" w:type="dxa"/>
            <w:right w:w="0" w:type="dxa"/>
          </w:tcMar>
          <w:vAlign w:val="bottom"/>
        </w:tcPr>
        <w:p w14:paraId="0BB08E0D" w14:textId="06D77AB4" w:rsidR="00C47CB3" w:rsidRPr="00B8518B" w:rsidRDefault="00C47CB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8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68C1">
            <w:rPr>
              <w:rStyle w:val="slostrnky"/>
              <w:noProof/>
            </w:rPr>
            <w:t>14</w:t>
          </w:r>
          <w:r w:rsidRPr="00B8518B">
            <w:rPr>
              <w:rStyle w:val="slostrnky"/>
            </w:rPr>
            <w:fldChar w:fldCharType="end"/>
          </w:r>
        </w:p>
      </w:tc>
      <w:tc>
        <w:tcPr>
          <w:tcW w:w="3458" w:type="dxa"/>
          <w:shd w:val="clear" w:color="auto" w:fill="auto"/>
          <w:tcMar>
            <w:left w:w="0" w:type="dxa"/>
            <w:right w:w="0" w:type="dxa"/>
          </w:tcMar>
        </w:tcPr>
        <w:p w14:paraId="0F463B61" w14:textId="77777777" w:rsidR="00C47CB3" w:rsidRDefault="00C47CB3" w:rsidP="00B8518B">
          <w:pPr>
            <w:pStyle w:val="Zpat"/>
          </w:pPr>
        </w:p>
      </w:tc>
      <w:tc>
        <w:tcPr>
          <w:tcW w:w="2835" w:type="dxa"/>
          <w:shd w:val="clear" w:color="auto" w:fill="auto"/>
          <w:tcMar>
            <w:left w:w="0" w:type="dxa"/>
            <w:right w:w="0" w:type="dxa"/>
          </w:tcMar>
        </w:tcPr>
        <w:p w14:paraId="1460A3A0" w14:textId="77777777" w:rsidR="00C47CB3" w:rsidRDefault="00C47CB3" w:rsidP="00B8518B">
          <w:pPr>
            <w:pStyle w:val="Zpat"/>
          </w:pPr>
        </w:p>
      </w:tc>
      <w:tc>
        <w:tcPr>
          <w:tcW w:w="2921" w:type="dxa"/>
        </w:tcPr>
        <w:p w14:paraId="5A71EB1E" w14:textId="77777777" w:rsidR="00C47CB3" w:rsidRDefault="00C47CB3" w:rsidP="00D831A3">
          <w:pPr>
            <w:pStyle w:val="Zpat"/>
          </w:pPr>
        </w:p>
      </w:tc>
    </w:tr>
  </w:tbl>
  <w:p w14:paraId="79DAB846" w14:textId="77777777" w:rsidR="00C47CB3" w:rsidRPr="00B8518B" w:rsidRDefault="00C47CB3"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CFA0EF5" wp14:editId="701C917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B7EAE2"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13064300" wp14:editId="724521B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D64C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47CB3" w14:paraId="67484C42" w14:textId="77777777" w:rsidTr="00F1715C">
      <w:tc>
        <w:tcPr>
          <w:tcW w:w="1361" w:type="dxa"/>
          <w:tcMar>
            <w:left w:w="0" w:type="dxa"/>
            <w:right w:w="0" w:type="dxa"/>
          </w:tcMar>
          <w:vAlign w:val="bottom"/>
        </w:tcPr>
        <w:p w14:paraId="7625FECE" w14:textId="2C171B8E" w:rsidR="00C47CB3" w:rsidRPr="00B8518B" w:rsidRDefault="00C47CB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8C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68C1">
            <w:rPr>
              <w:rStyle w:val="slostrnky"/>
              <w:noProof/>
            </w:rPr>
            <w:t>14</w:t>
          </w:r>
          <w:r w:rsidRPr="00B8518B">
            <w:rPr>
              <w:rStyle w:val="slostrnky"/>
            </w:rPr>
            <w:fldChar w:fldCharType="end"/>
          </w:r>
        </w:p>
      </w:tc>
      <w:tc>
        <w:tcPr>
          <w:tcW w:w="3458" w:type="dxa"/>
          <w:shd w:val="clear" w:color="auto" w:fill="auto"/>
          <w:tcMar>
            <w:left w:w="0" w:type="dxa"/>
            <w:right w:w="0" w:type="dxa"/>
          </w:tcMar>
        </w:tcPr>
        <w:p w14:paraId="2AAD0E1D" w14:textId="77777777" w:rsidR="00C47CB3" w:rsidRDefault="00C47CB3" w:rsidP="00C47CB3">
          <w:pPr>
            <w:pStyle w:val="Zpat"/>
          </w:pPr>
        </w:p>
        <w:p w14:paraId="4C0329F4" w14:textId="77777777" w:rsidR="00C47CB3" w:rsidRDefault="00C47CB3" w:rsidP="00C47CB3">
          <w:pPr>
            <w:pStyle w:val="Zpat"/>
          </w:pPr>
          <w:r>
            <w:t>Správa železnic, státní organizace</w:t>
          </w:r>
        </w:p>
        <w:p w14:paraId="306D510E" w14:textId="77777777" w:rsidR="00C47CB3" w:rsidRDefault="00C47CB3" w:rsidP="00C47CB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CB50A3" w14:textId="77777777" w:rsidR="00C47CB3" w:rsidRDefault="00C47CB3" w:rsidP="00C47CB3">
          <w:pPr>
            <w:pStyle w:val="Zpat"/>
          </w:pPr>
        </w:p>
        <w:p w14:paraId="4EE17327" w14:textId="77777777" w:rsidR="00C47CB3" w:rsidRDefault="00C47CB3" w:rsidP="00C47CB3">
          <w:pPr>
            <w:pStyle w:val="Zpat"/>
          </w:pPr>
          <w:r>
            <w:t>Sídlo: Dlážděná 1003/7, 110 00 Praha 1</w:t>
          </w:r>
        </w:p>
        <w:p w14:paraId="3A0B7569" w14:textId="77777777" w:rsidR="00C47CB3" w:rsidRDefault="00C47CB3" w:rsidP="00C47CB3">
          <w:pPr>
            <w:pStyle w:val="Zpat"/>
          </w:pPr>
          <w:r>
            <w:t>IČO: 709 94 234 DIČ: CZ 709 94 234</w:t>
          </w:r>
        </w:p>
        <w:p w14:paraId="64A4199B" w14:textId="77777777" w:rsidR="00C47CB3" w:rsidRDefault="00C47CB3" w:rsidP="00C47CB3">
          <w:pPr>
            <w:pStyle w:val="Zpat"/>
          </w:pPr>
          <w:r>
            <w:t>www.spravazeleznic.cz</w:t>
          </w:r>
        </w:p>
      </w:tc>
      <w:tc>
        <w:tcPr>
          <w:tcW w:w="2921" w:type="dxa"/>
        </w:tcPr>
        <w:p w14:paraId="06772EB2" w14:textId="77777777" w:rsidR="00C47CB3" w:rsidRDefault="00C47CB3" w:rsidP="00D9074F">
          <w:pPr>
            <w:pStyle w:val="Zpat"/>
            <w:rPr>
              <w:b/>
            </w:rPr>
          </w:pPr>
        </w:p>
        <w:p w14:paraId="25471EE9" w14:textId="77777777" w:rsidR="00C47CB3" w:rsidRPr="0020665E" w:rsidRDefault="00C47CB3" w:rsidP="00D9074F">
          <w:pPr>
            <w:pStyle w:val="Zpat"/>
            <w:rPr>
              <w:b/>
            </w:rPr>
          </w:pPr>
          <w:r w:rsidRPr="0020665E">
            <w:rPr>
              <w:b/>
            </w:rPr>
            <w:t>Stavební správa východ</w:t>
          </w:r>
        </w:p>
        <w:p w14:paraId="3479859F" w14:textId="77777777" w:rsidR="00C47CB3" w:rsidRDefault="00C47CB3" w:rsidP="00D9074F">
          <w:pPr>
            <w:pStyle w:val="Zpat"/>
            <w:rPr>
              <w:b/>
            </w:rPr>
          </w:pPr>
          <w:r>
            <w:rPr>
              <w:b/>
            </w:rPr>
            <w:t>Nerudova 773/1</w:t>
          </w:r>
        </w:p>
        <w:p w14:paraId="3507E859" w14:textId="77777777" w:rsidR="00C47CB3" w:rsidRPr="0020665E" w:rsidRDefault="00C47CB3" w:rsidP="00D9074F">
          <w:pPr>
            <w:pStyle w:val="Zpat"/>
            <w:rPr>
              <w:b/>
            </w:rPr>
          </w:pPr>
          <w:r w:rsidRPr="0020665E">
            <w:rPr>
              <w:b/>
            </w:rPr>
            <w:t>779 00 Olomouc</w:t>
          </w:r>
        </w:p>
        <w:p w14:paraId="0B697208" w14:textId="77777777" w:rsidR="00C47CB3" w:rsidRDefault="00C47CB3" w:rsidP="00C47CB3">
          <w:pPr>
            <w:pStyle w:val="Zpat"/>
          </w:pPr>
        </w:p>
      </w:tc>
    </w:tr>
  </w:tbl>
  <w:p w14:paraId="5BA27863" w14:textId="77777777" w:rsidR="00C47CB3" w:rsidRPr="00B8518B" w:rsidRDefault="00C47CB3"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3D11594" wp14:editId="7735907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D4B687"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5CF47D9F" wp14:editId="2A842CC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804BD7" id="Straight Connector 10"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2F143D6" w14:textId="77777777" w:rsidR="00C47CB3" w:rsidRPr="00460660" w:rsidRDefault="00C47C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6D03D" w14:textId="77777777" w:rsidR="003F334D" w:rsidRDefault="003F334D" w:rsidP="00962258">
      <w:pPr>
        <w:spacing w:after="0" w:line="240" w:lineRule="auto"/>
      </w:pPr>
      <w:r>
        <w:separator/>
      </w:r>
    </w:p>
  </w:footnote>
  <w:footnote w:type="continuationSeparator" w:id="0">
    <w:p w14:paraId="6534985A" w14:textId="77777777" w:rsidR="003F334D" w:rsidRDefault="003F334D" w:rsidP="00962258">
      <w:pPr>
        <w:spacing w:after="0" w:line="240" w:lineRule="auto"/>
      </w:pPr>
      <w:r>
        <w:continuationSeparator/>
      </w:r>
    </w:p>
  </w:footnote>
  <w:footnote w:id="1">
    <w:p w14:paraId="2BB6BD57" w14:textId="77777777" w:rsidR="00C47CB3" w:rsidRPr="00DF557C" w:rsidRDefault="00C47CB3"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1C8A6D6D" w14:textId="77777777" w:rsidR="00C47CB3" w:rsidRDefault="00C47CB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7CB3" w14:paraId="5DDF09D2" w14:textId="77777777" w:rsidTr="00C02D0A">
      <w:trPr>
        <w:trHeight w:hRule="exact" w:val="454"/>
      </w:trPr>
      <w:tc>
        <w:tcPr>
          <w:tcW w:w="1361" w:type="dxa"/>
          <w:tcMar>
            <w:top w:w="57" w:type="dxa"/>
            <w:left w:w="0" w:type="dxa"/>
            <w:right w:w="0" w:type="dxa"/>
          </w:tcMar>
        </w:tcPr>
        <w:p w14:paraId="0CFA3160" w14:textId="77777777" w:rsidR="00C47CB3" w:rsidRPr="00B8518B" w:rsidRDefault="00C47CB3" w:rsidP="00523EA7">
          <w:pPr>
            <w:pStyle w:val="Zpat"/>
            <w:rPr>
              <w:rStyle w:val="slostrnky"/>
            </w:rPr>
          </w:pPr>
        </w:p>
      </w:tc>
      <w:tc>
        <w:tcPr>
          <w:tcW w:w="3458" w:type="dxa"/>
          <w:shd w:val="clear" w:color="auto" w:fill="auto"/>
          <w:tcMar>
            <w:top w:w="57" w:type="dxa"/>
            <w:left w:w="0" w:type="dxa"/>
            <w:right w:w="0" w:type="dxa"/>
          </w:tcMar>
        </w:tcPr>
        <w:p w14:paraId="7544EAB1" w14:textId="77777777" w:rsidR="00C47CB3" w:rsidRDefault="00C47CB3" w:rsidP="00523EA7">
          <w:pPr>
            <w:pStyle w:val="Zpat"/>
          </w:pPr>
        </w:p>
      </w:tc>
      <w:tc>
        <w:tcPr>
          <w:tcW w:w="5698" w:type="dxa"/>
          <w:shd w:val="clear" w:color="auto" w:fill="auto"/>
          <w:tcMar>
            <w:top w:w="57" w:type="dxa"/>
            <w:left w:w="0" w:type="dxa"/>
            <w:right w:w="0" w:type="dxa"/>
          </w:tcMar>
        </w:tcPr>
        <w:p w14:paraId="6FEC78B1" w14:textId="77777777" w:rsidR="00C47CB3" w:rsidRPr="00D6163D" w:rsidRDefault="00C47CB3" w:rsidP="00D6163D">
          <w:pPr>
            <w:pStyle w:val="Druhdokumentu"/>
          </w:pPr>
        </w:p>
      </w:tc>
    </w:tr>
  </w:tbl>
  <w:p w14:paraId="5088B04E" w14:textId="77777777" w:rsidR="00C47CB3" w:rsidRPr="00D6163D" w:rsidRDefault="00C47C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7CB3" w14:paraId="6773888D" w14:textId="77777777" w:rsidTr="00F1715C">
      <w:trPr>
        <w:trHeight w:hRule="exact" w:val="936"/>
      </w:trPr>
      <w:tc>
        <w:tcPr>
          <w:tcW w:w="1361" w:type="dxa"/>
          <w:tcMar>
            <w:left w:w="0" w:type="dxa"/>
            <w:right w:w="0" w:type="dxa"/>
          </w:tcMar>
        </w:tcPr>
        <w:p w14:paraId="5B33179A" w14:textId="77777777" w:rsidR="00C47CB3" w:rsidRPr="00B8518B" w:rsidRDefault="00C47CB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12AD3E6" wp14:editId="431012C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E2AB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21D4C4E" w14:textId="77777777" w:rsidR="00C47CB3" w:rsidRDefault="00C47CB3" w:rsidP="00FC6389">
          <w:pPr>
            <w:pStyle w:val="Zpat"/>
          </w:pPr>
        </w:p>
      </w:tc>
      <w:tc>
        <w:tcPr>
          <w:tcW w:w="5698" w:type="dxa"/>
          <w:shd w:val="clear" w:color="auto" w:fill="auto"/>
          <w:tcMar>
            <w:left w:w="0" w:type="dxa"/>
            <w:right w:w="0" w:type="dxa"/>
          </w:tcMar>
        </w:tcPr>
        <w:p w14:paraId="4905329D" w14:textId="77777777" w:rsidR="00C47CB3" w:rsidRPr="00D6163D" w:rsidRDefault="00C47CB3" w:rsidP="00FC6389">
          <w:pPr>
            <w:pStyle w:val="Druhdokumentu"/>
          </w:pPr>
        </w:p>
      </w:tc>
    </w:tr>
    <w:tr w:rsidR="00C47CB3" w14:paraId="110EBB36" w14:textId="77777777" w:rsidTr="00F64786">
      <w:trPr>
        <w:trHeight w:hRule="exact" w:val="452"/>
      </w:trPr>
      <w:tc>
        <w:tcPr>
          <w:tcW w:w="1361" w:type="dxa"/>
          <w:tcMar>
            <w:left w:w="0" w:type="dxa"/>
            <w:right w:w="0" w:type="dxa"/>
          </w:tcMar>
        </w:tcPr>
        <w:p w14:paraId="564A690E" w14:textId="77777777" w:rsidR="00C47CB3" w:rsidRPr="00B8518B" w:rsidRDefault="00C47CB3" w:rsidP="00FC6389">
          <w:pPr>
            <w:pStyle w:val="Zpat"/>
            <w:rPr>
              <w:rStyle w:val="slostrnky"/>
            </w:rPr>
          </w:pPr>
        </w:p>
      </w:tc>
      <w:tc>
        <w:tcPr>
          <w:tcW w:w="3458" w:type="dxa"/>
          <w:shd w:val="clear" w:color="auto" w:fill="auto"/>
          <w:tcMar>
            <w:left w:w="0" w:type="dxa"/>
            <w:right w:w="0" w:type="dxa"/>
          </w:tcMar>
        </w:tcPr>
        <w:p w14:paraId="7FAD2422" w14:textId="77777777" w:rsidR="00C47CB3" w:rsidRDefault="00C47CB3" w:rsidP="00FC6389">
          <w:pPr>
            <w:pStyle w:val="Zpat"/>
          </w:pPr>
        </w:p>
      </w:tc>
      <w:tc>
        <w:tcPr>
          <w:tcW w:w="5698" w:type="dxa"/>
          <w:shd w:val="clear" w:color="auto" w:fill="auto"/>
          <w:tcMar>
            <w:left w:w="0" w:type="dxa"/>
            <w:right w:w="0" w:type="dxa"/>
          </w:tcMar>
        </w:tcPr>
        <w:p w14:paraId="30503BB1" w14:textId="77777777" w:rsidR="00C47CB3" w:rsidRDefault="00C47CB3" w:rsidP="00FC6389">
          <w:pPr>
            <w:pStyle w:val="Druhdokumentu"/>
            <w:rPr>
              <w:noProof/>
            </w:rPr>
          </w:pPr>
        </w:p>
      </w:tc>
    </w:tr>
  </w:tbl>
  <w:p w14:paraId="7D30CC26" w14:textId="77777777" w:rsidR="00C47CB3" w:rsidRPr="00D6163D" w:rsidRDefault="00C47CB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AACDED7" wp14:editId="34EDBEB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B004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Pr="00AE589A">
        <w:rPr>
          <w:noProof/>
          <w:lang w:eastAsia="cs-CZ"/>
        </w:rPr>
        <w:drawing>
          <wp:anchor distT="0" distB="0" distL="114300" distR="114300" simplePos="0" relativeHeight="251683840" behindDoc="0" locked="1" layoutInCell="1" allowOverlap="1" wp14:anchorId="1FB944F3" wp14:editId="2196DE0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5414BD39" w14:textId="77777777" w:rsidR="00C47CB3" w:rsidRPr="00460660" w:rsidRDefault="00C47C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15:restartNumberingAfterBreak="0">
    <w:nsid w:val="061573B9"/>
    <w:multiLevelType w:val="hybridMultilevel"/>
    <w:tmpl w:val="C5782DE6"/>
    <w:lvl w:ilvl="0" w:tplc="B76EAAE4">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AF4D6D"/>
    <w:multiLevelType w:val="hybridMultilevel"/>
    <w:tmpl w:val="0C72F23E"/>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10"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4" w15:restartNumberingAfterBreak="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21"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2BF76403"/>
    <w:multiLevelType w:val="multilevel"/>
    <w:tmpl w:val="0D34D660"/>
    <w:numStyleLink w:val="ListBulletmultilevel"/>
  </w:abstractNum>
  <w:abstractNum w:abstractNumId="25" w15:restartNumberingAfterBreak="0">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0" w15:restartNumberingAfterBreak="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15:restartNumberingAfterBreak="0">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4070991"/>
    <w:multiLevelType w:val="multilevel"/>
    <w:tmpl w:val="CABE99FC"/>
    <w:numStyleLink w:val="ListNumbermultilevel"/>
  </w:abstractNum>
  <w:abstractNum w:abstractNumId="4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9"/>
  </w:num>
  <w:num w:numId="2">
    <w:abstractNumId w:val="6"/>
  </w:num>
  <w:num w:numId="3">
    <w:abstractNumId w:val="24"/>
  </w:num>
  <w:num w:numId="4">
    <w:abstractNumId w:val="43"/>
  </w:num>
  <w:num w:numId="5">
    <w:abstractNumId w:val="2"/>
  </w:num>
  <w:num w:numId="6">
    <w:abstractNumId w:val="36"/>
  </w:num>
  <w:num w:numId="7">
    <w:abstractNumId w:val="31"/>
  </w:num>
  <w:num w:numId="8">
    <w:abstractNumId w:val="42"/>
  </w:num>
  <w:num w:numId="9">
    <w:abstractNumId w:val="44"/>
  </w:num>
  <w:num w:numId="10">
    <w:abstractNumId w:val="32"/>
  </w:num>
  <w:num w:numId="11">
    <w:abstractNumId w:val="35"/>
  </w:num>
  <w:num w:numId="12">
    <w:abstractNumId w:val="26"/>
  </w:num>
  <w:num w:numId="13">
    <w:abstractNumId w:val="15"/>
  </w:num>
  <w:num w:numId="14">
    <w:abstractNumId w:val="18"/>
  </w:num>
  <w:num w:numId="15">
    <w:abstractNumId w:val="8"/>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0"/>
  </w:num>
  <w:num w:numId="19">
    <w:abstractNumId w:val="33"/>
  </w:num>
  <w:num w:numId="20">
    <w:abstractNumId w:val="7"/>
  </w:num>
  <w:num w:numId="21">
    <w:abstractNumId w:val="0"/>
  </w:num>
  <w:num w:numId="22">
    <w:abstractNumId w:val="23"/>
  </w:num>
  <w:num w:numId="23">
    <w:abstractNumId w:val="10"/>
  </w:num>
  <w:num w:numId="24">
    <w:abstractNumId w:val="3"/>
  </w:num>
  <w:num w:numId="25">
    <w:abstractNumId w:val="11"/>
  </w:num>
  <w:num w:numId="26">
    <w:abstractNumId w:val="38"/>
  </w:num>
  <w:num w:numId="27">
    <w:abstractNumId w:val="30"/>
  </w:num>
  <w:num w:numId="28">
    <w:abstractNumId w:val="21"/>
  </w:num>
  <w:num w:numId="29">
    <w:abstractNumId w:val="27"/>
  </w:num>
  <w:num w:numId="30">
    <w:abstractNumId w:val="4"/>
  </w:num>
  <w:num w:numId="31">
    <w:abstractNumId w:val="22"/>
  </w:num>
  <w:num w:numId="32">
    <w:abstractNumId w:val="46"/>
  </w:num>
  <w:num w:numId="33">
    <w:abstractNumId w:val="45"/>
  </w:num>
  <w:num w:numId="34">
    <w:abstractNumId w:val="34"/>
  </w:num>
  <w:num w:numId="35">
    <w:abstractNumId w:val="16"/>
  </w:num>
  <w:num w:numId="36">
    <w:abstractNumId w:val="40"/>
  </w:num>
  <w:num w:numId="37">
    <w:abstractNumId w:val="28"/>
  </w:num>
  <w:num w:numId="38">
    <w:abstractNumId w:val="25"/>
  </w:num>
  <w:num w:numId="39">
    <w:abstractNumId w:val="13"/>
  </w:num>
  <w:num w:numId="40">
    <w:abstractNumId w:val="32"/>
  </w:num>
  <w:num w:numId="41">
    <w:abstractNumId w:val="12"/>
  </w:num>
  <w:num w:numId="42">
    <w:abstractNumId w:val="39"/>
  </w:num>
  <w:num w:numId="43">
    <w:abstractNumId w:val="29"/>
  </w:num>
  <w:num w:numId="44">
    <w:abstractNumId w:val="1"/>
  </w:num>
  <w:num w:numId="45">
    <w:abstractNumId w:val="14"/>
  </w:num>
  <w:num w:numId="46">
    <w:abstractNumId w:val="41"/>
  </w:num>
  <w:num w:numId="47">
    <w:abstractNumId w:val="9"/>
  </w:num>
  <w:num w:numId="4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0606"/>
    <w:rsid w:val="00033432"/>
    <w:rsid w:val="000335CC"/>
    <w:rsid w:val="000715D2"/>
    <w:rsid w:val="00072C1E"/>
    <w:rsid w:val="00076065"/>
    <w:rsid w:val="000B6C7E"/>
    <w:rsid w:val="000B7907"/>
    <w:rsid w:val="000C0429"/>
    <w:rsid w:val="000C0877"/>
    <w:rsid w:val="000C45E8"/>
    <w:rsid w:val="000C7E81"/>
    <w:rsid w:val="000D7F1B"/>
    <w:rsid w:val="000E4D6B"/>
    <w:rsid w:val="00114472"/>
    <w:rsid w:val="00121A14"/>
    <w:rsid w:val="00170EC5"/>
    <w:rsid w:val="001747C1"/>
    <w:rsid w:val="0018596A"/>
    <w:rsid w:val="001909EC"/>
    <w:rsid w:val="001A6F12"/>
    <w:rsid w:val="001B69C2"/>
    <w:rsid w:val="001C4DA0"/>
    <w:rsid w:val="00201872"/>
    <w:rsid w:val="00207DF5"/>
    <w:rsid w:val="00267369"/>
    <w:rsid w:val="0026785D"/>
    <w:rsid w:val="002B781B"/>
    <w:rsid w:val="002C31BF"/>
    <w:rsid w:val="002E0CD7"/>
    <w:rsid w:val="002F026B"/>
    <w:rsid w:val="00357BC6"/>
    <w:rsid w:val="0037111D"/>
    <w:rsid w:val="003956C6"/>
    <w:rsid w:val="003E6B9A"/>
    <w:rsid w:val="003E75CE"/>
    <w:rsid w:val="003F334D"/>
    <w:rsid w:val="0041380F"/>
    <w:rsid w:val="00415A54"/>
    <w:rsid w:val="00424526"/>
    <w:rsid w:val="00450F07"/>
    <w:rsid w:val="00453CD3"/>
    <w:rsid w:val="00455BC7"/>
    <w:rsid w:val="00460660"/>
    <w:rsid w:val="00460CCB"/>
    <w:rsid w:val="00477370"/>
    <w:rsid w:val="00483F34"/>
    <w:rsid w:val="00486107"/>
    <w:rsid w:val="00491827"/>
    <w:rsid w:val="004926B0"/>
    <w:rsid w:val="004A0737"/>
    <w:rsid w:val="004A0778"/>
    <w:rsid w:val="004A7C69"/>
    <w:rsid w:val="004B3F82"/>
    <w:rsid w:val="004C4399"/>
    <w:rsid w:val="004C69ED"/>
    <w:rsid w:val="004C787C"/>
    <w:rsid w:val="004E3F63"/>
    <w:rsid w:val="004F0400"/>
    <w:rsid w:val="004F1E7D"/>
    <w:rsid w:val="004F4B9B"/>
    <w:rsid w:val="00501654"/>
    <w:rsid w:val="00511AB9"/>
    <w:rsid w:val="00523EA7"/>
    <w:rsid w:val="005367BC"/>
    <w:rsid w:val="00542527"/>
    <w:rsid w:val="00551D1F"/>
    <w:rsid w:val="00553375"/>
    <w:rsid w:val="005658A6"/>
    <w:rsid w:val="005720E7"/>
    <w:rsid w:val="005722BB"/>
    <w:rsid w:val="005736B7"/>
    <w:rsid w:val="00575E5A"/>
    <w:rsid w:val="00580594"/>
    <w:rsid w:val="00584E2A"/>
    <w:rsid w:val="00596C7E"/>
    <w:rsid w:val="005978EC"/>
    <w:rsid w:val="005A64E9"/>
    <w:rsid w:val="005B5EE9"/>
    <w:rsid w:val="005E0F20"/>
    <w:rsid w:val="006104F6"/>
    <w:rsid w:val="0061068E"/>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54E99"/>
    <w:rsid w:val="00757594"/>
    <w:rsid w:val="0076286B"/>
    <w:rsid w:val="00764595"/>
    <w:rsid w:val="00766846"/>
    <w:rsid w:val="0077673A"/>
    <w:rsid w:val="007846E1"/>
    <w:rsid w:val="007A7707"/>
    <w:rsid w:val="007B570C"/>
    <w:rsid w:val="007E4A6E"/>
    <w:rsid w:val="007F56A7"/>
    <w:rsid w:val="00807DD0"/>
    <w:rsid w:val="00813F11"/>
    <w:rsid w:val="00873EEC"/>
    <w:rsid w:val="00891334"/>
    <w:rsid w:val="008A3568"/>
    <w:rsid w:val="008D03B9"/>
    <w:rsid w:val="008D249B"/>
    <w:rsid w:val="008D5ABC"/>
    <w:rsid w:val="008D68C1"/>
    <w:rsid w:val="008E3436"/>
    <w:rsid w:val="008E5DDA"/>
    <w:rsid w:val="008F18D6"/>
    <w:rsid w:val="008F5847"/>
    <w:rsid w:val="00904780"/>
    <w:rsid w:val="009113A8"/>
    <w:rsid w:val="00922385"/>
    <w:rsid w:val="009223DF"/>
    <w:rsid w:val="00922EE7"/>
    <w:rsid w:val="00936091"/>
    <w:rsid w:val="00940D8A"/>
    <w:rsid w:val="00962258"/>
    <w:rsid w:val="00963DFE"/>
    <w:rsid w:val="009678B7"/>
    <w:rsid w:val="00982411"/>
    <w:rsid w:val="00982E5E"/>
    <w:rsid w:val="00992D9C"/>
    <w:rsid w:val="00996CB8"/>
    <w:rsid w:val="009A7568"/>
    <w:rsid w:val="009B2E97"/>
    <w:rsid w:val="009B72CC"/>
    <w:rsid w:val="009C2B8D"/>
    <w:rsid w:val="009E07F4"/>
    <w:rsid w:val="009F392E"/>
    <w:rsid w:val="009F41E7"/>
    <w:rsid w:val="00A11738"/>
    <w:rsid w:val="00A1509F"/>
    <w:rsid w:val="00A16A8F"/>
    <w:rsid w:val="00A334BE"/>
    <w:rsid w:val="00A44328"/>
    <w:rsid w:val="00A6177B"/>
    <w:rsid w:val="00A66136"/>
    <w:rsid w:val="00A87480"/>
    <w:rsid w:val="00AA4CBB"/>
    <w:rsid w:val="00AA65FA"/>
    <w:rsid w:val="00AA7351"/>
    <w:rsid w:val="00AD056F"/>
    <w:rsid w:val="00AD2773"/>
    <w:rsid w:val="00AD6731"/>
    <w:rsid w:val="00AE1DDE"/>
    <w:rsid w:val="00B15B5E"/>
    <w:rsid w:val="00B15D0D"/>
    <w:rsid w:val="00B1667A"/>
    <w:rsid w:val="00B23CA3"/>
    <w:rsid w:val="00B3491A"/>
    <w:rsid w:val="00B367CC"/>
    <w:rsid w:val="00B369C7"/>
    <w:rsid w:val="00B45E9E"/>
    <w:rsid w:val="00B539D0"/>
    <w:rsid w:val="00B55F9C"/>
    <w:rsid w:val="00B75EE1"/>
    <w:rsid w:val="00B77481"/>
    <w:rsid w:val="00B841EE"/>
    <w:rsid w:val="00B8518B"/>
    <w:rsid w:val="00BB3740"/>
    <w:rsid w:val="00BD7E91"/>
    <w:rsid w:val="00BF374D"/>
    <w:rsid w:val="00C02D0A"/>
    <w:rsid w:val="00C03A6E"/>
    <w:rsid w:val="00C30759"/>
    <w:rsid w:val="00C41278"/>
    <w:rsid w:val="00C42708"/>
    <w:rsid w:val="00C44F6A"/>
    <w:rsid w:val="00C47CB3"/>
    <w:rsid w:val="00C52D8A"/>
    <w:rsid w:val="00C63E74"/>
    <w:rsid w:val="00C727E5"/>
    <w:rsid w:val="00C8207D"/>
    <w:rsid w:val="00C94497"/>
    <w:rsid w:val="00C97609"/>
    <w:rsid w:val="00CB7B5A"/>
    <w:rsid w:val="00CC1E2B"/>
    <w:rsid w:val="00CD1FC4"/>
    <w:rsid w:val="00CD63CB"/>
    <w:rsid w:val="00CE371D"/>
    <w:rsid w:val="00D02A4D"/>
    <w:rsid w:val="00D21061"/>
    <w:rsid w:val="00D316A7"/>
    <w:rsid w:val="00D31820"/>
    <w:rsid w:val="00D36F44"/>
    <w:rsid w:val="00D4108E"/>
    <w:rsid w:val="00D6163D"/>
    <w:rsid w:val="00D63009"/>
    <w:rsid w:val="00D831A3"/>
    <w:rsid w:val="00D86A1F"/>
    <w:rsid w:val="00D902AD"/>
    <w:rsid w:val="00D9074F"/>
    <w:rsid w:val="00DA6FFE"/>
    <w:rsid w:val="00DC1C4C"/>
    <w:rsid w:val="00DC3110"/>
    <w:rsid w:val="00DD46F3"/>
    <w:rsid w:val="00DD58A6"/>
    <w:rsid w:val="00DE56F2"/>
    <w:rsid w:val="00DF116D"/>
    <w:rsid w:val="00E824F1"/>
    <w:rsid w:val="00E905D3"/>
    <w:rsid w:val="00EB104F"/>
    <w:rsid w:val="00ED14BD"/>
    <w:rsid w:val="00F01440"/>
    <w:rsid w:val="00F01F4A"/>
    <w:rsid w:val="00F01FED"/>
    <w:rsid w:val="00F12DEC"/>
    <w:rsid w:val="00F14EB9"/>
    <w:rsid w:val="00F1715C"/>
    <w:rsid w:val="00F310F8"/>
    <w:rsid w:val="00F35939"/>
    <w:rsid w:val="00F45607"/>
    <w:rsid w:val="00F5276E"/>
    <w:rsid w:val="00F64786"/>
    <w:rsid w:val="00F659EB"/>
    <w:rsid w:val="00F804A7"/>
    <w:rsid w:val="00F862D6"/>
    <w:rsid w:val="00F86BA6"/>
    <w:rsid w:val="00FC44E6"/>
    <w:rsid w:val="00FC6389"/>
    <w:rsid w:val="00FD2F51"/>
    <w:rsid w:val="00FE3455"/>
    <w:rsid w:val="00FF459D"/>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29F6F"/>
  <w14:defaultImageDpi w14:val="32767"/>
  <w15:docId w15:val="{B3F0DA94-D19F-41E5-B2D6-A01B91DC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table" w:customStyle="1" w:styleId="Tabulka1">
    <w:name w:val="_Tabulka_1"/>
    <w:basedOn w:val="Mkatabulky"/>
    <w:uiPriority w:val="99"/>
    <w:rsid w:val="00A16A8F"/>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A16A8F"/>
    <w:pPr>
      <w:spacing w:before="40" w:after="40" w:line="240" w:lineRule="auto"/>
    </w:pPr>
    <w:rPr>
      <w:rFonts w:ascii="Verdana" w:hAnsi="Verdana"/>
    </w:rPr>
  </w:style>
  <w:style w:type="paragraph" w:styleId="Revize">
    <w:name w:val="Revision"/>
    <w:hidden/>
    <w:uiPriority w:val="99"/>
    <w:semiHidden/>
    <w:rsid w:val="00A16A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96C2AF-F5DE-4A1D-B26C-FD9AAB10E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106</TotalTime>
  <Pages>1</Pages>
  <Words>5597</Words>
  <Characters>33029</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15</cp:revision>
  <cp:lastPrinted>2020-08-26T08:21:00Z</cp:lastPrinted>
  <dcterms:created xsi:type="dcterms:W3CDTF">2020-07-23T08:22:00Z</dcterms:created>
  <dcterms:modified xsi:type="dcterms:W3CDTF">2020-09-01T07:02:00Z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