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25BA6" w:rsidRPr="00C25BA6">
        <w:rPr>
          <w:rFonts w:ascii="Verdana" w:hAnsi="Verdana"/>
          <w:sz w:val="18"/>
          <w:szCs w:val="18"/>
        </w:rPr>
        <w:t>Dodávka</w:t>
      </w:r>
      <w:r w:rsidR="00C25BA6" w:rsidRPr="00C25BA6">
        <w:rPr>
          <w:rFonts w:ascii="Verdana" w:hAnsi="Verdana"/>
          <w:sz w:val="18"/>
          <w:szCs w:val="18"/>
          <w:lang w:val="en-US"/>
        </w:rPr>
        <w:t xml:space="preserve"> 2 </w:t>
      </w:r>
      <w:r w:rsidR="00C25BA6" w:rsidRPr="00C25BA6">
        <w:rPr>
          <w:rFonts w:ascii="Verdana" w:hAnsi="Verdana"/>
          <w:sz w:val="18"/>
          <w:szCs w:val="18"/>
        </w:rPr>
        <w:t xml:space="preserve">kusů motorových </w:t>
      </w:r>
      <w:proofErr w:type="spellStart"/>
      <w:r w:rsidR="00C25BA6" w:rsidRPr="00C25BA6">
        <w:rPr>
          <w:rFonts w:ascii="Verdana" w:hAnsi="Verdana"/>
          <w:sz w:val="18"/>
          <w:szCs w:val="18"/>
        </w:rPr>
        <w:t>štěpkovačů</w:t>
      </w:r>
      <w:proofErr w:type="spellEnd"/>
      <w:r w:rsidR="00C25BA6" w:rsidRPr="00C25BA6">
        <w:rPr>
          <w:rFonts w:ascii="Verdana" w:hAnsi="Verdana"/>
          <w:sz w:val="18"/>
          <w:szCs w:val="18"/>
        </w:rPr>
        <w:t xml:space="preserve"> větví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A4C" w:rsidRDefault="00E41A4C">
      <w:r>
        <w:separator/>
      </w:r>
    </w:p>
  </w:endnote>
  <w:endnote w:type="continuationSeparator" w:id="0">
    <w:p w:rsidR="00E41A4C" w:rsidRDefault="00E41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25BA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5BA6" w:rsidRPr="00C25BA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A4C" w:rsidRDefault="00E41A4C">
      <w:r>
        <w:separator/>
      </w:r>
    </w:p>
  </w:footnote>
  <w:footnote w:type="continuationSeparator" w:id="0">
    <w:p w:rsidR="00E41A4C" w:rsidRDefault="00E41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5BA6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41A4C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3B6B8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30BF9-0DB8-42BA-8FF8-2BBF70D8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18</cp:revision>
  <cp:lastPrinted>2016-08-01T07:54:00Z</cp:lastPrinted>
  <dcterms:created xsi:type="dcterms:W3CDTF">2018-11-26T13:17:00Z</dcterms:created>
  <dcterms:modified xsi:type="dcterms:W3CDTF">2020-08-11T08:28:00Z</dcterms:modified>
</cp:coreProperties>
</file>