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96DD3" w14:textId="77777777"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14:paraId="09E96DD4" w14:textId="6248AD57"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5529F7">
        <w:rPr>
          <w:rFonts w:eastAsia="Times New Roman" w:cs="Times New Roman"/>
          <w:lang w:eastAsia="cs-CZ"/>
        </w:rPr>
        <w:t>4</w:t>
      </w:r>
      <w:bookmarkStart w:id="0" w:name="_GoBack"/>
      <w:bookmarkEnd w:id="0"/>
      <w:r w:rsidRPr="006F3536">
        <w:rPr>
          <w:rFonts w:eastAsia="Times New Roman" w:cs="Times New Roman"/>
          <w:lang w:eastAsia="cs-CZ"/>
        </w:rPr>
        <w:t xml:space="preserve"> </w:t>
      </w:r>
      <w:r w:rsidR="00550EC1">
        <w:rPr>
          <w:lang w:eastAsia="cs-CZ"/>
        </w:rPr>
        <w:t>Zadávací dokumentace</w:t>
      </w:r>
    </w:p>
    <w:p w14:paraId="09E96DD5" w14:textId="77777777"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14:paraId="09E96DD6" w14:textId="77777777"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9E96DD7" w14:textId="77777777"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14:paraId="09E96DD8" w14:textId="77777777"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09E96DD9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09E96DDA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09E96DDB" w14:textId="77777777"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14:paraId="09E96DDC" w14:textId="77777777"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14:paraId="09E96DDD" w14:textId="622A150F"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který podává nabídku na </w:t>
      </w:r>
      <w:r w:rsidR="00B67D9A" w:rsidRPr="00B67D9A">
        <w:rPr>
          <w:rFonts w:eastAsia="Times New Roman" w:cs="Times New Roman"/>
          <w:lang w:eastAsia="cs-CZ"/>
        </w:rPr>
        <w:t>nadlimitní</w:t>
      </w:r>
      <w:r w:rsidRPr="00B67D9A">
        <w:rPr>
          <w:rFonts w:eastAsia="Times New Roman" w:cs="Times New Roman"/>
          <w:lang w:eastAsia="cs-CZ"/>
        </w:rPr>
        <w:t xml:space="preserve"> sektorovou veřejnou zakázku s názvem </w:t>
      </w:r>
      <w:bookmarkStart w:id="1" w:name="_Toc403053768"/>
      <w:r w:rsidRPr="00B67D9A">
        <w:rPr>
          <w:rFonts w:eastAsia="Times New Roman" w:cs="Times New Roman"/>
          <w:b/>
          <w:lang w:eastAsia="cs-CZ"/>
        </w:rPr>
        <w:t>„</w:t>
      </w:r>
      <w:bookmarkEnd w:id="1"/>
      <w:r w:rsidR="00B67D9A" w:rsidRPr="00B67D9A">
        <w:rPr>
          <w:rFonts w:eastAsia="Times New Roman" w:cs="Times New Roman"/>
          <w:b/>
          <w:lang w:eastAsia="cs-CZ"/>
        </w:rPr>
        <w:t>Dodávka mostní inspekční jednotky pro diagnostiku mostních objektů</w:t>
      </w:r>
      <w:r w:rsidRPr="00B67D9A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="00134C28" w:rsidRPr="00B67D9A">
        <w:rPr>
          <w:rFonts w:eastAsia="Times New Roman" w:cs="Times New Roman"/>
          <w:lang w:eastAsia="cs-CZ"/>
        </w:rPr>
        <w:t>č.j.</w:t>
      </w:r>
      <w:proofErr w:type="gramEnd"/>
      <w:r w:rsidR="00134C28" w:rsidRPr="00B67D9A">
        <w:rPr>
          <w:rFonts w:eastAsia="Times New Roman" w:cs="Times New Roman"/>
          <w:lang w:eastAsia="cs-CZ"/>
        </w:rPr>
        <w:t xml:space="preserve"> </w:t>
      </w:r>
      <w:r w:rsidR="00B67D9A" w:rsidRPr="00B67D9A">
        <w:rPr>
          <w:rFonts w:eastAsia="Times New Roman" w:cs="Times New Roman"/>
          <w:lang w:eastAsia="cs-CZ"/>
        </w:rPr>
        <w:t>73040/2019-SŽDC-GŘ-O8</w:t>
      </w:r>
      <w:r w:rsidRPr="00B67D9A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B67D9A" w:rsidRPr="00B67D9A">
        <w:rPr>
          <w:rFonts w:eastAsia="Times New Roman" w:cs="Times New Roman"/>
          <w:lang w:eastAsia="cs-CZ"/>
        </w:rPr>
        <w:t>1</w:t>
      </w:r>
      <w:r w:rsidRPr="00B67D9A">
        <w:rPr>
          <w:rFonts w:eastAsia="Times New Roman" w:cs="Times New Roman"/>
          <w:lang w:eastAsia="cs-CZ"/>
        </w:rPr>
        <w:t xml:space="preserve"> významn</w:t>
      </w:r>
      <w:r w:rsidR="00B67D9A" w:rsidRPr="00B67D9A">
        <w:rPr>
          <w:rFonts w:eastAsia="Times New Roman" w:cs="Times New Roman"/>
          <w:lang w:eastAsia="cs-CZ"/>
        </w:rPr>
        <w:t>ou</w:t>
      </w:r>
      <w:r w:rsidRPr="00B67D9A">
        <w:rPr>
          <w:rFonts w:eastAsia="Times New Roman" w:cs="Times New Roman"/>
          <w:lang w:eastAsia="cs-CZ"/>
        </w:rPr>
        <w:t xml:space="preserve"> dodáv</w:t>
      </w:r>
      <w:r w:rsidR="00B67D9A" w:rsidRPr="00B67D9A">
        <w:rPr>
          <w:rFonts w:eastAsia="Times New Roman" w:cs="Times New Roman"/>
          <w:lang w:eastAsia="cs-CZ"/>
        </w:rPr>
        <w:t>ku</w:t>
      </w:r>
      <w:r w:rsidRPr="00B67D9A">
        <w:rPr>
          <w:rFonts w:eastAsia="Times New Roman" w:cs="Times New Roman"/>
          <w:lang w:eastAsia="cs-CZ"/>
        </w:rPr>
        <w:t xml:space="preserve"> definovan</w:t>
      </w:r>
      <w:r w:rsidR="00B67D9A" w:rsidRPr="00B67D9A">
        <w:rPr>
          <w:rFonts w:eastAsia="Times New Roman" w:cs="Times New Roman"/>
          <w:lang w:eastAsia="cs-CZ"/>
        </w:rPr>
        <w:t>ou</w:t>
      </w:r>
      <w:r w:rsidRPr="00B67D9A">
        <w:rPr>
          <w:rFonts w:eastAsia="Times New Roman" w:cs="Times New Roman"/>
          <w:lang w:eastAsia="cs-CZ"/>
        </w:rPr>
        <w:t xml:space="preserve"> v</w:t>
      </w:r>
      <w:r w:rsidRPr="006F3536">
        <w:rPr>
          <w:rFonts w:eastAsia="Times New Roman" w:cs="Times New Roman"/>
          <w:lang w:eastAsia="cs-CZ"/>
        </w:rPr>
        <w:t> čl</w:t>
      </w:r>
      <w:r w:rsidRPr="001915F5">
        <w:rPr>
          <w:rFonts w:eastAsia="Times New Roman" w:cs="Times New Roman"/>
          <w:lang w:eastAsia="cs-CZ"/>
        </w:rPr>
        <w:t xml:space="preserve">. </w:t>
      </w:r>
      <w:r w:rsidR="00B67D9A" w:rsidRPr="001915F5">
        <w:rPr>
          <w:rFonts w:eastAsia="Times New Roman" w:cs="Times New Roman"/>
          <w:lang w:eastAsia="cs-CZ"/>
        </w:rPr>
        <w:t>8D</w:t>
      </w:r>
      <w:r w:rsidRPr="001915F5">
        <w:rPr>
          <w:rFonts w:eastAsia="Times New Roman" w:cs="Times New Roman"/>
          <w:lang w:eastAsia="cs-CZ"/>
        </w:rPr>
        <w:t xml:space="preserve">. </w:t>
      </w:r>
      <w:r w:rsidR="00B67D9A" w:rsidRPr="001915F5">
        <w:rPr>
          <w:rFonts w:eastAsia="Times New Roman" w:cs="Times New Roman"/>
          <w:lang w:eastAsia="cs-CZ"/>
        </w:rPr>
        <w:t>Zadávací</w:t>
      </w:r>
      <w:r w:rsidR="00B67D9A">
        <w:rPr>
          <w:rFonts w:eastAsia="Times New Roman" w:cs="Times New Roman"/>
          <w:lang w:eastAsia="cs-CZ"/>
        </w:rPr>
        <w:t xml:space="preserve"> </w:t>
      </w:r>
      <w:r w:rsidR="00B67D9A" w:rsidRPr="00B67D9A">
        <w:rPr>
          <w:rFonts w:eastAsia="Times New Roman" w:cs="Times New Roman"/>
          <w:lang w:eastAsia="cs-CZ"/>
        </w:rPr>
        <w:t>dokumentace</w:t>
      </w:r>
      <w:r w:rsidRPr="00B67D9A">
        <w:rPr>
          <w:rFonts w:eastAsia="Times New Roman" w:cs="Times New Roman"/>
          <w:lang w:eastAsia="cs-CZ"/>
        </w:rPr>
        <w:t xml:space="preserve"> v celkové hodnotě</w:t>
      </w:r>
      <w:r w:rsidRPr="006F3536">
        <w:rPr>
          <w:rFonts w:eastAsia="Times New Roman" w:cs="Times New Roman"/>
          <w:lang w:eastAsia="cs-CZ"/>
        </w:rPr>
        <w:t xml:space="preserve"> </w:t>
      </w:r>
      <w:r w:rsidR="00EE7072">
        <w:rPr>
          <w:rFonts w:eastAsia="Times New Roman" w:cs="Times New Roman"/>
          <w:lang w:eastAsia="cs-CZ"/>
        </w:rPr>
        <w:t>1</w:t>
      </w:r>
      <w:r w:rsidR="00B67D9A">
        <w:rPr>
          <w:rFonts w:eastAsia="Times New Roman" w:cs="Times New Roman"/>
          <w:lang w:eastAsia="cs-CZ"/>
        </w:rPr>
        <w:t xml:space="preserve">0 000 000,- </w:t>
      </w:r>
      <w:r w:rsidRPr="006F3536">
        <w:rPr>
          <w:rFonts w:eastAsia="Times New Roman" w:cs="Times New Roman"/>
          <w:lang w:eastAsia="cs-CZ"/>
        </w:rPr>
        <w:t xml:space="preserve"> Kč bez DPH.</w:t>
      </w:r>
    </w:p>
    <w:p w14:paraId="09E96DDE" w14:textId="77777777"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14:paraId="09E96DE6" w14:textId="77777777" w:rsidTr="00B67D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E96DDF" w14:textId="162616BF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09E96DE0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 w:rsidRPr="006F3536"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E96DE1" w14:textId="329FC119"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dodávky </w:t>
            </w:r>
          </w:p>
          <w:p w14:paraId="09E96DE2" w14:textId="77777777"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E96DE3" w14:textId="35BFB240" w:rsidR="006F3536" w:rsidRPr="006F3536" w:rsidRDefault="006F3536" w:rsidP="00B67D9A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E96DE4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9E96DE5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6F3536" w:rsidRPr="006F3536" w14:paraId="09E96DEB" w14:textId="77777777" w:rsidTr="00B67D9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96DE7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96DE8" w14:textId="77777777"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96DE9" w14:textId="77777777"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96DEA" w14:textId="77777777"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09E96DF1" w14:textId="77777777"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9E96DF2" w14:textId="77777777" w:rsid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611C42D" w14:textId="77777777" w:rsidR="00B67D9A" w:rsidRPr="006F3536" w:rsidRDefault="00B67D9A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9E96DF3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09E96DF4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14:paraId="09E96DF5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E96DF6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E96DF7" w14:textId="77777777"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E96DF8" w14:textId="77777777" w:rsidR="009F392E" w:rsidRPr="006F3536" w:rsidRDefault="009F392E" w:rsidP="00EC1C56"/>
    <w:sectPr w:rsidR="009F392E" w:rsidRPr="006F3536" w:rsidSect="00116378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68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E96DFC" w14:textId="77777777" w:rsidR="0075369F" w:rsidRDefault="0075369F" w:rsidP="00962258">
      <w:pPr>
        <w:spacing w:after="0" w:line="240" w:lineRule="auto"/>
      </w:pPr>
      <w:r>
        <w:separator/>
      </w:r>
    </w:p>
  </w:endnote>
  <w:endnote w:type="continuationSeparator" w:id="0">
    <w:p w14:paraId="09E96DFD" w14:textId="77777777" w:rsidR="0075369F" w:rsidRDefault="007536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9E96E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9E96E0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35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43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E96E0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E96E0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9E96E06" w14:textId="77777777" w:rsidR="00F1715C" w:rsidRDefault="00F1715C" w:rsidP="00D831A3">
          <w:pPr>
            <w:pStyle w:val="Zpat"/>
          </w:pPr>
        </w:p>
      </w:tc>
    </w:tr>
  </w:tbl>
  <w:p w14:paraId="09E96E0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9E96E1E" wp14:editId="09E96E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9E96E20" wp14:editId="09E96E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9E96E1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9E96E13" w14:textId="77777777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E96E14" w14:textId="3A1F1162" w:rsidR="00F1715C" w:rsidRDefault="00F1715C" w:rsidP="00460660">
          <w:pPr>
            <w:pStyle w:val="Zpat"/>
          </w:pPr>
          <w:r>
            <w:t>Správa železni</w:t>
          </w:r>
          <w:r w:rsidR="00EE7072">
            <w:t>c</w:t>
          </w:r>
          <w:r>
            <w:t>, státní organizace</w:t>
          </w:r>
        </w:p>
        <w:p w14:paraId="09E96E1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E96E16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9E96E17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9E96E18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9E96E19" w14:textId="77777777" w:rsidR="00F1715C" w:rsidRDefault="00F1715C" w:rsidP="00460660">
          <w:pPr>
            <w:pStyle w:val="Zpat"/>
          </w:pPr>
        </w:p>
        <w:p w14:paraId="09E96E1A" w14:textId="77777777"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14:paraId="09E96E1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9E96E24" wp14:editId="09E96E2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9E96E26" wp14:editId="09E96E2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9E96E1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E96DFA" w14:textId="77777777" w:rsidR="0075369F" w:rsidRDefault="0075369F" w:rsidP="00962258">
      <w:pPr>
        <w:spacing w:after="0" w:line="240" w:lineRule="auto"/>
      </w:pPr>
      <w:r>
        <w:separator/>
      </w:r>
    </w:p>
  </w:footnote>
  <w:footnote w:type="continuationSeparator" w:id="0">
    <w:p w14:paraId="09E96DFB" w14:textId="77777777" w:rsidR="0075369F" w:rsidRDefault="007536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9E96E0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9E96DF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9E96DF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9E96E00" w14:textId="77777777" w:rsidR="00F1715C" w:rsidRPr="00D6163D" w:rsidRDefault="00F1715C" w:rsidP="00D6163D">
          <w:pPr>
            <w:pStyle w:val="Druhdokumentu"/>
          </w:pPr>
        </w:p>
      </w:tc>
    </w:tr>
  </w:tbl>
  <w:p w14:paraId="09E96E0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9E96E0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E96E0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E96E0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E96E0B" w14:textId="77777777" w:rsidR="00F1715C" w:rsidRPr="00D6163D" w:rsidRDefault="00F1715C" w:rsidP="00FC6389">
          <w:pPr>
            <w:pStyle w:val="Druhdokumentu"/>
          </w:pPr>
        </w:p>
      </w:tc>
    </w:tr>
    <w:tr w:rsidR="009F392E" w14:paraId="09E96E10" w14:textId="77777777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09E96E0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E96E0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E96E0F" w14:textId="77777777" w:rsidR="009F392E" w:rsidRPr="00D6163D" w:rsidRDefault="009F392E" w:rsidP="00FC6389">
          <w:pPr>
            <w:pStyle w:val="Druhdokumentu"/>
          </w:pPr>
        </w:p>
      </w:tc>
    </w:tr>
  </w:tbl>
  <w:p w14:paraId="09E96E11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9E96E22" wp14:editId="6217F74F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E96E1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1697C"/>
    <w:rsid w:val="00072C1E"/>
    <w:rsid w:val="000E23A7"/>
    <w:rsid w:val="0010693F"/>
    <w:rsid w:val="00114472"/>
    <w:rsid w:val="00116378"/>
    <w:rsid w:val="00134C28"/>
    <w:rsid w:val="001550BC"/>
    <w:rsid w:val="001605B9"/>
    <w:rsid w:val="00170EC5"/>
    <w:rsid w:val="001747C1"/>
    <w:rsid w:val="00184743"/>
    <w:rsid w:val="001915F5"/>
    <w:rsid w:val="001E2A34"/>
    <w:rsid w:val="00207DF5"/>
    <w:rsid w:val="00280E07"/>
    <w:rsid w:val="002C31BF"/>
    <w:rsid w:val="002D08B1"/>
    <w:rsid w:val="002E0CD7"/>
    <w:rsid w:val="00304599"/>
    <w:rsid w:val="00322C8F"/>
    <w:rsid w:val="00322DA9"/>
    <w:rsid w:val="00341DCF"/>
    <w:rsid w:val="00357BC6"/>
    <w:rsid w:val="003722B2"/>
    <w:rsid w:val="003956C6"/>
    <w:rsid w:val="003B1F2B"/>
    <w:rsid w:val="00441430"/>
    <w:rsid w:val="00450F07"/>
    <w:rsid w:val="00453CD3"/>
    <w:rsid w:val="00455EBA"/>
    <w:rsid w:val="00460660"/>
    <w:rsid w:val="00477169"/>
    <w:rsid w:val="00486107"/>
    <w:rsid w:val="00491827"/>
    <w:rsid w:val="004B348C"/>
    <w:rsid w:val="004C4399"/>
    <w:rsid w:val="004C787C"/>
    <w:rsid w:val="004E143C"/>
    <w:rsid w:val="004E3A53"/>
    <w:rsid w:val="004E6A95"/>
    <w:rsid w:val="004F4B9B"/>
    <w:rsid w:val="00511AB9"/>
    <w:rsid w:val="00523EA7"/>
    <w:rsid w:val="00550EC1"/>
    <w:rsid w:val="005529F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43525"/>
    <w:rsid w:val="0075369F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10EC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2BE5"/>
    <w:rsid w:val="00B67D9A"/>
    <w:rsid w:val="00B75EE1"/>
    <w:rsid w:val="00B77481"/>
    <w:rsid w:val="00B8518B"/>
    <w:rsid w:val="00BD7E91"/>
    <w:rsid w:val="00C02D0A"/>
    <w:rsid w:val="00C03A6E"/>
    <w:rsid w:val="00C44F6A"/>
    <w:rsid w:val="00C47AE3"/>
    <w:rsid w:val="00CC4C25"/>
    <w:rsid w:val="00CD1FC4"/>
    <w:rsid w:val="00D21061"/>
    <w:rsid w:val="00D24A63"/>
    <w:rsid w:val="00D4108E"/>
    <w:rsid w:val="00D6163D"/>
    <w:rsid w:val="00D831A3"/>
    <w:rsid w:val="00DC3065"/>
    <w:rsid w:val="00DC75F3"/>
    <w:rsid w:val="00DD46F3"/>
    <w:rsid w:val="00DE56F2"/>
    <w:rsid w:val="00DF116D"/>
    <w:rsid w:val="00E72CEA"/>
    <w:rsid w:val="00EB104F"/>
    <w:rsid w:val="00EC1C56"/>
    <w:rsid w:val="00ED14BD"/>
    <w:rsid w:val="00EE7072"/>
    <w:rsid w:val="00EF3736"/>
    <w:rsid w:val="00F043D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9E96D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07D9C-E834-4DDA-8A22-A9623C9CC58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93AA8E8-EFF8-43B6-87E8-33F98C63FE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42BA68-2041-4778-A069-09BE0CF67B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BD37AD-E8DC-4F35-834A-B43A31A42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17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Široký David, Bc., DiS.</cp:lastModifiedBy>
  <cp:revision>10</cp:revision>
  <cp:lastPrinted>2020-02-27T08:34:00Z</cp:lastPrinted>
  <dcterms:created xsi:type="dcterms:W3CDTF">2019-11-13T08:30:00Z</dcterms:created>
  <dcterms:modified xsi:type="dcterms:W3CDTF">2020-03-09T12:29:00Z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