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5C175" w14:textId="77777777" w:rsidR="000719BB" w:rsidRDefault="000719BB" w:rsidP="006C2343">
      <w:pPr>
        <w:pStyle w:val="Titul2"/>
      </w:pPr>
    </w:p>
    <w:p w14:paraId="087B5C94" w14:textId="77777777" w:rsidR="003254A3" w:rsidRPr="000719BB" w:rsidRDefault="00FD501F" w:rsidP="006C2343">
      <w:pPr>
        <w:pStyle w:val="Titul2"/>
      </w:pPr>
      <w:r>
        <w:t>Příloha č. 3 c)</w:t>
      </w:r>
    </w:p>
    <w:p w14:paraId="7F9B60A5" w14:textId="77777777" w:rsidR="003254A3" w:rsidRDefault="003254A3" w:rsidP="00AD0C7B">
      <w:pPr>
        <w:pStyle w:val="Titul2"/>
      </w:pPr>
    </w:p>
    <w:p w14:paraId="06D793B4" w14:textId="77777777" w:rsidR="00AD0C7B" w:rsidRDefault="00FD501F" w:rsidP="006C2343">
      <w:pPr>
        <w:pStyle w:val="Titul1"/>
      </w:pPr>
      <w:r>
        <w:t xml:space="preserve">Zvláštní </w:t>
      </w:r>
      <w:r w:rsidR="00AD0C7B">
        <w:t>technické podmínky</w:t>
      </w:r>
    </w:p>
    <w:p w14:paraId="174A1A50" w14:textId="77777777" w:rsidR="00AD0C7B" w:rsidRDefault="00AD0C7B" w:rsidP="00EB46E5">
      <w:pPr>
        <w:pStyle w:val="Titul2"/>
      </w:pPr>
    </w:p>
    <w:p w14:paraId="10E03234" w14:textId="77777777" w:rsidR="00FD501F" w:rsidRPr="00807E58" w:rsidRDefault="00991A73" w:rsidP="00FD501F">
      <w:pPr>
        <w:pStyle w:val="Titul2"/>
      </w:pPr>
      <w:r>
        <w:t>D</w:t>
      </w:r>
      <w:r w:rsidR="00FD501F" w:rsidRPr="00807E58">
        <w:t xml:space="preserve">okumentace pro </w:t>
      </w:r>
      <w:r>
        <w:t xml:space="preserve">společné </w:t>
      </w:r>
      <w:r w:rsidR="00FD501F" w:rsidRPr="00807E58">
        <w:t xml:space="preserve">povolení </w:t>
      </w:r>
      <w:r w:rsidR="00FD501F" w:rsidRPr="00807E58">
        <w:br/>
        <w:t xml:space="preserve">a Projektová dokumentace pro provádění stavby </w:t>
      </w:r>
    </w:p>
    <w:p w14:paraId="03F29EC8" w14:textId="77777777" w:rsidR="00FD501F" w:rsidRDefault="00FD501F" w:rsidP="00FD501F">
      <w:pPr>
        <w:pStyle w:val="Titul2"/>
      </w:pPr>
      <w:r w:rsidRPr="00807E58">
        <w:t>(D</w:t>
      </w:r>
      <w:r w:rsidR="00D214AD">
        <w:t>U</w:t>
      </w:r>
      <w:r w:rsidRPr="00807E58">
        <w:t>SP+PDPS)</w:t>
      </w:r>
    </w:p>
    <w:p w14:paraId="0DC20061" w14:textId="77777777" w:rsidR="00FD501F" w:rsidRDefault="00FD501F" w:rsidP="00FD501F">
      <w:pPr>
        <w:pStyle w:val="Titul2"/>
      </w:pPr>
    </w:p>
    <w:sdt>
      <w:sdtPr>
        <w:rPr>
          <w:rStyle w:val="Nzevakce"/>
        </w:rPr>
        <w:alias w:val="Název akce - Vypsat pole, přenese se do zápatí"/>
        <w:tag w:val="Název akce"/>
        <w:id w:val="1889687308"/>
        <w:placeholder>
          <w:docPart w:val="EFC4029C83F544E88AD15440457B6F78"/>
        </w:placeholder>
        <w:text w:multiLine="1"/>
      </w:sdtPr>
      <w:sdtEndPr>
        <w:rPr>
          <w:rStyle w:val="Nzevakce"/>
        </w:rPr>
      </w:sdtEndPr>
      <w:sdtContent>
        <w:p w14:paraId="669532AC" w14:textId="77777777" w:rsidR="00DB6CED" w:rsidRDefault="00E13258" w:rsidP="00DB6CED">
          <w:pPr>
            <w:pStyle w:val="Tituldatum"/>
          </w:pPr>
          <w:r w:rsidRPr="00E13258">
            <w:rPr>
              <w:rStyle w:val="Nzevakce"/>
            </w:rPr>
            <w:t>„Rekonstrukce opěrné zdi, mostních objektů a zemního tělesa v km 78,724 - 79,145 úseku Rožná - Nedvědice“</w:t>
          </w:r>
        </w:p>
      </w:sdtContent>
    </w:sdt>
    <w:p w14:paraId="04C5DB7C" w14:textId="77777777" w:rsidR="00807E58" w:rsidRDefault="00807E58" w:rsidP="00FD501F">
      <w:pPr>
        <w:pStyle w:val="Titul2"/>
      </w:pPr>
    </w:p>
    <w:p w14:paraId="3581E636" w14:textId="77777777" w:rsidR="006B2318" w:rsidRDefault="006B2318" w:rsidP="006C2343">
      <w:pPr>
        <w:pStyle w:val="Titul2"/>
      </w:pPr>
    </w:p>
    <w:p w14:paraId="53696801" w14:textId="77777777" w:rsidR="00807E58" w:rsidRDefault="00807E58" w:rsidP="006C2343">
      <w:pPr>
        <w:pStyle w:val="Titul2"/>
      </w:pPr>
    </w:p>
    <w:p w14:paraId="0DC7C5A8" w14:textId="77777777" w:rsidR="00807E58" w:rsidRPr="006C2343" w:rsidRDefault="00807E58" w:rsidP="006C2343">
      <w:pPr>
        <w:pStyle w:val="Titul2"/>
      </w:pPr>
    </w:p>
    <w:p w14:paraId="43F688F6" w14:textId="77777777" w:rsidR="00B507F3" w:rsidRPr="006C2343" w:rsidRDefault="006C2343" w:rsidP="006C2343">
      <w:pPr>
        <w:pStyle w:val="Tituldatum"/>
      </w:pPr>
      <w:r w:rsidRPr="006C2343">
        <w:t xml:space="preserve">Datum vydání: </w:t>
      </w:r>
      <w:r w:rsidRPr="006C2343">
        <w:tab/>
      </w:r>
      <w:r w:rsidR="00EC2805" w:rsidRPr="00E13258">
        <w:t>2</w:t>
      </w:r>
      <w:r w:rsidR="00E13258" w:rsidRPr="00E13258">
        <w:t>6</w:t>
      </w:r>
      <w:r w:rsidRPr="00E13258">
        <w:t xml:space="preserve">. </w:t>
      </w:r>
      <w:r w:rsidR="00E13258" w:rsidRPr="00E13258">
        <w:t>2</w:t>
      </w:r>
      <w:r w:rsidRPr="00E13258">
        <w:t>. 20</w:t>
      </w:r>
      <w:r w:rsidR="00BF26F4" w:rsidRPr="00E13258">
        <w:t>20</w:t>
      </w:r>
    </w:p>
    <w:p w14:paraId="63F1116B" w14:textId="77777777" w:rsidR="00991A73" w:rsidRDefault="00991A73" w:rsidP="00991A73">
      <w:pPr>
        <w:pStyle w:val="Odrka1-1"/>
        <w:numPr>
          <w:ilvl w:val="0"/>
          <w:numId w:val="0"/>
        </w:numPr>
        <w:ind w:left="1077" w:hanging="340"/>
      </w:pPr>
    </w:p>
    <w:p w14:paraId="32361DB9" w14:textId="77777777" w:rsidR="00DB0562" w:rsidRDefault="00DB0562">
      <w:pPr>
        <w:rPr>
          <w:rFonts w:asciiTheme="majorHAnsi" w:hAnsiTheme="majorHAnsi"/>
          <w:b/>
          <w:caps/>
          <w:sz w:val="22"/>
        </w:rPr>
      </w:pPr>
      <w:r>
        <w:br w:type="page"/>
      </w:r>
    </w:p>
    <w:p w14:paraId="611F129A" w14:textId="77777777" w:rsidR="00BD7E91" w:rsidRDefault="00BD7E91" w:rsidP="00B101FD">
      <w:pPr>
        <w:pStyle w:val="Nadpisbezsl1-1"/>
      </w:pPr>
      <w:r>
        <w:lastRenderedPageBreak/>
        <w:t>Obsah</w:t>
      </w:r>
      <w:r w:rsidR="00887F36">
        <w:t xml:space="preserve"> </w:t>
      </w:r>
    </w:p>
    <w:p w14:paraId="5D040EEE" w14:textId="3E09E839" w:rsidR="0019269E" w:rsidRDefault="00BD7E91">
      <w:pPr>
        <w:pStyle w:val="Obsah1"/>
        <w:rPr>
          <w:ins w:id="0" w:author="Bureš Jakub, Ing." w:date="2020-03-11T14:59:00Z"/>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ins w:id="1" w:author="Bureš Jakub, Ing." w:date="2020-03-11T14:59:00Z">
        <w:r w:rsidR="0019269E" w:rsidRPr="001E7D41">
          <w:rPr>
            <w:rStyle w:val="Hypertextovodkaz"/>
          </w:rPr>
          <w:fldChar w:fldCharType="begin"/>
        </w:r>
        <w:r w:rsidR="0019269E" w:rsidRPr="001E7D41">
          <w:rPr>
            <w:rStyle w:val="Hypertextovodkaz"/>
          </w:rPr>
          <w:instrText xml:space="preserve"> </w:instrText>
        </w:r>
        <w:r w:rsidR="0019269E">
          <w:rPr>
            <w:noProof/>
          </w:rPr>
          <w:instrText>HYPERLINK \l "_Toc34831221"</w:instrText>
        </w:r>
        <w:r w:rsidR="0019269E" w:rsidRPr="001E7D41">
          <w:rPr>
            <w:rStyle w:val="Hypertextovodkaz"/>
          </w:rPr>
          <w:instrText xml:space="preserve"> </w:instrText>
        </w:r>
        <w:r w:rsidR="0019269E" w:rsidRPr="001E7D41">
          <w:rPr>
            <w:rStyle w:val="Hypertextovodkaz"/>
          </w:rPr>
        </w:r>
        <w:r w:rsidR="0019269E" w:rsidRPr="001E7D41">
          <w:rPr>
            <w:rStyle w:val="Hypertextovodkaz"/>
          </w:rPr>
          <w:fldChar w:fldCharType="separate"/>
        </w:r>
        <w:r w:rsidR="0019269E" w:rsidRPr="001E7D41">
          <w:rPr>
            <w:rStyle w:val="Hypertextovodkaz"/>
          </w:rPr>
          <w:t>SEZNAM ZKRATEK</w:t>
        </w:r>
        <w:r w:rsidR="0019269E">
          <w:rPr>
            <w:noProof/>
            <w:webHidden/>
          </w:rPr>
          <w:tab/>
        </w:r>
        <w:r w:rsidR="0019269E">
          <w:rPr>
            <w:noProof/>
            <w:webHidden/>
          </w:rPr>
          <w:fldChar w:fldCharType="begin"/>
        </w:r>
        <w:r w:rsidR="0019269E">
          <w:rPr>
            <w:noProof/>
            <w:webHidden/>
          </w:rPr>
          <w:instrText xml:space="preserve"> PAGEREF _Toc34831221 \h </w:instrText>
        </w:r>
        <w:r w:rsidR="0019269E">
          <w:rPr>
            <w:noProof/>
            <w:webHidden/>
          </w:rPr>
        </w:r>
      </w:ins>
      <w:r w:rsidR="0019269E">
        <w:rPr>
          <w:noProof/>
          <w:webHidden/>
        </w:rPr>
        <w:fldChar w:fldCharType="separate"/>
      </w:r>
      <w:ins w:id="2" w:author="Bureš Jakub, Ing." w:date="2020-03-11T14:59:00Z">
        <w:r w:rsidR="0019269E">
          <w:rPr>
            <w:noProof/>
            <w:webHidden/>
          </w:rPr>
          <w:t>2</w:t>
        </w:r>
        <w:r w:rsidR="0019269E">
          <w:rPr>
            <w:noProof/>
            <w:webHidden/>
          </w:rPr>
          <w:fldChar w:fldCharType="end"/>
        </w:r>
        <w:r w:rsidR="0019269E" w:rsidRPr="001E7D41">
          <w:rPr>
            <w:rStyle w:val="Hypertextovodkaz"/>
          </w:rPr>
          <w:fldChar w:fldCharType="end"/>
        </w:r>
      </w:ins>
    </w:p>
    <w:p w14:paraId="7FBDA875" w14:textId="75D0BD13" w:rsidR="0019269E" w:rsidRDefault="0019269E">
      <w:pPr>
        <w:pStyle w:val="Obsah1"/>
        <w:rPr>
          <w:ins w:id="3" w:author="Bureš Jakub, Ing." w:date="2020-03-11T14:59:00Z"/>
          <w:rFonts w:asciiTheme="minorHAnsi" w:eastAsiaTheme="minorEastAsia" w:hAnsiTheme="minorHAnsi"/>
          <w:b w:val="0"/>
          <w:caps w:val="0"/>
          <w:noProof/>
          <w:spacing w:val="0"/>
          <w:sz w:val="22"/>
          <w:szCs w:val="22"/>
          <w:lang w:eastAsia="cs-CZ"/>
        </w:rPr>
      </w:pPr>
      <w:ins w:id="4"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"_Toc34831222"</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1.</w:t>
        </w:r>
        <w:r>
          <w:rPr>
            <w:rFonts w:asciiTheme="minorHAnsi" w:eastAsiaTheme="minorEastAsia" w:hAnsiTheme="minorHAnsi"/>
            <w:b w:val="0"/>
            <w:caps w:val="0"/>
            <w:noProof/>
            <w:spacing w:val="0"/>
            <w:sz w:val="22"/>
            <w:szCs w:val="22"/>
            <w:lang w:eastAsia="cs-CZ"/>
          </w:rPr>
          <w:tab/>
        </w:r>
        <w:r w:rsidRPr="001E7D41">
          <w:rPr>
            <w:rStyle w:val="Hypertextovodkaz"/>
          </w:rPr>
          <w:t>SPECIFIKACE PŘEDMĚTU DÍLA</w:t>
        </w:r>
        <w:r>
          <w:rPr>
            <w:noProof/>
            <w:webHidden/>
          </w:rPr>
          <w:tab/>
        </w:r>
        <w:r>
          <w:rPr>
            <w:noProof/>
            <w:webHidden/>
          </w:rPr>
          <w:fldChar w:fldCharType="begin"/>
        </w:r>
        <w:r>
          <w:rPr>
            <w:noProof/>
            <w:webHidden/>
          </w:rPr>
          <w:instrText xml:space="preserve"> PAGEREF _Toc34831222 \h </w:instrText>
        </w:r>
        <w:r>
          <w:rPr>
            <w:noProof/>
            <w:webHidden/>
          </w:rPr>
        </w:r>
      </w:ins>
      <w:r>
        <w:rPr>
          <w:noProof/>
          <w:webHidden/>
        </w:rPr>
        <w:fldChar w:fldCharType="separate"/>
      </w:r>
      <w:ins w:id="5" w:author="Bureš Jakub, Ing." w:date="2020-03-11T14:59:00Z">
        <w:r>
          <w:rPr>
            <w:noProof/>
            <w:webHidden/>
          </w:rPr>
          <w:t>4</w:t>
        </w:r>
        <w:r>
          <w:rPr>
            <w:noProof/>
            <w:webHidden/>
          </w:rPr>
          <w:fldChar w:fldCharType="end"/>
        </w:r>
        <w:r w:rsidRPr="001E7D41">
          <w:rPr>
            <w:rStyle w:val="Hypertextovodkaz"/>
          </w:rPr>
          <w:fldChar w:fldCharType="end"/>
        </w:r>
      </w:ins>
    </w:p>
    <w:p w14:paraId="29F49534" w14:textId="02F46380" w:rsidR="0019269E" w:rsidRDefault="0019269E">
      <w:pPr>
        <w:pStyle w:val="Obsah2"/>
        <w:rPr>
          <w:ins w:id="6" w:author="Bureš Jakub, Ing." w:date="2020-03-11T14:59:00Z"/>
          <w:rFonts w:asciiTheme="minorHAnsi" w:eastAsiaTheme="minorEastAsia" w:hAnsiTheme="minorHAnsi"/>
          <w:noProof/>
          <w:spacing w:val="0"/>
          <w:sz w:val="22"/>
          <w:szCs w:val="22"/>
          <w:lang w:eastAsia="cs-CZ"/>
        </w:rPr>
      </w:pPr>
      <w:ins w:id="7"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"_Toc34831223"</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1E7D41">
          <w:rPr>
            <w:rStyle w:val="Hypertextovodkaz"/>
          </w:rPr>
          <w:t>Účel a rozsah předmětu díla</w:t>
        </w:r>
        <w:r>
          <w:rPr>
            <w:noProof/>
            <w:webHidden/>
          </w:rPr>
          <w:tab/>
        </w:r>
        <w:r>
          <w:rPr>
            <w:noProof/>
            <w:webHidden/>
          </w:rPr>
          <w:fldChar w:fldCharType="begin"/>
        </w:r>
        <w:r>
          <w:rPr>
            <w:noProof/>
            <w:webHidden/>
          </w:rPr>
          <w:instrText xml:space="preserve"> PAGEREF _Toc34831223 \h </w:instrText>
        </w:r>
        <w:r>
          <w:rPr>
            <w:noProof/>
            <w:webHidden/>
          </w:rPr>
        </w:r>
      </w:ins>
      <w:r>
        <w:rPr>
          <w:noProof/>
          <w:webHidden/>
        </w:rPr>
        <w:fldChar w:fldCharType="separate"/>
      </w:r>
      <w:ins w:id="8" w:author="Bureš Jakub, Ing." w:date="2020-03-11T14:59:00Z">
        <w:r>
          <w:rPr>
            <w:noProof/>
            <w:webHidden/>
          </w:rPr>
          <w:t>4</w:t>
        </w:r>
        <w:r>
          <w:rPr>
            <w:noProof/>
            <w:webHidden/>
          </w:rPr>
          <w:fldChar w:fldCharType="end"/>
        </w:r>
        <w:r w:rsidRPr="001E7D41">
          <w:rPr>
            <w:rStyle w:val="Hypertextovodkaz"/>
          </w:rPr>
          <w:fldChar w:fldCharType="end"/>
        </w:r>
      </w:ins>
    </w:p>
    <w:p w14:paraId="270CB9BE" w14:textId="00D0F83D" w:rsidR="0019269E" w:rsidRDefault="0019269E">
      <w:pPr>
        <w:pStyle w:val="Obsah2"/>
        <w:rPr>
          <w:ins w:id="9" w:author="Bureš Jakub, Ing." w:date="2020-03-11T14:59:00Z"/>
          <w:rFonts w:asciiTheme="minorHAnsi" w:eastAsiaTheme="minorEastAsia" w:hAnsiTheme="minorHAnsi"/>
          <w:noProof/>
          <w:spacing w:val="0"/>
          <w:sz w:val="22"/>
          <w:szCs w:val="22"/>
          <w:lang w:eastAsia="cs-CZ"/>
        </w:rPr>
      </w:pPr>
      <w:ins w:id="10"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"_Toc34831224"</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1E7D41">
          <w:rPr>
            <w:rStyle w:val="Hypertextovodkaz"/>
          </w:rPr>
          <w:t>Umístění stavby</w:t>
        </w:r>
        <w:r>
          <w:rPr>
            <w:noProof/>
            <w:webHidden/>
          </w:rPr>
          <w:tab/>
        </w:r>
        <w:r>
          <w:rPr>
            <w:noProof/>
            <w:webHidden/>
          </w:rPr>
          <w:fldChar w:fldCharType="begin"/>
        </w:r>
        <w:r>
          <w:rPr>
            <w:noProof/>
            <w:webHidden/>
          </w:rPr>
          <w:instrText xml:space="preserve"> PAGEREF _Toc34831224 \h </w:instrText>
        </w:r>
        <w:r>
          <w:rPr>
            <w:noProof/>
            <w:webHidden/>
          </w:rPr>
        </w:r>
      </w:ins>
      <w:r>
        <w:rPr>
          <w:noProof/>
          <w:webHidden/>
        </w:rPr>
        <w:fldChar w:fldCharType="separate"/>
      </w:r>
      <w:ins w:id="11" w:author="Bureš Jakub, Ing." w:date="2020-03-11T14:59:00Z">
        <w:r>
          <w:rPr>
            <w:noProof/>
            <w:webHidden/>
          </w:rPr>
          <w:t>6</w:t>
        </w:r>
        <w:r>
          <w:rPr>
            <w:noProof/>
            <w:webHidden/>
          </w:rPr>
          <w:fldChar w:fldCharType="end"/>
        </w:r>
        <w:r w:rsidRPr="001E7D41">
          <w:rPr>
            <w:rStyle w:val="Hypertextovodkaz"/>
          </w:rPr>
          <w:fldChar w:fldCharType="end"/>
        </w:r>
      </w:ins>
    </w:p>
    <w:p w14:paraId="2E3E7D4D" w14:textId="500E3E2F" w:rsidR="0019269E" w:rsidRDefault="0019269E">
      <w:pPr>
        <w:pStyle w:val="Obsah1"/>
        <w:rPr>
          <w:ins w:id="12" w:author="Bureš Jakub, Ing." w:date="2020-03-11T14:59:00Z"/>
          <w:rFonts w:asciiTheme="minorHAnsi" w:eastAsiaTheme="minorEastAsia" w:hAnsiTheme="minorHAnsi"/>
          <w:b w:val="0"/>
          <w:caps w:val="0"/>
          <w:noProof/>
          <w:spacing w:val="0"/>
          <w:sz w:val="22"/>
          <w:szCs w:val="22"/>
          <w:lang w:eastAsia="cs-CZ"/>
        </w:rPr>
      </w:pPr>
      <w:ins w:id="13"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"_Toc34831225"</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2.</w:t>
        </w:r>
        <w:r>
          <w:rPr>
            <w:rFonts w:asciiTheme="minorHAnsi" w:eastAsiaTheme="minorEastAsia" w:hAnsiTheme="minorHAnsi"/>
            <w:b w:val="0"/>
            <w:caps w:val="0"/>
            <w:noProof/>
            <w:spacing w:val="0"/>
            <w:sz w:val="22"/>
            <w:szCs w:val="22"/>
            <w:lang w:eastAsia="cs-CZ"/>
          </w:rPr>
          <w:tab/>
        </w:r>
        <w:r w:rsidRPr="001E7D41">
          <w:rPr>
            <w:rStyle w:val="Hypertextovodkaz"/>
          </w:rPr>
          <w:t>PŘEHLED VÝCHOZÍCH PODKLADŮ</w:t>
        </w:r>
        <w:r>
          <w:rPr>
            <w:noProof/>
            <w:webHidden/>
          </w:rPr>
          <w:tab/>
        </w:r>
        <w:r>
          <w:rPr>
            <w:noProof/>
            <w:webHidden/>
          </w:rPr>
          <w:fldChar w:fldCharType="begin"/>
        </w:r>
        <w:r>
          <w:rPr>
            <w:noProof/>
            <w:webHidden/>
          </w:rPr>
          <w:instrText xml:space="preserve"> PAGEREF _Toc34831225 \h </w:instrText>
        </w:r>
        <w:r>
          <w:rPr>
            <w:noProof/>
            <w:webHidden/>
          </w:rPr>
        </w:r>
      </w:ins>
      <w:r>
        <w:rPr>
          <w:noProof/>
          <w:webHidden/>
        </w:rPr>
        <w:fldChar w:fldCharType="separate"/>
      </w:r>
      <w:ins w:id="14" w:author="Bureš Jakub, Ing." w:date="2020-03-11T14:59:00Z">
        <w:r>
          <w:rPr>
            <w:noProof/>
            <w:webHidden/>
          </w:rPr>
          <w:t>6</w:t>
        </w:r>
        <w:r>
          <w:rPr>
            <w:noProof/>
            <w:webHidden/>
          </w:rPr>
          <w:fldChar w:fldCharType="end"/>
        </w:r>
        <w:r w:rsidRPr="001E7D41">
          <w:rPr>
            <w:rStyle w:val="Hypertextovodkaz"/>
          </w:rPr>
          <w:fldChar w:fldCharType="end"/>
        </w:r>
      </w:ins>
    </w:p>
    <w:p w14:paraId="2E59AD31" w14:textId="1F08028A" w:rsidR="0019269E" w:rsidRDefault="0019269E">
      <w:pPr>
        <w:pStyle w:val="Obsah2"/>
        <w:rPr>
          <w:ins w:id="15" w:author="Bureš Jakub, Ing." w:date="2020-03-11T14:59:00Z"/>
          <w:rFonts w:asciiTheme="minorHAnsi" w:eastAsiaTheme="minorEastAsia" w:hAnsiTheme="minorHAnsi"/>
          <w:noProof/>
          <w:spacing w:val="0"/>
          <w:sz w:val="22"/>
          <w:szCs w:val="22"/>
          <w:lang w:eastAsia="cs-CZ"/>
        </w:rPr>
      </w:pPr>
      <w:ins w:id="16"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"_Toc34831226"</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1E7D41">
          <w:rPr>
            <w:rStyle w:val="Hypertextovodkaz"/>
          </w:rPr>
          <w:t>Dokumentace</w:t>
        </w:r>
        <w:r>
          <w:rPr>
            <w:noProof/>
            <w:webHidden/>
          </w:rPr>
          <w:tab/>
        </w:r>
        <w:r>
          <w:rPr>
            <w:noProof/>
            <w:webHidden/>
          </w:rPr>
          <w:fldChar w:fldCharType="begin"/>
        </w:r>
        <w:r>
          <w:rPr>
            <w:noProof/>
            <w:webHidden/>
          </w:rPr>
          <w:instrText xml:space="preserve"> PAGEREF _Toc34831226 \h </w:instrText>
        </w:r>
        <w:r>
          <w:rPr>
            <w:noProof/>
            <w:webHidden/>
          </w:rPr>
        </w:r>
      </w:ins>
      <w:r>
        <w:rPr>
          <w:noProof/>
          <w:webHidden/>
        </w:rPr>
        <w:fldChar w:fldCharType="separate"/>
      </w:r>
      <w:ins w:id="17" w:author="Bureš Jakub, Ing." w:date="2020-03-11T14:59:00Z">
        <w:r>
          <w:rPr>
            <w:noProof/>
            <w:webHidden/>
          </w:rPr>
          <w:t>6</w:t>
        </w:r>
        <w:r>
          <w:rPr>
            <w:noProof/>
            <w:webHidden/>
          </w:rPr>
          <w:fldChar w:fldCharType="end"/>
        </w:r>
        <w:r w:rsidRPr="001E7D41">
          <w:rPr>
            <w:rStyle w:val="Hypertextovodkaz"/>
          </w:rPr>
          <w:fldChar w:fldCharType="end"/>
        </w:r>
      </w:ins>
    </w:p>
    <w:p w14:paraId="41560FCF" w14:textId="0F09C32F" w:rsidR="0019269E" w:rsidRDefault="0019269E">
      <w:pPr>
        <w:pStyle w:val="Obsah2"/>
        <w:rPr>
          <w:ins w:id="18" w:author="Bureš Jakub, Ing." w:date="2020-03-11T14:59:00Z"/>
          <w:rFonts w:asciiTheme="minorHAnsi" w:eastAsiaTheme="minorEastAsia" w:hAnsiTheme="minorHAnsi"/>
          <w:noProof/>
          <w:spacing w:val="0"/>
          <w:sz w:val="22"/>
          <w:szCs w:val="22"/>
          <w:lang w:eastAsia="cs-CZ"/>
        </w:rPr>
      </w:pPr>
      <w:ins w:id="19"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"_Toc34831227"</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1E7D41">
          <w:rPr>
            <w:rStyle w:val="Hypertextovodkaz"/>
          </w:rPr>
          <w:t>Související dokumentace</w:t>
        </w:r>
        <w:r>
          <w:rPr>
            <w:noProof/>
            <w:webHidden/>
          </w:rPr>
          <w:tab/>
        </w:r>
        <w:r>
          <w:rPr>
            <w:noProof/>
            <w:webHidden/>
          </w:rPr>
          <w:fldChar w:fldCharType="begin"/>
        </w:r>
        <w:r>
          <w:rPr>
            <w:noProof/>
            <w:webHidden/>
          </w:rPr>
          <w:instrText xml:space="preserve"> PAGEREF _Toc34831227 \h </w:instrText>
        </w:r>
        <w:r>
          <w:rPr>
            <w:noProof/>
            <w:webHidden/>
          </w:rPr>
        </w:r>
      </w:ins>
      <w:r>
        <w:rPr>
          <w:noProof/>
          <w:webHidden/>
        </w:rPr>
        <w:fldChar w:fldCharType="separate"/>
      </w:r>
      <w:ins w:id="20" w:author="Bureš Jakub, Ing." w:date="2020-03-11T14:59:00Z">
        <w:r>
          <w:rPr>
            <w:noProof/>
            <w:webHidden/>
          </w:rPr>
          <w:t>6</w:t>
        </w:r>
        <w:r>
          <w:rPr>
            <w:noProof/>
            <w:webHidden/>
          </w:rPr>
          <w:fldChar w:fldCharType="end"/>
        </w:r>
        <w:r w:rsidRPr="001E7D41">
          <w:rPr>
            <w:rStyle w:val="Hypertextovodkaz"/>
          </w:rPr>
          <w:fldChar w:fldCharType="end"/>
        </w:r>
      </w:ins>
    </w:p>
    <w:p w14:paraId="1DA95E54" w14:textId="5E42BC1C" w:rsidR="0019269E" w:rsidRDefault="0019269E">
      <w:pPr>
        <w:pStyle w:val="Obsah1"/>
        <w:rPr>
          <w:ins w:id="21" w:author="Bureš Jakub, Ing." w:date="2020-03-11T14:59:00Z"/>
          <w:rFonts w:asciiTheme="minorHAnsi" w:eastAsiaTheme="minorEastAsia" w:hAnsiTheme="minorHAnsi"/>
          <w:b w:val="0"/>
          <w:caps w:val="0"/>
          <w:noProof/>
          <w:spacing w:val="0"/>
          <w:sz w:val="22"/>
          <w:szCs w:val="22"/>
          <w:lang w:eastAsia="cs-CZ"/>
        </w:rPr>
      </w:pPr>
      <w:ins w:id="22"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"_Toc34831228"</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3.</w:t>
        </w:r>
        <w:r>
          <w:rPr>
            <w:rFonts w:asciiTheme="minorHAnsi" w:eastAsiaTheme="minorEastAsia" w:hAnsiTheme="minorHAnsi"/>
            <w:b w:val="0"/>
            <w:caps w:val="0"/>
            <w:noProof/>
            <w:spacing w:val="0"/>
            <w:sz w:val="22"/>
            <w:szCs w:val="22"/>
            <w:lang w:eastAsia="cs-CZ"/>
          </w:rPr>
          <w:tab/>
        </w:r>
        <w:r w:rsidRPr="001E7D41">
          <w:rPr>
            <w:rStyle w:val="Hypertextovodkaz"/>
          </w:rPr>
          <w:t>KOORDINACE S JINÝMI STAVBAMI</w:t>
        </w:r>
        <w:r>
          <w:rPr>
            <w:noProof/>
            <w:webHidden/>
          </w:rPr>
          <w:tab/>
        </w:r>
        <w:r>
          <w:rPr>
            <w:noProof/>
            <w:webHidden/>
          </w:rPr>
          <w:fldChar w:fldCharType="begin"/>
        </w:r>
        <w:r>
          <w:rPr>
            <w:noProof/>
            <w:webHidden/>
          </w:rPr>
          <w:instrText xml:space="preserve"> PAGEREF _Toc34831228 \h </w:instrText>
        </w:r>
        <w:r>
          <w:rPr>
            <w:noProof/>
            <w:webHidden/>
          </w:rPr>
        </w:r>
      </w:ins>
      <w:r>
        <w:rPr>
          <w:noProof/>
          <w:webHidden/>
        </w:rPr>
        <w:fldChar w:fldCharType="separate"/>
      </w:r>
      <w:ins w:id="23" w:author="Bureš Jakub, Ing." w:date="2020-03-11T14:59:00Z">
        <w:r>
          <w:rPr>
            <w:noProof/>
            <w:webHidden/>
          </w:rPr>
          <w:t>7</w:t>
        </w:r>
        <w:r>
          <w:rPr>
            <w:noProof/>
            <w:webHidden/>
          </w:rPr>
          <w:fldChar w:fldCharType="end"/>
        </w:r>
        <w:r w:rsidRPr="001E7D41">
          <w:rPr>
            <w:rStyle w:val="Hypertextovodkaz"/>
          </w:rPr>
          <w:fldChar w:fldCharType="end"/>
        </w:r>
      </w:ins>
    </w:p>
    <w:p w14:paraId="05948619" w14:textId="45E8E8BD" w:rsidR="0019269E" w:rsidRDefault="0019269E">
      <w:pPr>
        <w:pStyle w:val="Obsah1"/>
        <w:rPr>
          <w:ins w:id="24" w:author="Bureš Jakub, Ing." w:date="2020-03-11T14:59:00Z"/>
          <w:rFonts w:asciiTheme="minorHAnsi" w:eastAsiaTheme="minorEastAsia" w:hAnsiTheme="minorHAnsi"/>
          <w:b w:val="0"/>
          <w:caps w:val="0"/>
          <w:noProof/>
          <w:spacing w:val="0"/>
          <w:sz w:val="22"/>
          <w:szCs w:val="22"/>
          <w:lang w:eastAsia="cs-CZ"/>
        </w:rPr>
      </w:pPr>
      <w:ins w:id="25"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"_Toc34831229"</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4.</w:t>
        </w:r>
        <w:r>
          <w:rPr>
            <w:rFonts w:asciiTheme="minorHAnsi" w:eastAsiaTheme="minorEastAsia" w:hAnsiTheme="minorHAnsi"/>
            <w:b w:val="0"/>
            <w:caps w:val="0"/>
            <w:noProof/>
            <w:spacing w:val="0"/>
            <w:sz w:val="22"/>
            <w:szCs w:val="22"/>
            <w:lang w:eastAsia="cs-CZ"/>
          </w:rPr>
          <w:tab/>
        </w:r>
        <w:r w:rsidRPr="001E7D41">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_Toc34831229 \h </w:instrText>
        </w:r>
        <w:r>
          <w:rPr>
            <w:noProof/>
            <w:webHidden/>
          </w:rPr>
        </w:r>
      </w:ins>
      <w:r>
        <w:rPr>
          <w:noProof/>
          <w:webHidden/>
        </w:rPr>
        <w:fldChar w:fldCharType="separate"/>
      </w:r>
      <w:ins w:id="26" w:author="Bureš Jakub, Ing." w:date="2020-03-11T14:59:00Z">
        <w:r>
          <w:rPr>
            <w:noProof/>
            <w:webHidden/>
          </w:rPr>
          <w:t>8</w:t>
        </w:r>
        <w:r>
          <w:rPr>
            <w:noProof/>
            <w:webHidden/>
          </w:rPr>
          <w:fldChar w:fldCharType="end"/>
        </w:r>
        <w:r w:rsidRPr="001E7D41">
          <w:rPr>
            <w:rStyle w:val="Hypertextovodkaz"/>
          </w:rPr>
          <w:fldChar w:fldCharType="end"/>
        </w:r>
      </w:ins>
    </w:p>
    <w:p w14:paraId="2DE92ECC" w14:textId="331B38B8" w:rsidR="0019269E" w:rsidRDefault="0019269E">
      <w:pPr>
        <w:pStyle w:val="Obsah2"/>
        <w:rPr>
          <w:ins w:id="27" w:author="Bureš Jakub, Ing." w:date="2020-03-11T14:59:00Z"/>
          <w:rFonts w:asciiTheme="minorHAnsi" w:eastAsiaTheme="minorEastAsia" w:hAnsiTheme="minorHAnsi"/>
          <w:noProof/>
          <w:spacing w:val="0"/>
          <w:sz w:val="22"/>
          <w:szCs w:val="22"/>
          <w:lang w:eastAsia="cs-CZ"/>
        </w:rPr>
      </w:pPr>
      <w:ins w:id="28"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"_Toc34831230"</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1E7D41">
          <w:rPr>
            <w:rStyle w:val="Hypertextovodkaz"/>
          </w:rPr>
          <w:t>Všeobecně</w:t>
        </w:r>
        <w:r>
          <w:rPr>
            <w:noProof/>
            <w:webHidden/>
          </w:rPr>
          <w:tab/>
        </w:r>
        <w:r>
          <w:rPr>
            <w:noProof/>
            <w:webHidden/>
          </w:rPr>
          <w:fldChar w:fldCharType="begin"/>
        </w:r>
        <w:r>
          <w:rPr>
            <w:noProof/>
            <w:webHidden/>
          </w:rPr>
          <w:instrText xml:space="preserve"> PAGEREF _Toc34831230 \h </w:instrText>
        </w:r>
        <w:r>
          <w:rPr>
            <w:noProof/>
            <w:webHidden/>
          </w:rPr>
        </w:r>
      </w:ins>
      <w:r>
        <w:rPr>
          <w:noProof/>
          <w:webHidden/>
        </w:rPr>
        <w:fldChar w:fldCharType="separate"/>
      </w:r>
      <w:ins w:id="29" w:author="Bureš Jakub, Ing." w:date="2020-03-11T14:59:00Z">
        <w:r>
          <w:rPr>
            <w:noProof/>
            <w:webHidden/>
          </w:rPr>
          <w:t>8</w:t>
        </w:r>
        <w:r>
          <w:rPr>
            <w:noProof/>
            <w:webHidden/>
          </w:rPr>
          <w:fldChar w:fldCharType="end"/>
        </w:r>
        <w:r w:rsidRPr="001E7D41">
          <w:rPr>
            <w:rStyle w:val="Hypertextovodkaz"/>
          </w:rPr>
          <w:fldChar w:fldCharType="end"/>
        </w:r>
      </w:ins>
    </w:p>
    <w:p w14:paraId="65B5070C" w14:textId="62941D35" w:rsidR="0019269E" w:rsidRDefault="0019269E">
      <w:pPr>
        <w:pStyle w:val="Obsah2"/>
        <w:rPr>
          <w:ins w:id="30" w:author="Bureš Jakub, Ing." w:date="2020-03-11T14:59:00Z"/>
          <w:rFonts w:asciiTheme="minorHAnsi" w:eastAsiaTheme="minorEastAsia" w:hAnsiTheme="minorHAnsi"/>
          <w:noProof/>
          <w:spacing w:val="0"/>
          <w:sz w:val="22"/>
          <w:szCs w:val="22"/>
          <w:lang w:eastAsia="cs-CZ"/>
        </w:rPr>
      </w:pPr>
      <w:ins w:id="31"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"_Toc34831231"</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1E7D41">
          <w:rPr>
            <w:rStyle w:val="Hypertextovodkaz"/>
          </w:rPr>
          <w:t>Dopravní technologie</w:t>
        </w:r>
        <w:r>
          <w:rPr>
            <w:noProof/>
            <w:webHidden/>
          </w:rPr>
          <w:tab/>
        </w:r>
        <w:r>
          <w:rPr>
            <w:noProof/>
            <w:webHidden/>
          </w:rPr>
          <w:fldChar w:fldCharType="begin"/>
        </w:r>
        <w:r>
          <w:rPr>
            <w:noProof/>
            <w:webHidden/>
          </w:rPr>
          <w:instrText xml:space="preserve"> PAGEREF _Toc34831231 \h </w:instrText>
        </w:r>
        <w:r>
          <w:rPr>
            <w:noProof/>
            <w:webHidden/>
          </w:rPr>
        </w:r>
      </w:ins>
      <w:r>
        <w:rPr>
          <w:noProof/>
          <w:webHidden/>
        </w:rPr>
        <w:fldChar w:fldCharType="separate"/>
      </w:r>
      <w:ins w:id="32" w:author="Bureš Jakub, Ing." w:date="2020-03-11T14:59:00Z">
        <w:r>
          <w:rPr>
            <w:noProof/>
            <w:webHidden/>
          </w:rPr>
          <w:t>8</w:t>
        </w:r>
        <w:r>
          <w:rPr>
            <w:noProof/>
            <w:webHidden/>
          </w:rPr>
          <w:fldChar w:fldCharType="end"/>
        </w:r>
        <w:r w:rsidRPr="001E7D41">
          <w:rPr>
            <w:rStyle w:val="Hypertextovodkaz"/>
          </w:rPr>
          <w:fldChar w:fldCharType="end"/>
        </w:r>
      </w:ins>
    </w:p>
    <w:p w14:paraId="6CDC4760" w14:textId="776329B9" w:rsidR="0019269E" w:rsidRDefault="0019269E">
      <w:pPr>
        <w:pStyle w:val="Obsah2"/>
        <w:rPr>
          <w:ins w:id="33" w:author="Bureš Jakub, Ing." w:date="2020-03-11T14:59:00Z"/>
          <w:rFonts w:asciiTheme="minorHAnsi" w:eastAsiaTheme="minorEastAsia" w:hAnsiTheme="minorHAnsi"/>
          <w:noProof/>
          <w:spacing w:val="0"/>
          <w:sz w:val="22"/>
          <w:szCs w:val="22"/>
          <w:lang w:eastAsia="cs-CZ"/>
        </w:rPr>
      </w:pPr>
      <w:ins w:id="34"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"_Toc34831232"</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1E7D41">
          <w:rPr>
            <w:rStyle w:val="Hypertextovodkaz"/>
          </w:rPr>
          <w:t>Zabezpečovací zařízení</w:t>
        </w:r>
        <w:r>
          <w:rPr>
            <w:noProof/>
            <w:webHidden/>
          </w:rPr>
          <w:tab/>
        </w:r>
        <w:r>
          <w:rPr>
            <w:noProof/>
            <w:webHidden/>
          </w:rPr>
          <w:fldChar w:fldCharType="begin"/>
        </w:r>
        <w:r>
          <w:rPr>
            <w:noProof/>
            <w:webHidden/>
          </w:rPr>
          <w:instrText xml:space="preserve"> PAGEREF _Toc34831232 \h </w:instrText>
        </w:r>
        <w:r>
          <w:rPr>
            <w:noProof/>
            <w:webHidden/>
          </w:rPr>
        </w:r>
      </w:ins>
      <w:r>
        <w:rPr>
          <w:noProof/>
          <w:webHidden/>
        </w:rPr>
        <w:fldChar w:fldCharType="separate"/>
      </w:r>
      <w:ins w:id="35" w:author="Bureš Jakub, Ing." w:date="2020-03-11T14:59:00Z">
        <w:r>
          <w:rPr>
            <w:noProof/>
            <w:webHidden/>
          </w:rPr>
          <w:t>8</w:t>
        </w:r>
        <w:r>
          <w:rPr>
            <w:noProof/>
            <w:webHidden/>
          </w:rPr>
          <w:fldChar w:fldCharType="end"/>
        </w:r>
        <w:r w:rsidRPr="001E7D41">
          <w:rPr>
            <w:rStyle w:val="Hypertextovodkaz"/>
          </w:rPr>
          <w:fldChar w:fldCharType="end"/>
        </w:r>
      </w:ins>
    </w:p>
    <w:p w14:paraId="59AB1CEB" w14:textId="168C03B3" w:rsidR="0019269E" w:rsidRDefault="0019269E">
      <w:pPr>
        <w:pStyle w:val="Obsah2"/>
        <w:rPr>
          <w:ins w:id="36" w:author="Bureš Jakub, Ing." w:date="2020-03-11T14:59:00Z"/>
          <w:rFonts w:asciiTheme="minorHAnsi" w:eastAsiaTheme="minorEastAsia" w:hAnsiTheme="minorHAnsi"/>
          <w:noProof/>
          <w:spacing w:val="0"/>
          <w:sz w:val="22"/>
          <w:szCs w:val="22"/>
          <w:lang w:eastAsia="cs-CZ"/>
        </w:rPr>
      </w:pPr>
      <w:ins w:id="37"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"_Toc34831233"</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1E7D41">
          <w:rPr>
            <w:rStyle w:val="Hypertextovodkaz"/>
          </w:rPr>
          <w:t>Sdělovací zařízení</w:t>
        </w:r>
        <w:r>
          <w:rPr>
            <w:noProof/>
            <w:webHidden/>
          </w:rPr>
          <w:tab/>
        </w:r>
        <w:r>
          <w:rPr>
            <w:noProof/>
            <w:webHidden/>
          </w:rPr>
          <w:fldChar w:fldCharType="begin"/>
        </w:r>
        <w:r>
          <w:rPr>
            <w:noProof/>
            <w:webHidden/>
          </w:rPr>
          <w:instrText xml:space="preserve"> PAGEREF _Toc34831233 \h </w:instrText>
        </w:r>
        <w:r>
          <w:rPr>
            <w:noProof/>
            <w:webHidden/>
          </w:rPr>
        </w:r>
      </w:ins>
      <w:r>
        <w:rPr>
          <w:noProof/>
          <w:webHidden/>
        </w:rPr>
        <w:fldChar w:fldCharType="separate"/>
      </w:r>
      <w:ins w:id="38" w:author="Bureš Jakub, Ing." w:date="2020-03-11T14:59:00Z">
        <w:r>
          <w:rPr>
            <w:noProof/>
            <w:webHidden/>
          </w:rPr>
          <w:t>9</w:t>
        </w:r>
        <w:r>
          <w:rPr>
            <w:noProof/>
            <w:webHidden/>
          </w:rPr>
          <w:fldChar w:fldCharType="end"/>
        </w:r>
        <w:r w:rsidRPr="001E7D41">
          <w:rPr>
            <w:rStyle w:val="Hypertextovodkaz"/>
          </w:rPr>
          <w:fldChar w:fldCharType="end"/>
        </w:r>
      </w:ins>
    </w:p>
    <w:p w14:paraId="148144B5" w14:textId="6877120C" w:rsidR="0019269E" w:rsidRDefault="0019269E">
      <w:pPr>
        <w:pStyle w:val="Obsah2"/>
        <w:rPr>
          <w:ins w:id="39" w:author="Bureš Jakub, Ing." w:date="2020-03-11T14:59:00Z"/>
          <w:rFonts w:asciiTheme="minorHAnsi" w:eastAsiaTheme="minorEastAsia" w:hAnsiTheme="minorHAnsi"/>
          <w:noProof/>
          <w:spacing w:val="0"/>
          <w:sz w:val="22"/>
          <w:szCs w:val="22"/>
          <w:lang w:eastAsia="cs-CZ"/>
        </w:rPr>
      </w:pPr>
      <w:ins w:id="40"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"_Toc34831234"</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1E7D41">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_Toc34831234 \h </w:instrText>
        </w:r>
        <w:r>
          <w:rPr>
            <w:noProof/>
            <w:webHidden/>
          </w:rPr>
        </w:r>
      </w:ins>
      <w:r>
        <w:rPr>
          <w:noProof/>
          <w:webHidden/>
        </w:rPr>
        <w:fldChar w:fldCharType="separate"/>
      </w:r>
      <w:ins w:id="41" w:author="Bureš Jakub, Ing." w:date="2020-03-11T14:59:00Z">
        <w:r>
          <w:rPr>
            <w:noProof/>
            <w:webHidden/>
          </w:rPr>
          <w:t>9</w:t>
        </w:r>
        <w:r>
          <w:rPr>
            <w:noProof/>
            <w:webHidden/>
          </w:rPr>
          <w:fldChar w:fldCharType="end"/>
        </w:r>
        <w:r w:rsidRPr="001E7D41">
          <w:rPr>
            <w:rStyle w:val="Hypertextovodkaz"/>
          </w:rPr>
          <w:fldChar w:fldCharType="end"/>
        </w:r>
      </w:ins>
    </w:p>
    <w:p w14:paraId="3E35855B" w14:textId="6557B8AA" w:rsidR="0019269E" w:rsidRDefault="0019269E">
      <w:pPr>
        <w:pStyle w:val="Obsah2"/>
        <w:rPr>
          <w:ins w:id="42" w:author="Bureš Jakub, Ing." w:date="2020-03-11T14:59:00Z"/>
          <w:rFonts w:asciiTheme="minorHAnsi" w:eastAsiaTheme="minorEastAsia" w:hAnsiTheme="minorHAnsi"/>
          <w:noProof/>
          <w:spacing w:val="0"/>
          <w:sz w:val="22"/>
          <w:szCs w:val="22"/>
          <w:lang w:eastAsia="cs-CZ"/>
        </w:rPr>
      </w:pPr>
      <w:ins w:id="43"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"_Toc34831235"</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1E7D41">
          <w:rPr>
            <w:rStyle w:val="Hypertextovodkaz"/>
          </w:rPr>
          <w:t>Ostatní technologická zařízení</w:t>
        </w:r>
        <w:r>
          <w:rPr>
            <w:noProof/>
            <w:webHidden/>
          </w:rPr>
          <w:tab/>
        </w:r>
        <w:r>
          <w:rPr>
            <w:noProof/>
            <w:webHidden/>
          </w:rPr>
          <w:fldChar w:fldCharType="begin"/>
        </w:r>
        <w:r>
          <w:rPr>
            <w:noProof/>
            <w:webHidden/>
          </w:rPr>
          <w:instrText xml:space="preserve"> PAGEREF _Toc34831235 \h </w:instrText>
        </w:r>
        <w:r>
          <w:rPr>
            <w:noProof/>
            <w:webHidden/>
          </w:rPr>
        </w:r>
      </w:ins>
      <w:r>
        <w:rPr>
          <w:noProof/>
          <w:webHidden/>
        </w:rPr>
        <w:fldChar w:fldCharType="separate"/>
      </w:r>
      <w:ins w:id="44" w:author="Bureš Jakub, Ing." w:date="2020-03-11T14:59:00Z">
        <w:r>
          <w:rPr>
            <w:noProof/>
            <w:webHidden/>
          </w:rPr>
          <w:t>9</w:t>
        </w:r>
        <w:r>
          <w:rPr>
            <w:noProof/>
            <w:webHidden/>
          </w:rPr>
          <w:fldChar w:fldCharType="end"/>
        </w:r>
        <w:r w:rsidRPr="001E7D41">
          <w:rPr>
            <w:rStyle w:val="Hypertextovodkaz"/>
          </w:rPr>
          <w:fldChar w:fldCharType="end"/>
        </w:r>
      </w:ins>
    </w:p>
    <w:p w14:paraId="2649D757" w14:textId="16D77A3F" w:rsidR="0019269E" w:rsidRDefault="0019269E">
      <w:pPr>
        <w:pStyle w:val="Obsah2"/>
        <w:rPr>
          <w:ins w:id="45" w:author="Bureš Jakub, Ing." w:date="2020-03-11T14:59:00Z"/>
          <w:rFonts w:asciiTheme="minorHAnsi" w:eastAsiaTheme="minorEastAsia" w:hAnsiTheme="minorHAnsi"/>
          <w:noProof/>
          <w:spacing w:val="0"/>
          <w:sz w:val="22"/>
          <w:szCs w:val="22"/>
          <w:lang w:eastAsia="cs-CZ"/>
        </w:rPr>
      </w:pPr>
      <w:ins w:id="46"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"_Toc34831236"</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1E7D41">
          <w:rPr>
            <w:rStyle w:val="Hypertextovodkaz"/>
          </w:rPr>
          <w:t>Železniční svršek a těleso železničního spodku</w:t>
        </w:r>
        <w:r>
          <w:rPr>
            <w:noProof/>
            <w:webHidden/>
          </w:rPr>
          <w:tab/>
        </w:r>
        <w:r>
          <w:rPr>
            <w:noProof/>
            <w:webHidden/>
          </w:rPr>
          <w:fldChar w:fldCharType="begin"/>
        </w:r>
        <w:r>
          <w:rPr>
            <w:noProof/>
            <w:webHidden/>
          </w:rPr>
          <w:instrText xml:space="preserve"> PAGEREF _Toc34831236 \h </w:instrText>
        </w:r>
        <w:r>
          <w:rPr>
            <w:noProof/>
            <w:webHidden/>
          </w:rPr>
        </w:r>
      </w:ins>
      <w:r>
        <w:rPr>
          <w:noProof/>
          <w:webHidden/>
        </w:rPr>
        <w:fldChar w:fldCharType="separate"/>
      </w:r>
      <w:ins w:id="47" w:author="Bureš Jakub, Ing." w:date="2020-03-11T14:59:00Z">
        <w:r>
          <w:rPr>
            <w:noProof/>
            <w:webHidden/>
          </w:rPr>
          <w:t>9</w:t>
        </w:r>
        <w:r>
          <w:rPr>
            <w:noProof/>
            <w:webHidden/>
          </w:rPr>
          <w:fldChar w:fldCharType="end"/>
        </w:r>
        <w:r w:rsidRPr="001E7D41">
          <w:rPr>
            <w:rStyle w:val="Hypertextovodkaz"/>
          </w:rPr>
          <w:fldChar w:fldCharType="end"/>
        </w:r>
      </w:ins>
    </w:p>
    <w:p w14:paraId="79D6F1EE" w14:textId="1427FBA4" w:rsidR="0019269E" w:rsidRDefault="0019269E">
      <w:pPr>
        <w:pStyle w:val="Obsah2"/>
        <w:rPr>
          <w:ins w:id="48" w:author="Bureš Jakub, Ing." w:date="2020-03-11T14:59:00Z"/>
          <w:rFonts w:asciiTheme="minorHAnsi" w:eastAsiaTheme="minorEastAsia" w:hAnsiTheme="minorHAnsi"/>
          <w:noProof/>
          <w:spacing w:val="0"/>
          <w:sz w:val="22"/>
          <w:szCs w:val="22"/>
          <w:lang w:eastAsia="cs-CZ"/>
        </w:rPr>
      </w:pPr>
      <w:ins w:id="49"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"_Toc34831237"</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1E7D41">
          <w:rPr>
            <w:rStyle w:val="Hypertextovodkaz"/>
          </w:rPr>
          <w:t>Nástupiště</w:t>
        </w:r>
        <w:r>
          <w:rPr>
            <w:noProof/>
            <w:webHidden/>
          </w:rPr>
          <w:tab/>
        </w:r>
        <w:r>
          <w:rPr>
            <w:noProof/>
            <w:webHidden/>
          </w:rPr>
          <w:fldChar w:fldCharType="begin"/>
        </w:r>
        <w:r>
          <w:rPr>
            <w:noProof/>
            <w:webHidden/>
          </w:rPr>
          <w:instrText xml:space="preserve"> PAGEREF _Toc34831237 \h </w:instrText>
        </w:r>
        <w:r>
          <w:rPr>
            <w:noProof/>
            <w:webHidden/>
          </w:rPr>
        </w:r>
      </w:ins>
      <w:r>
        <w:rPr>
          <w:noProof/>
          <w:webHidden/>
        </w:rPr>
        <w:fldChar w:fldCharType="separate"/>
      </w:r>
      <w:ins w:id="50" w:author="Bureš Jakub, Ing." w:date="2020-03-11T14:59:00Z">
        <w:r>
          <w:rPr>
            <w:noProof/>
            <w:webHidden/>
          </w:rPr>
          <w:t>11</w:t>
        </w:r>
        <w:r>
          <w:rPr>
            <w:noProof/>
            <w:webHidden/>
          </w:rPr>
          <w:fldChar w:fldCharType="end"/>
        </w:r>
        <w:r w:rsidRPr="001E7D41">
          <w:rPr>
            <w:rStyle w:val="Hypertextovodkaz"/>
          </w:rPr>
          <w:fldChar w:fldCharType="end"/>
        </w:r>
      </w:ins>
    </w:p>
    <w:p w14:paraId="460C22AF" w14:textId="7BE03EEB" w:rsidR="0019269E" w:rsidRDefault="0019269E">
      <w:pPr>
        <w:pStyle w:val="Obsah2"/>
        <w:rPr>
          <w:ins w:id="51" w:author="Bureš Jakub, Ing." w:date="2020-03-11T14:59:00Z"/>
          <w:rFonts w:asciiTheme="minorHAnsi" w:eastAsiaTheme="minorEastAsia" w:hAnsiTheme="minorHAnsi"/>
          <w:noProof/>
          <w:spacing w:val="0"/>
          <w:sz w:val="22"/>
          <w:szCs w:val="22"/>
          <w:lang w:eastAsia="cs-CZ"/>
        </w:rPr>
      </w:pPr>
      <w:ins w:id="52"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"_Toc34831238"</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1E7D41">
          <w:rPr>
            <w:rStyle w:val="Hypertextovodkaz"/>
          </w:rPr>
          <w:t>Železniční přejezdy</w:t>
        </w:r>
        <w:r>
          <w:rPr>
            <w:noProof/>
            <w:webHidden/>
          </w:rPr>
          <w:tab/>
        </w:r>
        <w:r>
          <w:rPr>
            <w:noProof/>
            <w:webHidden/>
          </w:rPr>
          <w:fldChar w:fldCharType="begin"/>
        </w:r>
        <w:r>
          <w:rPr>
            <w:noProof/>
            <w:webHidden/>
          </w:rPr>
          <w:instrText xml:space="preserve"> PAGEREF _Toc34831238 \h </w:instrText>
        </w:r>
        <w:r>
          <w:rPr>
            <w:noProof/>
            <w:webHidden/>
          </w:rPr>
        </w:r>
      </w:ins>
      <w:r>
        <w:rPr>
          <w:noProof/>
          <w:webHidden/>
        </w:rPr>
        <w:fldChar w:fldCharType="separate"/>
      </w:r>
      <w:ins w:id="53" w:author="Bureš Jakub, Ing." w:date="2020-03-11T14:59:00Z">
        <w:r>
          <w:rPr>
            <w:noProof/>
            <w:webHidden/>
          </w:rPr>
          <w:t>11</w:t>
        </w:r>
        <w:r>
          <w:rPr>
            <w:noProof/>
            <w:webHidden/>
          </w:rPr>
          <w:fldChar w:fldCharType="end"/>
        </w:r>
        <w:r w:rsidRPr="001E7D41">
          <w:rPr>
            <w:rStyle w:val="Hypertextovodkaz"/>
          </w:rPr>
          <w:fldChar w:fldCharType="end"/>
        </w:r>
      </w:ins>
    </w:p>
    <w:p w14:paraId="5A9B6AB7" w14:textId="15B2C0F0" w:rsidR="0019269E" w:rsidRDefault="0019269E">
      <w:pPr>
        <w:pStyle w:val="Obsah2"/>
        <w:rPr>
          <w:ins w:id="54" w:author="Bureš Jakub, Ing." w:date="2020-03-11T14:59:00Z"/>
          <w:rFonts w:asciiTheme="minorHAnsi" w:eastAsiaTheme="minorEastAsia" w:hAnsiTheme="minorHAnsi"/>
          <w:noProof/>
          <w:spacing w:val="0"/>
          <w:sz w:val="22"/>
          <w:szCs w:val="22"/>
          <w:lang w:eastAsia="cs-CZ"/>
        </w:rPr>
      </w:pPr>
      <w:ins w:id="55"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"_Toc34831239"</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1E7D41">
          <w:rPr>
            <w:rStyle w:val="Hypertextovodkaz"/>
          </w:rPr>
          <w:t>Mosty, propustky, zdi</w:t>
        </w:r>
        <w:r>
          <w:rPr>
            <w:noProof/>
            <w:webHidden/>
          </w:rPr>
          <w:tab/>
        </w:r>
        <w:r>
          <w:rPr>
            <w:noProof/>
            <w:webHidden/>
          </w:rPr>
          <w:fldChar w:fldCharType="begin"/>
        </w:r>
        <w:r>
          <w:rPr>
            <w:noProof/>
            <w:webHidden/>
          </w:rPr>
          <w:instrText xml:space="preserve"> PAGEREF _Toc34831239 \h </w:instrText>
        </w:r>
        <w:r>
          <w:rPr>
            <w:noProof/>
            <w:webHidden/>
          </w:rPr>
        </w:r>
      </w:ins>
      <w:r>
        <w:rPr>
          <w:noProof/>
          <w:webHidden/>
        </w:rPr>
        <w:fldChar w:fldCharType="separate"/>
      </w:r>
      <w:ins w:id="56" w:author="Bureš Jakub, Ing." w:date="2020-03-11T14:59:00Z">
        <w:r>
          <w:rPr>
            <w:noProof/>
            <w:webHidden/>
          </w:rPr>
          <w:t>11</w:t>
        </w:r>
        <w:r>
          <w:rPr>
            <w:noProof/>
            <w:webHidden/>
          </w:rPr>
          <w:fldChar w:fldCharType="end"/>
        </w:r>
        <w:r w:rsidRPr="001E7D41">
          <w:rPr>
            <w:rStyle w:val="Hypertextovodkaz"/>
          </w:rPr>
          <w:fldChar w:fldCharType="end"/>
        </w:r>
      </w:ins>
    </w:p>
    <w:p w14:paraId="1759D1D7" w14:textId="3193952B" w:rsidR="0019269E" w:rsidRDefault="0019269E">
      <w:pPr>
        <w:pStyle w:val="Obsah2"/>
        <w:rPr>
          <w:ins w:id="57" w:author="Bureš Jakub, Ing." w:date="2020-03-11T14:59:00Z"/>
          <w:rFonts w:asciiTheme="minorHAnsi" w:eastAsiaTheme="minorEastAsia" w:hAnsiTheme="minorHAnsi"/>
          <w:noProof/>
          <w:spacing w:val="0"/>
          <w:sz w:val="22"/>
          <w:szCs w:val="22"/>
          <w:lang w:eastAsia="cs-CZ"/>
        </w:rPr>
      </w:pPr>
      <w:ins w:id="58"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"_Toc34831240"</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1E7D41">
          <w:rPr>
            <w:rStyle w:val="Hypertextovodkaz"/>
          </w:rPr>
          <w:t>Železniční tunely</w:t>
        </w:r>
        <w:r>
          <w:rPr>
            <w:noProof/>
            <w:webHidden/>
          </w:rPr>
          <w:tab/>
        </w:r>
        <w:r>
          <w:rPr>
            <w:noProof/>
            <w:webHidden/>
          </w:rPr>
          <w:fldChar w:fldCharType="begin"/>
        </w:r>
        <w:r>
          <w:rPr>
            <w:noProof/>
            <w:webHidden/>
          </w:rPr>
          <w:instrText xml:space="preserve"> PAGEREF _Toc34831240 \h </w:instrText>
        </w:r>
        <w:r>
          <w:rPr>
            <w:noProof/>
            <w:webHidden/>
          </w:rPr>
        </w:r>
      </w:ins>
      <w:r>
        <w:rPr>
          <w:noProof/>
          <w:webHidden/>
        </w:rPr>
        <w:fldChar w:fldCharType="separate"/>
      </w:r>
      <w:ins w:id="59" w:author="Bureš Jakub, Ing." w:date="2020-03-11T14:59:00Z">
        <w:r>
          <w:rPr>
            <w:noProof/>
            <w:webHidden/>
          </w:rPr>
          <w:t>12</w:t>
        </w:r>
        <w:r>
          <w:rPr>
            <w:noProof/>
            <w:webHidden/>
          </w:rPr>
          <w:fldChar w:fldCharType="end"/>
        </w:r>
        <w:r w:rsidRPr="001E7D41">
          <w:rPr>
            <w:rStyle w:val="Hypertextovodkaz"/>
          </w:rPr>
          <w:fldChar w:fldCharType="end"/>
        </w:r>
      </w:ins>
    </w:p>
    <w:p w14:paraId="6BD3D309" w14:textId="1223A90E" w:rsidR="0019269E" w:rsidRDefault="0019269E">
      <w:pPr>
        <w:pStyle w:val="Obsah2"/>
        <w:rPr>
          <w:ins w:id="60" w:author="Bureš Jakub, Ing." w:date="2020-03-11T14:59:00Z"/>
          <w:rFonts w:asciiTheme="minorHAnsi" w:eastAsiaTheme="minorEastAsia" w:hAnsiTheme="minorHAnsi"/>
          <w:noProof/>
          <w:spacing w:val="0"/>
          <w:sz w:val="22"/>
          <w:szCs w:val="22"/>
          <w:lang w:eastAsia="cs-CZ"/>
        </w:rPr>
      </w:pPr>
      <w:ins w:id="61"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"_Toc34831241"</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1E7D41">
          <w:rPr>
            <w:rStyle w:val="Hypertextovodkaz"/>
          </w:rPr>
          <w:t>Ostatní objekty</w:t>
        </w:r>
        <w:r>
          <w:rPr>
            <w:noProof/>
            <w:webHidden/>
          </w:rPr>
          <w:tab/>
        </w:r>
        <w:r>
          <w:rPr>
            <w:noProof/>
            <w:webHidden/>
          </w:rPr>
          <w:fldChar w:fldCharType="begin"/>
        </w:r>
        <w:r>
          <w:rPr>
            <w:noProof/>
            <w:webHidden/>
          </w:rPr>
          <w:instrText xml:space="preserve"> PAGEREF _Toc34831241 \h </w:instrText>
        </w:r>
        <w:r>
          <w:rPr>
            <w:noProof/>
            <w:webHidden/>
          </w:rPr>
        </w:r>
      </w:ins>
      <w:r>
        <w:rPr>
          <w:noProof/>
          <w:webHidden/>
        </w:rPr>
        <w:fldChar w:fldCharType="separate"/>
      </w:r>
      <w:ins w:id="62" w:author="Bureš Jakub, Ing." w:date="2020-03-11T14:59:00Z">
        <w:r>
          <w:rPr>
            <w:noProof/>
            <w:webHidden/>
          </w:rPr>
          <w:t>12</w:t>
        </w:r>
        <w:r>
          <w:rPr>
            <w:noProof/>
            <w:webHidden/>
          </w:rPr>
          <w:fldChar w:fldCharType="end"/>
        </w:r>
        <w:r w:rsidRPr="001E7D41">
          <w:rPr>
            <w:rStyle w:val="Hypertextovodkaz"/>
          </w:rPr>
          <w:fldChar w:fldCharType="end"/>
        </w:r>
      </w:ins>
    </w:p>
    <w:p w14:paraId="3853E75F" w14:textId="39AB6472" w:rsidR="0019269E" w:rsidRDefault="0019269E">
      <w:pPr>
        <w:pStyle w:val="Obsah2"/>
        <w:rPr>
          <w:ins w:id="63" w:author="Bureš Jakub, Ing." w:date="2020-03-11T14:59:00Z"/>
          <w:rFonts w:asciiTheme="minorHAnsi" w:eastAsiaTheme="minorEastAsia" w:hAnsiTheme="minorHAnsi"/>
          <w:noProof/>
          <w:spacing w:val="0"/>
          <w:sz w:val="22"/>
          <w:szCs w:val="22"/>
          <w:lang w:eastAsia="cs-CZ"/>
        </w:rPr>
      </w:pPr>
      <w:ins w:id="64"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"_Toc34831242"</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1E7D41">
          <w:rPr>
            <w:rStyle w:val="Hypertextovodkaz"/>
          </w:rPr>
          <w:t>Pozemní stavební objekty</w:t>
        </w:r>
        <w:r>
          <w:rPr>
            <w:noProof/>
            <w:webHidden/>
          </w:rPr>
          <w:tab/>
        </w:r>
        <w:r>
          <w:rPr>
            <w:noProof/>
            <w:webHidden/>
          </w:rPr>
          <w:fldChar w:fldCharType="begin"/>
        </w:r>
        <w:r>
          <w:rPr>
            <w:noProof/>
            <w:webHidden/>
          </w:rPr>
          <w:instrText xml:space="preserve"> PAGEREF _Toc34831242 \h </w:instrText>
        </w:r>
        <w:r>
          <w:rPr>
            <w:noProof/>
            <w:webHidden/>
          </w:rPr>
        </w:r>
      </w:ins>
      <w:r>
        <w:rPr>
          <w:noProof/>
          <w:webHidden/>
        </w:rPr>
        <w:fldChar w:fldCharType="separate"/>
      </w:r>
      <w:ins w:id="65" w:author="Bureš Jakub, Ing." w:date="2020-03-11T14:59:00Z">
        <w:r>
          <w:rPr>
            <w:noProof/>
            <w:webHidden/>
          </w:rPr>
          <w:t>12</w:t>
        </w:r>
        <w:r>
          <w:rPr>
            <w:noProof/>
            <w:webHidden/>
          </w:rPr>
          <w:fldChar w:fldCharType="end"/>
        </w:r>
        <w:r w:rsidRPr="001E7D41">
          <w:rPr>
            <w:rStyle w:val="Hypertextovodkaz"/>
          </w:rPr>
          <w:fldChar w:fldCharType="end"/>
        </w:r>
      </w:ins>
    </w:p>
    <w:p w14:paraId="05DFFEF5" w14:textId="03980CF4" w:rsidR="0019269E" w:rsidRDefault="0019269E">
      <w:pPr>
        <w:pStyle w:val="Obsah2"/>
        <w:rPr>
          <w:ins w:id="66" w:author="Bureš Jakub, Ing." w:date="2020-03-11T14:59:00Z"/>
          <w:rFonts w:asciiTheme="minorHAnsi" w:eastAsiaTheme="minorEastAsia" w:hAnsiTheme="minorHAnsi"/>
          <w:noProof/>
          <w:spacing w:val="0"/>
          <w:sz w:val="22"/>
          <w:szCs w:val="22"/>
          <w:lang w:eastAsia="cs-CZ"/>
        </w:rPr>
      </w:pPr>
      <w:ins w:id="67"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"_Toc34831243"</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1E7D41">
          <w:rPr>
            <w:rStyle w:val="Hypertextovodkaz"/>
          </w:rPr>
          <w:t>Zásady organizace výstavby</w:t>
        </w:r>
        <w:r>
          <w:rPr>
            <w:noProof/>
            <w:webHidden/>
          </w:rPr>
          <w:tab/>
        </w:r>
        <w:r>
          <w:rPr>
            <w:noProof/>
            <w:webHidden/>
          </w:rPr>
          <w:fldChar w:fldCharType="begin"/>
        </w:r>
        <w:r>
          <w:rPr>
            <w:noProof/>
            <w:webHidden/>
          </w:rPr>
          <w:instrText xml:space="preserve"> PAGEREF _Toc34831243 \h </w:instrText>
        </w:r>
        <w:r>
          <w:rPr>
            <w:noProof/>
            <w:webHidden/>
          </w:rPr>
        </w:r>
      </w:ins>
      <w:r>
        <w:rPr>
          <w:noProof/>
          <w:webHidden/>
        </w:rPr>
        <w:fldChar w:fldCharType="separate"/>
      </w:r>
      <w:ins w:id="68" w:author="Bureš Jakub, Ing." w:date="2020-03-11T14:59:00Z">
        <w:r>
          <w:rPr>
            <w:noProof/>
            <w:webHidden/>
          </w:rPr>
          <w:t>12</w:t>
        </w:r>
        <w:r>
          <w:rPr>
            <w:noProof/>
            <w:webHidden/>
          </w:rPr>
          <w:fldChar w:fldCharType="end"/>
        </w:r>
        <w:r w:rsidRPr="001E7D41">
          <w:rPr>
            <w:rStyle w:val="Hypertextovodkaz"/>
          </w:rPr>
          <w:fldChar w:fldCharType="end"/>
        </w:r>
      </w:ins>
    </w:p>
    <w:p w14:paraId="7D44AF81" w14:textId="081CC861" w:rsidR="0019269E" w:rsidRDefault="0019269E">
      <w:pPr>
        <w:pStyle w:val="Obsah2"/>
        <w:rPr>
          <w:ins w:id="69" w:author="Bureš Jakub, Ing." w:date="2020-03-11T14:59:00Z"/>
          <w:rFonts w:asciiTheme="minorHAnsi" w:eastAsiaTheme="minorEastAsia" w:hAnsiTheme="minorHAnsi"/>
          <w:noProof/>
          <w:spacing w:val="0"/>
          <w:sz w:val="22"/>
          <w:szCs w:val="22"/>
          <w:lang w:eastAsia="cs-CZ"/>
        </w:rPr>
      </w:pPr>
      <w:ins w:id="70"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"_Toc34831244"</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1E7D41">
          <w:rPr>
            <w:rStyle w:val="Hypertextovodkaz"/>
          </w:rPr>
          <w:t>Geodetická dokumentace</w:t>
        </w:r>
        <w:r>
          <w:rPr>
            <w:noProof/>
            <w:webHidden/>
          </w:rPr>
          <w:tab/>
        </w:r>
        <w:r>
          <w:rPr>
            <w:noProof/>
            <w:webHidden/>
          </w:rPr>
          <w:fldChar w:fldCharType="begin"/>
        </w:r>
        <w:r>
          <w:rPr>
            <w:noProof/>
            <w:webHidden/>
          </w:rPr>
          <w:instrText xml:space="preserve"> PAGEREF _Toc34831244 \h </w:instrText>
        </w:r>
        <w:r>
          <w:rPr>
            <w:noProof/>
            <w:webHidden/>
          </w:rPr>
        </w:r>
      </w:ins>
      <w:r>
        <w:rPr>
          <w:noProof/>
          <w:webHidden/>
        </w:rPr>
        <w:fldChar w:fldCharType="separate"/>
      </w:r>
      <w:ins w:id="71" w:author="Bureš Jakub, Ing." w:date="2020-03-11T14:59:00Z">
        <w:r>
          <w:rPr>
            <w:noProof/>
            <w:webHidden/>
          </w:rPr>
          <w:t>12</w:t>
        </w:r>
        <w:r>
          <w:rPr>
            <w:noProof/>
            <w:webHidden/>
          </w:rPr>
          <w:fldChar w:fldCharType="end"/>
        </w:r>
        <w:r w:rsidRPr="001E7D41">
          <w:rPr>
            <w:rStyle w:val="Hypertextovodkaz"/>
          </w:rPr>
          <w:fldChar w:fldCharType="end"/>
        </w:r>
      </w:ins>
    </w:p>
    <w:p w14:paraId="4F0DD209" w14:textId="5371EE65" w:rsidR="0019269E" w:rsidRDefault="0019269E">
      <w:pPr>
        <w:pStyle w:val="Obsah2"/>
        <w:rPr>
          <w:ins w:id="72" w:author="Bureš Jakub, Ing." w:date="2020-03-11T14:59:00Z"/>
          <w:rFonts w:asciiTheme="minorHAnsi" w:eastAsiaTheme="minorEastAsia" w:hAnsiTheme="minorHAnsi"/>
          <w:noProof/>
          <w:spacing w:val="0"/>
          <w:sz w:val="22"/>
          <w:szCs w:val="22"/>
          <w:lang w:eastAsia="cs-CZ"/>
        </w:rPr>
      </w:pPr>
      <w:ins w:id="73"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"_Toc34831245"</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1E7D41">
          <w:rPr>
            <w:rStyle w:val="Hypertextovodkaz"/>
          </w:rPr>
          <w:t>Životní prostředí</w:t>
        </w:r>
        <w:r>
          <w:rPr>
            <w:noProof/>
            <w:webHidden/>
          </w:rPr>
          <w:tab/>
        </w:r>
        <w:r>
          <w:rPr>
            <w:noProof/>
            <w:webHidden/>
          </w:rPr>
          <w:fldChar w:fldCharType="begin"/>
        </w:r>
        <w:r>
          <w:rPr>
            <w:noProof/>
            <w:webHidden/>
          </w:rPr>
          <w:instrText xml:space="preserve"> PAGEREF _Toc34831245 \h </w:instrText>
        </w:r>
        <w:r>
          <w:rPr>
            <w:noProof/>
            <w:webHidden/>
          </w:rPr>
        </w:r>
      </w:ins>
      <w:r>
        <w:rPr>
          <w:noProof/>
          <w:webHidden/>
        </w:rPr>
        <w:fldChar w:fldCharType="separate"/>
      </w:r>
      <w:ins w:id="74" w:author="Bureš Jakub, Ing." w:date="2020-03-11T14:59:00Z">
        <w:r>
          <w:rPr>
            <w:noProof/>
            <w:webHidden/>
          </w:rPr>
          <w:t>13</w:t>
        </w:r>
        <w:r>
          <w:rPr>
            <w:noProof/>
            <w:webHidden/>
          </w:rPr>
          <w:fldChar w:fldCharType="end"/>
        </w:r>
        <w:r w:rsidRPr="001E7D41">
          <w:rPr>
            <w:rStyle w:val="Hypertextovodkaz"/>
          </w:rPr>
          <w:fldChar w:fldCharType="end"/>
        </w:r>
      </w:ins>
    </w:p>
    <w:p w14:paraId="603F8BF1" w14:textId="1473982F" w:rsidR="0019269E" w:rsidRDefault="0019269E">
      <w:pPr>
        <w:pStyle w:val="Obsah1"/>
        <w:rPr>
          <w:ins w:id="75" w:author="Bureš Jakub, Ing." w:date="2020-03-11T14:59:00Z"/>
          <w:rFonts w:asciiTheme="minorHAnsi" w:eastAsiaTheme="minorEastAsia" w:hAnsiTheme="minorHAnsi"/>
          <w:b w:val="0"/>
          <w:caps w:val="0"/>
          <w:noProof/>
          <w:spacing w:val="0"/>
          <w:sz w:val="22"/>
          <w:szCs w:val="22"/>
          <w:lang w:eastAsia="cs-CZ"/>
        </w:rPr>
      </w:pPr>
      <w:ins w:id="76"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"_Toc34831246"</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5.</w:t>
        </w:r>
        <w:r>
          <w:rPr>
            <w:rFonts w:asciiTheme="minorHAnsi" w:eastAsiaTheme="minorEastAsia" w:hAnsiTheme="minorHAnsi"/>
            <w:b w:val="0"/>
            <w:caps w:val="0"/>
            <w:noProof/>
            <w:spacing w:val="0"/>
            <w:sz w:val="22"/>
            <w:szCs w:val="22"/>
            <w:lang w:eastAsia="cs-CZ"/>
          </w:rPr>
          <w:tab/>
        </w:r>
        <w:r w:rsidRPr="001E7D41">
          <w:rPr>
            <w:rStyle w:val="Hypertextovodkaz"/>
          </w:rPr>
          <w:t>Vykazování odpadů</w:t>
        </w:r>
        <w:r>
          <w:rPr>
            <w:noProof/>
            <w:webHidden/>
          </w:rPr>
          <w:tab/>
        </w:r>
        <w:r>
          <w:rPr>
            <w:noProof/>
            <w:webHidden/>
          </w:rPr>
          <w:fldChar w:fldCharType="begin"/>
        </w:r>
        <w:r>
          <w:rPr>
            <w:noProof/>
            <w:webHidden/>
          </w:rPr>
          <w:instrText xml:space="preserve"> PAGEREF _Toc34831246 \h </w:instrText>
        </w:r>
        <w:r>
          <w:rPr>
            <w:noProof/>
            <w:webHidden/>
          </w:rPr>
        </w:r>
      </w:ins>
      <w:r>
        <w:rPr>
          <w:noProof/>
          <w:webHidden/>
        </w:rPr>
        <w:fldChar w:fldCharType="separate"/>
      </w:r>
      <w:ins w:id="77" w:author="Bureš Jakub, Ing." w:date="2020-03-11T14:59:00Z">
        <w:r>
          <w:rPr>
            <w:noProof/>
            <w:webHidden/>
          </w:rPr>
          <w:t>13</w:t>
        </w:r>
        <w:r>
          <w:rPr>
            <w:noProof/>
            <w:webHidden/>
          </w:rPr>
          <w:fldChar w:fldCharType="end"/>
        </w:r>
        <w:r w:rsidRPr="001E7D41">
          <w:rPr>
            <w:rStyle w:val="Hypertextovodkaz"/>
          </w:rPr>
          <w:fldChar w:fldCharType="end"/>
        </w:r>
      </w:ins>
    </w:p>
    <w:p w14:paraId="00E8933E" w14:textId="4023F0DA" w:rsidR="0019269E" w:rsidRDefault="0019269E">
      <w:pPr>
        <w:pStyle w:val="Obsah2"/>
        <w:rPr>
          <w:ins w:id="78" w:author="Bureš Jakub, Ing." w:date="2020-03-11T14:59:00Z"/>
          <w:rFonts w:asciiTheme="minorHAnsi" w:eastAsiaTheme="minorEastAsia" w:hAnsiTheme="minorHAnsi"/>
          <w:noProof/>
          <w:spacing w:val="0"/>
          <w:sz w:val="22"/>
          <w:szCs w:val="22"/>
          <w:lang w:eastAsia="cs-CZ"/>
        </w:rPr>
      </w:pPr>
      <w:ins w:id="79"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"_Toc34831247"</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5.1</w:t>
        </w:r>
        <w:r>
          <w:rPr>
            <w:rFonts w:asciiTheme="minorHAnsi" w:eastAsiaTheme="minorEastAsia" w:hAnsiTheme="minorHAnsi"/>
            <w:noProof/>
            <w:spacing w:val="0"/>
            <w:sz w:val="22"/>
            <w:szCs w:val="22"/>
            <w:lang w:eastAsia="cs-CZ"/>
          </w:rPr>
          <w:tab/>
        </w:r>
        <w:r w:rsidRPr="001E7D41">
          <w:rPr>
            <w:rStyle w:val="Hypertextovodkaz"/>
          </w:rPr>
          <w:t>Vykazování odpadů ve vztahu ke stanovení nákladů stavby</w:t>
        </w:r>
        <w:r>
          <w:rPr>
            <w:noProof/>
            <w:webHidden/>
          </w:rPr>
          <w:tab/>
        </w:r>
        <w:r>
          <w:rPr>
            <w:noProof/>
            <w:webHidden/>
          </w:rPr>
          <w:fldChar w:fldCharType="begin"/>
        </w:r>
        <w:r>
          <w:rPr>
            <w:noProof/>
            <w:webHidden/>
          </w:rPr>
          <w:instrText xml:space="preserve"> PAGEREF _Toc34831247 \h </w:instrText>
        </w:r>
        <w:r>
          <w:rPr>
            <w:noProof/>
            <w:webHidden/>
          </w:rPr>
        </w:r>
      </w:ins>
      <w:r>
        <w:rPr>
          <w:noProof/>
          <w:webHidden/>
        </w:rPr>
        <w:fldChar w:fldCharType="separate"/>
      </w:r>
      <w:ins w:id="80" w:author="Bureš Jakub, Ing." w:date="2020-03-11T14:59:00Z">
        <w:r>
          <w:rPr>
            <w:noProof/>
            <w:webHidden/>
          </w:rPr>
          <w:t>13</w:t>
        </w:r>
        <w:r>
          <w:rPr>
            <w:noProof/>
            <w:webHidden/>
          </w:rPr>
          <w:fldChar w:fldCharType="end"/>
        </w:r>
        <w:r w:rsidRPr="001E7D41">
          <w:rPr>
            <w:rStyle w:val="Hypertextovodkaz"/>
          </w:rPr>
          <w:fldChar w:fldCharType="end"/>
        </w:r>
      </w:ins>
    </w:p>
    <w:p w14:paraId="75655A35" w14:textId="6F18C6C0" w:rsidR="0019269E" w:rsidRDefault="0019269E">
      <w:pPr>
        <w:pStyle w:val="Obsah2"/>
        <w:rPr>
          <w:ins w:id="81" w:author="Bureš Jakub, Ing." w:date="2020-03-11T14:59:00Z"/>
          <w:rFonts w:asciiTheme="minorHAnsi" w:eastAsiaTheme="minorEastAsia" w:hAnsiTheme="minorHAnsi"/>
          <w:noProof/>
          <w:spacing w:val="0"/>
          <w:sz w:val="22"/>
          <w:szCs w:val="22"/>
          <w:lang w:eastAsia="cs-CZ"/>
        </w:rPr>
      </w:pPr>
      <w:ins w:id="82"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"_Toc34831248"</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Fonts w:asciiTheme="majorHAnsi" w:hAnsiTheme="majorHAnsi"/>
          </w:rPr>
          <w:t>5.2</w:t>
        </w:r>
        <w:r>
          <w:rPr>
            <w:rFonts w:asciiTheme="minorHAnsi" w:eastAsiaTheme="minorEastAsia" w:hAnsiTheme="minorHAnsi"/>
            <w:noProof/>
            <w:spacing w:val="0"/>
            <w:sz w:val="22"/>
            <w:szCs w:val="22"/>
            <w:lang w:eastAsia="cs-CZ"/>
          </w:rPr>
          <w:tab/>
        </w:r>
        <w:r w:rsidRPr="001E7D41">
          <w:rPr>
            <w:rStyle w:val="Hypertextovodkaz"/>
          </w:rPr>
          <w:t>Ostatní přílohy vztahující se k odpadovému hospodářství</w:t>
        </w:r>
        <w:r>
          <w:rPr>
            <w:noProof/>
            <w:webHidden/>
          </w:rPr>
          <w:tab/>
        </w:r>
        <w:r>
          <w:rPr>
            <w:noProof/>
            <w:webHidden/>
          </w:rPr>
          <w:fldChar w:fldCharType="begin"/>
        </w:r>
        <w:r>
          <w:rPr>
            <w:noProof/>
            <w:webHidden/>
          </w:rPr>
          <w:instrText xml:space="preserve"> PAGEREF _Toc34831248 \h </w:instrText>
        </w:r>
        <w:r>
          <w:rPr>
            <w:noProof/>
            <w:webHidden/>
          </w:rPr>
        </w:r>
      </w:ins>
      <w:r>
        <w:rPr>
          <w:noProof/>
          <w:webHidden/>
        </w:rPr>
        <w:fldChar w:fldCharType="separate"/>
      </w:r>
      <w:ins w:id="83" w:author="Bureš Jakub, Ing." w:date="2020-03-11T14:59:00Z">
        <w:r>
          <w:rPr>
            <w:noProof/>
            <w:webHidden/>
          </w:rPr>
          <w:t>15</w:t>
        </w:r>
        <w:r>
          <w:rPr>
            <w:noProof/>
            <w:webHidden/>
          </w:rPr>
          <w:fldChar w:fldCharType="end"/>
        </w:r>
        <w:r w:rsidRPr="001E7D41">
          <w:rPr>
            <w:rStyle w:val="Hypertextovodkaz"/>
          </w:rPr>
          <w:fldChar w:fldCharType="end"/>
        </w:r>
      </w:ins>
    </w:p>
    <w:p w14:paraId="4C42954C" w14:textId="68F4213A" w:rsidR="0019269E" w:rsidRDefault="0019269E">
      <w:pPr>
        <w:pStyle w:val="Obsah1"/>
        <w:rPr>
          <w:ins w:id="84" w:author="Bureš Jakub, Ing." w:date="2020-03-11T14:59:00Z"/>
          <w:rFonts w:asciiTheme="minorHAnsi" w:eastAsiaTheme="minorEastAsia" w:hAnsiTheme="minorHAnsi"/>
          <w:b w:val="0"/>
          <w:caps w:val="0"/>
          <w:noProof/>
          <w:spacing w:val="0"/>
          <w:sz w:val="22"/>
          <w:szCs w:val="22"/>
          <w:lang w:eastAsia="cs-CZ"/>
        </w:rPr>
      </w:pPr>
      <w:ins w:id="85"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"_Toc34831249"</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6.</w:t>
        </w:r>
        <w:r>
          <w:rPr>
            <w:rFonts w:asciiTheme="minorHAnsi" w:eastAsiaTheme="minorEastAsia" w:hAnsiTheme="minorHAnsi"/>
            <w:b w:val="0"/>
            <w:caps w:val="0"/>
            <w:noProof/>
            <w:spacing w:val="0"/>
            <w:sz w:val="22"/>
            <w:szCs w:val="22"/>
            <w:lang w:eastAsia="cs-CZ"/>
          </w:rPr>
          <w:tab/>
        </w:r>
        <w:r w:rsidRPr="001E7D41">
          <w:rPr>
            <w:rStyle w:val="Hypertextovodkaz"/>
          </w:rPr>
          <w:t>SPECIFICKÉ POŽADAVKY</w:t>
        </w:r>
        <w:r>
          <w:rPr>
            <w:noProof/>
            <w:webHidden/>
          </w:rPr>
          <w:tab/>
        </w:r>
        <w:r>
          <w:rPr>
            <w:noProof/>
            <w:webHidden/>
          </w:rPr>
          <w:fldChar w:fldCharType="begin"/>
        </w:r>
        <w:r>
          <w:rPr>
            <w:noProof/>
            <w:webHidden/>
          </w:rPr>
          <w:instrText xml:space="preserve"> PAGEREF _Toc34831249 \h </w:instrText>
        </w:r>
        <w:r>
          <w:rPr>
            <w:noProof/>
            <w:webHidden/>
          </w:rPr>
        </w:r>
      </w:ins>
      <w:r>
        <w:rPr>
          <w:noProof/>
          <w:webHidden/>
        </w:rPr>
        <w:fldChar w:fldCharType="separate"/>
      </w:r>
      <w:ins w:id="86" w:author="Bureš Jakub, Ing." w:date="2020-03-11T14:59:00Z">
        <w:r>
          <w:rPr>
            <w:noProof/>
            <w:webHidden/>
          </w:rPr>
          <w:t>16</w:t>
        </w:r>
        <w:r>
          <w:rPr>
            <w:noProof/>
            <w:webHidden/>
          </w:rPr>
          <w:fldChar w:fldCharType="end"/>
        </w:r>
        <w:r w:rsidRPr="001E7D41">
          <w:rPr>
            <w:rStyle w:val="Hypertextovodkaz"/>
          </w:rPr>
          <w:fldChar w:fldCharType="end"/>
        </w:r>
      </w:ins>
    </w:p>
    <w:p w14:paraId="31665529" w14:textId="1CBC56D6" w:rsidR="0019269E" w:rsidRDefault="0019269E">
      <w:pPr>
        <w:pStyle w:val="Obsah1"/>
        <w:rPr>
          <w:ins w:id="87" w:author="Bureš Jakub, Ing." w:date="2020-03-11T14:59:00Z"/>
          <w:rFonts w:asciiTheme="minorHAnsi" w:eastAsiaTheme="minorEastAsia" w:hAnsiTheme="minorHAnsi"/>
          <w:b w:val="0"/>
          <w:caps w:val="0"/>
          <w:noProof/>
          <w:spacing w:val="0"/>
          <w:sz w:val="22"/>
          <w:szCs w:val="22"/>
          <w:lang w:eastAsia="cs-CZ"/>
        </w:rPr>
      </w:pPr>
      <w:ins w:id="88"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"_Toc34831250"</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7.</w:t>
        </w:r>
        <w:r>
          <w:rPr>
            <w:rFonts w:asciiTheme="minorHAnsi" w:eastAsiaTheme="minorEastAsia" w:hAnsiTheme="minorHAnsi"/>
            <w:b w:val="0"/>
            <w:caps w:val="0"/>
            <w:noProof/>
            <w:spacing w:val="0"/>
            <w:sz w:val="22"/>
            <w:szCs w:val="22"/>
            <w:lang w:eastAsia="cs-CZ"/>
          </w:rPr>
          <w:tab/>
        </w:r>
        <w:r w:rsidRPr="001E7D41">
          <w:rPr>
            <w:rStyle w:val="Hypertextovodkaz"/>
          </w:rPr>
          <w:t>SOUVISEJÍCÍ DOKUMENTY A PŘEDPISY</w:t>
        </w:r>
        <w:r>
          <w:rPr>
            <w:noProof/>
            <w:webHidden/>
          </w:rPr>
          <w:tab/>
        </w:r>
        <w:r>
          <w:rPr>
            <w:noProof/>
            <w:webHidden/>
          </w:rPr>
          <w:fldChar w:fldCharType="begin"/>
        </w:r>
        <w:r>
          <w:rPr>
            <w:noProof/>
            <w:webHidden/>
          </w:rPr>
          <w:instrText xml:space="preserve"> PAGEREF _Toc34831250 \h </w:instrText>
        </w:r>
        <w:r>
          <w:rPr>
            <w:noProof/>
            <w:webHidden/>
          </w:rPr>
        </w:r>
      </w:ins>
      <w:r>
        <w:rPr>
          <w:noProof/>
          <w:webHidden/>
        </w:rPr>
        <w:fldChar w:fldCharType="separate"/>
      </w:r>
      <w:ins w:id="89" w:author="Bureš Jakub, Ing." w:date="2020-03-11T14:59:00Z">
        <w:r>
          <w:rPr>
            <w:noProof/>
            <w:webHidden/>
          </w:rPr>
          <w:t>16</w:t>
        </w:r>
        <w:r>
          <w:rPr>
            <w:noProof/>
            <w:webHidden/>
          </w:rPr>
          <w:fldChar w:fldCharType="end"/>
        </w:r>
        <w:r w:rsidRPr="001E7D41">
          <w:rPr>
            <w:rStyle w:val="Hypertextovodkaz"/>
          </w:rPr>
          <w:fldChar w:fldCharType="end"/>
        </w:r>
      </w:ins>
    </w:p>
    <w:p w14:paraId="3DDDC37C" w14:textId="0C354368" w:rsidR="0019269E" w:rsidRDefault="0019269E">
      <w:pPr>
        <w:pStyle w:val="Obsah1"/>
        <w:rPr>
          <w:ins w:id="90" w:author="Bureš Jakub, Ing." w:date="2020-03-11T14:59:00Z"/>
          <w:rFonts w:asciiTheme="minorHAnsi" w:eastAsiaTheme="minorEastAsia" w:hAnsiTheme="minorHAnsi"/>
          <w:b w:val="0"/>
          <w:caps w:val="0"/>
          <w:noProof/>
          <w:spacing w:val="0"/>
          <w:sz w:val="22"/>
          <w:szCs w:val="22"/>
          <w:lang w:eastAsia="cs-CZ"/>
        </w:rPr>
      </w:pPr>
      <w:ins w:id="91" w:author="Bureš Jakub, Ing." w:date="2020-03-11T14:59:00Z">
        <w:r w:rsidRPr="001E7D41">
          <w:rPr>
            <w:rStyle w:val="Hypertextovodkaz"/>
          </w:rPr>
          <w:fldChar w:fldCharType="begin"/>
        </w:r>
        <w:r w:rsidRPr="001E7D41">
          <w:rPr>
            <w:rStyle w:val="Hypertextovodkaz"/>
          </w:rPr>
          <w:instrText xml:space="preserve"> </w:instrText>
        </w:r>
        <w:r>
          <w:rPr>
            <w:noProof/>
          </w:rPr>
          <w:instrText>HYPERLINK \l "_Toc34831251"</w:instrText>
        </w:r>
        <w:r w:rsidRPr="001E7D41">
          <w:rPr>
            <w:rStyle w:val="Hypertextovodkaz"/>
          </w:rPr>
          <w:instrText xml:space="preserve"> </w:instrText>
        </w:r>
        <w:r w:rsidRPr="001E7D41">
          <w:rPr>
            <w:rStyle w:val="Hypertextovodkaz"/>
          </w:rPr>
        </w:r>
        <w:r w:rsidRPr="001E7D41">
          <w:rPr>
            <w:rStyle w:val="Hypertextovodkaz"/>
          </w:rPr>
          <w:fldChar w:fldCharType="separate"/>
        </w:r>
        <w:r w:rsidRPr="001E7D41">
          <w:rPr>
            <w:rStyle w:val="Hypertextovodkaz"/>
          </w:rPr>
          <w:t>8.</w:t>
        </w:r>
        <w:r>
          <w:rPr>
            <w:rFonts w:asciiTheme="minorHAnsi" w:eastAsiaTheme="minorEastAsia" w:hAnsiTheme="minorHAnsi"/>
            <w:b w:val="0"/>
            <w:caps w:val="0"/>
            <w:noProof/>
            <w:spacing w:val="0"/>
            <w:sz w:val="22"/>
            <w:szCs w:val="22"/>
            <w:lang w:eastAsia="cs-CZ"/>
          </w:rPr>
          <w:tab/>
        </w:r>
        <w:r w:rsidRPr="001E7D41">
          <w:rPr>
            <w:rStyle w:val="Hypertextovodkaz"/>
          </w:rPr>
          <w:t>PŘÍLOHY</w:t>
        </w:r>
        <w:r>
          <w:rPr>
            <w:noProof/>
            <w:webHidden/>
          </w:rPr>
          <w:tab/>
        </w:r>
        <w:r>
          <w:rPr>
            <w:noProof/>
            <w:webHidden/>
          </w:rPr>
          <w:fldChar w:fldCharType="begin"/>
        </w:r>
        <w:r>
          <w:rPr>
            <w:noProof/>
            <w:webHidden/>
          </w:rPr>
          <w:instrText xml:space="preserve"> PAGEREF _Toc34831251 \h </w:instrText>
        </w:r>
        <w:r>
          <w:rPr>
            <w:noProof/>
            <w:webHidden/>
          </w:rPr>
        </w:r>
      </w:ins>
      <w:r>
        <w:rPr>
          <w:noProof/>
          <w:webHidden/>
        </w:rPr>
        <w:fldChar w:fldCharType="separate"/>
      </w:r>
      <w:ins w:id="92" w:author="Bureš Jakub, Ing." w:date="2020-03-11T14:59:00Z">
        <w:r>
          <w:rPr>
            <w:noProof/>
            <w:webHidden/>
          </w:rPr>
          <w:t>17</w:t>
        </w:r>
        <w:r>
          <w:rPr>
            <w:noProof/>
            <w:webHidden/>
          </w:rPr>
          <w:fldChar w:fldCharType="end"/>
        </w:r>
        <w:r w:rsidRPr="001E7D41">
          <w:rPr>
            <w:rStyle w:val="Hypertextovodkaz"/>
          </w:rPr>
          <w:fldChar w:fldCharType="end"/>
        </w:r>
      </w:ins>
    </w:p>
    <w:p w14:paraId="55C25EE7" w14:textId="17742033" w:rsidR="002D76B5" w:rsidDel="0019269E" w:rsidRDefault="002D76B5">
      <w:pPr>
        <w:pStyle w:val="Obsah1"/>
        <w:rPr>
          <w:del w:id="93" w:author="Bureš Jakub, Ing." w:date="2020-03-11T14:59:00Z"/>
          <w:rFonts w:asciiTheme="minorHAnsi" w:eastAsiaTheme="minorEastAsia" w:hAnsiTheme="minorHAnsi"/>
          <w:b w:val="0"/>
          <w:caps w:val="0"/>
          <w:noProof/>
          <w:spacing w:val="0"/>
          <w:sz w:val="22"/>
          <w:szCs w:val="22"/>
          <w:lang w:eastAsia="cs-CZ"/>
        </w:rPr>
      </w:pPr>
      <w:del w:id="94" w:author="Bureš Jakub, Ing." w:date="2020-03-11T14:59:00Z">
        <w:r w:rsidRPr="0019269E" w:rsidDel="0019269E">
          <w:rPr>
            <w:noProof/>
            <w:rPrChange w:id="95" w:author="Bureš Jakub, Ing." w:date="2020-03-11T14:59:00Z">
              <w:rPr>
                <w:rStyle w:val="Hypertextovodkaz"/>
              </w:rPr>
            </w:rPrChange>
          </w:rPr>
          <w:delText>SEZNAM ZKRATEK</w:delText>
        </w:r>
        <w:r w:rsidDel="0019269E">
          <w:rPr>
            <w:noProof/>
            <w:webHidden/>
          </w:rPr>
          <w:tab/>
          <w:delText>2</w:delText>
        </w:r>
      </w:del>
    </w:p>
    <w:p w14:paraId="1CBFAA59" w14:textId="7FD57502" w:rsidR="002D76B5" w:rsidDel="0019269E" w:rsidRDefault="002D76B5">
      <w:pPr>
        <w:pStyle w:val="Obsah1"/>
        <w:rPr>
          <w:del w:id="96" w:author="Bureš Jakub, Ing." w:date="2020-03-11T14:59:00Z"/>
          <w:rFonts w:asciiTheme="minorHAnsi" w:eastAsiaTheme="minorEastAsia" w:hAnsiTheme="minorHAnsi"/>
          <w:b w:val="0"/>
          <w:caps w:val="0"/>
          <w:noProof/>
          <w:spacing w:val="0"/>
          <w:sz w:val="22"/>
          <w:szCs w:val="22"/>
          <w:lang w:eastAsia="cs-CZ"/>
        </w:rPr>
      </w:pPr>
      <w:del w:id="97" w:author="Bureš Jakub, Ing." w:date="2020-03-11T14:59:00Z">
        <w:r w:rsidRPr="0019269E" w:rsidDel="0019269E">
          <w:rPr>
            <w:noProof/>
            <w:rPrChange w:id="98" w:author="Bureš Jakub, Ing." w:date="2020-03-11T14:59:00Z">
              <w:rPr>
                <w:rStyle w:val="Hypertextovodkaz"/>
              </w:rPr>
            </w:rPrChange>
          </w:rPr>
          <w:delText>1.</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99" w:author="Bureš Jakub, Ing." w:date="2020-03-11T14:59:00Z">
              <w:rPr>
                <w:rStyle w:val="Hypertextovodkaz"/>
              </w:rPr>
            </w:rPrChange>
          </w:rPr>
          <w:delText>SPECIFIKACE PŘEDMĚTU DÍLA</w:delText>
        </w:r>
        <w:r w:rsidDel="0019269E">
          <w:rPr>
            <w:noProof/>
            <w:webHidden/>
          </w:rPr>
          <w:tab/>
          <w:delText>4</w:delText>
        </w:r>
      </w:del>
    </w:p>
    <w:p w14:paraId="7FF6D76B" w14:textId="747EE7EE" w:rsidR="002D76B5" w:rsidDel="0019269E" w:rsidRDefault="002D76B5">
      <w:pPr>
        <w:pStyle w:val="Obsah2"/>
        <w:rPr>
          <w:del w:id="100" w:author="Bureš Jakub, Ing." w:date="2020-03-11T14:59:00Z"/>
          <w:rFonts w:asciiTheme="minorHAnsi" w:eastAsiaTheme="minorEastAsia" w:hAnsiTheme="minorHAnsi"/>
          <w:noProof/>
          <w:spacing w:val="0"/>
          <w:sz w:val="22"/>
          <w:szCs w:val="22"/>
          <w:lang w:eastAsia="cs-CZ"/>
        </w:rPr>
      </w:pPr>
      <w:del w:id="101" w:author="Bureš Jakub, Ing." w:date="2020-03-11T14:59:00Z">
        <w:r w:rsidRPr="0019269E" w:rsidDel="0019269E">
          <w:rPr>
            <w:rFonts w:asciiTheme="majorHAnsi" w:hAnsiTheme="majorHAnsi"/>
            <w:noProof/>
            <w:rPrChange w:id="102" w:author="Bureš Jakub, Ing." w:date="2020-03-11T14:59:00Z">
              <w:rPr>
                <w:rStyle w:val="Hypertextovodkaz"/>
                <w:rFonts w:asciiTheme="majorHAnsi" w:hAnsiTheme="majorHAnsi"/>
              </w:rPr>
            </w:rPrChange>
          </w:rPr>
          <w:delText>1.1</w:delText>
        </w:r>
        <w:r w:rsidDel="0019269E">
          <w:rPr>
            <w:rFonts w:asciiTheme="minorHAnsi" w:eastAsiaTheme="minorEastAsia" w:hAnsiTheme="minorHAnsi"/>
            <w:noProof/>
            <w:spacing w:val="0"/>
            <w:sz w:val="22"/>
            <w:szCs w:val="22"/>
            <w:lang w:eastAsia="cs-CZ"/>
          </w:rPr>
          <w:tab/>
        </w:r>
        <w:r w:rsidRPr="0019269E" w:rsidDel="0019269E">
          <w:rPr>
            <w:noProof/>
            <w:rPrChange w:id="103" w:author="Bureš Jakub, Ing." w:date="2020-03-11T14:59:00Z">
              <w:rPr>
                <w:rStyle w:val="Hypertextovodkaz"/>
              </w:rPr>
            </w:rPrChange>
          </w:rPr>
          <w:delText>Účel a rozsah předmětu díla</w:delText>
        </w:r>
        <w:r w:rsidDel="0019269E">
          <w:rPr>
            <w:noProof/>
            <w:webHidden/>
          </w:rPr>
          <w:tab/>
          <w:delText>4</w:delText>
        </w:r>
      </w:del>
    </w:p>
    <w:p w14:paraId="3BB321D3" w14:textId="0CB62BB5" w:rsidR="002D76B5" w:rsidDel="0019269E" w:rsidRDefault="002D76B5">
      <w:pPr>
        <w:pStyle w:val="Obsah2"/>
        <w:rPr>
          <w:del w:id="104" w:author="Bureš Jakub, Ing." w:date="2020-03-11T14:59:00Z"/>
          <w:rFonts w:asciiTheme="minorHAnsi" w:eastAsiaTheme="minorEastAsia" w:hAnsiTheme="minorHAnsi"/>
          <w:noProof/>
          <w:spacing w:val="0"/>
          <w:sz w:val="22"/>
          <w:szCs w:val="22"/>
          <w:lang w:eastAsia="cs-CZ"/>
        </w:rPr>
      </w:pPr>
      <w:del w:id="105" w:author="Bureš Jakub, Ing." w:date="2020-03-11T14:59:00Z">
        <w:r w:rsidRPr="0019269E" w:rsidDel="0019269E">
          <w:rPr>
            <w:rFonts w:asciiTheme="majorHAnsi" w:hAnsiTheme="majorHAnsi"/>
            <w:noProof/>
            <w:rPrChange w:id="106" w:author="Bureš Jakub, Ing." w:date="2020-03-11T14:59:00Z">
              <w:rPr>
                <w:rStyle w:val="Hypertextovodkaz"/>
                <w:rFonts w:asciiTheme="majorHAnsi" w:hAnsiTheme="majorHAnsi"/>
              </w:rPr>
            </w:rPrChange>
          </w:rPr>
          <w:delText>1.2</w:delText>
        </w:r>
        <w:r w:rsidDel="0019269E">
          <w:rPr>
            <w:rFonts w:asciiTheme="minorHAnsi" w:eastAsiaTheme="minorEastAsia" w:hAnsiTheme="minorHAnsi"/>
            <w:noProof/>
            <w:spacing w:val="0"/>
            <w:sz w:val="22"/>
            <w:szCs w:val="22"/>
            <w:lang w:eastAsia="cs-CZ"/>
          </w:rPr>
          <w:tab/>
        </w:r>
        <w:r w:rsidRPr="0019269E" w:rsidDel="0019269E">
          <w:rPr>
            <w:noProof/>
            <w:rPrChange w:id="107" w:author="Bureš Jakub, Ing." w:date="2020-03-11T14:59:00Z">
              <w:rPr>
                <w:rStyle w:val="Hypertextovodkaz"/>
              </w:rPr>
            </w:rPrChange>
          </w:rPr>
          <w:delText>Umístění stavby</w:delText>
        </w:r>
        <w:r w:rsidDel="0019269E">
          <w:rPr>
            <w:noProof/>
            <w:webHidden/>
          </w:rPr>
          <w:tab/>
          <w:delText>6</w:delText>
        </w:r>
      </w:del>
    </w:p>
    <w:p w14:paraId="62258287" w14:textId="35148B2D" w:rsidR="002D76B5" w:rsidDel="0019269E" w:rsidRDefault="002D76B5">
      <w:pPr>
        <w:pStyle w:val="Obsah1"/>
        <w:rPr>
          <w:del w:id="108" w:author="Bureš Jakub, Ing." w:date="2020-03-11T14:59:00Z"/>
          <w:rFonts w:asciiTheme="minorHAnsi" w:eastAsiaTheme="minorEastAsia" w:hAnsiTheme="minorHAnsi"/>
          <w:b w:val="0"/>
          <w:caps w:val="0"/>
          <w:noProof/>
          <w:spacing w:val="0"/>
          <w:sz w:val="22"/>
          <w:szCs w:val="22"/>
          <w:lang w:eastAsia="cs-CZ"/>
        </w:rPr>
      </w:pPr>
      <w:del w:id="109" w:author="Bureš Jakub, Ing." w:date="2020-03-11T14:59:00Z">
        <w:r w:rsidRPr="0019269E" w:rsidDel="0019269E">
          <w:rPr>
            <w:noProof/>
            <w:rPrChange w:id="110" w:author="Bureš Jakub, Ing." w:date="2020-03-11T14:59:00Z">
              <w:rPr>
                <w:rStyle w:val="Hypertextovodkaz"/>
              </w:rPr>
            </w:rPrChange>
          </w:rPr>
          <w:delText>2.</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111" w:author="Bureš Jakub, Ing." w:date="2020-03-11T14:59:00Z">
              <w:rPr>
                <w:rStyle w:val="Hypertextovodkaz"/>
              </w:rPr>
            </w:rPrChange>
          </w:rPr>
          <w:delText>PŘEHLED VÝCHOZÍCH PODKLADŮ</w:delText>
        </w:r>
        <w:r w:rsidDel="0019269E">
          <w:rPr>
            <w:noProof/>
            <w:webHidden/>
          </w:rPr>
          <w:tab/>
          <w:delText>6</w:delText>
        </w:r>
      </w:del>
    </w:p>
    <w:p w14:paraId="540D5DF1" w14:textId="5038B940" w:rsidR="002D76B5" w:rsidDel="0019269E" w:rsidRDefault="002D76B5">
      <w:pPr>
        <w:pStyle w:val="Obsah2"/>
        <w:rPr>
          <w:del w:id="112" w:author="Bureš Jakub, Ing." w:date="2020-03-11T14:59:00Z"/>
          <w:rFonts w:asciiTheme="minorHAnsi" w:eastAsiaTheme="minorEastAsia" w:hAnsiTheme="minorHAnsi"/>
          <w:noProof/>
          <w:spacing w:val="0"/>
          <w:sz w:val="22"/>
          <w:szCs w:val="22"/>
          <w:lang w:eastAsia="cs-CZ"/>
        </w:rPr>
      </w:pPr>
      <w:del w:id="113" w:author="Bureš Jakub, Ing." w:date="2020-03-11T14:59:00Z">
        <w:r w:rsidRPr="0019269E" w:rsidDel="0019269E">
          <w:rPr>
            <w:rFonts w:asciiTheme="majorHAnsi" w:hAnsiTheme="majorHAnsi"/>
            <w:noProof/>
            <w:rPrChange w:id="114" w:author="Bureš Jakub, Ing." w:date="2020-03-11T14:59:00Z">
              <w:rPr>
                <w:rStyle w:val="Hypertextovodkaz"/>
                <w:rFonts w:asciiTheme="majorHAnsi" w:hAnsiTheme="majorHAnsi"/>
              </w:rPr>
            </w:rPrChange>
          </w:rPr>
          <w:delText>2.1</w:delText>
        </w:r>
        <w:r w:rsidDel="0019269E">
          <w:rPr>
            <w:rFonts w:asciiTheme="minorHAnsi" w:eastAsiaTheme="minorEastAsia" w:hAnsiTheme="minorHAnsi"/>
            <w:noProof/>
            <w:spacing w:val="0"/>
            <w:sz w:val="22"/>
            <w:szCs w:val="22"/>
            <w:lang w:eastAsia="cs-CZ"/>
          </w:rPr>
          <w:tab/>
        </w:r>
        <w:r w:rsidRPr="0019269E" w:rsidDel="0019269E">
          <w:rPr>
            <w:noProof/>
            <w:rPrChange w:id="115" w:author="Bureš Jakub, Ing." w:date="2020-03-11T14:59:00Z">
              <w:rPr>
                <w:rStyle w:val="Hypertextovodkaz"/>
              </w:rPr>
            </w:rPrChange>
          </w:rPr>
          <w:delText>Dokumentace</w:delText>
        </w:r>
        <w:r w:rsidDel="0019269E">
          <w:rPr>
            <w:noProof/>
            <w:webHidden/>
          </w:rPr>
          <w:tab/>
          <w:delText>6</w:delText>
        </w:r>
      </w:del>
    </w:p>
    <w:p w14:paraId="1FD9CBC8" w14:textId="388A7F76" w:rsidR="002D76B5" w:rsidDel="0019269E" w:rsidRDefault="002D76B5">
      <w:pPr>
        <w:pStyle w:val="Obsah2"/>
        <w:rPr>
          <w:del w:id="116" w:author="Bureš Jakub, Ing." w:date="2020-03-11T14:59:00Z"/>
          <w:rFonts w:asciiTheme="minorHAnsi" w:eastAsiaTheme="minorEastAsia" w:hAnsiTheme="minorHAnsi"/>
          <w:noProof/>
          <w:spacing w:val="0"/>
          <w:sz w:val="22"/>
          <w:szCs w:val="22"/>
          <w:lang w:eastAsia="cs-CZ"/>
        </w:rPr>
      </w:pPr>
      <w:del w:id="117" w:author="Bureš Jakub, Ing." w:date="2020-03-11T14:59:00Z">
        <w:r w:rsidRPr="0019269E" w:rsidDel="0019269E">
          <w:rPr>
            <w:rFonts w:asciiTheme="majorHAnsi" w:hAnsiTheme="majorHAnsi"/>
            <w:noProof/>
            <w:rPrChange w:id="118" w:author="Bureš Jakub, Ing." w:date="2020-03-11T14:59:00Z">
              <w:rPr>
                <w:rStyle w:val="Hypertextovodkaz"/>
                <w:rFonts w:asciiTheme="majorHAnsi" w:hAnsiTheme="majorHAnsi"/>
              </w:rPr>
            </w:rPrChange>
          </w:rPr>
          <w:delText>2.2</w:delText>
        </w:r>
        <w:r w:rsidDel="0019269E">
          <w:rPr>
            <w:rFonts w:asciiTheme="minorHAnsi" w:eastAsiaTheme="minorEastAsia" w:hAnsiTheme="minorHAnsi"/>
            <w:noProof/>
            <w:spacing w:val="0"/>
            <w:sz w:val="22"/>
            <w:szCs w:val="22"/>
            <w:lang w:eastAsia="cs-CZ"/>
          </w:rPr>
          <w:tab/>
        </w:r>
        <w:r w:rsidRPr="0019269E" w:rsidDel="0019269E">
          <w:rPr>
            <w:noProof/>
            <w:rPrChange w:id="119" w:author="Bureš Jakub, Ing." w:date="2020-03-11T14:59:00Z">
              <w:rPr>
                <w:rStyle w:val="Hypertextovodkaz"/>
              </w:rPr>
            </w:rPrChange>
          </w:rPr>
          <w:delText>Související dokumentace</w:delText>
        </w:r>
        <w:r w:rsidDel="0019269E">
          <w:rPr>
            <w:noProof/>
            <w:webHidden/>
          </w:rPr>
          <w:tab/>
          <w:delText>6</w:delText>
        </w:r>
      </w:del>
    </w:p>
    <w:p w14:paraId="016B7A59" w14:textId="5E3F9053" w:rsidR="002D76B5" w:rsidDel="0019269E" w:rsidRDefault="002D76B5">
      <w:pPr>
        <w:pStyle w:val="Obsah1"/>
        <w:rPr>
          <w:del w:id="120" w:author="Bureš Jakub, Ing." w:date="2020-03-11T14:59:00Z"/>
          <w:rFonts w:asciiTheme="minorHAnsi" w:eastAsiaTheme="minorEastAsia" w:hAnsiTheme="minorHAnsi"/>
          <w:b w:val="0"/>
          <w:caps w:val="0"/>
          <w:noProof/>
          <w:spacing w:val="0"/>
          <w:sz w:val="22"/>
          <w:szCs w:val="22"/>
          <w:lang w:eastAsia="cs-CZ"/>
        </w:rPr>
      </w:pPr>
      <w:del w:id="121" w:author="Bureš Jakub, Ing." w:date="2020-03-11T14:59:00Z">
        <w:r w:rsidRPr="0019269E" w:rsidDel="0019269E">
          <w:rPr>
            <w:noProof/>
            <w:rPrChange w:id="122" w:author="Bureš Jakub, Ing." w:date="2020-03-11T14:59:00Z">
              <w:rPr>
                <w:rStyle w:val="Hypertextovodkaz"/>
              </w:rPr>
            </w:rPrChange>
          </w:rPr>
          <w:delText>3.</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123" w:author="Bureš Jakub, Ing." w:date="2020-03-11T14:59:00Z">
              <w:rPr>
                <w:rStyle w:val="Hypertextovodkaz"/>
              </w:rPr>
            </w:rPrChange>
          </w:rPr>
          <w:delText>KOORDINACE S JINÝMI STAVBAMI</w:delText>
        </w:r>
        <w:r w:rsidDel="0019269E">
          <w:rPr>
            <w:noProof/>
            <w:webHidden/>
          </w:rPr>
          <w:tab/>
          <w:delText>7</w:delText>
        </w:r>
      </w:del>
    </w:p>
    <w:p w14:paraId="13414EC6" w14:textId="58BF5C9D" w:rsidR="002D76B5" w:rsidDel="0019269E" w:rsidRDefault="002D76B5">
      <w:pPr>
        <w:pStyle w:val="Obsah1"/>
        <w:rPr>
          <w:del w:id="124" w:author="Bureš Jakub, Ing." w:date="2020-03-11T14:59:00Z"/>
          <w:rFonts w:asciiTheme="minorHAnsi" w:eastAsiaTheme="minorEastAsia" w:hAnsiTheme="minorHAnsi"/>
          <w:b w:val="0"/>
          <w:caps w:val="0"/>
          <w:noProof/>
          <w:spacing w:val="0"/>
          <w:sz w:val="22"/>
          <w:szCs w:val="22"/>
          <w:lang w:eastAsia="cs-CZ"/>
        </w:rPr>
      </w:pPr>
      <w:del w:id="125" w:author="Bureš Jakub, Ing." w:date="2020-03-11T14:59:00Z">
        <w:r w:rsidRPr="0019269E" w:rsidDel="0019269E">
          <w:rPr>
            <w:noProof/>
            <w:rPrChange w:id="126" w:author="Bureš Jakub, Ing." w:date="2020-03-11T14:59:00Z">
              <w:rPr>
                <w:rStyle w:val="Hypertextovodkaz"/>
              </w:rPr>
            </w:rPrChange>
          </w:rPr>
          <w:delText>4.</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127" w:author="Bureš Jakub, Ing." w:date="2020-03-11T14:59:00Z">
              <w:rPr>
                <w:rStyle w:val="Hypertextovodkaz"/>
              </w:rPr>
            </w:rPrChange>
          </w:rPr>
          <w:delText>ZVLÁŠTNÍ TECHNICKÉ PODMÍNKY A POŽADAVKY NA PROVEDENÍ DÍLA</w:delText>
        </w:r>
        <w:r w:rsidDel="0019269E">
          <w:rPr>
            <w:noProof/>
            <w:webHidden/>
          </w:rPr>
          <w:tab/>
          <w:delText>8</w:delText>
        </w:r>
      </w:del>
    </w:p>
    <w:p w14:paraId="4B77BC60" w14:textId="0AB30C7C" w:rsidR="002D76B5" w:rsidDel="0019269E" w:rsidRDefault="002D76B5">
      <w:pPr>
        <w:pStyle w:val="Obsah2"/>
        <w:rPr>
          <w:del w:id="128" w:author="Bureš Jakub, Ing." w:date="2020-03-11T14:59:00Z"/>
          <w:rFonts w:asciiTheme="minorHAnsi" w:eastAsiaTheme="minorEastAsia" w:hAnsiTheme="minorHAnsi"/>
          <w:noProof/>
          <w:spacing w:val="0"/>
          <w:sz w:val="22"/>
          <w:szCs w:val="22"/>
          <w:lang w:eastAsia="cs-CZ"/>
        </w:rPr>
      </w:pPr>
      <w:del w:id="129" w:author="Bureš Jakub, Ing." w:date="2020-03-11T14:59:00Z">
        <w:r w:rsidRPr="0019269E" w:rsidDel="0019269E">
          <w:rPr>
            <w:rFonts w:asciiTheme="majorHAnsi" w:hAnsiTheme="majorHAnsi"/>
            <w:noProof/>
            <w:rPrChange w:id="130" w:author="Bureš Jakub, Ing." w:date="2020-03-11T14:59:00Z">
              <w:rPr>
                <w:rStyle w:val="Hypertextovodkaz"/>
                <w:rFonts w:asciiTheme="majorHAnsi" w:hAnsiTheme="majorHAnsi"/>
              </w:rPr>
            </w:rPrChange>
          </w:rPr>
          <w:delText>4.1</w:delText>
        </w:r>
        <w:r w:rsidDel="0019269E">
          <w:rPr>
            <w:rFonts w:asciiTheme="minorHAnsi" w:eastAsiaTheme="minorEastAsia" w:hAnsiTheme="minorHAnsi"/>
            <w:noProof/>
            <w:spacing w:val="0"/>
            <w:sz w:val="22"/>
            <w:szCs w:val="22"/>
            <w:lang w:eastAsia="cs-CZ"/>
          </w:rPr>
          <w:tab/>
        </w:r>
        <w:r w:rsidRPr="0019269E" w:rsidDel="0019269E">
          <w:rPr>
            <w:noProof/>
            <w:rPrChange w:id="131" w:author="Bureš Jakub, Ing." w:date="2020-03-11T14:59:00Z">
              <w:rPr>
                <w:rStyle w:val="Hypertextovodkaz"/>
              </w:rPr>
            </w:rPrChange>
          </w:rPr>
          <w:delText>Všeobecně</w:delText>
        </w:r>
        <w:r w:rsidDel="0019269E">
          <w:rPr>
            <w:noProof/>
            <w:webHidden/>
          </w:rPr>
          <w:tab/>
          <w:delText>8</w:delText>
        </w:r>
      </w:del>
    </w:p>
    <w:p w14:paraId="4B8287ED" w14:textId="32DAAE9B" w:rsidR="002D76B5" w:rsidDel="0019269E" w:rsidRDefault="002D76B5">
      <w:pPr>
        <w:pStyle w:val="Obsah2"/>
        <w:rPr>
          <w:del w:id="132" w:author="Bureš Jakub, Ing." w:date="2020-03-11T14:59:00Z"/>
          <w:rFonts w:asciiTheme="minorHAnsi" w:eastAsiaTheme="minorEastAsia" w:hAnsiTheme="minorHAnsi"/>
          <w:noProof/>
          <w:spacing w:val="0"/>
          <w:sz w:val="22"/>
          <w:szCs w:val="22"/>
          <w:lang w:eastAsia="cs-CZ"/>
        </w:rPr>
      </w:pPr>
      <w:del w:id="133" w:author="Bureš Jakub, Ing." w:date="2020-03-11T14:59:00Z">
        <w:r w:rsidRPr="0019269E" w:rsidDel="0019269E">
          <w:rPr>
            <w:rFonts w:asciiTheme="majorHAnsi" w:hAnsiTheme="majorHAnsi"/>
            <w:noProof/>
            <w:rPrChange w:id="134" w:author="Bureš Jakub, Ing." w:date="2020-03-11T14:59:00Z">
              <w:rPr>
                <w:rStyle w:val="Hypertextovodkaz"/>
                <w:rFonts w:asciiTheme="majorHAnsi" w:hAnsiTheme="majorHAnsi"/>
              </w:rPr>
            </w:rPrChange>
          </w:rPr>
          <w:delText>4.2</w:delText>
        </w:r>
        <w:r w:rsidDel="0019269E">
          <w:rPr>
            <w:rFonts w:asciiTheme="minorHAnsi" w:eastAsiaTheme="minorEastAsia" w:hAnsiTheme="minorHAnsi"/>
            <w:noProof/>
            <w:spacing w:val="0"/>
            <w:sz w:val="22"/>
            <w:szCs w:val="22"/>
            <w:lang w:eastAsia="cs-CZ"/>
          </w:rPr>
          <w:tab/>
        </w:r>
        <w:r w:rsidRPr="0019269E" w:rsidDel="0019269E">
          <w:rPr>
            <w:noProof/>
            <w:rPrChange w:id="135" w:author="Bureš Jakub, Ing." w:date="2020-03-11T14:59:00Z">
              <w:rPr>
                <w:rStyle w:val="Hypertextovodkaz"/>
              </w:rPr>
            </w:rPrChange>
          </w:rPr>
          <w:delText>Dopravní technologie</w:delText>
        </w:r>
        <w:r w:rsidDel="0019269E">
          <w:rPr>
            <w:noProof/>
            <w:webHidden/>
          </w:rPr>
          <w:tab/>
          <w:delText>8</w:delText>
        </w:r>
      </w:del>
    </w:p>
    <w:p w14:paraId="69A5778C" w14:textId="38D1E143" w:rsidR="002D76B5" w:rsidDel="0019269E" w:rsidRDefault="002D76B5">
      <w:pPr>
        <w:pStyle w:val="Obsah2"/>
        <w:rPr>
          <w:del w:id="136" w:author="Bureš Jakub, Ing." w:date="2020-03-11T14:59:00Z"/>
          <w:rFonts w:asciiTheme="minorHAnsi" w:eastAsiaTheme="minorEastAsia" w:hAnsiTheme="minorHAnsi"/>
          <w:noProof/>
          <w:spacing w:val="0"/>
          <w:sz w:val="22"/>
          <w:szCs w:val="22"/>
          <w:lang w:eastAsia="cs-CZ"/>
        </w:rPr>
      </w:pPr>
      <w:del w:id="137" w:author="Bureš Jakub, Ing." w:date="2020-03-11T14:59:00Z">
        <w:r w:rsidRPr="0019269E" w:rsidDel="0019269E">
          <w:rPr>
            <w:rFonts w:asciiTheme="majorHAnsi" w:hAnsiTheme="majorHAnsi"/>
            <w:noProof/>
            <w:rPrChange w:id="138" w:author="Bureš Jakub, Ing." w:date="2020-03-11T14:59:00Z">
              <w:rPr>
                <w:rStyle w:val="Hypertextovodkaz"/>
                <w:rFonts w:asciiTheme="majorHAnsi" w:hAnsiTheme="majorHAnsi"/>
              </w:rPr>
            </w:rPrChange>
          </w:rPr>
          <w:delText>4.3</w:delText>
        </w:r>
        <w:r w:rsidDel="0019269E">
          <w:rPr>
            <w:rFonts w:asciiTheme="minorHAnsi" w:eastAsiaTheme="minorEastAsia" w:hAnsiTheme="minorHAnsi"/>
            <w:noProof/>
            <w:spacing w:val="0"/>
            <w:sz w:val="22"/>
            <w:szCs w:val="22"/>
            <w:lang w:eastAsia="cs-CZ"/>
          </w:rPr>
          <w:tab/>
        </w:r>
        <w:r w:rsidRPr="0019269E" w:rsidDel="0019269E">
          <w:rPr>
            <w:noProof/>
            <w:rPrChange w:id="139" w:author="Bureš Jakub, Ing." w:date="2020-03-11T14:59:00Z">
              <w:rPr>
                <w:rStyle w:val="Hypertextovodkaz"/>
              </w:rPr>
            </w:rPrChange>
          </w:rPr>
          <w:delText>Zabezpečovací zařízení</w:delText>
        </w:r>
        <w:r w:rsidDel="0019269E">
          <w:rPr>
            <w:noProof/>
            <w:webHidden/>
          </w:rPr>
          <w:tab/>
          <w:delText>8</w:delText>
        </w:r>
      </w:del>
    </w:p>
    <w:p w14:paraId="0BE817A5" w14:textId="39F73019" w:rsidR="002D76B5" w:rsidDel="0019269E" w:rsidRDefault="002D76B5">
      <w:pPr>
        <w:pStyle w:val="Obsah2"/>
        <w:rPr>
          <w:del w:id="140" w:author="Bureš Jakub, Ing." w:date="2020-03-11T14:59:00Z"/>
          <w:rFonts w:asciiTheme="minorHAnsi" w:eastAsiaTheme="minorEastAsia" w:hAnsiTheme="minorHAnsi"/>
          <w:noProof/>
          <w:spacing w:val="0"/>
          <w:sz w:val="22"/>
          <w:szCs w:val="22"/>
          <w:lang w:eastAsia="cs-CZ"/>
        </w:rPr>
      </w:pPr>
      <w:del w:id="141" w:author="Bureš Jakub, Ing." w:date="2020-03-11T14:59:00Z">
        <w:r w:rsidRPr="0019269E" w:rsidDel="0019269E">
          <w:rPr>
            <w:rFonts w:asciiTheme="majorHAnsi" w:hAnsiTheme="majorHAnsi"/>
            <w:noProof/>
            <w:rPrChange w:id="142" w:author="Bureš Jakub, Ing." w:date="2020-03-11T14:59:00Z">
              <w:rPr>
                <w:rStyle w:val="Hypertextovodkaz"/>
                <w:rFonts w:asciiTheme="majorHAnsi" w:hAnsiTheme="majorHAnsi"/>
              </w:rPr>
            </w:rPrChange>
          </w:rPr>
          <w:delText>4.4</w:delText>
        </w:r>
        <w:r w:rsidDel="0019269E">
          <w:rPr>
            <w:rFonts w:asciiTheme="minorHAnsi" w:eastAsiaTheme="minorEastAsia" w:hAnsiTheme="minorHAnsi"/>
            <w:noProof/>
            <w:spacing w:val="0"/>
            <w:sz w:val="22"/>
            <w:szCs w:val="22"/>
            <w:lang w:eastAsia="cs-CZ"/>
          </w:rPr>
          <w:tab/>
        </w:r>
        <w:r w:rsidRPr="0019269E" w:rsidDel="0019269E">
          <w:rPr>
            <w:noProof/>
            <w:rPrChange w:id="143" w:author="Bureš Jakub, Ing." w:date="2020-03-11T14:59:00Z">
              <w:rPr>
                <w:rStyle w:val="Hypertextovodkaz"/>
              </w:rPr>
            </w:rPrChange>
          </w:rPr>
          <w:delText>Sdělovací zařízení</w:delText>
        </w:r>
        <w:r w:rsidDel="0019269E">
          <w:rPr>
            <w:noProof/>
            <w:webHidden/>
          </w:rPr>
          <w:tab/>
          <w:delText>9</w:delText>
        </w:r>
      </w:del>
    </w:p>
    <w:p w14:paraId="61DFC9FD" w14:textId="0A96BB01" w:rsidR="002D76B5" w:rsidDel="0019269E" w:rsidRDefault="002D76B5">
      <w:pPr>
        <w:pStyle w:val="Obsah2"/>
        <w:rPr>
          <w:del w:id="144" w:author="Bureš Jakub, Ing." w:date="2020-03-11T14:59:00Z"/>
          <w:rFonts w:asciiTheme="minorHAnsi" w:eastAsiaTheme="minorEastAsia" w:hAnsiTheme="minorHAnsi"/>
          <w:noProof/>
          <w:spacing w:val="0"/>
          <w:sz w:val="22"/>
          <w:szCs w:val="22"/>
          <w:lang w:eastAsia="cs-CZ"/>
        </w:rPr>
      </w:pPr>
      <w:del w:id="145" w:author="Bureš Jakub, Ing." w:date="2020-03-11T14:59:00Z">
        <w:r w:rsidRPr="0019269E" w:rsidDel="0019269E">
          <w:rPr>
            <w:rFonts w:asciiTheme="majorHAnsi" w:hAnsiTheme="majorHAnsi"/>
            <w:noProof/>
            <w:rPrChange w:id="146" w:author="Bureš Jakub, Ing." w:date="2020-03-11T14:59:00Z">
              <w:rPr>
                <w:rStyle w:val="Hypertextovodkaz"/>
                <w:rFonts w:asciiTheme="majorHAnsi" w:hAnsiTheme="majorHAnsi"/>
              </w:rPr>
            </w:rPrChange>
          </w:rPr>
          <w:delText>4.5</w:delText>
        </w:r>
        <w:r w:rsidDel="0019269E">
          <w:rPr>
            <w:rFonts w:asciiTheme="minorHAnsi" w:eastAsiaTheme="minorEastAsia" w:hAnsiTheme="minorHAnsi"/>
            <w:noProof/>
            <w:spacing w:val="0"/>
            <w:sz w:val="22"/>
            <w:szCs w:val="22"/>
            <w:lang w:eastAsia="cs-CZ"/>
          </w:rPr>
          <w:tab/>
        </w:r>
        <w:r w:rsidRPr="0019269E" w:rsidDel="0019269E">
          <w:rPr>
            <w:noProof/>
            <w:rPrChange w:id="147" w:author="Bureš Jakub, Ing." w:date="2020-03-11T14:59:00Z">
              <w:rPr>
                <w:rStyle w:val="Hypertextovodkaz"/>
              </w:rPr>
            </w:rPrChange>
          </w:rPr>
          <w:delText>Silnoproudá technologie včetně DŘT, trakční a energetická zařízení</w:delText>
        </w:r>
        <w:r w:rsidDel="0019269E">
          <w:rPr>
            <w:noProof/>
            <w:webHidden/>
          </w:rPr>
          <w:tab/>
          <w:delText>9</w:delText>
        </w:r>
      </w:del>
    </w:p>
    <w:p w14:paraId="6154DFD3" w14:textId="2584C1CD" w:rsidR="002D76B5" w:rsidDel="0019269E" w:rsidRDefault="002D76B5">
      <w:pPr>
        <w:pStyle w:val="Obsah2"/>
        <w:rPr>
          <w:del w:id="148" w:author="Bureš Jakub, Ing." w:date="2020-03-11T14:59:00Z"/>
          <w:rFonts w:asciiTheme="minorHAnsi" w:eastAsiaTheme="minorEastAsia" w:hAnsiTheme="minorHAnsi"/>
          <w:noProof/>
          <w:spacing w:val="0"/>
          <w:sz w:val="22"/>
          <w:szCs w:val="22"/>
          <w:lang w:eastAsia="cs-CZ"/>
        </w:rPr>
      </w:pPr>
      <w:del w:id="149" w:author="Bureš Jakub, Ing." w:date="2020-03-11T14:59:00Z">
        <w:r w:rsidRPr="0019269E" w:rsidDel="0019269E">
          <w:rPr>
            <w:rFonts w:asciiTheme="majorHAnsi" w:hAnsiTheme="majorHAnsi"/>
            <w:noProof/>
            <w:rPrChange w:id="150" w:author="Bureš Jakub, Ing." w:date="2020-03-11T14:59:00Z">
              <w:rPr>
                <w:rStyle w:val="Hypertextovodkaz"/>
                <w:rFonts w:asciiTheme="majorHAnsi" w:hAnsiTheme="majorHAnsi"/>
              </w:rPr>
            </w:rPrChange>
          </w:rPr>
          <w:delText>4.6</w:delText>
        </w:r>
        <w:r w:rsidDel="0019269E">
          <w:rPr>
            <w:rFonts w:asciiTheme="minorHAnsi" w:eastAsiaTheme="minorEastAsia" w:hAnsiTheme="minorHAnsi"/>
            <w:noProof/>
            <w:spacing w:val="0"/>
            <w:sz w:val="22"/>
            <w:szCs w:val="22"/>
            <w:lang w:eastAsia="cs-CZ"/>
          </w:rPr>
          <w:tab/>
        </w:r>
        <w:r w:rsidRPr="0019269E" w:rsidDel="0019269E">
          <w:rPr>
            <w:noProof/>
            <w:rPrChange w:id="151" w:author="Bureš Jakub, Ing." w:date="2020-03-11T14:59:00Z">
              <w:rPr>
                <w:rStyle w:val="Hypertextovodkaz"/>
              </w:rPr>
            </w:rPrChange>
          </w:rPr>
          <w:delText>Ostatní technologická zařízení</w:delText>
        </w:r>
        <w:r w:rsidDel="0019269E">
          <w:rPr>
            <w:noProof/>
            <w:webHidden/>
          </w:rPr>
          <w:tab/>
          <w:delText>9</w:delText>
        </w:r>
      </w:del>
    </w:p>
    <w:p w14:paraId="101B9798" w14:textId="789A90A5" w:rsidR="002D76B5" w:rsidDel="0019269E" w:rsidRDefault="002D76B5">
      <w:pPr>
        <w:pStyle w:val="Obsah2"/>
        <w:rPr>
          <w:del w:id="152" w:author="Bureš Jakub, Ing." w:date="2020-03-11T14:59:00Z"/>
          <w:rFonts w:asciiTheme="minorHAnsi" w:eastAsiaTheme="minorEastAsia" w:hAnsiTheme="minorHAnsi"/>
          <w:noProof/>
          <w:spacing w:val="0"/>
          <w:sz w:val="22"/>
          <w:szCs w:val="22"/>
          <w:lang w:eastAsia="cs-CZ"/>
        </w:rPr>
      </w:pPr>
      <w:del w:id="153" w:author="Bureš Jakub, Ing." w:date="2020-03-11T14:59:00Z">
        <w:r w:rsidRPr="0019269E" w:rsidDel="0019269E">
          <w:rPr>
            <w:rFonts w:asciiTheme="majorHAnsi" w:hAnsiTheme="majorHAnsi"/>
            <w:noProof/>
            <w:rPrChange w:id="154" w:author="Bureš Jakub, Ing." w:date="2020-03-11T14:59:00Z">
              <w:rPr>
                <w:rStyle w:val="Hypertextovodkaz"/>
                <w:rFonts w:asciiTheme="majorHAnsi" w:hAnsiTheme="majorHAnsi"/>
              </w:rPr>
            </w:rPrChange>
          </w:rPr>
          <w:delText>4.7</w:delText>
        </w:r>
        <w:r w:rsidDel="0019269E">
          <w:rPr>
            <w:rFonts w:asciiTheme="minorHAnsi" w:eastAsiaTheme="minorEastAsia" w:hAnsiTheme="minorHAnsi"/>
            <w:noProof/>
            <w:spacing w:val="0"/>
            <w:sz w:val="22"/>
            <w:szCs w:val="22"/>
            <w:lang w:eastAsia="cs-CZ"/>
          </w:rPr>
          <w:tab/>
        </w:r>
        <w:r w:rsidRPr="0019269E" w:rsidDel="0019269E">
          <w:rPr>
            <w:noProof/>
            <w:rPrChange w:id="155" w:author="Bureš Jakub, Ing." w:date="2020-03-11T14:59:00Z">
              <w:rPr>
                <w:rStyle w:val="Hypertextovodkaz"/>
              </w:rPr>
            </w:rPrChange>
          </w:rPr>
          <w:delText>Železniční svršek a spodek</w:delText>
        </w:r>
        <w:r w:rsidDel="0019269E">
          <w:rPr>
            <w:noProof/>
            <w:webHidden/>
          </w:rPr>
          <w:tab/>
          <w:delText>9</w:delText>
        </w:r>
      </w:del>
    </w:p>
    <w:p w14:paraId="0D9351F4" w14:textId="2EBB3C90" w:rsidR="002D76B5" w:rsidDel="0019269E" w:rsidRDefault="002D76B5">
      <w:pPr>
        <w:pStyle w:val="Obsah2"/>
        <w:rPr>
          <w:del w:id="156" w:author="Bureš Jakub, Ing." w:date="2020-03-11T14:59:00Z"/>
          <w:rFonts w:asciiTheme="minorHAnsi" w:eastAsiaTheme="minorEastAsia" w:hAnsiTheme="minorHAnsi"/>
          <w:noProof/>
          <w:spacing w:val="0"/>
          <w:sz w:val="22"/>
          <w:szCs w:val="22"/>
          <w:lang w:eastAsia="cs-CZ"/>
        </w:rPr>
      </w:pPr>
      <w:del w:id="157" w:author="Bureš Jakub, Ing." w:date="2020-03-11T14:59:00Z">
        <w:r w:rsidRPr="0019269E" w:rsidDel="0019269E">
          <w:rPr>
            <w:rFonts w:asciiTheme="majorHAnsi" w:hAnsiTheme="majorHAnsi"/>
            <w:noProof/>
            <w:rPrChange w:id="158" w:author="Bureš Jakub, Ing." w:date="2020-03-11T14:59:00Z">
              <w:rPr>
                <w:rStyle w:val="Hypertextovodkaz"/>
                <w:rFonts w:asciiTheme="majorHAnsi" w:hAnsiTheme="majorHAnsi"/>
              </w:rPr>
            </w:rPrChange>
          </w:rPr>
          <w:delText>4.8</w:delText>
        </w:r>
        <w:r w:rsidDel="0019269E">
          <w:rPr>
            <w:rFonts w:asciiTheme="minorHAnsi" w:eastAsiaTheme="minorEastAsia" w:hAnsiTheme="minorHAnsi"/>
            <w:noProof/>
            <w:spacing w:val="0"/>
            <w:sz w:val="22"/>
            <w:szCs w:val="22"/>
            <w:lang w:eastAsia="cs-CZ"/>
          </w:rPr>
          <w:tab/>
        </w:r>
        <w:r w:rsidRPr="0019269E" w:rsidDel="0019269E">
          <w:rPr>
            <w:noProof/>
            <w:rPrChange w:id="159" w:author="Bureš Jakub, Ing." w:date="2020-03-11T14:59:00Z">
              <w:rPr>
                <w:rStyle w:val="Hypertextovodkaz"/>
              </w:rPr>
            </w:rPrChange>
          </w:rPr>
          <w:delText>Nástupiště</w:delText>
        </w:r>
        <w:r w:rsidDel="0019269E">
          <w:rPr>
            <w:noProof/>
            <w:webHidden/>
          </w:rPr>
          <w:tab/>
          <w:delText>11</w:delText>
        </w:r>
      </w:del>
    </w:p>
    <w:p w14:paraId="67BBA5CD" w14:textId="5C45D7B7" w:rsidR="002D76B5" w:rsidDel="0019269E" w:rsidRDefault="002D76B5">
      <w:pPr>
        <w:pStyle w:val="Obsah2"/>
        <w:rPr>
          <w:del w:id="160" w:author="Bureš Jakub, Ing." w:date="2020-03-11T14:59:00Z"/>
          <w:rFonts w:asciiTheme="minorHAnsi" w:eastAsiaTheme="minorEastAsia" w:hAnsiTheme="minorHAnsi"/>
          <w:noProof/>
          <w:spacing w:val="0"/>
          <w:sz w:val="22"/>
          <w:szCs w:val="22"/>
          <w:lang w:eastAsia="cs-CZ"/>
        </w:rPr>
      </w:pPr>
      <w:del w:id="161" w:author="Bureš Jakub, Ing." w:date="2020-03-11T14:59:00Z">
        <w:r w:rsidRPr="0019269E" w:rsidDel="0019269E">
          <w:rPr>
            <w:rFonts w:asciiTheme="majorHAnsi" w:hAnsiTheme="majorHAnsi"/>
            <w:noProof/>
            <w:rPrChange w:id="162" w:author="Bureš Jakub, Ing." w:date="2020-03-11T14:59:00Z">
              <w:rPr>
                <w:rStyle w:val="Hypertextovodkaz"/>
                <w:rFonts w:asciiTheme="majorHAnsi" w:hAnsiTheme="majorHAnsi"/>
              </w:rPr>
            </w:rPrChange>
          </w:rPr>
          <w:delText>4.9</w:delText>
        </w:r>
        <w:r w:rsidDel="0019269E">
          <w:rPr>
            <w:rFonts w:asciiTheme="minorHAnsi" w:eastAsiaTheme="minorEastAsia" w:hAnsiTheme="minorHAnsi"/>
            <w:noProof/>
            <w:spacing w:val="0"/>
            <w:sz w:val="22"/>
            <w:szCs w:val="22"/>
            <w:lang w:eastAsia="cs-CZ"/>
          </w:rPr>
          <w:tab/>
        </w:r>
        <w:r w:rsidRPr="0019269E" w:rsidDel="0019269E">
          <w:rPr>
            <w:noProof/>
            <w:rPrChange w:id="163" w:author="Bureš Jakub, Ing." w:date="2020-03-11T14:59:00Z">
              <w:rPr>
                <w:rStyle w:val="Hypertextovodkaz"/>
              </w:rPr>
            </w:rPrChange>
          </w:rPr>
          <w:delText>Železniční přejezdy</w:delText>
        </w:r>
        <w:r w:rsidDel="0019269E">
          <w:rPr>
            <w:noProof/>
            <w:webHidden/>
          </w:rPr>
          <w:tab/>
          <w:delText>11</w:delText>
        </w:r>
      </w:del>
    </w:p>
    <w:p w14:paraId="24D4911A" w14:textId="663992F5" w:rsidR="002D76B5" w:rsidDel="0019269E" w:rsidRDefault="002D76B5">
      <w:pPr>
        <w:pStyle w:val="Obsah2"/>
        <w:rPr>
          <w:del w:id="164" w:author="Bureš Jakub, Ing." w:date="2020-03-11T14:59:00Z"/>
          <w:rFonts w:asciiTheme="minorHAnsi" w:eastAsiaTheme="minorEastAsia" w:hAnsiTheme="minorHAnsi"/>
          <w:noProof/>
          <w:spacing w:val="0"/>
          <w:sz w:val="22"/>
          <w:szCs w:val="22"/>
          <w:lang w:eastAsia="cs-CZ"/>
        </w:rPr>
      </w:pPr>
      <w:del w:id="165" w:author="Bureš Jakub, Ing." w:date="2020-03-11T14:59:00Z">
        <w:r w:rsidRPr="0019269E" w:rsidDel="0019269E">
          <w:rPr>
            <w:rFonts w:asciiTheme="majorHAnsi" w:hAnsiTheme="majorHAnsi"/>
            <w:noProof/>
            <w:rPrChange w:id="166" w:author="Bureš Jakub, Ing." w:date="2020-03-11T14:59:00Z">
              <w:rPr>
                <w:rStyle w:val="Hypertextovodkaz"/>
                <w:rFonts w:asciiTheme="majorHAnsi" w:hAnsiTheme="majorHAnsi"/>
              </w:rPr>
            </w:rPrChange>
          </w:rPr>
          <w:delText>4.10</w:delText>
        </w:r>
        <w:r w:rsidDel="0019269E">
          <w:rPr>
            <w:rFonts w:asciiTheme="minorHAnsi" w:eastAsiaTheme="minorEastAsia" w:hAnsiTheme="minorHAnsi"/>
            <w:noProof/>
            <w:spacing w:val="0"/>
            <w:sz w:val="22"/>
            <w:szCs w:val="22"/>
            <w:lang w:eastAsia="cs-CZ"/>
          </w:rPr>
          <w:tab/>
        </w:r>
        <w:r w:rsidRPr="0019269E" w:rsidDel="0019269E">
          <w:rPr>
            <w:noProof/>
            <w:rPrChange w:id="167" w:author="Bureš Jakub, Ing." w:date="2020-03-11T14:59:00Z">
              <w:rPr>
                <w:rStyle w:val="Hypertextovodkaz"/>
              </w:rPr>
            </w:rPrChange>
          </w:rPr>
          <w:delText>Mosty, propustky, zdi</w:delText>
        </w:r>
        <w:r w:rsidDel="0019269E">
          <w:rPr>
            <w:noProof/>
            <w:webHidden/>
          </w:rPr>
          <w:tab/>
          <w:delText>11</w:delText>
        </w:r>
      </w:del>
    </w:p>
    <w:p w14:paraId="09CF4DF1" w14:textId="29555899" w:rsidR="002D76B5" w:rsidDel="0019269E" w:rsidRDefault="002D76B5">
      <w:pPr>
        <w:pStyle w:val="Obsah2"/>
        <w:rPr>
          <w:del w:id="168" w:author="Bureš Jakub, Ing." w:date="2020-03-11T14:59:00Z"/>
          <w:rFonts w:asciiTheme="minorHAnsi" w:eastAsiaTheme="minorEastAsia" w:hAnsiTheme="minorHAnsi"/>
          <w:noProof/>
          <w:spacing w:val="0"/>
          <w:sz w:val="22"/>
          <w:szCs w:val="22"/>
          <w:lang w:eastAsia="cs-CZ"/>
        </w:rPr>
      </w:pPr>
      <w:del w:id="169" w:author="Bureš Jakub, Ing." w:date="2020-03-11T14:59:00Z">
        <w:r w:rsidRPr="0019269E" w:rsidDel="0019269E">
          <w:rPr>
            <w:rFonts w:asciiTheme="majorHAnsi" w:hAnsiTheme="majorHAnsi"/>
            <w:noProof/>
            <w:rPrChange w:id="170" w:author="Bureš Jakub, Ing." w:date="2020-03-11T14:59:00Z">
              <w:rPr>
                <w:rStyle w:val="Hypertextovodkaz"/>
                <w:rFonts w:asciiTheme="majorHAnsi" w:hAnsiTheme="majorHAnsi"/>
              </w:rPr>
            </w:rPrChange>
          </w:rPr>
          <w:delText>4.11</w:delText>
        </w:r>
        <w:r w:rsidDel="0019269E">
          <w:rPr>
            <w:rFonts w:asciiTheme="minorHAnsi" w:eastAsiaTheme="minorEastAsia" w:hAnsiTheme="minorHAnsi"/>
            <w:noProof/>
            <w:spacing w:val="0"/>
            <w:sz w:val="22"/>
            <w:szCs w:val="22"/>
            <w:lang w:eastAsia="cs-CZ"/>
          </w:rPr>
          <w:tab/>
        </w:r>
        <w:r w:rsidRPr="0019269E" w:rsidDel="0019269E">
          <w:rPr>
            <w:noProof/>
            <w:rPrChange w:id="171" w:author="Bureš Jakub, Ing." w:date="2020-03-11T14:59:00Z">
              <w:rPr>
                <w:rStyle w:val="Hypertextovodkaz"/>
              </w:rPr>
            </w:rPrChange>
          </w:rPr>
          <w:delText>Železniční tunely</w:delText>
        </w:r>
        <w:r w:rsidDel="0019269E">
          <w:rPr>
            <w:noProof/>
            <w:webHidden/>
          </w:rPr>
          <w:tab/>
          <w:delText>12</w:delText>
        </w:r>
      </w:del>
    </w:p>
    <w:p w14:paraId="70EDD291" w14:textId="71A8A4E9" w:rsidR="002D76B5" w:rsidDel="0019269E" w:rsidRDefault="002D76B5">
      <w:pPr>
        <w:pStyle w:val="Obsah2"/>
        <w:rPr>
          <w:del w:id="172" w:author="Bureš Jakub, Ing." w:date="2020-03-11T14:59:00Z"/>
          <w:rFonts w:asciiTheme="minorHAnsi" w:eastAsiaTheme="minorEastAsia" w:hAnsiTheme="minorHAnsi"/>
          <w:noProof/>
          <w:spacing w:val="0"/>
          <w:sz w:val="22"/>
          <w:szCs w:val="22"/>
          <w:lang w:eastAsia="cs-CZ"/>
        </w:rPr>
      </w:pPr>
      <w:del w:id="173" w:author="Bureš Jakub, Ing." w:date="2020-03-11T14:59:00Z">
        <w:r w:rsidRPr="0019269E" w:rsidDel="0019269E">
          <w:rPr>
            <w:rFonts w:asciiTheme="majorHAnsi" w:hAnsiTheme="majorHAnsi"/>
            <w:noProof/>
            <w:rPrChange w:id="174" w:author="Bureš Jakub, Ing." w:date="2020-03-11T14:59:00Z">
              <w:rPr>
                <w:rStyle w:val="Hypertextovodkaz"/>
                <w:rFonts w:asciiTheme="majorHAnsi" w:hAnsiTheme="majorHAnsi"/>
              </w:rPr>
            </w:rPrChange>
          </w:rPr>
          <w:delText>4.12</w:delText>
        </w:r>
        <w:r w:rsidDel="0019269E">
          <w:rPr>
            <w:rFonts w:asciiTheme="minorHAnsi" w:eastAsiaTheme="minorEastAsia" w:hAnsiTheme="minorHAnsi"/>
            <w:noProof/>
            <w:spacing w:val="0"/>
            <w:sz w:val="22"/>
            <w:szCs w:val="22"/>
            <w:lang w:eastAsia="cs-CZ"/>
          </w:rPr>
          <w:tab/>
        </w:r>
        <w:r w:rsidRPr="0019269E" w:rsidDel="0019269E">
          <w:rPr>
            <w:noProof/>
            <w:rPrChange w:id="175" w:author="Bureš Jakub, Ing." w:date="2020-03-11T14:59:00Z">
              <w:rPr>
                <w:rStyle w:val="Hypertextovodkaz"/>
              </w:rPr>
            </w:rPrChange>
          </w:rPr>
          <w:delText>Ostatní objekty</w:delText>
        </w:r>
        <w:r w:rsidDel="0019269E">
          <w:rPr>
            <w:noProof/>
            <w:webHidden/>
          </w:rPr>
          <w:tab/>
          <w:delText>12</w:delText>
        </w:r>
      </w:del>
    </w:p>
    <w:p w14:paraId="6EB3F178" w14:textId="6D65922A" w:rsidR="002D76B5" w:rsidDel="0019269E" w:rsidRDefault="002D76B5">
      <w:pPr>
        <w:pStyle w:val="Obsah2"/>
        <w:rPr>
          <w:del w:id="176" w:author="Bureš Jakub, Ing." w:date="2020-03-11T14:59:00Z"/>
          <w:rFonts w:asciiTheme="minorHAnsi" w:eastAsiaTheme="minorEastAsia" w:hAnsiTheme="minorHAnsi"/>
          <w:noProof/>
          <w:spacing w:val="0"/>
          <w:sz w:val="22"/>
          <w:szCs w:val="22"/>
          <w:lang w:eastAsia="cs-CZ"/>
        </w:rPr>
      </w:pPr>
      <w:del w:id="177" w:author="Bureš Jakub, Ing." w:date="2020-03-11T14:59:00Z">
        <w:r w:rsidRPr="0019269E" w:rsidDel="0019269E">
          <w:rPr>
            <w:rFonts w:asciiTheme="majorHAnsi" w:hAnsiTheme="majorHAnsi"/>
            <w:noProof/>
            <w:rPrChange w:id="178" w:author="Bureš Jakub, Ing." w:date="2020-03-11T14:59:00Z">
              <w:rPr>
                <w:rStyle w:val="Hypertextovodkaz"/>
                <w:rFonts w:asciiTheme="majorHAnsi" w:hAnsiTheme="majorHAnsi"/>
              </w:rPr>
            </w:rPrChange>
          </w:rPr>
          <w:delText>4.13</w:delText>
        </w:r>
        <w:r w:rsidDel="0019269E">
          <w:rPr>
            <w:rFonts w:asciiTheme="minorHAnsi" w:eastAsiaTheme="minorEastAsia" w:hAnsiTheme="minorHAnsi"/>
            <w:noProof/>
            <w:spacing w:val="0"/>
            <w:sz w:val="22"/>
            <w:szCs w:val="22"/>
            <w:lang w:eastAsia="cs-CZ"/>
          </w:rPr>
          <w:tab/>
        </w:r>
        <w:r w:rsidRPr="0019269E" w:rsidDel="0019269E">
          <w:rPr>
            <w:noProof/>
            <w:rPrChange w:id="179" w:author="Bureš Jakub, Ing." w:date="2020-03-11T14:59:00Z">
              <w:rPr>
                <w:rStyle w:val="Hypertextovodkaz"/>
              </w:rPr>
            </w:rPrChange>
          </w:rPr>
          <w:delText>Pozemní stavební objekty</w:delText>
        </w:r>
        <w:r w:rsidDel="0019269E">
          <w:rPr>
            <w:noProof/>
            <w:webHidden/>
          </w:rPr>
          <w:tab/>
          <w:delText>12</w:delText>
        </w:r>
      </w:del>
    </w:p>
    <w:p w14:paraId="08437EE9" w14:textId="76EE0EE3" w:rsidR="002D76B5" w:rsidDel="0019269E" w:rsidRDefault="002D76B5">
      <w:pPr>
        <w:pStyle w:val="Obsah2"/>
        <w:rPr>
          <w:del w:id="180" w:author="Bureš Jakub, Ing." w:date="2020-03-11T14:59:00Z"/>
          <w:rFonts w:asciiTheme="minorHAnsi" w:eastAsiaTheme="minorEastAsia" w:hAnsiTheme="minorHAnsi"/>
          <w:noProof/>
          <w:spacing w:val="0"/>
          <w:sz w:val="22"/>
          <w:szCs w:val="22"/>
          <w:lang w:eastAsia="cs-CZ"/>
        </w:rPr>
      </w:pPr>
      <w:del w:id="181" w:author="Bureš Jakub, Ing." w:date="2020-03-11T14:59:00Z">
        <w:r w:rsidRPr="0019269E" w:rsidDel="0019269E">
          <w:rPr>
            <w:rFonts w:asciiTheme="majorHAnsi" w:hAnsiTheme="majorHAnsi"/>
            <w:noProof/>
            <w:rPrChange w:id="182" w:author="Bureš Jakub, Ing." w:date="2020-03-11T14:59:00Z">
              <w:rPr>
                <w:rStyle w:val="Hypertextovodkaz"/>
                <w:rFonts w:asciiTheme="majorHAnsi" w:hAnsiTheme="majorHAnsi"/>
              </w:rPr>
            </w:rPrChange>
          </w:rPr>
          <w:delText>4.14</w:delText>
        </w:r>
        <w:r w:rsidDel="0019269E">
          <w:rPr>
            <w:rFonts w:asciiTheme="minorHAnsi" w:eastAsiaTheme="minorEastAsia" w:hAnsiTheme="minorHAnsi"/>
            <w:noProof/>
            <w:spacing w:val="0"/>
            <w:sz w:val="22"/>
            <w:szCs w:val="22"/>
            <w:lang w:eastAsia="cs-CZ"/>
          </w:rPr>
          <w:tab/>
        </w:r>
        <w:r w:rsidRPr="0019269E" w:rsidDel="0019269E">
          <w:rPr>
            <w:noProof/>
            <w:rPrChange w:id="183" w:author="Bureš Jakub, Ing." w:date="2020-03-11T14:59:00Z">
              <w:rPr>
                <w:rStyle w:val="Hypertextovodkaz"/>
              </w:rPr>
            </w:rPrChange>
          </w:rPr>
          <w:delText>Zásady organizace výstavby</w:delText>
        </w:r>
        <w:r w:rsidDel="0019269E">
          <w:rPr>
            <w:noProof/>
            <w:webHidden/>
          </w:rPr>
          <w:tab/>
          <w:delText>12</w:delText>
        </w:r>
      </w:del>
    </w:p>
    <w:p w14:paraId="20685CEE" w14:textId="5B346F28" w:rsidR="002D76B5" w:rsidDel="0019269E" w:rsidRDefault="002D76B5">
      <w:pPr>
        <w:pStyle w:val="Obsah2"/>
        <w:rPr>
          <w:del w:id="184" w:author="Bureš Jakub, Ing." w:date="2020-03-11T14:59:00Z"/>
          <w:rFonts w:asciiTheme="minorHAnsi" w:eastAsiaTheme="minorEastAsia" w:hAnsiTheme="minorHAnsi"/>
          <w:noProof/>
          <w:spacing w:val="0"/>
          <w:sz w:val="22"/>
          <w:szCs w:val="22"/>
          <w:lang w:eastAsia="cs-CZ"/>
        </w:rPr>
      </w:pPr>
      <w:del w:id="185" w:author="Bureš Jakub, Ing." w:date="2020-03-11T14:59:00Z">
        <w:r w:rsidRPr="0019269E" w:rsidDel="0019269E">
          <w:rPr>
            <w:rFonts w:asciiTheme="majorHAnsi" w:hAnsiTheme="majorHAnsi"/>
            <w:noProof/>
            <w:rPrChange w:id="186" w:author="Bureš Jakub, Ing." w:date="2020-03-11T14:59:00Z">
              <w:rPr>
                <w:rStyle w:val="Hypertextovodkaz"/>
                <w:rFonts w:asciiTheme="majorHAnsi" w:hAnsiTheme="majorHAnsi"/>
              </w:rPr>
            </w:rPrChange>
          </w:rPr>
          <w:delText>4.15</w:delText>
        </w:r>
        <w:r w:rsidDel="0019269E">
          <w:rPr>
            <w:rFonts w:asciiTheme="minorHAnsi" w:eastAsiaTheme="minorEastAsia" w:hAnsiTheme="minorHAnsi"/>
            <w:noProof/>
            <w:spacing w:val="0"/>
            <w:sz w:val="22"/>
            <w:szCs w:val="22"/>
            <w:lang w:eastAsia="cs-CZ"/>
          </w:rPr>
          <w:tab/>
        </w:r>
        <w:r w:rsidRPr="0019269E" w:rsidDel="0019269E">
          <w:rPr>
            <w:noProof/>
            <w:rPrChange w:id="187" w:author="Bureš Jakub, Ing." w:date="2020-03-11T14:59:00Z">
              <w:rPr>
                <w:rStyle w:val="Hypertextovodkaz"/>
              </w:rPr>
            </w:rPrChange>
          </w:rPr>
          <w:delText>Geodetická dokumentace</w:delText>
        </w:r>
        <w:r w:rsidDel="0019269E">
          <w:rPr>
            <w:noProof/>
            <w:webHidden/>
          </w:rPr>
          <w:tab/>
          <w:delText>13</w:delText>
        </w:r>
      </w:del>
    </w:p>
    <w:p w14:paraId="5EC1D759" w14:textId="046E0223" w:rsidR="002D76B5" w:rsidDel="0019269E" w:rsidRDefault="002D76B5">
      <w:pPr>
        <w:pStyle w:val="Obsah2"/>
        <w:rPr>
          <w:del w:id="188" w:author="Bureš Jakub, Ing." w:date="2020-03-11T14:59:00Z"/>
          <w:rFonts w:asciiTheme="minorHAnsi" w:eastAsiaTheme="minorEastAsia" w:hAnsiTheme="minorHAnsi"/>
          <w:noProof/>
          <w:spacing w:val="0"/>
          <w:sz w:val="22"/>
          <w:szCs w:val="22"/>
          <w:lang w:eastAsia="cs-CZ"/>
        </w:rPr>
      </w:pPr>
      <w:del w:id="189" w:author="Bureš Jakub, Ing." w:date="2020-03-11T14:59:00Z">
        <w:r w:rsidRPr="0019269E" w:rsidDel="0019269E">
          <w:rPr>
            <w:rFonts w:asciiTheme="majorHAnsi" w:hAnsiTheme="majorHAnsi"/>
            <w:noProof/>
            <w:rPrChange w:id="190" w:author="Bureš Jakub, Ing." w:date="2020-03-11T14:59:00Z">
              <w:rPr>
                <w:rStyle w:val="Hypertextovodkaz"/>
                <w:rFonts w:asciiTheme="majorHAnsi" w:hAnsiTheme="majorHAnsi"/>
              </w:rPr>
            </w:rPrChange>
          </w:rPr>
          <w:delText>4.16</w:delText>
        </w:r>
        <w:r w:rsidDel="0019269E">
          <w:rPr>
            <w:rFonts w:asciiTheme="minorHAnsi" w:eastAsiaTheme="minorEastAsia" w:hAnsiTheme="minorHAnsi"/>
            <w:noProof/>
            <w:spacing w:val="0"/>
            <w:sz w:val="22"/>
            <w:szCs w:val="22"/>
            <w:lang w:eastAsia="cs-CZ"/>
          </w:rPr>
          <w:tab/>
        </w:r>
        <w:r w:rsidRPr="0019269E" w:rsidDel="0019269E">
          <w:rPr>
            <w:noProof/>
            <w:rPrChange w:id="191" w:author="Bureš Jakub, Ing." w:date="2020-03-11T14:59:00Z">
              <w:rPr>
                <w:rStyle w:val="Hypertextovodkaz"/>
              </w:rPr>
            </w:rPrChange>
          </w:rPr>
          <w:delText>Životní prostředí</w:delText>
        </w:r>
        <w:r w:rsidDel="0019269E">
          <w:rPr>
            <w:noProof/>
            <w:webHidden/>
          </w:rPr>
          <w:tab/>
          <w:delText>13</w:delText>
        </w:r>
      </w:del>
    </w:p>
    <w:p w14:paraId="4D6F56B6" w14:textId="4100A180" w:rsidR="002D76B5" w:rsidDel="0019269E" w:rsidRDefault="002D76B5">
      <w:pPr>
        <w:pStyle w:val="Obsah1"/>
        <w:rPr>
          <w:del w:id="192" w:author="Bureš Jakub, Ing." w:date="2020-03-11T14:59:00Z"/>
          <w:rFonts w:asciiTheme="minorHAnsi" w:eastAsiaTheme="minorEastAsia" w:hAnsiTheme="minorHAnsi"/>
          <w:b w:val="0"/>
          <w:caps w:val="0"/>
          <w:noProof/>
          <w:spacing w:val="0"/>
          <w:sz w:val="22"/>
          <w:szCs w:val="22"/>
          <w:lang w:eastAsia="cs-CZ"/>
        </w:rPr>
      </w:pPr>
      <w:del w:id="193" w:author="Bureš Jakub, Ing." w:date="2020-03-11T14:59:00Z">
        <w:r w:rsidRPr="0019269E" w:rsidDel="0019269E">
          <w:rPr>
            <w:noProof/>
            <w:rPrChange w:id="194" w:author="Bureš Jakub, Ing." w:date="2020-03-11T14:59:00Z">
              <w:rPr>
                <w:rStyle w:val="Hypertextovodkaz"/>
              </w:rPr>
            </w:rPrChange>
          </w:rPr>
          <w:delText>5.</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195" w:author="Bureš Jakub, Ing." w:date="2020-03-11T14:59:00Z">
              <w:rPr>
                <w:rStyle w:val="Hypertextovodkaz"/>
              </w:rPr>
            </w:rPrChange>
          </w:rPr>
          <w:delText>Vykazování odpadů</w:delText>
        </w:r>
        <w:r w:rsidDel="0019269E">
          <w:rPr>
            <w:noProof/>
            <w:webHidden/>
          </w:rPr>
          <w:tab/>
          <w:delText>13</w:delText>
        </w:r>
      </w:del>
    </w:p>
    <w:p w14:paraId="435E54BD" w14:textId="07550590" w:rsidR="002D76B5" w:rsidDel="0019269E" w:rsidRDefault="002D76B5">
      <w:pPr>
        <w:pStyle w:val="Obsah2"/>
        <w:rPr>
          <w:del w:id="196" w:author="Bureš Jakub, Ing." w:date="2020-03-11T14:59:00Z"/>
          <w:rFonts w:asciiTheme="minorHAnsi" w:eastAsiaTheme="minorEastAsia" w:hAnsiTheme="minorHAnsi"/>
          <w:noProof/>
          <w:spacing w:val="0"/>
          <w:sz w:val="22"/>
          <w:szCs w:val="22"/>
          <w:lang w:eastAsia="cs-CZ"/>
        </w:rPr>
      </w:pPr>
      <w:del w:id="197" w:author="Bureš Jakub, Ing." w:date="2020-03-11T14:59:00Z">
        <w:r w:rsidRPr="0019269E" w:rsidDel="0019269E">
          <w:rPr>
            <w:rFonts w:asciiTheme="majorHAnsi" w:hAnsiTheme="majorHAnsi"/>
            <w:noProof/>
            <w:rPrChange w:id="198" w:author="Bureš Jakub, Ing." w:date="2020-03-11T14:59:00Z">
              <w:rPr>
                <w:rStyle w:val="Hypertextovodkaz"/>
                <w:rFonts w:asciiTheme="majorHAnsi" w:hAnsiTheme="majorHAnsi"/>
              </w:rPr>
            </w:rPrChange>
          </w:rPr>
          <w:delText>5.1</w:delText>
        </w:r>
        <w:r w:rsidDel="0019269E">
          <w:rPr>
            <w:rFonts w:asciiTheme="minorHAnsi" w:eastAsiaTheme="minorEastAsia" w:hAnsiTheme="minorHAnsi"/>
            <w:noProof/>
            <w:spacing w:val="0"/>
            <w:sz w:val="22"/>
            <w:szCs w:val="22"/>
            <w:lang w:eastAsia="cs-CZ"/>
          </w:rPr>
          <w:tab/>
        </w:r>
        <w:r w:rsidRPr="0019269E" w:rsidDel="0019269E">
          <w:rPr>
            <w:noProof/>
            <w:rPrChange w:id="199" w:author="Bureš Jakub, Ing." w:date="2020-03-11T14:59:00Z">
              <w:rPr>
                <w:rStyle w:val="Hypertextovodkaz"/>
              </w:rPr>
            </w:rPrChange>
          </w:rPr>
          <w:delText>Vykazování odpadů ve vztahu ke stanovení nákladů stavby</w:delText>
        </w:r>
        <w:r w:rsidDel="0019269E">
          <w:rPr>
            <w:noProof/>
            <w:webHidden/>
          </w:rPr>
          <w:tab/>
          <w:delText>13</w:delText>
        </w:r>
      </w:del>
    </w:p>
    <w:p w14:paraId="14E5C196" w14:textId="2E30A196" w:rsidR="002D76B5" w:rsidDel="0019269E" w:rsidRDefault="002D76B5">
      <w:pPr>
        <w:pStyle w:val="Obsah2"/>
        <w:rPr>
          <w:del w:id="200" w:author="Bureš Jakub, Ing." w:date="2020-03-11T14:59:00Z"/>
          <w:rFonts w:asciiTheme="minorHAnsi" w:eastAsiaTheme="minorEastAsia" w:hAnsiTheme="minorHAnsi"/>
          <w:noProof/>
          <w:spacing w:val="0"/>
          <w:sz w:val="22"/>
          <w:szCs w:val="22"/>
          <w:lang w:eastAsia="cs-CZ"/>
        </w:rPr>
      </w:pPr>
      <w:del w:id="201" w:author="Bureš Jakub, Ing." w:date="2020-03-11T14:59:00Z">
        <w:r w:rsidRPr="0019269E" w:rsidDel="0019269E">
          <w:rPr>
            <w:rFonts w:asciiTheme="majorHAnsi" w:hAnsiTheme="majorHAnsi"/>
            <w:noProof/>
            <w:rPrChange w:id="202" w:author="Bureš Jakub, Ing." w:date="2020-03-11T14:59:00Z">
              <w:rPr>
                <w:rStyle w:val="Hypertextovodkaz"/>
                <w:rFonts w:asciiTheme="majorHAnsi" w:hAnsiTheme="majorHAnsi"/>
              </w:rPr>
            </w:rPrChange>
          </w:rPr>
          <w:delText>5.2</w:delText>
        </w:r>
        <w:r w:rsidDel="0019269E">
          <w:rPr>
            <w:rFonts w:asciiTheme="minorHAnsi" w:eastAsiaTheme="minorEastAsia" w:hAnsiTheme="minorHAnsi"/>
            <w:noProof/>
            <w:spacing w:val="0"/>
            <w:sz w:val="22"/>
            <w:szCs w:val="22"/>
            <w:lang w:eastAsia="cs-CZ"/>
          </w:rPr>
          <w:tab/>
        </w:r>
        <w:r w:rsidRPr="0019269E" w:rsidDel="0019269E">
          <w:rPr>
            <w:noProof/>
            <w:rPrChange w:id="203" w:author="Bureš Jakub, Ing." w:date="2020-03-11T14:59:00Z">
              <w:rPr>
                <w:rStyle w:val="Hypertextovodkaz"/>
              </w:rPr>
            </w:rPrChange>
          </w:rPr>
          <w:delText>Ostatní přílohy vztahující se k odpadovému hospodářství</w:delText>
        </w:r>
        <w:r w:rsidDel="0019269E">
          <w:rPr>
            <w:noProof/>
            <w:webHidden/>
          </w:rPr>
          <w:tab/>
          <w:delText>15</w:delText>
        </w:r>
      </w:del>
    </w:p>
    <w:p w14:paraId="4D4052AF" w14:textId="6F347550" w:rsidR="002D76B5" w:rsidDel="0019269E" w:rsidRDefault="002D76B5">
      <w:pPr>
        <w:pStyle w:val="Obsah1"/>
        <w:rPr>
          <w:del w:id="204" w:author="Bureš Jakub, Ing." w:date="2020-03-11T14:59:00Z"/>
          <w:rFonts w:asciiTheme="minorHAnsi" w:eastAsiaTheme="minorEastAsia" w:hAnsiTheme="minorHAnsi"/>
          <w:b w:val="0"/>
          <w:caps w:val="0"/>
          <w:noProof/>
          <w:spacing w:val="0"/>
          <w:sz w:val="22"/>
          <w:szCs w:val="22"/>
          <w:lang w:eastAsia="cs-CZ"/>
        </w:rPr>
      </w:pPr>
      <w:del w:id="205" w:author="Bureš Jakub, Ing." w:date="2020-03-11T14:59:00Z">
        <w:r w:rsidRPr="0019269E" w:rsidDel="0019269E">
          <w:rPr>
            <w:noProof/>
            <w:rPrChange w:id="206" w:author="Bureš Jakub, Ing." w:date="2020-03-11T14:59:00Z">
              <w:rPr>
                <w:rStyle w:val="Hypertextovodkaz"/>
              </w:rPr>
            </w:rPrChange>
          </w:rPr>
          <w:delText>6.</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207" w:author="Bureš Jakub, Ing." w:date="2020-03-11T14:59:00Z">
              <w:rPr>
                <w:rStyle w:val="Hypertextovodkaz"/>
              </w:rPr>
            </w:rPrChange>
          </w:rPr>
          <w:delText>SPECIFICKÉ POŽADAVKY</w:delText>
        </w:r>
        <w:r w:rsidDel="0019269E">
          <w:rPr>
            <w:noProof/>
            <w:webHidden/>
          </w:rPr>
          <w:tab/>
          <w:delText>16</w:delText>
        </w:r>
      </w:del>
    </w:p>
    <w:p w14:paraId="37B0F072" w14:textId="76898C6C" w:rsidR="002D76B5" w:rsidDel="0019269E" w:rsidRDefault="002D76B5">
      <w:pPr>
        <w:pStyle w:val="Obsah1"/>
        <w:rPr>
          <w:del w:id="208" w:author="Bureš Jakub, Ing." w:date="2020-03-11T14:59:00Z"/>
          <w:rFonts w:asciiTheme="minorHAnsi" w:eastAsiaTheme="minorEastAsia" w:hAnsiTheme="minorHAnsi"/>
          <w:b w:val="0"/>
          <w:caps w:val="0"/>
          <w:noProof/>
          <w:spacing w:val="0"/>
          <w:sz w:val="22"/>
          <w:szCs w:val="22"/>
          <w:lang w:eastAsia="cs-CZ"/>
        </w:rPr>
      </w:pPr>
      <w:del w:id="209" w:author="Bureš Jakub, Ing." w:date="2020-03-11T14:59:00Z">
        <w:r w:rsidRPr="0019269E" w:rsidDel="0019269E">
          <w:rPr>
            <w:noProof/>
            <w:rPrChange w:id="210" w:author="Bureš Jakub, Ing." w:date="2020-03-11T14:59:00Z">
              <w:rPr>
                <w:rStyle w:val="Hypertextovodkaz"/>
              </w:rPr>
            </w:rPrChange>
          </w:rPr>
          <w:delText>7.</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211" w:author="Bureš Jakub, Ing." w:date="2020-03-11T14:59:00Z">
              <w:rPr>
                <w:rStyle w:val="Hypertextovodkaz"/>
              </w:rPr>
            </w:rPrChange>
          </w:rPr>
          <w:delText>SOUVISEJÍCÍ DOKUMENTY A PŘEDPISY</w:delText>
        </w:r>
        <w:r w:rsidDel="0019269E">
          <w:rPr>
            <w:noProof/>
            <w:webHidden/>
          </w:rPr>
          <w:tab/>
          <w:delText>16</w:delText>
        </w:r>
      </w:del>
    </w:p>
    <w:p w14:paraId="1A051C55" w14:textId="25F97DA1" w:rsidR="002D76B5" w:rsidDel="0019269E" w:rsidRDefault="002D76B5">
      <w:pPr>
        <w:pStyle w:val="Obsah1"/>
        <w:rPr>
          <w:del w:id="212" w:author="Bureš Jakub, Ing." w:date="2020-03-11T14:59:00Z"/>
          <w:rFonts w:asciiTheme="minorHAnsi" w:eastAsiaTheme="minorEastAsia" w:hAnsiTheme="minorHAnsi"/>
          <w:b w:val="0"/>
          <w:caps w:val="0"/>
          <w:noProof/>
          <w:spacing w:val="0"/>
          <w:sz w:val="22"/>
          <w:szCs w:val="22"/>
          <w:lang w:eastAsia="cs-CZ"/>
        </w:rPr>
      </w:pPr>
      <w:del w:id="213" w:author="Bureš Jakub, Ing." w:date="2020-03-11T14:59:00Z">
        <w:r w:rsidRPr="0019269E" w:rsidDel="0019269E">
          <w:rPr>
            <w:noProof/>
            <w:rPrChange w:id="214" w:author="Bureš Jakub, Ing." w:date="2020-03-11T14:59:00Z">
              <w:rPr>
                <w:rStyle w:val="Hypertextovodkaz"/>
              </w:rPr>
            </w:rPrChange>
          </w:rPr>
          <w:delText>8.</w:delText>
        </w:r>
        <w:r w:rsidDel="0019269E">
          <w:rPr>
            <w:rFonts w:asciiTheme="minorHAnsi" w:eastAsiaTheme="minorEastAsia" w:hAnsiTheme="minorHAnsi"/>
            <w:b w:val="0"/>
            <w:caps w:val="0"/>
            <w:noProof/>
            <w:spacing w:val="0"/>
            <w:sz w:val="22"/>
            <w:szCs w:val="22"/>
            <w:lang w:eastAsia="cs-CZ"/>
          </w:rPr>
          <w:tab/>
        </w:r>
        <w:r w:rsidRPr="0019269E" w:rsidDel="0019269E">
          <w:rPr>
            <w:noProof/>
            <w:rPrChange w:id="215" w:author="Bureš Jakub, Ing." w:date="2020-03-11T14:59:00Z">
              <w:rPr>
                <w:rStyle w:val="Hypertextovodkaz"/>
              </w:rPr>
            </w:rPrChange>
          </w:rPr>
          <w:delText>PŘÍLOHY</w:delText>
        </w:r>
        <w:r w:rsidDel="0019269E">
          <w:rPr>
            <w:noProof/>
            <w:webHidden/>
          </w:rPr>
          <w:tab/>
          <w:delText>17</w:delText>
        </w:r>
      </w:del>
    </w:p>
    <w:p w14:paraId="28D1B258" w14:textId="1308DAE6" w:rsidR="00AD0C7B" w:rsidRDefault="00BD7E91" w:rsidP="008D03B9">
      <w:r>
        <w:fldChar w:fldCharType="end"/>
      </w:r>
      <w:bookmarkStart w:id="216" w:name="_GoBack"/>
      <w:bookmarkEnd w:id="216"/>
    </w:p>
    <w:p w14:paraId="0FB39B89" w14:textId="77777777" w:rsidR="00DB0562" w:rsidRPr="003B5AAE" w:rsidRDefault="00DB0562" w:rsidP="00DB0562">
      <w:pPr>
        <w:pStyle w:val="ZTPinfo-text"/>
        <w:rPr>
          <w:b/>
        </w:rPr>
      </w:pPr>
    </w:p>
    <w:p w14:paraId="786287C5" w14:textId="77777777" w:rsidR="00DB0562" w:rsidRDefault="00DB0562" w:rsidP="008D03B9"/>
    <w:p w14:paraId="76FF88D3" w14:textId="77777777" w:rsidR="00DB0562" w:rsidRDefault="00AD0C7B" w:rsidP="00DB0562">
      <w:pPr>
        <w:pStyle w:val="Nadpisbezsl1-1"/>
        <w:outlineLvl w:val="0"/>
      </w:pPr>
      <w:bookmarkStart w:id="217" w:name="_Toc34831221"/>
      <w:r>
        <w:t>SEZNAM ZKRATEK</w:t>
      </w:r>
      <w:bookmarkEnd w:id="217"/>
      <w:r w:rsidR="0076790E">
        <w:t xml:space="preserve"> </w:t>
      </w:r>
    </w:p>
    <w:p w14:paraId="4430F506"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32052D" w:rsidRPr="00AD0C7B" w14:paraId="7A203DCB" w14:textId="77777777" w:rsidTr="00D31D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bottom"/>
          </w:tcPr>
          <w:p w14:paraId="2C658A69" w14:textId="77777777" w:rsidR="0032052D" w:rsidRPr="00C04CAA" w:rsidRDefault="0032052D" w:rsidP="00D31DD2">
            <w:pPr>
              <w:pStyle w:val="Zkratky1"/>
            </w:pPr>
            <w:r w:rsidRPr="002F5B1F">
              <w:rPr>
                <w:szCs w:val="16"/>
              </w:rPr>
              <w:t>DSP</w:t>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vAlign w:val="bottom"/>
          </w:tcPr>
          <w:p w14:paraId="4E7BB01E" w14:textId="77777777" w:rsidR="0032052D" w:rsidRPr="006115D3" w:rsidRDefault="0032052D" w:rsidP="00D31DD2">
            <w:pPr>
              <w:pStyle w:val="Zkratky2"/>
              <w:cnfStyle w:val="100000000000" w:firstRow="1" w:lastRow="0" w:firstColumn="0" w:lastColumn="0" w:oddVBand="0" w:evenVBand="0" w:oddHBand="0" w:evenHBand="0" w:firstRowFirstColumn="0" w:firstRowLastColumn="0" w:lastRowFirstColumn="0" w:lastRowLastColumn="0"/>
            </w:pPr>
            <w:r w:rsidRPr="002F5B1F">
              <w:t>dokumentace pro stavební povolení</w:t>
            </w:r>
          </w:p>
        </w:tc>
      </w:tr>
      <w:tr w:rsidR="0032052D" w:rsidRPr="00AD0C7B" w14:paraId="5FE391B0"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41EF9F37" w14:textId="77777777" w:rsidR="0032052D" w:rsidRPr="004B32FA" w:rsidRDefault="0032052D" w:rsidP="00D31DD2">
            <w:pPr>
              <w:pStyle w:val="Zkratky1"/>
              <w:rPr>
                <w:color w:val="FF0000"/>
              </w:rPr>
            </w:pPr>
            <w:r w:rsidRPr="002F5B1F">
              <w:rPr>
                <w:szCs w:val="16"/>
              </w:rPr>
              <w:t>DÚ</w:t>
            </w:r>
          </w:p>
        </w:tc>
        <w:tc>
          <w:tcPr>
            <w:tcW w:w="7452" w:type="dxa"/>
            <w:tcMar>
              <w:top w:w="28" w:type="dxa"/>
              <w:left w:w="0" w:type="dxa"/>
              <w:bottom w:w="28" w:type="dxa"/>
              <w:right w:w="0" w:type="dxa"/>
            </w:tcMar>
            <w:vAlign w:val="bottom"/>
          </w:tcPr>
          <w:p w14:paraId="20BBCE3C" w14:textId="77777777" w:rsidR="0032052D" w:rsidRPr="004B32FA" w:rsidRDefault="0032052D" w:rsidP="00D31DD2">
            <w:pPr>
              <w:pStyle w:val="Zkratky2"/>
              <w:cnfStyle w:val="000000000000" w:firstRow="0" w:lastRow="0" w:firstColumn="0" w:lastColumn="0" w:oddVBand="0" w:evenVBand="0" w:oddHBand="0" w:evenHBand="0" w:firstRowFirstColumn="0" w:firstRowLastColumn="0" w:lastRowFirstColumn="0" w:lastRowLastColumn="0"/>
              <w:rPr>
                <w:color w:val="FF0000"/>
              </w:rPr>
            </w:pPr>
            <w:r w:rsidRPr="002F5B1F">
              <w:t>Drážní úřad</w:t>
            </w:r>
          </w:p>
        </w:tc>
      </w:tr>
      <w:tr w:rsidR="0032052D" w:rsidRPr="00AD0C7B" w14:paraId="086F1C28"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3858E820" w14:textId="77777777" w:rsidR="0032052D" w:rsidRPr="00AD0C7B" w:rsidRDefault="0032052D" w:rsidP="00D31DD2">
            <w:pPr>
              <w:pStyle w:val="Zkratky1"/>
            </w:pPr>
            <w:r w:rsidRPr="002F5B1F">
              <w:rPr>
                <w:szCs w:val="16"/>
              </w:rPr>
              <w:t>DUR</w:t>
            </w:r>
          </w:p>
        </w:tc>
        <w:tc>
          <w:tcPr>
            <w:tcW w:w="7452" w:type="dxa"/>
            <w:tcMar>
              <w:top w:w="28" w:type="dxa"/>
              <w:left w:w="0" w:type="dxa"/>
              <w:bottom w:w="28" w:type="dxa"/>
              <w:right w:w="0" w:type="dxa"/>
            </w:tcMar>
            <w:vAlign w:val="bottom"/>
          </w:tcPr>
          <w:p w14:paraId="45CDEFA3"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dokumentace pro územní rozhodnutí</w:t>
            </w:r>
          </w:p>
        </w:tc>
      </w:tr>
      <w:tr w:rsidR="0032052D" w:rsidRPr="00AD0C7B" w14:paraId="4A96738D"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2997D923" w14:textId="77777777" w:rsidR="0032052D" w:rsidRPr="00AD0C7B" w:rsidRDefault="0032052D" w:rsidP="00D31DD2">
            <w:pPr>
              <w:pStyle w:val="Zkratky1"/>
            </w:pPr>
            <w:r w:rsidRPr="002F5B1F">
              <w:rPr>
                <w:szCs w:val="16"/>
              </w:rPr>
              <w:t>DUSP</w:t>
            </w:r>
          </w:p>
        </w:tc>
        <w:tc>
          <w:tcPr>
            <w:tcW w:w="7452" w:type="dxa"/>
            <w:tcMar>
              <w:top w:w="28" w:type="dxa"/>
              <w:left w:w="0" w:type="dxa"/>
              <w:bottom w:w="28" w:type="dxa"/>
              <w:right w:w="0" w:type="dxa"/>
            </w:tcMar>
            <w:vAlign w:val="bottom"/>
          </w:tcPr>
          <w:p w14:paraId="4171ECCE"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dokumentace pro vydání společného povolení</w:t>
            </w:r>
          </w:p>
        </w:tc>
      </w:tr>
      <w:tr w:rsidR="0032052D" w:rsidRPr="00AD0C7B" w14:paraId="6B62F7EF"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08DBC477" w14:textId="77777777" w:rsidR="0032052D" w:rsidRPr="00AD0C7B" w:rsidRDefault="0032052D" w:rsidP="00D31DD2">
            <w:pPr>
              <w:pStyle w:val="Zkratky1"/>
            </w:pPr>
            <w:r w:rsidRPr="002F5B1F">
              <w:rPr>
                <w:szCs w:val="16"/>
              </w:rPr>
              <w:t>JŽM</w:t>
            </w:r>
          </w:p>
        </w:tc>
        <w:tc>
          <w:tcPr>
            <w:tcW w:w="7452" w:type="dxa"/>
            <w:tcMar>
              <w:top w:w="28" w:type="dxa"/>
              <w:left w:w="0" w:type="dxa"/>
              <w:bottom w:w="28" w:type="dxa"/>
              <w:right w:w="0" w:type="dxa"/>
            </w:tcMar>
            <w:vAlign w:val="bottom"/>
          </w:tcPr>
          <w:p w14:paraId="720CAD58"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jednotná železniční mapa</w:t>
            </w:r>
          </w:p>
        </w:tc>
      </w:tr>
      <w:tr w:rsidR="0032052D" w:rsidRPr="00AD0C7B" w14:paraId="65440495"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4ECE8C7A" w14:textId="77777777" w:rsidR="0032052D" w:rsidRPr="00AD0C7B" w:rsidRDefault="0032052D" w:rsidP="00D31DD2">
            <w:pPr>
              <w:pStyle w:val="Zkratky1"/>
            </w:pPr>
            <w:r w:rsidRPr="002F5B1F">
              <w:rPr>
                <w:szCs w:val="16"/>
              </w:rPr>
              <w:t>OP</w:t>
            </w:r>
          </w:p>
        </w:tc>
        <w:tc>
          <w:tcPr>
            <w:tcW w:w="7452" w:type="dxa"/>
            <w:tcMar>
              <w:top w:w="28" w:type="dxa"/>
              <w:left w:w="0" w:type="dxa"/>
              <w:bottom w:w="28" w:type="dxa"/>
              <w:right w:w="0" w:type="dxa"/>
            </w:tcMar>
            <w:vAlign w:val="bottom"/>
          </w:tcPr>
          <w:p w14:paraId="64EFF983"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obchodní podmínky</w:t>
            </w:r>
          </w:p>
        </w:tc>
      </w:tr>
      <w:tr w:rsidR="0032052D" w:rsidRPr="00AD0C7B" w14:paraId="2E312472"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D70BAD7" w14:textId="77777777" w:rsidR="0032052D" w:rsidRPr="00AD0C7B" w:rsidRDefault="0032052D" w:rsidP="00D31DD2">
            <w:pPr>
              <w:pStyle w:val="Zkratky1"/>
            </w:pPr>
            <w:r w:rsidRPr="002F5B1F">
              <w:rPr>
                <w:szCs w:val="16"/>
              </w:rPr>
              <w:t>PDPS</w:t>
            </w:r>
          </w:p>
        </w:tc>
        <w:tc>
          <w:tcPr>
            <w:tcW w:w="7452" w:type="dxa"/>
            <w:tcMar>
              <w:top w:w="28" w:type="dxa"/>
              <w:left w:w="0" w:type="dxa"/>
              <w:bottom w:w="28" w:type="dxa"/>
              <w:right w:w="0" w:type="dxa"/>
            </w:tcMar>
            <w:vAlign w:val="bottom"/>
          </w:tcPr>
          <w:p w14:paraId="68BCCDD4"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dokumentace pro provádění stavby</w:t>
            </w:r>
          </w:p>
        </w:tc>
      </w:tr>
      <w:tr w:rsidR="0032052D" w:rsidRPr="00AD0C7B" w14:paraId="2F5B6CF2"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2E4FE881" w14:textId="77777777" w:rsidR="0032052D" w:rsidRPr="00AD0C7B" w:rsidRDefault="0032052D" w:rsidP="00D31DD2">
            <w:pPr>
              <w:pStyle w:val="Zkratky1"/>
            </w:pPr>
            <w:r>
              <w:rPr>
                <w:szCs w:val="16"/>
              </w:rPr>
              <w:t>RDS</w:t>
            </w:r>
          </w:p>
        </w:tc>
        <w:tc>
          <w:tcPr>
            <w:tcW w:w="7452" w:type="dxa"/>
            <w:tcMar>
              <w:top w:w="28" w:type="dxa"/>
              <w:left w:w="0" w:type="dxa"/>
              <w:bottom w:w="28" w:type="dxa"/>
              <w:right w:w="0" w:type="dxa"/>
            </w:tcMar>
            <w:vAlign w:val="bottom"/>
          </w:tcPr>
          <w:p w14:paraId="4A977474"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t>realizační dokumentace stavby</w:t>
            </w:r>
          </w:p>
        </w:tc>
      </w:tr>
      <w:tr w:rsidR="0032052D" w:rsidRPr="00AD0C7B" w14:paraId="40656695"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616F3B7B" w14:textId="77777777" w:rsidR="0032052D" w:rsidRPr="00AD0C7B" w:rsidRDefault="0032052D" w:rsidP="00D31DD2">
            <w:pPr>
              <w:pStyle w:val="Zkratky1"/>
            </w:pPr>
            <w:r>
              <w:rPr>
                <w:szCs w:val="16"/>
              </w:rPr>
              <w:t>SZ</w:t>
            </w:r>
            <w:r w:rsidRPr="002F5B1F">
              <w:rPr>
                <w:szCs w:val="16"/>
              </w:rPr>
              <w:t>Z</w:t>
            </w:r>
          </w:p>
        </w:tc>
        <w:tc>
          <w:tcPr>
            <w:tcW w:w="7452" w:type="dxa"/>
            <w:tcMar>
              <w:top w:w="28" w:type="dxa"/>
              <w:left w:w="0" w:type="dxa"/>
              <w:bottom w:w="28" w:type="dxa"/>
              <w:right w:w="0" w:type="dxa"/>
            </w:tcMar>
            <w:vAlign w:val="bottom"/>
          </w:tcPr>
          <w:p w14:paraId="0349C709"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t>staniční zabezpečovací zařízení</w:t>
            </w:r>
          </w:p>
        </w:tc>
      </w:tr>
      <w:tr w:rsidR="0032052D" w:rsidRPr="00AD0C7B" w14:paraId="1B9AAAC7" w14:textId="77777777" w:rsidTr="00D31DD2">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D1D3275" w14:textId="77777777" w:rsidR="0032052D" w:rsidRPr="002F5B1F" w:rsidRDefault="0032052D" w:rsidP="00D31DD2">
            <w:pPr>
              <w:pStyle w:val="Zkratky1"/>
              <w:rPr>
                <w:szCs w:val="16"/>
              </w:rPr>
            </w:pPr>
            <w:r>
              <w:t>SŽDC</w:t>
            </w:r>
          </w:p>
        </w:tc>
        <w:tc>
          <w:tcPr>
            <w:tcW w:w="7452" w:type="dxa"/>
            <w:shd w:val="clear" w:color="auto" w:fill="FFFFFF" w:themeFill="background1"/>
            <w:tcMar>
              <w:top w:w="28" w:type="dxa"/>
              <w:left w:w="0" w:type="dxa"/>
              <w:bottom w:w="28" w:type="dxa"/>
              <w:right w:w="0" w:type="dxa"/>
            </w:tcMar>
          </w:tcPr>
          <w:p w14:paraId="34257232" w14:textId="77777777" w:rsidR="0032052D" w:rsidRPr="002F5B1F" w:rsidRDefault="0032052D" w:rsidP="00D31DD2">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32052D" w:rsidRPr="00AD0C7B" w14:paraId="3C2DAEC3"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17965A21" w14:textId="77777777" w:rsidR="0032052D" w:rsidRPr="00AD0C7B" w:rsidRDefault="0032052D" w:rsidP="00D31DD2">
            <w:pPr>
              <w:pStyle w:val="Zkratky1"/>
            </w:pPr>
            <w:r w:rsidRPr="002F5B1F">
              <w:rPr>
                <w:szCs w:val="16"/>
              </w:rPr>
              <w:t>TEN-T</w:t>
            </w:r>
          </w:p>
        </w:tc>
        <w:tc>
          <w:tcPr>
            <w:tcW w:w="7452" w:type="dxa"/>
            <w:tcMar>
              <w:top w:w="28" w:type="dxa"/>
              <w:left w:w="0" w:type="dxa"/>
              <w:bottom w:w="28" w:type="dxa"/>
              <w:right w:w="0" w:type="dxa"/>
            </w:tcMar>
            <w:vAlign w:val="bottom"/>
          </w:tcPr>
          <w:p w14:paraId="7E0C628D"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Trans-European Transport Networks (transevropská dopravní síť)</w:t>
            </w:r>
          </w:p>
        </w:tc>
      </w:tr>
      <w:tr w:rsidR="0032052D" w:rsidRPr="00AD0C7B" w14:paraId="0381EE3F"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3F964C47" w14:textId="77777777" w:rsidR="0032052D" w:rsidRPr="00AD0C7B" w:rsidRDefault="0032052D" w:rsidP="00D31DD2">
            <w:pPr>
              <w:pStyle w:val="Zkratky1"/>
            </w:pPr>
            <w:r>
              <w:rPr>
                <w:szCs w:val="16"/>
              </w:rPr>
              <w:t>TK</w:t>
            </w:r>
          </w:p>
        </w:tc>
        <w:tc>
          <w:tcPr>
            <w:tcW w:w="7452" w:type="dxa"/>
            <w:tcMar>
              <w:top w:w="28" w:type="dxa"/>
              <w:left w:w="0" w:type="dxa"/>
              <w:bottom w:w="28" w:type="dxa"/>
              <w:right w:w="0" w:type="dxa"/>
            </w:tcMar>
            <w:vAlign w:val="bottom"/>
          </w:tcPr>
          <w:p w14:paraId="03F906AE"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t>traťový kabel</w:t>
            </w:r>
          </w:p>
        </w:tc>
      </w:tr>
      <w:tr w:rsidR="0032052D" w:rsidRPr="00AD0C7B" w14:paraId="404D919A"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2A9DA0BC" w14:textId="77777777" w:rsidR="0032052D" w:rsidRPr="00AD0C7B" w:rsidRDefault="0032052D" w:rsidP="00D31DD2">
            <w:pPr>
              <w:pStyle w:val="Zkratky1"/>
            </w:pPr>
            <w:r w:rsidRPr="002F5B1F">
              <w:rPr>
                <w:szCs w:val="16"/>
              </w:rPr>
              <w:t>TSI</w:t>
            </w:r>
          </w:p>
        </w:tc>
        <w:tc>
          <w:tcPr>
            <w:tcW w:w="7452" w:type="dxa"/>
            <w:tcMar>
              <w:top w:w="28" w:type="dxa"/>
              <w:left w:w="0" w:type="dxa"/>
              <w:bottom w:w="28" w:type="dxa"/>
              <w:right w:w="0" w:type="dxa"/>
            </w:tcMar>
            <w:vAlign w:val="bottom"/>
          </w:tcPr>
          <w:p w14:paraId="7C2C0876"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technické specifikace pro interoperabilitu</w:t>
            </w:r>
          </w:p>
        </w:tc>
      </w:tr>
      <w:tr w:rsidR="0032052D" w:rsidRPr="00AD0C7B" w14:paraId="7D573414"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AD788CC" w14:textId="77777777" w:rsidR="0032052D" w:rsidRPr="00AD0C7B" w:rsidRDefault="0032052D" w:rsidP="00D31DD2">
            <w:pPr>
              <w:pStyle w:val="Zkratky1"/>
            </w:pPr>
            <w:r w:rsidRPr="002F5B1F">
              <w:rPr>
                <w:szCs w:val="16"/>
              </w:rPr>
              <w:t>TSI INF</w:t>
            </w:r>
          </w:p>
        </w:tc>
        <w:tc>
          <w:tcPr>
            <w:tcW w:w="7452" w:type="dxa"/>
            <w:tcMar>
              <w:top w:w="28" w:type="dxa"/>
              <w:left w:w="0" w:type="dxa"/>
              <w:bottom w:w="28" w:type="dxa"/>
              <w:right w:w="0" w:type="dxa"/>
            </w:tcMar>
            <w:vAlign w:val="bottom"/>
          </w:tcPr>
          <w:p w14:paraId="39A801BB"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technické specifikace pro interoperabilitu subsystému infrastruktura</w:t>
            </w:r>
          </w:p>
        </w:tc>
      </w:tr>
      <w:tr w:rsidR="0032052D" w:rsidRPr="00AD0C7B" w14:paraId="50FF83B0"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1575D89B" w14:textId="77777777" w:rsidR="0032052D" w:rsidRPr="00AD0C7B" w:rsidRDefault="0032052D" w:rsidP="00D31DD2">
            <w:pPr>
              <w:pStyle w:val="Zkratky1"/>
            </w:pPr>
            <w:r w:rsidRPr="002F5B1F">
              <w:rPr>
                <w:szCs w:val="16"/>
              </w:rPr>
              <w:lastRenderedPageBreak/>
              <w:t>TTP</w:t>
            </w:r>
          </w:p>
        </w:tc>
        <w:tc>
          <w:tcPr>
            <w:tcW w:w="7452" w:type="dxa"/>
            <w:tcMar>
              <w:top w:w="28" w:type="dxa"/>
              <w:left w:w="0" w:type="dxa"/>
              <w:bottom w:w="28" w:type="dxa"/>
              <w:right w:w="0" w:type="dxa"/>
            </w:tcMar>
            <w:vAlign w:val="bottom"/>
          </w:tcPr>
          <w:p w14:paraId="6503772A"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tabulky traťových poměrů</w:t>
            </w:r>
          </w:p>
        </w:tc>
      </w:tr>
      <w:tr w:rsidR="0032052D" w:rsidRPr="00AD0C7B" w14:paraId="6D717466"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56BD352" w14:textId="77777777" w:rsidR="0032052D" w:rsidRPr="00AD0C7B" w:rsidRDefault="0032052D" w:rsidP="00D31DD2">
            <w:pPr>
              <w:pStyle w:val="Zkratky1"/>
            </w:pPr>
            <w:r w:rsidRPr="002F5B1F">
              <w:rPr>
                <w:szCs w:val="16"/>
              </w:rPr>
              <w:t>TÚ</w:t>
            </w:r>
          </w:p>
        </w:tc>
        <w:tc>
          <w:tcPr>
            <w:tcW w:w="7452" w:type="dxa"/>
            <w:tcMar>
              <w:top w:w="28" w:type="dxa"/>
              <w:left w:w="0" w:type="dxa"/>
              <w:bottom w:w="28" w:type="dxa"/>
              <w:right w:w="0" w:type="dxa"/>
            </w:tcMar>
            <w:vAlign w:val="bottom"/>
          </w:tcPr>
          <w:p w14:paraId="4496EF91"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traťový úsek</w:t>
            </w:r>
          </w:p>
        </w:tc>
      </w:tr>
      <w:tr w:rsidR="0032052D" w:rsidRPr="00AD0C7B" w14:paraId="4B5B03CC"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348B6E62" w14:textId="77777777" w:rsidR="0032052D" w:rsidRPr="00AD0C7B" w:rsidRDefault="0032052D" w:rsidP="00D31DD2">
            <w:pPr>
              <w:pStyle w:val="Zkratky1"/>
            </w:pPr>
            <w:r w:rsidRPr="002F5B1F">
              <w:rPr>
                <w:szCs w:val="16"/>
              </w:rPr>
              <w:t>TÚDÚ</w:t>
            </w:r>
          </w:p>
        </w:tc>
        <w:tc>
          <w:tcPr>
            <w:tcW w:w="7452" w:type="dxa"/>
            <w:tcMar>
              <w:top w:w="28" w:type="dxa"/>
              <w:left w:w="0" w:type="dxa"/>
              <w:bottom w:w="28" w:type="dxa"/>
              <w:right w:w="0" w:type="dxa"/>
            </w:tcMar>
            <w:vAlign w:val="bottom"/>
          </w:tcPr>
          <w:p w14:paraId="64166CDB"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definiční úsek</w:t>
            </w:r>
          </w:p>
        </w:tc>
      </w:tr>
      <w:tr w:rsidR="0032052D" w:rsidRPr="00AD0C7B" w14:paraId="36C82D71"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DAD74B5" w14:textId="77777777" w:rsidR="0032052D" w:rsidRPr="00AD0C7B" w:rsidRDefault="0032052D" w:rsidP="00D31DD2">
            <w:pPr>
              <w:pStyle w:val="Zkratky1"/>
            </w:pPr>
            <w:r>
              <w:rPr>
                <w:szCs w:val="16"/>
              </w:rPr>
              <w:t>T</w:t>
            </w:r>
            <w:r w:rsidRPr="002F5B1F">
              <w:rPr>
                <w:szCs w:val="16"/>
              </w:rPr>
              <w:t>ZZ</w:t>
            </w:r>
          </w:p>
        </w:tc>
        <w:tc>
          <w:tcPr>
            <w:tcW w:w="7452" w:type="dxa"/>
            <w:tcMar>
              <w:top w:w="28" w:type="dxa"/>
              <w:left w:w="0" w:type="dxa"/>
              <w:bottom w:w="28" w:type="dxa"/>
              <w:right w:w="0" w:type="dxa"/>
            </w:tcMar>
            <w:vAlign w:val="bottom"/>
          </w:tcPr>
          <w:p w14:paraId="02634E86"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t>traťové zabezpečovací zařízení</w:t>
            </w:r>
          </w:p>
        </w:tc>
      </w:tr>
      <w:tr w:rsidR="0032052D" w:rsidRPr="00AD0C7B" w14:paraId="1EDF740C"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38841BD3" w14:textId="77777777" w:rsidR="0032052D" w:rsidRPr="00AD0C7B" w:rsidRDefault="0032052D" w:rsidP="00D31DD2">
            <w:pPr>
              <w:pStyle w:val="Zkratky1"/>
            </w:pPr>
            <w:r>
              <w:rPr>
                <w:szCs w:val="16"/>
              </w:rPr>
              <w:t>VMP</w:t>
            </w:r>
          </w:p>
        </w:tc>
        <w:tc>
          <w:tcPr>
            <w:tcW w:w="7452" w:type="dxa"/>
            <w:tcMar>
              <w:top w:w="28" w:type="dxa"/>
              <w:left w:w="0" w:type="dxa"/>
              <w:bottom w:w="28" w:type="dxa"/>
              <w:right w:w="0" w:type="dxa"/>
            </w:tcMar>
            <w:vAlign w:val="bottom"/>
          </w:tcPr>
          <w:p w14:paraId="3F2C3AFB"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t>volný mostní průřez</w:t>
            </w:r>
          </w:p>
        </w:tc>
      </w:tr>
      <w:tr w:rsidR="0032052D" w:rsidRPr="00AD0C7B" w14:paraId="3011E005"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7D73A10F" w14:textId="77777777" w:rsidR="0032052D" w:rsidRPr="00AD0C7B" w:rsidRDefault="0032052D" w:rsidP="00D31DD2">
            <w:pPr>
              <w:pStyle w:val="Zkratky1"/>
            </w:pPr>
            <w:r w:rsidRPr="002F5B1F">
              <w:rPr>
                <w:szCs w:val="16"/>
              </w:rPr>
              <w:t>VTP</w:t>
            </w:r>
          </w:p>
        </w:tc>
        <w:tc>
          <w:tcPr>
            <w:tcW w:w="7452" w:type="dxa"/>
            <w:tcMar>
              <w:top w:w="28" w:type="dxa"/>
              <w:left w:w="0" w:type="dxa"/>
              <w:bottom w:w="28" w:type="dxa"/>
              <w:right w:w="0" w:type="dxa"/>
            </w:tcMar>
            <w:vAlign w:val="bottom"/>
          </w:tcPr>
          <w:p w14:paraId="57F6BF33"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všeobecné technické podmínky</w:t>
            </w:r>
          </w:p>
        </w:tc>
      </w:tr>
      <w:tr w:rsidR="0032052D" w:rsidRPr="00AD0C7B" w14:paraId="2BB46ECA"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38CBE726" w14:textId="77777777" w:rsidR="0032052D" w:rsidRPr="00AD0C7B" w:rsidRDefault="0032052D" w:rsidP="00D31DD2">
            <w:pPr>
              <w:pStyle w:val="Zkratky1"/>
            </w:pPr>
            <w:r w:rsidRPr="002F5B1F">
              <w:rPr>
                <w:szCs w:val="16"/>
              </w:rPr>
              <w:t>ZTP</w:t>
            </w:r>
          </w:p>
        </w:tc>
        <w:tc>
          <w:tcPr>
            <w:tcW w:w="7452" w:type="dxa"/>
            <w:tcMar>
              <w:top w:w="28" w:type="dxa"/>
              <w:left w:w="0" w:type="dxa"/>
              <w:bottom w:w="28" w:type="dxa"/>
              <w:right w:w="0" w:type="dxa"/>
            </w:tcMar>
            <w:vAlign w:val="bottom"/>
          </w:tcPr>
          <w:p w14:paraId="016F73A7"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zvláštní technické podmínky</w:t>
            </w:r>
          </w:p>
        </w:tc>
      </w:tr>
      <w:tr w:rsidR="0032052D" w:rsidRPr="00AD0C7B" w14:paraId="3CC823C2" w14:textId="77777777" w:rsidTr="00D31DD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vAlign w:val="bottom"/>
          </w:tcPr>
          <w:p w14:paraId="440AF9CD" w14:textId="77777777" w:rsidR="0032052D" w:rsidRPr="00AD0C7B" w:rsidRDefault="0032052D" w:rsidP="00D31DD2">
            <w:pPr>
              <w:pStyle w:val="Zkratky1"/>
            </w:pPr>
            <w:r w:rsidRPr="002F5B1F">
              <w:rPr>
                <w:szCs w:val="16"/>
              </w:rPr>
              <w:t>ŽBP</w:t>
            </w:r>
          </w:p>
        </w:tc>
        <w:tc>
          <w:tcPr>
            <w:tcW w:w="7452" w:type="dxa"/>
            <w:tcMar>
              <w:top w:w="28" w:type="dxa"/>
              <w:left w:w="0" w:type="dxa"/>
              <w:bottom w:w="28" w:type="dxa"/>
              <w:right w:w="0" w:type="dxa"/>
            </w:tcMar>
            <w:vAlign w:val="bottom"/>
          </w:tcPr>
          <w:p w14:paraId="741DF836" w14:textId="77777777" w:rsidR="0032052D" w:rsidRPr="006115D3" w:rsidRDefault="0032052D" w:rsidP="00D31DD2">
            <w:pPr>
              <w:pStyle w:val="Zkratky2"/>
              <w:cnfStyle w:val="000000000000" w:firstRow="0" w:lastRow="0" w:firstColumn="0" w:lastColumn="0" w:oddVBand="0" w:evenVBand="0" w:oddHBand="0" w:evenHBand="0" w:firstRowFirstColumn="0" w:firstRowLastColumn="0" w:lastRowFirstColumn="0" w:lastRowLastColumn="0"/>
            </w:pPr>
            <w:r w:rsidRPr="002F5B1F">
              <w:t>železničního bodového pole</w:t>
            </w:r>
          </w:p>
        </w:tc>
      </w:tr>
    </w:tbl>
    <w:p w14:paraId="59E4F73B" w14:textId="77777777" w:rsidR="00041EC8" w:rsidRDefault="00041EC8" w:rsidP="00AD0C7B"/>
    <w:p w14:paraId="3FED6EAC" w14:textId="77777777" w:rsidR="00826B7B" w:rsidRDefault="00826B7B">
      <w:r>
        <w:br w:type="page"/>
      </w:r>
    </w:p>
    <w:p w14:paraId="12BB86F7" w14:textId="77777777" w:rsidR="00FD501F" w:rsidRPr="00FD501F" w:rsidRDefault="00FD501F" w:rsidP="00A134F8">
      <w:pPr>
        <w:pStyle w:val="Nadpis2-1"/>
      </w:pPr>
      <w:bookmarkStart w:id="218" w:name="_Toc389559699"/>
      <w:bookmarkStart w:id="219" w:name="_Toc397429847"/>
      <w:bookmarkStart w:id="220" w:name="_Ref433028040"/>
      <w:bookmarkStart w:id="221" w:name="_Toc1048197"/>
      <w:bookmarkStart w:id="222" w:name="_Toc34831222"/>
      <w:r w:rsidRPr="00FD501F">
        <w:lastRenderedPageBreak/>
        <w:t>SPECIFIKACE PŘEDMĚTU DÍLA</w:t>
      </w:r>
      <w:bookmarkEnd w:id="222"/>
    </w:p>
    <w:p w14:paraId="3F357A56" w14:textId="77777777" w:rsidR="00FD501F" w:rsidRPr="00FD501F" w:rsidRDefault="00FD501F" w:rsidP="00DB0562">
      <w:pPr>
        <w:pStyle w:val="Nadpis2-2"/>
      </w:pPr>
      <w:bookmarkStart w:id="223" w:name="_Toc34831223"/>
      <w:r w:rsidRPr="00FD501F">
        <w:t>Účel a rozsah předmětu díla</w:t>
      </w:r>
      <w:bookmarkEnd w:id="223"/>
    </w:p>
    <w:p w14:paraId="01A30F76" w14:textId="77777777" w:rsidR="00FD501F" w:rsidRDefault="00FD501F" w:rsidP="00EF6282">
      <w:pPr>
        <w:pStyle w:val="Text2-1"/>
      </w:pPr>
      <w:r w:rsidRPr="00FD501F">
        <w:t xml:space="preserve">Předmětem díla je </w:t>
      </w:r>
      <w:r w:rsidR="003F08B2" w:rsidRPr="00807E58">
        <w:t xml:space="preserve">zhotovení </w:t>
      </w:r>
      <w:r w:rsidR="00F15B4C">
        <w:t xml:space="preserve">Dokumentace </w:t>
      </w:r>
      <w:r w:rsidR="003F08B2" w:rsidRPr="00807E58">
        <w:t>pro s</w:t>
      </w:r>
      <w:r w:rsidR="00F15B4C">
        <w:t xml:space="preserve">polečné </w:t>
      </w:r>
      <w:r w:rsidR="003F08B2" w:rsidRPr="00807E58">
        <w:t>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Pr="00FE24A5">
        <w:rPr>
          <w:b/>
          <w:i/>
        </w:rPr>
        <w:t>„</w:t>
      </w:r>
      <w:r w:rsidR="00EF6282" w:rsidRPr="00FE24A5">
        <w:rPr>
          <w:rStyle w:val="Tun"/>
          <w:i/>
        </w:rPr>
        <w:t>Rekonstrukce opěrné zdi, mostních objektů a</w:t>
      </w:r>
      <w:r w:rsidR="004B3F46">
        <w:rPr>
          <w:rStyle w:val="Tun"/>
          <w:i/>
        </w:rPr>
        <w:t> </w:t>
      </w:r>
      <w:r w:rsidR="00EF6282" w:rsidRPr="00FE24A5">
        <w:rPr>
          <w:rStyle w:val="Tun"/>
          <w:i/>
        </w:rPr>
        <w:t>zemního tělesa v km 78,724 - 79,145 úseku Rožná - Nedvědice</w:t>
      </w:r>
      <w:r w:rsidRPr="00FE24A5">
        <w:rPr>
          <w:b/>
          <w:i/>
        </w:rPr>
        <w:t>“</w:t>
      </w:r>
      <w:r w:rsidR="000E6E13">
        <w:t>. C</w:t>
      </w:r>
      <w:r w:rsidRPr="00FD501F">
        <w:t xml:space="preserve">ílem </w:t>
      </w:r>
      <w:r w:rsidR="000E6E13">
        <w:t xml:space="preserve">díla </w:t>
      </w:r>
      <w:r w:rsidR="00EF6282">
        <w:t>je:</w:t>
      </w:r>
    </w:p>
    <w:p w14:paraId="6794C9A7" w14:textId="77777777" w:rsidR="00EF6282" w:rsidRDefault="00EF6282" w:rsidP="00EF6282">
      <w:pPr>
        <w:pStyle w:val="Text2-2"/>
        <w:rPr>
          <w:lang w:eastAsia="cs-CZ"/>
        </w:rPr>
      </w:pPr>
      <w:r w:rsidRPr="00D96CC3">
        <w:rPr>
          <w:lang w:eastAsia="cs-CZ"/>
        </w:rPr>
        <w:t xml:space="preserve">Zajištění </w:t>
      </w:r>
      <w:r w:rsidRPr="004B32FA">
        <w:rPr>
          <w:lang w:eastAsia="cs-CZ"/>
        </w:rPr>
        <w:t xml:space="preserve">stability </w:t>
      </w:r>
      <w:r w:rsidRPr="00AB47A3">
        <w:rPr>
          <w:lang w:eastAsia="cs-CZ"/>
        </w:rPr>
        <w:t>zdi a svahů.</w:t>
      </w:r>
    </w:p>
    <w:p w14:paraId="5208F6D1" w14:textId="77777777" w:rsidR="00EF6282" w:rsidRPr="0035011A" w:rsidRDefault="00EF6282" w:rsidP="00EF6282">
      <w:pPr>
        <w:pStyle w:val="Text2-2"/>
        <w:rPr>
          <w:lang w:eastAsia="cs-CZ"/>
        </w:rPr>
      </w:pPr>
      <w:r w:rsidRPr="0035011A">
        <w:rPr>
          <w:lang w:eastAsia="cs-CZ"/>
        </w:rPr>
        <w:t xml:space="preserve">Umožnit </w:t>
      </w:r>
      <w:r w:rsidRPr="0035011A">
        <w:rPr>
          <w:b/>
          <w:lang w:eastAsia="cs-CZ"/>
        </w:rPr>
        <w:t>přechodnos</w:t>
      </w:r>
      <w:r w:rsidRPr="00FD229A">
        <w:rPr>
          <w:b/>
          <w:lang w:eastAsia="cs-CZ"/>
        </w:rPr>
        <w:t>t</w:t>
      </w:r>
      <w:r w:rsidRPr="0035011A">
        <w:rPr>
          <w:lang w:eastAsia="cs-CZ"/>
        </w:rPr>
        <w:t xml:space="preserve"> drážních vozidel pro </w:t>
      </w:r>
      <w:r w:rsidRPr="0035011A">
        <w:rPr>
          <w:b/>
          <w:lang w:eastAsia="cs-CZ"/>
        </w:rPr>
        <w:t>traťovou třídu C3</w:t>
      </w:r>
      <w:r w:rsidRPr="0035011A">
        <w:rPr>
          <w:lang w:eastAsia="cs-CZ"/>
        </w:rPr>
        <w:t>.</w:t>
      </w:r>
    </w:p>
    <w:p w14:paraId="3CF18B7D" w14:textId="77777777" w:rsidR="00EF6282" w:rsidRPr="00DA26D8" w:rsidRDefault="00EF6282" w:rsidP="00EF6282">
      <w:pPr>
        <w:pStyle w:val="Text2-2"/>
        <w:rPr>
          <w:lang w:eastAsia="cs-CZ"/>
        </w:rPr>
      </w:pPr>
      <w:r>
        <w:rPr>
          <w:lang w:eastAsia="cs-CZ"/>
        </w:rPr>
        <w:t xml:space="preserve">Zajistit </w:t>
      </w:r>
      <w:r w:rsidRPr="007F1F56">
        <w:rPr>
          <w:b/>
          <w:lang w:eastAsia="cs-CZ"/>
        </w:rPr>
        <w:t>volný mostní průřez</w:t>
      </w:r>
      <w:r>
        <w:rPr>
          <w:lang w:eastAsia="cs-CZ"/>
        </w:rPr>
        <w:t xml:space="preserve"> (VMP)</w:t>
      </w:r>
      <w:r w:rsidRPr="00D96CC3">
        <w:rPr>
          <w:lang w:eastAsia="cs-CZ"/>
        </w:rPr>
        <w:t>.</w:t>
      </w:r>
      <w:r>
        <w:rPr>
          <w:lang w:eastAsia="cs-CZ"/>
        </w:rPr>
        <w:t xml:space="preserve"> VMP 2,5 m u mostních objektů se zapuštěným kolejovým ložem a VMP 3,0 m u mostních objektů s otevřeným kolejovým ložem, to vše s příslušným rozšířením dle ČSN 73 6201.</w:t>
      </w:r>
    </w:p>
    <w:p w14:paraId="198112E7" w14:textId="77777777" w:rsidR="00EF6282" w:rsidRDefault="00EF6282" w:rsidP="00EF6282">
      <w:pPr>
        <w:pStyle w:val="Text2-2"/>
      </w:pPr>
      <w:r w:rsidRPr="00FB649F">
        <w:rPr>
          <w:lang w:eastAsia="cs-CZ"/>
        </w:rPr>
        <w:t xml:space="preserve">Aby </w:t>
      </w:r>
      <w:r>
        <w:rPr>
          <w:b/>
          <w:lang w:eastAsia="cs-CZ"/>
        </w:rPr>
        <w:t>t</w:t>
      </w:r>
      <w:r w:rsidRPr="00E564DD">
        <w:rPr>
          <w:b/>
          <w:lang w:eastAsia="cs-CZ"/>
        </w:rPr>
        <w:t xml:space="preserve">raťová rychlost na </w:t>
      </w:r>
      <w:r>
        <w:rPr>
          <w:b/>
          <w:lang w:eastAsia="cs-CZ"/>
        </w:rPr>
        <w:t>řešeném</w:t>
      </w:r>
      <w:r w:rsidRPr="00E564DD">
        <w:rPr>
          <w:b/>
          <w:lang w:eastAsia="cs-CZ"/>
        </w:rPr>
        <w:t xml:space="preserve"> </w:t>
      </w:r>
      <w:r>
        <w:rPr>
          <w:b/>
          <w:lang w:eastAsia="cs-CZ"/>
        </w:rPr>
        <w:t xml:space="preserve">úseku </w:t>
      </w:r>
      <w:r w:rsidRPr="00E564DD">
        <w:rPr>
          <w:b/>
          <w:lang w:eastAsia="cs-CZ"/>
        </w:rPr>
        <w:t xml:space="preserve">dráhy </w:t>
      </w:r>
      <w:r>
        <w:rPr>
          <w:b/>
          <w:lang w:eastAsia="cs-CZ"/>
        </w:rPr>
        <w:t xml:space="preserve">byla </w:t>
      </w:r>
      <w:r w:rsidRPr="00E564DD">
        <w:rPr>
          <w:b/>
          <w:lang w:eastAsia="cs-CZ"/>
        </w:rPr>
        <w:t>zachov</w:t>
      </w:r>
      <w:r>
        <w:rPr>
          <w:b/>
          <w:lang w:eastAsia="cs-CZ"/>
        </w:rPr>
        <w:t>ána</w:t>
      </w:r>
      <w:r w:rsidRPr="00E564DD">
        <w:rPr>
          <w:b/>
          <w:lang w:eastAsia="cs-CZ"/>
        </w:rPr>
        <w:t>,</w:t>
      </w:r>
      <w:r>
        <w:rPr>
          <w:lang w:eastAsia="cs-CZ"/>
        </w:rPr>
        <w:t xml:space="preserve"> tj. zůstala</w:t>
      </w:r>
      <w:r w:rsidRPr="00E564DD">
        <w:rPr>
          <w:lang w:eastAsia="cs-CZ"/>
        </w:rPr>
        <w:t xml:space="preserve"> V</w:t>
      </w:r>
      <w:r w:rsidRPr="00E564DD">
        <w:rPr>
          <w:vertAlign w:val="subscript"/>
          <w:lang w:eastAsia="cs-CZ"/>
        </w:rPr>
        <w:t>ž</w:t>
      </w:r>
      <w:r w:rsidRPr="00E564DD">
        <w:rPr>
          <w:lang w:eastAsia="cs-CZ"/>
        </w:rPr>
        <w:t xml:space="preserve"> = </w:t>
      </w:r>
      <w:r>
        <w:rPr>
          <w:lang w:eastAsia="cs-CZ"/>
        </w:rPr>
        <w:t>50</w:t>
      </w:r>
      <w:r w:rsidRPr="00E564DD">
        <w:rPr>
          <w:lang w:eastAsia="cs-CZ"/>
        </w:rPr>
        <w:t xml:space="preserve"> km/h ve směru od </w:t>
      </w:r>
      <w:r>
        <w:rPr>
          <w:lang w:eastAsia="cs-CZ"/>
        </w:rPr>
        <w:t>žst. Nedvědice</w:t>
      </w:r>
      <w:r w:rsidRPr="00E564DD">
        <w:rPr>
          <w:lang w:eastAsia="cs-CZ"/>
        </w:rPr>
        <w:t xml:space="preserve"> a V</w:t>
      </w:r>
      <w:r w:rsidRPr="00E564DD">
        <w:rPr>
          <w:vertAlign w:val="subscript"/>
          <w:lang w:eastAsia="cs-CZ"/>
        </w:rPr>
        <w:t>ž</w:t>
      </w:r>
      <w:r w:rsidRPr="00E564DD">
        <w:rPr>
          <w:lang w:eastAsia="cs-CZ"/>
        </w:rPr>
        <w:t xml:space="preserve"> = </w:t>
      </w:r>
      <w:r>
        <w:rPr>
          <w:lang w:eastAsia="cs-CZ"/>
        </w:rPr>
        <w:t>5</w:t>
      </w:r>
      <w:r w:rsidRPr="00E564DD">
        <w:rPr>
          <w:lang w:eastAsia="cs-CZ"/>
        </w:rPr>
        <w:t xml:space="preserve">0 km/h ve směru od žst. </w:t>
      </w:r>
      <w:r>
        <w:rPr>
          <w:lang w:eastAsia="cs-CZ"/>
        </w:rPr>
        <w:t>Rožná</w:t>
      </w:r>
      <w:r w:rsidRPr="00E564DD">
        <w:rPr>
          <w:lang w:eastAsia="cs-CZ"/>
        </w:rPr>
        <w:t>.</w:t>
      </w:r>
    </w:p>
    <w:p w14:paraId="07BEEF41" w14:textId="688D7759" w:rsidR="00EF6282" w:rsidRPr="0076524D" w:rsidRDefault="00EF6282" w:rsidP="00EF6282">
      <w:pPr>
        <w:pStyle w:val="Text2-2"/>
        <w:rPr>
          <w:lang w:eastAsia="cs-CZ"/>
        </w:rPr>
      </w:pPr>
      <w:r>
        <w:rPr>
          <w:lang w:eastAsia="cs-CZ"/>
        </w:rPr>
        <w:t xml:space="preserve">Zajistit </w:t>
      </w:r>
      <w:r w:rsidRPr="00EF6282">
        <w:rPr>
          <w:b/>
          <w:lang w:eastAsia="cs-CZ"/>
        </w:rPr>
        <w:t>prostorovou průchodnost</w:t>
      </w:r>
      <w:r w:rsidRPr="00D96CC3">
        <w:rPr>
          <w:lang w:eastAsia="cs-CZ"/>
        </w:rPr>
        <w:t xml:space="preserve"> pro </w:t>
      </w:r>
      <w:r w:rsidRPr="00EF6282">
        <w:rPr>
          <w:b/>
          <w:lang w:eastAsia="cs-CZ"/>
        </w:rPr>
        <w:t>průjezdný průřez Z-GC</w:t>
      </w:r>
      <w:r w:rsidRPr="00E873F9">
        <w:rPr>
          <w:lang w:eastAsia="cs-CZ"/>
        </w:rPr>
        <w:t xml:space="preserve"> a dále i</w:t>
      </w:r>
      <w:r>
        <w:rPr>
          <w:lang w:eastAsia="cs-CZ"/>
        </w:rPr>
        <w:t> </w:t>
      </w:r>
      <w:r w:rsidRPr="00EF6282">
        <w:rPr>
          <w:b/>
          <w:lang w:eastAsia="cs-CZ"/>
        </w:rPr>
        <w:t>volných schůdný prostor</w:t>
      </w:r>
      <w:r w:rsidRPr="00EF6282">
        <w:rPr>
          <w:color w:val="FF0000"/>
          <w:lang w:eastAsia="cs-CZ"/>
        </w:rPr>
        <w:t>.</w:t>
      </w:r>
    </w:p>
    <w:p w14:paraId="42ED4118" w14:textId="77777777" w:rsidR="00EF6282" w:rsidRPr="00D96CC3" w:rsidRDefault="00EF6282" w:rsidP="00EF6282">
      <w:pPr>
        <w:pStyle w:val="Text2-2"/>
        <w:numPr>
          <w:ilvl w:val="0"/>
          <w:numId w:val="0"/>
        </w:numPr>
        <w:ind w:left="1701"/>
        <w:rPr>
          <w:lang w:eastAsia="cs-CZ"/>
        </w:rPr>
      </w:pPr>
      <w:r>
        <w:rPr>
          <w:b/>
          <w:lang w:eastAsia="cs-CZ"/>
        </w:rPr>
        <w:t>Stávající p</w:t>
      </w:r>
      <w:r w:rsidRPr="00E873F9">
        <w:rPr>
          <w:b/>
          <w:lang w:eastAsia="cs-CZ"/>
        </w:rPr>
        <w:t xml:space="preserve">rostorová </w:t>
      </w:r>
      <w:r w:rsidRPr="00D96CC3">
        <w:rPr>
          <w:b/>
          <w:lang w:eastAsia="cs-CZ"/>
        </w:rPr>
        <w:t>průchodnost</w:t>
      </w:r>
      <w:r w:rsidRPr="00D96CC3">
        <w:rPr>
          <w:lang w:eastAsia="cs-CZ"/>
        </w:rPr>
        <w:t xml:space="preserve"> je </w:t>
      </w:r>
      <w:r>
        <w:rPr>
          <w:lang w:eastAsia="cs-CZ"/>
        </w:rPr>
        <w:t>v rámci traťového úsek zajištěna pro průjezdný průřez</w:t>
      </w:r>
      <w:r w:rsidRPr="00D96CC3">
        <w:rPr>
          <w:lang w:eastAsia="cs-CZ"/>
        </w:rPr>
        <w:t xml:space="preserve"> Z-GČD.</w:t>
      </w:r>
    </w:p>
    <w:p w14:paraId="22E6FD34" w14:textId="77777777" w:rsidR="00EF6282" w:rsidRDefault="00EF6282" w:rsidP="00EF6282">
      <w:pPr>
        <w:pStyle w:val="Text2-2"/>
      </w:pPr>
      <w:r w:rsidRPr="00AB47A3">
        <w:rPr>
          <w:lang w:eastAsia="cs-CZ"/>
        </w:rPr>
        <w:t xml:space="preserve">V rozsahu zdi upravit šířku pláně tělesa železničního spodku pokud možno </w:t>
      </w:r>
      <w:r w:rsidRPr="00AB47A3">
        <w:rPr>
          <w:b/>
          <w:lang w:eastAsia="cs-CZ"/>
        </w:rPr>
        <w:t xml:space="preserve">tak, aby vyhovovala požadavkům </w:t>
      </w:r>
      <w:r w:rsidRPr="00EF6282">
        <w:rPr>
          <w:b/>
          <w:lang w:eastAsia="cs-CZ"/>
        </w:rPr>
        <w:t>aktuálního znění předpisu SŽDC S4</w:t>
      </w:r>
      <w:r>
        <w:rPr>
          <w:lang w:eastAsia="cs-CZ"/>
        </w:rPr>
        <w:t>.</w:t>
      </w:r>
      <w:r w:rsidRPr="0076524D">
        <w:rPr>
          <w:lang w:eastAsia="cs-CZ"/>
        </w:rPr>
        <w:t xml:space="preserve"> Důvodem je absence drážní</w:t>
      </w:r>
      <w:r>
        <w:rPr>
          <w:lang w:eastAsia="cs-CZ"/>
        </w:rPr>
        <w:t xml:space="preserve"> stezky v oblasti dráhy vedené při opěrné zdi</w:t>
      </w:r>
      <w:r w:rsidRPr="0076524D">
        <w:rPr>
          <w:lang w:eastAsia="cs-CZ"/>
        </w:rPr>
        <w:t>.</w:t>
      </w:r>
    </w:p>
    <w:p w14:paraId="128C724F" w14:textId="77777777" w:rsidR="00EF6282" w:rsidRPr="00FD229A" w:rsidRDefault="00EF6282" w:rsidP="00EF6282">
      <w:pPr>
        <w:pStyle w:val="Text2-2"/>
      </w:pPr>
      <w:r w:rsidRPr="00FD229A">
        <w:t>Vyřešit kabelové trasy v oblasti zdi tak, aby bylo umožněno strojní čištění kolejového lože.</w:t>
      </w:r>
    </w:p>
    <w:p w14:paraId="3109FFF1" w14:textId="77777777" w:rsidR="00EF6282" w:rsidRPr="00FE7529" w:rsidRDefault="00EF6282" w:rsidP="00EF6282">
      <w:pPr>
        <w:pStyle w:val="Text2-2"/>
      </w:pPr>
      <w:r w:rsidRPr="00FE7529">
        <w:t>Vyřešit kabelové trasy v oblasti mostních objektů tak, aby byly vedeny pokud možno mimo mostní objekt</w:t>
      </w:r>
      <w:r>
        <w:t>y</w:t>
      </w:r>
      <w:r w:rsidRPr="00FE7529">
        <w:t>.</w:t>
      </w:r>
    </w:p>
    <w:p w14:paraId="67AC7FB7" w14:textId="77777777" w:rsidR="00A134F8" w:rsidRDefault="00FD501F" w:rsidP="00FE24A5">
      <w:pPr>
        <w:pStyle w:val="Text2-1"/>
      </w:pPr>
      <w:r w:rsidRPr="00FD501F">
        <w:t xml:space="preserve">Rozsah díla </w:t>
      </w:r>
      <w:r w:rsidRPr="00FE24A5">
        <w:rPr>
          <w:i/>
        </w:rPr>
        <w:t>„</w:t>
      </w:r>
      <w:r w:rsidR="00FE24A5" w:rsidRPr="00FE24A5">
        <w:rPr>
          <w:i/>
        </w:rPr>
        <w:t>Rekonstrukce opěrné zdi, mostních objektů a zemního tělesa v km 78,724 - 79,145 úseku Rožná - Nedvědice</w:t>
      </w:r>
      <w:r w:rsidRPr="00FE24A5">
        <w:rPr>
          <w:i/>
        </w:rPr>
        <w:t>“</w:t>
      </w:r>
      <w:r w:rsidRPr="00FD501F">
        <w:t xml:space="preserve"> je</w:t>
      </w:r>
      <w:r w:rsidR="00A134F8">
        <w:t>:</w:t>
      </w:r>
    </w:p>
    <w:p w14:paraId="5FAC6E0A" w14:textId="77777777" w:rsidR="00A134F8" w:rsidRDefault="00A134F8" w:rsidP="00E41675">
      <w:pPr>
        <w:pStyle w:val="Text2-2"/>
      </w:pPr>
      <w:r w:rsidRPr="00807E58">
        <w:t xml:space="preserve">Zhotovení </w:t>
      </w:r>
      <w:r w:rsidR="001E3362">
        <w:rPr>
          <w:rStyle w:val="Tun"/>
        </w:rPr>
        <w:t>D</w:t>
      </w:r>
      <w:r w:rsidRPr="00807E58">
        <w:rPr>
          <w:rStyle w:val="Tun"/>
        </w:rPr>
        <w:t xml:space="preserve">okumentace pro </w:t>
      </w:r>
      <w:r w:rsidR="001E3362">
        <w:rPr>
          <w:rStyle w:val="Tun"/>
        </w:rPr>
        <w:t xml:space="preserve">společné </w:t>
      </w:r>
      <w:r w:rsidRPr="00807E58">
        <w:rPr>
          <w:rStyle w:val="Tun"/>
        </w:rPr>
        <w:t>povolení</w:t>
      </w:r>
      <w:r w:rsidR="00807E58">
        <w:rPr>
          <w:rStyle w:val="Tun"/>
        </w:rPr>
        <w:t xml:space="preserve"> </w:t>
      </w:r>
      <w:r>
        <w:t xml:space="preserve">a to včetně zpracování </w:t>
      </w:r>
      <w:r w:rsidRPr="000235AC">
        <w:rPr>
          <w:rStyle w:val="Tun"/>
        </w:rPr>
        <w:t>Projektové dokumentace pro provádění stavby</w:t>
      </w:r>
      <w:r>
        <w:t xml:space="preserve">, </w:t>
      </w:r>
      <w:r w:rsidR="00967E3A">
        <w:t>která</w:t>
      </w:r>
      <w:r w:rsidR="00967E3A" w:rsidRPr="00745AE7">
        <w:t xml:space="preserve"> rozpracuje a</w:t>
      </w:r>
      <w:r w:rsidR="00967E3A">
        <w:t> </w:t>
      </w:r>
      <w:r w:rsidR="00967E3A" w:rsidRPr="00745AE7">
        <w:t xml:space="preserve">vymezí požadavky na stavbu do podrobností, které specifikují předmět </w:t>
      </w:r>
      <w:r w:rsidR="00AA77DA">
        <w:t xml:space="preserve">Díla </w:t>
      </w:r>
      <w:r w:rsidR="00967E3A" w:rsidRPr="008B297E">
        <w:t>v takovém rozsahu, aby byla podkladem pro výběrové řízení na zhotovení stavby,</w:t>
      </w:r>
      <w:r w:rsidR="00AA77DA" w:rsidRPr="008B297E">
        <w:t xml:space="preserve"> </w:t>
      </w:r>
      <w:r w:rsidRPr="008B297E">
        <w:t xml:space="preserve">včetně notifikace autorizovanou osobou, zajištění výkonu </w:t>
      </w:r>
      <w:r w:rsidR="00AA77DA" w:rsidRPr="008B297E">
        <w:t>A</w:t>
      </w:r>
      <w:r w:rsidRPr="008B297E">
        <w:t>utorského dozoru při zhotovení stavby a činností koordinátora BOZP při práci na staveništi ve fázi přípravy včetně zpracování plánu BOZP na staveništi.</w:t>
      </w:r>
    </w:p>
    <w:p w14:paraId="7506584F" w14:textId="77777777" w:rsidR="00A134F8" w:rsidRDefault="00A134F8" w:rsidP="001A0C52">
      <w:pPr>
        <w:pStyle w:val="Text2-2"/>
      </w:pPr>
      <w:r w:rsidRPr="008B297E">
        <w:rPr>
          <w:rStyle w:val="Tun"/>
        </w:rPr>
        <w:t>Zpracování a podání žádosti</w:t>
      </w:r>
      <w:r w:rsidRPr="00672766">
        <w:rPr>
          <w:rStyle w:val="Tun"/>
        </w:rPr>
        <w:t xml:space="preserve"> </w:t>
      </w:r>
      <w:r w:rsidR="00967E3A" w:rsidRPr="00672766">
        <w:rPr>
          <w:rStyle w:val="Tun"/>
        </w:rPr>
        <w:t>o</w:t>
      </w:r>
      <w:r w:rsidR="00967E3A">
        <w:t xml:space="preserve"> </w:t>
      </w:r>
      <w:r w:rsidR="00967E3A" w:rsidRPr="00967E3A">
        <w:rPr>
          <w:rStyle w:val="Tun"/>
        </w:rPr>
        <w:t>vydání společného povolení</w:t>
      </w:r>
      <w:r w:rsidR="00967E3A">
        <w:t xml:space="preserve"> </w:t>
      </w:r>
      <w:r w:rsidR="001E3362" w:rsidRPr="00672766">
        <w:t xml:space="preserve">dle § 94l </w:t>
      </w:r>
      <w:r w:rsidR="00672766" w:rsidRPr="00672766">
        <w:t>zákona č. </w:t>
      </w:r>
      <w:r w:rsidR="001E3362" w:rsidRPr="00672766">
        <w:t>183/2006 Sb.</w:t>
      </w:r>
      <w:r w:rsidR="001E3362" w:rsidRPr="001E3362">
        <w:t>, Zákon o</w:t>
      </w:r>
      <w:r w:rsidR="009932FA">
        <w:t> </w:t>
      </w:r>
      <w:r w:rsidR="001E3362" w:rsidRPr="001E3362">
        <w:t>územním plánování a sta</w:t>
      </w:r>
      <w:r w:rsidR="00672766">
        <w:t>vebním řádu (stavební zákon), v </w:t>
      </w:r>
      <w:r w:rsidR="001E3362" w:rsidRPr="001E3362">
        <w:t>platném znění, včetně všech vyžadovaných podkladů</w:t>
      </w:r>
      <w:r w:rsidRPr="00807E58">
        <w:t>, je</w:t>
      </w:r>
      <w:r w:rsidR="00967E3A">
        <w:t xml:space="preserve">jíž </w:t>
      </w:r>
      <w:r w:rsidRPr="00807E58">
        <w:t>výsledkem bude vydání s</w:t>
      </w:r>
      <w:r w:rsidR="00967E3A">
        <w:t xml:space="preserve">polečného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p>
    <w:p w14:paraId="0F76D75F" w14:textId="77777777" w:rsidR="008B297E" w:rsidRDefault="008B297E" w:rsidP="008B297E">
      <w:pPr>
        <w:pStyle w:val="Text2-2"/>
        <w:numPr>
          <w:ilvl w:val="0"/>
          <w:numId w:val="0"/>
        </w:numPr>
        <w:ind w:left="1701"/>
      </w:pPr>
      <w:r>
        <w:t>Objednatelem díla není požadováno dodání pravomocného společného povolení či oznámení o zahájení takového řízení. Pro předmětnou stavbu namísto toho Zhotovitel díla zajistí vypracování a podání žádosti o společné povolení, a to včetně všech povinných příloh vyplývajících ze zákona. Objednateli pak bude dodán doklad o učiněném podání uvedené žádosti (odchylný postup od VTP).</w:t>
      </w:r>
    </w:p>
    <w:p w14:paraId="5D3116F9" w14:textId="77777777" w:rsidR="00A134F8" w:rsidRPr="00807E58" w:rsidRDefault="00A134F8" w:rsidP="00813559">
      <w:pPr>
        <w:pStyle w:val="Text2-2"/>
      </w:pPr>
      <w:r w:rsidRPr="00807E58">
        <w:t>Rozsah a členění dokumentace D</w:t>
      </w:r>
      <w:r w:rsidR="00967E3A">
        <w:t>U</w:t>
      </w:r>
      <w:r w:rsidRPr="00807E58">
        <w:t>SP a PDPS:</w:t>
      </w:r>
    </w:p>
    <w:p w14:paraId="3F4B48E4" w14:textId="77777777" w:rsidR="00AA77DA" w:rsidRDefault="00EB59F7" w:rsidP="00813559">
      <w:pPr>
        <w:pStyle w:val="Odrka1-4"/>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 xml:space="preserve">rámci SŽDC, Zhotovitel použije pro zpracování této dokumentace </w:t>
      </w:r>
      <w:r w:rsidR="00AA77DA" w:rsidRPr="00AA77DA">
        <w:lastRenderedPageBreak/>
        <w:t>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14:paraId="46382506" w14:textId="77777777" w:rsidR="00A134F8" w:rsidRDefault="00AA77DA" w:rsidP="00813559">
      <w:pPr>
        <w:pStyle w:val="Odrka1-4"/>
      </w:pPr>
      <w:r>
        <w:rPr>
          <w:rStyle w:val="Tun"/>
        </w:rPr>
        <w:t>Projektová 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t xml:space="preserve"> </w:t>
      </w:r>
      <w:r w:rsidRPr="00745AE7">
        <w:t>(dále „vyhláška 146/2008 Sb.“)</w:t>
      </w:r>
      <w:r w:rsidR="00A134F8">
        <w:t>. Pro potřeby projednání, zejména v rámci SŽDC, Zhotovitel použije pro zpracování této dokumentace přílohu č. 2 Směrnice GŘ č.11/2006</w:t>
      </w:r>
      <w:r w:rsidRPr="00AA77DA">
        <w:t xml:space="preserve"> </w:t>
      </w:r>
      <w:r w:rsidRPr="00807E58">
        <w:t>v nezbytném rozsahu</w:t>
      </w:r>
      <w:r>
        <w:t>.</w:t>
      </w:r>
    </w:p>
    <w:p w14:paraId="72F13AFB" w14:textId="77777777" w:rsidR="008B297E" w:rsidRDefault="008B297E" w:rsidP="008B297E">
      <w:pPr>
        <w:pStyle w:val="Odrka1-4"/>
        <w:numPr>
          <w:ilvl w:val="0"/>
          <w:numId w:val="0"/>
        </w:numPr>
        <w:ind w:left="2041"/>
      </w:pPr>
      <w:r>
        <w:rPr>
          <w:rStyle w:val="Tun"/>
          <w:b w:val="0"/>
        </w:rPr>
        <w:t>P</w:t>
      </w:r>
      <w:r w:rsidRPr="00EB7C02">
        <w:rPr>
          <w:rStyle w:val="Tun"/>
          <w:b w:val="0"/>
        </w:rPr>
        <w:t>rojektovou dokumentaci pro provádění stavby</w:t>
      </w:r>
      <w:r>
        <w:rPr>
          <w:rStyle w:val="Tun"/>
          <w:b w:val="0"/>
        </w:rPr>
        <w:t xml:space="preserve"> je požadováno zpracovat</w:t>
      </w:r>
      <w:r w:rsidRPr="00EB7C02">
        <w:rPr>
          <w:rStyle w:val="Tun"/>
          <w:b w:val="0"/>
        </w:rPr>
        <w:t xml:space="preserve"> </w:t>
      </w:r>
      <w:r>
        <w:rPr>
          <w:rStyle w:val="Tun"/>
          <w:b w:val="0"/>
        </w:rPr>
        <w:t xml:space="preserve">s výjimkou těch částí </w:t>
      </w:r>
      <w:r w:rsidRPr="00EB7C02">
        <w:rPr>
          <w:rStyle w:val="Tun"/>
          <w:b w:val="0"/>
        </w:rPr>
        <w:t xml:space="preserve">stavby, </w:t>
      </w:r>
      <w:r>
        <w:rPr>
          <w:rStyle w:val="Tun"/>
          <w:b w:val="0"/>
        </w:rPr>
        <w:t xml:space="preserve">pro </w:t>
      </w:r>
      <w:r w:rsidRPr="00EB7C02">
        <w:rPr>
          <w:rStyle w:val="Tun"/>
          <w:b w:val="0"/>
        </w:rPr>
        <w:t xml:space="preserve">které </w:t>
      </w:r>
      <w:r>
        <w:rPr>
          <w:rStyle w:val="Tun"/>
          <w:b w:val="0"/>
        </w:rPr>
        <w:t>ji nelze vy</w:t>
      </w:r>
      <w:r w:rsidRPr="00EB7C02">
        <w:rPr>
          <w:rStyle w:val="Tun"/>
          <w:b w:val="0"/>
        </w:rPr>
        <w:t>pracovat bez dodržení zásad transparentnosti, přiměřenosti a rovného zacházení</w:t>
      </w:r>
      <w:r>
        <w:rPr>
          <w:rStyle w:val="Tun"/>
          <w:b w:val="0"/>
        </w:rPr>
        <w:t xml:space="preserve"> </w:t>
      </w:r>
      <w:r w:rsidRPr="008411D9">
        <w:rPr>
          <w:rStyle w:val="Tun"/>
          <w:b w:val="0"/>
        </w:rPr>
        <w:t>(jedná se zejména o technologické části, které nelze zpracovat bez znalosti konkrétních výrobků, nebo dodavatele technologického zařízení).</w:t>
      </w:r>
      <w:r>
        <w:rPr>
          <w:rStyle w:val="Tun"/>
          <w:b w:val="0"/>
        </w:rPr>
        <w:t xml:space="preserve"> </w:t>
      </w:r>
      <w:r w:rsidRPr="00EB7C02">
        <w:rPr>
          <w:rStyle w:val="Tun"/>
          <w:b w:val="0"/>
        </w:rPr>
        <w:t>U</w:t>
      </w:r>
      <w:r>
        <w:rPr>
          <w:rStyle w:val="Tun"/>
          <w:b w:val="0"/>
        </w:rPr>
        <w:t> </w:t>
      </w:r>
      <w:r w:rsidRPr="00EB7C02">
        <w:rPr>
          <w:rStyle w:val="Tun"/>
          <w:b w:val="0"/>
        </w:rPr>
        <w:t xml:space="preserve">těchto částí stavby se předpokládá dopracování </w:t>
      </w:r>
      <w:r>
        <w:rPr>
          <w:rStyle w:val="Tun"/>
          <w:b w:val="0"/>
        </w:rPr>
        <w:t>PDPS formou realizační dokumentace stavby</w:t>
      </w:r>
      <w:r w:rsidRPr="00EB7C02">
        <w:rPr>
          <w:rStyle w:val="Tun"/>
          <w:b w:val="0"/>
        </w:rPr>
        <w:t xml:space="preserve"> </w:t>
      </w:r>
      <w:r>
        <w:rPr>
          <w:rStyle w:val="Tun"/>
          <w:b w:val="0"/>
        </w:rPr>
        <w:t xml:space="preserve">(RDS) </w:t>
      </w:r>
      <w:r w:rsidRPr="00EB7C02">
        <w:rPr>
          <w:rStyle w:val="Tun"/>
          <w:b w:val="0"/>
        </w:rPr>
        <w:t>ve stádiu realizace</w:t>
      </w:r>
      <w:r>
        <w:rPr>
          <w:rStyle w:val="Tun"/>
          <w:b w:val="0"/>
        </w:rPr>
        <w:t xml:space="preserve"> (RDS zpracuje zhotovitel stavby).</w:t>
      </w:r>
    </w:p>
    <w:p w14:paraId="2B70AD4A" w14:textId="77777777" w:rsidR="00A134F8" w:rsidRPr="008B297E" w:rsidRDefault="00A134F8" w:rsidP="00ED033D">
      <w:pPr>
        <w:pStyle w:val="Text2-2"/>
      </w:pPr>
      <w:r w:rsidRPr="008B297E">
        <w:t>Oba stupně dokumentace (</w:t>
      </w:r>
      <w:r w:rsidR="0042307C" w:rsidRPr="008B297E">
        <w:t>D</w:t>
      </w:r>
      <w:r w:rsidR="00AA77DA" w:rsidRPr="008B297E">
        <w:t>U</w:t>
      </w:r>
      <w:r w:rsidR="0042307C" w:rsidRPr="008B297E">
        <w:t>SP</w:t>
      </w:r>
      <w:r w:rsidRPr="008B297E">
        <w:t xml:space="preserve"> a PDPS) budou proj</w:t>
      </w:r>
      <w:r w:rsidR="0042307C" w:rsidRPr="008B297E">
        <w:t>ednány a</w:t>
      </w:r>
      <w:r w:rsidR="00474234" w:rsidRPr="008B297E">
        <w:t> </w:t>
      </w:r>
      <w:r w:rsidR="0042307C" w:rsidRPr="008B297E">
        <w:t>odsouhlaseny společně.</w:t>
      </w:r>
    </w:p>
    <w:p w14:paraId="1CB4BE56" w14:textId="77777777"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008B297E">
        <w:t>a vyhlášky č. 499/2006 Sb.</w:t>
      </w:r>
      <w:r w:rsidR="008B297E" w:rsidRPr="00807E58">
        <w:t xml:space="preserve"> </w:t>
      </w:r>
      <w:r w:rsidRPr="00807E58">
        <w:t>budou v</w:t>
      </w:r>
      <w:r>
        <w:t xml:space="preserve"> Dokladové části </w:t>
      </w:r>
      <w:r w:rsidR="00AA77DA">
        <w:t xml:space="preserve">projektové </w:t>
      </w:r>
      <w:r>
        <w:t>dokumentace doložené dl</w:t>
      </w:r>
      <w:r w:rsidR="00672766">
        <w:t>e přílohy č. 2 směrnice SŽDC č. </w:t>
      </w:r>
      <w:r>
        <w:t xml:space="preserve">11/2006 části G, H a </w:t>
      </w:r>
      <w:r w:rsidRPr="008B297E">
        <w:t>I a dle VTP/DSP+PDSP/1</w:t>
      </w:r>
      <w:r w:rsidR="0042307C" w:rsidRPr="008B297E">
        <w:t>2</w:t>
      </w:r>
      <w:r w:rsidRPr="008B297E">
        <w:t>/19 části</w:t>
      </w:r>
      <w:r>
        <w:t xml:space="preserve"> J a K.</w:t>
      </w:r>
    </w:p>
    <w:p w14:paraId="5CF6A389" w14:textId="77777777"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SŽDC (</w:t>
      </w:r>
      <w:hyperlink r:id="rId11" w:history="1">
        <w:r w:rsidR="00474234" w:rsidRPr="00474234">
          <w:rPr>
            <w:rStyle w:val="Hypertextovodkaz"/>
            <w:noProof w:val="0"/>
            <w:color w:val="auto"/>
            <w:u w:val="none"/>
          </w:rPr>
          <w:t>https://www.szdc.cz/stavby-zakazky/podklady-pro-zhotovitele/stanoveni-nakladu-staveb-szdc</w:t>
        </w:r>
      </w:hyperlink>
      <w:r>
        <w:t>).</w:t>
      </w:r>
    </w:p>
    <w:p w14:paraId="7CECA4BE" w14:textId="77777777" w:rsidR="00AF4FD5" w:rsidRDefault="00AF4FD5" w:rsidP="00990984">
      <w:pPr>
        <w:pStyle w:val="Text2-2"/>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1D791565" w14:textId="77777777" w:rsidR="00474234" w:rsidRPr="004D243E" w:rsidRDefault="00AF4FD5" w:rsidP="00AF4FD5">
      <w:pPr>
        <w:pStyle w:val="Text2-2"/>
      </w:pPr>
      <w:r w:rsidRPr="00AF4FD5">
        <w:t>Součástí plnění je i zajištění geodetické dok</w:t>
      </w:r>
      <w:r>
        <w:t>umentace stavby, geodetických a </w:t>
      </w:r>
      <w:r w:rsidRPr="00AF4FD5">
        <w:t xml:space="preserve">mapových podkladů, </w:t>
      </w:r>
      <w:r w:rsidR="001E67EF" w:rsidRPr="00474234">
        <w:t>zaji</w:t>
      </w:r>
      <w:r w:rsidR="001E67EF">
        <w:t xml:space="preserve">štění </w:t>
      </w:r>
      <w:r w:rsidR="001E67EF" w:rsidRPr="00474234">
        <w:t>zpracování veškerých potřebných průzkumů (inženýrskogeologický</w:t>
      </w:r>
      <w:r w:rsidR="001E67EF">
        <w:t xml:space="preserve">, </w:t>
      </w:r>
      <w:r w:rsidR="001E67EF" w:rsidRPr="00474234">
        <w:t>geotechnický, stavebně technický</w:t>
      </w:r>
      <w:r w:rsidR="001E67EF">
        <w:t>, korozní</w:t>
      </w:r>
      <w:r w:rsidR="001E67EF" w:rsidRPr="00474234">
        <w:t xml:space="preserve"> atd.) </w:t>
      </w:r>
      <w:r w:rsidRPr="004D243E">
        <w:t>nezbytných k návrhu technického řešení</w:t>
      </w:r>
      <w:r w:rsidR="008B297E" w:rsidRPr="004D243E">
        <w:t>.</w:t>
      </w:r>
    </w:p>
    <w:p w14:paraId="49368DA5" w14:textId="77777777" w:rsidR="008B297E" w:rsidRPr="004D243E" w:rsidRDefault="008B297E" w:rsidP="008B297E">
      <w:pPr>
        <w:pStyle w:val="Text2-2"/>
      </w:pPr>
      <w:r w:rsidRPr="004D243E">
        <w:t xml:space="preserve">Součástí předmětu plnění je dále i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4D243E">
          <w:t>http://www.sfdi.cz/pravidla-metodiky-a-ceniky/metodiky/</w:t>
        </w:r>
      </w:hyperlink>
      <w:r w:rsidRPr="004D243E">
        <w:t xml:space="preserve">. </w:t>
      </w:r>
    </w:p>
    <w:p w14:paraId="4CE4D77F" w14:textId="77777777" w:rsidR="008B297E" w:rsidRPr="004D243E" w:rsidRDefault="008B297E" w:rsidP="008B297E">
      <w:pPr>
        <w:pStyle w:val="Text2-2"/>
      </w:pPr>
      <w:r w:rsidRPr="004D243E">
        <w:t>Dokumentace pro společné povolení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022BF3D7" w14:textId="770592B3" w:rsidR="008B297E" w:rsidRDefault="008B297E" w:rsidP="008B297E">
      <w:pPr>
        <w:pStyle w:val="Text2-2"/>
        <w:rPr>
          <w:ins w:id="224" w:author="Bureš Jakub, Ing." w:date="2020-03-11T14:59:00Z"/>
        </w:rPr>
      </w:pPr>
      <w:r w:rsidRPr="004D243E">
        <w:t xml:space="preserve">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w:t>
      </w:r>
      <w:r w:rsidRPr="004D243E">
        <w:lastRenderedPageBreak/>
        <w:t>stručný popis záměru a mapový výstup s vyznačením umístění předmětného záměru. Další postup je uveden v kapitole 4.16 těchto ZTP.</w:t>
      </w:r>
    </w:p>
    <w:p w14:paraId="2BD9E46D" w14:textId="247B84EB" w:rsidR="0019269E" w:rsidRPr="004D243E" w:rsidRDefault="0019269E" w:rsidP="008B297E">
      <w:pPr>
        <w:pStyle w:val="Text2-2"/>
      </w:pPr>
      <w:ins w:id="225" w:author="Bureš Jakub, Ing." w:date="2020-03-11T14:59:00Z">
        <w:r>
          <w:t xml:space="preserve">Oproti VTP není požadováno zajistit </w:t>
        </w:r>
        <w:r w:rsidRPr="00AD58EE">
          <w:rPr>
            <w:rFonts w:cs="Arial"/>
            <w:b/>
          </w:rPr>
          <w:t>hodnocení a posuzování rizik v rámci dotčených subsystémů</w:t>
        </w:r>
        <w:r w:rsidRPr="00AD58EE">
          <w:rPr>
            <w:rFonts w:cs="Arial"/>
          </w:rPr>
          <w:t xml:space="preserve"> a prokázání shody systému se stanovenými požadavky </w:t>
        </w:r>
        <w:r w:rsidRPr="00AD58EE">
          <w:rPr>
            <w:rFonts w:cs="Arial"/>
            <w:b/>
          </w:rPr>
          <w:t>dle Směrnice Evropského parlamentu a Rady 2004/49/ES a Prováděcího nařízení komise (EU) č. 402/2013</w:t>
        </w:r>
        <w:r w:rsidRPr="00AD58EE">
          <w:rPr>
            <w:rFonts w:cs="Arial"/>
          </w:rPr>
          <w:t>.</w:t>
        </w:r>
      </w:ins>
    </w:p>
    <w:p w14:paraId="6B362445" w14:textId="77777777" w:rsidR="00FD501F" w:rsidRPr="00FD501F" w:rsidRDefault="00FD501F" w:rsidP="00990984">
      <w:pPr>
        <w:pStyle w:val="Nadpis2-2"/>
      </w:pPr>
      <w:bookmarkStart w:id="226" w:name="_Toc34831224"/>
      <w:r w:rsidRPr="00FD501F">
        <w:t>Umístění stavby</w:t>
      </w:r>
      <w:bookmarkEnd w:id="226"/>
    </w:p>
    <w:p w14:paraId="1146A814" w14:textId="614D2785" w:rsidR="0004270A" w:rsidRDefault="0004270A" w:rsidP="0004270A">
      <w:pPr>
        <w:pStyle w:val="Text2-1"/>
      </w:pPr>
      <w:r w:rsidRPr="005E47D7">
        <w:t xml:space="preserve">Z hlediska </w:t>
      </w:r>
      <w:r w:rsidRPr="00FC3665">
        <w:t xml:space="preserve">lokalizace vůči dráze se předmětné stavby nachází přibližně v km </w:t>
      </w:r>
      <w:r>
        <w:t>78,724</w:t>
      </w:r>
      <w:r w:rsidRPr="00FC3665">
        <w:t xml:space="preserve"> – </w:t>
      </w:r>
      <w:r>
        <w:t>79,145</w:t>
      </w:r>
      <w:r w:rsidRPr="00FC3665">
        <w:t xml:space="preserve"> traťového úseku </w:t>
      </w:r>
      <w:r>
        <w:t>2071</w:t>
      </w:r>
      <w:r w:rsidRPr="005E47D7">
        <w:t xml:space="preserve"> </w:t>
      </w:r>
      <w:r w:rsidRPr="00097012">
        <w:t>Žďár nad Sázavou (mimo) – Tišnov (mimo) (přes N. Město na Moravě)</w:t>
      </w:r>
      <w:r w:rsidRPr="0095249D">
        <w:t xml:space="preserve">. </w:t>
      </w:r>
      <w:r w:rsidRPr="005E47D7">
        <w:t>Stavb</w:t>
      </w:r>
      <w:r>
        <w:t>ou</w:t>
      </w:r>
      <w:r w:rsidRPr="005E47D7">
        <w:t xml:space="preserve"> je dotčen definiční úsek </w:t>
      </w:r>
      <w:r>
        <w:t>2071</w:t>
      </w:r>
      <w:r w:rsidRPr="005E47D7">
        <w:t xml:space="preserve"> </w:t>
      </w:r>
      <w:r>
        <w:t xml:space="preserve">16 </w:t>
      </w:r>
      <w:r w:rsidRPr="005F5BF4">
        <w:t>Rožná – Nedvědice.</w:t>
      </w:r>
    </w:p>
    <w:p w14:paraId="00124215" w14:textId="60712B73" w:rsidR="00B650AB" w:rsidRDefault="0004270A" w:rsidP="00B650AB">
      <w:pPr>
        <w:pStyle w:val="Text2-1"/>
      </w:pPr>
      <w:r w:rsidRPr="008C4DB2">
        <w:t xml:space="preserve">Z hlediska geografické lokalizace se stavba nachází </w:t>
      </w:r>
      <w:r>
        <w:t xml:space="preserve">jednak </w:t>
      </w:r>
      <w:r w:rsidRPr="008C4DB2">
        <w:t>v obci Nedvědice, okres Brno-venkov, kraj Jihomoravský</w:t>
      </w:r>
      <w:del w:id="227" w:author="Bureš Jakub, Ing." w:date="2020-03-04T09:49:00Z">
        <w:r w:rsidDel="00666C1B">
          <w:delText xml:space="preserve"> a dále pak v obci Sejřek, okres Žďár nad Sázavou, Kraj Vysočina</w:delText>
        </w:r>
      </w:del>
      <w:r w:rsidRPr="008C4DB2">
        <w:t>.</w:t>
      </w:r>
    </w:p>
    <w:tbl>
      <w:tblPr>
        <w:tblStyle w:val="Mkatabulky"/>
        <w:tblW w:w="8165" w:type="dxa"/>
        <w:tblInd w:w="737" w:type="dxa"/>
        <w:tblBorders>
          <w:top w:val="single" w:sz="2" w:space="0" w:color="auto"/>
        </w:tblBorders>
        <w:tblLook w:val="04E0" w:firstRow="1" w:lastRow="1" w:firstColumn="1" w:lastColumn="0" w:noHBand="0" w:noVBand="1"/>
      </w:tblPr>
      <w:tblGrid>
        <w:gridCol w:w="4584"/>
        <w:gridCol w:w="3581"/>
      </w:tblGrid>
      <w:tr w:rsidR="0004270A" w:rsidRPr="005A2CE9" w14:paraId="4F06FF37" w14:textId="77777777" w:rsidTr="000427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14:paraId="577DDA4C" w14:textId="1D0600EB" w:rsidR="0004270A" w:rsidRPr="005A2CE9" w:rsidRDefault="0004270A" w:rsidP="0004270A">
            <w:pPr>
              <w:pStyle w:val="Tabulka"/>
              <w:rPr>
                <w:sz w:val="18"/>
              </w:rPr>
            </w:pPr>
            <w:r w:rsidRPr="00E56653">
              <w:rPr>
                <w:sz w:val="18"/>
              </w:rPr>
              <w:t>Kategorie dráhy podle zákona č. 266/1994 Sb.</w:t>
            </w:r>
          </w:p>
        </w:tc>
        <w:tc>
          <w:tcPr>
            <w:tcW w:w="3581"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14:paraId="122C7812" w14:textId="0A5E05D3" w:rsidR="0004270A" w:rsidRPr="005A2CE9" w:rsidRDefault="0004270A" w:rsidP="0004270A">
            <w:pPr>
              <w:pStyle w:val="Tabulka"/>
              <w:cnfStyle w:val="100000000000" w:firstRow="1" w:lastRow="0" w:firstColumn="0" w:lastColumn="0" w:oddVBand="0" w:evenVBand="0" w:oddHBand="0" w:evenHBand="0" w:firstRowFirstColumn="0" w:firstRowLastColumn="0" w:lastRowFirstColumn="0" w:lastRowLastColumn="0"/>
              <w:rPr>
                <w:sz w:val="18"/>
              </w:rPr>
            </w:pPr>
            <w:r w:rsidRPr="00E56653">
              <w:rPr>
                <w:sz w:val="18"/>
              </w:rPr>
              <w:t>regionální dráha</w:t>
            </w:r>
          </w:p>
        </w:tc>
      </w:tr>
      <w:tr w:rsidR="0004270A" w:rsidRPr="005A2CE9" w14:paraId="19D454ED" w14:textId="77777777" w:rsidTr="0004270A">
        <w:tc>
          <w:tcPr>
            <w:cnfStyle w:val="001000000000" w:firstRow="0" w:lastRow="0" w:firstColumn="1" w:lastColumn="0" w:oddVBand="0" w:evenVBand="0" w:oddHBand="0" w:evenHBand="0" w:firstRowFirstColumn="0" w:firstRowLastColumn="0" w:lastRowFirstColumn="0" w:lastRowLastColumn="0"/>
            <w:tcW w:w="4584" w:type="dxa"/>
            <w:tcBorders>
              <w:top w:val="single" w:sz="2" w:space="0" w:color="auto"/>
            </w:tcBorders>
          </w:tcPr>
          <w:p w14:paraId="5A79AF0E" w14:textId="57E00EE4" w:rsidR="0004270A" w:rsidRPr="005A2CE9" w:rsidRDefault="0004270A" w:rsidP="0004270A">
            <w:pPr>
              <w:rPr>
                <w:sz w:val="18"/>
              </w:rPr>
            </w:pPr>
            <w:r w:rsidRPr="00E56653">
              <w:rPr>
                <w:sz w:val="18"/>
              </w:rPr>
              <w:t>Kategorie dráhy podle TSI INF</w:t>
            </w:r>
          </w:p>
        </w:tc>
        <w:tc>
          <w:tcPr>
            <w:tcW w:w="3581" w:type="dxa"/>
            <w:tcBorders>
              <w:top w:val="single" w:sz="2" w:space="0" w:color="auto"/>
            </w:tcBorders>
          </w:tcPr>
          <w:p w14:paraId="093D9045" w14:textId="49A822D6"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P6/F4</w:t>
            </w:r>
          </w:p>
        </w:tc>
      </w:tr>
      <w:tr w:rsidR="0004270A" w:rsidRPr="005A2CE9" w14:paraId="6B45191C" w14:textId="77777777" w:rsidTr="0004270A">
        <w:tc>
          <w:tcPr>
            <w:cnfStyle w:val="001000000000" w:firstRow="0" w:lastRow="0" w:firstColumn="1" w:lastColumn="0" w:oddVBand="0" w:evenVBand="0" w:oddHBand="0" w:evenHBand="0" w:firstRowFirstColumn="0" w:firstRowLastColumn="0" w:lastRowFirstColumn="0" w:lastRowLastColumn="0"/>
            <w:tcW w:w="4584" w:type="dxa"/>
          </w:tcPr>
          <w:p w14:paraId="01CAC1DF" w14:textId="7711D237" w:rsidR="0004270A" w:rsidRPr="005A2CE9" w:rsidRDefault="0004270A" w:rsidP="0004270A">
            <w:pPr>
              <w:rPr>
                <w:sz w:val="18"/>
              </w:rPr>
            </w:pPr>
            <w:r w:rsidRPr="00E56653">
              <w:rPr>
                <w:sz w:val="18"/>
              </w:rPr>
              <w:t>Součást sítě TEN-T</w:t>
            </w:r>
          </w:p>
        </w:tc>
        <w:tc>
          <w:tcPr>
            <w:tcW w:w="3581" w:type="dxa"/>
          </w:tcPr>
          <w:p w14:paraId="5A7C3D36" w14:textId="6AA89499"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NE</w:t>
            </w:r>
          </w:p>
        </w:tc>
      </w:tr>
      <w:tr w:rsidR="0004270A" w:rsidRPr="005A2CE9" w14:paraId="38B7608A" w14:textId="77777777" w:rsidTr="0004270A">
        <w:tc>
          <w:tcPr>
            <w:cnfStyle w:val="001000000000" w:firstRow="0" w:lastRow="0" w:firstColumn="1" w:lastColumn="0" w:oddVBand="0" w:evenVBand="0" w:oddHBand="0" w:evenHBand="0" w:firstRowFirstColumn="0" w:firstRowLastColumn="0" w:lastRowFirstColumn="0" w:lastRowLastColumn="0"/>
            <w:tcW w:w="4584" w:type="dxa"/>
          </w:tcPr>
          <w:p w14:paraId="54E12581" w14:textId="67DBE4AC" w:rsidR="0004270A" w:rsidRPr="005A2CE9" w:rsidRDefault="0004270A" w:rsidP="0004270A">
            <w:pPr>
              <w:rPr>
                <w:sz w:val="18"/>
              </w:rPr>
            </w:pPr>
            <w:r w:rsidRPr="00E56653">
              <w:rPr>
                <w:sz w:val="18"/>
              </w:rPr>
              <w:t>Číslo trati podle Prohlášení o dráze</w:t>
            </w:r>
          </w:p>
        </w:tc>
        <w:tc>
          <w:tcPr>
            <w:tcW w:w="3581" w:type="dxa"/>
          </w:tcPr>
          <w:p w14:paraId="5C68BA13" w14:textId="79E08B8C"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701 00</w:t>
            </w:r>
          </w:p>
        </w:tc>
      </w:tr>
      <w:tr w:rsidR="0004270A" w:rsidRPr="005A2CE9" w14:paraId="77A83E89" w14:textId="77777777" w:rsidTr="0004270A">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6DFF6EB7" w14:textId="2F226326" w:rsidR="0004270A" w:rsidRPr="005A2CE9" w:rsidRDefault="0004270A" w:rsidP="0004270A">
            <w:pPr>
              <w:rPr>
                <w:sz w:val="18"/>
              </w:rPr>
            </w:pPr>
            <w:r w:rsidRPr="00E56653">
              <w:rPr>
                <w:sz w:val="18"/>
              </w:rPr>
              <w:t>Číslo trati podle nákresného jízdního řádu</w:t>
            </w:r>
          </w:p>
        </w:tc>
        <w:tc>
          <w:tcPr>
            <w:tcW w:w="3581" w:type="dxa"/>
            <w:tcBorders>
              <w:bottom w:val="single" w:sz="2" w:space="0" w:color="auto"/>
            </w:tcBorders>
          </w:tcPr>
          <w:p w14:paraId="7B47417C" w14:textId="55427814"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325A</w:t>
            </w:r>
          </w:p>
        </w:tc>
      </w:tr>
      <w:tr w:rsidR="0004270A" w:rsidRPr="005A2CE9" w14:paraId="09A4E1DE" w14:textId="77777777" w:rsidTr="0004270A">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0C73FDCA" w14:textId="56D39ED7" w:rsidR="0004270A" w:rsidRPr="005A2CE9" w:rsidRDefault="0004270A" w:rsidP="0004270A">
            <w:pPr>
              <w:rPr>
                <w:sz w:val="18"/>
              </w:rPr>
            </w:pPr>
            <w:r w:rsidRPr="00E56653">
              <w:rPr>
                <w:sz w:val="18"/>
              </w:rPr>
              <w:t>Číslo trati podle knižního jízdního řádu</w:t>
            </w:r>
          </w:p>
        </w:tc>
        <w:tc>
          <w:tcPr>
            <w:tcW w:w="3581" w:type="dxa"/>
            <w:tcBorders>
              <w:bottom w:val="single" w:sz="2" w:space="0" w:color="auto"/>
            </w:tcBorders>
          </w:tcPr>
          <w:p w14:paraId="58DBF723" w14:textId="19B76739" w:rsidR="0004270A" w:rsidRPr="005A2CE9" w:rsidRDefault="0004270A" w:rsidP="004D243E">
            <w:pPr>
              <w:pStyle w:val="Tabulka"/>
              <w:cnfStyle w:val="000000000000" w:firstRow="0" w:lastRow="0" w:firstColumn="0" w:lastColumn="0" w:oddVBand="0" w:evenVBand="0" w:oddHBand="0" w:evenHBand="0" w:firstRowFirstColumn="0" w:firstRowLastColumn="0" w:lastRowFirstColumn="0" w:lastRowLastColumn="0"/>
              <w:rPr>
                <w:sz w:val="18"/>
              </w:rPr>
            </w:pPr>
            <w:del w:id="228" w:author="Bureš Jakub, Ing." w:date="2020-03-04T09:37:00Z">
              <w:r w:rsidRPr="00E56653" w:rsidDel="004D243E">
                <w:rPr>
                  <w:sz w:val="18"/>
                </w:rPr>
                <w:delText>251</w:delText>
              </w:r>
            </w:del>
            <w:ins w:id="229" w:author="Bureš Jakub, Ing." w:date="2020-03-04T09:37:00Z">
              <w:r w:rsidR="004D243E" w:rsidRPr="00E56653">
                <w:rPr>
                  <w:sz w:val="18"/>
                </w:rPr>
                <w:t>25</w:t>
              </w:r>
              <w:r w:rsidR="004D243E">
                <w:rPr>
                  <w:sz w:val="18"/>
                </w:rPr>
                <w:t>6</w:t>
              </w:r>
            </w:ins>
          </w:p>
        </w:tc>
      </w:tr>
      <w:tr w:rsidR="0004270A" w:rsidRPr="005A2CE9" w14:paraId="47A6241A" w14:textId="77777777" w:rsidTr="0004270A">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1579C78F" w14:textId="74B339F3" w:rsidR="0004270A" w:rsidRPr="005A2CE9" w:rsidRDefault="0004270A" w:rsidP="0004270A">
            <w:pPr>
              <w:rPr>
                <w:sz w:val="18"/>
              </w:rPr>
            </w:pPr>
            <w:r w:rsidRPr="00E56653">
              <w:rPr>
                <w:sz w:val="18"/>
              </w:rPr>
              <w:t>Číslo traťového a definičního úseku</w:t>
            </w:r>
          </w:p>
        </w:tc>
        <w:tc>
          <w:tcPr>
            <w:tcW w:w="3581" w:type="dxa"/>
            <w:tcBorders>
              <w:bottom w:val="single" w:sz="2" w:space="0" w:color="auto"/>
            </w:tcBorders>
          </w:tcPr>
          <w:p w14:paraId="1AC304A8" w14:textId="77777777" w:rsidR="0004270A" w:rsidRPr="00E56653"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TÚ 2071</w:t>
            </w:r>
          </w:p>
          <w:p w14:paraId="7BE97E7B" w14:textId="469671BB"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TÚDÚ 2071 16</w:t>
            </w:r>
          </w:p>
        </w:tc>
      </w:tr>
      <w:tr w:rsidR="0004270A" w:rsidRPr="005A2CE9" w14:paraId="5C56D881" w14:textId="77777777" w:rsidTr="0004270A">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4BC3D72E" w14:textId="5484324D" w:rsidR="0004270A" w:rsidRPr="005A2CE9" w:rsidRDefault="0004270A" w:rsidP="0004270A">
            <w:pPr>
              <w:rPr>
                <w:sz w:val="18"/>
              </w:rPr>
            </w:pPr>
            <w:r w:rsidRPr="00E56653">
              <w:rPr>
                <w:sz w:val="18"/>
              </w:rPr>
              <w:t>Traťová třída zatížení*</w:t>
            </w:r>
          </w:p>
        </w:tc>
        <w:tc>
          <w:tcPr>
            <w:tcW w:w="3581" w:type="dxa"/>
            <w:tcBorders>
              <w:bottom w:val="single" w:sz="2" w:space="0" w:color="auto"/>
            </w:tcBorders>
          </w:tcPr>
          <w:p w14:paraId="3322E278" w14:textId="6E8AA137"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C3</w:t>
            </w:r>
          </w:p>
        </w:tc>
      </w:tr>
      <w:tr w:rsidR="0004270A" w:rsidRPr="005A2CE9" w14:paraId="2A33C2B9" w14:textId="77777777" w:rsidTr="0004270A">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0ABCAE93" w14:textId="5ABD96F1" w:rsidR="0004270A" w:rsidRPr="005A2CE9" w:rsidRDefault="0004270A" w:rsidP="0004270A">
            <w:pPr>
              <w:rPr>
                <w:sz w:val="18"/>
              </w:rPr>
            </w:pPr>
            <w:r w:rsidRPr="00E56653">
              <w:rPr>
                <w:sz w:val="18"/>
              </w:rPr>
              <w:t>Maximální traťová rychlost*</w:t>
            </w:r>
          </w:p>
        </w:tc>
        <w:tc>
          <w:tcPr>
            <w:tcW w:w="3581" w:type="dxa"/>
            <w:tcBorders>
              <w:bottom w:val="single" w:sz="2" w:space="0" w:color="auto"/>
            </w:tcBorders>
          </w:tcPr>
          <w:p w14:paraId="0381EB7D" w14:textId="3654850D"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60 km/h</w:t>
            </w:r>
          </w:p>
        </w:tc>
      </w:tr>
      <w:tr w:rsidR="0004270A" w:rsidRPr="005A2CE9" w14:paraId="0CB7EAD3" w14:textId="77777777" w:rsidTr="0004270A">
        <w:tc>
          <w:tcPr>
            <w:cnfStyle w:val="001000000000" w:firstRow="0" w:lastRow="0" w:firstColumn="1" w:lastColumn="0" w:oddVBand="0" w:evenVBand="0" w:oddHBand="0" w:evenHBand="0" w:firstRowFirstColumn="0" w:firstRowLastColumn="0" w:lastRowFirstColumn="0" w:lastRowLastColumn="0"/>
            <w:tcW w:w="4584" w:type="dxa"/>
            <w:tcBorders>
              <w:bottom w:val="single" w:sz="2" w:space="0" w:color="auto"/>
            </w:tcBorders>
          </w:tcPr>
          <w:p w14:paraId="1EC20269" w14:textId="69E7FF89" w:rsidR="0004270A" w:rsidRPr="005A2CE9" w:rsidRDefault="0004270A" w:rsidP="0004270A">
            <w:pPr>
              <w:rPr>
                <w:sz w:val="18"/>
              </w:rPr>
            </w:pPr>
            <w:r w:rsidRPr="00E56653">
              <w:rPr>
                <w:sz w:val="18"/>
              </w:rPr>
              <w:t>Trakční soustava</w:t>
            </w:r>
          </w:p>
        </w:tc>
        <w:tc>
          <w:tcPr>
            <w:tcW w:w="3581" w:type="dxa"/>
            <w:tcBorders>
              <w:bottom w:val="single" w:sz="2" w:space="0" w:color="auto"/>
            </w:tcBorders>
          </w:tcPr>
          <w:p w14:paraId="13E32966" w14:textId="044320EF" w:rsidR="0004270A" w:rsidRPr="005A2CE9" w:rsidRDefault="0004270A" w:rsidP="0004270A">
            <w:pPr>
              <w:pStyle w:val="Tabulka"/>
              <w:cnfStyle w:val="000000000000" w:firstRow="0" w:lastRow="0" w:firstColumn="0" w:lastColumn="0" w:oddVBand="0" w:evenVBand="0" w:oddHBand="0" w:evenHBand="0" w:firstRowFirstColumn="0" w:firstRowLastColumn="0" w:lastRowFirstColumn="0" w:lastRowLastColumn="0"/>
              <w:rPr>
                <w:sz w:val="18"/>
              </w:rPr>
            </w:pPr>
            <w:r w:rsidRPr="00E56653">
              <w:rPr>
                <w:sz w:val="18"/>
              </w:rPr>
              <w:t>nezávislá trakce</w:t>
            </w:r>
          </w:p>
        </w:tc>
      </w:tr>
      <w:tr w:rsidR="0004270A" w:rsidRPr="005A2CE9" w14:paraId="1A05BC67" w14:textId="77777777" w:rsidTr="0004270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4"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6B8600C" w14:textId="7936B207" w:rsidR="0004270A" w:rsidRPr="005A2CE9" w:rsidRDefault="0004270A" w:rsidP="0004270A">
            <w:pPr>
              <w:pStyle w:val="Tabulka"/>
              <w:rPr>
                <w:b w:val="0"/>
                <w:sz w:val="18"/>
              </w:rPr>
            </w:pPr>
            <w:r w:rsidRPr="00E56653">
              <w:rPr>
                <w:b w:val="0"/>
                <w:sz w:val="18"/>
              </w:rPr>
              <w:t>Počet traťových kolejí</w:t>
            </w:r>
          </w:p>
        </w:tc>
        <w:tc>
          <w:tcPr>
            <w:tcW w:w="358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A495318" w14:textId="42589F4B" w:rsidR="0004270A" w:rsidRPr="005A2CE9" w:rsidRDefault="0004270A" w:rsidP="0004270A">
            <w:pPr>
              <w:pStyle w:val="Tabulka"/>
              <w:cnfStyle w:val="010000000000" w:firstRow="0" w:lastRow="1" w:firstColumn="0" w:lastColumn="0" w:oddVBand="0" w:evenVBand="0" w:oddHBand="0" w:evenHBand="0" w:firstRowFirstColumn="0" w:firstRowLastColumn="0" w:lastRowFirstColumn="0" w:lastRowLastColumn="0"/>
              <w:rPr>
                <w:b w:val="0"/>
                <w:sz w:val="18"/>
              </w:rPr>
            </w:pPr>
            <w:r w:rsidRPr="00E56653">
              <w:rPr>
                <w:b w:val="0"/>
                <w:sz w:val="18"/>
              </w:rPr>
              <w:t>1</w:t>
            </w:r>
          </w:p>
        </w:tc>
      </w:tr>
    </w:tbl>
    <w:p w14:paraId="4A924358" w14:textId="77777777" w:rsidR="00AC2B5D" w:rsidRDefault="00AC2B5D" w:rsidP="00AC2B5D">
      <w:pPr>
        <w:pStyle w:val="Text2-1"/>
        <w:numPr>
          <w:ilvl w:val="0"/>
          <w:numId w:val="0"/>
        </w:numPr>
        <w:ind w:left="737"/>
        <w:jc w:val="left"/>
      </w:pPr>
      <w:r w:rsidRPr="003F09CB">
        <w:rPr>
          <w:i/>
        </w:rPr>
        <w:t>*</w:t>
      </w:r>
      <w:r w:rsidRPr="003F09CB">
        <w:rPr>
          <w:i/>
          <w:vertAlign w:val="superscript"/>
        </w:rPr>
        <w:t>)</w:t>
      </w:r>
      <w:r w:rsidRPr="003F09CB">
        <w:rPr>
          <w:i/>
        </w:rPr>
        <w:t xml:space="preserve"> dle prohlášení o dráze celostátní a regionální 2019 (</w:t>
      </w:r>
      <w:hyperlink r:id="rId13" w:history="1">
        <w:r w:rsidRPr="002977E3">
          <w:rPr>
            <w:rStyle w:val="Hypertextovodkaz"/>
            <w:i/>
            <w:noProof w:val="0"/>
          </w:rPr>
          <w:t>https://www.szdc.cz/dopravci/prohlaseni-odraze/prohlaseni-o-draze-2019</w:t>
        </w:r>
      </w:hyperlink>
      <w:r w:rsidRPr="003F09CB">
        <w:rPr>
          <w:i/>
        </w:rPr>
        <w:t>).</w:t>
      </w:r>
    </w:p>
    <w:p w14:paraId="682E7171" w14:textId="77777777" w:rsidR="00AC2B5D" w:rsidRDefault="00AC2B5D" w:rsidP="00AC2B5D">
      <w:pPr>
        <w:pStyle w:val="Text2-1"/>
      </w:pPr>
      <w:r w:rsidRPr="005A1A10">
        <w:t>TÚ </w:t>
      </w:r>
      <w:r w:rsidRPr="00097012">
        <w:t>2071 Žďár nad Sázavou (mimo) – Tišnov (mimo) (přes N. Město na Moravě)</w:t>
      </w:r>
      <w:r w:rsidRPr="005A1A10">
        <w:t xml:space="preserve"> je jednokolejnou, neelektrifikovanou </w:t>
      </w:r>
      <w:r>
        <w:t>regionální</w:t>
      </w:r>
      <w:r w:rsidRPr="005A1A10">
        <w:t xml:space="preserve"> dráhou</w:t>
      </w:r>
      <w:r w:rsidRPr="00F12A1F">
        <w:t>, která není součástí transevropské konvenčního železničního systému (součást dopravní sítě TEN-T).</w:t>
      </w:r>
    </w:p>
    <w:p w14:paraId="58C2DA29" w14:textId="77777777" w:rsidR="00AC2B5D" w:rsidRDefault="00AC2B5D" w:rsidP="00AC2B5D">
      <w:pPr>
        <w:pStyle w:val="Text2-1"/>
      </w:pPr>
      <w:r w:rsidRPr="00D87517">
        <w:t>V úseku dráhy Rožná – Nedvědice je max. třída traťového zatížení s přidruženou rychlostí C3/55, průjezdný průřez Z-GČD. Uvedené informace byly převzaty z TTP (tabulky traťových poměrů) s účinností od 1.12.2017.</w:t>
      </w:r>
    </w:p>
    <w:p w14:paraId="46383621" w14:textId="77777777" w:rsidR="00AC2B5D" w:rsidRDefault="00AC2B5D" w:rsidP="00AC2B5D">
      <w:pPr>
        <w:pStyle w:val="Text2-1"/>
      </w:pPr>
      <w:r>
        <w:rPr>
          <w:lang w:eastAsia="cs-CZ"/>
        </w:rPr>
        <w:t>Maximální traťová rychlost je v rámci tr</w:t>
      </w:r>
      <w:r w:rsidRPr="005E47D7">
        <w:t>aťové</w:t>
      </w:r>
      <w:r>
        <w:t>ho</w:t>
      </w:r>
      <w:r w:rsidRPr="005E47D7">
        <w:t xml:space="preserve"> úseku </w:t>
      </w:r>
      <w:r>
        <w:t>2071</w:t>
      </w:r>
      <w:r w:rsidRPr="005E47D7">
        <w:t xml:space="preserve"> </w:t>
      </w:r>
      <w:r w:rsidRPr="00097012">
        <w:t>Žďár nad Sázavou (mimo) – Tišnov (mimo) (přes N. Město na Moravě)</w:t>
      </w:r>
      <w:r>
        <w:t xml:space="preserve"> až 60 km/h.</w:t>
      </w:r>
    </w:p>
    <w:p w14:paraId="758164A8" w14:textId="77777777" w:rsidR="00AC2B5D" w:rsidRPr="00FD501F" w:rsidRDefault="00AC2B5D" w:rsidP="00AC2B5D">
      <w:pPr>
        <w:pStyle w:val="Text2-1"/>
      </w:pPr>
      <w:r w:rsidRPr="0060650F">
        <w:rPr>
          <w:lang w:eastAsia="cs-CZ"/>
        </w:rPr>
        <w:t>Traťová rychlost na řešeném úseku dráhy je</w:t>
      </w:r>
      <w:r>
        <w:rPr>
          <w:lang w:eastAsia="cs-CZ"/>
        </w:rPr>
        <w:t xml:space="preserve"> </w:t>
      </w:r>
      <w:r w:rsidRPr="0060650F">
        <w:rPr>
          <w:lang w:eastAsia="cs-CZ"/>
        </w:rPr>
        <w:t>ve směru od žst. Nedvědice omezena na V</w:t>
      </w:r>
      <w:r w:rsidRPr="0060650F">
        <w:rPr>
          <w:vertAlign w:val="subscript"/>
          <w:lang w:eastAsia="cs-CZ"/>
        </w:rPr>
        <w:t>ž</w:t>
      </w:r>
      <w:r w:rsidRPr="0060650F">
        <w:rPr>
          <w:lang w:eastAsia="cs-CZ"/>
        </w:rPr>
        <w:t xml:space="preserve"> = 50 km/h a ve směru od žst. Rožná omezena na V</w:t>
      </w:r>
      <w:r w:rsidRPr="0060650F">
        <w:rPr>
          <w:vertAlign w:val="subscript"/>
          <w:lang w:eastAsia="cs-CZ"/>
        </w:rPr>
        <w:t>ž</w:t>
      </w:r>
      <w:r w:rsidRPr="0060650F">
        <w:rPr>
          <w:lang w:eastAsia="cs-CZ"/>
        </w:rPr>
        <w:t xml:space="preserve"> = 50 km/h.</w:t>
      </w:r>
    </w:p>
    <w:p w14:paraId="11300850" w14:textId="77777777" w:rsidR="00FD501F" w:rsidRPr="00FD501F" w:rsidRDefault="00FD501F" w:rsidP="00B650AB">
      <w:pPr>
        <w:pStyle w:val="Nadpis2-1"/>
      </w:pPr>
      <w:bookmarkStart w:id="230" w:name="_Toc34831225"/>
      <w:r w:rsidRPr="00FD501F">
        <w:t>PŘEHLED VÝCHOZÍCH PODKLADŮ</w:t>
      </w:r>
      <w:bookmarkEnd w:id="230"/>
    </w:p>
    <w:p w14:paraId="7ABBA1AD" w14:textId="77777777" w:rsidR="00FD501F" w:rsidRPr="00FD501F" w:rsidRDefault="00FD501F" w:rsidP="00B650AB">
      <w:pPr>
        <w:pStyle w:val="Nadpis2-2"/>
      </w:pPr>
      <w:bookmarkStart w:id="231" w:name="_Toc34831226"/>
      <w:r w:rsidRPr="00FD501F">
        <w:t>Dokumentace</w:t>
      </w:r>
      <w:bookmarkEnd w:id="231"/>
    </w:p>
    <w:p w14:paraId="4141A9E3" w14:textId="5D6A3DF2" w:rsidR="00FD501F" w:rsidRPr="00A41D4B" w:rsidRDefault="00A41D4B" w:rsidP="00A134F8">
      <w:pPr>
        <w:pStyle w:val="Text2-1"/>
      </w:pPr>
      <w:r w:rsidRPr="00A41D4B">
        <w:t>Neobsazeno.</w:t>
      </w:r>
    </w:p>
    <w:p w14:paraId="33956525" w14:textId="77777777" w:rsidR="00FD501F" w:rsidRPr="00FD501F" w:rsidRDefault="00FD501F" w:rsidP="00475ECE">
      <w:pPr>
        <w:pStyle w:val="Nadpis2-2"/>
      </w:pPr>
      <w:bookmarkStart w:id="232" w:name="_Toc34831227"/>
      <w:r w:rsidRPr="00FD501F">
        <w:t>Související dokumentace</w:t>
      </w:r>
      <w:bookmarkEnd w:id="232"/>
    </w:p>
    <w:p w14:paraId="07B62DA0" w14:textId="77777777" w:rsidR="00A41D4B" w:rsidRDefault="00A41D4B" w:rsidP="00A41D4B">
      <w:pPr>
        <w:pStyle w:val="Text2-1"/>
      </w:pPr>
      <w:r>
        <w:t>Podklady dostupné u OŘ Brno:</w:t>
      </w:r>
    </w:p>
    <w:p w14:paraId="730102C7" w14:textId="77777777" w:rsidR="00A41D4B" w:rsidRDefault="00A41D4B" w:rsidP="00A41D4B">
      <w:pPr>
        <w:pStyle w:val="Text2-2"/>
      </w:pPr>
      <w:r w:rsidRPr="00BC4357">
        <w:lastRenderedPageBreak/>
        <w:t xml:space="preserve">Pasport skalního masívu, zdí a svahů a Odborný geotechnický průzkum </w:t>
      </w:r>
      <w:r>
        <w:t xml:space="preserve">nazvaný: </w:t>
      </w:r>
      <w:r w:rsidRPr="00235C9B">
        <w:t>„Sanace skal v km 77,600 – 77,700 v úseku Rožná – Nedvědice a</w:t>
      </w:r>
      <w:r>
        <w:t> </w:t>
      </w:r>
      <w:r w:rsidRPr="00235C9B">
        <w:t>Rekonstrukce opěrných zdí v km 77,715 – 78,861 v úseku Rožná – Nedvědice“</w:t>
      </w:r>
      <w:r w:rsidRPr="00BC4357">
        <w:t xml:space="preserve"> </w:t>
      </w:r>
      <w:r>
        <w:t>(</w:t>
      </w:r>
      <w:r w:rsidRPr="00BC4357">
        <w:t xml:space="preserve">zpracovatel: </w:t>
      </w:r>
      <w:r w:rsidRPr="00235C9B">
        <w:t xml:space="preserve">AMBERG Engineering Brno, a.s., </w:t>
      </w:r>
      <w:r w:rsidRPr="00BC4357">
        <w:t>Ptašínského 313/10, Ponava, 602 00 Brno</w:t>
      </w:r>
      <w:r>
        <w:t>;</w:t>
      </w:r>
      <w:r w:rsidRPr="00BC4357">
        <w:t xml:space="preserve"> datum: srpen 2019</w:t>
      </w:r>
      <w:r>
        <w:t>),</w:t>
      </w:r>
    </w:p>
    <w:p w14:paraId="08D47A37" w14:textId="77777777" w:rsidR="00A41D4B" w:rsidRDefault="00A41D4B" w:rsidP="00A41D4B">
      <w:pPr>
        <w:pStyle w:val="Text2-2"/>
      </w:pPr>
      <w:r>
        <w:t>Nákresný přehled železničního svršku,</w:t>
      </w:r>
    </w:p>
    <w:p w14:paraId="5A615570" w14:textId="77777777" w:rsidR="00A41D4B" w:rsidRDefault="00A41D4B" w:rsidP="00A41D4B">
      <w:pPr>
        <w:pStyle w:val="Text2-2"/>
      </w:pPr>
      <w:r>
        <w:t>Tabulky traťových poměrů (TTP),</w:t>
      </w:r>
    </w:p>
    <w:p w14:paraId="63179223" w14:textId="77777777" w:rsidR="00A41D4B" w:rsidRDefault="00A41D4B" w:rsidP="00A41D4B">
      <w:pPr>
        <w:pStyle w:val="Text2-2"/>
      </w:pPr>
      <w:r>
        <w:t>Dokumentace skutečného provedení vyhotovená v rámci opravných prací nazvaných „</w:t>
      </w:r>
      <w:r>
        <w:rPr>
          <w:sz w:val="20"/>
          <w:szCs w:val="20"/>
        </w:rPr>
        <w:t>Oprava zabezpečovacího zařízení na trati Tišnov – Žďár nad Sázavou</w:t>
      </w:r>
      <w:r>
        <w:t xml:space="preserve">“ (zpracovatel: </w:t>
      </w:r>
      <w:r w:rsidRPr="00175092">
        <w:rPr>
          <w:bCs/>
        </w:rPr>
        <w:t>GEOMETRA - zeměměřická kancelář s.r.o.,</w:t>
      </w:r>
      <w:r w:rsidRPr="00175092">
        <w:rPr>
          <w:b/>
          <w:bCs/>
        </w:rPr>
        <w:t xml:space="preserve"> </w:t>
      </w:r>
      <w:r>
        <w:t xml:space="preserve">Masarykovo náměstí 63/43, 697 01 Kyjov, IČ: </w:t>
      </w:r>
      <w:r w:rsidRPr="00175092">
        <w:t>253 28</w:t>
      </w:r>
      <w:r>
        <w:t> </w:t>
      </w:r>
      <w:r w:rsidRPr="00175092">
        <w:t>727</w:t>
      </w:r>
      <w:r>
        <w:t>; datum: březen 2019).</w:t>
      </w:r>
    </w:p>
    <w:p w14:paraId="1A4E2A80" w14:textId="77777777" w:rsidR="00A41D4B" w:rsidRPr="00A02701" w:rsidRDefault="00A41D4B" w:rsidP="00A41D4B">
      <w:pPr>
        <w:pStyle w:val="Text2-1"/>
      </w:pPr>
      <w:r w:rsidRPr="00A02701">
        <w:t>Podklady dostupné u SŽG Olomouc:</w:t>
      </w:r>
    </w:p>
    <w:p w14:paraId="43C1258D" w14:textId="77777777" w:rsidR="00A41D4B" w:rsidRPr="00A02701" w:rsidRDefault="00A41D4B" w:rsidP="00A41D4B">
      <w:pPr>
        <w:pStyle w:val="Text2-2"/>
      </w:pPr>
      <w:r w:rsidRPr="00A02701">
        <w:rPr>
          <w:u w:val="single"/>
        </w:rPr>
        <w:t>železniční bodové pole</w:t>
      </w:r>
      <w:r w:rsidRPr="00A02701">
        <w:t xml:space="preserve"> (ŽBP) tj. vytyčovací síť: využitelné (ŽBP aktualizováno v roce 2018),</w:t>
      </w:r>
    </w:p>
    <w:p w14:paraId="63CA5CC6" w14:textId="77777777" w:rsidR="00A41D4B" w:rsidRPr="00A02701" w:rsidRDefault="00A41D4B" w:rsidP="00A41D4B">
      <w:pPr>
        <w:pStyle w:val="Text2-2"/>
      </w:pPr>
      <w:r w:rsidRPr="00A02701">
        <w:rPr>
          <w:u w:val="single"/>
        </w:rPr>
        <w:t>geodetické zaměření</w:t>
      </w:r>
      <w:r w:rsidRPr="00A02701">
        <w:t>: přesné zaměření osy hlavní koleje v 1. třídě přesnosti metodou APK z roku 2018 (jedná se o podklad pro projekt směrového a výškového řešení; obsahuje pouze zákres osy koleje /výkres DGN/ a zjednodušené mapování vybraných objektů/překážek v průjezdném průřezu – např. hrana parapetu propustku blíže ke koleji apod.). Obsahem není celková situace – ukázka podkladu v příloze,</w:t>
      </w:r>
    </w:p>
    <w:p w14:paraId="65560DDD" w14:textId="77777777" w:rsidR="00A41D4B" w:rsidRPr="00A02701" w:rsidRDefault="00A41D4B" w:rsidP="00A41D4B">
      <w:pPr>
        <w:pStyle w:val="Text2-2"/>
      </w:pPr>
      <w:r w:rsidRPr="00A02701">
        <w:rPr>
          <w:u w:val="single"/>
        </w:rPr>
        <w:t>ostatní podklady</w:t>
      </w:r>
      <w:r w:rsidRPr="00A02701">
        <w:t>: původní grafická JŽM z let 1986-1987 (tento podklad je zastaralý a není vhodný pro projektování).</w:t>
      </w:r>
    </w:p>
    <w:p w14:paraId="70703CB1" w14:textId="77777777" w:rsidR="00FD501F" w:rsidRPr="00FD501F" w:rsidRDefault="00FD501F" w:rsidP="00475ECE">
      <w:pPr>
        <w:pStyle w:val="Nadpis2-1"/>
      </w:pPr>
      <w:bookmarkStart w:id="233" w:name="_Toc34831228"/>
      <w:r w:rsidRPr="00FD501F">
        <w:t>KOORDINACE S JINÝMI STAVBAMI</w:t>
      </w:r>
      <w:bookmarkEnd w:id="233"/>
      <w:r w:rsidRPr="00FD501F">
        <w:t xml:space="preserve"> </w:t>
      </w:r>
    </w:p>
    <w:p w14:paraId="14B490E8" w14:textId="77777777" w:rsidR="00A41D4B" w:rsidRPr="00FD501F" w:rsidRDefault="00A41D4B" w:rsidP="00A41D4B">
      <w:pPr>
        <w:pStyle w:val="Text2-1"/>
        <w:numPr>
          <w:ilvl w:val="2"/>
          <w:numId w:val="6"/>
        </w:numPr>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14:paraId="6E27DB50" w14:textId="77777777" w:rsidR="00A41D4B" w:rsidRPr="00FD501F" w:rsidRDefault="00A41D4B" w:rsidP="00A41D4B">
      <w:pPr>
        <w:pStyle w:val="Text2-1"/>
        <w:numPr>
          <w:ilvl w:val="2"/>
          <w:numId w:val="6"/>
        </w:numPr>
      </w:pPr>
      <w:r w:rsidRPr="00FD501F">
        <w:t>Koordinace musí probíhat zejména s níže uvedenými investicemi a opravnými pracemi:</w:t>
      </w:r>
    </w:p>
    <w:p w14:paraId="0A156D66" w14:textId="77777777" w:rsidR="00A41D4B" w:rsidRDefault="00A41D4B" w:rsidP="00A41D4B">
      <w:pPr>
        <w:pStyle w:val="Odstavec1-1a"/>
        <w:numPr>
          <w:ilvl w:val="0"/>
          <w:numId w:val="5"/>
        </w:numPr>
      </w:pPr>
      <w:r w:rsidRPr="00BA3D46">
        <w:t xml:space="preserve">Sanace skal v km 77,600 - 77,700 v úseku Rožná </w:t>
      </w:r>
      <w:r>
        <w:t>–</w:t>
      </w:r>
      <w:r w:rsidRPr="00BA3D46">
        <w:t xml:space="preserve"> Nedvědice</w:t>
      </w:r>
      <w:r>
        <w:t xml:space="preserve"> (zpracovává se DUSP)</w:t>
      </w:r>
    </w:p>
    <w:p w14:paraId="731293BB" w14:textId="36768D95" w:rsidR="00A41D4B" w:rsidRPr="00BA3D46" w:rsidRDefault="00A41D4B" w:rsidP="00A41D4B">
      <w:pPr>
        <w:pStyle w:val="Odstavec1-1a"/>
        <w:numPr>
          <w:ilvl w:val="0"/>
          <w:numId w:val="5"/>
        </w:numPr>
      </w:pPr>
      <w:r w:rsidRPr="00BC04AD">
        <w:t>Rekonstrukce opěrné zdi a zemního tělesa v km 77,715 - 77,840 v úseku Rožná – Nedvědice</w:t>
      </w:r>
      <w:r>
        <w:t xml:space="preserve"> </w:t>
      </w:r>
      <w:r w:rsidRPr="00BA3D46">
        <w:t>(zpracovává se DUSP)</w:t>
      </w:r>
    </w:p>
    <w:p w14:paraId="2ABA572F" w14:textId="07FEED47" w:rsidR="00A41D4B" w:rsidRDefault="00A41D4B" w:rsidP="00A41D4B">
      <w:pPr>
        <w:pStyle w:val="Odstavec1-1a"/>
      </w:pPr>
      <w:r w:rsidRPr="00A41D4B">
        <w:t>Rekonstrukce opěrné zdi, mostních objektů a zemního tělesa v km 77,915 - 78,650 úseku Rožná - Nedvědice</w:t>
      </w:r>
      <w:r>
        <w:rPr>
          <w:b/>
          <w:bCs/>
        </w:rPr>
        <w:t xml:space="preserve"> </w:t>
      </w:r>
      <w:r w:rsidRPr="00BA3D46">
        <w:t>(zpracovává se DUSP)</w:t>
      </w:r>
    </w:p>
    <w:p w14:paraId="49AF6F6E" w14:textId="77777777" w:rsidR="00A41D4B" w:rsidRDefault="00A41D4B" w:rsidP="00A41D4B">
      <w:pPr>
        <w:pStyle w:val="Text2-1"/>
        <w:numPr>
          <w:ilvl w:val="2"/>
          <w:numId w:val="6"/>
        </w:numPr>
      </w:pPr>
      <w:r>
        <w:t>Stavba je zamýšleno realizovat současně se všechny třemi výše uvedenými souvisejícími stavbami. Samotná realizace těchto staveb se nepředpokládá dříve jak v roce 2022.</w:t>
      </w:r>
    </w:p>
    <w:p w14:paraId="6A52A221" w14:textId="77777777" w:rsidR="00A41D4B" w:rsidRDefault="00A41D4B" w:rsidP="00A41D4B">
      <w:pPr>
        <w:pStyle w:val="Text2-1"/>
        <w:numPr>
          <w:ilvl w:val="2"/>
          <w:numId w:val="6"/>
        </w:numPr>
      </w:pPr>
      <w:r>
        <w:t xml:space="preserve">Staveniště všech současně realizovaných staveb se nacházejí v těžko přístupném terénu a pohyb těžké techniky tak patrně bude možný pouze po kolejích. </w:t>
      </w:r>
    </w:p>
    <w:p w14:paraId="7F22BDA7" w14:textId="77777777" w:rsidR="00A41D4B" w:rsidRDefault="00A41D4B" w:rsidP="00A41D4B">
      <w:pPr>
        <w:pStyle w:val="Text2-1"/>
        <w:numPr>
          <w:ilvl w:val="0"/>
          <w:numId w:val="0"/>
        </w:numPr>
        <w:ind w:left="737"/>
      </w:pPr>
      <w:r>
        <w:t>Při současné realizaci všech výše uvedených staveb tedy patrně dojde ke vzniku několika nepřístupných stavenišť, neboť přístup pro těžkou techniku bude limitován rekonstrukcemi několika mostů.</w:t>
      </w:r>
    </w:p>
    <w:p w14:paraId="72D29E8F" w14:textId="77777777" w:rsidR="00A41D4B" w:rsidRPr="00BC04AD" w:rsidRDefault="00A41D4B" w:rsidP="00A41D4B">
      <w:pPr>
        <w:pStyle w:val="Text2-1"/>
        <w:numPr>
          <w:ilvl w:val="0"/>
          <w:numId w:val="0"/>
        </w:numPr>
        <w:ind w:left="737"/>
      </w:pPr>
      <w:r>
        <w:t>V této souvislosti je tedy třeba věnovat zvýšenou míru pozornosti přípravám zásad organizace výstavby tak, aby se realizace všech uvedených staveb dala zvládnout, pokud možno, během jednoho roku. Případně bude třeba pro všechny stavby navrhnout rozložení kolejových výluk do dvou let (např. přednostní realizace zdí a až následná realizace mostních objektů).</w:t>
      </w:r>
    </w:p>
    <w:p w14:paraId="610D015C" w14:textId="77777777" w:rsidR="00FD501F" w:rsidRPr="00FD501F" w:rsidRDefault="00FD501F" w:rsidP="00475ECE">
      <w:pPr>
        <w:pStyle w:val="Nadpis2-1"/>
      </w:pPr>
      <w:bookmarkStart w:id="234" w:name="_Toc34831229"/>
      <w:r w:rsidRPr="00FD501F">
        <w:lastRenderedPageBreak/>
        <w:t>ZVLÁŠTNÍ TECHNICKÉ PODMÍNKY A POŽADAVKY NA PROVEDENÍ DÍLA</w:t>
      </w:r>
      <w:bookmarkEnd w:id="234"/>
    </w:p>
    <w:p w14:paraId="4AFA03DB" w14:textId="77777777" w:rsidR="00FD501F" w:rsidRPr="00FD501F" w:rsidRDefault="00FD501F" w:rsidP="00475ECE">
      <w:pPr>
        <w:pStyle w:val="Nadpis2-2"/>
      </w:pPr>
      <w:bookmarkStart w:id="235" w:name="_Toc34831230"/>
      <w:r w:rsidRPr="00FD501F">
        <w:t>Všeobecně</w:t>
      </w:r>
      <w:bookmarkEnd w:id="235"/>
    </w:p>
    <w:p w14:paraId="7481133A"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16CB9EB8" w14:textId="77777777" w:rsidR="00672766" w:rsidRPr="00672766" w:rsidRDefault="00672766" w:rsidP="00672766">
      <w:pPr>
        <w:pStyle w:val="Text2-1"/>
      </w:pPr>
      <w:r w:rsidRPr="00672766">
        <w:t xml:space="preserve">Při zpracování Díla se postupuje dle VTP pro DSP+PDPS kromě případů, kdy </w:t>
      </w:r>
      <w:r>
        <w:t>vyplývá z</w:t>
      </w:r>
      <w:r w:rsidR="00B81C32">
        <w:t xml:space="preserve"> potřeby </w:t>
      </w:r>
      <w:r w:rsidRPr="00672766">
        <w:t xml:space="preserve">postupovat dle VTP pro </w:t>
      </w:r>
      <w:r w:rsidR="00B81C32">
        <w:t>ZP+</w:t>
      </w:r>
      <w:r w:rsidRPr="00672766">
        <w:t>DUR.</w:t>
      </w:r>
    </w:p>
    <w:p w14:paraId="1C94BC0F" w14:textId="77777777"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14:paraId="10FF3C4E" w14:textId="77777777"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14:paraId="2AB9404C" w14:textId="77777777" w:rsidR="005A72CD" w:rsidRPr="0027321C" w:rsidRDefault="005A72CD" w:rsidP="005A72C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jak ve formátu *.XML -</w:t>
      </w:r>
      <w:r>
        <w:t xml:space="preserve"> </w:t>
      </w:r>
      <w:r w:rsidRPr="0027321C">
        <w:t>da</w:t>
      </w:r>
      <w:r w:rsidRPr="00481998">
        <w:t>tový předpis XDC</w:t>
      </w:r>
      <w:r w:rsidR="00C26072" w:rsidRPr="00481998">
        <w:t>/XC4</w:t>
      </w:r>
      <w:r w:rsidRPr="00481998">
        <w:t>, tak ve formátu *.XLS (Formulář SO/PS viz přílohu Směrnice č. 20). Po ukončení připomínkového řízení a</w:t>
      </w:r>
      <w:r w:rsidR="00C26072" w:rsidRPr="00481998">
        <w:t> </w:t>
      </w:r>
      <w:r w:rsidRPr="00481998">
        <w:t xml:space="preserve">vyhotovení protokolu o vypořádání připomínek bude Objednateli předána konečná verze soupisů prací s výkazy výměr, které budou použity </w:t>
      </w:r>
      <w:r w:rsidR="001D589C" w:rsidRPr="00481998">
        <w:t xml:space="preserve">pro </w:t>
      </w:r>
      <w:r w:rsidRPr="00481998">
        <w:t>zadávací dokumentac</w:t>
      </w:r>
      <w:r w:rsidR="001D589C" w:rsidRPr="00481998">
        <w:t>i</w:t>
      </w:r>
      <w:r w:rsidRPr="00481998">
        <w:t xml:space="preserve"> veřejné zakázky na </w:t>
      </w:r>
      <w:r w:rsidR="001D589C" w:rsidRPr="00481998">
        <w:t xml:space="preserve">zhotovení </w:t>
      </w:r>
      <w:r w:rsidRPr="00481998">
        <w:t>stavby. Odevzdání proběhne v oceněné variantě ve formátu *.XML - datový předpis XDC</w:t>
      </w:r>
      <w:r w:rsidR="00C26072" w:rsidRPr="00481998">
        <w:t>/XC4</w:t>
      </w:r>
      <w:r w:rsidR="001D589C" w:rsidRPr="00481998">
        <w:t xml:space="preserve"> a</w:t>
      </w:r>
      <w:r w:rsidR="001D589C">
        <w:t xml:space="preserve"> </w:t>
      </w:r>
      <w:r w:rsidR="001D589C" w:rsidRPr="0027321C">
        <w:t>ve formátu *.XLS (Formulář SO/PS viz přílohu Směrnice č. 20)</w:t>
      </w:r>
      <w:r w:rsidRPr="0027321C">
        <w:t>.</w:t>
      </w:r>
    </w:p>
    <w:p w14:paraId="1FE473C9" w14:textId="77777777" w:rsidR="005A72CD" w:rsidRDefault="005A72CD" w:rsidP="001B0DC1">
      <w:pPr>
        <w:pStyle w:val="Text2-1"/>
      </w:pPr>
      <w:r w:rsidRPr="0027321C">
        <w:t xml:space="preserve">V případě, že z dotazů uchazečů veřejné zakázky na realizaci stavby položených v rámci soutěže vzejde potřeba upravit soupisy prací, budou tyto soupisy Objednateli odevzdány vždy v oceněné variantě ve formátu *.XML - </w:t>
      </w:r>
      <w:r w:rsidRPr="00481998">
        <w:t>datový předpis XDC</w:t>
      </w:r>
      <w:r w:rsidR="00C26072" w:rsidRPr="00481998">
        <w:t>/XC4</w:t>
      </w:r>
      <w:r w:rsidR="001D589C" w:rsidRPr="00481998">
        <w:t xml:space="preserve"> a ve</w:t>
      </w:r>
      <w:r w:rsidR="001D589C" w:rsidRPr="0027321C">
        <w:t xml:space="preserve"> formátu *.XLS (Formulář SO/PS viz přílohu Směrnice č. 20).</w:t>
      </w:r>
    </w:p>
    <w:p w14:paraId="2BA6D58A" w14:textId="77777777" w:rsidR="00F678E3" w:rsidRPr="00280C98" w:rsidRDefault="00F678E3" w:rsidP="002F2288">
      <w:pPr>
        <w:pStyle w:val="Nadpis2-2"/>
        <w:numPr>
          <w:ilvl w:val="1"/>
          <w:numId w:val="6"/>
        </w:numPr>
      </w:pPr>
      <w:bookmarkStart w:id="236" w:name="_Toc15649873"/>
      <w:bookmarkStart w:id="237" w:name="_Toc34831231"/>
      <w:r w:rsidRPr="00280C98">
        <w:t>Dopravní technologie</w:t>
      </w:r>
      <w:bookmarkEnd w:id="236"/>
      <w:bookmarkEnd w:id="237"/>
    </w:p>
    <w:p w14:paraId="14CC665A" w14:textId="77777777" w:rsidR="00481998" w:rsidRDefault="00481998" w:rsidP="00481998">
      <w:pPr>
        <w:pStyle w:val="Text2-1"/>
        <w:numPr>
          <w:ilvl w:val="2"/>
          <w:numId w:val="6"/>
        </w:numPr>
      </w:pPr>
      <w:r>
        <w:t>Cílem stavby není docílit změny dopravní technologie. Dopravní technologii je zamýšleno zachovat.</w:t>
      </w:r>
    </w:p>
    <w:p w14:paraId="007F3855" w14:textId="77777777" w:rsidR="00481998" w:rsidRPr="00280C98" w:rsidRDefault="00481998" w:rsidP="00481998">
      <w:pPr>
        <w:pStyle w:val="Text2-1"/>
        <w:numPr>
          <w:ilvl w:val="2"/>
          <w:numId w:val="6"/>
        </w:numPr>
      </w:pPr>
      <w:r>
        <w:t>Pokud jde o dopravní technologii během realizace stavby, tak tu zhotovitel díla navrhne podle technického řešení jak předmětné stavby, tak i souvisejících staveb (viz bod 3.1.4 těchto ZTP).</w:t>
      </w:r>
    </w:p>
    <w:p w14:paraId="4C01B1A1" w14:textId="77777777" w:rsidR="00F678E3" w:rsidRPr="00280C98" w:rsidRDefault="00F678E3" w:rsidP="002F2288">
      <w:pPr>
        <w:pStyle w:val="Nadpis2-2"/>
        <w:numPr>
          <w:ilvl w:val="1"/>
          <w:numId w:val="6"/>
        </w:numPr>
      </w:pPr>
      <w:bookmarkStart w:id="238" w:name="_Toc15649875"/>
      <w:bookmarkStart w:id="239" w:name="_Toc34831232"/>
      <w:r w:rsidRPr="00280C98">
        <w:t>Zabezpečovací zařízení</w:t>
      </w:r>
      <w:bookmarkEnd w:id="238"/>
      <w:bookmarkEnd w:id="239"/>
    </w:p>
    <w:p w14:paraId="78084FB7" w14:textId="77777777" w:rsidR="00F678E3" w:rsidRPr="00F678E3" w:rsidRDefault="00F678E3" w:rsidP="002F2288">
      <w:pPr>
        <w:pStyle w:val="Text2-1"/>
        <w:numPr>
          <w:ilvl w:val="2"/>
          <w:numId w:val="6"/>
        </w:numPr>
        <w:rPr>
          <w:rStyle w:val="Tun"/>
        </w:rPr>
      </w:pPr>
      <w:r w:rsidRPr="00F678E3">
        <w:rPr>
          <w:rStyle w:val="Tun"/>
        </w:rPr>
        <w:t xml:space="preserve">Popis stávajícího stavu </w:t>
      </w:r>
    </w:p>
    <w:p w14:paraId="5C9340DF" w14:textId="77777777" w:rsidR="00481998" w:rsidRDefault="00481998" w:rsidP="00481998">
      <w:pPr>
        <w:pStyle w:val="Text2-2"/>
        <w:numPr>
          <w:ilvl w:val="3"/>
          <w:numId w:val="6"/>
        </w:numPr>
      </w:pPr>
      <w:r w:rsidRPr="005D0F08">
        <w:t>V mezistaničním úseku Nedvědice - R</w:t>
      </w:r>
      <w:r>
        <w:t xml:space="preserve">ožná je zabezpečovací zařízením </w:t>
      </w:r>
      <w:r w:rsidRPr="005D0F08">
        <w:t>1.</w:t>
      </w:r>
      <w:r>
        <w:t> </w:t>
      </w:r>
      <w:r w:rsidRPr="005D0F08">
        <w:t>kategorie. Jízdy vlaků se zabezpečují telefonickým dorozumíváním.</w:t>
      </w:r>
    </w:p>
    <w:p w14:paraId="182C950A" w14:textId="07DF4612" w:rsidR="00481998" w:rsidRDefault="00481998" w:rsidP="00481998">
      <w:pPr>
        <w:pStyle w:val="Text2-2"/>
        <w:numPr>
          <w:ilvl w:val="3"/>
          <w:numId w:val="6"/>
        </w:numPr>
      </w:pPr>
      <w:r w:rsidRPr="00FD64E3">
        <w:t>V tomto úseku se dále nachází kabelu a „trubka“ pro optokabel (zatím nevyužívaná), výhle</w:t>
      </w:r>
      <w:r>
        <w:t>dově bude sloužit pro nové TZZ.</w:t>
      </w:r>
    </w:p>
    <w:p w14:paraId="1B8FD3F1" w14:textId="35AD57A5" w:rsidR="00F335DE" w:rsidRPr="00BC0AE7" w:rsidRDefault="00F335DE" w:rsidP="00481998">
      <w:pPr>
        <w:pStyle w:val="Text2-2"/>
        <w:numPr>
          <w:ilvl w:val="3"/>
          <w:numId w:val="6"/>
        </w:numPr>
      </w:pPr>
      <w:r w:rsidRPr="00BC0AE7">
        <w:t>V km 78,690 se nachází stožárové návěstidlo PřS, ke kterému vede kabel a zároveň kabel ke kolejovému obvodu 1f. Před návěstidlem PřS stojí 3x upozorňovadla „samostatná předvěst“.</w:t>
      </w:r>
    </w:p>
    <w:p w14:paraId="58493F4F" w14:textId="0A7A05B2" w:rsidR="00B07D26" w:rsidRPr="00BC0AE7" w:rsidRDefault="00B07D26" w:rsidP="00481998">
      <w:pPr>
        <w:pStyle w:val="Text2-2"/>
        <w:numPr>
          <w:ilvl w:val="3"/>
          <w:numId w:val="6"/>
        </w:numPr>
      </w:pPr>
      <w:r w:rsidRPr="00BC0AE7">
        <w:t xml:space="preserve">V km 79,102 se </w:t>
      </w:r>
      <w:r w:rsidR="00034536" w:rsidRPr="00BC0AE7">
        <w:t>nachází vjezdové návěstidlo S</w:t>
      </w:r>
      <w:r w:rsidR="00A6777C" w:rsidRPr="00BC0AE7">
        <w:t>, kterým je vymezen obvod</w:t>
      </w:r>
      <w:r w:rsidR="00CB7879" w:rsidRPr="00BC0AE7">
        <w:t xml:space="preserve"> </w:t>
      </w:r>
      <w:r w:rsidR="00034536" w:rsidRPr="00BC0AE7">
        <w:t>žst. Nedvědice.</w:t>
      </w:r>
    </w:p>
    <w:p w14:paraId="04E8A78A" w14:textId="77777777" w:rsidR="00A6777C" w:rsidRPr="00A6777C" w:rsidRDefault="00A6777C" w:rsidP="00A6777C">
      <w:pPr>
        <w:pStyle w:val="Text2-2"/>
        <w:numPr>
          <w:ilvl w:val="3"/>
          <w:numId w:val="6"/>
        </w:numPr>
      </w:pPr>
      <w:r w:rsidRPr="00A6777C">
        <w:lastRenderedPageBreak/>
        <w:t xml:space="preserve">Stanice </w:t>
      </w:r>
      <w:r>
        <w:t xml:space="preserve">žst. Nedvědice </w:t>
      </w:r>
      <w:r w:rsidRPr="00A6777C">
        <w:t>je vybavena zabezpečovacím zařízením 2. kategorie – reléovým</w:t>
      </w:r>
      <w:r>
        <w:t xml:space="preserve"> </w:t>
      </w:r>
      <w:r w:rsidRPr="00A6777C">
        <w:t>zabezpečovacím zařízením s jednotlivě přestavovanými výhybkami (výkolejkami), s rychlostní návěstní soustavou světelných návěstidel. Ke zjišťování volnosti úseku koleje slouží kolejové obvody.</w:t>
      </w:r>
    </w:p>
    <w:p w14:paraId="4B77E5BB" w14:textId="77777777" w:rsidR="00F678E3" w:rsidRPr="00F678E3" w:rsidRDefault="00F678E3" w:rsidP="002F2288">
      <w:pPr>
        <w:pStyle w:val="Text2-1"/>
        <w:numPr>
          <w:ilvl w:val="2"/>
          <w:numId w:val="6"/>
        </w:numPr>
        <w:rPr>
          <w:rStyle w:val="Tun"/>
        </w:rPr>
      </w:pPr>
      <w:r w:rsidRPr="00F678E3">
        <w:rPr>
          <w:rStyle w:val="Tun"/>
        </w:rPr>
        <w:t xml:space="preserve">Požadavky na nový stav </w:t>
      </w:r>
    </w:p>
    <w:p w14:paraId="69821A30" w14:textId="77777777" w:rsidR="00481998" w:rsidRDefault="00481998" w:rsidP="00481998">
      <w:pPr>
        <w:pStyle w:val="Text2-2"/>
        <w:numPr>
          <w:ilvl w:val="3"/>
          <w:numId w:val="6"/>
        </w:numPr>
      </w:pPr>
      <w:r>
        <w:t>J</w:t>
      </w:r>
      <w:r w:rsidRPr="00FD64E3">
        <w:t>e třeba</w:t>
      </w:r>
      <w:r>
        <w:t xml:space="preserve"> navrhnout případné přeložky a ochrany drážních kabelů a chrániček</w:t>
      </w:r>
      <w:r w:rsidRPr="00FD64E3">
        <w:t>.</w:t>
      </w:r>
    </w:p>
    <w:p w14:paraId="3F33988D" w14:textId="77777777" w:rsidR="00481998" w:rsidRPr="00280C98" w:rsidRDefault="00481998" w:rsidP="00481998">
      <w:pPr>
        <w:pStyle w:val="Text2-2"/>
        <w:numPr>
          <w:ilvl w:val="3"/>
          <w:numId w:val="6"/>
        </w:numPr>
      </w:pPr>
      <w:r>
        <w:t>V úseku zdi se případně navrhne kabelový žlab, a to tak, aby byla umožněna práce traťového hospodářství (tj. byl umožněn průchod čističky kolejového lože).</w:t>
      </w:r>
    </w:p>
    <w:p w14:paraId="2B374342" w14:textId="77777777" w:rsidR="00F678E3" w:rsidRPr="00280C98" w:rsidRDefault="00F678E3" w:rsidP="002F2288">
      <w:pPr>
        <w:pStyle w:val="Nadpis2-2"/>
        <w:numPr>
          <w:ilvl w:val="1"/>
          <w:numId w:val="6"/>
        </w:numPr>
      </w:pPr>
      <w:bookmarkStart w:id="240" w:name="_Toc15649876"/>
      <w:bookmarkStart w:id="241" w:name="_Toc34831233"/>
      <w:r w:rsidRPr="00280C98">
        <w:t>Sdělovací zařízení</w:t>
      </w:r>
      <w:bookmarkEnd w:id="240"/>
      <w:bookmarkEnd w:id="241"/>
    </w:p>
    <w:p w14:paraId="021BFD98" w14:textId="77777777" w:rsidR="006729AE" w:rsidRPr="00F678E3" w:rsidRDefault="006729AE" w:rsidP="002F2288">
      <w:pPr>
        <w:pStyle w:val="Text2-1"/>
        <w:numPr>
          <w:ilvl w:val="2"/>
          <w:numId w:val="6"/>
        </w:numPr>
        <w:rPr>
          <w:rStyle w:val="Tun"/>
        </w:rPr>
      </w:pPr>
      <w:bookmarkStart w:id="242" w:name="_Toc15649877"/>
      <w:r w:rsidRPr="00F678E3">
        <w:rPr>
          <w:rStyle w:val="Tun"/>
        </w:rPr>
        <w:t xml:space="preserve">Popis stávajícího stavu </w:t>
      </w:r>
    </w:p>
    <w:p w14:paraId="6EC24A0B" w14:textId="77777777" w:rsidR="00481998" w:rsidRPr="00280C98" w:rsidRDefault="00481998" w:rsidP="00481998">
      <w:pPr>
        <w:pStyle w:val="Text2-2"/>
        <w:numPr>
          <w:ilvl w:val="3"/>
          <w:numId w:val="6"/>
        </w:numPr>
      </w:pPr>
      <w:r w:rsidRPr="005D0F08">
        <w:t>V mezistaničním úseku se nachází traťový kabel 10XN ve správě TÚDC. T</w:t>
      </w:r>
      <w:r>
        <w:t>raťový kabel je uložen u paty kolejnice.</w:t>
      </w:r>
    </w:p>
    <w:p w14:paraId="4CE9F7DE"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7D40756B" w14:textId="77777777" w:rsidR="00481998" w:rsidRDefault="00481998" w:rsidP="00481998">
      <w:pPr>
        <w:pStyle w:val="Text2-2"/>
        <w:numPr>
          <w:ilvl w:val="3"/>
          <w:numId w:val="6"/>
        </w:numPr>
      </w:pPr>
      <w:r>
        <w:t>J</w:t>
      </w:r>
      <w:r w:rsidRPr="00FD64E3">
        <w:t>e třeba</w:t>
      </w:r>
      <w:r>
        <w:t xml:space="preserve"> navrhnout případné přeložky a ochrany drážních kabelů a chrániček</w:t>
      </w:r>
      <w:r w:rsidRPr="00FD64E3">
        <w:t>.</w:t>
      </w:r>
    </w:p>
    <w:p w14:paraId="46D6E3D1" w14:textId="2CE595FD" w:rsidR="006729AE" w:rsidRPr="00280C98" w:rsidRDefault="00481998" w:rsidP="00481998">
      <w:pPr>
        <w:pStyle w:val="Text2-2"/>
        <w:numPr>
          <w:ilvl w:val="3"/>
          <w:numId w:val="6"/>
        </w:numPr>
      </w:pPr>
      <w:r>
        <w:t>V úseku zdi se případně navrhne kabelový žlab, a to tak, aby byla umožněna práce traťového hospodářství (tj. byl umožněn průchod čističky kolejového lože).</w:t>
      </w:r>
    </w:p>
    <w:p w14:paraId="3CEEB439" w14:textId="77777777" w:rsidR="00F678E3" w:rsidRPr="00280C98" w:rsidRDefault="00F678E3" w:rsidP="002F2288">
      <w:pPr>
        <w:pStyle w:val="Nadpis2-2"/>
        <w:numPr>
          <w:ilvl w:val="1"/>
          <w:numId w:val="6"/>
        </w:numPr>
      </w:pPr>
      <w:bookmarkStart w:id="243" w:name="_Toc34831234"/>
      <w:r w:rsidRPr="00280C98">
        <w:t>Silnoproudá technologie včetně DŘT, trakční a energetická zařízení</w:t>
      </w:r>
      <w:bookmarkEnd w:id="242"/>
      <w:bookmarkEnd w:id="243"/>
    </w:p>
    <w:p w14:paraId="2C84CCBE"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7DAF6D49" w14:textId="14695A7E" w:rsidR="006729AE" w:rsidRPr="00280C98" w:rsidRDefault="00481998" w:rsidP="002F2288">
      <w:pPr>
        <w:pStyle w:val="Text2-2"/>
        <w:numPr>
          <w:ilvl w:val="3"/>
          <w:numId w:val="6"/>
        </w:numPr>
      </w:pPr>
      <w:r>
        <w:t>Neobsazeno.</w:t>
      </w:r>
    </w:p>
    <w:p w14:paraId="4E0088AC"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058811C5" w14:textId="32BF0E66" w:rsidR="006729AE" w:rsidRPr="00280C98" w:rsidRDefault="00481998" w:rsidP="002F2288">
      <w:pPr>
        <w:pStyle w:val="Text2-2"/>
        <w:numPr>
          <w:ilvl w:val="3"/>
          <w:numId w:val="6"/>
        </w:numPr>
      </w:pPr>
      <w:r>
        <w:t>Neobsazeno.</w:t>
      </w:r>
    </w:p>
    <w:p w14:paraId="501E5987" w14:textId="77777777" w:rsidR="00F678E3" w:rsidRPr="00280C98" w:rsidRDefault="00F678E3" w:rsidP="002F2288">
      <w:pPr>
        <w:pStyle w:val="Nadpis2-2"/>
        <w:numPr>
          <w:ilvl w:val="1"/>
          <w:numId w:val="6"/>
        </w:numPr>
      </w:pPr>
      <w:bookmarkStart w:id="244" w:name="_Toc15649878"/>
      <w:bookmarkStart w:id="245" w:name="_Toc34831235"/>
      <w:r w:rsidRPr="00280C98">
        <w:t>Ostatní technologická zařízení</w:t>
      </w:r>
      <w:bookmarkEnd w:id="244"/>
      <w:bookmarkEnd w:id="245"/>
    </w:p>
    <w:p w14:paraId="375D7B44" w14:textId="77777777" w:rsidR="006729AE" w:rsidRPr="00F678E3" w:rsidRDefault="006729AE" w:rsidP="002F2288">
      <w:pPr>
        <w:pStyle w:val="Text2-1"/>
        <w:numPr>
          <w:ilvl w:val="2"/>
          <w:numId w:val="6"/>
        </w:numPr>
        <w:rPr>
          <w:rStyle w:val="Tun"/>
        </w:rPr>
      </w:pPr>
      <w:bookmarkStart w:id="246" w:name="_Toc15649879"/>
      <w:r w:rsidRPr="00F678E3">
        <w:rPr>
          <w:rStyle w:val="Tun"/>
        </w:rPr>
        <w:t xml:space="preserve">Popis stávajícího stavu </w:t>
      </w:r>
    </w:p>
    <w:p w14:paraId="184EB6C6" w14:textId="099738F0" w:rsidR="006729AE" w:rsidRPr="00280C98" w:rsidRDefault="00481998" w:rsidP="002F2288">
      <w:pPr>
        <w:pStyle w:val="Text2-2"/>
        <w:numPr>
          <w:ilvl w:val="3"/>
          <w:numId w:val="6"/>
        </w:numPr>
      </w:pPr>
      <w:r>
        <w:t>Neobsazeno.</w:t>
      </w:r>
    </w:p>
    <w:p w14:paraId="1EC67FF5"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40278C0E" w14:textId="561A4CF9" w:rsidR="006729AE" w:rsidRPr="00280C98" w:rsidRDefault="00481998" w:rsidP="002F2288">
      <w:pPr>
        <w:pStyle w:val="Text2-2"/>
        <w:numPr>
          <w:ilvl w:val="3"/>
          <w:numId w:val="6"/>
        </w:numPr>
      </w:pPr>
      <w:r>
        <w:t>Neobsazeno.</w:t>
      </w:r>
    </w:p>
    <w:p w14:paraId="4834DBD0" w14:textId="2FB4C247" w:rsidR="00F678E3" w:rsidRPr="00280C98" w:rsidRDefault="00F678E3" w:rsidP="002F2288">
      <w:pPr>
        <w:pStyle w:val="Nadpis2-2"/>
        <w:numPr>
          <w:ilvl w:val="1"/>
          <w:numId w:val="6"/>
        </w:numPr>
      </w:pPr>
      <w:bookmarkStart w:id="247" w:name="_Toc34831236"/>
      <w:r w:rsidRPr="00280C98">
        <w:t xml:space="preserve">Železniční svršek a </w:t>
      </w:r>
      <w:ins w:id="248" w:author="Bureš Jakub, Ing." w:date="2020-03-06T14:23:00Z">
        <w:r w:rsidR="008061B4">
          <w:t xml:space="preserve">těleso železničního </w:t>
        </w:r>
      </w:ins>
      <w:r w:rsidRPr="00280C98">
        <w:t>spod</w:t>
      </w:r>
      <w:del w:id="249" w:author="Bureš Jakub, Ing." w:date="2020-03-06T14:23:00Z">
        <w:r w:rsidRPr="00280C98" w:rsidDel="008061B4">
          <w:delText>e</w:delText>
        </w:r>
      </w:del>
      <w:r w:rsidRPr="00280C98">
        <w:t>k</w:t>
      </w:r>
      <w:bookmarkEnd w:id="246"/>
      <w:ins w:id="250" w:author="Bureš Jakub, Ing." w:date="2020-03-06T14:23:00Z">
        <w:r w:rsidR="008061B4">
          <w:t>u</w:t>
        </w:r>
      </w:ins>
      <w:bookmarkEnd w:id="247"/>
    </w:p>
    <w:p w14:paraId="2EE19587" w14:textId="77777777" w:rsidR="006729AE" w:rsidRPr="00F678E3" w:rsidRDefault="006729AE" w:rsidP="002F2288">
      <w:pPr>
        <w:pStyle w:val="Text2-1"/>
        <w:numPr>
          <w:ilvl w:val="2"/>
          <w:numId w:val="6"/>
        </w:numPr>
        <w:rPr>
          <w:rStyle w:val="Tun"/>
        </w:rPr>
      </w:pPr>
      <w:bookmarkStart w:id="251" w:name="_Toc15649880"/>
      <w:r w:rsidRPr="00F678E3">
        <w:rPr>
          <w:rStyle w:val="Tun"/>
        </w:rPr>
        <w:t xml:space="preserve">Popis stávajícího stavu </w:t>
      </w:r>
    </w:p>
    <w:p w14:paraId="3D264F43" w14:textId="68E6DA11" w:rsidR="00C33D50" w:rsidRPr="009F7DF5" w:rsidRDefault="00C33D50" w:rsidP="002F2288">
      <w:pPr>
        <w:pStyle w:val="Text2-2"/>
        <w:numPr>
          <w:ilvl w:val="3"/>
          <w:numId w:val="6"/>
        </w:numPr>
      </w:pPr>
      <w:r w:rsidRPr="009F7DF5">
        <w:rPr>
          <w:u w:val="single"/>
        </w:rPr>
        <w:t>železniční svršek</w:t>
      </w:r>
      <w:r w:rsidR="009F7DF5" w:rsidRPr="009F7DF5">
        <w:rPr>
          <w:u w:val="single"/>
        </w:rPr>
        <w:t xml:space="preserve"> – stávající stav</w:t>
      </w:r>
      <w:r w:rsidR="009F7DF5" w:rsidRPr="006E5F32">
        <w:rPr>
          <w:u w:val="single"/>
        </w:rPr>
        <w:t>:</w:t>
      </w:r>
      <w:r w:rsidR="009F7DF5" w:rsidRPr="006E5F32">
        <w:t xml:space="preserve"> </w:t>
      </w:r>
      <w:r w:rsidR="00F2306A">
        <w:t xml:space="preserve"> S</w:t>
      </w:r>
      <w:r w:rsidRPr="009F7DF5">
        <w:t>estává mj. z kolejnic tvaru T, dřevěných pražců (rozdělení „c“), vložení v roce 197</w:t>
      </w:r>
      <w:r w:rsidR="009F7DF5" w:rsidRPr="009F7DF5">
        <w:t>0.</w:t>
      </w:r>
      <w:r w:rsidRPr="009F7DF5">
        <w:t xml:space="preserve"> </w:t>
      </w:r>
      <w:r w:rsidR="009F7DF5" w:rsidRPr="009F7DF5">
        <w:t>Z</w:t>
      </w:r>
      <w:r w:rsidRPr="009F7DF5">
        <w:t>řízena je stykovaná kolej</w:t>
      </w:r>
      <w:r w:rsidR="009F7DF5" w:rsidRPr="009F7DF5">
        <w:t>.</w:t>
      </w:r>
      <w:r w:rsidRPr="009F7DF5">
        <w:t xml:space="preserve"> </w:t>
      </w:r>
      <w:r w:rsidR="009F7DF5" w:rsidRPr="009F7DF5">
        <w:t>S</w:t>
      </w:r>
      <w:r w:rsidRPr="009F7DF5">
        <w:t>měrově se kolej nachází v pravostranném oblouku o poloměru R = 300 m a</w:t>
      </w:r>
      <w:r w:rsidR="009F7DF5">
        <w:t> </w:t>
      </w:r>
      <w:r w:rsidRPr="009F7DF5">
        <w:t>převýšení D = 28 mm a jeho přechodnici, sk</w:t>
      </w:r>
      <w:r w:rsidR="009F7DF5" w:rsidRPr="009F7DF5">
        <w:t>lonově trať klesá hodnotou 14</w:t>
      </w:r>
      <w:r w:rsidR="003065C9">
        <w:t> </w:t>
      </w:r>
      <w:r w:rsidR="009F7DF5" w:rsidRPr="009F7DF5">
        <w:t>‰. Stávající traťová rychlost je v daném místě omezena na V</w:t>
      </w:r>
      <w:r w:rsidR="009F7DF5" w:rsidRPr="009F7DF5">
        <w:rPr>
          <w:vertAlign w:val="subscript"/>
        </w:rPr>
        <w:t>ž</w:t>
      </w:r>
      <w:r w:rsidR="009F7DF5" w:rsidRPr="009F7DF5">
        <w:t xml:space="preserve"> = 50 km/h.</w:t>
      </w:r>
    </w:p>
    <w:p w14:paraId="2BB633B9" w14:textId="7EF184EE" w:rsidR="0007161C" w:rsidRDefault="00C33D50" w:rsidP="002F2288">
      <w:pPr>
        <w:pStyle w:val="Text2-2"/>
        <w:numPr>
          <w:ilvl w:val="3"/>
          <w:numId w:val="6"/>
        </w:numPr>
      </w:pPr>
      <w:r w:rsidRPr="0007161C">
        <w:rPr>
          <w:u w:val="single"/>
        </w:rPr>
        <w:t>železniční spodek</w:t>
      </w:r>
      <w:r w:rsidR="0007161C" w:rsidRPr="0007161C">
        <w:rPr>
          <w:u w:val="single"/>
        </w:rPr>
        <w:t xml:space="preserve"> – stávající stav</w:t>
      </w:r>
      <w:r w:rsidRPr="0007161C">
        <w:rPr>
          <w:u w:val="single"/>
        </w:rPr>
        <w:t>:</w:t>
      </w:r>
      <w:r w:rsidRPr="007268B8">
        <w:rPr>
          <w:color w:val="FF0000"/>
        </w:rPr>
        <w:t xml:space="preserve"> </w:t>
      </w:r>
      <w:r w:rsidR="00F2306A">
        <w:t>K</w:t>
      </w:r>
      <w:r w:rsidR="0007161C" w:rsidRPr="006E5F32">
        <w:t xml:space="preserve">olej je vedena </w:t>
      </w:r>
      <w:r w:rsidR="0007161C">
        <w:t>místy v </w:t>
      </w:r>
      <w:r w:rsidR="0007161C" w:rsidRPr="006E5F32">
        <w:t>náspu</w:t>
      </w:r>
      <w:r w:rsidR="0007161C">
        <w:t xml:space="preserve"> a místy v odřezu. V</w:t>
      </w:r>
      <w:r w:rsidR="0007161C" w:rsidRPr="006E5F32">
        <w:t>levo tra</w:t>
      </w:r>
      <w:r w:rsidR="0007161C">
        <w:t>ťového úseku</w:t>
      </w:r>
      <w:r w:rsidR="0007161C" w:rsidRPr="006E5F32">
        <w:t xml:space="preserve"> </w:t>
      </w:r>
      <w:r w:rsidR="0007161C">
        <w:t>se nachází o</w:t>
      </w:r>
      <w:r w:rsidR="0007161C" w:rsidRPr="006E5F32">
        <w:t>pěrná zeď.</w:t>
      </w:r>
    </w:p>
    <w:p w14:paraId="25FA3F39" w14:textId="77777777" w:rsidR="00586A47" w:rsidRPr="00586A47" w:rsidRDefault="004E4F93" w:rsidP="00BD54C9">
      <w:pPr>
        <w:pStyle w:val="Text2-2"/>
        <w:numPr>
          <w:ilvl w:val="3"/>
          <w:numId w:val="6"/>
        </w:numPr>
        <w:rPr>
          <w:u w:val="single"/>
        </w:rPr>
      </w:pPr>
      <w:r w:rsidRPr="00586A47">
        <w:rPr>
          <w:u w:val="single"/>
        </w:rPr>
        <w:t>Opěrná zeď vlevo trati v km 78,724 – 78,856 – stávající stav:</w:t>
      </w:r>
      <w:r w:rsidR="00586A47" w:rsidRPr="00586A47">
        <w:t xml:space="preserve"> Podle aktuálního zaměření se jedná o opěrnou zeď délky cca 132 m</w:t>
      </w:r>
      <w:r w:rsidR="00586A47">
        <w:t xml:space="preserve"> (</w:t>
      </w:r>
      <w:r w:rsidR="00586A47" w:rsidRPr="00586A47">
        <w:t>neodpovídá evidenční délce 140 m</w:t>
      </w:r>
      <w:r w:rsidR="00586A47" w:rsidRPr="001341F5">
        <w:t>; pravděpodobným důvodem je přesypaný materiálu z prostoru kolejiště</w:t>
      </w:r>
      <w:r w:rsidR="00586A47">
        <w:t>)</w:t>
      </w:r>
      <w:r w:rsidR="00586A47" w:rsidRPr="00586A47">
        <w:t xml:space="preserve">. </w:t>
      </w:r>
      <w:r w:rsidR="00586A47">
        <w:t xml:space="preserve">Svah nad korunou zdi je </w:t>
      </w:r>
      <w:r w:rsidR="00586A47" w:rsidRPr="00586A47">
        <w:t>dlouhodobě nestabilní a</w:t>
      </w:r>
      <w:r w:rsidR="00586A47">
        <w:t> </w:t>
      </w:r>
      <w:r w:rsidR="00586A47" w:rsidRPr="00586A47">
        <w:t>neumožňuje zřízení drážní stezky bez umělých staveb.</w:t>
      </w:r>
      <w:r w:rsidR="00586A47">
        <w:t xml:space="preserve"> </w:t>
      </w:r>
    </w:p>
    <w:p w14:paraId="3D1A7916" w14:textId="2C842A51" w:rsidR="00586A47" w:rsidRPr="00586A47" w:rsidRDefault="00586A47" w:rsidP="00586A47">
      <w:pPr>
        <w:pStyle w:val="Text2-2"/>
        <w:numPr>
          <w:ilvl w:val="0"/>
          <w:numId w:val="0"/>
        </w:numPr>
        <w:ind w:left="1701"/>
        <w:rPr>
          <w:u w:val="single"/>
        </w:rPr>
      </w:pPr>
      <w:r w:rsidRPr="00586A47">
        <w:lastRenderedPageBreak/>
        <w:t>Archivní podklady pro tuto zeď obsahuje zčásti původní dokumentace mostu v km 78,832. Podle této dokumentace se jedná o</w:t>
      </w:r>
      <w:r>
        <w:t> </w:t>
      </w:r>
      <w:r w:rsidRPr="00586A47">
        <w:t>masivní opěrnou zeď z</w:t>
      </w:r>
      <w:r>
        <w:t> </w:t>
      </w:r>
      <w:r w:rsidRPr="00586A47">
        <w:t>kamenné rovnaniny bez pojiva.</w:t>
      </w:r>
    </w:p>
    <w:p w14:paraId="32D0783B" w14:textId="34B5E908" w:rsidR="0007161C" w:rsidRDefault="00586A47" w:rsidP="00586A47">
      <w:pPr>
        <w:pStyle w:val="Text2-2"/>
        <w:numPr>
          <w:ilvl w:val="0"/>
          <w:numId w:val="0"/>
        </w:numPr>
        <w:ind w:left="1701"/>
      </w:pPr>
      <w:r>
        <w:t>Zeď je p</w:t>
      </w:r>
      <w:r w:rsidR="004E4F93" w:rsidRPr="001341F5">
        <w:t>orostlá mechem a drobnou vegetací, místy náletovou vegetací</w:t>
      </w:r>
      <w:r>
        <w:t>.</w:t>
      </w:r>
      <w:r w:rsidR="004E4F93" w:rsidRPr="001341F5">
        <w:t xml:space="preserve"> </w:t>
      </w:r>
      <w:r>
        <w:t xml:space="preserve">Je </w:t>
      </w:r>
      <w:r w:rsidR="004E4F93" w:rsidRPr="001341F5">
        <w:t xml:space="preserve">bez viditelných známek posunů, rozvolněných kamenných bloků apod. </w:t>
      </w:r>
      <w:r w:rsidRPr="00586A47">
        <w:t>Stávající zábradlí ve vzdálenosti 2,33 – 2,52 m od osy koleje</w:t>
      </w:r>
      <w:r>
        <w:t xml:space="preserve">. </w:t>
      </w:r>
      <w:r w:rsidR="004E4F93" w:rsidRPr="001341F5">
        <w:t>Svah drážního tělesa nad korunou zdi nestabilní s osypy materiálu kolejového lože. V km 78,760 – 78,780 možné podemílání paty svahu vodním tokem.</w:t>
      </w:r>
      <w:r>
        <w:t xml:space="preserve"> </w:t>
      </w:r>
    </w:p>
    <w:p w14:paraId="3D7EAFFD" w14:textId="0085DC6E" w:rsidR="004E4F93" w:rsidRPr="0007161C" w:rsidRDefault="004E4F93" w:rsidP="002F2288">
      <w:pPr>
        <w:pStyle w:val="Text2-2"/>
        <w:numPr>
          <w:ilvl w:val="3"/>
          <w:numId w:val="6"/>
        </w:numPr>
      </w:pPr>
      <w:r w:rsidRPr="001341F5">
        <w:rPr>
          <w:u w:val="single"/>
        </w:rPr>
        <w:t>Násyp vlevo trati v km 79,050 – 79,120</w:t>
      </w:r>
      <w:r>
        <w:rPr>
          <w:u w:val="single"/>
        </w:rPr>
        <w:t xml:space="preserve"> </w:t>
      </w:r>
      <w:r w:rsidRPr="0007161C">
        <w:rPr>
          <w:u w:val="single"/>
        </w:rPr>
        <w:t>– stávající stav</w:t>
      </w:r>
      <w:r w:rsidRPr="001341F5">
        <w:rPr>
          <w:u w:val="single"/>
        </w:rPr>
        <w:t>:</w:t>
      </w:r>
      <w:r w:rsidRPr="001341F5">
        <w:t xml:space="preserve"> Velmi prudký svah bez zajištění. V km cca 79,070 chybějící část svahu po odtržení části tělesa násypu, pravděpodobně více zvětralý pruh skalní horniny, který byl splachem erodován nebo v kombinaci s vyjíždějícími bloky po foliaci ve svahu pod drážním tělesem. V km 79,024 – 79,145 dochází k osypu materiálu kolejového lože.</w:t>
      </w:r>
    </w:p>
    <w:p w14:paraId="617B511A"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400971DE" w14:textId="5882E5DC" w:rsidR="009F7DF5" w:rsidRDefault="009F7DF5" w:rsidP="009F7DF5">
      <w:pPr>
        <w:pStyle w:val="Text2-2"/>
        <w:numPr>
          <w:ilvl w:val="3"/>
          <w:numId w:val="6"/>
        </w:numPr>
      </w:pPr>
      <w:r w:rsidRPr="009F7DF5">
        <w:rPr>
          <w:u w:val="single"/>
        </w:rPr>
        <w:t>železniční svršek – požadavky na nový stav:</w:t>
      </w:r>
      <w:r w:rsidRPr="009F7DF5">
        <w:t xml:space="preserve"> </w:t>
      </w:r>
      <w:r w:rsidR="00F2306A">
        <w:t>S</w:t>
      </w:r>
      <w:r w:rsidR="0007161C" w:rsidRPr="00BD138C">
        <w:t xml:space="preserve">nesení a opětovné vrácení </w:t>
      </w:r>
      <w:r w:rsidR="0007161C" w:rsidRPr="0007161C">
        <w:t>železničního svršku, bude-li to k rekonstrukci opěrné zdi a mostních objektů třeba. D</w:t>
      </w:r>
      <w:r w:rsidRPr="0007161C">
        <w:t>oplnění kolejového lože do předepsaného tvaru, dále pouze nutné zásahy vyvolané stavbou</w:t>
      </w:r>
      <w:r w:rsidR="0007161C" w:rsidRPr="0007161C">
        <w:t>.</w:t>
      </w:r>
      <w:r w:rsidRPr="0007161C">
        <w:t xml:space="preserve"> </w:t>
      </w:r>
      <w:r w:rsidR="0007161C" w:rsidRPr="0007161C">
        <w:t>O</w:t>
      </w:r>
      <w:r w:rsidRPr="0007161C">
        <w:t>prava železničního svršku se předpokládá v rámci opravné práce ST Jihlava v nejbližší době – výměna</w:t>
      </w:r>
      <w:r w:rsidR="0007161C" w:rsidRPr="0007161C">
        <w:t xml:space="preserve"> </w:t>
      </w:r>
      <w:r w:rsidRPr="0007161C">
        <w:t>kolejového roštu (kolejnice tvaru S49, betonové pražce, bezstyková kolej).</w:t>
      </w:r>
      <w:r w:rsidR="0007161C">
        <w:t xml:space="preserve"> Stávající omezení traťové rychlosti není zamýšleno touto stavbou měnit.</w:t>
      </w:r>
    </w:p>
    <w:p w14:paraId="67B5A2DF" w14:textId="3B67369C" w:rsidR="0007161C" w:rsidRDefault="0007161C" w:rsidP="0007161C">
      <w:pPr>
        <w:pStyle w:val="Text2-2"/>
        <w:numPr>
          <w:ilvl w:val="3"/>
          <w:numId w:val="6"/>
        </w:numPr>
      </w:pPr>
      <w:r w:rsidRPr="006E5F32">
        <w:rPr>
          <w:u w:val="single"/>
        </w:rPr>
        <w:t>železniční spodek – obecné požadavky na nový stav</w:t>
      </w:r>
      <w:r w:rsidR="00E70053">
        <w:rPr>
          <w:u w:val="single"/>
        </w:rPr>
        <w:t xml:space="preserve"> níže uvedených úseků</w:t>
      </w:r>
      <w:r w:rsidRPr="006E5F32">
        <w:rPr>
          <w:u w:val="single"/>
        </w:rPr>
        <w:t>:</w:t>
      </w:r>
      <w:r w:rsidRPr="006E5F32">
        <w:t xml:space="preserve"> </w:t>
      </w:r>
      <w:r w:rsidR="00F2306A">
        <w:t>P</w:t>
      </w:r>
      <w:r w:rsidRPr="0007161C">
        <w:t>osouzení statiky zdi, návrh a realizace opatření pro zajištění její dlouhodobé stability; odstranění vegetace a spadeného materiálu; zajištění odpovídající šířky drážní stezky; rekonstrukce zábradlí.</w:t>
      </w:r>
    </w:p>
    <w:p w14:paraId="01A6CC14" w14:textId="034235A4" w:rsidR="00E70053" w:rsidRDefault="00E70053" w:rsidP="00E70053">
      <w:pPr>
        <w:pStyle w:val="Text2-2"/>
        <w:numPr>
          <w:ilvl w:val="0"/>
          <w:numId w:val="0"/>
        </w:numPr>
        <w:ind w:left="1701"/>
      </w:pPr>
      <w:r w:rsidRPr="00BD138C">
        <w:t>Zajistit prostorovou průchodnost pro průjezdný průřez Z-GC.</w:t>
      </w:r>
    </w:p>
    <w:p w14:paraId="05B8B764" w14:textId="706275ED" w:rsidR="004E4F93" w:rsidRDefault="00AC72E2" w:rsidP="004E4F93">
      <w:pPr>
        <w:pStyle w:val="Text2-2"/>
        <w:numPr>
          <w:ilvl w:val="3"/>
          <w:numId w:val="6"/>
        </w:numPr>
        <w:rPr>
          <w:u w:val="single"/>
        </w:rPr>
      </w:pPr>
      <w:r w:rsidRPr="00586A47">
        <w:rPr>
          <w:u w:val="single"/>
        </w:rPr>
        <w:t xml:space="preserve">Opěrná zeď vlevo trati v km 78,724 – 78,856 – </w:t>
      </w:r>
      <w:r>
        <w:rPr>
          <w:u w:val="single"/>
        </w:rPr>
        <w:t>požadavky</w:t>
      </w:r>
      <w:r w:rsidRPr="00586A47">
        <w:rPr>
          <w:u w:val="single"/>
        </w:rPr>
        <w:t>:</w:t>
      </w:r>
    </w:p>
    <w:p w14:paraId="0C530292" w14:textId="07767085" w:rsidR="00AC72E2" w:rsidRPr="00AC72E2" w:rsidRDefault="00AC72E2" w:rsidP="00AC72E2">
      <w:pPr>
        <w:pStyle w:val="Text2-2"/>
        <w:numPr>
          <w:ilvl w:val="0"/>
          <w:numId w:val="0"/>
        </w:numPr>
        <w:ind w:left="1701"/>
      </w:pPr>
      <w:r w:rsidRPr="00AC72E2">
        <w:t>Očištění zdi od náletových rostlin, zejména nábřežní zeď pod lavičkou</w:t>
      </w:r>
    </w:p>
    <w:p w14:paraId="65C764D2" w14:textId="6B211920" w:rsidR="00AC72E2" w:rsidRPr="00AC72E2" w:rsidRDefault="00AC72E2" w:rsidP="00AC72E2">
      <w:pPr>
        <w:pStyle w:val="Text2-2"/>
        <w:numPr>
          <w:ilvl w:val="0"/>
          <w:numId w:val="0"/>
        </w:numPr>
        <w:ind w:left="1701"/>
      </w:pPr>
      <w:r w:rsidRPr="00AC72E2">
        <w:t>Zajištění nestabilních svahů nad korunou zdi</w:t>
      </w:r>
    </w:p>
    <w:p w14:paraId="6FCDC5A0" w14:textId="27B8E633" w:rsidR="00AC72E2" w:rsidRPr="00AC72E2" w:rsidRDefault="00AC72E2" w:rsidP="00AC72E2">
      <w:pPr>
        <w:pStyle w:val="Text2-2"/>
        <w:numPr>
          <w:ilvl w:val="0"/>
          <w:numId w:val="0"/>
        </w:numPr>
        <w:ind w:left="1701"/>
      </w:pPr>
      <w:r w:rsidRPr="00AC72E2">
        <w:t>Rekonstrukce nábřežní zdi v částech poškozených náletovými stromy</w:t>
      </w:r>
    </w:p>
    <w:p w14:paraId="7B6406AB" w14:textId="23866D52" w:rsidR="00AC72E2" w:rsidRPr="00AC72E2" w:rsidRDefault="00AC72E2" w:rsidP="00AC72E2">
      <w:pPr>
        <w:pStyle w:val="Text2-2"/>
        <w:numPr>
          <w:ilvl w:val="0"/>
          <w:numId w:val="0"/>
        </w:numPr>
        <w:ind w:left="1701"/>
      </w:pPr>
      <w:r w:rsidRPr="00AC72E2">
        <w:t>Revize nábřežní etáže zdi, případné úpravy proti podemílání – zátopové území potoka.</w:t>
      </w:r>
    </w:p>
    <w:p w14:paraId="7E84DCD4" w14:textId="2E09708B" w:rsidR="00AC72E2" w:rsidRPr="00AC72E2" w:rsidRDefault="00B8340D" w:rsidP="00AC72E2">
      <w:pPr>
        <w:pStyle w:val="Text2-2"/>
        <w:numPr>
          <w:ilvl w:val="0"/>
          <w:numId w:val="0"/>
        </w:numPr>
        <w:ind w:left="1701"/>
      </w:pPr>
      <w:r w:rsidRPr="001341F5">
        <w:t>Nutno doplnit a</w:t>
      </w:r>
      <w:r>
        <w:t> </w:t>
      </w:r>
      <w:r w:rsidRPr="001341F5">
        <w:t>obnovit záchytná zařízení v normové poloze</w:t>
      </w:r>
      <w:r w:rsidR="00AC72E2" w:rsidRPr="00AC72E2">
        <w:t xml:space="preserve"> (zábradlí).</w:t>
      </w:r>
    </w:p>
    <w:p w14:paraId="7F5B89FC" w14:textId="226160DC" w:rsidR="00AC72E2" w:rsidRPr="00AC72E2" w:rsidRDefault="00AC72E2" w:rsidP="00AC72E2">
      <w:pPr>
        <w:pStyle w:val="Text2-2"/>
        <w:numPr>
          <w:ilvl w:val="0"/>
          <w:numId w:val="0"/>
        </w:numPr>
        <w:ind w:left="1701"/>
      </w:pPr>
      <w:r>
        <w:rPr>
          <w:lang w:eastAsia="cs-CZ"/>
        </w:rPr>
        <w:t>Mezi kolejí a zdí, respektive zábradlím, zajistit volný mostní průřez</w:t>
      </w:r>
      <w:r w:rsidRPr="00D96CC3">
        <w:rPr>
          <w:lang w:eastAsia="cs-CZ"/>
        </w:rPr>
        <w:t xml:space="preserve"> </w:t>
      </w:r>
      <w:r>
        <w:rPr>
          <w:lang w:eastAsia="cs-CZ"/>
        </w:rPr>
        <w:t>(VMP) 3</w:t>
      </w:r>
      <w:r w:rsidRPr="00D96CC3">
        <w:rPr>
          <w:lang w:eastAsia="cs-CZ"/>
        </w:rPr>
        <w:t>,</w:t>
      </w:r>
      <w:r>
        <w:rPr>
          <w:lang w:eastAsia="cs-CZ"/>
        </w:rPr>
        <w:t>0</w:t>
      </w:r>
      <w:r w:rsidRPr="00D96CC3">
        <w:rPr>
          <w:lang w:eastAsia="cs-CZ"/>
        </w:rPr>
        <w:t> m</w:t>
      </w:r>
      <w:r>
        <w:rPr>
          <w:lang w:eastAsia="cs-CZ"/>
        </w:rPr>
        <w:t xml:space="preserve"> s příslušným rozšířením dle ČSN 73 6201 (z důvodu zajištění drážní stezky mezi kolejí a zábradlím zdi)</w:t>
      </w:r>
      <w:r w:rsidRPr="00D96CC3">
        <w:rPr>
          <w:lang w:eastAsia="cs-CZ"/>
        </w:rPr>
        <w:t>.</w:t>
      </w:r>
      <w:r>
        <w:rPr>
          <w:lang w:eastAsia="cs-CZ"/>
        </w:rPr>
        <w:t xml:space="preserve"> </w:t>
      </w:r>
      <w:r w:rsidRPr="00AC72E2">
        <w:t xml:space="preserve">Zřízení drážní stezky s kabelovými chráničkami. </w:t>
      </w:r>
      <w:r>
        <w:t>Z</w:t>
      </w:r>
      <w:r w:rsidRPr="00AC72E2">
        <w:t>vážit zřízení stezky vpravo trati.</w:t>
      </w:r>
    </w:p>
    <w:p w14:paraId="12A985B6" w14:textId="288E3007" w:rsidR="003D7583" w:rsidRDefault="003D7583" w:rsidP="004E4F93">
      <w:pPr>
        <w:pStyle w:val="Text2-2"/>
        <w:numPr>
          <w:ilvl w:val="3"/>
          <w:numId w:val="6"/>
        </w:numPr>
        <w:rPr>
          <w:u w:val="single"/>
        </w:rPr>
      </w:pPr>
      <w:r w:rsidRPr="001341F5">
        <w:rPr>
          <w:u w:val="single"/>
        </w:rPr>
        <w:t>Násyp vlevo trati v km 79,050 – 79,120</w:t>
      </w:r>
      <w:r>
        <w:rPr>
          <w:u w:val="single"/>
        </w:rPr>
        <w:t xml:space="preserve"> </w:t>
      </w:r>
      <w:r w:rsidRPr="0007161C">
        <w:rPr>
          <w:u w:val="single"/>
        </w:rPr>
        <w:t xml:space="preserve">– </w:t>
      </w:r>
      <w:r>
        <w:rPr>
          <w:u w:val="single"/>
        </w:rPr>
        <w:t>požadavky</w:t>
      </w:r>
      <w:r w:rsidRPr="001341F5">
        <w:rPr>
          <w:u w:val="single"/>
        </w:rPr>
        <w:t>:</w:t>
      </w:r>
    </w:p>
    <w:p w14:paraId="71D53B55" w14:textId="28EE20DF" w:rsidR="003D7583" w:rsidRPr="00F2306A" w:rsidRDefault="00F2306A" w:rsidP="003D7583">
      <w:pPr>
        <w:pStyle w:val="Text2-2"/>
        <w:numPr>
          <w:ilvl w:val="0"/>
          <w:numId w:val="0"/>
        </w:numPr>
        <w:ind w:left="1701"/>
        <w:rPr>
          <w:lang w:eastAsia="cs-CZ"/>
        </w:rPr>
      </w:pPr>
      <w:r w:rsidRPr="00F2306A">
        <w:rPr>
          <w:lang w:eastAsia="cs-CZ"/>
        </w:rPr>
        <w:t>Nutný návrh sanace koruny svahu a návrh zajištění stability svahu.</w:t>
      </w:r>
    </w:p>
    <w:p w14:paraId="2F9FE4DC" w14:textId="757E8B0E" w:rsidR="004E4F93" w:rsidRPr="00763DB4" w:rsidRDefault="004E4F93" w:rsidP="004E4F93">
      <w:pPr>
        <w:pStyle w:val="Text2-2"/>
        <w:numPr>
          <w:ilvl w:val="3"/>
          <w:numId w:val="6"/>
        </w:numPr>
        <w:rPr>
          <w:u w:val="single"/>
        </w:rPr>
      </w:pPr>
      <w:r>
        <w:t>Obecně lze pro každý z výše uvedených úseků říct, že z hlediska minimálního rozsahu objednatelem požadovaného geotechnického průzkumu je pro zhotovitele díla závazný výčet uvedený v p</w:t>
      </w:r>
      <w:r w:rsidRPr="00BC4357">
        <w:t>asport</w:t>
      </w:r>
      <w:r>
        <w:t>u</w:t>
      </w:r>
      <w:r w:rsidRPr="00BC4357">
        <w:t xml:space="preserve"> skalního masívu, zdí a svahů a</w:t>
      </w:r>
      <w:r>
        <w:t> </w:t>
      </w:r>
      <w:r w:rsidRPr="00BC4357">
        <w:t xml:space="preserve">Odborný geotechnický průzkum </w:t>
      </w:r>
      <w:r>
        <w:t xml:space="preserve">nazvaný: </w:t>
      </w:r>
      <w:r w:rsidRPr="00235C9B">
        <w:rPr>
          <w:i/>
        </w:rPr>
        <w:t>„Sanace skal v km 77,600 – 77,700 v úseku Rožná – Nedvědice a Rekonstrukce opěrných zdí v</w:t>
      </w:r>
      <w:r>
        <w:rPr>
          <w:i/>
        </w:rPr>
        <w:t> </w:t>
      </w:r>
      <w:r w:rsidRPr="00235C9B">
        <w:rPr>
          <w:i/>
        </w:rPr>
        <w:t>km 77,715 – 78,861 v úseku Rožná – Nedvědice“</w:t>
      </w:r>
      <w:r w:rsidRPr="00BC4357">
        <w:t xml:space="preserve"> </w:t>
      </w:r>
      <w:r>
        <w:t>(</w:t>
      </w:r>
      <w:r w:rsidRPr="00BC4357">
        <w:t xml:space="preserve">zpracovatel: </w:t>
      </w:r>
      <w:r w:rsidRPr="00235C9B">
        <w:t xml:space="preserve">AMBERG Engineering Brno, a.s., </w:t>
      </w:r>
      <w:r w:rsidRPr="00BC4357">
        <w:t>Ptašínského 313/10, Ponava, 602 00 Brno, datum: srpen 2019</w:t>
      </w:r>
      <w:r>
        <w:t>).</w:t>
      </w:r>
    </w:p>
    <w:p w14:paraId="241B8E76" w14:textId="77777777" w:rsidR="004E4F93" w:rsidRPr="00763DB4" w:rsidRDefault="004E4F93" w:rsidP="004E4F93">
      <w:pPr>
        <w:pStyle w:val="Text2-2"/>
        <w:numPr>
          <w:ilvl w:val="3"/>
          <w:numId w:val="6"/>
        </w:numPr>
        <w:rPr>
          <w:u w:val="single"/>
        </w:rPr>
      </w:pPr>
      <w:r>
        <w:t>Případný zásah do železniční svršek bude zpracován jako samostatný objekt.</w:t>
      </w:r>
    </w:p>
    <w:p w14:paraId="503503BB" w14:textId="77777777" w:rsidR="004E4F93" w:rsidRPr="00763DB4" w:rsidRDefault="004E4F93" w:rsidP="004E4F93">
      <w:pPr>
        <w:pStyle w:val="Text2-2"/>
        <w:numPr>
          <w:ilvl w:val="3"/>
          <w:numId w:val="6"/>
        </w:numPr>
        <w:rPr>
          <w:u w:val="single"/>
        </w:rPr>
      </w:pPr>
      <w:r>
        <w:lastRenderedPageBreak/>
        <w:t>Případný zásah do výstroje trati bude zpracován do objektu železničního svršku.</w:t>
      </w:r>
    </w:p>
    <w:p w14:paraId="50EC411C" w14:textId="7BB92FDD" w:rsidR="004E4F93" w:rsidRDefault="004E4F93" w:rsidP="004E4F93">
      <w:pPr>
        <w:pStyle w:val="Text2-2"/>
        <w:numPr>
          <w:ilvl w:val="3"/>
          <w:numId w:val="6"/>
        </w:numPr>
      </w:pPr>
      <w:r>
        <w:t xml:space="preserve">V rozsahu dotčených částí stavby musí být řešeno i odvodnění (pozn. toto se týká i mostních objektů, jimiž se převádí voda). Navržené řešení musí být </w:t>
      </w:r>
      <w:r w:rsidR="00C0384A">
        <w:t>podle potřeby pro</w:t>
      </w:r>
      <w:r>
        <w:t>věřeno i hydrotechnickými výpočty.</w:t>
      </w:r>
      <w:r w:rsidR="00375C33">
        <w:t xml:space="preserve"> Jelikož se v rámci stavby řeší i nábřežní zeď, tak je </w:t>
      </w:r>
      <w:r w:rsidR="00A517BC">
        <w:t xml:space="preserve">i z tohoto důvodu </w:t>
      </w:r>
      <w:r w:rsidR="00375C33">
        <w:t xml:space="preserve">třeba, aby se na návrhu řešení díla podílela osoba s autorizací na </w:t>
      </w:r>
      <w:r w:rsidR="004D64AF">
        <w:t>stavby vodního hospodářství a krajinného inženýrství</w:t>
      </w:r>
      <w:r w:rsidR="00375C33">
        <w:t>.</w:t>
      </w:r>
    </w:p>
    <w:p w14:paraId="75008652" w14:textId="77777777" w:rsidR="00F678E3" w:rsidRPr="00280C98" w:rsidRDefault="00F678E3" w:rsidP="002F2288">
      <w:pPr>
        <w:pStyle w:val="Nadpis2-2"/>
        <w:numPr>
          <w:ilvl w:val="1"/>
          <w:numId w:val="6"/>
        </w:numPr>
      </w:pPr>
      <w:bookmarkStart w:id="252" w:name="_Toc34831237"/>
      <w:r w:rsidRPr="00280C98">
        <w:t>Nástupiště</w:t>
      </w:r>
      <w:bookmarkEnd w:id="251"/>
      <w:bookmarkEnd w:id="252"/>
    </w:p>
    <w:p w14:paraId="302DE7F5"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6C2878B2" w14:textId="0C2FC12E" w:rsidR="006729AE" w:rsidRPr="00280C98" w:rsidRDefault="004E4F93" w:rsidP="002F2288">
      <w:pPr>
        <w:pStyle w:val="Text2-2"/>
        <w:numPr>
          <w:ilvl w:val="3"/>
          <w:numId w:val="6"/>
        </w:numPr>
      </w:pPr>
      <w:r>
        <w:t>Neobsazeno.</w:t>
      </w:r>
    </w:p>
    <w:p w14:paraId="2BA6E210"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3C3B3E4E" w14:textId="340DB726" w:rsidR="00F678E3" w:rsidRPr="00280C98" w:rsidRDefault="004E4F93" w:rsidP="002F2288">
      <w:pPr>
        <w:pStyle w:val="Text2-2"/>
        <w:numPr>
          <w:ilvl w:val="3"/>
          <w:numId w:val="6"/>
        </w:numPr>
      </w:pPr>
      <w:r>
        <w:t>Neobsazeno.</w:t>
      </w:r>
    </w:p>
    <w:p w14:paraId="47D1FC8B" w14:textId="77777777" w:rsidR="00F678E3" w:rsidRPr="00280C98" w:rsidRDefault="00F678E3" w:rsidP="002F2288">
      <w:pPr>
        <w:pStyle w:val="Nadpis2-2"/>
        <w:numPr>
          <w:ilvl w:val="1"/>
          <w:numId w:val="6"/>
        </w:numPr>
      </w:pPr>
      <w:bookmarkStart w:id="253" w:name="_Toc15649881"/>
      <w:bookmarkStart w:id="254" w:name="_Toc34831238"/>
      <w:r w:rsidRPr="00280C98">
        <w:t>Železniční přejezdy</w:t>
      </w:r>
      <w:bookmarkEnd w:id="253"/>
      <w:bookmarkEnd w:id="254"/>
    </w:p>
    <w:p w14:paraId="5DD241E7"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663719DA" w14:textId="4E4CCCBF" w:rsidR="006729AE" w:rsidRPr="00280C98" w:rsidRDefault="004E4F93" w:rsidP="002F2288">
      <w:pPr>
        <w:pStyle w:val="Text2-2"/>
        <w:numPr>
          <w:ilvl w:val="3"/>
          <w:numId w:val="6"/>
        </w:numPr>
      </w:pPr>
      <w:r>
        <w:t>Neobsazeno.</w:t>
      </w:r>
    </w:p>
    <w:p w14:paraId="52D933C2" w14:textId="77777777" w:rsidR="006729AE" w:rsidRPr="00F678E3" w:rsidRDefault="006729AE" w:rsidP="002F2288">
      <w:pPr>
        <w:pStyle w:val="Text2-1"/>
        <w:numPr>
          <w:ilvl w:val="2"/>
          <w:numId w:val="6"/>
        </w:numPr>
        <w:rPr>
          <w:rStyle w:val="Tun"/>
        </w:rPr>
      </w:pPr>
      <w:bookmarkStart w:id="255" w:name="_Toc15649882"/>
      <w:r w:rsidRPr="00F678E3">
        <w:rPr>
          <w:rStyle w:val="Tun"/>
        </w:rPr>
        <w:t xml:space="preserve">Požadavky na nový stav </w:t>
      </w:r>
    </w:p>
    <w:p w14:paraId="71A38140" w14:textId="22286FF4" w:rsidR="006729AE" w:rsidRPr="00280C98" w:rsidRDefault="004E4F93" w:rsidP="002F2288">
      <w:pPr>
        <w:pStyle w:val="Text2-2"/>
        <w:numPr>
          <w:ilvl w:val="3"/>
          <w:numId w:val="6"/>
        </w:numPr>
      </w:pPr>
      <w:r>
        <w:t>Neobsazeno</w:t>
      </w:r>
      <w:r w:rsidR="00575BCC">
        <w:t>.</w:t>
      </w:r>
    </w:p>
    <w:p w14:paraId="28A2640B" w14:textId="77777777" w:rsidR="00F678E3" w:rsidRPr="00280C98" w:rsidRDefault="00F678E3" w:rsidP="002F2288">
      <w:pPr>
        <w:pStyle w:val="Nadpis2-2"/>
        <w:numPr>
          <w:ilvl w:val="1"/>
          <w:numId w:val="6"/>
        </w:numPr>
      </w:pPr>
      <w:bookmarkStart w:id="256" w:name="_Toc34831239"/>
      <w:r w:rsidRPr="00280C98">
        <w:t>Mosty, propustky, zdi</w:t>
      </w:r>
      <w:bookmarkEnd w:id="255"/>
      <w:bookmarkEnd w:id="256"/>
    </w:p>
    <w:p w14:paraId="78E4D422" w14:textId="77777777" w:rsidR="006729AE" w:rsidRPr="00F678E3" w:rsidRDefault="006729AE" w:rsidP="002F2288">
      <w:pPr>
        <w:pStyle w:val="Text2-1"/>
        <w:numPr>
          <w:ilvl w:val="2"/>
          <w:numId w:val="6"/>
        </w:numPr>
        <w:rPr>
          <w:rStyle w:val="Tun"/>
        </w:rPr>
      </w:pPr>
      <w:r w:rsidRPr="00F678E3">
        <w:rPr>
          <w:rStyle w:val="Tun"/>
        </w:rPr>
        <w:t xml:space="preserve">Popis stávajícího stavu </w:t>
      </w:r>
    </w:p>
    <w:p w14:paraId="10EC1196" w14:textId="1109270D" w:rsidR="0052387F" w:rsidRDefault="004E4F93" w:rsidP="00A01460">
      <w:pPr>
        <w:pStyle w:val="Text2-2"/>
        <w:numPr>
          <w:ilvl w:val="3"/>
          <w:numId w:val="6"/>
        </w:numPr>
      </w:pPr>
      <w:r w:rsidRPr="0052387F">
        <w:rPr>
          <w:u w:val="single"/>
        </w:rPr>
        <w:t>Most v km 78,832:</w:t>
      </w:r>
      <w:r w:rsidRPr="001341F5">
        <w:t xml:space="preserve"> </w:t>
      </w:r>
      <w:r w:rsidR="0052387F" w:rsidRPr="0052387F">
        <w:t>K dispozici je původní dokumentace objektu. Klenbový kamenný most světlého rozpě</w:t>
      </w:r>
      <w:r w:rsidR="0052387F">
        <w:t>tí 3 </w:t>
      </w:r>
      <w:r w:rsidR="0052387F" w:rsidRPr="0052387F">
        <w:t>m. Světlá výška proměnná – klenba je zalomená. Křídla kamenná, přibližně rovnoběžná s osou mostu. Na výtokové straně vlevo trati navazují na průběžnou kamennou opěrnou zeď. Nad čelní zdí mostu přesyp výšky cca 1,45 m. Ve dně je kamenná dlažba volně ložená bez pojiva – slouží jako propustek, v kamenné dlažbě zaústěno do potoka přes cca 1 m vysoký stupeň nábřežní zídky rovněž z kamenné rovnaniny. Zábradlí podél trati 2,52 – 2,99 m od osy koleje</w:t>
      </w:r>
    </w:p>
    <w:p w14:paraId="7DAB09E5" w14:textId="41BD72DA" w:rsidR="006729AE" w:rsidRDefault="004E4F93" w:rsidP="0052387F">
      <w:pPr>
        <w:pStyle w:val="Text2-2"/>
        <w:numPr>
          <w:ilvl w:val="0"/>
          <w:numId w:val="0"/>
        </w:numPr>
        <w:ind w:left="1701"/>
      </w:pPr>
      <w:r w:rsidRPr="001341F5">
        <w:t>Kamenné zdivo klenby i křídel částečně zvětralé spárování s výluhy, křídla i</w:t>
      </w:r>
      <w:r w:rsidR="0052387F">
        <w:t> </w:t>
      </w:r>
      <w:r w:rsidRPr="001341F5">
        <w:t>čela značně porostlá náletovými rostlinami. Vlivem vyluhovaného pojiva se objevuje silně zvě</w:t>
      </w:r>
      <w:r w:rsidR="0052387F">
        <w:t>tralá oblast v zalomení klenby.</w:t>
      </w:r>
    </w:p>
    <w:p w14:paraId="5E9E81E7" w14:textId="4686FFF1" w:rsidR="000B2EBC" w:rsidRDefault="004E4F93" w:rsidP="002A7471">
      <w:pPr>
        <w:pStyle w:val="Text2-2"/>
        <w:numPr>
          <w:ilvl w:val="3"/>
          <w:numId w:val="6"/>
        </w:numPr>
      </w:pPr>
      <w:r w:rsidRPr="000B2EBC">
        <w:rPr>
          <w:u w:val="single"/>
        </w:rPr>
        <w:t>Propustek v km 79,046:</w:t>
      </w:r>
      <w:r w:rsidRPr="001341F5">
        <w:t xml:space="preserve"> </w:t>
      </w:r>
      <w:r w:rsidR="000B2EBC" w:rsidRPr="000B2EBC">
        <w:t>Archivní podklady nebyly k dispozici. Kamenná zděná konstrukce obdélníkového světlého profilu cca 0,6 x 1,0 m. Vtokový i</w:t>
      </w:r>
      <w:r w:rsidR="000B2EBC">
        <w:t> </w:t>
      </w:r>
      <w:r w:rsidR="000B2EBC" w:rsidRPr="000B2EBC">
        <w:t>výtokový objekt kamenný, zděný na maltu.</w:t>
      </w:r>
    </w:p>
    <w:p w14:paraId="77939928" w14:textId="48938693" w:rsidR="004E4F93" w:rsidRPr="00280C98" w:rsidRDefault="004E4F93" w:rsidP="000B2EBC">
      <w:pPr>
        <w:pStyle w:val="Text2-2"/>
        <w:numPr>
          <w:ilvl w:val="0"/>
          <w:numId w:val="0"/>
        </w:numPr>
        <w:ind w:left="1701"/>
      </w:pPr>
      <w:r w:rsidRPr="001341F5">
        <w:t>Propustek funkční, částečně zanesený – cca z 20 %. Kamenné části částečně zvětralé pojivo, kámen neporušený. Výtokový objekt cca 1,9 m od osy koleje – chybí prostor pro strojní čištění kolejového lože. Vtokový objekt – čelo propustku 2,6 m od osy koleje.</w:t>
      </w:r>
    </w:p>
    <w:p w14:paraId="26BD8F69"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56C0A8D5" w14:textId="74DDA223" w:rsidR="00F678E3" w:rsidRPr="00280C98" w:rsidRDefault="00F678E3" w:rsidP="002F2288">
      <w:pPr>
        <w:pStyle w:val="Text2-2"/>
        <w:numPr>
          <w:ilvl w:val="3"/>
          <w:numId w:val="6"/>
        </w:numPr>
      </w:pPr>
      <w:r w:rsidRPr="00280C98">
        <w:t xml:space="preserve">U všech mostních objektů musí být prokázána přechodnost traťové třídy </w:t>
      </w:r>
      <w:r w:rsidR="000B2EBC" w:rsidRPr="000B2EBC">
        <w:t>C3</w:t>
      </w:r>
      <w:r w:rsidRPr="000B2EBC">
        <w:t>/</w:t>
      </w:r>
      <w:r w:rsidR="000B2EBC" w:rsidRPr="000B2EBC">
        <w:t>50</w:t>
      </w:r>
      <w:r w:rsidRPr="000B2EBC">
        <w:t>.</w:t>
      </w:r>
    </w:p>
    <w:p w14:paraId="54F8FFF1" w14:textId="346FEEEC" w:rsidR="00F678E3" w:rsidRDefault="00F678E3" w:rsidP="002F2288">
      <w:pPr>
        <w:pStyle w:val="Text2-2"/>
        <w:numPr>
          <w:ilvl w:val="3"/>
          <w:numId w:val="6"/>
        </w:numPr>
      </w:pPr>
      <w:r w:rsidRPr="00280C98">
        <w:t>Z hlediska mostů je trať zařazena dle změny ČSN EN 1991-2/</w:t>
      </w:r>
      <w:r w:rsidRPr="000B2EBC">
        <w:t xml:space="preserve">Z4 do </w:t>
      </w:r>
      <w:r w:rsidR="000B2EBC" w:rsidRPr="000B2EBC">
        <w:t>4</w:t>
      </w:r>
      <w:r w:rsidRPr="000B2EBC">
        <w:t>. třídy</w:t>
      </w:r>
      <w:r w:rsidRPr="00280C98">
        <w:t xml:space="preserve"> tratí.</w:t>
      </w:r>
    </w:p>
    <w:p w14:paraId="452DA448" w14:textId="235AAFE9" w:rsidR="00FD749B" w:rsidRDefault="00FD749B" w:rsidP="002F2288">
      <w:pPr>
        <w:pStyle w:val="Text2-2"/>
        <w:numPr>
          <w:ilvl w:val="3"/>
          <w:numId w:val="6"/>
        </w:numPr>
      </w:pPr>
      <w:r w:rsidRPr="008E7EEB">
        <w:t>Vyřešit kabelové trasy v oblasti mostních objektů tak, aby byly vedeny pokud možno mimo mostní objekty.</w:t>
      </w:r>
    </w:p>
    <w:p w14:paraId="639651CD" w14:textId="4DC0E307" w:rsidR="000B2EBC" w:rsidRDefault="000B2EBC" w:rsidP="002F2288">
      <w:pPr>
        <w:pStyle w:val="Text2-2"/>
        <w:numPr>
          <w:ilvl w:val="3"/>
          <w:numId w:val="6"/>
        </w:numPr>
      </w:pPr>
      <w:r w:rsidRPr="008E7EEB">
        <w:rPr>
          <w:lang w:eastAsia="cs-CZ"/>
        </w:rPr>
        <w:lastRenderedPageBreak/>
        <w:t>Zajistit volný mostní průřez (VMP). VMP 2,5 m u mostních objektů se zapuštěným kolejovým ložem a VMP 3,0 m u mostních objektů s otevřeným kolejovým ložem, to vše s příslušným rozšířením dle ČSN 73 6201.</w:t>
      </w:r>
    </w:p>
    <w:p w14:paraId="76A63450" w14:textId="4173E9A2" w:rsidR="000B2EBC" w:rsidRPr="000B2EBC" w:rsidRDefault="000B2EBC" w:rsidP="000B2EBC">
      <w:pPr>
        <w:pStyle w:val="Text2-2"/>
        <w:numPr>
          <w:ilvl w:val="3"/>
          <w:numId w:val="6"/>
        </w:numPr>
      </w:pPr>
      <w:r w:rsidRPr="0052387F">
        <w:rPr>
          <w:u w:val="single"/>
        </w:rPr>
        <w:t>Most v km 78,832:</w:t>
      </w:r>
    </w:p>
    <w:p w14:paraId="16D6CD69" w14:textId="31D9A0FF" w:rsidR="000B2EBC" w:rsidRPr="00F36795" w:rsidRDefault="00F36795" w:rsidP="00F36795">
      <w:pPr>
        <w:pStyle w:val="Text2-2"/>
        <w:numPr>
          <w:ilvl w:val="0"/>
          <w:numId w:val="0"/>
        </w:numPr>
        <w:ind w:left="1701"/>
      </w:pPr>
      <w:r>
        <w:t>N</w:t>
      </w:r>
      <w:r w:rsidRPr="00F36795">
        <w:t>ový systém vodotěsné izolace.</w:t>
      </w:r>
    </w:p>
    <w:p w14:paraId="022A2926" w14:textId="22183CA3" w:rsidR="00F36795" w:rsidRDefault="00F36795" w:rsidP="00F36795">
      <w:pPr>
        <w:pStyle w:val="Text2-2"/>
        <w:numPr>
          <w:ilvl w:val="0"/>
          <w:numId w:val="0"/>
        </w:numPr>
        <w:ind w:left="1701"/>
      </w:pPr>
      <w:r>
        <w:t>I</w:t>
      </w:r>
      <w:r w:rsidRPr="00F36795">
        <w:t>njektáž klenby v</w:t>
      </w:r>
      <w:r>
        <w:t> </w:t>
      </w:r>
      <w:r w:rsidRPr="00F36795">
        <w:t>zalomení</w:t>
      </w:r>
      <w:r>
        <w:t>.</w:t>
      </w:r>
    </w:p>
    <w:p w14:paraId="16DAF9E1" w14:textId="08844EA7" w:rsidR="00F36795" w:rsidRPr="000B2EBC" w:rsidRDefault="00F36795" w:rsidP="00F36795">
      <w:pPr>
        <w:pStyle w:val="Text2-2"/>
        <w:numPr>
          <w:ilvl w:val="0"/>
          <w:numId w:val="0"/>
        </w:numPr>
        <w:ind w:left="1701"/>
      </w:pPr>
      <w:r w:rsidRPr="00F36795">
        <w:t>Nadvýšení čela mostu – nové římsy a zábradlí. Nová poloha zábradlí v návaznosti na zábradlí na opěrné stěně.</w:t>
      </w:r>
    </w:p>
    <w:p w14:paraId="6131E456" w14:textId="3B3FF7FB" w:rsidR="000B2EBC" w:rsidRPr="000B2EBC" w:rsidRDefault="000B2EBC" w:rsidP="000B2EBC">
      <w:pPr>
        <w:pStyle w:val="Text2-2"/>
        <w:numPr>
          <w:ilvl w:val="3"/>
          <w:numId w:val="6"/>
        </w:numPr>
      </w:pPr>
      <w:r w:rsidRPr="000B2EBC">
        <w:rPr>
          <w:u w:val="single"/>
        </w:rPr>
        <w:t>Propustek v km 79,046:</w:t>
      </w:r>
    </w:p>
    <w:p w14:paraId="20193506" w14:textId="53A5437A" w:rsidR="000B2EBC" w:rsidRPr="00280C98" w:rsidRDefault="00F36795" w:rsidP="00F36795">
      <w:pPr>
        <w:pStyle w:val="Text2-2"/>
        <w:numPr>
          <w:ilvl w:val="0"/>
          <w:numId w:val="0"/>
        </w:numPr>
        <w:ind w:left="1701"/>
      </w:pPr>
      <w:r w:rsidRPr="00F36795">
        <w:t>Nový propust rozšířený oproti současnému stavu.</w:t>
      </w:r>
    </w:p>
    <w:p w14:paraId="0CAC0781" w14:textId="77777777" w:rsidR="00F678E3" w:rsidRPr="00280C98" w:rsidRDefault="00F678E3" w:rsidP="002F2288">
      <w:pPr>
        <w:pStyle w:val="Nadpis2-2"/>
        <w:numPr>
          <w:ilvl w:val="1"/>
          <w:numId w:val="6"/>
        </w:numPr>
      </w:pPr>
      <w:bookmarkStart w:id="257" w:name="_Toc15649883"/>
      <w:bookmarkStart w:id="258" w:name="_Toc34831240"/>
      <w:r w:rsidRPr="00280C98">
        <w:t>Železniční tunely</w:t>
      </w:r>
      <w:bookmarkEnd w:id="257"/>
      <w:bookmarkEnd w:id="258"/>
    </w:p>
    <w:p w14:paraId="3EA89BBB" w14:textId="77777777" w:rsidR="006729AE" w:rsidRPr="00F678E3" w:rsidRDefault="006729AE" w:rsidP="002F2288">
      <w:pPr>
        <w:pStyle w:val="Text2-1"/>
        <w:numPr>
          <w:ilvl w:val="2"/>
          <w:numId w:val="6"/>
        </w:numPr>
        <w:rPr>
          <w:rStyle w:val="Tun"/>
        </w:rPr>
      </w:pPr>
      <w:bookmarkStart w:id="259" w:name="_Toc15649884"/>
      <w:r w:rsidRPr="00F678E3">
        <w:rPr>
          <w:rStyle w:val="Tun"/>
        </w:rPr>
        <w:t xml:space="preserve">Popis stávajícího stavu </w:t>
      </w:r>
    </w:p>
    <w:p w14:paraId="656B33CA" w14:textId="1C74665A" w:rsidR="006729AE" w:rsidRPr="00280C98" w:rsidRDefault="00D479A0" w:rsidP="002F2288">
      <w:pPr>
        <w:pStyle w:val="Text2-2"/>
        <w:numPr>
          <w:ilvl w:val="3"/>
          <w:numId w:val="6"/>
        </w:numPr>
      </w:pPr>
      <w:r>
        <w:t>Neobsazeno.</w:t>
      </w:r>
    </w:p>
    <w:p w14:paraId="5CAECAEF"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38AC2B03" w14:textId="2EE371C0" w:rsidR="006729AE" w:rsidRPr="00280C98" w:rsidRDefault="00D479A0" w:rsidP="002F2288">
      <w:pPr>
        <w:pStyle w:val="Text2-2"/>
        <w:numPr>
          <w:ilvl w:val="3"/>
          <w:numId w:val="6"/>
        </w:numPr>
      </w:pPr>
      <w:r>
        <w:t>Neobsazeno.</w:t>
      </w:r>
    </w:p>
    <w:p w14:paraId="3FFAD30E" w14:textId="77777777" w:rsidR="00F678E3" w:rsidRPr="00280C98" w:rsidRDefault="00F678E3" w:rsidP="002F2288">
      <w:pPr>
        <w:pStyle w:val="Nadpis2-2"/>
        <w:numPr>
          <w:ilvl w:val="1"/>
          <w:numId w:val="6"/>
        </w:numPr>
      </w:pPr>
      <w:bookmarkStart w:id="260" w:name="_Toc34831241"/>
      <w:r w:rsidRPr="00280C98">
        <w:t>Ostatní objekty</w:t>
      </w:r>
      <w:bookmarkEnd w:id="259"/>
      <w:bookmarkEnd w:id="260"/>
    </w:p>
    <w:p w14:paraId="147F8612" w14:textId="7224F3AC" w:rsidR="00F678E3" w:rsidRPr="00280C98" w:rsidRDefault="00F678E3" w:rsidP="002F2288">
      <w:pPr>
        <w:pStyle w:val="Text2-1"/>
        <w:numPr>
          <w:ilvl w:val="2"/>
          <w:numId w:val="6"/>
        </w:numPr>
      </w:pPr>
      <w:r w:rsidRPr="00280C98">
        <w:t xml:space="preserve">Součástí stavby budou rovněž nezbytné další objekty nutné pro realizaci díla, zejména přeložky a ochrana inženýrských sítí, </w:t>
      </w:r>
      <w:del w:id="261" w:author="Bureš Jakub, Ing." w:date="2020-03-06T14:24:00Z">
        <w:r w:rsidRPr="00280C98" w:rsidDel="008F31FE">
          <w:delText>úpravy pozemních komunikací nebo nové komunikace (k technologickým objektům nebo jako náhrada za rušené přejezdy), kabelovody, protihluková opatření podle závěrů hlukové studie a podobně</w:delText>
        </w:r>
      </w:del>
      <w:ins w:id="262" w:author="Bureš Jakub, Ing." w:date="2020-03-06T14:24:00Z">
        <w:r w:rsidR="008F31FE">
          <w:t>kabelovody a podobně</w:t>
        </w:r>
      </w:ins>
      <w:r w:rsidRPr="00280C98">
        <w:t>.</w:t>
      </w:r>
    </w:p>
    <w:p w14:paraId="7B472D0A" w14:textId="77777777" w:rsidR="00F678E3" w:rsidRPr="00280C98" w:rsidRDefault="00F678E3" w:rsidP="002F2288">
      <w:pPr>
        <w:pStyle w:val="Nadpis2-2"/>
        <w:numPr>
          <w:ilvl w:val="1"/>
          <w:numId w:val="6"/>
        </w:numPr>
      </w:pPr>
      <w:bookmarkStart w:id="263" w:name="_Toc15649885"/>
      <w:bookmarkStart w:id="264" w:name="_Toc34831242"/>
      <w:r w:rsidRPr="00280C98">
        <w:t>Pozemní stavební objekty</w:t>
      </w:r>
      <w:bookmarkEnd w:id="263"/>
      <w:bookmarkEnd w:id="264"/>
    </w:p>
    <w:p w14:paraId="7497C3ED" w14:textId="77777777" w:rsidR="006729AE" w:rsidRPr="00F678E3" w:rsidRDefault="006729AE" w:rsidP="002F2288">
      <w:pPr>
        <w:pStyle w:val="Text2-1"/>
        <w:numPr>
          <w:ilvl w:val="2"/>
          <w:numId w:val="6"/>
        </w:numPr>
        <w:rPr>
          <w:rStyle w:val="Tun"/>
        </w:rPr>
      </w:pPr>
      <w:bookmarkStart w:id="265" w:name="_Toc15649886"/>
      <w:r w:rsidRPr="00F678E3">
        <w:rPr>
          <w:rStyle w:val="Tun"/>
        </w:rPr>
        <w:t xml:space="preserve">Popis stávajícího stavu </w:t>
      </w:r>
    </w:p>
    <w:p w14:paraId="7D445F7E" w14:textId="4CD1E3C8" w:rsidR="006729AE" w:rsidRPr="00280C98" w:rsidRDefault="00391431" w:rsidP="002F2288">
      <w:pPr>
        <w:pStyle w:val="Text2-2"/>
        <w:numPr>
          <w:ilvl w:val="3"/>
          <w:numId w:val="6"/>
        </w:numPr>
      </w:pPr>
      <w:r>
        <w:t>Neobsazeno.</w:t>
      </w:r>
    </w:p>
    <w:p w14:paraId="4310637A" w14:textId="77777777" w:rsidR="006729AE" w:rsidRPr="00F678E3" w:rsidRDefault="006729AE" w:rsidP="002F2288">
      <w:pPr>
        <w:pStyle w:val="Text2-1"/>
        <w:numPr>
          <w:ilvl w:val="2"/>
          <w:numId w:val="6"/>
        </w:numPr>
        <w:rPr>
          <w:rStyle w:val="Tun"/>
        </w:rPr>
      </w:pPr>
      <w:r w:rsidRPr="00F678E3">
        <w:rPr>
          <w:rStyle w:val="Tun"/>
        </w:rPr>
        <w:t xml:space="preserve">Požadavky na nový stav </w:t>
      </w:r>
    </w:p>
    <w:p w14:paraId="66C51F27" w14:textId="06493529" w:rsidR="006729AE" w:rsidRPr="00280C98" w:rsidRDefault="00391431" w:rsidP="002F2288">
      <w:pPr>
        <w:pStyle w:val="Text2-2"/>
        <w:numPr>
          <w:ilvl w:val="3"/>
          <w:numId w:val="6"/>
        </w:numPr>
      </w:pPr>
      <w:r>
        <w:t>Neobsazeno.</w:t>
      </w:r>
    </w:p>
    <w:p w14:paraId="33490139" w14:textId="77777777" w:rsidR="00002C2C" w:rsidRPr="00FD501F" w:rsidRDefault="00002C2C" w:rsidP="00002C2C">
      <w:pPr>
        <w:pStyle w:val="Nadpis2-2"/>
      </w:pPr>
      <w:bookmarkStart w:id="266" w:name="_Toc34831243"/>
      <w:r w:rsidRPr="00FD501F">
        <w:t>Zásady organizace výstavby</w:t>
      </w:r>
      <w:bookmarkEnd w:id="266"/>
    </w:p>
    <w:p w14:paraId="12C0AA52" w14:textId="77777777" w:rsidR="00002C2C" w:rsidRPr="00250A40" w:rsidRDefault="00002C2C" w:rsidP="00002C2C">
      <w:pPr>
        <w:pStyle w:val="Text2-1"/>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14:paraId="0452D1A0" w14:textId="77777777" w:rsidR="00002C2C" w:rsidRDefault="00002C2C" w:rsidP="00002C2C">
      <w:pPr>
        <w:pStyle w:val="Text2-1"/>
      </w:pPr>
      <w:r>
        <w:t xml:space="preserve">Zhotovitel je při zhotovení návrhu harmonogramu stavby povinen </w:t>
      </w:r>
      <w:r w:rsidRPr="005857FD">
        <w:t>efektivně a</w:t>
      </w:r>
      <w:r>
        <w:t> </w:t>
      </w:r>
      <w:r w:rsidRPr="005857FD">
        <w:t>optimálně navr</w:t>
      </w:r>
      <w:r>
        <w:t xml:space="preserve">hnout </w:t>
      </w:r>
      <w:r w:rsidRPr="005857FD">
        <w:t xml:space="preserve">časový plán realizace stavby rozdělený do jednotlivých stavebních postupů s maximálním využitím doby pro efektivní časovou koordinaci, vzájemně na sebe navazujících činností zahrnutých do stavby. Navržený časový plán bude </w:t>
      </w:r>
      <w:r w:rsidRPr="00317F02">
        <w:rPr>
          <w:b/>
        </w:rPr>
        <w:t>efektivně využívat 7 dnů</w:t>
      </w:r>
      <w:r w:rsidRPr="005857FD">
        <w:t xml:space="preserve"> v týdnu, se zohledněním</w:t>
      </w:r>
      <w:r>
        <w:t xml:space="preserve"> státem uznávaných svátků v </w:t>
      </w:r>
      <w:r w:rsidRPr="005857FD">
        <w:t xml:space="preserve">ČR a </w:t>
      </w:r>
      <w:r w:rsidRPr="00317F02">
        <w:rPr>
          <w:b/>
        </w:rPr>
        <w:t>využitím 12 hodinové denní pracovní doby</w:t>
      </w:r>
      <w:r w:rsidRPr="005857FD">
        <w:t xml:space="preserve">. Při návrhu harmonogramu projektant prověří možnost souběhu jednotlivých postupů pro maximální zkrácení doby výstavby </w:t>
      </w:r>
      <w:r w:rsidRPr="00317F02">
        <w:rPr>
          <w:b/>
        </w:rPr>
        <w:t>a možnost provádění vybraných činností v nočních směnách</w:t>
      </w:r>
      <w:r w:rsidRPr="005857FD">
        <w:t>. Pro noční práce budou vždy stanovené podmínky a požadavky, za kterých se budou práce provádět.  V</w:t>
      </w:r>
      <w:r>
        <w:t> </w:t>
      </w:r>
      <w:r w:rsidRPr="005857FD">
        <w:t>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p>
    <w:p w14:paraId="7840A5B0" w14:textId="6D885AC9" w:rsidR="00002C2C" w:rsidRPr="00FD501F" w:rsidRDefault="00D907F6" w:rsidP="00002C2C">
      <w:pPr>
        <w:pStyle w:val="Text2-1"/>
      </w:pPr>
      <w:r>
        <w:t>Požadavky vyplývají též z článku 3 těchto ZTP.</w:t>
      </w:r>
    </w:p>
    <w:p w14:paraId="6321447A" w14:textId="77777777" w:rsidR="00F678E3" w:rsidRPr="00280C98" w:rsidRDefault="00F678E3" w:rsidP="002F2288">
      <w:pPr>
        <w:pStyle w:val="Nadpis2-2"/>
        <w:numPr>
          <w:ilvl w:val="1"/>
          <w:numId w:val="6"/>
        </w:numPr>
      </w:pPr>
      <w:bookmarkStart w:id="267" w:name="_Toc34831244"/>
      <w:r w:rsidRPr="00280C98">
        <w:t>Geodetická dokumentace</w:t>
      </w:r>
      <w:bookmarkEnd w:id="265"/>
      <w:bookmarkEnd w:id="267"/>
    </w:p>
    <w:p w14:paraId="7CB21739" w14:textId="77777777" w:rsidR="00D907F6" w:rsidRDefault="00D907F6" w:rsidP="00D907F6">
      <w:pPr>
        <w:pStyle w:val="Text2-1"/>
        <w:numPr>
          <w:ilvl w:val="2"/>
          <w:numId w:val="6"/>
        </w:numPr>
      </w:pPr>
      <w:r w:rsidRPr="00CA37DB">
        <w:t>Požadavky viz VTP.</w:t>
      </w:r>
    </w:p>
    <w:p w14:paraId="5731D43A" w14:textId="77777777" w:rsidR="00D907F6" w:rsidRDefault="00D907F6" w:rsidP="00D907F6">
      <w:pPr>
        <w:pStyle w:val="Text2-1"/>
        <w:numPr>
          <w:ilvl w:val="2"/>
          <w:numId w:val="6"/>
        </w:numPr>
      </w:pPr>
      <w:r w:rsidRPr="00D77202">
        <w:lastRenderedPageBreak/>
        <w:t xml:space="preserve">Body železničního bodového pole (ŽBP) by neměly být akcemi poškozeny. Pokud je poškození bodu nevyhnutelné, </w:t>
      </w:r>
      <w:r>
        <w:t xml:space="preserve">tak to musí být </w:t>
      </w:r>
      <w:r w:rsidRPr="00D77202">
        <w:t>ošetřeno již v</w:t>
      </w:r>
      <w:r>
        <w:t xml:space="preserve"> připravované </w:t>
      </w:r>
      <w:r w:rsidRPr="00D77202">
        <w:t>dokumentaci</w:t>
      </w:r>
      <w:r>
        <w:t xml:space="preserve"> stavby.</w:t>
      </w:r>
    </w:p>
    <w:p w14:paraId="0E4CD9C2" w14:textId="2DA78BEA" w:rsidR="00F678E3" w:rsidRPr="00280C98" w:rsidRDefault="00D907F6" w:rsidP="00D907F6">
      <w:pPr>
        <w:pStyle w:val="Text2-1"/>
        <w:numPr>
          <w:ilvl w:val="2"/>
          <w:numId w:val="6"/>
        </w:numPr>
      </w:pPr>
      <w:r w:rsidRPr="00541C2A">
        <w:t>Zhotovitel vyřeší napojení nového směrového a výškového řešení osy koleje na všechny navazující úseky trati. Dokumentaci osy koleje pro všechny navazující úseky trati poskytne prostřednictvím Objednatele příslušná SŽG</w:t>
      </w:r>
      <w:r>
        <w:t>.</w:t>
      </w:r>
    </w:p>
    <w:p w14:paraId="354AAE5C" w14:textId="77777777" w:rsidR="00F678E3" w:rsidRPr="00280C98" w:rsidRDefault="00F678E3" w:rsidP="002F2288">
      <w:pPr>
        <w:pStyle w:val="Nadpis2-2"/>
        <w:numPr>
          <w:ilvl w:val="1"/>
          <w:numId w:val="6"/>
        </w:numPr>
      </w:pPr>
      <w:bookmarkStart w:id="268" w:name="_Toc15649887"/>
      <w:bookmarkStart w:id="269" w:name="_Toc34831245"/>
      <w:r w:rsidRPr="00280C98">
        <w:t>Životní prostředí</w:t>
      </w:r>
      <w:bookmarkEnd w:id="268"/>
      <w:bookmarkEnd w:id="269"/>
    </w:p>
    <w:p w14:paraId="68C23564" w14:textId="77777777" w:rsidR="00D907F6" w:rsidRDefault="00D907F6" w:rsidP="00D907F6">
      <w:pPr>
        <w:pStyle w:val="Text2-1"/>
        <w:numPr>
          <w:ilvl w:val="2"/>
          <w:numId w:val="6"/>
        </w:numPr>
      </w:pPr>
      <w:r w:rsidRPr="00B666BF">
        <w:t xml:space="preserve">Pro </w:t>
      </w:r>
      <w:r>
        <w:t>stavbu musí být požádán př</w:t>
      </w:r>
      <w:r w:rsidRPr="00B666BF">
        <w:t xml:space="preserve">íslušný orgán ochrany přírody (KÚ příslušného kraje a/nebo Správa CHKO, pokud jí záměr prochází) o </w:t>
      </w:r>
      <w:r>
        <w:t xml:space="preserve">vydání </w:t>
      </w:r>
      <w:r w:rsidRPr="00B666BF">
        <w:t>odůvodněné</w:t>
      </w:r>
      <w:r>
        <w:t>ho</w:t>
      </w:r>
      <w:r w:rsidRPr="00B666BF">
        <w:t xml:space="preserve"> stanovisk</w:t>
      </w:r>
      <w:r>
        <w:t>a</w:t>
      </w:r>
      <w:r w:rsidRPr="00B666BF">
        <w:t xml:space="preserve"> dle §</w:t>
      </w:r>
      <w:r>
        <w:t> </w:t>
      </w:r>
      <w:r w:rsidRPr="00B666BF">
        <w:t>45i (Natura 2000) zákona č. 114/1992 Sb., o</w:t>
      </w:r>
      <w:r>
        <w:t> </w:t>
      </w:r>
      <w:r w:rsidRPr="00B666BF">
        <w:t>ochraně přírody a krajiny, ve znění pozdějších předpisů. Součástí žádosti bude stručný popis záměru a mapový výstup s</w:t>
      </w:r>
      <w:r>
        <w:t> </w:t>
      </w:r>
      <w:r w:rsidRPr="00B666BF">
        <w:t xml:space="preserve">vyznačením umístění předmětného </w:t>
      </w:r>
      <w:r>
        <w:t xml:space="preserve">stavebního </w:t>
      </w:r>
      <w:r w:rsidRPr="00B666BF">
        <w:t>záměru.</w:t>
      </w:r>
    </w:p>
    <w:p w14:paraId="1016EE6F" w14:textId="7D8737D5" w:rsidR="00D907F6" w:rsidRDefault="00D907F6" w:rsidP="00D907F6">
      <w:pPr>
        <w:pStyle w:val="Text2-1"/>
        <w:numPr>
          <w:ilvl w:val="2"/>
          <w:numId w:val="6"/>
        </w:numPr>
      </w:pPr>
      <w:r w:rsidRPr="00BA705B">
        <w:t>Předběžně se uvažuje, že záměr nepodléhá posouzení dle zákona č. 100/2001 Sb. Pokud se však prokáže,</w:t>
      </w:r>
      <w:r w:rsidRPr="00ED1CDF">
        <w:t xml:space="preserve"> </w:t>
      </w:r>
      <w:r w:rsidRPr="00BA705B">
        <w:t xml:space="preserve">že </w:t>
      </w:r>
      <w:r w:rsidRPr="00ED1CDF">
        <w:rPr>
          <w:b/>
        </w:rPr>
        <w:t>stavba bude vyžadovat vypracování tzv. Oznámení záměru pro zjišťovací řízení</w:t>
      </w:r>
      <w:r w:rsidRPr="00BA705B">
        <w:t>, tak je Zhotovitel díla povinen o této skutečnosti neprodleně informovat Objednatel a současně jej vyzvat k případnému sjednání dodatku, kterým by se zpracování této části zahrnulo do díla.</w:t>
      </w:r>
    </w:p>
    <w:p w14:paraId="270206E2" w14:textId="77777777" w:rsidR="009933E4" w:rsidRDefault="009933E4" w:rsidP="002F2288">
      <w:pPr>
        <w:pStyle w:val="Nadpis2-1"/>
        <w:numPr>
          <w:ilvl w:val="0"/>
          <w:numId w:val="6"/>
        </w:numPr>
      </w:pPr>
      <w:bookmarkStart w:id="270" w:name="_Toc29554212"/>
      <w:bookmarkStart w:id="271" w:name="_Toc29554213"/>
      <w:bookmarkStart w:id="272" w:name="_Toc29393944"/>
      <w:bookmarkStart w:id="273" w:name="_Toc34831246"/>
      <w:bookmarkEnd w:id="270"/>
      <w:bookmarkEnd w:id="271"/>
      <w:r>
        <w:t>Vykazování odpadů</w:t>
      </w:r>
      <w:bookmarkEnd w:id="272"/>
      <w:bookmarkEnd w:id="273"/>
    </w:p>
    <w:p w14:paraId="13CEE079" w14:textId="77777777" w:rsidR="009933E4" w:rsidRDefault="009933E4" w:rsidP="002F2288">
      <w:pPr>
        <w:pStyle w:val="Nadpis2-2"/>
        <w:numPr>
          <w:ilvl w:val="1"/>
          <w:numId w:val="6"/>
        </w:numPr>
      </w:pPr>
      <w:bookmarkStart w:id="274" w:name="_Toc27040311"/>
      <w:bookmarkStart w:id="275" w:name="_Toc29393945"/>
      <w:bookmarkStart w:id="276" w:name="_Toc34831247"/>
      <w:r>
        <w:t>Vykazování odpadů ve vztahu ke stanovení nákladů stavby</w:t>
      </w:r>
      <w:bookmarkEnd w:id="274"/>
      <w:bookmarkEnd w:id="275"/>
      <w:bookmarkEnd w:id="276"/>
    </w:p>
    <w:p w14:paraId="028649AB" w14:textId="77777777" w:rsidR="009933E4" w:rsidRDefault="009933E4" w:rsidP="002F2288">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14:paraId="74C4D213" w14:textId="77777777" w:rsidR="009933E4" w:rsidRDefault="009933E4" w:rsidP="002F2288">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 xml:space="preserve">nahrazuje následujícím zněním uvedeným v 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E13258">
        <w:rPr>
          <w:rStyle w:val="Tun"/>
        </w:rPr>
        <w:t>5.1.3</w:t>
      </w:r>
      <w:r w:rsidRPr="003108AB">
        <w:rPr>
          <w:rStyle w:val="Tun"/>
        </w:rPr>
        <w:fldChar w:fldCharType="end"/>
      </w:r>
      <w:r w:rsidRPr="003108AB">
        <w:rPr>
          <w:rStyle w:val="Tun"/>
        </w:rPr>
        <w:t>.</w:t>
      </w:r>
      <w:r>
        <w:t xml:space="preserve"> </w:t>
      </w:r>
    </w:p>
    <w:p w14:paraId="3DBC2282" w14:textId="77777777" w:rsidR="009933E4" w:rsidRPr="0061694A" w:rsidRDefault="009933E4" w:rsidP="002F2288">
      <w:pPr>
        <w:pStyle w:val="Text2-1"/>
        <w:keepNext/>
        <w:numPr>
          <w:ilvl w:val="2"/>
          <w:numId w:val="6"/>
        </w:numPr>
        <w:rPr>
          <w:rStyle w:val="Tun"/>
        </w:rPr>
      </w:pPr>
      <w:bookmarkStart w:id="277" w:name="_Ref27037418"/>
      <w:r w:rsidRPr="0061694A">
        <w:rPr>
          <w:rStyle w:val="Tun"/>
        </w:rPr>
        <w:t>Úpravy položkových rozpočtů</w:t>
      </w:r>
      <w:bookmarkEnd w:id="277"/>
      <w:r w:rsidRPr="0061694A">
        <w:rPr>
          <w:rStyle w:val="Tun"/>
        </w:rPr>
        <w:t xml:space="preserve"> </w:t>
      </w:r>
    </w:p>
    <w:p w14:paraId="7584AC84" w14:textId="77777777" w:rsidR="009933E4" w:rsidRDefault="009933E4" w:rsidP="002F2288">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14:paraId="7DDB353E" w14:textId="77777777"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14:paraId="5D967DF0" w14:textId="77777777"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716A481C" w14:textId="77777777" w:rsidR="009933E4" w:rsidRDefault="009933E4" w:rsidP="002F2288">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14:paraId="155D57E8" w14:textId="77777777"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14:paraId="39020AF7" w14:textId="77777777" w:rsidR="009933E4" w:rsidRDefault="009933E4" w:rsidP="002F2288">
      <w:pPr>
        <w:pStyle w:val="Odstavec1-1a"/>
        <w:numPr>
          <w:ilvl w:val="0"/>
          <w:numId w:val="5"/>
        </w:numPr>
      </w:pPr>
      <w:r>
        <w:lastRenderedPageBreak/>
        <w:t>Kalkulace položky „Likvidace odpadů […] včetně dopravy“ v přípravě bude provedena jako součet položek:</w:t>
      </w:r>
    </w:p>
    <w:p w14:paraId="1E6B7B9A" w14:textId="77777777" w:rsidR="009933E4" w:rsidRDefault="009933E4" w:rsidP="002F2288">
      <w:pPr>
        <w:pStyle w:val="Odrka1-2-"/>
        <w:numPr>
          <w:ilvl w:val="1"/>
          <w:numId w:val="4"/>
        </w:numPr>
      </w:pPr>
      <w:r>
        <w:t>poplatek na skládku dle kategorie odpadu a množství, a to dle aktuálního ceníku vybrané skládky v přípravě,</w:t>
      </w:r>
    </w:p>
    <w:p w14:paraId="1C717C91" w14:textId="77777777"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14:paraId="48C4944D" w14:textId="77777777" w:rsidR="009933E4" w:rsidRPr="00303A2A" w:rsidRDefault="009933E4" w:rsidP="002F2288">
      <w:pPr>
        <w:pStyle w:val="Text2-1"/>
        <w:numPr>
          <w:ilvl w:val="2"/>
          <w:numId w:val="6"/>
        </w:numPr>
        <w:rPr>
          <w:rStyle w:val="Tun"/>
        </w:rPr>
      </w:pPr>
      <w:r w:rsidRPr="00303A2A">
        <w:rPr>
          <w:rStyle w:val="Tun"/>
        </w:rPr>
        <w:t>Způsob vytvoření položek likvidace odpadů včetně dopravy</w:t>
      </w:r>
    </w:p>
    <w:p w14:paraId="387A2EB5" w14:textId="77777777" w:rsidR="009933E4" w:rsidRDefault="009933E4" w:rsidP="002F2288">
      <w:pPr>
        <w:pStyle w:val="Text2-2"/>
        <w:numPr>
          <w:ilvl w:val="3"/>
          <w:numId w:val="6"/>
        </w:numPr>
      </w:pPr>
      <w:r>
        <w:t xml:space="preserve">Pro soupisy prací budou vytvořené „R-položky“ pro likvidaci odpadů s dopravou, a to následovně: </w:t>
      </w:r>
    </w:p>
    <w:p w14:paraId="425E9C56" w14:textId="77777777" w:rsidR="009933E4" w:rsidRPr="00303A2A" w:rsidRDefault="009933E4" w:rsidP="002F2288">
      <w:pPr>
        <w:pStyle w:val="Text2-2"/>
        <w:numPr>
          <w:ilvl w:val="3"/>
          <w:numId w:val="6"/>
        </w:numPr>
        <w:rPr>
          <w:rStyle w:val="Tun"/>
        </w:rPr>
      </w:pPr>
      <w:r w:rsidRPr="00303A2A">
        <w:rPr>
          <w:rStyle w:val="Tun"/>
        </w:rPr>
        <w:t xml:space="preserve">Označení položky: </w:t>
      </w:r>
    </w:p>
    <w:p w14:paraId="42A06D21" w14:textId="77777777" w:rsidR="009933E4" w:rsidRDefault="009933E4" w:rsidP="009933E4">
      <w:pPr>
        <w:pStyle w:val="Textbezslovn"/>
        <w:ind w:left="1701"/>
      </w:pPr>
      <w:r>
        <w:t>R015XXX [AŽ] R015XXX – LIKVIADACE ODPADŮ [TYP ODPADU] VČETNĚ DOPRAVY</w:t>
      </w:r>
    </w:p>
    <w:p w14:paraId="1F875552" w14:textId="77777777"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14:paraId="25E0E576" w14:textId="77777777" w:rsidR="009933E4" w:rsidRPr="00303A2A" w:rsidRDefault="009933E4" w:rsidP="009933E4">
      <w:pPr>
        <w:pStyle w:val="Textbezslovn"/>
        <w:ind w:left="1701"/>
        <w:rPr>
          <w:rStyle w:val="Tun"/>
        </w:rPr>
      </w:pPr>
      <w:r w:rsidRPr="00303A2A">
        <w:rPr>
          <w:rStyle w:val="Tun"/>
        </w:rPr>
        <w:t>Příklad:</w:t>
      </w:r>
    </w:p>
    <w:p w14:paraId="3FCF9BF6" w14:textId="77777777" w:rsidR="009933E4" w:rsidRDefault="009933E4" w:rsidP="009933E4">
      <w:pPr>
        <w:pStyle w:val="Textbezslovn"/>
        <w:ind w:left="1701"/>
      </w:pPr>
      <w:r>
        <w:t>Původní položka OTSKP bez dopravy:</w:t>
      </w:r>
    </w:p>
    <w:p w14:paraId="1A9EF9C5" w14:textId="77777777" w:rsidR="009933E4" w:rsidRDefault="009933E4" w:rsidP="009933E4">
      <w:pPr>
        <w:pStyle w:val="Textbezslovn"/>
        <w:ind w:left="2127"/>
      </w:pPr>
      <w:r>
        <w:t>015112 - POPLATKY ZA LIKVIDACŮ ODPADŮ NEKONTAMINOVANÝCH – 17 05 04 VYTĚŽENÉ ZEMINY A HORNINY - II. TŘÍDA TĚŽITELNOSTI</w:t>
      </w:r>
    </w:p>
    <w:p w14:paraId="5FE0C664" w14:textId="77777777" w:rsidR="009933E4" w:rsidRDefault="009933E4" w:rsidP="009933E4">
      <w:pPr>
        <w:pStyle w:val="Textbezslovn"/>
        <w:ind w:left="1701"/>
      </w:pPr>
      <w:r>
        <w:t>Nová R položka s dopravou:</w:t>
      </w:r>
    </w:p>
    <w:p w14:paraId="4D27E3A3" w14:textId="77777777"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14:paraId="0E54C0FB" w14:textId="77777777" w:rsidR="009933E4" w:rsidRPr="00303A2A" w:rsidRDefault="009933E4" w:rsidP="002F2288">
      <w:pPr>
        <w:pStyle w:val="Text2-2"/>
        <w:numPr>
          <w:ilvl w:val="3"/>
          <w:numId w:val="6"/>
        </w:numPr>
        <w:rPr>
          <w:rStyle w:val="Tun"/>
        </w:rPr>
      </w:pPr>
      <w:r w:rsidRPr="00303A2A">
        <w:rPr>
          <w:rStyle w:val="Tun"/>
        </w:rPr>
        <w:t>Technická specifikace položky</w:t>
      </w:r>
    </w:p>
    <w:p w14:paraId="647C0BB6" w14:textId="77777777" w:rsidR="009933E4" w:rsidRDefault="009933E4" w:rsidP="009933E4">
      <w:pPr>
        <w:pStyle w:val="Textbezslovn"/>
        <w:ind w:left="1701"/>
      </w:pPr>
      <w:r>
        <w:t>1. Položka obsahuje:</w:t>
      </w:r>
    </w:p>
    <w:p w14:paraId="05DA3D9B" w14:textId="77777777"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14:paraId="207A19C9" w14:textId="77777777"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14:paraId="073BE986" w14:textId="77777777" w:rsidR="009933E4" w:rsidRDefault="009933E4" w:rsidP="002F2288">
      <w:pPr>
        <w:pStyle w:val="Odrka1-4"/>
        <w:numPr>
          <w:ilvl w:val="3"/>
          <w:numId w:val="4"/>
        </w:numPr>
      </w:pPr>
      <w:r>
        <w:t>náklady spojené s vyložením a manipulací s materiálem v místě skládky.</w:t>
      </w:r>
    </w:p>
    <w:p w14:paraId="207A6152" w14:textId="77777777" w:rsidR="009933E4" w:rsidRDefault="009933E4" w:rsidP="009933E4">
      <w:pPr>
        <w:pStyle w:val="Textbezslovn"/>
        <w:ind w:left="1701"/>
      </w:pPr>
      <w:r>
        <w:t>2. Položka neobsahuje:</w:t>
      </w:r>
    </w:p>
    <w:p w14:paraId="11F43DA4" w14:textId="77777777"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14:paraId="61ED6E8E" w14:textId="77777777" w:rsidR="009933E4" w:rsidRDefault="009933E4" w:rsidP="009933E4">
      <w:pPr>
        <w:pStyle w:val="Textbezslovn"/>
        <w:ind w:left="1701"/>
      </w:pPr>
      <w:r>
        <w:t xml:space="preserve">3. Způsob měření: </w:t>
      </w:r>
    </w:p>
    <w:p w14:paraId="6CB71D58" w14:textId="77777777"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14:paraId="47ED980D" w14:textId="77777777" w:rsidR="009933E4" w:rsidRPr="00303A2A" w:rsidRDefault="009933E4" w:rsidP="009933E4">
      <w:pPr>
        <w:pStyle w:val="Textbezslovn"/>
        <w:rPr>
          <w:rStyle w:val="Tun"/>
        </w:rPr>
      </w:pPr>
      <w:r w:rsidRPr="00303A2A">
        <w:rPr>
          <w:rStyle w:val="Tun"/>
        </w:rPr>
        <w:t xml:space="preserve">Poznámka: </w:t>
      </w:r>
    </w:p>
    <w:p w14:paraId="00EF17E6" w14:textId="77777777"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14:paraId="6F74789E" w14:textId="77777777"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14:paraId="624429BA" w14:textId="77777777" w:rsidR="009933E4" w:rsidRPr="00303A2A" w:rsidRDefault="009933E4" w:rsidP="002F2288">
      <w:pPr>
        <w:pStyle w:val="Text2-1"/>
        <w:numPr>
          <w:ilvl w:val="2"/>
          <w:numId w:val="6"/>
        </w:numPr>
        <w:rPr>
          <w:rStyle w:val="Tun"/>
        </w:rPr>
      </w:pPr>
      <w:r w:rsidRPr="00303A2A">
        <w:rPr>
          <w:rStyle w:val="Tun"/>
        </w:rPr>
        <w:t>SO 90-90 Likvidace odpadů včetně dopravy</w:t>
      </w:r>
    </w:p>
    <w:p w14:paraId="6C01B257" w14:textId="77777777" w:rsidR="009933E4" w:rsidRDefault="009933E4" w:rsidP="002F2288">
      <w:pPr>
        <w:pStyle w:val="Text2-2"/>
        <w:numPr>
          <w:ilvl w:val="3"/>
          <w:numId w:val="6"/>
        </w:numPr>
      </w:pPr>
      <w:r>
        <w:t xml:space="preserve">součástí objektu SO-90-90 bude souhrn všech odpadů stavby, který bude zahrnovat veškerý odpad z celé stavby v roztřídění do kategorií s určením </w:t>
      </w:r>
      <w:r>
        <w:lastRenderedPageBreak/>
        <w:t>nebezpečných vlastností odpadů. Součet odpadů dle kategorií bude odpovídat součtu všech odpadů uvedených jednotlivých SO a PS,</w:t>
      </w:r>
    </w:p>
    <w:p w14:paraId="1823916B" w14:textId="77777777" w:rsidR="009933E4" w:rsidRDefault="009933E4" w:rsidP="002F2288">
      <w:pPr>
        <w:pStyle w:val="Text2-2"/>
        <w:numPr>
          <w:ilvl w:val="3"/>
          <w:numId w:val="6"/>
        </w:numPr>
      </w:pPr>
      <w:r>
        <w:t>zhotovitel v rámci výběrového řízení na zhotovení stavby ocení celkové množství daného typu/kategorie odpadu, které je součástí Všeobecného objektu,</w:t>
      </w:r>
    </w:p>
    <w:p w14:paraId="278E793C" w14:textId="77777777" w:rsidR="009933E4" w:rsidRDefault="009933E4" w:rsidP="002F2288">
      <w:pPr>
        <w:pStyle w:val="Text2-2"/>
        <w:numPr>
          <w:ilvl w:val="3"/>
          <w:numId w:val="6"/>
        </w:numPr>
      </w:pPr>
      <w:r>
        <w:t>pro účely kontroly fakturace zůstávají položky odpadů s množstvím v jednotlivých SO a PS. Tyto položky nejsou zhotovitelem v rámci výběrového řízení na zhotovení stavby oceňovány.</w:t>
      </w:r>
    </w:p>
    <w:p w14:paraId="1FCDB197" w14:textId="77777777" w:rsidR="009933E4" w:rsidRPr="009F2E73" w:rsidRDefault="009933E4" w:rsidP="002F2288">
      <w:pPr>
        <w:pStyle w:val="Text2-1"/>
        <w:numPr>
          <w:ilvl w:val="2"/>
          <w:numId w:val="6"/>
        </w:numPr>
        <w:rPr>
          <w:rStyle w:val="Tun"/>
        </w:rPr>
      </w:pPr>
      <w:r w:rsidRPr="009F2E73">
        <w:rPr>
          <w:rStyle w:val="Tun"/>
        </w:rPr>
        <w:t>Souhrnný rozpočet</w:t>
      </w:r>
    </w:p>
    <w:p w14:paraId="3122A993" w14:textId="77777777" w:rsidR="009933E4" w:rsidRDefault="009933E4" w:rsidP="002F2288">
      <w:pPr>
        <w:pStyle w:val="Text2-2"/>
        <w:numPr>
          <w:ilvl w:val="3"/>
          <w:numId w:val="6"/>
        </w:numPr>
      </w:pPr>
      <w:r>
        <w:t>pro vykazování nákladů stavby (rozpočty jednotlivých SO/PS) zařazených do souhrnného rozpočtu budou náklady vykazované jako náklady, které jsou součástí těchto SO/PS,</w:t>
      </w:r>
    </w:p>
    <w:p w14:paraId="19D03D54" w14:textId="77777777" w:rsidR="009933E4" w:rsidRDefault="009933E4" w:rsidP="002F2288">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64CD7995" w14:textId="77777777" w:rsidR="009933E4" w:rsidRDefault="009933E4" w:rsidP="002F2288">
      <w:pPr>
        <w:pStyle w:val="Nadpis2-2"/>
        <w:numPr>
          <w:ilvl w:val="1"/>
          <w:numId w:val="6"/>
        </w:numPr>
      </w:pPr>
      <w:bookmarkStart w:id="278" w:name="_Toc27040312"/>
      <w:bookmarkStart w:id="279" w:name="_Toc29393946"/>
      <w:bookmarkStart w:id="280" w:name="_Toc34831248"/>
      <w:r>
        <w:t>Ostatní přílohy vztahující se k odpadovému hospodářství</w:t>
      </w:r>
      <w:bookmarkEnd w:id="278"/>
      <w:bookmarkEnd w:id="279"/>
      <w:bookmarkEnd w:id="280"/>
    </w:p>
    <w:p w14:paraId="39BE4091" w14:textId="77777777" w:rsidR="009933E4" w:rsidRDefault="009933E4" w:rsidP="002F2288">
      <w:pPr>
        <w:pStyle w:val="Text2-1"/>
        <w:numPr>
          <w:ilvl w:val="2"/>
          <w:numId w:val="6"/>
        </w:numPr>
      </w:pPr>
      <w:r w:rsidRPr="003108AB">
        <w:rPr>
          <w:rStyle w:val="Tun"/>
        </w:rPr>
        <w:t>Část B.6 Popis vlivů stavby na životní prostředí a jeho ochrana – část odpadové hospodářství bude mimo jiné obsahovat:</w:t>
      </w:r>
    </w:p>
    <w:p w14:paraId="52BFC2AE" w14:textId="77777777" w:rsidR="009933E4" w:rsidRDefault="009933E4" w:rsidP="002F2288">
      <w:pPr>
        <w:pStyle w:val="Odstavec1-1a"/>
        <w:numPr>
          <w:ilvl w:val="0"/>
          <w:numId w:val="9"/>
        </w:numPr>
      </w:pPr>
      <w:r>
        <w:t>souhrn dokumentů a odkaz na příslušnou část dokumentace, kde se nachází informace, které byly podkladem pro stanovení rozsahu a zatřídění do jednotlivých kategorií odpadů,</w:t>
      </w:r>
    </w:p>
    <w:p w14:paraId="219C7C68" w14:textId="77777777" w:rsidR="009933E4" w:rsidRDefault="009933E4" w:rsidP="002F2288">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14:paraId="0B5D6A8A" w14:textId="77777777" w:rsidR="009933E4" w:rsidRDefault="009933E4" w:rsidP="002F2288">
      <w:pPr>
        <w:pStyle w:val="Odstavec1-1a"/>
        <w:numPr>
          <w:ilvl w:val="0"/>
          <w:numId w:val="8"/>
        </w:numPr>
      </w:pPr>
      <w:r>
        <w:t>přehled všech odpadů uvedených v jednotlivých SO a PS dle zařazení do jednotlivých kategorií odpadů,</w:t>
      </w:r>
    </w:p>
    <w:p w14:paraId="19CCF1EC" w14:textId="77777777" w:rsidR="009933E4" w:rsidRDefault="009933E4" w:rsidP="002F2288">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6669B0A4" w14:textId="77777777" w:rsidR="009933E4" w:rsidRDefault="009933E4" w:rsidP="002F2288">
      <w:pPr>
        <w:pStyle w:val="Odstavec1-1a"/>
        <w:numPr>
          <w:ilvl w:val="0"/>
          <w:numId w:val="8"/>
        </w:numPr>
      </w:pPr>
      <w:r>
        <w:t xml:space="preserve">popis rozsahu prováděných chemických analýz a výsledky chemických analýz a jejich vyhodnocení, </w:t>
      </w:r>
    </w:p>
    <w:p w14:paraId="7FAA6F79" w14:textId="77777777" w:rsidR="009933E4" w:rsidRDefault="009933E4" w:rsidP="002F2288">
      <w:pPr>
        <w:pStyle w:val="Odstavec1-1a"/>
        <w:numPr>
          <w:ilvl w:val="0"/>
          <w:numId w:val="8"/>
        </w:numPr>
      </w:pPr>
      <w:r>
        <w:t>množství vyzískaného materiálu a možnosti jejího využití nebo odstranění,</w:t>
      </w:r>
    </w:p>
    <w:p w14:paraId="48836460" w14:textId="77777777" w:rsidR="009933E4" w:rsidRDefault="009933E4" w:rsidP="002F2288">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14:paraId="73AE949C" w14:textId="77777777" w:rsidR="009933E4" w:rsidRDefault="009933E4" w:rsidP="002F2288">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0B88076E" w14:textId="77777777" w:rsidR="009933E4" w:rsidRPr="008E3FBA" w:rsidRDefault="009933E4" w:rsidP="002F2288">
      <w:pPr>
        <w:pStyle w:val="Text2-1"/>
        <w:numPr>
          <w:ilvl w:val="2"/>
          <w:numId w:val="6"/>
        </w:numPr>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w:t>
      </w:r>
      <w:r w:rsidRPr="008E3FBA">
        <w:lastRenderedPageBreak/>
        <w:t>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7C91CA05" w14:textId="77777777" w:rsidR="00FD501F" w:rsidRPr="00FD501F" w:rsidRDefault="00FD501F" w:rsidP="00F043AB">
      <w:pPr>
        <w:pStyle w:val="Nadpis2-1"/>
      </w:pPr>
      <w:bookmarkStart w:id="281" w:name="_Toc34831249"/>
      <w:r w:rsidRPr="00FD501F">
        <w:t>SPECIFICKÉ POŽADAVKY</w:t>
      </w:r>
      <w:bookmarkEnd w:id="281"/>
    </w:p>
    <w:p w14:paraId="69780074" w14:textId="77777777" w:rsidR="00D907F6" w:rsidRDefault="00D907F6" w:rsidP="00D907F6">
      <w:pPr>
        <w:pStyle w:val="Text2-1"/>
      </w:pPr>
      <w:r>
        <w:t>Pro stavbu je požadováno provést v nezbytném rozsahu geotechnické průzkumy. Obecně lze pro každý z výše uvedených úseků říct, že z hlediska minimálního rozsahu objednatelem požadovaného geotechnického průzkumu je pro zhotovitele díla závazný výčet uvedený v p</w:t>
      </w:r>
      <w:r w:rsidRPr="00BC4357">
        <w:t>asport</w:t>
      </w:r>
      <w:r>
        <w:t>u</w:t>
      </w:r>
      <w:r w:rsidRPr="00BC4357">
        <w:t xml:space="preserve"> skalního masívu, zdí a svahů a</w:t>
      </w:r>
      <w:r>
        <w:t> </w:t>
      </w:r>
      <w:r w:rsidRPr="00BC4357">
        <w:t xml:space="preserve">Odborný geotechnický průzkum </w:t>
      </w:r>
      <w:r>
        <w:t xml:space="preserve">nazvaný: </w:t>
      </w:r>
      <w:r w:rsidRPr="00235C9B">
        <w:rPr>
          <w:i/>
        </w:rPr>
        <w:t>„Sanace skal v km 77,600 – 77,700 v úseku Rožná – Nedvědice a</w:t>
      </w:r>
      <w:r>
        <w:rPr>
          <w:i/>
        </w:rPr>
        <w:t> </w:t>
      </w:r>
      <w:r w:rsidRPr="00235C9B">
        <w:rPr>
          <w:i/>
        </w:rPr>
        <w:t>Rekonstrukce opěrných zdí v km 77,715 – 78,861 v úseku Rožná – Nedvědice“</w:t>
      </w:r>
      <w:r w:rsidRPr="00BC4357">
        <w:t xml:space="preserve"> </w:t>
      </w:r>
      <w:r>
        <w:t>(</w:t>
      </w:r>
      <w:r w:rsidRPr="00BC4357">
        <w:t xml:space="preserve">zpracovatel: </w:t>
      </w:r>
      <w:r w:rsidRPr="00235C9B">
        <w:t xml:space="preserve">AMBERG Engineering Brno, a.s., </w:t>
      </w:r>
      <w:r w:rsidRPr="00BC4357">
        <w:t>Ptašínského 313/10, Ponava, 602 00 Brno, datum: srpen 2019</w:t>
      </w:r>
      <w:r>
        <w:t>).</w:t>
      </w:r>
    </w:p>
    <w:p w14:paraId="3BB66245" w14:textId="77777777" w:rsidR="00D907F6" w:rsidRDefault="00D907F6" w:rsidP="00D907F6">
      <w:pPr>
        <w:pStyle w:val="Text2-1"/>
      </w:pPr>
      <w:r w:rsidRPr="000F33D5">
        <w:t xml:space="preserve">Jelikož v rámci </w:t>
      </w:r>
      <w:r>
        <w:t>stavby</w:t>
      </w:r>
      <w:r w:rsidRPr="000F33D5">
        <w:t xml:space="preserve"> </w:t>
      </w:r>
      <w:r>
        <w:t xml:space="preserve">patrně </w:t>
      </w:r>
      <w:r w:rsidRPr="000F33D5">
        <w:t xml:space="preserve">dojde k dotčení dřevin rostoucích v lese, ale i mimo les, tak je požadováno vyhotovit v rámci dokumentace dendrologický průzkum a jeho závěry </w:t>
      </w:r>
      <w:r>
        <w:t>reflektovat do přípravy stavby</w:t>
      </w:r>
      <w:r w:rsidRPr="000F33D5">
        <w:t>.</w:t>
      </w:r>
      <w:r>
        <w:t xml:space="preserve"> </w:t>
      </w:r>
      <w:r w:rsidRPr="00936D6E">
        <w:t xml:space="preserve">Předběžným odhadem se předpokládá dotčení cca </w:t>
      </w:r>
      <w:r>
        <w:t>50 ks dřevin a cca 3</w:t>
      </w:r>
      <w:r w:rsidRPr="00936D6E">
        <w:t>00 m</w:t>
      </w:r>
      <w:r w:rsidRPr="00936D6E">
        <w:rPr>
          <w:vertAlign w:val="superscript"/>
        </w:rPr>
        <w:t>2</w:t>
      </w:r>
      <w:r w:rsidRPr="00936D6E">
        <w:t xml:space="preserve"> zapojeného porostu dřevin. Zadavatel díla očekává, že zhotovitel díla zohlední při fakturaci díla skutečný počet a plochu dřevin, pro které byl dendrologický průzkum proveden (tj. zohlední případné vícepráce, ale i případné méněpráce).</w:t>
      </w:r>
    </w:p>
    <w:p w14:paraId="5EE4BBC5" w14:textId="77777777" w:rsidR="00D907F6" w:rsidRPr="00FD501F" w:rsidRDefault="00D907F6" w:rsidP="00D907F6">
      <w:pPr>
        <w:pStyle w:val="Text2-1"/>
      </w:pPr>
      <w:r w:rsidRPr="00FD501F">
        <w:t>Podmínky pro přidělení výlukových časů, případně jiných omezení železničního provozu, uzavírky komunikací nebo jiné podmínky související s prováděním díla:</w:t>
      </w:r>
    </w:p>
    <w:p w14:paraId="08045215" w14:textId="77777777" w:rsidR="00D907F6" w:rsidRPr="00FD501F" w:rsidRDefault="00D907F6" w:rsidP="00D907F6">
      <w:pPr>
        <w:pStyle w:val="Text2-2"/>
      </w:pPr>
      <w:r w:rsidRPr="000F33D5">
        <w:t xml:space="preserve">Předpokládá se, že realizace stavby připadne na </w:t>
      </w:r>
      <w:r>
        <w:t>1</w:t>
      </w:r>
      <w:r w:rsidRPr="000F33D5">
        <w:t>. až 3. čtvrtletí roku 202</w:t>
      </w:r>
      <w:r>
        <w:t>2</w:t>
      </w:r>
      <w:r w:rsidRPr="000F33D5">
        <w:t>. Termín výluk bude upřesněn v průběhu zpracování tohoto nebo následujícího stupně (pro stavbu bylo zažádáno o zařazení do ročního plánu výluk pro rok 202</w:t>
      </w:r>
      <w:r>
        <w:t>2</w:t>
      </w:r>
      <w:r w:rsidRPr="000F33D5">
        <w:t>).</w:t>
      </w:r>
    </w:p>
    <w:p w14:paraId="28CD971E" w14:textId="77777777" w:rsidR="00D907F6" w:rsidRPr="000F33D5" w:rsidRDefault="00D907F6" w:rsidP="00D907F6">
      <w:pPr>
        <w:pStyle w:val="Text2-1"/>
      </w:pPr>
      <w:r w:rsidRPr="000F33D5">
        <w:t>Zhotovitel doloží před zahájením provádění Díla prosté kopie následujících dokladů:</w:t>
      </w:r>
    </w:p>
    <w:p w14:paraId="722B292B" w14:textId="77777777" w:rsidR="00D907F6" w:rsidRPr="000F33D5" w:rsidRDefault="00D907F6" w:rsidP="00D907F6">
      <w:pPr>
        <w:pStyle w:val="Text2-2"/>
      </w:pPr>
      <w:r w:rsidRPr="000F33D5">
        <w:t>Buď G-01 (vedoucí prací geodetických činností) a G-03 (ověřování výsledků zeměměřických činností dle zákona č. 200/1994 Sb. v rozsahu úředního oprávnění c</w:t>
      </w:r>
      <w:r w:rsidRPr="006D36A9">
        <w:t>]</w:t>
      </w:r>
      <w:r w:rsidRPr="000F33D5">
        <w:t xml:space="preserve"> dodavatelem),</w:t>
      </w:r>
    </w:p>
    <w:p w14:paraId="1ECFB3B9" w14:textId="7CD75D90" w:rsidR="00FD501F" w:rsidRPr="00FD501F" w:rsidRDefault="00D907F6" w:rsidP="00D907F6">
      <w:pPr>
        <w:pStyle w:val="Text2-2"/>
      </w:pPr>
      <w:r w:rsidRPr="000F33D5">
        <w:t>nebo G-02 (vedoucí prací geodetických činností, ověřování výsledků zeměměřických činností dle zákona č. 200/1994 Sb. v rozsahu úředního oprávnění c] dodavatelem).</w:t>
      </w:r>
    </w:p>
    <w:p w14:paraId="212E8704" w14:textId="77777777" w:rsidR="00FD501F" w:rsidRPr="00FD501F" w:rsidRDefault="00FD501F" w:rsidP="00F043AB">
      <w:pPr>
        <w:pStyle w:val="Nadpis2-1"/>
      </w:pPr>
      <w:bookmarkStart w:id="282" w:name="_Toc34831250"/>
      <w:r w:rsidRPr="00FD501F">
        <w:t>SOUVISEJÍCÍ DOKUMENTY A PŘEDPISY</w:t>
      </w:r>
      <w:bookmarkEnd w:id="282"/>
    </w:p>
    <w:p w14:paraId="10FE70E2" w14:textId="77777777"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14:paraId="0C3D4C12" w14:textId="77777777" w:rsidR="00FD501F" w:rsidRPr="00FD501F" w:rsidRDefault="00FD501F" w:rsidP="00F043AB">
      <w:pPr>
        <w:pStyle w:val="Text2-1"/>
      </w:pPr>
      <w:r w:rsidRPr="00FD501F">
        <w:t xml:space="preserve">Objednatel umožňuje Zhotoviteli přístup ke všem </w:t>
      </w:r>
      <w:r w:rsidR="00035340">
        <w:t>svým interním předpisům a </w:t>
      </w:r>
      <w:r w:rsidRPr="00FD501F">
        <w:t>dokumentům následujícím způsobem:</w:t>
      </w:r>
    </w:p>
    <w:p w14:paraId="269C0A55" w14:textId="77777777" w:rsidR="00035340" w:rsidRPr="00E85446" w:rsidRDefault="00035340" w:rsidP="00035340">
      <w:pPr>
        <w:pStyle w:val="Textbezslovn"/>
        <w:spacing w:after="0"/>
        <w:rPr>
          <w:rStyle w:val="Tun"/>
        </w:rPr>
      </w:pPr>
      <w:r w:rsidRPr="00E85446">
        <w:rPr>
          <w:rStyle w:val="Tun"/>
        </w:rPr>
        <w:t>Správa železni</w:t>
      </w:r>
      <w:r w:rsidR="006570FD">
        <w:rPr>
          <w:rStyle w:val="Tun"/>
        </w:rPr>
        <w:t>c</w:t>
      </w:r>
      <w:r w:rsidRPr="00E85446">
        <w:rPr>
          <w:rStyle w:val="Tun"/>
        </w:rPr>
        <w:t>, státní organizace</w:t>
      </w:r>
    </w:p>
    <w:p w14:paraId="4B4536C5" w14:textId="77777777" w:rsidR="00035340" w:rsidRPr="00E85446" w:rsidRDefault="00035340" w:rsidP="00035340">
      <w:pPr>
        <w:pStyle w:val="Textbezslovn"/>
        <w:spacing w:after="0"/>
        <w:rPr>
          <w:rStyle w:val="Tun"/>
        </w:rPr>
      </w:pPr>
      <w:r w:rsidRPr="00E85446">
        <w:rPr>
          <w:rStyle w:val="Tun"/>
        </w:rPr>
        <w:t xml:space="preserve">Technická ústředna dopravní cesty, </w:t>
      </w:r>
    </w:p>
    <w:p w14:paraId="3952FFE1" w14:textId="77777777" w:rsidR="00035340" w:rsidRPr="00035340" w:rsidRDefault="00035340" w:rsidP="00035340">
      <w:pPr>
        <w:pStyle w:val="Textbezslovn"/>
        <w:spacing w:after="0"/>
        <w:rPr>
          <w:rStyle w:val="Tun"/>
        </w:rPr>
      </w:pPr>
      <w:r w:rsidRPr="00035340">
        <w:rPr>
          <w:rStyle w:val="Tun"/>
        </w:rPr>
        <w:t>Oddělení distribuce dokumentace</w:t>
      </w:r>
    </w:p>
    <w:p w14:paraId="402F2C30" w14:textId="77777777" w:rsidR="00035340" w:rsidRPr="007D016E" w:rsidRDefault="00D0296E" w:rsidP="00035340">
      <w:pPr>
        <w:pStyle w:val="Textbezslovn"/>
        <w:spacing w:after="0"/>
      </w:pPr>
      <w:r>
        <w:t>Jeremenkova 103/23</w:t>
      </w:r>
    </w:p>
    <w:p w14:paraId="6CBEF1EB" w14:textId="77777777" w:rsidR="00035340" w:rsidRPr="007D016E" w:rsidRDefault="00035340" w:rsidP="00035340">
      <w:pPr>
        <w:pStyle w:val="Textbezslovn"/>
        <w:spacing w:after="0"/>
      </w:pPr>
      <w:r w:rsidRPr="007D016E">
        <w:t>77</w:t>
      </w:r>
      <w:r>
        <w:t>9 00</w:t>
      </w:r>
      <w:r w:rsidRPr="007D016E">
        <w:t xml:space="preserve"> Olomouc</w:t>
      </w:r>
    </w:p>
    <w:p w14:paraId="7453C552" w14:textId="77777777" w:rsidR="00035340" w:rsidRDefault="00035340" w:rsidP="00035340">
      <w:pPr>
        <w:pStyle w:val="Textbezslovn"/>
        <w:spacing w:after="0"/>
      </w:pPr>
      <w:r w:rsidRPr="007D016E">
        <w:t xml:space="preserve">kontaktní osoba: p. Jarmila Strnadová, tel.: </w:t>
      </w:r>
      <w:r w:rsidRPr="00563B6F">
        <w:t xml:space="preserve">972 742 396, </w:t>
      </w:r>
      <w:r>
        <w:t xml:space="preserve">mobil: </w:t>
      </w:r>
      <w:r w:rsidRPr="00563B6F">
        <w:t>725 039 782</w:t>
      </w:r>
    </w:p>
    <w:p w14:paraId="4CC5CBDB" w14:textId="77777777" w:rsidR="00035340" w:rsidRDefault="00035340" w:rsidP="00035340">
      <w:pPr>
        <w:pStyle w:val="Textbezslovn"/>
        <w:spacing w:after="0"/>
      </w:pPr>
      <w:r w:rsidRPr="007D016E">
        <w:t>e-mail: typdok@tudc.cz</w:t>
      </w:r>
    </w:p>
    <w:p w14:paraId="5B2A6E25" w14:textId="77777777" w:rsidR="00035340" w:rsidRDefault="00035340" w:rsidP="00035340">
      <w:pPr>
        <w:pStyle w:val="Textbezslovn"/>
      </w:pPr>
      <w:r w:rsidRPr="00035340">
        <w:t xml:space="preserve">www: </w:t>
      </w:r>
      <w:hyperlink r:id="rId14" w:history="1">
        <w:r w:rsidRPr="00035340">
          <w:rPr>
            <w:rStyle w:val="Hypertextovodkaz"/>
            <w:color w:val="auto"/>
            <w:u w:val="none"/>
          </w:rPr>
          <w:t>www.tudc.cz</w:t>
        </w:r>
      </w:hyperlink>
      <w:r w:rsidRPr="00035340">
        <w:t xml:space="preserve"> </w:t>
      </w:r>
      <w:r w:rsidR="00D0296E">
        <w:t xml:space="preserve">v sekci dokumenty </w:t>
      </w:r>
      <w:r w:rsidRPr="00035340">
        <w:t xml:space="preserve">nebo </w:t>
      </w:r>
      <w:hyperlink r:id="rId15" w:history="1">
        <w:r w:rsidRPr="00035340">
          <w:rPr>
            <w:rStyle w:val="Hypertextovodkaz"/>
            <w:color w:val="auto"/>
            <w:u w:val="none"/>
          </w:rPr>
          <w:t>www.szdc.cz</w:t>
        </w:r>
      </w:hyperlink>
      <w:r w:rsidRPr="00035340">
        <w:t xml:space="preserve"> v sekci „O nás / Vnitřní předpisy / odkaz </w:t>
      </w:r>
      <w:r>
        <w:t>Dokumenty a předpisy</w:t>
      </w:r>
      <w:r w:rsidRPr="00563B6F">
        <w:t>“</w:t>
      </w:r>
    </w:p>
    <w:p w14:paraId="05D05644" w14:textId="77777777" w:rsidR="00FD501F" w:rsidRPr="00FD501F" w:rsidRDefault="00FD501F" w:rsidP="00F043AB">
      <w:pPr>
        <w:pStyle w:val="Nadpis2-1"/>
      </w:pPr>
      <w:bookmarkStart w:id="283" w:name="_Toc34831251"/>
      <w:r w:rsidRPr="00FD501F">
        <w:lastRenderedPageBreak/>
        <w:t>PŘÍLOHY</w:t>
      </w:r>
      <w:bookmarkEnd w:id="283"/>
    </w:p>
    <w:p w14:paraId="2BC28B3D" w14:textId="77777777" w:rsidR="00D907F6" w:rsidRPr="001C3306" w:rsidRDefault="00D907F6" w:rsidP="00D907F6">
      <w:pPr>
        <w:pStyle w:val="Text2-1"/>
      </w:pPr>
      <w:r w:rsidRPr="001C3306">
        <w:t>Tabulky traťových poměrů TTP 325A</w:t>
      </w:r>
    </w:p>
    <w:p w14:paraId="61647701" w14:textId="77777777" w:rsidR="00D907F6" w:rsidRPr="001C3306" w:rsidRDefault="00D907F6" w:rsidP="00D907F6">
      <w:pPr>
        <w:pStyle w:val="Text2-1"/>
      </w:pPr>
      <w:r w:rsidRPr="001C3306">
        <w:t>Pasport skalního masívu, zdí a svahů a Odborný geotechnický průzkum nazvaný: „Sanace skal v km 77,600 – 77,700 v úseku Rožná – Nedvědice a Rekonstrukce opěrných zdí v km 77,715 – 78,861 v úseku Rožná – Nedvědice“ (zpracovatel: AMBERG Engineering Brno, a.s., Ptašínského 313/10, Ponava, 602 00 Brno, datum: srpen 2019).</w:t>
      </w:r>
    </w:p>
    <w:p w14:paraId="2275D3EE" w14:textId="0FC40210" w:rsidR="00FD501F" w:rsidRPr="00FD501F" w:rsidRDefault="00D907F6" w:rsidP="00FD501F">
      <w:pPr>
        <w:pStyle w:val="Text2-1"/>
      </w:pPr>
      <w:r w:rsidRPr="001C3306">
        <w:t>Situační schéma souvisejících staveb.</w:t>
      </w:r>
      <w:bookmarkEnd w:id="218"/>
      <w:bookmarkEnd w:id="219"/>
      <w:bookmarkEnd w:id="220"/>
      <w:bookmarkEnd w:id="221"/>
    </w:p>
    <w:sectPr w:rsidR="00FD501F" w:rsidRPr="00FD501F" w:rsidSect="00DB6CED">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48ED1" w14:textId="77777777" w:rsidR="005739D6" w:rsidRDefault="005739D6" w:rsidP="00962258">
      <w:pPr>
        <w:spacing w:after="0" w:line="240" w:lineRule="auto"/>
      </w:pPr>
    </w:p>
    <w:p w14:paraId="32E7E1C3" w14:textId="77777777" w:rsidR="005739D6" w:rsidRDefault="005739D6"/>
  </w:endnote>
  <w:endnote w:type="continuationSeparator" w:id="0">
    <w:p w14:paraId="3C8DC2D2" w14:textId="77777777" w:rsidR="005739D6" w:rsidRDefault="005739D6" w:rsidP="00962258">
      <w:pPr>
        <w:spacing w:after="0" w:line="240" w:lineRule="auto"/>
      </w:pPr>
    </w:p>
    <w:p w14:paraId="2577BECB" w14:textId="77777777" w:rsidR="005739D6" w:rsidRDefault="00573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33D50" w:rsidRPr="003462EB" w14:paraId="0E26798E" w14:textId="77777777" w:rsidTr="00CA7194">
      <w:tc>
        <w:tcPr>
          <w:tcW w:w="993" w:type="dxa"/>
          <w:tcMar>
            <w:left w:w="0" w:type="dxa"/>
            <w:right w:w="0" w:type="dxa"/>
          </w:tcMar>
          <w:vAlign w:val="bottom"/>
        </w:tcPr>
        <w:p w14:paraId="01C023B0" w14:textId="4299CD84" w:rsidR="00C33D50" w:rsidRPr="00B8518B" w:rsidRDefault="00C33D50"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69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69E">
            <w:rPr>
              <w:rStyle w:val="slostrnky"/>
              <w:noProof/>
            </w:rPr>
            <w:t>17</w:t>
          </w:r>
          <w:r w:rsidRPr="00B8518B">
            <w:rPr>
              <w:rStyle w:val="slostrnky"/>
            </w:rPr>
            <w:fldChar w:fldCharType="end"/>
          </w:r>
        </w:p>
      </w:tc>
      <w:tc>
        <w:tcPr>
          <w:tcW w:w="7739" w:type="dxa"/>
          <w:vAlign w:val="bottom"/>
        </w:tcPr>
        <w:p w14:paraId="4325BF2D" w14:textId="15A54AD7" w:rsidR="00C33D50" w:rsidRPr="004D477C" w:rsidRDefault="005739D6" w:rsidP="00C73C02">
          <w:pPr>
            <w:pStyle w:val="Zpatvlevo"/>
          </w:pPr>
          <w:r>
            <w:fldChar w:fldCharType="begin"/>
          </w:r>
          <w:r>
            <w:instrText xml:space="preserve"> STYLEREF  _Název_akce  \* MERGEFORMAT </w:instrText>
          </w:r>
          <w:r>
            <w:fldChar w:fldCharType="separate"/>
          </w:r>
          <w:r w:rsidR="0019269E">
            <w:rPr>
              <w:noProof/>
            </w:rPr>
            <w:t>„Rekonstrukce opěrné zdi, mostních objektů a zemního tělesa v km 78,724 - 79,145 úseku Rožná - Nedvědice“</w:t>
          </w:r>
          <w:r>
            <w:rPr>
              <w:noProof/>
            </w:rPr>
            <w:fldChar w:fldCharType="end"/>
          </w:r>
        </w:p>
        <w:p w14:paraId="1A23E995" w14:textId="77777777" w:rsidR="00C33D50" w:rsidRDefault="00C33D50" w:rsidP="00C73C02">
          <w:pPr>
            <w:pStyle w:val="Zpatvlevo"/>
          </w:pPr>
          <w:r>
            <w:t xml:space="preserve">Příloha č. 3 c) </w:t>
          </w:r>
        </w:p>
        <w:p w14:paraId="6EC4C780" w14:textId="77777777" w:rsidR="00C33D50" w:rsidRPr="003462EB" w:rsidRDefault="00C33D50" w:rsidP="00C73C02">
          <w:pPr>
            <w:pStyle w:val="Zpatvlevo"/>
          </w:pPr>
          <w:r>
            <w:t>Zvláštní technické podmínky - DUSP+PDPS</w:t>
          </w:r>
        </w:p>
      </w:tc>
    </w:tr>
  </w:tbl>
  <w:p w14:paraId="75120065" w14:textId="77777777" w:rsidR="00C33D50" w:rsidRPr="00DB6CED" w:rsidRDefault="00C33D5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33D50" w:rsidRPr="009E09BE" w14:paraId="759C1B7A" w14:textId="77777777" w:rsidTr="00CA7194">
      <w:tc>
        <w:tcPr>
          <w:tcW w:w="7797" w:type="dxa"/>
          <w:tcMar>
            <w:left w:w="0" w:type="dxa"/>
            <w:right w:w="0" w:type="dxa"/>
          </w:tcMar>
          <w:vAlign w:val="bottom"/>
        </w:tcPr>
        <w:p w14:paraId="530C059A" w14:textId="0E7EBD1F" w:rsidR="00C33D50" w:rsidRDefault="005739D6" w:rsidP="00C73C02">
          <w:pPr>
            <w:pStyle w:val="Zpatvpravo"/>
          </w:pPr>
          <w:r>
            <w:fldChar w:fldCharType="begin"/>
          </w:r>
          <w:r>
            <w:instrText xml:space="preserve"> STYLEREF  _Název_akce  \* MERGEFORMAT </w:instrText>
          </w:r>
          <w:r>
            <w:fldChar w:fldCharType="separate"/>
          </w:r>
          <w:r w:rsidR="0019269E">
            <w:rPr>
              <w:noProof/>
            </w:rPr>
            <w:t>„Rekonstrukce opěrné zdi, mostních objektů a zemního tělesa v km 78,724 - 79,145 úseku Rožná - Nedvědice“</w:t>
          </w:r>
          <w:r>
            <w:rPr>
              <w:noProof/>
            </w:rPr>
            <w:fldChar w:fldCharType="end"/>
          </w:r>
        </w:p>
        <w:p w14:paraId="0F3FB81E" w14:textId="77777777" w:rsidR="00C33D50" w:rsidRDefault="00C33D50" w:rsidP="00C73C02">
          <w:pPr>
            <w:pStyle w:val="Zpatvpravo"/>
          </w:pPr>
          <w:r>
            <w:t xml:space="preserve">Příloha č. 3 c) </w:t>
          </w:r>
        </w:p>
        <w:p w14:paraId="1A872234" w14:textId="77777777" w:rsidR="00C33D50" w:rsidRPr="003462EB" w:rsidRDefault="00C33D50" w:rsidP="00C73C02">
          <w:pPr>
            <w:pStyle w:val="Zpatvpravo"/>
            <w:rPr>
              <w:rStyle w:val="slostrnky"/>
              <w:b w:val="0"/>
              <w:color w:val="auto"/>
              <w:sz w:val="12"/>
            </w:rPr>
          </w:pPr>
          <w:r>
            <w:t>Zvláštní technické podmínky - DUSP+PDPS</w:t>
          </w:r>
        </w:p>
      </w:tc>
      <w:tc>
        <w:tcPr>
          <w:tcW w:w="935" w:type="dxa"/>
          <w:vAlign w:val="bottom"/>
        </w:tcPr>
        <w:p w14:paraId="4D37ED6C" w14:textId="52A61A8A" w:rsidR="00C33D50" w:rsidRPr="009E09BE" w:rsidRDefault="00C33D50"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69E">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69E">
            <w:rPr>
              <w:rStyle w:val="slostrnky"/>
              <w:noProof/>
            </w:rPr>
            <w:t>17</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EFA15" w14:textId="77777777" w:rsidR="00C33D50" w:rsidRPr="00B8518B" w:rsidRDefault="00C33D50" w:rsidP="00460660">
    <w:pPr>
      <w:pStyle w:val="Zpat"/>
      <w:rPr>
        <w:sz w:val="2"/>
        <w:szCs w:val="2"/>
      </w:rPr>
    </w:pPr>
  </w:p>
  <w:p w14:paraId="446CD7D6" w14:textId="77777777" w:rsidR="00C33D50" w:rsidRDefault="00C33D50" w:rsidP="00054FC6">
    <w:pPr>
      <w:pStyle w:val="Zpat"/>
      <w:rPr>
        <w:rFonts w:cs="Calibri"/>
        <w:szCs w:val="12"/>
      </w:rPr>
    </w:pPr>
  </w:p>
  <w:p w14:paraId="1EA10F46" w14:textId="77777777" w:rsidR="00C33D50" w:rsidRDefault="00C33D50" w:rsidP="00054FC6">
    <w:pPr>
      <w:pStyle w:val="Zpat"/>
      <w:rPr>
        <w:rFonts w:cs="Calibri"/>
        <w:szCs w:val="12"/>
      </w:rPr>
    </w:pPr>
  </w:p>
  <w:p w14:paraId="23D3C4CD" w14:textId="77777777" w:rsidR="00C33D50" w:rsidRPr="00460660" w:rsidRDefault="00C33D5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AE026" w14:textId="77777777" w:rsidR="005739D6" w:rsidRDefault="005739D6">
      <w:pPr>
        <w:spacing w:after="0" w:line="240" w:lineRule="auto"/>
      </w:pPr>
    </w:p>
  </w:footnote>
  <w:footnote w:type="continuationSeparator" w:id="0">
    <w:p w14:paraId="622BBEEF" w14:textId="77777777" w:rsidR="005739D6" w:rsidRDefault="005739D6" w:rsidP="00962258">
      <w:pPr>
        <w:spacing w:after="0" w:line="240" w:lineRule="auto"/>
      </w:pPr>
    </w:p>
    <w:p w14:paraId="4348B1B6" w14:textId="77777777" w:rsidR="005739D6" w:rsidRDefault="005739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131CF" w14:textId="77777777" w:rsidR="00C33D50" w:rsidRDefault="00C33D5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33D50" w14:paraId="2558DF26" w14:textId="77777777" w:rsidTr="003F08B2">
      <w:trPr>
        <w:trHeight w:hRule="exact" w:val="454"/>
      </w:trPr>
      <w:tc>
        <w:tcPr>
          <w:tcW w:w="2028" w:type="dxa"/>
          <w:tcMar>
            <w:top w:w="57" w:type="dxa"/>
            <w:left w:w="0" w:type="dxa"/>
            <w:right w:w="0" w:type="dxa"/>
          </w:tcMar>
        </w:tcPr>
        <w:p w14:paraId="69414BB2" w14:textId="77777777" w:rsidR="00C33D50" w:rsidRPr="00B8518B" w:rsidRDefault="00C33D50" w:rsidP="00523EA7">
          <w:pPr>
            <w:pStyle w:val="Zpat"/>
            <w:rPr>
              <w:rStyle w:val="slostrnky"/>
            </w:rPr>
          </w:pPr>
        </w:p>
      </w:tc>
      <w:tc>
        <w:tcPr>
          <w:tcW w:w="8489" w:type="dxa"/>
          <w:shd w:val="clear" w:color="auto" w:fill="auto"/>
          <w:tcMar>
            <w:top w:w="57" w:type="dxa"/>
            <w:left w:w="0" w:type="dxa"/>
            <w:right w:w="0" w:type="dxa"/>
          </w:tcMar>
        </w:tcPr>
        <w:p w14:paraId="0901CE6D" w14:textId="77777777" w:rsidR="00C33D50" w:rsidRPr="00D6163D" w:rsidRDefault="00C33D50"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3D50" w14:paraId="0900E19A" w14:textId="77777777" w:rsidTr="00B22106">
      <w:trPr>
        <w:trHeight w:hRule="exact" w:val="936"/>
      </w:trPr>
      <w:tc>
        <w:tcPr>
          <w:tcW w:w="1361" w:type="dxa"/>
          <w:tcMar>
            <w:left w:w="0" w:type="dxa"/>
            <w:right w:w="0" w:type="dxa"/>
          </w:tcMar>
        </w:tcPr>
        <w:p w14:paraId="558BEE90" w14:textId="77777777" w:rsidR="00C33D50" w:rsidRPr="00B8518B" w:rsidRDefault="00C33D50" w:rsidP="00FC6389">
          <w:pPr>
            <w:pStyle w:val="Zpat"/>
            <w:rPr>
              <w:rStyle w:val="slostrnky"/>
            </w:rPr>
          </w:pPr>
        </w:p>
      </w:tc>
      <w:tc>
        <w:tcPr>
          <w:tcW w:w="3458" w:type="dxa"/>
          <w:shd w:val="clear" w:color="auto" w:fill="auto"/>
          <w:tcMar>
            <w:left w:w="0" w:type="dxa"/>
            <w:right w:w="0" w:type="dxa"/>
          </w:tcMar>
        </w:tcPr>
        <w:p w14:paraId="744BEBDE" w14:textId="77777777" w:rsidR="00C33D50" w:rsidRDefault="00C33D50" w:rsidP="00FC6389">
          <w:pPr>
            <w:pStyle w:val="Zpat"/>
          </w:pPr>
          <w:r>
            <w:rPr>
              <w:noProof/>
              <w:lang w:eastAsia="cs-CZ"/>
            </w:rPr>
            <w:drawing>
              <wp:anchor distT="0" distB="0" distL="114300" distR="114300" simplePos="0" relativeHeight="251674624" behindDoc="0" locked="1" layoutInCell="1" allowOverlap="1" wp14:anchorId="01723826" wp14:editId="15E0CA1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FA49BFC" w14:textId="77777777" w:rsidR="00C33D50" w:rsidRPr="00D6163D" w:rsidRDefault="00C33D50" w:rsidP="00FC6389">
          <w:pPr>
            <w:pStyle w:val="Druhdokumentu"/>
          </w:pPr>
        </w:p>
      </w:tc>
    </w:tr>
    <w:tr w:rsidR="00C33D50" w14:paraId="24981264" w14:textId="77777777" w:rsidTr="00B22106">
      <w:trPr>
        <w:trHeight w:hRule="exact" w:val="936"/>
      </w:trPr>
      <w:tc>
        <w:tcPr>
          <w:tcW w:w="1361" w:type="dxa"/>
          <w:tcMar>
            <w:left w:w="0" w:type="dxa"/>
            <w:right w:w="0" w:type="dxa"/>
          </w:tcMar>
        </w:tcPr>
        <w:p w14:paraId="01DB7644" w14:textId="77777777" w:rsidR="00C33D50" w:rsidRPr="00B8518B" w:rsidRDefault="00C33D50" w:rsidP="00FC6389">
          <w:pPr>
            <w:pStyle w:val="Zpat"/>
            <w:rPr>
              <w:rStyle w:val="slostrnky"/>
            </w:rPr>
          </w:pPr>
        </w:p>
      </w:tc>
      <w:tc>
        <w:tcPr>
          <w:tcW w:w="3458" w:type="dxa"/>
          <w:shd w:val="clear" w:color="auto" w:fill="auto"/>
          <w:tcMar>
            <w:left w:w="0" w:type="dxa"/>
            <w:right w:w="0" w:type="dxa"/>
          </w:tcMar>
        </w:tcPr>
        <w:p w14:paraId="5B54AD59" w14:textId="77777777" w:rsidR="00C33D50" w:rsidRDefault="00C33D50" w:rsidP="00FC6389">
          <w:pPr>
            <w:pStyle w:val="Zpat"/>
          </w:pPr>
        </w:p>
      </w:tc>
      <w:tc>
        <w:tcPr>
          <w:tcW w:w="5756" w:type="dxa"/>
          <w:shd w:val="clear" w:color="auto" w:fill="auto"/>
          <w:tcMar>
            <w:left w:w="0" w:type="dxa"/>
            <w:right w:w="0" w:type="dxa"/>
          </w:tcMar>
        </w:tcPr>
        <w:p w14:paraId="5A8B1456" w14:textId="77777777" w:rsidR="00C33D50" w:rsidRPr="00D6163D" w:rsidRDefault="00C33D50" w:rsidP="00FC6389">
          <w:pPr>
            <w:pStyle w:val="Druhdokumentu"/>
          </w:pPr>
        </w:p>
      </w:tc>
    </w:tr>
  </w:tbl>
  <w:p w14:paraId="7906566C" w14:textId="77777777" w:rsidR="00C33D50" w:rsidRPr="00D6163D" w:rsidRDefault="00C33D50" w:rsidP="00FC6389">
    <w:pPr>
      <w:pStyle w:val="Zhlav"/>
      <w:rPr>
        <w:sz w:val="8"/>
        <w:szCs w:val="8"/>
      </w:rPr>
    </w:pPr>
  </w:p>
  <w:p w14:paraId="032E741C" w14:textId="77777777" w:rsidR="00C33D50" w:rsidRPr="00460660" w:rsidRDefault="00C33D5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7"/>
  </w:num>
  <w:num w:numId="13">
    <w:abstractNumId w:val="0"/>
  </w:num>
  <w:num w:numId="14">
    <w:abstractNumId w:val="2"/>
  </w:num>
  <w:num w:numId="15">
    <w:abstractNumId w:val="8"/>
  </w:num>
  <w:num w:numId="16">
    <w:abstractNumId w:val="2"/>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reš Jakub, Ing.">
    <w15:presenceInfo w15:providerId="None" w15:userId="Bureš Jakub, 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258"/>
    <w:rsid w:val="00002C2C"/>
    <w:rsid w:val="000110D4"/>
    <w:rsid w:val="00012EC4"/>
    <w:rsid w:val="00017F3C"/>
    <w:rsid w:val="0002101A"/>
    <w:rsid w:val="000235AC"/>
    <w:rsid w:val="00034536"/>
    <w:rsid w:val="00035340"/>
    <w:rsid w:val="00041EC8"/>
    <w:rsid w:val="0004270A"/>
    <w:rsid w:val="000546B4"/>
    <w:rsid w:val="00054FC6"/>
    <w:rsid w:val="00057EAF"/>
    <w:rsid w:val="0006465A"/>
    <w:rsid w:val="0006588D"/>
    <w:rsid w:val="00067A5E"/>
    <w:rsid w:val="0007161C"/>
    <w:rsid w:val="000719BB"/>
    <w:rsid w:val="00072A65"/>
    <w:rsid w:val="00072C1E"/>
    <w:rsid w:val="00076B14"/>
    <w:rsid w:val="00092FDB"/>
    <w:rsid w:val="0009578D"/>
    <w:rsid w:val="000B2EBC"/>
    <w:rsid w:val="000B408F"/>
    <w:rsid w:val="000B4EB8"/>
    <w:rsid w:val="000C41F2"/>
    <w:rsid w:val="000D22C4"/>
    <w:rsid w:val="000D27D1"/>
    <w:rsid w:val="000E1A7F"/>
    <w:rsid w:val="000E6E13"/>
    <w:rsid w:val="000F15F1"/>
    <w:rsid w:val="000F5847"/>
    <w:rsid w:val="00112864"/>
    <w:rsid w:val="00114472"/>
    <w:rsid w:val="00114988"/>
    <w:rsid w:val="00114DE9"/>
    <w:rsid w:val="00115069"/>
    <w:rsid w:val="001150F2"/>
    <w:rsid w:val="00123321"/>
    <w:rsid w:val="00146BCB"/>
    <w:rsid w:val="0015027B"/>
    <w:rsid w:val="001656A2"/>
    <w:rsid w:val="00170EC5"/>
    <w:rsid w:val="001747C1"/>
    <w:rsid w:val="00175AF4"/>
    <w:rsid w:val="00177D6B"/>
    <w:rsid w:val="00191F90"/>
    <w:rsid w:val="0019269E"/>
    <w:rsid w:val="001A0C52"/>
    <w:rsid w:val="001A3B3C"/>
    <w:rsid w:val="001B0DC1"/>
    <w:rsid w:val="001B4180"/>
    <w:rsid w:val="001B4244"/>
    <w:rsid w:val="001B4E74"/>
    <w:rsid w:val="001B7668"/>
    <w:rsid w:val="001C645F"/>
    <w:rsid w:val="001D589C"/>
    <w:rsid w:val="001E3362"/>
    <w:rsid w:val="001E678E"/>
    <w:rsid w:val="001E67EF"/>
    <w:rsid w:val="002038C9"/>
    <w:rsid w:val="002071BB"/>
    <w:rsid w:val="0020770A"/>
    <w:rsid w:val="00207DF5"/>
    <w:rsid w:val="00240B81"/>
    <w:rsid w:val="00247D01"/>
    <w:rsid w:val="0025030F"/>
    <w:rsid w:val="00251487"/>
    <w:rsid w:val="00261A5B"/>
    <w:rsid w:val="00262E5B"/>
    <w:rsid w:val="00263DEB"/>
    <w:rsid w:val="00276AFE"/>
    <w:rsid w:val="002A3B57"/>
    <w:rsid w:val="002B6B58"/>
    <w:rsid w:val="002C31BF"/>
    <w:rsid w:val="002D2102"/>
    <w:rsid w:val="002D75D3"/>
    <w:rsid w:val="002D76B5"/>
    <w:rsid w:val="002D7FD6"/>
    <w:rsid w:val="002E0CD7"/>
    <w:rsid w:val="002E0CFB"/>
    <w:rsid w:val="002E5C7B"/>
    <w:rsid w:val="002F0AE6"/>
    <w:rsid w:val="002F2288"/>
    <w:rsid w:val="002F4333"/>
    <w:rsid w:val="00304DAF"/>
    <w:rsid w:val="003065C9"/>
    <w:rsid w:val="00307207"/>
    <w:rsid w:val="003130A4"/>
    <w:rsid w:val="003139AF"/>
    <w:rsid w:val="00317F02"/>
    <w:rsid w:val="0032052D"/>
    <w:rsid w:val="003229ED"/>
    <w:rsid w:val="003254A3"/>
    <w:rsid w:val="00327EEF"/>
    <w:rsid w:val="0033239F"/>
    <w:rsid w:val="00334918"/>
    <w:rsid w:val="0033729B"/>
    <w:rsid w:val="0034107E"/>
    <w:rsid w:val="003418A3"/>
    <w:rsid w:val="0034274B"/>
    <w:rsid w:val="0034719F"/>
    <w:rsid w:val="00350A05"/>
    <w:rsid w:val="00350A35"/>
    <w:rsid w:val="003571D8"/>
    <w:rsid w:val="00357BC6"/>
    <w:rsid w:val="00361422"/>
    <w:rsid w:val="0037545D"/>
    <w:rsid w:val="00375C33"/>
    <w:rsid w:val="003839B7"/>
    <w:rsid w:val="00386FF1"/>
    <w:rsid w:val="00391431"/>
    <w:rsid w:val="00392EB6"/>
    <w:rsid w:val="003956C6"/>
    <w:rsid w:val="003A5471"/>
    <w:rsid w:val="003C0849"/>
    <w:rsid w:val="003C33F2"/>
    <w:rsid w:val="003C65B7"/>
    <w:rsid w:val="003C6679"/>
    <w:rsid w:val="003D756E"/>
    <w:rsid w:val="003D7583"/>
    <w:rsid w:val="003E420D"/>
    <w:rsid w:val="003E4C13"/>
    <w:rsid w:val="003F08B2"/>
    <w:rsid w:val="004049CE"/>
    <w:rsid w:val="00406C03"/>
    <w:rsid w:val="004078F3"/>
    <w:rsid w:val="0042307C"/>
    <w:rsid w:val="00427794"/>
    <w:rsid w:val="00450F07"/>
    <w:rsid w:val="00453CD3"/>
    <w:rsid w:val="004561C5"/>
    <w:rsid w:val="00460660"/>
    <w:rsid w:val="00463BD5"/>
    <w:rsid w:val="00464BA9"/>
    <w:rsid w:val="00474234"/>
    <w:rsid w:val="00475ECE"/>
    <w:rsid w:val="00481998"/>
    <w:rsid w:val="00483969"/>
    <w:rsid w:val="00486107"/>
    <w:rsid w:val="004912B3"/>
    <w:rsid w:val="00491827"/>
    <w:rsid w:val="004B210D"/>
    <w:rsid w:val="004B3F46"/>
    <w:rsid w:val="004B49BA"/>
    <w:rsid w:val="004C4399"/>
    <w:rsid w:val="004C787C"/>
    <w:rsid w:val="004D243E"/>
    <w:rsid w:val="004D477C"/>
    <w:rsid w:val="004D64AF"/>
    <w:rsid w:val="004E4F93"/>
    <w:rsid w:val="004E7A1F"/>
    <w:rsid w:val="004F4B9B"/>
    <w:rsid w:val="0050666E"/>
    <w:rsid w:val="00511AB9"/>
    <w:rsid w:val="00522C50"/>
    <w:rsid w:val="0052387F"/>
    <w:rsid w:val="00523BB5"/>
    <w:rsid w:val="00523EA7"/>
    <w:rsid w:val="00531CB9"/>
    <w:rsid w:val="00537342"/>
    <w:rsid w:val="00540566"/>
    <w:rsid w:val="005406EB"/>
    <w:rsid w:val="00553375"/>
    <w:rsid w:val="00555884"/>
    <w:rsid w:val="005736B7"/>
    <w:rsid w:val="005739D6"/>
    <w:rsid w:val="00575BCC"/>
    <w:rsid w:val="00575E5A"/>
    <w:rsid w:val="00580245"/>
    <w:rsid w:val="005857FD"/>
    <w:rsid w:val="00586A47"/>
    <w:rsid w:val="0058742A"/>
    <w:rsid w:val="00593FD0"/>
    <w:rsid w:val="00594F1A"/>
    <w:rsid w:val="00596B45"/>
    <w:rsid w:val="005A1F44"/>
    <w:rsid w:val="005A2C9F"/>
    <w:rsid w:val="005A72CD"/>
    <w:rsid w:val="005A755B"/>
    <w:rsid w:val="005C47F3"/>
    <w:rsid w:val="005D3C39"/>
    <w:rsid w:val="00601A8C"/>
    <w:rsid w:val="00603691"/>
    <w:rsid w:val="00603EB4"/>
    <w:rsid w:val="0061068E"/>
    <w:rsid w:val="006115D3"/>
    <w:rsid w:val="00621A29"/>
    <w:rsid w:val="00621E4A"/>
    <w:rsid w:val="00655976"/>
    <w:rsid w:val="006559B0"/>
    <w:rsid w:val="0065610E"/>
    <w:rsid w:val="006570FD"/>
    <w:rsid w:val="00660AD3"/>
    <w:rsid w:val="00666C1B"/>
    <w:rsid w:val="00672766"/>
    <w:rsid w:val="006729AE"/>
    <w:rsid w:val="006776B6"/>
    <w:rsid w:val="00684794"/>
    <w:rsid w:val="0069136C"/>
    <w:rsid w:val="00693150"/>
    <w:rsid w:val="006A019B"/>
    <w:rsid w:val="006A15FA"/>
    <w:rsid w:val="006A5570"/>
    <w:rsid w:val="006A689C"/>
    <w:rsid w:val="006B2318"/>
    <w:rsid w:val="006B3D79"/>
    <w:rsid w:val="006B6FE4"/>
    <w:rsid w:val="006C16E1"/>
    <w:rsid w:val="006C2343"/>
    <w:rsid w:val="006C31D3"/>
    <w:rsid w:val="006C442A"/>
    <w:rsid w:val="006C7435"/>
    <w:rsid w:val="006D6135"/>
    <w:rsid w:val="006E0578"/>
    <w:rsid w:val="006E314D"/>
    <w:rsid w:val="006E5CC5"/>
    <w:rsid w:val="006F0619"/>
    <w:rsid w:val="006F0680"/>
    <w:rsid w:val="006F2CA8"/>
    <w:rsid w:val="00710723"/>
    <w:rsid w:val="00720802"/>
    <w:rsid w:val="007211D0"/>
    <w:rsid w:val="00723ED1"/>
    <w:rsid w:val="007324B4"/>
    <w:rsid w:val="00732E1A"/>
    <w:rsid w:val="00733AD8"/>
    <w:rsid w:val="00740AF5"/>
    <w:rsid w:val="00743525"/>
    <w:rsid w:val="00745555"/>
    <w:rsid w:val="00745F94"/>
    <w:rsid w:val="007541A2"/>
    <w:rsid w:val="00755818"/>
    <w:rsid w:val="0076286B"/>
    <w:rsid w:val="007642BC"/>
    <w:rsid w:val="00766846"/>
    <w:rsid w:val="0076790E"/>
    <w:rsid w:val="00767D3E"/>
    <w:rsid w:val="007729EC"/>
    <w:rsid w:val="0077673A"/>
    <w:rsid w:val="007846E1"/>
    <w:rsid w:val="007847D6"/>
    <w:rsid w:val="007A5172"/>
    <w:rsid w:val="007A5F2F"/>
    <w:rsid w:val="007A67A0"/>
    <w:rsid w:val="007B570C"/>
    <w:rsid w:val="007C5DAB"/>
    <w:rsid w:val="007D097B"/>
    <w:rsid w:val="007D274D"/>
    <w:rsid w:val="007E4A6E"/>
    <w:rsid w:val="007F2DEA"/>
    <w:rsid w:val="007F56A7"/>
    <w:rsid w:val="007F760C"/>
    <w:rsid w:val="00800851"/>
    <w:rsid w:val="0080171C"/>
    <w:rsid w:val="008061B4"/>
    <w:rsid w:val="0080778B"/>
    <w:rsid w:val="00807DD0"/>
    <w:rsid w:val="00807E58"/>
    <w:rsid w:val="00810E5C"/>
    <w:rsid w:val="00813559"/>
    <w:rsid w:val="00816930"/>
    <w:rsid w:val="00821D01"/>
    <w:rsid w:val="00826B7B"/>
    <w:rsid w:val="0083197D"/>
    <w:rsid w:val="00834146"/>
    <w:rsid w:val="00840F1C"/>
    <w:rsid w:val="00846789"/>
    <w:rsid w:val="008516D4"/>
    <w:rsid w:val="00854CB9"/>
    <w:rsid w:val="00857BFC"/>
    <w:rsid w:val="008714B8"/>
    <w:rsid w:val="008721B2"/>
    <w:rsid w:val="0087533C"/>
    <w:rsid w:val="00876DF2"/>
    <w:rsid w:val="00886708"/>
    <w:rsid w:val="00887F36"/>
    <w:rsid w:val="00890A4F"/>
    <w:rsid w:val="008A3568"/>
    <w:rsid w:val="008B0E82"/>
    <w:rsid w:val="008B297E"/>
    <w:rsid w:val="008C24A8"/>
    <w:rsid w:val="008C4BA8"/>
    <w:rsid w:val="008C50F3"/>
    <w:rsid w:val="008C51A4"/>
    <w:rsid w:val="008C7EFE"/>
    <w:rsid w:val="008D03B9"/>
    <w:rsid w:val="008D30C7"/>
    <w:rsid w:val="008D53EC"/>
    <w:rsid w:val="008F18D6"/>
    <w:rsid w:val="008F2C9B"/>
    <w:rsid w:val="008F31FE"/>
    <w:rsid w:val="008F797B"/>
    <w:rsid w:val="00904780"/>
    <w:rsid w:val="0090635B"/>
    <w:rsid w:val="009078D9"/>
    <w:rsid w:val="00914F81"/>
    <w:rsid w:val="00922385"/>
    <w:rsid w:val="009223DF"/>
    <w:rsid w:val="00923406"/>
    <w:rsid w:val="00936091"/>
    <w:rsid w:val="00940D8A"/>
    <w:rsid w:val="00950944"/>
    <w:rsid w:val="00953968"/>
    <w:rsid w:val="00953D36"/>
    <w:rsid w:val="00962258"/>
    <w:rsid w:val="009678B7"/>
    <w:rsid w:val="00967E3A"/>
    <w:rsid w:val="0097239D"/>
    <w:rsid w:val="009809EE"/>
    <w:rsid w:val="00990984"/>
    <w:rsid w:val="00991A73"/>
    <w:rsid w:val="00991B1E"/>
    <w:rsid w:val="00992D9C"/>
    <w:rsid w:val="009932FA"/>
    <w:rsid w:val="009933E4"/>
    <w:rsid w:val="00996CB8"/>
    <w:rsid w:val="009A404E"/>
    <w:rsid w:val="009A5E92"/>
    <w:rsid w:val="009B2E97"/>
    <w:rsid w:val="009B5146"/>
    <w:rsid w:val="009C418E"/>
    <w:rsid w:val="009C442C"/>
    <w:rsid w:val="009D2FC5"/>
    <w:rsid w:val="009E07F4"/>
    <w:rsid w:val="009E7D0F"/>
    <w:rsid w:val="009F309B"/>
    <w:rsid w:val="009F392E"/>
    <w:rsid w:val="009F53C5"/>
    <w:rsid w:val="009F7DF5"/>
    <w:rsid w:val="00A04D7F"/>
    <w:rsid w:val="00A0740E"/>
    <w:rsid w:val="00A134F8"/>
    <w:rsid w:val="00A4050F"/>
    <w:rsid w:val="00A41D4B"/>
    <w:rsid w:val="00A50641"/>
    <w:rsid w:val="00A517BC"/>
    <w:rsid w:val="00A530BF"/>
    <w:rsid w:val="00A572A2"/>
    <w:rsid w:val="00A6177B"/>
    <w:rsid w:val="00A62E74"/>
    <w:rsid w:val="00A66136"/>
    <w:rsid w:val="00A6777C"/>
    <w:rsid w:val="00A71189"/>
    <w:rsid w:val="00A7364A"/>
    <w:rsid w:val="00A74DCC"/>
    <w:rsid w:val="00A753ED"/>
    <w:rsid w:val="00A77512"/>
    <w:rsid w:val="00A94C2F"/>
    <w:rsid w:val="00AA4CBB"/>
    <w:rsid w:val="00AA65FA"/>
    <w:rsid w:val="00AA7351"/>
    <w:rsid w:val="00AA77DA"/>
    <w:rsid w:val="00AB47A3"/>
    <w:rsid w:val="00AC2B5D"/>
    <w:rsid w:val="00AC72E2"/>
    <w:rsid w:val="00AD056F"/>
    <w:rsid w:val="00AD0C7B"/>
    <w:rsid w:val="00AD38D0"/>
    <w:rsid w:val="00AD5F1A"/>
    <w:rsid w:val="00AD6731"/>
    <w:rsid w:val="00AD6743"/>
    <w:rsid w:val="00AE072B"/>
    <w:rsid w:val="00AE6A03"/>
    <w:rsid w:val="00AF4FD5"/>
    <w:rsid w:val="00B008D5"/>
    <w:rsid w:val="00B00CFD"/>
    <w:rsid w:val="00B02F73"/>
    <w:rsid w:val="00B0619F"/>
    <w:rsid w:val="00B07D26"/>
    <w:rsid w:val="00B101FD"/>
    <w:rsid w:val="00B13A26"/>
    <w:rsid w:val="00B15D0D"/>
    <w:rsid w:val="00B210C3"/>
    <w:rsid w:val="00B22106"/>
    <w:rsid w:val="00B41B94"/>
    <w:rsid w:val="00B507F3"/>
    <w:rsid w:val="00B50AB2"/>
    <w:rsid w:val="00B5431A"/>
    <w:rsid w:val="00B650AB"/>
    <w:rsid w:val="00B75EE1"/>
    <w:rsid w:val="00B77481"/>
    <w:rsid w:val="00B81C32"/>
    <w:rsid w:val="00B8340D"/>
    <w:rsid w:val="00B8518B"/>
    <w:rsid w:val="00B854D9"/>
    <w:rsid w:val="00B97CC3"/>
    <w:rsid w:val="00BA5C89"/>
    <w:rsid w:val="00BB605E"/>
    <w:rsid w:val="00BC06C4"/>
    <w:rsid w:val="00BC0AE7"/>
    <w:rsid w:val="00BD7E91"/>
    <w:rsid w:val="00BD7F0D"/>
    <w:rsid w:val="00BF26F4"/>
    <w:rsid w:val="00C02D0A"/>
    <w:rsid w:val="00C0384A"/>
    <w:rsid w:val="00C03A6E"/>
    <w:rsid w:val="00C04CAA"/>
    <w:rsid w:val="00C13860"/>
    <w:rsid w:val="00C226C0"/>
    <w:rsid w:val="00C24A6A"/>
    <w:rsid w:val="00C26072"/>
    <w:rsid w:val="00C268B0"/>
    <w:rsid w:val="00C338CF"/>
    <w:rsid w:val="00C33D50"/>
    <w:rsid w:val="00C3790B"/>
    <w:rsid w:val="00C41108"/>
    <w:rsid w:val="00C42FE6"/>
    <w:rsid w:val="00C44F6A"/>
    <w:rsid w:val="00C53865"/>
    <w:rsid w:val="00C6198E"/>
    <w:rsid w:val="00C708EA"/>
    <w:rsid w:val="00C71821"/>
    <w:rsid w:val="00C73C02"/>
    <w:rsid w:val="00C778A5"/>
    <w:rsid w:val="00C86240"/>
    <w:rsid w:val="00C95162"/>
    <w:rsid w:val="00C97FD8"/>
    <w:rsid w:val="00CA7194"/>
    <w:rsid w:val="00CB6A37"/>
    <w:rsid w:val="00CB7684"/>
    <w:rsid w:val="00CB7879"/>
    <w:rsid w:val="00CC095D"/>
    <w:rsid w:val="00CC7C8F"/>
    <w:rsid w:val="00CD1FC4"/>
    <w:rsid w:val="00CD471B"/>
    <w:rsid w:val="00D0296E"/>
    <w:rsid w:val="00D034A0"/>
    <w:rsid w:val="00D0732C"/>
    <w:rsid w:val="00D21061"/>
    <w:rsid w:val="00D214AD"/>
    <w:rsid w:val="00D322B7"/>
    <w:rsid w:val="00D4108E"/>
    <w:rsid w:val="00D479A0"/>
    <w:rsid w:val="00D6163D"/>
    <w:rsid w:val="00D71D59"/>
    <w:rsid w:val="00D831A3"/>
    <w:rsid w:val="00D907F6"/>
    <w:rsid w:val="00D90C8B"/>
    <w:rsid w:val="00D97BE3"/>
    <w:rsid w:val="00DA27EA"/>
    <w:rsid w:val="00DA3711"/>
    <w:rsid w:val="00DB0562"/>
    <w:rsid w:val="00DB3807"/>
    <w:rsid w:val="00DB6CED"/>
    <w:rsid w:val="00DD46F3"/>
    <w:rsid w:val="00DE51A5"/>
    <w:rsid w:val="00DE56F2"/>
    <w:rsid w:val="00DF116D"/>
    <w:rsid w:val="00DF4DDD"/>
    <w:rsid w:val="00DF5435"/>
    <w:rsid w:val="00E014A7"/>
    <w:rsid w:val="00E04A7B"/>
    <w:rsid w:val="00E05122"/>
    <w:rsid w:val="00E13258"/>
    <w:rsid w:val="00E16FF7"/>
    <w:rsid w:val="00E1732F"/>
    <w:rsid w:val="00E2186B"/>
    <w:rsid w:val="00E26D68"/>
    <w:rsid w:val="00E33C54"/>
    <w:rsid w:val="00E41675"/>
    <w:rsid w:val="00E43317"/>
    <w:rsid w:val="00E44045"/>
    <w:rsid w:val="00E4609C"/>
    <w:rsid w:val="00E618C4"/>
    <w:rsid w:val="00E70053"/>
    <w:rsid w:val="00E7218A"/>
    <w:rsid w:val="00E84C3A"/>
    <w:rsid w:val="00E87403"/>
    <w:rsid w:val="00E878EE"/>
    <w:rsid w:val="00E920F0"/>
    <w:rsid w:val="00EA3395"/>
    <w:rsid w:val="00EA6EC7"/>
    <w:rsid w:val="00EA7278"/>
    <w:rsid w:val="00EB104F"/>
    <w:rsid w:val="00EB46E5"/>
    <w:rsid w:val="00EB59F7"/>
    <w:rsid w:val="00EC2805"/>
    <w:rsid w:val="00ED033D"/>
    <w:rsid w:val="00ED0703"/>
    <w:rsid w:val="00ED14BD"/>
    <w:rsid w:val="00ED1979"/>
    <w:rsid w:val="00EF1373"/>
    <w:rsid w:val="00EF3A25"/>
    <w:rsid w:val="00EF6282"/>
    <w:rsid w:val="00F016C7"/>
    <w:rsid w:val="00F043AB"/>
    <w:rsid w:val="00F12DEC"/>
    <w:rsid w:val="00F15B4C"/>
    <w:rsid w:val="00F1715C"/>
    <w:rsid w:val="00F2306A"/>
    <w:rsid w:val="00F310F8"/>
    <w:rsid w:val="00F335DE"/>
    <w:rsid w:val="00F35939"/>
    <w:rsid w:val="00F36795"/>
    <w:rsid w:val="00F45607"/>
    <w:rsid w:val="00F4722B"/>
    <w:rsid w:val="00F54432"/>
    <w:rsid w:val="00F659EB"/>
    <w:rsid w:val="00F678E3"/>
    <w:rsid w:val="00F705D1"/>
    <w:rsid w:val="00F845B2"/>
    <w:rsid w:val="00F86BA6"/>
    <w:rsid w:val="00F8788B"/>
    <w:rsid w:val="00FB5DE8"/>
    <w:rsid w:val="00FB6342"/>
    <w:rsid w:val="00FC2155"/>
    <w:rsid w:val="00FC6389"/>
    <w:rsid w:val="00FD501F"/>
    <w:rsid w:val="00FD749B"/>
    <w:rsid w:val="00FE24A5"/>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00DE1"/>
  <w14:defaultImageDpi w14:val="32767"/>
  <w15:docId w15:val="{08E08B1A-959C-486F-84FD-E52D470D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73C02"/>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C73C02"/>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73C02"/>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73C02"/>
    <w:pPr>
      <w:numPr>
        <w:ilvl w:val="1"/>
      </w:numPr>
      <w:spacing w:before="200"/>
      <w:outlineLvl w:val="1"/>
    </w:pPr>
    <w:rPr>
      <w:caps w:val="0"/>
      <w:sz w:val="20"/>
    </w:rPr>
  </w:style>
  <w:style w:type="character" w:customStyle="1" w:styleId="Nadpis2-1Char">
    <w:name w:val="_Nadpis_2-1 Char"/>
    <w:basedOn w:val="Standardnpsmoodstavce"/>
    <w:link w:val="Nadpis2-1"/>
    <w:rsid w:val="00C73C02"/>
    <w:rPr>
      <w:rFonts w:ascii="Verdana" w:hAnsi="Verdana"/>
      <w:b/>
      <w:caps/>
      <w:sz w:val="22"/>
    </w:rPr>
  </w:style>
  <w:style w:type="paragraph" w:customStyle="1" w:styleId="Text2-1">
    <w:name w:val="_Text_2-1"/>
    <w:basedOn w:val="Odstavecseseznamem"/>
    <w:link w:val="Text2-1Char"/>
    <w:qFormat/>
    <w:rsid w:val="00C73C02"/>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C73C02"/>
    <w:rPr>
      <w:rFonts w:ascii="Verdana" w:hAnsi="Verdana"/>
      <w:b/>
      <w:caps w:val="0"/>
      <w:sz w:val="20"/>
    </w:rPr>
  </w:style>
  <w:style w:type="paragraph" w:customStyle="1" w:styleId="Titul1">
    <w:name w:val="_Titul_1"/>
    <w:basedOn w:val="Normln"/>
    <w:qFormat/>
    <w:rsid w:val="00C73C0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3C02"/>
    <w:rPr>
      <w:rFonts w:ascii="Verdana" w:hAnsi="Verdana"/>
    </w:rPr>
  </w:style>
  <w:style w:type="paragraph" w:customStyle="1" w:styleId="Titul2">
    <w:name w:val="_Titul_2"/>
    <w:basedOn w:val="Normln"/>
    <w:qFormat/>
    <w:rsid w:val="00C73C02"/>
    <w:pPr>
      <w:tabs>
        <w:tab w:val="left" w:pos="6796"/>
      </w:tabs>
    </w:pPr>
    <w:rPr>
      <w:rFonts w:ascii="Verdana" w:hAnsi="Verdana"/>
      <w:b/>
      <w:sz w:val="36"/>
      <w:szCs w:val="32"/>
    </w:rPr>
  </w:style>
  <w:style w:type="paragraph" w:customStyle="1" w:styleId="Tituldatum">
    <w:name w:val="_Titul_datum"/>
    <w:basedOn w:val="Normln"/>
    <w:link w:val="TituldatumChar"/>
    <w:qFormat/>
    <w:rsid w:val="00C73C02"/>
    <w:rPr>
      <w:rFonts w:ascii="Verdana" w:hAnsi="Verdana"/>
      <w:sz w:val="24"/>
      <w:szCs w:val="24"/>
    </w:rPr>
  </w:style>
  <w:style w:type="character" w:customStyle="1" w:styleId="TituldatumChar">
    <w:name w:val="_Titul_datum Char"/>
    <w:basedOn w:val="Standardnpsmoodstavce"/>
    <w:link w:val="Tituldatum"/>
    <w:rsid w:val="00C73C0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3C0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3C02"/>
    <w:pPr>
      <w:numPr>
        <w:ilvl w:val="2"/>
      </w:numPr>
    </w:pPr>
  </w:style>
  <w:style w:type="paragraph" w:customStyle="1" w:styleId="Text1-1">
    <w:name w:val="_Text_1-1"/>
    <w:basedOn w:val="Normln"/>
    <w:link w:val="Text1-1Char"/>
    <w:rsid w:val="00C73C02"/>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C73C02"/>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C73C02"/>
    <w:pPr>
      <w:numPr>
        <w:numId w:val="10"/>
      </w:numPr>
      <w:spacing w:after="80"/>
      <w:jc w:val="both"/>
    </w:pPr>
    <w:rPr>
      <w:rFonts w:ascii="Verdana" w:hAnsi="Verdana"/>
    </w:rPr>
  </w:style>
  <w:style w:type="character" w:customStyle="1" w:styleId="Text1-1Char">
    <w:name w:val="_Text_1-1 Char"/>
    <w:basedOn w:val="Standardnpsmoodstavce"/>
    <w:link w:val="Text1-1"/>
    <w:rsid w:val="00C73C02"/>
    <w:rPr>
      <w:rFonts w:ascii="Verdana" w:hAnsi="Verdana"/>
    </w:rPr>
  </w:style>
  <w:style w:type="character" w:customStyle="1" w:styleId="Nadpis1-1Char">
    <w:name w:val="_Nadpis_1-1 Char"/>
    <w:basedOn w:val="Standardnpsmoodstavce"/>
    <w:link w:val="Nadpis1-1"/>
    <w:rsid w:val="00C73C02"/>
    <w:rPr>
      <w:rFonts w:ascii="Verdana" w:hAnsi="Verdana"/>
      <w:b/>
      <w:caps/>
      <w:sz w:val="22"/>
    </w:rPr>
  </w:style>
  <w:style w:type="character" w:customStyle="1" w:styleId="Text1-2Char">
    <w:name w:val="_Text_1-2 Char"/>
    <w:basedOn w:val="Text1-1Char"/>
    <w:link w:val="Text1-2"/>
    <w:rsid w:val="00C73C0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3C02"/>
    <w:rPr>
      <w:rFonts w:ascii="Verdana" w:hAnsi="Verdana"/>
    </w:rPr>
  </w:style>
  <w:style w:type="paragraph" w:customStyle="1" w:styleId="Odrka1-2-">
    <w:name w:val="_Odrážka_1-2_-"/>
    <w:basedOn w:val="Odrka1-1"/>
    <w:qFormat/>
    <w:rsid w:val="00C73C02"/>
    <w:pPr>
      <w:numPr>
        <w:ilvl w:val="1"/>
      </w:numPr>
    </w:pPr>
  </w:style>
  <w:style w:type="paragraph" w:customStyle="1" w:styleId="Odrka1-3">
    <w:name w:val="_Odrážka_1-3_·"/>
    <w:basedOn w:val="Odrka1-2-"/>
    <w:qFormat/>
    <w:rsid w:val="00C73C02"/>
    <w:pPr>
      <w:numPr>
        <w:ilvl w:val="2"/>
      </w:numPr>
    </w:pPr>
  </w:style>
  <w:style w:type="paragraph" w:customStyle="1" w:styleId="Odstavec1-1a">
    <w:name w:val="_Odstavec_1-1_a)"/>
    <w:basedOn w:val="Normln"/>
    <w:link w:val="Odstavec1-1aChar"/>
    <w:qFormat/>
    <w:rsid w:val="00C73C02"/>
    <w:pPr>
      <w:numPr>
        <w:numId w:val="11"/>
      </w:numPr>
      <w:spacing w:after="80"/>
      <w:jc w:val="both"/>
    </w:pPr>
    <w:rPr>
      <w:rFonts w:ascii="Verdana" w:hAnsi="Verdana"/>
    </w:rPr>
  </w:style>
  <w:style w:type="paragraph" w:customStyle="1" w:styleId="Odstavec1-2i">
    <w:name w:val="_Odstavec_1-2_(i)"/>
    <w:basedOn w:val="Odstavec1-1a"/>
    <w:qFormat/>
    <w:rsid w:val="00C73C02"/>
    <w:pPr>
      <w:numPr>
        <w:ilvl w:val="1"/>
      </w:numPr>
    </w:pPr>
  </w:style>
  <w:style w:type="paragraph" w:customStyle="1" w:styleId="Odstavec1-31">
    <w:name w:val="_Odstavec_1-3_1)"/>
    <w:basedOn w:val="Odstavec1-2i"/>
    <w:qFormat/>
    <w:rsid w:val="00C73C02"/>
    <w:pPr>
      <w:numPr>
        <w:ilvl w:val="2"/>
      </w:numPr>
    </w:pPr>
  </w:style>
  <w:style w:type="paragraph" w:customStyle="1" w:styleId="Textbezslovn">
    <w:name w:val="_Text_bez_číslování"/>
    <w:basedOn w:val="Normln"/>
    <w:link w:val="TextbezslovnChar"/>
    <w:qFormat/>
    <w:rsid w:val="00C73C02"/>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3C0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3C02"/>
    <w:pPr>
      <w:numPr>
        <w:ilvl w:val="3"/>
      </w:numPr>
    </w:pPr>
  </w:style>
  <w:style w:type="character" w:customStyle="1" w:styleId="Text2-2Char">
    <w:name w:val="_Text_2-2 Char"/>
    <w:basedOn w:val="Text2-1Char"/>
    <w:link w:val="Text2-2"/>
    <w:rsid w:val="00C73C02"/>
    <w:rPr>
      <w:rFonts w:ascii="Verdana" w:hAnsi="Verdana"/>
    </w:rPr>
  </w:style>
  <w:style w:type="paragraph" w:customStyle="1" w:styleId="Zkratky1">
    <w:name w:val="_Zkratky_1"/>
    <w:basedOn w:val="Normln"/>
    <w:qFormat/>
    <w:rsid w:val="00C73C02"/>
    <w:pPr>
      <w:tabs>
        <w:tab w:val="right" w:leader="dot" w:pos="1134"/>
      </w:tabs>
      <w:spacing w:after="0" w:line="240" w:lineRule="auto"/>
    </w:pPr>
    <w:rPr>
      <w:rFonts w:ascii="Verdana" w:hAnsi="Verdana"/>
      <w:b/>
      <w:sz w:val="16"/>
    </w:rPr>
  </w:style>
  <w:style w:type="paragraph" w:customStyle="1" w:styleId="Seznam1">
    <w:name w:val="_Seznam_[1]"/>
    <w:basedOn w:val="Normln"/>
    <w:qFormat/>
    <w:rsid w:val="00C73C02"/>
    <w:pPr>
      <w:numPr>
        <w:numId w:val="12"/>
      </w:numPr>
      <w:spacing w:after="60"/>
      <w:jc w:val="both"/>
    </w:pPr>
    <w:rPr>
      <w:rFonts w:ascii="Verdana" w:hAnsi="Verdana"/>
      <w:sz w:val="16"/>
    </w:rPr>
  </w:style>
  <w:style w:type="paragraph" w:customStyle="1" w:styleId="Zkratky2">
    <w:name w:val="_Zkratky_2"/>
    <w:basedOn w:val="Normln"/>
    <w:qFormat/>
    <w:rsid w:val="00C73C02"/>
    <w:pPr>
      <w:spacing w:after="0" w:line="240" w:lineRule="auto"/>
    </w:pPr>
    <w:rPr>
      <w:rFonts w:ascii="Verdana" w:hAnsi="Verdana"/>
      <w:sz w:val="16"/>
      <w:szCs w:val="16"/>
    </w:rPr>
  </w:style>
  <w:style w:type="character" w:customStyle="1" w:styleId="Tun-ZRUIT">
    <w:name w:val="_Tučně-ZRUŠIT"/>
    <w:basedOn w:val="Standardnpsmoodstavce"/>
    <w:qFormat/>
    <w:rsid w:val="00C73C02"/>
    <w:rPr>
      <w:b w:val="0"/>
      <w:i w:val="0"/>
    </w:rPr>
  </w:style>
  <w:style w:type="paragraph" w:customStyle="1" w:styleId="Nadpisbezsl1-1">
    <w:name w:val="_Nadpis_bez_čísl_1-1"/>
    <w:next w:val="Nadpisbezsl1-2"/>
    <w:qFormat/>
    <w:rsid w:val="00C73C02"/>
    <w:pPr>
      <w:keepNext/>
      <w:spacing w:before="280" w:after="120"/>
    </w:pPr>
    <w:rPr>
      <w:rFonts w:ascii="Verdana" w:hAnsi="Verdana"/>
      <w:b/>
      <w:caps/>
      <w:sz w:val="22"/>
    </w:rPr>
  </w:style>
  <w:style w:type="paragraph" w:customStyle="1" w:styleId="Nadpisbezsl1-2">
    <w:name w:val="_Nadpis_bez_čísl_1-2"/>
    <w:next w:val="Text2-1"/>
    <w:qFormat/>
    <w:rsid w:val="00C73C0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73C02"/>
    <w:pPr>
      <w:spacing w:after="120"/>
      <w:jc w:val="both"/>
    </w:pPr>
    <w:rPr>
      <w:rFonts w:ascii="Verdana" w:hAnsi="Verdana"/>
    </w:rPr>
  </w:style>
  <w:style w:type="character" w:customStyle="1" w:styleId="TextbezodsazenChar">
    <w:name w:val="_Text_bez_odsazení Char"/>
    <w:basedOn w:val="Standardnpsmoodstavce"/>
    <w:link w:val="Textbezodsazen"/>
    <w:rsid w:val="00C73C02"/>
    <w:rPr>
      <w:rFonts w:ascii="Verdana" w:hAnsi="Verdana"/>
    </w:rPr>
  </w:style>
  <w:style w:type="paragraph" w:customStyle="1" w:styleId="ZTPinfo-text">
    <w:name w:val="_ZTP_info-text"/>
    <w:basedOn w:val="Textbezslovn"/>
    <w:link w:val="ZTPinfo-textChar"/>
    <w:qFormat/>
    <w:rsid w:val="00C73C02"/>
    <w:pPr>
      <w:ind w:left="0"/>
    </w:pPr>
    <w:rPr>
      <w:i/>
      <w:color w:val="00A1E0"/>
    </w:rPr>
  </w:style>
  <w:style w:type="character" w:customStyle="1" w:styleId="ZTPinfo-textChar">
    <w:name w:val="_ZTP_info-text Char"/>
    <w:basedOn w:val="Standardnpsmoodstavce"/>
    <w:link w:val="ZTPinfo-text"/>
    <w:rsid w:val="00C73C02"/>
    <w:rPr>
      <w:rFonts w:ascii="Verdana" w:hAnsi="Verdana"/>
      <w:i/>
      <w:color w:val="00A1E0"/>
    </w:rPr>
  </w:style>
  <w:style w:type="paragraph" w:customStyle="1" w:styleId="ZTPinfo-text-odr">
    <w:name w:val="_ZTP_info-text-odr"/>
    <w:basedOn w:val="ZTPinfo-text"/>
    <w:link w:val="ZTPinfo-text-odrChar"/>
    <w:qFormat/>
    <w:rsid w:val="00C73C02"/>
    <w:pPr>
      <w:numPr>
        <w:numId w:val="15"/>
      </w:numPr>
    </w:pPr>
  </w:style>
  <w:style w:type="character" w:customStyle="1" w:styleId="ZTPinfo-text-odrChar">
    <w:name w:val="_ZTP_info-text-odr Char"/>
    <w:basedOn w:val="ZTPinfo-textChar"/>
    <w:link w:val="ZTPinfo-text-odr"/>
    <w:rsid w:val="00C73C02"/>
    <w:rPr>
      <w:rFonts w:ascii="Verdana" w:hAnsi="Verdana"/>
      <w:i/>
      <w:color w:val="00A1E0"/>
    </w:rPr>
  </w:style>
  <w:style w:type="paragraph" w:customStyle="1" w:styleId="Tabulka">
    <w:name w:val="_Tabulka"/>
    <w:basedOn w:val="Textbezodsazen"/>
    <w:qFormat/>
    <w:rsid w:val="00C73C02"/>
    <w:pPr>
      <w:spacing w:before="40" w:after="40" w:line="240" w:lineRule="auto"/>
      <w:jc w:val="left"/>
    </w:pPr>
  </w:style>
  <w:style w:type="character" w:customStyle="1" w:styleId="TextbezslovnChar">
    <w:name w:val="_Text_bez_číslování Char"/>
    <w:basedOn w:val="Standardnpsmoodstavce"/>
    <w:link w:val="Textbezslovn"/>
    <w:rsid w:val="00C73C02"/>
    <w:rPr>
      <w:rFonts w:ascii="Verdana" w:hAnsi="Verdana"/>
    </w:rPr>
  </w:style>
  <w:style w:type="paragraph" w:customStyle="1" w:styleId="Odrka1-4">
    <w:name w:val="_Odrážka_1-4_•"/>
    <w:basedOn w:val="Odrka1-1"/>
    <w:qFormat/>
    <w:rsid w:val="00C73C02"/>
    <w:pPr>
      <w:numPr>
        <w:ilvl w:val="3"/>
      </w:numPr>
    </w:pPr>
  </w:style>
  <w:style w:type="paragraph" w:customStyle="1" w:styleId="Odstavec1-41">
    <w:name w:val="_Odstavec_1-4_1."/>
    <w:basedOn w:val="Odstavec1-1a"/>
    <w:link w:val="Odstavec1-41Char"/>
    <w:qFormat/>
    <w:rsid w:val="00C73C02"/>
    <w:pPr>
      <w:numPr>
        <w:ilvl w:val="3"/>
      </w:numPr>
    </w:pPr>
  </w:style>
  <w:style w:type="character" w:customStyle="1" w:styleId="Odstavec1-1aChar">
    <w:name w:val="_Odstavec_1-1_a) Char"/>
    <w:basedOn w:val="Standardnpsmoodstavce"/>
    <w:link w:val="Odstavec1-1a"/>
    <w:rsid w:val="00C73C02"/>
    <w:rPr>
      <w:rFonts w:ascii="Verdana" w:hAnsi="Verdana"/>
    </w:rPr>
  </w:style>
  <w:style w:type="character" w:customStyle="1" w:styleId="Odstavec1-41Char">
    <w:name w:val="_Odstavec_1-4_1. Char"/>
    <w:basedOn w:val="Odstavec1-1aChar"/>
    <w:link w:val="Odstavec1-41"/>
    <w:rsid w:val="00C73C02"/>
    <w:rPr>
      <w:rFonts w:ascii="Verdana" w:hAnsi="Verdana"/>
    </w:rPr>
  </w:style>
  <w:style w:type="paragraph" w:customStyle="1" w:styleId="Zpatvlevo">
    <w:name w:val="_Zápatí_vlevo"/>
    <w:basedOn w:val="Zpatvpravo"/>
    <w:qFormat/>
    <w:rsid w:val="00C73C02"/>
    <w:pPr>
      <w:jc w:val="left"/>
    </w:pPr>
  </w:style>
  <w:style w:type="character" w:customStyle="1" w:styleId="Nzevakce">
    <w:name w:val="_Název_akce"/>
    <w:basedOn w:val="Standardnpsmoodstavce"/>
    <w:qFormat/>
    <w:rsid w:val="00C73C02"/>
    <w:rPr>
      <w:rFonts w:ascii="Verdana" w:hAnsi="Verdana"/>
      <w:b/>
      <w:sz w:val="36"/>
    </w:rPr>
  </w:style>
  <w:style w:type="paragraph" w:customStyle="1" w:styleId="Zpatvpravo">
    <w:name w:val="_Zápatí_vpravo"/>
    <w:basedOn w:val="Zpat"/>
    <w:qFormat/>
    <w:rsid w:val="00C73C02"/>
    <w:pPr>
      <w:jc w:val="right"/>
    </w:pPr>
    <w:rPr>
      <w:rFonts w:ascii="Verdana" w:hAnsi="Verdana"/>
    </w:rPr>
  </w:style>
  <w:style w:type="character" w:customStyle="1" w:styleId="Znaka">
    <w:name w:val="_Značka"/>
    <w:basedOn w:val="Standardnpsmoodstavce"/>
    <w:rsid w:val="00C73C02"/>
    <w:rPr>
      <w:rFonts w:ascii="Verdana" w:hAnsi="Verdana"/>
      <w:b/>
      <w:sz w:val="36"/>
    </w:rPr>
  </w:style>
  <w:style w:type="paragraph" w:customStyle="1" w:styleId="ZTPinfo-text-odr0">
    <w:name w:val="_ZTP_info-text-odr_•"/>
    <w:basedOn w:val="ZTPinfo-text-odr"/>
    <w:link w:val="ZTPinfo-text-odrChar0"/>
    <w:qFormat/>
    <w:rsid w:val="00C73C02"/>
    <w:pPr>
      <w:numPr>
        <w:ilvl w:val="1"/>
      </w:numPr>
      <w:spacing w:after="80"/>
      <w:contextualSpacing/>
    </w:pPr>
  </w:style>
  <w:style w:type="character" w:customStyle="1" w:styleId="ZTPinfo-text-odrChar0">
    <w:name w:val="_ZTP_info-text-odr_• Char"/>
    <w:basedOn w:val="ZTPinfo-text-odrChar"/>
    <w:link w:val="ZTPinfo-text-odr0"/>
    <w:rsid w:val="00C73C0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19"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szdc.cz/o-nas/vnitrni-predpisy-szdc"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ud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DUSP+PDPS_VZOR_2001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C4029C83F544E88AD15440457B6F78"/>
        <w:category>
          <w:name w:val="Obecné"/>
          <w:gallery w:val="placeholder"/>
        </w:category>
        <w:types>
          <w:type w:val="bbPlcHdr"/>
        </w:types>
        <w:behaviors>
          <w:behavior w:val="content"/>
        </w:behaviors>
        <w:guid w:val="{8E4D48DB-F899-4F66-9DD4-9F87DC79C1EC}"/>
      </w:docPartPr>
      <w:docPartBody>
        <w:p w:rsidR="00E45FB2" w:rsidRDefault="0001347C">
          <w:pPr>
            <w:pStyle w:val="EFC4029C83F544E88AD15440457B6F7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47C"/>
    <w:rsid w:val="0001347C"/>
    <w:rsid w:val="003D33B7"/>
    <w:rsid w:val="0041202D"/>
    <w:rsid w:val="004F3DA3"/>
    <w:rsid w:val="00754332"/>
    <w:rsid w:val="00886952"/>
    <w:rsid w:val="00C74CF9"/>
    <w:rsid w:val="00CB1876"/>
    <w:rsid w:val="00DE7740"/>
    <w:rsid w:val="00E45FB2"/>
    <w:rsid w:val="00EC0F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EFC4029C83F544E88AD15440457B6F78">
    <w:name w:val="EFC4029C83F544E88AD15440457B6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8EF7C77-ED2C-46F1-9F81-737D7EFD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ZTP_DUSP+PDPS_VZOR_200120.dotx</Template>
  <TotalTime>282</TotalTime>
  <Pages>17</Pages>
  <Words>6144</Words>
  <Characters>36250</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DUSP+PDPS_200120</vt:lpstr>
      <vt:lpstr/>
      <vt:lpstr>Titulek 1. úrovně </vt:lpstr>
      <vt:lpstr>    Titulek 2. úrovně</vt:lpstr>
      <vt:lpstr>        Titulek 3. úrovně</vt:lpstr>
    </vt:vector>
  </TitlesOfParts>
  <Company>SŽDC s.o.</Company>
  <LinksUpToDate>false</LinksUpToDate>
  <CharactersWithSpaces>42310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DUSP+PDPS_200120</dc:title>
  <dc:creator>Bureš Jakub, Ing.</dc:creator>
  <cp:lastModifiedBy>Bureš Jakub, Ing.</cp:lastModifiedBy>
  <cp:revision>52</cp:revision>
  <cp:lastPrinted>2019-03-07T14:42:00Z</cp:lastPrinted>
  <dcterms:created xsi:type="dcterms:W3CDTF">2020-02-26T08:19:00Z</dcterms:created>
  <dcterms:modified xsi:type="dcterms:W3CDTF">2020-03-11T13:59:00Z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