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401" w:rsidRPr="00DE2401" w:rsidRDefault="00DE2401" w:rsidP="00DE2401">
      <w:pPr>
        <w:jc w:val="center"/>
        <w:rPr>
          <w:sz w:val="48"/>
          <w:szCs w:val="48"/>
        </w:rPr>
      </w:pPr>
    </w:p>
    <w:p w:rsidR="00DE2401" w:rsidRPr="00DE2401" w:rsidRDefault="00DE2401" w:rsidP="00DE2401">
      <w:pPr>
        <w:jc w:val="center"/>
        <w:rPr>
          <w:sz w:val="48"/>
          <w:szCs w:val="48"/>
        </w:rPr>
      </w:pPr>
    </w:p>
    <w:p w:rsidR="00DE2401" w:rsidRPr="00DE2401" w:rsidRDefault="00DE2401" w:rsidP="00DE2401">
      <w:pPr>
        <w:jc w:val="center"/>
        <w:rPr>
          <w:sz w:val="48"/>
          <w:szCs w:val="48"/>
        </w:rPr>
      </w:pPr>
    </w:p>
    <w:p w:rsidR="00DE2401" w:rsidRPr="00DE2401" w:rsidRDefault="00DE2401" w:rsidP="00DE2401">
      <w:pPr>
        <w:jc w:val="center"/>
        <w:rPr>
          <w:sz w:val="48"/>
          <w:szCs w:val="48"/>
        </w:rPr>
      </w:pPr>
    </w:p>
    <w:p w:rsidR="00E90A91" w:rsidRPr="00DE2401" w:rsidRDefault="00E90A91" w:rsidP="00DE2401">
      <w:pPr>
        <w:jc w:val="center"/>
        <w:rPr>
          <w:sz w:val="48"/>
          <w:szCs w:val="48"/>
        </w:rPr>
      </w:pPr>
      <w:r w:rsidRPr="00DE2401">
        <w:rPr>
          <w:sz w:val="48"/>
          <w:szCs w:val="48"/>
        </w:rPr>
        <w:t>Ekonomické hodnocení stavby</w:t>
      </w:r>
    </w:p>
    <w:p w:rsidR="00880776" w:rsidRPr="00DE2401" w:rsidRDefault="00E90A91" w:rsidP="00DE2401">
      <w:pPr>
        <w:jc w:val="center"/>
        <w:rPr>
          <w:b/>
          <w:sz w:val="56"/>
          <w:szCs w:val="56"/>
        </w:rPr>
      </w:pPr>
      <w:r w:rsidRPr="00DE2401">
        <w:rPr>
          <w:b/>
          <w:sz w:val="56"/>
          <w:szCs w:val="56"/>
        </w:rPr>
        <w:t>„</w:t>
      </w:r>
      <w:r w:rsidR="00D544F6" w:rsidRPr="00D544F6">
        <w:rPr>
          <w:b/>
          <w:sz w:val="56"/>
          <w:szCs w:val="56"/>
        </w:rPr>
        <w:t>Rekonstrukce žst. Bystřice pod Hostýnem</w:t>
      </w:r>
      <w:r w:rsidRPr="00DE2401">
        <w:rPr>
          <w:b/>
          <w:sz w:val="56"/>
          <w:szCs w:val="56"/>
        </w:rPr>
        <w:t>“</w:t>
      </w:r>
    </w:p>
    <w:p w:rsidR="00DE2401" w:rsidRDefault="00DE2401" w:rsidP="00DE2401">
      <w:pPr>
        <w:ind w:firstLine="5954"/>
      </w:pPr>
    </w:p>
    <w:p w:rsidR="00DE2401" w:rsidRPr="00D544F6" w:rsidRDefault="00D544F6" w:rsidP="00D544F6">
      <w:pPr>
        <w:jc w:val="center"/>
        <w:rPr>
          <w:sz w:val="48"/>
          <w:szCs w:val="48"/>
        </w:rPr>
      </w:pPr>
      <w:r w:rsidRPr="00D544F6">
        <w:rPr>
          <w:sz w:val="48"/>
          <w:szCs w:val="48"/>
        </w:rPr>
        <w:t>Záměr projektu – Příloha B</w:t>
      </w:r>
    </w:p>
    <w:p w:rsidR="00DE2401" w:rsidRDefault="00DE2401" w:rsidP="00DE2401">
      <w:pPr>
        <w:ind w:firstLine="5954"/>
      </w:pPr>
    </w:p>
    <w:p w:rsidR="00DE2401" w:rsidRDefault="00DE2401" w:rsidP="00DE2401">
      <w:pPr>
        <w:ind w:firstLine="5954"/>
      </w:pPr>
    </w:p>
    <w:p w:rsidR="00D544F6" w:rsidRDefault="00D544F6" w:rsidP="00DE2401">
      <w:pPr>
        <w:ind w:firstLine="5954"/>
      </w:pPr>
    </w:p>
    <w:p w:rsidR="00D544F6" w:rsidRDefault="00D544F6" w:rsidP="00DE2401">
      <w:pPr>
        <w:ind w:firstLine="5954"/>
      </w:pPr>
    </w:p>
    <w:p w:rsidR="00D544F6" w:rsidRDefault="00D544F6" w:rsidP="00DE2401">
      <w:pPr>
        <w:ind w:firstLine="5954"/>
      </w:pPr>
    </w:p>
    <w:p w:rsidR="00D544F6" w:rsidRDefault="00D544F6" w:rsidP="00DE2401">
      <w:pPr>
        <w:ind w:firstLine="5954"/>
      </w:pPr>
    </w:p>
    <w:p w:rsidR="00DE2401" w:rsidRDefault="00DE2401" w:rsidP="00DE2401">
      <w:pPr>
        <w:ind w:firstLine="5954"/>
      </w:pPr>
    </w:p>
    <w:p w:rsidR="00DE2401" w:rsidRDefault="00DE2401" w:rsidP="00DE2401">
      <w:pPr>
        <w:ind w:firstLine="5954"/>
      </w:pPr>
    </w:p>
    <w:p w:rsidR="00DE2401" w:rsidRDefault="00DE2401" w:rsidP="00DE2401">
      <w:pPr>
        <w:ind w:firstLine="5954"/>
      </w:pPr>
    </w:p>
    <w:p w:rsidR="00DE2401" w:rsidRDefault="00DE2401" w:rsidP="00DE2401">
      <w:pPr>
        <w:ind w:firstLine="5954"/>
      </w:pPr>
    </w:p>
    <w:p w:rsidR="00DE2401" w:rsidRDefault="00DE2401" w:rsidP="00DE2401">
      <w:pPr>
        <w:ind w:firstLine="5954"/>
      </w:pPr>
    </w:p>
    <w:p w:rsidR="00DE2401" w:rsidRDefault="00DE2401" w:rsidP="00DE2401">
      <w:pPr>
        <w:ind w:firstLine="5954"/>
      </w:pPr>
    </w:p>
    <w:p w:rsidR="00DE2401" w:rsidRDefault="00DE2401" w:rsidP="00DE2401">
      <w:pPr>
        <w:ind w:firstLine="5954"/>
      </w:pPr>
    </w:p>
    <w:p w:rsidR="00E90A91" w:rsidRDefault="00D544F6" w:rsidP="00DE2401">
      <w:pPr>
        <w:ind w:firstLine="5954"/>
      </w:pPr>
      <w:del w:id="0" w:author="Ing. Tomáš Funk" w:date="2019-05-24T12:38:00Z">
        <w:r w:rsidDel="00B447DD">
          <w:delText xml:space="preserve">leden </w:delText>
        </w:r>
      </w:del>
      <w:ins w:id="1" w:author="Ing. Tomáš Funk" w:date="2019-05-24T12:38:00Z">
        <w:r w:rsidR="00B447DD">
          <w:t xml:space="preserve">květen </w:t>
        </w:r>
      </w:ins>
      <w:r>
        <w:t>2019</w:t>
      </w:r>
    </w:p>
    <w:p w:rsidR="00E90A91" w:rsidRDefault="00E90A91" w:rsidP="00DE2401">
      <w:pPr>
        <w:ind w:firstLine="5954"/>
      </w:pPr>
      <w:r>
        <w:t>Zpracoval: Ing. Tomáš Funk</w:t>
      </w:r>
    </w:p>
    <w:p w:rsidR="00E90A91" w:rsidRDefault="00E90A91" w:rsidP="00DE2401">
      <w:pPr>
        <w:ind w:firstLine="5954"/>
      </w:pPr>
      <w:r>
        <w:t>MORAVIA CONSULT Olomouc, a.s.</w:t>
      </w:r>
      <w:r>
        <w:br w:type="page"/>
      </w:r>
    </w:p>
    <w:p w:rsidR="00355CFB" w:rsidRPr="008348A2" w:rsidRDefault="00355CFB" w:rsidP="00355CFB">
      <w:pPr>
        <w:jc w:val="left"/>
      </w:pPr>
      <w:r>
        <w:lastRenderedPageBreak/>
        <w:t xml:space="preserve">Ekonomické hodnocení je zpracováno dle </w:t>
      </w:r>
      <w:r w:rsidRPr="00355CFB">
        <w:t>Rezortní metodik</w:t>
      </w:r>
      <w:r>
        <w:t>y</w:t>
      </w:r>
      <w:r w:rsidRPr="00355CFB">
        <w:t xml:space="preserve"> pro hodnocení ekonomické efektivnosti projektů dopravních staveb</w:t>
      </w:r>
      <w:r>
        <w:t>,</w:t>
      </w:r>
      <w:r w:rsidRPr="00355CFB">
        <w:t xml:space="preserve"> </w:t>
      </w:r>
      <w:r>
        <w:t>(MD ČR, říjen 2017)</w:t>
      </w:r>
    </w:p>
    <w:sdt>
      <w:sdtPr>
        <w:rPr>
          <w:rFonts w:asciiTheme="minorHAnsi" w:eastAsiaTheme="minorHAnsi" w:hAnsiTheme="minorHAnsi" w:cstheme="minorBidi"/>
          <w:b w:val="0"/>
          <w:spacing w:val="0"/>
          <w:kern w:val="0"/>
          <w:sz w:val="22"/>
          <w:szCs w:val="22"/>
        </w:rPr>
        <w:id w:val="1752244880"/>
        <w:docPartObj>
          <w:docPartGallery w:val="Table of Contents"/>
          <w:docPartUnique/>
        </w:docPartObj>
      </w:sdtPr>
      <w:sdtEndPr>
        <w:rPr>
          <w:bCs/>
        </w:rPr>
      </w:sdtEndPr>
      <w:sdtContent>
        <w:p w:rsidR="00DE2401" w:rsidRDefault="00DE2401" w:rsidP="00355CFB">
          <w:pPr>
            <w:pStyle w:val="Nzev"/>
          </w:pPr>
          <w:r>
            <w:t>Obsah</w:t>
          </w:r>
        </w:p>
        <w:p w:rsidR="00411D8B" w:rsidRDefault="00DE2401">
          <w:pPr>
            <w:pStyle w:val="Obsah1"/>
            <w:tabs>
              <w:tab w:val="left" w:pos="440"/>
              <w:tab w:val="right" w:leader="dot" w:pos="9062"/>
            </w:tabs>
            <w:rPr>
              <w:ins w:id="2" w:author="Ing. Tomáš Funk" w:date="2019-05-28T10:56:00Z"/>
              <w:rFonts w:eastAsiaTheme="minorEastAsia"/>
              <w:noProof/>
              <w:lang w:eastAsia="cs-CZ"/>
            </w:rPr>
          </w:pPr>
          <w:r>
            <w:fldChar w:fldCharType="begin"/>
          </w:r>
          <w:r>
            <w:instrText xml:space="preserve"> TOC \o "1-3" \h \z \u </w:instrText>
          </w:r>
          <w:r>
            <w:fldChar w:fldCharType="separate"/>
          </w:r>
          <w:ins w:id="3" w:author="Ing. Tomáš Funk" w:date="2019-05-28T10:56:00Z">
            <w:r w:rsidR="00411D8B" w:rsidRPr="009E0FA2">
              <w:rPr>
                <w:rStyle w:val="Hypertextovodkaz"/>
                <w:noProof/>
              </w:rPr>
              <w:fldChar w:fldCharType="begin"/>
            </w:r>
            <w:r w:rsidR="00411D8B" w:rsidRPr="009E0FA2">
              <w:rPr>
                <w:rStyle w:val="Hypertextovodkaz"/>
                <w:noProof/>
              </w:rPr>
              <w:instrText xml:space="preserve"> </w:instrText>
            </w:r>
            <w:r w:rsidR="00411D8B">
              <w:rPr>
                <w:noProof/>
              </w:rPr>
              <w:instrText>HYPERLINK \l "_Toc9933423"</w:instrText>
            </w:r>
            <w:r w:rsidR="00411D8B" w:rsidRPr="009E0FA2">
              <w:rPr>
                <w:rStyle w:val="Hypertextovodkaz"/>
                <w:noProof/>
              </w:rPr>
              <w:instrText xml:space="preserve"> </w:instrText>
            </w:r>
            <w:r w:rsidR="00411D8B" w:rsidRPr="009E0FA2">
              <w:rPr>
                <w:rStyle w:val="Hypertextovodkaz"/>
                <w:noProof/>
              </w:rPr>
              <w:fldChar w:fldCharType="separate"/>
            </w:r>
            <w:r w:rsidR="00411D8B" w:rsidRPr="009E0FA2">
              <w:rPr>
                <w:rStyle w:val="Hypertextovodkaz"/>
                <w:noProof/>
              </w:rPr>
              <w:t>1</w:t>
            </w:r>
            <w:r w:rsidR="00411D8B">
              <w:rPr>
                <w:rFonts w:eastAsiaTheme="minorEastAsia"/>
                <w:noProof/>
                <w:lang w:eastAsia="cs-CZ"/>
              </w:rPr>
              <w:tab/>
            </w:r>
            <w:r w:rsidR="00411D8B" w:rsidRPr="009E0FA2">
              <w:rPr>
                <w:rStyle w:val="Hypertextovodkaz"/>
                <w:noProof/>
              </w:rPr>
              <w:t>Analytická část</w:t>
            </w:r>
            <w:r w:rsidR="00411D8B">
              <w:rPr>
                <w:noProof/>
                <w:webHidden/>
              </w:rPr>
              <w:tab/>
            </w:r>
            <w:r w:rsidR="00411D8B">
              <w:rPr>
                <w:noProof/>
                <w:webHidden/>
              </w:rPr>
              <w:fldChar w:fldCharType="begin"/>
            </w:r>
            <w:r w:rsidR="00411D8B">
              <w:rPr>
                <w:noProof/>
                <w:webHidden/>
              </w:rPr>
              <w:instrText xml:space="preserve"> PAGEREF _Toc9933423 \h </w:instrText>
            </w:r>
          </w:ins>
          <w:r w:rsidR="00411D8B">
            <w:rPr>
              <w:noProof/>
              <w:webHidden/>
            </w:rPr>
          </w:r>
          <w:r w:rsidR="00411D8B">
            <w:rPr>
              <w:noProof/>
              <w:webHidden/>
            </w:rPr>
            <w:fldChar w:fldCharType="separate"/>
          </w:r>
          <w:ins w:id="4" w:author="Ing. Tomáš Funk" w:date="2019-05-29T14:11:00Z">
            <w:r w:rsidR="00A132F1">
              <w:rPr>
                <w:noProof/>
                <w:webHidden/>
              </w:rPr>
              <w:t>4</w:t>
            </w:r>
          </w:ins>
          <w:ins w:id="5" w:author="Ing. Tomáš Funk" w:date="2019-05-28T10:56:00Z">
            <w:r w:rsidR="00411D8B">
              <w:rPr>
                <w:noProof/>
                <w:webHidden/>
              </w:rPr>
              <w:fldChar w:fldCharType="end"/>
            </w:r>
            <w:r w:rsidR="00411D8B" w:rsidRPr="009E0FA2">
              <w:rPr>
                <w:rStyle w:val="Hypertextovodkaz"/>
                <w:noProof/>
              </w:rPr>
              <w:fldChar w:fldCharType="end"/>
            </w:r>
          </w:ins>
        </w:p>
        <w:p w:rsidR="00411D8B" w:rsidRDefault="00411D8B">
          <w:pPr>
            <w:pStyle w:val="Obsah2"/>
            <w:tabs>
              <w:tab w:val="left" w:pos="880"/>
              <w:tab w:val="right" w:leader="dot" w:pos="9062"/>
            </w:tabs>
            <w:rPr>
              <w:ins w:id="6" w:author="Ing. Tomáš Funk" w:date="2019-05-28T10:56:00Z"/>
              <w:rFonts w:eastAsiaTheme="minorEastAsia"/>
              <w:noProof/>
              <w:lang w:eastAsia="cs-CZ"/>
            </w:rPr>
          </w:pPr>
          <w:ins w:id="7"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"_Toc9933424"</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1.1</w:t>
            </w:r>
            <w:r>
              <w:rPr>
                <w:rFonts w:eastAsiaTheme="minorEastAsia"/>
                <w:noProof/>
                <w:lang w:eastAsia="cs-CZ"/>
              </w:rPr>
              <w:tab/>
            </w:r>
            <w:r w:rsidRPr="009E0FA2">
              <w:rPr>
                <w:rStyle w:val="Hypertextovodkaz"/>
                <w:noProof/>
              </w:rPr>
              <w:t>Úvod a identifikace projektu</w:t>
            </w:r>
            <w:r>
              <w:rPr>
                <w:noProof/>
                <w:webHidden/>
              </w:rPr>
              <w:tab/>
            </w:r>
            <w:r>
              <w:rPr>
                <w:noProof/>
                <w:webHidden/>
              </w:rPr>
              <w:fldChar w:fldCharType="begin"/>
            </w:r>
            <w:r>
              <w:rPr>
                <w:noProof/>
                <w:webHidden/>
              </w:rPr>
              <w:instrText xml:space="preserve"> PAGEREF _Toc9933424 \h </w:instrText>
            </w:r>
          </w:ins>
          <w:r>
            <w:rPr>
              <w:noProof/>
              <w:webHidden/>
            </w:rPr>
          </w:r>
          <w:r>
            <w:rPr>
              <w:noProof/>
              <w:webHidden/>
            </w:rPr>
            <w:fldChar w:fldCharType="separate"/>
          </w:r>
          <w:ins w:id="8" w:author="Ing. Tomáš Funk" w:date="2019-05-29T14:11:00Z">
            <w:r w:rsidR="00A132F1">
              <w:rPr>
                <w:noProof/>
                <w:webHidden/>
              </w:rPr>
              <w:t>4</w:t>
            </w:r>
          </w:ins>
          <w:ins w:id="9" w:author="Ing. Tomáš Funk" w:date="2019-05-28T10:56:00Z">
            <w:r>
              <w:rPr>
                <w:noProof/>
                <w:webHidden/>
              </w:rPr>
              <w:fldChar w:fldCharType="end"/>
            </w:r>
            <w:r w:rsidRPr="009E0FA2">
              <w:rPr>
                <w:rStyle w:val="Hypertextovodkaz"/>
                <w:noProof/>
              </w:rPr>
              <w:fldChar w:fldCharType="end"/>
            </w:r>
          </w:ins>
        </w:p>
        <w:p w:rsidR="00411D8B" w:rsidRDefault="00411D8B">
          <w:pPr>
            <w:pStyle w:val="Obsah2"/>
            <w:tabs>
              <w:tab w:val="left" w:pos="880"/>
              <w:tab w:val="right" w:leader="dot" w:pos="9062"/>
            </w:tabs>
            <w:rPr>
              <w:ins w:id="10" w:author="Ing. Tomáš Funk" w:date="2019-05-28T10:56:00Z"/>
              <w:rFonts w:eastAsiaTheme="minorEastAsia"/>
              <w:noProof/>
              <w:lang w:eastAsia="cs-CZ"/>
            </w:rPr>
          </w:pPr>
          <w:ins w:id="11"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"_Toc9933425"</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1.2</w:t>
            </w:r>
            <w:r>
              <w:rPr>
                <w:rFonts w:eastAsiaTheme="minorEastAsia"/>
                <w:noProof/>
                <w:lang w:eastAsia="cs-CZ"/>
              </w:rPr>
              <w:tab/>
            </w:r>
            <w:r w:rsidRPr="009E0FA2">
              <w:rPr>
                <w:rStyle w:val="Hypertextovodkaz"/>
                <w:noProof/>
              </w:rPr>
              <w:t>Současný stav</w:t>
            </w:r>
            <w:r>
              <w:rPr>
                <w:noProof/>
                <w:webHidden/>
              </w:rPr>
              <w:tab/>
            </w:r>
            <w:r>
              <w:rPr>
                <w:noProof/>
                <w:webHidden/>
              </w:rPr>
              <w:fldChar w:fldCharType="begin"/>
            </w:r>
            <w:r>
              <w:rPr>
                <w:noProof/>
                <w:webHidden/>
              </w:rPr>
              <w:instrText xml:space="preserve"> PAGEREF _Toc9933425 \h </w:instrText>
            </w:r>
          </w:ins>
          <w:r>
            <w:rPr>
              <w:noProof/>
              <w:webHidden/>
            </w:rPr>
          </w:r>
          <w:r>
            <w:rPr>
              <w:noProof/>
              <w:webHidden/>
            </w:rPr>
            <w:fldChar w:fldCharType="separate"/>
          </w:r>
          <w:ins w:id="12" w:author="Ing. Tomáš Funk" w:date="2019-05-29T14:11:00Z">
            <w:r w:rsidR="00A132F1">
              <w:rPr>
                <w:noProof/>
                <w:webHidden/>
              </w:rPr>
              <w:t>4</w:t>
            </w:r>
          </w:ins>
          <w:ins w:id="13"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14" w:author="Ing. Tomáš Funk" w:date="2019-05-28T10:56:00Z"/>
              <w:rFonts w:eastAsiaTheme="minorEastAsia"/>
              <w:noProof/>
              <w:lang w:eastAsia="cs-CZ"/>
            </w:rPr>
          </w:pPr>
          <w:ins w:id="15"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"_Toc9933426"</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1.2.1</w:t>
            </w:r>
            <w:r>
              <w:rPr>
                <w:rFonts w:eastAsiaTheme="minorEastAsia"/>
                <w:noProof/>
                <w:lang w:eastAsia="cs-CZ"/>
              </w:rPr>
              <w:tab/>
            </w:r>
            <w:r w:rsidRPr="009E0FA2">
              <w:rPr>
                <w:rStyle w:val="Hypertextovodkaz"/>
                <w:noProof/>
              </w:rPr>
              <w:t>Železniční svršek</w:t>
            </w:r>
            <w:r>
              <w:rPr>
                <w:noProof/>
                <w:webHidden/>
              </w:rPr>
              <w:tab/>
            </w:r>
            <w:r>
              <w:rPr>
                <w:noProof/>
                <w:webHidden/>
              </w:rPr>
              <w:fldChar w:fldCharType="begin"/>
            </w:r>
            <w:r>
              <w:rPr>
                <w:noProof/>
                <w:webHidden/>
              </w:rPr>
              <w:instrText xml:space="preserve"> PAGEREF _Toc9933426 \h </w:instrText>
            </w:r>
          </w:ins>
          <w:r>
            <w:rPr>
              <w:noProof/>
              <w:webHidden/>
            </w:rPr>
          </w:r>
          <w:r>
            <w:rPr>
              <w:noProof/>
              <w:webHidden/>
            </w:rPr>
            <w:fldChar w:fldCharType="separate"/>
          </w:r>
          <w:ins w:id="16" w:author="Ing. Tomáš Funk" w:date="2019-05-29T14:11:00Z">
            <w:r w:rsidR="00A132F1">
              <w:rPr>
                <w:noProof/>
                <w:webHidden/>
              </w:rPr>
              <w:t>4</w:t>
            </w:r>
          </w:ins>
          <w:ins w:id="17"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18" w:author="Ing. Tomáš Funk" w:date="2019-05-28T10:56:00Z"/>
              <w:rFonts w:eastAsiaTheme="minorEastAsia"/>
              <w:noProof/>
              <w:lang w:eastAsia="cs-CZ"/>
            </w:rPr>
          </w:pPr>
          <w:ins w:id="19"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"_Toc9933427"</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1.2.2</w:t>
            </w:r>
            <w:r>
              <w:rPr>
                <w:rFonts w:eastAsiaTheme="minorEastAsia"/>
                <w:noProof/>
                <w:lang w:eastAsia="cs-CZ"/>
              </w:rPr>
              <w:tab/>
            </w:r>
            <w:r w:rsidRPr="009E0FA2">
              <w:rPr>
                <w:rStyle w:val="Hypertextovodkaz"/>
                <w:noProof/>
              </w:rPr>
              <w:t>Železniční spodek</w:t>
            </w:r>
            <w:r>
              <w:rPr>
                <w:noProof/>
                <w:webHidden/>
              </w:rPr>
              <w:tab/>
            </w:r>
            <w:r>
              <w:rPr>
                <w:noProof/>
                <w:webHidden/>
              </w:rPr>
              <w:fldChar w:fldCharType="begin"/>
            </w:r>
            <w:r>
              <w:rPr>
                <w:noProof/>
                <w:webHidden/>
              </w:rPr>
              <w:instrText xml:space="preserve"> PAGEREF _Toc9933427 \h </w:instrText>
            </w:r>
          </w:ins>
          <w:r>
            <w:rPr>
              <w:noProof/>
              <w:webHidden/>
            </w:rPr>
          </w:r>
          <w:r>
            <w:rPr>
              <w:noProof/>
              <w:webHidden/>
            </w:rPr>
            <w:fldChar w:fldCharType="separate"/>
          </w:r>
          <w:ins w:id="20" w:author="Ing. Tomáš Funk" w:date="2019-05-29T14:11:00Z">
            <w:r w:rsidR="00A132F1">
              <w:rPr>
                <w:noProof/>
                <w:webHidden/>
              </w:rPr>
              <w:t>4</w:t>
            </w:r>
          </w:ins>
          <w:ins w:id="21"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22" w:author="Ing. Tomáš Funk" w:date="2019-05-28T10:56:00Z"/>
              <w:rFonts w:eastAsiaTheme="minorEastAsia"/>
              <w:noProof/>
              <w:lang w:eastAsia="cs-CZ"/>
            </w:rPr>
          </w:pPr>
          <w:ins w:id="23"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"_Toc9933428"</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1.2.3</w:t>
            </w:r>
            <w:r>
              <w:rPr>
                <w:rFonts w:eastAsiaTheme="minorEastAsia"/>
                <w:noProof/>
                <w:lang w:eastAsia="cs-CZ"/>
              </w:rPr>
              <w:tab/>
            </w:r>
            <w:r w:rsidRPr="009E0FA2">
              <w:rPr>
                <w:rStyle w:val="Hypertextovodkaz"/>
                <w:noProof/>
              </w:rPr>
              <w:t>Nástupiště</w:t>
            </w:r>
            <w:r>
              <w:rPr>
                <w:noProof/>
                <w:webHidden/>
              </w:rPr>
              <w:tab/>
            </w:r>
            <w:r>
              <w:rPr>
                <w:noProof/>
                <w:webHidden/>
              </w:rPr>
              <w:fldChar w:fldCharType="begin"/>
            </w:r>
            <w:r>
              <w:rPr>
                <w:noProof/>
                <w:webHidden/>
              </w:rPr>
              <w:instrText xml:space="preserve"> PAGEREF _Toc9933428 \h </w:instrText>
            </w:r>
          </w:ins>
          <w:r>
            <w:rPr>
              <w:noProof/>
              <w:webHidden/>
            </w:rPr>
          </w:r>
          <w:r>
            <w:rPr>
              <w:noProof/>
              <w:webHidden/>
            </w:rPr>
            <w:fldChar w:fldCharType="separate"/>
          </w:r>
          <w:ins w:id="24" w:author="Ing. Tomáš Funk" w:date="2019-05-29T14:11:00Z">
            <w:r w:rsidR="00A132F1">
              <w:rPr>
                <w:noProof/>
                <w:webHidden/>
              </w:rPr>
              <w:t>5</w:t>
            </w:r>
          </w:ins>
          <w:ins w:id="25"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26" w:author="Ing. Tomáš Funk" w:date="2019-05-28T10:56:00Z"/>
              <w:rFonts w:eastAsiaTheme="minorEastAsia"/>
              <w:noProof/>
              <w:lang w:eastAsia="cs-CZ"/>
            </w:rPr>
          </w:pPr>
          <w:ins w:id="27"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"_Toc9933429"</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1.2.4</w:t>
            </w:r>
            <w:r>
              <w:rPr>
                <w:rFonts w:eastAsiaTheme="minorEastAsia"/>
                <w:noProof/>
                <w:lang w:eastAsia="cs-CZ"/>
              </w:rPr>
              <w:tab/>
            </w:r>
            <w:r w:rsidRPr="009E0FA2">
              <w:rPr>
                <w:rStyle w:val="Hypertextovodkaz"/>
                <w:noProof/>
              </w:rPr>
              <w:t>Mosty, propustky</w:t>
            </w:r>
            <w:r>
              <w:rPr>
                <w:noProof/>
                <w:webHidden/>
              </w:rPr>
              <w:tab/>
            </w:r>
            <w:r>
              <w:rPr>
                <w:noProof/>
                <w:webHidden/>
              </w:rPr>
              <w:fldChar w:fldCharType="begin"/>
            </w:r>
            <w:r>
              <w:rPr>
                <w:noProof/>
                <w:webHidden/>
              </w:rPr>
              <w:instrText xml:space="preserve"> PAGEREF _Toc9933429 \h </w:instrText>
            </w:r>
          </w:ins>
          <w:r>
            <w:rPr>
              <w:noProof/>
              <w:webHidden/>
            </w:rPr>
          </w:r>
          <w:r>
            <w:rPr>
              <w:noProof/>
              <w:webHidden/>
            </w:rPr>
            <w:fldChar w:fldCharType="separate"/>
          </w:r>
          <w:ins w:id="28" w:author="Ing. Tomáš Funk" w:date="2019-05-29T14:11:00Z">
            <w:r w:rsidR="00A132F1">
              <w:rPr>
                <w:noProof/>
                <w:webHidden/>
              </w:rPr>
              <w:t>5</w:t>
            </w:r>
          </w:ins>
          <w:ins w:id="29"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30" w:author="Ing. Tomáš Funk" w:date="2019-05-28T10:56:00Z"/>
              <w:rFonts w:eastAsiaTheme="minorEastAsia"/>
              <w:noProof/>
              <w:lang w:eastAsia="cs-CZ"/>
            </w:rPr>
          </w:pPr>
          <w:ins w:id="31"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"_Toc9933430"</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1.2.5</w:t>
            </w:r>
            <w:r>
              <w:rPr>
                <w:rFonts w:eastAsiaTheme="minorEastAsia"/>
                <w:noProof/>
                <w:lang w:eastAsia="cs-CZ"/>
              </w:rPr>
              <w:tab/>
            </w:r>
            <w:r w:rsidRPr="009E0FA2">
              <w:rPr>
                <w:rStyle w:val="Hypertextovodkaz"/>
                <w:noProof/>
              </w:rPr>
              <w:t>Zabezpečovací zařízení</w:t>
            </w:r>
            <w:r>
              <w:rPr>
                <w:noProof/>
                <w:webHidden/>
              </w:rPr>
              <w:tab/>
            </w:r>
            <w:r>
              <w:rPr>
                <w:noProof/>
                <w:webHidden/>
              </w:rPr>
              <w:fldChar w:fldCharType="begin"/>
            </w:r>
            <w:r>
              <w:rPr>
                <w:noProof/>
                <w:webHidden/>
              </w:rPr>
              <w:instrText xml:space="preserve"> PAGEREF _Toc9933430 \h </w:instrText>
            </w:r>
          </w:ins>
          <w:r>
            <w:rPr>
              <w:noProof/>
              <w:webHidden/>
            </w:rPr>
          </w:r>
          <w:r>
            <w:rPr>
              <w:noProof/>
              <w:webHidden/>
            </w:rPr>
            <w:fldChar w:fldCharType="separate"/>
          </w:r>
          <w:ins w:id="32" w:author="Ing. Tomáš Funk" w:date="2019-05-29T14:11:00Z">
            <w:r w:rsidR="00A132F1">
              <w:rPr>
                <w:noProof/>
                <w:webHidden/>
              </w:rPr>
              <w:t>5</w:t>
            </w:r>
          </w:ins>
          <w:ins w:id="33"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34" w:author="Ing. Tomáš Funk" w:date="2019-05-28T10:56:00Z"/>
              <w:rFonts w:eastAsiaTheme="minorEastAsia"/>
              <w:noProof/>
              <w:lang w:eastAsia="cs-CZ"/>
            </w:rPr>
          </w:pPr>
          <w:ins w:id="35"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"_Toc9933431"</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1.2.6</w:t>
            </w:r>
            <w:r>
              <w:rPr>
                <w:rFonts w:eastAsiaTheme="minorEastAsia"/>
                <w:noProof/>
                <w:lang w:eastAsia="cs-CZ"/>
              </w:rPr>
              <w:tab/>
            </w:r>
            <w:r w:rsidRPr="009E0FA2">
              <w:rPr>
                <w:rStyle w:val="Hypertextovodkaz"/>
                <w:noProof/>
              </w:rPr>
              <w:t>Sdělovací zařízení</w:t>
            </w:r>
            <w:r>
              <w:rPr>
                <w:noProof/>
                <w:webHidden/>
              </w:rPr>
              <w:tab/>
            </w:r>
            <w:r>
              <w:rPr>
                <w:noProof/>
                <w:webHidden/>
              </w:rPr>
              <w:fldChar w:fldCharType="begin"/>
            </w:r>
            <w:r>
              <w:rPr>
                <w:noProof/>
                <w:webHidden/>
              </w:rPr>
              <w:instrText xml:space="preserve"> PAGEREF _Toc9933431 \h </w:instrText>
            </w:r>
          </w:ins>
          <w:r>
            <w:rPr>
              <w:noProof/>
              <w:webHidden/>
            </w:rPr>
          </w:r>
          <w:r>
            <w:rPr>
              <w:noProof/>
              <w:webHidden/>
            </w:rPr>
            <w:fldChar w:fldCharType="separate"/>
          </w:r>
          <w:ins w:id="36" w:author="Ing. Tomáš Funk" w:date="2019-05-29T14:11:00Z">
            <w:r w:rsidR="00A132F1">
              <w:rPr>
                <w:noProof/>
                <w:webHidden/>
              </w:rPr>
              <w:t>5</w:t>
            </w:r>
          </w:ins>
          <w:ins w:id="37"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38" w:author="Ing. Tomáš Funk" w:date="2019-05-28T10:56:00Z"/>
              <w:rFonts w:eastAsiaTheme="minorEastAsia"/>
              <w:noProof/>
              <w:lang w:eastAsia="cs-CZ"/>
            </w:rPr>
          </w:pPr>
          <w:ins w:id="39"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"_Toc9933432"</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1.2.7</w:t>
            </w:r>
            <w:r>
              <w:rPr>
                <w:rFonts w:eastAsiaTheme="minorEastAsia"/>
                <w:noProof/>
                <w:lang w:eastAsia="cs-CZ"/>
              </w:rPr>
              <w:tab/>
            </w:r>
            <w:r w:rsidRPr="009E0FA2">
              <w:rPr>
                <w:rStyle w:val="Hypertextovodkaz"/>
                <w:noProof/>
              </w:rPr>
              <w:t>Přejezdy ve stanici</w:t>
            </w:r>
            <w:r>
              <w:rPr>
                <w:noProof/>
                <w:webHidden/>
              </w:rPr>
              <w:tab/>
            </w:r>
            <w:r>
              <w:rPr>
                <w:noProof/>
                <w:webHidden/>
              </w:rPr>
              <w:fldChar w:fldCharType="begin"/>
            </w:r>
            <w:r>
              <w:rPr>
                <w:noProof/>
                <w:webHidden/>
              </w:rPr>
              <w:instrText xml:space="preserve"> PAGEREF _Toc9933432 \h </w:instrText>
            </w:r>
          </w:ins>
          <w:r>
            <w:rPr>
              <w:noProof/>
              <w:webHidden/>
            </w:rPr>
          </w:r>
          <w:r>
            <w:rPr>
              <w:noProof/>
              <w:webHidden/>
            </w:rPr>
            <w:fldChar w:fldCharType="separate"/>
          </w:r>
          <w:ins w:id="40" w:author="Ing. Tomáš Funk" w:date="2019-05-29T14:11:00Z">
            <w:r w:rsidR="00A132F1">
              <w:rPr>
                <w:noProof/>
                <w:webHidden/>
              </w:rPr>
              <w:t>5</w:t>
            </w:r>
          </w:ins>
          <w:ins w:id="41"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42" w:author="Ing. Tomáš Funk" w:date="2019-05-28T10:56:00Z"/>
              <w:rFonts w:eastAsiaTheme="minorEastAsia"/>
              <w:noProof/>
              <w:lang w:eastAsia="cs-CZ"/>
            </w:rPr>
          </w:pPr>
          <w:ins w:id="43"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"_Toc9933433"</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1.2.8</w:t>
            </w:r>
            <w:r>
              <w:rPr>
                <w:rFonts w:eastAsiaTheme="minorEastAsia"/>
                <w:noProof/>
                <w:lang w:eastAsia="cs-CZ"/>
              </w:rPr>
              <w:tab/>
            </w:r>
            <w:r w:rsidRPr="009E0FA2">
              <w:rPr>
                <w:rStyle w:val="Hypertextovodkaz"/>
                <w:noProof/>
              </w:rPr>
              <w:t>Silnoproudá zařízení a trakce</w:t>
            </w:r>
            <w:r>
              <w:rPr>
                <w:noProof/>
                <w:webHidden/>
              </w:rPr>
              <w:tab/>
            </w:r>
            <w:r>
              <w:rPr>
                <w:noProof/>
                <w:webHidden/>
              </w:rPr>
              <w:fldChar w:fldCharType="begin"/>
            </w:r>
            <w:r>
              <w:rPr>
                <w:noProof/>
                <w:webHidden/>
              </w:rPr>
              <w:instrText xml:space="preserve"> PAGEREF _Toc9933433 \h </w:instrText>
            </w:r>
          </w:ins>
          <w:r>
            <w:rPr>
              <w:noProof/>
              <w:webHidden/>
            </w:rPr>
          </w:r>
          <w:r>
            <w:rPr>
              <w:noProof/>
              <w:webHidden/>
            </w:rPr>
            <w:fldChar w:fldCharType="separate"/>
          </w:r>
          <w:ins w:id="44" w:author="Ing. Tomáš Funk" w:date="2019-05-29T14:11:00Z">
            <w:r w:rsidR="00A132F1">
              <w:rPr>
                <w:noProof/>
                <w:webHidden/>
              </w:rPr>
              <w:t>5</w:t>
            </w:r>
          </w:ins>
          <w:ins w:id="45" w:author="Ing. Tomáš Funk" w:date="2019-05-28T10:56:00Z">
            <w:r>
              <w:rPr>
                <w:noProof/>
                <w:webHidden/>
              </w:rPr>
              <w:fldChar w:fldCharType="end"/>
            </w:r>
            <w:r w:rsidRPr="009E0FA2">
              <w:rPr>
                <w:rStyle w:val="Hypertextovodkaz"/>
                <w:noProof/>
              </w:rPr>
              <w:fldChar w:fldCharType="end"/>
            </w:r>
          </w:ins>
        </w:p>
        <w:p w:rsidR="00411D8B" w:rsidRDefault="00411D8B">
          <w:pPr>
            <w:pStyle w:val="Obsah2"/>
            <w:tabs>
              <w:tab w:val="left" w:pos="880"/>
              <w:tab w:val="right" w:leader="dot" w:pos="9062"/>
            </w:tabs>
            <w:rPr>
              <w:ins w:id="46" w:author="Ing. Tomáš Funk" w:date="2019-05-28T10:56:00Z"/>
              <w:rFonts w:eastAsiaTheme="minorEastAsia"/>
              <w:noProof/>
              <w:lang w:eastAsia="cs-CZ"/>
            </w:rPr>
          </w:pPr>
          <w:ins w:id="47"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"_Toc9933434"</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1.3</w:t>
            </w:r>
            <w:r>
              <w:rPr>
                <w:rFonts w:eastAsiaTheme="minorEastAsia"/>
                <w:noProof/>
                <w:lang w:eastAsia="cs-CZ"/>
              </w:rPr>
              <w:tab/>
            </w:r>
            <w:r w:rsidRPr="009E0FA2">
              <w:rPr>
                <w:rStyle w:val="Hypertextovodkaz"/>
                <w:noProof/>
              </w:rPr>
              <w:t>Současný rozsah dopravy</w:t>
            </w:r>
            <w:r>
              <w:rPr>
                <w:noProof/>
                <w:webHidden/>
              </w:rPr>
              <w:tab/>
            </w:r>
            <w:r>
              <w:rPr>
                <w:noProof/>
                <w:webHidden/>
              </w:rPr>
              <w:fldChar w:fldCharType="begin"/>
            </w:r>
            <w:r>
              <w:rPr>
                <w:noProof/>
                <w:webHidden/>
              </w:rPr>
              <w:instrText xml:space="preserve"> PAGEREF _Toc9933434 \h </w:instrText>
            </w:r>
          </w:ins>
          <w:r>
            <w:rPr>
              <w:noProof/>
              <w:webHidden/>
            </w:rPr>
          </w:r>
          <w:r>
            <w:rPr>
              <w:noProof/>
              <w:webHidden/>
            </w:rPr>
            <w:fldChar w:fldCharType="separate"/>
          </w:r>
          <w:ins w:id="48" w:author="Ing. Tomáš Funk" w:date="2019-05-29T14:11:00Z">
            <w:r w:rsidR="00A132F1">
              <w:rPr>
                <w:noProof/>
                <w:webHidden/>
              </w:rPr>
              <w:t>5</w:t>
            </w:r>
          </w:ins>
          <w:ins w:id="49" w:author="Ing. Tomáš Funk" w:date="2019-05-28T10:56:00Z">
            <w:r>
              <w:rPr>
                <w:noProof/>
                <w:webHidden/>
              </w:rPr>
              <w:fldChar w:fldCharType="end"/>
            </w:r>
            <w:r w:rsidRPr="009E0FA2">
              <w:rPr>
                <w:rStyle w:val="Hypertextovodkaz"/>
                <w:noProof/>
              </w:rPr>
              <w:fldChar w:fldCharType="end"/>
            </w:r>
          </w:ins>
        </w:p>
        <w:p w:rsidR="00411D8B" w:rsidRDefault="00411D8B">
          <w:pPr>
            <w:pStyle w:val="Obsah2"/>
            <w:tabs>
              <w:tab w:val="left" w:pos="880"/>
              <w:tab w:val="right" w:leader="dot" w:pos="9062"/>
            </w:tabs>
            <w:rPr>
              <w:ins w:id="50" w:author="Ing. Tomáš Funk" w:date="2019-05-28T10:56:00Z"/>
              <w:rFonts w:eastAsiaTheme="minorEastAsia"/>
              <w:noProof/>
              <w:lang w:eastAsia="cs-CZ"/>
            </w:rPr>
          </w:pPr>
          <w:ins w:id="51"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"_Toc9933435"</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1.4</w:t>
            </w:r>
            <w:r>
              <w:rPr>
                <w:rFonts w:eastAsiaTheme="minorEastAsia"/>
                <w:noProof/>
                <w:lang w:eastAsia="cs-CZ"/>
              </w:rPr>
              <w:tab/>
            </w:r>
            <w:r w:rsidRPr="009E0FA2">
              <w:rPr>
                <w:rStyle w:val="Hypertextovodkaz"/>
                <w:noProof/>
              </w:rPr>
              <w:t>Dopravní a přepravní výkony</w:t>
            </w:r>
            <w:r>
              <w:rPr>
                <w:noProof/>
                <w:webHidden/>
              </w:rPr>
              <w:tab/>
            </w:r>
            <w:r>
              <w:rPr>
                <w:noProof/>
                <w:webHidden/>
              </w:rPr>
              <w:fldChar w:fldCharType="begin"/>
            </w:r>
            <w:r>
              <w:rPr>
                <w:noProof/>
                <w:webHidden/>
              </w:rPr>
              <w:instrText xml:space="preserve"> PAGEREF _Toc9933435 \h </w:instrText>
            </w:r>
          </w:ins>
          <w:r>
            <w:rPr>
              <w:noProof/>
              <w:webHidden/>
            </w:rPr>
          </w:r>
          <w:r>
            <w:rPr>
              <w:noProof/>
              <w:webHidden/>
            </w:rPr>
            <w:fldChar w:fldCharType="separate"/>
          </w:r>
          <w:ins w:id="52" w:author="Ing. Tomáš Funk" w:date="2019-05-29T14:11:00Z">
            <w:r w:rsidR="00A132F1">
              <w:rPr>
                <w:noProof/>
                <w:webHidden/>
              </w:rPr>
              <w:t>6</w:t>
            </w:r>
          </w:ins>
          <w:ins w:id="53" w:author="Ing. Tomáš Funk" w:date="2019-05-28T10:56:00Z">
            <w:r>
              <w:rPr>
                <w:noProof/>
                <w:webHidden/>
              </w:rPr>
              <w:fldChar w:fldCharType="end"/>
            </w:r>
            <w:r w:rsidRPr="009E0FA2">
              <w:rPr>
                <w:rStyle w:val="Hypertextovodkaz"/>
                <w:noProof/>
              </w:rPr>
              <w:fldChar w:fldCharType="end"/>
            </w:r>
          </w:ins>
        </w:p>
        <w:p w:rsidR="00411D8B" w:rsidRDefault="00411D8B">
          <w:pPr>
            <w:pStyle w:val="Obsah2"/>
            <w:tabs>
              <w:tab w:val="left" w:pos="880"/>
              <w:tab w:val="right" w:leader="dot" w:pos="9062"/>
            </w:tabs>
            <w:rPr>
              <w:ins w:id="54" w:author="Ing. Tomáš Funk" w:date="2019-05-28T10:56:00Z"/>
              <w:rFonts w:eastAsiaTheme="minorEastAsia"/>
              <w:noProof/>
              <w:lang w:eastAsia="cs-CZ"/>
            </w:rPr>
          </w:pPr>
          <w:ins w:id="55"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"_Toc9933436"</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1.5</w:t>
            </w:r>
            <w:r>
              <w:rPr>
                <w:rFonts w:eastAsiaTheme="minorEastAsia"/>
                <w:noProof/>
                <w:lang w:eastAsia="cs-CZ"/>
              </w:rPr>
              <w:tab/>
            </w:r>
            <w:r w:rsidRPr="009E0FA2">
              <w:rPr>
                <w:rStyle w:val="Hypertextovodkaz"/>
                <w:noProof/>
              </w:rPr>
              <w:t>Výhledový rozsah osobní dopravy</w:t>
            </w:r>
            <w:r>
              <w:rPr>
                <w:noProof/>
                <w:webHidden/>
              </w:rPr>
              <w:tab/>
            </w:r>
            <w:r>
              <w:rPr>
                <w:noProof/>
                <w:webHidden/>
              </w:rPr>
              <w:fldChar w:fldCharType="begin"/>
            </w:r>
            <w:r>
              <w:rPr>
                <w:noProof/>
                <w:webHidden/>
              </w:rPr>
              <w:instrText xml:space="preserve"> PAGEREF _Toc9933436 \h </w:instrText>
            </w:r>
          </w:ins>
          <w:r>
            <w:rPr>
              <w:noProof/>
              <w:webHidden/>
            </w:rPr>
          </w:r>
          <w:r>
            <w:rPr>
              <w:noProof/>
              <w:webHidden/>
            </w:rPr>
            <w:fldChar w:fldCharType="separate"/>
          </w:r>
          <w:ins w:id="56" w:author="Ing. Tomáš Funk" w:date="2019-05-29T14:11:00Z">
            <w:r w:rsidR="00A132F1">
              <w:rPr>
                <w:noProof/>
                <w:webHidden/>
              </w:rPr>
              <w:t>6</w:t>
            </w:r>
          </w:ins>
          <w:ins w:id="57" w:author="Ing. Tomáš Funk" w:date="2019-05-28T10:56:00Z">
            <w:r>
              <w:rPr>
                <w:noProof/>
                <w:webHidden/>
              </w:rPr>
              <w:fldChar w:fldCharType="end"/>
            </w:r>
            <w:r w:rsidRPr="009E0FA2">
              <w:rPr>
                <w:rStyle w:val="Hypertextovodkaz"/>
                <w:noProof/>
              </w:rPr>
              <w:fldChar w:fldCharType="end"/>
            </w:r>
          </w:ins>
        </w:p>
        <w:p w:rsidR="00411D8B" w:rsidRDefault="00411D8B">
          <w:pPr>
            <w:pStyle w:val="Obsah2"/>
            <w:tabs>
              <w:tab w:val="left" w:pos="880"/>
              <w:tab w:val="right" w:leader="dot" w:pos="9062"/>
            </w:tabs>
            <w:rPr>
              <w:ins w:id="58" w:author="Ing. Tomáš Funk" w:date="2019-05-28T10:56:00Z"/>
              <w:rFonts w:eastAsiaTheme="minorEastAsia"/>
              <w:noProof/>
              <w:lang w:eastAsia="cs-CZ"/>
            </w:rPr>
          </w:pPr>
          <w:ins w:id="59"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"_Toc9933437"</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1.6</w:t>
            </w:r>
            <w:r>
              <w:rPr>
                <w:rFonts w:eastAsiaTheme="minorEastAsia"/>
                <w:noProof/>
                <w:lang w:eastAsia="cs-CZ"/>
              </w:rPr>
              <w:tab/>
            </w:r>
            <w:r w:rsidRPr="009E0FA2">
              <w:rPr>
                <w:rStyle w:val="Hypertextovodkaz"/>
                <w:noProof/>
              </w:rPr>
              <w:t>Zdůvodnění potřebnosti projektu</w:t>
            </w:r>
            <w:r>
              <w:rPr>
                <w:noProof/>
                <w:webHidden/>
              </w:rPr>
              <w:tab/>
            </w:r>
            <w:r>
              <w:rPr>
                <w:noProof/>
                <w:webHidden/>
              </w:rPr>
              <w:fldChar w:fldCharType="begin"/>
            </w:r>
            <w:r>
              <w:rPr>
                <w:noProof/>
                <w:webHidden/>
              </w:rPr>
              <w:instrText xml:space="preserve"> PAGEREF _Toc9933437 \h </w:instrText>
            </w:r>
          </w:ins>
          <w:r>
            <w:rPr>
              <w:noProof/>
              <w:webHidden/>
            </w:rPr>
          </w:r>
          <w:r>
            <w:rPr>
              <w:noProof/>
              <w:webHidden/>
            </w:rPr>
            <w:fldChar w:fldCharType="separate"/>
          </w:r>
          <w:ins w:id="60" w:author="Ing. Tomáš Funk" w:date="2019-05-29T14:11:00Z">
            <w:r w:rsidR="00A132F1">
              <w:rPr>
                <w:noProof/>
                <w:webHidden/>
              </w:rPr>
              <w:t>6</w:t>
            </w:r>
          </w:ins>
          <w:ins w:id="61" w:author="Ing. Tomáš Funk" w:date="2019-05-28T10:56:00Z">
            <w:r>
              <w:rPr>
                <w:noProof/>
                <w:webHidden/>
              </w:rPr>
              <w:fldChar w:fldCharType="end"/>
            </w:r>
            <w:r w:rsidRPr="009E0FA2">
              <w:rPr>
                <w:rStyle w:val="Hypertextovodkaz"/>
                <w:noProof/>
              </w:rPr>
              <w:fldChar w:fldCharType="end"/>
            </w:r>
          </w:ins>
        </w:p>
        <w:p w:rsidR="00411D8B" w:rsidRDefault="00411D8B">
          <w:pPr>
            <w:pStyle w:val="Obsah2"/>
            <w:tabs>
              <w:tab w:val="left" w:pos="880"/>
              <w:tab w:val="right" w:leader="dot" w:pos="9062"/>
            </w:tabs>
            <w:rPr>
              <w:ins w:id="62" w:author="Ing. Tomáš Funk" w:date="2019-05-28T10:56:00Z"/>
              <w:rFonts w:eastAsiaTheme="minorEastAsia"/>
              <w:noProof/>
              <w:lang w:eastAsia="cs-CZ"/>
            </w:rPr>
          </w:pPr>
          <w:ins w:id="63"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"_Toc9933438"</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1.7</w:t>
            </w:r>
            <w:r>
              <w:rPr>
                <w:rFonts w:eastAsiaTheme="minorEastAsia"/>
                <w:noProof/>
                <w:lang w:eastAsia="cs-CZ"/>
              </w:rPr>
              <w:tab/>
            </w:r>
            <w:r w:rsidRPr="009E0FA2">
              <w:rPr>
                <w:rStyle w:val="Hypertextovodkaz"/>
                <w:noProof/>
              </w:rPr>
              <w:t>Cíle projektu</w:t>
            </w:r>
            <w:r>
              <w:rPr>
                <w:noProof/>
                <w:webHidden/>
              </w:rPr>
              <w:tab/>
            </w:r>
            <w:r>
              <w:rPr>
                <w:noProof/>
                <w:webHidden/>
              </w:rPr>
              <w:fldChar w:fldCharType="begin"/>
            </w:r>
            <w:r>
              <w:rPr>
                <w:noProof/>
                <w:webHidden/>
              </w:rPr>
              <w:instrText xml:space="preserve"> PAGEREF _Toc9933438 \h </w:instrText>
            </w:r>
          </w:ins>
          <w:r>
            <w:rPr>
              <w:noProof/>
              <w:webHidden/>
            </w:rPr>
          </w:r>
          <w:r>
            <w:rPr>
              <w:noProof/>
              <w:webHidden/>
            </w:rPr>
            <w:fldChar w:fldCharType="separate"/>
          </w:r>
          <w:ins w:id="64" w:author="Ing. Tomáš Funk" w:date="2019-05-29T14:11:00Z">
            <w:r w:rsidR="00A132F1">
              <w:rPr>
                <w:noProof/>
                <w:webHidden/>
              </w:rPr>
              <w:t>7</w:t>
            </w:r>
          </w:ins>
          <w:ins w:id="65" w:author="Ing. Tomáš Funk" w:date="2019-05-28T10:56:00Z">
            <w:r>
              <w:rPr>
                <w:noProof/>
                <w:webHidden/>
              </w:rPr>
              <w:fldChar w:fldCharType="end"/>
            </w:r>
            <w:r w:rsidRPr="009E0FA2">
              <w:rPr>
                <w:rStyle w:val="Hypertextovodkaz"/>
                <w:noProof/>
              </w:rPr>
              <w:fldChar w:fldCharType="end"/>
            </w:r>
          </w:ins>
        </w:p>
        <w:p w:rsidR="00411D8B" w:rsidRDefault="00411D8B">
          <w:pPr>
            <w:pStyle w:val="Obsah1"/>
            <w:tabs>
              <w:tab w:val="left" w:pos="440"/>
              <w:tab w:val="right" w:leader="dot" w:pos="9062"/>
            </w:tabs>
            <w:rPr>
              <w:ins w:id="66" w:author="Ing. Tomáš Funk" w:date="2019-05-28T10:56:00Z"/>
              <w:rFonts w:eastAsiaTheme="minorEastAsia"/>
              <w:noProof/>
              <w:lang w:eastAsia="cs-CZ"/>
            </w:rPr>
          </w:pPr>
          <w:ins w:id="67"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"_Toc9933439"</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2</w:t>
            </w:r>
            <w:r>
              <w:rPr>
                <w:rFonts w:eastAsiaTheme="minorEastAsia"/>
                <w:noProof/>
                <w:lang w:eastAsia="cs-CZ"/>
              </w:rPr>
              <w:tab/>
            </w:r>
            <w:r w:rsidRPr="009E0FA2">
              <w:rPr>
                <w:rStyle w:val="Hypertextovodkaz"/>
                <w:noProof/>
              </w:rPr>
              <w:t>Návrhová část</w:t>
            </w:r>
            <w:r>
              <w:rPr>
                <w:noProof/>
                <w:webHidden/>
              </w:rPr>
              <w:tab/>
            </w:r>
            <w:r>
              <w:rPr>
                <w:noProof/>
                <w:webHidden/>
              </w:rPr>
              <w:fldChar w:fldCharType="begin"/>
            </w:r>
            <w:r>
              <w:rPr>
                <w:noProof/>
                <w:webHidden/>
              </w:rPr>
              <w:instrText xml:space="preserve"> PAGEREF _Toc9933439 \h </w:instrText>
            </w:r>
          </w:ins>
          <w:r>
            <w:rPr>
              <w:noProof/>
              <w:webHidden/>
            </w:rPr>
          </w:r>
          <w:r>
            <w:rPr>
              <w:noProof/>
              <w:webHidden/>
            </w:rPr>
            <w:fldChar w:fldCharType="separate"/>
          </w:r>
          <w:ins w:id="68" w:author="Ing. Tomáš Funk" w:date="2019-05-29T14:11:00Z">
            <w:r w:rsidR="00A132F1">
              <w:rPr>
                <w:noProof/>
                <w:webHidden/>
              </w:rPr>
              <w:t>7</w:t>
            </w:r>
          </w:ins>
          <w:ins w:id="69" w:author="Ing. Tomáš Funk" w:date="2019-05-28T10:56:00Z">
            <w:r>
              <w:rPr>
                <w:noProof/>
                <w:webHidden/>
              </w:rPr>
              <w:fldChar w:fldCharType="end"/>
            </w:r>
            <w:r w:rsidRPr="009E0FA2">
              <w:rPr>
                <w:rStyle w:val="Hypertextovodkaz"/>
                <w:noProof/>
              </w:rPr>
              <w:fldChar w:fldCharType="end"/>
            </w:r>
          </w:ins>
        </w:p>
        <w:p w:rsidR="00411D8B" w:rsidRDefault="00411D8B">
          <w:pPr>
            <w:pStyle w:val="Obsah2"/>
            <w:tabs>
              <w:tab w:val="left" w:pos="880"/>
              <w:tab w:val="right" w:leader="dot" w:pos="9062"/>
            </w:tabs>
            <w:rPr>
              <w:ins w:id="70" w:author="Ing. Tomáš Funk" w:date="2019-05-28T10:56:00Z"/>
              <w:rFonts w:eastAsiaTheme="minorEastAsia"/>
              <w:noProof/>
              <w:lang w:eastAsia="cs-CZ"/>
            </w:rPr>
          </w:pPr>
          <w:ins w:id="71"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"_Toc9933440"</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2.1</w:t>
            </w:r>
            <w:r>
              <w:rPr>
                <w:rFonts w:eastAsiaTheme="minorEastAsia"/>
                <w:noProof/>
                <w:lang w:eastAsia="cs-CZ"/>
              </w:rPr>
              <w:tab/>
            </w:r>
            <w:r w:rsidRPr="009E0FA2">
              <w:rPr>
                <w:rStyle w:val="Hypertextovodkaz"/>
                <w:noProof/>
              </w:rPr>
              <w:t>Posuzované varianty</w:t>
            </w:r>
            <w:r>
              <w:rPr>
                <w:noProof/>
                <w:webHidden/>
              </w:rPr>
              <w:tab/>
            </w:r>
            <w:r>
              <w:rPr>
                <w:noProof/>
                <w:webHidden/>
              </w:rPr>
              <w:fldChar w:fldCharType="begin"/>
            </w:r>
            <w:r>
              <w:rPr>
                <w:noProof/>
                <w:webHidden/>
              </w:rPr>
              <w:instrText xml:space="preserve"> PAGEREF _Toc9933440 \h </w:instrText>
            </w:r>
          </w:ins>
          <w:r>
            <w:rPr>
              <w:noProof/>
              <w:webHidden/>
            </w:rPr>
          </w:r>
          <w:r>
            <w:rPr>
              <w:noProof/>
              <w:webHidden/>
            </w:rPr>
            <w:fldChar w:fldCharType="separate"/>
          </w:r>
          <w:ins w:id="72" w:author="Ing. Tomáš Funk" w:date="2019-05-29T14:11:00Z">
            <w:r w:rsidR="00A132F1">
              <w:rPr>
                <w:noProof/>
                <w:webHidden/>
              </w:rPr>
              <w:t>7</w:t>
            </w:r>
          </w:ins>
          <w:ins w:id="73"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74" w:author="Ing. Tomáš Funk" w:date="2019-05-28T10:56:00Z"/>
              <w:rFonts w:eastAsiaTheme="minorEastAsia"/>
              <w:noProof/>
              <w:lang w:eastAsia="cs-CZ"/>
            </w:rPr>
          </w:pPr>
          <w:ins w:id="75"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"_Toc9933441"</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2.1.1</w:t>
            </w:r>
            <w:r>
              <w:rPr>
                <w:rFonts w:eastAsiaTheme="minorEastAsia"/>
                <w:noProof/>
                <w:lang w:eastAsia="cs-CZ"/>
              </w:rPr>
              <w:tab/>
            </w:r>
            <w:r w:rsidRPr="009E0FA2">
              <w:rPr>
                <w:rStyle w:val="Hypertextovodkaz"/>
                <w:noProof/>
              </w:rPr>
              <w:t>Varianta bez projektu</w:t>
            </w:r>
            <w:r>
              <w:rPr>
                <w:noProof/>
                <w:webHidden/>
              </w:rPr>
              <w:tab/>
            </w:r>
            <w:r>
              <w:rPr>
                <w:noProof/>
                <w:webHidden/>
              </w:rPr>
              <w:fldChar w:fldCharType="begin"/>
            </w:r>
            <w:r>
              <w:rPr>
                <w:noProof/>
                <w:webHidden/>
              </w:rPr>
              <w:instrText xml:space="preserve"> PAGEREF _Toc9933441 \h </w:instrText>
            </w:r>
          </w:ins>
          <w:r>
            <w:rPr>
              <w:noProof/>
              <w:webHidden/>
            </w:rPr>
          </w:r>
          <w:r>
            <w:rPr>
              <w:noProof/>
              <w:webHidden/>
            </w:rPr>
            <w:fldChar w:fldCharType="separate"/>
          </w:r>
          <w:ins w:id="76" w:author="Ing. Tomáš Funk" w:date="2019-05-29T14:11:00Z">
            <w:r w:rsidR="00A132F1">
              <w:rPr>
                <w:noProof/>
                <w:webHidden/>
              </w:rPr>
              <w:t>7</w:t>
            </w:r>
          </w:ins>
          <w:ins w:id="77"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78" w:author="Ing. Tomáš Funk" w:date="2019-05-28T10:56:00Z"/>
              <w:rFonts w:eastAsiaTheme="minorEastAsia"/>
              <w:noProof/>
              <w:lang w:eastAsia="cs-CZ"/>
            </w:rPr>
          </w:pPr>
          <w:ins w:id="79"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"_Toc9933442"</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2.1.2</w:t>
            </w:r>
            <w:r>
              <w:rPr>
                <w:rFonts w:eastAsiaTheme="minorEastAsia"/>
                <w:noProof/>
                <w:lang w:eastAsia="cs-CZ"/>
              </w:rPr>
              <w:tab/>
            </w:r>
            <w:r w:rsidRPr="009E0FA2">
              <w:rPr>
                <w:rStyle w:val="Hypertextovodkaz"/>
                <w:noProof/>
              </w:rPr>
              <w:t>Varianta s projektem</w:t>
            </w:r>
            <w:r>
              <w:rPr>
                <w:noProof/>
                <w:webHidden/>
              </w:rPr>
              <w:tab/>
            </w:r>
            <w:r>
              <w:rPr>
                <w:noProof/>
                <w:webHidden/>
              </w:rPr>
              <w:fldChar w:fldCharType="begin"/>
            </w:r>
            <w:r>
              <w:rPr>
                <w:noProof/>
                <w:webHidden/>
              </w:rPr>
              <w:instrText xml:space="preserve"> PAGEREF _Toc9933442 \h </w:instrText>
            </w:r>
          </w:ins>
          <w:r>
            <w:rPr>
              <w:noProof/>
              <w:webHidden/>
            </w:rPr>
          </w:r>
          <w:r>
            <w:rPr>
              <w:noProof/>
              <w:webHidden/>
            </w:rPr>
            <w:fldChar w:fldCharType="separate"/>
          </w:r>
          <w:ins w:id="80" w:author="Ing. Tomáš Funk" w:date="2019-05-29T14:11:00Z">
            <w:r w:rsidR="00A132F1">
              <w:rPr>
                <w:noProof/>
                <w:webHidden/>
              </w:rPr>
              <w:t>7</w:t>
            </w:r>
          </w:ins>
          <w:ins w:id="81" w:author="Ing. Tomáš Funk" w:date="2019-05-28T10:56:00Z">
            <w:r>
              <w:rPr>
                <w:noProof/>
                <w:webHidden/>
              </w:rPr>
              <w:fldChar w:fldCharType="end"/>
            </w:r>
            <w:r w:rsidRPr="009E0FA2">
              <w:rPr>
                <w:rStyle w:val="Hypertextovodkaz"/>
                <w:noProof/>
              </w:rPr>
              <w:fldChar w:fldCharType="end"/>
            </w:r>
          </w:ins>
        </w:p>
        <w:p w:rsidR="00411D8B" w:rsidRDefault="00411D8B">
          <w:pPr>
            <w:pStyle w:val="Obsah1"/>
            <w:tabs>
              <w:tab w:val="left" w:pos="440"/>
              <w:tab w:val="right" w:leader="dot" w:pos="9062"/>
            </w:tabs>
            <w:rPr>
              <w:ins w:id="82" w:author="Ing. Tomáš Funk" w:date="2019-05-28T10:56:00Z"/>
              <w:rFonts w:eastAsiaTheme="minorEastAsia"/>
              <w:noProof/>
              <w:lang w:eastAsia="cs-CZ"/>
            </w:rPr>
          </w:pPr>
          <w:ins w:id="83"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"_Toc9933443"</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w:t>
            </w:r>
            <w:r>
              <w:rPr>
                <w:rFonts w:eastAsiaTheme="minorEastAsia"/>
                <w:noProof/>
                <w:lang w:eastAsia="cs-CZ"/>
              </w:rPr>
              <w:tab/>
            </w:r>
            <w:r w:rsidRPr="009E0FA2">
              <w:rPr>
                <w:rStyle w:val="Hypertextovodkaz"/>
                <w:noProof/>
              </w:rPr>
              <w:t>Hodnotící část</w:t>
            </w:r>
            <w:r>
              <w:rPr>
                <w:noProof/>
                <w:webHidden/>
              </w:rPr>
              <w:tab/>
            </w:r>
            <w:r>
              <w:rPr>
                <w:noProof/>
                <w:webHidden/>
              </w:rPr>
              <w:fldChar w:fldCharType="begin"/>
            </w:r>
            <w:r>
              <w:rPr>
                <w:noProof/>
                <w:webHidden/>
              </w:rPr>
              <w:instrText xml:space="preserve"> PAGEREF _Toc9933443 \h </w:instrText>
            </w:r>
          </w:ins>
          <w:r>
            <w:rPr>
              <w:noProof/>
              <w:webHidden/>
            </w:rPr>
          </w:r>
          <w:r>
            <w:rPr>
              <w:noProof/>
              <w:webHidden/>
            </w:rPr>
            <w:fldChar w:fldCharType="separate"/>
          </w:r>
          <w:ins w:id="84" w:author="Ing. Tomáš Funk" w:date="2019-05-29T14:11:00Z">
            <w:r w:rsidR="00A132F1">
              <w:rPr>
                <w:noProof/>
                <w:webHidden/>
              </w:rPr>
              <w:t>8</w:t>
            </w:r>
          </w:ins>
          <w:ins w:id="85" w:author="Ing. Tomáš Funk" w:date="2019-05-28T10:56:00Z">
            <w:r>
              <w:rPr>
                <w:noProof/>
                <w:webHidden/>
              </w:rPr>
              <w:fldChar w:fldCharType="end"/>
            </w:r>
            <w:r w:rsidRPr="009E0FA2">
              <w:rPr>
                <w:rStyle w:val="Hypertextovodkaz"/>
                <w:noProof/>
              </w:rPr>
              <w:fldChar w:fldCharType="end"/>
            </w:r>
          </w:ins>
        </w:p>
        <w:p w:rsidR="00411D8B" w:rsidRDefault="00411D8B">
          <w:pPr>
            <w:pStyle w:val="Obsah2"/>
            <w:tabs>
              <w:tab w:val="left" w:pos="880"/>
              <w:tab w:val="right" w:leader="dot" w:pos="9062"/>
            </w:tabs>
            <w:rPr>
              <w:ins w:id="86" w:author="Ing. Tomáš Funk" w:date="2019-05-28T10:56:00Z"/>
              <w:rFonts w:eastAsiaTheme="minorEastAsia"/>
              <w:noProof/>
              <w:lang w:eastAsia="cs-CZ"/>
            </w:rPr>
          </w:pPr>
          <w:ins w:id="87"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"_Toc9933444"</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3.1</w:t>
            </w:r>
            <w:r>
              <w:rPr>
                <w:rFonts w:eastAsiaTheme="minorEastAsia"/>
                <w:noProof/>
                <w:lang w:eastAsia="cs-CZ"/>
              </w:rPr>
              <w:tab/>
            </w:r>
            <w:r w:rsidRPr="009E0FA2">
              <w:rPr>
                <w:rStyle w:val="Hypertextovodkaz"/>
                <w:noProof/>
              </w:rPr>
              <w:t>Ekonomické hodnocení</w:t>
            </w:r>
            <w:r>
              <w:rPr>
                <w:noProof/>
                <w:webHidden/>
              </w:rPr>
              <w:tab/>
            </w:r>
            <w:r>
              <w:rPr>
                <w:noProof/>
                <w:webHidden/>
              </w:rPr>
              <w:fldChar w:fldCharType="begin"/>
            </w:r>
            <w:r>
              <w:rPr>
                <w:noProof/>
                <w:webHidden/>
              </w:rPr>
              <w:instrText xml:space="preserve"> PAGEREF _Toc9933444 \h </w:instrText>
            </w:r>
          </w:ins>
          <w:r>
            <w:rPr>
              <w:noProof/>
              <w:webHidden/>
            </w:rPr>
          </w:r>
          <w:r>
            <w:rPr>
              <w:noProof/>
              <w:webHidden/>
            </w:rPr>
            <w:fldChar w:fldCharType="separate"/>
          </w:r>
          <w:ins w:id="88" w:author="Ing. Tomáš Funk" w:date="2019-05-29T14:11:00Z">
            <w:r w:rsidR="00A132F1">
              <w:rPr>
                <w:noProof/>
                <w:webHidden/>
              </w:rPr>
              <w:t>8</w:t>
            </w:r>
          </w:ins>
          <w:ins w:id="89"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90" w:author="Ing. Tomáš Funk" w:date="2019-05-28T10:56:00Z"/>
              <w:rFonts w:eastAsiaTheme="minorEastAsia"/>
              <w:noProof/>
              <w:lang w:eastAsia="cs-CZ"/>
            </w:rPr>
          </w:pPr>
          <w:ins w:id="91"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"_Toc9933445"</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3.1.1</w:t>
            </w:r>
            <w:r>
              <w:rPr>
                <w:rFonts w:eastAsiaTheme="minorEastAsia"/>
                <w:noProof/>
                <w:lang w:eastAsia="cs-CZ"/>
              </w:rPr>
              <w:tab/>
            </w:r>
            <w:r w:rsidRPr="009E0FA2">
              <w:rPr>
                <w:rStyle w:val="Hypertextovodkaz"/>
                <w:noProof/>
              </w:rPr>
              <w:t>Analýza nákladů a přínosů – CBA</w:t>
            </w:r>
            <w:r>
              <w:rPr>
                <w:noProof/>
                <w:webHidden/>
              </w:rPr>
              <w:tab/>
            </w:r>
            <w:r>
              <w:rPr>
                <w:noProof/>
                <w:webHidden/>
              </w:rPr>
              <w:fldChar w:fldCharType="begin"/>
            </w:r>
            <w:r>
              <w:rPr>
                <w:noProof/>
                <w:webHidden/>
              </w:rPr>
              <w:instrText xml:space="preserve"> PAGEREF _Toc9933445 \h </w:instrText>
            </w:r>
          </w:ins>
          <w:r>
            <w:rPr>
              <w:noProof/>
              <w:webHidden/>
            </w:rPr>
          </w:r>
          <w:r>
            <w:rPr>
              <w:noProof/>
              <w:webHidden/>
            </w:rPr>
            <w:fldChar w:fldCharType="separate"/>
          </w:r>
          <w:ins w:id="92" w:author="Ing. Tomáš Funk" w:date="2019-05-29T14:11:00Z">
            <w:r w:rsidR="00A132F1">
              <w:rPr>
                <w:noProof/>
                <w:webHidden/>
              </w:rPr>
              <w:t>9</w:t>
            </w:r>
          </w:ins>
          <w:ins w:id="93"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94" w:author="Ing. Tomáš Funk" w:date="2019-05-28T10:56:00Z"/>
              <w:rFonts w:eastAsiaTheme="minorEastAsia"/>
              <w:noProof/>
              <w:lang w:eastAsia="cs-CZ"/>
            </w:rPr>
          </w:pPr>
          <w:ins w:id="95"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"_Toc9933446"</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3.1.2</w:t>
            </w:r>
            <w:r>
              <w:rPr>
                <w:rFonts w:eastAsiaTheme="minorEastAsia"/>
                <w:noProof/>
                <w:lang w:eastAsia="cs-CZ"/>
              </w:rPr>
              <w:tab/>
            </w:r>
            <w:r w:rsidRPr="009E0FA2">
              <w:rPr>
                <w:rStyle w:val="Hypertextovodkaz"/>
                <w:noProof/>
              </w:rPr>
              <w:t>Analýza rizik</w:t>
            </w:r>
            <w:r>
              <w:rPr>
                <w:noProof/>
                <w:webHidden/>
              </w:rPr>
              <w:tab/>
            </w:r>
            <w:r>
              <w:rPr>
                <w:noProof/>
                <w:webHidden/>
              </w:rPr>
              <w:fldChar w:fldCharType="begin"/>
            </w:r>
            <w:r>
              <w:rPr>
                <w:noProof/>
                <w:webHidden/>
              </w:rPr>
              <w:instrText xml:space="preserve"> PAGEREF _Toc9933446 \h </w:instrText>
            </w:r>
          </w:ins>
          <w:r>
            <w:rPr>
              <w:noProof/>
              <w:webHidden/>
            </w:rPr>
          </w:r>
          <w:r>
            <w:rPr>
              <w:noProof/>
              <w:webHidden/>
            </w:rPr>
            <w:fldChar w:fldCharType="separate"/>
          </w:r>
          <w:ins w:id="96" w:author="Ing. Tomáš Funk" w:date="2019-05-29T14:11:00Z">
            <w:r w:rsidR="00A132F1">
              <w:rPr>
                <w:noProof/>
                <w:webHidden/>
              </w:rPr>
              <w:t>10</w:t>
            </w:r>
          </w:ins>
          <w:ins w:id="97" w:author="Ing. Tomáš Funk" w:date="2019-05-28T10:56:00Z">
            <w:r>
              <w:rPr>
                <w:noProof/>
                <w:webHidden/>
              </w:rPr>
              <w:fldChar w:fldCharType="end"/>
            </w:r>
            <w:r w:rsidRPr="009E0FA2">
              <w:rPr>
                <w:rStyle w:val="Hypertextovodkaz"/>
                <w:noProof/>
              </w:rPr>
              <w:fldChar w:fldCharType="end"/>
            </w:r>
          </w:ins>
        </w:p>
        <w:p w:rsidR="00411D8B" w:rsidRDefault="00411D8B">
          <w:pPr>
            <w:pStyle w:val="Obsah2"/>
            <w:tabs>
              <w:tab w:val="left" w:pos="880"/>
              <w:tab w:val="right" w:leader="dot" w:pos="9062"/>
            </w:tabs>
            <w:rPr>
              <w:ins w:id="98" w:author="Ing. Tomáš Funk" w:date="2019-05-28T10:56:00Z"/>
              <w:rFonts w:eastAsiaTheme="minorEastAsia"/>
              <w:noProof/>
              <w:lang w:eastAsia="cs-CZ"/>
            </w:rPr>
          </w:pPr>
          <w:ins w:id="99"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"_Toc9933447"</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3.2</w:t>
            </w:r>
            <w:r>
              <w:rPr>
                <w:rFonts w:eastAsiaTheme="minorEastAsia"/>
                <w:noProof/>
                <w:lang w:eastAsia="cs-CZ"/>
              </w:rPr>
              <w:tab/>
            </w:r>
            <w:r w:rsidRPr="009E0FA2">
              <w:rPr>
                <w:rStyle w:val="Hypertextovodkaz"/>
                <w:noProof/>
              </w:rPr>
              <w:t>Definice základních pojmů</w:t>
            </w:r>
            <w:r>
              <w:rPr>
                <w:noProof/>
                <w:webHidden/>
              </w:rPr>
              <w:tab/>
            </w:r>
            <w:r>
              <w:rPr>
                <w:noProof/>
                <w:webHidden/>
              </w:rPr>
              <w:fldChar w:fldCharType="begin"/>
            </w:r>
            <w:r>
              <w:rPr>
                <w:noProof/>
                <w:webHidden/>
              </w:rPr>
              <w:instrText xml:space="preserve"> PAGEREF _Toc9933447 \h </w:instrText>
            </w:r>
          </w:ins>
          <w:r>
            <w:rPr>
              <w:noProof/>
              <w:webHidden/>
            </w:rPr>
          </w:r>
          <w:r>
            <w:rPr>
              <w:noProof/>
              <w:webHidden/>
            </w:rPr>
            <w:fldChar w:fldCharType="separate"/>
          </w:r>
          <w:ins w:id="100" w:author="Ing. Tomáš Funk" w:date="2019-05-29T14:11:00Z">
            <w:r w:rsidR="00A132F1">
              <w:rPr>
                <w:noProof/>
                <w:webHidden/>
              </w:rPr>
              <w:t>10</w:t>
            </w:r>
          </w:ins>
          <w:ins w:id="101"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102" w:author="Ing. Tomáš Funk" w:date="2019-05-28T10:56:00Z"/>
              <w:rFonts w:eastAsiaTheme="minorEastAsia"/>
              <w:noProof/>
              <w:lang w:eastAsia="cs-CZ"/>
            </w:rPr>
          </w:pPr>
          <w:ins w:id="103"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"_Toc9933448"</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3.2.1</w:t>
            </w:r>
            <w:r>
              <w:rPr>
                <w:rFonts w:eastAsiaTheme="minorEastAsia"/>
                <w:noProof/>
                <w:lang w:eastAsia="cs-CZ"/>
              </w:rPr>
              <w:tab/>
            </w:r>
            <w:r w:rsidRPr="009E0FA2">
              <w:rPr>
                <w:rStyle w:val="Hypertextovodkaz"/>
                <w:noProof/>
              </w:rPr>
              <w:t>Stanovení referenčního období</w:t>
            </w:r>
            <w:r>
              <w:rPr>
                <w:noProof/>
                <w:webHidden/>
              </w:rPr>
              <w:tab/>
            </w:r>
            <w:r>
              <w:rPr>
                <w:noProof/>
                <w:webHidden/>
              </w:rPr>
              <w:fldChar w:fldCharType="begin"/>
            </w:r>
            <w:r>
              <w:rPr>
                <w:noProof/>
                <w:webHidden/>
              </w:rPr>
              <w:instrText xml:space="preserve"> PAGEREF _Toc9933448 \h </w:instrText>
            </w:r>
          </w:ins>
          <w:r>
            <w:rPr>
              <w:noProof/>
              <w:webHidden/>
            </w:rPr>
          </w:r>
          <w:r>
            <w:rPr>
              <w:noProof/>
              <w:webHidden/>
            </w:rPr>
            <w:fldChar w:fldCharType="separate"/>
          </w:r>
          <w:ins w:id="104" w:author="Ing. Tomáš Funk" w:date="2019-05-29T14:11:00Z">
            <w:r w:rsidR="00A132F1">
              <w:rPr>
                <w:noProof/>
                <w:webHidden/>
              </w:rPr>
              <w:t>10</w:t>
            </w:r>
          </w:ins>
          <w:ins w:id="105"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106" w:author="Ing. Tomáš Funk" w:date="2019-05-28T10:56:00Z"/>
              <w:rFonts w:eastAsiaTheme="minorEastAsia"/>
              <w:noProof/>
              <w:lang w:eastAsia="cs-CZ"/>
            </w:rPr>
          </w:pPr>
          <w:ins w:id="107"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"_Toc9933449"</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3.2.2</w:t>
            </w:r>
            <w:r>
              <w:rPr>
                <w:rFonts w:eastAsiaTheme="minorEastAsia"/>
                <w:noProof/>
                <w:lang w:eastAsia="cs-CZ"/>
              </w:rPr>
              <w:tab/>
            </w:r>
            <w:r w:rsidRPr="009E0FA2">
              <w:rPr>
                <w:rStyle w:val="Hypertextovodkaz"/>
                <w:noProof/>
              </w:rPr>
              <w:t>Diskontování a čistá současná hodnota</w:t>
            </w:r>
            <w:r>
              <w:rPr>
                <w:noProof/>
                <w:webHidden/>
              </w:rPr>
              <w:tab/>
            </w:r>
            <w:r>
              <w:rPr>
                <w:noProof/>
                <w:webHidden/>
              </w:rPr>
              <w:fldChar w:fldCharType="begin"/>
            </w:r>
            <w:r>
              <w:rPr>
                <w:noProof/>
                <w:webHidden/>
              </w:rPr>
              <w:instrText xml:space="preserve"> PAGEREF _Toc9933449 \h </w:instrText>
            </w:r>
          </w:ins>
          <w:r>
            <w:rPr>
              <w:noProof/>
              <w:webHidden/>
            </w:rPr>
          </w:r>
          <w:r>
            <w:rPr>
              <w:noProof/>
              <w:webHidden/>
            </w:rPr>
            <w:fldChar w:fldCharType="separate"/>
          </w:r>
          <w:ins w:id="108" w:author="Ing. Tomáš Funk" w:date="2019-05-29T14:11:00Z">
            <w:r w:rsidR="00A132F1">
              <w:rPr>
                <w:noProof/>
                <w:webHidden/>
              </w:rPr>
              <w:t>10</w:t>
            </w:r>
          </w:ins>
          <w:ins w:id="109"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110" w:author="Ing. Tomáš Funk" w:date="2019-05-28T10:56:00Z"/>
              <w:rFonts w:eastAsiaTheme="minorEastAsia"/>
              <w:noProof/>
              <w:lang w:eastAsia="cs-CZ"/>
            </w:rPr>
          </w:pPr>
          <w:ins w:id="111"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"_Toc9933450"</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3.2.3</w:t>
            </w:r>
            <w:r>
              <w:rPr>
                <w:rFonts w:eastAsiaTheme="minorEastAsia"/>
                <w:noProof/>
                <w:lang w:eastAsia="cs-CZ"/>
              </w:rPr>
              <w:tab/>
            </w:r>
            <w:r w:rsidRPr="009E0FA2">
              <w:rPr>
                <w:rStyle w:val="Hypertextovodkaz"/>
                <w:noProof/>
              </w:rPr>
              <w:t>Cenová úroveň</w:t>
            </w:r>
            <w:r>
              <w:rPr>
                <w:noProof/>
                <w:webHidden/>
              </w:rPr>
              <w:tab/>
            </w:r>
            <w:r>
              <w:rPr>
                <w:noProof/>
                <w:webHidden/>
              </w:rPr>
              <w:fldChar w:fldCharType="begin"/>
            </w:r>
            <w:r>
              <w:rPr>
                <w:noProof/>
                <w:webHidden/>
              </w:rPr>
              <w:instrText xml:space="preserve"> PAGEREF _Toc9933450 \h </w:instrText>
            </w:r>
          </w:ins>
          <w:r>
            <w:rPr>
              <w:noProof/>
              <w:webHidden/>
            </w:rPr>
          </w:r>
          <w:r>
            <w:rPr>
              <w:noProof/>
              <w:webHidden/>
            </w:rPr>
            <w:fldChar w:fldCharType="separate"/>
          </w:r>
          <w:ins w:id="112" w:author="Ing. Tomáš Funk" w:date="2019-05-29T14:11:00Z">
            <w:r w:rsidR="00A132F1">
              <w:rPr>
                <w:noProof/>
                <w:webHidden/>
              </w:rPr>
              <w:t>11</w:t>
            </w:r>
          </w:ins>
          <w:ins w:id="113" w:author="Ing. Tomáš Funk" w:date="2019-05-28T10:56:00Z">
            <w:r>
              <w:rPr>
                <w:noProof/>
                <w:webHidden/>
              </w:rPr>
              <w:fldChar w:fldCharType="end"/>
            </w:r>
            <w:r w:rsidRPr="009E0FA2">
              <w:rPr>
                <w:rStyle w:val="Hypertextovodkaz"/>
                <w:noProof/>
              </w:rPr>
              <w:fldChar w:fldCharType="end"/>
            </w:r>
          </w:ins>
        </w:p>
        <w:p w:rsidR="00411D8B" w:rsidRDefault="00411D8B">
          <w:pPr>
            <w:pStyle w:val="Obsah2"/>
            <w:tabs>
              <w:tab w:val="left" w:pos="880"/>
              <w:tab w:val="right" w:leader="dot" w:pos="9062"/>
            </w:tabs>
            <w:rPr>
              <w:ins w:id="114" w:author="Ing. Tomáš Funk" w:date="2019-05-28T10:56:00Z"/>
              <w:rFonts w:eastAsiaTheme="minorEastAsia"/>
              <w:noProof/>
              <w:lang w:eastAsia="cs-CZ"/>
            </w:rPr>
          </w:pPr>
          <w:ins w:id="115"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"_Toc9933451"</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3.3</w:t>
            </w:r>
            <w:r>
              <w:rPr>
                <w:rFonts w:eastAsiaTheme="minorEastAsia"/>
                <w:noProof/>
                <w:lang w:eastAsia="cs-CZ"/>
              </w:rPr>
              <w:tab/>
            </w:r>
            <w:r w:rsidRPr="009E0FA2">
              <w:rPr>
                <w:rStyle w:val="Hypertextovodkaz"/>
                <w:noProof/>
              </w:rPr>
              <w:t>Přepravní prognóza</w:t>
            </w:r>
            <w:r>
              <w:rPr>
                <w:noProof/>
                <w:webHidden/>
              </w:rPr>
              <w:tab/>
            </w:r>
            <w:r>
              <w:rPr>
                <w:noProof/>
                <w:webHidden/>
              </w:rPr>
              <w:fldChar w:fldCharType="begin"/>
            </w:r>
            <w:r>
              <w:rPr>
                <w:noProof/>
                <w:webHidden/>
              </w:rPr>
              <w:instrText xml:space="preserve"> PAGEREF _Toc9933451 \h </w:instrText>
            </w:r>
          </w:ins>
          <w:r>
            <w:rPr>
              <w:noProof/>
              <w:webHidden/>
            </w:rPr>
          </w:r>
          <w:r>
            <w:rPr>
              <w:noProof/>
              <w:webHidden/>
            </w:rPr>
            <w:fldChar w:fldCharType="separate"/>
          </w:r>
          <w:ins w:id="116" w:author="Ing. Tomáš Funk" w:date="2019-05-29T14:11:00Z">
            <w:r w:rsidR="00A132F1">
              <w:rPr>
                <w:noProof/>
                <w:webHidden/>
              </w:rPr>
              <w:t>11</w:t>
            </w:r>
          </w:ins>
          <w:ins w:id="117" w:author="Ing. Tomáš Funk" w:date="2019-05-28T10:56:00Z">
            <w:r>
              <w:rPr>
                <w:noProof/>
                <w:webHidden/>
              </w:rPr>
              <w:fldChar w:fldCharType="end"/>
            </w:r>
            <w:r w:rsidRPr="009E0FA2">
              <w:rPr>
                <w:rStyle w:val="Hypertextovodkaz"/>
                <w:noProof/>
              </w:rPr>
              <w:fldChar w:fldCharType="end"/>
            </w:r>
          </w:ins>
        </w:p>
        <w:p w:rsidR="00411D8B" w:rsidRDefault="00411D8B">
          <w:pPr>
            <w:pStyle w:val="Obsah2"/>
            <w:tabs>
              <w:tab w:val="left" w:pos="880"/>
              <w:tab w:val="right" w:leader="dot" w:pos="9062"/>
            </w:tabs>
            <w:rPr>
              <w:ins w:id="118" w:author="Ing. Tomáš Funk" w:date="2019-05-28T10:56:00Z"/>
              <w:rFonts w:eastAsiaTheme="minorEastAsia"/>
              <w:noProof/>
              <w:lang w:eastAsia="cs-CZ"/>
            </w:rPr>
          </w:pPr>
          <w:ins w:id="119"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"_Toc9933452"</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3.4</w:t>
            </w:r>
            <w:r>
              <w:rPr>
                <w:rFonts w:eastAsiaTheme="minorEastAsia"/>
                <w:noProof/>
                <w:lang w:eastAsia="cs-CZ"/>
              </w:rPr>
              <w:tab/>
            </w:r>
            <w:r w:rsidRPr="009E0FA2">
              <w:rPr>
                <w:rStyle w:val="Hypertextovodkaz"/>
                <w:noProof/>
              </w:rPr>
              <w:t>Finanční analýza</w:t>
            </w:r>
            <w:r>
              <w:rPr>
                <w:noProof/>
                <w:webHidden/>
              </w:rPr>
              <w:tab/>
            </w:r>
            <w:r>
              <w:rPr>
                <w:noProof/>
                <w:webHidden/>
              </w:rPr>
              <w:fldChar w:fldCharType="begin"/>
            </w:r>
            <w:r>
              <w:rPr>
                <w:noProof/>
                <w:webHidden/>
              </w:rPr>
              <w:instrText xml:space="preserve"> PAGEREF _Toc9933452 \h </w:instrText>
            </w:r>
          </w:ins>
          <w:r>
            <w:rPr>
              <w:noProof/>
              <w:webHidden/>
            </w:rPr>
          </w:r>
          <w:r>
            <w:rPr>
              <w:noProof/>
              <w:webHidden/>
            </w:rPr>
            <w:fldChar w:fldCharType="separate"/>
          </w:r>
          <w:ins w:id="120" w:author="Ing. Tomáš Funk" w:date="2019-05-29T14:11:00Z">
            <w:r w:rsidR="00A132F1">
              <w:rPr>
                <w:noProof/>
                <w:webHidden/>
              </w:rPr>
              <w:t>12</w:t>
            </w:r>
          </w:ins>
          <w:ins w:id="121"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122" w:author="Ing. Tomáš Funk" w:date="2019-05-28T10:56:00Z"/>
              <w:rFonts w:eastAsiaTheme="minorEastAsia"/>
              <w:noProof/>
              <w:lang w:eastAsia="cs-CZ"/>
            </w:rPr>
          </w:pPr>
          <w:ins w:id="123"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"_Toc9933453"</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3.4.1</w:t>
            </w:r>
            <w:r>
              <w:rPr>
                <w:rFonts w:eastAsiaTheme="minorEastAsia"/>
                <w:noProof/>
                <w:lang w:eastAsia="cs-CZ"/>
              </w:rPr>
              <w:tab/>
            </w:r>
            <w:r w:rsidRPr="009E0FA2">
              <w:rPr>
                <w:rStyle w:val="Hypertextovodkaz"/>
                <w:noProof/>
              </w:rPr>
              <w:t>Investiční náklady</w:t>
            </w:r>
            <w:r>
              <w:rPr>
                <w:noProof/>
                <w:webHidden/>
              </w:rPr>
              <w:tab/>
            </w:r>
            <w:r>
              <w:rPr>
                <w:noProof/>
                <w:webHidden/>
              </w:rPr>
              <w:fldChar w:fldCharType="begin"/>
            </w:r>
            <w:r>
              <w:rPr>
                <w:noProof/>
                <w:webHidden/>
              </w:rPr>
              <w:instrText xml:space="preserve"> PAGEREF _Toc9933453 \h </w:instrText>
            </w:r>
          </w:ins>
          <w:r>
            <w:rPr>
              <w:noProof/>
              <w:webHidden/>
            </w:rPr>
          </w:r>
          <w:r>
            <w:rPr>
              <w:noProof/>
              <w:webHidden/>
            </w:rPr>
            <w:fldChar w:fldCharType="separate"/>
          </w:r>
          <w:ins w:id="124" w:author="Ing. Tomáš Funk" w:date="2019-05-29T14:11:00Z">
            <w:r w:rsidR="00A132F1">
              <w:rPr>
                <w:noProof/>
                <w:webHidden/>
              </w:rPr>
              <w:t>12</w:t>
            </w:r>
          </w:ins>
          <w:ins w:id="125"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126" w:author="Ing. Tomáš Funk" w:date="2019-05-28T10:56:00Z"/>
              <w:rFonts w:eastAsiaTheme="minorEastAsia"/>
              <w:noProof/>
              <w:lang w:eastAsia="cs-CZ"/>
            </w:rPr>
          </w:pPr>
          <w:ins w:id="127"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"_Toc9933454"</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3.4.2</w:t>
            </w:r>
            <w:r>
              <w:rPr>
                <w:rFonts w:eastAsiaTheme="minorEastAsia"/>
                <w:noProof/>
                <w:lang w:eastAsia="cs-CZ"/>
              </w:rPr>
              <w:tab/>
            </w:r>
            <w:r w:rsidRPr="009E0FA2">
              <w:rPr>
                <w:rStyle w:val="Hypertextovodkaz"/>
                <w:noProof/>
              </w:rPr>
              <w:t>Provozní náklady</w:t>
            </w:r>
            <w:r>
              <w:rPr>
                <w:noProof/>
                <w:webHidden/>
              </w:rPr>
              <w:tab/>
            </w:r>
            <w:r>
              <w:rPr>
                <w:noProof/>
                <w:webHidden/>
              </w:rPr>
              <w:fldChar w:fldCharType="begin"/>
            </w:r>
            <w:r>
              <w:rPr>
                <w:noProof/>
                <w:webHidden/>
              </w:rPr>
              <w:instrText xml:space="preserve"> PAGEREF _Toc9933454 \h </w:instrText>
            </w:r>
          </w:ins>
          <w:r>
            <w:rPr>
              <w:noProof/>
              <w:webHidden/>
            </w:rPr>
          </w:r>
          <w:r>
            <w:rPr>
              <w:noProof/>
              <w:webHidden/>
            </w:rPr>
            <w:fldChar w:fldCharType="separate"/>
          </w:r>
          <w:ins w:id="128" w:author="Ing. Tomáš Funk" w:date="2019-05-29T14:11:00Z">
            <w:r w:rsidR="00A132F1">
              <w:rPr>
                <w:noProof/>
                <w:webHidden/>
              </w:rPr>
              <w:t>12</w:t>
            </w:r>
          </w:ins>
          <w:ins w:id="129"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130" w:author="Ing. Tomáš Funk" w:date="2019-05-28T10:56:00Z"/>
              <w:rFonts w:eastAsiaTheme="minorEastAsia"/>
              <w:noProof/>
              <w:lang w:eastAsia="cs-CZ"/>
            </w:rPr>
          </w:pPr>
          <w:ins w:id="131"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"_Toc9933455"</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3.4.3</w:t>
            </w:r>
            <w:r>
              <w:rPr>
                <w:rFonts w:eastAsiaTheme="minorEastAsia"/>
                <w:noProof/>
                <w:lang w:eastAsia="cs-CZ"/>
              </w:rPr>
              <w:tab/>
            </w:r>
            <w:r w:rsidRPr="009E0FA2">
              <w:rPr>
                <w:rStyle w:val="Hypertextovodkaz"/>
                <w:noProof/>
              </w:rPr>
              <w:t>Náklady NAD</w:t>
            </w:r>
            <w:r>
              <w:rPr>
                <w:noProof/>
                <w:webHidden/>
              </w:rPr>
              <w:tab/>
            </w:r>
            <w:r>
              <w:rPr>
                <w:noProof/>
                <w:webHidden/>
              </w:rPr>
              <w:fldChar w:fldCharType="begin"/>
            </w:r>
            <w:r>
              <w:rPr>
                <w:noProof/>
                <w:webHidden/>
              </w:rPr>
              <w:instrText xml:space="preserve"> PAGEREF _Toc9933455 \h </w:instrText>
            </w:r>
          </w:ins>
          <w:r>
            <w:rPr>
              <w:noProof/>
              <w:webHidden/>
            </w:rPr>
          </w:r>
          <w:r>
            <w:rPr>
              <w:noProof/>
              <w:webHidden/>
            </w:rPr>
            <w:fldChar w:fldCharType="separate"/>
          </w:r>
          <w:ins w:id="132" w:author="Ing. Tomáš Funk" w:date="2019-05-29T14:11:00Z">
            <w:r w:rsidR="00A132F1">
              <w:rPr>
                <w:noProof/>
                <w:webHidden/>
              </w:rPr>
              <w:t>16</w:t>
            </w:r>
          </w:ins>
          <w:ins w:id="133"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134" w:author="Ing. Tomáš Funk" w:date="2019-05-28T10:56:00Z"/>
              <w:rFonts w:eastAsiaTheme="minorEastAsia"/>
              <w:noProof/>
              <w:lang w:eastAsia="cs-CZ"/>
            </w:rPr>
          </w:pPr>
          <w:ins w:id="135" w:author="Ing. Tomáš Funk" w:date="2019-05-28T10:56:00Z">
            <w:r w:rsidRPr="009E0FA2">
              <w:rPr>
                <w:rStyle w:val="Hypertextovodkaz"/>
                <w:noProof/>
              </w:rPr>
              <w:lastRenderedPageBreak/>
              <w:fldChar w:fldCharType="begin"/>
            </w:r>
            <w:r w:rsidRPr="009E0FA2">
              <w:rPr>
                <w:rStyle w:val="Hypertextovodkaz"/>
                <w:noProof/>
              </w:rPr>
              <w:instrText xml:space="preserve"> </w:instrText>
            </w:r>
            <w:r>
              <w:rPr>
                <w:noProof/>
              </w:rPr>
              <w:instrText>HYPERLINK \l "_Toc9933456"</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3.4.4</w:t>
            </w:r>
            <w:r>
              <w:rPr>
                <w:rFonts w:eastAsiaTheme="minorEastAsia"/>
                <w:noProof/>
                <w:lang w:eastAsia="cs-CZ"/>
              </w:rPr>
              <w:tab/>
            </w:r>
            <w:r w:rsidRPr="009E0FA2">
              <w:rPr>
                <w:rStyle w:val="Hypertextovodkaz"/>
                <w:noProof/>
              </w:rPr>
              <w:t>Příjmy (provozní výnosy)</w:t>
            </w:r>
            <w:r>
              <w:rPr>
                <w:noProof/>
                <w:webHidden/>
              </w:rPr>
              <w:tab/>
            </w:r>
            <w:r>
              <w:rPr>
                <w:noProof/>
                <w:webHidden/>
              </w:rPr>
              <w:fldChar w:fldCharType="begin"/>
            </w:r>
            <w:r>
              <w:rPr>
                <w:noProof/>
                <w:webHidden/>
              </w:rPr>
              <w:instrText xml:space="preserve"> PAGEREF _Toc9933456 \h </w:instrText>
            </w:r>
          </w:ins>
          <w:r>
            <w:rPr>
              <w:noProof/>
              <w:webHidden/>
            </w:rPr>
          </w:r>
          <w:r>
            <w:rPr>
              <w:noProof/>
              <w:webHidden/>
            </w:rPr>
            <w:fldChar w:fldCharType="separate"/>
          </w:r>
          <w:ins w:id="136" w:author="Ing. Tomáš Funk" w:date="2019-05-29T14:11:00Z">
            <w:r w:rsidR="00A132F1">
              <w:rPr>
                <w:noProof/>
                <w:webHidden/>
              </w:rPr>
              <w:t>16</w:t>
            </w:r>
          </w:ins>
          <w:ins w:id="137"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138" w:author="Ing. Tomáš Funk" w:date="2019-05-28T10:56:00Z"/>
              <w:rFonts w:eastAsiaTheme="minorEastAsia"/>
              <w:noProof/>
              <w:lang w:eastAsia="cs-CZ"/>
            </w:rPr>
          </w:pPr>
          <w:ins w:id="139"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"_Toc9933457"</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3.4.5</w:t>
            </w:r>
            <w:r>
              <w:rPr>
                <w:rFonts w:eastAsiaTheme="minorEastAsia"/>
                <w:noProof/>
                <w:lang w:eastAsia="cs-CZ"/>
              </w:rPr>
              <w:tab/>
            </w:r>
            <w:r w:rsidRPr="009E0FA2">
              <w:rPr>
                <w:rStyle w:val="Hypertextovodkaz"/>
                <w:noProof/>
              </w:rPr>
              <w:t>Zůstatková hodnota</w:t>
            </w:r>
            <w:r>
              <w:rPr>
                <w:noProof/>
                <w:webHidden/>
              </w:rPr>
              <w:tab/>
            </w:r>
            <w:r>
              <w:rPr>
                <w:noProof/>
                <w:webHidden/>
              </w:rPr>
              <w:fldChar w:fldCharType="begin"/>
            </w:r>
            <w:r>
              <w:rPr>
                <w:noProof/>
                <w:webHidden/>
              </w:rPr>
              <w:instrText xml:space="preserve"> PAGEREF _Toc9933457 \h </w:instrText>
            </w:r>
          </w:ins>
          <w:r>
            <w:rPr>
              <w:noProof/>
              <w:webHidden/>
            </w:rPr>
          </w:r>
          <w:r>
            <w:rPr>
              <w:noProof/>
              <w:webHidden/>
            </w:rPr>
            <w:fldChar w:fldCharType="separate"/>
          </w:r>
          <w:ins w:id="140" w:author="Ing. Tomáš Funk" w:date="2019-05-29T14:11:00Z">
            <w:r w:rsidR="00A132F1">
              <w:rPr>
                <w:noProof/>
                <w:webHidden/>
              </w:rPr>
              <w:t>16</w:t>
            </w:r>
          </w:ins>
          <w:ins w:id="141"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142" w:author="Ing. Tomáš Funk" w:date="2019-05-28T10:56:00Z"/>
              <w:rFonts w:eastAsiaTheme="minorEastAsia"/>
              <w:noProof/>
              <w:lang w:eastAsia="cs-CZ"/>
            </w:rPr>
          </w:pPr>
          <w:ins w:id="143"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"_Toc9933458"</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3.4.6</w:t>
            </w:r>
            <w:r>
              <w:rPr>
                <w:rFonts w:eastAsiaTheme="minorEastAsia"/>
                <w:noProof/>
                <w:lang w:eastAsia="cs-CZ"/>
              </w:rPr>
              <w:tab/>
            </w:r>
            <w:r w:rsidRPr="009E0FA2">
              <w:rPr>
                <w:rStyle w:val="Hypertextovodkaz"/>
                <w:noProof/>
              </w:rPr>
              <w:t>Cash flow finanční analýzy</w:t>
            </w:r>
            <w:r>
              <w:rPr>
                <w:noProof/>
                <w:webHidden/>
              </w:rPr>
              <w:tab/>
            </w:r>
            <w:r>
              <w:rPr>
                <w:noProof/>
                <w:webHidden/>
              </w:rPr>
              <w:fldChar w:fldCharType="begin"/>
            </w:r>
            <w:r>
              <w:rPr>
                <w:noProof/>
                <w:webHidden/>
              </w:rPr>
              <w:instrText xml:space="preserve"> PAGEREF _Toc9933458 \h </w:instrText>
            </w:r>
          </w:ins>
          <w:r>
            <w:rPr>
              <w:noProof/>
              <w:webHidden/>
            </w:rPr>
          </w:r>
          <w:r>
            <w:rPr>
              <w:noProof/>
              <w:webHidden/>
            </w:rPr>
            <w:fldChar w:fldCharType="separate"/>
          </w:r>
          <w:ins w:id="144" w:author="Ing. Tomáš Funk" w:date="2019-05-29T14:11:00Z">
            <w:r w:rsidR="00A132F1">
              <w:rPr>
                <w:noProof/>
                <w:webHidden/>
              </w:rPr>
              <w:t>17</w:t>
            </w:r>
          </w:ins>
          <w:ins w:id="145" w:author="Ing. Tomáš Funk" w:date="2019-05-28T10:56:00Z">
            <w:r>
              <w:rPr>
                <w:noProof/>
                <w:webHidden/>
              </w:rPr>
              <w:fldChar w:fldCharType="end"/>
            </w:r>
            <w:r w:rsidRPr="009E0FA2">
              <w:rPr>
                <w:rStyle w:val="Hypertextovodkaz"/>
                <w:noProof/>
              </w:rPr>
              <w:fldChar w:fldCharType="end"/>
            </w:r>
          </w:ins>
        </w:p>
        <w:p w:rsidR="00411D8B" w:rsidRDefault="00411D8B">
          <w:pPr>
            <w:pStyle w:val="Obsah2"/>
            <w:tabs>
              <w:tab w:val="left" w:pos="880"/>
              <w:tab w:val="right" w:leader="dot" w:pos="9062"/>
            </w:tabs>
            <w:rPr>
              <w:ins w:id="146" w:author="Ing. Tomáš Funk" w:date="2019-05-28T10:56:00Z"/>
              <w:rFonts w:eastAsiaTheme="minorEastAsia"/>
              <w:noProof/>
              <w:lang w:eastAsia="cs-CZ"/>
            </w:rPr>
          </w:pPr>
          <w:ins w:id="147"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"_Toc9933459"</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3.5</w:t>
            </w:r>
            <w:r>
              <w:rPr>
                <w:rFonts w:eastAsiaTheme="minorEastAsia"/>
                <w:noProof/>
                <w:lang w:eastAsia="cs-CZ"/>
              </w:rPr>
              <w:tab/>
            </w:r>
            <w:r w:rsidRPr="009E0FA2">
              <w:rPr>
                <w:rStyle w:val="Hypertextovodkaz"/>
                <w:noProof/>
              </w:rPr>
              <w:t>Ekonomická analýza</w:t>
            </w:r>
            <w:r>
              <w:rPr>
                <w:noProof/>
                <w:webHidden/>
              </w:rPr>
              <w:tab/>
            </w:r>
            <w:r>
              <w:rPr>
                <w:noProof/>
                <w:webHidden/>
              </w:rPr>
              <w:fldChar w:fldCharType="begin"/>
            </w:r>
            <w:r>
              <w:rPr>
                <w:noProof/>
                <w:webHidden/>
              </w:rPr>
              <w:instrText xml:space="preserve"> PAGEREF _Toc9933459 \h </w:instrText>
            </w:r>
          </w:ins>
          <w:r>
            <w:rPr>
              <w:noProof/>
              <w:webHidden/>
            </w:rPr>
          </w:r>
          <w:r>
            <w:rPr>
              <w:noProof/>
              <w:webHidden/>
            </w:rPr>
            <w:fldChar w:fldCharType="separate"/>
          </w:r>
          <w:ins w:id="148" w:author="Ing. Tomáš Funk" w:date="2019-05-29T14:11:00Z">
            <w:r w:rsidR="00A132F1">
              <w:rPr>
                <w:noProof/>
                <w:webHidden/>
              </w:rPr>
              <w:t>18</w:t>
            </w:r>
          </w:ins>
          <w:ins w:id="149"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150" w:author="Ing. Tomáš Funk" w:date="2019-05-28T10:56:00Z"/>
              <w:rFonts w:eastAsiaTheme="minorEastAsia"/>
              <w:noProof/>
              <w:lang w:eastAsia="cs-CZ"/>
            </w:rPr>
          </w:pPr>
          <w:ins w:id="151"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"_Toc9933460"</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3.5.1</w:t>
            </w:r>
            <w:r>
              <w:rPr>
                <w:rFonts w:eastAsiaTheme="minorEastAsia"/>
                <w:noProof/>
                <w:lang w:eastAsia="cs-CZ"/>
              </w:rPr>
              <w:tab/>
            </w:r>
            <w:r w:rsidRPr="009E0FA2">
              <w:rPr>
                <w:rStyle w:val="Hypertextovodkaz"/>
                <w:noProof/>
              </w:rPr>
              <w:t>Přínosy ze zvýšení bezpečnosti</w:t>
            </w:r>
            <w:r>
              <w:rPr>
                <w:noProof/>
                <w:webHidden/>
              </w:rPr>
              <w:tab/>
            </w:r>
            <w:r>
              <w:rPr>
                <w:noProof/>
                <w:webHidden/>
              </w:rPr>
              <w:fldChar w:fldCharType="begin"/>
            </w:r>
            <w:r>
              <w:rPr>
                <w:noProof/>
                <w:webHidden/>
              </w:rPr>
              <w:instrText xml:space="preserve"> PAGEREF _Toc9933460 \h </w:instrText>
            </w:r>
          </w:ins>
          <w:r>
            <w:rPr>
              <w:noProof/>
              <w:webHidden/>
            </w:rPr>
          </w:r>
          <w:r>
            <w:rPr>
              <w:noProof/>
              <w:webHidden/>
            </w:rPr>
            <w:fldChar w:fldCharType="separate"/>
          </w:r>
          <w:ins w:id="152" w:author="Ing. Tomáš Funk" w:date="2019-05-29T14:11:00Z">
            <w:r w:rsidR="00A132F1">
              <w:rPr>
                <w:noProof/>
                <w:webHidden/>
              </w:rPr>
              <w:t>18</w:t>
            </w:r>
          </w:ins>
          <w:ins w:id="153"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154" w:author="Ing. Tomáš Funk" w:date="2019-05-28T10:56:00Z"/>
              <w:rFonts w:eastAsiaTheme="minorEastAsia"/>
              <w:noProof/>
              <w:lang w:eastAsia="cs-CZ"/>
            </w:rPr>
          </w:pPr>
          <w:ins w:id="155"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"_Toc9933461"</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3.5.2</w:t>
            </w:r>
            <w:r>
              <w:rPr>
                <w:rFonts w:eastAsiaTheme="minorEastAsia"/>
                <w:noProof/>
                <w:lang w:eastAsia="cs-CZ"/>
              </w:rPr>
              <w:tab/>
            </w:r>
            <w:r w:rsidRPr="009E0FA2">
              <w:rPr>
                <w:rStyle w:val="Hypertextovodkaz"/>
                <w:noProof/>
              </w:rPr>
              <w:t>Úspora z NAD</w:t>
            </w:r>
            <w:r>
              <w:rPr>
                <w:noProof/>
                <w:webHidden/>
              </w:rPr>
              <w:tab/>
            </w:r>
            <w:r>
              <w:rPr>
                <w:noProof/>
                <w:webHidden/>
              </w:rPr>
              <w:fldChar w:fldCharType="begin"/>
            </w:r>
            <w:r>
              <w:rPr>
                <w:noProof/>
                <w:webHidden/>
              </w:rPr>
              <w:instrText xml:space="preserve"> PAGEREF _Toc9933461 \h </w:instrText>
            </w:r>
          </w:ins>
          <w:r>
            <w:rPr>
              <w:noProof/>
              <w:webHidden/>
            </w:rPr>
          </w:r>
          <w:r>
            <w:rPr>
              <w:noProof/>
              <w:webHidden/>
            </w:rPr>
            <w:fldChar w:fldCharType="separate"/>
          </w:r>
          <w:ins w:id="156" w:author="Ing. Tomáš Funk" w:date="2019-05-29T14:11:00Z">
            <w:r w:rsidR="00A132F1">
              <w:rPr>
                <w:noProof/>
                <w:webHidden/>
              </w:rPr>
              <w:t>19</w:t>
            </w:r>
          </w:ins>
          <w:ins w:id="157"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158" w:author="Ing. Tomáš Funk" w:date="2019-05-28T10:56:00Z"/>
              <w:rFonts w:eastAsiaTheme="minorEastAsia"/>
              <w:noProof/>
              <w:lang w:eastAsia="cs-CZ"/>
            </w:rPr>
          </w:pPr>
          <w:ins w:id="159"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"_Toc9933462"</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3.5.3</w:t>
            </w:r>
            <w:r>
              <w:rPr>
                <w:rFonts w:eastAsiaTheme="minorEastAsia"/>
                <w:noProof/>
                <w:lang w:eastAsia="cs-CZ"/>
              </w:rPr>
              <w:tab/>
            </w:r>
            <w:r w:rsidRPr="009E0FA2">
              <w:rPr>
                <w:rStyle w:val="Hypertextovodkaz"/>
                <w:noProof/>
              </w:rPr>
              <w:t>Ostatní přínosy</w:t>
            </w:r>
            <w:r>
              <w:rPr>
                <w:noProof/>
                <w:webHidden/>
              </w:rPr>
              <w:tab/>
            </w:r>
            <w:r>
              <w:rPr>
                <w:noProof/>
                <w:webHidden/>
              </w:rPr>
              <w:fldChar w:fldCharType="begin"/>
            </w:r>
            <w:r>
              <w:rPr>
                <w:noProof/>
                <w:webHidden/>
              </w:rPr>
              <w:instrText xml:space="preserve"> PAGEREF _Toc9933462 \h </w:instrText>
            </w:r>
          </w:ins>
          <w:r>
            <w:rPr>
              <w:noProof/>
              <w:webHidden/>
            </w:rPr>
          </w:r>
          <w:r>
            <w:rPr>
              <w:noProof/>
              <w:webHidden/>
            </w:rPr>
            <w:fldChar w:fldCharType="separate"/>
          </w:r>
          <w:ins w:id="160" w:author="Ing. Tomáš Funk" w:date="2019-05-29T14:11:00Z">
            <w:r w:rsidR="00A132F1">
              <w:rPr>
                <w:noProof/>
                <w:webHidden/>
              </w:rPr>
              <w:t>22</w:t>
            </w:r>
          </w:ins>
          <w:ins w:id="161"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162" w:author="Ing. Tomáš Funk" w:date="2019-05-28T10:56:00Z"/>
              <w:rFonts w:eastAsiaTheme="minorEastAsia"/>
              <w:noProof/>
              <w:lang w:eastAsia="cs-CZ"/>
            </w:rPr>
          </w:pPr>
          <w:ins w:id="163"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"_Toc9933463"</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3.5.4</w:t>
            </w:r>
            <w:r>
              <w:rPr>
                <w:rFonts w:eastAsiaTheme="minorEastAsia"/>
                <w:noProof/>
                <w:lang w:eastAsia="cs-CZ"/>
              </w:rPr>
              <w:tab/>
            </w:r>
            <w:r w:rsidRPr="009E0FA2">
              <w:rPr>
                <w:rStyle w:val="Hypertextovodkaz"/>
                <w:noProof/>
              </w:rPr>
              <w:t>Cash flow ekonomické analýzy</w:t>
            </w:r>
            <w:r>
              <w:rPr>
                <w:noProof/>
                <w:webHidden/>
              </w:rPr>
              <w:tab/>
            </w:r>
            <w:r>
              <w:rPr>
                <w:noProof/>
                <w:webHidden/>
              </w:rPr>
              <w:fldChar w:fldCharType="begin"/>
            </w:r>
            <w:r>
              <w:rPr>
                <w:noProof/>
                <w:webHidden/>
              </w:rPr>
              <w:instrText xml:space="preserve"> PAGEREF _Toc9933463 \h </w:instrText>
            </w:r>
          </w:ins>
          <w:r>
            <w:rPr>
              <w:noProof/>
              <w:webHidden/>
            </w:rPr>
          </w:r>
          <w:r>
            <w:rPr>
              <w:noProof/>
              <w:webHidden/>
            </w:rPr>
            <w:fldChar w:fldCharType="separate"/>
          </w:r>
          <w:ins w:id="164" w:author="Ing. Tomáš Funk" w:date="2019-05-29T14:11:00Z">
            <w:r w:rsidR="00A132F1">
              <w:rPr>
                <w:noProof/>
                <w:webHidden/>
              </w:rPr>
              <w:t>23</w:t>
            </w:r>
          </w:ins>
          <w:ins w:id="165" w:author="Ing. Tomáš Funk" w:date="2019-05-28T10:56:00Z">
            <w:r>
              <w:rPr>
                <w:noProof/>
                <w:webHidden/>
              </w:rPr>
              <w:fldChar w:fldCharType="end"/>
            </w:r>
            <w:r w:rsidRPr="009E0FA2">
              <w:rPr>
                <w:rStyle w:val="Hypertextovodkaz"/>
                <w:noProof/>
              </w:rPr>
              <w:fldChar w:fldCharType="end"/>
            </w:r>
          </w:ins>
        </w:p>
        <w:p w:rsidR="00411D8B" w:rsidRDefault="00411D8B">
          <w:pPr>
            <w:pStyle w:val="Obsah2"/>
            <w:tabs>
              <w:tab w:val="left" w:pos="880"/>
              <w:tab w:val="right" w:leader="dot" w:pos="9062"/>
            </w:tabs>
            <w:rPr>
              <w:ins w:id="166" w:author="Ing. Tomáš Funk" w:date="2019-05-28T10:56:00Z"/>
              <w:rFonts w:eastAsiaTheme="minorEastAsia"/>
              <w:noProof/>
              <w:lang w:eastAsia="cs-CZ"/>
            </w:rPr>
          </w:pPr>
          <w:ins w:id="167"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"_Toc9933464"</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3.6</w:t>
            </w:r>
            <w:r>
              <w:rPr>
                <w:rFonts w:eastAsiaTheme="minorEastAsia"/>
                <w:noProof/>
                <w:lang w:eastAsia="cs-CZ"/>
              </w:rPr>
              <w:tab/>
            </w:r>
            <w:r w:rsidRPr="009E0FA2">
              <w:rPr>
                <w:rStyle w:val="Hypertextovodkaz"/>
                <w:noProof/>
              </w:rPr>
              <w:t>Analýza citlivosti</w:t>
            </w:r>
            <w:r>
              <w:rPr>
                <w:noProof/>
                <w:webHidden/>
              </w:rPr>
              <w:tab/>
            </w:r>
            <w:r>
              <w:rPr>
                <w:noProof/>
                <w:webHidden/>
              </w:rPr>
              <w:fldChar w:fldCharType="begin"/>
            </w:r>
            <w:r>
              <w:rPr>
                <w:noProof/>
                <w:webHidden/>
              </w:rPr>
              <w:instrText xml:space="preserve"> PAGEREF _Toc9933464 \h </w:instrText>
            </w:r>
          </w:ins>
          <w:r>
            <w:rPr>
              <w:noProof/>
              <w:webHidden/>
            </w:rPr>
          </w:r>
          <w:r>
            <w:rPr>
              <w:noProof/>
              <w:webHidden/>
            </w:rPr>
            <w:fldChar w:fldCharType="separate"/>
          </w:r>
          <w:ins w:id="168" w:author="Ing. Tomáš Funk" w:date="2019-05-29T14:11:00Z">
            <w:r w:rsidR="00A132F1">
              <w:rPr>
                <w:noProof/>
                <w:webHidden/>
              </w:rPr>
              <w:t>24</w:t>
            </w:r>
          </w:ins>
          <w:ins w:id="169" w:author="Ing. Tomáš Funk" w:date="2019-05-28T10:56:00Z">
            <w:r>
              <w:rPr>
                <w:noProof/>
                <w:webHidden/>
              </w:rPr>
              <w:fldChar w:fldCharType="end"/>
            </w:r>
            <w:r w:rsidRPr="009E0FA2">
              <w:rPr>
                <w:rStyle w:val="Hypertextovodkaz"/>
                <w:noProof/>
              </w:rPr>
              <w:fldChar w:fldCharType="end"/>
            </w:r>
          </w:ins>
        </w:p>
        <w:p w:rsidR="00411D8B" w:rsidRDefault="00411D8B">
          <w:pPr>
            <w:pStyle w:val="Obsah3"/>
            <w:tabs>
              <w:tab w:val="left" w:pos="1320"/>
              <w:tab w:val="right" w:leader="dot" w:pos="9062"/>
            </w:tabs>
            <w:rPr>
              <w:ins w:id="170" w:author="Ing. Tomáš Funk" w:date="2019-05-28T10:56:00Z"/>
              <w:rFonts w:eastAsiaTheme="minorEastAsia"/>
              <w:noProof/>
              <w:lang w:eastAsia="cs-CZ"/>
            </w:rPr>
          </w:pPr>
          <w:ins w:id="171"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"_Toc9933465"</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3.6.1</w:t>
            </w:r>
            <w:r>
              <w:rPr>
                <w:rFonts w:eastAsiaTheme="minorEastAsia"/>
                <w:noProof/>
                <w:lang w:eastAsia="cs-CZ"/>
              </w:rPr>
              <w:tab/>
            </w:r>
            <w:r w:rsidRPr="009E0FA2">
              <w:rPr>
                <w:rStyle w:val="Hypertextovodkaz"/>
                <w:noProof/>
              </w:rPr>
              <w:t>Přepínací hodnoty</w:t>
            </w:r>
            <w:r>
              <w:rPr>
                <w:noProof/>
                <w:webHidden/>
              </w:rPr>
              <w:tab/>
            </w:r>
            <w:r>
              <w:rPr>
                <w:noProof/>
                <w:webHidden/>
              </w:rPr>
              <w:fldChar w:fldCharType="begin"/>
            </w:r>
            <w:r>
              <w:rPr>
                <w:noProof/>
                <w:webHidden/>
              </w:rPr>
              <w:instrText xml:space="preserve"> PAGEREF _Toc9933465 \h </w:instrText>
            </w:r>
          </w:ins>
          <w:r>
            <w:rPr>
              <w:noProof/>
              <w:webHidden/>
            </w:rPr>
          </w:r>
          <w:r>
            <w:rPr>
              <w:noProof/>
              <w:webHidden/>
            </w:rPr>
            <w:fldChar w:fldCharType="separate"/>
          </w:r>
          <w:ins w:id="172" w:author="Ing. Tomáš Funk" w:date="2019-05-29T14:11:00Z">
            <w:r w:rsidR="00A132F1">
              <w:rPr>
                <w:noProof/>
                <w:webHidden/>
              </w:rPr>
              <w:t>24</w:t>
            </w:r>
          </w:ins>
          <w:ins w:id="173" w:author="Ing. Tomáš Funk" w:date="2019-05-28T10:56:00Z">
            <w:r>
              <w:rPr>
                <w:noProof/>
                <w:webHidden/>
              </w:rPr>
              <w:fldChar w:fldCharType="end"/>
            </w:r>
            <w:r w:rsidRPr="009E0FA2">
              <w:rPr>
                <w:rStyle w:val="Hypertextovodkaz"/>
                <w:noProof/>
              </w:rPr>
              <w:fldChar w:fldCharType="end"/>
            </w:r>
          </w:ins>
        </w:p>
        <w:p w:rsidR="00411D8B" w:rsidRDefault="00411D8B">
          <w:pPr>
            <w:pStyle w:val="Obsah1"/>
            <w:tabs>
              <w:tab w:val="left" w:pos="440"/>
              <w:tab w:val="right" w:leader="dot" w:pos="9062"/>
            </w:tabs>
            <w:rPr>
              <w:ins w:id="174" w:author="Ing. Tomáš Funk" w:date="2019-05-28T10:56:00Z"/>
              <w:rFonts w:eastAsiaTheme="minorEastAsia"/>
              <w:noProof/>
              <w:lang w:eastAsia="cs-CZ"/>
            </w:rPr>
          </w:pPr>
          <w:ins w:id="175" w:author="Ing. Tomáš Funk" w:date="2019-05-28T10:56:00Z">
            <w:r w:rsidRPr="009E0FA2">
              <w:rPr>
                <w:rStyle w:val="Hypertextovodkaz"/>
                <w:noProof/>
              </w:rPr>
              <w:fldChar w:fldCharType="begin"/>
            </w:r>
            <w:r w:rsidRPr="009E0FA2">
              <w:rPr>
                <w:rStyle w:val="Hypertextovodkaz"/>
                <w:noProof/>
              </w:rPr>
              <w:instrText xml:space="preserve"> </w:instrText>
            </w:r>
            <w:r>
              <w:rPr>
                <w:noProof/>
              </w:rPr>
              <w:instrText>HYPERLINK \l "_Toc9933466"</w:instrText>
            </w:r>
            <w:r w:rsidRPr="009E0FA2">
              <w:rPr>
                <w:rStyle w:val="Hypertextovodkaz"/>
                <w:noProof/>
              </w:rPr>
              <w:instrText xml:space="preserve"> </w:instrText>
            </w:r>
            <w:r w:rsidRPr="009E0FA2">
              <w:rPr>
                <w:rStyle w:val="Hypertextovodkaz"/>
                <w:noProof/>
              </w:rPr>
              <w:fldChar w:fldCharType="separate"/>
            </w:r>
            <w:r w:rsidRPr="009E0FA2">
              <w:rPr>
                <w:rStyle w:val="Hypertextovodkaz"/>
                <w:noProof/>
              </w:rPr>
              <w:t>4</w:t>
            </w:r>
            <w:r>
              <w:rPr>
                <w:rFonts w:eastAsiaTheme="minorEastAsia"/>
                <w:noProof/>
                <w:lang w:eastAsia="cs-CZ"/>
              </w:rPr>
              <w:tab/>
            </w:r>
            <w:r w:rsidRPr="009E0FA2">
              <w:rPr>
                <w:rStyle w:val="Hypertextovodkaz"/>
                <w:noProof/>
              </w:rPr>
              <w:t>Závěr</w:t>
            </w:r>
            <w:r>
              <w:rPr>
                <w:noProof/>
                <w:webHidden/>
              </w:rPr>
              <w:tab/>
            </w:r>
            <w:r>
              <w:rPr>
                <w:noProof/>
                <w:webHidden/>
              </w:rPr>
              <w:fldChar w:fldCharType="begin"/>
            </w:r>
            <w:r>
              <w:rPr>
                <w:noProof/>
                <w:webHidden/>
              </w:rPr>
              <w:instrText xml:space="preserve"> PAGEREF _Toc9933466 \h </w:instrText>
            </w:r>
          </w:ins>
          <w:r>
            <w:rPr>
              <w:noProof/>
              <w:webHidden/>
            </w:rPr>
          </w:r>
          <w:r>
            <w:rPr>
              <w:noProof/>
              <w:webHidden/>
            </w:rPr>
            <w:fldChar w:fldCharType="separate"/>
          </w:r>
          <w:ins w:id="176" w:author="Ing. Tomáš Funk" w:date="2019-05-29T14:11:00Z">
            <w:r w:rsidR="00A132F1">
              <w:rPr>
                <w:noProof/>
                <w:webHidden/>
              </w:rPr>
              <w:t>25</w:t>
            </w:r>
          </w:ins>
          <w:ins w:id="177" w:author="Ing. Tomáš Funk" w:date="2019-05-28T10:56:00Z">
            <w:r>
              <w:rPr>
                <w:noProof/>
                <w:webHidden/>
              </w:rPr>
              <w:fldChar w:fldCharType="end"/>
            </w:r>
            <w:r w:rsidRPr="009E0FA2">
              <w:rPr>
                <w:rStyle w:val="Hypertextovodkaz"/>
                <w:noProof/>
              </w:rPr>
              <w:fldChar w:fldCharType="end"/>
            </w:r>
          </w:ins>
        </w:p>
        <w:p w:rsidR="00BF3556" w:rsidDel="00411D8B" w:rsidRDefault="00BF3556">
          <w:pPr>
            <w:pStyle w:val="Obsah1"/>
            <w:tabs>
              <w:tab w:val="left" w:pos="440"/>
              <w:tab w:val="right" w:leader="dot" w:pos="9062"/>
            </w:tabs>
            <w:rPr>
              <w:del w:id="178" w:author="Ing. Tomáš Funk" w:date="2019-05-28T10:56:00Z"/>
              <w:rFonts w:eastAsiaTheme="minorEastAsia"/>
              <w:noProof/>
              <w:lang w:eastAsia="cs-CZ"/>
            </w:rPr>
          </w:pPr>
          <w:del w:id="179" w:author="Ing. Tomáš Funk" w:date="2019-05-28T10:56:00Z">
            <w:r w:rsidRPr="00411D8B" w:rsidDel="00411D8B">
              <w:rPr>
                <w:rStyle w:val="Hypertextovodkaz"/>
                <w:noProof/>
              </w:rPr>
              <w:delText>1</w:delText>
            </w:r>
            <w:r w:rsidDel="00411D8B">
              <w:rPr>
                <w:rFonts w:eastAsiaTheme="minorEastAsia"/>
                <w:noProof/>
                <w:lang w:eastAsia="cs-CZ"/>
              </w:rPr>
              <w:tab/>
            </w:r>
            <w:r w:rsidRPr="00411D8B" w:rsidDel="00411D8B">
              <w:rPr>
                <w:rStyle w:val="Hypertextovodkaz"/>
                <w:noProof/>
              </w:rPr>
              <w:delText>Analytická část</w:delText>
            </w:r>
            <w:r w:rsidDel="00411D8B">
              <w:rPr>
                <w:noProof/>
                <w:webHidden/>
              </w:rPr>
              <w:tab/>
              <w:delText>4</w:delText>
            </w:r>
          </w:del>
        </w:p>
        <w:p w:rsidR="00BF3556" w:rsidDel="00411D8B" w:rsidRDefault="00BF3556">
          <w:pPr>
            <w:pStyle w:val="Obsah2"/>
            <w:tabs>
              <w:tab w:val="left" w:pos="880"/>
              <w:tab w:val="right" w:leader="dot" w:pos="9062"/>
            </w:tabs>
            <w:rPr>
              <w:del w:id="180" w:author="Ing. Tomáš Funk" w:date="2019-05-28T10:56:00Z"/>
              <w:rFonts w:eastAsiaTheme="minorEastAsia"/>
              <w:noProof/>
              <w:lang w:eastAsia="cs-CZ"/>
            </w:rPr>
          </w:pPr>
          <w:del w:id="181" w:author="Ing. Tomáš Funk" w:date="2019-05-28T10:56:00Z">
            <w:r w:rsidRPr="00411D8B" w:rsidDel="00411D8B">
              <w:rPr>
                <w:rStyle w:val="Hypertextovodkaz"/>
                <w:noProof/>
              </w:rPr>
              <w:delText>1.1</w:delText>
            </w:r>
            <w:r w:rsidDel="00411D8B">
              <w:rPr>
                <w:rFonts w:eastAsiaTheme="minorEastAsia"/>
                <w:noProof/>
                <w:lang w:eastAsia="cs-CZ"/>
              </w:rPr>
              <w:tab/>
            </w:r>
            <w:r w:rsidRPr="00411D8B" w:rsidDel="00411D8B">
              <w:rPr>
                <w:rStyle w:val="Hypertextovodkaz"/>
                <w:noProof/>
              </w:rPr>
              <w:delText>Úvod a identifikace projektu</w:delText>
            </w:r>
            <w:r w:rsidDel="00411D8B">
              <w:rPr>
                <w:noProof/>
                <w:webHidden/>
              </w:rPr>
              <w:tab/>
              <w:delText>4</w:delText>
            </w:r>
          </w:del>
        </w:p>
        <w:p w:rsidR="00BF3556" w:rsidDel="00411D8B" w:rsidRDefault="00BF3556">
          <w:pPr>
            <w:pStyle w:val="Obsah2"/>
            <w:tabs>
              <w:tab w:val="left" w:pos="880"/>
              <w:tab w:val="right" w:leader="dot" w:pos="9062"/>
            </w:tabs>
            <w:rPr>
              <w:del w:id="182" w:author="Ing. Tomáš Funk" w:date="2019-05-28T10:56:00Z"/>
              <w:rFonts w:eastAsiaTheme="minorEastAsia"/>
              <w:noProof/>
              <w:lang w:eastAsia="cs-CZ"/>
            </w:rPr>
          </w:pPr>
          <w:del w:id="183" w:author="Ing. Tomáš Funk" w:date="2019-05-28T10:56:00Z">
            <w:r w:rsidRPr="00411D8B" w:rsidDel="00411D8B">
              <w:rPr>
                <w:rStyle w:val="Hypertextovodkaz"/>
                <w:noProof/>
              </w:rPr>
              <w:delText>1.2</w:delText>
            </w:r>
            <w:r w:rsidDel="00411D8B">
              <w:rPr>
                <w:rFonts w:eastAsiaTheme="minorEastAsia"/>
                <w:noProof/>
                <w:lang w:eastAsia="cs-CZ"/>
              </w:rPr>
              <w:tab/>
            </w:r>
            <w:r w:rsidRPr="00411D8B" w:rsidDel="00411D8B">
              <w:rPr>
                <w:rStyle w:val="Hypertextovodkaz"/>
                <w:noProof/>
              </w:rPr>
              <w:delText>Současný stav</w:delText>
            </w:r>
            <w:r w:rsidDel="00411D8B">
              <w:rPr>
                <w:noProof/>
                <w:webHidden/>
              </w:rPr>
              <w:tab/>
              <w:delText>4</w:delText>
            </w:r>
          </w:del>
        </w:p>
        <w:p w:rsidR="00BF3556" w:rsidDel="00411D8B" w:rsidRDefault="00BF3556">
          <w:pPr>
            <w:pStyle w:val="Obsah3"/>
            <w:tabs>
              <w:tab w:val="left" w:pos="1320"/>
              <w:tab w:val="right" w:leader="dot" w:pos="9062"/>
            </w:tabs>
            <w:rPr>
              <w:del w:id="184" w:author="Ing. Tomáš Funk" w:date="2019-05-28T10:56:00Z"/>
              <w:rFonts w:eastAsiaTheme="minorEastAsia"/>
              <w:noProof/>
              <w:lang w:eastAsia="cs-CZ"/>
            </w:rPr>
          </w:pPr>
          <w:del w:id="185" w:author="Ing. Tomáš Funk" w:date="2019-05-28T10:56:00Z">
            <w:r w:rsidRPr="00411D8B" w:rsidDel="00411D8B">
              <w:rPr>
                <w:rStyle w:val="Hypertextovodkaz"/>
                <w:noProof/>
              </w:rPr>
              <w:delText>1.2.1</w:delText>
            </w:r>
            <w:r w:rsidDel="00411D8B">
              <w:rPr>
                <w:rFonts w:eastAsiaTheme="minorEastAsia"/>
                <w:noProof/>
                <w:lang w:eastAsia="cs-CZ"/>
              </w:rPr>
              <w:tab/>
            </w:r>
            <w:r w:rsidRPr="00411D8B" w:rsidDel="00411D8B">
              <w:rPr>
                <w:rStyle w:val="Hypertextovodkaz"/>
                <w:noProof/>
              </w:rPr>
              <w:delText>Železniční svršek</w:delText>
            </w:r>
            <w:r w:rsidDel="00411D8B">
              <w:rPr>
                <w:noProof/>
                <w:webHidden/>
              </w:rPr>
              <w:tab/>
              <w:delText>4</w:delText>
            </w:r>
          </w:del>
        </w:p>
        <w:p w:rsidR="00BF3556" w:rsidDel="00411D8B" w:rsidRDefault="00BF3556">
          <w:pPr>
            <w:pStyle w:val="Obsah3"/>
            <w:tabs>
              <w:tab w:val="left" w:pos="1320"/>
              <w:tab w:val="right" w:leader="dot" w:pos="9062"/>
            </w:tabs>
            <w:rPr>
              <w:del w:id="186" w:author="Ing. Tomáš Funk" w:date="2019-05-28T10:56:00Z"/>
              <w:rFonts w:eastAsiaTheme="minorEastAsia"/>
              <w:noProof/>
              <w:lang w:eastAsia="cs-CZ"/>
            </w:rPr>
          </w:pPr>
          <w:del w:id="187" w:author="Ing. Tomáš Funk" w:date="2019-05-28T10:56:00Z">
            <w:r w:rsidRPr="00411D8B" w:rsidDel="00411D8B">
              <w:rPr>
                <w:rStyle w:val="Hypertextovodkaz"/>
                <w:noProof/>
              </w:rPr>
              <w:delText>1.2.2</w:delText>
            </w:r>
            <w:r w:rsidDel="00411D8B">
              <w:rPr>
                <w:rFonts w:eastAsiaTheme="minorEastAsia"/>
                <w:noProof/>
                <w:lang w:eastAsia="cs-CZ"/>
              </w:rPr>
              <w:tab/>
            </w:r>
            <w:r w:rsidRPr="00411D8B" w:rsidDel="00411D8B">
              <w:rPr>
                <w:rStyle w:val="Hypertextovodkaz"/>
                <w:noProof/>
              </w:rPr>
              <w:delText>Železniční spodek</w:delText>
            </w:r>
            <w:r w:rsidDel="00411D8B">
              <w:rPr>
                <w:noProof/>
                <w:webHidden/>
              </w:rPr>
              <w:tab/>
              <w:delText>4</w:delText>
            </w:r>
          </w:del>
        </w:p>
        <w:p w:rsidR="00BF3556" w:rsidDel="00411D8B" w:rsidRDefault="00BF3556">
          <w:pPr>
            <w:pStyle w:val="Obsah3"/>
            <w:tabs>
              <w:tab w:val="left" w:pos="1320"/>
              <w:tab w:val="right" w:leader="dot" w:pos="9062"/>
            </w:tabs>
            <w:rPr>
              <w:del w:id="188" w:author="Ing. Tomáš Funk" w:date="2019-05-28T10:56:00Z"/>
              <w:rFonts w:eastAsiaTheme="minorEastAsia"/>
              <w:noProof/>
              <w:lang w:eastAsia="cs-CZ"/>
            </w:rPr>
          </w:pPr>
          <w:del w:id="189" w:author="Ing. Tomáš Funk" w:date="2019-05-28T10:56:00Z">
            <w:r w:rsidRPr="00411D8B" w:rsidDel="00411D8B">
              <w:rPr>
                <w:rStyle w:val="Hypertextovodkaz"/>
                <w:noProof/>
              </w:rPr>
              <w:delText>1.2.3</w:delText>
            </w:r>
            <w:r w:rsidDel="00411D8B">
              <w:rPr>
                <w:rFonts w:eastAsiaTheme="minorEastAsia"/>
                <w:noProof/>
                <w:lang w:eastAsia="cs-CZ"/>
              </w:rPr>
              <w:tab/>
            </w:r>
            <w:r w:rsidRPr="00411D8B" w:rsidDel="00411D8B">
              <w:rPr>
                <w:rStyle w:val="Hypertextovodkaz"/>
                <w:noProof/>
              </w:rPr>
              <w:delText>Nástupiště</w:delText>
            </w:r>
            <w:r w:rsidDel="00411D8B">
              <w:rPr>
                <w:noProof/>
                <w:webHidden/>
              </w:rPr>
              <w:tab/>
              <w:delText>5</w:delText>
            </w:r>
          </w:del>
        </w:p>
        <w:p w:rsidR="00BF3556" w:rsidDel="00411D8B" w:rsidRDefault="00BF3556">
          <w:pPr>
            <w:pStyle w:val="Obsah3"/>
            <w:tabs>
              <w:tab w:val="left" w:pos="1320"/>
              <w:tab w:val="right" w:leader="dot" w:pos="9062"/>
            </w:tabs>
            <w:rPr>
              <w:del w:id="190" w:author="Ing. Tomáš Funk" w:date="2019-05-28T10:56:00Z"/>
              <w:rFonts w:eastAsiaTheme="minorEastAsia"/>
              <w:noProof/>
              <w:lang w:eastAsia="cs-CZ"/>
            </w:rPr>
          </w:pPr>
          <w:del w:id="191" w:author="Ing. Tomáš Funk" w:date="2019-05-28T10:56:00Z">
            <w:r w:rsidRPr="00411D8B" w:rsidDel="00411D8B">
              <w:rPr>
                <w:rStyle w:val="Hypertextovodkaz"/>
                <w:noProof/>
              </w:rPr>
              <w:delText>1.2.4</w:delText>
            </w:r>
            <w:r w:rsidDel="00411D8B">
              <w:rPr>
                <w:rFonts w:eastAsiaTheme="minorEastAsia"/>
                <w:noProof/>
                <w:lang w:eastAsia="cs-CZ"/>
              </w:rPr>
              <w:tab/>
            </w:r>
            <w:r w:rsidRPr="00411D8B" w:rsidDel="00411D8B">
              <w:rPr>
                <w:rStyle w:val="Hypertextovodkaz"/>
                <w:noProof/>
              </w:rPr>
              <w:delText>Mosty, propustky</w:delText>
            </w:r>
            <w:r w:rsidDel="00411D8B">
              <w:rPr>
                <w:noProof/>
                <w:webHidden/>
              </w:rPr>
              <w:tab/>
              <w:delText>5</w:delText>
            </w:r>
          </w:del>
        </w:p>
        <w:p w:rsidR="00BF3556" w:rsidDel="00411D8B" w:rsidRDefault="00BF3556">
          <w:pPr>
            <w:pStyle w:val="Obsah3"/>
            <w:tabs>
              <w:tab w:val="left" w:pos="1320"/>
              <w:tab w:val="right" w:leader="dot" w:pos="9062"/>
            </w:tabs>
            <w:rPr>
              <w:del w:id="192" w:author="Ing. Tomáš Funk" w:date="2019-05-28T10:56:00Z"/>
              <w:rFonts w:eastAsiaTheme="minorEastAsia"/>
              <w:noProof/>
              <w:lang w:eastAsia="cs-CZ"/>
            </w:rPr>
          </w:pPr>
          <w:del w:id="193" w:author="Ing. Tomáš Funk" w:date="2019-05-28T10:56:00Z">
            <w:r w:rsidRPr="00411D8B" w:rsidDel="00411D8B">
              <w:rPr>
                <w:rStyle w:val="Hypertextovodkaz"/>
                <w:noProof/>
              </w:rPr>
              <w:delText>1.2.5</w:delText>
            </w:r>
            <w:r w:rsidDel="00411D8B">
              <w:rPr>
                <w:rFonts w:eastAsiaTheme="minorEastAsia"/>
                <w:noProof/>
                <w:lang w:eastAsia="cs-CZ"/>
              </w:rPr>
              <w:tab/>
            </w:r>
            <w:r w:rsidRPr="00411D8B" w:rsidDel="00411D8B">
              <w:rPr>
                <w:rStyle w:val="Hypertextovodkaz"/>
                <w:noProof/>
              </w:rPr>
              <w:delText>Zabezpečovací zařízení</w:delText>
            </w:r>
            <w:r w:rsidDel="00411D8B">
              <w:rPr>
                <w:noProof/>
                <w:webHidden/>
              </w:rPr>
              <w:tab/>
              <w:delText>5</w:delText>
            </w:r>
          </w:del>
        </w:p>
        <w:p w:rsidR="00BF3556" w:rsidDel="00411D8B" w:rsidRDefault="00BF3556">
          <w:pPr>
            <w:pStyle w:val="Obsah3"/>
            <w:tabs>
              <w:tab w:val="left" w:pos="1320"/>
              <w:tab w:val="right" w:leader="dot" w:pos="9062"/>
            </w:tabs>
            <w:rPr>
              <w:del w:id="194" w:author="Ing. Tomáš Funk" w:date="2019-05-28T10:56:00Z"/>
              <w:rFonts w:eastAsiaTheme="minorEastAsia"/>
              <w:noProof/>
              <w:lang w:eastAsia="cs-CZ"/>
            </w:rPr>
          </w:pPr>
          <w:del w:id="195" w:author="Ing. Tomáš Funk" w:date="2019-05-28T10:56:00Z">
            <w:r w:rsidRPr="00411D8B" w:rsidDel="00411D8B">
              <w:rPr>
                <w:rStyle w:val="Hypertextovodkaz"/>
                <w:noProof/>
              </w:rPr>
              <w:delText>1.2.6</w:delText>
            </w:r>
            <w:r w:rsidDel="00411D8B">
              <w:rPr>
                <w:rFonts w:eastAsiaTheme="minorEastAsia"/>
                <w:noProof/>
                <w:lang w:eastAsia="cs-CZ"/>
              </w:rPr>
              <w:tab/>
            </w:r>
            <w:r w:rsidRPr="00411D8B" w:rsidDel="00411D8B">
              <w:rPr>
                <w:rStyle w:val="Hypertextovodkaz"/>
                <w:noProof/>
              </w:rPr>
              <w:delText>Sdělovací zařízení</w:delText>
            </w:r>
            <w:r w:rsidDel="00411D8B">
              <w:rPr>
                <w:noProof/>
                <w:webHidden/>
              </w:rPr>
              <w:tab/>
              <w:delText>5</w:delText>
            </w:r>
          </w:del>
        </w:p>
        <w:p w:rsidR="00BF3556" w:rsidDel="00411D8B" w:rsidRDefault="00BF3556">
          <w:pPr>
            <w:pStyle w:val="Obsah3"/>
            <w:tabs>
              <w:tab w:val="left" w:pos="1320"/>
              <w:tab w:val="right" w:leader="dot" w:pos="9062"/>
            </w:tabs>
            <w:rPr>
              <w:del w:id="196" w:author="Ing. Tomáš Funk" w:date="2019-05-28T10:56:00Z"/>
              <w:rFonts w:eastAsiaTheme="minorEastAsia"/>
              <w:noProof/>
              <w:lang w:eastAsia="cs-CZ"/>
            </w:rPr>
          </w:pPr>
          <w:del w:id="197" w:author="Ing. Tomáš Funk" w:date="2019-05-28T10:56:00Z">
            <w:r w:rsidRPr="00411D8B" w:rsidDel="00411D8B">
              <w:rPr>
                <w:rStyle w:val="Hypertextovodkaz"/>
                <w:noProof/>
              </w:rPr>
              <w:delText>1.2.7</w:delText>
            </w:r>
            <w:r w:rsidDel="00411D8B">
              <w:rPr>
                <w:rFonts w:eastAsiaTheme="minorEastAsia"/>
                <w:noProof/>
                <w:lang w:eastAsia="cs-CZ"/>
              </w:rPr>
              <w:tab/>
            </w:r>
            <w:r w:rsidRPr="00411D8B" w:rsidDel="00411D8B">
              <w:rPr>
                <w:rStyle w:val="Hypertextovodkaz"/>
                <w:noProof/>
              </w:rPr>
              <w:delText>Přejezdy ve stanici</w:delText>
            </w:r>
            <w:r w:rsidDel="00411D8B">
              <w:rPr>
                <w:noProof/>
                <w:webHidden/>
              </w:rPr>
              <w:tab/>
              <w:delText>5</w:delText>
            </w:r>
          </w:del>
        </w:p>
        <w:p w:rsidR="00BF3556" w:rsidDel="00411D8B" w:rsidRDefault="00BF3556">
          <w:pPr>
            <w:pStyle w:val="Obsah3"/>
            <w:tabs>
              <w:tab w:val="left" w:pos="1320"/>
              <w:tab w:val="right" w:leader="dot" w:pos="9062"/>
            </w:tabs>
            <w:rPr>
              <w:del w:id="198" w:author="Ing. Tomáš Funk" w:date="2019-05-28T10:56:00Z"/>
              <w:rFonts w:eastAsiaTheme="minorEastAsia"/>
              <w:noProof/>
              <w:lang w:eastAsia="cs-CZ"/>
            </w:rPr>
          </w:pPr>
          <w:del w:id="199" w:author="Ing. Tomáš Funk" w:date="2019-05-28T10:56:00Z">
            <w:r w:rsidRPr="00411D8B" w:rsidDel="00411D8B">
              <w:rPr>
                <w:rStyle w:val="Hypertextovodkaz"/>
                <w:noProof/>
              </w:rPr>
              <w:delText>1.2.8</w:delText>
            </w:r>
            <w:r w:rsidDel="00411D8B">
              <w:rPr>
                <w:rFonts w:eastAsiaTheme="minorEastAsia"/>
                <w:noProof/>
                <w:lang w:eastAsia="cs-CZ"/>
              </w:rPr>
              <w:tab/>
            </w:r>
            <w:r w:rsidRPr="00411D8B" w:rsidDel="00411D8B">
              <w:rPr>
                <w:rStyle w:val="Hypertextovodkaz"/>
                <w:noProof/>
              </w:rPr>
              <w:delText>Silnoproudá zařízení a trakce</w:delText>
            </w:r>
            <w:r w:rsidDel="00411D8B">
              <w:rPr>
                <w:noProof/>
                <w:webHidden/>
              </w:rPr>
              <w:tab/>
              <w:delText>5</w:delText>
            </w:r>
          </w:del>
        </w:p>
        <w:p w:rsidR="00BF3556" w:rsidDel="00411D8B" w:rsidRDefault="00BF3556">
          <w:pPr>
            <w:pStyle w:val="Obsah2"/>
            <w:tabs>
              <w:tab w:val="left" w:pos="880"/>
              <w:tab w:val="right" w:leader="dot" w:pos="9062"/>
            </w:tabs>
            <w:rPr>
              <w:del w:id="200" w:author="Ing. Tomáš Funk" w:date="2019-05-28T10:56:00Z"/>
              <w:rFonts w:eastAsiaTheme="minorEastAsia"/>
              <w:noProof/>
              <w:lang w:eastAsia="cs-CZ"/>
            </w:rPr>
          </w:pPr>
          <w:del w:id="201" w:author="Ing. Tomáš Funk" w:date="2019-05-28T10:56:00Z">
            <w:r w:rsidRPr="00411D8B" w:rsidDel="00411D8B">
              <w:rPr>
                <w:rStyle w:val="Hypertextovodkaz"/>
                <w:noProof/>
              </w:rPr>
              <w:delText>1.3</w:delText>
            </w:r>
            <w:r w:rsidDel="00411D8B">
              <w:rPr>
                <w:rFonts w:eastAsiaTheme="minorEastAsia"/>
                <w:noProof/>
                <w:lang w:eastAsia="cs-CZ"/>
              </w:rPr>
              <w:tab/>
            </w:r>
            <w:r w:rsidRPr="00411D8B" w:rsidDel="00411D8B">
              <w:rPr>
                <w:rStyle w:val="Hypertextovodkaz"/>
                <w:noProof/>
              </w:rPr>
              <w:delText>Současný rozsah dopravy</w:delText>
            </w:r>
            <w:r w:rsidDel="00411D8B">
              <w:rPr>
                <w:noProof/>
                <w:webHidden/>
              </w:rPr>
              <w:tab/>
              <w:delText>5</w:delText>
            </w:r>
          </w:del>
        </w:p>
        <w:p w:rsidR="00BF3556" w:rsidDel="00411D8B" w:rsidRDefault="00BF3556">
          <w:pPr>
            <w:pStyle w:val="Obsah2"/>
            <w:tabs>
              <w:tab w:val="left" w:pos="880"/>
              <w:tab w:val="right" w:leader="dot" w:pos="9062"/>
            </w:tabs>
            <w:rPr>
              <w:del w:id="202" w:author="Ing. Tomáš Funk" w:date="2019-05-28T10:56:00Z"/>
              <w:rFonts w:eastAsiaTheme="minorEastAsia"/>
              <w:noProof/>
              <w:lang w:eastAsia="cs-CZ"/>
            </w:rPr>
          </w:pPr>
          <w:del w:id="203" w:author="Ing. Tomáš Funk" w:date="2019-05-28T10:56:00Z">
            <w:r w:rsidRPr="00411D8B" w:rsidDel="00411D8B">
              <w:rPr>
                <w:rStyle w:val="Hypertextovodkaz"/>
                <w:noProof/>
              </w:rPr>
              <w:delText>1.4</w:delText>
            </w:r>
            <w:r w:rsidDel="00411D8B">
              <w:rPr>
                <w:rFonts w:eastAsiaTheme="minorEastAsia"/>
                <w:noProof/>
                <w:lang w:eastAsia="cs-CZ"/>
              </w:rPr>
              <w:tab/>
            </w:r>
            <w:r w:rsidRPr="00411D8B" w:rsidDel="00411D8B">
              <w:rPr>
                <w:rStyle w:val="Hypertextovodkaz"/>
                <w:noProof/>
              </w:rPr>
              <w:delText>Dopravní a přepravní výkony</w:delText>
            </w:r>
            <w:r w:rsidDel="00411D8B">
              <w:rPr>
                <w:noProof/>
                <w:webHidden/>
              </w:rPr>
              <w:tab/>
              <w:delText>6</w:delText>
            </w:r>
          </w:del>
        </w:p>
        <w:p w:rsidR="00BF3556" w:rsidDel="00411D8B" w:rsidRDefault="00BF3556">
          <w:pPr>
            <w:pStyle w:val="Obsah2"/>
            <w:tabs>
              <w:tab w:val="left" w:pos="880"/>
              <w:tab w:val="right" w:leader="dot" w:pos="9062"/>
            </w:tabs>
            <w:rPr>
              <w:del w:id="204" w:author="Ing. Tomáš Funk" w:date="2019-05-28T10:56:00Z"/>
              <w:rFonts w:eastAsiaTheme="minorEastAsia"/>
              <w:noProof/>
              <w:lang w:eastAsia="cs-CZ"/>
            </w:rPr>
          </w:pPr>
          <w:del w:id="205" w:author="Ing. Tomáš Funk" w:date="2019-05-28T10:56:00Z">
            <w:r w:rsidRPr="00411D8B" w:rsidDel="00411D8B">
              <w:rPr>
                <w:rStyle w:val="Hypertextovodkaz"/>
                <w:noProof/>
              </w:rPr>
              <w:delText>1.5</w:delText>
            </w:r>
            <w:r w:rsidDel="00411D8B">
              <w:rPr>
                <w:rFonts w:eastAsiaTheme="minorEastAsia"/>
                <w:noProof/>
                <w:lang w:eastAsia="cs-CZ"/>
              </w:rPr>
              <w:tab/>
            </w:r>
            <w:r w:rsidRPr="00411D8B" w:rsidDel="00411D8B">
              <w:rPr>
                <w:rStyle w:val="Hypertextovodkaz"/>
                <w:noProof/>
              </w:rPr>
              <w:delText>Výhledový rozsah osobní dopravy</w:delText>
            </w:r>
            <w:r w:rsidDel="00411D8B">
              <w:rPr>
                <w:noProof/>
                <w:webHidden/>
              </w:rPr>
              <w:tab/>
              <w:delText>6</w:delText>
            </w:r>
          </w:del>
        </w:p>
        <w:p w:rsidR="00BF3556" w:rsidDel="00411D8B" w:rsidRDefault="00BF3556">
          <w:pPr>
            <w:pStyle w:val="Obsah2"/>
            <w:tabs>
              <w:tab w:val="left" w:pos="880"/>
              <w:tab w:val="right" w:leader="dot" w:pos="9062"/>
            </w:tabs>
            <w:rPr>
              <w:del w:id="206" w:author="Ing. Tomáš Funk" w:date="2019-05-28T10:56:00Z"/>
              <w:rFonts w:eastAsiaTheme="minorEastAsia"/>
              <w:noProof/>
              <w:lang w:eastAsia="cs-CZ"/>
            </w:rPr>
          </w:pPr>
          <w:del w:id="207" w:author="Ing. Tomáš Funk" w:date="2019-05-28T10:56:00Z">
            <w:r w:rsidRPr="00411D8B" w:rsidDel="00411D8B">
              <w:rPr>
                <w:rStyle w:val="Hypertextovodkaz"/>
                <w:noProof/>
              </w:rPr>
              <w:delText>1.6</w:delText>
            </w:r>
            <w:r w:rsidDel="00411D8B">
              <w:rPr>
                <w:rFonts w:eastAsiaTheme="minorEastAsia"/>
                <w:noProof/>
                <w:lang w:eastAsia="cs-CZ"/>
              </w:rPr>
              <w:tab/>
            </w:r>
            <w:r w:rsidRPr="00411D8B" w:rsidDel="00411D8B">
              <w:rPr>
                <w:rStyle w:val="Hypertextovodkaz"/>
                <w:noProof/>
              </w:rPr>
              <w:delText>Zdůvodnění potřebnosti projektu</w:delText>
            </w:r>
            <w:r w:rsidDel="00411D8B">
              <w:rPr>
                <w:noProof/>
                <w:webHidden/>
              </w:rPr>
              <w:tab/>
              <w:delText>6</w:delText>
            </w:r>
          </w:del>
        </w:p>
        <w:p w:rsidR="00BF3556" w:rsidDel="00411D8B" w:rsidRDefault="00BF3556">
          <w:pPr>
            <w:pStyle w:val="Obsah2"/>
            <w:tabs>
              <w:tab w:val="left" w:pos="880"/>
              <w:tab w:val="right" w:leader="dot" w:pos="9062"/>
            </w:tabs>
            <w:rPr>
              <w:del w:id="208" w:author="Ing. Tomáš Funk" w:date="2019-05-28T10:56:00Z"/>
              <w:rFonts w:eastAsiaTheme="minorEastAsia"/>
              <w:noProof/>
              <w:lang w:eastAsia="cs-CZ"/>
            </w:rPr>
          </w:pPr>
          <w:del w:id="209" w:author="Ing. Tomáš Funk" w:date="2019-05-28T10:56:00Z">
            <w:r w:rsidRPr="00411D8B" w:rsidDel="00411D8B">
              <w:rPr>
                <w:rStyle w:val="Hypertextovodkaz"/>
                <w:noProof/>
              </w:rPr>
              <w:delText>1.7</w:delText>
            </w:r>
            <w:r w:rsidDel="00411D8B">
              <w:rPr>
                <w:rFonts w:eastAsiaTheme="minorEastAsia"/>
                <w:noProof/>
                <w:lang w:eastAsia="cs-CZ"/>
              </w:rPr>
              <w:tab/>
            </w:r>
            <w:r w:rsidRPr="00411D8B" w:rsidDel="00411D8B">
              <w:rPr>
                <w:rStyle w:val="Hypertextovodkaz"/>
                <w:noProof/>
              </w:rPr>
              <w:delText>Cíle projektu</w:delText>
            </w:r>
            <w:r w:rsidDel="00411D8B">
              <w:rPr>
                <w:noProof/>
                <w:webHidden/>
              </w:rPr>
              <w:tab/>
              <w:delText>7</w:delText>
            </w:r>
          </w:del>
        </w:p>
        <w:p w:rsidR="00BF3556" w:rsidDel="00411D8B" w:rsidRDefault="00BF3556">
          <w:pPr>
            <w:pStyle w:val="Obsah1"/>
            <w:tabs>
              <w:tab w:val="left" w:pos="440"/>
              <w:tab w:val="right" w:leader="dot" w:pos="9062"/>
            </w:tabs>
            <w:rPr>
              <w:del w:id="210" w:author="Ing. Tomáš Funk" w:date="2019-05-28T10:56:00Z"/>
              <w:rFonts w:eastAsiaTheme="minorEastAsia"/>
              <w:noProof/>
              <w:lang w:eastAsia="cs-CZ"/>
            </w:rPr>
          </w:pPr>
          <w:del w:id="211" w:author="Ing. Tomáš Funk" w:date="2019-05-28T10:56:00Z">
            <w:r w:rsidRPr="00411D8B" w:rsidDel="00411D8B">
              <w:rPr>
                <w:rStyle w:val="Hypertextovodkaz"/>
                <w:noProof/>
              </w:rPr>
              <w:delText>2</w:delText>
            </w:r>
            <w:r w:rsidDel="00411D8B">
              <w:rPr>
                <w:rFonts w:eastAsiaTheme="minorEastAsia"/>
                <w:noProof/>
                <w:lang w:eastAsia="cs-CZ"/>
              </w:rPr>
              <w:tab/>
            </w:r>
            <w:r w:rsidRPr="00411D8B" w:rsidDel="00411D8B">
              <w:rPr>
                <w:rStyle w:val="Hypertextovodkaz"/>
                <w:noProof/>
              </w:rPr>
              <w:delText>Návrhová část</w:delText>
            </w:r>
            <w:r w:rsidDel="00411D8B">
              <w:rPr>
                <w:noProof/>
                <w:webHidden/>
              </w:rPr>
              <w:tab/>
              <w:delText>7</w:delText>
            </w:r>
          </w:del>
        </w:p>
        <w:p w:rsidR="00BF3556" w:rsidDel="00411D8B" w:rsidRDefault="00BF3556">
          <w:pPr>
            <w:pStyle w:val="Obsah2"/>
            <w:tabs>
              <w:tab w:val="left" w:pos="880"/>
              <w:tab w:val="right" w:leader="dot" w:pos="9062"/>
            </w:tabs>
            <w:rPr>
              <w:del w:id="212" w:author="Ing. Tomáš Funk" w:date="2019-05-28T10:56:00Z"/>
              <w:rFonts w:eastAsiaTheme="minorEastAsia"/>
              <w:noProof/>
              <w:lang w:eastAsia="cs-CZ"/>
            </w:rPr>
          </w:pPr>
          <w:del w:id="213" w:author="Ing. Tomáš Funk" w:date="2019-05-28T10:56:00Z">
            <w:r w:rsidRPr="00411D8B" w:rsidDel="00411D8B">
              <w:rPr>
                <w:rStyle w:val="Hypertextovodkaz"/>
                <w:noProof/>
              </w:rPr>
              <w:delText>2.1</w:delText>
            </w:r>
            <w:r w:rsidDel="00411D8B">
              <w:rPr>
                <w:rFonts w:eastAsiaTheme="minorEastAsia"/>
                <w:noProof/>
                <w:lang w:eastAsia="cs-CZ"/>
              </w:rPr>
              <w:tab/>
            </w:r>
            <w:r w:rsidRPr="00411D8B" w:rsidDel="00411D8B">
              <w:rPr>
                <w:rStyle w:val="Hypertextovodkaz"/>
                <w:noProof/>
              </w:rPr>
              <w:delText>Posuzované varianty</w:delText>
            </w:r>
            <w:r w:rsidDel="00411D8B">
              <w:rPr>
                <w:noProof/>
                <w:webHidden/>
              </w:rPr>
              <w:tab/>
              <w:delText>7</w:delText>
            </w:r>
          </w:del>
        </w:p>
        <w:p w:rsidR="00BF3556" w:rsidDel="00411D8B" w:rsidRDefault="00BF3556">
          <w:pPr>
            <w:pStyle w:val="Obsah3"/>
            <w:tabs>
              <w:tab w:val="left" w:pos="1320"/>
              <w:tab w:val="right" w:leader="dot" w:pos="9062"/>
            </w:tabs>
            <w:rPr>
              <w:del w:id="214" w:author="Ing. Tomáš Funk" w:date="2019-05-28T10:56:00Z"/>
              <w:rFonts w:eastAsiaTheme="minorEastAsia"/>
              <w:noProof/>
              <w:lang w:eastAsia="cs-CZ"/>
            </w:rPr>
          </w:pPr>
          <w:del w:id="215" w:author="Ing. Tomáš Funk" w:date="2019-05-28T10:56:00Z">
            <w:r w:rsidRPr="00411D8B" w:rsidDel="00411D8B">
              <w:rPr>
                <w:rStyle w:val="Hypertextovodkaz"/>
                <w:noProof/>
              </w:rPr>
              <w:delText>2.1.1</w:delText>
            </w:r>
            <w:r w:rsidDel="00411D8B">
              <w:rPr>
                <w:rFonts w:eastAsiaTheme="minorEastAsia"/>
                <w:noProof/>
                <w:lang w:eastAsia="cs-CZ"/>
              </w:rPr>
              <w:tab/>
            </w:r>
            <w:r w:rsidRPr="00411D8B" w:rsidDel="00411D8B">
              <w:rPr>
                <w:rStyle w:val="Hypertextovodkaz"/>
                <w:noProof/>
              </w:rPr>
              <w:delText>Varianta bez projektu</w:delText>
            </w:r>
            <w:r w:rsidDel="00411D8B">
              <w:rPr>
                <w:noProof/>
                <w:webHidden/>
              </w:rPr>
              <w:tab/>
              <w:delText>7</w:delText>
            </w:r>
          </w:del>
        </w:p>
        <w:p w:rsidR="00BF3556" w:rsidDel="00411D8B" w:rsidRDefault="00BF3556">
          <w:pPr>
            <w:pStyle w:val="Obsah3"/>
            <w:tabs>
              <w:tab w:val="left" w:pos="1320"/>
              <w:tab w:val="right" w:leader="dot" w:pos="9062"/>
            </w:tabs>
            <w:rPr>
              <w:del w:id="216" w:author="Ing. Tomáš Funk" w:date="2019-05-28T10:56:00Z"/>
              <w:rFonts w:eastAsiaTheme="minorEastAsia"/>
              <w:noProof/>
              <w:lang w:eastAsia="cs-CZ"/>
            </w:rPr>
          </w:pPr>
          <w:del w:id="217" w:author="Ing. Tomáš Funk" w:date="2019-05-28T10:56:00Z">
            <w:r w:rsidRPr="00411D8B" w:rsidDel="00411D8B">
              <w:rPr>
                <w:rStyle w:val="Hypertextovodkaz"/>
                <w:noProof/>
              </w:rPr>
              <w:delText>2.1.2</w:delText>
            </w:r>
            <w:r w:rsidDel="00411D8B">
              <w:rPr>
                <w:rFonts w:eastAsiaTheme="minorEastAsia"/>
                <w:noProof/>
                <w:lang w:eastAsia="cs-CZ"/>
              </w:rPr>
              <w:tab/>
            </w:r>
            <w:r w:rsidRPr="00411D8B" w:rsidDel="00411D8B">
              <w:rPr>
                <w:rStyle w:val="Hypertextovodkaz"/>
                <w:noProof/>
              </w:rPr>
              <w:delText>Varianta s projektem</w:delText>
            </w:r>
            <w:r w:rsidDel="00411D8B">
              <w:rPr>
                <w:noProof/>
                <w:webHidden/>
              </w:rPr>
              <w:tab/>
              <w:delText>7</w:delText>
            </w:r>
          </w:del>
        </w:p>
        <w:p w:rsidR="00BF3556" w:rsidDel="00411D8B" w:rsidRDefault="00BF3556">
          <w:pPr>
            <w:pStyle w:val="Obsah1"/>
            <w:tabs>
              <w:tab w:val="left" w:pos="440"/>
              <w:tab w:val="right" w:leader="dot" w:pos="9062"/>
            </w:tabs>
            <w:rPr>
              <w:del w:id="218" w:author="Ing. Tomáš Funk" w:date="2019-05-28T10:56:00Z"/>
              <w:rFonts w:eastAsiaTheme="minorEastAsia"/>
              <w:noProof/>
              <w:lang w:eastAsia="cs-CZ"/>
            </w:rPr>
          </w:pPr>
          <w:del w:id="219" w:author="Ing. Tomáš Funk" w:date="2019-05-28T10:56:00Z">
            <w:r w:rsidRPr="00411D8B" w:rsidDel="00411D8B">
              <w:rPr>
                <w:rStyle w:val="Hypertextovodkaz"/>
                <w:noProof/>
              </w:rPr>
              <w:delText>3</w:delText>
            </w:r>
            <w:r w:rsidDel="00411D8B">
              <w:rPr>
                <w:rFonts w:eastAsiaTheme="minorEastAsia"/>
                <w:noProof/>
                <w:lang w:eastAsia="cs-CZ"/>
              </w:rPr>
              <w:tab/>
            </w:r>
            <w:r w:rsidRPr="00411D8B" w:rsidDel="00411D8B">
              <w:rPr>
                <w:rStyle w:val="Hypertextovodkaz"/>
                <w:noProof/>
              </w:rPr>
              <w:delText>Hodnotící část</w:delText>
            </w:r>
            <w:r w:rsidDel="00411D8B">
              <w:rPr>
                <w:noProof/>
                <w:webHidden/>
              </w:rPr>
              <w:tab/>
              <w:delText>8</w:delText>
            </w:r>
          </w:del>
        </w:p>
        <w:p w:rsidR="00BF3556" w:rsidDel="00411D8B" w:rsidRDefault="00BF3556">
          <w:pPr>
            <w:pStyle w:val="Obsah2"/>
            <w:tabs>
              <w:tab w:val="left" w:pos="880"/>
              <w:tab w:val="right" w:leader="dot" w:pos="9062"/>
            </w:tabs>
            <w:rPr>
              <w:del w:id="220" w:author="Ing. Tomáš Funk" w:date="2019-05-28T10:56:00Z"/>
              <w:rFonts w:eastAsiaTheme="minorEastAsia"/>
              <w:noProof/>
              <w:lang w:eastAsia="cs-CZ"/>
            </w:rPr>
          </w:pPr>
          <w:del w:id="221" w:author="Ing. Tomáš Funk" w:date="2019-05-28T10:56:00Z">
            <w:r w:rsidRPr="00411D8B" w:rsidDel="00411D8B">
              <w:rPr>
                <w:rStyle w:val="Hypertextovodkaz"/>
                <w:noProof/>
              </w:rPr>
              <w:delText>3.1</w:delText>
            </w:r>
            <w:r w:rsidDel="00411D8B">
              <w:rPr>
                <w:rFonts w:eastAsiaTheme="minorEastAsia"/>
                <w:noProof/>
                <w:lang w:eastAsia="cs-CZ"/>
              </w:rPr>
              <w:tab/>
            </w:r>
            <w:r w:rsidRPr="00411D8B" w:rsidDel="00411D8B">
              <w:rPr>
                <w:rStyle w:val="Hypertextovodkaz"/>
                <w:noProof/>
              </w:rPr>
              <w:delText>Ekonomické hodnocení</w:delText>
            </w:r>
            <w:r w:rsidDel="00411D8B">
              <w:rPr>
                <w:noProof/>
                <w:webHidden/>
              </w:rPr>
              <w:tab/>
              <w:delText>8</w:delText>
            </w:r>
          </w:del>
        </w:p>
        <w:p w:rsidR="00BF3556" w:rsidDel="00411D8B" w:rsidRDefault="00BF3556">
          <w:pPr>
            <w:pStyle w:val="Obsah3"/>
            <w:tabs>
              <w:tab w:val="left" w:pos="1320"/>
              <w:tab w:val="right" w:leader="dot" w:pos="9062"/>
            </w:tabs>
            <w:rPr>
              <w:del w:id="222" w:author="Ing. Tomáš Funk" w:date="2019-05-28T10:56:00Z"/>
              <w:rFonts w:eastAsiaTheme="minorEastAsia"/>
              <w:noProof/>
              <w:lang w:eastAsia="cs-CZ"/>
            </w:rPr>
          </w:pPr>
          <w:del w:id="223" w:author="Ing. Tomáš Funk" w:date="2019-05-28T10:56:00Z">
            <w:r w:rsidRPr="00411D8B" w:rsidDel="00411D8B">
              <w:rPr>
                <w:rStyle w:val="Hypertextovodkaz"/>
                <w:noProof/>
              </w:rPr>
              <w:delText>3.1.1</w:delText>
            </w:r>
            <w:r w:rsidDel="00411D8B">
              <w:rPr>
                <w:rFonts w:eastAsiaTheme="minorEastAsia"/>
                <w:noProof/>
                <w:lang w:eastAsia="cs-CZ"/>
              </w:rPr>
              <w:tab/>
            </w:r>
            <w:r w:rsidRPr="00411D8B" w:rsidDel="00411D8B">
              <w:rPr>
                <w:rStyle w:val="Hypertextovodkaz"/>
                <w:noProof/>
              </w:rPr>
              <w:delText>Analýza nákladů a přínosů – CBA</w:delText>
            </w:r>
            <w:r w:rsidDel="00411D8B">
              <w:rPr>
                <w:noProof/>
                <w:webHidden/>
              </w:rPr>
              <w:tab/>
              <w:delText>9</w:delText>
            </w:r>
          </w:del>
        </w:p>
        <w:p w:rsidR="00BF3556" w:rsidDel="00411D8B" w:rsidRDefault="00BF3556">
          <w:pPr>
            <w:pStyle w:val="Obsah3"/>
            <w:tabs>
              <w:tab w:val="left" w:pos="1320"/>
              <w:tab w:val="right" w:leader="dot" w:pos="9062"/>
            </w:tabs>
            <w:rPr>
              <w:del w:id="224" w:author="Ing. Tomáš Funk" w:date="2019-05-28T10:56:00Z"/>
              <w:rFonts w:eastAsiaTheme="minorEastAsia"/>
              <w:noProof/>
              <w:lang w:eastAsia="cs-CZ"/>
            </w:rPr>
          </w:pPr>
          <w:del w:id="225" w:author="Ing. Tomáš Funk" w:date="2019-05-28T10:56:00Z">
            <w:r w:rsidRPr="00411D8B" w:rsidDel="00411D8B">
              <w:rPr>
                <w:rStyle w:val="Hypertextovodkaz"/>
                <w:noProof/>
              </w:rPr>
              <w:delText>3.1.2</w:delText>
            </w:r>
            <w:r w:rsidDel="00411D8B">
              <w:rPr>
                <w:rFonts w:eastAsiaTheme="minorEastAsia"/>
                <w:noProof/>
                <w:lang w:eastAsia="cs-CZ"/>
              </w:rPr>
              <w:tab/>
            </w:r>
            <w:r w:rsidRPr="00411D8B" w:rsidDel="00411D8B">
              <w:rPr>
                <w:rStyle w:val="Hypertextovodkaz"/>
                <w:noProof/>
              </w:rPr>
              <w:delText>Analýza rizik</w:delText>
            </w:r>
            <w:r w:rsidDel="00411D8B">
              <w:rPr>
                <w:noProof/>
                <w:webHidden/>
              </w:rPr>
              <w:tab/>
              <w:delText>10</w:delText>
            </w:r>
          </w:del>
        </w:p>
        <w:p w:rsidR="00BF3556" w:rsidDel="00411D8B" w:rsidRDefault="00BF3556">
          <w:pPr>
            <w:pStyle w:val="Obsah2"/>
            <w:tabs>
              <w:tab w:val="left" w:pos="880"/>
              <w:tab w:val="right" w:leader="dot" w:pos="9062"/>
            </w:tabs>
            <w:rPr>
              <w:del w:id="226" w:author="Ing. Tomáš Funk" w:date="2019-05-28T10:56:00Z"/>
              <w:rFonts w:eastAsiaTheme="minorEastAsia"/>
              <w:noProof/>
              <w:lang w:eastAsia="cs-CZ"/>
            </w:rPr>
          </w:pPr>
          <w:del w:id="227" w:author="Ing. Tomáš Funk" w:date="2019-05-28T10:56:00Z">
            <w:r w:rsidRPr="00411D8B" w:rsidDel="00411D8B">
              <w:rPr>
                <w:rStyle w:val="Hypertextovodkaz"/>
                <w:noProof/>
              </w:rPr>
              <w:delText>3.2</w:delText>
            </w:r>
            <w:r w:rsidDel="00411D8B">
              <w:rPr>
                <w:rFonts w:eastAsiaTheme="minorEastAsia"/>
                <w:noProof/>
                <w:lang w:eastAsia="cs-CZ"/>
              </w:rPr>
              <w:tab/>
            </w:r>
            <w:r w:rsidRPr="00411D8B" w:rsidDel="00411D8B">
              <w:rPr>
                <w:rStyle w:val="Hypertextovodkaz"/>
                <w:noProof/>
              </w:rPr>
              <w:delText>Definice základních pojmů</w:delText>
            </w:r>
            <w:r w:rsidDel="00411D8B">
              <w:rPr>
                <w:noProof/>
                <w:webHidden/>
              </w:rPr>
              <w:tab/>
              <w:delText>10</w:delText>
            </w:r>
          </w:del>
        </w:p>
        <w:p w:rsidR="00BF3556" w:rsidDel="00411D8B" w:rsidRDefault="00BF3556">
          <w:pPr>
            <w:pStyle w:val="Obsah3"/>
            <w:tabs>
              <w:tab w:val="left" w:pos="1320"/>
              <w:tab w:val="right" w:leader="dot" w:pos="9062"/>
            </w:tabs>
            <w:rPr>
              <w:del w:id="228" w:author="Ing. Tomáš Funk" w:date="2019-05-28T10:56:00Z"/>
              <w:rFonts w:eastAsiaTheme="minorEastAsia"/>
              <w:noProof/>
              <w:lang w:eastAsia="cs-CZ"/>
            </w:rPr>
          </w:pPr>
          <w:del w:id="229" w:author="Ing. Tomáš Funk" w:date="2019-05-28T10:56:00Z">
            <w:r w:rsidRPr="00411D8B" w:rsidDel="00411D8B">
              <w:rPr>
                <w:rStyle w:val="Hypertextovodkaz"/>
                <w:noProof/>
              </w:rPr>
              <w:delText>3.2.1</w:delText>
            </w:r>
            <w:r w:rsidDel="00411D8B">
              <w:rPr>
                <w:rFonts w:eastAsiaTheme="minorEastAsia"/>
                <w:noProof/>
                <w:lang w:eastAsia="cs-CZ"/>
              </w:rPr>
              <w:tab/>
            </w:r>
            <w:r w:rsidRPr="00411D8B" w:rsidDel="00411D8B">
              <w:rPr>
                <w:rStyle w:val="Hypertextovodkaz"/>
                <w:noProof/>
              </w:rPr>
              <w:delText>Stanovení referenčního období</w:delText>
            </w:r>
            <w:r w:rsidDel="00411D8B">
              <w:rPr>
                <w:noProof/>
                <w:webHidden/>
              </w:rPr>
              <w:tab/>
              <w:delText>10</w:delText>
            </w:r>
          </w:del>
        </w:p>
        <w:p w:rsidR="00BF3556" w:rsidDel="00411D8B" w:rsidRDefault="00BF3556">
          <w:pPr>
            <w:pStyle w:val="Obsah3"/>
            <w:tabs>
              <w:tab w:val="left" w:pos="1320"/>
              <w:tab w:val="right" w:leader="dot" w:pos="9062"/>
            </w:tabs>
            <w:rPr>
              <w:del w:id="230" w:author="Ing. Tomáš Funk" w:date="2019-05-28T10:56:00Z"/>
              <w:rFonts w:eastAsiaTheme="minorEastAsia"/>
              <w:noProof/>
              <w:lang w:eastAsia="cs-CZ"/>
            </w:rPr>
          </w:pPr>
          <w:del w:id="231" w:author="Ing. Tomáš Funk" w:date="2019-05-28T10:56:00Z">
            <w:r w:rsidRPr="00411D8B" w:rsidDel="00411D8B">
              <w:rPr>
                <w:rStyle w:val="Hypertextovodkaz"/>
                <w:noProof/>
              </w:rPr>
              <w:delText>3.2.2</w:delText>
            </w:r>
            <w:r w:rsidDel="00411D8B">
              <w:rPr>
                <w:rFonts w:eastAsiaTheme="minorEastAsia"/>
                <w:noProof/>
                <w:lang w:eastAsia="cs-CZ"/>
              </w:rPr>
              <w:tab/>
            </w:r>
            <w:r w:rsidRPr="00411D8B" w:rsidDel="00411D8B">
              <w:rPr>
                <w:rStyle w:val="Hypertextovodkaz"/>
                <w:noProof/>
              </w:rPr>
              <w:delText>Diskontování a čistá současná hodnota</w:delText>
            </w:r>
            <w:r w:rsidDel="00411D8B">
              <w:rPr>
                <w:noProof/>
                <w:webHidden/>
              </w:rPr>
              <w:tab/>
              <w:delText>10</w:delText>
            </w:r>
          </w:del>
        </w:p>
        <w:p w:rsidR="00BF3556" w:rsidDel="00411D8B" w:rsidRDefault="00BF3556">
          <w:pPr>
            <w:pStyle w:val="Obsah3"/>
            <w:tabs>
              <w:tab w:val="left" w:pos="1320"/>
              <w:tab w:val="right" w:leader="dot" w:pos="9062"/>
            </w:tabs>
            <w:rPr>
              <w:del w:id="232" w:author="Ing. Tomáš Funk" w:date="2019-05-28T10:56:00Z"/>
              <w:rFonts w:eastAsiaTheme="minorEastAsia"/>
              <w:noProof/>
              <w:lang w:eastAsia="cs-CZ"/>
            </w:rPr>
          </w:pPr>
          <w:del w:id="233" w:author="Ing. Tomáš Funk" w:date="2019-05-28T10:56:00Z">
            <w:r w:rsidRPr="00411D8B" w:rsidDel="00411D8B">
              <w:rPr>
                <w:rStyle w:val="Hypertextovodkaz"/>
                <w:noProof/>
              </w:rPr>
              <w:delText>3.2.3</w:delText>
            </w:r>
            <w:r w:rsidDel="00411D8B">
              <w:rPr>
                <w:rFonts w:eastAsiaTheme="minorEastAsia"/>
                <w:noProof/>
                <w:lang w:eastAsia="cs-CZ"/>
              </w:rPr>
              <w:tab/>
            </w:r>
            <w:r w:rsidRPr="00411D8B" w:rsidDel="00411D8B">
              <w:rPr>
                <w:rStyle w:val="Hypertextovodkaz"/>
                <w:noProof/>
              </w:rPr>
              <w:delText>Cenová úroveň</w:delText>
            </w:r>
            <w:r w:rsidDel="00411D8B">
              <w:rPr>
                <w:noProof/>
                <w:webHidden/>
              </w:rPr>
              <w:tab/>
              <w:delText>11</w:delText>
            </w:r>
          </w:del>
        </w:p>
        <w:p w:rsidR="00BF3556" w:rsidDel="00411D8B" w:rsidRDefault="00BF3556">
          <w:pPr>
            <w:pStyle w:val="Obsah2"/>
            <w:tabs>
              <w:tab w:val="left" w:pos="880"/>
              <w:tab w:val="right" w:leader="dot" w:pos="9062"/>
            </w:tabs>
            <w:rPr>
              <w:del w:id="234" w:author="Ing. Tomáš Funk" w:date="2019-05-28T10:56:00Z"/>
              <w:rFonts w:eastAsiaTheme="minorEastAsia"/>
              <w:noProof/>
              <w:lang w:eastAsia="cs-CZ"/>
            </w:rPr>
          </w:pPr>
          <w:del w:id="235" w:author="Ing. Tomáš Funk" w:date="2019-05-28T10:56:00Z">
            <w:r w:rsidRPr="00411D8B" w:rsidDel="00411D8B">
              <w:rPr>
                <w:rStyle w:val="Hypertextovodkaz"/>
                <w:noProof/>
              </w:rPr>
              <w:delText>3.3</w:delText>
            </w:r>
            <w:r w:rsidDel="00411D8B">
              <w:rPr>
                <w:rFonts w:eastAsiaTheme="minorEastAsia"/>
                <w:noProof/>
                <w:lang w:eastAsia="cs-CZ"/>
              </w:rPr>
              <w:tab/>
            </w:r>
            <w:r w:rsidRPr="00411D8B" w:rsidDel="00411D8B">
              <w:rPr>
                <w:rStyle w:val="Hypertextovodkaz"/>
                <w:noProof/>
              </w:rPr>
              <w:delText>Přepravní prognóza</w:delText>
            </w:r>
            <w:r w:rsidDel="00411D8B">
              <w:rPr>
                <w:noProof/>
                <w:webHidden/>
              </w:rPr>
              <w:tab/>
              <w:delText>11</w:delText>
            </w:r>
          </w:del>
        </w:p>
        <w:p w:rsidR="00BF3556" w:rsidDel="00411D8B" w:rsidRDefault="00BF3556">
          <w:pPr>
            <w:pStyle w:val="Obsah2"/>
            <w:tabs>
              <w:tab w:val="left" w:pos="880"/>
              <w:tab w:val="right" w:leader="dot" w:pos="9062"/>
            </w:tabs>
            <w:rPr>
              <w:del w:id="236" w:author="Ing. Tomáš Funk" w:date="2019-05-28T10:56:00Z"/>
              <w:rFonts w:eastAsiaTheme="minorEastAsia"/>
              <w:noProof/>
              <w:lang w:eastAsia="cs-CZ"/>
            </w:rPr>
          </w:pPr>
          <w:del w:id="237" w:author="Ing. Tomáš Funk" w:date="2019-05-28T10:56:00Z">
            <w:r w:rsidRPr="00411D8B" w:rsidDel="00411D8B">
              <w:rPr>
                <w:rStyle w:val="Hypertextovodkaz"/>
                <w:noProof/>
              </w:rPr>
              <w:delText>3.4</w:delText>
            </w:r>
            <w:r w:rsidDel="00411D8B">
              <w:rPr>
                <w:rFonts w:eastAsiaTheme="minorEastAsia"/>
                <w:noProof/>
                <w:lang w:eastAsia="cs-CZ"/>
              </w:rPr>
              <w:tab/>
            </w:r>
            <w:r w:rsidRPr="00411D8B" w:rsidDel="00411D8B">
              <w:rPr>
                <w:rStyle w:val="Hypertextovodkaz"/>
                <w:noProof/>
              </w:rPr>
              <w:delText>Finanční analýza</w:delText>
            </w:r>
            <w:r w:rsidDel="00411D8B">
              <w:rPr>
                <w:noProof/>
                <w:webHidden/>
              </w:rPr>
              <w:tab/>
              <w:delText>12</w:delText>
            </w:r>
          </w:del>
        </w:p>
        <w:p w:rsidR="00BF3556" w:rsidDel="00411D8B" w:rsidRDefault="00BF3556">
          <w:pPr>
            <w:pStyle w:val="Obsah3"/>
            <w:tabs>
              <w:tab w:val="left" w:pos="1320"/>
              <w:tab w:val="right" w:leader="dot" w:pos="9062"/>
            </w:tabs>
            <w:rPr>
              <w:del w:id="238" w:author="Ing. Tomáš Funk" w:date="2019-05-28T10:56:00Z"/>
              <w:rFonts w:eastAsiaTheme="minorEastAsia"/>
              <w:noProof/>
              <w:lang w:eastAsia="cs-CZ"/>
            </w:rPr>
          </w:pPr>
          <w:del w:id="239" w:author="Ing. Tomáš Funk" w:date="2019-05-28T10:56:00Z">
            <w:r w:rsidRPr="00411D8B" w:rsidDel="00411D8B">
              <w:rPr>
                <w:rStyle w:val="Hypertextovodkaz"/>
                <w:noProof/>
              </w:rPr>
              <w:delText>3.4.1</w:delText>
            </w:r>
            <w:r w:rsidDel="00411D8B">
              <w:rPr>
                <w:rFonts w:eastAsiaTheme="minorEastAsia"/>
                <w:noProof/>
                <w:lang w:eastAsia="cs-CZ"/>
              </w:rPr>
              <w:tab/>
            </w:r>
            <w:r w:rsidRPr="00411D8B" w:rsidDel="00411D8B">
              <w:rPr>
                <w:rStyle w:val="Hypertextovodkaz"/>
                <w:noProof/>
              </w:rPr>
              <w:delText>Investiční náklady</w:delText>
            </w:r>
            <w:r w:rsidDel="00411D8B">
              <w:rPr>
                <w:noProof/>
                <w:webHidden/>
              </w:rPr>
              <w:tab/>
              <w:delText>12</w:delText>
            </w:r>
          </w:del>
        </w:p>
        <w:p w:rsidR="00BF3556" w:rsidDel="00411D8B" w:rsidRDefault="00BF3556">
          <w:pPr>
            <w:pStyle w:val="Obsah3"/>
            <w:tabs>
              <w:tab w:val="left" w:pos="1320"/>
              <w:tab w:val="right" w:leader="dot" w:pos="9062"/>
            </w:tabs>
            <w:rPr>
              <w:del w:id="240" w:author="Ing. Tomáš Funk" w:date="2019-05-28T10:56:00Z"/>
              <w:rFonts w:eastAsiaTheme="minorEastAsia"/>
              <w:noProof/>
              <w:lang w:eastAsia="cs-CZ"/>
            </w:rPr>
          </w:pPr>
          <w:del w:id="241" w:author="Ing. Tomáš Funk" w:date="2019-05-28T10:56:00Z">
            <w:r w:rsidRPr="00411D8B" w:rsidDel="00411D8B">
              <w:rPr>
                <w:rStyle w:val="Hypertextovodkaz"/>
                <w:noProof/>
              </w:rPr>
              <w:delText>3.4.2</w:delText>
            </w:r>
            <w:r w:rsidDel="00411D8B">
              <w:rPr>
                <w:rFonts w:eastAsiaTheme="minorEastAsia"/>
                <w:noProof/>
                <w:lang w:eastAsia="cs-CZ"/>
              </w:rPr>
              <w:tab/>
            </w:r>
            <w:r w:rsidRPr="00411D8B" w:rsidDel="00411D8B">
              <w:rPr>
                <w:rStyle w:val="Hypertextovodkaz"/>
                <w:noProof/>
              </w:rPr>
              <w:delText>Provozní náklady</w:delText>
            </w:r>
            <w:r w:rsidDel="00411D8B">
              <w:rPr>
                <w:noProof/>
                <w:webHidden/>
              </w:rPr>
              <w:tab/>
              <w:delText>12</w:delText>
            </w:r>
          </w:del>
        </w:p>
        <w:p w:rsidR="00BF3556" w:rsidDel="00411D8B" w:rsidRDefault="00BF3556">
          <w:pPr>
            <w:pStyle w:val="Obsah3"/>
            <w:tabs>
              <w:tab w:val="left" w:pos="1320"/>
              <w:tab w:val="right" w:leader="dot" w:pos="9062"/>
            </w:tabs>
            <w:rPr>
              <w:del w:id="242" w:author="Ing. Tomáš Funk" w:date="2019-05-28T10:56:00Z"/>
              <w:rFonts w:eastAsiaTheme="minorEastAsia"/>
              <w:noProof/>
              <w:lang w:eastAsia="cs-CZ"/>
            </w:rPr>
          </w:pPr>
          <w:del w:id="243" w:author="Ing. Tomáš Funk" w:date="2019-05-28T10:56:00Z">
            <w:r w:rsidRPr="00411D8B" w:rsidDel="00411D8B">
              <w:rPr>
                <w:rStyle w:val="Hypertextovodkaz"/>
                <w:noProof/>
              </w:rPr>
              <w:delText>3.4.3</w:delText>
            </w:r>
            <w:r w:rsidDel="00411D8B">
              <w:rPr>
                <w:rFonts w:eastAsiaTheme="minorEastAsia"/>
                <w:noProof/>
                <w:lang w:eastAsia="cs-CZ"/>
              </w:rPr>
              <w:tab/>
            </w:r>
            <w:r w:rsidRPr="00411D8B" w:rsidDel="00411D8B">
              <w:rPr>
                <w:rStyle w:val="Hypertextovodkaz"/>
                <w:noProof/>
              </w:rPr>
              <w:delText>Náklady NAD</w:delText>
            </w:r>
            <w:r w:rsidDel="00411D8B">
              <w:rPr>
                <w:noProof/>
                <w:webHidden/>
              </w:rPr>
              <w:tab/>
              <w:delText>15</w:delText>
            </w:r>
          </w:del>
        </w:p>
        <w:p w:rsidR="00BF3556" w:rsidDel="00411D8B" w:rsidRDefault="00BF3556">
          <w:pPr>
            <w:pStyle w:val="Obsah3"/>
            <w:tabs>
              <w:tab w:val="left" w:pos="1320"/>
              <w:tab w:val="right" w:leader="dot" w:pos="9062"/>
            </w:tabs>
            <w:rPr>
              <w:del w:id="244" w:author="Ing. Tomáš Funk" w:date="2019-05-28T10:56:00Z"/>
              <w:rFonts w:eastAsiaTheme="minorEastAsia"/>
              <w:noProof/>
              <w:lang w:eastAsia="cs-CZ"/>
            </w:rPr>
          </w:pPr>
          <w:del w:id="245" w:author="Ing. Tomáš Funk" w:date="2019-05-28T10:56:00Z">
            <w:r w:rsidRPr="00411D8B" w:rsidDel="00411D8B">
              <w:rPr>
                <w:rStyle w:val="Hypertextovodkaz"/>
                <w:noProof/>
              </w:rPr>
              <w:delText>3.4.4</w:delText>
            </w:r>
            <w:r w:rsidDel="00411D8B">
              <w:rPr>
                <w:rFonts w:eastAsiaTheme="minorEastAsia"/>
                <w:noProof/>
                <w:lang w:eastAsia="cs-CZ"/>
              </w:rPr>
              <w:tab/>
            </w:r>
            <w:r w:rsidRPr="00411D8B" w:rsidDel="00411D8B">
              <w:rPr>
                <w:rStyle w:val="Hypertextovodkaz"/>
                <w:noProof/>
              </w:rPr>
              <w:delText>Příjmy (provozní výnosy)</w:delText>
            </w:r>
            <w:r w:rsidDel="00411D8B">
              <w:rPr>
                <w:noProof/>
                <w:webHidden/>
              </w:rPr>
              <w:tab/>
              <w:delText>16</w:delText>
            </w:r>
          </w:del>
        </w:p>
        <w:p w:rsidR="00BF3556" w:rsidDel="00411D8B" w:rsidRDefault="00BF3556">
          <w:pPr>
            <w:pStyle w:val="Obsah3"/>
            <w:tabs>
              <w:tab w:val="left" w:pos="1320"/>
              <w:tab w:val="right" w:leader="dot" w:pos="9062"/>
            </w:tabs>
            <w:rPr>
              <w:del w:id="246" w:author="Ing. Tomáš Funk" w:date="2019-05-28T10:56:00Z"/>
              <w:rFonts w:eastAsiaTheme="minorEastAsia"/>
              <w:noProof/>
              <w:lang w:eastAsia="cs-CZ"/>
            </w:rPr>
          </w:pPr>
          <w:del w:id="247" w:author="Ing. Tomáš Funk" w:date="2019-05-28T10:56:00Z">
            <w:r w:rsidRPr="00411D8B" w:rsidDel="00411D8B">
              <w:rPr>
                <w:rStyle w:val="Hypertextovodkaz"/>
                <w:noProof/>
              </w:rPr>
              <w:delText>3.4.5</w:delText>
            </w:r>
            <w:r w:rsidDel="00411D8B">
              <w:rPr>
                <w:rFonts w:eastAsiaTheme="minorEastAsia"/>
                <w:noProof/>
                <w:lang w:eastAsia="cs-CZ"/>
              </w:rPr>
              <w:tab/>
            </w:r>
            <w:r w:rsidRPr="00411D8B" w:rsidDel="00411D8B">
              <w:rPr>
                <w:rStyle w:val="Hypertextovodkaz"/>
                <w:noProof/>
              </w:rPr>
              <w:delText>Zůstatková hodnota</w:delText>
            </w:r>
            <w:r w:rsidDel="00411D8B">
              <w:rPr>
                <w:noProof/>
                <w:webHidden/>
              </w:rPr>
              <w:tab/>
              <w:delText>16</w:delText>
            </w:r>
          </w:del>
        </w:p>
        <w:p w:rsidR="00BF3556" w:rsidDel="00411D8B" w:rsidRDefault="00BF3556">
          <w:pPr>
            <w:pStyle w:val="Obsah3"/>
            <w:tabs>
              <w:tab w:val="left" w:pos="1320"/>
              <w:tab w:val="right" w:leader="dot" w:pos="9062"/>
            </w:tabs>
            <w:rPr>
              <w:del w:id="248" w:author="Ing. Tomáš Funk" w:date="2019-05-28T10:56:00Z"/>
              <w:rFonts w:eastAsiaTheme="minorEastAsia"/>
              <w:noProof/>
              <w:lang w:eastAsia="cs-CZ"/>
            </w:rPr>
          </w:pPr>
          <w:del w:id="249" w:author="Ing. Tomáš Funk" w:date="2019-05-28T10:56:00Z">
            <w:r w:rsidRPr="00411D8B" w:rsidDel="00411D8B">
              <w:rPr>
                <w:rStyle w:val="Hypertextovodkaz"/>
                <w:noProof/>
              </w:rPr>
              <w:delText>3.4.6</w:delText>
            </w:r>
            <w:r w:rsidDel="00411D8B">
              <w:rPr>
                <w:rFonts w:eastAsiaTheme="minorEastAsia"/>
                <w:noProof/>
                <w:lang w:eastAsia="cs-CZ"/>
              </w:rPr>
              <w:tab/>
            </w:r>
            <w:r w:rsidRPr="00411D8B" w:rsidDel="00411D8B">
              <w:rPr>
                <w:rStyle w:val="Hypertextovodkaz"/>
                <w:noProof/>
              </w:rPr>
              <w:delText>Cash flow finanční analýzy</w:delText>
            </w:r>
            <w:r w:rsidDel="00411D8B">
              <w:rPr>
                <w:noProof/>
                <w:webHidden/>
              </w:rPr>
              <w:tab/>
              <w:delText>17</w:delText>
            </w:r>
          </w:del>
        </w:p>
        <w:p w:rsidR="00BF3556" w:rsidDel="00411D8B" w:rsidRDefault="00BF3556">
          <w:pPr>
            <w:pStyle w:val="Obsah2"/>
            <w:tabs>
              <w:tab w:val="left" w:pos="880"/>
              <w:tab w:val="right" w:leader="dot" w:pos="9062"/>
            </w:tabs>
            <w:rPr>
              <w:del w:id="250" w:author="Ing. Tomáš Funk" w:date="2019-05-28T10:56:00Z"/>
              <w:rFonts w:eastAsiaTheme="minorEastAsia"/>
              <w:noProof/>
              <w:lang w:eastAsia="cs-CZ"/>
            </w:rPr>
          </w:pPr>
          <w:del w:id="251" w:author="Ing. Tomáš Funk" w:date="2019-05-28T10:56:00Z">
            <w:r w:rsidRPr="00411D8B" w:rsidDel="00411D8B">
              <w:rPr>
                <w:rStyle w:val="Hypertextovodkaz"/>
                <w:noProof/>
              </w:rPr>
              <w:delText>3.5</w:delText>
            </w:r>
            <w:r w:rsidDel="00411D8B">
              <w:rPr>
                <w:rFonts w:eastAsiaTheme="minorEastAsia"/>
                <w:noProof/>
                <w:lang w:eastAsia="cs-CZ"/>
              </w:rPr>
              <w:tab/>
            </w:r>
            <w:r w:rsidRPr="00411D8B" w:rsidDel="00411D8B">
              <w:rPr>
                <w:rStyle w:val="Hypertextovodkaz"/>
                <w:noProof/>
              </w:rPr>
              <w:delText>Ekonomická analýza</w:delText>
            </w:r>
            <w:r w:rsidDel="00411D8B">
              <w:rPr>
                <w:noProof/>
                <w:webHidden/>
              </w:rPr>
              <w:tab/>
              <w:delText>18</w:delText>
            </w:r>
          </w:del>
        </w:p>
        <w:p w:rsidR="00BF3556" w:rsidDel="00411D8B" w:rsidRDefault="00BF3556">
          <w:pPr>
            <w:pStyle w:val="Obsah3"/>
            <w:tabs>
              <w:tab w:val="left" w:pos="1320"/>
              <w:tab w:val="right" w:leader="dot" w:pos="9062"/>
            </w:tabs>
            <w:rPr>
              <w:del w:id="252" w:author="Ing. Tomáš Funk" w:date="2019-05-28T10:56:00Z"/>
              <w:rFonts w:eastAsiaTheme="minorEastAsia"/>
              <w:noProof/>
              <w:lang w:eastAsia="cs-CZ"/>
            </w:rPr>
          </w:pPr>
          <w:del w:id="253" w:author="Ing. Tomáš Funk" w:date="2019-05-28T10:56:00Z">
            <w:r w:rsidRPr="00411D8B" w:rsidDel="00411D8B">
              <w:rPr>
                <w:rStyle w:val="Hypertextovodkaz"/>
                <w:noProof/>
              </w:rPr>
              <w:delText>3.5.1</w:delText>
            </w:r>
            <w:r w:rsidDel="00411D8B">
              <w:rPr>
                <w:rFonts w:eastAsiaTheme="minorEastAsia"/>
                <w:noProof/>
                <w:lang w:eastAsia="cs-CZ"/>
              </w:rPr>
              <w:tab/>
            </w:r>
            <w:r w:rsidRPr="00411D8B" w:rsidDel="00411D8B">
              <w:rPr>
                <w:rStyle w:val="Hypertextovodkaz"/>
                <w:noProof/>
              </w:rPr>
              <w:delText>Přínosy ze zvýšení bezpečnosti</w:delText>
            </w:r>
            <w:r w:rsidDel="00411D8B">
              <w:rPr>
                <w:noProof/>
                <w:webHidden/>
              </w:rPr>
              <w:tab/>
              <w:delText>18</w:delText>
            </w:r>
          </w:del>
        </w:p>
        <w:p w:rsidR="00BF3556" w:rsidDel="00411D8B" w:rsidRDefault="00BF3556">
          <w:pPr>
            <w:pStyle w:val="Obsah3"/>
            <w:tabs>
              <w:tab w:val="left" w:pos="1320"/>
              <w:tab w:val="right" w:leader="dot" w:pos="9062"/>
            </w:tabs>
            <w:rPr>
              <w:del w:id="254" w:author="Ing. Tomáš Funk" w:date="2019-05-28T10:56:00Z"/>
              <w:rFonts w:eastAsiaTheme="minorEastAsia"/>
              <w:noProof/>
              <w:lang w:eastAsia="cs-CZ"/>
            </w:rPr>
          </w:pPr>
          <w:del w:id="255" w:author="Ing. Tomáš Funk" w:date="2019-05-28T10:56:00Z">
            <w:r w:rsidRPr="00411D8B" w:rsidDel="00411D8B">
              <w:rPr>
                <w:rStyle w:val="Hypertextovodkaz"/>
                <w:noProof/>
              </w:rPr>
              <w:delText>3.5.2</w:delText>
            </w:r>
            <w:r w:rsidDel="00411D8B">
              <w:rPr>
                <w:rFonts w:eastAsiaTheme="minorEastAsia"/>
                <w:noProof/>
                <w:lang w:eastAsia="cs-CZ"/>
              </w:rPr>
              <w:tab/>
            </w:r>
            <w:r w:rsidRPr="00411D8B" w:rsidDel="00411D8B">
              <w:rPr>
                <w:rStyle w:val="Hypertextovodkaz"/>
                <w:noProof/>
              </w:rPr>
              <w:delText>Úspora z NAD</w:delText>
            </w:r>
            <w:r w:rsidDel="00411D8B">
              <w:rPr>
                <w:noProof/>
                <w:webHidden/>
              </w:rPr>
              <w:tab/>
              <w:delText>19</w:delText>
            </w:r>
          </w:del>
        </w:p>
        <w:p w:rsidR="00BF3556" w:rsidDel="00411D8B" w:rsidRDefault="00BF3556">
          <w:pPr>
            <w:pStyle w:val="Obsah3"/>
            <w:tabs>
              <w:tab w:val="left" w:pos="1320"/>
              <w:tab w:val="right" w:leader="dot" w:pos="9062"/>
            </w:tabs>
            <w:rPr>
              <w:del w:id="256" w:author="Ing. Tomáš Funk" w:date="2019-05-28T10:56:00Z"/>
              <w:rFonts w:eastAsiaTheme="minorEastAsia"/>
              <w:noProof/>
              <w:lang w:eastAsia="cs-CZ"/>
            </w:rPr>
          </w:pPr>
          <w:del w:id="257" w:author="Ing. Tomáš Funk" w:date="2019-05-28T10:56:00Z">
            <w:r w:rsidRPr="00411D8B" w:rsidDel="00411D8B">
              <w:rPr>
                <w:rStyle w:val="Hypertextovodkaz"/>
                <w:noProof/>
              </w:rPr>
              <w:delText>3.5.3</w:delText>
            </w:r>
            <w:r w:rsidDel="00411D8B">
              <w:rPr>
                <w:rFonts w:eastAsiaTheme="minorEastAsia"/>
                <w:noProof/>
                <w:lang w:eastAsia="cs-CZ"/>
              </w:rPr>
              <w:tab/>
            </w:r>
            <w:r w:rsidRPr="00411D8B" w:rsidDel="00411D8B">
              <w:rPr>
                <w:rStyle w:val="Hypertextovodkaz"/>
                <w:noProof/>
              </w:rPr>
              <w:delText>Ostatní přínosy</w:delText>
            </w:r>
            <w:r w:rsidDel="00411D8B">
              <w:rPr>
                <w:noProof/>
                <w:webHidden/>
              </w:rPr>
              <w:tab/>
              <w:delText>22</w:delText>
            </w:r>
          </w:del>
        </w:p>
        <w:p w:rsidR="00BF3556" w:rsidDel="00411D8B" w:rsidRDefault="00BF3556">
          <w:pPr>
            <w:pStyle w:val="Obsah3"/>
            <w:tabs>
              <w:tab w:val="left" w:pos="1320"/>
              <w:tab w:val="right" w:leader="dot" w:pos="9062"/>
            </w:tabs>
            <w:rPr>
              <w:del w:id="258" w:author="Ing. Tomáš Funk" w:date="2019-05-28T10:56:00Z"/>
              <w:rFonts w:eastAsiaTheme="minorEastAsia"/>
              <w:noProof/>
              <w:lang w:eastAsia="cs-CZ"/>
            </w:rPr>
          </w:pPr>
          <w:del w:id="259" w:author="Ing. Tomáš Funk" w:date="2019-05-28T10:56:00Z">
            <w:r w:rsidRPr="00411D8B" w:rsidDel="00411D8B">
              <w:rPr>
                <w:rStyle w:val="Hypertextovodkaz"/>
                <w:noProof/>
              </w:rPr>
              <w:delText>3.5.4</w:delText>
            </w:r>
            <w:r w:rsidDel="00411D8B">
              <w:rPr>
                <w:rFonts w:eastAsiaTheme="minorEastAsia"/>
                <w:noProof/>
                <w:lang w:eastAsia="cs-CZ"/>
              </w:rPr>
              <w:tab/>
            </w:r>
            <w:r w:rsidRPr="00411D8B" w:rsidDel="00411D8B">
              <w:rPr>
                <w:rStyle w:val="Hypertextovodkaz"/>
                <w:noProof/>
              </w:rPr>
              <w:delText>Cash flow ekonomické analýzy</w:delText>
            </w:r>
            <w:r w:rsidDel="00411D8B">
              <w:rPr>
                <w:noProof/>
                <w:webHidden/>
              </w:rPr>
              <w:tab/>
              <w:delText>23</w:delText>
            </w:r>
          </w:del>
        </w:p>
        <w:p w:rsidR="00BF3556" w:rsidDel="00411D8B" w:rsidRDefault="00BF3556">
          <w:pPr>
            <w:pStyle w:val="Obsah2"/>
            <w:tabs>
              <w:tab w:val="left" w:pos="880"/>
              <w:tab w:val="right" w:leader="dot" w:pos="9062"/>
            </w:tabs>
            <w:rPr>
              <w:del w:id="260" w:author="Ing. Tomáš Funk" w:date="2019-05-28T10:56:00Z"/>
              <w:rFonts w:eastAsiaTheme="minorEastAsia"/>
              <w:noProof/>
              <w:lang w:eastAsia="cs-CZ"/>
            </w:rPr>
          </w:pPr>
          <w:del w:id="261" w:author="Ing. Tomáš Funk" w:date="2019-05-28T10:56:00Z">
            <w:r w:rsidRPr="00411D8B" w:rsidDel="00411D8B">
              <w:rPr>
                <w:rStyle w:val="Hypertextovodkaz"/>
                <w:noProof/>
              </w:rPr>
              <w:delText>3.6</w:delText>
            </w:r>
            <w:r w:rsidDel="00411D8B">
              <w:rPr>
                <w:rFonts w:eastAsiaTheme="minorEastAsia"/>
                <w:noProof/>
                <w:lang w:eastAsia="cs-CZ"/>
              </w:rPr>
              <w:tab/>
            </w:r>
            <w:r w:rsidRPr="00411D8B" w:rsidDel="00411D8B">
              <w:rPr>
                <w:rStyle w:val="Hypertextovodkaz"/>
                <w:noProof/>
              </w:rPr>
              <w:delText>Analýza citlivosti</w:delText>
            </w:r>
            <w:r w:rsidDel="00411D8B">
              <w:rPr>
                <w:noProof/>
                <w:webHidden/>
              </w:rPr>
              <w:tab/>
              <w:delText>24</w:delText>
            </w:r>
          </w:del>
        </w:p>
        <w:p w:rsidR="00BF3556" w:rsidDel="00411D8B" w:rsidRDefault="00BF3556">
          <w:pPr>
            <w:pStyle w:val="Obsah3"/>
            <w:tabs>
              <w:tab w:val="left" w:pos="1320"/>
              <w:tab w:val="right" w:leader="dot" w:pos="9062"/>
            </w:tabs>
            <w:rPr>
              <w:del w:id="262" w:author="Ing. Tomáš Funk" w:date="2019-05-28T10:56:00Z"/>
              <w:rFonts w:eastAsiaTheme="minorEastAsia"/>
              <w:noProof/>
              <w:lang w:eastAsia="cs-CZ"/>
            </w:rPr>
          </w:pPr>
          <w:del w:id="263" w:author="Ing. Tomáš Funk" w:date="2019-05-28T10:56:00Z">
            <w:r w:rsidRPr="00411D8B" w:rsidDel="00411D8B">
              <w:rPr>
                <w:rStyle w:val="Hypertextovodkaz"/>
                <w:noProof/>
              </w:rPr>
              <w:delText>3.6.1</w:delText>
            </w:r>
            <w:r w:rsidDel="00411D8B">
              <w:rPr>
                <w:rFonts w:eastAsiaTheme="minorEastAsia"/>
                <w:noProof/>
                <w:lang w:eastAsia="cs-CZ"/>
              </w:rPr>
              <w:tab/>
            </w:r>
            <w:r w:rsidRPr="00411D8B" w:rsidDel="00411D8B">
              <w:rPr>
                <w:rStyle w:val="Hypertextovodkaz"/>
                <w:noProof/>
              </w:rPr>
              <w:delText>Přepínací hodnoty</w:delText>
            </w:r>
            <w:r w:rsidDel="00411D8B">
              <w:rPr>
                <w:noProof/>
                <w:webHidden/>
              </w:rPr>
              <w:tab/>
              <w:delText>24</w:delText>
            </w:r>
          </w:del>
        </w:p>
        <w:p w:rsidR="00BF3556" w:rsidDel="00411D8B" w:rsidRDefault="00BF3556">
          <w:pPr>
            <w:pStyle w:val="Obsah1"/>
            <w:tabs>
              <w:tab w:val="left" w:pos="440"/>
              <w:tab w:val="right" w:leader="dot" w:pos="9062"/>
            </w:tabs>
            <w:rPr>
              <w:del w:id="264" w:author="Ing. Tomáš Funk" w:date="2019-05-28T10:56:00Z"/>
              <w:rFonts w:eastAsiaTheme="minorEastAsia"/>
              <w:noProof/>
              <w:lang w:eastAsia="cs-CZ"/>
            </w:rPr>
          </w:pPr>
          <w:del w:id="265" w:author="Ing. Tomáš Funk" w:date="2019-05-28T10:56:00Z">
            <w:r w:rsidRPr="00411D8B" w:rsidDel="00411D8B">
              <w:rPr>
                <w:rStyle w:val="Hypertextovodkaz"/>
                <w:noProof/>
              </w:rPr>
              <w:delText>4</w:delText>
            </w:r>
            <w:r w:rsidDel="00411D8B">
              <w:rPr>
                <w:rFonts w:eastAsiaTheme="minorEastAsia"/>
                <w:noProof/>
                <w:lang w:eastAsia="cs-CZ"/>
              </w:rPr>
              <w:tab/>
            </w:r>
            <w:r w:rsidRPr="00411D8B" w:rsidDel="00411D8B">
              <w:rPr>
                <w:rStyle w:val="Hypertextovodkaz"/>
                <w:noProof/>
              </w:rPr>
              <w:delText>Závěr</w:delText>
            </w:r>
            <w:r w:rsidDel="00411D8B">
              <w:rPr>
                <w:noProof/>
                <w:webHidden/>
              </w:rPr>
              <w:tab/>
              <w:delText>25</w:delText>
            </w:r>
          </w:del>
        </w:p>
        <w:p w:rsidR="004F396A" w:rsidDel="00BF3556" w:rsidRDefault="004F396A">
          <w:pPr>
            <w:pStyle w:val="Obsah1"/>
            <w:tabs>
              <w:tab w:val="left" w:pos="440"/>
              <w:tab w:val="right" w:leader="dot" w:pos="9062"/>
            </w:tabs>
            <w:rPr>
              <w:del w:id="266" w:author="Ing. Tomáš Funk" w:date="2019-05-24T12:38:00Z"/>
              <w:rFonts w:eastAsiaTheme="minorEastAsia"/>
              <w:noProof/>
              <w:lang w:eastAsia="cs-CZ"/>
            </w:rPr>
          </w:pPr>
          <w:del w:id="267" w:author="Ing. Tomáš Funk" w:date="2019-05-24T12:38:00Z">
            <w:r w:rsidRPr="00BF3556" w:rsidDel="00BF3556">
              <w:rPr>
                <w:rStyle w:val="Hypertextovodkaz"/>
                <w:noProof/>
              </w:rPr>
              <w:delText>1</w:delText>
            </w:r>
            <w:r w:rsidDel="00BF3556">
              <w:rPr>
                <w:rFonts w:eastAsiaTheme="minorEastAsia"/>
                <w:noProof/>
                <w:lang w:eastAsia="cs-CZ"/>
              </w:rPr>
              <w:tab/>
            </w:r>
            <w:r w:rsidRPr="00BF3556" w:rsidDel="00BF3556">
              <w:rPr>
                <w:rStyle w:val="Hypertextovodkaz"/>
                <w:noProof/>
              </w:rPr>
              <w:delText>Analytická část</w:delText>
            </w:r>
            <w:r w:rsidDel="00BF3556">
              <w:rPr>
                <w:noProof/>
                <w:webHidden/>
              </w:rPr>
              <w:tab/>
              <w:delText>4</w:delText>
            </w:r>
          </w:del>
        </w:p>
        <w:p w:rsidR="004F396A" w:rsidDel="00BF3556" w:rsidRDefault="004F396A">
          <w:pPr>
            <w:pStyle w:val="Obsah2"/>
            <w:tabs>
              <w:tab w:val="left" w:pos="880"/>
              <w:tab w:val="right" w:leader="dot" w:pos="9062"/>
            </w:tabs>
            <w:rPr>
              <w:del w:id="268" w:author="Ing. Tomáš Funk" w:date="2019-05-24T12:38:00Z"/>
              <w:rFonts w:eastAsiaTheme="minorEastAsia"/>
              <w:noProof/>
              <w:lang w:eastAsia="cs-CZ"/>
            </w:rPr>
          </w:pPr>
          <w:del w:id="269" w:author="Ing. Tomáš Funk" w:date="2019-05-24T12:38:00Z">
            <w:r w:rsidRPr="00BF3556" w:rsidDel="00BF3556">
              <w:rPr>
                <w:rStyle w:val="Hypertextovodkaz"/>
                <w:noProof/>
              </w:rPr>
              <w:delText>1.1</w:delText>
            </w:r>
            <w:r w:rsidDel="00BF3556">
              <w:rPr>
                <w:rFonts w:eastAsiaTheme="minorEastAsia"/>
                <w:noProof/>
                <w:lang w:eastAsia="cs-CZ"/>
              </w:rPr>
              <w:tab/>
            </w:r>
            <w:r w:rsidRPr="00BF3556" w:rsidDel="00BF3556">
              <w:rPr>
                <w:rStyle w:val="Hypertextovodkaz"/>
                <w:noProof/>
              </w:rPr>
              <w:delText>Úvod a identifikace projektu</w:delText>
            </w:r>
            <w:r w:rsidDel="00BF3556">
              <w:rPr>
                <w:noProof/>
                <w:webHidden/>
              </w:rPr>
              <w:tab/>
              <w:delText>4</w:delText>
            </w:r>
          </w:del>
        </w:p>
        <w:p w:rsidR="004F396A" w:rsidDel="00BF3556" w:rsidRDefault="004F396A">
          <w:pPr>
            <w:pStyle w:val="Obsah2"/>
            <w:tabs>
              <w:tab w:val="left" w:pos="880"/>
              <w:tab w:val="right" w:leader="dot" w:pos="9062"/>
            </w:tabs>
            <w:rPr>
              <w:del w:id="270" w:author="Ing. Tomáš Funk" w:date="2019-05-24T12:38:00Z"/>
              <w:rFonts w:eastAsiaTheme="minorEastAsia"/>
              <w:noProof/>
              <w:lang w:eastAsia="cs-CZ"/>
            </w:rPr>
          </w:pPr>
          <w:del w:id="271" w:author="Ing. Tomáš Funk" w:date="2019-05-24T12:38:00Z">
            <w:r w:rsidRPr="00BF3556" w:rsidDel="00BF3556">
              <w:rPr>
                <w:rStyle w:val="Hypertextovodkaz"/>
                <w:noProof/>
              </w:rPr>
              <w:delText>1.2</w:delText>
            </w:r>
            <w:r w:rsidDel="00BF3556">
              <w:rPr>
                <w:rFonts w:eastAsiaTheme="minorEastAsia"/>
                <w:noProof/>
                <w:lang w:eastAsia="cs-CZ"/>
              </w:rPr>
              <w:tab/>
            </w:r>
            <w:r w:rsidRPr="00BF3556" w:rsidDel="00BF3556">
              <w:rPr>
                <w:rStyle w:val="Hypertextovodkaz"/>
                <w:noProof/>
              </w:rPr>
              <w:delText>Současný stav</w:delText>
            </w:r>
            <w:r w:rsidDel="00BF3556">
              <w:rPr>
                <w:noProof/>
                <w:webHidden/>
              </w:rPr>
              <w:tab/>
              <w:delText>4</w:delText>
            </w:r>
          </w:del>
        </w:p>
        <w:p w:rsidR="004F396A" w:rsidDel="00BF3556" w:rsidRDefault="004F396A">
          <w:pPr>
            <w:pStyle w:val="Obsah3"/>
            <w:tabs>
              <w:tab w:val="left" w:pos="1320"/>
              <w:tab w:val="right" w:leader="dot" w:pos="9062"/>
            </w:tabs>
            <w:rPr>
              <w:del w:id="272" w:author="Ing. Tomáš Funk" w:date="2019-05-24T12:38:00Z"/>
              <w:rFonts w:eastAsiaTheme="minorEastAsia"/>
              <w:noProof/>
              <w:lang w:eastAsia="cs-CZ"/>
            </w:rPr>
          </w:pPr>
          <w:del w:id="273" w:author="Ing. Tomáš Funk" w:date="2019-05-24T12:38:00Z">
            <w:r w:rsidRPr="00BF3556" w:rsidDel="00BF3556">
              <w:rPr>
                <w:rStyle w:val="Hypertextovodkaz"/>
                <w:noProof/>
              </w:rPr>
              <w:delText>1.2.1</w:delText>
            </w:r>
            <w:r w:rsidDel="00BF3556">
              <w:rPr>
                <w:rFonts w:eastAsiaTheme="minorEastAsia"/>
                <w:noProof/>
                <w:lang w:eastAsia="cs-CZ"/>
              </w:rPr>
              <w:tab/>
            </w:r>
            <w:r w:rsidRPr="00BF3556" w:rsidDel="00BF3556">
              <w:rPr>
                <w:rStyle w:val="Hypertextovodkaz"/>
                <w:noProof/>
              </w:rPr>
              <w:delText>Železniční svršek</w:delText>
            </w:r>
            <w:r w:rsidDel="00BF3556">
              <w:rPr>
                <w:noProof/>
                <w:webHidden/>
              </w:rPr>
              <w:tab/>
              <w:delText>4</w:delText>
            </w:r>
          </w:del>
        </w:p>
        <w:p w:rsidR="004F396A" w:rsidDel="00BF3556" w:rsidRDefault="004F396A">
          <w:pPr>
            <w:pStyle w:val="Obsah3"/>
            <w:tabs>
              <w:tab w:val="left" w:pos="1320"/>
              <w:tab w:val="right" w:leader="dot" w:pos="9062"/>
            </w:tabs>
            <w:rPr>
              <w:del w:id="274" w:author="Ing. Tomáš Funk" w:date="2019-05-24T12:38:00Z"/>
              <w:rFonts w:eastAsiaTheme="minorEastAsia"/>
              <w:noProof/>
              <w:lang w:eastAsia="cs-CZ"/>
            </w:rPr>
          </w:pPr>
          <w:del w:id="275" w:author="Ing. Tomáš Funk" w:date="2019-05-24T12:38:00Z">
            <w:r w:rsidRPr="00BF3556" w:rsidDel="00BF3556">
              <w:rPr>
                <w:rStyle w:val="Hypertextovodkaz"/>
                <w:noProof/>
              </w:rPr>
              <w:delText>1.2.2</w:delText>
            </w:r>
            <w:r w:rsidDel="00BF3556">
              <w:rPr>
                <w:rFonts w:eastAsiaTheme="minorEastAsia"/>
                <w:noProof/>
                <w:lang w:eastAsia="cs-CZ"/>
              </w:rPr>
              <w:tab/>
            </w:r>
            <w:r w:rsidRPr="00BF3556" w:rsidDel="00BF3556">
              <w:rPr>
                <w:rStyle w:val="Hypertextovodkaz"/>
                <w:noProof/>
              </w:rPr>
              <w:delText>Železniční spodek</w:delText>
            </w:r>
            <w:r w:rsidDel="00BF3556">
              <w:rPr>
                <w:noProof/>
                <w:webHidden/>
              </w:rPr>
              <w:tab/>
              <w:delText>4</w:delText>
            </w:r>
          </w:del>
        </w:p>
        <w:p w:rsidR="004F396A" w:rsidDel="00BF3556" w:rsidRDefault="004F396A">
          <w:pPr>
            <w:pStyle w:val="Obsah3"/>
            <w:tabs>
              <w:tab w:val="left" w:pos="1320"/>
              <w:tab w:val="right" w:leader="dot" w:pos="9062"/>
            </w:tabs>
            <w:rPr>
              <w:del w:id="276" w:author="Ing. Tomáš Funk" w:date="2019-05-24T12:38:00Z"/>
              <w:rFonts w:eastAsiaTheme="minorEastAsia"/>
              <w:noProof/>
              <w:lang w:eastAsia="cs-CZ"/>
            </w:rPr>
          </w:pPr>
          <w:del w:id="277" w:author="Ing. Tomáš Funk" w:date="2019-05-24T12:38:00Z">
            <w:r w:rsidRPr="00BF3556" w:rsidDel="00BF3556">
              <w:rPr>
                <w:rStyle w:val="Hypertextovodkaz"/>
                <w:noProof/>
              </w:rPr>
              <w:delText>1.2.3</w:delText>
            </w:r>
            <w:r w:rsidDel="00BF3556">
              <w:rPr>
                <w:rFonts w:eastAsiaTheme="minorEastAsia"/>
                <w:noProof/>
                <w:lang w:eastAsia="cs-CZ"/>
              </w:rPr>
              <w:tab/>
            </w:r>
            <w:r w:rsidRPr="00BF3556" w:rsidDel="00BF3556">
              <w:rPr>
                <w:rStyle w:val="Hypertextovodkaz"/>
                <w:noProof/>
              </w:rPr>
              <w:delText>Nástupiště</w:delText>
            </w:r>
            <w:r w:rsidDel="00BF3556">
              <w:rPr>
                <w:noProof/>
                <w:webHidden/>
              </w:rPr>
              <w:tab/>
              <w:delText>5</w:delText>
            </w:r>
          </w:del>
        </w:p>
        <w:p w:rsidR="004F396A" w:rsidDel="00BF3556" w:rsidRDefault="004F396A">
          <w:pPr>
            <w:pStyle w:val="Obsah3"/>
            <w:tabs>
              <w:tab w:val="left" w:pos="1320"/>
              <w:tab w:val="right" w:leader="dot" w:pos="9062"/>
            </w:tabs>
            <w:rPr>
              <w:del w:id="278" w:author="Ing. Tomáš Funk" w:date="2019-05-24T12:38:00Z"/>
              <w:rFonts w:eastAsiaTheme="minorEastAsia"/>
              <w:noProof/>
              <w:lang w:eastAsia="cs-CZ"/>
            </w:rPr>
          </w:pPr>
          <w:del w:id="279" w:author="Ing. Tomáš Funk" w:date="2019-05-24T12:38:00Z">
            <w:r w:rsidRPr="00BF3556" w:rsidDel="00BF3556">
              <w:rPr>
                <w:rStyle w:val="Hypertextovodkaz"/>
                <w:noProof/>
              </w:rPr>
              <w:delText>1.2.4</w:delText>
            </w:r>
            <w:r w:rsidDel="00BF3556">
              <w:rPr>
                <w:rFonts w:eastAsiaTheme="minorEastAsia"/>
                <w:noProof/>
                <w:lang w:eastAsia="cs-CZ"/>
              </w:rPr>
              <w:tab/>
            </w:r>
            <w:r w:rsidRPr="00BF3556" w:rsidDel="00BF3556">
              <w:rPr>
                <w:rStyle w:val="Hypertextovodkaz"/>
                <w:noProof/>
              </w:rPr>
              <w:delText>Mosty, propustky</w:delText>
            </w:r>
            <w:r w:rsidDel="00BF3556">
              <w:rPr>
                <w:noProof/>
                <w:webHidden/>
              </w:rPr>
              <w:tab/>
              <w:delText>5</w:delText>
            </w:r>
          </w:del>
        </w:p>
        <w:p w:rsidR="004F396A" w:rsidDel="00BF3556" w:rsidRDefault="004F396A">
          <w:pPr>
            <w:pStyle w:val="Obsah3"/>
            <w:tabs>
              <w:tab w:val="left" w:pos="1320"/>
              <w:tab w:val="right" w:leader="dot" w:pos="9062"/>
            </w:tabs>
            <w:rPr>
              <w:del w:id="280" w:author="Ing. Tomáš Funk" w:date="2019-05-24T12:38:00Z"/>
              <w:rFonts w:eastAsiaTheme="minorEastAsia"/>
              <w:noProof/>
              <w:lang w:eastAsia="cs-CZ"/>
            </w:rPr>
          </w:pPr>
          <w:del w:id="281" w:author="Ing. Tomáš Funk" w:date="2019-05-24T12:38:00Z">
            <w:r w:rsidRPr="00BF3556" w:rsidDel="00BF3556">
              <w:rPr>
                <w:rStyle w:val="Hypertextovodkaz"/>
                <w:noProof/>
              </w:rPr>
              <w:delText>1.2.5</w:delText>
            </w:r>
            <w:r w:rsidDel="00BF3556">
              <w:rPr>
                <w:rFonts w:eastAsiaTheme="minorEastAsia"/>
                <w:noProof/>
                <w:lang w:eastAsia="cs-CZ"/>
              </w:rPr>
              <w:tab/>
            </w:r>
            <w:r w:rsidRPr="00BF3556" w:rsidDel="00BF3556">
              <w:rPr>
                <w:rStyle w:val="Hypertextovodkaz"/>
                <w:noProof/>
              </w:rPr>
              <w:delText>Zabezpečovací zařízení</w:delText>
            </w:r>
            <w:r w:rsidDel="00BF3556">
              <w:rPr>
                <w:noProof/>
                <w:webHidden/>
              </w:rPr>
              <w:tab/>
              <w:delText>5</w:delText>
            </w:r>
          </w:del>
        </w:p>
        <w:p w:rsidR="004F396A" w:rsidDel="00BF3556" w:rsidRDefault="004F396A">
          <w:pPr>
            <w:pStyle w:val="Obsah3"/>
            <w:tabs>
              <w:tab w:val="left" w:pos="1320"/>
              <w:tab w:val="right" w:leader="dot" w:pos="9062"/>
            </w:tabs>
            <w:rPr>
              <w:del w:id="282" w:author="Ing. Tomáš Funk" w:date="2019-05-24T12:38:00Z"/>
              <w:rFonts w:eastAsiaTheme="minorEastAsia"/>
              <w:noProof/>
              <w:lang w:eastAsia="cs-CZ"/>
            </w:rPr>
          </w:pPr>
          <w:del w:id="283" w:author="Ing. Tomáš Funk" w:date="2019-05-24T12:38:00Z">
            <w:r w:rsidRPr="00BF3556" w:rsidDel="00BF3556">
              <w:rPr>
                <w:rStyle w:val="Hypertextovodkaz"/>
                <w:noProof/>
              </w:rPr>
              <w:delText>1.2.6</w:delText>
            </w:r>
            <w:r w:rsidDel="00BF3556">
              <w:rPr>
                <w:rFonts w:eastAsiaTheme="minorEastAsia"/>
                <w:noProof/>
                <w:lang w:eastAsia="cs-CZ"/>
              </w:rPr>
              <w:tab/>
            </w:r>
            <w:r w:rsidRPr="00BF3556" w:rsidDel="00BF3556">
              <w:rPr>
                <w:rStyle w:val="Hypertextovodkaz"/>
                <w:noProof/>
              </w:rPr>
              <w:delText>Sdělovací zařízení</w:delText>
            </w:r>
            <w:r w:rsidDel="00BF3556">
              <w:rPr>
                <w:noProof/>
                <w:webHidden/>
              </w:rPr>
              <w:tab/>
              <w:delText>5</w:delText>
            </w:r>
          </w:del>
        </w:p>
        <w:p w:rsidR="004F396A" w:rsidDel="00BF3556" w:rsidRDefault="004F396A">
          <w:pPr>
            <w:pStyle w:val="Obsah3"/>
            <w:tabs>
              <w:tab w:val="left" w:pos="1320"/>
              <w:tab w:val="right" w:leader="dot" w:pos="9062"/>
            </w:tabs>
            <w:rPr>
              <w:del w:id="284" w:author="Ing. Tomáš Funk" w:date="2019-05-24T12:38:00Z"/>
              <w:rFonts w:eastAsiaTheme="minorEastAsia"/>
              <w:noProof/>
              <w:lang w:eastAsia="cs-CZ"/>
            </w:rPr>
          </w:pPr>
          <w:del w:id="285" w:author="Ing. Tomáš Funk" w:date="2019-05-24T12:38:00Z">
            <w:r w:rsidRPr="00BF3556" w:rsidDel="00BF3556">
              <w:rPr>
                <w:rStyle w:val="Hypertextovodkaz"/>
                <w:noProof/>
              </w:rPr>
              <w:delText>1.2.7</w:delText>
            </w:r>
            <w:r w:rsidDel="00BF3556">
              <w:rPr>
                <w:rFonts w:eastAsiaTheme="minorEastAsia"/>
                <w:noProof/>
                <w:lang w:eastAsia="cs-CZ"/>
              </w:rPr>
              <w:tab/>
            </w:r>
            <w:r w:rsidRPr="00BF3556" w:rsidDel="00BF3556">
              <w:rPr>
                <w:rStyle w:val="Hypertextovodkaz"/>
                <w:noProof/>
              </w:rPr>
              <w:delText>Přejezdy ve stanici</w:delText>
            </w:r>
            <w:r w:rsidDel="00BF3556">
              <w:rPr>
                <w:noProof/>
                <w:webHidden/>
              </w:rPr>
              <w:tab/>
              <w:delText>5</w:delText>
            </w:r>
          </w:del>
        </w:p>
        <w:p w:rsidR="004F396A" w:rsidDel="00BF3556" w:rsidRDefault="004F396A">
          <w:pPr>
            <w:pStyle w:val="Obsah3"/>
            <w:tabs>
              <w:tab w:val="left" w:pos="1320"/>
              <w:tab w:val="right" w:leader="dot" w:pos="9062"/>
            </w:tabs>
            <w:rPr>
              <w:del w:id="286" w:author="Ing. Tomáš Funk" w:date="2019-05-24T12:38:00Z"/>
              <w:rFonts w:eastAsiaTheme="minorEastAsia"/>
              <w:noProof/>
              <w:lang w:eastAsia="cs-CZ"/>
            </w:rPr>
          </w:pPr>
          <w:del w:id="287" w:author="Ing. Tomáš Funk" w:date="2019-05-24T12:38:00Z">
            <w:r w:rsidRPr="00BF3556" w:rsidDel="00BF3556">
              <w:rPr>
                <w:rStyle w:val="Hypertextovodkaz"/>
                <w:noProof/>
              </w:rPr>
              <w:delText>1.2.8</w:delText>
            </w:r>
            <w:r w:rsidDel="00BF3556">
              <w:rPr>
                <w:rFonts w:eastAsiaTheme="minorEastAsia"/>
                <w:noProof/>
                <w:lang w:eastAsia="cs-CZ"/>
              </w:rPr>
              <w:tab/>
            </w:r>
            <w:r w:rsidRPr="00BF3556" w:rsidDel="00BF3556">
              <w:rPr>
                <w:rStyle w:val="Hypertextovodkaz"/>
                <w:noProof/>
              </w:rPr>
              <w:delText>Silnoproudá zařízení a trakce</w:delText>
            </w:r>
            <w:r w:rsidDel="00BF3556">
              <w:rPr>
                <w:noProof/>
                <w:webHidden/>
              </w:rPr>
              <w:tab/>
              <w:delText>5</w:delText>
            </w:r>
          </w:del>
        </w:p>
        <w:p w:rsidR="004F396A" w:rsidDel="00BF3556" w:rsidRDefault="004F396A">
          <w:pPr>
            <w:pStyle w:val="Obsah2"/>
            <w:tabs>
              <w:tab w:val="left" w:pos="880"/>
              <w:tab w:val="right" w:leader="dot" w:pos="9062"/>
            </w:tabs>
            <w:rPr>
              <w:del w:id="288" w:author="Ing. Tomáš Funk" w:date="2019-05-24T12:38:00Z"/>
              <w:rFonts w:eastAsiaTheme="minorEastAsia"/>
              <w:noProof/>
              <w:lang w:eastAsia="cs-CZ"/>
            </w:rPr>
          </w:pPr>
          <w:del w:id="289" w:author="Ing. Tomáš Funk" w:date="2019-05-24T12:38:00Z">
            <w:r w:rsidRPr="00BF3556" w:rsidDel="00BF3556">
              <w:rPr>
                <w:rStyle w:val="Hypertextovodkaz"/>
                <w:noProof/>
              </w:rPr>
              <w:delText>1.3</w:delText>
            </w:r>
            <w:r w:rsidDel="00BF3556">
              <w:rPr>
                <w:rFonts w:eastAsiaTheme="minorEastAsia"/>
                <w:noProof/>
                <w:lang w:eastAsia="cs-CZ"/>
              </w:rPr>
              <w:tab/>
            </w:r>
            <w:r w:rsidRPr="00BF3556" w:rsidDel="00BF3556">
              <w:rPr>
                <w:rStyle w:val="Hypertextovodkaz"/>
                <w:noProof/>
              </w:rPr>
              <w:delText>Současný rozsah dopravy</w:delText>
            </w:r>
            <w:r w:rsidDel="00BF3556">
              <w:rPr>
                <w:noProof/>
                <w:webHidden/>
              </w:rPr>
              <w:tab/>
              <w:delText>5</w:delText>
            </w:r>
          </w:del>
        </w:p>
        <w:p w:rsidR="004F396A" w:rsidDel="00BF3556" w:rsidRDefault="004F396A">
          <w:pPr>
            <w:pStyle w:val="Obsah2"/>
            <w:tabs>
              <w:tab w:val="left" w:pos="880"/>
              <w:tab w:val="right" w:leader="dot" w:pos="9062"/>
            </w:tabs>
            <w:rPr>
              <w:del w:id="290" w:author="Ing. Tomáš Funk" w:date="2019-05-24T12:38:00Z"/>
              <w:rFonts w:eastAsiaTheme="minorEastAsia"/>
              <w:noProof/>
              <w:lang w:eastAsia="cs-CZ"/>
            </w:rPr>
          </w:pPr>
          <w:del w:id="291" w:author="Ing. Tomáš Funk" w:date="2019-05-24T12:38:00Z">
            <w:r w:rsidRPr="00BF3556" w:rsidDel="00BF3556">
              <w:rPr>
                <w:rStyle w:val="Hypertextovodkaz"/>
                <w:noProof/>
              </w:rPr>
              <w:delText>1.4</w:delText>
            </w:r>
            <w:r w:rsidDel="00BF3556">
              <w:rPr>
                <w:rFonts w:eastAsiaTheme="minorEastAsia"/>
                <w:noProof/>
                <w:lang w:eastAsia="cs-CZ"/>
              </w:rPr>
              <w:tab/>
            </w:r>
            <w:r w:rsidRPr="00BF3556" w:rsidDel="00BF3556">
              <w:rPr>
                <w:rStyle w:val="Hypertextovodkaz"/>
                <w:noProof/>
              </w:rPr>
              <w:delText>Dopravní a přepravní výkony</w:delText>
            </w:r>
            <w:r w:rsidDel="00BF3556">
              <w:rPr>
                <w:noProof/>
                <w:webHidden/>
              </w:rPr>
              <w:tab/>
              <w:delText>6</w:delText>
            </w:r>
          </w:del>
        </w:p>
        <w:p w:rsidR="004F396A" w:rsidDel="00BF3556" w:rsidRDefault="004F396A">
          <w:pPr>
            <w:pStyle w:val="Obsah2"/>
            <w:tabs>
              <w:tab w:val="left" w:pos="880"/>
              <w:tab w:val="right" w:leader="dot" w:pos="9062"/>
            </w:tabs>
            <w:rPr>
              <w:del w:id="292" w:author="Ing. Tomáš Funk" w:date="2019-05-24T12:38:00Z"/>
              <w:rFonts w:eastAsiaTheme="minorEastAsia"/>
              <w:noProof/>
              <w:lang w:eastAsia="cs-CZ"/>
            </w:rPr>
          </w:pPr>
          <w:del w:id="293" w:author="Ing. Tomáš Funk" w:date="2019-05-24T12:38:00Z">
            <w:r w:rsidRPr="00BF3556" w:rsidDel="00BF3556">
              <w:rPr>
                <w:rStyle w:val="Hypertextovodkaz"/>
                <w:noProof/>
              </w:rPr>
              <w:delText>1.5</w:delText>
            </w:r>
            <w:r w:rsidDel="00BF3556">
              <w:rPr>
                <w:rFonts w:eastAsiaTheme="minorEastAsia"/>
                <w:noProof/>
                <w:lang w:eastAsia="cs-CZ"/>
              </w:rPr>
              <w:tab/>
            </w:r>
            <w:r w:rsidRPr="00BF3556" w:rsidDel="00BF3556">
              <w:rPr>
                <w:rStyle w:val="Hypertextovodkaz"/>
                <w:noProof/>
              </w:rPr>
              <w:delText>. Výhledový rozsah osobní dopravy</w:delText>
            </w:r>
            <w:r w:rsidDel="00BF3556">
              <w:rPr>
                <w:noProof/>
                <w:webHidden/>
              </w:rPr>
              <w:tab/>
              <w:delText>6</w:delText>
            </w:r>
          </w:del>
        </w:p>
        <w:p w:rsidR="004F396A" w:rsidDel="00BF3556" w:rsidRDefault="004F396A">
          <w:pPr>
            <w:pStyle w:val="Obsah2"/>
            <w:tabs>
              <w:tab w:val="left" w:pos="880"/>
              <w:tab w:val="right" w:leader="dot" w:pos="9062"/>
            </w:tabs>
            <w:rPr>
              <w:del w:id="294" w:author="Ing. Tomáš Funk" w:date="2019-05-24T12:38:00Z"/>
              <w:rFonts w:eastAsiaTheme="minorEastAsia"/>
              <w:noProof/>
              <w:lang w:eastAsia="cs-CZ"/>
            </w:rPr>
          </w:pPr>
          <w:del w:id="295" w:author="Ing. Tomáš Funk" w:date="2019-05-24T12:38:00Z">
            <w:r w:rsidRPr="00BF3556" w:rsidDel="00BF3556">
              <w:rPr>
                <w:rStyle w:val="Hypertextovodkaz"/>
                <w:noProof/>
              </w:rPr>
              <w:delText>1.6</w:delText>
            </w:r>
            <w:r w:rsidDel="00BF3556">
              <w:rPr>
                <w:rFonts w:eastAsiaTheme="minorEastAsia"/>
                <w:noProof/>
                <w:lang w:eastAsia="cs-CZ"/>
              </w:rPr>
              <w:tab/>
            </w:r>
            <w:r w:rsidRPr="00BF3556" w:rsidDel="00BF3556">
              <w:rPr>
                <w:rStyle w:val="Hypertextovodkaz"/>
                <w:noProof/>
              </w:rPr>
              <w:delText>Zdůvodnění potřebnosti projektu</w:delText>
            </w:r>
            <w:r w:rsidDel="00BF3556">
              <w:rPr>
                <w:noProof/>
                <w:webHidden/>
              </w:rPr>
              <w:tab/>
              <w:delText>6</w:delText>
            </w:r>
          </w:del>
        </w:p>
        <w:p w:rsidR="004F396A" w:rsidDel="00BF3556" w:rsidRDefault="004F396A">
          <w:pPr>
            <w:pStyle w:val="Obsah2"/>
            <w:tabs>
              <w:tab w:val="left" w:pos="880"/>
              <w:tab w:val="right" w:leader="dot" w:pos="9062"/>
            </w:tabs>
            <w:rPr>
              <w:del w:id="296" w:author="Ing. Tomáš Funk" w:date="2019-05-24T12:38:00Z"/>
              <w:rFonts w:eastAsiaTheme="minorEastAsia"/>
              <w:noProof/>
              <w:lang w:eastAsia="cs-CZ"/>
            </w:rPr>
          </w:pPr>
          <w:del w:id="297" w:author="Ing. Tomáš Funk" w:date="2019-05-24T12:38:00Z">
            <w:r w:rsidRPr="00BF3556" w:rsidDel="00BF3556">
              <w:rPr>
                <w:rStyle w:val="Hypertextovodkaz"/>
                <w:noProof/>
              </w:rPr>
              <w:delText>1.7</w:delText>
            </w:r>
            <w:r w:rsidDel="00BF3556">
              <w:rPr>
                <w:rFonts w:eastAsiaTheme="minorEastAsia"/>
                <w:noProof/>
                <w:lang w:eastAsia="cs-CZ"/>
              </w:rPr>
              <w:tab/>
            </w:r>
            <w:r w:rsidRPr="00BF3556" w:rsidDel="00BF3556">
              <w:rPr>
                <w:rStyle w:val="Hypertextovodkaz"/>
                <w:noProof/>
              </w:rPr>
              <w:delText>Cíle projektu</w:delText>
            </w:r>
            <w:r w:rsidDel="00BF3556">
              <w:rPr>
                <w:noProof/>
                <w:webHidden/>
              </w:rPr>
              <w:tab/>
              <w:delText>7</w:delText>
            </w:r>
          </w:del>
        </w:p>
        <w:p w:rsidR="004F396A" w:rsidDel="00BF3556" w:rsidRDefault="004F396A">
          <w:pPr>
            <w:pStyle w:val="Obsah1"/>
            <w:tabs>
              <w:tab w:val="left" w:pos="440"/>
              <w:tab w:val="right" w:leader="dot" w:pos="9062"/>
            </w:tabs>
            <w:rPr>
              <w:del w:id="298" w:author="Ing. Tomáš Funk" w:date="2019-05-24T12:38:00Z"/>
              <w:rFonts w:eastAsiaTheme="minorEastAsia"/>
              <w:noProof/>
              <w:lang w:eastAsia="cs-CZ"/>
            </w:rPr>
          </w:pPr>
          <w:del w:id="299" w:author="Ing. Tomáš Funk" w:date="2019-05-24T12:38:00Z">
            <w:r w:rsidRPr="00BF3556" w:rsidDel="00BF3556">
              <w:rPr>
                <w:rStyle w:val="Hypertextovodkaz"/>
                <w:noProof/>
              </w:rPr>
              <w:delText>2</w:delText>
            </w:r>
            <w:r w:rsidDel="00BF3556">
              <w:rPr>
                <w:rFonts w:eastAsiaTheme="minorEastAsia"/>
                <w:noProof/>
                <w:lang w:eastAsia="cs-CZ"/>
              </w:rPr>
              <w:tab/>
            </w:r>
            <w:r w:rsidRPr="00BF3556" w:rsidDel="00BF3556">
              <w:rPr>
                <w:rStyle w:val="Hypertextovodkaz"/>
                <w:noProof/>
              </w:rPr>
              <w:delText>Návrhová část</w:delText>
            </w:r>
            <w:r w:rsidDel="00BF3556">
              <w:rPr>
                <w:noProof/>
                <w:webHidden/>
              </w:rPr>
              <w:tab/>
              <w:delText>7</w:delText>
            </w:r>
          </w:del>
        </w:p>
        <w:p w:rsidR="004F396A" w:rsidDel="00BF3556" w:rsidRDefault="004F396A">
          <w:pPr>
            <w:pStyle w:val="Obsah2"/>
            <w:tabs>
              <w:tab w:val="left" w:pos="880"/>
              <w:tab w:val="right" w:leader="dot" w:pos="9062"/>
            </w:tabs>
            <w:rPr>
              <w:del w:id="300" w:author="Ing. Tomáš Funk" w:date="2019-05-24T12:38:00Z"/>
              <w:rFonts w:eastAsiaTheme="minorEastAsia"/>
              <w:noProof/>
              <w:lang w:eastAsia="cs-CZ"/>
            </w:rPr>
          </w:pPr>
          <w:del w:id="301" w:author="Ing. Tomáš Funk" w:date="2019-05-24T12:38:00Z">
            <w:r w:rsidRPr="00BF3556" w:rsidDel="00BF3556">
              <w:rPr>
                <w:rStyle w:val="Hypertextovodkaz"/>
                <w:noProof/>
              </w:rPr>
              <w:delText>2.1</w:delText>
            </w:r>
            <w:r w:rsidDel="00BF3556">
              <w:rPr>
                <w:rFonts w:eastAsiaTheme="minorEastAsia"/>
                <w:noProof/>
                <w:lang w:eastAsia="cs-CZ"/>
              </w:rPr>
              <w:tab/>
            </w:r>
            <w:r w:rsidRPr="00BF3556" w:rsidDel="00BF3556">
              <w:rPr>
                <w:rStyle w:val="Hypertextovodkaz"/>
                <w:noProof/>
              </w:rPr>
              <w:delText>Navrhované varianty</w:delText>
            </w:r>
            <w:r w:rsidDel="00BF3556">
              <w:rPr>
                <w:noProof/>
                <w:webHidden/>
              </w:rPr>
              <w:tab/>
              <w:delText>7</w:delText>
            </w:r>
          </w:del>
        </w:p>
        <w:p w:rsidR="004F396A" w:rsidDel="00BF3556" w:rsidRDefault="004F396A">
          <w:pPr>
            <w:pStyle w:val="Obsah3"/>
            <w:tabs>
              <w:tab w:val="left" w:pos="1320"/>
              <w:tab w:val="right" w:leader="dot" w:pos="9062"/>
            </w:tabs>
            <w:rPr>
              <w:del w:id="302" w:author="Ing. Tomáš Funk" w:date="2019-05-24T12:38:00Z"/>
              <w:rFonts w:eastAsiaTheme="minorEastAsia"/>
              <w:noProof/>
              <w:lang w:eastAsia="cs-CZ"/>
            </w:rPr>
          </w:pPr>
          <w:del w:id="303" w:author="Ing. Tomáš Funk" w:date="2019-05-24T12:38:00Z">
            <w:r w:rsidRPr="00BF3556" w:rsidDel="00BF3556">
              <w:rPr>
                <w:rStyle w:val="Hypertextovodkaz"/>
                <w:noProof/>
              </w:rPr>
              <w:delText>2.1.1</w:delText>
            </w:r>
            <w:r w:rsidDel="00BF3556">
              <w:rPr>
                <w:rFonts w:eastAsiaTheme="minorEastAsia"/>
                <w:noProof/>
                <w:lang w:eastAsia="cs-CZ"/>
              </w:rPr>
              <w:tab/>
            </w:r>
            <w:r w:rsidRPr="00BF3556" w:rsidDel="00BF3556">
              <w:rPr>
                <w:rStyle w:val="Hypertextovodkaz"/>
                <w:noProof/>
              </w:rPr>
              <w:delText>Varianta bez projektu</w:delText>
            </w:r>
            <w:r w:rsidDel="00BF3556">
              <w:rPr>
                <w:noProof/>
                <w:webHidden/>
              </w:rPr>
              <w:tab/>
              <w:delText>7</w:delText>
            </w:r>
          </w:del>
        </w:p>
        <w:p w:rsidR="004F396A" w:rsidDel="00BF3556" w:rsidRDefault="004F396A">
          <w:pPr>
            <w:pStyle w:val="Obsah3"/>
            <w:tabs>
              <w:tab w:val="left" w:pos="1320"/>
              <w:tab w:val="right" w:leader="dot" w:pos="9062"/>
            </w:tabs>
            <w:rPr>
              <w:del w:id="304" w:author="Ing. Tomáš Funk" w:date="2019-05-24T12:38:00Z"/>
              <w:rFonts w:eastAsiaTheme="minorEastAsia"/>
              <w:noProof/>
              <w:lang w:eastAsia="cs-CZ"/>
            </w:rPr>
          </w:pPr>
          <w:del w:id="305" w:author="Ing. Tomáš Funk" w:date="2019-05-24T12:38:00Z">
            <w:r w:rsidRPr="00BF3556" w:rsidDel="00BF3556">
              <w:rPr>
                <w:rStyle w:val="Hypertextovodkaz"/>
                <w:noProof/>
              </w:rPr>
              <w:delText>2.1.2</w:delText>
            </w:r>
            <w:r w:rsidDel="00BF3556">
              <w:rPr>
                <w:rFonts w:eastAsiaTheme="minorEastAsia"/>
                <w:noProof/>
                <w:lang w:eastAsia="cs-CZ"/>
              </w:rPr>
              <w:tab/>
            </w:r>
            <w:r w:rsidRPr="00BF3556" w:rsidDel="00BF3556">
              <w:rPr>
                <w:rStyle w:val="Hypertextovodkaz"/>
                <w:noProof/>
              </w:rPr>
              <w:delText>Varianta s projektem</w:delText>
            </w:r>
            <w:r w:rsidDel="00BF3556">
              <w:rPr>
                <w:noProof/>
                <w:webHidden/>
              </w:rPr>
              <w:tab/>
              <w:delText>7</w:delText>
            </w:r>
          </w:del>
        </w:p>
        <w:p w:rsidR="004F396A" w:rsidDel="00BF3556" w:rsidRDefault="004F396A">
          <w:pPr>
            <w:pStyle w:val="Obsah1"/>
            <w:tabs>
              <w:tab w:val="left" w:pos="440"/>
              <w:tab w:val="right" w:leader="dot" w:pos="9062"/>
            </w:tabs>
            <w:rPr>
              <w:del w:id="306" w:author="Ing. Tomáš Funk" w:date="2019-05-24T12:38:00Z"/>
              <w:rFonts w:eastAsiaTheme="minorEastAsia"/>
              <w:noProof/>
              <w:lang w:eastAsia="cs-CZ"/>
            </w:rPr>
          </w:pPr>
          <w:del w:id="307" w:author="Ing. Tomáš Funk" w:date="2019-05-24T12:38:00Z">
            <w:r w:rsidRPr="00BF3556" w:rsidDel="00BF3556">
              <w:rPr>
                <w:rStyle w:val="Hypertextovodkaz"/>
                <w:noProof/>
              </w:rPr>
              <w:delText>3</w:delText>
            </w:r>
            <w:r w:rsidDel="00BF3556">
              <w:rPr>
                <w:rFonts w:eastAsiaTheme="minorEastAsia"/>
                <w:noProof/>
                <w:lang w:eastAsia="cs-CZ"/>
              </w:rPr>
              <w:tab/>
            </w:r>
            <w:r w:rsidRPr="00BF3556" w:rsidDel="00BF3556">
              <w:rPr>
                <w:rStyle w:val="Hypertextovodkaz"/>
                <w:noProof/>
              </w:rPr>
              <w:delText>Hodnotící část</w:delText>
            </w:r>
            <w:r w:rsidDel="00BF3556">
              <w:rPr>
                <w:noProof/>
                <w:webHidden/>
              </w:rPr>
              <w:tab/>
              <w:delText>8</w:delText>
            </w:r>
          </w:del>
        </w:p>
        <w:p w:rsidR="004F396A" w:rsidDel="00BF3556" w:rsidRDefault="004F396A">
          <w:pPr>
            <w:pStyle w:val="Obsah2"/>
            <w:tabs>
              <w:tab w:val="left" w:pos="880"/>
              <w:tab w:val="right" w:leader="dot" w:pos="9062"/>
            </w:tabs>
            <w:rPr>
              <w:del w:id="308" w:author="Ing. Tomáš Funk" w:date="2019-05-24T12:38:00Z"/>
              <w:rFonts w:eastAsiaTheme="minorEastAsia"/>
              <w:noProof/>
              <w:lang w:eastAsia="cs-CZ"/>
            </w:rPr>
          </w:pPr>
          <w:del w:id="309" w:author="Ing. Tomáš Funk" w:date="2019-05-24T12:38:00Z">
            <w:r w:rsidRPr="00BF3556" w:rsidDel="00BF3556">
              <w:rPr>
                <w:rStyle w:val="Hypertextovodkaz"/>
                <w:noProof/>
              </w:rPr>
              <w:delText>3.1</w:delText>
            </w:r>
            <w:r w:rsidDel="00BF3556">
              <w:rPr>
                <w:rFonts w:eastAsiaTheme="minorEastAsia"/>
                <w:noProof/>
                <w:lang w:eastAsia="cs-CZ"/>
              </w:rPr>
              <w:tab/>
            </w:r>
            <w:r w:rsidRPr="00BF3556" w:rsidDel="00BF3556">
              <w:rPr>
                <w:rStyle w:val="Hypertextovodkaz"/>
                <w:noProof/>
              </w:rPr>
              <w:delText>Ekonomické hodnocení</w:delText>
            </w:r>
            <w:r w:rsidDel="00BF3556">
              <w:rPr>
                <w:noProof/>
                <w:webHidden/>
              </w:rPr>
              <w:tab/>
              <w:delText>8</w:delText>
            </w:r>
          </w:del>
        </w:p>
        <w:p w:rsidR="004F396A" w:rsidDel="00BF3556" w:rsidRDefault="004F396A">
          <w:pPr>
            <w:pStyle w:val="Obsah3"/>
            <w:tabs>
              <w:tab w:val="left" w:pos="1320"/>
              <w:tab w:val="right" w:leader="dot" w:pos="9062"/>
            </w:tabs>
            <w:rPr>
              <w:del w:id="310" w:author="Ing. Tomáš Funk" w:date="2019-05-24T12:38:00Z"/>
              <w:rFonts w:eastAsiaTheme="minorEastAsia"/>
              <w:noProof/>
              <w:lang w:eastAsia="cs-CZ"/>
            </w:rPr>
          </w:pPr>
          <w:del w:id="311" w:author="Ing. Tomáš Funk" w:date="2019-05-24T12:38:00Z">
            <w:r w:rsidRPr="00BF3556" w:rsidDel="00BF3556">
              <w:rPr>
                <w:rStyle w:val="Hypertextovodkaz"/>
                <w:noProof/>
              </w:rPr>
              <w:delText>3.1.1</w:delText>
            </w:r>
            <w:r w:rsidDel="00BF3556">
              <w:rPr>
                <w:rFonts w:eastAsiaTheme="minorEastAsia"/>
                <w:noProof/>
                <w:lang w:eastAsia="cs-CZ"/>
              </w:rPr>
              <w:tab/>
            </w:r>
            <w:r w:rsidRPr="00BF3556" w:rsidDel="00BF3556">
              <w:rPr>
                <w:rStyle w:val="Hypertextovodkaz"/>
                <w:noProof/>
              </w:rPr>
              <w:delText>Analýza nákladů a přínosů – CBA</w:delText>
            </w:r>
            <w:r w:rsidDel="00BF3556">
              <w:rPr>
                <w:noProof/>
                <w:webHidden/>
              </w:rPr>
              <w:tab/>
              <w:delText>9</w:delText>
            </w:r>
          </w:del>
        </w:p>
        <w:p w:rsidR="004F396A" w:rsidDel="00BF3556" w:rsidRDefault="004F396A">
          <w:pPr>
            <w:pStyle w:val="Obsah3"/>
            <w:tabs>
              <w:tab w:val="left" w:pos="1320"/>
              <w:tab w:val="right" w:leader="dot" w:pos="9062"/>
            </w:tabs>
            <w:rPr>
              <w:del w:id="312" w:author="Ing. Tomáš Funk" w:date="2019-05-24T12:38:00Z"/>
              <w:rFonts w:eastAsiaTheme="minorEastAsia"/>
              <w:noProof/>
              <w:lang w:eastAsia="cs-CZ"/>
            </w:rPr>
          </w:pPr>
          <w:del w:id="313" w:author="Ing. Tomáš Funk" w:date="2019-05-24T12:38:00Z">
            <w:r w:rsidRPr="00BF3556" w:rsidDel="00BF3556">
              <w:rPr>
                <w:rStyle w:val="Hypertextovodkaz"/>
                <w:noProof/>
              </w:rPr>
              <w:delText>3.1.2</w:delText>
            </w:r>
            <w:r w:rsidDel="00BF3556">
              <w:rPr>
                <w:rFonts w:eastAsiaTheme="minorEastAsia"/>
                <w:noProof/>
                <w:lang w:eastAsia="cs-CZ"/>
              </w:rPr>
              <w:tab/>
            </w:r>
            <w:r w:rsidRPr="00BF3556" w:rsidDel="00BF3556">
              <w:rPr>
                <w:rStyle w:val="Hypertextovodkaz"/>
                <w:noProof/>
              </w:rPr>
              <w:delText>Analýza rizik</w:delText>
            </w:r>
            <w:r w:rsidDel="00BF3556">
              <w:rPr>
                <w:noProof/>
                <w:webHidden/>
              </w:rPr>
              <w:tab/>
              <w:delText>10</w:delText>
            </w:r>
          </w:del>
        </w:p>
        <w:p w:rsidR="004F396A" w:rsidDel="00BF3556" w:rsidRDefault="004F396A">
          <w:pPr>
            <w:pStyle w:val="Obsah2"/>
            <w:tabs>
              <w:tab w:val="left" w:pos="880"/>
              <w:tab w:val="right" w:leader="dot" w:pos="9062"/>
            </w:tabs>
            <w:rPr>
              <w:del w:id="314" w:author="Ing. Tomáš Funk" w:date="2019-05-24T12:38:00Z"/>
              <w:rFonts w:eastAsiaTheme="minorEastAsia"/>
              <w:noProof/>
              <w:lang w:eastAsia="cs-CZ"/>
            </w:rPr>
          </w:pPr>
          <w:del w:id="315" w:author="Ing. Tomáš Funk" w:date="2019-05-24T12:38:00Z">
            <w:r w:rsidRPr="00BF3556" w:rsidDel="00BF3556">
              <w:rPr>
                <w:rStyle w:val="Hypertextovodkaz"/>
                <w:noProof/>
              </w:rPr>
              <w:delText>3.2</w:delText>
            </w:r>
            <w:r w:rsidDel="00BF3556">
              <w:rPr>
                <w:rFonts w:eastAsiaTheme="minorEastAsia"/>
                <w:noProof/>
                <w:lang w:eastAsia="cs-CZ"/>
              </w:rPr>
              <w:tab/>
            </w:r>
            <w:r w:rsidRPr="00BF3556" w:rsidDel="00BF3556">
              <w:rPr>
                <w:rStyle w:val="Hypertextovodkaz"/>
                <w:noProof/>
              </w:rPr>
              <w:delText>Definice základních pojmů</w:delText>
            </w:r>
            <w:r w:rsidDel="00BF3556">
              <w:rPr>
                <w:noProof/>
                <w:webHidden/>
              </w:rPr>
              <w:tab/>
              <w:delText>10</w:delText>
            </w:r>
          </w:del>
        </w:p>
        <w:p w:rsidR="004F396A" w:rsidDel="00BF3556" w:rsidRDefault="004F396A">
          <w:pPr>
            <w:pStyle w:val="Obsah3"/>
            <w:tabs>
              <w:tab w:val="left" w:pos="1320"/>
              <w:tab w:val="right" w:leader="dot" w:pos="9062"/>
            </w:tabs>
            <w:rPr>
              <w:del w:id="316" w:author="Ing. Tomáš Funk" w:date="2019-05-24T12:38:00Z"/>
              <w:rFonts w:eastAsiaTheme="minorEastAsia"/>
              <w:noProof/>
              <w:lang w:eastAsia="cs-CZ"/>
            </w:rPr>
          </w:pPr>
          <w:del w:id="317" w:author="Ing. Tomáš Funk" w:date="2019-05-24T12:38:00Z">
            <w:r w:rsidRPr="00BF3556" w:rsidDel="00BF3556">
              <w:rPr>
                <w:rStyle w:val="Hypertextovodkaz"/>
                <w:noProof/>
              </w:rPr>
              <w:delText>3.2.1</w:delText>
            </w:r>
            <w:r w:rsidDel="00BF3556">
              <w:rPr>
                <w:rFonts w:eastAsiaTheme="minorEastAsia"/>
                <w:noProof/>
                <w:lang w:eastAsia="cs-CZ"/>
              </w:rPr>
              <w:tab/>
            </w:r>
            <w:r w:rsidRPr="00BF3556" w:rsidDel="00BF3556">
              <w:rPr>
                <w:rStyle w:val="Hypertextovodkaz"/>
                <w:noProof/>
              </w:rPr>
              <w:delText>Stanovení referenčního období</w:delText>
            </w:r>
            <w:r w:rsidDel="00BF3556">
              <w:rPr>
                <w:noProof/>
                <w:webHidden/>
              </w:rPr>
              <w:tab/>
              <w:delText>10</w:delText>
            </w:r>
          </w:del>
        </w:p>
        <w:p w:rsidR="004F396A" w:rsidDel="00BF3556" w:rsidRDefault="004F396A">
          <w:pPr>
            <w:pStyle w:val="Obsah3"/>
            <w:tabs>
              <w:tab w:val="left" w:pos="1320"/>
              <w:tab w:val="right" w:leader="dot" w:pos="9062"/>
            </w:tabs>
            <w:rPr>
              <w:del w:id="318" w:author="Ing. Tomáš Funk" w:date="2019-05-24T12:38:00Z"/>
              <w:rFonts w:eastAsiaTheme="minorEastAsia"/>
              <w:noProof/>
              <w:lang w:eastAsia="cs-CZ"/>
            </w:rPr>
          </w:pPr>
          <w:del w:id="319" w:author="Ing. Tomáš Funk" w:date="2019-05-24T12:38:00Z">
            <w:r w:rsidRPr="00BF3556" w:rsidDel="00BF3556">
              <w:rPr>
                <w:rStyle w:val="Hypertextovodkaz"/>
                <w:noProof/>
              </w:rPr>
              <w:delText>3.2.2</w:delText>
            </w:r>
            <w:r w:rsidDel="00BF3556">
              <w:rPr>
                <w:rFonts w:eastAsiaTheme="minorEastAsia"/>
                <w:noProof/>
                <w:lang w:eastAsia="cs-CZ"/>
              </w:rPr>
              <w:tab/>
            </w:r>
            <w:r w:rsidRPr="00BF3556" w:rsidDel="00BF3556">
              <w:rPr>
                <w:rStyle w:val="Hypertextovodkaz"/>
                <w:noProof/>
              </w:rPr>
              <w:delText>Diskontování a čistá současná hodnota</w:delText>
            </w:r>
            <w:r w:rsidDel="00BF3556">
              <w:rPr>
                <w:noProof/>
                <w:webHidden/>
              </w:rPr>
              <w:tab/>
              <w:delText>10</w:delText>
            </w:r>
          </w:del>
        </w:p>
        <w:p w:rsidR="004F396A" w:rsidDel="00BF3556" w:rsidRDefault="004F396A">
          <w:pPr>
            <w:pStyle w:val="Obsah3"/>
            <w:tabs>
              <w:tab w:val="left" w:pos="1320"/>
              <w:tab w:val="right" w:leader="dot" w:pos="9062"/>
            </w:tabs>
            <w:rPr>
              <w:del w:id="320" w:author="Ing. Tomáš Funk" w:date="2019-05-24T12:38:00Z"/>
              <w:rFonts w:eastAsiaTheme="minorEastAsia"/>
              <w:noProof/>
              <w:lang w:eastAsia="cs-CZ"/>
            </w:rPr>
          </w:pPr>
          <w:del w:id="321" w:author="Ing. Tomáš Funk" w:date="2019-05-24T12:38:00Z">
            <w:r w:rsidRPr="00BF3556" w:rsidDel="00BF3556">
              <w:rPr>
                <w:rStyle w:val="Hypertextovodkaz"/>
                <w:noProof/>
              </w:rPr>
              <w:delText>3.2.3</w:delText>
            </w:r>
            <w:r w:rsidDel="00BF3556">
              <w:rPr>
                <w:rFonts w:eastAsiaTheme="minorEastAsia"/>
                <w:noProof/>
                <w:lang w:eastAsia="cs-CZ"/>
              </w:rPr>
              <w:tab/>
            </w:r>
            <w:r w:rsidRPr="00BF3556" w:rsidDel="00BF3556">
              <w:rPr>
                <w:rStyle w:val="Hypertextovodkaz"/>
                <w:noProof/>
              </w:rPr>
              <w:delText>Cenová úroveň</w:delText>
            </w:r>
            <w:r w:rsidDel="00BF3556">
              <w:rPr>
                <w:noProof/>
                <w:webHidden/>
              </w:rPr>
              <w:tab/>
              <w:delText>11</w:delText>
            </w:r>
          </w:del>
        </w:p>
        <w:p w:rsidR="004F396A" w:rsidDel="00BF3556" w:rsidRDefault="004F396A">
          <w:pPr>
            <w:pStyle w:val="Obsah2"/>
            <w:tabs>
              <w:tab w:val="left" w:pos="880"/>
              <w:tab w:val="right" w:leader="dot" w:pos="9062"/>
            </w:tabs>
            <w:rPr>
              <w:del w:id="322" w:author="Ing. Tomáš Funk" w:date="2019-05-24T12:38:00Z"/>
              <w:rFonts w:eastAsiaTheme="minorEastAsia"/>
              <w:noProof/>
              <w:lang w:eastAsia="cs-CZ"/>
            </w:rPr>
          </w:pPr>
          <w:del w:id="323" w:author="Ing. Tomáš Funk" w:date="2019-05-24T12:38:00Z">
            <w:r w:rsidRPr="00BF3556" w:rsidDel="00BF3556">
              <w:rPr>
                <w:rStyle w:val="Hypertextovodkaz"/>
                <w:noProof/>
              </w:rPr>
              <w:delText>3.3</w:delText>
            </w:r>
            <w:r w:rsidDel="00BF3556">
              <w:rPr>
                <w:rFonts w:eastAsiaTheme="minorEastAsia"/>
                <w:noProof/>
                <w:lang w:eastAsia="cs-CZ"/>
              </w:rPr>
              <w:tab/>
            </w:r>
            <w:r w:rsidRPr="00BF3556" w:rsidDel="00BF3556">
              <w:rPr>
                <w:rStyle w:val="Hypertextovodkaz"/>
                <w:noProof/>
              </w:rPr>
              <w:delText>Přepravní prognóza</w:delText>
            </w:r>
            <w:r w:rsidDel="00BF3556">
              <w:rPr>
                <w:noProof/>
                <w:webHidden/>
              </w:rPr>
              <w:tab/>
              <w:delText>11</w:delText>
            </w:r>
          </w:del>
        </w:p>
        <w:p w:rsidR="004F396A" w:rsidDel="00BF3556" w:rsidRDefault="004F396A">
          <w:pPr>
            <w:pStyle w:val="Obsah2"/>
            <w:tabs>
              <w:tab w:val="left" w:pos="880"/>
              <w:tab w:val="right" w:leader="dot" w:pos="9062"/>
            </w:tabs>
            <w:rPr>
              <w:del w:id="324" w:author="Ing. Tomáš Funk" w:date="2019-05-24T12:38:00Z"/>
              <w:rFonts w:eastAsiaTheme="minorEastAsia"/>
              <w:noProof/>
              <w:lang w:eastAsia="cs-CZ"/>
            </w:rPr>
          </w:pPr>
          <w:del w:id="325" w:author="Ing. Tomáš Funk" w:date="2019-05-24T12:38:00Z">
            <w:r w:rsidRPr="00BF3556" w:rsidDel="00BF3556">
              <w:rPr>
                <w:rStyle w:val="Hypertextovodkaz"/>
                <w:noProof/>
              </w:rPr>
              <w:delText>3.4</w:delText>
            </w:r>
            <w:r w:rsidDel="00BF3556">
              <w:rPr>
                <w:rFonts w:eastAsiaTheme="minorEastAsia"/>
                <w:noProof/>
                <w:lang w:eastAsia="cs-CZ"/>
              </w:rPr>
              <w:tab/>
            </w:r>
            <w:r w:rsidRPr="00BF3556" w:rsidDel="00BF3556">
              <w:rPr>
                <w:rStyle w:val="Hypertextovodkaz"/>
                <w:noProof/>
              </w:rPr>
              <w:delText>Finanční analýza</w:delText>
            </w:r>
            <w:r w:rsidDel="00BF3556">
              <w:rPr>
                <w:noProof/>
                <w:webHidden/>
              </w:rPr>
              <w:tab/>
              <w:delText>12</w:delText>
            </w:r>
          </w:del>
        </w:p>
        <w:p w:rsidR="004F396A" w:rsidDel="00BF3556" w:rsidRDefault="004F396A">
          <w:pPr>
            <w:pStyle w:val="Obsah3"/>
            <w:tabs>
              <w:tab w:val="left" w:pos="1320"/>
              <w:tab w:val="right" w:leader="dot" w:pos="9062"/>
            </w:tabs>
            <w:rPr>
              <w:del w:id="326" w:author="Ing. Tomáš Funk" w:date="2019-05-24T12:38:00Z"/>
              <w:rFonts w:eastAsiaTheme="minorEastAsia"/>
              <w:noProof/>
              <w:lang w:eastAsia="cs-CZ"/>
            </w:rPr>
          </w:pPr>
          <w:del w:id="327" w:author="Ing. Tomáš Funk" w:date="2019-05-24T12:38:00Z">
            <w:r w:rsidRPr="00BF3556" w:rsidDel="00BF3556">
              <w:rPr>
                <w:rStyle w:val="Hypertextovodkaz"/>
                <w:noProof/>
              </w:rPr>
              <w:delText>3.4.1</w:delText>
            </w:r>
            <w:r w:rsidDel="00BF3556">
              <w:rPr>
                <w:rFonts w:eastAsiaTheme="minorEastAsia"/>
                <w:noProof/>
                <w:lang w:eastAsia="cs-CZ"/>
              </w:rPr>
              <w:tab/>
            </w:r>
            <w:r w:rsidRPr="00BF3556" w:rsidDel="00BF3556">
              <w:rPr>
                <w:rStyle w:val="Hypertextovodkaz"/>
                <w:noProof/>
              </w:rPr>
              <w:delText>Investiční náklady</w:delText>
            </w:r>
            <w:r w:rsidDel="00BF3556">
              <w:rPr>
                <w:noProof/>
                <w:webHidden/>
              </w:rPr>
              <w:tab/>
              <w:delText>12</w:delText>
            </w:r>
          </w:del>
        </w:p>
        <w:p w:rsidR="004F396A" w:rsidDel="00BF3556" w:rsidRDefault="004F396A">
          <w:pPr>
            <w:pStyle w:val="Obsah3"/>
            <w:tabs>
              <w:tab w:val="left" w:pos="1320"/>
              <w:tab w:val="right" w:leader="dot" w:pos="9062"/>
            </w:tabs>
            <w:rPr>
              <w:del w:id="328" w:author="Ing. Tomáš Funk" w:date="2019-05-24T12:38:00Z"/>
              <w:rFonts w:eastAsiaTheme="minorEastAsia"/>
              <w:noProof/>
              <w:lang w:eastAsia="cs-CZ"/>
            </w:rPr>
          </w:pPr>
          <w:del w:id="329" w:author="Ing. Tomáš Funk" w:date="2019-05-24T12:38:00Z">
            <w:r w:rsidRPr="00BF3556" w:rsidDel="00BF3556">
              <w:rPr>
                <w:rStyle w:val="Hypertextovodkaz"/>
                <w:noProof/>
              </w:rPr>
              <w:delText>3.4.2</w:delText>
            </w:r>
            <w:r w:rsidDel="00BF3556">
              <w:rPr>
                <w:rFonts w:eastAsiaTheme="minorEastAsia"/>
                <w:noProof/>
                <w:lang w:eastAsia="cs-CZ"/>
              </w:rPr>
              <w:tab/>
            </w:r>
            <w:r w:rsidRPr="00BF3556" w:rsidDel="00BF3556">
              <w:rPr>
                <w:rStyle w:val="Hypertextovodkaz"/>
                <w:noProof/>
              </w:rPr>
              <w:delText>Provozní náklady</w:delText>
            </w:r>
            <w:r w:rsidDel="00BF3556">
              <w:rPr>
                <w:noProof/>
                <w:webHidden/>
              </w:rPr>
              <w:tab/>
              <w:delText>12</w:delText>
            </w:r>
          </w:del>
        </w:p>
        <w:p w:rsidR="004F396A" w:rsidDel="00BF3556" w:rsidRDefault="004F396A">
          <w:pPr>
            <w:pStyle w:val="Obsah3"/>
            <w:tabs>
              <w:tab w:val="left" w:pos="1320"/>
              <w:tab w:val="right" w:leader="dot" w:pos="9062"/>
            </w:tabs>
            <w:rPr>
              <w:del w:id="330" w:author="Ing. Tomáš Funk" w:date="2019-05-24T12:38:00Z"/>
              <w:rFonts w:eastAsiaTheme="minorEastAsia"/>
              <w:noProof/>
              <w:lang w:eastAsia="cs-CZ"/>
            </w:rPr>
          </w:pPr>
          <w:del w:id="331" w:author="Ing. Tomáš Funk" w:date="2019-05-24T12:38:00Z">
            <w:r w:rsidRPr="00BF3556" w:rsidDel="00BF3556">
              <w:rPr>
                <w:rStyle w:val="Hypertextovodkaz"/>
                <w:noProof/>
              </w:rPr>
              <w:delText>3.4.3</w:delText>
            </w:r>
            <w:r w:rsidDel="00BF3556">
              <w:rPr>
                <w:rFonts w:eastAsiaTheme="minorEastAsia"/>
                <w:noProof/>
                <w:lang w:eastAsia="cs-CZ"/>
              </w:rPr>
              <w:tab/>
            </w:r>
            <w:r w:rsidRPr="00BF3556" w:rsidDel="00BF3556">
              <w:rPr>
                <w:rStyle w:val="Hypertextovodkaz"/>
                <w:noProof/>
              </w:rPr>
              <w:delText>Náklady NAD</w:delText>
            </w:r>
            <w:r w:rsidDel="00BF3556">
              <w:rPr>
                <w:noProof/>
                <w:webHidden/>
              </w:rPr>
              <w:tab/>
              <w:delText>15</w:delText>
            </w:r>
          </w:del>
        </w:p>
        <w:p w:rsidR="004F396A" w:rsidDel="00BF3556" w:rsidRDefault="004F396A">
          <w:pPr>
            <w:pStyle w:val="Obsah3"/>
            <w:tabs>
              <w:tab w:val="left" w:pos="1320"/>
              <w:tab w:val="right" w:leader="dot" w:pos="9062"/>
            </w:tabs>
            <w:rPr>
              <w:del w:id="332" w:author="Ing. Tomáš Funk" w:date="2019-05-24T12:38:00Z"/>
              <w:rFonts w:eastAsiaTheme="minorEastAsia"/>
              <w:noProof/>
              <w:lang w:eastAsia="cs-CZ"/>
            </w:rPr>
          </w:pPr>
          <w:del w:id="333" w:author="Ing. Tomáš Funk" w:date="2019-05-24T12:38:00Z">
            <w:r w:rsidRPr="00BF3556" w:rsidDel="00BF3556">
              <w:rPr>
                <w:rStyle w:val="Hypertextovodkaz"/>
                <w:noProof/>
              </w:rPr>
              <w:delText>3.4.4</w:delText>
            </w:r>
            <w:r w:rsidDel="00BF3556">
              <w:rPr>
                <w:rFonts w:eastAsiaTheme="minorEastAsia"/>
                <w:noProof/>
                <w:lang w:eastAsia="cs-CZ"/>
              </w:rPr>
              <w:tab/>
            </w:r>
            <w:r w:rsidRPr="00BF3556" w:rsidDel="00BF3556">
              <w:rPr>
                <w:rStyle w:val="Hypertextovodkaz"/>
                <w:noProof/>
              </w:rPr>
              <w:delText>Příjmy (provozní výnosy)</w:delText>
            </w:r>
            <w:r w:rsidDel="00BF3556">
              <w:rPr>
                <w:noProof/>
                <w:webHidden/>
              </w:rPr>
              <w:tab/>
              <w:delText>16</w:delText>
            </w:r>
          </w:del>
        </w:p>
        <w:p w:rsidR="004F396A" w:rsidDel="00BF3556" w:rsidRDefault="004F396A">
          <w:pPr>
            <w:pStyle w:val="Obsah3"/>
            <w:tabs>
              <w:tab w:val="left" w:pos="1320"/>
              <w:tab w:val="right" w:leader="dot" w:pos="9062"/>
            </w:tabs>
            <w:rPr>
              <w:del w:id="334" w:author="Ing. Tomáš Funk" w:date="2019-05-24T12:38:00Z"/>
              <w:rFonts w:eastAsiaTheme="minorEastAsia"/>
              <w:noProof/>
              <w:lang w:eastAsia="cs-CZ"/>
            </w:rPr>
          </w:pPr>
          <w:del w:id="335" w:author="Ing. Tomáš Funk" w:date="2019-05-24T12:38:00Z">
            <w:r w:rsidRPr="00BF3556" w:rsidDel="00BF3556">
              <w:rPr>
                <w:rStyle w:val="Hypertextovodkaz"/>
                <w:noProof/>
              </w:rPr>
              <w:delText>3.4.5</w:delText>
            </w:r>
            <w:r w:rsidDel="00BF3556">
              <w:rPr>
                <w:rFonts w:eastAsiaTheme="minorEastAsia"/>
                <w:noProof/>
                <w:lang w:eastAsia="cs-CZ"/>
              </w:rPr>
              <w:tab/>
            </w:r>
            <w:r w:rsidRPr="00BF3556" w:rsidDel="00BF3556">
              <w:rPr>
                <w:rStyle w:val="Hypertextovodkaz"/>
                <w:noProof/>
              </w:rPr>
              <w:delText>Zůstatková hodnota</w:delText>
            </w:r>
            <w:r w:rsidDel="00BF3556">
              <w:rPr>
                <w:noProof/>
                <w:webHidden/>
              </w:rPr>
              <w:tab/>
              <w:delText>16</w:delText>
            </w:r>
          </w:del>
        </w:p>
        <w:p w:rsidR="004F396A" w:rsidDel="00BF3556" w:rsidRDefault="004F396A">
          <w:pPr>
            <w:pStyle w:val="Obsah3"/>
            <w:tabs>
              <w:tab w:val="left" w:pos="1320"/>
              <w:tab w:val="right" w:leader="dot" w:pos="9062"/>
            </w:tabs>
            <w:rPr>
              <w:del w:id="336" w:author="Ing. Tomáš Funk" w:date="2019-05-24T12:38:00Z"/>
              <w:rFonts w:eastAsiaTheme="minorEastAsia"/>
              <w:noProof/>
              <w:lang w:eastAsia="cs-CZ"/>
            </w:rPr>
          </w:pPr>
          <w:del w:id="337" w:author="Ing. Tomáš Funk" w:date="2019-05-24T12:38:00Z">
            <w:r w:rsidRPr="00BF3556" w:rsidDel="00BF3556">
              <w:rPr>
                <w:rStyle w:val="Hypertextovodkaz"/>
                <w:noProof/>
              </w:rPr>
              <w:delText>3.4.6</w:delText>
            </w:r>
            <w:r w:rsidDel="00BF3556">
              <w:rPr>
                <w:rFonts w:eastAsiaTheme="minorEastAsia"/>
                <w:noProof/>
                <w:lang w:eastAsia="cs-CZ"/>
              </w:rPr>
              <w:tab/>
            </w:r>
            <w:r w:rsidRPr="00BF3556" w:rsidDel="00BF3556">
              <w:rPr>
                <w:rStyle w:val="Hypertextovodkaz"/>
                <w:noProof/>
              </w:rPr>
              <w:delText>Cash flow finanční analýzy</w:delText>
            </w:r>
            <w:r w:rsidDel="00BF3556">
              <w:rPr>
                <w:noProof/>
                <w:webHidden/>
              </w:rPr>
              <w:tab/>
              <w:delText>17</w:delText>
            </w:r>
          </w:del>
        </w:p>
        <w:p w:rsidR="004F396A" w:rsidDel="00BF3556" w:rsidRDefault="004F396A">
          <w:pPr>
            <w:pStyle w:val="Obsah2"/>
            <w:tabs>
              <w:tab w:val="left" w:pos="880"/>
              <w:tab w:val="right" w:leader="dot" w:pos="9062"/>
            </w:tabs>
            <w:rPr>
              <w:del w:id="338" w:author="Ing. Tomáš Funk" w:date="2019-05-24T12:38:00Z"/>
              <w:rFonts w:eastAsiaTheme="minorEastAsia"/>
              <w:noProof/>
              <w:lang w:eastAsia="cs-CZ"/>
            </w:rPr>
          </w:pPr>
          <w:del w:id="339" w:author="Ing. Tomáš Funk" w:date="2019-05-24T12:38:00Z">
            <w:r w:rsidRPr="00BF3556" w:rsidDel="00BF3556">
              <w:rPr>
                <w:rStyle w:val="Hypertextovodkaz"/>
                <w:noProof/>
              </w:rPr>
              <w:delText>3.5</w:delText>
            </w:r>
            <w:r w:rsidDel="00BF3556">
              <w:rPr>
                <w:rFonts w:eastAsiaTheme="minorEastAsia"/>
                <w:noProof/>
                <w:lang w:eastAsia="cs-CZ"/>
              </w:rPr>
              <w:tab/>
            </w:r>
            <w:r w:rsidRPr="00BF3556" w:rsidDel="00BF3556">
              <w:rPr>
                <w:rStyle w:val="Hypertextovodkaz"/>
                <w:noProof/>
              </w:rPr>
              <w:delText>Ekonomická analýza</w:delText>
            </w:r>
            <w:r w:rsidDel="00BF3556">
              <w:rPr>
                <w:noProof/>
                <w:webHidden/>
              </w:rPr>
              <w:tab/>
              <w:delText>18</w:delText>
            </w:r>
          </w:del>
        </w:p>
        <w:p w:rsidR="004F396A" w:rsidDel="00BF3556" w:rsidRDefault="004F396A">
          <w:pPr>
            <w:pStyle w:val="Obsah3"/>
            <w:tabs>
              <w:tab w:val="left" w:pos="1320"/>
              <w:tab w:val="right" w:leader="dot" w:pos="9062"/>
            </w:tabs>
            <w:rPr>
              <w:del w:id="340" w:author="Ing. Tomáš Funk" w:date="2019-05-24T12:38:00Z"/>
              <w:rFonts w:eastAsiaTheme="minorEastAsia"/>
              <w:noProof/>
              <w:lang w:eastAsia="cs-CZ"/>
            </w:rPr>
          </w:pPr>
          <w:del w:id="341" w:author="Ing. Tomáš Funk" w:date="2019-05-24T12:38:00Z">
            <w:r w:rsidRPr="00BF3556" w:rsidDel="00BF3556">
              <w:rPr>
                <w:rStyle w:val="Hypertextovodkaz"/>
                <w:noProof/>
              </w:rPr>
              <w:delText>3.5.1</w:delText>
            </w:r>
            <w:r w:rsidDel="00BF3556">
              <w:rPr>
                <w:rFonts w:eastAsiaTheme="minorEastAsia"/>
                <w:noProof/>
                <w:lang w:eastAsia="cs-CZ"/>
              </w:rPr>
              <w:tab/>
            </w:r>
            <w:r w:rsidRPr="00BF3556" w:rsidDel="00BF3556">
              <w:rPr>
                <w:rStyle w:val="Hypertextovodkaz"/>
                <w:noProof/>
              </w:rPr>
              <w:delText>Přínosy ze zvýšení bezpečnosti</w:delText>
            </w:r>
            <w:r w:rsidDel="00BF3556">
              <w:rPr>
                <w:noProof/>
                <w:webHidden/>
              </w:rPr>
              <w:tab/>
              <w:delText>18</w:delText>
            </w:r>
          </w:del>
        </w:p>
        <w:p w:rsidR="004F396A" w:rsidDel="00BF3556" w:rsidRDefault="004F396A">
          <w:pPr>
            <w:pStyle w:val="Obsah3"/>
            <w:tabs>
              <w:tab w:val="left" w:pos="1320"/>
              <w:tab w:val="right" w:leader="dot" w:pos="9062"/>
            </w:tabs>
            <w:rPr>
              <w:del w:id="342" w:author="Ing. Tomáš Funk" w:date="2019-05-24T12:38:00Z"/>
              <w:rFonts w:eastAsiaTheme="minorEastAsia"/>
              <w:noProof/>
              <w:lang w:eastAsia="cs-CZ"/>
            </w:rPr>
          </w:pPr>
          <w:del w:id="343" w:author="Ing. Tomáš Funk" w:date="2019-05-24T12:38:00Z">
            <w:r w:rsidRPr="00BF3556" w:rsidDel="00BF3556">
              <w:rPr>
                <w:rStyle w:val="Hypertextovodkaz"/>
                <w:noProof/>
              </w:rPr>
              <w:delText>3.5.2</w:delText>
            </w:r>
            <w:r w:rsidDel="00BF3556">
              <w:rPr>
                <w:rFonts w:eastAsiaTheme="minorEastAsia"/>
                <w:noProof/>
                <w:lang w:eastAsia="cs-CZ"/>
              </w:rPr>
              <w:tab/>
            </w:r>
            <w:r w:rsidRPr="00BF3556" w:rsidDel="00BF3556">
              <w:rPr>
                <w:rStyle w:val="Hypertextovodkaz"/>
                <w:noProof/>
              </w:rPr>
              <w:delText>Úspora z NAD</w:delText>
            </w:r>
            <w:r w:rsidDel="00BF3556">
              <w:rPr>
                <w:noProof/>
                <w:webHidden/>
              </w:rPr>
              <w:tab/>
              <w:delText>19</w:delText>
            </w:r>
          </w:del>
        </w:p>
        <w:p w:rsidR="004F396A" w:rsidDel="00BF3556" w:rsidRDefault="004F396A">
          <w:pPr>
            <w:pStyle w:val="Obsah3"/>
            <w:tabs>
              <w:tab w:val="left" w:pos="1320"/>
              <w:tab w:val="right" w:leader="dot" w:pos="9062"/>
            </w:tabs>
            <w:rPr>
              <w:del w:id="344" w:author="Ing. Tomáš Funk" w:date="2019-05-24T12:38:00Z"/>
              <w:rFonts w:eastAsiaTheme="minorEastAsia"/>
              <w:noProof/>
              <w:lang w:eastAsia="cs-CZ"/>
            </w:rPr>
          </w:pPr>
          <w:del w:id="345" w:author="Ing. Tomáš Funk" w:date="2019-05-24T12:38:00Z">
            <w:r w:rsidRPr="00BF3556" w:rsidDel="00BF3556">
              <w:rPr>
                <w:rStyle w:val="Hypertextovodkaz"/>
                <w:noProof/>
              </w:rPr>
              <w:delText>3.5.3</w:delText>
            </w:r>
            <w:r w:rsidDel="00BF3556">
              <w:rPr>
                <w:rFonts w:eastAsiaTheme="minorEastAsia"/>
                <w:noProof/>
                <w:lang w:eastAsia="cs-CZ"/>
              </w:rPr>
              <w:tab/>
            </w:r>
            <w:r w:rsidRPr="00BF3556" w:rsidDel="00BF3556">
              <w:rPr>
                <w:rStyle w:val="Hypertextovodkaz"/>
                <w:noProof/>
              </w:rPr>
              <w:delText>Ostatní přínosy</w:delText>
            </w:r>
            <w:r w:rsidDel="00BF3556">
              <w:rPr>
                <w:noProof/>
                <w:webHidden/>
              </w:rPr>
              <w:tab/>
              <w:delText>20</w:delText>
            </w:r>
          </w:del>
        </w:p>
        <w:p w:rsidR="004F396A" w:rsidDel="00BF3556" w:rsidRDefault="004F396A">
          <w:pPr>
            <w:pStyle w:val="Obsah3"/>
            <w:tabs>
              <w:tab w:val="left" w:pos="1320"/>
              <w:tab w:val="right" w:leader="dot" w:pos="9062"/>
            </w:tabs>
            <w:rPr>
              <w:del w:id="346" w:author="Ing. Tomáš Funk" w:date="2019-05-24T12:38:00Z"/>
              <w:rFonts w:eastAsiaTheme="minorEastAsia"/>
              <w:noProof/>
              <w:lang w:eastAsia="cs-CZ"/>
            </w:rPr>
          </w:pPr>
          <w:del w:id="347" w:author="Ing. Tomáš Funk" w:date="2019-05-24T12:38:00Z">
            <w:r w:rsidRPr="00BF3556" w:rsidDel="00BF3556">
              <w:rPr>
                <w:rStyle w:val="Hypertextovodkaz"/>
                <w:noProof/>
              </w:rPr>
              <w:delText>3.5.4</w:delText>
            </w:r>
            <w:r w:rsidDel="00BF3556">
              <w:rPr>
                <w:rFonts w:eastAsiaTheme="minorEastAsia"/>
                <w:noProof/>
                <w:lang w:eastAsia="cs-CZ"/>
              </w:rPr>
              <w:tab/>
            </w:r>
            <w:r w:rsidRPr="00BF3556" w:rsidDel="00BF3556">
              <w:rPr>
                <w:rStyle w:val="Hypertextovodkaz"/>
                <w:noProof/>
              </w:rPr>
              <w:delText>Cash flow ekonomické analýzy</w:delText>
            </w:r>
            <w:r w:rsidDel="00BF3556">
              <w:rPr>
                <w:noProof/>
                <w:webHidden/>
              </w:rPr>
              <w:tab/>
              <w:delText>22</w:delText>
            </w:r>
          </w:del>
        </w:p>
        <w:p w:rsidR="004F396A" w:rsidDel="00BF3556" w:rsidRDefault="004F396A">
          <w:pPr>
            <w:pStyle w:val="Obsah2"/>
            <w:tabs>
              <w:tab w:val="left" w:pos="880"/>
              <w:tab w:val="right" w:leader="dot" w:pos="9062"/>
            </w:tabs>
            <w:rPr>
              <w:del w:id="348" w:author="Ing. Tomáš Funk" w:date="2019-05-24T12:38:00Z"/>
              <w:rFonts w:eastAsiaTheme="minorEastAsia"/>
              <w:noProof/>
              <w:lang w:eastAsia="cs-CZ"/>
            </w:rPr>
          </w:pPr>
          <w:del w:id="349" w:author="Ing. Tomáš Funk" w:date="2019-05-24T12:38:00Z">
            <w:r w:rsidRPr="00BF3556" w:rsidDel="00BF3556">
              <w:rPr>
                <w:rStyle w:val="Hypertextovodkaz"/>
                <w:noProof/>
              </w:rPr>
              <w:delText>3.6</w:delText>
            </w:r>
            <w:r w:rsidDel="00BF3556">
              <w:rPr>
                <w:rFonts w:eastAsiaTheme="minorEastAsia"/>
                <w:noProof/>
                <w:lang w:eastAsia="cs-CZ"/>
              </w:rPr>
              <w:tab/>
            </w:r>
            <w:r w:rsidRPr="00BF3556" w:rsidDel="00BF3556">
              <w:rPr>
                <w:rStyle w:val="Hypertextovodkaz"/>
                <w:noProof/>
              </w:rPr>
              <w:delText>Analýza citlivosti</w:delText>
            </w:r>
            <w:r w:rsidDel="00BF3556">
              <w:rPr>
                <w:noProof/>
                <w:webHidden/>
              </w:rPr>
              <w:tab/>
              <w:delText>23</w:delText>
            </w:r>
          </w:del>
        </w:p>
        <w:p w:rsidR="004F396A" w:rsidDel="00BF3556" w:rsidRDefault="004F396A">
          <w:pPr>
            <w:pStyle w:val="Obsah3"/>
            <w:tabs>
              <w:tab w:val="left" w:pos="1320"/>
              <w:tab w:val="right" w:leader="dot" w:pos="9062"/>
            </w:tabs>
            <w:rPr>
              <w:del w:id="350" w:author="Ing. Tomáš Funk" w:date="2019-05-24T12:38:00Z"/>
              <w:rFonts w:eastAsiaTheme="minorEastAsia"/>
              <w:noProof/>
              <w:lang w:eastAsia="cs-CZ"/>
            </w:rPr>
          </w:pPr>
          <w:del w:id="351" w:author="Ing. Tomáš Funk" w:date="2019-05-24T12:38:00Z">
            <w:r w:rsidRPr="00BF3556" w:rsidDel="00BF3556">
              <w:rPr>
                <w:rStyle w:val="Hypertextovodkaz"/>
                <w:noProof/>
              </w:rPr>
              <w:delText>3.6.1</w:delText>
            </w:r>
            <w:r w:rsidDel="00BF3556">
              <w:rPr>
                <w:rFonts w:eastAsiaTheme="minorEastAsia"/>
                <w:noProof/>
                <w:lang w:eastAsia="cs-CZ"/>
              </w:rPr>
              <w:tab/>
            </w:r>
            <w:r w:rsidRPr="00BF3556" w:rsidDel="00BF3556">
              <w:rPr>
                <w:rStyle w:val="Hypertextovodkaz"/>
                <w:noProof/>
              </w:rPr>
              <w:delText>Přepínací hodnoty</w:delText>
            </w:r>
            <w:r w:rsidDel="00BF3556">
              <w:rPr>
                <w:noProof/>
                <w:webHidden/>
              </w:rPr>
              <w:tab/>
              <w:delText>23</w:delText>
            </w:r>
          </w:del>
        </w:p>
        <w:p w:rsidR="004F396A" w:rsidDel="00BF3556" w:rsidRDefault="004F396A">
          <w:pPr>
            <w:pStyle w:val="Obsah1"/>
            <w:tabs>
              <w:tab w:val="left" w:pos="440"/>
              <w:tab w:val="right" w:leader="dot" w:pos="9062"/>
            </w:tabs>
            <w:rPr>
              <w:del w:id="352" w:author="Ing. Tomáš Funk" w:date="2019-05-24T12:38:00Z"/>
              <w:rFonts w:eastAsiaTheme="minorEastAsia"/>
              <w:noProof/>
              <w:lang w:eastAsia="cs-CZ"/>
            </w:rPr>
          </w:pPr>
          <w:del w:id="353" w:author="Ing. Tomáš Funk" w:date="2019-05-24T12:38:00Z">
            <w:r w:rsidRPr="00BF3556" w:rsidDel="00BF3556">
              <w:rPr>
                <w:rStyle w:val="Hypertextovodkaz"/>
                <w:noProof/>
              </w:rPr>
              <w:delText>4</w:delText>
            </w:r>
            <w:r w:rsidDel="00BF3556">
              <w:rPr>
                <w:rFonts w:eastAsiaTheme="minorEastAsia"/>
                <w:noProof/>
                <w:lang w:eastAsia="cs-CZ"/>
              </w:rPr>
              <w:tab/>
            </w:r>
            <w:r w:rsidRPr="00BF3556" w:rsidDel="00BF3556">
              <w:rPr>
                <w:rStyle w:val="Hypertextovodkaz"/>
                <w:noProof/>
              </w:rPr>
              <w:delText>Závěr</w:delText>
            </w:r>
            <w:r w:rsidDel="00BF3556">
              <w:rPr>
                <w:noProof/>
                <w:webHidden/>
              </w:rPr>
              <w:tab/>
              <w:delText>24</w:delText>
            </w:r>
          </w:del>
        </w:p>
        <w:p w:rsidR="00DE2401" w:rsidRDefault="00DE2401" w:rsidP="00DE2401">
          <w:pPr>
            <w:pStyle w:val="Obsah3"/>
            <w:tabs>
              <w:tab w:val="right" w:leader="dot" w:pos="9062"/>
            </w:tabs>
          </w:pPr>
          <w:r>
            <w:rPr>
              <w:b/>
              <w:bCs/>
            </w:rPr>
            <w:fldChar w:fldCharType="end"/>
          </w:r>
        </w:p>
      </w:sdtContent>
    </w:sdt>
    <w:p w:rsidR="00E90A91" w:rsidRDefault="00E90A91">
      <w:r>
        <w:br w:type="page"/>
      </w:r>
    </w:p>
    <w:p w:rsidR="00D64674" w:rsidRDefault="00D64674" w:rsidP="006F17C3">
      <w:pPr>
        <w:pStyle w:val="Nadpis1"/>
      </w:pPr>
      <w:bookmarkStart w:id="354" w:name="_Toc9933423"/>
      <w:r w:rsidRPr="006F17C3">
        <w:lastRenderedPageBreak/>
        <w:t>Analytická</w:t>
      </w:r>
      <w:r>
        <w:t xml:space="preserve"> část</w:t>
      </w:r>
      <w:bookmarkEnd w:id="354"/>
    </w:p>
    <w:p w:rsidR="007A6D3A" w:rsidRPr="00EA6968" w:rsidRDefault="007A6D3A" w:rsidP="00355CFB">
      <w:pPr>
        <w:pStyle w:val="Nadpis2"/>
      </w:pPr>
      <w:bookmarkStart w:id="355" w:name="_Toc9933424"/>
      <w:r w:rsidRPr="00EA6968">
        <w:t>Úvod</w:t>
      </w:r>
      <w:r w:rsidR="00D544F6">
        <w:t xml:space="preserve"> a identifikace projektu</w:t>
      </w:r>
      <w:bookmarkEnd w:id="355"/>
    </w:p>
    <w:p w:rsidR="00D544F6" w:rsidRDefault="00D544F6" w:rsidP="00D544F6">
      <w:pPr>
        <w:autoSpaceDE w:val="0"/>
        <w:autoSpaceDN w:val="0"/>
        <w:adjustRightInd w:val="0"/>
        <w:spacing w:after="0" w:line="240" w:lineRule="auto"/>
      </w:pPr>
      <w:r w:rsidRPr="00F53EB1">
        <w:t>Předmětem</w:t>
      </w:r>
      <w:r>
        <w:t xml:space="preserve"> </w:t>
      </w:r>
      <w:r w:rsidRPr="00F53EB1">
        <w:t>hodnocení</w:t>
      </w:r>
      <w:r>
        <w:t xml:space="preserve"> </w:t>
      </w:r>
      <w:r w:rsidRPr="00F53EB1">
        <w:t>efektivnosti</w:t>
      </w:r>
      <w:r>
        <w:t xml:space="preserve"> </w:t>
      </w:r>
      <w:r w:rsidRPr="00F53EB1">
        <w:t>je</w:t>
      </w:r>
      <w:r>
        <w:t xml:space="preserve"> </w:t>
      </w:r>
      <w:r w:rsidRPr="00F53EB1">
        <w:t>projekt</w:t>
      </w:r>
      <w:r>
        <w:t xml:space="preserve"> </w:t>
      </w:r>
      <w:r w:rsidRPr="00F53EB1">
        <w:t>–</w:t>
      </w:r>
      <w:r>
        <w:t xml:space="preserve"> </w:t>
      </w:r>
      <w:r w:rsidRPr="00F53EB1">
        <w:t>stavba</w:t>
      </w:r>
      <w:r>
        <w:t xml:space="preserve"> </w:t>
      </w:r>
      <w:r w:rsidRPr="00F53EB1">
        <w:t>s</w:t>
      </w:r>
      <w:r>
        <w:t xml:space="preserve"> </w:t>
      </w:r>
      <w:r w:rsidRPr="00F53EB1">
        <w:t>názvem</w:t>
      </w:r>
      <w:r>
        <w:t xml:space="preserve"> </w:t>
      </w:r>
      <w:r w:rsidRPr="00D544F6">
        <w:t>„</w:t>
      </w:r>
      <w:r w:rsidRPr="00D544F6">
        <w:rPr>
          <w:b/>
        </w:rPr>
        <w:t>Rekonstrukce žst. Bystřice pod Hostýnem</w:t>
      </w:r>
      <w:r w:rsidRPr="00D544F6">
        <w:t>“</w:t>
      </w:r>
      <w:r>
        <w:t xml:space="preserve"> </w:t>
      </w:r>
      <w:r w:rsidRPr="00F53EB1">
        <w:t>(dále</w:t>
      </w:r>
      <w:r>
        <w:t xml:space="preserve"> </w:t>
      </w:r>
      <w:r w:rsidRPr="00F53EB1">
        <w:t>jen</w:t>
      </w:r>
      <w:r>
        <w:t xml:space="preserve"> </w:t>
      </w:r>
      <w:r w:rsidRPr="00F53EB1">
        <w:t>projekt</w:t>
      </w:r>
      <w:r>
        <w:t xml:space="preserve"> </w:t>
      </w:r>
      <w:r w:rsidRPr="00F53EB1">
        <w:t>nebo</w:t>
      </w:r>
      <w:r>
        <w:t xml:space="preserve"> </w:t>
      </w:r>
      <w:r w:rsidRPr="00F53EB1">
        <w:t>stavba).</w:t>
      </w:r>
      <w:r>
        <w:t xml:space="preserve"> </w:t>
      </w:r>
    </w:p>
    <w:p w:rsidR="00D544F6" w:rsidRDefault="00D544F6" w:rsidP="00D544F6">
      <w:pPr>
        <w:autoSpaceDE w:val="0"/>
        <w:autoSpaceDN w:val="0"/>
        <w:adjustRightInd w:val="0"/>
        <w:spacing w:after="0" w:line="240" w:lineRule="auto"/>
      </w:pPr>
      <w:r w:rsidRPr="006E51AF">
        <w:t xml:space="preserve">Místem stavby je traťový úsek </w:t>
      </w:r>
      <w:r>
        <w:t>2121 Kojetín (mimo) – Valašské Meziříčí</w:t>
      </w:r>
      <w:r w:rsidRPr="006E51AF">
        <w:t xml:space="preserve">, který je součástí regionální jednokolejné trati č. </w:t>
      </w:r>
      <w:r>
        <w:t>303</w:t>
      </w:r>
      <w:r w:rsidRPr="006E51AF">
        <w:t xml:space="preserve"> dle JŘ</w:t>
      </w:r>
      <w:r w:rsidRPr="00897255">
        <w:t xml:space="preserve"> (dle TTP č. 304A, podle prohlášení o dráze 201</w:t>
      </w:r>
      <w:r w:rsidR="00C662CF">
        <w:t>9</w:t>
      </w:r>
      <w:r w:rsidRPr="00897255">
        <w:t xml:space="preserve"> – č. 821) </w:t>
      </w:r>
      <w:r>
        <w:t xml:space="preserve">Kojetín </w:t>
      </w:r>
      <w:r w:rsidRPr="006E51AF">
        <w:t xml:space="preserve">– </w:t>
      </w:r>
      <w:r>
        <w:t>Valašské Meziříčí</w:t>
      </w:r>
      <w:r w:rsidRPr="006E51AF">
        <w:t>, která není zařazena</w:t>
      </w:r>
      <w:r w:rsidRPr="00FE05D9">
        <w:t xml:space="preserve"> </w:t>
      </w:r>
      <w:r w:rsidRPr="006E51AF">
        <w:t>do evropského železničního systému (Zákon č</w:t>
      </w:r>
      <w:r>
        <w:t>. 266/1994 Sb. o drahách, §3a).</w:t>
      </w:r>
    </w:p>
    <w:p w:rsidR="00D544F6" w:rsidRDefault="00D544F6" w:rsidP="00D544F6">
      <w:pPr>
        <w:autoSpaceDE w:val="0"/>
        <w:autoSpaceDN w:val="0"/>
        <w:adjustRightInd w:val="0"/>
        <w:spacing w:after="0" w:line="240" w:lineRule="auto"/>
      </w:pPr>
      <w:r w:rsidRPr="00D544F6">
        <w:t>Jedná se o regionální dráhu, dovolená traťová třída zatížení C3 (20t/7,2t). Maximální traťová rychlost je 70 km/h. s místním omezení v obvodu Žst. Bystřice pod Hostýnem na 60 km/h.</w:t>
      </w:r>
    </w:p>
    <w:p w:rsidR="00D544F6" w:rsidRDefault="00D544F6" w:rsidP="00D544F6">
      <w:pPr>
        <w:pStyle w:val="Titulek"/>
        <w:keepNext/>
      </w:pPr>
      <w:r>
        <w:t xml:space="preserve">Obrázek </w:t>
      </w:r>
      <w:r w:rsidR="0067394B">
        <w:rPr>
          <w:noProof/>
        </w:rPr>
        <w:fldChar w:fldCharType="begin"/>
      </w:r>
      <w:r w:rsidR="0067394B">
        <w:rPr>
          <w:noProof/>
        </w:rPr>
        <w:instrText xml:space="preserve"> SEQ Obrázek \* ARABIC </w:instrText>
      </w:r>
      <w:r w:rsidR="0067394B">
        <w:rPr>
          <w:noProof/>
        </w:rPr>
        <w:fldChar w:fldCharType="separate"/>
      </w:r>
      <w:r w:rsidR="00A132F1">
        <w:rPr>
          <w:noProof/>
        </w:rPr>
        <w:t>1</w:t>
      </w:r>
      <w:r w:rsidR="0067394B">
        <w:rPr>
          <w:noProof/>
        </w:rPr>
        <w:fldChar w:fldCharType="end"/>
      </w:r>
      <w:r>
        <w:t xml:space="preserve"> </w:t>
      </w:r>
      <w:r w:rsidRPr="00EF3F78">
        <w:t>Lokalizace projektu na síti SŽDC</w:t>
      </w:r>
    </w:p>
    <w:p w:rsidR="003E6E72" w:rsidRPr="007B38A9" w:rsidRDefault="00D544F6" w:rsidP="00D544F6">
      <w:r>
        <w:rPr>
          <w:noProof/>
          <w:szCs w:val="24"/>
          <w:lang w:eastAsia="cs-CZ"/>
        </w:rPr>
        <w:drawing>
          <wp:inline distT="0" distB="0" distL="0" distR="0">
            <wp:extent cx="5095875" cy="3819525"/>
            <wp:effectExtent l="0" t="0" r="9525" b="9525"/>
            <wp:docPr id="2" name="Obrázek 2" descr="Bystr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Bystri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95875" cy="3819525"/>
                    </a:xfrm>
                    <a:prstGeom prst="rect">
                      <a:avLst/>
                    </a:prstGeom>
                    <a:noFill/>
                    <a:ln>
                      <a:noFill/>
                    </a:ln>
                  </pic:spPr>
                </pic:pic>
              </a:graphicData>
            </a:graphic>
          </wp:inline>
        </w:drawing>
      </w:r>
    </w:p>
    <w:p w:rsidR="00D64674" w:rsidRDefault="00D64674" w:rsidP="006F17C3">
      <w:pPr>
        <w:pStyle w:val="Nadpis2"/>
      </w:pPr>
      <w:bookmarkStart w:id="356" w:name="_Toc9933425"/>
      <w:r>
        <w:t>Současný stav</w:t>
      </w:r>
      <w:bookmarkEnd w:id="356"/>
    </w:p>
    <w:p w:rsidR="00D544F6" w:rsidRPr="00D544F6" w:rsidRDefault="00D544F6" w:rsidP="00D544F6">
      <w:pPr>
        <w:pStyle w:val="Nadpis3"/>
      </w:pPr>
      <w:bookmarkStart w:id="357" w:name="_Toc9933426"/>
      <w:r w:rsidRPr="00D544F6">
        <w:t>Železniční svršek</w:t>
      </w:r>
      <w:bookmarkEnd w:id="357"/>
      <w:r w:rsidRPr="00D544F6">
        <w:t xml:space="preserve">   </w:t>
      </w:r>
    </w:p>
    <w:p w:rsidR="00D544F6" w:rsidRPr="00897255" w:rsidRDefault="00D544F6" w:rsidP="00D544F6">
      <w:pPr>
        <w:autoSpaceDE w:val="0"/>
        <w:autoSpaceDN w:val="0"/>
        <w:adjustRightInd w:val="0"/>
        <w:spacing w:after="0" w:line="240" w:lineRule="auto"/>
      </w:pPr>
      <w:r w:rsidRPr="00897255">
        <w:t>V místě rekonstrukce se nachází v traťové koleji a hlavní staniční koleji betonové pražce SB8 z roku 1986 s tuhým upevněním koleje S49, betonové pražce SB5 z roku 1978 s tuhým upevněním koleje S49 a v menší míře dřevěné pražce z roku 2007 s tuhým upevněním koleje S49. Rozdělení pražců je „c“. V předjízdných kolejích se nachází betonové pražce s tuhým upevněním koleje S49 nebo dřevěné pražce s tuhým upevněním koleje S49.</w:t>
      </w:r>
    </w:p>
    <w:p w:rsidR="00D544F6" w:rsidRPr="00897255" w:rsidRDefault="00D544F6" w:rsidP="00D544F6">
      <w:pPr>
        <w:autoSpaceDE w:val="0"/>
        <w:autoSpaceDN w:val="0"/>
        <w:adjustRightInd w:val="0"/>
        <w:spacing w:after="0" w:line="240" w:lineRule="auto"/>
      </w:pPr>
      <w:r w:rsidRPr="00897255">
        <w:t>Kolejové lože je v traťové koleji, hlavní staniční koleji a předjízdné koleji mírně zanesené, v místě manipulačních kolejí zcela zanesené.</w:t>
      </w:r>
    </w:p>
    <w:p w:rsidR="00D544F6" w:rsidRPr="00FE05D9" w:rsidRDefault="00D544F6" w:rsidP="00D544F6">
      <w:pPr>
        <w:pStyle w:val="Nadpis3"/>
      </w:pPr>
      <w:bookmarkStart w:id="358" w:name="_Toc9933427"/>
      <w:r w:rsidRPr="00FE05D9">
        <w:t>Železniční spodek</w:t>
      </w:r>
      <w:bookmarkEnd w:id="358"/>
      <w:r w:rsidRPr="00FE05D9">
        <w:t xml:space="preserve">  </w:t>
      </w:r>
    </w:p>
    <w:p w:rsidR="00D544F6" w:rsidRPr="00897255" w:rsidRDefault="00D544F6" w:rsidP="00D544F6">
      <w:pPr>
        <w:autoSpaceDE w:val="0"/>
        <w:autoSpaceDN w:val="0"/>
        <w:adjustRightInd w:val="0"/>
        <w:spacing w:after="0" w:line="240" w:lineRule="auto"/>
      </w:pPr>
      <w:r w:rsidRPr="00897255">
        <w:t>V místě rekonstrukce, vyjma valašskomeziříčského zhlaví, které bylo včetně železničního spodku v roce 2007 rekonstruováno, je železniční spodek dle kopaných sond bez zjevných konstrukčních vrstev. Byl zastižen štěrk s příměsí jemnozrnných zemin nebo jíl se střední a vysokou plasticitou.</w:t>
      </w:r>
    </w:p>
    <w:p w:rsidR="00D544F6" w:rsidRPr="00897255" w:rsidRDefault="00D544F6" w:rsidP="00D544F6">
      <w:pPr>
        <w:autoSpaceDE w:val="0"/>
        <w:autoSpaceDN w:val="0"/>
        <w:adjustRightInd w:val="0"/>
        <w:spacing w:after="0" w:line="240" w:lineRule="auto"/>
      </w:pPr>
      <w:r w:rsidRPr="00897255">
        <w:t>Odvodnění je ve stávajícím stavu zanesené, avšak nejsou viditelné blátivá místa.</w:t>
      </w:r>
    </w:p>
    <w:p w:rsidR="00D544F6" w:rsidRPr="00FE05D9" w:rsidRDefault="00D544F6" w:rsidP="00D544F6">
      <w:pPr>
        <w:pStyle w:val="Nadpis3"/>
      </w:pPr>
      <w:bookmarkStart w:id="359" w:name="_Toc9933428"/>
      <w:r w:rsidRPr="00FE05D9">
        <w:lastRenderedPageBreak/>
        <w:t>Nástupiště</w:t>
      </w:r>
      <w:bookmarkEnd w:id="359"/>
    </w:p>
    <w:p w:rsidR="00D544F6" w:rsidRPr="009124BF" w:rsidRDefault="00D544F6" w:rsidP="00D544F6">
      <w:pPr>
        <w:autoSpaceDE w:val="0"/>
        <w:autoSpaceDN w:val="0"/>
        <w:adjustRightInd w:val="0"/>
        <w:spacing w:after="0" w:line="240" w:lineRule="auto"/>
      </w:pPr>
      <w:r>
        <w:t>Vchod pro cestující na nástupiště je přes vestibul a přístřešek, východ z nádraží je přímo z přístřešku. V době uzavření vestibulu je příchod z přístřešku.</w:t>
      </w:r>
      <w:r w:rsidRPr="009124BF">
        <w:t xml:space="preserve"> </w:t>
      </w:r>
      <w:r>
        <w:t>Bezbariérový přístup není na žádné nástupiště.</w:t>
      </w:r>
    </w:p>
    <w:p w:rsidR="00D544F6" w:rsidRDefault="00D544F6" w:rsidP="00D544F6">
      <w:pPr>
        <w:autoSpaceDE w:val="0"/>
        <w:autoSpaceDN w:val="0"/>
        <w:adjustRightInd w:val="0"/>
        <w:spacing w:after="0" w:line="240" w:lineRule="auto"/>
      </w:pPr>
      <w:r w:rsidRPr="00D544F6">
        <w:t>U koleje č. 2</w:t>
      </w:r>
      <w:r>
        <w:t xml:space="preserve"> je vnitřní úrovňové jednostranné nástupiště s obrubníky délky 220 m, výšky 300 mm nad TK.</w:t>
      </w:r>
    </w:p>
    <w:p w:rsidR="00D544F6" w:rsidRDefault="00D544F6" w:rsidP="00D544F6">
      <w:pPr>
        <w:autoSpaceDE w:val="0"/>
        <w:autoSpaceDN w:val="0"/>
        <w:adjustRightInd w:val="0"/>
        <w:spacing w:after="0" w:line="240" w:lineRule="auto"/>
      </w:pPr>
      <w:r w:rsidRPr="00D544F6">
        <w:t>U koleje č. 1</w:t>
      </w:r>
      <w:r>
        <w:t xml:space="preserve"> je vnitřní úrovňové jednostranné nástupiště s obrubníky délky 216 m, výšky 200 mm nad TK.</w:t>
      </w:r>
    </w:p>
    <w:p w:rsidR="00D544F6" w:rsidRPr="009124BF" w:rsidRDefault="00D544F6" w:rsidP="00D544F6">
      <w:pPr>
        <w:autoSpaceDE w:val="0"/>
        <w:autoSpaceDN w:val="0"/>
        <w:adjustRightInd w:val="0"/>
        <w:spacing w:after="0" w:line="240" w:lineRule="auto"/>
      </w:pPr>
      <w:r w:rsidRPr="00D544F6">
        <w:t>U koleje č. 3</w:t>
      </w:r>
      <w:r>
        <w:t xml:space="preserve"> je vnitřní úrovňové jednostranné nástupiště sypané nástupiště bez zpevněné hrany, délky 150 m, výšky 200 mm nad TK.</w:t>
      </w:r>
    </w:p>
    <w:p w:rsidR="00D544F6" w:rsidRPr="00791101" w:rsidRDefault="00D544F6" w:rsidP="005E6A2B">
      <w:pPr>
        <w:pStyle w:val="Nadpis3"/>
      </w:pPr>
      <w:bookmarkStart w:id="360" w:name="_Toc9933429"/>
      <w:r w:rsidRPr="00791101">
        <w:t>Mosty, p</w:t>
      </w:r>
      <w:r>
        <w:t>r</w:t>
      </w:r>
      <w:r w:rsidRPr="00791101">
        <w:t>opustky</w:t>
      </w:r>
      <w:bookmarkEnd w:id="360"/>
    </w:p>
    <w:p w:rsidR="00D544F6" w:rsidRPr="00802DDA" w:rsidRDefault="00D544F6" w:rsidP="00D544F6">
      <w:pPr>
        <w:autoSpaceDE w:val="0"/>
        <w:autoSpaceDN w:val="0"/>
        <w:adjustRightInd w:val="0"/>
        <w:spacing w:after="0" w:line="240" w:lineRule="auto"/>
      </w:pPr>
      <w:r>
        <w:t xml:space="preserve">V místě stavby se nacházejí 2 propustky. Železniční propustek </w:t>
      </w:r>
      <w:r w:rsidRPr="00802DDA">
        <w:t>v ev. km 35,297</w:t>
      </w:r>
      <w:r w:rsidRPr="00897255">
        <w:t xml:space="preserve"> již neplní svoji funkci.</w:t>
      </w:r>
    </w:p>
    <w:p w:rsidR="00D544F6" w:rsidRPr="00897255" w:rsidRDefault="00D544F6" w:rsidP="00D544F6">
      <w:pPr>
        <w:autoSpaceDE w:val="0"/>
        <w:autoSpaceDN w:val="0"/>
        <w:adjustRightInd w:val="0"/>
        <w:spacing w:after="0" w:line="240" w:lineRule="auto"/>
      </w:pPr>
      <w:r>
        <w:t xml:space="preserve">Silniční propustek v km 35,297 </w:t>
      </w:r>
      <w:r w:rsidRPr="00897255">
        <w:t xml:space="preserve">nejeví známky poškození ani zanesení. Propustek převádí vodu z příkopu podél trati pod pozemní komunikací. </w:t>
      </w:r>
    </w:p>
    <w:p w:rsidR="00D544F6" w:rsidRPr="00CE1BAC" w:rsidRDefault="00D544F6" w:rsidP="00D544F6">
      <w:pPr>
        <w:pStyle w:val="Nadpis3"/>
      </w:pPr>
      <w:bookmarkStart w:id="361" w:name="_Toc9933430"/>
      <w:r w:rsidRPr="00CE1BAC">
        <w:t>Zabezpečovací zařízení</w:t>
      </w:r>
      <w:bookmarkEnd w:id="361"/>
    </w:p>
    <w:p w:rsidR="00D544F6" w:rsidRPr="00C65708" w:rsidRDefault="00D544F6" w:rsidP="00D544F6">
      <w:pPr>
        <w:autoSpaceDE w:val="0"/>
        <w:autoSpaceDN w:val="0"/>
        <w:adjustRightInd w:val="0"/>
        <w:spacing w:after="0" w:line="240" w:lineRule="auto"/>
      </w:pPr>
      <w:r>
        <w:t>V žst. Bystřici pod Hostýnem je provozováno SZZ 2. kategorie, mechanické ZZ s ručně</w:t>
      </w:r>
      <w:r w:rsidRPr="0029414A">
        <w:t xml:space="preserve"> </w:t>
      </w:r>
      <w:r>
        <w:t>stavěnými výhybkami, jejichž vazba na světelná návěstidla je vytvořena zámky výhybek, ústředními zámky a EMZ. SZZ je obsluhováno místně. Závislost mezi ZZ v DK a na výhybkářských stanovištích je provedena prostřednictvím návěstních hradlových závěrů. Stanice má odjezdové návěstidlo S2 a skupinové odjezdové návěstidlo S1-5 pouze na odjezdovém zhlaví směr Osíčko. Hradlový přístroj v DK znemožňuje uskutečnit současný vjezd vlaků opačného směru a současný vjezd a</w:t>
      </w:r>
      <w:r w:rsidR="005E6A2B">
        <w:t xml:space="preserve"> odjezd dvou vlaků téhož směru.</w:t>
      </w:r>
    </w:p>
    <w:p w:rsidR="00D544F6" w:rsidRDefault="00D544F6" w:rsidP="00D544F6">
      <w:pPr>
        <w:autoSpaceDE w:val="0"/>
        <w:autoSpaceDN w:val="0"/>
        <w:adjustRightInd w:val="0"/>
        <w:spacing w:after="0" w:line="240" w:lineRule="auto"/>
      </w:pPr>
      <w:r>
        <w:t>V mezistaničním úseku Osíčko – Bystřice pod Hostýnem a v mezistaničním úseku Bystřice pod Hostýnem – Holešov je TZZ 1. kategorie. Jízdy vlaků se zabezpečují telefonickým dorozumíváním.</w:t>
      </w:r>
    </w:p>
    <w:p w:rsidR="00D544F6" w:rsidRPr="00CE1BAC" w:rsidRDefault="00D544F6" w:rsidP="00D544F6">
      <w:pPr>
        <w:pStyle w:val="Nadpis3"/>
      </w:pPr>
      <w:bookmarkStart w:id="362" w:name="_Toc9933431"/>
      <w:r w:rsidRPr="00CE1BAC">
        <w:t>Sdělovací zařízení</w:t>
      </w:r>
      <w:bookmarkEnd w:id="362"/>
    </w:p>
    <w:p w:rsidR="00D544F6" w:rsidRPr="00D544F6" w:rsidRDefault="00D544F6" w:rsidP="00D544F6">
      <w:pPr>
        <w:autoSpaceDE w:val="0"/>
        <w:autoSpaceDN w:val="0"/>
        <w:adjustRightInd w:val="0"/>
        <w:spacing w:after="0" w:line="240" w:lineRule="auto"/>
      </w:pPr>
      <w:r w:rsidRPr="00D544F6">
        <w:t>Stani</w:t>
      </w:r>
      <w:r w:rsidRPr="00D544F6">
        <w:rPr>
          <w:rFonts w:hint="eastAsia"/>
        </w:rPr>
        <w:t>č</w:t>
      </w:r>
      <w:r w:rsidRPr="00D544F6">
        <w:t xml:space="preserve">ní rozhlas slouží k podávání informací cestující veřejnosti o jízdách vlaků, zpoždění a zajišťování jejich bezpečnosti slouží staniční rozhlas, který je umístěn DK a jeho obsluhu z ovládací skříňky provádí výpravčí. </w:t>
      </w:r>
    </w:p>
    <w:p w:rsidR="00D544F6" w:rsidRPr="00D544F6" w:rsidRDefault="00D544F6" w:rsidP="00D544F6">
      <w:pPr>
        <w:autoSpaceDE w:val="0"/>
        <w:autoSpaceDN w:val="0"/>
        <w:adjustRightInd w:val="0"/>
        <w:spacing w:after="0" w:line="240" w:lineRule="auto"/>
      </w:pPr>
      <w:r w:rsidRPr="00D544F6">
        <w:t>Ostatní informa</w:t>
      </w:r>
      <w:r w:rsidRPr="00D544F6">
        <w:rPr>
          <w:rFonts w:hint="eastAsia"/>
        </w:rPr>
        <w:t>č</w:t>
      </w:r>
      <w:r w:rsidRPr="00D544F6">
        <w:t>ní za</w:t>
      </w:r>
      <w:r w:rsidRPr="00D544F6">
        <w:rPr>
          <w:rFonts w:hint="eastAsia"/>
        </w:rPr>
        <w:t>ř</w:t>
      </w:r>
      <w:r w:rsidRPr="00D544F6">
        <w:t>ízení: elektrické hodiny jsou na nástupišti, v čekárně, ve vestibulu a na všech pracovištích.</w:t>
      </w:r>
    </w:p>
    <w:p w:rsidR="00D544F6" w:rsidRPr="00744AD2" w:rsidRDefault="00D544F6" w:rsidP="00D544F6">
      <w:pPr>
        <w:pStyle w:val="Nadpis3"/>
      </w:pPr>
      <w:bookmarkStart w:id="363" w:name="_Toc9933432"/>
      <w:r w:rsidRPr="00744AD2">
        <w:t>Přejezdy ve stanici</w:t>
      </w:r>
      <w:bookmarkEnd w:id="363"/>
    </w:p>
    <w:p w:rsidR="00D544F6" w:rsidRPr="00585A8E" w:rsidRDefault="00D544F6" w:rsidP="00D544F6">
      <w:pPr>
        <w:autoSpaceDE w:val="0"/>
        <w:autoSpaceDN w:val="0"/>
        <w:adjustRightInd w:val="0"/>
        <w:spacing w:after="0" w:line="240" w:lineRule="auto"/>
      </w:pPr>
      <w:r>
        <w:t>Přejezd P7272 v km 35,293 (za zhlavím směrem na Osíčko) křižuje místní obslužnou komunikaci v obci Bystřice pod Hostýnem. Jedná se o PZS bez závor. Tento přejezd bude v rámci stavby „Rekonstrukce žst. Bystřice pod Hostýnem“ modernizován.</w:t>
      </w:r>
    </w:p>
    <w:p w:rsidR="00D544F6" w:rsidRPr="00CE1BAC" w:rsidRDefault="00D544F6" w:rsidP="00D544F6">
      <w:pPr>
        <w:pStyle w:val="Nadpis3"/>
      </w:pPr>
      <w:bookmarkStart w:id="364" w:name="_Toc9933433"/>
      <w:r w:rsidRPr="00CE1BAC">
        <w:t>Silnoproudá zaří</w:t>
      </w:r>
      <w:r w:rsidRPr="00D544F6">
        <w:rPr>
          <w:rStyle w:val="Nadpis3Char"/>
        </w:rPr>
        <w:t>z</w:t>
      </w:r>
      <w:r w:rsidRPr="00CE1BAC">
        <w:t>ení a trakce</w:t>
      </w:r>
      <w:bookmarkEnd w:id="364"/>
    </w:p>
    <w:p w:rsidR="00D544F6" w:rsidRPr="00897255" w:rsidRDefault="00D544F6" w:rsidP="00D544F6">
      <w:pPr>
        <w:autoSpaceDE w:val="0"/>
        <w:autoSpaceDN w:val="0"/>
        <w:adjustRightInd w:val="0"/>
        <w:spacing w:after="0" w:line="240" w:lineRule="auto"/>
      </w:pPr>
      <w:r w:rsidRPr="00897255">
        <w:t xml:space="preserve">Ve stávajícím stavu je žst. Bystřice pod Hostýnem napájena venkovním vedením z rozvodu E.ON, linkou 22 kV č. 8 do stožárové trafostanice 22/0,4 kV v majetku SŽDC. </w:t>
      </w:r>
    </w:p>
    <w:p w:rsidR="00D64674" w:rsidRDefault="00D544F6" w:rsidP="00D544F6">
      <w:pPr>
        <w:autoSpaceDE w:val="0"/>
        <w:autoSpaceDN w:val="0"/>
        <w:adjustRightInd w:val="0"/>
        <w:spacing w:after="0" w:line="240" w:lineRule="auto"/>
      </w:pPr>
      <w:r w:rsidRPr="00897255">
        <w:t>Ve stávajícím stavu je v žst. Bystřice pod Hostýnem ve stávajícím objektu výpravní budovy zřízena rozvodna nn. Z rozvodny je napojena celá žst. a dále cizí odběry – byty ve VB. Rozvodna nn je osazena původními technicky zastaralými rozvaděči.</w:t>
      </w:r>
      <w:r w:rsidR="00D64674" w:rsidRPr="00866F49">
        <w:t xml:space="preserve"> </w:t>
      </w:r>
    </w:p>
    <w:p w:rsidR="00F94A77" w:rsidRDefault="00F94A77" w:rsidP="00F94A77">
      <w:pPr>
        <w:pStyle w:val="Nadpis2"/>
      </w:pPr>
      <w:bookmarkStart w:id="365" w:name="_Toc9933434"/>
      <w:r>
        <w:t>Současný rozsah dopravy</w:t>
      </w:r>
      <w:bookmarkEnd w:id="365"/>
    </w:p>
    <w:p w:rsidR="00D544F6" w:rsidRPr="00505A99" w:rsidRDefault="00D544F6" w:rsidP="00D544F6">
      <w:r w:rsidRPr="00505A99">
        <w:t xml:space="preserve">Rozsah vlakové dopravy dle GVD 2016/2017 (platnost od 3. 4. 2017) je znázorněn níže. </w:t>
      </w:r>
    </w:p>
    <w:p w:rsidR="00D544F6" w:rsidRPr="00505A99" w:rsidRDefault="00D544F6" w:rsidP="00D544F6">
      <w:pPr>
        <w:pStyle w:val="Titulek"/>
        <w:keepNext/>
        <w:jc w:val="left"/>
      </w:pPr>
      <w:r w:rsidRPr="00505A99">
        <w:t xml:space="preserve">Tabulka </w:t>
      </w:r>
      <w:r w:rsidR="0067394B">
        <w:rPr>
          <w:noProof/>
        </w:rPr>
        <w:fldChar w:fldCharType="begin"/>
      </w:r>
      <w:r w:rsidR="0067394B">
        <w:rPr>
          <w:noProof/>
        </w:rPr>
        <w:instrText xml:space="preserve"> SEQ Tabulka \* ARABIC </w:instrText>
      </w:r>
      <w:r w:rsidR="0067394B">
        <w:rPr>
          <w:noProof/>
        </w:rPr>
        <w:fldChar w:fldCharType="separate"/>
      </w:r>
      <w:ins w:id="366" w:author="Ing. Tomáš Funk" w:date="2019-05-29T14:11:00Z">
        <w:r w:rsidR="00A132F1">
          <w:rPr>
            <w:noProof/>
          </w:rPr>
          <w:t>1</w:t>
        </w:r>
      </w:ins>
      <w:del w:id="367" w:author="Ing. Tomáš Funk" w:date="2019-05-24T09:46:00Z">
        <w:r w:rsidDel="00D56812">
          <w:rPr>
            <w:noProof/>
          </w:rPr>
          <w:delText>4</w:delText>
        </w:r>
      </w:del>
      <w:r w:rsidR="0067394B">
        <w:rPr>
          <w:noProof/>
        </w:rPr>
        <w:fldChar w:fldCharType="end"/>
      </w:r>
      <w:r w:rsidRPr="00505A99">
        <w:t xml:space="preserve"> Rozsah vlakové dopravy v žst. Bystřice pod Hostýnem</w:t>
      </w:r>
    </w:p>
    <w:p w:rsidR="00D544F6" w:rsidRPr="00505A99" w:rsidRDefault="00292F5B" w:rsidP="00D544F6">
      <w:pPr>
        <w:jc w:val="left"/>
        <w:rPr>
          <w:i/>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0.5pt;height:39.75pt">
            <v:imagedata r:id="rId9" o:title=""/>
            <o:lock v:ext="edit" aspectratio="f"/>
          </v:shape>
        </w:pict>
      </w:r>
    </w:p>
    <w:p w:rsidR="00D544F6" w:rsidRPr="00505A99" w:rsidRDefault="00D544F6" w:rsidP="00D544F6">
      <w:pPr>
        <w:jc w:val="right"/>
        <w:rPr>
          <w:i/>
        </w:rPr>
      </w:pPr>
      <w:r w:rsidRPr="00505A99">
        <w:rPr>
          <w:i/>
        </w:rPr>
        <w:t>Zdroj: GVD 2016/2017</w:t>
      </w:r>
    </w:p>
    <w:p w:rsidR="00D544F6" w:rsidRPr="00505A99" w:rsidRDefault="00D544F6" w:rsidP="00D544F6">
      <w:pPr>
        <w:jc w:val="left"/>
      </w:pPr>
      <w:r w:rsidRPr="00505A99">
        <w:lastRenderedPageBreak/>
        <w:t xml:space="preserve">+ vlaky dle potřeby – cisternové vlaky do Osíčka a dále do areálu ČEPRO, a.s., sklad Loukov. </w:t>
      </w:r>
    </w:p>
    <w:p w:rsidR="00D544F6" w:rsidRPr="00505A99" w:rsidRDefault="00D544F6" w:rsidP="00D544F6">
      <w:pPr>
        <w:jc w:val="left"/>
        <w:rPr>
          <w:i/>
        </w:rPr>
      </w:pPr>
      <w:r w:rsidRPr="00505A99">
        <w:t>Údaje o frekvenci cestujících, získaná od společnosti České dráhy a.s. jsou chráněnou informací a nejsou proto v dokumentaci uváděna. Data jsou k nahlédnutí v archívu zpracovatele ekonomického hodnocení.</w:t>
      </w:r>
      <w:bookmarkStart w:id="368" w:name="_Toc316991371"/>
    </w:p>
    <w:p w:rsidR="00D544F6" w:rsidRPr="00B3456A" w:rsidRDefault="00D544F6" w:rsidP="00D544F6">
      <w:pPr>
        <w:pStyle w:val="Nadpis2"/>
      </w:pPr>
      <w:bookmarkStart w:id="369" w:name="_Toc521318478"/>
      <w:bookmarkStart w:id="370" w:name="_Toc9933435"/>
      <w:r w:rsidRPr="00B3456A">
        <w:t>Dopravní a přepravní výkony</w:t>
      </w:r>
      <w:bookmarkEnd w:id="368"/>
      <w:bookmarkEnd w:id="369"/>
      <w:bookmarkEnd w:id="370"/>
    </w:p>
    <w:p w:rsidR="00D544F6" w:rsidRDefault="00D544F6" w:rsidP="00D544F6">
      <w:r w:rsidRPr="006B6BC2">
        <w:t xml:space="preserve">Dopravní výkony jsou uvedeny níže </w:t>
      </w:r>
      <w:r>
        <w:t xml:space="preserve">pro stavbou dotčený úsek v km 34,625 – 35,320 na trati 303 Kojetín – Valašské Meziříčí. </w:t>
      </w:r>
    </w:p>
    <w:p w:rsidR="00D544F6" w:rsidRDefault="00D544F6" w:rsidP="00D544F6">
      <w:pPr>
        <w:pStyle w:val="Titulek"/>
        <w:keepNext/>
        <w:jc w:val="left"/>
      </w:pPr>
      <w:r>
        <w:t xml:space="preserve">Tabulka </w:t>
      </w:r>
      <w:r w:rsidR="0067394B">
        <w:rPr>
          <w:noProof/>
        </w:rPr>
        <w:fldChar w:fldCharType="begin"/>
      </w:r>
      <w:r w:rsidR="0067394B">
        <w:rPr>
          <w:noProof/>
        </w:rPr>
        <w:instrText xml:space="preserve"> SEQ Tabulka \* ARABIC </w:instrText>
      </w:r>
      <w:r w:rsidR="0067394B">
        <w:rPr>
          <w:noProof/>
        </w:rPr>
        <w:fldChar w:fldCharType="separate"/>
      </w:r>
      <w:ins w:id="371" w:author="Ing. Tomáš Funk" w:date="2019-05-29T14:11:00Z">
        <w:r w:rsidR="00A132F1">
          <w:rPr>
            <w:noProof/>
          </w:rPr>
          <w:t>2</w:t>
        </w:r>
      </w:ins>
      <w:del w:id="372" w:author="Ing. Tomáš Funk" w:date="2019-05-24T09:46:00Z">
        <w:r w:rsidDel="00D56812">
          <w:rPr>
            <w:noProof/>
          </w:rPr>
          <w:delText>5</w:delText>
        </w:r>
      </w:del>
      <w:r w:rsidR="0067394B">
        <w:rPr>
          <w:noProof/>
        </w:rPr>
        <w:fldChar w:fldCharType="end"/>
      </w:r>
      <w:r>
        <w:t xml:space="preserve"> </w:t>
      </w:r>
      <w:r w:rsidRPr="00852A7B">
        <w:t>Dopravní výkony v letech 2012-201</w:t>
      </w:r>
      <w:r>
        <w:t>6</w:t>
      </w:r>
    </w:p>
    <w:p w:rsidR="00D544F6" w:rsidRDefault="00D544F6" w:rsidP="00D544F6">
      <w:pPr>
        <w:jc w:val="left"/>
        <w:rPr>
          <w:i/>
        </w:rPr>
      </w:pPr>
      <w:r w:rsidRPr="00454E9C">
        <w:rPr>
          <w:i/>
        </w:rPr>
        <w:t xml:space="preserve"> </w:t>
      </w:r>
      <w:r w:rsidR="00292F5B">
        <w:pict>
          <v:shape id="_x0000_i1026" type="#_x0000_t75" style="width:256.5pt;height:188.25pt">
            <v:imagedata r:id="rId10" o:title=""/>
            <o:lock v:ext="edit" aspectratio="f"/>
          </v:shape>
        </w:pict>
      </w:r>
    </w:p>
    <w:p w:rsidR="00D544F6" w:rsidRPr="007C3534" w:rsidRDefault="00D544F6" w:rsidP="00D544F6">
      <w:pPr>
        <w:jc w:val="right"/>
        <w:rPr>
          <w:i/>
        </w:rPr>
      </w:pPr>
      <w:r>
        <w:rPr>
          <w:i/>
        </w:rPr>
        <w:t xml:space="preserve">Zdroj: </w:t>
      </w:r>
      <w:r w:rsidRPr="00A94B6F">
        <w:rPr>
          <w:i/>
        </w:rPr>
        <w:t xml:space="preserve"> SŽDC, s. o.</w:t>
      </w:r>
    </w:p>
    <w:p w:rsidR="00D544F6" w:rsidRPr="00E17715" w:rsidRDefault="00D544F6" w:rsidP="00D544F6">
      <w:pPr>
        <w:pStyle w:val="Nadpis2"/>
      </w:pPr>
      <w:bookmarkStart w:id="373" w:name="_Toc521318479"/>
      <w:bookmarkStart w:id="374" w:name="_Toc9933436"/>
      <w:r w:rsidRPr="00E17715">
        <w:t>Výhledový rozsah osobní dopravy</w:t>
      </w:r>
      <w:bookmarkEnd w:id="373"/>
      <w:bookmarkEnd w:id="374"/>
    </w:p>
    <w:p w:rsidR="00D544F6" w:rsidRPr="0005262A" w:rsidRDefault="00D544F6" w:rsidP="00D544F6">
      <w:pPr>
        <w:ind w:firstLine="578"/>
      </w:pPr>
      <w:r>
        <w:t>Osobní doprava se dělí na dálkovou a regionální. Dálková osobní doprava je objednávána státem (MD ČR) a regionální dopravu objednává kraj – v tomto případě Zlínský kraj.</w:t>
      </w:r>
    </w:p>
    <w:p w:rsidR="00D544F6" w:rsidRPr="00007681" w:rsidRDefault="00D544F6" w:rsidP="00D544F6">
      <w:pPr>
        <w:spacing w:after="0"/>
        <w:ind w:firstLine="578"/>
        <w:rPr>
          <w:b/>
          <w:szCs w:val="24"/>
        </w:rPr>
      </w:pPr>
      <w:r w:rsidRPr="00007681">
        <w:rPr>
          <w:b/>
          <w:szCs w:val="24"/>
        </w:rPr>
        <w:t>Linky dálkové osobní dopravy v žst. Bystřice pod Hostýnem</w:t>
      </w:r>
    </w:p>
    <w:p w:rsidR="00D544F6" w:rsidRDefault="00D544F6" w:rsidP="00D544F6">
      <w:pPr>
        <w:ind w:firstLine="578"/>
      </w:pPr>
      <w:r>
        <w:t xml:space="preserve">MD ČR neplánuje v budoucnu na trati č. 303 objednávat dálkovou osobní dopravu. </w:t>
      </w:r>
    </w:p>
    <w:p w:rsidR="00D544F6" w:rsidRPr="00007681" w:rsidRDefault="00D544F6" w:rsidP="00D544F6">
      <w:pPr>
        <w:spacing w:after="0"/>
        <w:ind w:firstLine="578"/>
        <w:rPr>
          <w:b/>
          <w:szCs w:val="24"/>
        </w:rPr>
      </w:pPr>
      <w:r w:rsidRPr="00007681">
        <w:rPr>
          <w:b/>
          <w:szCs w:val="24"/>
        </w:rPr>
        <w:t>Linky regionální osobní dopravy</w:t>
      </w:r>
    </w:p>
    <w:p w:rsidR="00D544F6" w:rsidRDefault="00D544F6" w:rsidP="00D544F6">
      <w:pPr>
        <w:ind w:firstLine="578"/>
      </w:pPr>
      <w:r>
        <w:t>Dle současných předpokladů plánuje koordinátor veřejné dopravy Zlínského kraje v krátkodobém, střednědobém i dlouhodobém horizontu zachovat stávající rozsah dopravy, tzn. interval 60/120 min u vlaků relace Kojetín – Valašské Meziříčí s doplňkovými vlaky v relaci Kroměříž – Bystřice pod Hostýnem.</w:t>
      </w:r>
    </w:p>
    <w:p w:rsidR="00F94A77" w:rsidRPr="00866F49" w:rsidRDefault="00D544F6" w:rsidP="004F2DA4">
      <w:pPr>
        <w:ind w:firstLine="431"/>
      </w:pPr>
      <w:r>
        <w:t>Je třeba upozornit na to, že Zlínský kraj připravuje zadání zpracování nové koncepce dopravní obslužnosti, která může výhledový rozsah dopravy na trati ovlivnit</w:t>
      </w:r>
      <w:r w:rsidR="004F2DA4">
        <w:t>.</w:t>
      </w:r>
    </w:p>
    <w:p w:rsidR="007A6D3A" w:rsidRDefault="007A6D3A" w:rsidP="006F17C3">
      <w:pPr>
        <w:pStyle w:val="Nadpis2"/>
      </w:pPr>
      <w:bookmarkStart w:id="375" w:name="_Toc9933437"/>
      <w:r>
        <w:t>Zdůvodnění potřebnosti projektu</w:t>
      </w:r>
      <w:bookmarkEnd w:id="375"/>
    </w:p>
    <w:p w:rsidR="001F02BE" w:rsidRPr="004F2DA4" w:rsidRDefault="004F2DA4" w:rsidP="00A40C39">
      <w:pPr>
        <w:ind w:firstLine="578"/>
      </w:pPr>
      <w:r>
        <w:t>Současné zabezpečovací zařízení stanice je na hranici své životnosti stejně jako železniční svršek starý 30 - 40 let. Konfigurace nástupišť neumo</w:t>
      </w:r>
      <w:r w:rsidR="00A40C39">
        <w:t>ž</w:t>
      </w:r>
      <w:r>
        <w:t xml:space="preserve">ňuje bezbariérové užívání </w:t>
      </w:r>
      <w:r w:rsidR="00A40C39">
        <w:t>železniční dopravy. Stávající výpravní budova je rovněž ve špatném stavebně - technickém stavu a provozy v ní obsažené jsou naddimenzované současným potřebám železniční dopravy. Všechny tyto skutečnosti vedou k potřebě realizace tohoto projektu, který kromě odstranění výše zmíněných nedostatků povede též ke zvýšení komfortu a bezpečnosti cestujících a k racionalizaci provozu železniční dopravy.</w:t>
      </w:r>
    </w:p>
    <w:p w:rsidR="007A6D3A" w:rsidRDefault="007A6D3A" w:rsidP="00866F49">
      <w:pPr>
        <w:pStyle w:val="Nadpis2"/>
      </w:pPr>
      <w:bookmarkStart w:id="376" w:name="_Toc9933438"/>
      <w:r>
        <w:lastRenderedPageBreak/>
        <w:t>Cíle projektu</w:t>
      </w:r>
      <w:bookmarkEnd w:id="376"/>
    </w:p>
    <w:p w:rsidR="00A40C39" w:rsidRPr="00A40C39" w:rsidRDefault="00A40C39" w:rsidP="006001BF">
      <w:pPr>
        <w:pStyle w:val="Odstavecseseznamem"/>
        <w:numPr>
          <w:ilvl w:val="0"/>
          <w:numId w:val="14"/>
        </w:numPr>
      </w:pPr>
      <w:r w:rsidRPr="00A40C39">
        <w:t>zvýšení kvality provozování trati (modernizace prvků železniční infrastruktury,</w:t>
      </w:r>
      <w:r>
        <w:t xml:space="preserve"> </w:t>
      </w:r>
      <w:r w:rsidRPr="00A40C39">
        <w:t>zlepšení neuspokojivého stavu zařízení drážní cesty i z hlediska snížení nákladů na</w:t>
      </w:r>
      <w:r>
        <w:t xml:space="preserve"> opravy</w:t>
      </w:r>
      <w:r w:rsidRPr="00A40C39">
        <w:t xml:space="preserve"> infrastruktury)</w:t>
      </w:r>
    </w:p>
    <w:p w:rsidR="00A40C39" w:rsidRPr="00A40C39" w:rsidRDefault="00A40C39" w:rsidP="006001BF">
      <w:pPr>
        <w:pStyle w:val="Odstavecseseznamem"/>
        <w:numPr>
          <w:ilvl w:val="0"/>
          <w:numId w:val="14"/>
        </w:numPr>
      </w:pPr>
      <w:r w:rsidRPr="00A40C39">
        <w:t>zvýšení komfortu cestujících (nová nástupiště s nástupní hranou 550mm nad TK)</w:t>
      </w:r>
    </w:p>
    <w:p w:rsidR="00A40C39" w:rsidRPr="00A40C39" w:rsidRDefault="00A40C39" w:rsidP="006001BF">
      <w:pPr>
        <w:pStyle w:val="Odstavecseseznamem"/>
        <w:numPr>
          <w:ilvl w:val="0"/>
          <w:numId w:val="14"/>
        </w:numPr>
      </w:pPr>
      <w:r w:rsidRPr="00A40C39">
        <w:t>zvýšení bezpečnosti cestujících (nová vnější a poloostrovní nástupiště</w:t>
      </w:r>
      <w:r>
        <w:t xml:space="preserve"> </w:t>
      </w:r>
      <w:r w:rsidRPr="00A40C39">
        <w:t>s bezbariérovou přístupovou cestou)</w:t>
      </w:r>
    </w:p>
    <w:p w:rsidR="00A40C39" w:rsidRPr="00A40C39" w:rsidRDefault="00A40C39" w:rsidP="006001BF">
      <w:pPr>
        <w:pStyle w:val="Odstavecseseznamem"/>
        <w:numPr>
          <w:ilvl w:val="0"/>
          <w:numId w:val="14"/>
        </w:numPr>
      </w:pPr>
      <w:r w:rsidRPr="00A40C39">
        <w:t>zvýšení bezpečnosti na železničním přejezdu (zabezpečení světelnou signalizací</w:t>
      </w:r>
      <w:r>
        <w:t xml:space="preserve"> </w:t>
      </w:r>
      <w:r w:rsidRPr="00A40C39">
        <w:t>se závorami)</w:t>
      </w:r>
    </w:p>
    <w:p w:rsidR="00A40C39" w:rsidRPr="00A40C39" w:rsidRDefault="00A40C39" w:rsidP="006001BF">
      <w:pPr>
        <w:pStyle w:val="Odstavecseseznamem"/>
        <w:numPr>
          <w:ilvl w:val="0"/>
          <w:numId w:val="14"/>
        </w:numPr>
      </w:pPr>
      <w:r w:rsidRPr="00A40C39">
        <w:t>optimalizaci prostor výpravní budovy Žst. Bystřice pod Hostýnem tak, aby</w:t>
      </w:r>
      <w:r>
        <w:t xml:space="preserve"> </w:t>
      </w:r>
      <w:r w:rsidRPr="00A40C39">
        <w:t>odpovídala požadavkům moderní vlakové dopravy</w:t>
      </w:r>
    </w:p>
    <w:p w:rsidR="00A40C39" w:rsidRPr="00A40C39" w:rsidRDefault="00A40C39" w:rsidP="006001BF">
      <w:pPr>
        <w:pStyle w:val="Odstavecseseznamem"/>
        <w:numPr>
          <w:ilvl w:val="0"/>
          <w:numId w:val="14"/>
        </w:numPr>
      </w:pPr>
      <w:r w:rsidRPr="00A40C39">
        <w:t>zvýšení bezpečnosti zaměstnanců obsluhy trati SŽDC s.o. (prostorová</w:t>
      </w:r>
      <w:r>
        <w:t xml:space="preserve"> </w:t>
      </w:r>
      <w:r w:rsidRPr="00A40C39">
        <w:t>průchodnost trati)</w:t>
      </w:r>
    </w:p>
    <w:p w:rsidR="00A40C39" w:rsidRPr="00A40C39" w:rsidRDefault="00A40C39" w:rsidP="006001BF">
      <w:pPr>
        <w:pStyle w:val="Odstavecseseznamem"/>
        <w:numPr>
          <w:ilvl w:val="0"/>
          <w:numId w:val="14"/>
        </w:numPr>
      </w:pPr>
      <w:r w:rsidRPr="00A40C39">
        <w:t>zajištění odpovídajících pracovních podmínek pro zaměstnance provozovatele</w:t>
      </w:r>
      <w:r>
        <w:t xml:space="preserve"> </w:t>
      </w:r>
      <w:r w:rsidRPr="00A40C39">
        <w:t>dráhy</w:t>
      </w:r>
    </w:p>
    <w:p w:rsidR="00A40C39" w:rsidRDefault="00A40C39" w:rsidP="006001BF">
      <w:pPr>
        <w:pStyle w:val="Odstavecseseznamem"/>
        <w:numPr>
          <w:ilvl w:val="0"/>
          <w:numId w:val="14"/>
        </w:numPr>
      </w:pPr>
      <w:r w:rsidRPr="00A40C39">
        <w:t>splnění požadavků platné legislativy</w:t>
      </w:r>
    </w:p>
    <w:p w:rsidR="00A40C39" w:rsidRPr="00A40C39" w:rsidRDefault="00A40C39" w:rsidP="00A40C39">
      <w:r>
        <w:t>Naplnění všech výše uvedených dílčích cílů by mělo ve svém důsledku vést ke z</w:t>
      </w:r>
      <w:r w:rsidRPr="00A40C39">
        <w:t>výšení konkurenceschopnosti železniční dopravy</w:t>
      </w:r>
      <w:r>
        <w:t>.</w:t>
      </w:r>
    </w:p>
    <w:p w:rsidR="007A6D3A" w:rsidRDefault="00D64674" w:rsidP="00866F49">
      <w:pPr>
        <w:pStyle w:val="Nadpis1"/>
      </w:pPr>
      <w:bookmarkStart w:id="377" w:name="_Toc9933439"/>
      <w:r>
        <w:t>Návrhová část</w:t>
      </w:r>
      <w:bookmarkEnd w:id="377"/>
    </w:p>
    <w:p w:rsidR="00D64674" w:rsidRDefault="00D47C6B" w:rsidP="00866F49">
      <w:pPr>
        <w:pStyle w:val="Nadpis2"/>
      </w:pPr>
      <w:del w:id="378" w:author="Ing. Tomáš Funk" w:date="2019-05-24T07:58:00Z">
        <w:r w:rsidDel="00D47C6B">
          <w:delText>Navrh</w:delText>
        </w:r>
        <w:r w:rsidR="000D4AFE" w:rsidDel="00D47C6B">
          <w:delText>o</w:delText>
        </w:r>
        <w:r w:rsidR="00D64674" w:rsidDel="00D47C6B">
          <w:delText xml:space="preserve">vané </w:delText>
        </w:r>
      </w:del>
      <w:bookmarkStart w:id="379" w:name="_Toc9933440"/>
      <w:ins w:id="380" w:author="Ing. Tomáš Funk" w:date="2019-05-24T07:58:00Z">
        <w:r>
          <w:t xml:space="preserve">Posuzované </w:t>
        </w:r>
      </w:ins>
      <w:r w:rsidR="00D64674">
        <w:t>varianty</w:t>
      </w:r>
      <w:bookmarkEnd w:id="379"/>
    </w:p>
    <w:p w:rsidR="00D64674" w:rsidRDefault="00D64674" w:rsidP="00866F49">
      <w:pPr>
        <w:pStyle w:val="Nadpis3"/>
      </w:pPr>
      <w:bookmarkStart w:id="381" w:name="_Toc9933441"/>
      <w:r>
        <w:t>Varianta bez projektu</w:t>
      </w:r>
      <w:bookmarkEnd w:id="381"/>
    </w:p>
    <w:p w:rsidR="00D544F6" w:rsidRPr="0071667F" w:rsidRDefault="00D544F6" w:rsidP="00D544F6">
      <w:r w:rsidRPr="00994432">
        <w:t>Tato varianta vyjadřuje stav</w:t>
      </w:r>
      <w:r w:rsidRPr="0071667F">
        <w:t xml:space="preserve">, kdy se nepředpokládá </w:t>
      </w:r>
      <w:r>
        <w:t>realizace</w:t>
      </w:r>
      <w:r w:rsidRPr="0071667F">
        <w:t xml:space="preserve"> projektu a současně zůstává průběžnou údržbou a opravami zachován </w:t>
      </w:r>
      <w:r w:rsidR="00A40C39">
        <w:t>rozsah</w:t>
      </w:r>
      <w:r w:rsidRPr="0071667F">
        <w:t xml:space="preserve"> infrastruktury,</w:t>
      </w:r>
      <w:r>
        <w:t xml:space="preserve"> </w:t>
      </w:r>
      <w:r w:rsidRPr="0071667F">
        <w:t xml:space="preserve">který byl popsán v kapitole </w:t>
      </w:r>
      <w:r w:rsidRPr="00A40C39">
        <w:t>1.</w:t>
      </w:r>
      <w:del w:id="382" w:author="Ing. Tomáš Funk" w:date="2019-05-28T10:57:00Z">
        <w:r w:rsidRPr="00A40C39" w:rsidDel="00411D8B">
          <w:delText>3</w:delText>
        </w:r>
        <w:r w:rsidRPr="0071667F" w:rsidDel="00411D8B">
          <w:delText>.</w:delText>
        </w:r>
      </w:del>
      <w:ins w:id="383" w:author="Ing. Tomáš Funk" w:date="2019-05-28T10:57:00Z">
        <w:r w:rsidR="00411D8B">
          <w:t>2.</w:t>
        </w:r>
      </w:ins>
      <w:r w:rsidRPr="0071667F">
        <w:t xml:space="preserve"> Údržba a především opravy</w:t>
      </w:r>
      <w:ins w:id="384" w:author="Ing. Tomáš Funk" w:date="2019-05-28T10:57:00Z">
        <w:r w:rsidR="00411D8B">
          <w:t xml:space="preserve"> a reinvestice</w:t>
        </w:r>
      </w:ins>
      <w:r w:rsidRPr="0071667F">
        <w:t xml:space="preserve"> potřebné k tomu, aby trať zůstala zachována v</w:t>
      </w:r>
      <w:r>
        <w:t> </w:t>
      </w:r>
      <w:r w:rsidRPr="0071667F">
        <w:t>provozu</w:t>
      </w:r>
      <w:r>
        <w:t>,</w:t>
      </w:r>
      <w:r w:rsidRPr="0071667F">
        <w:t xml:space="preserve"> jsou popsány v kapitole </w:t>
      </w:r>
      <w:r w:rsidRPr="00A40C39">
        <w:t>3.</w:t>
      </w:r>
      <w:r w:rsidR="00A40C39" w:rsidRPr="00A40C39">
        <w:t>4.2</w:t>
      </w:r>
      <w:r w:rsidRPr="0071667F">
        <w:t>.</w:t>
      </w:r>
    </w:p>
    <w:p w:rsidR="00D64674" w:rsidRDefault="00D64674" w:rsidP="00866F49">
      <w:pPr>
        <w:pStyle w:val="Nadpis3"/>
      </w:pPr>
      <w:bookmarkStart w:id="385" w:name="_Toc9933442"/>
      <w:r>
        <w:t>Varianta s</w:t>
      </w:r>
      <w:r w:rsidR="001F02BE">
        <w:t> </w:t>
      </w:r>
      <w:r>
        <w:t>projektem</w:t>
      </w:r>
      <w:bookmarkEnd w:id="385"/>
    </w:p>
    <w:p w:rsidR="00F20022" w:rsidRPr="0096288B" w:rsidRDefault="00F20022" w:rsidP="00866F49">
      <w:pPr>
        <w:rPr>
          <w:b/>
        </w:rPr>
      </w:pPr>
      <w:r w:rsidRPr="0096288B">
        <w:rPr>
          <w:b/>
        </w:rPr>
        <w:t>Technické řešení</w:t>
      </w:r>
    </w:p>
    <w:p w:rsidR="00D544F6" w:rsidRDefault="00D544F6" w:rsidP="00D544F6">
      <w:pPr>
        <w:spacing w:after="0"/>
        <w:ind w:firstLine="431"/>
      </w:pPr>
      <w:r>
        <w:t>Navrhovaný stav vychází z postradatelné dopravní koleje č. 5 a postradatelné manipulační koleje č. 4 z důvodu nevyužívání těchto kolejí a jejich špatného technického stavu.</w:t>
      </w:r>
    </w:p>
    <w:p w:rsidR="00D544F6" w:rsidRDefault="00D544F6" w:rsidP="00D544F6">
      <w:pPr>
        <w:spacing w:after="0"/>
        <w:ind w:firstLine="431"/>
      </w:pPr>
      <w:r>
        <w:t xml:space="preserve">Navrhovaný stav </w:t>
      </w:r>
      <w:r w:rsidRPr="006A26A7">
        <w:t>sleduj</w:t>
      </w:r>
      <w:r>
        <w:t>e</w:t>
      </w:r>
      <w:r w:rsidRPr="006A26A7">
        <w:t xml:space="preserve"> tři dopravní koleje, z</w:t>
      </w:r>
      <w:r>
        <w:t> </w:t>
      </w:r>
      <w:r w:rsidRPr="006A26A7">
        <w:t>toho dvě pro vlaky osobní dopra</w:t>
      </w:r>
      <w:r>
        <w:t>vy a jednu pro nákladní vlaky. D</w:t>
      </w:r>
      <w:r w:rsidRPr="006A26A7">
        <w:t xml:space="preserve">ále jednu </w:t>
      </w:r>
      <w:r>
        <w:t xml:space="preserve">průjezdnou manipulační kolej, dále manipulační kolej </w:t>
      </w:r>
      <w:r w:rsidRPr="006A26A7">
        <w:t xml:space="preserve">pro ložné manipulace a </w:t>
      </w:r>
      <w:r>
        <w:t>manipulační (odstavnou) kolej zaústěnou do koleje č. 2 sloužící pro odstavování vlaků.</w:t>
      </w:r>
    </w:p>
    <w:p w:rsidR="00D544F6" w:rsidRDefault="00D544F6" w:rsidP="005878D3">
      <w:pPr>
        <w:spacing w:after="0"/>
        <w:ind w:firstLine="431"/>
      </w:pPr>
      <w:r>
        <w:t xml:space="preserve">V navrhovaném stavu se </w:t>
      </w:r>
      <w:r w:rsidRPr="006A26A7">
        <w:t>počítá s převedením koleje č.</w:t>
      </w:r>
      <w:r>
        <w:t> </w:t>
      </w:r>
      <w:r w:rsidRPr="006A26A7">
        <w:t>2 do stopy rušené koleje č.</w:t>
      </w:r>
      <w:r>
        <w:t> </w:t>
      </w:r>
      <w:r w:rsidRPr="006A26A7">
        <w:t>4 a</w:t>
      </w:r>
      <w:r>
        <w:t> s vybudováním</w:t>
      </w:r>
      <w:r w:rsidRPr="006A26A7">
        <w:t xml:space="preserve"> </w:t>
      </w:r>
      <w:r>
        <w:t>vnějšího nástupiště délky 130 m u výpravní budovy u koleje č. 2 a s vybudováním poloostrovního jednostranného nástupiště délky 130 m mezi kolejí č. 2 a 1 s nástupištní hranou u koleje č. 1.</w:t>
      </w:r>
    </w:p>
    <w:p w:rsidR="00D544F6" w:rsidRPr="005878D3" w:rsidRDefault="00D544F6" w:rsidP="00D544F6">
      <w:pPr>
        <w:spacing w:after="0"/>
        <w:ind w:firstLine="431"/>
        <w:rPr>
          <w:u w:val="single"/>
        </w:rPr>
      </w:pPr>
      <w:r w:rsidRPr="005878D3">
        <w:rPr>
          <w:u w:val="single"/>
        </w:rPr>
        <w:t>Nástupiště</w:t>
      </w:r>
    </w:p>
    <w:p w:rsidR="00D544F6" w:rsidRPr="00054E7E" w:rsidRDefault="00D544F6" w:rsidP="005878D3">
      <w:pPr>
        <w:spacing w:after="0"/>
        <w:ind w:firstLine="431"/>
      </w:pPr>
      <w:r>
        <w:t>V žst. Bystřici pod Hostýnem je navrženo vybudovat vnějšího nástupiště (nástupiště č. 1) délky 130 m u výpravní budovy u koleje č. 2 a poloostrovní jednostranné nástupiště (nástupiště č. 2) délky 130 m mezi kolejí č. 2 a 1 s nástupištní hranou u koleje č. 1. Bezbariérový přístup na nástupiště č. 2 bude zajištěn přes centrální přechod zabezpečený výstražným zařízením, což umožní v budoucích záměrech dálkově řídit tuto stanici ze stanice Holešov.</w:t>
      </w:r>
    </w:p>
    <w:p w:rsidR="00D544F6" w:rsidRPr="005878D3" w:rsidRDefault="00D544F6" w:rsidP="00D544F6">
      <w:pPr>
        <w:spacing w:after="0"/>
        <w:ind w:firstLine="431"/>
        <w:rPr>
          <w:u w:val="single"/>
        </w:rPr>
      </w:pPr>
      <w:r w:rsidRPr="005878D3">
        <w:rPr>
          <w:u w:val="single"/>
        </w:rPr>
        <w:t>Zabezpečovací zařízení ve stanici</w:t>
      </w:r>
    </w:p>
    <w:p w:rsidR="00D544F6" w:rsidRPr="003C683A" w:rsidRDefault="00D544F6" w:rsidP="005878D3">
      <w:pPr>
        <w:spacing w:after="0"/>
        <w:ind w:firstLine="431"/>
      </w:pPr>
      <w:r w:rsidRPr="003C683A">
        <w:t>V navrhovaném stavu bude tato stanice vybavena SZZ 3. kategorie typu elektronické stavědlo. Toto SZZ umožní v budoucnu přechod na DOZ</w:t>
      </w:r>
      <w:r>
        <w:t>.</w:t>
      </w:r>
    </w:p>
    <w:p w:rsidR="00D544F6" w:rsidRPr="005878D3" w:rsidRDefault="00D544F6" w:rsidP="00D544F6">
      <w:pPr>
        <w:spacing w:after="0"/>
        <w:ind w:firstLine="431"/>
        <w:rPr>
          <w:u w:val="single"/>
        </w:rPr>
      </w:pPr>
      <w:r w:rsidRPr="005878D3">
        <w:rPr>
          <w:u w:val="single"/>
        </w:rPr>
        <w:lastRenderedPageBreak/>
        <w:t>Zabezpečovací zařízení v přilehlých mezistaničních úsecích</w:t>
      </w:r>
    </w:p>
    <w:p w:rsidR="00D544F6" w:rsidRDefault="00D544F6" w:rsidP="005878D3">
      <w:pPr>
        <w:spacing w:after="0"/>
        <w:ind w:firstLine="431"/>
      </w:pPr>
      <w:r>
        <w:t>Přilehlé mezistaniční úseky budou vybaveny TZZ 3. kategorie typu automatické hradlo, které v budoucnu umožní přechod na DOZ. Ve směru Bystřice pod Hostýnem – Holešov bude toto TZZ součástí akce „Rekonstrukce žst. Holešov“, která probíhá současně s akcí „Rekonstrukce žst. Bystřice pod Hostýnem.“ Ve směru Bystřice pod Hostýnem – Osíčko bude TZZ součástí akce „Rekonstrukce žst. Bystřice pod Hostýnem.“</w:t>
      </w:r>
    </w:p>
    <w:p w:rsidR="00A27D82" w:rsidRDefault="00D544F6" w:rsidP="005878D3">
      <w:pPr>
        <w:spacing w:after="0"/>
        <w:ind w:firstLine="431"/>
      </w:pPr>
      <w:r>
        <w:t>V rámci výstavby bude v úseku Holešov – Osíčko zavedena náhradní autobusová doprava, která bude začínat/končit v Holešově u žst., odkud pojedou autobusy po silnici I/438 přes Dobrotice, Jankovice, Hlinsko pod Hostýnem, Bílavsko do Bystřice pod Hostýnem. Z Bystřice pod Hostýnem dále po silnici I/150 přes Loukov do Osíčka.</w:t>
      </w:r>
      <w:r w:rsidRPr="00D2434D">
        <w:t xml:space="preserve"> </w:t>
      </w:r>
      <w:r>
        <w:t>Silnice, po níž je vedena NAD, kopíruje železniční trať, takže zde není nutné zajíždění autobusů k žel. stanicím/zastávkám. Zavedení náhradní autobusové dopravy bude trvat 56 dní.</w:t>
      </w:r>
    </w:p>
    <w:p w:rsidR="00D64674" w:rsidRDefault="00D64674" w:rsidP="00866F49">
      <w:pPr>
        <w:pStyle w:val="Nadpis1"/>
      </w:pPr>
      <w:bookmarkStart w:id="386" w:name="_Toc9933443"/>
      <w:r>
        <w:t>Hodnotící část</w:t>
      </w:r>
      <w:bookmarkEnd w:id="386"/>
    </w:p>
    <w:p w:rsidR="009972A7" w:rsidRDefault="009972A7" w:rsidP="009972A7">
      <w:pPr>
        <w:pStyle w:val="Nadpis2"/>
      </w:pPr>
      <w:bookmarkStart w:id="387" w:name="_Toc9933444"/>
      <w:r>
        <w:t>Ekonomické hodnocení</w:t>
      </w:r>
      <w:bookmarkEnd w:id="387"/>
    </w:p>
    <w:p w:rsidR="009972A7" w:rsidRDefault="009972A7" w:rsidP="009972A7">
      <w:pPr>
        <w:spacing w:before="120"/>
      </w:pPr>
      <w:r>
        <w:t>Ekonomická efektivita projektu definuje celospolečenskou přínosnost projektu a je tak jedním z kritérií při schvalování projektu či rozhodování o variantě řešení projektu. Legislativně a metodicky je zakotveno v těchto dokumentech:</w:t>
      </w:r>
    </w:p>
    <w:p w:rsidR="009972A7" w:rsidRPr="008348A2" w:rsidRDefault="009972A7" w:rsidP="006001BF">
      <w:pPr>
        <w:numPr>
          <w:ilvl w:val="0"/>
          <w:numId w:val="5"/>
        </w:numPr>
        <w:spacing w:before="120" w:line="276" w:lineRule="auto"/>
      </w:pPr>
      <w:r w:rsidRPr="008348A2">
        <w:t xml:space="preserve">Nařízení Evropského parlamentu a Rady (EU) č. 1303/2013 ze dne 17. prosince 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w:t>
      </w:r>
    </w:p>
    <w:p w:rsidR="009972A7" w:rsidRPr="008348A2" w:rsidRDefault="009972A7" w:rsidP="006001BF">
      <w:pPr>
        <w:numPr>
          <w:ilvl w:val="0"/>
          <w:numId w:val="5"/>
        </w:numPr>
        <w:spacing w:before="120" w:line="276" w:lineRule="auto"/>
      </w:pPr>
      <w:r w:rsidRPr="008348A2">
        <w:t xml:space="preserve">Nařízení Komise v přenesené pravomoci (EU) č. 480/2014 ze dne 3 března 2014, kterým se doplňuje nařízení (EU) č. 1303/2013. </w:t>
      </w:r>
    </w:p>
    <w:p w:rsidR="009972A7" w:rsidRPr="004F55D8" w:rsidRDefault="009972A7" w:rsidP="006001BF">
      <w:pPr>
        <w:numPr>
          <w:ilvl w:val="0"/>
          <w:numId w:val="5"/>
        </w:numPr>
        <w:spacing w:before="120" w:line="276" w:lineRule="auto"/>
      </w:pPr>
      <w:r w:rsidRPr="004F55D8">
        <w:t xml:space="preserve">Prováděcí nařízení Komise (EU) 2015/207 ze dne 20. ledna 2015, kterým se stanoví prováděcí pravidla k nařízení Evropského parlamentu a Rady (EU) č. 1303/2013, pokud jde o vzory pro zprávu o pokroku, předkládání informací o velkém projektu, společný akční plán, zprávy o provádění pro cíl Investice pro růst a zaměstnanost, prohlášení </w:t>
      </w:r>
      <w:r w:rsidRPr="001B7594">
        <w:t>řídicího subjektu, auditní strategii, výrok auditora a výroční kontrolní zprávu a o metodiku provádění analýzy nákladů</w:t>
      </w:r>
      <w:r w:rsidRPr="00514012">
        <w:t xml:space="preserve"> </w:t>
      </w:r>
      <w:r w:rsidRPr="00CC36F9">
        <w:t>a přínosů, a nařízení Evropského parlamentu a Rady (EU) č. 1299/2013, pokud jde o vzor zpráv o provádění pro cíl</w:t>
      </w:r>
      <w:r>
        <w:t xml:space="preserve"> </w:t>
      </w:r>
      <w:r w:rsidRPr="004F55D8">
        <w:t>Evropská územní spolupráce</w:t>
      </w:r>
    </w:p>
    <w:p w:rsidR="009972A7" w:rsidRPr="008348A2" w:rsidRDefault="009972A7" w:rsidP="006001BF">
      <w:pPr>
        <w:numPr>
          <w:ilvl w:val="0"/>
          <w:numId w:val="5"/>
        </w:numPr>
        <w:spacing w:before="120" w:line="276" w:lineRule="auto"/>
      </w:pPr>
      <w:r w:rsidRPr="008348A2">
        <w:t xml:space="preserve">Guide to Cost-benefit Analysis of Investment Projects - Economic appraisal tool for Cohesion Policy 2014-2020 </w:t>
      </w:r>
      <w:r w:rsidRPr="004F55D8">
        <w:t>(</w:t>
      </w:r>
      <w:r w:rsidRPr="008367B5">
        <w:t>EK,</w:t>
      </w:r>
      <w:r>
        <w:t xml:space="preserve"> </w:t>
      </w:r>
      <w:r w:rsidRPr="004F55D8">
        <w:t>prosinec 2014</w:t>
      </w:r>
      <w:r w:rsidRPr="008348A2">
        <w:t>)</w:t>
      </w:r>
    </w:p>
    <w:p w:rsidR="009972A7" w:rsidRPr="008348A2" w:rsidRDefault="009972A7" w:rsidP="006001BF">
      <w:pPr>
        <w:numPr>
          <w:ilvl w:val="0"/>
          <w:numId w:val="5"/>
        </w:numPr>
        <w:spacing w:before="120" w:line="276" w:lineRule="auto"/>
      </w:pPr>
      <w:r w:rsidRPr="004C188C">
        <w:t>Rezortní metodika pro hodnocení ekonomické efektivnosti projektů dopravních staveb</w:t>
      </w:r>
      <w:r>
        <w:t xml:space="preserve"> (MD ČR, říjen 2017)</w:t>
      </w:r>
    </w:p>
    <w:p w:rsidR="009972A7" w:rsidRDefault="009972A7" w:rsidP="009972A7">
      <w:pPr>
        <w:spacing w:before="120"/>
      </w:pPr>
    </w:p>
    <w:p w:rsidR="009972A7" w:rsidRDefault="009972A7" w:rsidP="009972A7">
      <w:pPr>
        <w:spacing w:before="120"/>
      </w:pPr>
      <w:r>
        <w:t xml:space="preserve">Ad c) Jedná se o </w:t>
      </w:r>
      <w:r w:rsidRPr="00063F33">
        <w:t>prováděcí pravidla k nařízení Evropského parlamentu a Rady (EU) č. 1303/2013</w:t>
      </w:r>
      <w:r>
        <w:t xml:space="preserve">, která mimo jiné obsahují v příloze III </w:t>
      </w:r>
      <w:r w:rsidRPr="00063F33">
        <w:t xml:space="preserve">Metodiku provádění analýzy nákladů a přínosů </w:t>
      </w:r>
      <w:r>
        <w:t xml:space="preserve"> </w:t>
      </w:r>
    </w:p>
    <w:p w:rsidR="009972A7" w:rsidRDefault="009972A7" w:rsidP="009972A7">
      <w:pPr>
        <w:spacing w:before="120"/>
      </w:pPr>
      <w:r>
        <w:t xml:space="preserve">Ad d) </w:t>
      </w:r>
      <w:r w:rsidRPr="008367B5">
        <w:t>Průvodce analýzou nákladů a přínosů investičních projektů, ekonomický nástroj</w:t>
      </w:r>
      <w:r>
        <w:t xml:space="preserve"> </w:t>
      </w:r>
      <w:r w:rsidRPr="008367B5">
        <w:t>pro hodnocení politiky soudržnosti v letech 2014 – 2020, který je ovšem svým charakterem</w:t>
      </w:r>
      <w:r>
        <w:t xml:space="preserve"> </w:t>
      </w:r>
      <w:r w:rsidRPr="008367B5">
        <w:t>pouze doporučující.</w:t>
      </w:r>
    </w:p>
    <w:p w:rsidR="009972A7" w:rsidRDefault="009972A7" w:rsidP="009972A7">
      <w:pPr>
        <w:spacing w:before="120"/>
      </w:pPr>
      <w:r>
        <w:lastRenderedPageBreak/>
        <w:t xml:space="preserve">Ad e) </w:t>
      </w:r>
      <w:r w:rsidRPr="008367B5">
        <w:t>Z pohledu pravidel pro zpracování CBA je tato metodika klíčovým a závazným materiálem</w:t>
      </w:r>
      <w:r>
        <w:t xml:space="preserve"> </w:t>
      </w:r>
      <w:r w:rsidRPr="008367B5">
        <w:t>„Prováděcího nařízení Komise (EU) 2015/207 ze dne 20. ledna 2015</w:t>
      </w:r>
      <w:r>
        <w:t>“.</w:t>
      </w:r>
      <w:r w:rsidRPr="008367B5">
        <w:t xml:space="preserve"> V tomto nařízení se v příloze III stanoví</w:t>
      </w:r>
      <w:r>
        <w:t xml:space="preserve"> </w:t>
      </w:r>
      <w:r w:rsidRPr="008367B5">
        <w:t xml:space="preserve">„Metodika prováděcí analýzy nákladů a přínosů“, ze které tento materiál nejvíce čerpá. </w:t>
      </w:r>
      <w:r>
        <w:t>Jedná se o stěžejní národní metodický podklad pro zpracování ekonomického hodnocení železničních projektů.</w:t>
      </w:r>
    </w:p>
    <w:p w:rsidR="009972A7" w:rsidRDefault="009972A7" w:rsidP="003B71D3">
      <w:pPr>
        <w:pStyle w:val="Nadpis3"/>
      </w:pPr>
      <w:bookmarkStart w:id="388" w:name="_Toc9933445"/>
      <w:r w:rsidRPr="003B4174">
        <w:t>Analýza nákladů a přínosů – CBA</w:t>
      </w:r>
      <w:bookmarkEnd w:id="388"/>
    </w:p>
    <w:p w:rsidR="009972A7" w:rsidRPr="005B2237" w:rsidRDefault="009972A7" w:rsidP="009972A7">
      <w:pPr>
        <w:spacing w:before="120"/>
      </w:pPr>
      <w:r w:rsidRPr="005B2237">
        <w:t xml:space="preserve">Analýza nákladů a přínosů (cost-benefit analysis - CBA) je analytický nástroj pro posuzování ekonomických výhod nebo nevýhod investičních rozhodnutí na základě posouzení jejich nákladů a přínosů s cílem </w:t>
      </w:r>
      <w:r>
        <w:t>vyhodnotit</w:t>
      </w:r>
      <w:r w:rsidRPr="005B2237">
        <w:t xml:space="preserve"> jejich přínos ke změně úrovně blahobytu.</w:t>
      </w:r>
    </w:p>
    <w:p w:rsidR="009972A7" w:rsidRPr="005B2237" w:rsidRDefault="009972A7" w:rsidP="009972A7">
      <w:pPr>
        <w:spacing w:before="120"/>
      </w:pPr>
      <w:r w:rsidRPr="005B2237">
        <w:t xml:space="preserve">Metoda CBA je používána pro hodnocení rozličných projektů, zejména pak projektů financovaných z veřejných zdrojů. Důvodem je její variabilita a schopnost do analýz započítat i širokou škálu celospolečenských přínosů/nákladů investic. </w:t>
      </w:r>
    </w:p>
    <w:p w:rsidR="009972A7" w:rsidRPr="005B2237" w:rsidRDefault="009972A7" w:rsidP="009972A7">
      <w:pPr>
        <w:spacing w:before="120"/>
      </w:pPr>
      <w:r w:rsidRPr="005B2237">
        <w:t>CBA posuzuje stavbu v dlouhodobém horizontu, u železničních staveb trvá hodnotící období 30 let a zahrnuje realizační fázi stavby a provozní fázi.</w:t>
      </w:r>
    </w:p>
    <w:p w:rsidR="009972A7" w:rsidRPr="00A26406" w:rsidRDefault="009972A7" w:rsidP="009972A7">
      <w:pPr>
        <w:spacing w:before="120"/>
      </w:pPr>
      <w:r w:rsidRPr="005B2237">
        <w:t>V rámci CBA se vždy posuzují rozdíly mezi projektovou variantou a variantou bez projektu, rozdíl mezi oběma variantami pak definuje přínos projektové varianty, ten může být kladný i záporný. Jedná se o tzv. Přírůstkový přístup</w:t>
      </w:r>
      <w:r>
        <w:t>, který</w:t>
      </w:r>
      <w:r w:rsidRPr="00A26406">
        <w:t xml:space="preserve"> vychází z těchto principů: </w:t>
      </w:r>
    </w:p>
    <w:p w:rsidR="009972A7" w:rsidRPr="005B2237" w:rsidRDefault="009972A7" w:rsidP="006001BF">
      <w:pPr>
        <w:numPr>
          <w:ilvl w:val="0"/>
          <w:numId w:val="6"/>
        </w:numPr>
        <w:spacing w:before="120" w:line="276" w:lineRule="auto"/>
      </w:pPr>
      <w:r w:rsidRPr="005B2237">
        <w:t xml:space="preserve">varianta bez projektu musí popsat, co by se stalo v případě neexistence projektu. V tomto scénáři jsou vypracovány odhady všech peněžních toků souvisejících s operacemi v rámci projektu za každý rok během trvání projektu. V případě investic zaměřených na zlepšení stávajícího aktiva by měl zahrnovat náklady a výnosy/přínosy při provozování a udržování služby na úrovni, která je stále funkční, nebo dokonce malé adaptační investice, které by se uskutečnily v každém případě. Pokud se jako srovnávací scénář použijí minimální změny, mělo by se jednat o proveditelný a věrohodný scénář, který nepovede k nepřiměřeným a nerealistickým dodatečným přínosům a nákladům; </w:t>
      </w:r>
    </w:p>
    <w:p w:rsidR="009972A7" w:rsidRPr="005B2237" w:rsidRDefault="009972A7" w:rsidP="006001BF">
      <w:pPr>
        <w:numPr>
          <w:ilvl w:val="0"/>
          <w:numId w:val="6"/>
        </w:numPr>
        <w:spacing w:before="120" w:line="276" w:lineRule="auto"/>
      </w:pPr>
      <w:r>
        <w:t>varianta s projektem zahrnuje peněžní toky</w:t>
      </w:r>
      <w:r w:rsidRPr="005B2237">
        <w:t xml:space="preserve"> pro situace s navrženým projektem. Jsou zde zohledněny všechny investice, finanční a ekonomické náklady a přínosy plynoucí z projektu. </w:t>
      </w:r>
    </w:p>
    <w:p w:rsidR="009972A7" w:rsidRDefault="009972A7" w:rsidP="006001BF">
      <w:pPr>
        <w:numPr>
          <w:ilvl w:val="0"/>
          <w:numId w:val="6"/>
        </w:numPr>
        <w:spacing w:before="120" w:line="276" w:lineRule="auto"/>
      </w:pPr>
      <w:r w:rsidRPr="005B2237">
        <w:t>analýza nákladů a přínosů zohledňuje</w:t>
      </w:r>
      <w:r>
        <w:t xml:space="preserve"> </w:t>
      </w:r>
      <w:r w:rsidRPr="00DF1934">
        <w:t>pouze</w:t>
      </w:r>
      <w:r w:rsidRPr="005B2237">
        <w:t xml:space="preserve"> rozdíl mezi peněžními toky ve scénáři s projektem a peněžními toky ve srovnávacím scénáři. Finanční a ekonomické ukazatele výkonnosti se počítají pouze na základě přírůstku peněžních toků. </w:t>
      </w:r>
    </w:p>
    <w:p w:rsidR="009972A7" w:rsidRPr="005B2237" w:rsidRDefault="009972A7" w:rsidP="009972A7">
      <w:pPr>
        <w:spacing w:before="120"/>
      </w:pPr>
      <w:r>
        <w:t xml:space="preserve">Rozdílové peněžní toky v jednotlivých letech hodnotícího období utvářejí projektové cash flow. Záporný tok znamená náklad pro investora projektu či společnost, kladný peněžní tok pak zisk, či úsporu nákladů investora či společnosti. </w:t>
      </w:r>
      <w:r w:rsidRPr="005B2237">
        <w:t xml:space="preserve">Tyto hodnoty jsou diskontovány a </w:t>
      </w:r>
      <w:r>
        <w:t>poté</w:t>
      </w:r>
      <w:r w:rsidRPr="005B2237">
        <w:t xml:space="preserve"> sečteny s cílem vypočíst čistý celkový přínos. Celková výkonnost projektu se měří ukazateli, a to ekonomickou čistou současnou hodnotou (ENPV – Economic Net Present Value), vyjádřenou v penězích, ekonomickou mírou návratnosti (ERR – Economic Rate of Return)</w:t>
      </w:r>
      <w:r>
        <w:t xml:space="preserve"> a poměrem přínosů a nákladů (BCR – benefit  cost ratio)</w:t>
      </w:r>
      <w:r w:rsidRPr="005B2237">
        <w:t xml:space="preserve">, což umožňuje konkurenční projekty nebo alternativy porovnat a seřadit. </w:t>
      </w:r>
    </w:p>
    <w:p w:rsidR="009972A7" w:rsidRPr="005B2237" w:rsidRDefault="009972A7" w:rsidP="009972A7">
      <w:pPr>
        <w:spacing w:before="120"/>
      </w:pPr>
      <w:r>
        <w:t xml:space="preserve">Analýza </w:t>
      </w:r>
      <w:r w:rsidRPr="005B2237">
        <w:t xml:space="preserve">nákladů a přínosů tak umožňuje posouzení vlivu projektu na společnost jako celek prostřednictvím výpočtu ukazatelů ekonomické výkonnosti, čímž dojde k posouzení očekávané změny úrovně blahobytu. </w:t>
      </w:r>
    </w:p>
    <w:p w:rsidR="009972A7" w:rsidRDefault="009972A7" w:rsidP="003B71D3">
      <w:pPr>
        <w:pStyle w:val="Nadpis3"/>
      </w:pPr>
      <w:bookmarkStart w:id="389" w:name="_Toc490208133"/>
      <w:bookmarkStart w:id="390" w:name="_Toc9933446"/>
      <w:r>
        <w:lastRenderedPageBreak/>
        <w:t>Analýza r</w:t>
      </w:r>
      <w:r w:rsidRPr="003B71D3">
        <w:rPr>
          <w:rStyle w:val="Nadpis3Char"/>
        </w:rPr>
        <w:t>i</w:t>
      </w:r>
      <w:r>
        <w:t>zik</w:t>
      </w:r>
      <w:bookmarkEnd w:id="389"/>
      <w:bookmarkEnd w:id="390"/>
    </w:p>
    <w:p w:rsidR="009972A7" w:rsidRPr="00CC36F9" w:rsidRDefault="009972A7" w:rsidP="00333333">
      <w:pPr>
        <w:spacing w:before="120"/>
      </w:pPr>
      <w:r w:rsidRPr="00CC36F9">
        <w:t xml:space="preserve">Cílem </w:t>
      </w:r>
      <w:r>
        <w:t xml:space="preserve">analýzy rizik </w:t>
      </w:r>
      <w:r w:rsidRPr="00CC36F9">
        <w:t xml:space="preserve">je řešit nejistotu, která je součástí všech investičních projektů. </w:t>
      </w:r>
      <w:r>
        <w:t xml:space="preserve">Analýza rizik je </w:t>
      </w:r>
      <w:r w:rsidR="00333333">
        <w:t xml:space="preserve">vzhledem k velikosti projektu </w:t>
      </w:r>
      <w:r>
        <w:t xml:space="preserve">zpracována </w:t>
      </w:r>
      <w:r w:rsidR="00333333">
        <w:t>pouze formou analýzy citlivosti.</w:t>
      </w:r>
    </w:p>
    <w:p w:rsidR="009972A7" w:rsidRPr="008348A2" w:rsidRDefault="009972A7" w:rsidP="009972A7">
      <w:pPr>
        <w:spacing w:before="120"/>
        <w:rPr>
          <w:b/>
        </w:rPr>
      </w:pPr>
      <w:r w:rsidRPr="008348A2">
        <w:rPr>
          <w:b/>
        </w:rPr>
        <w:t>Analýza citlivosti</w:t>
      </w:r>
    </w:p>
    <w:p w:rsidR="009972A7" w:rsidRPr="00032B6A" w:rsidRDefault="009972A7" w:rsidP="009972A7">
      <w:pPr>
        <w:spacing w:before="120"/>
      </w:pPr>
      <w:r w:rsidRPr="00032B6A">
        <w:t>V rámci analýzy je posuzována citlivost významných vstupů ekonomického hodnocení na výsledky ekonomické</w:t>
      </w:r>
      <w:r>
        <w:t>ho</w:t>
      </w:r>
      <w:r w:rsidRPr="00032B6A">
        <w:t xml:space="preserve"> </w:t>
      </w:r>
      <w:r>
        <w:t>hodnocení</w:t>
      </w:r>
      <w:r w:rsidRPr="00032B6A">
        <w:t>. Výsledkem je elasticita proměnné, která udává poměr mezi změnou nezávislé proměnné a změnou výsledku ekonomického hodnocení (NPV). Proměnné, jejichž elasticita je nejvyšší se označují za kritické proměnné a zpravidla jsou to proměnné s elasticitou vyšší než 1.</w:t>
      </w:r>
    </w:p>
    <w:p w:rsidR="009972A7" w:rsidRDefault="009972A7" w:rsidP="003B71D3">
      <w:pPr>
        <w:pStyle w:val="Nadpis2"/>
      </w:pPr>
      <w:bookmarkStart w:id="391" w:name="_Toc490208134"/>
      <w:bookmarkStart w:id="392" w:name="_Toc9933447"/>
      <w:r w:rsidRPr="00CC36F9">
        <w:t>Definice základních pojmů</w:t>
      </w:r>
      <w:bookmarkEnd w:id="391"/>
      <w:bookmarkEnd w:id="392"/>
    </w:p>
    <w:p w:rsidR="009972A7" w:rsidRPr="002557F7" w:rsidRDefault="009972A7" w:rsidP="009972A7">
      <w:pPr>
        <w:pStyle w:val="Nadpis3"/>
      </w:pPr>
      <w:bookmarkStart w:id="393" w:name="_Toc490208135"/>
      <w:bookmarkStart w:id="394" w:name="_Toc9933448"/>
      <w:r w:rsidRPr="002557F7">
        <w:t>Stanovení referenčního období</w:t>
      </w:r>
      <w:bookmarkEnd w:id="393"/>
      <w:bookmarkEnd w:id="394"/>
    </w:p>
    <w:p w:rsidR="009972A7" w:rsidRPr="0088182E" w:rsidRDefault="009972A7" w:rsidP="009972A7">
      <w:r w:rsidRPr="0088182E">
        <w:t>Základní délka hodnotícího období, je stanovena na 30 let pro železniční i silniční projekty (podle přílohy I Nařízení Komise v přenesené pravomoci (EU) č. 480/2014 ze dne 3. března 2014).</w:t>
      </w:r>
    </w:p>
    <w:p w:rsidR="009972A7" w:rsidRDefault="009972A7" w:rsidP="009972A7">
      <w:r w:rsidRPr="0088182E">
        <w:t>Toto</w:t>
      </w:r>
      <w:r>
        <w:t xml:space="preserve"> </w:t>
      </w:r>
      <w:r w:rsidRPr="0088182E">
        <w:t>období zahrnuje jak investi</w:t>
      </w:r>
      <w:r w:rsidRPr="0088182E">
        <w:rPr>
          <w:rFonts w:hint="eastAsia"/>
        </w:rPr>
        <w:t>č</w:t>
      </w:r>
      <w:r w:rsidRPr="0088182E">
        <w:t>n</w:t>
      </w:r>
      <w:r w:rsidRPr="0088182E">
        <w:rPr>
          <w:rFonts w:hint="eastAsia"/>
        </w:rPr>
        <w:t>í</w:t>
      </w:r>
      <w:r w:rsidRPr="0088182E">
        <w:t xml:space="preserve"> tak provozn</w:t>
      </w:r>
      <w:r w:rsidRPr="0088182E">
        <w:rPr>
          <w:rFonts w:hint="eastAsia"/>
        </w:rPr>
        <w:t>í</w:t>
      </w:r>
      <w:r w:rsidRPr="0088182E">
        <w:t xml:space="preserve"> fázi projektu. Investiční fáze zahrnuje pouze časové období vlastní realizace (výstavby) projektu, nikoliv fázi inženýrské a projektové přípravy</w:t>
      </w:r>
      <w:r>
        <w:t xml:space="preserve"> </w:t>
      </w:r>
      <w:r w:rsidRPr="0088182E">
        <w:t>projektu. N</w:t>
      </w:r>
      <w:r w:rsidRPr="0088182E">
        <w:rPr>
          <w:rFonts w:hint="eastAsia"/>
        </w:rPr>
        <w:t>á</w:t>
      </w:r>
      <w:r w:rsidRPr="0088182E">
        <w:t>klady spojené s projek</w:t>
      </w:r>
      <w:r w:rsidRPr="0088182E">
        <w:rPr>
          <w:rFonts w:hint="eastAsia"/>
        </w:rPr>
        <w:t>č</w:t>
      </w:r>
      <w:r w:rsidRPr="0088182E">
        <w:t>n</w:t>
      </w:r>
      <w:r w:rsidRPr="0088182E">
        <w:rPr>
          <w:rFonts w:hint="eastAsia"/>
        </w:rPr>
        <w:t>í</w:t>
      </w:r>
      <w:r w:rsidRPr="0088182E">
        <w:t xml:space="preserve"> a in</w:t>
      </w:r>
      <w:r w:rsidRPr="0088182E">
        <w:rPr>
          <w:rFonts w:hint="eastAsia"/>
        </w:rPr>
        <w:t>ž</w:t>
      </w:r>
      <w:r w:rsidRPr="0088182E">
        <w:t>en</w:t>
      </w:r>
      <w:r w:rsidRPr="0088182E">
        <w:rPr>
          <w:rFonts w:hint="eastAsia"/>
        </w:rPr>
        <w:t>ý</w:t>
      </w:r>
      <w:r w:rsidRPr="0088182E">
        <w:t xml:space="preserve">rskou </w:t>
      </w:r>
      <w:r w:rsidRPr="0088182E">
        <w:rPr>
          <w:rFonts w:hint="eastAsia"/>
        </w:rPr>
        <w:t>č</w:t>
      </w:r>
      <w:r w:rsidRPr="0088182E">
        <w:t>innost</w:t>
      </w:r>
      <w:r w:rsidRPr="0088182E">
        <w:rPr>
          <w:rFonts w:hint="eastAsia"/>
        </w:rPr>
        <w:t>í</w:t>
      </w:r>
      <w:r w:rsidRPr="0088182E">
        <w:t xml:space="preserve"> (včetně v</w:t>
      </w:r>
      <w:r w:rsidRPr="0088182E">
        <w:rPr>
          <w:rFonts w:hint="eastAsia"/>
        </w:rPr>
        <w:t>ý</w:t>
      </w:r>
      <w:r w:rsidRPr="0088182E">
        <w:t>kup</w:t>
      </w:r>
      <w:r w:rsidRPr="0088182E">
        <w:rPr>
          <w:rFonts w:hint="eastAsia"/>
        </w:rPr>
        <w:t>ů</w:t>
      </w:r>
      <w:r w:rsidRPr="0088182E">
        <w:t xml:space="preserve"> pozemk</w:t>
      </w:r>
      <w:r w:rsidRPr="0088182E">
        <w:rPr>
          <w:rFonts w:hint="eastAsia"/>
        </w:rPr>
        <w:t>ů</w:t>
      </w:r>
      <w:r w:rsidRPr="0088182E">
        <w:t>) se</w:t>
      </w:r>
      <w:r>
        <w:t xml:space="preserve"> </w:t>
      </w:r>
      <w:r w:rsidRPr="0088182E">
        <w:t>vyjádří ve stálých cenách základního roku a zapo</w:t>
      </w:r>
      <w:r w:rsidRPr="0088182E">
        <w:rPr>
          <w:rFonts w:hint="eastAsia"/>
        </w:rPr>
        <w:t>čí</w:t>
      </w:r>
      <w:r w:rsidRPr="0088182E">
        <w:t>taj</w:t>
      </w:r>
      <w:r w:rsidRPr="0088182E">
        <w:rPr>
          <w:rFonts w:hint="eastAsia"/>
        </w:rPr>
        <w:t>í</w:t>
      </w:r>
      <w:r w:rsidRPr="0088182E">
        <w:t xml:space="preserve"> se v prvn</w:t>
      </w:r>
      <w:r w:rsidRPr="0088182E">
        <w:rPr>
          <w:rFonts w:hint="eastAsia"/>
        </w:rPr>
        <w:t>í</w:t>
      </w:r>
      <w:r w:rsidRPr="0088182E">
        <w:t>m roce hodnocen</w:t>
      </w:r>
      <w:r w:rsidRPr="0088182E">
        <w:rPr>
          <w:rFonts w:hint="eastAsia"/>
        </w:rPr>
        <w:t>í</w:t>
      </w:r>
      <w:r w:rsidRPr="0088182E">
        <w:t>.</w:t>
      </w:r>
      <w:r w:rsidRPr="002557F7">
        <w:t xml:space="preserve"> </w:t>
      </w:r>
    </w:p>
    <w:p w:rsidR="009972A7" w:rsidRPr="00032B6A" w:rsidRDefault="009972A7" w:rsidP="009972A7">
      <w:pPr>
        <w:pStyle w:val="Nadpis3"/>
      </w:pPr>
      <w:bookmarkStart w:id="395" w:name="_Toc490208136"/>
      <w:bookmarkStart w:id="396" w:name="_Toc9933449"/>
      <w:r w:rsidRPr="00032B6A">
        <w:t>Diskontování a čistá současná hodnota</w:t>
      </w:r>
      <w:bookmarkEnd w:id="395"/>
      <w:bookmarkEnd w:id="396"/>
    </w:p>
    <w:p w:rsidR="009972A7" w:rsidRPr="00032B6A" w:rsidRDefault="009972A7" w:rsidP="009972A7">
      <w:r w:rsidRPr="00032B6A">
        <w:t>Diskontní sazba umožňuje porovnávat finanční toky projektu v různých časových obdobích a mimo jiné nám udává minimální požadovanou míru výnosnosti posuzované investice.</w:t>
      </w:r>
    </w:p>
    <w:p w:rsidR="009972A7" w:rsidRPr="00032B6A" w:rsidRDefault="009972A7" w:rsidP="009972A7">
      <w:r w:rsidRPr="00032B6A">
        <w:t>Diskontní hodnota je součinem peněžního toku a diskontního faktoru</w:t>
      </w:r>
    </w:p>
    <w:p w:rsidR="009972A7" w:rsidRPr="00032B6A" w:rsidRDefault="009972A7" w:rsidP="009972A7">
      <w:r w:rsidRPr="00032B6A">
        <w:rPr>
          <w:b/>
          <w:bCs/>
        </w:rPr>
        <w:t xml:space="preserve">Čistá současná hodnota (NPV) </w:t>
      </w:r>
      <w:r w:rsidRPr="00032B6A">
        <w:t>je sumou diskontovaných peněžních toků varianty v jednotlivých letech hodnotícího období</w:t>
      </w:r>
    </w:p>
    <w:p w:rsidR="009972A7" w:rsidRPr="00032B6A" w:rsidRDefault="009972A7" w:rsidP="009972A7">
      <w:r w:rsidRPr="00032B6A">
        <w:rPr>
          <w:b/>
          <w:bCs/>
        </w:rPr>
        <w:t xml:space="preserve">NPV &gt; 0 → projekt je ekonomicky efektivní, </w:t>
      </w:r>
    </w:p>
    <w:p w:rsidR="009972A7" w:rsidRPr="00032B6A" w:rsidRDefault="009972A7" w:rsidP="009972A7">
      <w:pPr>
        <w:rPr>
          <w:b/>
        </w:rPr>
      </w:pPr>
      <w:r w:rsidRPr="00032B6A">
        <w:rPr>
          <w:b/>
        </w:rPr>
        <w:t>Diskontní faktor</w:t>
      </w:r>
    </w:p>
    <w:p w:rsidR="009972A7" w:rsidRPr="00032B6A" w:rsidRDefault="009972A7" w:rsidP="009972A7">
      <w:r w:rsidRPr="00032B6A">
        <w:t xml:space="preserve">Vzorec diskontního faktoru: </w:t>
      </w:r>
      <w:r w:rsidRPr="00032B6A">
        <w:rPr>
          <w:b/>
          <w:bCs/>
        </w:rPr>
        <w:t>1 / (1+i)</w:t>
      </w:r>
      <w:r w:rsidRPr="00032B6A">
        <w:rPr>
          <w:b/>
          <w:bCs/>
          <w:vertAlign w:val="superscript"/>
        </w:rPr>
        <w:t>n-1</w:t>
      </w:r>
      <w:r w:rsidRPr="00032B6A">
        <w:t>,</w:t>
      </w:r>
    </w:p>
    <w:p w:rsidR="009972A7" w:rsidRPr="00032B6A" w:rsidRDefault="009972A7" w:rsidP="009972A7">
      <w:r w:rsidRPr="00032B6A">
        <w:t>kde: i = diskontní sazba, n = rok referenčního období</w:t>
      </w:r>
    </w:p>
    <w:p w:rsidR="009972A7" w:rsidRDefault="009972A7" w:rsidP="009972A7">
      <w:r w:rsidRPr="00032B6A">
        <w:t>Z uvedeného vyplývá, že v prvním roce hodnocení je diskontní faktor roven 1 a následně klesá</w:t>
      </w:r>
      <w:r>
        <w:t>, z čehož vyplývá, že peněžní toky realizované na konci hodnotícího období mají a výsledek ekonomického hodnocení menší dopad než peněžní toky na začátku hodnotícího období.</w:t>
      </w:r>
      <w:r w:rsidRPr="00137083">
        <w:t xml:space="preserve"> </w:t>
      </w:r>
    </w:p>
    <w:p w:rsidR="009972A7" w:rsidRPr="00032B6A" w:rsidRDefault="009972A7" w:rsidP="009972A7">
      <w:r w:rsidRPr="00032B6A">
        <w:rPr>
          <w:b/>
          <w:bCs/>
        </w:rPr>
        <w:t>Současně s platností vztahu NPV &gt; 0 platí, že RR projektu &gt; diskontní sazba a naopak</w:t>
      </w:r>
    </w:p>
    <w:p w:rsidR="009972A7" w:rsidRPr="00032B6A" w:rsidRDefault="009972A7" w:rsidP="009972A7">
      <w:r w:rsidRPr="00032B6A">
        <w:t>RR (Rate of Return) je míra návratnosti projektu a vyjadřuje výnosnost projektu či varianty za celé hodnotící období v procentech.</w:t>
      </w:r>
    </w:p>
    <w:p w:rsidR="009972A7" w:rsidRPr="00032B6A" w:rsidRDefault="009972A7" w:rsidP="009972A7">
      <w:r w:rsidRPr="00032B6A">
        <w:t xml:space="preserve">Jak čistá současná hodnota, tak míra návratnosti je vypočtena pro finanční (FRR, FNPV) i ekonomickou analýzu (ERR, ENPV). </w:t>
      </w:r>
    </w:p>
    <w:p w:rsidR="009972A7" w:rsidRPr="00032B6A" w:rsidRDefault="009972A7" w:rsidP="009972A7">
      <w:r w:rsidRPr="00032B6A">
        <w:t>Aby byl projekt ekonomicky efektivní, tedy dostatečně přínosný pro veřejnost, musí být ERR &gt; 5% a ENPV &gt; 0. Aby byl projekt současně způsobilý pro veřejnou podporu či příspěvek z EU, musí být FRR &lt; 4% a FNPV &lt; 0. Nesmí se tedy jednat o projekt finančně efektivní, tedy projekt generující zisk po odečtení investičních a provozních nákladů.</w:t>
      </w:r>
    </w:p>
    <w:p w:rsidR="009972A7" w:rsidRPr="002557F7" w:rsidRDefault="009972A7" w:rsidP="009972A7">
      <w:pPr>
        <w:pStyle w:val="Nadpis3"/>
      </w:pPr>
      <w:bookmarkStart w:id="397" w:name="_Toc490208137"/>
      <w:bookmarkStart w:id="398" w:name="_Toc9933450"/>
      <w:r w:rsidRPr="002557F7">
        <w:lastRenderedPageBreak/>
        <w:t>Cenová úroveň</w:t>
      </w:r>
      <w:bookmarkEnd w:id="397"/>
      <w:bookmarkEnd w:id="398"/>
    </w:p>
    <w:p w:rsidR="009972A7" w:rsidRPr="002557F7" w:rsidRDefault="009972A7" w:rsidP="009972A7">
      <w:r w:rsidRPr="002557F7">
        <w:t xml:space="preserve">Ekonomické hodnocení je </w:t>
      </w:r>
      <w:r>
        <w:t>vypočteno</w:t>
      </w:r>
      <w:r w:rsidRPr="002557F7">
        <w:t xml:space="preserve"> za využití tzv. stálých (reálných) cen, tedy cen v cenové úrovni jednoho konkrétní roku, nezávisle na roku referenčního období. Výsledné ceny tedy zanedbávají inflaci v průběhu referenčního období.</w:t>
      </w:r>
    </w:p>
    <w:p w:rsidR="009972A7" w:rsidRPr="002557F7" w:rsidRDefault="009972A7" w:rsidP="009972A7">
      <w:r w:rsidRPr="002557F7">
        <w:t>Výchozí cenová úroveň (CÚ) je stanovena podle roku zpracování ekonomického hodnocení, kterým je rok 201</w:t>
      </w:r>
      <w:r w:rsidR="005878D3">
        <w:t>9</w:t>
      </w:r>
      <w:r w:rsidRPr="002557F7">
        <w:t>.</w:t>
      </w:r>
    </w:p>
    <w:p w:rsidR="009972A7" w:rsidRPr="002557F7" w:rsidRDefault="009972A7" w:rsidP="009972A7">
      <w:r w:rsidRPr="002557F7">
        <w:t xml:space="preserve">Všechny vstupy importované do ekonomického hodnocení jsou přepočteny na tuto cenovou úroveň. </w:t>
      </w:r>
    </w:p>
    <w:p w:rsidR="009972A7" w:rsidRPr="002557F7" w:rsidRDefault="009972A7" w:rsidP="009972A7">
      <w:r w:rsidRPr="002557F7">
        <w:t>Vývoj inflace, růstu HDP na hlavu a růstu reálných mezd v ČR</w:t>
      </w:r>
    </w:p>
    <w:tbl>
      <w:tblPr>
        <w:tblW w:w="8531" w:type="dxa"/>
        <w:tblInd w:w="53" w:type="dxa"/>
        <w:tblCellMar>
          <w:left w:w="70" w:type="dxa"/>
          <w:right w:w="70" w:type="dxa"/>
        </w:tblCellMar>
        <w:tblLook w:val="0000" w:firstRow="0" w:lastRow="0" w:firstColumn="0" w:lastColumn="0" w:noHBand="0" w:noVBand="0"/>
      </w:tblPr>
      <w:tblGrid>
        <w:gridCol w:w="1380"/>
        <w:gridCol w:w="768"/>
        <w:gridCol w:w="768"/>
        <w:gridCol w:w="769"/>
        <w:gridCol w:w="769"/>
        <w:gridCol w:w="769"/>
        <w:gridCol w:w="769"/>
        <w:gridCol w:w="769"/>
        <w:gridCol w:w="769"/>
        <w:gridCol w:w="1001"/>
      </w:tblGrid>
      <w:tr w:rsidR="009972A7" w:rsidRPr="002557F7" w:rsidTr="00901636">
        <w:trPr>
          <w:trHeight w:val="310"/>
        </w:trPr>
        <w:tc>
          <w:tcPr>
            <w:tcW w:w="1380" w:type="dxa"/>
            <w:tcBorders>
              <w:top w:val="nil"/>
              <w:left w:val="nil"/>
              <w:bottom w:val="dotted" w:sz="4" w:space="0" w:color="auto"/>
              <w:right w:val="single" w:sz="8" w:space="0" w:color="auto"/>
            </w:tcBorders>
            <w:shd w:val="clear" w:color="auto" w:fill="auto"/>
            <w:noWrap/>
            <w:vAlign w:val="bottom"/>
          </w:tcPr>
          <w:p w:rsidR="009972A7" w:rsidRPr="002557F7" w:rsidRDefault="009972A7" w:rsidP="00901636">
            <w:pPr>
              <w:spacing w:after="0" w:line="240" w:lineRule="auto"/>
              <w:rPr>
                <w:rFonts w:ascii="Arial" w:hAnsi="Arial" w:cs="Arial"/>
                <w:sz w:val="18"/>
                <w:szCs w:val="18"/>
                <w:lang w:eastAsia="cs-CZ"/>
              </w:rPr>
            </w:pPr>
            <w:r w:rsidRPr="002557F7">
              <w:rPr>
                <w:rFonts w:ascii="Arial" w:hAnsi="Arial" w:cs="Arial"/>
                <w:sz w:val="18"/>
                <w:szCs w:val="18"/>
                <w:lang w:eastAsia="cs-CZ"/>
              </w:rPr>
              <w:t>Rok</w:t>
            </w:r>
          </w:p>
        </w:tc>
        <w:tc>
          <w:tcPr>
            <w:tcW w:w="800" w:type="dxa"/>
            <w:tcBorders>
              <w:top w:val="nil"/>
              <w:left w:val="nil"/>
              <w:bottom w:val="dotted" w:sz="4" w:space="0" w:color="auto"/>
              <w:right w:val="nil"/>
            </w:tcBorders>
            <w:shd w:val="clear" w:color="auto" w:fill="auto"/>
            <w:vAlign w:val="bottom"/>
          </w:tcPr>
          <w:p w:rsidR="009972A7" w:rsidRPr="005878D3" w:rsidRDefault="009972A7" w:rsidP="005878D3">
            <w:pPr>
              <w:spacing w:before="0" w:after="0" w:line="240" w:lineRule="auto"/>
              <w:jc w:val="center"/>
              <w:rPr>
                <w:rFonts w:ascii="Arial" w:hAnsi="Arial" w:cs="Arial"/>
                <w:sz w:val="18"/>
                <w:szCs w:val="18"/>
                <w:lang w:eastAsia="cs-CZ"/>
              </w:rPr>
            </w:pPr>
            <w:r w:rsidRPr="005878D3">
              <w:rPr>
                <w:rFonts w:ascii="Arial" w:hAnsi="Arial" w:cs="Arial"/>
                <w:sz w:val="18"/>
                <w:szCs w:val="18"/>
                <w:lang w:eastAsia="cs-CZ"/>
              </w:rPr>
              <w:t>2012</w:t>
            </w:r>
          </w:p>
        </w:tc>
        <w:tc>
          <w:tcPr>
            <w:tcW w:w="800" w:type="dxa"/>
            <w:tcBorders>
              <w:top w:val="nil"/>
              <w:left w:val="dotted" w:sz="4" w:space="0" w:color="auto"/>
              <w:bottom w:val="dotted" w:sz="4" w:space="0" w:color="auto"/>
              <w:right w:val="nil"/>
            </w:tcBorders>
            <w:shd w:val="clear" w:color="auto" w:fill="auto"/>
            <w:vAlign w:val="bottom"/>
          </w:tcPr>
          <w:p w:rsidR="009972A7" w:rsidRPr="005878D3" w:rsidRDefault="009972A7" w:rsidP="005878D3">
            <w:pPr>
              <w:spacing w:before="0" w:after="0" w:line="240" w:lineRule="auto"/>
              <w:jc w:val="center"/>
              <w:rPr>
                <w:rFonts w:ascii="Arial" w:hAnsi="Arial" w:cs="Arial"/>
                <w:sz w:val="18"/>
                <w:szCs w:val="18"/>
                <w:lang w:eastAsia="cs-CZ"/>
              </w:rPr>
            </w:pPr>
            <w:r w:rsidRPr="005878D3">
              <w:rPr>
                <w:rFonts w:ascii="Arial" w:hAnsi="Arial" w:cs="Arial"/>
                <w:sz w:val="18"/>
                <w:szCs w:val="18"/>
                <w:lang w:eastAsia="cs-CZ"/>
              </w:rPr>
              <w:t>2013</w:t>
            </w:r>
          </w:p>
        </w:tc>
        <w:tc>
          <w:tcPr>
            <w:tcW w:w="800" w:type="dxa"/>
            <w:tcBorders>
              <w:top w:val="nil"/>
              <w:left w:val="dotted" w:sz="4" w:space="0" w:color="auto"/>
              <w:bottom w:val="dotted" w:sz="4" w:space="0" w:color="auto"/>
              <w:right w:val="nil"/>
            </w:tcBorders>
            <w:shd w:val="clear" w:color="auto" w:fill="auto"/>
            <w:vAlign w:val="bottom"/>
          </w:tcPr>
          <w:p w:rsidR="009972A7" w:rsidRPr="005878D3" w:rsidRDefault="009972A7" w:rsidP="005878D3">
            <w:pPr>
              <w:spacing w:before="0" w:after="0" w:line="240" w:lineRule="auto"/>
              <w:jc w:val="center"/>
              <w:rPr>
                <w:rFonts w:ascii="Arial" w:hAnsi="Arial" w:cs="Arial"/>
                <w:sz w:val="18"/>
                <w:szCs w:val="18"/>
                <w:lang w:eastAsia="cs-CZ"/>
              </w:rPr>
            </w:pPr>
            <w:r w:rsidRPr="005878D3">
              <w:rPr>
                <w:rFonts w:ascii="Arial" w:hAnsi="Arial" w:cs="Arial"/>
                <w:sz w:val="18"/>
                <w:szCs w:val="18"/>
                <w:lang w:eastAsia="cs-CZ"/>
              </w:rPr>
              <w:t>2014</w:t>
            </w:r>
          </w:p>
        </w:tc>
        <w:tc>
          <w:tcPr>
            <w:tcW w:w="800" w:type="dxa"/>
            <w:tcBorders>
              <w:top w:val="nil"/>
              <w:left w:val="dotted" w:sz="4" w:space="0" w:color="auto"/>
              <w:bottom w:val="dotted" w:sz="4" w:space="0" w:color="auto"/>
              <w:right w:val="nil"/>
            </w:tcBorders>
            <w:shd w:val="clear" w:color="auto" w:fill="auto"/>
            <w:vAlign w:val="bottom"/>
          </w:tcPr>
          <w:p w:rsidR="009972A7" w:rsidRPr="005878D3" w:rsidRDefault="009972A7" w:rsidP="005878D3">
            <w:pPr>
              <w:spacing w:before="0" w:after="0" w:line="240" w:lineRule="auto"/>
              <w:jc w:val="center"/>
              <w:rPr>
                <w:rFonts w:ascii="Arial" w:hAnsi="Arial" w:cs="Arial"/>
                <w:sz w:val="18"/>
                <w:szCs w:val="18"/>
                <w:lang w:eastAsia="cs-CZ"/>
              </w:rPr>
            </w:pPr>
            <w:r w:rsidRPr="005878D3">
              <w:rPr>
                <w:rFonts w:ascii="Arial" w:hAnsi="Arial" w:cs="Arial"/>
                <w:sz w:val="18"/>
                <w:szCs w:val="18"/>
                <w:lang w:eastAsia="cs-CZ"/>
              </w:rPr>
              <w:t>2015</w:t>
            </w:r>
          </w:p>
        </w:tc>
        <w:tc>
          <w:tcPr>
            <w:tcW w:w="800" w:type="dxa"/>
            <w:tcBorders>
              <w:top w:val="nil"/>
              <w:left w:val="dotted" w:sz="4" w:space="0" w:color="auto"/>
              <w:bottom w:val="dotted" w:sz="4" w:space="0" w:color="auto"/>
              <w:right w:val="nil"/>
            </w:tcBorders>
            <w:shd w:val="clear" w:color="auto" w:fill="auto"/>
            <w:vAlign w:val="bottom"/>
          </w:tcPr>
          <w:p w:rsidR="009972A7" w:rsidRPr="005878D3" w:rsidRDefault="009972A7" w:rsidP="005878D3">
            <w:pPr>
              <w:spacing w:before="0" w:after="0" w:line="240" w:lineRule="auto"/>
              <w:jc w:val="center"/>
              <w:rPr>
                <w:rFonts w:ascii="Arial" w:hAnsi="Arial" w:cs="Arial"/>
                <w:sz w:val="18"/>
                <w:szCs w:val="18"/>
                <w:lang w:eastAsia="cs-CZ"/>
              </w:rPr>
            </w:pPr>
            <w:r w:rsidRPr="005878D3">
              <w:rPr>
                <w:rFonts w:ascii="Arial" w:hAnsi="Arial" w:cs="Arial"/>
                <w:sz w:val="18"/>
                <w:szCs w:val="18"/>
                <w:lang w:eastAsia="cs-CZ"/>
              </w:rPr>
              <w:t>2016</w:t>
            </w:r>
          </w:p>
        </w:tc>
        <w:tc>
          <w:tcPr>
            <w:tcW w:w="800" w:type="dxa"/>
            <w:tcBorders>
              <w:top w:val="nil"/>
              <w:left w:val="dotted" w:sz="4" w:space="0" w:color="auto"/>
              <w:bottom w:val="dotted" w:sz="4" w:space="0" w:color="auto"/>
              <w:right w:val="nil"/>
            </w:tcBorders>
            <w:shd w:val="clear" w:color="auto" w:fill="auto"/>
            <w:vAlign w:val="bottom"/>
          </w:tcPr>
          <w:p w:rsidR="009972A7" w:rsidRPr="005878D3" w:rsidRDefault="009972A7" w:rsidP="005878D3">
            <w:pPr>
              <w:spacing w:before="0" w:after="0" w:line="240" w:lineRule="auto"/>
              <w:jc w:val="center"/>
              <w:rPr>
                <w:rFonts w:ascii="Arial" w:hAnsi="Arial" w:cs="Arial"/>
                <w:sz w:val="18"/>
                <w:szCs w:val="18"/>
                <w:lang w:eastAsia="cs-CZ"/>
              </w:rPr>
            </w:pPr>
            <w:r w:rsidRPr="005878D3">
              <w:rPr>
                <w:rFonts w:ascii="Arial" w:hAnsi="Arial" w:cs="Arial"/>
                <w:sz w:val="18"/>
                <w:szCs w:val="18"/>
                <w:lang w:eastAsia="cs-CZ"/>
              </w:rPr>
              <w:t>2017</w:t>
            </w:r>
          </w:p>
        </w:tc>
        <w:tc>
          <w:tcPr>
            <w:tcW w:w="800" w:type="dxa"/>
            <w:tcBorders>
              <w:top w:val="nil"/>
              <w:left w:val="dotted" w:sz="4" w:space="0" w:color="auto"/>
              <w:bottom w:val="dotted" w:sz="4" w:space="0" w:color="auto"/>
              <w:right w:val="nil"/>
            </w:tcBorders>
            <w:shd w:val="clear" w:color="auto" w:fill="auto"/>
            <w:vAlign w:val="bottom"/>
          </w:tcPr>
          <w:p w:rsidR="009972A7" w:rsidRPr="005878D3" w:rsidRDefault="009972A7" w:rsidP="005878D3">
            <w:pPr>
              <w:spacing w:before="0" w:after="0" w:line="240" w:lineRule="auto"/>
              <w:jc w:val="center"/>
              <w:rPr>
                <w:rFonts w:ascii="Arial" w:hAnsi="Arial" w:cs="Arial"/>
                <w:sz w:val="18"/>
                <w:szCs w:val="18"/>
                <w:lang w:eastAsia="cs-CZ"/>
              </w:rPr>
            </w:pPr>
            <w:r w:rsidRPr="005878D3">
              <w:rPr>
                <w:rFonts w:ascii="Arial" w:hAnsi="Arial" w:cs="Arial"/>
                <w:sz w:val="18"/>
                <w:szCs w:val="18"/>
                <w:lang w:eastAsia="cs-CZ"/>
              </w:rPr>
              <w:t>2018</w:t>
            </w:r>
          </w:p>
        </w:tc>
        <w:tc>
          <w:tcPr>
            <w:tcW w:w="800" w:type="dxa"/>
            <w:tcBorders>
              <w:top w:val="nil"/>
              <w:left w:val="dotted" w:sz="4" w:space="0" w:color="auto"/>
              <w:bottom w:val="dotted" w:sz="4" w:space="0" w:color="auto"/>
              <w:right w:val="nil"/>
            </w:tcBorders>
            <w:shd w:val="clear" w:color="auto" w:fill="auto"/>
            <w:vAlign w:val="bottom"/>
          </w:tcPr>
          <w:p w:rsidR="009972A7" w:rsidRPr="005878D3" w:rsidRDefault="009972A7" w:rsidP="005878D3">
            <w:pPr>
              <w:spacing w:before="0" w:after="0" w:line="240" w:lineRule="auto"/>
              <w:jc w:val="center"/>
              <w:rPr>
                <w:rFonts w:ascii="Arial" w:hAnsi="Arial" w:cs="Arial"/>
                <w:sz w:val="18"/>
                <w:szCs w:val="18"/>
                <w:lang w:eastAsia="cs-CZ"/>
              </w:rPr>
            </w:pPr>
            <w:r w:rsidRPr="005878D3">
              <w:rPr>
                <w:rFonts w:ascii="Arial" w:hAnsi="Arial" w:cs="Arial"/>
                <w:sz w:val="18"/>
                <w:szCs w:val="18"/>
                <w:lang w:eastAsia="cs-CZ"/>
              </w:rPr>
              <w:t>2019</w:t>
            </w:r>
          </w:p>
        </w:tc>
        <w:tc>
          <w:tcPr>
            <w:tcW w:w="751" w:type="dxa"/>
            <w:tcBorders>
              <w:top w:val="nil"/>
              <w:left w:val="dotted" w:sz="4" w:space="0" w:color="auto"/>
              <w:bottom w:val="dotted" w:sz="4" w:space="0" w:color="auto"/>
              <w:right w:val="nil"/>
            </w:tcBorders>
            <w:shd w:val="clear" w:color="auto" w:fill="auto"/>
            <w:vAlign w:val="bottom"/>
          </w:tcPr>
          <w:p w:rsidR="009972A7" w:rsidRPr="005878D3" w:rsidRDefault="009972A7" w:rsidP="005878D3">
            <w:pPr>
              <w:spacing w:before="0" w:after="0" w:line="240" w:lineRule="auto"/>
              <w:jc w:val="center"/>
              <w:rPr>
                <w:rFonts w:ascii="Arial" w:hAnsi="Arial" w:cs="Arial"/>
                <w:sz w:val="18"/>
                <w:szCs w:val="18"/>
                <w:lang w:eastAsia="cs-CZ"/>
              </w:rPr>
            </w:pPr>
            <w:r w:rsidRPr="005878D3">
              <w:rPr>
                <w:rFonts w:ascii="Arial" w:hAnsi="Arial" w:cs="Arial"/>
                <w:sz w:val="18"/>
                <w:szCs w:val="18"/>
                <w:lang w:eastAsia="cs-CZ"/>
              </w:rPr>
              <w:t>2020+</w:t>
            </w:r>
          </w:p>
        </w:tc>
      </w:tr>
      <w:tr w:rsidR="005878D3" w:rsidRPr="002557F7" w:rsidTr="005F5F0A">
        <w:trPr>
          <w:trHeight w:val="255"/>
        </w:trPr>
        <w:tc>
          <w:tcPr>
            <w:tcW w:w="1380" w:type="dxa"/>
            <w:tcBorders>
              <w:top w:val="nil"/>
              <w:left w:val="nil"/>
              <w:bottom w:val="nil"/>
              <w:right w:val="single" w:sz="8" w:space="0" w:color="auto"/>
            </w:tcBorders>
            <w:shd w:val="clear" w:color="auto" w:fill="auto"/>
            <w:noWrap/>
            <w:vAlign w:val="bottom"/>
          </w:tcPr>
          <w:p w:rsidR="005878D3" w:rsidRPr="002557F7" w:rsidRDefault="005878D3" w:rsidP="005878D3">
            <w:pPr>
              <w:spacing w:after="0" w:line="240" w:lineRule="auto"/>
              <w:rPr>
                <w:rFonts w:ascii="Arial" w:hAnsi="Arial" w:cs="Arial"/>
                <w:sz w:val="18"/>
                <w:szCs w:val="18"/>
                <w:lang w:eastAsia="cs-CZ"/>
              </w:rPr>
            </w:pPr>
            <w:r w:rsidRPr="002557F7">
              <w:rPr>
                <w:rFonts w:ascii="Arial" w:hAnsi="Arial" w:cs="Arial"/>
                <w:sz w:val="18"/>
                <w:szCs w:val="18"/>
                <w:lang w:eastAsia="cs-CZ"/>
              </w:rPr>
              <w:t>Inflace</w:t>
            </w:r>
          </w:p>
        </w:tc>
        <w:tc>
          <w:tcPr>
            <w:tcW w:w="800" w:type="dxa"/>
            <w:tcBorders>
              <w:top w:val="nil"/>
              <w:left w:val="nil"/>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3,30%</w:t>
            </w:r>
          </w:p>
        </w:tc>
        <w:tc>
          <w:tcPr>
            <w:tcW w:w="800" w:type="dxa"/>
            <w:tcBorders>
              <w:top w:val="nil"/>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1,40%</w:t>
            </w:r>
          </w:p>
        </w:tc>
        <w:tc>
          <w:tcPr>
            <w:tcW w:w="800" w:type="dxa"/>
            <w:tcBorders>
              <w:top w:val="nil"/>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0,40%</w:t>
            </w:r>
          </w:p>
        </w:tc>
        <w:tc>
          <w:tcPr>
            <w:tcW w:w="800" w:type="dxa"/>
            <w:tcBorders>
              <w:top w:val="nil"/>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0,30%</w:t>
            </w:r>
          </w:p>
        </w:tc>
        <w:tc>
          <w:tcPr>
            <w:tcW w:w="800" w:type="dxa"/>
            <w:tcBorders>
              <w:top w:val="nil"/>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0,70%</w:t>
            </w:r>
          </w:p>
        </w:tc>
        <w:tc>
          <w:tcPr>
            <w:tcW w:w="800" w:type="dxa"/>
            <w:tcBorders>
              <w:top w:val="nil"/>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2,50%</w:t>
            </w:r>
          </w:p>
        </w:tc>
        <w:tc>
          <w:tcPr>
            <w:tcW w:w="800" w:type="dxa"/>
            <w:tcBorders>
              <w:top w:val="nil"/>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2,30%</w:t>
            </w:r>
          </w:p>
        </w:tc>
        <w:tc>
          <w:tcPr>
            <w:tcW w:w="800" w:type="dxa"/>
            <w:tcBorders>
              <w:top w:val="nil"/>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1,59%</w:t>
            </w:r>
          </w:p>
        </w:tc>
        <w:tc>
          <w:tcPr>
            <w:tcW w:w="751" w:type="dxa"/>
            <w:tcBorders>
              <w:top w:val="nil"/>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1,59%</w:t>
            </w:r>
          </w:p>
        </w:tc>
      </w:tr>
      <w:tr w:rsidR="005878D3" w:rsidRPr="002557F7" w:rsidTr="005F5F0A">
        <w:trPr>
          <w:trHeight w:val="255"/>
        </w:trPr>
        <w:tc>
          <w:tcPr>
            <w:tcW w:w="1380" w:type="dxa"/>
            <w:tcBorders>
              <w:top w:val="dotted" w:sz="4" w:space="0" w:color="auto"/>
              <w:left w:val="nil"/>
              <w:bottom w:val="nil"/>
              <w:right w:val="single" w:sz="8" w:space="0" w:color="auto"/>
            </w:tcBorders>
            <w:shd w:val="clear" w:color="auto" w:fill="auto"/>
            <w:noWrap/>
            <w:vAlign w:val="bottom"/>
          </w:tcPr>
          <w:p w:rsidR="005878D3" w:rsidRPr="002557F7" w:rsidRDefault="005878D3" w:rsidP="005878D3">
            <w:pPr>
              <w:spacing w:after="0" w:line="240" w:lineRule="auto"/>
              <w:rPr>
                <w:rFonts w:ascii="Arial" w:hAnsi="Arial" w:cs="Arial"/>
                <w:sz w:val="18"/>
                <w:szCs w:val="18"/>
                <w:lang w:eastAsia="cs-CZ"/>
              </w:rPr>
            </w:pPr>
            <w:r w:rsidRPr="002557F7">
              <w:rPr>
                <w:rFonts w:ascii="Arial" w:hAnsi="Arial" w:cs="Arial"/>
                <w:sz w:val="18"/>
                <w:szCs w:val="18"/>
                <w:lang w:eastAsia="cs-CZ"/>
              </w:rPr>
              <w:t>Inflace stav. pr.</w:t>
            </w:r>
          </w:p>
        </w:tc>
        <w:tc>
          <w:tcPr>
            <w:tcW w:w="800" w:type="dxa"/>
            <w:tcBorders>
              <w:top w:val="dotted" w:sz="4" w:space="0" w:color="auto"/>
              <w:left w:val="nil"/>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-0,70%</w:t>
            </w:r>
          </w:p>
        </w:tc>
        <w:tc>
          <w:tcPr>
            <w:tcW w:w="800"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-1,10%</w:t>
            </w:r>
          </w:p>
        </w:tc>
        <w:tc>
          <w:tcPr>
            <w:tcW w:w="800"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0,50%</w:t>
            </w:r>
          </w:p>
        </w:tc>
        <w:tc>
          <w:tcPr>
            <w:tcW w:w="800"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0,00%</w:t>
            </w:r>
          </w:p>
        </w:tc>
        <w:tc>
          <w:tcPr>
            <w:tcW w:w="800"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0,00%</w:t>
            </w:r>
          </w:p>
        </w:tc>
        <w:tc>
          <w:tcPr>
            <w:tcW w:w="800"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0,00%</w:t>
            </w:r>
          </w:p>
        </w:tc>
        <w:tc>
          <w:tcPr>
            <w:tcW w:w="800"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0,00%</w:t>
            </w:r>
          </w:p>
        </w:tc>
        <w:tc>
          <w:tcPr>
            <w:tcW w:w="800"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1,30%</w:t>
            </w:r>
          </w:p>
        </w:tc>
        <w:tc>
          <w:tcPr>
            <w:tcW w:w="751" w:type="dxa"/>
            <w:tcBorders>
              <w:top w:val="dotted" w:sz="4" w:space="0" w:color="auto"/>
              <w:left w:val="dotted" w:sz="4" w:space="0" w:color="auto"/>
              <w:bottom w:val="nil"/>
              <w:right w:val="nil"/>
            </w:tcBorders>
            <w:shd w:val="clear" w:color="auto" w:fill="auto"/>
          </w:tcPr>
          <w:p w:rsidR="005878D3" w:rsidRPr="005878D3" w:rsidRDefault="009E5E50" w:rsidP="009E5E50">
            <w:pPr>
              <w:spacing w:before="0" w:after="0" w:line="240" w:lineRule="auto"/>
              <w:jc w:val="center"/>
              <w:rPr>
                <w:rFonts w:ascii="Arial" w:hAnsi="Arial" w:cs="Arial"/>
                <w:sz w:val="18"/>
                <w:szCs w:val="18"/>
              </w:rPr>
            </w:pPr>
            <w:ins w:id="399" w:author="Ing. Tomáš Funk" w:date="2019-05-28T11:15:00Z">
              <w:r>
                <w:rPr>
                  <w:rFonts w:ascii="Arial" w:hAnsi="Arial" w:cs="Arial"/>
                  <w:sz w:val="18"/>
                  <w:szCs w:val="18"/>
                </w:rPr>
                <w:t>2,35</w:t>
              </w:r>
            </w:ins>
            <w:del w:id="400" w:author="Ing. Tomáš Funk" w:date="2019-05-28T11:15:00Z">
              <w:r w:rsidR="005878D3" w:rsidRPr="005878D3" w:rsidDel="009E5E50">
                <w:rPr>
                  <w:rFonts w:ascii="Arial" w:hAnsi="Arial" w:cs="Arial"/>
                  <w:sz w:val="18"/>
                  <w:szCs w:val="18"/>
                </w:rPr>
                <w:delText>1,30</w:delText>
              </w:r>
            </w:del>
            <w:r w:rsidR="005878D3" w:rsidRPr="005878D3">
              <w:rPr>
                <w:rFonts w:ascii="Arial" w:hAnsi="Arial" w:cs="Arial"/>
                <w:sz w:val="18"/>
                <w:szCs w:val="18"/>
              </w:rPr>
              <w:t>%</w:t>
            </w:r>
          </w:p>
        </w:tc>
      </w:tr>
      <w:tr w:rsidR="005878D3" w:rsidRPr="002557F7" w:rsidTr="005F5F0A">
        <w:trPr>
          <w:trHeight w:val="255"/>
        </w:trPr>
        <w:tc>
          <w:tcPr>
            <w:tcW w:w="1380" w:type="dxa"/>
            <w:tcBorders>
              <w:top w:val="dotted" w:sz="4" w:space="0" w:color="auto"/>
              <w:left w:val="nil"/>
              <w:bottom w:val="nil"/>
              <w:right w:val="single" w:sz="8" w:space="0" w:color="auto"/>
            </w:tcBorders>
            <w:shd w:val="clear" w:color="auto" w:fill="auto"/>
            <w:noWrap/>
            <w:vAlign w:val="bottom"/>
          </w:tcPr>
          <w:p w:rsidR="005878D3" w:rsidRPr="002557F7" w:rsidRDefault="005878D3" w:rsidP="005878D3">
            <w:pPr>
              <w:spacing w:after="0" w:line="240" w:lineRule="auto"/>
              <w:rPr>
                <w:rFonts w:ascii="Arial" w:hAnsi="Arial" w:cs="Arial"/>
                <w:sz w:val="18"/>
                <w:szCs w:val="18"/>
                <w:lang w:eastAsia="cs-CZ"/>
              </w:rPr>
            </w:pPr>
            <w:r w:rsidRPr="002557F7">
              <w:rPr>
                <w:rFonts w:ascii="Arial" w:hAnsi="Arial" w:cs="Arial"/>
                <w:sz w:val="18"/>
                <w:szCs w:val="18"/>
                <w:lang w:eastAsia="cs-CZ"/>
              </w:rPr>
              <w:t>HDP na hlavu</w:t>
            </w:r>
          </w:p>
        </w:tc>
        <w:tc>
          <w:tcPr>
            <w:tcW w:w="800" w:type="dxa"/>
            <w:tcBorders>
              <w:top w:val="dotted" w:sz="4" w:space="0" w:color="auto"/>
              <w:left w:val="nil"/>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-0,70%</w:t>
            </w:r>
          </w:p>
        </w:tc>
        <w:tc>
          <w:tcPr>
            <w:tcW w:w="800"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-0,50%</w:t>
            </w:r>
          </w:p>
        </w:tc>
        <w:tc>
          <w:tcPr>
            <w:tcW w:w="800"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2,70%</w:t>
            </w:r>
          </w:p>
        </w:tc>
        <w:tc>
          <w:tcPr>
            <w:tcW w:w="800"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5,40%</w:t>
            </w:r>
          </w:p>
        </w:tc>
        <w:tc>
          <w:tcPr>
            <w:tcW w:w="800"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2,50%</w:t>
            </w:r>
          </w:p>
        </w:tc>
        <w:tc>
          <w:tcPr>
            <w:tcW w:w="800"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4,50%</w:t>
            </w:r>
          </w:p>
        </w:tc>
        <w:tc>
          <w:tcPr>
            <w:tcW w:w="800"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3,60%</w:t>
            </w:r>
          </w:p>
        </w:tc>
        <w:tc>
          <w:tcPr>
            <w:tcW w:w="800"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2,40%</w:t>
            </w:r>
          </w:p>
        </w:tc>
        <w:tc>
          <w:tcPr>
            <w:tcW w:w="751"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2,40%</w:t>
            </w:r>
          </w:p>
        </w:tc>
      </w:tr>
      <w:tr w:rsidR="005878D3" w:rsidRPr="002557F7" w:rsidTr="005F5F0A">
        <w:trPr>
          <w:trHeight w:val="255"/>
        </w:trPr>
        <w:tc>
          <w:tcPr>
            <w:tcW w:w="1380" w:type="dxa"/>
            <w:tcBorders>
              <w:top w:val="dotted" w:sz="4" w:space="0" w:color="auto"/>
              <w:left w:val="nil"/>
              <w:bottom w:val="nil"/>
              <w:right w:val="single" w:sz="8" w:space="0" w:color="auto"/>
            </w:tcBorders>
            <w:shd w:val="clear" w:color="auto" w:fill="auto"/>
            <w:noWrap/>
            <w:vAlign w:val="bottom"/>
          </w:tcPr>
          <w:p w:rsidR="005878D3" w:rsidRPr="002557F7" w:rsidRDefault="005878D3" w:rsidP="005878D3">
            <w:pPr>
              <w:spacing w:after="0" w:line="240" w:lineRule="auto"/>
              <w:rPr>
                <w:rFonts w:ascii="Arial" w:hAnsi="Arial" w:cs="Arial"/>
                <w:sz w:val="18"/>
                <w:szCs w:val="18"/>
                <w:lang w:eastAsia="cs-CZ"/>
              </w:rPr>
            </w:pPr>
            <w:r w:rsidRPr="002557F7">
              <w:rPr>
                <w:rFonts w:ascii="Arial" w:hAnsi="Arial" w:cs="Arial"/>
                <w:sz w:val="18"/>
                <w:szCs w:val="18"/>
                <w:lang w:eastAsia="cs-CZ"/>
              </w:rPr>
              <w:t>Reálné mzdy</w:t>
            </w:r>
          </w:p>
        </w:tc>
        <w:tc>
          <w:tcPr>
            <w:tcW w:w="800" w:type="dxa"/>
            <w:tcBorders>
              <w:top w:val="dotted" w:sz="4" w:space="0" w:color="auto"/>
              <w:left w:val="nil"/>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-0,80%</w:t>
            </w:r>
          </w:p>
        </w:tc>
        <w:tc>
          <w:tcPr>
            <w:tcW w:w="800"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-1,50%</w:t>
            </w:r>
          </w:p>
        </w:tc>
        <w:tc>
          <w:tcPr>
            <w:tcW w:w="800"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2,50%</w:t>
            </w:r>
          </w:p>
        </w:tc>
        <w:tc>
          <w:tcPr>
            <w:tcW w:w="800"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2,90%</w:t>
            </w:r>
          </w:p>
        </w:tc>
        <w:tc>
          <w:tcPr>
            <w:tcW w:w="800"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3,00%</w:t>
            </w:r>
          </w:p>
        </w:tc>
        <w:tc>
          <w:tcPr>
            <w:tcW w:w="800"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4,50%</w:t>
            </w:r>
          </w:p>
        </w:tc>
        <w:tc>
          <w:tcPr>
            <w:tcW w:w="800"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5,00%</w:t>
            </w:r>
          </w:p>
        </w:tc>
        <w:tc>
          <w:tcPr>
            <w:tcW w:w="800"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1,88%</w:t>
            </w:r>
          </w:p>
        </w:tc>
        <w:tc>
          <w:tcPr>
            <w:tcW w:w="751" w:type="dxa"/>
            <w:tcBorders>
              <w:top w:val="dotted" w:sz="4" w:space="0" w:color="auto"/>
              <w:left w:val="dotted" w:sz="4" w:space="0" w:color="auto"/>
              <w:bottom w:val="nil"/>
              <w:right w:val="nil"/>
            </w:tcBorders>
            <w:shd w:val="clear" w:color="auto" w:fill="auto"/>
          </w:tcPr>
          <w:p w:rsidR="005878D3" w:rsidRPr="005878D3" w:rsidRDefault="005878D3" w:rsidP="005878D3">
            <w:pPr>
              <w:spacing w:before="0" w:after="0" w:line="240" w:lineRule="auto"/>
              <w:jc w:val="center"/>
              <w:rPr>
                <w:rFonts w:ascii="Arial" w:hAnsi="Arial" w:cs="Arial"/>
                <w:sz w:val="18"/>
                <w:szCs w:val="18"/>
              </w:rPr>
            </w:pPr>
            <w:r w:rsidRPr="005878D3">
              <w:rPr>
                <w:rFonts w:ascii="Arial" w:hAnsi="Arial" w:cs="Arial"/>
                <w:sz w:val="18"/>
                <w:szCs w:val="18"/>
              </w:rPr>
              <w:t>1,88%</w:t>
            </w:r>
          </w:p>
        </w:tc>
      </w:tr>
    </w:tbl>
    <w:p w:rsidR="00D64674" w:rsidRPr="003B4174" w:rsidRDefault="00D64674" w:rsidP="003B71D3">
      <w:pPr>
        <w:pStyle w:val="Nadpis2"/>
      </w:pPr>
      <w:bookmarkStart w:id="401" w:name="_Toc9933451"/>
      <w:r w:rsidRPr="003B4174">
        <w:t>Přepravní prognóza</w:t>
      </w:r>
      <w:bookmarkEnd w:id="401"/>
    </w:p>
    <w:p w:rsidR="009C0D34" w:rsidRDefault="009C0D34" w:rsidP="009C0D34">
      <w:pPr>
        <w:rPr>
          <w:szCs w:val="24"/>
        </w:rPr>
      </w:pPr>
      <w:r>
        <w:rPr>
          <w:szCs w:val="24"/>
        </w:rPr>
        <w:t xml:space="preserve">Přepravní prognóza je významným vstupem ekonomického hodnocení. Výstupem dopravní prognózy vstupujícím do ekonomického hodnocení jsou dopravní a přepravní výkonové ukazatele, které ovlivňují některé peněžní toky v rámci ekonomického hodnocení. </w:t>
      </w:r>
      <w:r w:rsidR="00D249DF">
        <w:rPr>
          <w:szCs w:val="24"/>
        </w:rPr>
        <w:t xml:space="preserve">V rámci dopravních výkonů vlakové dopravy lze očekávat rozdílné hodnoty pro variantu s projektem a variantu bez projektu a to pouze vlivem vyššího rozsahu NAD ve variantě bez projektu v průběhu </w:t>
      </w:r>
      <w:r w:rsidR="00EF72E5">
        <w:rPr>
          <w:szCs w:val="24"/>
        </w:rPr>
        <w:t>oprav</w:t>
      </w:r>
      <w:r w:rsidR="00D249DF">
        <w:rPr>
          <w:szCs w:val="24"/>
        </w:rPr>
        <w:t xml:space="preserve"> na trati. Současně lze očekávat změny ve vývoji </w:t>
      </w:r>
      <w:r>
        <w:rPr>
          <w:szCs w:val="24"/>
        </w:rPr>
        <w:t>přepravních výkonů osobní dopravy, tedy ukazatele počtu přepravených osob.</w:t>
      </w:r>
      <w:r w:rsidR="00D249DF">
        <w:rPr>
          <w:szCs w:val="24"/>
        </w:rPr>
        <w:t xml:space="preserve"> Vývoj počtu přepravených osob bude pro obě varianty totožný.</w:t>
      </w:r>
    </w:p>
    <w:p w:rsidR="009C0D34" w:rsidRPr="001C32A4" w:rsidRDefault="009C0D34" w:rsidP="009C0D34">
      <w:pPr>
        <w:rPr>
          <w:szCs w:val="24"/>
        </w:rPr>
      </w:pPr>
      <w:r>
        <w:rPr>
          <w:szCs w:val="24"/>
        </w:rPr>
        <w:t>Pro prognózu budoucích přepravních výkonů byla využita „</w:t>
      </w:r>
      <w:r w:rsidRPr="00FF16EC">
        <w:rPr>
          <w:szCs w:val="24"/>
        </w:rPr>
        <w:t>Metodika pro zpracování přepravních prognóz investičních staveb malého rozsahu“</w:t>
      </w:r>
      <w:r>
        <w:rPr>
          <w:szCs w:val="24"/>
        </w:rPr>
        <w:t xml:space="preserve"> (</w:t>
      </w:r>
      <w:r w:rsidR="00EE0FCD">
        <w:rPr>
          <w:szCs w:val="24"/>
        </w:rPr>
        <w:t>příloha č. 7 Rezortní metodiky</w:t>
      </w:r>
      <w:r>
        <w:rPr>
          <w:szCs w:val="24"/>
        </w:rPr>
        <w:t>). Malé stavby, pro které lze použít tuto zjednodušenou dopravní prognózu, jsou v rámci toho</w:t>
      </w:r>
      <w:r w:rsidR="00EE0FCD">
        <w:rPr>
          <w:szCs w:val="24"/>
        </w:rPr>
        <w:t>to</w:t>
      </w:r>
      <w:r>
        <w:rPr>
          <w:szCs w:val="24"/>
        </w:rPr>
        <w:t xml:space="preserve"> dokumentu definovány jako projekty:</w:t>
      </w:r>
    </w:p>
    <w:p w:rsidR="009C0D34" w:rsidRPr="001C32A4" w:rsidRDefault="009C0D34" w:rsidP="006001BF">
      <w:pPr>
        <w:numPr>
          <w:ilvl w:val="0"/>
          <w:numId w:val="3"/>
        </w:numPr>
        <w:overflowPunct w:val="0"/>
        <w:autoSpaceDE w:val="0"/>
        <w:autoSpaceDN w:val="0"/>
        <w:adjustRightInd w:val="0"/>
        <w:spacing w:before="120" w:line="240" w:lineRule="auto"/>
        <w:ind w:left="709" w:hanging="425"/>
        <w:textAlignment w:val="baseline"/>
        <w:rPr>
          <w:szCs w:val="24"/>
        </w:rPr>
      </w:pPr>
      <w:r>
        <w:rPr>
          <w:szCs w:val="24"/>
        </w:rPr>
        <w:t>jejichž celkové investiční náklady bez DPH nepřesahují 1,8 mld. Kč</w:t>
      </w:r>
      <w:r w:rsidRPr="001C32A4">
        <w:rPr>
          <w:szCs w:val="24"/>
        </w:rPr>
        <w:t>;</w:t>
      </w:r>
    </w:p>
    <w:p w:rsidR="009C0D34" w:rsidRPr="00FF16EC" w:rsidRDefault="009C0D34" w:rsidP="006001BF">
      <w:pPr>
        <w:numPr>
          <w:ilvl w:val="0"/>
          <w:numId w:val="3"/>
        </w:numPr>
        <w:overflowPunct w:val="0"/>
        <w:autoSpaceDE w:val="0"/>
        <w:autoSpaceDN w:val="0"/>
        <w:adjustRightInd w:val="0"/>
        <w:spacing w:before="120" w:line="240" w:lineRule="auto"/>
        <w:ind w:left="709" w:hanging="425"/>
        <w:textAlignment w:val="baseline"/>
        <w:rPr>
          <w:szCs w:val="24"/>
        </w:rPr>
      </w:pPr>
      <w:r>
        <w:rPr>
          <w:szCs w:val="24"/>
        </w:rPr>
        <w:t>u</w:t>
      </w:r>
      <w:r w:rsidRPr="00FF16EC">
        <w:rPr>
          <w:szCs w:val="24"/>
        </w:rPr>
        <w:t xml:space="preserve"> kterých se nepředpokládá, že by vlivem jejich realizace či změn v okolní infrastruktuře došlo k převedení přepravy na řešenou trať nebo z ní.“</w:t>
      </w:r>
    </w:p>
    <w:p w:rsidR="009C0D34" w:rsidRDefault="009C0D34" w:rsidP="009C0D34">
      <w:pPr>
        <w:rPr>
          <w:szCs w:val="24"/>
        </w:rPr>
      </w:pPr>
      <w:r>
        <w:rPr>
          <w:szCs w:val="24"/>
        </w:rPr>
        <w:t xml:space="preserve">První podmínka je splněna, celkové náklady </w:t>
      </w:r>
      <w:r w:rsidRPr="00251A21">
        <w:rPr>
          <w:szCs w:val="24"/>
        </w:rPr>
        <w:t>projektu činí</w:t>
      </w:r>
      <w:r w:rsidR="0085596B" w:rsidRPr="00251A21">
        <w:rPr>
          <w:szCs w:val="24"/>
        </w:rPr>
        <w:t xml:space="preserve"> </w:t>
      </w:r>
      <w:r w:rsidR="00251A21" w:rsidRPr="00251A21">
        <w:rPr>
          <w:szCs w:val="24"/>
        </w:rPr>
        <w:t>505,5</w:t>
      </w:r>
      <w:r w:rsidRPr="00251A21">
        <w:rPr>
          <w:szCs w:val="24"/>
        </w:rPr>
        <w:t xml:space="preserve"> </w:t>
      </w:r>
      <w:r w:rsidR="00251A21" w:rsidRPr="00251A21">
        <w:rPr>
          <w:szCs w:val="24"/>
        </w:rPr>
        <w:t xml:space="preserve">mil. </w:t>
      </w:r>
      <w:r w:rsidRPr="00251A21">
        <w:rPr>
          <w:szCs w:val="24"/>
        </w:rPr>
        <w:t>Kč bez DPH</w:t>
      </w:r>
      <w:r w:rsidR="00251A21" w:rsidRPr="00251A21">
        <w:rPr>
          <w:szCs w:val="24"/>
        </w:rPr>
        <w:t xml:space="preserve"> (smíšená CÚ</w:t>
      </w:r>
      <w:r w:rsidR="00251A21">
        <w:rPr>
          <w:szCs w:val="24"/>
        </w:rPr>
        <w:t>)</w:t>
      </w:r>
      <w:r>
        <w:rPr>
          <w:szCs w:val="24"/>
        </w:rPr>
        <w:t>. Druhá podmínka je rovněž splněna, což potvrzuje posouzení projektové a bezprojektové nabídky železniční dopravy. K převedení dopravy nemůže dojít při splnění následujících podmínek:</w:t>
      </w:r>
    </w:p>
    <w:p w:rsidR="009C0D34" w:rsidRPr="00B125F3" w:rsidRDefault="009C0D34" w:rsidP="006001BF">
      <w:pPr>
        <w:numPr>
          <w:ilvl w:val="0"/>
          <w:numId w:val="3"/>
        </w:numPr>
        <w:overflowPunct w:val="0"/>
        <w:autoSpaceDE w:val="0"/>
        <w:autoSpaceDN w:val="0"/>
        <w:adjustRightInd w:val="0"/>
        <w:spacing w:before="120" w:line="240" w:lineRule="auto"/>
        <w:ind w:left="709" w:hanging="425"/>
        <w:textAlignment w:val="baseline"/>
        <w:rPr>
          <w:szCs w:val="24"/>
        </w:rPr>
      </w:pPr>
      <w:r w:rsidRPr="001C32A4">
        <w:rPr>
          <w:szCs w:val="24"/>
        </w:rPr>
        <w:t>v rámci projektu nedochází ke změně rozsahu dopravy ani kapacity tratě, jedná se tedy o projekt</w:t>
      </w:r>
      <w:r w:rsidRPr="00B125F3">
        <w:rPr>
          <w:szCs w:val="24"/>
        </w:rPr>
        <w:t xml:space="preserve"> s identickou dopravní nabídkou a</w:t>
      </w:r>
    </w:p>
    <w:p w:rsidR="009C0D34" w:rsidRPr="00884B0D" w:rsidRDefault="009C0D34" w:rsidP="006001BF">
      <w:pPr>
        <w:numPr>
          <w:ilvl w:val="0"/>
          <w:numId w:val="3"/>
        </w:numPr>
        <w:overflowPunct w:val="0"/>
        <w:autoSpaceDE w:val="0"/>
        <w:autoSpaceDN w:val="0"/>
        <w:adjustRightInd w:val="0"/>
        <w:spacing w:before="120" w:line="240" w:lineRule="auto"/>
        <w:ind w:left="709" w:hanging="425"/>
        <w:textAlignment w:val="baseline"/>
        <w:rPr>
          <w:szCs w:val="24"/>
        </w:rPr>
      </w:pPr>
      <w:r w:rsidRPr="009F27D8">
        <w:rPr>
          <w:szCs w:val="24"/>
        </w:rPr>
        <w:t xml:space="preserve">rozdíl vážených cestovních dob (R a Os vlaků) v důsledku realizace projektu je </w:t>
      </w:r>
      <w:r w:rsidRPr="00884B0D">
        <w:rPr>
          <w:szCs w:val="24"/>
        </w:rPr>
        <w:t>zanedbatelný (méně než 2 min).</w:t>
      </w:r>
    </w:p>
    <w:p w:rsidR="009C0D34" w:rsidRDefault="009C0D34" w:rsidP="009C0D34">
      <w:pPr>
        <w:rPr>
          <w:szCs w:val="24"/>
        </w:rPr>
      </w:pPr>
      <w:r>
        <w:rPr>
          <w:szCs w:val="24"/>
        </w:rPr>
        <w:t xml:space="preserve">Prognóza přepravních výkonů byla zpracována za využití koeficientů </w:t>
      </w:r>
      <w:r w:rsidR="00EF72E5">
        <w:rPr>
          <w:szCs w:val="24"/>
        </w:rPr>
        <w:t>Zlín</w:t>
      </w:r>
      <w:r w:rsidR="003B71D3">
        <w:rPr>
          <w:szCs w:val="24"/>
        </w:rPr>
        <w:t>ského kraje</w:t>
      </w:r>
      <w:r>
        <w:rPr>
          <w:szCs w:val="24"/>
        </w:rPr>
        <w:t xml:space="preserve"> a traťového koeficientu v rozmezí </w:t>
      </w:r>
      <w:r w:rsidR="001F1FC5">
        <w:rPr>
          <w:szCs w:val="24"/>
        </w:rPr>
        <w:t>0,75-0,85</w:t>
      </w:r>
      <w:r>
        <w:rPr>
          <w:szCs w:val="24"/>
        </w:rPr>
        <w:t>. V projektové i bezprojektové variantě je uvažováno se shodnými přepravními výkony, neboť se nepředpokládá vznik převedené či indukované dopravy z důvodů, jež byly uvedeny výše. Vývoj přepravních výkonů vstupuje výpočtu ekonomického hodnocení a koeficienty použité pro jeho výpočet jsou uvedeny níže.</w:t>
      </w:r>
    </w:p>
    <w:p w:rsidR="0092762F" w:rsidRDefault="0092762F" w:rsidP="0092762F">
      <w:pPr>
        <w:pStyle w:val="Titulek"/>
        <w:keepNext/>
      </w:pPr>
      <w:r>
        <w:lastRenderedPageBreak/>
        <w:t xml:space="preserve">Tabulka </w:t>
      </w:r>
      <w:r w:rsidR="00FB4079">
        <w:rPr>
          <w:noProof/>
        </w:rPr>
        <w:fldChar w:fldCharType="begin"/>
      </w:r>
      <w:r w:rsidR="00FB4079">
        <w:rPr>
          <w:noProof/>
        </w:rPr>
        <w:instrText xml:space="preserve"> SEQ Tabulka \* ARABIC </w:instrText>
      </w:r>
      <w:r w:rsidR="00FB4079">
        <w:rPr>
          <w:noProof/>
        </w:rPr>
        <w:fldChar w:fldCharType="separate"/>
      </w:r>
      <w:ins w:id="402" w:author="Ing. Tomáš Funk" w:date="2019-05-29T14:11:00Z">
        <w:r w:rsidR="00A132F1">
          <w:rPr>
            <w:noProof/>
          </w:rPr>
          <w:t>3</w:t>
        </w:r>
      </w:ins>
      <w:del w:id="403" w:author="Ing. Tomáš Funk" w:date="2019-05-24T09:46:00Z">
        <w:r w:rsidR="00A959AC" w:rsidDel="00D56812">
          <w:rPr>
            <w:noProof/>
          </w:rPr>
          <w:delText>1</w:delText>
        </w:r>
      </w:del>
      <w:r w:rsidR="00FB4079">
        <w:rPr>
          <w:noProof/>
        </w:rPr>
        <w:fldChar w:fldCharType="end"/>
      </w:r>
      <w:r>
        <w:t xml:space="preserve"> </w:t>
      </w:r>
      <w:r w:rsidRPr="009B0009">
        <w:t>Výpočet koeficientů pro výhledové přepravní výkony</w:t>
      </w:r>
    </w:p>
    <w:p w:rsidR="00866F49" w:rsidRDefault="00292F5B" w:rsidP="00E90A91">
      <w:pPr>
        <w:autoSpaceDE w:val="0"/>
        <w:autoSpaceDN w:val="0"/>
        <w:adjustRightInd w:val="0"/>
        <w:spacing w:after="0" w:line="240" w:lineRule="auto"/>
      </w:pPr>
      <w:r>
        <w:pict>
          <v:shape id="_x0000_i1027" type="#_x0000_t75" style="width:341.25pt;height:57.75pt">
            <v:imagedata r:id="rId11" o:title=""/>
            <o:lock v:ext="edit" aspectratio="f"/>
          </v:shape>
        </w:pict>
      </w:r>
    </w:p>
    <w:p w:rsidR="00E44D42" w:rsidRDefault="00E44D42" w:rsidP="00E90A91">
      <w:pPr>
        <w:autoSpaceDE w:val="0"/>
        <w:autoSpaceDN w:val="0"/>
        <w:adjustRightInd w:val="0"/>
        <w:spacing w:after="0" w:line="240" w:lineRule="auto"/>
      </w:pPr>
    </w:p>
    <w:p w:rsidR="00D64674" w:rsidRPr="003B4174" w:rsidRDefault="00D64674" w:rsidP="003B71D3">
      <w:pPr>
        <w:pStyle w:val="Nadpis2"/>
      </w:pPr>
      <w:bookmarkStart w:id="404" w:name="_Toc9933452"/>
      <w:r w:rsidRPr="003B4174">
        <w:t>Finanční analýza</w:t>
      </w:r>
      <w:bookmarkEnd w:id="404"/>
    </w:p>
    <w:p w:rsidR="00D64674" w:rsidRDefault="00D64674" w:rsidP="00BF3C26">
      <w:pPr>
        <w:pStyle w:val="Nadpis3"/>
      </w:pPr>
      <w:bookmarkStart w:id="405" w:name="_Toc9933453"/>
      <w:r w:rsidRPr="003B4174">
        <w:t>Investiční náklady</w:t>
      </w:r>
      <w:bookmarkEnd w:id="405"/>
    </w:p>
    <w:p w:rsidR="00A01B7B" w:rsidRPr="00084B7B" w:rsidRDefault="00A01B7B" w:rsidP="00A01B7B">
      <w:pPr>
        <w:rPr>
          <w:b/>
        </w:rPr>
      </w:pPr>
      <w:r>
        <w:t>Investiční náklady stavby jsou definovány na základě technického řešení v </w:t>
      </w:r>
      <w:r w:rsidR="00084B7B">
        <w:t xml:space="preserve">rámci </w:t>
      </w:r>
      <w:r w:rsidR="001F1FC5">
        <w:t>přípravné dokumentace</w:t>
      </w:r>
      <w:r w:rsidR="00084B7B" w:rsidRPr="00084B7B">
        <w:t xml:space="preserve"> (fáze </w:t>
      </w:r>
      <w:r w:rsidR="001F1FC5">
        <w:t>2</w:t>
      </w:r>
      <w:r w:rsidR="00084B7B" w:rsidRPr="00084B7B">
        <w:t xml:space="preserve">) a činí </w:t>
      </w:r>
      <w:del w:id="406" w:author="Ing. Tomáš Funk" w:date="2019-05-27T09:41:00Z">
        <w:r w:rsidR="00251A21" w:rsidDel="00D42AC4">
          <w:delText>505,5</w:delText>
        </w:r>
      </w:del>
      <w:ins w:id="407" w:author="Ing. Tomáš Funk" w:date="2019-05-27T09:41:00Z">
        <w:r w:rsidR="00D42AC4">
          <w:t>540</w:t>
        </w:r>
      </w:ins>
      <w:r w:rsidR="00084B7B" w:rsidRPr="00084B7B">
        <w:t xml:space="preserve"> mil. Kč včetně rezervy a bez DPH ve smíšené cenové úrovni. </w:t>
      </w:r>
      <w:r w:rsidRPr="00084B7B">
        <w:t>Do ekonomického hodnocení vstupují celkové investiční náklady</w:t>
      </w:r>
      <w:r w:rsidR="00084B7B" w:rsidRPr="00084B7B">
        <w:t xml:space="preserve"> v cenové úrovni 201</w:t>
      </w:r>
      <w:r w:rsidR="001F1FC5">
        <w:t>9</w:t>
      </w:r>
      <w:r w:rsidRPr="00084B7B">
        <w:t xml:space="preserve"> bez rezervy, které činí </w:t>
      </w:r>
      <w:del w:id="408" w:author="Ing. Tomáš Funk" w:date="2019-05-27T09:41:00Z">
        <w:r w:rsidR="00251A21" w:rsidDel="00D42AC4">
          <w:rPr>
            <w:b/>
          </w:rPr>
          <w:delText>457,2</w:delText>
        </w:r>
      </w:del>
      <w:ins w:id="409" w:author="Ing. Tomáš Funk" w:date="2019-05-27T09:41:00Z">
        <w:r w:rsidR="00D42AC4">
          <w:rPr>
            <w:b/>
          </w:rPr>
          <w:t xml:space="preserve">471,1 </w:t>
        </w:r>
      </w:ins>
      <w:r w:rsidR="00084B7B" w:rsidRPr="00084B7B">
        <w:rPr>
          <w:b/>
        </w:rPr>
        <w:t>mil</w:t>
      </w:r>
      <w:r w:rsidRPr="00084B7B">
        <w:rPr>
          <w:b/>
        </w:rPr>
        <w:t>. Kč.</w:t>
      </w:r>
    </w:p>
    <w:p w:rsidR="0092762F" w:rsidRDefault="0092762F" w:rsidP="0092762F">
      <w:pPr>
        <w:pStyle w:val="Titulek"/>
        <w:keepNext/>
      </w:pPr>
      <w:r>
        <w:t xml:space="preserve">Tabulka </w:t>
      </w:r>
      <w:r w:rsidR="00FB4079">
        <w:rPr>
          <w:noProof/>
        </w:rPr>
        <w:fldChar w:fldCharType="begin"/>
      </w:r>
      <w:r w:rsidR="00FB4079">
        <w:rPr>
          <w:noProof/>
        </w:rPr>
        <w:instrText xml:space="preserve"> SEQ Tabulka \* ARABIC </w:instrText>
      </w:r>
      <w:r w:rsidR="00FB4079">
        <w:rPr>
          <w:noProof/>
        </w:rPr>
        <w:fldChar w:fldCharType="separate"/>
      </w:r>
      <w:ins w:id="410" w:author="Ing. Tomáš Funk" w:date="2019-05-29T14:11:00Z">
        <w:r w:rsidR="00A132F1">
          <w:rPr>
            <w:noProof/>
          </w:rPr>
          <w:t>4</w:t>
        </w:r>
      </w:ins>
      <w:del w:id="411" w:author="Ing. Tomáš Funk" w:date="2019-05-24T09:46:00Z">
        <w:r w:rsidR="00A959AC" w:rsidDel="00D56812">
          <w:rPr>
            <w:noProof/>
          </w:rPr>
          <w:delText>2</w:delText>
        </w:r>
      </w:del>
      <w:r w:rsidR="00FB4079">
        <w:rPr>
          <w:noProof/>
        </w:rPr>
        <w:fldChar w:fldCharType="end"/>
      </w:r>
      <w:r>
        <w:t xml:space="preserve"> Investiční náklady stavby v tis. Kč, CÚ 201</w:t>
      </w:r>
      <w:r w:rsidR="001F1FC5">
        <w:t>9</w:t>
      </w:r>
    </w:p>
    <w:p w:rsidR="00866F49" w:rsidRDefault="00292F5B" w:rsidP="00DE2401">
      <w:del w:id="412" w:author="Ing. Tomáš Funk" w:date="2019-05-27T09:40:00Z">
        <w:r>
          <w:pict>
            <v:shape id="_x0000_i1028" type="#_x0000_t75" style="width:222pt;height:184.5pt">
              <v:imagedata r:id="rId12" o:title=""/>
              <o:lock v:ext="edit" aspectratio="f"/>
            </v:shape>
          </w:pict>
        </w:r>
      </w:del>
      <w:ins w:id="413" w:author="Ing. Tomáš Funk" w:date="2019-05-27T09:41:00Z">
        <w:r>
          <w:pict>
            <v:shape id="_x0000_i1029" type="#_x0000_t75" style="width:210.75pt;height:174.75pt">
              <v:imagedata r:id="rId13" o:title=""/>
              <o:lock v:ext="edit" aspectratio="f"/>
            </v:shape>
          </w:pict>
        </w:r>
      </w:ins>
    </w:p>
    <w:p w:rsidR="00DB0481" w:rsidRDefault="00DB0481" w:rsidP="00DE2401">
      <w:r>
        <w:t>Uvedené investiční náklady zahrnují i náklady na náhradní autobusovou dopravu (NAD) v době realizace stavby</w:t>
      </w:r>
      <w:r w:rsidR="00A67ABC">
        <w:t>, kter</w:t>
      </w:r>
      <w:r w:rsidR="004F125B">
        <w:t>é</w:t>
      </w:r>
      <w:r w:rsidR="00A67ABC">
        <w:t xml:space="preserve"> činí </w:t>
      </w:r>
      <w:del w:id="414" w:author="Ing. Tomáš Funk" w:date="2019-05-27T09:42:00Z">
        <w:r w:rsidR="001F1FC5" w:rsidDel="00D42AC4">
          <w:delText>6,7</w:delText>
        </w:r>
      </w:del>
      <w:ins w:id="415" w:author="Ing. Tomáš Funk" w:date="2019-05-27T09:42:00Z">
        <w:r w:rsidR="00D42AC4">
          <w:t>4,6</w:t>
        </w:r>
      </w:ins>
      <w:r w:rsidR="00A67ABC">
        <w:t xml:space="preserve"> mil. Kč</w:t>
      </w:r>
    </w:p>
    <w:p w:rsidR="00D64674" w:rsidRDefault="00D64674" w:rsidP="00BF3C26">
      <w:pPr>
        <w:pStyle w:val="Nadpis3"/>
      </w:pPr>
      <w:bookmarkStart w:id="416" w:name="_Toc9933454"/>
      <w:r w:rsidRPr="003B4174">
        <w:t>Provozn</w:t>
      </w:r>
      <w:r w:rsidRPr="003B4174">
        <w:rPr>
          <w:rFonts w:hint="eastAsia"/>
        </w:rPr>
        <w:t>í</w:t>
      </w:r>
      <w:r w:rsidRPr="003B4174">
        <w:t xml:space="preserve"> n</w:t>
      </w:r>
      <w:r w:rsidRPr="003B4174">
        <w:rPr>
          <w:rFonts w:hint="eastAsia"/>
        </w:rPr>
        <w:t>á</w:t>
      </w:r>
      <w:r w:rsidRPr="003B4174">
        <w:t>klady</w:t>
      </w:r>
      <w:bookmarkEnd w:id="416"/>
    </w:p>
    <w:p w:rsidR="00EA66CC" w:rsidRDefault="00EA66CC" w:rsidP="00EA66CC">
      <w:r>
        <w:t>Provozní náklady infrastruktury zahrnují veškeré náklady spojené s </w:t>
      </w:r>
      <w:r w:rsidR="00474F32">
        <w:t>provozem</w:t>
      </w:r>
      <w:r>
        <w:t xml:space="preserve"> železniční infrastruktury v projektové i bezprojektové variantě. Rozdíl mezi variantami pak tvoří diferenční tok finanční a </w:t>
      </w:r>
      <w:r w:rsidR="00474F32">
        <w:t>ekonomické</w:t>
      </w:r>
      <w:r>
        <w:t xml:space="preserve"> analýzy, který je buď kladný v případě úspory z titulu </w:t>
      </w:r>
      <w:r w:rsidR="00474F32">
        <w:t>realizace</w:t>
      </w:r>
      <w:r>
        <w:t xml:space="preserve"> </w:t>
      </w:r>
      <w:r w:rsidR="00474F32">
        <w:t>projektu, nebo</w:t>
      </w:r>
      <w:r>
        <w:t xml:space="preserve"> záporný v případě vyšších provozních nákladů projektové varianty.</w:t>
      </w:r>
    </w:p>
    <w:p w:rsidR="00EA66CC" w:rsidRDefault="00EA66CC" w:rsidP="00EA66CC">
      <w:r>
        <w:t>Mezi provozní náklady se řadí:</w:t>
      </w:r>
    </w:p>
    <w:p w:rsidR="00EA66CC" w:rsidRDefault="00474F32" w:rsidP="006001BF">
      <w:pPr>
        <w:pStyle w:val="Odstavecseseznamem"/>
        <w:numPr>
          <w:ilvl w:val="0"/>
          <w:numId w:val="4"/>
        </w:numPr>
      </w:pPr>
      <w:r>
        <w:t>Náklady</w:t>
      </w:r>
      <w:r w:rsidR="00EA66CC">
        <w:t xml:space="preserve"> na provozování infrastruktury</w:t>
      </w:r>
    </w:p>
    <w:p w:rsidR="00EA66CC" w:rsidRDefault="00EA66CC" w:rsidP="006001BF">
      <w:pPr>
        <w:pStyle w:val="Odstavecseseznamem"/>
        <w:numPr>
          <w:ilvl w:val="0"/>
          <w:numId w:val="4"/>
        </w:numPr>
      </w:pPr>
      <w:r>
        <w:t xml:space="preserve">Náklady na údržbu a </w:t>
      </w:r>
      <w:r w:rsidR="00474F32">
        <w:t>opravy</w:t>
      </w:r>
    </w:p>
    <w:p w:rsidR="00EA66CC" w:rsidRPr="00EA66CC" w:rsidRDefault="00EA66CC" w:rsidP="006001BF">
      <w:pPr>
        <w:pStyle w:val="Odstavecseseznamem"/>
        <w:numPr>
          <w:ilvl w:val="0"/>
          <w:numId w:val="4"/>
        </w:numPr>
      </w:pPr>
      <w:r>
        <w:t>Reinvestice neboli náklady na obnovu zařízení</w:t>
      </w:r>
    </w:p>
    <w:p w:rsidR="00EA66CC" w:rsidRDefault="00EA66CC" w:rsidP="00BF3C26">
      <w:pPr>
        <w:pStyle w:val="Nadpis4"/>
      </w:pPr>
      <w:r>
        <w:t>Náklady na provozování dráhy</w:t>
      </w:r>
    </w:p>
    <w:p w:rsidR="003F78BF" w:rsidRDefault="003F78BF" w:rsidP="003F78BF">
      <w:r>
        <w:t>V současné době pracují ve stanici ve směně 1 výpravčí a 2 dozorci výhybek. Personální potřeba 4,812 výpravčí + 9,548 dozorci výhybek = 14,360 personálu.</w:t>
      </w:r>
    </w:p>
    <w:p w:rsidR="003F78BF" w:rsidRPr="00DD538A" w:rsidRDefault="003F78BF" w:rsidP="003F78BF">
      <w:r>
        <w:t xml:space="preserve">Přehled počtu zaměstnanců ve stanici Bystřice pod Hostýnem je uveden </w:t>
      </w:r>
      <w:r w:rsidR="00F4447B">
        <w:t>níže.</w:t>
      </w:r>
    </w:p>
    <w:p w:rsidR="003F78BF" w:rsidRDefault="003F78BF" w:rsidP="003F78BF">
      <w:pPr>
        <w:pStyle w:val="Titulek"/>
        <w:keepNext/>
      </w:pPr>
      <w:r>
        <w:lastRenderedPageBreak/>
        <w:t xml:space="preserve">Tabulka </w:t>
      </w:r>
      <w:r w:rsidR="0067394B">
        <w:rPr>
          <w:noProof/>
        </w:rPr>
        <w:fldChar w:fldCharType="begin"/>
      </w:r>
      <w:r w:rsidR="0067394B">
        <w:rPr>
          <w:noProof/>
        </w:rPr>
        <w:instrText xml:space="preserve"> SEQ Tabulka \* ARABIC </w:instrText>
      </w:r>
      <w:r w:rsidR="0067394B">
        <w:rPr>
          <w:noProof/>
        </w:rPr>
        <w:fldChar w:fldCharType="separate"/>
      </w:r>
      <w:ins w:id="417" w:author="Ing. Tomáš Funk" w:date="2019-05-29T14:11:00Z">
        <w:r w:rsidR="00A132F1">
          <w:rPr>
            <w:noProof/>
          </w:rPr>
          <w:t>5</w:t>
        </w:r>
      </w:ins>
      <w:del w:id="418" w:author="Ing. Tomáš Funk" w:date="2019-05-24T09:46:00Z">
        <w:r w:rsidDel="00D56812">
          <w:rPr>
            <w:noProof/>
          </w:rPr>
          <w:delText>8</w:delText>
        </w:r>
      </w:del>
      <w:r w:rsidR="0067394B">
        <w:rPr>
          <w:noProof/>
        </w:rPr>
        <w:fldChar w:fldCharType="end"/>
      </w:r>
      <w:r>
        <w:t xml:space="preserve"> Náklady na provozování v žst. Bystřice pod Hostýnem</w:t>
      </w:r>
    </w:p>
    <w:p w:rsidR="003F78BF" w:rsidRDefault="00292F5B" w:rsidP="003F78BF">
      <w:pPr>
        <w:rPr>
          <w:szCs w:val="24"/>
        </w:rPr>
      </w:pPr>
      <w:r>
        <w:rPr>
          <w:szCs w:val="24"/>
        </w:rPr>
        <w:pict>
          <v:shape id="_x0000_i1030" type="#_x0000_t75" style="width:280.5pt;height:57.75pt">
            <v:imagedata r:id="rId14" o:title=""/>
            <o:lock v:ext="edit" aspectratio="f"/>
          </v:shape>
        </w:pict>
      </w:r>
    </w:p>
    <w:p w:rsidR="003F78BF" w:rsidRDefault="003F78BF" w:rsidP="003F78BF">
      <w:pPr>
        <w:ind w:firstLine="431"/>
      </w:pPr>
      <w:r>
        <w:t xml:space="preserve">Ve výhledovém stavu nebude žst. Bystřice pod Hostýnem trvale obsazená </w:t>
      </w:r>
      <w:r w:rsidR="00F4447B">
        <w:t>žádným personálem. Bude zřízeno</w:t>
      </w:r>
      <w:r>
        <w:t xml:space="preserve"> pouze pracoviště pohotovostního výpravčího pro případ výpadku nebo poruchy zabezpečovacího zařízení. Tímto dojde k úspoře celkem 14,360 zaměstnanců (4,812 výpravčí + 9,548 dozorci výhybek) dopravní cesty. Odstupné pro tyto zaměstnance bude činit 1 </w:t>
      </w:r>
      <w:del w:id="419" w:author="Ing. Tomáš Funk" w:date="2019-05-27T09:44:00Z">
        <w:r w:rsidR="00F4447B" w:rsidDel="00D42AC4">
          <w:delText>318</w:delText>
        </w:r>
        <w:r w:rsidDel="00D42AC4">
          <w:delText xml:space="preserve"> </w:delText>
        </w:r>
      </w:del>
      <w:ins w:id="420" w:author="Ing. Tomáš Funk" w:date="2019-05-27T09:44:00Z">
        <w:r w:rsidR="00D42AC4">
          <w:t xml:space="preserve">343 </w:t>
        </w:r>
      </w:ins>
      <w:r>
        <w:t>tis. Kč.</w:t>
      </w:r>
    </w:p>
    <w:p w:rsidR="003F78BF" w:rsidRPr="00E672B0" w:rsidRDefault="003F78BF" w:rsidP="003F78BF">
      <w:pPr>
        <w:ind w:firstLine="431"/>
        <w:rPr>
          <w:b/>
        </w:rPr>
      </w:pPr>
      <w:r>
        <w:t xml:space="preserve">Celková úspora nákladů na provozování bude za celé hodnotící období činit </w:t>
      </w:r>
      <w:del w:id="421" w:author="Ing. Tomáš Funk" w:date="2019-05-27T09:44:00Z">
        <w:r w:rsidR="00F4447B" w:rsidDel="00D42AC4">
          <w:rPr>
            <w:b/>
          </w:rPr>
          <w:delText>260 676</w:delText>
        </w:r>
      </w:del>
      <w:ins w:id="422" w:author="Ing. Tomáš Funk" w:date="2019-05-27T09:44:00Z">
        <w:r w:rsidR="00D42AC4">
          <w:rPr>
            <w:b/>
          </w:rPr>
          <w:t>265 571</w:t>
        </w:r>
      </w:ins>
      <w:r w:rsidRPr="00E672B0">
        <w:rPr>
          <w:b/>
        </w:rPr>
        <w:t xml:space="preserve"> tis. Kč.</w:t>
      </w:r>
    </w:p>
    <w:p w:rsidR="0012474E" w:rsidRDefault="0012474E" w:rsidP="00BF3C26">
      <w:pPr>
        <w:pStyle w:val="Nadpis4"/>
      </w:pPr>
      <w:r>
        <w:t>Nákl</w:t>
      </w:r>
      <w:r w:rsidR="00BF4467">
        <w:t>a</w:t>
      </w:r>
      <w:r>
        <w:t>dy na údržbu</w:t>
      </w:r>
      <w:r w:rsidR="00BD3F01">
        <w:t xml:space="preserve">, </w:t>
      </w:r>
      <w:r>
        <w:t>opravy</w:t>
      </w:r>
      <w:r w:rsidR="00BD3F01">
        <w:t xml:space="preserve"> a reinvestice</w:t>
      </w:r>
    </w:p>
    <w:p w:rsidR="003F78BF" w:rsidRPr="003F78BF" w:rsidRDefault="003F78BF" w:rsidP="003F78BF">
      <w:pPr>
        <w:rPr>
          <w:u w:val="single"/>
        </w:rPr>
      </w:pPr>
      <w:r w:rsidRPr="003F78BF">
        <w:rPr>
          <w:u w:val="single"/>
        </w:rPr>
        <w:t>Údržba</w:t>
      </w:r>
    </w:p>
    <w:p w:rsidR="003F78BF" w:rsidRPr="00221898" w:rsidRDefault="003F78BF" w:rsidP="003F78BF">
      <w:r w:rsidRPr="00221898">
        <w:t xml:space="preserve">Náklady na provozuschopnost </w:t>
      </w:r>
      <w:r>
        <w:t xml:space="preserve">ve stanici Bystřice pod Hostýnem </w:t>
      </w:r>
      <w:r w:rsidRPr="00221898">
        <w:t>v letech 201</w:t>
      </w:r>
      <w:r>
        <w:t>3</w:t>
      </w:r>
      <w:r w:rsidRPr="00221898">
        <w:t>-201</w:t>
      </w:r>
      <w:r>
        <w:t>6</w:t>
      </w:r>
      <w:r w:rsidRPr="00221898">
        <w:t xml:space="preserve"> jsou uvedeny v </w:t>
      </w:r>
      <w:r w:rsidRPr="00221898">
        <w:rPr>
          <w:i/>
        </w:rPr>
        <w:t xml:space="preserve">tabulce č. </w:t>
      </w:r>
      <w:del w:id="423" w:author="Ing. Tomáš Funk" w:date="2019-05-24T12:37:00Z">
        <w:r w:rsidDel="00B447DD">
          <w:rPr>
            <w:i/>
          </w:rPr>
          <w:delText>9</w:delText>
        </w:r>
        <w:r w:rsidRPr="00221898" w:rsidDel="00B447DD">
          <w:rPr>
            <w:i/>
          </w:rPr>
          <w:delText xml:space="preserve"> </w:delText>
        </w:r>
      </w:del>
      <w:ins w:id="424" w:author="Ing. Tomáš Funk" w:date="2019-05-24T12:37:00Z">
        <w:r w:rsidR="00B447DD">
          <w:rPr>
            <w:i/>
          </w:rPr>
          <w:t>6</w:t>
        </w:r>
        <w:r w:rsidR="00B447DD" w:rsidRPr="00221898">
          <w:rPr>
            <w:i/>
          </w:rPr>
          <w:t xml:space="preserve"> </w:t>
        </w:r>
      </w:ins>
      <w:r w:rsidRPr="00221898">
        <w:t xml:space="preserve">a pro potřeby ekonomického hodnocení jsou z nich vypočteny průměrné náklady na údržbové práce a náklady na běžné opravy. Náklady na údržbu jsou uvažovány totožné pro </w:t>
      </w:r>
      <w:r w:rsidR="000C11AE">
        <w:t>obě</w:t>
      </w:r>
      <w:r w:rsidRPr="00221898">
        <w:t xml:space="preserve"> varianty s tím, že budou postupně meziročně růst o půl procenta. Náklady na běžné opravy budou v projektovém stavu v prvních 10 letech po zprovoznění stavby nulové a poté budou kopírovat vývoj nákladů varianty bezprojektové.</w:t>
      </w:r>
    </w:p>
    <w:p w:rsidR="003F78BF" w:rsidRDefault="003F78BF" w:rsidP="003F78BF">
      <w:pPr>
        <w:pStyle w:val="Titulek"/>
        <w:keepNext/>
      </w:pPr>
      <w:r>
        <w:t xml:space="preserve">Tabulka </w:t>
      </w:r>
      <w:r w:rsidR="0067394B">
        <w:rPr>
          <w:noProof/>
        </w:rPr>
        <w:fldChar w:fldCharType="begin"/>
      </w:r>
      <w:r w:rsidR="0067394B">
        <w:rPr>
          <w:noProof/>
        </w:rPr>
        <w:instrText xml:space="preserve"> SEQ Tabulka \* ARABIC </w:instrText>
      </w:r>
      <w:r w:rsidR="0067394B">
        <w:rPr>
          <w:noProof/>
        </w:rPr>
        <w:fldChar w:fldCharType="separate"/>
      </w:r>
      <w:ins w:id="425" w:author="Ing. Tomáš Funk" w:date="2019-05-29T14:11:00Z">
        <w:r w:rsidR="00A132F1">
          <w:rPr>
            <w:noProof/>
          </w:rPr>
          <w:t>6</w:t>
        </w:r>
      </w:ins>
      <w:del w:id="426" w:author="Ing. Tomáš Funk" w:date="2019-05-24T09:46:00Z">
        <w:r w:rsidDel="00D56812">
          <w:rPr>
            <w:noProof/>
          </w:rPr>
          <w:delText>9</w:delText>
        </w:r>
      </w:del>
      <w:r w:rsidR="0067394B">
        <w:rPr>
          <w:noProof/>
        </w:rPr>
        <w:fldChar w:fldCharType="end"/>
      </w:r>
      <w:r>
        <w:t xml:space="preserve"> Náklady na provozuschopnost ve stanici Bystřice pod Hostýnem </w:t>
      </w:r>
    </w:p>
    <w:p w:rsidR="003F78BF" w:rsidRDefault="00292F5B" w:rsidP="003F78BF">
      <w:pPr>
        <w:ind w:left="1418" w:hanging="1418"/>
      </w:pPr>
      <w:r>
        <w:pict>
          <v:shape id="_x0000_i1031" type="#_x0000_t75" style="width:387.75pt;height:2in">
            <v:imagedata r:id="rId15" o:title=""/>
            <o:lock v:ext="edit" aspectratio="f"/>
          </v:shape>
        </w:pict>
      </w:r>
    </w:p>
    <w:p w:rsidR="009C63CD" w:rsidRPr="009C63CD" w:rsidRDefault="003F78BF" w:rsidP="003F78BF">
      <w:pPr>
        <w:ind w:left="1418" w:hanging="1418"/>
        <w:jc w:val="right"/>
      </w:pPr>
      <w:r>
        <w:rPr>
          <w:i/>
        </w:rPr>
        <w:t xml:space="preserve">Zdroj: </w:t>
      </w:r>
      <w:r w:rsidRPr="00A94B6F">
        <w:rPr>
          <w:i/>
        </w:rPr>
        <w:t xml:space="preserve"> SŽDC, s. o.</w:t>
      </w:r>
    </w:p>
    <w:p w:rsidR="00EA66CC" w:rsidRPr="00045A57" w:rsidRDefault="003F78BF" w:rsidP="00DE2401">
      <w:pPr>
        <w:rPr>
          <w:u w:val="single"/>
        </w:rPr>
      </w:pPr>
      <w:r>
        <w:rPr>
          <w:u w:val="single"/>
        </w:rPr>
        <w:t>Opravy</w:t>
      </w:r>
      <w:r w:rsidR="00BD3F01">
        <w:rPr>
          <w:u w:val="single"/>
        </w:rPr>
        <w:t xml:space="preserve"> a reinvestice</w:t>
      </w:r>
    </w:p>
    <w:p w:rsidR="003F78BF" w:rsidRPr="00443525" w:rsidRDefault="003F78BF" w:rsidP="003F78BF">
      <w:pPr>
        <w:rPr>
          <w:b/>
          <w:bCs/>
          <w:u w:val="single"/>
        </w:rPr>
      </w:pPr>
      <w:r w:rsidRPr="00443525">
        <w:rPr>
          <w:b/>
          <w:bCs/>
          <w:u w:val="single"/>
        </w:rPr>
        <w:t>S projektem</w:t>
      </w:r>
    </w:p>
    <w:p w:rsidR="00BD3F01" w:rsidRDefault="00BD3F01" w:rsidP="000C11AE">
      <w:r>
        <w:t xml:space="preserve">Náklady na výměnu vybavení byly vypočteny na základě doporučených procentuálních sazeb ze stavebních nákladů. Roky, ve kterých budou jednotlivé opravné práce prováděny, jsou pak dle doporučení Rezortní metodiky vypočteny na základě průměrné časy obnovy objektů a zařízení na </w:t>
      </w:r>
      <w:r w:rsidR="000C11AE">
        <w:t>regionální</w:t>
      </w:r>
      <w:r>
        <w:t xml:space="preserve"> trati a začátku provozní fáze stavby. Na konci životnosti vybraných objektů a zařízení bude provedena reinvestice pro zajištění jejich provozuschopnosti na požadované úrovni. Náklady na reinvestici byly kalkulovány za využití Rezortní metodikou doporučeného „</w:t>
      </w:r>
      <w:r w:rsidRPr="000C11AE">
        <w:t>Sborníku pro oceňování železničních staveb ve stupni studie Proveditelnosti“.</w:t>
      </w:r>
    </w:p>
    <w:p w:rsidR="00BD3F01" w:rsidRDefault="00BD3F01" w:rsidP="00BD3F01">
      <w:pPr>
        <w:pStyle w:val="Titulek"/>
        <w:keepNext/>
      </w:pPr>
      <w:r>
        <w:lastRenderedPageBreak/>
        <w:t xml:space="preserve">Tabulka </w:t>
      </w:r>
      <w:r>
        <w:rPr>
          <w:noProof/>
        </w:rPr>
        <w:fldChar w:fldCharType="begin"/>
      </w:r>
      <w:r>
        <w:rPr>
          <w:noProof/>
        </w:rPr>
        <w:instrText xml:space="preserve"> SEQ Tabulka \* ARABIC </w:instrText>
      </w:r>
      <w:r>
        <w:rPr>
          <w:noProof/>
        </w:rPr>
        <w:fldChar w:fldCharType="separate"/>
      </w:r>
      <w:ins w:id="427" w:author="Ing. Tomáš Funk" w:date="2019-05-29T14:11:00Z">
        <w:r w:rsidR="00A132F1">
          <w:rPr>
            <w:noProof/>
          </w:rPr>
          <w:t>7</w:t>
        </w:r>
      </w:ins>
      <w:del w:id="428" w:author="Ing. Tomáš Funk" w:date="2019-05-24T09:46:00Z">
        <w:r w:rsidDel="00D56812">
          <w:rPr>
            <w:noProof/>
          </w:rPr>
          <w:delText>4</w:delText>
        </w:r>
      </w:del>
      <w:r>
        <w:rPr>
          <w:noProof/>
        </w:rPr>
        <w:fldChar w:fldCharType="end"/>
      </w:r>
      <w:r>
        <w:t xml:space="preserve"> Reinvestice a opravy ve stavu s projektem v tis. Kč, CÚ 201</w:t>
      </w:r>
      <w:r w:rsidR="00467C95">
        <w:t>9</w:t>
      </w:r>
    </w:p>
    <w:p w:rsidR="003F78BF" w:rsidRPr="00DF0248" w:rsidRDefault="00A132F1" w:rsidP="003F78BF">
      <w:del w:id="429" w:author="Ing. Tomáš Funk" w:date="2019-05-27T09:45:00Z">
        <w:r>
          <w:rPr>
            <w:noProof/>
            <w:lang w:eastAsia="cs-CZ"/>
          </w:rPr>
          <w:pict>
            <v:shape id="_x0000_i1032" type="#_x0000_t75" style="width:457.5pt;height:142.5pt">
              <v:imagedata r:id="rId16" o:title=""/>
            </v:shape>
          </w:pict>
        </w:r>
      </w:del>
      <w:ins w:id="430" w:author="Ing. Tomáš Funk" w:date="2019-05-27T09:45:00Z">
        <w:r>
          <w:rPr>
            <w:noProof/>
            <w:lang w:eastAsia="cs-CZ"/>
          </w:rPr>
          <w:pict>
            <v:shape id="_x0000_i1033" type="#_x0000_t75" style="width:466.5pt;height:144.75pt">
              <v:imagedata r:id="rId17" o:title=""/>
              <o:lock v:ext="edit" aspectratio="f"/>
            </v:shape>
          </w:pict>
        </w:r>
      </w:ins>
    </w:p>
    <w:p w:rsidR="003F78BF" w:rsidRPr="004B2A36" w:rsidRDefault="003F78BF" w:rsidP="003F78BF">
      <w:pPr>
        <w:rPr>
          <w:b/>
          <w:bCs/>
          <w:u w:val="single"/>
        </w:rPr>
      </w:pPr>
      <w:r w:rsidRPr="004B2A36">
        <w:rPr>
          <w:b/>
          <w:bCs/>
          <w:u w:val="single"/>
        </w:rPr>
        <w:t>Bez projektu</w:t>
      </w:r>
    </w:p>
    <w:p w:rsidR="003F78BF" w:rsidRPr="00443525" w:rsidRDefault="003F78BF" w:rsidP="003F78BF">
      <w:pPr>
        <w:rPr>
          <w:bCs/>
        </w:rPr>
      </w:pPr>
      <w:r w:rsidRPr="00443525">
        <w:rPr>
          <w:bCs/>
        </w:rPr>
        <w:t>Náklady na opravy zahrnují náklady spojené s prostým zajištěním provozu na stávající úrovni a neposkytují žádnou přidanou hodnotu v podobě technických nebo provozních vylepšení stanice. Jednotlivé nutné opravy jsou uvedeny níže</w:t>
      </w:r>
      <w:r>
        <w:rPr>
          <w:bCs/>
        </w:rPr>
        <w:t>. Rozsah potřebných opravných prací a jejich nacenění bylo stanoveno na základě podkladů od SŽDC, OŘ Olomouc.</w:t>
      </w:r>
    </w:p>
    <w:p w:rsidR="003F78BF" w:rsidRPr="002005A7" w:rsidRDefault="003F78BF" w:rsidP="003F78BF">
      <w:pPr>
        <w:rPr>
          <w:b/>
          <w:bCs/>
        </w:rPr>
      </w:pPr>
      <w:r w:rsidRPr="002005A7">
        <w:rPr>
          <w:b/>
          <w:bCs/>
        </w:rPr>
        <w:t>Železniční svršek a spodek</w:t>
      </w:r>
    </w:p>
    <w:p w:rsidR="003F78BF" w:rsidRPr="0019224E" w:rsidRDefault="003F78BF" w:rsidP="003F78BF">
      <w:pPr>
        <w:rPr>
          <w:bCs/>
        </w:rPr>
      </w:pPr>
      <w:r w:rsidRPr="0019224E">
        <w:rPr>
          <w:bCs/>
        </w:rPr>
        <w:t>Opravy železničního svršku a spodku jsou ve stavu bez proje</w:t>
      </w:r>
      <w:r>
        <w:rPr>
          <w:bCs/>
        </w:rPr>
        <w:t>k</w:t>
      </w:r>
      <w:r w:rsidRPr="0019224E">
        <w:rPr>
          <w:bCs/>
        </w:rPr>
        <w:t>tu naplánovány následovně:</w:t>
      </w:r>
    </w:p>
    <w:p w:rsidR="003F78BF" w:rsidRPr="0019224E" w:rsidRDefault="003F78BF" w:rsidP="006001BF">
      <w:pPr>
        <w:numPr>
          <w:ilvl w:val="0"/>
          <w:numId w:val="9"/>
        </w:numPr>
        <w:overflowPunct w:val="0"/>
        <w:autoSpaceDE w:val="0"/>
        <w:autoSpaceDN w:val="0"/>
        <w:adjustRightInd w:val="0"/>
        <w:spacing w:before="120" w:line="240" w:lineRule="auto"/>
        <w:textAlignment w:val="baseline"/>
      </w:pPr>
      <w:del w:id="431" w:author="Ing. Tomáš Funk" w:date="2019-05-28T09:46:00Z">
        <w:r w:rsidDel="0038690C">
          <w:delText>202</w:delText>
        </w:r>
        <w:r w:rsidR="0058491E" w:rsidDel="0038690C">
          <w:delText>1</w:delText>
        </w:r>
      </w:del>
      <w:ins w:id="432" w:author="Ing. Tomáš Funk" w:date="2019-05-28T09:46:00Z">
        <w:r w:rsidR="0038690C">
          <w:t>2022</w:t>
        </w:r>
      </w:ins>
      <w:r>
        <w:t>-</w:t>
      </w:r>
      <w:del w:id="433" w:author="Ing. Tomáš Funk" w:date="2019-05-28T09:46:00Z">
        <w:r w:rsidDel="0038690C">
          <w:delText>202</w:delText>
        </w:r>
        <w:r w:rsidR="0058491E" w:rsidDel="0038690C">
          <w:delText>2</w:delText>
        </w:r>
        <w:r w:rsidDel="0038690C">
          <w:delText xml:space="preserve"> </w:delText>
        </w:r>
      </w:del>
      <w:ins w:id="434" w:author="Ing. Tomáš Funk" w:date="2019-05-28T09:46:00Z">
        <w:r w:rsidR="0038690C">
          <w:t xml:space="preserve">2023 </w:t>
        </w:r>
      </w:ins>
      <w:r>
        <w:t>-</w:t>
      </w:r>
      <w:r w:rsidRPr="00AD69F6">
        <w:t xml:space="preserve"> </w:t>
      </w:r>
      <w:r w:rsidRPr="0019224E">
        <w:t>rekonstrukce žel. spodku</w:t>
      </w:r>
      <w:r>
        <w:t>,</w:t>
      </w:r>
      <w:r w:rsidRPr="0019224E">
        <w:t xml:space="preserve"> svršku</w:t>
      </w:r>
      <w:r>
        <w:t xml:space="preserve"> a</w:t>
      </w:r>
      <w:r w:rsidRPr="0019224E">
        <w:t xml:space="preserve"> odvodnění </w:t>
      </w:r>
      <w:r>
        <w:t xml:space="preserve">na </w:t>
      </w:r>
      <w:r w:rsidRPr="0019224E">
        <w:t>Holešovské</w:t>
      </w:r>
      <w:r>
        <w:t>m</w:t>
      </w:r>
      <w:r w:rsidRPr="0019224E">
        <w:t xml:space="preserve"> zhlaví z roku cca 1970 </w:t>
      </w:r>
      <w:del w:id="435" w:author="Ing. Tomáš Funk" w:date="2019-05-28T09:38:00Z">
        <w:r w:rsidDel="0038690C">
          <w:delText>-</w:delText>
        </w:r>
      </w:del>
      <w:ins w:id="436" w:author="Ing. Tomáš Funk" w:date="2019-05-28T09:38:00Z">
        <w:r w:rsidR="0038690C">
          <w:t>–</w:t>
        </w:r>
      </w:ins>
      <w:r>
        <w:t xml:space="preserve"> </w:t>
      </w:r>
      <w:del w:id="437" w:author="Ing. Tomáš Funk" w:date="2019-05-28T09:38:00Z">
        <w:r w:rsidDel="0038690C">
          <w:delText>6</w:delText>
        </w:r>
        <w:r w:rsidRPr="0019224E" w:rsidDel="0038690C">
          <w:delText xml:space="preserve">0 </w:delText>
        </w:r>
      </w:del>
      <w:ins w:id="438" w:author="Ing. Tomáš Funk" w:date="2019-05-28T09:38:00Z">
        <w:r w:rsidR="0038690C">
          <w:t>55,9</w:t>
        </w:r>
        <w:r w:rsidR="0038690C" w:rsidRPr="0019224E">
          <w:t xml:space="preserve"> </w:t>
        </w:r>
      </w:ins>
      <w:r w:rsidRPr="0019224E">
        <w:t xml:space="preserve">mil. Kč </w:t>
      </w:r>
    </w:p>
    <w:p w:rsidR="003F78BF" w:rsidRPr="0019224E" w:rsidRDefault="003F78BF" w:rsidP="006001BF">
      <w:pPr>
        <w:numPr>
          <w:ilvl w:val="0"/>
          <w:numId w:val="9"/>
        </w:numPr>
        <w:overflowPunct w:val="0"/>
        <w:autoSpaceDE w:val="0"/>
        <w:autoSpaceDN w:val="0"/>
        <w:adjustRightInd w:val="0"/>
        <w:spacing w:before="120" w:line="240" w:lineRule="auto"/>
        <w:textAlignment w:val="baseline"/>
      </w:pPr>
      <w:del w:id="439" w:author="Ing. Tomáš Funk" w:date="2019-05-28T09:46:00Z">
        <w:r w:rsidDel="0038690C">
          <w:delText>202</w:delText>
        </w:r>
        <w:r w:rsidR="0058491E" w:rsidDel="0038690C">
          <w:delText>3</w:delText>
        </w:r>
        <w:r w:rsidRPr="0019224E" w:rsidDel="0038690C">
          <w:delText xml:space="preserve"> </w:delText>
        </w:r>
      </w:del>
      <w:ins w:id="440" w:author="Ing. Tomáš Funk" w:date="2019-05-28T09:46:00Z">
        <w:r w:rsidR="0038690C">
          <w:t>2024</w:t>
        </w:r>
        <w:r w:rsidR="0038690C" w:rsidRPr="0019224E">
          <w:t xml:space="preserve"> </w:t>
        </w:r>
      </w:ins>
      <w:r w:rsidRPr="0019224E">
        <w:t>- Opravy (rekonstrukce) sypaných nástupišť s pevnou hranou na nást.550, takže včetně rušení (odsunu)</w:t>
      </w:r>
      <w:r>
        <w:t xml:space="preserve"> </w:t>
      </w:r>
      <w:r w:rsidRPr="0019224E">
        <w:t>kolej a rekonstrukce přilehlých kolejí</w:t>
      </w:r>
      <w:r>
        <w:t xml:space="preserve"> a v</w:t>
      </w:r>
      <w:r w:rsidRPr="0019224E">
        <w:t>ýměna zbylých železných pražců (kolejových polí) v kol.</w:t>
      </w:r>
      <w:r w:rsidR="002402F0">
        <w:t xml:space="preserve"> </w:t>
      </w:r>
      <w:r w:rsidRPr="0019224E">
        <w:t>č.</w:t>
      </w:r>
      <w:r w:rsidR="002402F0">
        <w:t xml:space="preserve"> </w:t>
      </w:r>
      <w:r w:rsidRPr="0019224E">
        <w:t xml:space="preserve">3, 5 a 7 </w:t>
      </w:r>
      <w:del w:id="441" w:author="Ing. Tomáš Funk" w:date="2019-05-28T09:38:00Z">
        <w:r w:rsidDel="0038690C">
          <w:delText>-</w:delText>
        </w:r>
      </w:del>
      <w:ins w:id="442" w:author="Ing. Tomáš Funk" w:date="2019-05-28T09:38:00Z">
        <w:r w:rsidR="0038690C">
          <w:t>–</w:t>
        </w:r>
      </w:ins>
      <w:r w:rsidRPr="0019224E">
        <w:t xml:space="preserve"> </w:t>
      </w:r>
      <w:r>
        <w:t>25</w:t>
      </w:r>
      <w:ins w:id="443" w:author="Ing. Tomáš Funk" w:date="2019-05-28T09:38:00Z">
        <w:r w:rsidR="0038690C">
          <w:t>,4</w:t>
        </w:r>
      </w:ins>
      <w:r w:rsidRPr="0019224E">
        <w:t xml:space="preserve"> mil. Kč</w:t>
      </w:r>
    </w:p>
    <w:p w:rsidR="003F78BF" w:rsidRDefault="003F78BF" w:rsidP="006001BF">
      <w:pPr>
        <w:numPr>
          <w:ilvl w:val="0"/>
          <w:numId w:val="9"/>
        </w:numPr>
        <w:overflowPunct w:val="0"/>
        <w:autoSpaceDE w:val="0"/>
        <w:autoSpaceDN w:val="0"/>
        <w:adjustRightInd w:val="0"/>
        <w:spacing w:before="120" w:line="240" w:lineRule="auto"/>
        <w:textAlignment w:val="baseline"/>
      </w:pPr>
      <w:del w:id="444" w:author="Ing. Tomáš Funk" w:date="2019-05-28T09:46:00Z">
        <w:r w:rsidRPr="0019224E" w:rsidDel="0038690C">
          <w:delText>202</w:delText>
        </w:r>
        <w:r w:rsidR="0058491E" w:rsidDel="0038690C">
          <w:delText>4</w:delText>
        </w:r>
      </w:del>
      <w:ins w:id="445" w:author="Ing. Tomáš Funk" w:date="2019-05-28T09:46:00Z">
        <w:r w:rsidR="0038690C" w:rsidRPr="0019224E">
          <w:t>202</w:t>
        </w:r>
        <w:r w:rsidR="0038690C">
          <w:t>5</w:t>
        </w:r>
      </w:ins>
      <w:r w:rsidR="0058491E">
        <w:t>-</w:t>
      </w:r>
      <w:del w:id="446" w:author="Ing. Tomáš Funk" w:date="2019-05-28T09:46:00Z">
        <w:r w:rsidR="0058491E" w:rsidDel="0038690C">
          <w:delText>25</w:delText>
        </w:r>
        <w:r w:rsidRPr="0019224E" w:rsidDel="0038690C">
          <w:delText xml:space="preserve"> </w:delText>
        </w:r>
      </w:del>
      <w:ins w:id="447" w:author="Ing. Tomáš Funk" w:date="2019-05-28T09:46:00Z">
        <w:r w:rsidR="0038690C">
          <w:t>26</w:t>
        </w:r>
        <w:r w:rsidR="0038690C" w:rsidRPr="0019224E">
          <w:t xml:space="preserve"> </w:t>
        </w:r>
      </w:ins>
      <w:r w:rsidRPr="0019224E">
        <w:t xml:space="preserve">- rekonstrukce </w:t>
      </w:r>
      <w:r>
        <w:t xml:space="preserve">zbylých částí </w:t>
      </w:r>
      <w:r w:rsidRPr="0019224E">
        <w:t>žel. spodku</w:t>
      </w:r>
      <w:r>
        <w:t>,</w:t>
      </w:r>
      <w:r w:rsidRPr="0019224E">
        <w:t xml:space="preserve"> svršku</w:t>
      </w:r>
      <w:r>
        <w:t xml:space="preserve"> a</w:t>
      </w:r>
      <w:r w:rsidRPr="0019224E">
        <w:t xml:space="preserve"> odvodnění </w:t>
      </w:r>
      <w:r>
        <w:t>a v</w:t>
      </w:r>
      <w:r w:rsidRPr="0019224E">
        <w:t xml:space="preserve">ýměna křižovatkové výhybky 8a/b za jednoduchou, včetně přípojů, výkup pozemků pod výhybkou a přilehlých částí koleje na pozemku vlečkaře </w:t>
      </w:r>
      <w:del w:id="448" w:author="Ing. Tomáš Funk" w:date="2019-05-28T09:39:00Z">
        <w:r w:rsidDel="0038690C">
          <w:delText>-</w:delText>
        </w:r>
      </w:del>
      <w:ins w:id="449" w:author="Ing. Tomáš Funk" w:date="2019-05-28T09:39:00Z">
        <w:r w:rsidR="0038690C">
          <w:t>–</w:t>
        </w:r>
      </w:ins>
      <w:r>
        <w:t xml:space="preserve"> 3</w:t>
      </w:r>
      <w:r w:rsidRPr="0019224E">
        <w:t>0</w:t>
      </w:r>
      <w:ins w:id="450" w:author="Ing. Tomáš Funk" w:date="2019-05-28T09:39:00Z">
        <w:r w:rsidR="0038690C">
          <w:t>,5</w:t>
        </w:r>
      </w:ins>
      <w:r w:rsidRPr="0019224E">
        <w:t xml:space="preserve"> mil. Kč</w:t>
      </w:r>
    </w:p>
    <w:p w:rsidR="003F78BF" w:rsidRPr="0019224E" w:rsidRDefault="003F78BF" w:rsidP="003F78BF">
      <w:r>
        <w:t xml:space="preserve">Uvedené opravy povedou k zavedení náhradní autobusové dopravy v celkové délce trvání </w:t>
      </w:r>
      <w:del w:id="451" w:author="Ing. Tomáš Funk" w:date="2019-05-28T09:46:00Z">
        <w:r w:rsidR="00C84982" w:rsidDel="0038690C">
          <w:delText>51</w:delText>
        </w:r>
        <w:r w:rsidDel="0038690C">
          <w:delText xml:space="preserve"> </w:delText>
        </w:r>
      </w:del>
      <w:ins w:id="452" w:author="Ing. Tomáš Funk" w:date="2019-05-28T09:46:00Z">
        <w:r w:rsidR="0038690C">
          <w:t xml:space="preserve">58 </w:t>
        </w:r>
      </w:ins>
      <w:r>
        <w:t xml:space="preserve">dnů během let </w:t>
      </w:r>
      <w:del w:id="453" w:author="Ing. Tomáš Funk" w:date="2019-05-28T09:39:00Z">
        <w:r w:rsidDel="0038690C">
          <w:delText>2021</w:delText>
        </w:r>
      </w:del>
      <w:ins w:id="454" w:author="Ing. Tomáš Funk" w:date="2019-05-28T09:39:00Z">
        <w:r w:rsidR="0038690C">
          <w:t>2022</w:t>
        </w:r>
      </w:ins>
      <w:r>
        <w:t>-2025.</w:t>
      </w:r>
    </w:p>
    <w:p w:rsidR="003F78BF" w:rsidRPr="00EF02F5" w:rsidRDefault="003F78BF" w:rsidP="003F78BF">
      <w:pPr>
        <w:rPr>
          <w:b/>
          <w:bCs/>
        </w:rPr>
      </w:pPr>
      <w:r w:rsidRPr="00EF02F5">
        <w:rPr>
          <w:b/>
          <w:bCs/>
        </w:rPr>
        <w:t>Zabezpečovací a sdělovací zařízení</w:t>
      </w:r>
    </w:p>
    <w:p w:rsidR="003F78BF" w:rsidRDefault="003F78BF" w:rsidP="003F78BF">
      <w:r>
        <w:t>Opravy staničního zabezpečovacího zařízení (SZZ), přejezdového zabezpečovacího zařízení (PZS) a sdělovacího jsou v rámci hodnotícího období uvažovány následovně:</w:t>
      </w:r>
    </w:p>
    <w:p w:rsidR="003F78BF" w:rsidRDefault="003F78BF" w:rsidP="006001BF">
      <w:pPr>
        <w:numPr>
          <w:ilvl w:val="0"/>
          <w:numId w:val="9"/>
        </w:numPr>
        <w:overflowPunct w:val="0"/>
        <w:autoSpaceDE w:val="0"/>
        <w:autoSpaceDN w:val="0"/>
        <w:adjustRightInd w:val="0"/>
        <w:spacing w:before="120" w:line="240" w:lineRule="auto"/>
        <w:textAlignment w:val="baseline"/>
      </w:pPr>
      <w:del w:id="455" w:author="Ing. Tomáš Funk" w:date="2019-05-28T09:40:00Z">
        <w:r w:rsidDel="0038690C">
          <w:delText>20</w:delText>
        </w:r>
        <w:r w:rsidR="0058491E" w:rsidDel="0038690C">
          <w:delText>20</w:delText>
        </w:r>
        <w:r w:rsidDel="0038690C">
          <w:delText xml:space="preserve"> </w:delText>
        </w:r>
      </w:del>
      <w:ins w:id="456" w:author="Ing. Tomáš Funk" w:date="2019-05-28T09:40:00Z">
        <w:r w:rsidR="0038690C">
          <w:t xml:space="preserve">2021 </w:t>
        </w:r>
      </w:ins>
      <w:r>
        <w:t xml:space="preserve">kompletní výměna SZZ v hodnotě </w:t>
      </w:r>
      <w:del w:id="457" w:author="Ing. Tomáš Funk" w:date="2019-05-28T09:39:00Z">
        <w:r w:rsidDel="0038690C">
          <w:delText xml:space="preserve">80 </w:delText>
        </w:r>
      </w:del>
      <w:ins w:id="458" w:author="Ing. Tomáš Funk" w:date="2019-05-28T09:39:00Z">
        <w:r w:rsidR="0038690C">
          <w:t>8</w:t>
        </w:r>
      </w:ins>
      <w:ins w:id="459" w:author="Ing. Tomáš Funk" w:date="2019-05-28T09:40:00Z">
        <w:r w:rsidR="0038690C">
          <w:t>1,3</w:t>
        </w:r>
      </w:ins>
      <w:ins w:id="460" w:author="Ing. Tomáš Funk" w:date="2019-05-28T09:39:00Z">
        <w:r w:rsidR="0038690C">
          <w:t xml:space="preserve"> </w:t>
        </w:r>
      </w:ins>
      <w:r>
        <w:t>mil. Kč a oprava sdělovacích zařízení v hodnotě 40</w:t>
      </w:r>
      <w:ins w:id="461" w:author="Ing. Tomáš Funk" w:date="2019-05-28T09:40:00Z">
        <w:r w:rsidR="0038690C">
          <w:t>,6</w:t>
        </w:r>
      </w:ins>
      <w:r>
        <w:t xml:space="preserve"> mil. Kč</w:t>
      </w:r>
    </w:p>
    <w:p w:rsidR="003F78BF" w:rsidRDefault="0058491E" w:rsidP="006001BF">
      <w:pPr>
        <w:numPr>
          <w:ilvl w:val="0"/>
          <w:numId w:val="9"/>
        </w:numPr>
        <w:overflowPunct w:val="0"/>
        <w:autoSpaceDE w:val="0"/>
        <w:autoSpaceDN w:val="0"/>
        <w:adjustRightInd w:val="0"/>
        <w:spacing w:before="120" w:line="240" w:lineRule="auto"/>
        <w:textAlignment w:val="baseline"/>
      </w:pPr>
      <w:del w:id="462" w:author="Ing. Tomáš Funk" w:date="2019-05-28T09:40:00Z">
        <w:r w:rsidDel="0038690C">
          <w:delText>2021</w:delText>
        </w:r>
        <w:r w:rsidR="003F78BF" w:rsidDel="0038690C">
          <w:delText xml:space="preserve"> </w:delText>
        </w:r>
      </w:del>
      <w:ins w:id="463" w:author="Ing. Tomáš Funk" w:date="2019-05-28T09:40:00Z">
        <w:r w:rsidR="0038690C">
          <w:t xml:space="preserve">2022 </w:t>
        </w:r>
      </w:ins>
      <w:r w:rsidR="003F78BF">
        <w:t>oprava PZS a sdělovacích zařízení v celkové hodnotě 4</w:t>
      </w:r>
      <w:ins w:id="464" w:author="Ing. Tomáš Funk" w:date="2019-05-28T09:40:00Z">
        <w:r w:rsidR="0038690C">
          <w:t>,1</w:t>
        </w:r>
      </w:ins>
      <w:r w:rsidR="003F78BF">
        <w:t xml:space="preserve"> mil. Kč</w:t>
      </w:r>
    </w:p>
    <w:p w:rsidR="003F78BF" w:rsidRDefault="003F78BF" w:rsidP="003F78BF">
      <w:r>
        <w:t>V rámci oprav zabezpečovacího zařízení je uvažováno se zavedením náhradní autobusové dopravy v délce trvání 14 dní.</w:t>
      </w:r>
    </w:p>
    <w:p w:rsidR="003F78BF" w:rsidRPr="00EF02F5" w:rsidRDefault="003F78BF" w:rsidP="003F78BF">
      <w:pPr>
        <w:rPr>
          <w:b/>
          <w:bCs/>
        </w:rPr>
      </w:pPr>
      <w:r>
        <w:rPr>
          <w:b/>
          <w:bCs/>
        </w:rPr>
        <w:t>Silnoproudá zařízení a t</w:t>
      </w:r>
      <w:r w:rsidRPr="00EF02F5">
        <w:rPr>
          <w:b/>
          <w:bCs/>
        </w:rPr>
        <w:t>rakční vedení</w:t>
      </w:r>
    </w:p>
    <w:p w:rsidR="003F78BF" w:rsidRDefault="003F78BF" w:rsidP="003F78BF">
      <w:pPr>
        <w:rPr>
          <w:bCs/>
        </w:rPr>
      </w:pPr>
      <w:r>
        <w:rPr>
          <w:bCs/>
        </w:rPr>
        <w:t>V rámci silnoproudých zařízení je uvažováno s opravami:</w:t>
      </w:r>
    </w:p>
    <w:p w:rsidR="003F78BF" w:rsidRPr="00D327EA" w:rsidRDefault="003F78BF" w:rsidP="006001BF">
      <w:pPr>
        <w:numPr>
          <w:ilvl w:val="0"/>
          <w:numId w:val="9"/>
        </w:numPr>
        <w:overflowPunct w:val="0"/>
        <w:autoSpaceDE w:val="0"/>
        <w:autoSpaceDN w:val="0"/>
        <w:adjustRightInd w:val="0"/>
        <w:spacing w:before="120" w:line="240" w:lineRule="auto"/>
        <w:textAlignment w:val="baseline"/>
      </w:pPr>
      <w:del w:id="465" w:author="Ing. Tomáš Funk" w:date="2019-05-28T09:41:00Z">
        <w:r w:rsidRPr="00D327EA" w:rsidDel="0038690C">
          <w:delText>20</w:delText>
        </w:r>
        <w:r w:rsidR="0058491E" w:rsidDel="0038690C">
          <w:delText>20</w:delText>
        </w:r>
        <w:r w:rsidRPr="00D327EA" w:rsidDel="0038690C">
          <w:delText xml:space="preserve"> </w:delText>
        </w:r>
      </w:del>
      <w:ins w:id="466" w:author="Ing. Tomáš Funk" w:date="2019-05-28T09:41:00Z">
        <w:r w:rsidR="0038690C" w:rsidRPr="00D327EA">
          <w:t>20</w:t>
        </w:r>
        <w:r w:rsidR="0038690C">
          <w:t>21</w:t>
        </w:r>
        <w:r w:rsidR="0038690C" w:rsidRPr="00D327EA">
          <w:t xml:space="preserve"> </w:t>
        </w:r>
      </w:ins>
      <w:r w:rsidRPr="00D327EA">
        <w:t xml:space="preserve">– oprava venkovního osvětlení a kabelových rozvodů NN – </w:t>
      </w:r>
      <w:r>
        <w:t>17</w:t>
      </w:r>
      <w:ins w:id="467" w:author="Ing. Tomáš Funk" w:date="2019-05-28T09:41:00Z">
        <w:r w:rsidR="0038690C">
          <w:t>,3</w:t>
        </w:r>
      </w:ins>
      <w:r w:rsidRPr="00D327EA">
        <w:t xml:space="preserve"> mil. Kč</w:t>
      </w:r>
    </w:p>
    <w:p w:rsidR="003F78BF" w:rsidRPr="00D327EA" w:rsidRDefault="003F78BF" w:rsidP="006001BF">
      <w:pPr>
        <w:numPr>
          <w:ilvl w:val="0"/>
          <w:numId w:val="9"/>
        </w:numPr>
        <w:overflowPunct w:val="0"/>
        <w:autoSpaceDE w:val="0"/>
        <w:autoSpaceDN w:val="0"/>
        <w:adjustRightInd w:val="0"/>
        <w:spacing w:before="120" w:line="240" w:lineRule="auto"/>
        <w:textAlignment w:val="baseline"/>
      </w:pPr>
      <w:del w:id="468" w:author="Ing. Tomáš Funk" w:date="2019-05-28T09:41:00Z">
        <w:r w:rsidRPr="00D327EA" w:rsidDel="0038690C">
          <w:delText>20</w:delText>
        </w:r>
        <w:r w:rsidDel="0038690C">
          <w:delText>2</w:delText>
        </w:r>
        <w:r w:rsidR="0058491E" w:rsidDel="0038690C">
          <w:delText>3</w:delText>
        </w:r>
        <w:r w:rsidRPr="00D327EA" w:rsidDel="0038690C">
          <w:delText xml:space="preserve"> </w:delText>
        </w:r>
      </w:del>
      <w:ins w:id="469" w:author="Ing. Tomáš Funk" w:date="2019-05-28T09:41:00Z">
        <w:r w:rsidR="0038690C" w:rsidRPr="00D327EA">
          <w:t>20</w:t>
        </w:r>
        <w:r w:rsidR="0038690C">
          <w:t>24</w:t>
        </w:r>
        <w:r w:rsidR="0038690C" w:rsidRPr="00D327EA">
          <w:t xml:space="preserve"> </w:t>
        </w:r>
      </w:ins>
      <w:r w:rsidRPr="00D327EA">
        <w:t xml:space="preserve">– oprava rozvodny NN a napájení přejezdového zabezpečovacího zařízení – </w:t>
      </w:r>
      <w:r>
        <w:t>4</w:t>
      </w:r>
      <w:ins w:id="470" w:author="Ing. Tomáš Funk" w:date="2019-05-28T09:41:00Z">
        <w:r w:rsidR="0038690C">
          <w:t>,1</w:t>
        </w:r>
      </w:ins>
      <w:r>
        <w:t xml:space="preserve"> </w:t>
      </w:r>
      <w:r w:rsidRPr="00D327EA">
        <w:t>mil. Kč</w:t>
      </w:r>
    </w:p>
    <w:p w:rsidR="003F78BF" w:rsidRPr="00DA756F" w:rsidRDefault="003F78BF" w:rsidP="006001BF">
      <w:pPr>
        <w:numPr>
          <w:ilvl w:val="0"/>
          <w:numId w:val="9"/>
        </w:numPr>
        <w:overflowPunct w:val="0"/>
        <w:autoSpaceDE w:val="0"/>
        <w:autoSpaceDN w:val="0"/>
        <w:adjustRightInd w:val="0"/>
        <w:spacing w:before="120" w:line="240" w:lineRule="auto"/>
        <w:textAlignment w:val="baseline"/>
        <w:rPr>
          <w:b/>
          <w:bCs/>
        </w:rPr>
      </w:pPr>
      <w:r w:rsidRPr="00D327EA">
        <w:lastRenderedPageBreak/>
        <w:t>20</w:t>
      </w:r>
      <w:r>
        <w:t>2</w:t>
      </w:r>
      <w:r w:rsidR="0058491E">
        <w:t>6</w:t>
      </w:r>
      <w:r w:rsidRPr="00D327EA">
        <w:t xml:space="preserve"> – oprava trafostanice 22,04 kV – 1,1 mil. Kč</w:t>
      </w:r>
    </w:p>
    <w:p w:rsidR="003F78BF" w:rsidRPr="004B34E2" w:rsidRDefault="003F78BF" w:rsidP="003F78BF">
      <w:pPr>
        <w:rPr>
          <w:b/>
          <w:bCs/>
        </w:rPr>
      </w:pPr>
      <w:r w:rsidRPr="004B34E2">
        <w:rPr>
          <w:b/>
          <w:bCs/>
        </w:rPr>
        <w:t>Pozemní objekty</w:t>
      </w:r>
    </w:p>
    <w:p w:rsidR="003F78BF" w:rsidRDefault="003F78BF" w:rsidP="003F78BF">
      <w:pPr>
        <w:rPr>
          <w:bCs/>
        </w:rPr>
      </w:pPr>
      <w:r>
        <w:rPr>
          <w:bCs/>
        </w:rPr>
        <w:t>V rámci pozemních objektů je uvažováno s opravami stavědla č. 1 a 2</w:t>
      </w:r>
      <w:r w:rsidR="0058491E">
        <w:rPr>
          <w:bCs/>
        </w:rPr>
        <w:t>, výpravní budovy a přístřešku na nástupišti</w:t>
      </w:r>
      <w:r>
        <w:rPr>
          <w:bCs/>
        </w:rPr>
        <w:t xml:space="preserve"> v celkové hodnotě </w:t>
      </w:r>
      <w:del w:id="471" w:author="Ing. Tomáš Funk" w:date="2019-05-28T09:33:00Z">
        <w:r w:rsidR="0058491E" w:rsidDel="0038690C">
          <w:rPr>
            <w:bCs/>
          </w:rPr>
          <w:delText>20,2</w:delText>
        </w:r>
      </w:del>
      <w:ins w:id="472" w:author="Ing. Tomáš Funk" w:date="2019-05-28T09:33:00Z">
        <w:r w:rsidR="0038690C">
          <w:rPr>
            <w:bCs/>
          </w:rPr>
          <w:t>23,8</w:t>
        </w:r>
      </w:ins>
      <w:r>
        <w:rPr>
          <w:bCs/>
        </w:rPr>
        <w:t xml:space="preserve"> mil. Kč.</w:t>
      </w:r>
    </w:p>
    <w:p w:rsidR="001F50D9" w:rsidRDefault="001F50D9" w:rsidP="003F78BF">
      <w:pPr>
        <w:rPr>
          <w:bCs/>
        </w:rPr>
      </w:pPr>
      <w:r>
        <w:rPr>
          <w:bCs/>
        </w:rPr>
        <w:t>Stejně jako u varianty s projektem bude u varianty bez projektu nutné provádět průběžné opravy zařízení a objektů v intervalech dle délky jejich životního cyklu v souladu s doporučením Rezortní metodiky pro regionální tratě</w:t>
      </w:r>
    </w:p>
    <w:p w:rsidR="00EC0E51" w:rsidRDefault="003F78BF" w:rsidP="003F78BF">
      <w:r>
        <w:rPr>
          <w:szCs w:val="24"/>
        </w:rPr>
        <w:t xml:space="preserve">Opravné práce způsobí zavedení náhradní autobusové dopravy na trati. Délka dopravních omezení je </w:t>
      </w:r>
      <w:r w:rsidRPr="00433179">
        <w:rPr>
          <w:szCs w:val="24"/>
        </w:rPr>
        <w:t>stanoven</w:t>
      </w:r>
      <w:r>
        <w:rPr>
          <w:szCs w:val="24"/>
        </w:rPr>
        <w:t>a</w:t>
      </w:r>
      <w:r w:rsidRPr="00433179">
        <w:rPr>
          <w:szCs w:val="24"/>
        </w:rPr>
        <w:t xml:space="preserve"> </w:t>
      </w:r>
      <w:r>
        <w:rPr>
          <w:szCs w:val="24"/>
        </w:rPr>
        <w:t>na základě délky trvání výluk v rámci posuzované stavby, která činí 56 dnů při nákladech železničního svršku a spodku v hodnotě 111 mil. Kč. V rámci projektu tedy 1 den výluk na 2 mil. Kč proinvestovaných v rámci železničního svršku a spodku.</w:t>
      </w:r>
    </w:p>
    <w:p w:rsidR="00EE59D5" w:rsidRDefault="00EE59D5" w:rsidP="00EE59D5">
      <w:pPr>
        <w:pStyle w:val="Titulek"/>
        <w:keepNext/>
      </w:pPr>
      <w:r>
        <w:t xml:space="preserve">Tabulka </w:t>
      </w:r>
      <w:r w:rsidR="00FB4079">
        <w:rPr>
          <w:noProof/>
        </w:rPr>
        <w:fldChar w:fldCharType="begin"/>
      </w:r>
      <w:r w:rsidR="00FB4079">
        <w:rPr>
          <w:noProof/>
        </w:rPr>
        <w:instrText xml:space="preserve"> SEQ Tabulka \* ARABIC </w:instrText>
      </w:r>
      <w:r w:rsidR="00FB4079">
        <w:rPr>
          <w:noProof/>
        </w:rPr>
        <w:fldChar w:fldCharType="separate"/>
      </w:r>
      <w:ins w:id="473" w:author="Ing. Tomáš Funk" w:date="2019-05-29T14:11:00Z">
        <w:r w:rsidR="00A132F1">
          <w:rPr>
            <w:noProof/>
          </w:rPr>
          <w:t>8</w:t>
        </w:r>
      </w:ins>
      <w:del w:id="474" w:author="Ing. Tomáš Funk" w:date="2019-05-24T09:46:00Z">
        <w:r w:rsidR="00A959AC" w:rsidDel="00D56812">
          <w:rPr>
            <w:noProof/>
          </w:rPr>
          <w:delText>5</w:delText>
        </w:r>
      </w:del>
      <w:r w:rsidR="00FB4079">
        <w:rPr>
          <w:noProof/>
        </w:rPr>
        <w:fldChar w:fldCharType="end"/>
      </w:r>
      <w:r>
        <w:t xml:space="preserve"> </w:t>
      </w:r>
      <w:r w:rsidR="00467C95">
        <w:t>Údržba a o</w:t>
      </w:r>
      <w:r w:rsidR="00516AE4">
        <w:t xml:space="preserve">pravy </w:t>
      </w:r>
      <w:r w:rsidRPr="00877083">
        <w:t xml:space="preserve">ve stavu </w:t>
      </w:r>
      <w:r>
        <w:t>bez projektu</w:t>
      </w:r>
      <w:r w:rsidRPr="00877083">
        <w:t xml:space="preserve"> v tis. Kč, CÚ 201</w:t>
      </w:r>
      <w:r w:rsidR="00467C95">
        <w:t>9</w:t>
      </w:r>
    </w:p>
    <w:p w:rsidR="007C59EA" w:rsidRDefault="00A132F1" w:rsidP="00DE2401">
      <w:del w:id="475" w:author="Ing. Tomáš Funk" w:date="2019-05-27T09:48:00Z">
        <w:r>
          <w:pict>
            <v:shape id="_x0000_i1034" type="#_x0000_t75" style="width:427.5pt;height:420.75pt">
              <v:imagedata r:id="rId18" o:title=""/>
              <o:lock v:ext="edit" aspectratio="f"/>
            </v:shape>
          </w:pict>
        </w:r>
      </w:del>
      <w:ins w:id="476" w:author="Ing. Tomáš Funk" w:date="2019-05-27T09:48:00Z">
        <w:r>
          <w:pict>
            <v:shape id="_x0000_i1035" type="#_x0000_t75" style="width:429pt;height:477pt">
              <v:imagedata r:id="rId19" o:title=""/>
            </v:shape>
          </w:pict>
        </w:r>
      </w:ins>
    </w:p>
    <w:p w:rsidR="00535DB9" w:rsidRDefault="00535DB9" w:rsidP="00535DB9">
      <w:pPr>
        <w:pStyle w:val="Nadpis3"/>
      </w:pPr>
      <w:bookmarkStart w:id="477" w:name="_Toc9933455"/>
      <w:r w:rsidRPr="00535DB9">
        <w:lastRenderedPageBreak/>
        <w:t>Náklady</w:t>
      </w:r>
      <w:r>
        <w:t xml:space="preserve"> NAD</w:t>
      </w:r>
      <w:bookmarkEnd w:id="477"/>
    </w:p>
    <w:p w:rsidR="00601CBE" w:rsidRDefault="00601CBE" w:rsidP="00601CBE">
      <w:r>
        <w:t>Realizací stavby dojde k dopravním omezením na železniční síti. Výluky, jejichž rozbor je uveden v části B.4 Provozní a dopravní technologie</w:t>
      </w:r>
      <w:r w:rsidR="00636E89">
        <w:t xml:space="preserve"> přípravné dokumentace</w:t>
      </w:r>
      <w:r>
        <w:t xml:space="preserve">, budou znamenat zavedení náhradní autobusové dopravy v délce 56 dní. </w:t>
      </w:r>
    </w:p>
    <w:p w:rsidR="00601CBE" w:rsidRDefault="00601CBE" w:rsidP="00601CBE">
      <w:r>
        <w:t xml:space="preserve">Náhradní autobusová doprava bude zavedena v úseku </w:t>
      </w:r>
      <w:r w:rsidRPr="00601BC1">
        <w:t>Holešov – Osíčko,</w:t>
      </w:r>
      <w:r>
        <w:t xml:space="preserve"> </w:t>
      </w:r>
      <w:r w:rsidRPr="00601BC1">
        <w:t>která bude začínat/končit v Holešově u žst., odkud pojedou autobusy po silnici I/438 přes</w:t>
      </w:r>
      <w:r>
        <w:t xml:space="preserve"> </w:t>
      </w:r>
      <w:r w:rsidRPr="00601BC1">
        <w:t>Dobrotice, Jankovice, Hlinsko pod Hostýnem, Bílavsko do Bystřice pod Hostýnem. Z</w:t>
      </w:r>
      <w:r>
        <w:t> </w:t>
      </w:r>
      <w:r w:rsidRPr="00601BC1">
        <w:t>Bystřice</w:t>
      </w:r>
      <w:r>
        <w:t xml:space="preserve"> </w:t>
      </w:r>
      <w:r w:rsidRPr="00601BC1">
        <w:t>pod Hostýnem dále po silnici I/150 přes Loukov do Osíčka. Silnice, po níž je vedena NAD,</w:t>
      </w:r>
      <w:r>
        <w:t xml:space="preserve"> </w:t>
      </w:r>
      <w:r w:rsidRPr="00601BC1">
        <w:t>kopíruje železniční</w:t>
      </w:r>
      <w:r w:rsidRPr="00DB4324">
        <w:t xml:space="preserve"> trať, takže zde není nutné zajíždění autobusů k </w:t>
      </w:r>
      <w:r w:rsidRPr="00515AE5">
        <w:t>ž</w:t>
      </w:r>
      <w:r w:rsidRPr="00DC71F9">
        <w:t>el. stanicím/zastávkám.</w:t>
      </w:r>
      <w:r>
        <w:t xml:space="preserve"> Náklady na náhradní autobusovou dopravu budou činit </w:t>
      </w:r>
      <w:del w:id="478" w:author="Ing. Tomáš Funk" w:date="2019-05-27T14:14:00Z">
        <w:r w:rsidDel="00592296">
          <w:delText>6,74</w:delText>
        </w:r>
      </w:del>
      <w:ins w:id="479" w:author="Ing. Tomáš Funk" w:date="2019-05-27T14:14:00Z">
        <w:r w:rsidR="00592296">
          <w:t>4,61</w:t>
        </w:r>
      </w:ins>
      <w:r>
        <w:t xml:space="preserve"> mil. Kč. </w:t>
      </w:r>
    </w:p>
    <w:p w:rsidR="009F3672" w:rsidRDefault="00601CBE" w:rsidP="00601CBE">
      <w:r>
        <w:t>V průběhu hodnotícího období je u projektové varianty potřeba počítat s výlukami při opravných prac</w:t>
      </w:r>
      <w:r w:rsidR="00636E89">
        <w:t>í</w:t>
      </w:r>
      <w:r>
        <w:t xml:space="preserve">ch v letech </w:t>
      </w:r>
      <w:del w:id="480" w:author="Ing. Tomáš Funk" w:date="2019-05-27T14:14:00Z">
        <w:r w:rsidDel="00592296">
          <w:delText xml:space="preserve">2032 </w:delText>
        </w:r>
      </w:del>
      <w:ins w:id="481" w:author="Ing. Tomáš Funk" w:date="2019-05-27T14:14:00Z">
        <w:r w:rsidR="00592296">
          <w:t xml:space="preserve">2033 </w:t>
        </w:r>
      </w:ins>
      <w:r>
        <w:t>(</w:t>
      </w:r>
      <w:r w:rsidR="00636E89">
        <w:t>5</w:t>
      </w:r>
      <w:r>
        <w:t xml:space="preserve"> dní) a </w:t>
      </w:r>
      <w:del w:id="482" w:author="Ing. Tomáš Funk" w:date="2019-05-27T14:14:00Z">
        <w:r w:rsidDel="00592296">
          <w:delText xml:space="preserve">2042 </w:delText>
        </w:r>
      </w:del>
      <w:ins w:id="483" w:author="Ing. Tomáš Funk" w:date="2019-05-27T14:14:00Z">
        <w:r w:rsidR="00592296">
          <w:t xml:space="preserve">2043 </w:t>
        </w:r>
      </w:ins>
      <w:r>
        <w:t>(</w:t>
      </w:r>
      <w:del w:id="484" w:author="Ing. Tomáš Funk" w:date="2019-05-28T09:49:00Z">
        <w:r w:rsidR="00636E89" w:rsidDel="00875FE6">
          <w:delText>8</w:delText>
        </w:r>
        <w:r w:rsidDel="00875FE6">
          <w:delText xml:space="preserve"> </w:delText>
        </w:r>
      </w:del>
      <w:ins w:id="485" w:author="Ing. Tomáš Funk" w:date="2019-05-28T09:49:00Z">
        <w:r w:rsidR="00875FE6">
          <w:t xml:space="preserve">10 </w:t>
        </w:r>
      </w:ins>
      <w:r>
        <w:t xml:space="preserve">dní). Celkový počet dní s výlukami na trati bude činit </w:t>
      </w:r>
      <w:ins w:id="486" w:author="Ing. Tomáš Funk" w:date="2019-05-28T09:49:00Z">
        <w:r w:rsidR="00875FE6">
          <w:t>71</w:t>
        </w:r>
      </w:ins>
      <w:del w:id="487" w:author="Ing. Tomáš Funk" w:date="2019-05-28T09:49:00Z">
        <w:r w:rsidR="00636E89" w:rsidDel="00875FE6">
          <w:delText>69</w:delText>
        </w:r>
      </w:del>
      <w:r>
        <w:t xml:space="preserve"> dní.</w:t>
      </w:r>
    </w:p>
    <w:p w:rsidR="00601CBE" w:rsidRDefault="00601CBE" w:rsidP="00601CBE">
      <w:r>
        <w:t xml:space="preserve">V rámci varianty bez projektu bude k výlukám docházet častěji vzhledem k tomu, že jednotlivé opravy se budou provádět postupně. Celkový počet dnů s vyloučenou dopravou je uveden v tabulce výše a činí za celé hodnotící období </w:t>
      </w:r>
      <w:del w:id="488" w:author="Ing. Tomáš Funk" w:date="2019-05-28T09:48:00Z">
        <w:r w:rsidDel="00875FE6">
          <w:delText>1</w:delText>
        </w:r>
        <w:r w:rsidR="00636E89" w:rsidDel="00875FE6">
          <w:delText>11</w:delText>
        </w:r>
        <w:r w:rsidDel="00875FE6">
          <w:delText xml:space="preserve"> </w:delText>
        </w:r>
      </w:del>
      <w:ins w:id="489" w:author="Ing. Tomáš Funk" w:date="2019-05-28T09:48:00Z">
        <w:r w:rsidR="00875FE6">
          <w:t xml:space="preserve">106 </w:t>
        </w:r>
      </w:ins>
      <w:r>
        <w:t>dní.</w:t>
      </w:r>
    </w:p>
    <w:p w:rsidR="00601CBE" w:rsidRPr="00151D5A" w:rsidRDefault="00601CBE" w:rsidP="00601CBE">
      <w:r>
        <w:t xml:space="preserve">Při průměrných nákladech </w:t>
      </w:r>
      <w:del w:id="490" w:author="Ing. Tomáš Funk" w:date="2019-05-27T14:13:00Z">
        <w:r w:rsidDel="00592296">
          <w:delText>120 357</w:delText>
        </w:r>
      </w:del>
      <w:ins w:id="491" w:author="Ing. Tomáš Funk" w:date="2019-05-27T14:13:00Z">
        <w:r w:rsidR="00592296">
          <w:t>82 250</w:t>
        </w:r>
      </w:ins>
      <w:r>
        <w:t xml:space="preserve"> K</w:t>
      </w:r>
      <w:r w:rsidR="00636E89">
        <w:t>č / den výluky bude úspora proj</w:t>
      </w:r>
      <w:r>
        <w:t>e</w:t>
      </w:r>
      <w:r w:rsidR="00636E89">
        <w:t>k</w:t>
      </w:r>
      <w:r>
        <w:t xml:space="preserve">tové varianty </w:t>
      </w:r>
      <w:r w:rsidR="002402F0">
        <w:t>činit za</w:t>
      </w:r>
      <w:r>
        <w:t xml:space="preserve"> celé hodnotící období </w:t>
      </w:r>
      <w:del w:id="492" w:author="Ing. Tomáš Funk" w:date="2019-05-27T14:18:00Z">
        <w:r w:rsidR="00636E89" w:rsidDel="00592296">
          <w:rPr>
            <w:b/>
          </w:rPr>
          <w:delText>5,06</w:delText>
        </w:r>
      </w:del>
      <w:ins w:id="493" w:author="Ing. Tomáš Funk" w:date="2019-05-27T14:18:00Z">
        <w:r w:rsidR="00592296">
          <w:rPr>
            <w:b/>
          </w:rPr>
          <w:t>1,</w:t>
        </w:r>
      </w:ins>
      <w:ins w:id="494" w:author="Ing. Tomáš Funk" w:date="2019-05-28T09:49:00Z">
        <w:r w:rsidR="00875FE6">
          <w:rPr>
            <w:b/>
          </w:rPr>
          <w:t>39</w:t>
        </w:r>
      </w:ins>
      <w:r w:rsidRPr="00601CBE">
        <w:rPr>
          <w:b/>
        </w:rPr>
        <w:t xml:space="preserve"> mil. Kč</w:t>
      </w:r>
      <w:r>
        <w:rPr>
          <w:b/>
        </w:rPr>
        <w:t xml:space="preserve"> </w:t>
      </w:r>
      <w:r w:rsidRPr="00601CBE">
        <w:t xml:space="preserve">(po odečtení </w:t>
      </w:r>
      <w:del w:id="495" w:author="Ing. Tomáš Funk" w:date="2019-05-27T14:18:00Z">
        <w:r w:rsidRPr="00601CBE" w:rsidDel="00592296">
          <w:delText>6,74</w:delText>
        </w:r>
      </w:del>
      <w:ins w:id="496" w:author="Ing. Tomáš Funk" w:date="2019-05-27T14:18:00Z">
        <w:r w:rsidR="00592296">
          <w:t>4,61</w:t>
        </w:r>
      </w:ins>
      <w:r w:rsidRPr="00601CBE">
        <w:t xml:space="preserve"> mil. Kč, které jsou součástí CIN stavby).</w:t>
      </w:r>
    </w:p>
    <w:p w:rsidR="00D64674" w:rsidRPr="003B4174" w:rsidRDefault="00D64674" w:rsidP="00BF3C26">
      <w:pPr>
        <w:pStyle w:val="Nadpis3"/>
      </w:pPr>
      <w:bookmarkStart w:id="497" w:name="_Toc9933456"/>
      <w:r w:rsidRPr="003B4174">
        <w:t>P</w:t>
      </w:r>
      <w:r w:rsidRPr="003B4174">
        <w:rPr>
          <w:rFonts w:hint="eastAsia"/>
        </w:rPr>
        <w:t>ří</w:t>
      </w:r>
      <w:r w:rsidRPr="003B4174">
        <w:t>jmy (provozn</w:t>
      </w:r>
      <w:r w:rsidRPr="003B4174">
        <w:rPr>
          <w:rFonts w:hint="eastAsia"/>
        </w:rPr>
        <w:t>í</w:t>
      </w:r>
      <w:r w:rsidRPr="003B4174">
        <w:t xml:space="preserve"> v</w:t>
      </w:r>
      <w:r w:rsidRPr="003B4174">
        <w:rPr>
          <w:rFonts w:hint="eastAsia"/>
        </w:rPr>
        <w:t>ý</w:t>
      </w:r>
      <w:r w:rsidRPr="003B4174">
        <w:t>nosy)</w:t>
      </w:r>
      <w:bookmarkEnd w:id="497"/>
    </w:p>
    <w:p w:rsidR="00483B9E" w:rsidRDefault="00482A0E" w:rsidP="00DE2401">
      <w:r>
        <w:t xml:space="preserve">Příjmy </w:t>
      </w:r>
      <w:r w:rsidR="00474F32">
        <w:t>provozovatele</w:t>
      </w:r>
      <w:r w:rsidR="00483B9E">
        <w:t xml:space="preserve"> železniční infrastruktury jsou pro daný úsek vypočteny na základě postupu uvedeného v „Prohlášení o dráze“. Celková roční částka je sumou příjmů vypočtených pro jednotlivé vlaky. Cena za užití dráhy je závislá na typu tratě, délky uvažovaného úseku a hmotnosti vlaku. Kalkulační vzore je uveden níže.</w:t>
      </w:r>
    </w:p>
    <w:p w:rsidR="00483B9E" w:rsidRPr="00483B9E" w:rsidRDefault="00483B9E" w:rsidP="00483B9E">
      <w:pPr>
        <w:jc w:val="center"/>
        <w:rPr>
          <w:b/>
        </w:rPr>
      </w:pPr>
      <w:r w:rsidRPr="00483B9E">
        <w:rPr>
          <w:b/>
        </w:rPr>
        <w:t>C = L x Z x K x P x S</w:t>
      </w:r>
      <w:r w:rsidRPr="00483B9E">
        <w:rPr>
          <w:b/>
          <w:vertAlign w:val="subscript"/>
        </w:rPr>
        <w:t>1</w:t>
      </w:r>
      <w:r w:rsidRPr="00483B9E">
        <w:rPr>
          <w:b/>
        </w:rPr>
        <w:t xml:space="preserve"> x S</w:t>
      </w:r>
      <w:r w:rsidRPr="00483B9E">
        <w:rPr>
          <w:b/>
          <w:vertAlign w:val="subscript"/>
        </w:rPr>
        <w:t>2</w:t>
      </w:r>
      <w:r w:rsidRPr="00483B9E">
        <w:rPr>
          <w:b/>
        </w:rPr>
        <w:t>,</w:t>
      </w:r>
    </w:p>
    <w:p w:rsidR="00483B9E" w:rsidRDefault="00483B9E" w:rsidP="00483B9E">
      <w:pPr>
        <w:spacing w:after="60"/>
        <w:ind w:firstLine="709"/>
      </w:pPr>
      <w:r>
        <w:t xml:space="preserve">kde: </w:t>
      </w:r>
      <w:r>
        <w:tab/>
        <w:t>C= cena za použití dráhy jízdou vlaku</w:t>
      </w:r>
    </w:p>
    <w:p w:rsidR="00483B9E" w:rsidRDefault="00483B9E" w:rsidP="00483B9E">
      <w:pPr>
        <w:spacing w:after="60"/>
        <w:ind w:left="708" w:firstLine="709"/>
      </w:pPr>
      <w:r>
        <w:t>L= délka jízdy vlaku</w:t>
      </w:r>
    </w:p>
    <w:p w:rsidR="00483B9E" w:rsidRDefault="00483B9E" w:rsidP="00483B9E">
      <w:pPr>
        <w:spacing w:after="60"/>
        <w:ind w:left="708" w:firstLine="709"/>
      </w:pPr>
      <w:r>
        <w:t>Z= základní cena</w:t>
      </w:r>
    </w:p>
    <w:p w:rsidR="00483B9E" w:rsidRDefault="00483B9E" w:rsidP="00483B9E">
      <w:pPr>
        <w:spacing w:after="60"/>
        <w:ind w:left="708" w:firstLine="709"/>
      </w:pPr>
      <w:r>
        <w:t>K= koeficient kategorie tratě</w:t>
      </w:r>
    </w:p>
    <w:p w:rsidR="00483B9E" w:rsidRDefault="00483B9E" w:rsidP="00483B9E">
      <w:pPr>
        <w:spacing w:after="60"/>
        <w:ind w:left="708" w:firstLine="709"/>
      </w:pPr>
      <w:r>
        <w:t>P= produktový faktor</w:t>
      </w:r>
    </w:p>
    <w:p w:rsidR="00483B9E" w:rsidRDefault="00483B9E" w:rsidP="00F26FFF">
      <w:pPr>
        <w:spacing w:after="60"/>
        <w:ind w:left="708" w:firstLine="709"/>
      </w:pPr>
      <w:r w:rsidRPr="00483B9E">
        <w:t>S</w:t>
      </w:r>
      <w:r w:rsidRPr="00483B9E">
        <w:rPr>
          <w:vertAlign w:val="subscript"/>
        </w:rPr>
        <w:t>1</w:t>
      </w:r>
      <w:r w:rsidRPr="00483B9E">
        <w:t xml:space="preserve"> x S</w:t>
      </w:r>
      <w:r w:rsidRPr="00483B9E">
        <w:rPr>
          <w:vertAlign w:val="subscript"/>
        </w:rPr>
        <w:t>2</w:t>
      </w:r>
      <w:r w:rsidRPr="00483B9E">
        <w:t>= specifické</w:t>
      </w:r>
      <w:r>
        <w:t xml:space="preserve"> faktory</w:t>
      </w:r>
    </w:p>
    <w:p w:rsidR="00F26FFF" w:rsidRDefault="00F26FFF" w:rsidP="00F26FFF">
      <w:pPr>
        <w:pStyle w:val="Titulek"/>
        <w:keepNext/>
      </w:pPr>
      <w:r>
        <w:t xml:space="preserve">Tabulka </w:t>
      </w:r>
      <w:r w:rsidR="00FB4079">
        <w:rPr>
          <w:noProof/>
        </w:rPr>
        <w:fldChar w:fldCharType="begin"/>
      </w:r>
      <w:r w:rsidR="00FB4079">
        <w:rPr>
          <w:noProof/>
        </w:rPr>
        <w:instrText xml:space="preserve"> SEQ Tabulka \* ARABIC </w:instrText>
      </w:r>
      <w:r w:rsidR="00FB4079">
        <w:rPr>
          <w:noProof/>
        </w:rPr>
        <w:fldChar w:fldCharType="separate"/>
      </w:r>
      <w:ins w:id="498" w:author="Ing. Tomáš Funk" w:date="2019-05-29T14:11:00Z">
        <w:r w:rsidR="00A132F1">
          <w:rPr>
            <w:noProof/>
          </w:rPr>
          <w:t>9</w:t>
        </w:r>
      </w:ins>
      <w:del w:id="499" w:author="Ing. Tomáš Funk" w:date="2019-05-24T09:46:00Z">
        <w:r w:rsidR="00A959AC" w:rsidDel="00D56812">
          <w:rPr>
            <w:noProof/>
          </w:rPr>
          <w:delText>6</w:delText>
        </w:r>
      </w:del>
      <w:r w:rsidR="00FB4079">
        <w:rPr>
          <w:noProof/>
        </w:rPr>
        <w:fldChar w:fldCharType="end"/>
      </w:r>
      <w:r w:rsidR="0000460F">
        <w:t xml:space="preserve"> </w:t>
      </w:r>
      <w:r w:rsidR="00234E8B">
        <w:t>Jednotkové ceny příjmů</w:t>
      </w:r>
      <w:r w:rsidR="0000460F">
        <w:t xml:space="preserve"> z poplatku za DC</w:t>
      </w:r>
    </w:p>
    <w:p w:rsidR="00483B9E" w:rsidRDefault="00A132F1" w:rsidP="00483B9E">
      <w:r>
        <w:pict>
          <v:shape id="_x0000_i1036" type="#_x0000_t75" style="width:321pt;height:63pt">
            <v:imagedata r:id="rId20" o:title=""/>
            <o:lock v:ext="edit" aspectratio="f"/>
          </v:shape>
        </w:pict>
      </w:r>
    </w:p>
    <w:p w:rsidR="00F26FFF" w:rsidRDefault="00206CE7" w:rsidP="00483B9E">
      <w:r>
        <w:t xml:space="preserve">Celková </w:t>
      </w:r>
      <w:r w:rsidR="00110A77">
        <w:t xml:space="preserve">diference mezi variantami činí </w:t>
      </w:r>
      <w:del w:id="500" w:author="Ing. Tomáš Funk" w:date="2019-05-28T09:50:00Z">
        <w:r w:rsidR="00110A77" w:rsidDel="00875FE6">
          <w:delText>8</w:delText>
        </w:r>
        <w:r w:rsidDel="00875FE6">
          <w:delText xml:space="preserve"> </w:delText>
        </w:r>
      </w:del>
      <w:ins w:id="501" w:author="Ing. Tomáš Funk" w:date="2019-05-28T09:50:00Z">
        <w:r w:rsidR="00875FE6">
          <w:t xml:space="preserve">7 </w:t>
        </w:r>
      </w:ins>
      <w:r>
        <w:t>tis. Kč a je způsobena pouze změnou dopravních výkonů v době výluk na trati. Kromě této změny je počítáno s konstan</w:t>
      </w:r>
      <w:r w:rsidR="00110A77">
        <w:t>t</w:t>
      </w:r>
      <w:r>
        <w:t>ním rozsahem dopravy shodným pro obě variantami po celé hodn</w:t>
      </w:r>
      <w:r w:rsidR="00110A77">
        <w:t>o</w:t>
      </w:r>
      <w:r>
        <w:t>tící období.</w:t>
      </w:r>
    </w:p>
    <w:p w:rsidR="00D64674" w:rsidRPr="003B4174" w:rsidRDefault="00D64674" w:rsidP="00BF3C26">
      <w:pPr>
        <w:pStyle w:val="Nadpis3"/>
      </w:pPr>
      <w:bookmarkStart w:id="502" w:name="_Toc9933457"/>
      <w:r w:rsidRPr="003B4174">
        <w:t>Z</w:t>
      </w:r>
      <w:r w:rsidRPr="003B4174">
        <w:rPr>
          <w:rFonts w:hint="eastAsia"/>
        </w:rPr>
        <w:t>ů</w:t>
      </w:r>
      <w:r w:rsidRPr="003B4174">
        <w:t>statkov</w:t>
      </w:r>
      <w:r w:rsidRPr="003B4174">
        <w:rPr>
          <w:rFonts w:hint="eastAsia"/>
        </w:rPr>
        <w:t>á</w:t>
      </w:r>
      <w:r w:rsidRPr="003B4174">
        <w:t xml:space="preserve"> hodnota</w:t>
      </w:r>
      <w:bookmarkEnd w:id="502"/>
    </w:p>
    <w:p w:rsidR="00D24C18" w:rsidRDefault="00213D3C" w:rsidP="00D24C18">
      <w:r>
        <w:t>Vzhledem k tomu, že</w:t>
      </w:r>
      <w:r w:rsidR="00D24C18" w:rsidRPr="00D24C18">
        <w:t xml:space="preserve"> je předpokládaná ekonomická životnost zařízení vkládaného v rámci investice </w:t>
      </w:r>
      <w:r>
        <w:t>kratš</w:t>
      </w:r>
      <w:r w:rsidR="00D24C18" w:rsidRPr="00D24C18">
        <w:t xml:space="preserve">í než 30leté referenční období, </w:t>
      </w:r>
      <w:r>
        <w:t>bude zůstatková hodnota rovna nule</w:t>
      </w:r>
      <w:r w:rsidR="00151D5A">
        <w:t>.</w:t>
      </w:r>
    </w:p>
    <w:p w:rsidR="00151D5A" w:rsidRDefault="00151D5A" w:rsidP="00151D5A">
      <w:pPr>
        <w:pStyle w:val="Titulek"/>
        <w:keepNext/>
      </w:pPr>
      <w:r>
        <w:lastRenderedPageBreak/>
        <w:t xml:space="preserve">Tabulka </w:t>
      </w:r>
      <w:r w:rsidR="00FB4079">
        <w:rPr>
          <w:noProof/>
        </w:rPr>
        <w:fldChar w:fldCharType="begin"/>
      </w:r>
      <w:r w:rsidR="00FB4079">
        <w:rPr>
          <w:noProof/>
        </w:rPr>
        <w:instrText xml:space="preserve"> SEQ Tabulka \* ARABIC </w:instrText>
      </w:r>
      <w:r w:rsidR="00FB4079">
        <w:rPr>
          <w:noProof/>
        </w:rPr>
        <w:fldChar w:fldCharType="separate"/>
      </w:r>
      <w:ins w:id="503" w:author="Ing. Tomáš Funk" w:date="2019-05-29T14:11:00Z">
        <w:r w:rsidR="00A132F1">
          <w:rPr>
            <w:noProof/>
          </w:rPr>
          <w:t>10</w:t>
        </w:r>
      </w:ins>
      <w:del w:id="504" w:author="Ing. Tomáš Funk" w:date="2019-05-24T09:46:00Z">
        <w:r w:rsidR="00A959AC" w:rsidDel="00D56812">
          <w:rPr>
            <w:noProof/>
          </w:rPr>
          <w:delText>7</w:delText>
        </w:r>
      </w:del>
      <w:r w:rsidR="00FB4079">
        <w:rPr>
          <w:noProof/>
        </w:rPr>
        <w:fldChar w:fldCharType="end"/>
      </w:r>
      <w:r>
        <w:t xml:space="preserve"> Výpočet </w:t>
      </w:r>
      <w:r w:rsidR="00C662CF">
        <w:t xml:space="preserve">ekonomické </w:t>
      </w:r>
      <w:r>
        <w:t>životnosti investice</w:t>
      </w:r>
    </w:p>
    <w:p w:rsidR="00151D5A" w:rsidRPr="00D24C18" w:rsidRDefault="00A132F1" w:rsidP="00D24C18">
      <w:del w:id="505" w:author="Ing. Tomáš Funk" w:date="2019-05-27T14:19:00Z">
        <w:r>
          <w:pict>
            <v:shape id="_x0000_i1037" type="#_x0000_t75" style="width:254.25pt;height:188.25pt">
              <v:imagedata r:id="rId21" o:title=""/>
              <o:lock v:ext="edit" aspectratio="f"/>
            </v:shape>
          </w:pict>
        </w:r>
      </w:del>
      <w:ins w:id="506" w:author="Ing. Tomáš Funk" w:date="2019-05-27T14:19:00Z">
        <w:r>
          <w:pict>
            <v:shape id="_x0000_i1038" type="#_x0000_t75" style="width:254.25pt;height:188.25pt">
              <v:imagedata r:id="rId22" o:title=""/>
              <o:lock v:ext="edit" aspectratio="f"/>
            </v:shape>
          </w:pict>
        </w:r>
      </w:ins>
    </w:p>
    <w:p w:rsidR="00151D5A" w:rsidRDefault="00151D5A" w:rsidP="00D24C18"/>
    <w:p w:rsidR="00D64674" w:rsidRDefault="003B4174" w:rsidP="00BF3C26">
      <w:pPr>
        <w:pStyle w:val="Nadpis3"/>
      </w:pPr>
      <w:bookmarkStart w:id="507" w:name="_Toc9933458"/>
      <w:r w:rsidRPr="003B4174">
        <w:t>Cash flow finanční analýzy</w:t>
      </w:r>
      <w:bookmarkEnd w:id="507"/>
    </w:p>
    <w:p w:rsidR="00623BFF" w:rsidRDefault="00623BFF" w:rsidP="00623BFF">
      <w:pPr>
        <w:pStyle w:val="Titulek"/>
        <w:keepNext/>
      </w:pPr>
      <w:r>
        <w:t xml:space="preserve">Tabulka </w:t>
      </w:r>
      <w:r w:rsidR="00FB4079">
        <w:rPr>
          <w:noProof/>
        </w:rPr>
        <w:fldChar w:fldCharType="begin"/>
      </w:r>
      <w:r w:rsidR="00FB4079">
        <w:rPr>
          <w:noProof/>
        </w:rPr>
        <w:instrText xml:space="preserve"> SEQ Tabulka \* ARABIC </w:instrText>
      </w:r>
      <w:r w:rsidR="00FB4079">
        <w:rPr>
          <w:noProof/>
        </w:rPr>
        <w:fldChar w:fldCharType="separate"/>
      </w:r>
      <w:ins w:id="508" w:author="Ing. Tomáš Funk" w:date="2019-05-29T14:11:00Z">
        <w:r w:rsidR="00A132F1">
          <w:rPr>
            <w:noProof/>
          </w:rPr>
          <w:t>11</w:t>
        </w:r>
      </w:ins>
      <w:del w:id="509" w:author="Ing. Tomáš Funk" w:date="2019-05-24T09:46:00Z">
        <w:r w:rsidR="00A959AC" w:rsidDel="00D56812">
          <w:rPr>
            <w:noProof/>
          </w:rPr>
          <w:delText>8</w:delText>
        </w:r>
      </w:del>
      <w:r w:rsidR="00FB4079">
        <w:rPr>
          <w:noProof/>
        </w:rPr>
        <w:fldChar w:fldCharType="end"/>
      </w:r>
      <w:r>
        <w:t xml:space="preserve"> Sestava finanční analýzy, v tis. Kč</w:t>
      </w:r>
    </w:p>
    <w:p w:rsidR="00A27D82" w:rsidRDefault="00A132F1" w:rsidP="00DE2401">
      <w:del w:id="510" w:author="Ing. Tomáš Funk" w:date="2019-05-27T14:19:00Z">
        <w:r>
          <w:pict>
            <v:shape id="_x0000_i1039" type="#_x0000_t75" style="width:443.25pt;height:428.25pt">
              <v:imagedata r:id="rId23" o:title=""/>
              <o:lock v:ext="edit" aspectratio="f"/>
            </v:shape>
          </w:pict>
        </w:r>
      </w:del>
      <w:ins w:id="511" w:author="Ing. Tomáš Funk" w:date="2019-05-27T14:19:00Z">
        <w:r>
          <w:pict>
            <v:shape id="_x0000_i1040" type="#_x0000_t75" style="width:443.25pt;height:429pt">
              <v:imagedata r:id="rId24" o:title=""/>
              <o:lock v:ext="edit" aspectratio="f"/>
            </v:shape>
          </w:pict>
        </w:r>
      </w:ins>
      <w:r w:rsidR="00A27D82">
        <w:br w:type="page"/>
      </w:r>
    </w:p>
    <w:p w:rsidR="003B4174" w:rsidRDefault="003B4174" w:rsidP="003B71D3">
      <w:pPr>
        <w:pStyle w:val="Nadpis2"/>
      </w:pPr>
      <w:bookmarkStart w:id="512" w:name="_Toc9933459"/>
      <w:r>
        <w:lastRenderedPageBreak/>
        <w:t>Ekonomická analýza</w:t>
      </w:r>
      <w:bookmarkEnd w:id="512"/>
    </w:p>
    <w:p w:rsidR="003B4174" w:rsidRDefault="003B4174" w:rsidP="00DE2401">
      <w:pPr>
        <w:pStyle w:val="Nadpis4"/>
      </w:pPr>
      <w:r>
        <w:t>Konverzní faktory a fiskální korekce</w:t>
      </w:r>
    </w:p>
    <w:p w:rsidR="006443B7" w:rsidRPr="00C14930" w:rsidRDefault="006443B7" w:rsidP="00C14930">
      <w:r w:rsidRPr="00C14930">
        <w:t>Fiskální úpravy transformují náklady z finančních cen na ceny ekonomické, jež jsou využity pro ekonomickou analýzu. Tato transformace je prováděna za pomocí konverzních faktorů, které jsou uvedeny v „Rezortní metodice“. Konverzní faktory se liší pro každý z finančních peněžních toků a pro železniční stavby jsou pro:</w:t>
      </w:r>
    </w:p>
    <w:p w:rsidR="006443B7" w:rsidRDefault="006443B7" w:rsidP="006001BF">
      <w:pPr>
        <w:pStyle w:val="Odstavecseseznamem"/>
        <w:numPr>
          <w:ilvl w:val="0"/>
          <w:numId w:val="8"/>
        </w:numPr>
      </w:pPr>
      <w:r>
        <w:t>Investiční náklady - 0,801</w:t>
      </w:r>
    </w:p>
    <w:p w:rsidR="00DB0481" w:rsidRDefault="00DB0481" w:rsidP="006001BF">
      <w:pPr>
        <w:pStyle w:val="Odstavecseseznamem"/>
        <w:numPr>
          <w:ilvl w:val="0"/>
          <w:numId w:val="8"/>
        </w:numPr>
      </w:pPr>
      <w:r>
        <w:t>Náklady NAD - 0,801</w:t>
      </w:r>
    </w:p>
    <w:p w:rsidR="006443B7" w:rsidRDefault="006443B7" w:rsidP="006001BF">
      <w:pPr>
        <w:pStyle w:val="Odstavecseseznamem"/>
        <w:numPr>
          <w:ilvl w:val="0"/>
          <w:numId w:val="8"/>
        </w:numPr>
      </w:pPr>
      <w:r>
        <w:t>Náklady na opravy a údržbu – 0,795</w:t>
      </w:r>
    </w:p>
    <w:p w:rsidR="006443B7" w:rsidRDefault="006443B7" w:rsidP="006001BF">
      <w:pPr>
        <w:pStyle w:val="Odstavecseseznamem"/>
        <w:numPr>
          <w:ilvl w:val="0"/>
          <w:numId w:val="8"/>
        </w:numPr>
      </w:pPr>
      <w:r>
        <w:t>Reinvestice – 0,856</w:t>
      </w:r>
    </w:p>
    <w:p w:rsidR="006443B7" w:rsidRDefault="006443B7" w:rsidP="006001BF">
      <w:pPr>
        <w:pStyle w:val="Odstavecseseznamem"/>
        <w:numPr>
          <w:ilvl w:val="0"/>
          <w:numId w:val="8"/>
        </w:numPr>
      </w:pPr>
      <w:r>
        <w:t>Náklady na řízení dopravy - 0,601</w:t>
      </w:r>
    </w:p>
    <w:p w:rsidR="00866F49" w:rsidRDefault="006443B7" w:rsidP="006001BF">
      <w:pPr>
        <w:pStyle w:val="Odstavecseseznamem"/>
        <w:numPr>
          <w:ilvl w:val="0"/>
          <w:numId w:val="8"/>
        </w:numPr>
      </w:pPr>
      <w:r>
        <w:t>Provozní náklady vlaků – 0,812</w:t>
      </w:r>
    </w:p>
    <w:p w:rsidR="007F22A3" w:rsidRPr="00FE71E8" w:rsidRDefault="007F22A3" w:rsidP="006001BF">
      <w:pPr>
        <w:pStyle w:val="Nadpis3"/>
      </w:pPr>
      <w:bookmarkStart w:id="513" w:name="_Toc521318496"/>
      <w:bookmarkStart w:id="514" w:name="_Toc9933460"/>
      <w:r>
        <w:t xml:space="preserve">Přínosy ze zvýšení </w:t>
      </w:r>
      <w:r w:rsidRPr="006001BF">
        <w:rPr>
          <w:rFonts w:eastAsiaTheme="minorHAnsi"/>
        </w:rPr>
        <w:t>bezpečnosti</w:t>
      </w:r>
      <w:bookmarkEnd w:id="513"/>
      <w:bookmarkEnd w:id="514"/>
    </w:p>
    <w:p w:rsidR="007F22A3" w:rsidRDefault="007F22A3" w:rsidP="007F22A3">
      <w:r>
        <w:t xml:space="preserve">Součástí stavby je též modernizace přejezdu P 7272 v km 35,293 v úseku Bystřice p. H. – Loukov. V současnosti je přejezd osazen světelným zabezpečovacím zařízením bez závor a pozitivní signalizace. Po realizaci stavby bude přejezd osazen světleným zabezpečovacím zařízením se závorami a pozitivní signalizací, což povede ke zvýšení bezpečnosti křížení silniční komunikace se železniční tratí. </w:t>
      </w:r>
    </w:p>
    <w:p w:rsidR="007F22A3" w:rsidRDefault="007F22A3" w:rsidP="007F22A3">
      <w:r>
        <w:t>Přejezd byl za sledované takřka desetileté období místem 4 střetů vlaků s automobily, jejichž přehled je uveden v tabulce níže. V tabulce jsou rovněž uvedeny hmotné škody způsobené při nehodách a počty lehkých zranění, těžkých zranění a úmrtí. Pro potřeby ekonomického hodnocení jsou tyto skutečnosti monetizovány pomocí hodnot uvedených v</w:t>
      </w:r>
      <w:r w:rsidR="002F2C02">
        <w:t> Rezortní metodice</w:t>
      </w:r>
      <w:r>
        <w:t>. Přehled hodnot zamezení úmrtí, lehkým a těžkým zraněním v cenové úrovni 2019 je uveden níže:</w:t>
      </w:r>
    </w:p>
    <w:p w:rsidR="007F22A3" w:rsidRDefault="007F22A3" w:rsidP="007F22A3">
      <w:r>
        <w:t xml:space="preserve">Úmrtí </w:t>
      </w:r>
      <w:r>
        <w:tab/>
      </w:r>
      <w:r>
        <w:tab/>
      </w:r>
      <w:r>
        <w:tab/>
      </w:r>
      <w:r w:rsidR="006001BF">
        <w:t>22 522 701</w:t>
      </w:r>
      <w:r>
        <w:t xml:space="preserve"> Kč</w:t>
      </w:r>
    </w:p>
    <w:p w:rsidR="007F22A3" w:rsidRDefault="007F22A3" w:rsidP="007F22A3">
      <w:r>
        <w:t>Těžké zranění (TZ)</w:t>
      </w:r>
      <w:r>
        <w:tab/>
      </w:r>
      <w:r w:rsidR="006001BF">
        <w:t>5 453 115</w:t>
      </w:r>
      <w:r>
        <w:t xml:space="preserve"> Kč</w:t>
      </w:r>
    </w:p>
    <w:p w:rsidR="007F22A3" w:rsidRDefault="007F22A3" w:rsidP="007F22A3">
      <w:r>
        <w:t>Lehké zranění (LZ)</w:t>
      </w:r>
      <w:r>
        <w:tab/>
      </w:r>
      <w:r w:rsidR="006001BF">
        <w:t>703 956</w:t>
      </w:r>
      <w:r>
        <w:t xml:space="preserve"> Kč</w:t>
      </w:r>
    </w:p>
    <w:p w:rsidR="007F22A3" w:rsidRDefault="007F22A3" w:rsidP="007F22A3">
      <w:pPr>
        <w:pStyle w:val="Titulek"/>
        <w:keepNext/>
      </w:pPr>
      <w:r>
        <w:t xml:space="preserve">Tabulka </w:t>
      </w:r>
      <w:r w:rsidR="0067394B">
        <w:rPr>
          <w:noProof/>
        </w:rPr>
        <w:fldChar w:fldCharType="begin"/>
      </w:r>
      <w:r w:rsidR="0067394B">
        <w:rPr>
          <w:noProof/>
        </w:rPr>
        <w:instrText xml:space="preserve"> SEQ Tabulka \* ARABIC </w:instrText>
      </w:r>
      <w:r w:rsidR="0067394B">
        <w:rPr>
          <w:noProof/>
        </w:rPr>
        <w:fldChar w:fldCharType="separate"/>
      </w:r>
      <w:r w:rsidR="00A132F1">
        <w:rPr>
          <w:noProof/>
        </w:rPr>
        <w:t>12</w:t>
      </w:r>
      <w:r w:rsidR="0067394B">
        <w:rPr>
          <w:noProof/>
        </w:rPr>
        <w:fldChar w:fldCharType="end"/>
      </w:r>
      <w:r>
        <w:t xml:space="preserve"> Výpočet přínosu zvýšené bezpečnosti</w:t>
      </w:r>
    </w:p>
    <w:p w:rsidR="007F22A3" w:rsidRDefault="00A132F1" w:rsidP="007F22A3">
      <w:r>
        <w:pict>
          <v:shape id="_x0000_i1041" type="#_x0000_t75" style="width:451.5pt;height:162.75pt">
            <v:imagedata r:id="rId25" o:title=""/>
            <o:lock v:ext="edit" aspectratio="f"/>
          </v:shape>
        </w:pict>
      </w:r>
    </w:p>
    <w:p w:rsidR="007F22A3" w:rsidRDefault="007F22A3" w:rsidP="007F22A3">
      <w:r>
        <w:t>Roční průměr je vypočten z celkových hodnot podílem 9,5, který odpovídá délce statistického sledování od roku 2008 do poloviny roku 2017.</w:t>
      </w:r>
    </w:p>
    <w:p w:rsidR="007F22A3" w:rsidRDefault="007F22A3" w:rsidP="007F22A3">
      <w:r>
        <w:t>Hodnota „Průměr s projektem“ je vypočtena na základě metodického doporučení „</w:t>
      </w:r>
      <w:r w:rsidRPr="008301AB">
        <w:t>Stanovení přínosů ze zvýšení zabezpečení železničních přejezdů“, které udává, že na regionálních tratích zabezpečených světelným zabezpečovacím zařízení se závorami dochází ročně průměrně ke střetům s</w:t>
      </w:r>
      <w:r>
        <w:t> </w:t>
      </w:r>
      <w:r w:rsidRPr="008301AB">
        <w:t>následky</w:t>
      </w:r>
      <w:r>
        <w:t xml:space="preserve"> </w:t>
      </w:r>
      <w:r w:rsidRPr="00822442">
        <w:t xml:space="preserve">0 úmrtí a 0 těžkých zranění. Současně tato statistika ukazuje, že přejezdy vybavené závorami vykazují 79krát </w:t>
      </w:r>
      <w:r w:rsidRPr="00822442">
        <w:lastRenderedPageBreak/>
        <w:t>nižší pravděpodobnost vzniku lehkých zranění při střetu vozidla s vlakem a 103krát nižší ztráty na majetku. Z těchto důvodů byl ve stavu s projektem při výpočtu nákladů na bezpečnost přejezdu uvažováno s průměrnými ročními hodnotami: 0 úmrtí, 0 těžkých zranění, 0,004 lehkých zranění a 894 Kč materiálních škod.</w:t>
      </w:r>
    </w:p>
    <w:p w:rsidR="007F22A3" w:rsidRDefault="007F22A3" w:rsidP="007F22A3">
      <w:r>
        <w:t xml:space="preserve">Rozdíl mezi projektovou a bezprojektovou variantou vstupující do ekonomického hodnocení činí </w:t>
      </w:r>
      <w:r>
        <w:rPr>
          <w:b/>
        </w:rPr>
        <w:t xml:space="preserve">4 </w:t>
      </w:r>
      <w:r w:rsidR="008041D1">
        <w:rPr>
          <w:b/>
        </w:rPr>
        <w:t>404</w:t>
      </w:r>
      <w:r w:rsidRPr="006B270F">
        <w:rPr>
          <w:b/>
        </w:rPr>
        <w:t xml:space="preserve"> tis. Kč</w:t>
      </w:r>
      <w:r>
        <w:t>.</w:t>
      </w:r>
      <w:r w:rsidR="008041D1">
        <w:t xml:space="preserve"> </w:t>
      </w:r>
      <w:r w:rsidRPr="00D97E13">
        <w:t xml:space="preserve">Vzhledem k tomu, že se jedná o přínosy typu externích nákladů dopravy, jsou měrné sazby zamezení úmrtí a zranění po dobu hodnocení navyšovány indexem odhadovaného růstu HDP na hlavu s elasticitou </w:t>
      </w:r>
      <w:r w:rsidR="00ED47D1">
        <w:t>0,7</w:t>
      </w:r>
      <w:r w:rsidRPr="00D97E13">
        <w:t>.</w:t>
      </w:r>
      <w:r w:rsidR="008041D1">
        <w:t xml:space="preserve"> Celkový přínos ze zvýšené bezpečnosti bude za celé hodnotící období činit </w:t>
      </w:r>
      <w:del w:id="515" w:author="Ing. Tomáš Funk" w:date="2019-05-27T15:05:00Z">
        <w:r w:rsidR="008041D1" w:rsidRPr="008041D1" w:rsidDel="00CE51D0">
          <w:rPr>
            <w:b/>
          </w:rPr>
          <w:delText xml:space="preserve">163 </w:delText>
        </w:r>
      </w:del>
      <w:ins w:id="516" w:author="Ing. Tomáš Funk" w:date="2019-05-27T15:05:00Z">
        <w:r w:rsidR="00CE51D0" w:rsidRPr="008041D1">
          <w:rPr>
            <w:b/>
          </w:rPr>
          <w:t>16</w:t>
        </w:r>
        <w:r w:rsidR="00CE51D0">
          <w:rPr>
            <w:b/>
          </w:rPr>
          <w:t>5</w:t>
        </w:r>
      </w:ins>
      <w:ins w:id="517" w:author="Ing. Tomáš Funk" w:date="2019-05-28T09:52:00Z">
        <w:r w:rsidR="00875FE6">
          <w:rPr>
            <w:b/>
          </w:rPr>
          <w:t>,6</w:t>
        </w:r>
      </w:ins>
      <w:ins w:id="518" w:author="Ing. Tomáš Funk" w:date="2019-05-27T15:05:00Z">
        <w:r w:rsidR="00CE51D0">
          <w:rPr>
            <w:b/>
          </w:rPr>
          <w:t xml:space="preserve"> </w:t>
        </w:r>
      </w:ins>
      <w:r w:rsidR="008041D1" w:rsidRPr="008041D1">
        <w:rPr>
          <w:b/>
        </w:rPr>
        <w:t>mil. Kč</w:t>
      </w:r>
    </w:p>
    <w:p w:rsidR="007F22A3" w:rsidRPr="005D18C1" w:rsidRDefault="007F22A3" w:rsidP="005D18C1">
      <w:pPr>
        <w:pStyle w:val="Nadpis3"/>
        <w:rPr>
          <w:rFonts w:eastAsiaTheme="minorHAnsi"/>
        </w:rPr>
      </w:pPr>
      <w:bookmarkStart w:id="519" w:name="_Toc521318497"/>
      <w:bookmarkStart w:id="520" w:name="_Toc9933461"/>
      <w:r w:rsidRPr="005D18C1">
        <w:rPr>
          <w:rFonts w:eastAsiaTheme="minorHAnsi"/>
        </w:rPr>
        <w:t>Úspora z NAD</w:t>
      </w:r>
      <w:bookmarkEnd w:id="519"/>
      <w:bookmarkEnd w:id="520"/>
    </w:p>
    <w:p w:rsidR="007F22A3" w:rsidRDefault="007F22A3" w:rsidP="007F22A3">
      <w:r>
        <w:t xml:space="preserve">Realizací stavby dojde k dopravním omezením na železniční síti. Výluky, jejichž rozbor je uveden v části B.4 Provozní a dopravní technologie, budou znamenat zavedení náhradní autobusové dopravy v délce 56 dní. </w:t>
      </w:r>
    </w:p>
    <w:p w:rsidR="007F22A3" w:rsidRPr="00DC71F9" w:rsidRDefault="007F22A3" w:rsidP="007F22A3">
      <w:r>
        <w:t xml:space="preserve">Náhradní autobusová doprava bude zavedena v úseku </w:t>
      </w:r>
      <w:r w:rsidRPr="00601BC1">
        <w:t>Holešov – Osíčko,</w:t>
      </w:r>
      <w:r>
        <w:t xml:space="preserve"> </w:t>
      </w:r>
      <w:r w:rsidRPr="00601BC1">
        <w:t>která bude začínat/končit v Holešově u žst., odkud pojedou autobusy po silnici I/438 přes</w:t>
      </w:r>
      <w:r>
        <w:t xml:space="preserve"> </w:t>
      </w:r>
      <w:r w:rsidRPr="00601BC1">
        <w:t>Dobrotice, Jankovice, Hlinsko pod Hostýnem, Bílavsko do Bystřice pod Hostýnem. Z</w:t>
      </w:r>
      <w:r>
        <w:t> </w:t>
      </w:r>
      <w:r w:rsidRPr="00601BC1">
        <w:t>Bystřice</w:t>
      </w:r>
      <w:r>
        <w:t xml:space="preserve"> </w:t>
      </w:r>
      <w:r w:rsidRPr="00601BC1">
        <w:t>pod Hostýnem dále po silnici I/150 přes Loukov do Osíčka. Silnice, po níž je vedena NAD,</w:t>
      </w:r>
      <w:r>
        <w:t xml:space="preserve"> </w:t>
      </w:r>
      <w:r w:rsidRPr="00601BC1">
        <w:t>kopíruje železniční</w:t>
      </w:r>
      <w:r w:rsidRPr="00DB4324">
        <w:t xml:space="preserve"> trať, takže zde není nutné zajíždění autobusů k </w:t>
      </w:r>
      <w:r w:rsidRPr="00515AE5">
        <w:t>ž</w:t>
      </w:r>
      <w:r w:rsidRPr="00DC71F9">
        <w:t>el. stanicím/zastávkám.</w:t>
      </w:r>
    </w:p>
    <w:p w:rsidR="007F22A3" w:rsidRDefault="007F22A3" w:rsidP="007F22A3">
      <w:r>
        <w:t>Níže jsou uvedeny dopady, které se projeví v ekonomickém hodnocení.</w:t>
      </w:r>
    </w:p>
    <w:p w:rsidR="007F22A3" w:rsidRDefault="007F22A3" w:rsidP="007F22A3">
      <w:r>
        <w:t>Celkově budou výluky trvat 56 dní a během jejich trvání bude zavedena náhradní autobusová doprava namísto pravidelné železniční dopravy. Zavedení náhradní autobusové dopravy povede za 1 den trvání výluky k:</w:t>
      </w:r>
    </w:p>
    <w:p w:rsidR="007F22A3" w:rsidRDefault="007F22A3" w:rsidP="006001BF">
      <w:pPr>
        <w:numPr>
          <w:ilvl w:val="0"/>
          <w:numId w:val="10"/>
        </w:numPr>
        <w:overflowPunct w:val="0"/>
        <w:autoSpaceDE w:val="0"/>
        <w:autoSpaceDN w:val="0"/>
        <w:adjustRightInd w:val="0"/>
        <w:spacing w:before="120" w:line="240" w:lineRule="auto"/>
        <w:textAlignment w:val="baseline"/>
      </w:pPr>
      <w:r>
        <w:t>Prodloužení jízdních dob o 163 oshod</w:t>
      </w:r>
    </w:p>
    <w:p w:rsidR="007F22A3" w:rsidRDefault="007F22A3" w:rsidP="006001BF">
      <w:pPr>
        <w:numPr>
          <w:ilvl w:val="0"/>
          <w:numId w:val="10"/>
        </w:numPr>
        <w:overflowPunct w:val="0"/>
        <w:autoSpaceDE w:val="0"/>
        <w:autoSpaceDN w:val="0"/>
        <w:adjustRightInd w:val="0"/>
        <w:spacing w:before="120" w:line="240" w:lineRule="auto"/>
        <w:textAlignment w:val="baseline"/>
      </w:pPr>
      <w:r>
        <w:t>Poklesu oskm na železnici o 16 424 oskm</w:t>
      </w:r>
    </w:p>
    <w:p w:rsidR="007F22A3" w:rsidRDefault="007F22A3" w:rsidP="006001BF">
      <w:pPr>
        <w:numPr>
          <w:ilvl w:val="0"/>
          <w:numId w:val="10"/>
        </w:numPr>
        <w:overflowPunct w:val="0"/>
        <w:autoSpaceDE w:val="0"/>
        <w:autoSpaceDN w:val="0"/>
        <w:adjustRightInd w:val="0"/>
        <w:spacing w:before="120" w:line="240" w:lineRule="auto"/>
        <w:textAlignment w:val="baseline"/>
      </w:pPr>
      <w:r>
        <w:t>Nárůstu oskm v autobusech o 18 749 oskm</w:t>
      </w:r>
    </w:p>
    <w:p w:rsidR="007F22A3" w:rsidRDefault="007F22A3" w:rsidP="006001BF">
      <w:pPr>
        <w:numPr>
          <w:ilvl w:val="0"/>
          <w:numId w:val="10"/>
        </w:numPr>
        <w:overflowPunct w:val="0"/>
        <w:autoSpaceDE w:val="0"/>
        <w:autoSpaceDN w:val="0"/>
        <w:adjustRightInd w:val="0"/>
        <w:spacing w:before="120" w:line="240" w:lineRule="auto"/>
        <w:textAlignment w:val="baseline"/>
      </w:pPr>
      <w:r>
        <w:t xml:space="preserve">Poklesu nákladů na provoz vlaků o </w:t>
      </w:r>
      <w:del w:id="521" w:author="Ing. Tomáš Funk" w:date="2019-05-27T15:07:00Z">
        <w:r w:rsidDel="00FF4D78">
          <w:delText>3</w:delText>
        </w:r>
        <w:r w:rsidR="002C1797" w:rsidDel="00FF4D78">
          <w:delText>3</w:delText>
        </w:r>
        <w:r w:rsidDel="00FF4D78">
          <w:delText>,</w:delText>
        </w:r>
        <w:r w:rsidR="002C1797" w:rsidDel="00FF4D78">
          <w:delText>0</w:delText>
        </w:r>
      </w:del>
      <w:ins w:id="522" w:author="Ing. Tomáš Funk" w:date="2019-05-27T15:07:00Z">
        <w:r w:rsidR="00FF4D78">
          <w:t>31,6</w:t>
        </w:r>
      </w:ins>
      <w:r>
        <w:t xml:space="preserve"> tis. Kč</w:t>
      </w:r>
    </w:p>
    <w:p w:rsidR="007F22A3" w:rsidRDefault="007F22A3" w:rsidP="006001BF">
      <w:pPr>
        <w:numPr>
          <w:ilvl w:val="0"/>
          <w:numId w:val="10"/>
        </w:numPr>
        <w:overflowPunct w:val="0"/>
        <w:autoSpaceDE w:val="0"/>
        <w:autoSpaceDN w:val="0"/>
        <w:adjustRightInd w:val="0"/>
        <w:spacing w:before="120" w:line="240" w:lineRule="auto"/>
        <w:textAlignment w:val="baseline"/>
        <w:rPr>
          <w:ins w:id="523" w:author="Ing. Tomáš Funk" w:date="2019-05-24T07:58:00Z"/>
        </w:rPr>
      </w:pPr>
      <w:r>
        <w:t xml:space="preserve">Nárůstu nákladů na údržbu sil. infrastruktury o </w:t>
      </w:r>
      <w:del w:id="524" w:author="Ing. Tomáš Funk" w:date="2019-05-27T15:08:00Z">
        <w:r w:rsidR="008041D1" w:rsidDel="00FF4D78">
          <w:delText>457</w:delText>
        </w:r>
        <w:r w:rsidDel="00FF4D78">
          <w:delText xml:space="preserve"> </w:delText>
        </w:r>
      </w:del>
      <w:ins w:id="525" w:author="Ing. Tomáš Funk" w:date="2019-05-27T15:08:00Z">
        <w:r w:rsidR="00FF4D78">
          <w:t xml:space="preserve">412 </w:t>
        </w:r>
      </w:ins>
      <w:r>
        <w:t>Kč</w:t>
      </w:r>
    </w:p>
    <w:p w:rsidR="00D47C6B" w:rsidRDefault="00D47C6B">
      <w:pPr>
        <w:overflowPunct w:val="0"/>
        <w:autoSpaceDE w:val="0"/>
        <w:autoSpaceDN w:val="0"/>
        <w:adjustRightInd w:val="0"/>
        <w:spacing w:before="120" w:line="240" w:lineRule="auto"/>
        <w:textAlignment w:val="baseline"/>
        <w:pPrChange w:id="526" w:author="Ing. Tomáš Funk" w:date="2019-05-24T07:59:00Z">
          <w:pPr>
            <w:numPr>
              <w:numId w:val="10"/>
            </w:numPr>
            <w:overflowPunct w:val="0"/>
            <w:autoSpaceDE w:val="0"/>
            <w:autoSpaceDN w:val="0"/>
            <w:adjustRightInd w:val="0"/>
            <w:spacing w:before="120" w:line="240" w:lineRule="auto"/>
            <w:ind w:left="1429" w:hanging="360"/>
            <w:textAlignment w:val="baseline"/>
          </w:pPr>
        </w:pPrChange>
      </w:pPr>
      <w:ins w:id="527" w:author="Ing. Tomáš Funk" w:date="2019-05-24T07:59:00Z">
        <w:r>
          <w:t>Všechny uvedené změny dopravních a přepravních výkonů souvisejí s nahrazením jízdy vlaků autobusy a tím pádem přesunem cestujících ze železnice na silnici.</w:t>
        </w:r>
      </w:ins>
    </w:p>
    <w:p w:rsidR="007F22A3" w:rsidRDefault="007F22A3" w:rsidP="007F22A3">
      <w:r>
        <w:t xml:space="preserve">Celkově budou celospolečenské náklady během stavby činit za 56 dní trvání výluky </w:t>
      </w:r>
      <w:del w:id="528" w:author="Ing. Tomáš Funk" w:date="2019-05-27T15:06:00Z">
        <w:r w:rsidR="008041D1" w:rsidDel="00FF4D78">
          <w:delText>8 183</w:delText>
        </w:r>
      </w:del>
      <w:ins w:id="529" w:author="Ing. Tomáš Funk" w:date="2019-05-27T15:06:00Z">
        <w:r w:rsidR="00FF4D78">
          <w:t>6 1</w:t>
        </w:r>
      </w:ins>
      <w:ins w:id="530" w:author="Ing. Tomáš Funk" w:date="2019-05-28T11:01:00Z">
        <w:r w:rsidR="00411D8B">
          <w:t>66</w:t>
        </w:r>
      </w:ins>
      <w:r>
        <w:t xml:space="preserve"> tis. Kč.</w:t>
      </w:r>
    </w:p>
    <w:p w:rsidR="007F22A3" w:rsidRDefault="007F22A3" w:rsidP="007F22A3">
      <w:pPr>
        <w:pStyle w:val="Titulek"/>
        <w:keepNext/>
      </w:pPr>
      <w:r>
        <w:t xml:space="preserve">Tabulka </w:t>
      </w:r>
      <w:r w:rsidR="0067394B">
        <w:rPr>
          <w:noProof/>
        </w:rPr>
        <w:fldChar w:fldCharType="begin"/>
      </w:r>
      <w:r w:rsidR="0067394B">
        <w:rPr>
          <w:noProof/>
        </w:rPr>
        <w:instrText xml:space="preserve"> SEQ Tabulka \* ARABIC </w:instrText>
      </w:r>
      <w:r w:rsidR="0067394B">
        <w:rPr>
          <w:noProof/>
        </w:rPr>
        <w:fldChar w:fldCharType="separate"/>
      </w:r>
      <w:r w:rsidR="00A132F1">
        <w:rPr>
          <w:noProof/>
        </w:rPr>
        <w:t>13</w:t>
      </w:r>
      <w:r w:rsidR="0067394B">
        <w:rPr>
          <w:noProof/>
        </w:rPr>
        <w:fldChar w:fldCharType="end"/>
      </w:r>
      <w:r>
        <w:t xml:space="preserve"> Přehled celospolečenských nákladů z</w:t>
      </w:r>
      <w:r w:rsidR="008041D1">
        <w:t> </w:t>
      </w:r>
      <w:r>
        <w:t>NAD</w:t>
      </w:r>
      <w:r w:rsidR="008041D1">
        <w:t xml:space="preserve"> v ekonomických cenách</w:t>
      </w:r>
    </w:p>
    <w:p w:rsidR="007F22A3" w:rsidRDefault="00A132F1" w:rsidP="007F22A3">
      <w:del w:id="531" w:author="Ing. Tomáš Funk" w:date="2019-05-27T15:06:00Z">
        <w:r>
          <w:pict>
            <v:shape id="_x0000_i1042" type="#_x0000_t75" style="width:303.75pt;height:132pt">
              <v:imagedata r:id="rId26" o:title=""/>
              <o:lock v:ext="edit" aspectratio="f"/>
            </v:shape>
          </w:pict>
        </w:r>
      </w:del>
      <w:del w:id="532" w:author="Ing. Tomáš Funk" w:date="2019-05-28T09:53:00Z">
        <w:r w:rsidR="00FF4D78" w:rsidDel="00875FE6">
          <w:fldChar w:fldCharType="begin"/>
        </w:r>
        <w:r w:rsidR="00716675" w:rsidDel="00875FE6">
          <w:delInstrText xml:space="preserve"> \\\\fsbn\\PD17\\17-015-232-PD_Rek_zst_Bystr_pod_Hostynem\\F_Naklady_a_EH\\EH\\CBA_Bystrice_p_H_RM.xlsx NAD!R45C1:R53C3 </w:delInstrText>
        </w:r>
        <w:r w:rsidR="00FF4D78" w:rsidDel="00875FE6">
          <w:fldChar w:fldCharType="end"/>
        </w:r>
      </w:del>
      <w:ins w:id="533" w:author="Ing. Tomáš Funk" w:date="2019-05-28T09:53:00Z">
        <w:r>
          <w:pict>
            <v:shape id="_x0000_i1043" type="#_x0000_t75" style="width:303pt;height:132pt">
              <v:imagedata r:id="rId27" o:title=""/>
              <o:lock v:ext="edit" aspectratio="f"/>
            </v:shape>
          </w:pict>
        </w:r>
      </w:ins>
    </w:p>
    <w:p w:rsidR="007F22A3" w:rsidRDefault="007F22A3" w:rsidP="007F22A3">
      <w:r>
        <w:t xml:space="preserve">Výpočet v sobě zahrnuje počet nahrazených spojů vlakové dopravy za autobusy v jednotlivých směrech jízdy, průměrnou obsazenost vlaků, </w:t>
      </w:r>
      <w:r w:rsidR="008212E5">
        <w:t>vzdálenost</w:t>
      </w:r>
      <w:r>
        <w:t xml:space="preserve"> spojení autobusem i vlakem a trvání cesty autobusem </w:t>
      </w:r>
      <w:r>
        <w:lastRenderedPageBreak/>
        <w:t xml:space="preserve">i vlakem. Výpočet vozových kilometrů je součinem délky trasy autobusu a počtu nahrazených spojů a počtu vozů autobusu, které nahradí vlak. V případě špičkových spojů se jedná o 2 vozy, v ostatních případech o jeden vůz. </w:t>
      </w:r>
      <w:r w:rsidRPr="002A19D0">
        <w:t>V</w:t>
      </w:r>
      <w:r w:rsidRPr="00D058C2">
        <w:t>šechny spoje, které jsou nahrazeny NAD, zajišťují také přepravu zavazadel (kol). Pro tyto</w:t>
      </w:r>
      <w:r w:rsidRPr="00601BC1">
        <w:t xml:space="preserve"> účely je NAD doplněna </w:t>
      </w:r>
      <w:r w:rsidRPr="00D7097C">
        <w:t>dodávkami.</w:t>
      </w:r>
    </w:p>
    <w:p w:rsidR="007F22A3" w:rsidRDefault="007F22A3" w:rsidP="00D54208">
      <w:pPr>
        <w:rPr>
          <w:ins w:id="534" w:author="Ing. Tomáš Funk" w:date="2019-05-24T08:07:00Z"/>
        </w:rPr>
      </w:pPr>
      <w:r>
        <w:t>Pro výpočet peněžních hodnot jednotlivých vlivů byly použity hodnoty z</w:t>
      </w:r>
      <w:r w:rsidR="00D54208">
        <w:t> Rezortní metodiky a výpočet je uveden v přiložených CBA tabulkách.</w:t>
      </w:r>
      <w:ins w:id="535" w:author="Ing. Tomáš Funk" w:date="2019-05-24T08:01:00Z">
        <w:r w:rsidR="00D47C6B">
          <w:t xml:space="preserve"> Konkrétně pro ocenění úspory času byly použity níže uvedené sazby</w:t>
        </w:r>
      </w:ins>
      <w:ins w:id="536" w:author="Ing. Tomáš Funk" w:date="2019-05-24T08:09:00Z">
        <w:r w:rsidR="00AA1177">
          <w:t xml:space="preserve"> pro krátkou dojížďku</w:t>
        </w:r>
      </w:ins>
      <w:ins w:id="537" w:author="Ing. Tomáš Funk" w:date="2019-05-24T08:01:00Z">
        <w:r w:rsidR="00D47C6B">
          <w:t>:</w:t>
        </w:r>
      </w:ins>
    </w:p>
    <w:p w:rsidR="00D56812" w:rsidRDefault="00D56812">
      <w:pPr>
        <w:pStyle w:val="Titulek"/>
        <w:keepNext/>
        <w:rPr>
          <w:ins w:id="538" w:author="Ing. Tomáš Funk" w:date="2019-05-24T09:46:00Z"/>
        </w:rPr>
        <w:pPrChange w:id="539" w:author="Ing. Tomáš Funk" w:date="2019-05-24T09:46:00Z">
          <w:pPr>
            <w:pStyle w:val="Titulek"/>
          </w:pPr>
        </w:pPrChange>
      </w:pPr>
      <w:ins w:id="540" w:author="Ing. Tomáš Funk" w:date="2019-05-24T09:46:00Z">
        <w:r>
          <w:t xml:space="preserve">Tabulka </w:t>
        </w:r>
        <w:r>
          <w:fldChar w:fldCharType="begin"/>
        </w:r>
        <w:r>
          <w:instrText xml:space="preserve"> SEQ Tabulka \* ARABIC </w:instrText>
        </w:r>
      </w:ins>
      <w:r>
        <w:fldChar w:fldCharType="separate"/>
      </w:r>
      <w:ins w:id="541" w:author="Ing. Tomáš Funk" w:date="2019-05-29T14:11:00Z">
        <w:r w:rsidR="00A132F1">
          <w:rPr>
            <w:noProof/>
          </w:rPr>
          <w:t>14</w:t>
        </w:r>
      </w:ins>
      <w:ins w:id="542" w:author="Ing. Tomáš Funk" w:date="2019-05-24T09:46:00Z">
        <w:r>
          <w:fldChar w:fldCharType="end"/>
        </w:r>
        <w:r>
          <w:t xml:space="preserve"> Přehled sazeb pro ocenění uspořeného času osobní dopravy v CÚ 2019</w:t>
        </w:r>
      </w:ins>
    </w:p>
    <w:p w:rsidR="00D47C6B" w:rsidRDefault="00A132F1" w:rsidP="00D54208">
      <w:pPr>
        <w:rPr>
          <w:ins w:id="543" w:author="Ing. Tomáš Funk" w:date="2019-05-24T08:01:00Z"/>
        </w:rPr>
      </w:pPr>
      <w:ins w:id="544" w:author="Ing. Tomáš Funk" w:date="2019-05-24T08:07:00Z">
        <w:r>
          <w:pict>
            <v:shape id="_x0000_i1044" type="#_x0000_t75" style="width:318pt;height:66.75pt">
              <v:imagedata r:id="rId28" o:title=""/>
              <o:lock v:ext="edit" aspectratio="f"/>
            </v:shape>
          </w:pict>
        </w:r>
      </w:ins>
    </w:p>
    <w:p w:rsidR="00D47C6B" w:rsidRDefault="00AA1177" w:rsidP="00D54208">
      <w:pPr>
        <w:rPr>
          <w:ins w:id="545" w:author="Ing. Tomáš Funk" w:date="2019-05-24T08:30:00Z"/>
        </w:rPr>
      </w:pPr>
      <w:ins w:id="546" w:author="Ing. Tomáš Funk" w:date="2019-05-24T08:09:00Z">
        <w:r>
          <w:t>Sazby jsou</w:t>
        </w:r>
      </w:ins>
      <w:ins w:id="547" w:author="Ing. Tomáš Funk" w:date="2019-05-24T08:01:00Z">
        <w:r>
          <w:t xml:space="preserve"> přepočteny</w:t>
        </w:r>
        <w:r w:rsidR="00D47C6B">
          <w:t xml:space="preserve"> na CÚ 2019 a</w:t>
        </w:r>
      </w:ins>
      <w:ins w:id="548" w:author="Ing. Tomáš Funk" w:date="2019-05-24T08:10:00Z">
        <w:r>
          <w:t xml:space="preserve"> v průběhu hodnotícího období zohledňují vývoj</w:t>
        </w:r>
      </w:ins>
      <w:ins w:id="549" w:author="Ing. Tomáš Funk" w:date="2019-05-24T08:01:00Z">
        <w:r w:rsidR="00D47C6B">
          <w:t xml:space="preserve"> HDP na hlavu, při respektování elasticity HDP na hlavu k hodnotě uspořeného času ve výši 0,5 pro pracovní čas a 0,4 pro nepracovní čas. Poměr pracovního času k ostatním složkám úspory byl na doporučení Rezortní metodiky stanoven 10%. Poměr krátké dojížďky k ostatním cestám byl stanoven na 1:1, vzhledem k tomu, že pro tento projekt neexistuje analýza, která by tento poměr dokázala přesně určit.</w:t>
        </w:r>
      </w:ins>
    </w:p>
    <w:p w:rsidR="00D56812" w:rsidRDefault="00D56812" w:rsidP="00D54208">
      <w:pPr>
        <w:rPr>
          <w:ins w:id="550" w:author="Ing. Tomáš Funk" w:date="2019-05-24T09:43:00Z"/>
        </w:rPr>
      </w:pPr>
      <w:ins w:id="551" w:author="Ing. Tomáš Funk" w:date="2019-05-24T09:43:00Z">
        <w:r>
          <w:t xml:space="preserve">Náklady zvýšené údržby silniční infrastruktury jsou oceněny sazbami </w:t>
        </w:r>
      </w:ins>
      <w:ins w:id="552" w:author="Ing. Tomáš Funk" w:date="2019-05-24T09:44:00Z">
        <w:r w:rsidRPr="00D56812">
          <w:rPr>
            <w:b/>
            <w:rPrChange w:id="553" w:author="Ing. Tomáš Funk" w:date="2019-05-24T09:45:00Z">
              <w:rPr/>
            </w:rPrChange>
          </w:rPr>
          <w:t>182,2 Kč / 1000 vozkm</w:t>
        </w:r>
        <w:r>
          <w:t xml:space="preserve"> pro autobusy a </w:t>
        </w:r>
        <w:r w:rsidRPr="00D56812">
          <w:rPr>
            <w:b/>
            <w:rPrChange w:id="554" w:author="Ing. Tomáš Funk" w:date="2019-05-24T09:45:00Z">
              <w:rPr/>
            </w:rPrChange>
          </w:rPr>
          <w:t>337,7 Kč / 1000</w:t>
        </w:r>
        <w:r>
          <w:t xml:space="preserve"> </w:t>
        </w:r>
        <w:r w:rsidRPr="00E06C90">
          <w:rPr>
            <w:b/>
            <w:rPrChange w:id="555" w:author="Ing. Tomáš Funk" w:date="2019-05-24T10:26:00Z">
              <w:rPr/>
            </w:rPrChange>
          </w:rPr>
          <w:t>vozkm</w:t>
        </w:r>
        <w:r>
          <w:t xml:space="preserve"> pro lehká užitková vozidla.</w:t>
        </w:r>
      </w:ins>
    </w:p>
    <w:p w:rsidR="00F35808" w:rsidRDefault="00F35808" w:rsidP="00D54208">
      <w:pPr>
        <w:rPr>
          <w:ins w:id="556" w:author="Ing. Tomáš Funk" w:date="2019-05-24T08:35:00Z"/>
        </w:rPr>
      </w:pPr>
      <w:ins w:id="557" w:author="Ing. Tomáš Funk" w:date="2019-05-24T08:30:00Z">
        <w:r>
          <w:t xml:space="preserve">Přínosy z úspory externalit byly oceněny </w:t>
        </w:r>
      </w:ins>
      <w:ins w:id="558" w:author="Ing. Tomáš Funk" w:date="2019-05-24T08:34:00Z">
        <w:r>
          <w:t xml:space="preserve">v případě nehodovosti a hluku dle níže uvedených sazeb, které byly v průběhu hodnotícího období </w:t>
        </w:r>
      </w:ins>
      <w:ins w:id="559" w:author="Ing. Tomáš Funk" w:date="2019-05-24T08:35:00Z">
        <w:r>
          <w:t>indexovány dle vývoje HDP na hlavu s elasticitou 0,7.</w:t>
        </w:r>
      </w:ins>
    </w:p>
    <w:p w:rsidR="00D56812" w:rsidRDefault="00D56812">
      <w:pPr>
        <w:pStyle w:val="Titulek"/>
        <w:keepNext/>
        <w:rPr>
          <w:ins w:id="560" w:author="Ing. Tomáš Funk" w:date="2019-05-24T09:46:00Z"/>
        </w:rPr>
        <w:pPrChange w:id="561" w:author="Ing. Tomáš Funk" w:date="2019-05-24T09:46:00Z">
          <w:pPr>
            <w:pStyle w:val="Titulek"/>
          </w:pPr>
        </w:pPrChange>
      </w:pPr>
      <w:ins w:id="562" w:author="Ing. Tomáš Funk" w:date="2019-05-24T09:46:00Z">
        <w:r>
          <w:t xml:space="preserve">Tabulka </w:t>
        </w:r>
        <w:r>
          <w:fldChar w:fldCharType="begin"/>
        </w:r>
        <w:r>
          <w:instrText xml:space="preserve"> SEQ Tabulka \* ARABIC </w:instrText>
        </w:r>
      </w:ins>
      <w:r>
        <w:fldChar w:fldCharType="separate"/>
      </w:r>
      <w:ins w:id="563" w:author="Ing. Tomáš Funk" w:date="2019-05-29T14:11:00Z">
        <w:r w:rsidR="00A132F1">
          <w:rPr>
            <w:noProof/>
          </w:rPr>
          <w:t>15</w:t>
        </w:r>
      </w:ins>
      <w:ins w:id="564" w:author="Ing. Tomáš Funk" w:date="2019-05-24T09:46:00Z">
        <w:r>
          <w:fldChar w:fldCharType="end"/>
        </w:r>
        <w:r>
          <w:t xml:space="preserve"> </w:t>
        </w:r>
        <w:r w:rsidRPr="00381DB7">
          <w:t xml:space="preserve"> Přehled sazeb pro ocenění </w:t>
        </w:r>
        <w:r>
          <w:t xml:space="preserve">externalit </w:t>
        </w:r>
        <w:r w:rsidRPr="00381DB7">
          <w:t>osobní dopravy v CÚ 2019</w:t>
        </w:r>
      </w:ins>
    </w:p>
    <w:p w:rsidR="00F35808" w:rsidRDefault="00A132F1" w:rsidP="00D54208">
      <w:pPr>
        <w:rPr>
          <w:ins w:id="565" w:author="Ing. Tomáš Funk" w:date="2019-05-24T08:43:00Z"/>
        </w:rPr>
      </w:pPr>
      <w:ins w:id="566" w:author="Ing. Tomáš Funk" w:date="2019-05-24T08:36:00Z">
        <w:r>
          <w:pict>
            <v:shape id="_x0000_i1045" type="#_x0000_t75" style="width:211.5pt;height:45.75pt">
              <v:imagedata r:id="rId29" o:title=""/>
              <o:lock v:ext="edit" aspectratio="f"/>
            </v:shape>
          </w:pict>
        </w:r>
      </w:ins>
    </w:p>
    <w:p w:rsidR="006F11F4" w:rsidRDefault="006F11F4" w:rsidP="00D54208">
      <w:pPr>
        <w:rPr>
          <w:ins w:id="567" w:author="Ing. Tomáš Funk" w:date="2019-05-24T08:44:00Z"/>
        </w:rPr>
      </w:pPr>
      <w:ins w:id="568" w:author="Ing. Tomáš Funk" w:date="2019-05-24T08:43:00Z">
        <w:r>
          <w:t>V případě ocenění emise polutantů byly použity rovněž sazby z</w:t>
        </w:r>
      </w:ins>
      <w:ins w:id="569" w:author="Ing. Tomáš Funk" w:date="2019-05-24T08:44:00Z">
        <w:r>
          <w:t> </w:t>
        </w:r>
      </w:ins>
      <w:ins w:id="570" w:author="Ing. Tomáš Funk" w:date="2019-05-24T08:43:00Z">
        <w:r>
          <w:t xml:space="preserve">Rezortní </w:t>
        </w:r>
      </w:ins>
      <w:ins w:id="571" w:author="Ing. Tomáš Funk" w:date="2019-05-24T08:44:00Z">
        <w:r>
          <w:t>metodiky, které stejně jako v předešlém případě respektovali vývoj HDP na hlavu v čase.</w:t>
        </w:r>
      </w:ins>
    </w:p>
    <w:p w:rsidR="00D56812" w:rsidRDefault="00D56812">
      <w:pPr>
        <w:pStyle w:val="Titulek"/>
        <w:keepNext/>
        <w:rPr>
          <w:ins w:id="572" w:author="Ing. Tomáš Funk" w:date="2019-05-24T09:46:00Z"/>
        </w:rPr>
        <w:pPrChange w:id="573" w:author="Ing. Tomáš Funk" w:date="2019-05-24T09:46:00Z">
          <w:pPr>
            <w:pStyle w:val="Titulek"/>
          </w:pPr>
        </w:pPrChange>
      </w:pPr>
      <w:ins w:id="574" w:author="Ing. Tomáš Funk" w:date="2019-05-24T09:46:00Z">
        <w:r>
          <w:t xml:space="preserve">Tabulka </w:t>
        </w:r>
        <w:r>
          <w:fldChar w:fldCharType="begin"/>
        </w:r>
        <w:r>
          <w:instrText xml:space="preserve"> SEQ Tabulka \* ARABIC </w:instrText>
        </w:r>
      </w:ins>
      <w:r>
        <w:fldChar w:fldCharType="separate"/>
      </w:r>
      <w:ins w:id="575" w:author="Ing. Tomáš Funk" w:date="2019-05-29T14:11:00Z">
        <w:r w:rsidR="00A132F1">
          <w:rPr>
            <w:noProof/>
          </w:rPr>
          <w:t>16</w:t>
        </w:r>
      </w:ins>
      <w:ins w:id="576" w:author="Ing. Tomáš Funk" w:date="2019-05-24T09:46:00Z">
        <w:r>
          <w:fldChar w:fldCharType="end"/>
        </w:r>
        <w:r w:rsidRPr="0007083E">
          <w:t xml:space="preserve"> Přehled sazeb pro ocenění </w:t>
        </w:r>
        <w:r>
          <w:t xml:space="preserve">emisí polutantů </w:t>
        </w:r>
        <w:r w:rsidRPr="0007083E">
          <w:t>osobní dopravy v CÚ 2019</w:t>
        </w:r>
      </w:ins>
    </w:p>
    <w:p w:rsidR="006F11F4" w:rsidRDefault="00A132F1" w:rsidP="00D54208">
      <w:ins w:id="577" w:author="Ing. Tomáš Funk" w:date="2019-05-24T08:51:00Z">
        <w:r>
          <w:pict>
            <v:shape id="_x0000_i1046" type="#_x0000_t75" style="width:326.25pt;height:79.5pt">
              <v:imagedata r:id="rId30" o:title=""/>
              <o:lock v:ext="edit" aspectratio="f"/>
            </v:shape>
          </w:pict>
        </w:r>
      </w:ins>
    </w:p>
    <w:p w:rsidR="007F22A3" w:rsidRDefault="007F22A3" w:rsidP="007F22A3">
      <w:r>
        <w:t xml:space="preserve">Náklady na provoz vlaků byly vyjádřeny na základě „Metodiky stanovení nákladů na provoz vlaků vstupujících do CBA železničních projektů“, kdy jako směrodatná hodnota byla převzata referenční hodnota nákladů na provoz vlaků regionální osobní dopravy v motorové trakci s náklady </w:t>
      </w:r>
      <w:r w:rsidR="00D54208" w:rsidRPr="00AA1177">
        <w:rPr>
          <w:b/>
          <w:rPrChange w:id="578" w:author="Ing. Tomáš Funk" w:date="2019-05-24T08:11:00Z">
            <w:rPr/>
          </w:rPrChange>
        </w:rPr>
        <w:t>1 745,79</w:t>
      </w:r>
      <w:r w:rsidRPr="00AA1177">
        <w:rPr>
          <w:b/>
          <w:rPrChange w:id="579" w:author="Ing. Tomáš Funk" w:date="2019-05-24T08:11:00Z">
            <w:rPr/>
          </w:rPrChange>
        </w:rPr>
        <w:t xml:space="preserve"> Kč/vlhod</w:t>
      </w:r>
      <w:r>
        <w:t xml:space="preserve"> a </w:t>
      </w:r>
      <w:r w:rsidRPr="00AA1177">
        <w:rPr>
          <w:b/>
          <w:rPrChange w:id="580" w:author="Ing. Tomáš Funk" w:date="2019-05-24T08:11:00Z">
            <w:rPr/>
          </w:rPrChange>
        </w:rPr>
        <w:t>20,</w:t>
      </w:r>
      <w:r w:rsidR="00D54208" w:rsidRPr="00AA1177">
        <w:rPr>
          <w:b/>
          <w:rPrChange w:id="581" w:author="Ing. Tomáš Funk" w:date="2019-05-24T08:11:00Z">
            <w:rPr/>
          </w:rPrChange>
        </w:rPr>
        <w:t>69</w:t>
      </w:r>
      <w:r w:rsidRPr="00AA1177">
        <w:rPr>
          <w:b/>
          <w:rPrChange w:id="582" w:author="Ing. Tomáš Funk" w:date="2019-05-24T08:11:00Z">
            <w:rPr/>
          </w:rPrChange>
        </w:rPr>
        <w:t xml:space="preserve"> Kč/vlkm</w:t>
      </w:r>
      <w:ins w:id="583" w:author="Ing. Tomáš Funk" w:date="2019-05-24T08:11:00Z">
        <w:r w:rsidR="00AA1177">
          <w:t>.</w:t>
        </w:r>
      </w:ins>
      <w:ins w:id="584" w:author="Ing. Tomáš Funk" w:date="2019-05-24T09:50:00Z">
        <w:r w:rsidR="00302491">
          <w:t xml:space="preserve"> Jeden den zavedení NAD znamená úsporu </w:t>
        </w:r>
        <w:r w:rsidR="00302491" w:rsidRPr="00E06C90">
          <w:rPr>
            <w:b/>
            <w:rPrChange w:id="585" w:author="Ing. Tomáš Funk" w:date="2019-05-24T10:26:00Z">
              <w:rPr/>
            </w:rPrChange>
          </w:rPr>
          <w:t>3</w:t>
        </w:r>
      </w:ins>
      <w:ins w:id="586" w:author="Ing. Tomáš Funk" w:date="2019-05-27T15:10:00Z">
        <w:r w:rsidR="00FF4D78">
          <w:rPr>
            <w:b/>
          </w:rPr>
          <w:t>1,6</w:t>
        </w:r>
      </w:ins>
      <w:ins w:id="587" w:author="Ing. Tomáš Funk" w:date="2019-05-24T09:50:00Z">
        <w:r w:rsidR="00302491" w:rsidRPr="00E06C90">
          <w:rPr>
            <w:b/>
            <w:rPrChange w:id="588" w:author="Ing. Tomáš Funk" w:date="2019-05-24T10:26:00Z">
              <w:rPr/>
            </w:rPrChange>
          </w:rPr>
          <w:t xml:space="preserve"> tis. Kč</w:t>
        </w:r>
        <w:r w:rsidR="00302491">
          <w:t xml:space="preserve"> v provozních nákladech vlaků.</w:t>
        </w:r>
      </w:ins>
    </w:p>
    <w:p w:rsidR="00662378" w:rsidRDefault="007F22A3" w:rsidP="007F22A3">
      <w:pPr>
        <w:rPr>
          <w:ins w:id="589" w:author="Ing. Tomáš Funk" w:date="2019-05-24T09:48:00Z"/>
        </w:rPr>
      </w:pPr>
      <w:r>
        <w:t xml:space="preserve">V rámci stavu bez projektu bude náhradní autobusová doprava zavedena </w:t>
      </w:r>
      <w:del w:id="590" w:author="Ing. Tomáš Funk" w:date="2019-05-28T09:56:00Z">
        <w:r w:rsidR="00D54208" w:rsidDel="00875FE6">
          <w:delText>111</w:delText>
        </w:r>
        <w:r w:rsidDel="00875FE6">
          <w:delText xml:space="preserve"> </w:delText>
        </w:r>
      </w:del>
      <w:ins w:id="591" w:author="Ing. Tomáš Funk" w:date="2019-05-28T09:56:00Z">
        <w:r w:rsidR="00875FE6">
          <w:t xml:space="preserve">106 </w:t>
        </w:r>
      </w:ins>
      <w:r>
        <w:t xml:space="preserve">dní, přičemž pro výpočet dopadů do celospolečenských nákladů </w:t>
      </w:r>
      <w:r w:rsidR="00D54208">
        <w:t xml:space="preserve">je použit obdobný postup. Jedinými změnami jsou změny jednotkových cen v čase a změna počtu cestujících v závislosti na jeho očekávaném </w:t>
      </w:r>
      <w:r w:rsidR="002402F0">
        <w:t>vývoji.</w:t>
      </w:r>
    </w:p>
    <w:p w:rsidR="00662378" w:rsidRDefault="00662378" w:rsidP="007F22A3">
      <w:pPr>
        <w:rPr>
          <w:ins w:id="592" w:author="Ing. Tomáš Funk" w:date="2019-05-24T09:48:00Z"/>
        </w:rPr>
        <w:sectPr w:rsidR="00662378">
          <w:headerReference w:type="default" r:id="rId31"/>
          <w:footerReference w:type="default" r:id="rId32"/>
          <w:pgSz w:w="11906" w:h="16838"/>
          <w:pgMar w:top="1417" w:right="1417" w:bottom="1417" w:left="1417" w:header="708" w:footer="708" w:gutter="0"/>
          <w:cols w:space="708"/>
          <w:docGrid w:linePitch="360"/>
        </w:sectPr>
      </w:pPr>
    </w:p>
    <w:p w:rsidR="00322A96" w:rsidRDefault="00322A96">
      <w:pPr>
        <w:pStyle w:val="Titulek"/>
        <w:keepNext/>
        <w:rPr>
          <w:ins w:id="593" w:author="Ing. Tomáš Funk" w:date="2019-05-24T10:16:00Z"/>
        </w:rPr>
        <w:pPrChange w:id="594" w:author="Ing. Tomáš Funk" w:date="2019-05-24T10:16:00Z">
          <w:pPr>
            <w:pStyle w:val="Titulek"/>
          </w:pPr>
        </w:pPrChange>
      </w:pPr>
      <w:ins w:id="595" w:author="Ing. Tomáš Funk" w:date="2019-05-24T10:16:00Z">
        <w:r>
          <w:lastRenderedPageBreak/>
          <w:t xml:space="preserve">Tabulka </w:t>
        </w:r>
        <w:r>
          <w:fldChar w:fldCharType="begin"/>
        </w:r>
        <w:r>
          <w:instrText xml:space="preserve"> SEQ Tabulka \* ARABIC </w:instrText>
        </w:r>
      </w:ins>
      <w:r>
        <w:fldChar w:fldCharType="separate"/>
      </w:r>
      <w:ins w:id="596" w:author="Ing. Tomáš Funk" w:date="2019-05-29T14:11:00Z">
        <w:r w:rsidR="00A132F1">
          <w:rPr>
            <w:noProof/>
          </w:rPr>
          <w:t>17</w:t>
        </w:r>
      </w:ins>
      <w:ins w:id="597" w:author="Ing. Tomáš Funk" w:date="2019-05-24T10:16:00Z">
        <w:r>
          <w:fldChar w:fldCharType="end"/>
        </w:r>
        <w:r>
          <w:t xml:space="preserve"> Souhrn přínosů vyplývajících z úspory NAD ve stavu s projektem oproti stave bez projektu</w:t>
        </w:r>
      </w:ins>
    </w:p>
    <w:p w:rsidR="007F22A3" w:rsidRDefault="00FF4D78" w:rsidP="007F22A3">
      <w:del w:id="598" w:author="Ing. Tomáš Funk" w:date="2019-05-28T09:58:00Z">
        <w:r w:rsidDel="00EF7521">
          <w:fldChar w:fldCharType="begin"/>
        </w:r>
        <w:r w:rsidR="00716675" w:rsidDel="00EF7521">
          <w:delInstrText xml:space="preserve"> \\\\fsbn\\PD17\\17-015-232-PD_Rek_zst_Bystr_pod_Hostynem\\F_Naklady_a_EH\\EH\\CBA_Bystrice_p_H_RM.xlsx NAD!R10C25:R41C40 </w:delInstrText>
        </w:r>
        <w:r w:rsidDel="00EF7521">
          <w:fldChar w:fldCharType="end"/>
        </w:r>
      </w:del>
      <w:ins w:id="599" w:author="Ing. Tomáš Funk" w:date="2019-05-28T09:58:00Z">
        <w:r w:rsidR="00A132F1">
          <w:pict>
            <v:shape id="_x0000_i1047" type="#_x0000_t75" style="width:689.25pt;height:424.5pt">
              <v:imagedata r:id="rId33" o:title=""/>
            </v:shape>
          </w:pict>
        </w:r>
      </w:ins>
    </w:p>
    <w:p w:rsidR="005710E4" w:rsidRDefault="005710E4" w:rsidP="007F22A3">
      <w:pPr>
        <w:rPr>
          <w:ins w:id="600" w:author="Ing. Tomáš Funk" w:date="2019-05-24T10:15:00Z"/>
        </w:rPr>
        <w:sectPr w:rsidR="005710E4" w:rsidSect="005710E4">
          <w:pgSz w:w="16838" w:h="11906" w:orient="landscape"/>
          <w:pgMar w:top="1417" w:right="1417" w:bottom="1417" w:left="1417" w:header="708" w:footer="708" w:gutter="0"/>
          <w:cols w:space="708"/>
          <w:docGrid w:linePitch="360"/>
          <w:sectPrChange w:id="601" w:author="Ing. Tomáš Funk" w:date="2019-05-24T10:15:00Z">
            <w:sectPr w:rsidR="005710E4" w:rsidSect="005710E4">
              <w:pgSz w:w="11906" w:h="16838" w:orient="portrait"/>
              <w:pgMar w:top="1417" w:right="1417" w:bottom="1417" w:left="1417" w:header="708" w:footer="708" w:gutter="0"/>
            </w:sectPr>
          </w:sectPrChange>
        </w:sectPr>
      </w:pPr>
    </w:p>
    <w:p w:rsidR="00ED27ED" w:rsidRDefault="00322A96" w:rsidP="007F22A3">
      <w:pPr>
        <w:rPr>
          <w:ins w:id="602" w:author="Ing. Tomáš Funk" w:date="2019-05-24T12:12:00Z"/>
        </w:rPr>
      </w:pPr>
      <w:ins w:id="603" w:author="Ing. Tomáš Funk" w:date="2019-05-24T10:17:00Z">
        <w:r>
          <w:lastRenderedPageBreak/>
          <w:t xml:space="preserve">Ve výše uvedené tabulce jsou </w:t>
        </w:r>
      </w:ins>
      <w:ins w:id="604" w:author="Ing. Tomáš Funk" w:date="2019-05-24T12:12:00Z">
        <w:r w:rsidR="00ED27ED">
          <w:t>zaznamenány</w:t>
        </w:r>
      </w:ins>
      <w:ins w:id="605" w:author="Ing. Tomáš Funk" w:date="2019-05-24T10:17:00Z">
        <w:r>
          <w:t xml:space="preserve"> změny v</w:t>
        </w:r>
      </w:ins>
      <w:ins w:id="606" w:author="Ing. Tomáš Funk" w:date="2019-05-24T10:18:00Z">
        <w:r>
          <w:t> </w:t>
        </w:r>
      </w:ins>
      <w:ins w:id="607" w:author="Ing. Tomáš Funk" w:date="2019-05-24T10:17:00Z">
        <w:r>
          <w:t xml:space="preserve">dopravních </w:t>
        </w:r>
      </w:ins>
      <w:ins w:id="608" w:author="Ing. Tomáš Funk" w:date="2019-05-24T10:18:00Z">
        <w:r>
          <w:t>a přepravních výkonech vzniklé realizací stavby, přičemž se vždy jedná o diferenční hodnoty mezi těmito dvěma stavy. Uveden</w:t>
        </w:r>
      </w:ins>
      <w:ins w:id="609" w:author="Ing. Tomáš Funk" w:date="2019-05-24T10:20:00Z">
        <w:r>
          <w:t>é</w:t>
        </w:r>
      </w:ins>
      <w:ins w:id="610" w:author="Ing. Tomáš Funk" w:date="2019-05-24T10:18:00Z">
        <w:r>
          <w:t xml:space="preserve"> změny jsou uvažovány jako </w:t>
        </w:r>
      </w:ins>
      <w:ins w:id="611" w:author="Ing. Tomáš Funk" w:date="2019-05-24T10:19:00Z">
        <w:r>
          <w:t>úspory z titulu realizace stavby, tzn.</w:t>
        </w:r>
      </w:ins>
      <w:ins w:id="612" w:author="Ing. Tomáš Funk" w:date="2019-05-24T10:20:00Z">
        <w:r>
          <w:t>,</w:t>
        </w:r>
      </w:ins>
      <w:ins w:id="613" w:author="Ing. Tomáš Funk" w:date="2019-05-24T10:19:00Z">
        <w:r>
          <w:t xml:space="preserve"> že v případě záporného znaménka se jedná o navýšení dopravních či přepravních výkonů</w:t>
        </w:r>
      </w:ins>
      <w:ins w:id="614" w:author="Ing. Tomáš Funk" w:date="2019-05-24T10:20:00Z">
        <w:r>
          <w:t xml:space="preserve"> vlivem realizace stavby</w:t>
        </w:r>
      </w:ins>
      <w:ins w:id="615" w:author="Ing. Tomáš Funk" w:date="2019-05-24T10:19:00Z">
        <w:r>
          <w:t>.</w:t>
        </w:r>
      </w:ins>
    </w:p>
    <w:p w:rsidR="007F22A3" w:rsidRDefault="00322A96" w:rsidP="007F22A3">
      <w:ins w:id="616" w:author="Ing. Tomáš Funk" w:date="2019-05-24T10:21:00Z">
        <w:r>
          <w:t xml:space="preserve">Náklady vynaložené na NAD v rámci realizace </w:t>
        </w:r>
      </w:ins>
      <w:ins w:id="617" w:author="Ing. Tomáš Funk" w:date="2019-05-24T10:22:00Z">
        <w:r>
          <w:t>projektové varianty</w:t>
        </w:r>
      </w:ins>
      <w:ins w:id="618" w:author="Ing. Tomáš Funk" w:date="2019-05-24T10:21:00Z">
        <w:r>
          <w:t xml:space="preserve"> nejsou v</w:t>
        </w:r>
      </w:ins>
      <w:ins w:id="619" w:author="Ing. Tomáš Funk" w:date="2019-05-24T10:22:00Z">
        <w:r>
          <w:t> </w:t>
        </w:r>
      </w:ins>
      <w:ins w:id="620" w:author="Ing. Tomáš Funk" w:date="2019-05-24T10:21:00Z">
        <w:r>
          <w:t xml:space="preserve">tabulce </w:t>
        </w:r>
      </w:ins>
      <w:ins w:id="621" w:author="Ing. Tomáš Funk" w:date="2019-05-24T10:22:00Z">
        <w:r>
          <w:t xml:space="preserve">zahrnuty, protože jsou již součástí investičních nákladů. </w:t>
        </w:r>
      </w:ins>
      <w:ins w:id="622" w:author="Ing. Tomáš Funk" w:date="2019-05-24T10:17:00Z">
        <w:r>
          <w:t xml:space="preserve">Souhrn </w:t>
        </w:r>
      </w:ins>
      <w:del w:id="623" w:author="Ing. Tomáš Funk" w:date="2019-05-24T10:17:00Z">
        <w:r w:rsidR="00D54208" w:rsidDel="00322A96">
          <w:delText>C</w:delText>
        </w:r>
      </w:del>
      <w:ins w:id="624" w:author="Ing. Tomáš Funk" w:date="2019-05-24T10:17:00Z">
        <w:r>
          <w:t>c</w:t>
        </w:r>
      </w:ins>
      <w:r w:rsidR="00D54208">
        <w:t>elkový</w:t>
      </w:r>
      <w:ins w:id="625" w:author="Ing. Tomáš Funk" w:date="2019-05-24T10:17:00Z">
        <w:r>
          <w:t>ch</w:t>
        </w:r>
      </w:ins>
      <w:r w:rsidR="00D54208">
        <w:t xml:space="preserve"> přínos</w:t>
      </w:r>
      <w:ins w:id="626" w:author="Ing. Tomáš Funk" w:date="2019-05-24T10:17:00Z">
        <w:r>
          <w:t>ů</w:t>
        </w:r>
      </w:ins>
      <w:r w:rsidR="00D54208">
        <w:t xml:space="preserve"> ze snížení počtu dnů NAD oproti variantě bez projektu je uveden níže.</w:t>
      </w:r>
    </w:p>
    <w:p w:rsidR="007F22A3" w:rsidRDefault="007F22A3" w:rsidP="007F22A3">
      <w:pPr>
        <w:pStyle w:val="Titulek"/>
        <w:keepNext/>
      </w:pPr>
      <w:r>
        <w:t xml:space="preserve">Tabulka </w:t>
      </w:r>
      <w:r w:rsidR="0067394B">
        <w:rPr>
          <w:noProof/>
        </w:rPr>
        <w:fldChar w:fldCharType="begin"/>
      </w:r>
      <w:r w:rsidR="0067394B">
        <w:rPr>
          <w:noProof/>
        </w:rPr>
        <w:instrText xml:space="preserve"> SEQ Tabulka \* ARABIC </w:instrText>
      </w:r>
      <w:r w:rsidR="0067394B">
        <w:rPr>
          <w:noProof/>
        </w:rPr>
        <w:fldChar w:fldCharType="separate"/>
      </w:r>
      <w:ins w:id="627" w:author="Ing. Tomáš Funk" w:date="2019-05-29T14:11:00Z">
        <w:r w:rsidR="00A132F1">
          <w:rPr>
            <w:noProof/>
          </w:rPr>
          <w:t>18</w:t>
        </w:r>
      </w:ins>
      <w:del w:id="628" w:author="Ing. Tomáš Funk" w:date="2019-05-24T09:46:00Z">
        <w:r w:rsidDel="00D56812">
          <w:rPr>
            <w:noProof/>
          </w:rPr>
          <w:delText>14</w:delText>
        </w:r>
      </w:del>
      <w:r w:rsidR="0067394B">
        <w:rPr>
          <w:noProof/>
        </w:rPr>
        <w:fldChar w:fldCharType="end"/>
      </w:r>
      <w:r>
        <w:t xml:space="preserve"> Výpočet přínosů z úspory NAD</w:t>
      </w:r>
    </w:p>
    <w:p w:rsidR="00EF7521" w:rsidRDefault="00A132F1" w:rsidP="007F22A3">
      <w:pPr>
        <w:rPr>
          <w:ins w:id="629" w:author="Ing. Tomáš Funk" w:date="2019-05-28T10:00:00Z"/>
        </w:rPr>
      </w:pPr>
      <w:del w:id="630" w:author="Ing. Tomáš Funk" w:date="2019-05-27T15:12:00Z">
        <w:r>
          <w:pict>
            <v:shape id="_x0000_i1048" type="#_x0000_t75" style="width:252.75pt;height:102.75pt">
              <v:imagedata r:id="rId34" o:title=""/>
              <o:lock v:ext="edit" aspectratio="f"/>
            </v:shape>
          </w:pict>
        </w:r>
      </w:del>
      <w:del w:id="631" w:author="Ing. Tomáš Funk" w:date="2019-05-28T09:59:00Z">
        <w:r w:rsidR="00FF4D78" w:rsidDel="00EF7521">
          <w:fldChar w:fldCharType="begin"/>
        </w:r>
        <w:r w:rsidR="00716675" w:rsidDel="00EF7521">
          <w:delInstrText xml:space="preserve"> \\\\fsbn\\PD17\\17-015-232-PD_Rek_zst_Bystr_pod_Hostynem\\F_Naklady_a_EH\\EH\\CBA_Bystrice_p_H_RM.xlsx NAD!R57C4:R63C5 </w:delInstrText>
        </w:r>
        <w:r w:rsidR="00FF4D78" w:rsidDel="00EF7521">
          <w:fldChar w:fldCharType="end"/>
        </w:r>
      </w:del>
      <w:ins w:id="632" w:author="Ing. Tomáš Funk" w:date="2019-05-28T09:59:00Z">
        <w:r>
          <w:pict>
            <v:shape id="_x0000_i1049" type="#_x0000_t75" style="width:252.75pt;height:103.5pt;mso-position-vertical:absolute">
              <v:imagedata r:id="rId35" o:title=""/>
              <o:lock v:ext="edit" aspectratio="f"/>
            </v:shape>
          </w:pict>
        </w:r>
      </w:ins>
    </w:p>
    <w:p w:rsidR="00322A96" w:rsidRDefault="00884883" w:rsidP="007F22A3">
      <w:ins w:id="633" w:author="Ing. Tomáš Funk" w:date="2019-05-24T10:25:00Z">
        <w:r>
          <w:t>Z uvedeného vyplývá</w:t>
        </w:r>
      </w:ins>
      <w:ins w:id="634" w:author="Ing. Tomáš Funk" w:date="2019-05-24T10:26:00Z">
        <w:r w:rsidR="00E06C90">
          <w:t xml:space="preserve">, že úspora v počtech dnů zavedení NAD na trati povede kromě úspory samotných nákladů na NAD rovněž k úsporám času </w:t>
        </w:r>
      </w:ins>
      <w:ins w:id="635" w:author="Ing. Tomáš Funk" w:date="2019-05-24T10:27:00Z">
        <w:r w:rsidR="00E06C90">
          <w:t xml:space="preserve">cestujících, úsporám externalit dopravy a úsporám nákladů na údržbu silniční infrastruktury. Současně to ovšem povede ke zvýšeným nákladům na provoz vlaků, které díky </w:t>
        </w:r>
      </w:ins>
      <w:ins w:id="636" w:author="Ing. Tomáš Funk" w:date="2019-05-24T12:13:00Z">
        <w:r w:rsidR="00ED27ED">
          <w:t>realizaci stavby</w:t>
        </w:r>
      </w:ins>
      <w:ins w:id="637" w:author="Ing. Tomáš Funk" w:date="2019-05-24T10:27:00Z">
        <w:r w:rsidR="00E06C90">
          <w:t xml:space="preserve"> pojedou bez vynucených výluk.</w:t>
        </w:r>
      </w:ins>
    </w:p>
    <w:p w:rsidR="007F22A3" w:rsidRPr="005D18C1" w:rsidRDefault="007F22A3" w:rsidP="005D18C1">
      <w:pPr>
        <w:pStyle w:val="Nadpis3"/>
        <w:rPr>
          <w:rFonts w:eastAsiaTheme="minorHAnsi"/>
        </w:rPr>
      </w:pPr>
      <w:bookmarkStart w:id="638" w:name="_Toc427218021"/>
      <w:bookmarkStart w:id="639" w:name="_Toc521318498"/>
      <w:bookmarkStart w:id="640" w:name="_Toc9933462"/>
      <w:r w:rsidRPr="005D18C1">
        <w:rPr>
          <w:rFonts w:eastAsiaTheme="minorHAnsi"/>
        </w:rPr>
        <w:t>Ostatní přínosy</w:t>
      </w:r>
      <w:bookmarkEnd w:id="638"/>
      <w:bookmarkEnd w:id="639"/>
      <w:bookmarkEnd w:id="640"/>
    </w:p>
    <w:p w:rsidR="007F22A3" w:rsidRPr="005D18C1" w:rsidRDefault="007F22A3" w:rsidP="005D18C1">
      <w:pPr>
        <w:pStyle w:val="Nadpis4"/>
      </w:pPr>
      <w:bookmarkStart w:id="641" w:name="_Toc419199313"/>
      <w:bookmarkStart w:id="642" w:name="_Toc427218022"/>
      <w:bookmarkStart w:id="643" w:name="_Toc521318499"/>
      <w:r w:rsidRPr="005D18C1">
        <w:t>Úspora času silniční dopravy</w:t>
      </w:r>
      <w:bookmarkEnd w:id="641"/>
      <w:bookmarkEnd w:id="642"/>
      <w:bookmarkEnd w:id="643"/>
    </w:p>
    <w:p w:rsidR="007F22A3" w:rsidRDefault="007F22A3" w:rsidP="007F22A3">
      <w:r>
        <w:t>Řidiči silničních vozidel musejí na přejezdu P 7272 v současné době jezdit sníženou rychlostí (</w:t>
      </w:r>
      <w:smartTag w:uri="urn:schemas-microsoft-com:office:smarttags" w:element="metricconverter">
        <w:smartTagPr>
          <w:attr w:name="ProductID" w:val="30 km/h"/>
        </w:smartTagPr>
        <w:r>
          <w:t>30 km/h</w:t>
        </w:r>
      </w:smartTag>
      <w:r>
        <w:t xml:space="preserve">) z důvodu absence pozitivní signalizace. Ve variantě s projektem se počítá s doplněním pozitivní signalizace u tohoto přejezdu, řidiči tedy budou moci jezdit </w:t>
      </w:r>
      <w:smartTag w:uri="urn:schemas-microsoft-com:office:smarttags" w:element="metricconverter">
        <w:smartTagPr>
          <w:attr w:name="ProductID" w:val="50 km/h"/>
        </w:smartTagPr>
        <w:r>
          <w:t>50 km/h</w:t>
        </w:r>
      </w:smartTag>
      <w:r>
        <w:t xml:space="preserve">, čímž se zlepší plynulost silniční dopravy. </w:t>
      </w:r>
    </w:p>
    <w:p w:rsidR="007F22A3" w:rsidRDefault="007F22A3" w:rsidP="007F22A3">
      <w:r>
        <w:t>Při výpočtu bylo počítáno s průměrnou obsazeností vozidla 1,</w:t>
      </w:r>
      <w:del w:id="644" w:author="Ing. Tomáš Funk" w:date="2019-05-28T11:03:00Z">
        <w:r w:rsidDel="00E64C55">
          <w:delText xml:space="preserve">9 </w:delText>
        </w:r>
      </w:del>
      <w:ins w:id="645" w:author="Ing. Tomáš Funk" w:date="2019-05-28T11:03:00Z">
        <w:r w:rsidR="00E64C55">
          <w:t xml:space="preserve">7 </w:t>
        </w:r>
      </w:ins>
      <w:r>
        <w:t xml:space="preserve">osoby dle </w:t>
      </w:r>
      <w:bookmarkStart w:id="646" w:name="OLE_LINK7"/>
      <w:bookmarkStart w:id="647" w:name="OLE_LINK8"/>
      <w:r>
        <w:t>Prováděcích pokynů pro hodnocení ekonomické efektivnosti projektů silničních a dálničních staveb</w:t>
      </w:r>
      <w:bookmarkEnd w:id="646"/>
      <w:bookmarkEnd w:id="647"/>
      <w:r>
        <w:t>. Hodnota času za osobohodinu činí v roce 202</w:t>
      </w:r>
      <w:ins w:id="648" w:author="Ing. Tomáš Funk" w:date="2019-05-27T15:18:00Z">
        <w:r w:rsidR="00FF4D78">
          <w:t>3</w:t>
        </w:r>
      </w:ins>
      <w:del w:id="649" w:author="Ing. Tomáš Funk" w:date="2019-05-27T15:18:00Z">
        <w:r w:rsidR="005D18C1" w:rsidDel="00FF4D78">
          <w:delText>2</w:delText>
        </w:r>
      </w:del>
      <w:r>
        <w:t xml:space="preserve"> </w:t>
      </w:r>
      <w:del w:id="650" w:author="Ing. Tomáš Funk" w:date="2019-05-27T15:18:00Z">
        <w:r w:rsidR="005D18C1" w:rsidDel="001069B3">
          <w:delText>309,97</w:delText>
        </w:r>
      </w:del>
      <w:ins w:id="651" w:author="Ing. Tomáš Funk" w:date="2019-05-27T15:18:00Z">
        <w:r w:rsidR="001069B3">
          <w:t>313,10</w:t>
        </w:r>
      </w:ins>
      <w:r>
        <w:t xml:space="preserve"> Kč/oshod. </w:t>
      </w:r>
    </w:p>
    <w:p w:rsidR="007F22A3" w:rsidRDefault="007F22A3" w:rsidP="007F22A3">
      <w:r w:rsidRPr="000B4890">
        <w:t>Celkový</w:t>
      </w:r>
      <w:r>
        <w:t xml:space="preserve"> přínos z </w:t>
      </w:r>
      <w:r w:rsidRPr="00127F89">
        <w:t xml:space="preserve">úspory </w:t>
      </w:r>
      <w:r w:rsidRPr="0036561A">
        <w:t xml:space="preserve">času je </w:t>
      </w:r>
      <w:del w:id="652" w:author="Ing. Tomáš Funk" w:date="2019-05-27T15:18:00Z">
        <w:r w:rsidR="005D18C1" w:rsidDel="00FF4D78">
          <w:rPr>
            <w:b/>
          </w:rPr>
          <w:delText>155 327</w:delText>
        </w:r>
      </w:del>
      <w:ins w:id="653" w:author="Ing. Tomáš Funk" w:date="2019-05-27T15:18:00Z">
        <w:r w:rsidR="00FF4D78">
          <w:rPr>
            <w:b/>
          </w:rPr>
          <w:t>140 383</w:t>
        </w:r>
      </w:ins>
      <w:r>
        <w:rPr>
          <w:b/>
        </w:rPr>
        <w:t xml:space="preserve"> </w:t>
      </w:r>
      <w:r w:rsidRPr="0036561A">
        <w:rPr>
          <w:b/>
        </w:rPr>
        <w:t>Kč za rok</w:t>
      </w:r>
      <w:r>
        <w:t xml:space="preserve">. Výpočet hodnoty uvádí tabulka č. </w:t>
      </w:r>
      <w:del w:id="654" w:author="Ing. Tomáš Funk" w:date="2019-05-24T12:27:00Z">
        <w:r w:rsidDel="001C2E08">
          <w:delText>1</w:delText>
        </w:r>
        <w:r w:rsidR="005D18C1" w:rsidDel="001C2E08">
          <w:delText>5</w:delText>
        </w:r>
      </w:del>
      <w:ins w:id="655" w:author="Ing. Tomáš Funk" w:date="2019-05-24T12:27:00Z">
        <w:r w:rsidR="001C2E08">
          <w:t>19</w:t>
        </w:r>
      </w:ins>
      <w:r>
        <w:t>. Výpočty jsou v souladu s</w:t>
      </w:r>
      <w:r w:rsidR="005D18C1">
        <w:t> Rezortní metodikou</w:t>
      </w:r>
      <w:r w:rsidRPr="003B1415">
        <w:t>.</w:t>
      </w:r>
      <w:r>
        <w:t xml:space="preserve"> Průměrné zrychlení a zpomalení je počítáno dle ČSN 73 6102. </w:t>
      </w:r>
    </w:p>
    <w:p w:rsidR="007F22A3" w:rsidRDefault="007F22A3" w:rsidP="007F22A3">
      <w:pPr>
        <w:pStyle w:val="Titulek"/>
        <w:keepNext/>
      </w:pPr>
      <w:r>
        <w:t xml:space="preserve">Tabulka </w:t>
      </w:r>
      <w:r w:rsidR="0067394B">
        <w:rPr>
          <w:noProof/>
        </w:rPr>
        <w:fldChar w:fldCharType="begin"/>
      </w:r>
      <w:r w:rsidR="0067394B">
        <w:rPr>
          <w:noProof/>
        </w:rPr>
        <w:instrText xml:space="preserve"> SEQ Tabulka \* ARABIC </w:instrText>
      </w:r>
      <w:r w:rsidR="0067394B">
        <w:rPr>
          <w:noProof/>
        </w:rPr>
        <w:fldChar w:fldCharType="separate"/>
      </w:r>
      <w:ins w:id="656" w:author="Ing. Tomáš Funk" w:date="2019-05-29T14:11:00Z">
        <w:r w:rsidR="00A132F1">
          <w:rPr>
            <w:noProof/>
          </w:rPr>
          <w:t>19</w:t>
        </w:r>
      </w:ins>
      <w:del w:id="657" w:author="Ing. Tomáš Funk" w:date="2019-05-24T09:46:00Z">
        <w:r w:rsidDel="00D56812">
          <w:rPr>
            <w:noProof/>
          </w:rPr>
          <w:delText>15</w:delText>
        </w:r>
      </w:del>
      <w:r w:rsidR="0067394B">
        <w:rPr>
          <w:noProof/>
        </w:rPr>
        <w:fldChar w:fldCharType="end"/>
      </w:r>
      <w:r>
        <w:t xml:space="preserve"> Výpočet úspory času ze zrychleného průjezdu přejezdu P7272</w:t>
      </w:r>
    </w:p>
    <w:p w:rsidR="007F22A3" w:rsidRDefault="00A132F1" w:rsidP="007F22A3">
      <w:del w:id="658" w:author="Ing. Tomáš Funk" w:date="2019-05-27T15:18:00Z">
        <w:r>
          <w:pict>
            <v:shape id="_x0000_i1050" type="#_x0000_t75" style="width:282.75pt;height:84.75pt">
              <v:imagedata r:id="rId36" o:title=""/>
              <o:lock v:ext="edit" aspectratio="f"/>
            </v:shape>
          </w:pict>
        </w:r>
      </w:del>
      <w:ins w:id="659" w:author="Ing. Tomáš Funk" w:date="2019-05-27T15:18:00Z">
        <w:r>
          <w:pict>
            <v:shape id="_x0000_i1051" type="#_x0000_t75" style="width:282.75pt;height:84.75pt">
              <v:imagedata r:id="rId37" o:title=""/>
              <o:lock v:ext="edit" aspectratio="f"/>
            </v:shape>
          </w:pict>
        </w:r>
      </w:ins>
    </w:p>
    <w:p w:rsidR="007F22A3" w:rsidRPr="004D7849" w:rsidRDefault="007F22A3" w:rsidP="005D18C1">
      <w:pPr>
        <w:pStyle w:val="Nadpis4"/>
      </w:pPr>
      <w:bookmarkStart w:id="660" w:name="_Toc410375230"/>
      <w:bookmarkStart w:id="661" w:name="_Toc419199314"/>
      <w:bookmarkStart w:id="662" w:name="_Toc427218023"/>
      <w:bookmarkStart w:id="663" w:name="_Toc521318500"/>
      <w:r w:rsidRPr="004D7849">
        <w:t>Úspora nákladů na pohonné hmoty v automobilové dopravě</w:t>
      </w:r>
      <w:bookmarkEnd w:id="660"/>
      <w:bookmarkEnd w:id="661"/>
      <w:bookmarkEnd w:id="662"/>
      <w:bookmarkEnd w:id="663"/>
    </w:p>
    <w:p w:rsidR="007F22A3" w:rsidDel="00ED27ED" w:rsidRDefault="007F22A3" w:rsidP="007F22A3">
      <w:pPr>
        <w:rPr>
          <w:del w:id="664" w:author="Ing. Tomáš Funk" w:date="2019-05-24T12:13:00Z"/>
        </w:rPr>
      </w:pPr>
      <w:r>
        <w:t>Modernizací PZS nedojde pouze k úspoře času uživatelů silničních komunikací, ale rovněž k úspoře ve spotřebě paliva odstraněním potřeby brzdění a opětovného rozjíždění.</w:t>
      </w:r>
      <w:ins w:id="665" w:author="Ing. Tomáš Funk" w:date="2019-05-24T12:26:00Z">
        <w:r w:rsidR="001C2E08">
          <w:t xml:space="preserve"> </w:t>
        </w:r>
      </w:ins>
      <w:ins w:id="666" w:author="Ing. Tomáš Funk" w:date="2019-05-24T12:27:00Z">
        <w:r w:rsidR="001C2E08">
          <w:t>Úspora PHM pro jeden automobil činí 0,0</w:t>
        </w:r>
      </w:ins>
      <w:ins w:id="667" w:author="Ing. Tomáš Funk" w:date="2019-05-24T12:28:00Z">
        <w:r w:rsidR="001C2E08">
          <w:t>3</w:t>
        </w:r>
      </w:ins>
      <w:ins w:id="668" w:author="Ing. Tomáš Funk" w:date="2019-05-24T12:27:00Z">
        <w:r w:rsidR="001C2E08">
          <w:t xml:space="preserve"> l.</w:t>
        </w:r>
      </w:ins>
      <w:ins w:id="669" w:author="Ing. Tomáš Funk" w:date="2019-05-24T12:30:00Z">
        <w:r w:rsidR="001C2E08">
          <w:t xml:space="preserve"> Úspora 0,03 vychází z posouzení dynamiky vozidel dle </w:t>
        </w:r>
        <w:r w:rsidR="001C2E08" w:rsidRPr="001C2E08">
          <w:t>ČSN 73 6102</w:t>
        </w:r>
        <w:r w:rsidR="001C2E08">
          <w:t>.</w:t>
        </w:r>
      </w:ins>
      <w:ins w:id="670" w:author="Ing. Tomáš Funk" w:date="2019-05-24T12:27:00Z">
        <w:r w:rsidR="001C2E08">
          <w:t xml:space="preserve"> </w:t>
        </w:r>
      </w:ins>
      <w:ins w:id="671" w:author="Ing. Tomáš Funk" w:date="2019-05-24T12:28:00Z">
        <w:r w:rsidR="001C2E08">
          <w:t>Při průměrném denním počtu automobilů 1 239, činí denní úspora 3,6 l PHM.</w:t>
        </w:r>
      </w:ins>
      <w:r>
        <w:t xml:space="preserve"> Při průměrné ekonomické ceně pohonných hmot 11,18 Kč/l pohonných hmot bude tato úspora činit </w:t>
      </w:r>
      <w:r>
        <w:rPr>
          <w:b/>
        </w:rPr>
        <w:t>14 817</w:t>
      </w:r>
      <w:r w:rsidRPr="0055353F">
        <w:rPr>
          <w:b/>
        </w:rPr>
        <w:t xml:space="preserve"> Kč ročně</w:t>
      </w:r>
      <w:r>
        <w:t xml:space="preserve">. Průměrná </w:t>
      </w:r>
      <w:r>
        <w:lastRenderedPageBreak/>
        <w:t>ekonomická cena PHM je vypočtena na základě zastoupení dieselových a benzinových motorů ve vozovém parku ČR (43%:57%) a průměrné ekonomické ceny nafty 11,68 Kč/l a naturalu 95 10,8 Kč/l.</w:t>
      </w:r>
    </w:p>
    <w:p w:rsidR="007F22A3" w:rsidRDefault="007F22A3" w:rsidP="007F22A3"/>
    <w:p w:rsidR="007F22A3" w:rsidDel="00B447DD" w:rsidRDefault="007F22A3" w:rsidP="00866F49">
      <w:pPr>
        <w:rPr>
          <w:del w:id="672" w:author="Ing. Tomáš Funk" w:date="2019-05-24T12:32:00Z"/>
        </w:rPr>
        <w:sectPr w:rsidR="007F22A3" w:rsidDel="00B447DD">
          <w:pgSz w:w="11906" w:h="16838"/>
          <w:pgMar w:top="1417" w:right="1417" w:bottom="1417" w:left="1417" w:header="708" w:footer="708" w:gutter="0"/>
          <w:cols w:space="708"/>
          <w:docGrid w:linePitch="360"/>
        </w:sectPr>
      </w:pPr>
    </w:p>
    <w:p w:rsidR="003B4174" w:rsidRDefault="003B4174" w:rsidP="00BF3C26">
      <w:pPr>
        <w:pStyle w:val="Nadpis3"/>
      </w:pPr>
      <w:bookmarkStart w:id="673" w:name="_Toc9933463"/>
      <w:r w:rsidRPr="00866F49">
        <w:rPr>
          <w:rFonts w:eastAsiaTheme="minorHAnsi"/>
        </w:rPr>
        <w:t>Cash flow ekonomické analýzy</w:t>
      </w:r>
      <w:bookmarkEnd w:id="673"/>
    </w:p>
    <w:p w:rsidR="00EA6968" w:rsidRDefault="00EA6968" w:rsidP="00EA6968">
      <w:pPr>
        <w:pStyle w:val="Titulek"/>
        <w:keepNext/>
      </w:pPr>
      <w:r>
        <w:t xml:space="preserve">Tabulka </w:t>
      </w:r>
      <w:r w:rsidR="00FB4079">
        <w:rPr>
          <w:noProof/>
        </w:rPr>
        <w:fldChar w:fldCharType="begin"/>
      </w:r>
      <w:r w:rsidR="00FB4079">
        <w:rPr>
          <w:noProof/>
        </w:rPr>
        <w:instrText xml:space="preserve"> SEQ Tabulka \* ARABIC </w:instrText>
      </w:r>
      <w:r w:rsidR="00FB4079">
        <w:rPr>
          <w:noProof/>
        </w:rPr>
        <w:fldChar w:fldCharType="separate"/>
      </w:r>
      <w:ins w:id="674" w:author="Ing. Tomáš Funk" w:date="2019-05-29T14:11:00Z">
        <w:r w:rsidR="00A132F1">
          <w:rPr>
            <w:noProof/>
          </w:rPr>
          <w:t>20</w:t>
        </w:r>
      </w:ins>
      <w:del w:id="675" w:author="Ing. Tomáš Funk" w:date="2019-05-24T09:46:00Z">
        <w:r w:rsidR="00A959AC" w:rsidDel="00D56812">
          <w:rPr>
            <w:noProof/>
          </w:rPr>
          <w:delText>15</w:delText>
        </w:r>
      </w:del>
      <w:r w:rsidR="00FB4079">
        <w:rPr>
          <w:noProof/>
        </w:rPr>
        <w:fldChar w:fldCharType="end"/>
      </w:r>
      <w:r>
        <w:t xml:space="preserve"> Sestava ekonomické analýzy CÚ 201</w:t>
      </w:r>
      <w:r w:rsidR="00C662CF">
        <w:t>9</w:t>
      </w:r>
      <w:r>
        <w:t>, v tis. Kč</w:t>
      </w:r>
    </w:p>
    <w:p w:rsidR="007F22A3" w:rsidRDefault="00A132F1" w:rsidP="00866F49">
      <w:del w:id="676" w:author="Ing. Tomáš Funk" w:date="2019-05-24T12:33:00Z">
        <w:r>
          <w:pict>
            <v:shape id="_x0000_i1052" type="#_x0000_t75" style="width:519pt;height:415.5pt">
              <v:imagedata r:id="rId38" o:title=""/>
            </v:shape>
          </w:pict>
        </w:r>
      </w:del>
      <w:del w:id="677" w:author="Ing. Tomáš Funk" w:date="2019-05-28T10:00:00Z">
        <w:r w:rsidR="001069B3" w:rsidDel="00EF7521">
          <w:fldChar w:fldCharType="begin"/>
        </w:r>
        <w:r w:rsidR="00716675" w:rsidDel="00EF7521">
          <w:delInstrText xml:space="preserve"> \\\\fsbn\\PD17\\17-015-232-PD_Rek_zst_Bystr_pod_Hostynem\\F_Naklady_a_EH\\EH\\CBA_Bystrice_p_H_RM.xlsx EA!Oblast_tisku </w:delInstrText>
        </w:r>
        <w:r w:rsidR="001069B3" w:rsidDel="00EF7521">
          <w:fldChar w:fldCharType="end"/>
        </w:r>
      </w:del>
      <w:ins w:id="678" w:author="Ing. Tomáš Funk" w:date="2019-05-28T10:00:00Z">
        <w:r>
          <w:pict>
            <v:shape id="_x0000_i1053" type="#_x0000_t75" style="width:457.5pt;height:420pt">
              <v:imagedata r:id="rId39" o:title=""/>
            </v:shape>
          </w:pict>
        </w:r>
      </w:ins>
    </w:p>
    <w:p w:rsidR="007F22A3" w:rsidRDefault="007F22A3" w:rsidP="00866F49">
      <w:pPr>
        <w:sectPr w:rsidR="007F22A3" w:rsidSect="00B447DD">
          <w:pgSz w:w="11906" w:h="16838" w:orient="portrait"/>
          <w:pgMar w:top="1417" w:right="1417" w:bottom="1417" w:left="1417" w:header="708" w:footer="708" w:gutter="0"/>
          <w:cols w:space="708"/>
          <w:docGrid w:linePitch="360"/>
          <w:sectPrChange w:id="679" w:author="Ing. Tomáš Funk" w:date="2019-05-24T12:32:00Z">
            <w:sectPr w:rsidR="007F22A3" w:rsidSect="00B447DD">
              <w:pgSz w:w="16838" w:h="11906" w:orient="landscape"/>
              <w:pgMar w:top="1417" w:right="1417" w:bottom="1417" w:left="1417" w:header="708" w:footer="708" w:gutter="0"/>
            </w:sectPr>
          </w:sectPrChange>
        </w:sectPr>
      </w:pPr>
    </w:p>
    <w:p w:rsidR="00866F49" w:rsidRDefault="003E1F56" w:rsidP="00BF3C26">
      <w:pPr>
        <w:pStyle w:val="Nadpis2"/>
      </w:pPr>
      <w:bookmarkStart w:id="680" w:name="_Toc9933464"/>
      <w:r>
        <w:lastRenderedPageBreak/>
        <w:t>Analýza citlivosti</w:t>
      </w:r>
      <w:bookmarkEnd w:id="680"/>
    </w:p>
    <w:p w:rsidR="003E1F56" w:rsidRDefault="003E1F56" w:rsidP="00B27937">
      <w:r w:rsidRPr="00D00110">
        <w:t xml:space="preserve">Cílem analýzy citlivosti je definovat kritické nezávislé proměnné (vstupy) projektu a zhodnotit jejich vliv na výsledky posuzované investice. V praxi to znamená posoudit elasticitu jednotlivých proměnných, vybrat konkrétní kritické nezávislé proměnné a projektovat jejich změny do celkových výsledků ekonomického hodnocení. </w:t>
      </w:r>
    </w:p>
    <w:p w:rsidR="007F22A3" w:rsidRPr="00E13CAB" w:rsidRDefault="007F22A3" w:rsidP="007F22A3">
      <w:r w:rsidRPr="00E13CAB">
        <w:t>Elasticita udává poměr mezi procentuální změnou nezávislé proměnné a výsledkem ekonomického hodnocení (</w:t>
      </w:r>
      <w:r>
        <w:t>FRR, ERR</w:t>
      </w:r>
      <w:r w:rsidRPr="00E13CAB">
        <w:t>) a za kritickou nezávislou proměnou je považována každá proměnná s elasticitou větší než 1. Elasticita bude posuzována u hlavních vstupů ekonomické analýzy, kterými jsou:</w:t>
      </w:r>
    </w:p>
    <w:p w:rsidR="007F22A3" w:rsidRPr="00E13CAB" w:rsidRDefault="007F22A3" w:rsidP="006001BF">
      <w:pPr>
        <w:numPr>
          <w:ilvl w:val="1"/>
          <w:numId w:val="12"/>
        </w:numPr>
        <w:tabs>
          <w:tab w:val="left" w:pos="900"/>
        </w:tabs>
        <w:suppressAutoHyphens/>
        <w:overflowPunct w:val="0"/>
        <w:autoSpaceDE w:val="0"/>
        <w:spacing w:before="120" w:line="240" w:lineRule="auto"/>
        <w:ind w:left="900" w:hanging="360"/>
        <w:textAlignment w:val="baseline"/>
      </w:pPr>
      <w:r w:rsidRPr="00E13CAB">
        <w:t>investiční náklady</w:t>
      </w:r>
    </w:p>
    <w:p w:rsidR="007F22A3" w:rsidRDefault="007F22A3" w:rsidP="006001BF">
      <w:pPr>
        <w:numPr>
          <w:ilvl w:val="1"/>
          <w:numId w:val="12"/>
        </w:numPr>
        <w:tabs>
          <w:tab w:val="left" w:pos="900"/>
        </w:tabs>
        <w:suppressAutoHyphens/>
        <w:overflowPunct w:val="0"/>
        <w:autoSpaceDE w:val="0"/>
        <w:spacing w:before="120" w:line="240" w:lineRule="auto"/>
        <w:ind w:left="900" w:hanging="360"/>
        <w:textAlignment w:val="baseline"/>
      </w:pPr>
      <w:r w:rsidRPr="00E13CAB">
        <w:t xml:space="preserve">úspora nákladů na </w:t>
      </w:r>
      <w:r>
        <w:t>provozuschopnost</w:t>
      </w:r>
    </w:p>
    <w:p w:rsidR="003E1F56" w:rsidRPr="00D00110" w:rsidRDefault="007F22A3" w:rsidP="006001BF">
      <w:pPr>
        <w:numPr>
          <w:ilvl w:val="1"/>
          <w:numId w:val="12"/>
        </w:numPr>
        <w:tabs>
          <w:tab w:val="left" w:pos="900"/>
        </w:tabs>
        <w:suppressAutoHyphens/>
        <w:overflowPunct w:val="0"/>
        <w:autoSpaceDE w:val="0"/>
        <w:spacing w:before="120" w:line="240" w:lineRule="auto"/>
        <w:ind w:left="900" w:hanging="360"/>
        <w:textAlignment w:val="baseline"/>
      </w:pPr>
      <w:r>
        <w:t>úspora nákladů na provozování</w:t>
      </w:r>
    </w:p>
    <w:p w:rsidR="003E1F56" w:rsidRDefault="003E1F56" w:rsidP="003E1F56">
      <w:pPr>
        <w:pStyle w:val="Titulek"/>
        <w:keepNext/>
      </w:pPr>
      <w:r>
        <w:t xml:space="preserve">Tabulka </w:t>
      </w:r>
      <w:r w:rsidR="00FB4079">
        <w:rPr>
          <w:noProof/>
        </w:rPr>
        <w:fldChar w:fldCharType="begin"/>
      </w:r>
      <w:r w:rsidR="00FB4079">
        <w:rPr>
          <w:noProof/>
        </w:rPr>
        <w:instrText xml:space="preserve"> SEQ Tabulka \* ARABIC </w:instrText>
      </w:r>
      <w:r w:rsidR="00FB4079">
        <w:rPr>
          <w:noProof/>
        </w:rPr>
        <w:fldChar w:fldCharType="separate"/>
      </w:r>
      <w:ins w:id="681" w:author="Ing. Tomáš Funk" w:date="2019-05-29T14:11:00Z">
        <w:r w:rsidR="00A132F1">
          <w:rPr>
            <w:noProof/>
          </w:rPr>
          <w:t>21</w:t>
        </w:r>
      </w:ins>
      <w:del w:id="682" w:author="Ing. Tomáš Funk" w:date="2019-05-24T09:46:00Z">
        <w:r w:rsidR="00A959AC" w:rsidDel="00D56812">
          <w:rPr>
            <w:noProof/>
          </w:rPr>
          <w:delText>16</w:delText>
        </w:r>
      </w:del>
      <w:r w:rsidR="00FB4079">
        <w:rPr>
          <w:noProof/>
        </w:rPr>
        <w:fldChar w:fldCharType="end"/>
      </w:r>
      <w:r>
        <w:t xml:space="preserve"> </w:t>
      </w:r>
      <w:r w:rsidRPr="00177732">
        <w:t>Výsledky analýzy citlivosti</w:t>
      </w:r>
    </w:p>
    <w:p w:rsidR="003E1F56" w:rsidRPr="00D00110" w:rsidRDefault="00A132F1" w:rsidP="003E1F56">
      <w:pPr>
        <w:pStyle w:val="Textdokumentu"/>
      </w:pPr>
      <w:del w:id="683" w:author="Ing. Tomáš Funk" w:date="2019-05-27T15:36:00Z">
        <w:r>
          <w:rPr>
            <w:noProof/>
            <w:lang w:eastAsia="cs-CZ"/>
          </w:rPr>
          <w:pict>
            <v:shape id="_x0000_i1054" type="#_x0000_t75" style="width:329.25pt;height:59.25pt">
              <v:imagedata r:id="rId40" o:title=""/>
              <o:lock v:ext="edit" aspectratio="f"/>
            </v:shape>
          </w:pict>
        </w:r>
      </w:del>
      <w:del w:id="684" w:author="Ing. Tomáš Funk" w:date="2019-05-28T10:36:00Z">
        <w:r w:rsidR="004B5388" w:rsidDel="00E800E0">
          <w:rPr>
            <w:noProof/>
            <w:lang w:eastAsia="cs-CZ"/>
          </w:rPr>
          <w:fldChar w:fldCharType="begin"/>
        </w:r>
        <w:r w:rsidR="00716675" w:rsidDel="00E800E0">
          <w:rPr>
            <w:noProof/>
            <w:lang w:eastAsia="cs-CZ"/>
          </w:rPr>
          <w:delInstrText xml:space="preserve"> \\\\fsbn\\PD17\\17-015-232-PD_Rek_zst_Bystr_pod_Hostynem\\F_Naklady_a_EH\\EH\\CBA_Bystrice_p_H_RM.xlsx EH!R22C9:R25C11 </w:delInstrText>
        </w:r>
        <w:r w:rsidR="004B5388" w:rsidDel="00E800E0">
          <w:rPr>
            <w:noProof/>
            <w:lang w:eastAsia="cs-CZ"/>
          </w:rPr>
          <w:fldChar w:fldCharType="end"/>
        </w:r>
      </w:del>
      <w:ins w:id="685" w:author="Ing. Tomáš Funk" w:date="2019-05-28T10:36:00Z">
        <w:r>
          <w:rPr>
            <w:noProof/>
            <w:lang w:eastAsia="cs-CZ"/>
          </w:rPr>
          <w:pict>
            <v:shape id="_x0000_i1055" type="#_x0000_t75" style="width:329.25pt;height:60pt">
              <v:imagedata r:id="rId41" o:title=""/>
              <o:lock v:ext="edit" aspectratio="f"/>
            </v:shape>
          </w:pict>
        </w:r>
      </w:ins>
    </w:p>
    <w:p w:rsidR="007F22A3" w:rsidRPr="005C111F" w:rsidRDefault="007F22A3" w:rsidP="007F22A3">
      <w:r w:rsidRPr="005C111F">
        <w:t xml:space="preserve">Z výsledků je patrné, že za kritické proměnné lze považovat </w:t>
      </w:r>
      <w:r>
        <w:t>všechny posuzované proměnné</w:t>
      </w:r>
      <w:r w:rsidRPr="005C111F">
        <w:t xml:space="preserve">. V následující tabulce je uveden vliv změny posuzovaných proměnných o </w:t>
      </w:r>
      <w:smartTag w:uri="urn:schemas-microsoft-com:office:smarttags" w:element="metricconverter">
        <w:smartTagPr>
          <w:attr w:name="ProductID" w:val="10 a"/>
        </w:smartTagPr>
        <w:r w:rsidRPr="005C111F">
          <w:t>10 a</w:t>
        </w:r>
      </w:smartTag>
      <w:r w:rsidRPr="005C111F">
        <w:t xml:space="preserve"> 20%. </w:t>
      </w:r>
    </w:p>
    <w:p w:rsidR="003E1F56" w:rsidRDefault="003E1F56" w:rsidP="003E1F56">
      <w:pPr>
        <w:pStyle w:val="Titulek"/>
      </w:pPr>
      <w:r>
        <w:t xml:space="preserve">Tabulka </w:t>
      </w:r>
      <w:r w:rsidR="00FB4079">
        <w:rPr>
          <w:noProof/>
        </w:rPr>
        <w:fldChar w:fldCharType="begin"/>
      </w:r>
      <w:r w:rsidR="00FB4079">
        <w:rPr>
          <w:noProof/>
        </w:rPr>
        <w:instrText xml:space="preserve"> SEQ Tabulka \* ARABIC </w:instrText>
      </w:r>
      <w:r w:rsidR="00FB4079">
        <w:rPr>
          <w:noProof/>
        </w:rPr>
        <w:fldChar w:fldCharType="separate"/>
      </w:r>
      <w:ins w:id="686" w:author="Ing. Tomáš Funk" w:date="2019-05-29T14:11:00Z">
        <w:r w:rsidR="00A132F1">
          <w:rPr>
            <w:noProof/>
          </w:rPr>
          <w:t>22</w:t>
        </w:r>
      </w:ins>
      <w:del w:id="687" w:author="Ing. Tomáš Funk" w:date="2019-05-24T09:46:00Z">
        <w:r w:rsidR="00A959AC" w:rsidDel="00D56812">
          <w:rPr>
            <w:noProof/>
          </w:rPr>
          <w:delText>17</w:delText>
        </w:r>
      </w:del>
      <w:r w:rsidR="00FB4079">
        <w:rPr>
          <w:noProof/>
        </w:rPr>
        <w:fldChar w:fldCharType="end"/>
      </w:r>
      <w:r>
        <w:t xml:space="preserve"> Posouzení dopadů změn kritických </w:t>
      </w:r>
      <w:r w:rsidRPr="007E5C3A">
        <w:t>proměnných</w:t>
      </w:r>
    </w:p>
    <w:p w:rsidR="003E1F56" w:rsidRPr="005A7059" w:rsidRDefault="00A132F1" w:rsidP="003E1F56">
      <w:pPr>
        <w:pStyle w:val="Textdokumentu"/>
        <w:rPr>
          <w:color w:val="FF0000"/>
        </w:rPr>
      </w:pPr>
      <w:del w:id="688" w:author="Ing. Tomáš Funk" w:date="2019-05-27T15:37:00Z">
        <w:r>
          <w:rPr>
            <w:color w:val="FF0000"/>
          </w:rPr>
          <w:pict>
            <v:shape id="_x0000_i1056" type="#_x0000_t75" style="width:417.75pt;height:203.25pt">
              <v:imagedata r:id="rId42" o:title=""/>
              <o:lock v:ext="edit" aspectratio="f"/>
            </v:shape>
          </w:pict>
        </w:r>
      </w:del>
      <w:del w:id="689" w:author="Ing. Tomáš Funk" w:date="2019-05-28T10:38:00Z">
        <w:r w:rsidR="004B5388" w:rsidDel="00E800E0">
          <w:rPr>
            <w:color w:val="FF0000"/>
          </w:rPr>
          <w:fldChar w:fldCharType="begin"/>
        </w:r>
        <w:r w:rsidR="00716675" w:rsidDel="00E800E0">
          <w:rPr>
            <w:color w:val="FF0000"/>
          </w:rPr>
          <w:delInstrText xml:space="preserve"> \\\\fsbn\\PD17\\17-015-232-PD_Rek_zst_Bystr_pod_Hostynem\\F_Naklady_a_EH\\EH\\CBA_Bystrice_p_H_RM.xlsx EH!R28C13:R39C20 </w:delInstrText>
        </w:r>
        <w:r w:rsidR="004B5388" w:rsidDel="00E800E0">
          <w:rPr>
            <w:color w:val="FF0000"/>
          </w:rPr>
          <w:fldChar w:fldCharType="end"/>
        </w:r>
      </w:del>
      <w:ins w:id="690" w:author="Ing. Tomáš Funk" w:date="2019-05-28T10:38:00Z">
        <w:r>
          <w:rPr>
            <w:color w:val="FF0000"/>
          </w:rPr>
          <w:pict>
            <v:shape id="_x0000_i1057" type="#_x0000_t75" style="width:417.75pt;height:201.75pt">
              <v:imagedata r:id="rId43" o:title=""/>
              <o:lock v:ext="edit" aspectratio="f"/>
            </v:shape>
          </w:pict>
        </w:r>
      </w:ins>
    </w:p>
    <w:p w:rsidR="003E1F56" w:rsidRPr="005A7059" w:rsidRDefault="003E1F56" w:rsidP="00BF3C26">
      <w:pPr>
        <w:pStyle w:val="Nadpis3"/>
      </w:pPr>
      <w:bookmarkStart w:id="691" w:name="__RefHeading___Toc408210467"/>
      <w:bookmarkStart w:id="692" w:name="_Toc434302167"/>
      <w:bookmarkStart w:id="693" w:name="_Toc492447955"/>
      <w:bookmarkStart w:id="694" w:name="_Toc501104361"/>
      <w:bookmarkStart w:id="695" w:name="_Toc9933465"/>
      <w:bookmarkEnd w:id="691"/>
      <w:r w:rsidRPr="005A7059">
        <w:t xml:space="preserve">Přepínací </w:t>
      </w:r>
      <w:r w:rsidRPr="007247BE">
        <w:t>hodnoty</w:t>
      </w:r>
      <w:bookmarkEnd w:id="692"/>
      <w:bookmarkEnd w:id="693"/>
      <w:bookmarkEnd w:id="694"/>
      <w:bookmarkEnd w:id="695"/>
    </w:p>
    <w:p w:rsidR="003E1F56" w:rsidRPr="007E5C3A" w:rsidRDefault="003E1F56" w:rsidP="00B27937">
      <w:r w:rsidRPr="007E5C3A">
        <w:t>V neposlední řadě je též důležité stanovit tzv. přepínací hodnotu, která udává hodnotu změny proměnné při dosažení hodnot na hranici efektivnosti projektu, v případě projektů</w:t>
      </w:r>
      <w:r>
        <w:t>,</w:t>
      </w:r>
      <w:r w:rsidRPr="007E5C3A">
        <w:t xml:space="preserve"> jejichž investorem je SŽDC, </w:t>
      </w:r>
      <w:r w:rsidR="00C2212E" w:rsidRPr="007E5C3A">
        <w:t>s. o.</w:t>
      </w:r>
      <w:r w:rsidRPr="007E5C3A">
        <w:t xml:space="preserve"> se jedná o hodnoty ENPV=0, ERR=5%. V případě tohoto projektu jsou kromě výše zmíněné doby výstavby jedinou kritickou proměnou investiční náklady stavby a úspora času. Níže je proto uvedena přepínací hodnota a vliv této proměnné na výsledky finanční a ekonomické analýzy.</w:t>
      </w:r>
    </w:p>
    <w:p w:rsidR="003E1F56" w:rsidRPr="005A7059" w:rsidRDefault="003E1F56" w:rsidP="009151E8">
      <w:pPr>
        <w:pStyle w:val="Nadpis4"/>
      </w:pPr>
      <w:bookmarkStart w:id="696" w:name="__RefHeading___Toc408210468"/>
      <w:bookmarkStart w:id="697" w:name="_Toc434302168"/>
      <w:bookmarkStart w:id="698" w:name="_Toc492447956"/>
      <w:bookmarkStart w:id="699" w:name="_Toc501104362"/>
      <w:bookmarkEnd w:id="696"/>
      <w:r w:rsidRPr="007247BE">
        <w:t>Stanovení</w:t>
      </w:r>
      <w:r w:rsidRPr="005A7059">
        <w:t xml:space="preserve"> přepínací hodnoty pro ekonomickou analýzu</w:t>
      </w:r>
      <w:bookmarkEnd w:id="697"/>
      <w:bookmarkEnd w:id="698"/>
      <w:bookmarkEnd w:id="699"/>
    </w:p>
    <w:p w:rsidR="007F22A3" w:rsidRPr="00F061DA" w:rsidRDefault="007F22A3" w:rsidP="006001BF">
      <w:pPr>
        <w:numPr>
          <w:ilvl w:val="1"/>
          <w:numId w:val="13"/>
        </w:numPr>
        <w:tabs>
          <w:tab w:val="clear" w:pos="2886"/>
          <w:tab w:val="num" w:pos="900"/>
        </w:tabs>
        <w:overflowPunct w:val="0"/>
        <w:autoSpaceDE w:val="0"/>
        <w:autoSpaceDN w:val="0"/>
        <w:adjustRightInd w:val="0"/>
        <w:spacing w:before="120" w:line="240" w:lineRule="auto"/>
        <w:ind w:left="900" w:hanging="360"/>
        <w:textAlignment w:val="baseline"/>
      </w:pPr>
      <w:bookmarkStart w:id="700" w:name="__RefHeading___Toc408210469"/>
      <w:bookmarkEnd w:id="700"/>
      <w:r w:rsidRPr="005C111F">
        <w:t xml:space="preserve">investiční </w:t>
      </w:r>
      <w:r w:rsidRPr="00F061DA">
        <w:t xml:space="preserve">náklady </w:t>
      </w:r>
      <w:r>
        <w:t>zvýšen</w:t>
      </w:r>
      <w:r w:rsidRPr="00F061DA">
        <w:t>í IN o</w:t>
      </w:r>
      <w:r w:rsidR="007F162C">
        <w:t xml:space="preserve"> </w:t>
      </w:r>
      <w:del w:id="701" w:author="Ing. Tomáš Funk" w:date="2019-05-28T11:05:00Z">
        <w:r w:rsidR="007F162C" w:rsidDel="00B57B53">
          <w:delText>4,08</w:delText>
        </w:r>
      </w:del>
      <w:ins w:id="702" w:author="Ing. Tomáš Funk" w:date="2019-05-28T11:05:00Z">
        <w:r w:rsidR="00B57B53">
          <w:t>12,84</w:t>
        </w:r>
      </w:ins>
      <w:r w:rsidRPr="00F061DA">
        <w:t xml:space="preserve">% tedy </w:t>
      </w:r>
      <w:del w:id="703" w:author="Ing. Tomáš Funk" w:date="2019-05-28T11:05:00Z">
        <w:r w:rsidR="007F162C" w:rsidDel="00B57B53">
          <w:delText>18 654</w:delText>
        </w:r>
      </w:del>
      <w:ins w:id="704" w:author="Ing. Tomáš Funk" w:date="2019-05-28T11:05:00Z">
        <w:r w:rsidR="00B57B53">
          <w:t>60 487</w:t>
        </w:r>
      </w:ins>
      <w:r w:rsidRPr="00F061DA">
        <w:t xml:space="preserve"> tis. Kč</w:t>
      </w:r>
    </w:p>
    <w:p w:rsidR="007F22A3" w:rsidRPr="00F061DA" w:rsidRDefault="007F22A3" w:rsidP="006001BF">
      <w:pPr>
        <w:numPr>
          <w:ilvl w:val="1"/>
          <w:numId w:val="13"/>
        </w:numPr>
        <w:tabs>
          <w:tab w:val="clear" w:pos="2886"/>
          <w:tab w:val="num" w:pos="900"/>
        </w:tabs>
        <w:overflowPunct w:val="0"/>
        <w:autoSpaceDE w:val="0"/>
        <w:autoSpaceDN w:val="0"/>
        <w:adjustRightInd w:val="0"/>
        <w:spacing w:before="120" w:line="240" w:lineRule="auto"/>
        <w:ind w:left="900" w:hanging="360"/>
        <w:textAlignment w:val="baseline"/>
      </w:pPr>
      <w:r w:rsidRPr="00F061DA">
        <w:t>úspor</w:t>
      </w:r>
      <w:r>
        <w:t>a</w:t>
      </w:r>
      <w:r w:rsidRPr="00F061DA">
        <w:t xml:space="preserve"> nákladů na opravy a údržbu infrastruktury o </w:t>
      </w:r>
      <w:del w:id="705" w:author="Ing. Tomáš Funk" w:date="2019-05-28T11:06:00Z">
        <w:r w:rsidR="007F162C" w:rsidDel="00B57B53">
          <w:delText>7,0</w:delText>
        </w:r>
      </w:del>
      <w:ins w:id="706" w:author="Ing. Tomáš Funk" w:date="2019-05-28T11:06:00Z">
        <w:r w:rsidR="00B57B53">
          <w:t>18,8</w:t>
        </w:r>
      </w:ins>
      <w:r w:rsidR="007F162C">
        <w:t>3</w:t>
      </w:r>
      <w:r w:rsidRPr="00F061DA">
        <w:t>%</w:t>
      </w:r>
    </w:p>
    <w:p w:rsidR="003E1F56" w:rsidRPr="00653876" w:rsidRDefault="007F22A3" w:rsidP="006001BF">
      <w:pPr>
        <w:numPr>
          <w:ilvl w:val="1"/>
          <w:numId w:val="13"/>
        </w:numPr>
        <w:tabs>
          <w:tab w:val="clear" w:pos="2886"/>
          <w:tab w:val="num" w:pos="900"/>
        </w:tabs>
        <w:overflowPunct w:val="0"/>
        <w:autoSpaceDE w:val="0"/>
        <w:autoSpaceDN w:val="0"/>
        <w:adjustRightInd w:val="0"/>
        <w:spacing w:before="120" w:line="240" w:lineRule="auto"/>
        <w:ind w:left="900" w:hanging="360"/>
        <w:textAlignment w:val="baseline"/>
      </w:pPr>
      <w:r>
        <w:lastRenderedPageBreak/>
        <w:t>úspora nákladů na provozování</w:t>
      </w:r>
      <w:r w:rsidRPr="005C111F">
        <w:t xml:space="preserve"> </w:t>
      </w:r>
      <w:r>
        <w:t xml:space="preserve">o </w:t>
      </w:r>
      <w:del w:id="707" w:author="Ing. Tomáš Funk" w:date="2019-05-28T11:07:00Z">
        <w:r w:rsidR="007F162C" w:rsidDel="00B57B53">
          <w:delText>19,49</w:delText>
        </w:r>
      </w:del>
      <w:ins w:id="708" w:author="Ing. Tomáš Funk" w:date="2019-05-28T11:07:00Z">
        <w:r w:rsidR="00B57B53">
          <w:t>62</w:t>
        </w:r>
      </w:ins>
      <w:r>
        <w:t>%</w:t>
      </w:r>
    </w:p>
    <w:p w:rsidR="003E1F56" w:rsidRPr="005A7059" w:rsidRDefault="003E1F56" w:rsidP="009151E8">
      <w:pPr>
        <w:pStyle w:val="Nadpis4"/>
      </w:pPr>
      <w:bookmarkStart w:id="709" w:name="_Toc434302169"/>
      <w:bookmarkStart w:id="710" w:name="_Toc492447957"/>
      <w:bookmarkStart w:id="711" w:name="_Toc501104363"/>
      <w:r w:rsidRPr="007247BE">
        <w:t>Stanovení</w:t>
      </w:r>
      <w:r w:rsidRPr="005A7059">
        <w:t xml:space="preserve"> přepínací hodnoty pro finanční analýzu</w:t>
      </w:r>
      <w:bookmarkEnd w:id="709"/>
      <w:bookmarkEnd w:id="710"/>
      <w:bookmarkEnd w:id="711"/>
    </w:p>
    <w:p w:rsidR="004569C6" w:rsidRDefault="003E1F56" w:rsidP="00B27937">
      <w:r w:rsidRPr="007E5C3A">
        <w:t xml:space="preserve">Přepínací hodnota investičních nákladů, která je stanovena pro finanční analýzu vyjadřuje takový stav, kdy bude ukazatel FRR = 4%, FNPV= 0. V tomto případě by se projekt stal samofinancovatelný. U této stavby přepínací hodnota </w:t>
      </w:r>
      <w:r>
        <w:t>vychází u investičních nákladů na</w:t>
      </w:r>
      <w:r w:rsidRPr="007E5C3A">
        <w:t xml:space="preserve"> </w:t>
      </w:r>
      <w:r>
        <w:t xml:space="preserve">snížení o </w:t>
      </w:r>
      <w:del w:id="712" w:author="Ing. Tomáš Funk" w:date="2019-05-28T11:13:00Z">
        <w:r w:rsidR="00E53C9F" w:rsidDel="00B57B53">
          <w:delText>7,69</w:delText>
        </w:r>
      </w:del>
      <w:ins w:id="713" w:author="Ing. Tomáš Funk" w:date="2019-05-28T11:13:00Z">
        <w:r w:rsidR="00B57B53">
          <w:t>3,21</w:t>
        </w:r>
      </w:ins>
      <w:r>
        <w:t xml:space="preserve">%, </w:t>
      </w:r>
      <w:r w:rsidRPr="007E5C3A">
        <w:t xml:space="preserve">vyjádřeno v korunách </w:t>
      </w:r>
      <w:del w:id="714" w:author="Ing. Tomáš Funk" w:date="2019-05-28T11:13:00Z">
        <w:r w:rsidR="00E53C9F" w:rsidDel="00B57B53">
          <w:delText>35 159</w:delText>
        </w:r>
      </w:del>
      <w:ins w:id="715" w:author="Ing. Tomáš Funk" w:date="2019-05-28T11:13:00Z">
        <w:r w:rsidR="00B57B53">
          <w:t>15 122</w:t>
        </w:r>
      </w:ins>
      <w:r w:rsidR="001C537A">
        <w:t xml:space="preserve"> </w:t>
      </w:r>
      <w:r>
        <w:t>tis.</w:t>
      </w:r>
      <w:r w:rsidRPr="007E5C3A">
        <w:t xml:space="preserve"> Kč.</w:t>
      </w:r>
    </w:p>
    <w:p w:rsidR="003E1F56" w:rsidRDefault="003E1F56" w:rsidP="004B64A4">
      <w:pPr>
        <w:pStyle w:val="Nadpis1"/>
      </w:pPr>
      <w:bookmarkStart w:id="716" w:name="_Toc9933466"/>
      <w:r>
        <w:t>Závěr</w:t>
      </w:r>
      <w:bookmarkEnd w:id="716"/>
    </w:p>
    <w:p w:rsidR="007F22A3" w:rsidRPr="005C111F" w:rsidRDefault="007F22A3" w:rsidP="007F22A3">
      <w:r w:rsidRPr="005C111F">
        <w:t>Stavba „</w:t>
      </w:r>
      <w:r w:rsidRPr="004654F8">
        <w:t>Rekonstrukce žst. Bystřice pod Hostýnem</w:t>
      </w:r>
      <w:r w:rsidRPr="005C111F">
        <w:t>“ splňuje podle předkládaného projektu všechny věcné cíle a zadané provozně technické parametry.</w:t>
      </w:r>
    </w:p>
    <w:p w:rsidR="007F22A3" w:rsidRDefault="007F22A3" w:rsidP="007F22A3">
      <w:r w:rsidRPr="005F7832">
        <w:t>Hlavní cíle stavby spočívají v zajištění zvýšené bezpečnosti cestující veřejnosti včetně zajištění</w:t>
      </w:r>
      <w:r>
        <w:t xml:space="preserve"> </w:t>
      </w:r>
      <w:r w:rsidRPr="005F7832">
        <w:t>bezbariérových přístupů, ve zvýšení traťové rychlosti projíždějících vlaků</w:t>
      </w:r>
      <w:r w:rsidR="00556B7F">
        <w:t xml:space="preserve"> a</w:t>
      </w:r>
      <w:r w:rsidRPr="005F7832">
        <w:t xml:space="preserve"> zvýšení bezpečnosti</w:t>
      </w:r>
      <w:r>
        <w:t xml:space="preserve"> </w:t>
      </w:r>
      <w:r w:rsidRPr="005F7832">
        <w:t>železničního provozu</w:t>
      </w:r>
      <w:r w:rsidR="00D52A3F">
        <w:t>. V neposlední řadě realizace stavby povede k</w:t>
      </w:r>
      <w:r w:rsidRPr="005F7832">
        <w:t xml:space="preserve"> zajištění spolehlivého železničního provozu</w:t>
      </w:r>
      <w:r w:rsidR="00D52A3F">
        <w:t xml:space="preserve"> a</w:t>
      </w:r>
      <w:r w:rsidRPr="005F7832">
        <w:t xml:space="preserve"> odpovídajících pracovních</w:t>
      </w:r>
      <w:r>
        <w:t xml:space="preserve"> </w:t>
      </w:r>
      <w:r w:rsidRPr="005F7832">
        <w:t>podmínek pro zaměstna</w:t>
      </w:r>
      <w:r w:rsidR="00D52A3F">
        <w:t>nce provozovatele dráhy</w:t>
      </w:r>
      <w:r w:rsidRPr="005F7832">
        <w:t>.</w:t>
      </w:r>
      <w:r w:rsidR="00D52A3F">
        <w:t xml:space="preserve"> </w:t>
      </w:r>
      <w:r w:rsidRPr="005F7832">
        <w:t>Cílem stavby je také optimalizace prostor výpravní budovy tak, aby odpovídala požadavkům moderní</w:t>
      </w:r>
      <w:r>
        <w:t xml:space="preserve"> </w:t>
      </w:r>
      <w:r w:rsidRPr="005F7832">
        <w:t>vlakové dopravy</w:t>
      </w:r>
      <w:r w:rsidR="00847966">
        <w:t xml:space="preserve"> a zvýšení bezpečnosti na přilehlém </w:t>
      </w:r>
      <w:r w:rsidR="00D52A3F">
        <w:t xml:space="preserve">železničním </w:t>
      </w:r>
      <w:r w:rsidR="00847966">
        <w:t>přejezdu</w:t>
      </w:r>
      <w:r w:rsidRPr="005F7832">
        <w:t>.</w:t>
      </w:r>
    </w:p>
    <w:p w:rsidR="0092762F" w:rsidRDefault="0092762F" w:rsidP="0092762F">
      <w:pPr>
        <w:pStyle w:val="Titulek"/>
        <w:keepNext/>
      </w:pPr>
      <w:r>
        <w:t xml:space="preserve">Tabulka </w:t>
      </w:r>
      <w:r w:rsidR="00FB4079">
        <w:rPr>
          <w:noProof/>
        </w:rPr>
        <w:fldChar w:fldCharType="begin"/>
      </w:r>
      <w:r w:rsidR="00FB4079">
        <w:rPr>
          <w:noProof/>
        </w:rPr>
        <w:instrText xml:space="preserve"> SEQ Tabulka \* ARABIC </w:instrText>
      </w:r>
      <w:r w:rsidR="00FB4079">
        <w:rPr>
          <w:noProof/>
        </w:rPr>
        <w:fldChar w:fldCharType="separate"/>
      </w:r>
      <w:ins w:id="717" w:author="Ing. Tomáš Funk" w:date="2019-05-29T14:11:00Z">
        <w:r w:rsidR="00A132F1">
          <w:rPr>
            <w:noProof/>
          </w:rPr>
          <w:t>23</w:t>
        </w:r>
      </w:ins>
      <w:del w:id="718" w:author="Ing. Tomáš Funk" w:date="2019-05-24T09:46:00Z">
        <w:r w:rsidR="00A959AC" w:rsidDel="00D56812">
          <w:rPr>
            <w:noProof/>
          </w:rPr>
          <w:delText>18</w:delText>
        </w:r>
      </w:del>
      <w:r w:rsidR="00FB4079">
        <w:rPr>
          <w:noProof/>
        </w:rPr>
        <w:fldChar w:fldCharType="end"/>
      </w:r>
      <w:r>
        <w:t xml:space="preserve"> Výsledky ekonomické analýzy - diskontované hodnoty v tis. Kč</w:t>
      </w:r>
      <w:r>
        <w:rPr>
          <w:noProof/>
        </w:rPr>
        <w:t>, CÚ 201</w:t>
      </w:r>
      <w:r w:rsidR="005736D8">
        <w:rPr>
          <w:noProof/>
        </w:rPr>
        <w:t>9</w:t>
      </w:r>
    </w:p>
    <w:p w:rsidR="004569C6" w:rsidRPr="00485C1E" w:rsidRDefault="00A132F1" w:rsidP="00485C1E">
      <w:del w:id="719" w:author="Ing. Tomáš Funk" w:date="2019-05-27T15:38:00Z">
        <w:r>
          <w:pict>
            <v:shape id="_x0000_i1058" type="#_x0000_t75" style="width:213pt;height:178.5pt">
              <v:imagedata r:id="rId44" o:title=""/>
              <o:lock v:ext="edit" aspectratio="f"/>
            </v:shape>
          </w:pict>
        </w:r>
      </w:del>
      <w:del w:id="720" w:author="Ing. Tomáš Funk" w:date="2019-05-28T10:55:00Z">
        <w:r w:rsidR="004B5388" w:rsidDel="00411D8B">
          <w:fldChar w:fldCharType="begin"/>
        </w:r>
        <w:r w:rsidR="00716675" w:rsidDel="00411D8B">
          <w:delInstrText xml:space="preserve"> \\\\fsbn\\PD17\\17-015-232-PD_Rek_zst_Bystr_pod_Hostynem\\F_Naklady_a_EH\\EH\\CBA_Bystrice_p_H_RM.xlsx EH!R6C6:R19C7 </w:delInstrText>
        </w:r>
        <w:r w:rsidR="004B5388" w:rsidDel="00411D8B">
          <w:fldChar w:fldCharType="end"/>
        </w:r>
      </w:del>
      <w:ins w:id="721" w:author="Ing. Tomáš Funk" w:date="2019-05-28T10:55:00Z">
        <w:r>
          <w:pict>
            <v:shape id="_x0000_i1059" type="#_x0000_t75" style="width:212.25pt;height:178.5pt">
              <v:imagedata r:id="rId45" o:title=""/>
              <o:lock v:ext="edit" aspectratio="f"/>
            </v:shape>
          </w:pict>
        </w:r>
      </w:ins>
    </w:p>
    <w:p w:rsidR="003E1F56" w:rsidRPr="002402F0" w:rsidRDefault="00485C1E" w:rsidP="00485C1E">
      <w:r w:rsidRPr="002402F0">
        <w:t>Z výsledků ekonomického hodnocení je patrné, že realizace stavby přinese</w:t>
      </w:r>
      <w:r w:rsidR="00964479" w:rsidRPr="002402F0">
        <w:t xml:space="preserve"> zejména úsporu v provozních nákladech železniční infrastruktury, která je vyvolaná snížením nákladů na opravy </w:t>
      </w:r>
      <w:r w:rsidR="00D52A3F">
        <w:t xml:space="preserve">v </w:t>
      </w:r>
      <w:r w:rsidR="002402F0" w:rsidRPr="002402F0">
        <w:t>projektové</w:t>
      </w:r>
      <w:r w:rsidR="00964479" w:rsidRPr="002402F0">
        <w:t xml:space="preserve"> variant</w:t>
      </w:r>
      <w:r w:rsidR="00D52A3F">
        <w:t>ě</w:t>
      </w:r>
      <w:r w:rsidR="00964479" w:rsidRPr="002402F0">
        <w:t xml:space="preserve"> a současně snížením nákladům provozování infrastruktury vzhledem k tomu, že</w:t>
      </w:r>
      <w:r w:rsidR="002402F0" w:rsidRPr="002402F0">
        <w:t xml:space="preserve"> </w:t>
      </w:r>
      <w:r w:rsidR="00964479" w:rsidRPr="002402F0">
        <w:t>stanice bude po rea</w:t>
      </w:r>
      <w:r w:rsidR="002402F0" w:rsidRPr="002402F0">
        <w:t xml:space="preserve">lizaci stavby neobsazena. Druhým výrazným přínosem projektu je zvýšení bezpečnosti na přejezdu </w:t>
      </w:r>
      <w:r w:rsidR="002402F0">
        <w:t>P7272 v km 35,293, kde budou</w:t>
      </w:r>
      <w:r w:rsidR="00D52A3F">
        <w:t xml:space="preserve"> kromě světelného zabezpečovacího zařízení</w:t>
      </w:r>
      <w:r w:rsidR="002402F0">
        <w:t xml:space="preserve"> nově osazeny závory.</w:t>
      </w:r>
      <w:r w:rsidR="002402F0" w:rsidRPr="002402F0">
        <w:t xml:space="preserve"> Modernizace zabezpečení přejezdu povede díky osazení pozitivní signalizace kromě zvýšení bezpečnosti rovněž k urychlení silničního provozu. Mezi ostatní přínosy investice patří úspora nákladů vzniklá omezením počtu dní s náhradní autobusovou dopravou, která by vznikla ve variantě bez projektu při nerealizaci investice.</w:t>
      </w:r>
    </w:p>
    <w:p w:rsidR="00485C1E" w:rsidRPr="002402F0" w:rsidRDefault="00485C1E" w:rsidP="00485C1E">
      <w:r w:rsidRPr="002402F0">
        <w:t>Výše popsané přínosy byly monetizovány v rámci ekonomické analýzy, která sumarizuje celospolečenské efekty investice. Do ekonomické analýzy rovněž vstupují peněžní toky z finanční analýzy přepočtené na ekonomické ceny a dohromady utváří tabulky ekonomického cash-flow. Z těchto toků je odvozena ekonomická míra návratnosti (ERR), ekonomická čistá současná hodnota (ENPV) a poměr přínosů a nákladů (BCR). Při výpočtu čisté současné hodnoty je použita v ekonomické analýze diskontní sazba 5,0 %.</w:t>
      </w:r>
    </w:p>
    <w:p w:rsidR="00A959AC" w:rsidRDefault="00A959AC" w:rsidP="00A959AC">
      <w:pPr>
        <w:pStyle w:val="Titulek"/>
        <w:keepNext/>
        <w:jc w:val="center"/>
      </w:pPr>
      <w:r>
        <w:lastRenderedPageBreak/>
        <w:t xml:space="preserve">Tabulka </w:t>
      </w:r>
      <w:r w:rsidR="00D544F6">
        <w:rPr>
          <w:noProof/>
        </w:rPr>
        <w:fldChar w:fldCharType="begin"/>
      </w:r>
      <w:r w:rsidR="00D544F6">
        <w:rPr>
          <w:noProof/>
        </w:rPr>
        <w:instrText xml:space="preserve"> SEQ Tabulka \* ARABIC </w:instrText>
      </w:r>
      <w:r w:rsidR="00D544F6">
        <w:rPr>
          <w:noProof/>
        </w:rPr>
        <w:fldChar w:fldCharType="separate"/>
      </w:r>
      <w:ins w:id="722" w:author="Ing. Tomáš Funk" w:date="2019-05-29T14:11:00Z">
        <w:r w:rsidR="00A132F1">
          <w:rPr>
            <w:noProof/>
          </w:rPr>
          <w:t>24</w:t>
        </w:r>
      </w:ins>
      <w:del w:id="723" w:author="Ing. Tomáš Funk" w:date="2019-05-24T09:46:00Z">
        <w:r w:rsidDel="00D56812">
          <w:rPr>
            <w:noProof/>
          </w:rPr>
          <w:delText>19</w:delText>
        </w:r>
      </w:del>
      <w:r w:rsidR="00D544F6">
        <w:rPr>
          <w:noProof/>
        </w:rPr>
        <w:fldChar w:fldCharType="end"/>
      </w:r>
      <w:r>
        <w:t xml:space="preserve"> Shrnutí výsledků finanční a ekonomické analýzy</w:t>
      </w:r>
    </w:p>
    <w:p w:rsidR="00FB4079" w:rsidRDefault="00A132F1" w:rsidP="00A959AC">
      <w:pPr>
        <w:jc w:val="center"/>
      </w:pPr>
      <w:del w:id="724" w:author="Ing. Tomáš Funk" w:date="2019-05-27T15:38:00Z">
        <w:r>
          <w:pict>
            <v:shape id="_x0000_i1060" type="#_x0000_t75" style="width:217.5pt;height:60.75pt;mso-position-horizontal:absolute">
              <v:imagedata r:id="rId46" o:title=""/>
              <o:lock v:ext="edit" aspectratio="f"/>
            </v:shape>
          </w:pict>
        </w:r>
      </w:del>
      <w:del w:id="725" w:author="Ing. Tomáš Funk" w:date="2019-05-28T10:56:00Z">
        <w:r w:rsidR="004B5388" w:rsidDel="00411D8B">
          <w:fldChar w:fldCharType="begin"/>
        </w:r>
        <w:r w:rsidR="00716675" w:rsidDel="00411D8B">
          <w:delInstrText xml:space="preserve"> \\\\fsbn\\PD17\\17-015-232-PD_Rek_zst_Bystr_pod_Hostynem\\F_Naklady_a_EH\\EH\\CBA_Bystrice_p_H_RM.xlsx EH!R7C1:R10C3 </w:delInstrText>
        </w:r>
        <w:r w:rsidR="004B5388" w:rsidDel="00411D8B">
          <w:fldChar w:fldCharType="end"/>
        </w:r>
      </w:del>
      <w:ins w:id="726" w:author="Ing. Tomáš Funk" w:date="2019-05-28T10:56:00Z">
        <w:r>
          <w:pict>
            <v:shape id="_x0000_i1061" type="#_x0000_t75" style="width:216.75pt;height:60.75pt">
              <v:imagedata r:id="rId47" o:title=""/>
              <o:lock v:ext="edit" aspectratio="f"/>
            </v:shape>
          </w:pict>
        </w:r>
      </w:ins>
    </w:p>
    <w:p w:rsidR="001654D3" w:rsidRDefault="001654D3" w:rsidP="00485C1E">
      <w:r w:rsidRPr="005C111F">
        <w:t>Z výsledků uvedených výše je patrné, že projekt není sám o sobě finančně efektivní, nicméně po započtení celospolečenských účinků investice splňují ukazatele ekonomické efektivity parametry efektivní inv</w:t>
      </w:r>
      <w:bookmarkStart w:id="727" w:name="_GoBack"/>
      <w:bookmarkEnd w:id="727"/>
      <w:r w:rsidRPr="005C111F">
        <w:t xml:space="preserve">estice </w:t>
      </w:r>
      <w:r>
        <w:rPr>
          <w:b/>
        </w:rPr>
        <w:t>(E</w:t>
      </w:r>
      <w:r w:rsidRPr="005C111F">
        <w:rPr>
          <w:b/>
        </w:rPr>
        <w:t>RR &gt; 5,</w:t>
      </w:r>
      <w:r>
        <w:rPr>
          <w:b/>
        </w:rPr>
        <w:t>0</w:t>
      </w:r>
      <w:r w:rsidRPr="005C111F">
        <w:rPr>
          <w:b/>
        </w:rPr>
        <w:t>%, ENPV &gt; 0)</w:t>
      </w:r>
      <w:r w:rsidRPr="005C111F">
        <w:t>.</w:t>
      </w:r>
    </w:p>
    <w:p w:rsidR="001654D3" w:rsidRPr="00D43924" w:rsidRDefault="001654D3" w:rsidP="00485C1E"/>
    <w:p w:rsidR="003E1F56" w:rsidRDefault="003E1F56" w:rsidP="003E1F56"/>
    <w:p w:rsidR="00C2212E" w:rsidRDefault="00C2212E" w:rsidP="003E1F56"/>
    <w:p w:rsidR="00C2212E" w:rsidRDefault="00C2212E" w:rsidP="003E1F56">
      <w:r>
        <w:t>Příloha: CBA tabulky finanční a ekonomické analýzy</w:t>
      </w:r>
    </w:p>
    <w:p w:rsidR="00C2212E" w:rsidRDefault="00C2212E" w:rsidP="003E1F56"/>
    <w:p w:rsidR="00C2212E" w:rsidRDefault="00C2212E" w:rsidP="003E1F56"/>
    <w:p w:rsidR="00C2212E" w:rsidRDefault="00C2212E" w:rsidP="00F176CB">
      <w:pPr>
        <w:ind w:firstLine="4820"/>
      </w:pPr>
      <w:r>
        <w:t xml:space="preserve">V Brně </w:t>
      </w:r>
      <w:del w:id="728" w:author="Ing. Tomáš Funk" w:date="2019-05-24T12:38:00Z">
        <w:r w:rsidR="005736D8" w:rsidDel="00B447DD">
          <w:delText>25.1</w:delText>
        </w:r>
      </w:del>
      <w:ins w:id="729" w:author="Ing. Tomáš Funk" w:date="2019-05-24T12:38:00Z">
        <w:r w:rsidR="00B447DD">
          <w:t>2</w:t>
        </w:r>
      </w:ins>
      <w:ins w:id="730" w:author="Ing. Tomáš Funk" w:date="2019-05-28T10:56:00Z">
        <w:r w:rsidR="00411D8B">
          <w:t>8</w:t>
        </w:r>
      </w:ins>
      <w:ins w:id="731" w:author="Ing. Tomáš Funk" w:date="2019-05-24T12:38:00Z">
        <w:r w:rsidR="00B447DD">
          <w:t>.5</w:t>
        </w:r>
      </w:ins>
      <w:r w:rsidR="005736D8">
        <w:t>.2019</w:t>
      </w:r>
    </w:p>
    <w:p w:rsidR="00250F36" w:rsidRDefault="00250F36" w:rsidP="00C2212E">
      <w:pPr>
        <w:ind w:firstLine="4820"/>
      </w:pPr>
      <w:r>
        <w:t>Vypracoval: Ing. Tomáš Funk</w:t>
      </w:r>
    </w:p>
    <w:p w:rsidR="00250F36" w:rsidRDefault="00250F36" w:rsidP="00C2212E">
      <w:pPr>
        <w:ind w:firstLine="4820"/>
      </w:pPr>
      <w:r>
        <w:t>MORAVIA CONSULT Olomouc a.s.</w:t>
      </w:r>
    </w:p>
    <w:p w:rsidR="00C9282B" w:rsidRDefault="00C9282B" w:rsidP="00C9282B">
      <w:pPr>
        <w:ind w:firstLine="4820"/>
      </w:pPr>
      <w:r>
        <w:t>Tel.: 739 243 410, mail: funk@moravia.cz</w:t>
      </w:r>
    </w:p>
    <w:p w:rsidR="00C9282B" w:rsidRDefault="00C9282B" w:rsidP="00C2212E">
      <w:pPr>
        <w:ind w:firstLine="4820"/>
      </w:pPr>
    </w:p>
    <w:sectPr w:rsidR="00C9282B" w:rsidSect="00A132F1">
      <w:pgSz w:w="11906" w:h="16838" w:code="9"/>
      <w:pgMar w:top="1418" w:right="1418" w:bottom="1418" w:left="1418" w:header="709" w:footer="709" w:gutter="0"/>
      <w:cols w:space="708"/>
      <w:docGrid w:linePitch="360"/>
      <w:sectPrChange w:id="732" w:author="Ing. Tomáš Funk" w:date="2019-05-29T14:11:00Z">
        <w:sectPr w:rsidR="00C9282B" w:rsidSect="00A132F1">
          <w:pgSz w:code="0"/>
          <w:pgMar w:top="1417" w:right="1417" w:bottom="1417" w:left="1417" w:header="708" w:footer="708" w:gutter="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0C70" w:rsidRDefault="00C80C70" w:rsidP="009424F7">
      <w:pPr>
        <w:spacing w:after="0" w:line="240" w:lineRule="auto"/>
      </w:pPr>
      <w:r>
        <w:separator/>
      </w:r>
    </w:p>
  </w:endnote>
  <w:endnote w:type="continuationSeparator" w:id="0">
    <w:p w:rsidR="00C80C70" w:rsidRDefault="00C80C70" w:rsidP="00942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3107851"/>
      <w:docPartObj>
        <w:docPartGallery w:val="Page Numbers (Bottom of Page)"/>
        <w:docPartUnique/>
      </w:docPartObj>
    </w:sdtPr>
    <w:sdtEndPr/>
    <w:sdtContent>
      <w:p w:rsidR="00C80C70" w:rsidRDefault="00C80C70">
        <w:pPr>
          <w:pStyle w:val="Zpat"/>
          <w:jc w:val="center"/>
        </w:pPr>
        <w:r>
          <w:fldChar w:fldCharType="begin"/>
        </w:r>
        <w:r>
          <w:instrText>PAGE   \* MERGEFORMAT</w:instrText>
        </w:r>
        <w:r>
          <w:fldChar w:fldCharType="separate"/>
        </w:r>
        <w:r w:rsidR="00A132F1">
          <w:rPr>
            <w:noProof/>
          </w:rPr>
          <w:t>24</w:t>
        </w:r>
        <w:r>
          <w:fldChar w:fldCharType="end"/>
        </w:r>
      </w:p>
    </w:sdtContent>
  </w:sdt>
  <w:p w:rsidR="00C80C70" w:rsidRDefault="00C80C7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0C70" w:rsidRDefault="00C80C70" w:rsidP="009424F7">
      <w:pPr>
        <w:spacing w:after="0" w:line="240" w:lineRule="auto"/>
      </w:pPr>
      <w:r>
        <w:separator/>
      </w:r>
    </w:p>
  </w:footnote>
  <w:footnote w:type="continuationSeparator" w:id="0">
    <w:p w:rsidR="00C80C70" w:rsidRDefault="00C80C70" w:rsidP="009424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C70" w:rsidRPr="009424F7" w:rsidRDefault="00C80C70" w:rsidP="009424F7">
    <w:pPr>
      <w:pStyle w:val="Zhlav"/>
      <w:jc w:val="right"/>
      <w:rPr>
        <w:sz w:val="20"/>
        <w:szCs w:val="20"/>
      </w:rPr>
    </w:pPr>
    <w:r w:rsidRPr="00241D3E">
      <w:rPr>
        <w:sz w:val="20"/>
        <w:szCs w:val="20"/>
      </w:rPr>
      <w:t>Rekonstrukce žst. Bystřice pod Hostýnem</w:t>
    </w:r>
  </w:p>
  <w:p w:rsidR="00C80C70" w:rsidRPr="009424F7" w:rsidRDefault="00C80C70" w:rsidP="009424F7">
    <w:pPr>
      <w:pStyle w:val="Zhlav"/>
      <w:jc w:val="right"/>
      <w:rPr>
        <w:sz w:val="20"/>
        <w:szCs w:val="20"/>
      </w:rPr>
    </w:pPr>
    <w:r w:rsidRPr="009424F7">
      <w:rPr>
        <w:sz w:val="20"/>
        <w:szCs w:val="20"/>
      </w:rPr>
      <w:t>Ekonomické hodnocení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1843"/>
        </w:tabs>
        <w:ind w:left="2033" w:hanging="190"/>
      </w:pPr>
      <w:rPr>
        <w:rFonts w:ascii="Symbol" w:hAnsi="Symbol" w:cs="Symbol"/>
      </w:rPr>
    </w:lvl>
    <w:lvl w:ilvl="1">
      <w:start w:val="1"/>
      <w:numFmt w:val="bullet"/>
      <w:lvlText w:val=""/>
      <w:lvlJc w:val="left"/>
      <w:pPr>
        <w:tabs>
          <w:tab w:val="num" w:pos="2886"/>
        </w:tabs>
        <w:ind w:left="3181" w:hanging="1392"/>
      </w:pPr>
      <w:rPr>
        <w:rFonts w:ascii="Symbol" w:hAnsi="Symbol" w:cs="Symbol"/>
      </w:rPr>
    </w:lvl>
    <w:lvl w:ilvl="2">
      <w:start w:val="1"/>
      <w:numFmt w:val="bullet"/>
      <w:lvlText w:val=""/>
      <w:lvlJc w:val="left"/>
      <w:pPr>
        <w:tabs>
          <w:tab w:val="num" w:pos="2869"/>
        </w:tabs>
        <w:ind w:left="2869" w:hanging="360"/>
      </w:pPr>
      <w:rPr>
        <w:rFonts w:ascii="Wingdings" w:hAnsi="Wingdings" w:cs="Wingdings"/>
      </w:rPr>
    </w:lvl>
    <w:lvl w:ilvl="3">
      <w:start w:val="1"/>
      <w:numFmt w:val="bullet"/>
      <w:lvlText w:val=""/>
      <w:lvlJc w:val="left"/>
      <w:pPr>
        <w:tabs>
          <w:tab w:val="num" w:pos="3589"/>
        </w:tabs>
        <w:ind w:left="3589" w:hanging="360"/>
      </w:pPr>
      <w:rPr>
        <w:rFonts w:ascii="Symbol" w:hAnsi="Symbol" w:cs="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cs="Wingdings"/>
      </w:rPr>
    </w:lvl>
    <w:lvl w:ilvl="6">
      <w:start w:val="1"/>
      <w:numFmt w:val="bullet"/>
      <w:lvlText w:val=""/>
      <w:lvlJc w:val="left"/>
      <w:pPr>
        <w:tabs>
          <w:tab w:val="num" w:pos="5749"/>
        </w:tabs>
        <w:ind w:left="5749" w:hanging="360"/>
      </w:pPr>
      <w:rPr>
        <w:rFonts w:ascii="Symbol" w:hAnsi="Symbol" w:cs="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cs="Wingdings"/>
      </w:rPr>
    </w:lvl>
  </w:abstractNum>
  <w:abstractNum w:abstractNumId="1" w15:restartNumberingAfterBreak="0">
    <w:nsid w:val="0000000A"/>
    <w:multiLevelType w:val="singleLevel"/>
    <w:tmpl w:val="0000000A"/>
    <w:name w:val="WW8Num13"/>
    <w:lvl w:ilvl="0">
      <w:numFmt w:val="bullet"/>
      <w:lvlText w:val="-"/>
      <w:lvlJc w:val="left"/>
      <w:pPr>
        <w:tabs>
          <w:tab w:val="num" w:pos="708"/>
        </w:tabs>
        <w:ind w:left="1778" w:hanging="360"/>
      </w:pPr>
      <w:rPr>
        <w:rFonts w:ascii="Times New Roman" w:hAnsi="Times New Roman" w:cs="Times New Roman"/>
      </w:rPr>
    </w:lvl>
  </w:abstractNum>
  <w:abstractNum w:abstractNumId="2"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111911"/>
    <w:multiLevelType w:val="hybridMultilevel"/>
    <w:tmpl w:val="A92ECAC0"/>
    <w:lvl w:ilvl="0" w:tplc="C15440B2">
      <w:start w:val="1"/>
      <w:numFmt w:val="bullet"/>
      <w:lvlText w:val=""/>
      <w:lvlJc w:val="left"/>
      <w:pPr>
        <w:tabs>
          <w:tab w:val="num" w:pos="1843"/>
        </w:tabs>
        <w:ind w:left="2033" w:hanging="190"/>
      </w:pPr>
      <w:rPr>
        <w:rFonts w:ascii="Symbol" w:hAnsi="Symbol" w:hint="default"/>
      </w:rPr>
    </w:lvl>
    <w:lvl w:ilvl="1" w:tplc="568007B6">
      <w:start w:val="1"/>
      <w:numFmt w:val="bullet"/>
      <w:lvlText w:val=""/>
      <w:lvlJc w:val="left"/>
      <w:pPr>
        <w:tabs>
          <w:tab w:val="num" w:pos="2886"/>
        </w:tabs>
        <w:ind w:left="3181" w:hanging="1392"/>
      </w:pPr>
      <w:rPr>
        <w:rFonts w:ascii="Symbol" w:hAnsi="Symbol"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F0D095A"/>
    <w:multiLevelType w:val="multilevel"/>
    <w:tmpl w:val="A59820D8"/>
    <w:lvl w:ilvl="0">
      <w:start w:val="1"/>
      <w:numFmt w:val="decimal"/>
      <w:pStyle w:val="M-NADPIS1"/>
      <w:lvlText w:val="%1"/>
      <w:lvlJc w:val="left"/>
      <w:pPr>
        <w:tabs>
          <w:tab w:val="num" w:pos="0"/>
        </w:tabs>
        <w:ind w:left="1304" w:hanging="1304"/>
      </w:pPr>
      <w:rPr>
        <w:rFonts w:hint="default"/>
      </w:rPr>
    </w:lvl>
    <w:lvl w:ilvl="1">
      <w:start w:val="1"/>
      <w:numFmt w:val="decimal"/>
      <w:pStyle w:val="M-NADPIS2"/>
      <w:lvlText w:val="%1.%2"/>
      <w:lvlJc w:val="left"/>
      <w:pPr>
        <w:tabs>
          <w:tab w:val="num" w:pos="737"/>
        </w:tabs>
        <w:ind w:left="0" w:firstLine="0"/>
      </w:pPr>
      <w:rPr>
        <w:rFonts w:hint="default"/>
      </w:rPr>
    </w:lvl>
    <w:lvl w:ilvl="2">
      <w:start w:val="1"/>
      <w:numFmt w:val="decimal"/>
      <w:pStyle w:val="M-NADPIS3"/>
      <w:lvlText w:val="%1.%2.%3"/>
      <w:lvlJc w:val="left"/>
      <w:pPr>
        <w:tabs>
          <w:tab w:val="num" w:pos="737"/>
        </w:tabs>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tabs>
          <w:tab w:val="num" w:pos="2518"/>
        </w:tabs>
        <w:ind w:left="2230" w:hanging="792"/>
      </w:pPr>
      <w:rPr>
        <w:rFonts w:hint="default"/>
      </w:rPr>
    </w:lvl>
    <w:lvl w:ilvl="5">
      <w:start w:val="1"/>
      <w:numFmt w:val="decimal"/>
      <w:lvlText w:val="%1.%2.%3.%4.%5.%6."/>
      <w:lvlJc w:val="left"/>
      <w:pPr>
        <w:tabs>
          <w:tab w:val="num" w:pos="2878"/>
        </w:tabs>
        <w:ind w:left="2734" w:hanging="936"/>
      </w:pPr>
      <w:rPr>
        <w:rFonts w:hint="default"/>
      </w:rPr>
    </w:lvl>
    <w:lvl w:ilvl="6">
      <w:start w:val="1"/>
      <w:numFmt w:val="decimal"/>
      <w:lvlText w:val="%1.%2.%3.%4.%5.%6.%7."/>
      <w:lvlJc w:val="left"/>
      <w:pPr>
        <w:tabs>
          <w:tab w:val="num" w:pos="3598"/>
        </w:tabs>
        <w:ind w:left="3238" w:hanging="1080"/>
      </w:pPr>
      <w:rPr>
        <w:rFonts w:hint="default"/>
      </w:rPr>
    </w:lvl>
    <w:lvl w:ilvl="7">
      <w:start w:val="1"/>
      <w:numFmt w:val="decimal"/>
      <w:lvlText w:val="%1.%2.%3.%4.%5.%6.%7.%8."/>
      <w:lvlJc w:val="left"/>
      <w:pPr>
        <w:tabs>
          <w:tab w:val="num" w:pos="3958"/>
        </w:tabs>
        <w:ind w:left="3742" w:hanging="1224"/>
      </w:pPr>
      <w:rPr>
        <w:rFonts w:hint="default"/>
      </w:rPr>
    </w:lvl>
    <w:lvl w:ilvl="8">
      <w:start w:val="1"/>
      <w:numFmt w:val="decimal"/>
      <w:lvlText w:val="%1.%2.%3.%4.%5.%6.%7.%8.%9."/>
      <w:lvlJc w:val="left"/>
      <w:pPr>
        <w:tabs>
          <w:tab w:val="num" w:pos="4678"/>
        </w:tabs>
        <w:ind w:left="4318" w:hanging="1440"/>
      </w:pPr>
      <w:rPr>
        <w:rFonts w:hint="default"/>
      </w:rPr>
    </w:lvl>
  </w:abstractNum>
  <w:abstractNum w:abstractNumId="5" w15:restartNumberingAfterBreak="0">
    <w:nsid w:val="111D308B"/>
    <w:multiLevelType w:val="hybridMultilevel"/>
    <w:tmpl w:val="EA4CF7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4B1231"/>
    <w:multiLevelType w:val="hybridMultilevel"/>
    <w:tmpl w:val="17E61F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08F2BF3"/>
    <w:multiLevelType w:val="hybridMultilevel"/>
    <w:tmpl w:val="7AC2E3C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33B978AF"/>
    <w:multiLevelType w:val="hybridMultilevel"/>
    <w:tmpl w:val="692C58E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3B1426E9"/>
    <w:multiLevelType w:val="hybridMultilevel"/>
    <w:tmpl w:val="C9D2F28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65605530"/>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6BDF1C7C"/>
    <w:multiLevelType w:val="hybridMultilevel"/>
    <w:tmpl w:val="10ACE5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F8A556B"/>
    <w:multiLevelType w:val="hybridMultilevel"/>
    <w:tmpl w:val="8174A6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508772F"/>
    <w:multiLevelType w:val="hybridMultilevel"/>
    <w:tmpl w:val="118C90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C6036FD"/>
    <w:multiLevelType w:val="hybridMultilevel"/>
    <w:tmpl w:val="7F22DA8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7"/>
  </w:num>
  <w:num w:numId="4">
    <w:abstractNumId w:val="6"/>
  </w:num>
  <w:num w:numId="5">
    <w:abstractNumId w:val="12"/>
  </w:num>
  <w:num w:numId="6">
    <w:abstractNumId w:val="13"/>
  </w:num>
  <w:num w:numId="7">
    <w:abstractNumId w:val="10"/>
  </w:num>
  <w:num w:numId="8">
    <w:abstractNumId w:val="5"/>
  </w:num>
  <w:num w:numId="9">
    <w:abstractNumId w:val="14"/>
  </w:num>
  <w:num w:numId="10">
    <w:abstractNumId w:val="9"/>
  </w:num>
  <w:num w:numId="11">
    <w:abstractNumId w:val="8"/>
  </w:num>
  <w:num w:numId="12">
    <w:abstractNumId w:val="0"/>
  </w:num>
  <w:num w:numId="13">
    <w:abstractNumId w:val="3"/>
  </w:num>
  <w:num w:numId="14">
    <w:abstractNumId w:val="11"/>
  </w:num>
  <w:num w:numId="15">
    <w:abstractNumId w:val="10"/>
  </w:num>
  <w:num w:numId="16">
    <w:abstractNumId w:val="10"/>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g. Tomáš Funk">
    <w15:presenceInfo w15:providerId="AD" w15:userId="S-1-5-21-1004336348-1614895754-839522115-57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A91"/>
    <w:rsid w:val="0000460F"/>
    <w:rsid w:val="00033C99"/>
    <w:rsid w:val="00034DDC"/>
    <w:rsid w:val="00035A62"/>
    <w:rsid w:val="00045A57"/>
    <w:rsid w:val="0005434C"/>
    <w:rsid w:val="00055DF4"/>
    <w:rsid w:val="00070258"/>
    <w:rsid w:val="00071791"/>
    <w:rsid w:val="00073C23"/>
    <w:rsid w:val="00074EE2"/>
    <w:rsid w:val="00084B7B"/>
    <w:rsid w:val="0008631B"/>
    <w:rsid w:val="00093372"/>
    <w:rsid w:val="000948D4"/>
    <w:rsid w:val="000A714E"/>
    <w:rsid w:val="000C11AE"/>
    <w:rsid w:val="000C36BA"/>
    <w:rsid w:val="000D4AFE"/>
    <w:rsid w:val="000F318D"/>
    <w:rsid w:val="001056DE"/>
    <w:rsid w:val="001069B3"/>
    <w:rsid w:val="00110A77"/>
    <w:rsid w:val="0012474E"/>
    <w:rsid w:val="00125649"/>
    <w:rsid w:val="00127D42"/>
    <w:rsid w:val="00136136"/>
    <w:rsid w:val="001366AC"/>
    <w:rsid w:val="001375F3"/>
    <w:rsid w:val="00143191"/>
    <w:rsid w:val="00144028"/>
    <w:rsid w:val="00151D5A"/>
    <w:rsid w:val="001654D3"/>
    <w:rsid w:val="00171F57"/>
    <w:rsid w:val="001767B5"/>
    <w:rsid w:val="00191271"/>
    <w:rsid w:val="001934AD"/>
    <w:rsid w:val="001A2048"/>
    <w:rsid w:val="001B160E"/>
    <w:rsid w:val="001B74BA"/>
    <w:rsid w:val="001C2E08"/>
    <w:rsid w:val="001C537A"/>
    <w:rsid w:val="001C5EA9"/>
    <w:rsid w:val="001D59AF"/>
    <w:rsid w:val="001E0502"/>
    <w:rsid w:val="001E3C06"/>
    <w:rsid w:val="001E6872"/>
    <w:rsid w:val="001F02BE"/>
    <w:rsid w:val="001F1FC5"/>
    <w:rsid w:val="001F50D9"/>
    <w:rsid w:val="00206CE7"/>
    <w:rsid w:val="00211F92"/>
    <w:rsid w:val="00213D3C"/>
    <w:rsid w:val="0021428F"/>
    <w:rsid w:val="00220066"/>
    <w:rsid w:val="00224BAF"/>
    <w:rsid w:val="00234E8B"/>
    <w:rsid w:val="002402F0"/>
    <w:rsid w:val="00241D3E"/>
    <w:rsid w:val="0024453A"/>
    <w:rsid w:val="00246786"/>
    <w:rsid w:val="00250DE4"/>
    <w:rsid w:val="00250F36"/>
    <w:rsid w:val="00251A21"/>
    <w:rsid w:val="002538BB"/>
    <w:rsid w:val="00281F45"/>
    <w:rsid w:val="00284CB9"/>
    <w:rsid w:val="002916B1"/>
    <w:rsid w:val="00292F5B"/>
    <w:rsid w:val="00296BED"/>
    <w:rsid w:val="002B4739"/>
    <w:rsid w:val="002C1797"/>
    <w:rsid w:val="002C22B7"/>
    <w:rsid w:val="002C4BFB"/>
    <w:rsid w:val="002D3601"/>
    <w:rsid w:val="002E0AC0"/>
    <w:rsid w:val="002F11F2"/>
    <w:rsid w:val="002F135D"/>
    <w:rsid w:val="002F2C02"/>
    <w:rsid w:val="002F5086"/>
    <w:rsid w:val="002F5367"/>
    <w:rsid w:val="002F771D"/>
    <w:rsid w:val="00302491"/>
    <w:rsid w:val="00322A96"/>
    <w:rsid w:val="00323CBB"/>
    <w:rsid w:val="003271EA"/>
    <w:rsid w:val="0033263E"/>
    <w:rsid w:val="00333333"/>
    <w:rsid w:val="00355CFB"/>
    <w:rsid w:val="00357BED"/>
    <w:rsid w:val="0036225B"/>
    <w:rsid w:val="00363FB2"/>
    <w:rsid w:val="0037539D"/>
    <w:rsid w:val="003825B5"/>
    <w:rsid w:val="0038690C"/>
    <w:rsid w:val="0038738D"/>
    <w:rsid w:val="00397B7D"/>
    <w:rsid w:val="003A06B8"/>
    <w:rsid w:val="003B4174"/>
    <w:rsid w:val="003B71D3"/>
    <w:rsid w:val="003E1F56"/>
    <w:rsid w:val="003E6E72"/>
    <w:rsid w:val="003F5D6C"/>
    <w:rsid w:val="003F78BF"/>
    <w:rsid w:val="003F7C1B"/>
    <w:rsid w:val="0040446C"/>
    <w:rsid w:val="00411D8B"/>
    <w:rsid w:val="0041729D"/>
    <w:rsid w:val="00425898"/>
    <w:rsid w:val="004569C6"/>
    <w:rsid w:val="00465EE7"/>
    <w:rsid w:val="00467C95"/>
    <w:rsid w:val="00474F32"/>
    <w:rsid w:val="00476D1B"/>
    <w:rsid w:val="00482A0E"/>
    <w:rsid w:val="00482E3D"/>
    <w:rsid w:val="00483B9E"/>
    <w:rsid w:val="00485C1E"/>
    <w:rsid w:val="0049541F"/>
    <w:rsid w:val="004A1FCA"/>
    <w:rsid w:val="004A72A8"/>
    <w:rsid w:val="004B5388"/>
    <w:rsid w:val="004B64A4"/>
    <w:rsid w:val="004C06FD"/>
    <w:rsid w:val="004D1708"/>
    <w:rsid w:val="004F125B"/>
    <w:rsid w:val="004F2DA4"/>
    <w:rsid w:val="004F396A"/>
    <w:rsid w:val="004F430F"/>
    <w:rsid w:val="00516AE4"/>
    <w:rsid w:val="005263ED"/>
    <w:rsid w:val="00535DB9"/>
    <w:rsid w:val="005406F2"/>
    <w:rsid w:val="00542255"/>
    <w:rsid w:val="00556B7F"/>
    <w:rsid w:val="00560504"/>
    <w:rsid w:val="00564247"/>
    <w:rsid w:val="005701D1"/>
    <w:rsid w:val="005710E4"/>
    <w:rsid w:val="005736D8"/>
    <w:rsid w:val="005742BA"/>
    <w:rsid w:val="005808F6"/>
    <w:rsid w:val="005843FF"/>
    <w:rsid w:val="005848B8"/>
    <w:rsid w:val="0058491E"/>
    <w:rsid w:val="005878D3"/>
    <w:rsid w:val="00592296"/>
    <w:rsid w:val="0059403B"/>
    <w:rsid w:val="005A6563"/>
    <w:rsid w:val="005B3053"/>
    <w:rsid w:val="005B7675"/>
    <w:rsid w:val="005C1AC3"/>
    <w:rsid w:val="005C2512"/>
    <w:rsid w:val="005C38F1"/>
    <w:rsid w:val="005D18C1"/>
    <w:rsid w:val="005D2545"/>
    <w:rsid w:val="005E6A2B"/>
    <w:rsid w:val="005F1803"/>
    <w:rsid w:val="005F2638"/>
    <w:rsid w:val="005F5F0A"/>
    <w:rsid w:val="006000AE"/>
    <w:rsid w:val="006001BF"/>
    <w:rsid w:val="00601CBE"/>
    <w:rsid w:val="0061239F"/>
    <w:rsid w:val="0062055B"/>
    <w:rsid w:val="00621EB6"/>
    <w:rsid w:val="00623BFF"/>
    <w:rsid w:val="00636E89"/>
    <w:rsid w:val="00643071"/>
    <w:rsid w:val="006443B7"/>
    <w:rsid w:val="00645B7C"/>
    <w:rsid w:val="006461F2"/>
    <w:rsid w:val="00655D72"/>
    <w:rsid w:val="00662378"/>
    <w:rsid w:val="0067129C"/>
    <w:rsid w:val="00673538"/>
    <w:rsid w:val="0067394B"/>
    <w:rsid w:val="006818E6"/>
    <w:rsid w:val="00682FAC"/>
    <w:rsid w:val="006966AA"/>
    <w:rsid w:val="006A08C3"/>
    <w:rsid w:val="006A398B"/>
    <w:rsid w:val="006B33B2"/>
    <w:rsid w:val="006B5BD6"/>
    <w:rsid w:val="006D17A7"/>
    <w:rsid w:val="006F11F4"/>
    <w:rsid w:val="006F17C3"/>
    <w:rsid w:val="006F719B"/>
    <w:rsid w:val="007070EC"/>
    <w:rsid w:val="00716675"/>
    <w:rsid w:val="00717131"/>
    <w:rsid w:val="007258D9"/>
    <w:rsid w:val="007348AB"/>
    <w:rsid w:val="00741C0D"/>
    <w:rsid w:val="00757028"/>
    <w:rsid w:val="007718AD"/>
    <w:rsid w:val="007757F1"/>
    <w:rsid w:val="007A53AD"/>
    <w:rsid w:val="007A6D3A"/>
    <w:rsid w:val="007B513F"/>
    <w:rsid w:val="007B63C3"/>
    <w:rsid w:val="007C59EA"/>
    <w:rsid w:val="007C6F6E"/>
    <w:rsid w:val="007E1A20"/>
    <w:rsid w:val="007F162C"/>
    <w:rsid w:val="007F22A3"/>
    <w:rsid w:val="008041D1"/>
    <w:rsid w:val="00806524"/>
    <w:rsid w:val="00806D1D"/>
    <w:rsid w:val="0081094B"/>
    <w:rsid w:val="00812AB8"/>
    <w:rsid w:val="008212E5"/>
    <w:rsid w:val="00826590"/>
    <w:rsid w:val="00832D38"/>
    <w:rsid w:val="00846A77"/>
    <w:rsid w:val="00846FFC"/>
    <w:rsid w:val="00847966"/>
    <w:rsid w:val="0085099A"/>
    <w:rsid w:val="0085226C"/>
    <w:rsid w:val="0085596B"/>
    <w:rsid w:val="00866F49"/>
    <w:rsid w:val="00875FE6"/>
    <w:rsid w:val="00877AD8"/>
    <w:rsid w:val="00880776"/>
    <w:rsid w:val="00882D7A"/>
    <w:rsid w:val="00884883"/>
    <w:rsid w:val="008910F8"/>
    <w:rsid w:val="00895929"/>
    <w:rsid w:val="008A2B08"/>
    <w:rsid w:val="008C1DAE"/>
    <w:rsid w:val="008C7526"/>
    <w:rsid w:val="008D6EAF"/>
    <w:rsid w:val="008E081C"/>
    <w:rsid w:val="008E3969"/>
    <w:rsid w:val="008F2162"/>
    <w:rsid w:val="008F47B3"/>
    <w:rsid w:val="008F7176"/>
    <w:rsid w:val="00901636"/>
    <w:rsid w:val="009035F8"/>
    <w:rsid w:val="009151E8"/>
    <w:rsid w:val="00922F0D"/>
    <w:rsid w:val="0092762F"/>
    <w:rsid w:val="00942417"/>
    <w:rsid w:val="009424F7"/>
    <w:rsid w:val="00942ABB"/>
    <w:rsid w:val="0094437E"/>
    <w:rsid w:val="0095354D"/>
    <w:rsid w:val="009540EC"/>
    <w:rsid w:val="0095543B"/>
    <w:rsid w:val="0096288B"/>
    <w:rsid w:val="00964479"/>
    <w:rsid w:val="0097038F"/>
    <w:rsid w:val="00986615"/>
    <w:rsid w:val="00991C1B"/>
    <w:rsid w:val="009956BB"/>
    <w:rsid w:val="009972A7"/>
    <w:rsid w:val="009B0CC8"/>
    <w:rsid w:val="009B35BE"/>
    <w:rsid w:val="009B75CD"/>
    <w:rsid w:val="009C0D34"/>
    <w:rsid w:val="009C60AF"/>
    <w:rsid w:val="009C63CD"/>
    <w:rsid w:val="009D1A04"/>
    <w:rsid w:val="009E0330"/>
    <w:rsid w:val="009E0F80"/>
    <w:rsid w:val="009E5E50"/>
    <w:rsid w:val="009F3137"/>
    <w:rsid w:val="009F3672"/>
    <w:rsid w:val="009F75F1"/>
    <w:rsid w:val="009F7CB9"/>
    <w:rsid w:val="00A015B4"/>
    <w:rsid w:val="00A01B7B"/>
    <w:rsid w:val="00A0210C"/>
    <w:rsid w:val="00A1043C"/>
    <w:rsid w:val="00A132F1"/>
    <w:rsid w:val="00A27D82"/>
    <w:rsid w:val="00A40C39"/>
    <w:rsid w:val="00A421FF"/>
    <w:rsid w:val="00A44855"/>
    <w:rsid w:val="00A52FDA"/>
    <w:rsid w:val="00A67ABC"/>
    <w:rsid w:val="00A7625F"/>
    <w:rsid w:val="00A809CE"/>
    <w:rsid w:val="00A8670C"/>
    <w:rsid w:val="00A94FA7"/>
    <w:rsid w:val="00A959AC"/>
    <w:rsid w:val="00AA1177"/>
    <w:rsid w:val="00AA43B1"/>
    <w:rsid w:val="00AB5636"/>
    <w:rsid w:val="00AC68CB"/>
    <w:rsid w:val="00AD1166"/>
    <w:rsid w:val="00AF2418"/>
    <w:rsid w:val="00AF31A2"/>
    <w:rsid w:val="00B0784A"/>
    <w:rsid w:val="00B12792"/>
    <w:rsid w:val="00B2259A"/>
    <w:rsid w:val="00B27937"/>
    <w:rsid w:val="00B4044B"/>
    <w:rsid w:val="00B4177C"/>
    <w:rsid w:val="00B447DD"/>
    <w:rsid w:val="00B501D5"/>
    <w:rsid w:val="00B54E53"/>
    <w:rsid w:val="00B57B53"/>
    <w:rsid w:val="00B651D2"/>
    <w:rsid w:val="00B80D54"/>
    <w:rsid w:val="00B8633B"/>
    <w:rsid w:val="00B86511"/>
    <w:rsid w:val="00B91E6E"/>
    <w:rsid w:val="00B949E3"/>
    <w:rsid w:val="00BA5FBE"/>
    <w:rsid w:val="00BB497C"/>
    <w:rsid w:val="00BB6819"/>
    <w:rsid w:val="00BC205A"/>
    <w:rsid w:val="00BD3F01"/>
    <w:rsid w:val="00BD4AB0"/>
    <w:rsid w:val="00BF3556"/>
    <w:rsid w:val="00BF3C26"/>
    <w:rsid w:val="00BF4467"/>
    <w:rsid w:val="00C12383"/>
    <w:rsid w:val="00C14930"/>
    <w:rsid w:val="00C2212E"/>
    <w:rsid w:val="00C247BA"/>
    <w:rsid w:val="00C41531"/>
    <w:rsid w:val="00C6323D"/>
    <w:rsid w:val="00C662CF"/>
    <w:rsid w:val="00C711A8"/>
    <w:rsid w:val="00C711C1"/>
    <w:rsid w:val="00C77A4C"/>
    <w:rsid w:val="00C80C70"/>
    <w:rsid w:val="00C84982"/>
    <w:rsid w:val="00C9282B"/>
    <w:rsid w:val="00CA25DF"/>
    <w:rsid w:val="00CA3F49"/>
    <w:rsid w:val="00CA74A4"/>
    <w:rsid w:val="00CB2600"/>
    <w:rsid w:val="00CB28B2"/>
    <w:rsid w:val="00CB3370"/>
    <w:rsid w:val="00CD45AD"/>
    <w:rsid w:val="00CE4C68"/>
    <w:rsid w:val="00CE51D0"/>
    <w:rsid w:val="00CE6691"/>
    <w:rsid w:val="00D03AE0"/>
    <w:rsid w:val="00D107BB"/>
    <w:rsid w:val="00D249DF"/>
    <w:rsid w:val="00D24C18"/>
    <w:rsid w:val="00D32967"/>
    <w:rsid w:val="00D42AC4"/>
    <w:rsid w:val="00D47C6B"/>
    <w:rsid w:val="00D52A3F"/>
    <w:rsid w:val="00D53182"/>
    <w:rsid w:val="00D54208"/>
    <w:rsid w:val="00D544F6"/>
    <w:rsid w:val="00D56812"/>
    <w:rsid w:val="00D64674"/>
    <w:rsid w:val="00D66322"/>
    <w:rsid w:val="00D664E1"/>
    <w:rsid w:val="00DA2450"/>
    <w:rsid w:val="00DB0481"/>
    <w:rsid w:val="00DC5965"/>
    <w:rsid w:val="00DC7270"/>
    <w:rsid w:val="00DD4325"/>
    <w:rsid w:val="00DE1DF3"/>
    <w:rsid w:val="00DE2401"/>
    <w:rsid w:val="00DE7F76"/>
    <w:rsid w:val="00E06C90"/>
    <w:rsid w:val="00E149EC"/>
    <w:rsid w:val="00E153C6"/>
    <w:rsid w:val="00E41EBF"/>
    <w:rsid w:val="00E44D42"/>
    <w:rsid w:val="00E53C9F"/>
    <w:rsid w:val="00E6306A"/>
    <w:rsid w:val="00E64C55"/>
    <w:rsid w:val="00E65C6E"/>
    <w:rsid w:val="00E800E0"/>
    <w:rsid w:val="00E82642"/>
    <w:rsid w:val="00E85817"/>
    <w:rsid w:val="00E86874"/>
    <w:rsid w:val="00E871FA"/>
    <w:rsid w:val="00E90A91"/>
    <w:rsid w:val="00EA66CC"/>
    <w:rsid w:val="00EA6968"/>
    <w:rsid w:val="00EA74AE"/>
    <w:rsid w:val="00EC0BA5"/>
    <w:rsid w:val="00EC0E51"/>
    <w:rsid w:val="00EC6422"/>
    <w:rsid w:val="00ED27ED"/>
    <w:rsid w:val="00ED47D1"/>
    <w:rsid w:val="00EE0FCD"/>
    <w:rsid w:val="00EE59D5"/>
    <w:rsid w:val="00EF0702"/>
    <w:rsid w:val="00EF72E5"/>
    <w:rsid w:val="00EF7521"/>
    <w:rsid w:val="00F143DC"/>
    <w:rsid w:val="00F176CB"/>
    <w:rsid w:val="00F20022"/>
    <w:rsid w:val="00F23670"/>
    <w:rsid w:val="00F26FFF"/>
    <w:rsid w:val="00F31AA2"/>
    <w:rsid w:val="00F35808"/>
    <w:rsid w:val="00F4447B"/>
    <w:rsid w:val="00F44BF3"/>
    <w:rsid w:val="00F50EC0"/>
    <w:rsid w:val="00F5290C"/>
    <w:rsid w:val="00F5294E"/>
    <w:rsid w:val="00F73E64"/>
    <w:rsid w:val="00F76210"/>
    <w:rsid w:val="00F94A77"/>
    <w:rsid w:val="00FB4079"/>
    <w:rsid w:val="00FF4D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7105"/>
    <o:shapelayout v:ext="edit">
      <o:idmap v:ext="edit" data="1"/>
    </o:shapelayout>
  </w:shapeDefaults>
  <w:decimalSymbol w:val=","/>
  <w:listSeparator w:val=";"/>
  <w15:chartTrackingRefBased/>
  <w15:docId w15:val="{98B0633E-15D1-4E4D-88FC-F7D5EF6FE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544F6"/>
    <w:pPr>
      <w:spacing w:before="60" w:after="120"/>
      <w:jc w:val="both"/>
    </w:pPr>
  </w:style>
  <w:style w:type="paragraph" w:styleId="Nadpis1">
    <w:name w:val="heading 1"/>
    <w:basedOn w:val="Normln"/>
    <w:next w:val="Normln"/>
    <w:link w:val="Nadpis1Char"/>
    <w:uiPriority w:val="9"/>
    <w:qFormat/>
    <w:rsid w:val="00355CFB"/>
    <w:pPr>
      <w:keepNext/>
      <w:keepLines/>
      <w:numPr>
        <w:numId w:val="7"/>
      </w:numPr>
      <w:spacing w:before="240" w:after="0"/>
      <w:outlineLvl w:val="0"/>
    </w:pPr>
    <w:rPr>
      <w:rFonts w:asciiTheme="majorHAnsi" w:eastAsiaTheme="majorEastAsia" w:hAnsiTheme="majorHAnsi" w:cstheme="majorBidi"/>
      <w:b/>
      <w:color w:val="000000" w:themeColor="text1"/>
      <w:sz w:val="32"/>
      <w:szCs w:val="32"/>
    </w:rPr>
  </w:style>
  <w:style w:type="paragraph" w:styleId="Nadpis2">
    <w:name w:val="heading 2"/>
    <w:basedOn w:val="Normln"/>
    <w:next w:val="Normln"/>
    <w:link w:val="Nadpis2Char"/>
    <w:uiPriority w:val="9"/>
    <w:unhideWhenUsed/>
    <w:qFormat/>
    <w:rsid w:val="00355CFB"/>
    <w:pPr>
      <w:keepNext/>
      <w:keepLines/>
      <w:numPr>
        <w:ilvl w:val="1"/>
        <w:numId w:val="7"/>
      </w:numPr>
      <w:spacing w:after="6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9"/>
    <w:unhideWhenUsed/>
    <w:qFormat/>
    <w:rsid w:val="00355CFB"/>
    <w:pPr>
      <w:keepNext/>
      <w:keepLines/>
      <w:numPr>
        <w:ilvl w:val="2"/>
        <w:numId w:val="7"/>
      </w:numPr>
      <w:spacing w:before="40" w:after="0"/>
      <w:outlineLvl w:val="2"/>
    </w:pPr>
    <w:rPr>
      <w:rFonts w:asciiTheme="majorHAnsi" w:eastAsiaTheme="majorEastAsia" w:hAnsiTheme="majorHAnsi" w:cstheme="majorBidi"/>
      <w:sz w:val="24"/>
      <w:szCs w:val="24"/>
    </w:rPr>
  </w:style>
  <w:style w:type="paragraph" w:styleId="Nadpis4">
    <w:name w:val="heading 4"/>
    <w:basedOn w:val="Normln"/>
    <w:next w:val="Normln"/>
    <w:link w:val="Nadpis4Char"/>
    <w:uiPriority w:val="9"/>
    <w:unhideWhenUsed/>
    <w:qFormat/>
    <w:rsid w:val="00355CFB"/>
    <w:pPr>
      <w:keepNext/>
      <w:keepLines/>
      <w:spacing w:before="40" w:after="0"/>
      <w:ind w:left="284"/>
      <w:outlineLvl w:val="3"/>
    </w:pPr>
    <w:rPr>
      <w:rFonts w:asciiTheme="majorHAnsi" w:eastAsiaTheme="majorEastAsia" w:hAnsiTheme="majorHAnsi" w:cstheme="majorBidi"/>
      <w:i/>
      <w:iCs/>
    </w:rPr>
  </w:style>
  <w:style w:type="paragraph" w:styleId="Nadpis5">
    <w:name w:val="heading 5"/>
    <w:basedOn w:val="Normln"/>
    <w:next w:val="Normln"/>
    <w:link w:val="Nadpis5Char"/>
    <w:uiPriority w:val="9"/>
    <w:semiHidden/>
    <w:unhideWhenUsed/>
    <w:qFormat/>
    <w:rsid w:val="00355CFB"/>
    <w:pPr>
      <w:keepNext/>
      <w:keepLines/>
      <w:numPr>
        <w:ilvl w:val="4"/>
        <w:numId w:val="7"/>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355CFB"/>
    <w:pPr>
      <w:keepNext/>
      <w:keepLines/>
      <w:numPr>
        <w:ilvl w:val="5"/>
        <w:numId w:val="7"/>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355CFB"/>
    <w:pPr>
      <w:keepNext/>
      <w:keepLines/>
      <w:numPr>
        <w:ilvl w:val="6"/>
        <w:numId w:val="7"/>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355CFB"/>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355CFB"/>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PNadpis-2slovan">
    <w:name w:val="TP_Nadpis-2_číslovaný"/>
    <w:next w:val="TPText-1slovan"/>
    <w:link w:val="TPNadpis-2slovanChar"/>
    <w:qFormat/>
    <w:rsid w:val="00D64674"/>
    <w:pPr>
      <w:keepNext/>
      <w:numPr>
        <w:ilvl w:val="1"/>
        <w:numId w:val="1"/>
      </w:numPr>
      <w:tabs>
        <w:tab w:val="left" w:pos="1021"/>
      </w:tabs>
      <w:spacing w:before="120" w:after="0" w:line="240" w:lineRule="auto"/>
      <w:jc w:val="both"/>
      <w:outlineLvl w:val="1"/>
    </w:pPr>
    <w:rPr>
      <w:rFonts w:ascii="Calibri" w:eastAsia="Calibri" w:hAnsi="Calibri" w:cs="Arial"/>
      <w:b/>
    </w:rPr>
  </w:style>
  <w:style w:type="paragraph" w:customStyle="1" w:styleId="TPText-1slovan">
    <w:name w:val="TP_Text-1_ číslovaný"/>
    <w:link w:val="TPText-1slovanChar"/>
    <w:qFormat/>
    <w:rsid w:val="00D64674"/>
    <w:pPr>
      <w:numPr>
        <w:ilvl w:val="2"/>
        <w:numId w:val="1"/>
      </w:numPr>
      <w:spacing w:before="80" w:after="0" w:line="240" w:lineRule="auto"/>
      <w:jc w:val="both"/>
    </w:pPr>
    <w:rPr>
      <w:rFonts w:ascii="Calibri" w:eastAsia="Calibri" w:hAnsi="Calibri" w:cs="Arial"/>
      <w:sz w:val="20"/>
    </w:rPr>
  </w:style>
  <w:style w:type="character" w:customStyle="1" w:styleId="TPText-1slovanChar">
    <w:name w:val="TP_Text-1_ číslovaný Char"/>
    <w:link w:val="TPText-1slovan"/>
    <w:rsid w:val="00D64674"/>
    <w:rPr>
      <w:rFonts w:ascii="Calibri" w:eastAsia="Calibri" w:hAnsi="Calibri" w:cs="Arial"/>
      <w:sz w:val="20"/>
    </w:rPr>
  </w:style>
  <w:style w:type="character" w:customStyle="1" w:styleId="TPNadpis-2slovanChar">
    <w:name w:val="TP_Nadpis-2_číslovaný Char"/>
    <w:link w:val="TPNadpis-2slovan"/>
    <w:rsid w:val="00D64674"/>
    <w:rPr>
      <w:rFonts w:ascii="Calibri" w:eastAsia="Calibri" w:hAnsi="Calibri" w:cs="Arial"/>
      <w:b/>
    </w:rPr>
  </w:style>
  <w:style w:type="paragraph" w:customStyle="1" w:styleId="TPNADPIS-1slovan">
    <w:name w:val="TP_NADPIS-1_číslovaný"/>
    <w:next w:val="TPNadpis-2slovan"/>
    <w:qFormat/>
    <w:rsid w:val="00D64674"/>
    <w:pPr>
      <w:keepNext/>
      <w:numPr>
        <w:numId w:val="1"/>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D64674"/>
    <w:pPr>
      <w:numPr>
        <w:ilvl w:val="3"/>
        <w:numId w:val="1"/>
      </w:numPr>
      <w:spacing w:before="80" w:after="0" w:line="240" w:lineRule="auto"/>
      <w:ind w:left="1985" w:hanging="964"/>
      <w:jc w:val="both"/>
    </w:pPr>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D64674"/>
    <w:rPr>
      <w:b/>
    </w:rPr>
  </w:style>
  <w:style w:type="character" w:customStyle="1" w:styleId="TPText-1slovan-tunChar">
    <w:name w:val="TP_Text-1_ číslovaný-tučně Char"/>
    <w:link w:val="TPText-1slovan-tun"/>
    <w:rsid w:val="00D64674"/>
    <w:rPr>
      <w:rFonts w:ascii="Calibri" w:eastAsia="Calibri" w:hAnsi="Calibri" w:cs="Arial"/>
      <w:b/>
      <w:sz w:val="20"/>
    </w:rPr>
  </w:style>
  <w:style w:type="paragraph" w:customStyle="1" w:styleId="M-TEXT">
    <w:name w:val="M-TEXT"/>
    <w:basedOn w:val="Normln"/>
    <w:link w:val="M-TEXTChar"/>
    <w:rsid w:val="001F02BE"/>
    <w:pPr>
      <w:spacing w:before="120" w:line="360" w:lineRule="auto"/>
    </w:pPr>
    <w:rPr>
      <w:rFonts w:ascii="Times New Roman" w:eastAsia="Times New Roman" w:hAnsi="Times New Roman" w:cs="Times New Roman"/>
      <w:szCs w:val="20"/>
      <w:lang w:eastAsia="cs-CZ"/>
    </w:rPr>
  </w:style>
  <w:style w:type="character" w:customStyle="1" w:styleId="M-TEXTChar">
    <w:name w:val="M-TEXT Char"/>
    <w:link w:val="M-TEXT"/>
    <w:rsid w:val="001F02BE"/>
    <w:rPr>
      <w:rFonts w:ascii="Times New Roman" w:eastAsia="Times New Roman" w:hAnsi="Times New Roman" w:cs="Times New Roman"/>
      <w:szCs w:val="20"/>
      <w:lang w:eastAsia="cs-CZ"/>
    </w:rPr>
  </w:style>
  <w:style w:type="paragraph" w:customStyle="1" w:styleId="M-NADPIS1">
    <w:name w:val="M-NADPIS 1"/>
    <w:basedOn w:val="Normln"/>
    <w:next w:val="M-TEXT"/>
    <w:autoRedefine/>
    <w:rsid w:val="001F02BE"/>
    <w:pPr>
      <w:keepNext/>
      <w:pageBreakBefore/>
      <w:numPr>
        <w:numId w:val="2"/>
      </w:numPr>
      <w:spacing w:before="120" w:line="360" w:lineRule="auto"/>
      <w:outlineLvl w:val="0"/>
    </w:pPr>
    <w:rPr>
      <w:rFonts w:ascii="Times New Roman" w:eastAsia="Times New Roman" w:hAnsi="Times New Roman" w:cs="Times New Roman"/>
      <w:b/>
      <w:bCs/>
      <w:sz w:val="32"/>
      <w:szCs w:val="32"/>
      <w:lang w:eastAsia="cs-CZ"/>
    </w:rPr>
  </w:style>
  <w:style w:type="paragraph" w:customStyle="1" w:styleId="M-NADPIS2">
    <w:name w:val="M-NADPIS 2"/>
    <w:basedOn w:val="M-TEXT"/>
    <w:next w:val="M-TEXT"/>
    <w:autoRedefine/>
    <w:rsid w:val="001F02BE"/>
    <w:pPr>
      <w:keepNext/>
      <w:numPr>
        <w:ilvl w:val="1"/>
        <w:numId w:val="2"/>
      </w:numPr>
      <w:tabs>
        <w:tab w:val="clear" w:pos="737"/>
      </w:tabs>
      <w:ind w:left="792" w:hanging="432"/>
      <w:outlineLvl w:val="1"/>
    </w:pPr>
    <w:rPr>
      <w:b/>
      <w:bCs/>
      <w:sz w:val="28"/>
    </w:rPr>
  </w:style>
  <w:style w:type="paragraph" w:customStyle="1" w:styleId="M-NADPIS3">
    <w:name w:val="M-NADPIS 3"/>
    <w:basedOn w:val="M-TEXT"/>
    <w:next w:val="M-TEXT"/>
    <w:autoRedefine/>
    <w:rsid w:val="001F02BE"/>
    <w:pPr>
      <w:keepNext/>
      <w:numPr>
        <w:ilvl w:val="2"/>
        <w:numId w:val="2"/>
      </w:numPr>
      <w:tabs>
        <w:tab w:val="clear" w:pos="737"/>
      </w:tabs>
      <w:ind w:left="1224" w:hanging="504"/>
      <w:outlineLvl w:val="2"/>
    </w:pPr>
    <w:rPr>
      <w:b/>
      <w:bCs/>
      <w:sz w:val="24"/>
    </w:rPr>
  </w:style>
  <w:style w:type="paragraph" w:customStyle="1" w:styleId="mcntmsonormal">
    <w:name w:val="mcntmsonormal"/>
    <w:basedOn w:val="Normln"/>
    <w:rsid w:val="006F17C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
    <w:rsid w:val="00355CFB"/>
    <w:rPr>
      <w:rFonts w:asciiTheme="majorHAnsi" w:eastAsiaTheme="majorEastAsia" w:hAnsiTheme="majorHAnsi" w:cstheme="majorBidi"/>
      <w:b/>
      <w:color w:val="000000" w:themeColor="text1"/>
      <w:sz w:val="32"/>
      <w:szCs w:val="32"/>
    </w:rPr>
  </w:style>
  <w:style w:type="character" w:customStyle="1" w:styleId="Nadpis2Char">
    <w:name w:val="Nadpis 2 Char"/>
    <w:basedOn w:val="Standardnpsmoodstavce"/>
    <w:link w:val="Nadpis2"/>
    <w:uiPriority w:val="9"/>
    <w:rsid w:val="00355CFB"/>
    <w:rPr>
      <w:rFonts w:asciiTheme="majorHAnsi" w:eastAsiaTheme="majorEastAsia" w:hAnsiTheme="majorHAnsi" w:cstheme="majorBidi"/>
      <w:b/>
      <w:sz w:val="26"/>
      <w:szCs w:val="26"/>
    </w:rPr>
  </w:style>
  <w:style w:type="character" w:customStyle="1" w:styleId="Nadpis3Char">
    <w:name w:val="Nadpis 3 Char"/>
    <w:basedOn w:val="Standardnpsmoodstavce"/>
    <w:link w:val="Nadpis3"/>
    <w:uiPriority w:val="9"/>
    <w:rsid w:val="00355CFB"/>
    <w:rPr>
      <w:rFonts w:asciiTheme="majorHAnsi" w:eastAsiaTheme="majorEastAsia" w:hAnsiTheme="majorHAnsi" w:cstheme="majorBidi"/>
      <w:sz w:val="24"/>
      <w:szCs w:val="24"/>
    </w:rPr>
  </w:style>
  <w:style w:type="character" w:customStyle="1" w:styleId="Nadpis4Char">
    <w:name w:val="Nadpis 4 Char"/>
    <w:basedOn w:val="Standardnpsmoodstavce"/>
    <w:link w:val="Nadpis4"/>
    <w:uiPriority w:val="9"/>
    <w:rsid w:val="00355CFB"/>
    <w:rPr>
      <w:rFonts w:asciiTheme="majorHAnsi" w:eastAsiaTheme="majorEastAsia" w:hAnsiTheme="majorHAnsi" w:cstheme="majorBidi"/>
      <w:i/>
      <w:iCs/>
    </w:rPr>
  </w:style>
  <w:style w:type="paragraph" w:styleId="Nadpisobsahu">
    <w:name w:val="TOC Heading"/>
    <w:basedOn w:val="Nadpis1"/>
    <w:next w:val="Normln"/>
    <w:uiPriority w:val="39"/>
    <w:unhideWhenUsed/>
    <w:qFormat/>
    <w:rsid w:val="00DE2401"/>
    <w:pPr>
      <w:outlineLvl w:val="9"/>
    </w:pPr>
    <w:rPr>
      <w:lang w:eastAsia="cs-CZ"/>
    </w:rPr>
  </w:style>
  <w:style w:type="paragraph" w:styleId="Obsah1">
    <w:name w:val="toc 1"/>
    <w:basedOn w:val="Normln"/>
    <w:next w:val="Normln"/>
    <w:autoRedefine/>
    <w:uiPriority w:val="39"/>
    <w:unhideWhenUsed/>
    <w:rsid w:val="00DE2401"/>
    <w:pPr>
      <w:spacing w:after="100"/>
    </w:pPr>
  </w:style>
  <w:style w:type="paragraph" w:styleId="Obsah2">
    <w:name w:val="toc 2"/>
    <w:basedOn w:val="Normln"/>
    <w:next w:val="Normln"/>
    <w:autoRedefine/>
    <w:uiPriority w:val="39"/>
    <w:unhideWhenUsed/>
    <w:rsid w:val="00DE2401"/>
    <w:pPr>
      <w:spacing w:after="100"/>
      <w:ind w:left="220"/>
    </w:pPr>
  </w:style>
  <w:style w:type="paragraph" w:styleId="Obsah3">
    <w:name w:val="toc 3"/>
    <w:basedOn w:val="Normln"/>
    <w:next w:val="Normln"/>
    <w:autoRedefine/>
    <w:uiPriority w:val="39"/>
    <w:unhideWhenUsed/>
    <w:rsid w:val="00DE2401"/>
    <w:pPr>
      <w:spacing w:after="100"/>
      <w:ind w:left="440"/>
    </w:pPr>
  </w:style>
  <w:style w:type="character" w:styleId="Hypertextovodkaz">
    <w:name w:val="Hyperlink"/>
    <w:basedOn w:val="Standardnpsmoodstavce"/>
    <w:uiPriority w:val="99"/>
    <w:unhideWhenUsed/>
    <w:rsid w:val="00DE2401"/>
    <w:rPr>
      <w:color w:val="0563C1" w:themeColor="hyperlink"/>
      <w:u w:val="single"/>
    </w:rPr>
  </w:style>
  <w:style w:type="paragraph" w:styleId="Odstavecseseznamem">
    <w:name w:val="List Paragraph"/>
    <w:basedOn w:val="Normln"/>
    <w:uiPriority w:val="34"/>
    <w:qFormat/>
    <w:rsid w:val="00EA66CC"/>
    <w:pPr>
      <w:ind w:left="720"/>
      <w:contextualSpacing/>
    </w:pPr>
  </w:style>
  <w:style w:type="paragraph" w:styleId="Titulek">
    <w:name w:val="caption"/>
    <w:basedOn w:val="Normln"/>
    <w:next w:val="Normln"/>
    <w:link w:val="TitulekChar"/>
    <w:unhideWhenUsed/>
    <w:qFormat/>
    <w:rsid w:val="00F26FFF"/>
    <w:pPr>
      <w:spacing w:after="0" w:line="240" w:lineRule="auto"/>
    </w:pPr>
    <w:rPr>
      <w:i/>
      <w:iCs/>
      <w:sz w:val="20"/>
      <w:szCs w:val="18"/>
    </w:rPr>
  </w:style>
  <w:style w:type="paragraph" w:customStyle="1" w:styleId="Textdokumentu">
    <w:name w:val="Text dokumentu"/>
    <w:basedOn w:val="Normln"/>
    <w:rsid w:val="00D24C18"/>
    <w:pPr>
      <w:suppressAutoHyphens/>
      <w:spacing w:before="113" w:after="113" w:line="276" w:lineRule="auto"/>
    </w:pPr>
    <w:rPr>
      <w:rFonts w:ascii="Times New Roman" w:eastAsia="Times New Roman" w:hAnsi="Times New Roman" w:cs="Times New Roman"/>
      <w:sz w:val="23"/>
      <w:szCs w:val="24"/>
      <w:lang w:eastAsia="ar-SA"/>
    </w:rPr>
  </w:style>
  <w:style w:type="character" w:customStyle="1" w:styleId="TitulekChar">
    <w:name w:val="Titulek Char"/>
    <w:link w:val="Titulek"/>
    <w:uiPriority w:val="35"/>
    <w:rsid w:val="003E1F56"/>
    <w:rPr>
      <w:i/>
      <w:iCs/>
      <w:sz w:val="20"/>
      <w:szCs w:val="18"/>
    </w:rPr>
  </w:style>
  <w:style w:type="paragraph" w:styleId="Nzev">
    <w:name w:val="Title"/>
    <w:basedOn w:val="Normln"/>
    <w:next w:val="Normln"/>
    <w:link w:val="NzevChar"/>
    <w:uiPriority w:val="10"/>
    <w:qFormat/>
    <w:rsid w:val="00355CFB"/>
    <w:pPr>
      <w:spacing w:after="0" w:line="240" w:lineRule="auto"/>
      <w:contextualSpacing/>
    </w:pPr>
    <w:rPr>
      <w:rFonts w:asciiTheme="majorHAnsi" w:eastAsiaTheme="majorEastAsia" w:hAnsiTheme="majorHAnsi" w:cstheme="majorBidi"/>
      <w:b/>
      <w:spacing w:val="-10"/>
      <w:kern w:val="28"/>
      <w:sz w:val="32"/>
      <w:szCs w:val="56"/>
    </w:rPr>
  </w:style>
  <w:style w:type="character" w:customStyle="1" w:styleId="NzevChar">
    <w:name w:val="Název Char"/>
    <w:basedOn w:val="Standardnpsmoodstavce"/>
    <w:link w:val="Nzev"/>
    <w:uiPriority w:val="10"/>
    <w:rsid w:val="00355CFB"/>
    <w:rPr>
      <w:rFonts w:asciiTheme="majorHAnsi" w:eastAsiaTheme="majorEastAsia" w:hAnsiTheme="majorHAnsi" w:cstheme="majorBidi"/>
      <w:b/>
      <w:spacing w:val="-10"/>
      <w:kern w:val="28"/>
      <w:sz w:val="32"/>
      <w:szCs w:val="56"/>
    </w:rPr>
  </w:style>
  <w:style w:type="character" w:customStyle="1" w:styleId="Nadpis5Char">
    <w:name w:val="Nadpis 5 Char"/>
    <w:basedOn w:val="Standardnpsmoodstavce"/>
    <w:link w:val="Nadpis5"/>
    <w:uiPriority w:val="9"/>
    <w:semiHidden/>
    <w:rsid w:val="00355CFB"/>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355CFB"/>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355CFB"/>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355CF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355CFB"/>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A4485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44855"/>
    <w:rPr>
      <w:rFonts w:ascii="Segoe UI" w:hAnsi="Segoe UI" w:cs="Segoe UI"/>
      <w:sz w:val="18"/>
      <w:szCs w:val="18"/>
    </w:rPr>
  </w:style>
  <w:style w:type="paragraph" w:styleId="Zkladntext">
    <w:name w:val="Body Text"/>
    <w:basedOn w:val="Normln"/>
    <w:link w:val="ZkladntextChar"/>
    <w:rsid w:val="00BA5FBE"/>
    <w:pPr>
      <w:spacing w:before="120" w:after="6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BA5FBE"/>
    <w:rPr>
      <w:rFonts w:ascii="Times New Roman" w:eastAsia="Times New Roman" w:hAnsi="Times New Roman" w:cs="Times New Roman"/>
      <w:szCs w:val="20"/>
      <w:lang w:eastAsia="cs-CZ"/>
    </w:rPr>
  </w:style>
  <w:style w:type="character" w:styleId="Siln">
    <w:name w:val="Strong"/>
    <w:qFormat/>
    <w:rsid w:val="00BA5FBE"/>
    <w:rPr>
      <w:b/>
      <w:bCs/>
    </w:rPr>
  </w:style>
  <w:style w:type="paragraph" w:styleId="Zhlav">
    <w:name w:val="header"/>
    <w:basedOn w:val="Normln"/>
    <w:link w:val="ZhlavChar"/>
    <w:uiPriority w:val="99"/>
    <w:unhideWhenUsed/>
    <w:rsid w:val="009424F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424F7"/>
  </w:style>
  <w:style w:type="paragraph" w:styleId="Zpat">
    <w:name w:val="footer"/>
    <w:basedOn w:val="Normln"/>
    <w:link w:val="ZpatChar"/>
    <w:uiPriority w:val="99"/>
    <w:unhideWhenUsed/>
    <w:rsid w:val="009424F7"/>
    <w:pPr>
      <w:tabs>
        <w:tab w:val="center" w:pos="4536"/>
        <w:tab w:val="right" w:pos="9072"/>
      </w:tabs>
      <w:spacing w:after="0" w:line="240" w:lineRule="auto"/>
    </w:pPr>
  </w:style>
  <w:style w:type="character" w:customStyle="1" w:styleId="ZpatChar">
    <w:name w:val="Zápatí Char"/>
    <w:basedOn w:val="Standardnpsmoodstavce"/>
    <w:link w:val="Zpat"/>
    <w:uiPriority w:val="99"/>
    <w:rsid w:val="009424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63249">
      <w:bodyDiv w:val="1"/>
      <w:marLeft w:val="0"/>
      <w:marRight w:val="0"/>
      <w:marTop w:val="0"/>
      <w:marBottom w:val="0"/>
      <w:divBdr>
        <w:top w:val="none" w:sz="0" w:space="0" w:color="auto"/>
        <w:left w:val="none" w:sz="0" w:space="0" w:color="auto"/>
        <w:bottom w:val="none" w:sz="0" w:space="0" w:color="auto"/>
        <w:right w:val="none" w:sz="0" w:space="0" w:color="auto"/>
      </w:divBdr>
    </w:div>
    <w:div w:id="35666079">
      <w:bodyDiv w:val="1"/>
      <w:marLeft w:val="0"/>
      <w:marRight w:val="0"/>
      <w:marTop w:val="0"/>
      <w:marBottom w:val="0"/>
      <w:divBdr>
        <w:top w:val="none" w:sz="0" w:space="0" w:color="auto"/>
        <w:left w:val="none" w:sz="0" w:space="0" w:color="auto"/>
        <w:bottom w:val="none" w:sz="0" w:space="0" w:color="auto"/>
        <w:right w:val="none" w:sz="0" w:space="0" w:color="auto"/>
      </w:divBdr>
    </w:div>
    <w:div w:id="310212020">
      <w:bodyDiv w:val="1"/>
      <w:marLeft w:val="0"/>
      <w:marRight w:val="0"/>
      <w:marTop w:val="0"/>
      <w:marBottom w:val="0"/>
      <w:divBdr>
        <w:top w:val="none" w:sz="0" w:space="0" w:color="auto"/>
        <w:left w:val="none" w:sz="0" w:space="0" w:color="auto"/>
        <w:bottom w:val="none" w:sz="0" w:space="0" w:color="auto"/>
        <w:right w:val="none" w:sz="0" w:space="0" w:color="auto"/>
      </w:divBdr>
    </w:div>
    <w:div w:id="890577045">
      <w:bodyDiv w:val="1"/>
      <w:marLeft w:val="0"/>
      <w:marRight w:val="0"/>
      <w:marTop w:val="0"/>
      <w:marBottom w:val="0"/>
      <w:divBdr>
        <w:top w:val="none" w:sz="0" w:space="0" w:color="auto"/>
        <w:left w:val="none" w:sz="0" w:space="0" w:color="auto"/>
        <w:bottom w:val="none" w:sz="0" w:space="0" w:color="auto"/>
        <w:right w:val="none" w:sz="0" w:space="0" w:color="auto"/>
      </w:divBdr>
    </w:div>
    <w:div w:id="1433083673">
      <w:bodyDiv w:val="1"/>
      <w:marLeft w:val="0"/>
      <w:marRight w:val="0"/>
      <w:marTop w:val="0"/>
      <w:marBottom w:val="0"/>
      <w:divBdr>
        <w:top w:val="none" w:sz="0" w:space="0" w:color="auto"/>
        <w:left w:val="none" w:sz="0" w:space="0" w:color="auto"/>
        <w:bottom w:val="none" w:sz="0" w:space="0" w:color="auto"/>
        <w:right w:val="none" w:sz="0" w:space="0" w:color="auto"/>
      </w:divBdr>
    </w:div>
    <w:div w:id="1989624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image" Target="media/image30.emf"/><Relationship Id="rId3" Type="http://schemas.openxmlformats.org/officeDocument/2006/relationships/styles" Target="styles.xml"/><Relationship Id="rId21" Type="http://schemas.openxmlformats.org/officeDocument/2006/relationships/image" Target="media/image14.emf"/><Relationship Id="rId34" Type="http://schemas.openxmlformats.org/officeDocument/2006/relationships/image" Target="media/image25.emf"/><Relationship Id="rId42" Type="http://schemas.openxmlformats.org/officeDocument/2006/relationships/image" Target="media/image33.emf"/><Relationship Id="rId47" Type="http://schemas.openxmlformats.org/officeDocument/2006/relationships/image" Target="media/image38.emf"/><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4.emf"/><Relationship Id="rId38" Type="http://schemas.openxmlformats.org/officeDocument/2006/relationships/image" Target="media/image29.emf"/><Relationship Id="rId46" Type="http://schemas.openxmlformats.org/officeDocument/2006/relationships/image" Target="media/image37.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41" Type="http://schemas.openxmlformats.org/officeDocument/2006/relationships/image" Target="media/image3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footer" Target="footer1.xml"/><Relationship Id="rId37" Type="http://schemas.openxmlformats.org/officeDocument/2006/relationships/image" Target="media/image28.emf"/><Relationship Id="rId40" Type="http://schemas.openxmlformats.org/officeDocument/2006/relationships/image" Target="media/image31.emf"/><Relationship Id="rId45" Type="http://schemas.openxmlformats.org/officeDocument/2006/relationships/image" Target="media/image36.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image" Target="media/image27.emf"/><Relationship Id="rId49" Type="http://schemas.microsoft.com/office/2011/relationships/people" Target="people.xm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header" Target="header1.xml"/><Relationship Id="rId44" Type="http://schemas.openxmlformats.org/officeDocument/2006/relationships/image" Target="media/image35.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image" Target="media/image26.emf"/><Relationship Id="rId43" Type="http://schemas.openxmlformats.org/officeDocument/2006/relationships/image" Target="media/image34.emf"/><Relationship Id="rId48"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FD4AB4-C72C-49C6-9478-E84E6A544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911</TotalTime>
  <Pages>26</Pages>
  <Words>7608</Words>
  <Characters>44888</Characters>
  <Application>Microsoft Office Word</Application>
  <DocSecurity>0</DocSecurity>
  <Lines>374</Lines>
  <Paragraphs>104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Tomáš Funk</dc:creator>
  <cp:keywords/>
  <dc:description/>
  <cp:lastModifiedBy>Ing. Tomáš Funk</cp:lastModifiedBy>
  <cp:revision>29</cp:revision>
  <cp:lastPrinted>2019-05-29T12:11:00Z</cp:lastPrinted>
  <dcterms:created xsi:type="dcterms:W3CDTF">2019-01-25T09:06:00Z</dcterms:created>
  <dcterms:modified xsi:type="dcterms:W3CDTF">2019-05-29T12:21:00Z</dcterms:modified>
</cp:coreProperties>
</file>