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F422D3" w:rsidRPr="00250513" w:rsidRDefault="003F0FD2" w:rsidP="00A955FC">
      <w:pPr>
        <w:pStyle w:val="Titul2"/>
      </w:pPr>
      <w:r w:rsidRPr="00250513">
        <w:t xml:space="preserve">Záměru projektu a </w:t>
      </w:r>
      <w:r w:rsidR="00334AD1" w:rsidRPr="00250513">
        <w:t>doprovodná d</w:t>
      </w:r>
      <w:r w:rsidRPr="00250513">
        <w:t xml:space="preserve">okumentace </w:t>
      </w:r>
    </w:p>
    <w:p w:rsidR="00F422D3" w:rsidRDefault="00F422D3" w:rsidP="003F0FD2">
      <w:pPr>
        <w:pStyle w:val="Titul2"/>
      </w:pPr>
      <w:r w:rsidRPr="00250513">
        <w:t>Název zakázky: „</w:t>
      </w:r>
      <w:r w:rsidR="00321093" w:rsidRPr="00250513">
        <w:rPr>
          <w:rFonts w:eastAsia="Times New Roman" w:cs="Arial"/>
          <w:color w:val="000000"/>
          <w:lang w:eastAsia="cs-CZ"/>
        </w:rPr>
        <w:t>Modernizace traťového úseku Ústí nad Orlicí - Choceň</w:t>
      </w:r>
      <w:r w:rsidRPr="00250513">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321093" w:rsidRDefault="00F422D3" w:rsidP="00FF4752">
      <w:pPr>
        <w:pStyle w:val="Textbezodsazen"/>
        <w:spacing w:after="0"/>
      </w:pPr>
      <w:r w:rsidRPr="00321093">
        <w:t xml:space="preserve">zastoupena: </w:t>
      </w:r>
      <w:r w:rsidR="00FF4752" w:rsidRPr="00321093">
        <w:rPr>
          <w:rFonts w:cs="Calibri"/>
          <w:b/>
        </w:rPr>
        <w:t xml:space="preserve">Ing. Miroslavem </w:t>
      </w:r>
      <w:proofErr w:type="spellStart"/>
      <w:r w:rsidR="00FF4752" w:rsidRPr="00321093">
        <w:rPr>
          <w:rFonts w:cs="Calibri"/>
          <w:b/>
        </w:rPr>
        <w:t>Bocákem</w:t>
      </w:r>
      <w:proofErr w:type="spellEnd"/>
      <w:r w:rsidR="00FF4752" w:rsidRPr="00321093">
        <w:rPr>
          <w:rFonts w:cs="Calibri"/>
        </w:rPr>
        <w:t>, ředitelem organizační jednotky Stavební správa východ, na základě Řádu SŽDC č. 3 Podpisový řád státní organizace Správa železniční dopravní cesty</w:t>
      </w:r>
    </w:p>
    <w:p w:rsidR="00F422D3" w:rsidRPr="00321093" w:rsidRDefault="00F422D3" w:rsidP="00B42F40">
      <w:pPr>
        <w:pStyle w:val="Textbezodsazen"/>
        <w:spacing w:after="0"/>
        <w:rPr>
          <w:rStyle w:val="Zdraznnjemn"/>
          <w:b/>
          <w:iCs w:val="0"/>
          <w:color w:val="auto"/>
        </w:rPr>
      </w:pPr>
      <w:r w:rsidRPr="00321093">
        <w:rPr>
          <w:rStyle w:val="Zdraznnjemn"/>
          <w:b/>
          <w:iCs w:val="0"/>
          <w:color w:val="auto"/>
        </w:rPr>
        <w:t xml:space="preserve">Korespondenční adresa: </w:t>
      </w:r>
    </w:p>
    <w:p w:rsidR="00F422D3" w:rsidRPr="00321093" w:rsidRDefault="00F422D3" w:rsidP="00B42F40">
      <w:pPr>
        <w:pStyle w:val="Textbezodsazen"/>
        <w:spacing w:after="0"/>
      </w:pPr>
      <w:r w:rsidRPr="00321093">
        <w:t>Správa železniční dopravní cesty, státní organizace</w:t>
      </w:r>
    </w:p>
    <w:p w:rsidR="00F422D3" w:rsidRPr="00321093" w:rsidRDefault="00F422D3" w:rsidP="00B42F40">
      <w:pPr>
        <w:pStyle w:val="Textbezodsazen"/>
      </w:pPr>
      <w:r w:rsidRPr="00321093">
        <w:t xml:space="preserve">Stavební správa </w:t>
      </w:r>
      <w:r w:rsidR="00321093" w:rsidRPr="00321093">
        <w:t xml:space="preserve">východ, </w:t>
      </w:r>
      <w:r w:rsidR="00321093" w:rsidRPr="00321093">
        <w:rPr>
          <w:rFonts w:cs="Calibri"/>
        </w:rPr>
        <w:t>Nerudova 773/1, 779 00 Olomouc</w:t>
      </w:r>
    </w:p>
    <w:p w:rsidR="00F422D3" w:rsidRPr="00321093" w:rsidRDefault="00F422D3" w:rsidP="00B42F40">
      <w:pPr>
        <w:pStyle w:val="Textbezodsazen"/>
      </w:pPr>
      <w:r w:rsidRPr="00321093">
        <w:t>(dále jen „</w:t>
      </w:r>
      <w:r w:rsidRPr="00321093">
        <w:rPr>
          <w:b/>
        </w:rPr>
        <w:t>Objednatel</w:t>
      </w:r>
      <w:r w:rsidRPr="00321093">
        <w:t>“)</w:t>
      </w:r>
    </w:p>
    <w:p w:rsidR="00F422D3" w:rsidRPr="00321093" w:rsidRDefault="00F422D3" w:rsidP="00B42F40">
      <w:pPr>
        <w:pStyle w:val="Textbezodsazen"/>
        <w:spacing w:after="0"/>
      </w:pPr>
      <w:r w:rsidRPr="00321093">
        <w:t>číslo smlouvy: "[</w:t>
      </w:r>
      <w:r w:rsidRPr="00321093">
        <w:rPr>
          <w:highlight w:val="green"/>
        </w:rPr>
        <w:t>VLOŽÍ OBJEDNATEL</w:t>
      </w:r>
      <w:r w:rsidRPr="00321093">
        <w:t xml:space="preserve">]" </w:t>
      </w:r>
    </w:p>
    <w:p w:rsidR="00F422D3" w:rsidRPr="00321093" w:rsidRDefault="00F422D3" w:rsidP="00B42F40">
      <w:pPr>
        <w:pStyle w:val="Textbezodsazen"/>
      </w:pPr>
      <w:r w:rsidRPr="00321093">
        <w:t>ISPROF</w:t>
      </w:r>
      <w:r w:rsidR="00FF4752" w:rsidRPr="00321093">
        <w:t>I</w:t>
      </w:r>
      <w:r w:rsidRPr="00321093">
        <w:t>N:</w:t>
      </w:r>
      <w:r w:rsidR="00FF4752" w:rsidRPr="00321093">
        <w:t xml:space="preserve"> 3273214901 / SUB. ISPROFIN: 5533510004</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033C58" w:rsidRDefault="00033C58">
      <w:pPr>
        <w:rPr>
          <w:rStyle w:val="Tun"/>
        </w:rPr>
      </w:pPr>
      <w:r>
        <w:rPr>
          <w:rStyle w:val="Tun"/>
        </w:rPr>
        <w:br w:type="page"/>
      </w:r>
    </w:p>
    <w:p w:rsid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250513" w:rsidRPr="003F0FD2" w:rsidRDefault="00250513" w:rsidP="003F0FD2">
      <w:pPr>
        <w:pStyle w:val="Textbezodsazen"/>
        <w:rPr>
          <w:rStyle w:val="Tun"/>
        </w:rPr>
      </w:pPr>
    </w:p>
    <w:p w:rsidR="003F0FD2" w:rsidRDefault="003F0FD2" w:rsidP="003F0FD2">
      <w:pPr>
        <w:pStyle w:val="Nadpis1-1"/>
      </w:pPr>
      <w:r>
        <w:t>ÚVODNÍ USTANOVENÍ</w:t>
      </w:r>
    </w:p>
    <w:p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250513" w:rsidRDefault="00250513" w:rsidP="00250513">
      <w:pPr>
        <w:pStyle w:val="Text1-1"/>
        <w:numPr>
          <w:ilvl w:val="0"/>
          <w:numId w:val="0"/>
        </w:numPr>
        <w:ind w:left="737"/>
      </w:pP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00FD083D" w:rsidRPr="00FD083D">
        <w:rPr>
          <w:rFonts w:eastAsia="Times New Roman" w:cs="Arial"/>
          <w:color w:val="000000"/>
          <w:lang w:eastAsia="cs-CZ"/>
        </w:rPr>
        <w:t xml:space="preserve"> </w:t>
      </w:r>
      <w:r w:rsidR="00FD083D" w:rsidRPr="00FD083D">
        <w:rPr>
          <w:rFonts w:eastAsia="Times New Roman" w:cs="Arial"/>
          <w:b/>
          <w:color w:val="000000"/>
          <w:lang w:eastAsia="cs-CZ"/>
        </w:rPr>
        <w:t>„Modernizace traťového úseku Ústí nad Orlicí - Choceň</w:t>
      </w:r>
      <w:r w:rsidRPr="00FD083D">
        <w:rPr>
          <w:b/>
        </w:rPr>
        <w:t>"</w:t>
      </w:r>
      <w:r w:rsidR="00FD083D">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lastRenderedPageBreak/>
        <w:t>PŘEDMĚT, CENA A HARMONOGRAM PLNĚNÍ SMLOUVY</w:t>
      </w:r>
    </w:p>
    <w:p w:rsidR="003F0FD2" w:rsidRDefault="003F0FD2" w:rsidP="003F0FD2">
      <w:pPr>
        <w:pStyle w:val="Text1-1"/>
      </w:pPr>
      <w:r>
        <w:t xml:space="preserve">Zhotovitel se zavazuje v souladu s touto Smlouvou provést Dílo spočívající ve zhotovení Záměru projektu a </w:t>
      </w:r>
      <w:r w:rsidR="006E53C1">
        <w:t xml:space="preserve">doprovodné dokumentace </w:t>
      </w:r>
      <w:r>
        <w:t>dle specifikace uvedené v Příloze č. 1 této Smlouvy, a předat jej Objednateli</w:t>
      </w:r>
      <w:r w:rsidR="00DA7818">
        <w:t>.</w:t>
      </w:r>
      <w:r>
        <w:t xml:space="preserve"> </w:t>
      </w:r>
    </w:p>
    <w:p w:rsidR="003F0FD2" w:rsidRDefault="003F0FD2" w:rsidP="003F0FD2">
      <w:pPr>
        <w:pStyle w:val="Text1-1"/>
      </w:pPr>
      <w:r>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Pr="00294236" w:rsidRDefault="003F0FD2" w:rsidP="003F0FD2">
      <w:pPr>
        <w:pStyle w:val="Text1-1"/>
      </w:pPr>
      <w:r>
        <w:t xml:space="preserve">Zhotovitel se v souladu se svou Nabídkou zavazuje dokončit a předat Objednateli Dílo nebo jeho jednotlivé části v termínech uvedených v harmonogramu obsaženém v Příloze č. 5 </w:t>
      </w:r>
      <w:r w:rsidRPr="00294236">
        <w:t>této Smlouvy (dále jen „</w:t>
      </w:r>
      <w:r w:rsidRPr="00294236">
        <w:rPr>
          <w:rStyle w:val="Tun"/>
        </w:rPr>
        <w:t>Harmonogram plnění</w:t>
      </w:r>
      <w:r w:rsidRPr="00294236">
        <w:t>“).</w:t>
      </w:r>
    </w:p>
    <w:p w:rsidR="003F0FD2" w:rsidRPr="00294236" w:rsidRDefault="003F0FD2" w:rsidP="003F0FD2">
      <w:pPr>
        <w:pStyle w:val="Text1-1"/>
      </w:pPr>
      <w:r w:rsidRPr="00294236">
        <w:t>Objednatel si vyhrazuje právo odstoupit od Smlouvy kromě důvodů uvedených v Obchodních podmínkách též po skončení</w:t>
      </w:r>
      <w:r w:rsidR="001A2F27" w:rsidRPr="00294236">
        <w:t xml:space="preserve"> </w:t>
      </w:r>
      <w:r w:rsidR="001A2F27" w:rsidRPr="00294236">
        <w:rPr>
          <w:rStyle w:val="Tun"/>
          <w:b w:val="0"/>
        </w:rPr>
        <w:t>třetí</w:t>
      </w:r>
      <w:r w:rsidR="001A2F27" w:rsidRPr="00294236">
        <w:rPr>
          <w:rStyle w:val="Tun"/>
        </w:rPr>
        <w:t xml:space="preserve"> </w:t>
      </w:r>
      <w:r w:rsidR="001A2F27" w:rsidRPr="00294236">
        <w:rPr>
          <w:rStyle w:val="Tun"/>
          <w:b w:val="0"/>
        </w:rPr>
        <w:t>D</w:t>
      </w:r>
      <w:r w:rsidR="009612B8" w:rsidRPr="00294236">
        <w:t>ílčí etapy, a to bez udání důvodů.</w:t>
      </w:r>
    </w:p>
    <w:p w:rsidR="003F0FD2" w:rsidRPr="00294236" w:rsidRDefault="003F0FD2" w:rsidP="003F0FD2">
      <w:pPr>
        <w:pStyle w:val="Text1-2"/>
      </w:pPr>
      <w:r w:rsidRPr="00294236">
        <w:t xml:space="preserve">Objednatel sdělí Zhotoviteli do </w:t>
      </w:r>
      <w:r w:rsidR="00B968BB" w:rsidRPr="00294236">
        <w:t>15</w:t>
      </w:r>
      <w:r w:rsidRPr="00294236">
        <w:t xml:space="preserve"> dnů od oboustranného podpisu předávacího protokolu ke </w:t>
      </w:r>
      <w:r w:rsidR="009612B8" w:rsidRPr="00294236">
        <w:t>třetí</w:t>
      </w:r>
      <w:r w:rsidRPr="00294236">
        <w:t xml:space="preserve"> Dílčí etapě,</w:t>
      </w:r>
    </w:p>
    <w:p w:rsidR="003F0FD2" w:rsidRPr="00294236" w:rsidRDefault="003F0FD2" w:rsidP="003F0FD2">
      <w:pPr>
        <w:pStyle w:val="Odrka1-3"/>
      </w:pPr>
      <w:r w:rsidRPr="00294236">
        <w:t>zda odstupuje od Smlouvy nebo</w:t>
      </w:r>
    </w:p>
    <w:p w:rsidR="003F0FD2" w:rsidRPr="00294236" w:rsidRDefault="003F0FD2" w:rsidP="003F0FD2">
      <w:pPr>
        <w:pStyle w:val="Odrka1-3"/>
      </w:pPr>
      <w:r w:rsidRPr="00294236">
        <w:t xml:space="preserve">zda </w:t>
      </w:r>
      <w:r w:rsidR="009612B8" w:rsidRPr="00294236">
        <w:t>má Zhotovitel pokračovat v plnění Díla</w:t>
      </w:r>
      <w:r w:rsidRPr="00294236">
        <w:t>.</w:t>
      </w:r>
    </w:p>
    <w:p w:rsidR="003F0FD2" w:rsidRDefault="003F0FD2" w:rsidP="003F0FD2">
      <w:pPr>
        <w:pStyle w:val="Text1-2"/>
      </w:pPr>
      <w:r>
        <w:t xml:space="preserve">Účinky odstoupení od Smlouvy nastanou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Pr="00250513" w:rsidRDefault="003F0FD2" w:rsidP="00930F78">
      <w:pPr>
        <w:pStyle w:val="Text1-1"/>
      </w:pPr>
      <w:proofErr w:type="spellStart"/>
      <w:r>
        <w:t>Ust</w:t>
      </w:r>
      <w:proofErr w:type="spellEnd"/>
      <w:r>
        <w:t xml:space="preserve">. § </w:t>
      </w:r>
      <w:r w:rsidRPr="00250513">
        <w:t>2605 odst. 1 občanského zákoníku se nepoužije. Dílo je provedeno tehdy, je-li dokončeno řádně a včas a Objednatelem převzato sjednaným způsobem.</w:t>
      </w:r>
    </w:p>
    <w:p w:rsidR="003F0FD2" w:rsidRDefault="003F0FD2" w:rsidP="00930F78">
      <w:pPr>
        <w:pStyle w:val="Text1-1"/>
      </w:pPr>
      <w:r w:rsidRPr="00250513">
        <w:t xml:space="preserve">Místem plnění Díla je: </w:t>
      </w:r>
      <w:r w:rsidR="006E53C1" w:rsidRPr="00250513">
        <w:t>Stavební správa východ, Nerudova 773/1, 779 00 Olomouc</w:t>
      </w:r>
      <w:r w:rsidR="00D6496C" w:rsidRPr="00250513">
        <w:t>.</w:t>
      </w:r>
    </w:p>
    <w:p w:rsidR="00250513" w:rsidRPr="00250513" w:rsidRDefault="00250513" w:rsidP="00250513">
      <w:pPr>
        <w:pStyle w:val="Text1-1"/>
        <w:numPr>
          <w:ilvl w:val="0"/>
          <w:numId w:val="0"/>
        </w:numPr>
        <w:ind w:left="737"/>
      </w:pP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250513">
        <w:t>10</w:t>
      </w:r>
      <w:r w:rsidR="00930F78" w:rsidRPr="00250513">
        <w:t> </w:t>
      </w:r>
      <w:r w:rsidRPr="00250513">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Pr="00250513"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w:t>
      </w:r>
      <w:r w:rsidRPr="00250513">
        <w:t>doložit Objednateli.</w:t>
      </w:r>
    </w:p>
    <w:p w:rsidR="003F0FD2" w:rsidRPr="00250513" w:rsidRDefault="003F0FD2" w:rsidP="00930F78">
      <w:pPr>
        <w:pStyle w:val="Text1-1"/>
      </w:pPr>
      <w:r w:rsidRPr="00250513">
        <w:t>Objednatel si vyhrazuje v souladu s §105, odst.</w:t>
      </w:r>
      <w:r w:rsidR="00930F78" w:rsidRPr="00250513">
        <w:t> </w:t>
      </w:r>
      <w:r w:rsidRPr="00250513">
        <w:t>2 zákona č. 134/2016 Sb., o zadávání veřejných zakázek (dále jen ZZVZ) požadavek, že níže uvedené významné činnosti při plnění veřejné zakázky musí být plněny přímo Zhotovitelem jeho vlastními prostředky:</w:t>
      </w:r>
    </w:p>
    <w:p w:rsidR="003F0FD2" w:rsidRPr="00250513" w:rsidRDefault="006E53C1" w:rsidP="00930F78">
      <w:pPr>
        <w:pStyle w:val="Odrka1-1"/>
      </w:pPr>
      <w:r w:rsidRPr="00250513">
        <w:t>Železniční svršek a spodek</w:t>
      </w:r>
      <w:r w:rsidR="003F0FD2" w:rsidRPr="00250513">
        <w:t xml:space="preserve"> </w:t>
      </w:r>
    </w:p>
    <w:p w:rsidR="003F0FD2" w:rsidRDefault="006E53C1" w:rsidP="00930F78">
      <w:pPr>
        <w:pStyle w:val="Odrka1-1"/>
      </w:pPr>
      <w:r w:rsidRPr="00250513">
        <w:t>Železniční tunely</w:t>
      </w:r>
      <w:r w:rsidR="003F0FD2" w:rsidRPr="00250513">
        <w:t xml:space="preserve"> </w:t>
      </w:r>
    </w:p>
    <w:p w:rsidR="00250513" w:rsidRPr="00250513" w:rsidRDefault="00250513" w:rsidP="00250513">
      <w:pPr>
        <w:pStyle w:val="Odrka1-1"/>
        <w:numPr>
          <w:ilvl w:val="0"/>
          <w:numId w:val="0"/>
        </w:numPr>
        <w:ind w:left="1077"/>
      </w:pPr>
    </w:p>
    <w:p w:rsidR="003F0FD2" w:rsidRPr="00250513" w:rsidRDefault="003F0FD2" w:rsidP="00930F78">
      <w:pPr>
        <w:pStyle w:val="Nadpis1-1"/>
      </w:pPr>
      <w:r w:rsidRPr="00250513">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 xml:space="preserve">nichž </w:t>
      </w:r>
      <w:r w:rsidRPr="00250513">
        <w:t xml:space="preserve">Objednatel obdrží </w:t>
      </w:r>
      <w:r w:rsidR="006E53C1" w:rsidRPr="00250513">
        <w:rPr>
          <w:b/>
        </w:rPr>
        <w:t>dvě</w:t>
      </w:r>
      <w:r w:rsidR="006E53C1" w:rsidRPr="00250513">
        <w:t xml:space="preserve"> </w:t>
      </w:r>
      <w:r w:rsidRPr="00250513">
        <w:t>vyhotovení</w:t>
      </w:r>
      <w:r>
        <w:t xml:space="preserve"> a Zhotovitel obdrží …………</w:t>
      </w:r>
      <w:r w:rsidR="00930F78">
        <w:t xml:space="preserve"> </w:t>
      </w:r>
      <w:r>
        <w:t>"[</w:t>
      </w:r>
      <w:r w:rsidRPr="00930F78">
        <w:rPr>
          <w:b/>
          <w:highlight w:val="yellow"/>
        </w:rPr>
        <w:t>VLOŽÍ ZHOTOVITEL</w:t>
      </w:r>
      <w:r>
        <w:t xml:space="preserve">]" ……. </w:t>
      </w:r>
      <w:proofErr w:type="gramStart"/>
      <w:r>
        <w:t>vyhotovení</w:t>
      </w:r>
      <w:proofErr w:type="gramEnd"/>
      <w:r>
        <w:t>.</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Pr="00250513" w:rsidRDefault="00930F78" w:rsidP="00930F78">
      <w:pPr>
        <w:pStyle w:val="Textbezslovn"/>
        <w:tabs>
          <w:tab w:val="left" w:pos="2127"/>
        </w:tabs>
        <w:spacing w:after="0"/>
        <w:ind w:left="2297" w:hanging="1560"/>
      </w:pPr>
      <w:r>
        <w:t>Příloha č. 2</w:t>
      </w:r>
      <w:r>
        <w:tab/>
        <w:t xml:space="preserve">Obchodní </w:t>
      </w:r>
      <w:r w:rsidRPr="00250513">
        <w:t>podmínky OP/ZP+DUR/</w:t>
      </w:r>
      <w:r w:rsidR="006E53C1" w:rsidRPr="00250513">
        <w:t>13/19</w:t>
      </w:r>
    </w:p>
    <w:p w:rsidR="00930F78" w:rsidRPr="00250513" w:rsidRDefault="00930F78" w:rsidP="00930F78">
      <w:pPr>
        <w:pStyle w:val="Textbezslovn"/>
        <w:tabs>
          <w:tab w:val="left" w:pos="2127"/>
        </w:tabs>
        <w:spacing w:after="0"/>
        <w:ind w:left="2297" w:hanging="1560"/>
      </w:pPr>
      <w:r w:rsidRPr="00250513">
        <w:t>Příloha č. 3</w:t>
      </w:r>
      <w:r w:rsidRPr="00250513">
        <w:tab/>
        <w:t>Technické podmínky</w:t>
      </w:r>
    </w:p>
    <w:p w:rsidR="00930F78" w:rsidRPr="00250513" w:rsidRDefault="00930F78" w:rsidP="00930F78">
      <w:pPr>
        <w:pStyle w:val="Textbezslovn"/>
        <w:tabs>
          <w:tab w:val="left" w:pos="2127"/>
        </w:tabs>
        <w:spacing w:after="0"/>
        <w:ind w:left="3687" w:hanging="1560"/>
      </w:pPr>
      <w:r w:rsidRPr="00250513">
        <w:t>a) Technické kvalitativní podmínky staveb státních drah (TKP Staveb)</w:t>
      </w:r>
    </w:p>
    <w:p w:rsidR="00930F78" w:rsidRPr="00250513" w:rsidRDefault="00930F78" w:rsidP="00930F78">
      <w:pPr>
        <w:pStyle w:val="Textbezslovn"/>
        <w:tabs>
          <w:tab w:val="left" w:pos="2127"/>
        </w:tabs>
        <w:spacing w:after="0"/>
        <w:ind w:left="3687" w:hanging="1560"/>
      </w:pPr>
      <w:r w:rsidRPr="00250513">
        <w:t xml:space="preserve">b) Všeobecné technické podmínky </w:t>
      </w:r>
      <w:r w:rsidR="006E53C1" w:rsidRPr="00250513">
        <w:t>VTP/ZP/03/19</w:t>
      </w:r>
      <w:r w:rsidRPr="00250513">
        <w:t xml:space="preserve"> </w:t>
      </w:r>
    </w:p>
    <w:p w:rsidR="00930F78" w:rsidRPr="00250513" w:rsidRDefault="00930F78" w:rsidP="00930F78">
      <w:pPr>
        <w:pStyle w:val="Textbezslovn"/>
        <w:tabs>
          <w:tab w:val="left" w:pos="2127"/>
        </w:tabs>
        <w:spacing w:after="0"/>
        <w:ind w:left="3687" w:hanging="1560"/>
      </w:pPr>
      <w:r w:rsidRPr="00250513">
        <w:t xml:space="preserve">c) Zvláštní technické podmínky </w:t>
      </w:r>
      <w:r w:rsidR="006E53C1" w:rsidRPr="00250513">
        <w:t xml:space="preserve">ze dne </w:t>
      </w:r>
      <w:proofErr w:type="gramStart"/>
      <w:r w:rsidR="006E53C1" w:rsidRPr="00250513">
        <w:t>23.5.2019</w:t>
      </w:r>
      <w:proofErr w:type="gramEnd"/>
      <w:r w:rsidRPr="00250513">
        <w:t xml:space="preserve"> </w:t>
      </w:r>
    </w:p>
    <w:p w:rsidR="00930F78" w:rsidRDefault="00930F78" w:rsidP="00930F78">
      <w:pPr>
        <w:pStyle w:val="Textbezslovn"/>
        <w:tabs>
          <w:tab w:val="left" w:pos="2127"/>
        </w:tabs>
        <w:spacing w:after="0"/>
        <w:ind w:left="2297" w:hanging="1560"/>
      </w:pPr>
      <w:r w:rsidRPr="00250513">
        <w:t xml:space="preserve">Příloha </w:t>
      </w:r>
      <w:proofErr w:type="gramStart"/>
      <w:r w:rsidRPr="00250513">
        <w:t>č. 4</w:t>
      </w:r>
      <w:r w:rsidRPr="00250513">
        <w:tab/>
        <w:t>Rozpis</w:t>
      </w:r>
      <w:proofErr w:type="gramEnd"/>
      <w:r w:rsidRPr="00250513">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lastRenderedPageBreak/>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250513" w:rsidRDefault="00250513" w:rsidP="003F0FD2">
      <w:pPr>
        <w:pStyle w:val="Textbezodsazen"/>
      </w:pPr>
    </w:p>
    <w:p w:rsidR="003F0FD2" w:rsidRDefault="003F0FD2" w:rsidP="003F0FD2">
      <w:pPr>
        <w:pStyle w:val="Textbezodsazen"/>
      </w:pPr>
      <w:r>
        <w:t xml:space="preserve">V </w:t>
      </w:r>
      <w:r w:rsidR="006E53C1">
        <w:t>Olomouci</w:t>
      </w:r>
      <w:r>
        <w:t xml:space="preserv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6E53C1" w:rsidRPr="00E9392C" w:rsidRDefault="006E53C1" w:rsidP="006E53C1">
      <w:pPr>
        <w:spacing w:after="120"/>
        <w:rPr>
          <w:rStyle w:val="Tun"/>
        </w:rPr>
      </w:pPr>
      <w:r>
        <w:rPr>
          <w:rFonts w:cs="Calibri"/>
          <w:b/>
        </w:rPr>
        <w:t xml:space="preserve">        </w:t>
      </w:r>
      <w:r w:rsidRPr="00E9392C">
        <w:rPr>
          <w:rFonts w:cs="Calibri"/>
          <w:b/>
        </w:rPr>
        <w:t>Ing. Miroslav Bocák</w:t>
      </w:r>
      <w:r w:rsidRPr="00E9392C">
        <w:rPr>
          <w:rStyle w:val="Tun"/>
        </w:rPr>
        <w:tab/>
      </w:r>
      <w:r w:rsidRPr="00E9392C">
        <w:rPr>
          <w:rStyle w:val="Tun"/>
        </w:rPr>
        <w:tab/>
      </w:r>
      <w:r w:rsidRPr="00E9392C">
        <w:rPr>
          <w:rStyle w:val="Tun"/>
        </w:rPr>
        <w:tab/>
      </w:r>
      <w:r w:rsidRPr="00E9392C">
        <w:rPr>
          <w:rStyle w:val="Tun"/>
        </w:rPr>
        <w:tab/>
      </w:r>
      <w:r w:rsidRPr="00E9392C">
        <w:rPr>
          <w:rStyle w:val="Tun"/>
        </w:rPr>
        <w:tab/>
        <w:t>"[</w:t>
      </w:r>
      <w:r w:rsidRPr="00E9392C">
        <w:rPr>
          <w:rStyle w:val="Tun"/>
          <w:highlight w:val="yellow"/>
        </w:rPr>
        <w:t>VLOŽÍ ZHOTOVITEL</w:t>
      </w:r>
      <w:r w:rsidRPr="00E9392C">
        <w:rPr>
          <w:rStyle w:val="Tun"/>
        </w:rPr>
        <w:t>]"</w:t>
      </w:r>
    </w:p>
    <w:p w:rsidR="006E53C1" w:rsidRPr="00E9392C" w:rsidRDefault="006E53C1" w:rsidP="006E53C1">
      <w:pPr>
        <w:spacing w:after="120"/>
        <w:rPr>
          <w:rFonts w:cs="Calibri"/>
        </w:rPr>
      </w:pPr>
      <w:r>
        <w:rPr>
          <w:rFonts w:cs="Calibri"/>
        </w:rPr>
        <w:t xml:space="preserve"> </w:t>
      </w:r>
      <w:r w:rsidRPr="00E9392C">
        <w:rPr>
          <w:rFonts w:cs="Calibri"/>
        </w:rPr>
        <w:t>ředitel Stavební správy východ</w:t>
      </w:r>
    </w:p>
    <w:p w:rsidR="006E53C1" w:rsidRPr="00E9392C" w:rsidRDefault="006E53C1" w:rsidP="006E53C1">
      <w:pPr>
        <w:spacing w:after="120"/>
        <w:rPr>
          <w:rFonts w:cs="Calibri"/>
        </w:rPr>
      </w:pPr>
      <w:r w:rsidRPr="00E9392C">
        <w:rPr>
          <w:rFonts w:cs="Calibri"/>
        </w:rPr>
        <w:t>Správa železniční dopravní cesty,</w:t>
      </w:r>
    </w:p>
    <w:p w:rsidR="006E53C1" w:rsidRPr="00E9392C" w:rsidRDefault="006E53C1" w:rsidP="006E53C1">
      <w:pPr>
        <w:spacing w:after="120"/>
        <w:rPr>
          <w:rStyle w:val="Tun"/>
        </w:rPr>
      </w:pPr>
      <w:r>
        <w:rPr>
          <w:rFonts w:cs="Calibri"/>
        </w:rPr>
        <w:t xml:space="preserve">          </w:t>
      </w:r>
      <w:r w:rsidRPr="00E9392C">
        <w:rPr>
          <w:rFonts w:cs="Calibri"/>
        </w:rPr>
        <w:t>státní organizace</w:t>
      </w:r>
    </w:p>
    <w:p w:rsidR="003F0FD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4F0093" w:rsidRDefault="004F0093" w:rsidP="00F762A8">
      <w:pPr>
        <w:pStyle w:val="Nadpisbezsl1-1"/>
      </w:pPr>
    </w:p>
    <w:p w:rsidR="00AA2A32" w:rsidRPr="00250513" w:rsidRDefault="00AA2A32" w:rsidP="00AA2A32">
      <w:pPr>
        <w:spacing w:before="120"/>
        <w:jc w:val="both"/>
        <w:rPr>
          <w:rFonts w:cs="Calibri"/>
        </w:rPr>
      </w:pPr>
      <w:r w:rsidRPr="00250513">
        <w:rPr>
          <w:rFonts w:cs="Calibri"/>
        </w:rPr>
        <w:t xml:space="preserve">Předmětem plnění je zpracování Záměru projektu (ZP) a Doprovodné dokumentace (DD) stavby „Modernizace traťového úseku Ústí nad Orlicí – Choceň“ (dále jen „Stavba“) ve variantě M + B schválené Aktualizace studie proveditelnosti úseku Ústí nad Orlicí (mimo) – Choceň (mimo). </w:t>
      </w:r>
    </w:p>
    <w:p w:rsidR="00AA2A32" w:rsidRPr="00250513" w:rsidRDefault="00AA2A32" w:rsidP="00AA2A32">
      <w:pPr>
        <w:spacing w:before="120"/>
        <w:jc w:val="both"/>
        <w:rPr>
          <w:rFonts w:cs="Calibri"/>
        </w:rPr>
      </w:pPr>
      <w:r w:rsidRPr="00250513">
        <w:rPr>
          <w:rFonts w:cs="Calibri"/>
        </w:rPr>
        <w:t xml:space="preserve">Záměr projektu bude zpracován v rozsahu dle Směrnice MD ČR č.V-2/2012, upravující postupy Ministerstva dopravy, investorských organizací a Státního fondu dopravní infrastruktury v průběhu přípravy a realizace </w:t>
      </w:r>
      <w:r w:rsidRPr="00250513">
        <w:t>investičních</w:t>
      </w:r>
      <w:r w:rsidRPr="00250513">
        <w:rPr>
          <w:rFonts w:cs="Calibri"/>
        </w:rPr>
        <w:t xml:space="preserve"> a neinvestičních akcí dopravní infrastruktury, financovaných bez účasti státního rozpočtu, v platném znění.</w:t>
      </w:r>
    </w:p>
    <w:p w:rsidR="00AA2A32" w:rsidRPr="00AA2A32" w:rsidRDefault="00AA2A32" w:rsidP="00AA2A32">
      <w:pPr>
        <w:spacing w:before="120"/>
        <w:jc w:val="both"/>
        <w:rPr>
          <w:rFonts w:cs="Calibri"/>
        </w:rPr>
      </w:pPr>
      <w:r w:rsidRPr="00250513">
        <w:rPr>
          <w:rFonts w:cs="Calibri"/>
        </w:rPr>
        <w:t>Součástí zakázky je i zajištění posouzení vlivu záměru na životní prostředí ve smyslu zák. č. 100/2001 Sb., o posuzování vlivů na životní prostředí, ve znění pozdějších předpisů.</w:t>
      </w:r>
      <w:r w:rsidRPr="00AA2A32">
        <w:rPr>
          <w:rFonts w:cs="Calibri"/>
        </w:rPr>
        <w:t xml:space="preserve"> </w:t>
      </w:r>
    </w:p>
    <w:p w:rsidR="00AA2A32" w:rsidRDefault="00AA2A32" w:rsidP="00F762A8">
      <w:pPr>
        <w:pStyle w:val="Nadpisbezsl1-1"/>
        <w:sectPr w:rsidR="00AA2A32"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Pr="00334AD1" w:rsidRDefault="00334AD1" w:rsidP="00F762A8">
      <w:pPr>
        <w:pStyle w:val="Nadpisbezsl1-1"/>
        <w:rPr>
          <w:b w:val="0"/>
          <w:sz w:val="18"/>
        </w:rPr>
      </w:pPr>
      <w:r w:rsidRPr="00334AD1">
        <w:rPr>
          <w:b w:val="0"/>
          <w:sz w:val="18"/>
        </w:rPr>
        <w:t>OP/ZP+DUR/13/19</w:t>
      </w:r>
    </w:p>
    <w:p w:rsidR="004F0093" w:rsidRDefault="004F0093" w:rsidP="00F762A8">
      <w:pPr>
        <w:pStyle w:val="Nadpisbezsl1-1"/>
      </w:pPr>
    </w:p>
    <w:p w:rsidR="004F0093" w:rsidRDefault="004F0093" w:rsidP="00F762A8">
      <w:pPr>
        <w:pStyle w:val="Nadpisbezsl1-1"/>
        <w:sectPr w:rsidR="004F0093"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334AD1" w:rsidP="004F0093">
      <w:pPr>
        <w:pStyle w:val="Textbezslovn"/>
      </w:pPr>
      <w:r>
        <w:t>VTP/ZP/03/19</w:t>
      </w:r>
    </w:p>
    <w:p w:rsidR="004F0093" w:rsidRDefault="004F0093" w:rsidP="004F0093">
      <w:pPr>
        <w:pStyle w:val="Nadpisbezsl1-2"/>
      </w:pPr>
      <w:r>
        <w:t>c)</w:t>
      </w:r>
      <w:r>
        <w:tab/>
        <w:t xml:space="preserve">Zvláštní technické podmínky </w:t>
      </w:r>
    </w:p>
    <w:p w:rsidR="004F0093" w:rsidRDefault="00334AD1" w:rsidP="004F0093">
      <w:pPr>
        <w:pStyle w:val="Textbezslovn"/>
        <w:jc w:val="left"/>
      </w:pPr>
      <w:r>
        <w:t xml:space="preserve">ze dne </w:t>
      </w:r>
      <w:proofErr w:type="gramStart"/>
      <w:r>
        <w:t>23.5.2019</w:t>
      </w:r>
      <w:proofErr w:type="gramEnd"/>
    </w:p>
    <w:p w:rsidR="004F0093" w:rsidRDefault="004F0093" w:rsidP="004F0093">
      <w:pPr>
        <w:pStyle w:val="Textbezslovn"/>
        <w:jc w:val="left"/>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Záměru projektu</w:t>
      </w:r>
      <w:r>
        <w:t xml:space="preserve"> a </w:t>
      </w:r>
      <w:r w:rsidR="00AA2A32">
        <w:rPr>
          <w:b/>
        </w:rPr>
        <w:t>doprovodn</w:t>
      </w:r>
      <w:r w:rsidR="001E04D8">
        <w:rPr>
          <w:b/>
        </w:rPr>
        <w:t>é</w:t>
      </w:r>
      <w:r w:rsidR="00AA2A32">
        <w:rPr>
          <w:b/>
        </w:rPr>
        <w:t xml:space="preserve"> dokumentace</w:t>
      </w:r>
      <w:r>
        <w:t xml:space="preserve"> (podle členění na základní a dodatečné služby):</w:t>
      </w:r>
    </w:p>
    <w:p w:rsidR="004F0093" w:rsidRDefault="004F0093" w:rsidP="004F0093">
      <w:pPr>
        <w:pStyle w:val="Nadpisbezsl1-2"/>
      </w:pPr>
      <w:r>
        <w:t>1.</w:t>
      </w:r>
      <w:r>
        <w:tab/>
        <w:t>Základní služby</w:t>
      </w:r>
    </w:p>
    <w:tbl>
      <w:tblPr>
        <w:tblStyle w:val="Mkatabulky"/>
        <w:tblW w:w="0" w:type="auto"/>
        <w:tblLayout w:type="fixed"/>
        <w:tblLook w:val="04A0" w:firstRow="1" w:lastRow="0" w:firstColumn="1" w:lastColumn="0" w:noHBand="0" w:noVBand="1"/>
      </w:tblPr>
      <w:tblGrid>
        <w:gridCol w:w="788"/>
        <w:gridCol w:w="3402"/>
        <w:gridCol w:w="992"/>
        <w:gridCol w:w="993"/>
        <w:gridCol w:w="1275"/>
        <w:gridCol w:w="1392"/>
      </w:tblGrid>
      <w:tr w:rsidR="004F0093" w:rsidRPr="00110376"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4F0093">
            <w:pPr>
              <w:pStyle w:val="Textbezodsazen"/>
              <w:jc w:val="center"/>
              <w:rPr>
                <w:b/>
                <w:sz w:val="16"/>
                <w:szCs w:val="16"/>
              </w:rPr>
            </w:pPr>
            <w:r w:rsidRPr="00110376">
              <w:rPr>
                <w:b/>
                <w:sz w:val="16"/>
                <w:szCs w:val="16"/>
              </w:rPr>
              <w:t>Položka</w:t>
            </w:r>
          </w:p>
        </w:tc>
        <w:tc>
          <w:tcPr>
            <w:tcW w:w="3402" w:type="dxa"/>
          </w:tcPr>
          <w:p w:rsidR="004F0093" w:rsidRPr="00110376" w:rsidRDefault="004F0093" w:rsidP="00FD083D">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Popis</w:t>
            </w:r>
          </w:p>
        </w:tc>
        <w:tc>
          <w:tcPr>
            <w:tcW w:w="992" w:type="dxa"/>
            <w:tcBorders>
              <w:bottom w:val="single" w:sz="2" w:space="0" w:color="auto"/>
            </w:tcBorders>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Měrná jednotka</w:t>
            </w:r>
          </w:p>
        </w:tc>
        <w:tc>
          <w:tcPr>
            <w:tcW w:w="993" w:type="dxa"/>
            <w:tcBorders>
              <w:bottom w:val="single" w:sz="2" w:space="0" w:color="auto"/>
            </w:tcBorders>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Množství *)</w:t>
            </w:r>
          </w:p>
        </w:tc>
        <w:tc>
          <w:tcPr>
            <w:tcW w:w="1275" w:type="dxa"/>
            <w:tcBorders>
              <w:bottom w:val="single" w:sz="2" w:space="0" w:color="auto"/>
            </w:tcBorders>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Jednotková cena *)</w:t>
            </w:r>
          </w:p>
        </w:tc>
        <w:tc>
          <w:tcPr>
            <w:tcW w:w="1392" w:type="dxa"/>
            <w:tcBorders>
              <w:bottom w:val="single" w:sz="2" w:space="0" w:color="auto"/>
            </w:tcBorders>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Cena celkem *)</w:t>
            </w:r>
          </w:p>
        </w:tc>
      </w:tr>
      <w:tr w:rsidR="004F0093" w:rsidRPr="00110376" w:rsidTr="00F22545">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FD083D">
            <w:pPr>
              <w:pStyle w:val="Textbezodsazen"/>
              <w:jc w:val="center"/>
              <w:rPr>
                <w:sz w:val="16"/>
                <w:szCs w:val="16"/>
              </w:rPr>
            </w:pPr>
            <w:r w:rsidRPr="00110376">
              <w:rPr>
                <w:sz w:val="16"/>
                <w:szCs w:val="16"/>
              </w:rPr>
              <w:t>1</w:t>
            </w:r>
          </w:p>
        </w:tc>
        <w:tc>
          <w:tcPr>
            <w:tcW w:w="3402" w:type="dxa"/>
          </w:tcPr>
          <w:p w:rsidR="004F0093" w:rsidRPr="00110376" w:rsidRDefault="004F0093" w:rsidP="00FD083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Záměr projektu (v rozsahu Směrnice č. V – 2/2012  v platném znění a dle požadavku VTP a ZTP)</w:t>
            </w:r>
          </w:p>
        </w:tc>
        <w:tc>
          <w:tcPr>
            <w:tcW w:w="992" w:type="dxa"/>
            <w:tcBorders>
              <w:top w:val="single" w:sz="2" w:space="0" w:color="auto"/>
              <w:bottom w:val="single" w:sz="4" w:space="0" w:color="auto"/>
            </w:tcBorders>
          </w:tcPr>
          <w:p w:rsidR="004F0093" w:rsidRPr="00110376"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Borders>
              <w:top w:val="single" w:sz="2" w:space="0" w:color="auto"/>
              <w:bottom w:val="single" w:sz="4" w:space="0" w:color="auto"/>
            </w:tcBorders>
          </w:tcPr>
          <w:p w:rsidR="004F0093" w:rsidRPr="00110376"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Borders>
              <w:top w:val="single" w:sz="2" w:space="0" w:color="auto"/>
              <w:bottom w:val="single" w:sz="4" w:space="0" w:color="auto"/>
            </w:tcBorders>
          </w:tcPr>
          <w:p w:rsidR="004F0093" w:rsidRPr="00110376"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Borders>
              <w:top w:val="single" w:sz="2" w:space="0" w:color="auto"/>
              <w:bottom w:val="single" w:sz="4" w:space="0" w:color="auto"/>
            </w:tcBorders>
          </w:tcPr>
          <w:p w:rsidR="004F0093" w:rsidRPr="00110376"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A2A32" w:rsidRPr="00110376" w:rsidTr="00F22545">
        <w:tc>
          <w:tcPr>
            <w:cnfStyle w:val="001000000000" w:firstRow="0" w:lastRow="0" w:firstColumn="1" w:lastColumn="0" w:oddVBand="0" w:evenVBand="0" w:oddHBand="0" w:evenHBand="0" w:firstRowFirstColumn="0" w:firstRowLastColumn="0" w:lastRowFirstColumn="0" w:lastRowLastColumn="0"/>
            <w:tcW w:w="788" w:type="dxa"/>
          </w:tcPr>
          <w:p w:rsidR="00AA2A32" w:rsidRPr="00110376" w:rsidRDefault="00AA2A32" w:rsidP="00FD083D">
            <w:pPr>
              <w:pStyle w:val="Textbezodsazen"/>
              <w:jc w:val="center"/>
              <w:rPr>
                <w:sz w:val="16"/>
                <w:szCs w:val="16"/>
              </w:rPr>
            </w:pPr>
            <w:r>
              <w:rPr>
                <w:sz w:val="16"/>
                <w:szCs w:val="16"/>
              </w:rPr>
              <w:t>2</w:t>
            </w:r>
          </w:p>
        </w:tc>
        <w:tc>
          <w:tcPr>
            <w:tcW w:w="3402" w:type="dxa"/>
            <w:tcBorders>
              <w:right w:val="nil"/>
            </w:tcBorders>
          </w:tcPr>
          <w:p w:rsidR="00AA2A32" w:rsidRPr="00110376" w:rsidRDefault="00AA2A32" w:rsidP="00FD083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w:t>
            </w:r>
            <w:r>
              <w:rPr>
                <w:sz w:val="16"/>
                <w:szCs w:val="16"/>
              </w:rPr>
              <w:t>oprovodná dok</w:t>
            </w:r>
            <w:r w:rsidRPr="00110376">
              <w:rPr>
                <w:sz w:val="16"/>
                <w:szCs w:val="16"/>
              </w:rPr>
              <w:t>umentace</w:t>
            </w:r>
          </w:p>
        </w:tc>
        <w:tc>
          <w:tcPr>
            <w:tcW w:w="992" w:type="dxa"/>
            <w:tcBorders>
              <w:top w:val="single" w:sz="4" w:space="0" w:color="auto"/>
              <w:left w:val="nil"/>
              <w:bottom w:val="single" w:sz="4" w:space="0" w:color="auto"/>
              <w:right w:val="nil"/>
            </w:tcBorders>
          </w:tcPr>
          <w:p w:rsidR="00AA2A32" w:rsidRPr="00110376" w:rsidRDefault="00AA2A32" w:rsidP="00F22545">
            <w:pPr>
              <w:pStyle w:val="Textbezodsazen"/>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Borders>
              <w:top w:val="single" w:sz="4" w:space="0" w:color="auto"/>
              <w:left w:val="nil"/>
              <w:bottom w:val="single" w:sz="4" w:space="0" w:color="auto"/>
              <w:right w:val="nil"/>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Borders>
              <w:top w:val="single" w:sz="4" w:space="0" w:color="auto"/>
              <w:left w:val="nil"/>
              <w:bottom w:val="single" w:sz="4" w:space="0" w:color="auto"/>
              <w:right w:val="nil"/>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Borders>
              <w:top w:val="single" w:sz="4" w:space="0" w:color="auto"/>
              <w:left w:val="nil"/>
              <w:bottom w:val="single" w:sz="4"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A2A32" w:rsidRPr="00110376" w:rsidTr="00F22545">
        <w:tc>
          <w:tcPr>
            <w:cnfStyle w:val="001000000000" w:firstRow="0" w:lastRow="0" w:firstColumn="1" w:lastColumn="0" w:oddVBand="0" w:evenVBand="0" w:oddHBand="0" w:evenHBand="0" w:firstRowFirstColumn="0" w:firstRowLastColumn="0" w:lastRowFirstColumn="0" w:lastRowLastColumn="0"/>
            <w:tcW w:w="788" w:type="dxa"/>
          </w:tcPr>
          <w:p w:rsidR="00AA2A32" w:rsidRPr="00110376" w:rsidRDefault="00AA2A32" w:rsidP="00F22545">
            <w:pPr>
              <w:pStyle w:val="Textbezodsazen"/>
              <w:jc w:val="center"/>
              <w:rPr>
                <w:sz w:val="16"/>
                <w:szCs w:val="16"/>
              </w:rPr>
            </w:pPr>
          </w:p>
        </w:tc>
        <w:tc>
          <w:tcPr>
            <w:tcW w:w="3402" w:type="dxa"/>
          </w:tcPr>
          <w:p w:rsidR="00AA2A32" w:rsidRPr="00110376" w:rsidRDefault="00F22545" w:rsidP="00AA2A32">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2.1. </w:t>
            </w:r>
            <w:r w:rsidR="00AA2A32" w:rsidRPr="00110376">
              <w:rPr>
                <w:sz w:val="16"/>
                <w:szCs w:val="16"/>
              </w:rPr>
              <w:t>Zpracování D</w:t>
            </w:r>
            <w:r w:rsidR="00AA2A32">
              <w:rPr>
                <w:sz w:val="16"/>
                <w:szCs w:val="16"/>
              </w:rPr>
              <w:t xml:space="preserve">oprovodné dokumentace, </w:t>
            </w:r>
            <w:r w:rsidR="00AA2A32" w:rsidRPr="00110376">
              <w:rPr>
                <w:sz w:val="16"/>
                <w:szCs w:val="16"/>
              </w:rPr>
              <w:t>dle VTP a ZT</w:t>
            </w:r>
            <w:r w:rsidR="00AA2A32">
              <w:rPr>
                <w:sz w:val="16"/>
                <w:szCs w:val="16"/>
              </w:rPr>
              <w:t>P a dle Směrnice GŘ SŽDC č. 11/2006 v platném znění</w:t>
            </w:r>
          </w:p>
        </w:tc>
        <w:tc>
          <w:tcPr>
            <w:tcW w:w="992" w:type="dxa"/>
            <w:tcBorders>
              <w:top w:val="single" w:sz="4" w:space="0" w:color="auto"/>
              <w:bottom w:val="single" w:sz="2" w:space="0" w:color="auto"/>
            </w:tcBorders>
          </w:tcPr>
          <w:p w:rsidR="00AA2A32"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3" w:type="dxa"/>
            <w:tcBorders>
              <w:top w:val="single" w:sz="4" w:space="0" w:color="auto"/>
              <w:bottom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Borders>
              <w:top w:val="single" w:sz="4" w:space="0" w:color="auto"/>
              <w:bottom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Borders>
              <w:top w:val="single" w:sz="4" w:space="0" w:color="auto"/>
              <w:bottom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A2A32" w:rsidRPr="00110376" w:rsidTr="00F22545">
        <w:tc>
          <w:tcPr>
            <w:cnfStyle w:val="001000000000" w:firstRow="0" w:lastRow="0" w:firstColumn="1" w:lastColumn="0" w:oddVBand="0" w:evenVBand="0" w:oddHBand="0" w:evenHBand="0" w:firstRowFirstColumn="0" w:firstRowLastColumn="0" w:lastRowFirstColumn="0" w:lastRowLastColumn="0"/>
            <w:tcW w:w="788" w:type="dxa"/>
          </w:tcPr>
          <w:p w:rsidR="00AA2A32" w:rsidRPr="00110376" w:rsidRDefault="00AA2A32" w:rsidP="00FD083D">
            <w:pPr>
              <w:pStyle w:val="Textbezodsazen"/>
              <w:jc w:val="center"/>
              <w:rPr>
                <w:sz w:val="16"/>
                <w:szCs w:val="16"/>
              </w:rPr>
            </w:pPr>
            <w:r w:rsidRPr="00110376">
              <w:rPr>
                <w:sz w:val="16"/>
                <w:szCs w:val="16"/>
              </w:rPr>
              <w:t>3</w:t>
            </w:r>
          </w:p>
        </w:tc>
        <w:tc>
          <w:tcPr>
            <w:tcW w:w="3402" w:type="dxa"/>
          </w:tcPr>
          <w:p w:rsidR="00AA2A32" w:rsidRPr="00110376" w:rsidRDefault="00AA2A32" w:rsidP="00AA2A32">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Definitivní odevzdání záměru projektu a </w:t>
            </w:r>
            <w:r>
              <w:rPr>
                <w:sz w:val="16"/>
                <w:szCs w:val="16"/>
              </w:rPr>
              <w:t>doprovodné dokumentace</w:t>
            </w:r>
            <w:r w:rsidRPr="00110376">
              <w:rPr>
                <w:sz w:val="16"/>
                <w:szCs w:val="16"/>
              </w:rPr>
              <w:t xml:space="preserve"> dle SOD v listinné formě (dle požadavku VTP a ZTP)</w:t>
            </w:r>
          </w:p>
        </w:tc>
        <w:tc>
          <w:tcPr>
            <w:tcW w:w="992" w:type="dxa"/>
            <w:tcBorders>
              <w:top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ks</w:t>
            </w:r>
          </w:p>
        </w:tc>
        <w:tc>
          <w:tcPr>
            <w:tcW w:w="993" w:type="dxa"/>
            <w:tcBorders>
              <w:top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w:t>
            </w:r>
          </w:p>
        </w:tc>
        <w:tc>
          <w:tcPr>
            <w:tcW w:w="1275" w:type="dxa"/>
            <w:tcBorders>
              <w:top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Borders>
              <w:top w:val="single" w:sz="2" w:space="0" w:color="auto"/>
            </w:tcBorders>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A2A32"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AA2A32" w:rsidRPr="00110376" w:rsidRDefault="00AA2A32" w:rsidP="00FD083D">
            <w:pPr>
              <w:pStyle w:val="Textbezodsazen"/>
              <w:jc w:val="center"/>
              <w:rPr>
                <w:sz w:val="16"/>
                <w:szCs w:val="16"/>
              </w:rPr>
            </w:pPr>
            <w:r w:rsidRPr="00110376">
              <w:rPr>
                <w:sz w:val="16"/>
                <w:szCs w:val="16"/>
              </w:rPr>
              <w:t>4</w:t>
            </w:r>
          </w:p>
        </w:tc>
        <w:tc>
          <w:tcPr>
            <w:tcW w:w="3402" w:type="dxa"/>
          </w:tcPr>
          <w:p w:rsidR="00AA2A32" w:rsidRPr="00110376" w:rsidRDefault="00AA2A32" w:rsidP="00AA2A32">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Definitivní odevzdání záměru projektu a </w:t>
            </w:r>
            <w:r>
              <w:rPr>
                <w:sz w:val="16"/>
                <w:szCs w:val="16"/>
              </w:rPr>
              <w:t>doprovodné dokumentace</w:t>
            </w:r>
            <w:r w:rsidRPr="00110376">
              <w:rPr>
                <w:sz w:val="16"/>
                <w:szCs w:val="16"/>
              </w:rPr>
              <w:t xml:space="preserve"> dle SOD v elektronické formě (dle požadavku VTP a ZTP)</w:t>
            </w:r>
          </w:p>
        </w:tc>
        <w:tc>
          <w:tcPr>
            <w:tcW w:w="992" w:type="dxa"/>
          </w:tcPr>
          <w:p w:rsidR="00AA2A32" w:rsidRPr="00110376" w:rsidRDefault="00AA2A32" w:rsidP="00F2254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ks</w:t>
            </w:r>
          </w:p>
        </w:tc>
        <w:tc>
          <w:tcPr>
            <w:tcW w:w="993" w:type="dxa"/>
          </w:tcPr>
          <w:p w:rsidR="00AA2A32" w:rsidRPr="00110376" w:rsidRDefault="00AA2A32" w:rsidP="00F2254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c>
          <w:tcPr>
            <w:tcW w:w="1275"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A2A32" w:rsidRPr="00110376" w:rsidTr="00FD083D">
        <w:tc>
          <w:tcPr>
            <w:cnfStyle w:val="001000000000" w:firstRow="0" w:lastRow="0" w:firstColumn="1" w:lastColumn="0" w:oddVBand="0" w:evenVBand="0" w:oddHBand="0" w:evenHBand="0" w:firstRowFirstColumn="0" w:firstRowLastColumn="0" w:lastRowFirstColumn="0" w:lastRowLastColumn="0"/>
            <w:tcW w:w="4190" w:type="dxa"/>
            <w:gridSpan w:val="2"/>
          </w:tcPr>
          <w:p w:rsidR="00AA2A32" w:rsidRPr="00110376" w:rsidRDefault="00AA2A32" w:rsidP="00FD083D">
            <w:pPr>
              <w:pStyle w:val="Textbezodsazen"/>
              <w:jc w:val="left"/>
              <w:rPr>
                <w:b/>
                <w:sz w:val="16"/>
                <w:szCs w:val="16"/>
              </w:rPr>
            </w:pPr>
            <w:r w:rsidRPr="00110376">
              <w:rPr>
                <w:b/>
                <w:sz w:val="16"/>
                <w:szCs w:val="16"/>
              </w:rPr>
              <w:t>Celkem za základní služby:</w:t>
            </w:r>
          </w:p>
        </w:tc>
        <w:tc>
          <w:tcPr>
            <w:tcW w:w="992"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AA2A32" w:rsidRPr="00110376" w:rsidRDefault="00AA2A32"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t>2.</w:t>
      </w:r>
      <w:r>
        <w:tab/>
        <w:t>Dodatečné služby</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FD083D">
            <w:pPr>
              <w:pStyle w:val="Textbezodsazen"/>
              <w:jc w:val="center"/>
              <w:rPr>
                <w:rStyle w:val="Tun"/>
                <w:sz w:val="16"/>
                <w:szCs w:val="16"/>
              </w:rPr>
            </w:pPr>
            <w:r w:rsidRPr="00110376">
              <w:rPr>
                <w:rStyle w:val="Tun"/>
                <w:sz w:val="16"/>
                <w:szCs w:val="16"/>
              </w:rPr>
              <w:t>Položka</w:t>
            </w:r>
          </w:p>
        </w:tc>
        <w:tc>
          <w:tcPr>
            <w:tcW w:w="3402" w:type="dxa"/>
          </w:tcPr>
          <w:p w:rsidR="004F0093" w:rsidRPr="00110376" w:rsidRDefault="004F0093" w:rsidP="00FD083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Popis</w:t>
            </w:r>
          </w:p>
        </w:tc>
        <w:tc>
          <w:tcPr>
            <w:tcW w:w="992" w:type="dxa"/>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Měrná jednotka</w:t>
            </w:r>
          </w:p>
        </w:tc>
        <w:tc>
          <w:tcPr>
            <w:tcW w:w="992" w:type="dxa"/>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Množství *)</w:t>
            </w:r>
          </w:p>
        </w:tc>
        <w:tc>
          <w:tcPr>
            <w:tcW w:w="1276" w:type="dxa"/>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Jednotková cena *)</w:t>
            </w:r>
          </w:p>
        </w:tc>
        <w:tc>
          <w:tcPr>
            <w:tcW w:w="1268" w:type="dxa"/>
          </w:tcPr>
          <w:p w:rsidR="004F0093" w:rsidRPr="00110376"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Cena celkem *)</w:t>
            </w: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5</w:t>
            </w:r>
          </w:p>
        </w:tc>
        <w:tc>
          <w:tcPr>
            <w:tcW w:w="3402" w:type="dxa"/>
          </w:tcPr>
          <w:p w:rsidR="00110376" w:rsidRPr="00110376" w:rsidRDefault="00110376" w:rsidP="00FD083D">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Zajištění mapových podkladů</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FD083D">
            <w:pPr>
              <w:pStyle w:val="Textbezodsazen"/>
              <w:jc w:val="center"/>
              <w:rPr>
                <w:sz w:val="16"/>
                <w:szCs w:val="16"/>
              </w:rPr>
            </w:pPr>
            <w:r w:rsidRPr="00110376">
              <w:rPr>
                <w:sz w:val="16"/>
                <w:szCs w:val="16"/>
              </w:rPr>
              <w:t>6</w:t>
            </w:r>
          </w:p>
        </w:tc>
        <w:tc>
          <w:tcPr>
            <w:tcW w:w="3402" w:type="dxa"/>
          </w:tcPr>
          <w:p w:rsidR="00110376" w:rsidRPr="00110376" w:rsidRDefault="00110376" w:rsidP="00FD083D">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Geodetické práce</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FD083D">
            <w:pPr>
              <w:pStyle w:val="Textbezodsazen"/>
              <w:jc w:val="center"/>
              <w:rPr>
                <w:sz w:val="16"/>
                <w:szCs w:val="16"/>
              </w:rPr>
            </w:pPr>
            <w:r w:rsidRPr="00110376">
              <w:rPr>
                <w:sz w:val="16"/>
                <w:szCs w:val="16"/>
              </w:rPr>
              <w:t>7</w:t>
            </w:r>
          </w:p>
        </w:tc>
        <w:tc>
          <w:tcPr>
            <w:tcW w:w="3402" w:type="dxa"/>
          </w:tcPr>
          <w:p w:rsidR="00110376" w:rsidRPr="00110376" w:rsidRDefault="00110376" w:rsidP="004F373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Geotechnický průzkum </w:t>
            </w:r>
            <w:r w:rsidR="004F3731">
              <w:rPr>
                <w:sz w:val="16"/>
                <w:szCs w:val="16"/>
              </w:rPr>
              <w:t>dle ZTP</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FD083D">
            <w:pPr>
              <w:pStyle w:val="Textbezodsazen"/>
              <w:jc w:val="center"/>
              <w:rPr>
                <w:sz w:val="16"/>
                <w:szCs w:val="16"/>
              </w:rPr>
            </w:pPr>
            <w:r w:rsidRPr="00110376">
              <w:rPr>
                <w:sz w:val="16"/>
                <w:szCs w:val="16"/>
              </w:rPr>
              <w:t>8</w:t>
            </w:r>
          </w:p>
        </w:tc>
        <w:tc>
          <w:tcPr>
            <w:tcW w:w="3402" w:type="dxa"/>
          </w:tcPr>
          <w:p w:rsidR="00110376" w:rsidRPr="001B6904" w:rsidRDefault="001B6904" w:rsidP="00FD083D">
            <w:pPr>
              <w:cnfStyle w:val="000000000000" w:firstRow="0" w:lastRow="0" w:firstColumn="0" w:lastColumn="0" w:oddVBand="0" w:evenVBand="0" w:oddHBand="0" w:evenHBand="0" w:firstRowFirstColumn="0" w:firstRowLastColumn="0" w:lastRowFirstColumn="0" w:lastRowLastColumn="0"/>
              <w:rPr>
                <w:sz w:val="16"/>
                <w:szCs w:val="16"/>
              </w:rPr>
            </w:pPr>
            <w:r w:rsidRPr="001B6904">
              <w:rPr>
                <w:sz w:val="16"/>
                <w:szCs w:val="16"/>
              </w:rPr>
              <w:t>Inženýrská činnost dle ZTP</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FD083D">
            <w:pPr>
              <w:pStyle w:val="Textbezodsazen"/>
              <w:jc w:val="center"/>
              <w:rPr>
                <w:sz w:val="16"/>
                <w:szCs w:val="16"/>
              </w:rPr>
            </w:pPr>
            <w:r w:rsidRPr="00110376">
              <w:rPr>
                <w:sz w:val="16"/>
                <w:szCs w:val="16"/>
              </w:rPr>
              <w:t>9</w:t>
            </w:r>
          </w:p>
        </w:tc>
        <w:tc>
          <w:tcPr>
            <w:tcW w:w="3402" w:type="dxa"/>
          </w:tcPr>
          <w:p w:rsidR="00110376" w:rsidRPr="001B6904" w:rsidRDefault="001B6904" w:rsidP="004F3731">
            <w:pPr>
              <w:cnfStyle w:val="000000000000" w:firstRow="0" w:lastRow="0" w:firstColumn="0" w:lastColumn="0" w:oddVBand="0" w:evenVBand="0" w:oddHBand="0" w:evenHBand="0" w:firstRowFirstColumn="0" w:firstRowLastColumn="0" w:lastRowFirstColumn="0" w:lastRowLastColumn="0"/>
              <w:rPr>
                <w:sz w:val="16"/>
                <w:szCs w:val="16"/>
              </w:rPr>
            </w:pPr>
            <w:r w:rsidRPr="001B6904">
              <w:rPr>
                <w:rFonts w:eastAsia="Times New Roman" w:cs="Times New Roman"/>
                <w:sz w:val="16"/>
                <w:szCs w:val="16"/>
                <w:lang w:eastAsia="cs-CZ"/>
              </w:rPr>
              <w:t>Posouzení vlivu stavby na životní prostředí (zjišťovací řízení)</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FD083D">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FD083D">
            <w:pPr>
              <w:pStyle w:val="Textbezodsazen"/>
              <w:jc w:val="left"/>
              <w:rPr>
                <w:b/>
                <w:sz w:val="16"/>
                <w:szCs w:val="16"/>
              </w:rPr>
            </w:pPr>
            <w:r w:rsidRPr="00110376">
              <w:rPr>
                <w:b/>
                <w:sz w:val="16"/>
                <w:szCs w:val="16"/>
              </w:rPr>
              <w:t>Celkem za dodatečné služby:</w:t>
            </w: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992"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76"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68" w:type="dxa"/>
          </w:tcPr>
          <w:p w:rsidR="00110376" w:rsidRPr="00110376" w:rsidRDefault="00110376" w:rsidP="00FD083D">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Nadpisbezsl1-2"/>
      </w:pPr>
      <w:r>
        <w:lastRenderedPageBreak/>
        <w:t>3.</w:t>
      </w:r>
      <w:r>
        <w:tab/>
        <w:t>Cena Díla</w:t>
      </w:r>
    </w:p>
    <w:p w:rsidR="004F0093" w:rsidRDefault="004F0093" w:rsidP="004F0093">
      <w:pPr>
        <w:pStyle w:val="Textbezodsazen"/>
      </w:pPr>
    </w:p>
    <w:tbl>
      <w:tblPr>
        <w:tblStyle w:val="Mkatabulky"/>
        <w:tblW w:w="0" w:type="auto"/>
        <w:tblLook w:val="04A0" w:firstRow="1" w:lastRow="0" w:firstColumn="1" w:lastColumn="0" w:noHBand="0" w:noVBand="1"/>
      </w:tblPr>
      <w:tblGrid>
        <w:gridCol w:w="2947"/>
        <w:gridCol w:w="2947"/>
        <w:gridCol w:w="2948"/>
      </w:tblGrid>
      <w:tr w:rsidR="004F0093" w:rsidRPr="00236DCC"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FD083D">
            <w:pPr>
              <w:pStyle w:val="Textbezodsazen"/>
              <w:rPr>
                <w:rStyle w:val="Tun"/>
                <w:sz w:val="18"/>
              </w:rPr>
            </w:pPr>
            <w:r w:rsidRPr="00236DCC">
              <w:rPr>
                <w:rStyle w:val="Tun"/>
                <w:sz w:val="18"/>
              </w:rPr>
              <w:t>Cena Díla (bez DPH)</w:t>
            </w:r>
          </w:p>
        </w:tc>
        <w:tc>
          <w:tcPr>
            <w:tcW w:w="2947" w:type="dxa"/>
          </w:tcPr>
          <w:p w:rsidR="004F0093" w:rsidRPr="00236DCC" w:rsidRDefault="004F0093" w:rsidP="00FD083D">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4F0093" w:rsidRPr="00236DCC" w:rsidRDefault="004F0093" w:rsidP="00FD083D">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FD083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FD083D">
            <w:pPr>
              <w:pStyle w:val="Textbezodsazen"/>
              <w:rPr>
                <w:sz w:val="18"/>
              </w:rPr>
            </w:pPr>
            <w:r w:rsidRPr="00236DCC">
              <w:rPr>
                <w:sz w:val="18"/>
              </w:rPr>
              <w:t xml:space="preserve">z toho: </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zpracování </w:t>
            </w:r>
            <w:r w:rsidR="00740EE9">
              <w:rPr>
                <w:b/>
                <w:sz w:val="18"/>
              </w:rPr>
              <w:t>Záměru projektu</w:t>
            </w:r>
            <w:r w:rsidRPr="00236DCC">
              <w:rPr>
                <w:b/>
                <w:sz w:val="18"/>
              </w:rPr>
              <w:t xml:space="preserve"> </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FD083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AA2A32">
            <w:pPr>
              <w:pStyle w:val="Textbezodsazen"/>
              <w:rPr>
                <w:b/>
                <w:sz w:val="18"/>
              </w:rPr>
            </w:pPr>
            <w:r w:rsidRPr="00236DCC">
              <w:rPr>
                <w:b/>
                <w:sz w:val="18"/>
              </w:rPr>
              <w:t xml:space="preserve">Cena za </w:t>
            </w:r>
            <w:r w:rsidR="00740EE9">
              <w:rPr>
                <w:b/>
                <w:sz w:val="18"/>
              </w:rPr>
              <w:t>zpracování D</w:t>
            </w:r>
            <w:r w:rsidR="00AA2A32">
              <w:rPr>
                <w:b/>
                <w:sz w:val="18"/>
              </w:rPr>
              <w:t>oprovodné d</w:t>
            </w:r>
            <w:r w:rsidR="00740EE9">
              <w:rPr>
                <w:b/>
                <w:sz w:val="18"/>
              </w:rPr>
              <w:t xml:space="preserve">okumentace </w:t>
            </w:r>
          </w:p>
        </w:tc>
      </w:tr>
      <w:tr w:rsidR="004F0093" w:rsidRPr="00236DCC" w:rsidTr="00FD083D">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FD083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FD083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Mkatabulky"/>
        <w:tblW w:w="8868" w:type="dxa"/>
        <w:tblLook w:val="04A0" w:firstRow="1" w:lastRow="0" w:firstColumn="1" w:lastColumn="0" w:noHBand="0" w:noVBand="1"/>
      </w:tblPr>
      <w:tblGrid>
        <w:gridCol w:w="2914"/>
        <w:gridCol w:w="2977"/>
        <w:gridCol w:w="2977"/>
      </w:tblGrid>
      <w:tr w:rsidR="004F0093" w:rsidRPr="00B72613"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FD083D">
            <w:pPr>
              <w:pStyle w:val="Textbezodsazen"/>
              <w:jc w:val="left"/>
              <w:rPr>
                <w:rStyle w:val="Tun"/>
                <w:sz w:val="18"/>
              </w:rPr>
            </w:pPr>
            <w:r w:rsidRPr="00B72613">
              <w:rPr>
                <w:rStyle w:val="Tun"/>
                <w:sz w:val="18"/>
              </w:rPr>
              <w:t>Specifikace položky</w:t>
            </w:r>
          </w:p>
        </w:tc>
        <w:tc>
          <w:tcPr>
            <w:tcW w:w="2977" w:type="dxa"/>
          </w:tcPr>
          <w:p w:rsidR="004F0093" w:rsidRPr="00B72613"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4F0093" w:rsidRPr="00B72613" w:rsidRDefault="004F0093" w:rsidP="00FD08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FD083D">
            <w:pPr>
              <w:pStyle w:val="Textbezodsazen"/>
              <w:jc w:val="left"/>
              <w:rPr>
                <w:rStyle w:val="Tun"/>
                <w:sz w:val="18"/>
                <w:highlight w:val="yellow"/>
              </w:rPr>
            </w:pPr>
            <w:r w:rsidRPr="00740EE9">
              <w:rPr>
                <w:rStyle w:val="Tun"/>
                <w:sz w:val="18"/>
                <w:highlight w:val="yellow"/>
              </w:rPr>
              <w:t>1. Dílčí etapa</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(1. dílčí fakturace)</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FD083D">
            <w:pPr>
              <w:pStyle w:val="Textbezodsazen"/>
              <w:jc w:val="left"/>
              <w:rPr>
                <w:rStyle w:val="Tun"/>
                <w:sz w:val="18"/>
                <w:highlight w:val="yellow"/>
              </w:rPr>
            </w:pPr>
            <w:r w:rsidRPr="00740EE9">
              <w:rPr>
                <w:rStyle w:val="Tun"/>
                <w:sz w:val="18"/>
                <w:highlight w:val="yellow"/>
              </w:rPr>
              <w:t>2. Dílčí etapa</w:t>
            </w:r>
          </w:p>
        </w:tc>
        <w:tc>
          <w:tcPr>
            <w:tcW w:w="2977" w:type="dxa"/>
          </w:tcPr>
          <w:p w:rsidR="004F0093" w:rsidRPr="00740EE9" w:rsidRDefault="004F0093" w:rsidP="004F373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4F3731" w:rsidRPr="00740EE9">
              <w:rPr>
                <w:rStyle w:val="Tun"/>
                <w:b w:val="0"/>
                <w:sz w:val="18"/>
                <w:highlight w:val="yellow"/>
              </w:rPr>
              <w:t>(</w:t>
            </w:r>
            <w:r w:rsidR="004F3731">
              <w:rPr>
                <w:rStyle w:val="Tun"/>
                <w:b w:val="0"/>
                <w:sz w:val="18"/>
                <w:highlight w:val="yellow"/>
              </w:rPr>
              <w:t>2</w:t>
            </w:r>
            <w:r w:rsidR="004F3731" w:rsidRPr="00740EE9">
              <w:rPr>
                <w:rStyle w:val="Tun"/>
                <w:b w:val="0"/>
                <w:sz w:val="18"/>
                <w:highlight w:val="yellow"/>
              </w:rPr>
              <w:t>. dílčí fakturace)</w:t>
            </w:r>
          </w:p>
        </w:tc>
        <w:tc>
          <w:tcPr>
            <w:tcW w:w="2977" w:type="dxa"/>
          </w:tcPr>
          <w:p w:rsidR="004F0093" w:rsidRPr="00740EE9" w:rsidRDefault="004F0093" w:rsidP="004F373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FD083D">
            <w:pPr>
              <w:pStyle w:val="Textbezodsazen"/>
              <w:jc w:val="left"/>
              <w:rPr>
                <w:rStyle w:val="Tun"/>
                <w:sz w:val="18"/>
                <w:highlight w:val="yellow"/>
              </w:rPr>
            </w:pPr>
            <w:r w:rsidRPr="00740EE9">
              <w:rPr>
                <w:rStyle w:val="Tun"/>
                <w:sz w:val="18"/>
                <w:highlight w:val="yellow"/>
              </w:rPr>
              <w:t>3. Dílčí etapa</w:t>
            </w:r>
          </w:p>
        </w:tc>
        <w:tc>
          <w:tcPr>
            <w:tcW w:w="2977" w:type="dxa"/>
          </w:tcPr>
          <w:p w:rsidR="004F0093" w:rsidRPr="00740EE9" w:rsidRDefault="004F0093" w:rsidP="004F3731">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4F3731">
              <w:rPr>
                <w:rStyle w:val="Tun"/>
                <w:b w:val="0"/>
                <w:sz w:val="18"/>
                <w:highlight w:val="yellow"/>
              </w:rPr>
              <w:t>3</w:t>
            </w:r>
            <w:r w:rsidR="00740EE9" w:rsidRPr="00740EE9">
              <w:rPr>
                <w:rStyle w:val="Tun"/>
                <w:b w:val="0"/>
                <w:sz w:val="18"/>
                <w:highlight w:val="yellow"/>
              </w:rPr>
              <w:t>. dílčí fakturace)</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FD083D">
            <w:pPr>
              <w:pStyle w:val="Textbezodsazen"/>
              <w:jc w:val="left"/>
              <w:rPr>
                <w:rStyle w:val="Tun"/>
                <w:sz w:val="18"/>
                <w:highlight w:val="yellow"/>
              </w:rPr>
            </w:pPr>
            <w:r w:rsidRPr="00740EE9">
              <w:rPr>
                <w:rStyle w:val="Tun"/>
                <w:sz w:val="18"/>
                <w:highlight w:val="yellow"/>
              </w:rPr>
              <w:t>4.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4F3731">
              <w:rPr>
                <w:rStyle w:val="Tun"/>
                <w:b w:val="0"/>
                <w:sz w:val="18"/>
                <w:highlight w:val="yellow"/>
              </w:rPr>
              <w:t>4</w:t>
            </w:r>
            <w:r w:rsidR="00740EE9" w:rsidRPr="00740EE9">
              <w:rPr>
                <w:rStyle w:val="Tun"/>
                <w:b w:val="0"/>
                <w:sz w:val="18"/>
                <w:highlight w:val="yellow"/>
              </w:rPr>
              <w:t>. dílčí fakturace)</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FD083D">
            <w:pPr>
              <w:pStyle w:val="Textbezodsazen"/>
              <w:jc w:val="left"/>
              <w:rPr>
                <w:rStyle w:val="Tun"/>
                <w:sz w:val="18"/>
                <w:highlight w:val="yellow"/>
              </w:rPr>
            </w:pPr>
            <w:r w:rsidRPr="00740EE9">
              <w:rPr>
                <w:rStyle w:val="Tun"/>
                <w:sz w:val="18"/>
                <w:highlight w:val="yellow"/>
              </w:rPr>
              <w:t>5.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xml:space="preserve">[....] </w:t>
            </w:r>
            <w:proofErr w:type="gramStart"/>
            <w:r w:rsidRPr="00740EE9">
              <w:rPr>
                <w:rStyle w:val="Tun"/>
                <w:sz w:val="18"/>
                <w:highlight w:val="yellow"/>
              </w:rPr>
              <w:t>Kč</w:t>
            </w:r>
            <w:r w:rsidR="00740EE9" w:rsidRPr="00740EE9">
              <w:rPr>
                <w:rStyle w:val="Tun"/>
                <w:b w:val="0"/>
                <w:sz w:val="18"/>
                <w:highlight w:val="yellow"/>
              </w:rPr>
              <w:t>(</w:t>
            </w:r>
            <w:r w:rsidR="004F3731">
              <w:rPr>
                <w:rStyle w:val="Tun"/>
                <w:b w:val="0"/>
                <w:sz w:val="18"/>
                <w:highlight w:val="yellow"/>
              </w:rPr>
              <w:t>5</w:t>
            </w:r>
            <w:r w:rsidR="00740EE9" w:rsidRPr="00740EE9">
              <w:rPr>
                <w:rStyle w:val="Tun"/>
                <w:b w:val="0"/>
                <w:sz w:val="18"/>
                <w:highlight w:val="yellow"/>
              </w:rPr>
              <w:t>. dílčí</w:t>
            </w:r>
            <w:proofErr w:type="gramEnd"/>
            <w:r w:rsidR="00740EE9" w:rsidRPr="00740EE9">
              <w:rPr>
                <w:rStyle w:val="Tun"/>
                <w:b w:val="0"/>
                <w:sz w:val="18"/>
                <w:highlight w:val="yellow"/>
              </w:rPr>
              <w:t xml:space="preserve"> fakturace)</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740EE9">
            <w:pPr>
              <w:pStyle w:val="Textbezodsazen"/>
              <w:jc w:val="left"/>
              <w:rPr>
                <w:rStyle w:val="Tun"/>
                <w:sz w:val="18"/>
                <w:highlight w:val="yellow"/>
              </w:rPr>
            </w:pPr>
            <w:r w:rsidRPr="00740EE9">
              <w:rPr>
                <w:rStyle w:val="Tun"/>
                <w:sz w:val="18"/>
                <w:highlight w:val="yellow"/>
              </w:rPr>
              <w:t xml:space="preserve">6. Dílčí etapa </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konečná</w:t>
            </w:r>
            <w:r w:rsidR="00740EE9" w:rsidRPr="00740EE9">
              <w:rPr>
                <w:rStyle w:val="Tun"/>
                <w:b w:val="0"/>
                <w:sz w:val="18"/>
                <w:highlight w:val="yellow"/>
              </w:rPr>
              <w:t xml:space="preserve"> fakturace)</w:t>
            </w:r>
          </w:p>
        </w:tc>
        <w:tc>
          <w:tcPr>
            <w:tcW w:w="2977" w:type="dxa"/>
          </w:tcPr>
          <w:p w:rsidR="004F0093" w:rsidRPr="00740EE9"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FD083D">
            <w:pPr>
              <w:pStyle w:val="Textbezodsazen"/>
              <w:jc w:val="left"/>
              <w:rPr>
                <w:rStyle w:val="Tun"/>
                <w:sz w:val="18"/>
              </w:rPr>
            </w:pPr>
            <w:r w:rsidRPr="00B72613">
              <w:rPr>
                <w:rStyle w:val="Tun"/>
                <w:sz w:val="18"/>
              </w:rPr>
              <w:t>Celkem:</w:t>
            </w:r>
          </w:p>
        </w:tc>
        <w:tc>
          <w:tcPr>
            <w:tcW w:w="2977" w:type="dxa"/>
          </w:tcPr>
          <w:p w:rsidR="004F0093" w:rsidRPr="00B72613"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4F0093" w:rsidRPr="00B72613" w:rsidRDefault="004F0093" w:rsidP="00FD083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740EE9" w:rsidRPr="00B72613"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740EE9" w:rsidRPr="00B72613" w:rsidRDefault="00740EE9" w:rsidP="00FD083D">
            <w:pPr>
              <w:pStyle w:val="Textbezodsazen"/>
              <w:rPr>
                <w:rStyle w:val="Tun"/>
                <w:sz w:val="18"/>
              </w:rPr>
            </w:pPr>
            <w:r w:rsidRPr="00B72613">
              <w:rPr>
                <w:rStyle w:val="Tun"/>
                <w:sz w:val="18"/>
              </w:rPr>
              <w:t>Část Díla</w:t>
            </w:r>
          </w:p>
        </w:tc>
        <w:tc>
          <w:tcPr>
            <w:tcW w:w="4253" w:type="dxa"/>
          </w:tcPr>
          <w:p w:rsidR="00740EE9" w:rsidRPr="00B72613" w:rsidRDefault="00740EE9" w:rsidP="00FD083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740EE9" w:rsidRPr="00B72613" w:rsidRDefault="00740EE9" w:rsidP="00FD083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rsidR="00740EE9" w:rsidRPr="00B72613" w:rsidRDefault="00740EE9" w:rsidP="00FD083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740EE9"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740EE9" w:rsidRPr="00250513" w:rsidRDefault="00740EE9" w:rsidP="00FD083D">
            <w:pPr>
              <w:pStyle w:val="Textbezodsazen"/>
              <w:rPr>
                <w:rStyle w:val="Tun"/>
                <w:sz w:val="18"/>
              </w:rPr>
            </w:pPr>
            <w:r w:rsidRPr="00250513">
              <w:rPr>
                <w:rStyle w:val="Tun"/>
                <w:sz w:val="18"/>
              </w:rPr>
              <w:t>Termín zahájení prací</w:t>
            </w:r>
          </w:p>
        </w:tc>
        <w:tc>
          <w:tcPr>
            <w:tcW w:w="4253" w:type="dxa"/>
          </w:tcPr>
          <w:p w:rsidR="00740EE9" w:rsidRPr="00250513" w:rsidRDefault="00740EE9" w:rsidP="00FD083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50513">
              <w:rPr>
                <w:sz w:val="18"/>
              </w:rPr>
              <w:t>ihned po nabytí účinnosti Smlouvy</w:t>
            </w:r>
          </w:p>
        </w:tc>
        <w:tc>
          <w:tcPr>
            <w:tcW w:w="3685" w:type="dxa"/>
          </w:tcPr>
          <w:p w:rsidR="00740EE9" w:rsidRPr="00FF790F" w:rsidRDefault="00740EE9" w:rsidP="00FD083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F790F">
              <w:rPr>
                <w:sz w:val="18"/>
              </w:rPr>
              <w:t>-</w:t>
            </w:r>
          </w:p>
        </w:tc>
        <w:tc>
          <w:tcPr>
            <w:tcW w:w="3544" w:type="dxa"/>
          </w:tcPr>
          <w:p w:rsidR="00740EE9" w:rsidRPr="00FF790F" w:rsidRDefault="00740EE9" w:rsidP="00FD083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F790F">
              <w:rPr>
                <w:sz w:val="18"/>
              </w:rPr>
              <w:t>-</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FD083D">
            <w:pPr>
              <w:pStyle w:val="Textbezodsazen"/>
              <w:rPr>
                <w:rStyle w:val="Tun"/>
                <w:sz w:val="18"/>
              </w:rPr>
            </w:pPr>
            <w:r w:rsidRPr="00250513">
              <w:rPr>
                <w:rStyle w:val="Tun"/>
                <w:sz w:val="18"/>
              </w:rPr>
              <w:t>1. Dílčí etapa</w:t>
            </w:r>
          </w:p>
        </w:tc>
        <w:tc>
          <w:tcPr>
            <w:tcW w:w="4253" w:type="dxa"/>
          </w:tcPr>
          <w:p w:rsidR="00957B33" w:rsidRPr="00250513" w:rsidRDefault="00957B33" w:rsidP="00F22545">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b/>
                <w:sz w:val="16"/>
                <w:szCs w:val="16"/>
              </w:rPr>
              <w:t xml:space="preserve">do 7 měsíců od nabytí účinnosti Smlouvy </w:t>
            </w:r>
            <w:r w:rsidRPr="00250513">
              <w:rPr>
                <w:rFonts w:eastAsia="Times New Roman" w:cs="Times New Roman"/>
                <w:sz w:val="16"/>
                <w:szCs w:val="16"/>
              </w:rPr>
              <w:t>(1. dílčí fakturace – 70 % ceny díla)</w:t>
            </w:r>
          </w:p>
        </w:tc>
        <w:tc>
          <w:tcPr>
            <w:tcW w:w="3685" w:type="dxa"/>
          </w:tcPr>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Provedení a vyhodnocení geotechnických průzkumů</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Provedení místních šetření</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Návrh technického řešení k projednání</w:t>
            </w: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6"/>
                <w:szCs w:val="16"/>
                <w:highlight w:val="green"/>
              </w:rPr>
            </w:pPr>
            <w:r w:rsidRPr="002819CD">
              <w:rPr>
                <w:rFonts w:eastAsia="Times New Roman" w:cs="Arial"/>
                <w:sz w:val="16"/>
                <w:szCs w:val="16"/>
              </w:rPr>
              <w:t>předávací protokol k 1. Dílčí etapě</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FD083D">
            <w:pPr>
              <w:pStyle w:val="Textbezodsazen"/>
              <w:rPr>
                <w:rStyle w:val="Tun"/>
                <w:sz w:val="18"/>
              </w:rPr>
            </w:pPr>
            <w:r w:rsidRPr="00250513">
              <w:rPr>
                <w:rStyle w:val="Tun"/>
                <w:sz w:val="18"/>
              </w:rPr>
              <w:t>2. Dílčí etapa</w:t>
            </w:r>
          </w:p>
        </w:tc>
        <w:tc>
          <w:tcPr>
            <w:tcW w:w="4253" w:type="dxa"/>
          </w:tcPr>
          <w:p w:rsidR="00957B33" w:rsidRPr="00250513" w:rsidRDefault="00957B33" w:rsidP="00F22545">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250513">
              <w:rPr>
                <w:rFonts w:eastAsia="Times New Roman" w:cs="Times New Roman"/>
                <w:b/>
                <w:sz w:val="16"/>
                <w:szCs w:val="16"/>
              </w:rPr>
              <w:t xml:space="preserve">do 9 měsíců od nabytí účinnosti </w:t>
            </w:r>
            <w:r w:rsidRPr="00250513">
              <w:rPr>
                <w:rFonts w:eastAsia="Times New Roman" w:cs="Times New Roman"/>
                <w:sz w:val="16"/>
                <w:szCs w:val="16"/>
              </w:rPr>
              <w:t>Smlouvy (2. dílčí fakturace – 5 % ceny díla)</w:t>
            </w:r>
          </w:p>
        </w:tc>
        <w:tc>
          <w:tcPr>
            <w:tcW w:w="3685" w:type="dxa"/>
          </w:tcPr>
          <w:p w:rsidR="00957B33" w:rsidRPr="00250513" w:rsidRDefault="00957B33" w:rsidP="00957B33">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Projednání technického řešení DD, zapracování připomínek</w:t>
            </w: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6"/>
                <w:szCs w:val="16"/>
              </w:rPr>
            </w:pPr>
            <w:r w:rsidRPr="002819CD">
              <w:rPr>
                <w:rFonts w:eastAsia="Times New Roman" w:cs="Arial"/>
                <w:sz w:val="16"/>
                <w:szCs w:val="16"/>
              </w:rPr>
              <w:t xml:space="preserve">předávací </w:t>
            </w:r>
            <w:proofErr w:type="gramStart"/>
            <w:r w:rsidRPr="002819CD">
              <w:rPr>
                <w:rFonts w:eastAsia="Times New Roman" w:cs="Arial"/>
                <w:sz w:val="16"/>
                <w:szCs w:val="16"/>
              </w:rPr>
              <w:t>protokol k 2.</w:t>
            </w:r>
            <w:proofErr w:type="gramEnd"/>
            <w:r w:rsidRPr="002819CD">
              <w:rPr>
                <w:rFonts w:eastAsia="Times New Roman" w:cs="Arial"/>
                <w:sz w:val="16"/>
                <w:szCs w:val="16"/>
              </w:rPr>
              <w:t xml:space="preserve"> Dílčí etapě</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FD083D">
            <w:pPr>
              <w:pStyle w:val="Textbezodsazen"/>
              <w:rPr>
                <w:rStyle w:val="Tun"/>
                <w:sz w:val="18"/>
              </w:rPr>
            </w:pPr>
            <w:r w:rsidRPr="00250513">
              <w:rPr>
                <w:rStyle w:val="Tun"/>
                <w:sz w:val="18"/>
              </w:rPr>
              <w:t>3. Dílčí etapa</w:t>
            </w:r>
          </w:p>
        </w:tc>
        <w:tc>
          <w:tcPr>
            <w:tcW w:w="4253" w:type="dxa"/>
          </w:tcPr>
          <w:p w:rsidR="00957B33" w:rsidRPr="00250513" w:rsidRDefault="00957B33" w:rsidP="00F22545">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250513">
              <w:rPr>
                <w:rFonts w:eastAsia="Times New Roman" w:cs="Times New Roman"/>
                <w:b/>
                <w:sz w:val="16"/>
                <w:szCs w:val="16"/>
              </w:rPr>
              <w:t xml:space="preserve">do 11 měsíců od nabytí účinnosti Smlouvy </w:t>
            </w:r>
            <w:r w:rsidRPr="00250513">
              <w:rPr>
                <w:rFonts w:eastAsia="Times New Roman" w:cs="Times New Roman"/>
                <w:sz w:val="16"/>
                <w:szCs w:val="16"/>
              </w:rPr>
              <w:t>(3. dílčí fakturace – 5 % ceny díla)</w:t>
            </w:r>
          </w:p>
        </w:tc>
        <w:tc>
          <w:tcPr>
            <w:tcW w:w="3685" w:type="dxa"/>
          </w:tcPr>
          <w:p w:rsidR="00957B33" w:rsidRPr="00250513" w:rsidDel="00613B9B"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del w:id="0" w:author="admin" w:date="2019-08-12T14:06:00Z"/>
                <w:rFonts w:eastAsia="Times New Roman" w:cs="Times New Roman"/>
                <w:sz w:val="16"/>
                <w:szCs w:val="16"/>
              </w:rPr>
            </w:pPr>
            <w:r w:rsidRPr="00250513">
              <w:rPr>
                <w:rFonts w:eastAsia="Times New Roman" w:cs="Times New Roman"/>
                <w:sz w:val="16"/>
                <w:szCs w:val="16"/>
              </w:rPr>
              <w:t>Hodnocení vlivu záměru na ELV Hemže-</w:t>
            </w:r>
            <w:proofErr w:type="spellStart"/>
            <w:r w:rsidRPr="00250513">
              <w:rPr>
                <w:rFonts w:eastAsia="Times New Roman" w:cs="Times New Roman"/>
                <w:sz w:val="16"/>
                <w:szCs w:val="16"/>
              </w:rPr>
              <w:t>Mýtkov</w:t>
            </w:r>
            <w:proofErr w:type="spellEnd"/>
            <w:r w:rsidRPr="00250513">
              <w:rPr>
                <w:rFonts w:eastAsia="Times New Roman" w:cs="Times New Roman"/>
                <w:sz w:val="16"/>
                <w:szCs w:val="16"/>
              </w:rPr>
              <w:t>, hodnocení podle § 67 (biologické hodnocení) včetně vyhodnocení vlivu záměru na krajinný ráz</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6"/>
                <w:szCs w:val="16"/>
              </w:rPr>
            </w:pPr>
            <w:r w:rsidRPr="002819CD">
              <w:rPr>
                <w:rFonts w:eastAsia="Times New Roman" w:cs="Arial"/>
                <w:sz w:val="16"/>
                <w:szCs w:val="16"/>
              </w:rPr>
              <w:t>předávací protokol k 3. Dílčí etapě</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FD083D">
            <w:pPr>
              <w:pStyle w:val="Textbezodsazen"/>
              <w:rPr>
                <w:rStyle w:val="Tun"/>
                <w:sz w:val="18"/>
              </w:rPr>
            </w:pPr>
            <w:r w:rsidRPr="00250513">
              <w:rPr>
                <w:rStyle w:val="Tun"/>
                <w:sz w:val="18"/>
              </w:rPr>
              <w:t>4. Dílčí etapa</w:t>
            </w:r>
          </w:p>
        </w:tc>
        <w:tc>
          <w:tcPr>
            <w:tcW w:w="4253" w:type="dxa"/>
          </w:tcPr>
          <w:p w:rsidR="00957B33" w:rsidRPr="00250513" w:rsidRDefault="00957B33" w:rsidP="001B6904">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250513">
              <w:rPr>
                <w:rFonts w:eastAsia="Times New Roman" w:cs="Times New Roman"/>
                <w:b/>
                <w:sz w:val="16"/>
                <w:szCs w:val="16"/>
              </w:rPr>
              <w:t xml:space="preserve">do 14 měsíců od nabytí účinnosti Smlouvy </w:t>
            </w:r>
            <w:r w:rsidRPr="00250513">
              <w:rPr>
                <w:rFonts w:eastAsia="Times New Roman" w:cs="Times New Roman"/>
                <w:sz w:val="16"/>
                <w:szCs w:val="16"/>
              </w:rPr>
              <w:t>(4. dílčí fakturace – 1</w:t>
            </w:r>
            <w:r w:rsidR="001B6904" w:rsidRPr="00250513">
              <w:rPr>
                <w:rFonts w:eastAsia="Times New Roman" w:cs="Times New Roman"/>
                <w:sz w:val="16"/>
                <w:szCs w:val="16"/>
              </w:rPr>
              <w:t>3</w:t>
            </w:r>
            <w:r w:rsidRPr="00250513">
              <w:rPr>
                <w:rFonts w:eastAsia="Times New Roman" w:cs="Times New Roman"/>
                <w:sz w:val="16"/>
                <w:szCs w:val="16"/>
              </w:rPr>
              <w:t xml:space="preserve"> % ceny díla)</w:t>
            </w:r>
          </w:p>
        </w:tc>
        <w:tc>
          <w:tcPr>
            <w:tcW w:w="3685" w:type="dxa"/>
          </w:tcPr>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Zpracování ZP +DD</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ins w:id="1" w:author="Bussinow Milan, Mgr., Ph.D." w:date="2019-08-06T10:45:00Z"/>
                <w:rFonts w:eastAsia="Times New Roman" w:cs="Times New Roman"/>
                <w:sz w:val="16"/>
                <w:szCs w:val="16"/>
              </w:rPr>
            </w:pPr>
            <w:r w:rsidRPr="00250513">
              <w:rPr>
                <w:rFonts w:eastAsia="Times New Roman" w:cs="Times New Roman"/>
                <w:sz w:val="16"/>
                <w:szCs w:val="16"/>
              </w:rPr>
              <w:t>k připomínkám</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sz w:val="16"/>
                <w:szCs w:val="16"/>
              </w:rPr>
              <w:t>Závěr zjišťovacího řízení</w:t>
            </w: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6"/>
                <w:szCs w:val="16"/>
              </w:rPr>
            </w:pPr>
            <w:r w:rsidRPr="002819CD">
              <w:rPr>
                <w:rFonts w:eastAsia="Times New Roman" w:cs="Arial"/>
                <w:sz w:val="16"/>
                <w:szCs w:val="16"/>
              </w:rPr>
              <w:t>předávací protokol k 4. Dílčí etapě</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FD083D">
            <w:pPr>
              <w:pStyle w:val="Textbezodsazen"/>
              <w:rPr>
                <w:rStyle w:val="Tun"/>
                <w:sz w:val="18"/>
              </w:rPr>
            </w:pPr>
            <w:r w:rsidRPr="00250513">
              <w:rPr>
                <w:rStyle w:val="Tun"/>
                <w:sz w:val="18"/>
              </w:rPr>
              <w:t>5. Dílčí etapa</w:t>
            </w:r>
          </w:p>
        </w:tc>
        <w:tc>
          <w:tcPr>
            <w:tcW w:w="4253" w:type="dxa"/>
          </w:tcPr>
          <w:p w:rsidR="00957B33" w:rsidRPr="00250513" w:rsidRDefault="00957B33" w:rsidP="001B6904">
            <w:pPr>
              <w:tabs>
                <w:tab w:val="left" w:pos="708"/>
                <w:tab w:val="num" w:pos="737"/>
              </w:tabs>
              <w:spacing w:after="120" w:line="280" w:lineRule="exact"/>
              <w:ind w:firstLine="3"/>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0513">
              <w:rPr>
                <w:rFonts w:eastAsia="Times New Roman" w:cs="Times New Roman"/>
                <w:b/>
                <w:sz w:val="16"/>
                <w:szCs w:val="16"/>
              </w:rPr>
              <w:t xml:space="preserve">do 16 měsíců od nabytí účinnosti Smlouvy </w:t>
            </w:r>
            <w:r w:rsidRPr="00250513">
              <w:rPr>
                <w:rFonts w:eastAsia="Times New Roman" w:cs="Times New Roman"/>
                <w:sz w:val="16"/>
                <w:szCs w:val="16"/>
              </w:rPr>
              <w:t xml:space="preserve">(5. dílčí fakturace – </w:t>
            </w:r>
            <w:r w:rsidR="001B6904" w:rsidRPr="00250513">
              <w:rPr>
                <w:rFonts w:eastAsia="Times New Roman" w:cs="Times New Roman"/>
                <w:sz w:val="16"/>
                <w:szCs w:val="16"/>
              </w:rPr>
              <w:t>5</w:t>
            </w:r>
            <w:r w:rsidRPr="00250513">
              <w:rPr>
                <w:rFonts w:eastAsia="Times New Roman" w:cs="Times New Roman"/>
                <w:sz w:val="16"/>
                <w:szCs w:val="16"/>
              </w:rPr>
              <w:t>% ceny díla)</w:t>
            </w:r>
          </w:p>
        </w:tc>
        <w:tc>
          <w:tcPr>
            <w:tcW w:w="3685" w:type="dxa"/>
          </w:tcPr>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Arial"/>
                <w:sz w:val="16"/>
                <w:szCs w:val="16"/>
              </w:rPr>
            </w:pPr>
            <w:r w:rsidRPr="00250513">
              <w:rPr>
                <w:rFonts w:eastAsia="Times New Roman" w:cs="Arial"/>
                <w:sz w:val="16"/>
                <w:szCs w:val="16"/>
                <w:lang w:val="x-none"/>
              </w:rPr>
              <w:t xml:space="preserve">Projednání ZP </w:t>
            </w:r>
            <w:r w:rsidRPr="00250513">
              <w:rPr>
                <w:rFonts w:eastAsia="Times New Roman" w:cs="Arial"/>
                <w:sz w:val="16"/>
                <w:szCs w:val="16"/>
              </w:rPr>
              <w:t>+ DD</w:t>
            </w:r>
          </w:p>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rFonts w:eastAsia="Times New Roman" w:cs="Arial"/>
                <w:sz w:val="16"/>
                <w:szCs w:val="16"/>
                <w:lang w:val="x-none"/>
              </w:rPr>
            </w:pPr>
            <w:r w:rsidRPr="00250513">
              <w:rPr>
                <w:rFonts w:eastAsia="Times New Roman" w:cs="Arial"/>
                <w:sz w:val="16"/>
                <w:szCs w:val="16"/>
                <w:lang w:val="x-none"/>
              </w:rPr>
              <w:t>s objednatelem</w:t>
            </w: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rFonts w:eastAsia="Times New Roman" w:cs="Arial"/>
                <w:sz w:val="16"/>
                <w:szCs w:val="16"/>
                <w:highlight w:val="green"/>
              </w:rPr>
            </w:pPr>
            <w:r w:rsidRPr="002819CD">
              <w:rPr>
                <w:rFonts w:eastAsia="Times New Roman" w:cs="Arial"/>
                <w:sz w:val="16"/>
                <w:szCs w:val="16"/>
              </w:rPr>
              <w:t>předávací protokol k 5. Dílčí etapě</w:t>
            </w:r>
          </w:p>
        </w:tc>
      </w:tr>
      <w:tr w:rsidR="00957B33" w:rsidRPr="00B72613" w:rsidTr="00FD083D">
        <w:tc>
          <w:tcPr>
            <w:cnfStyle w:val="001000000000" w:firstRow="0" w:lastRow="0" w:firstColumn="1" w:lastColumn="0" w:oddVBand="0" w:evenVBand="0" w:oddHBand="0" w:evenHBand="0" w:firstRowFirstColumn="0" w:firstRowLastColumn="0" w:lastRowFirstColumn="0" w:lastRowLastColumn="0"/>
            <w:tcW w:w="2914" w:type="dxa"/>
          </w:tcPr>
          <w:p w:rsidR="00957B33" w:rsidRPr="00250513" w:rsidRDefault="00957B33" w:rsidP="00957B33">
            <w:pPr>
              <w:pStyle w:val="Textbezodsazen"/>
              <w:rPr>
                <w:rStyle w:val="Tun"/>
                <w:sz w:val="18"/>
              </w:rPr>
            </w:pPr>
            <w:r w:rsidRPr="00250513">
              <w:rPr>
                <w:rStyle w:val="Tun"/>
                <w:sz w:val="18"/>
              </w:rPr>
              <w:t xml:space="preserve">6. Dílčí etapa </w:t>
            </w:r>
          </w:p>
          <w:p w:rsidR="00957B33" w:rsidRPr="00250513" w:rsidRDefault="00957B33" w:rsidP="00957B33">
            <w:pPr>
              <w:pStyle w:val="Textbezodsazen"/>
              <w:rPr>
                <w:rStyle w:val="Tun"/>
                <w:sz w:val="18"/>
              </w:rPr>
            </w:pPr>
            <w:r w:rsidRPr="00250513">
              <w:rPr>
                <w:rStyle w:val="Tun"/>
                <w:sz w:val="18"/>
              </w:rPr>
              <w:t>Termín dokončení Díla</w:t>
            </w:r>
          </w:p>
        </w:tc>
        <w:tc>
          <w:tcPr>
            <w:tcW w:w="4253" w:type="dxa"/>
          </w:tcPr>
          <w:p w:rsidR="00957B33" w:rsidRPr="00250513" w:rsidRDefault="00957B33" w:rsidP="00F2254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250513">
              <w:rPr>
                <w:rFonts w:eastAsia="Times New Roman" w:cs="Times New Roman"/>
                <w:b/>
                <w:sz w:val="16"/>
                <w:szCs w:val="16"/>
              </w:rPr>
              <w:t xml:space="preserve">do 19 měsíců od nabytí účinnosti Smlouvy v návaznosti na potřeby součinnosti projednání připomínek CK MD k ZP </w:t>
            </w:r>
            <w:r w:rsidRPr="00250513">
              <w:rPr>
                <w:rFonts w:eastAsia="Times New Roman" w:cs="Times New Roman"/>
                <w:sz w:val="16"/>
                <w:szCs w:val="16"/>
              </w:rPr>
              <w:t>(konečná fakturace – 2% ceny díla)</w:t>
            </w:r>
          </w:p>
        </w:tc>
        <w:tc>
          <w:tcPr>
            <w:tcW w:w="3685" w:type="dxa"/>
          </w:tcPr>
          <w:p w:rsidR="00957B33" w:rsidRPr="00250513" w:rsidRDefault="00957B33" w:rsidP="00F22545">
            <w:pPr>
              <w:tabs>
                <w:tab w:val="num" w:pos="737"/>
              </w:tabs>
              <w:jc w:val="both"/>
              <w:cnfStyle w:val="000000000000" w:firstRow="0" w:lastRow="0" w:firstColumn="0" w:lastColumn="0" w:oddVBand="0" w:evenVBand="0" w:oddHBand="0" w:evenHBand="0" w:firstRowFirstColumn="0" w:firstRowLastColumn="0" w:lastRowFirstColumn="0" w:lastRowLastColumn="0"/>
              <w:rPr>
                <w:ins w:id="2" w:author="admin" w:date="2019-08-12T13:44:00Z"/>
                <w:rFonts w:eastAsia="Times New Roman" w:cs="Arial"/>
                <w:sz w:val="16"/>
                <w:szCs w:val="16"/>
                <w:lang w:val="x-none"/>
              </w:rPr>
            </w:pPr>
            <w:r w:rsidRPr="00250513">
              <w:rPr>
                <w:rFonts w:eastAsia="Times New Roman" w:cs="Arial"/>
                <w:sz w:val="16"/>
                <w:szCs w:val="16"/>
              </w:rPr>
              <w:t>Součinnost při p</w:t>
            </w:r>
            <w:proofErr w:type="spellStart"/>
            <w:r w:rsidRPr="00250513">
              <w:rPr>
                <w:rFonts w:eastAsia="Times New Roman" w:cs="Arial"/>
                <w:sz w:val="16"/>
                <w:szCs w:val="16"/>
                <w:lang w:val="x-none"/>
              </w:rPr>
              <w:t>rojednání</w:t>
            </w:r>
            <w:proofErr w:type="spellEnd"/>
            <w:r w:rsidRPr="00250513">
              <w:rPr>
                <w:rFonts w:eastAsia="Times New Roman" w:cs="Arial"/>
                <w:sz w:val="16"/>
                <w:szCs w:val="16"/>
                <w:lang w:val="x-none"/>
              </w:rPr>
              <w:t xml:space="preserve"> </w:t>
            </w:r>
            <w:r w:rsidRPr="00250513">
              <w:rPr>
                <w:rFonts w:eastAsia="Times New Roman" w:cs="Arial"/>
                <w:sz w:val="16"/>
                <w:szCs w:val="16"/>
              </w:rPr>
              <w:t>připomínek</w:t>
            </w:r>
            <w:r w:rsidRPr="00250513">
              <w:rPr>
                <w:rFonts w:eastAsia="Times New Roman" w:cs="Arial"/>
                <w:sz w:val="16"/>
                <w:szCs w:val="16"/>
                <w:lang w:val="x-none"/>
              </w:rPr>
              <w:t xml:space="preserve"> </w:t>
            </w:r>
            <w:r w:rsidRPr="00250513">
              <w:rPr>
                <w:rFonts w:eastAsia="Times New Roman" w:cs="Arial"/>
                <w:sz w:val="16"/>
                <w:szCs w:val="16"/>
              </w:rPr>
              <w:t>CK MD k ZP</w:t>
            </w:r>
          </w:p>
        </w:tc>
        <w:tc>
          <w:tcPr>
            <w:tcW w:w="3544" w:type="dxa"/>
          </w:tcPr>
          <w:p w:rsidR="00957B33" w:rsidRPr="002819CD" w:rsidRDefault="00957B33" w:rsidP="00F22545">
            <w:pPr>
              <w:keepNext/>
              <w:suppressAutoHyphens/>
              <w:outlineLvl w:val="0"/>
              <w:cnfStyle w:val="000000000000" w:firstRow="0" w:lastRow="0" w:firstColumn="0" w:lastColumn="0" w:oddVBand="0" w:evenVBand="0" w:oddHBand="0" w:evenHBand="0" w:firstRowFirstColumn="0" w:firstRowLastColumn="0" w:lastRowFirstColumn="0" w:lastRowLastColumn="0"/>
              <w:rPr>
                <w:ins w:id="3" w:author="admin" w:date="2019-08-12T13:44:00Z"/>
                <w:rFonts w:eastAsia="Times New Roman" w:cs="Arial"/>
                <w:sz w:val="16"/>
                <w:szCs w:val="16"/>
                <w:highlight w:val="green"/>
              </w:rPr>
            </w:pPr>
            <w:r w:rsidRPr="002819CD">
              <w:rPr>
                <w:rFonts w:eastAsia="Times New Roman" w:cs="Arial"/>
                <w:sz w:val="16"/>
                <w:szCs w:val="16"/>
              </w:rPr>
              <w:t>předávací protokol k 6. Dílčí etapě</w:t>
            </w:r>
          </w:p>
        </w:tc>
      </w:tr>
    </w:tbl>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740EE9" w:rsidRDefault="00740EE9" w:rsidP="00740EE9">
      <w:pPr>
        <w:pStyle w:val="Nadpisbezsl1-2"/>
      </w:pPr>
      <w:r>
        <w:t>Za objednatele</w:t>
      </w:r>
    </w:p>
    <w:p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4436EE" w:rsidRDefault="00DD7FA4" w:rsidP="00FD083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04DF">
              <w:rPr>
                <w:sz w:val="18"/>
              </w:rPr>
              <w:t>Ing. Miroslav Bocák, ředitel Stavební správy východ</w:t>
            </w:r>
          </w:p>
        </w:tc>
      </w:tr>
      <w:tr w:rsidR="00740EE9" w:rsidRPr="00F95FBD" w:rsidTr="00FD083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4436EE" w:rsidRDefault="00DD7FA4"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Nerudova </w:t>
            </w:r>
            <w:r>
              <w:rPr>
                <w:sz w:val="18"/>
              </w:rPr>
              <w:t>773/</w:t>
            </w:r>
            <w:r w:rsidRPr="006404DF">
              <w:rPr>
                <w:sz w:val="18"/>
              </w:rPr>
              <w:t>1, 779 00 Olomouc</w:t>
            </w:r>
          </w:p>
        </w:tc>
      </w:tr>
      <w:tr w:rsidR="00740EE9" w:rsidRPr="00F95FBD" w:rsidTr="00FD083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4436EE" w:rsidRDefault="00DD7FA4"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Bocak@szdc.cz  </w:t>
            </w:r>
          </w:p>
        </w:tc>
      </w:tr>
      <w:tr w:rsidR="00740EE9" w:rsidRPr="00F95FBD" w:rsidTr="00FD083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4436EE" w:rsidRDefault="00DD7FA4"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+420 606 780 184</w:t>
            </w:r>
          </w:p>
        </w:tc>
      </w:tr>
    </w:tbl>
    <w:p w:rsidR="00740EE9" w:rsidRDefault="00740EE9" w:rsidP="00740EE9">
      <w:pPr>
        <w:pStyle w:val="Textbezodsazen"/>
      </w:pPr>
    </w:p>
    <w:p w:rsidR="00DD7FA4" w:rsidRPr="00F95FBD" w:rsidRDefault="00DD7FA4" w:rsidP="00DD7FA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DD7FA4" w:rsidRDefault="00DD7FA4" w:rsidP="00F22545">
            <w:pPr>
              <w:pStyle w:val="Tabulka"/>
              <w:cnfStyle w:val="100000000000" w:firstRow="1" w:lastRow="0" w:firstColumn="0" w:lastColumn="0" w:oddVBand="0" w:evenVBand="0" w:oddHBand="0" w:evenHBand="0" w:firstRowFirstColumn="0" w:firstRowLastColumn="0" w:lastRowFirstColumn="0" w:lastRowLastColumn="0"/>
              <w:rPr>
                <w:sz w:val="18"/>
              </w:rPr>
            </w:pPr>
            <w:r w:rsidRPr="00DD7FA4">
              <w:rPr>
                <w:sz w:val="18"/>
              </w:rPr>
              <w:t>Mgr. Jan Foldyna</w:t>
            </w:r>
          </w:p>
        </w:tc>
      </w:tr>
      <w:tr w:rsidR="00DD7FA4" w:rsidRPr="00F95FBD" w:rsidTr="00F22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4436EE"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Nerudova </w:t>
            </w:r>
            <w:r>
              <w:rPr>
                <w:sz w:val="18"/>
              </w:rPr>
              <w:t>773/</w:t>
            </w:r>
            <w:r w:rsidRPr="006404DF">
              <w:rPr>
                <w:sz w:val="18"/>
              </w:rPr>
              <w:t>1, 779 00 Olomouc</w:t>
            </w:r>
          </w:p>
        </w:tc>
      </w:tr>
      <w:tr w:rsidR="00DD7FA4" w:rsidRPr="00F95FBD" w:rsidTr="00F22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4436EE"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FoldynaJ</w:t>
            </w:r>
            <w:r w:rsidRPr="006404DF">
              <w:rPr>
                <w:sz w:val="18"/>
              </w:rPr>
              <w:t xml:space="preserve">@szdc.cz  </w:t>
            </w:r>
          </w:p>
        </w:tc>
      </w:tr>
      <w:tr w:rsidR="00DD7FA4" w:rsidRPr="00F95FBD" w:rsidTr="00F22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4436EE" w:rsidRDefault="00DD7FA4" w:rsidP="00DD7FA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+420 60</w:t>
            </w:r>
            <w:r>
              <w:rPr>
                <w:sz w:val="18"/>
              </w:rPr>
              <w:t>1</w:t>
            </w:r>
            <w:r w:rsidRPr="006404DF">
              <w:rPr>
                <w:sz w:val="18"/>
              </w:rPr>
              <w:t xml:space="preserve"> </w:t>
            </w:r>
            <w:r>
              <w:rPr>
                <w:sz w:val="18"/>
              </w:rPr>
              <w:t>160</w:t>
            </w:r>
            <w:r w:rsidRPr="006404DF">
              <w:rPr>
                <w:sz w:val="18"/>
              </w:rPr>
              <w:t xml:space="preserve"> </w:t>
            </w:r>
            <w:r>
              <w:rPr>
                <w:sz w:val="18"/>
              </w:rPr>
              <w:t>009</w:t>
            </w:r>
          </w:p>
        </w:tc>
      </w:tr>
    </w:tbl>
    <w:p w:rsidR="00DD7FA4" w:rsidRPr="00F95FBD" w:rsidRDefault="00DD7FA4" w:rsidP="00740EE9">
      <w:pPr>
        <w:pStyle w:val="Textbezodsazen"/>
      </w:pPr>
    </w:p>
    <w:p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b w:val="0"/>
              </w:rPr>
            </w:pPr>
            <w:r w:rsidRPr="00F95FBD">
              <w:rPr>
                <w:rStyle w:val="Nadpisvtabulce"/>
                <w:b w:val="0"/>
              </w:rPr>
              <w:t>Jméno a příjmení</w:t>
            </w:r>
          </w:p>
        </w:tc>
        <w:tc>
          <w:tcPr>
            <w:tcW w:w="5812" w:type="dxa"/>
          </w:tcPr>
          <w:p w:rsidR="00740EE9" w:rsidRPr="00EC707C" w:rsidRDefault="00DD7FA4" w:rsidP="00FD083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DD7FA4">
              <w:rPr>
                <w:sz w:val="18"/>
              </w:rPr>
              <w:t>Ing. Lenka Szabóová</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EC707C" w:rsidRDefault="00DD7FA4"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Nerudova </w:t>
            </w:r>
            <w:r>
              <w:rPr>
                <w:sz w:val="18"/>
              </w:rPr>
              <w:t>773/</w:t>
            </w:r>
            <w:r w:rsidRPr="006404DF">
              <w:rPr>
                <w:sz w:val="18"/>
              </w:rPr>
              <w:t>1, 779 00 Olomouc</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EC707C" w:rsidRDefault="00DD7FA4"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Szaboova</w:t>
            </w:r>
            <w:r w:rsidRPr="006404DF">
              <w:rPr>
                <w:sz w:val="18"/>
              </w:rPr>
              <w:t xml:space="preserve">@szdc.cz  </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EC707C" w:rsidRDefault="00DD7FA4" w:rsidP="00DD7FA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+420 </w:t>
            </w:r>
            <w:r>
              <w:rPr>
                <w:sz w:val="18"/>
              </w:rPr>
              <w:t>724</w:t>
            </w:r>
            <w:r w:rsidRPr="006404DF">
              <w:rPr>
                <w:sz w:val="18"/>
              </w:rPr>
              <w:t xml:space="preserve"> </w:t>
            </w:r>
            <w:r>
              <w:rPr>
                <w:sz w:val="18"/>
              </w:rPr>
              <w:t>576</w:t>
            </w:r>
            <w:r w:rsidRPr="006404DF">
              <w:rPr>
                <w:sz w:val="18"/>
              </w:rPr>
              <w:t xml:space="preserve"> </w:t>
            </w:r>
            <w:r>
              <w:rPr>
                <w:sz w:val="18"/>
              </w:rPr>
              <w:t>126</w:t>
            </w:r>
          </w:p>
        </w:tc>
      </w:tr>
    </w:tbl>
    <w:p w:rsidR="00740EE9" w:rsidRPr="00F95FBD" w:rsidRDefault="00740EE9" w:rsidP="00740EE9">
      <w:pPr>
        <w:pStyle w:val="Textbezodsazen"/>
      </w:pP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EC707C" w:rsidRDefault="00740EE9" w:rsidP="00FD083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EC707C"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EC707C"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EC707C"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740EE9" w:rsidRDefault="00740EE9" w:rsidP="00740EE9">
      <w:pPr>
        <w:pStyle w:val="Nadpisbezsl1-2"/>
        <w:tabs>
          <w:tab w:val="left" w:pos="2292"/>
        </w:tabs>
      </w:pPr>
      <w:r>
        <w:t>Za Zhotovitele</w:t>
      </w:r>
      <w:r>
        <w:tab/>
      </w:r>
    </w:p>
    <w:p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extbezodsazen"/>
      </w:pPr>
    </w:p>
    <w:p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keepNext/>
              <w:rPr>
                <w:rStyle w:val="Nadpisvtabulce"/>
              </w:rPr>
            </w:pPr>
            <w:r w:rsidRPr="00F95FBD">
              <w:rPr>
                <w:rStyle w:val="Nadpisvtabulce"/>
              </w:rPr>
              <w:t>Jméno a příjmení</w:t>
            </w:r>
          </w:p>
        </w:tc>
        <w:tc>
          <w:tcPr>
            <w:tcW w:w="5812" w:type="dxa"/>
          </w:tcPr>
          <w:p w:rsidR="00740EE9" w:rsidRPr="00F95FBD" w:rsidRDefault="00740EE9" w:rsidP="00FD083D">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keepNext/>
              <w:rPr>
                <w:sz w:val="18"/>
              </w:rPr>
            </w:pPr>
            <w:r w:rsidRPr="00F95FBD">
              <w:rPr>
                <w:sz w:val="18"/>
              </w:rPr>
              <w:t>Adresa</w:t>
            </w:r>
          </w:p>
        </w:tc>
        <w:tc>
          <w:tcPr>
            <w:tcW w:w="5812" w:type="dxa"/>
          </w:tcPr>
          <w:p w:rsidR="00740EE9" w:rsidRPr="00F95FBD" w:rsidRDefault="00740EE9" w:rsidP="00FD083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keepNext/>
              <w:rPr>
                <w:sz w:val="18"/>
              </w:rPr>
            </w:pPr>
            <w:r w:rsidRPr="00F95FBD">
              <w:rPr>
                <w:sz w:val="18"/>
              </w:rPr>
              <w:t>E-mail</w:t>
            </w:r>
          </w:p>
        </w:tc>
        <w:tc>
          <w:tcPr>
            <w:tcW w:w="5812" w:type="dxa"/>
          </w:tcPr>
          <w:p w:rsidR="00740EE9" w:rsidRPr="00F95FBD" w:rsidRDefault="00740EE9" w:rsidP="00FD083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abulka"/>
      </w:pPr>
    </w:p>
    <w:p w:rsidR="00DD7FA4" w:rsidRPr="00F95FBD" w:rsidRDefault="00DD7FA4" w:rsidP="00DD7FA4">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D7FA4" w:rsidRPr="00F95FBD" w:rsidRDefault="00DD7FA4" w:rsidP="00740EE9">
      <w:pPr>
        <w:pStyle w:val="Tabulka"/>
      </w:pPr>
    </w:p>
    <w:p w:rsidR="00740EE9" w:rsidRPr="00F95FBD" w:rsidRDefault="00740EE9" w:rsidP="00740EE9">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00250513">
        <w:rPr>
          <w:sz w:val="18"/>
          <w:szCs w:val="18"/>
        </w:rPr>
        <w:t>–</w:t>
      </w:r>
      <w:r w:rsidRPr="00EC707C">
        <w:rPr>
          <w:sz w:val="18"/>
          <w:szCs w:val="18"/>
        </w:rPr>
        <w:t xml:space="preserve"> </w:t>
      </w:r>
      <w:r w:rsidR="00250513">
        <w:rPr>
          <w:sz w:val="18"/>
          <w:szCs w:val="18"/>
        </w:rPr>
        <w:t xml:space="preserve">Natura 2000 -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250513" w:rsidRPr="00F95FBD" w:rsidRDefault="00250513" w:rsidP="00FD083D">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250513" w:rsidRPr="00F95FBD" w:rsidRDefault="00250513" w:rsidP="00250513">
      <w:pPr>
        <w:pStyle w:val="Nadpistabulky"/>
        <w:rPr>
          <w:sz w:val="18"/>
          <w:szCs w:val="18"/>
        </w:rPr>
      </w:pPr>
      <w:r>
        <w:rPr>
          <w:sz w:val="18"/>
          <w:szCs w:val="18"/>
        </w:rPr>
        <w:t>S</w:t>
      </w:r>
      <w:r w:rsidRPr="00EC707C">
        <w:rPr>
          <w:sz w:val="18"/>
          <w:szCs w:val="18"/>
        </w:rPr>
        <w:t>pecialista na životní prostředí</w:t>
      </w:r>
      <w:r>
        <w:rPr>
          <w:sz w:val="18"/>
          <w:szCs w:val="18"/>
        </w:rPr>
        <w:t xml:space="preserve"> – biologické hodnocení -</w:t>
      </w:r>
      <w:r w:rsidRPr="00EC707C">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50513" w:rsidRPr="00F95FBD" w:rsidTr="00A079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0513" w:rsidRPr="00F95FBD" w:rsidRDefault="00250513" w:rsidP="00A07952">
            <w:pPr>
              <w:pStyle w:val="Tabulka"/>
              <w:rPr>
                <w:rStyle w:val="Nadpisvtabulce"/>
              </w:rPr>
            </w:pPr>
            <w:r w:rsidRPr="00F95FBD">
              <w:rPr>
                <w:rStyle w:val="Nadpisvtabulce"/>
              </w:rPr>
              <w:t>Jméno a příjmení</w:t>
            </w:r>
          </w:p>
        </w:tc>
        <w:tc>
          <w:tcPr>
            <w:tcW w:w="5812" w:type="dxa"/>
          </w:tcPr>
          <w:p w:rsidR="00250513" w:rsidRPr="00F95FBD" w:rsidRDefault="00250513" w:rsidP="00A0795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50513" w:rsidRPr="00F95FBD" w:rsidTr="00A07952">
        <w:tc>
          <w:tcPr>
            <w:cnfStyle w:val="001000000000" w:firstRow="0" w:lastRow="0" w:firstColumn="1" w:lastColumn="0" w:oddVBand="0" w:evenVBand="0" w:oddHBand="0" w:evenHBand="0" w:firstRowFirstColumn="0" w:firstRowLastColumn="0" w:lastRowFirstColumn="0" w:lastRowLastColumn="0"/>
            <w:tcW w:w="3056" w:type="dxa"/>
          </w:tcPr>
          <w:p w:rsidR="00250513" w:rsidRPr="00F95FBD" w:rsidRDefault="00250513" w:rsidP="00A07952">
            <w:pPr>
              <w:pStyle w:val="Tabulka"/>
              <w:rPr>
                <w:sz w:val="18"/>
              </w:rPr>
            </w:pPr>
            <w:r w:rsidRPr="00F95FBD">
              <w:rPr>
                <w:sz w:val="18"/>
              </w:rPr>
              <w:t>Adresa</w:t>
            </w:r>
          </w:p>
        </w:tc>
        <w:tc>
          <w:tcPr>
            <w:tcW w:w="5812" w:type="dxa"/>
          </w:tcPr>
          <w:p w:rsidR="00250513" w:rsidRPr="00F95FBD" w:rsidRDefault="00250513" w:rsidP="00A0795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0513" w:rsidRPr="00F95FBD" w:rsidTr="00A07952">
        <w:tc>
          <w:tcPr>
            <w:cnfStyle w:val="001000000000" w:firstRow="0" w:lastRow="0" w:firstColumn="1" w:lastColumn="0" w:oddVBand="0" w:evenVBand="0" w:oddHBand="0" w:evenHBand="0" w:firstRowFirstColumn="0" w:firstRowLastColumn="0" w:lastRowFirstColumn="0" w:lastRowLastColumn="0"/>
            <w:tcW w:w="3056" w:type="dxa"/>
          </w:tcPr>
          <w:p w:rsidR="00250513" w:rsidRPr="00F95FBD" w:rsidRDefault="00250513" w:rsidP="00A07952">
            <w:pPr>
              <w:pStyle w:val="Tabulka"/>
              <w:rPr>
                <w:sz w:val="18"/>
              </w:rPr>
            </w:pPr>
            <w:r w:rsidRPr="00F95FBD">
              <w:rPr>
                <w:sz w:val="18"/>
              </w:rPr>
              <w:t>E-mail</w:t>
            </w:r>
          </w:p>
        </w:tc>
        <w:tc>
          <w:tcPr>
            <w:tcW w:w="5812" w:type="dxa"/>
          </w:tcPr>
          <w:p w:rsidR="00250513" w:rsidRPr="00F95FBD" w:rsidRDefault="00250513" w:rsidP="00A0795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0513" w:rsidRPr="00F95FBD" w:rsidTr="00A07952">
        <w:tc>
          <w:tcPr>
            <w:cnfStyle w:val="001000000000" w:firstRow="0" w:lastRow="0" w:firstColumn="1" w:lastColumn="0" w:oddVBand="0" w:evenVBand="0" w:oddHBand="0" w:evenHBand="0" w:firstRowFirstColumn="0" w:firstRowLastColumn="0" w:lastRowFirstColumn="0" w:lastRowLastColumn="0"/>
            <w:tcW w:w="3056" w:type="dxa"/>
          </w:tcPr>
          <w:p w:rsidR="00250513" w:rsidRPr="00F95FBD" w:rsidRDefault="00250513" w:rsidP="00A07952">
            <w:pPr>
              <w:pStyle w:val="Tabulka"/>
              <w:rPr>
                <w:sz w:val="18"/>
              </w:rPr>
            </w:pPr>
            <w:r w:rsidRPr="00F95FBD">
              <w:rPr>
                <w:sz w:val="18"/>
              </w:rPr>
              <w:t>Telefon</w:t>
            </w:r>
          </w:p>
        </w:tc>
        <w:tc>
          <w:tcPr>
            <w:tcW w:w="5812" w:type="dxa"/>
          </w:tcPr>
          <w:p w:rsidR="00250513" w:rsidRPr="00F95FBD" w:rsidRDefault="00250513" w:rsidP="002505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abulka"/>
      </w:pPr>
    </w:p>
    <w:p w:rsidR="00DD7FA4" w:rsidRPr="00F95FBD" w:rsidRDefault="00DD7FA4" w:rsidP="00DD7FA4">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DD7FA4" w:rsidP="00740EE9">
      <w:pPr>
        <w:pStyle w:val="Nadpistabulky"/>
        <w:rPr>
          <w:sz w:val="18"/>
          <w:szCs w:val="18"/>
        </w:rPr>
      </w:pPr>
      <w:r>
        <w:rPr>
          <w:sz w:val="18"/>
          <w:szCs w:val="18"/>
        </w:rPr>
        <w:lastRenderedPageBreak/>
        <w:t>Specialista na g</w:t>
      </w:r>
      <w:r w:rsidR="00740EE9" w:rsidRPr="00EC707C">
        <w:rPr>
          <w:sz w:val="18"/>
          <w:szCs w:val="18"/>
        </w:rPr>
        <w:t>eotechnik</w:t>
      </w:r>
      <w:r>
        <w:rPr>
          <w:sz w:val="18"/>
          <w:szCs w:val="18"/>
        </w:rPr>
        <w:t>u</w:t>
      </w:r>
      <w:r w:rsidR="00740EE9">
        <w:rPr>
          <w:sz w:val="18"/>
          <w:szCs w:val="18"/>
        </w:rPr>
        <w:t xml:space="preserve"> -</w:t>
      </w:r>
      <w:r w:rsidR="00740EE9" w:rsidRPr="00EC707C">
        <w:rPr>
          <w:sz w:val="18"/>
          <w:szCs w:val="18"/>
        </w:rPr>
        <w:t xml:space="preserve"> </w:t>
      </w:r>
      <w:r w:rsidR="00740EE9"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rStyle w:val="Nadpisvtabulce"/>
              </w:rPr>
            </w:pPr>
            <w:r w:rsidRPr="00F95FBD">
              <w:rPr>
                <w:rStyle w:val="Nadpisvtabulce"/>
              </w:rPr>
              <w:t>Jméno a příjmení</w:t>
            </w:r>
          </w:p>
        </w:tc>
        <w:tc>
          <w:tcPr>
            <w:tcW w:w="5812" w:type="dxa"/>
          </w:tcPr>
          <w:p w:rsidR="00740EE9" w:rsidRPr="00F95FBD" w:rsidRDefault="00740EE9" w:rsidP="00FD083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Adresa</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E-mail</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FD083D">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FD083D">
            <w:pPr>
              <w:pStyle w:val="Tabulka"/>
              <w:rPr>
                <w:sz w:val="18"/>
              </w:rPr>
            </w:pPr>
            <w:r w:rsidRPr="00F95FBD">
              <w:rPr>
                <w:sz w:val="18"/>
              </w:rPr>
              <w:t>Telefon</w:t>
            </w:r>
          </w:p>
        </w:tc>
        <w:tc>
          <w:tcPr>
            <w:tcW w:w="5812" w:type="dxa"/>
          </w:tcPr>
          <w:p w:rsidR="00740EE9" w:rsidRPr="00F95FBD" w:rsidRDefault="00740EE9" w:rsidP="00FD083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D7FA4" w:rsidRDefault="00DD7FA4" w:rsidP="00DD7FA4">
      <w:pPr>
        <w:pStyle w:val="Nadpistabulky"/>
        <w:rPr>
          <w:sz w:val="18"/>
          <w:szCs w:val="18"/>
        </w:rPr>
      </w:pPr>
    </w:p>
    <w:p w:rsidR="00DD7FA4" w:rsidRPr="00F95FBD" w:rsidRDefault="00DD7FA4" w:rsidP="00DD7FA4">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D7FA4" w:rsidRPr="00F95FBD" w:rsidRDefault="00DD7FA4" w:rsidP="00DD7FA4">
      <w:pPr>
        <w:pStyle w:val="Tabulka"/>
      </w:pPr>
    </w:p>
    <w:p w:rsidR="00DD7FA4" w:rsidRPr="00F95FBD" w:rsidRDefault="00DD7FA4" w:rsidP="00DD7FA4">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DD7FA4" w:rsidRPr="00F95FBD" w:rsidRDefault="00DD7FA4" w:rsidP="00DD7FA4">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extbezodsazen"/>
      </w:pPr>
    </w:p>
    <w:p w:rsidR="00DD7FA4" w:rsidRPr="00F95FBD" w:rsidRDefault="00DD7FA4" w:rsidP="00DD7FA4">
      <w:pPr>
        <w:pStyle w:val="Nadpistabulky"/>
        <w:rPr>
          <w:sz w:val="18"/>
          <w:szCs w:val="18"/>
        </w:rPr>
      </w:pPr>
      <w:r>
        <w:rPr>
          <w:sz w:val="18"/>
          <w:szCs w:val="18"/>
        </w:rPr>
        <w:t>S</w:t>
      </w:r>
      <w:r w:rsidRPr="00EC707C">
        <w:rPr>
          <w:sz w:val="18"/>
          <w:szCs w:val="18"/>
        </w:rPr>
        <w:t xml:space="preserve">pecialista na </w:t>
      </w:r>
      <w:r>
        <w:rPr>
          <w:sz w:val="18"/>
          <w:szCs w:val="18"/>
        </w:rPr>
        <w:t>tunelové stavby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DD7FA4" w:rsidRPr="00F95FBD" w:rsidTr="00F22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rStyle w:val="Nadpisvtabulce"/>
              </w:rPr>
            </w:pPr>
            <w:r w:rsidRPr="00F95FBD">
              <w:rPr>
                <w:rStyle w:val="Nadpisvtabulce"/>
              </w:rPr>
              <w:t>Jméno a příjmení</w:t>
            </w:r>
          </w:p>
        </w:tc>
        <w:tc>
          <w:tcPr>
            <w:tcW w:w="5812" w:type="dxa"/>
          </w:tcPr>
          <w:p w:rsidR="00DD7FA4" w:rsidRPr="00F95FBD" w:rsidRDefault="00DD7FA4" w:rsidP="00F2254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Adresa</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E-mail</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7FA4" w:rsidRPr="00F95FBD" w:rsidTr="00F22545">
        <w:tc>
          <w:tcPr>
            <w:cnfStyle w:val="001000000000" w:firstRow="0" w:lastRow="0" w:firstColumn="1" w:lastColumn="0" w:oddVBand="0" w:evenVBand="0" w:oddHBand="0" w:evenHBand="0" w:firstRowFirstColumn="0" w:firstRowLastColumn="0" w:lastRowFirstColumn="0" w:lastRowLastColumn="0"/>
            <w:tcW w:w="3056" w:type="dxa"/>
          </w:tcPr>
          <w:p w:rsidR="00DD7FA4" w:rsidRPr="00F95FBD" w:rsidRDefault="00DD7FA4" w:rsidP="00F22545">
            <w:pPr>
              <w:pStyle w:val="Tabulka"/>
              <w:rPr>
                <w:sz w:val="18"/>
              </w:rPr>
            </w:pPr>
            <w:r w:rsidRPr="00F95FBD">
              <w:rPr>
                <w:sz w:val="18"/>
              </w:rPr>
              <w:t>Telefon</w:t>
            </w:r>
          </w:p>
        </w:tc>
        <w:tc>
          <w:tcPr>
            <w:tcW w:w="5812" w:type="dxa"/>
          </w:tcPr>
          <w:p w:rsidR="00DD7FA4" w:rsidRPr="00F95FBD" w:rsidRDefault="00DD7FA4" w:rsidP="00F2254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D7FA4" w:rsidRDefault="00DD7FA4" w:rsidP="00740EE9">
      <w:pPr>
        <w:pStyle w:val="Textbezodsazen"/>
      </w:pPr>
    </w:p>
    <w:p w:rsidR="00740EE9" w:rsidRDefault="00740EE9" w:rsidP="00740EE9">
      <w:pPr>
        <w:pStyle w:val="Textbezodsazen"/>
      </w:pPr>
      <w:r>
        <w:t>Osoby oprávněné jednat ve věcech smluvních a obchodních jsou oprávněny v rámci této Smlouvy vést s druhou stranou jednání obchodního a smluvního charakteru.</w:t>
      </w:r>
    </w:p>
    <w:p w:rsidR="00740EE9" w:rsidRDefault="00740EE9" w:rsidP="00740EE9">
      <w:pPr>
        <w:pStyle w:val="Textbezodsazen"/>
      </w:pPr>
    </w:p>
    <w:p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FD083D">
            <w:pPr>
              <w:pStyle w:val="Textbezodsazen"/>
              <w:rPr>
                <w:rStyle w:val="Tun"/>
                <w:sz w:val="18"/>
              </w:rPr>
            </w:pPr>
            <w:r w:rsidRPr="004436EE">
              <w:rPr>
                <w:rStyle w:val="Tun"/>
                <w:sz w:val="18"/>
              </w:rPr>
              <w:t>DRUH POJIŠTĚNÍ</w:t>
            </w:r>
          </w:p>
        </w:tc>
        <w:tc>
          <w:tcPr>
            <w:tcW w:w="4227" w:type="dxa"/>
          </w:tcPr>
          <w:p w:rsidR="00872362" w:rsidRPr="004436EE" w:rsidRDefault="00872362" w:rsidP="00FD083D">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rsidTr="00FD083D">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FD083D">
            <w:pPr>
              <w:pStyle w:val="Textbezodsazen"/>
              <w:rPr>
                <w:sz w:val="18"/>
              </w:rPr>
            </w:pPr>
            <w:r w:rsidRPr="004436EE">
              <w:rPr>
                <w:sz w:val="18"/>
              </w:rPr>
              <w:t>Pojištění odpovědnosti za škodu způsobenou Zhotovitelem při výkonu podnikatelské činnosti třetím osobám</w:t>
            </w:r>
          </w:p>
        </w:tc>
        <w:tc>
          <w:tcPr>
            <w:tcW w:w="4227" w:type="dxa"/>
          </w:tcPr>
          <w:p w:rsidR="00872362" w:rsidRPr="00334AD1" w:rsidRDefault="00334AD1" w:rsidP="00334AD1">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334AD1">
              <w:rPr>
                <w:sz w:val="18"/>
              </w:rPr>
              <w:t>15 270 000,-</w:t>
            </w: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rsidTr="00FD0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jc w:val="left"/>
              <w:rPr>
                <w:rStyle w:val="Nadpisvtabulce"/>
              </w:rPr>
            </w:pPr>
            <w:r w:rsidRPr="00F95FBD">
              <w:rPr>
                <w:rStyle w:val="Nadpisvtabulce"/>
              </w:rPr>
              <w:t>Identifikace poddodavatele</w:t>
            </w:r>
          </w:p>
          <w:p w:rsidR="00872362" w:rsidRPr="00F95FBD" w:rsidRDefault="00872362" w:rsidP="00FD083D">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FD083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FD083D">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rPr>
                <w:sz w:val="18"/>
              </w:rPr>
            </w:pPr>
            <w:r w:rsidRPr="00F95FBD">
              <w:rPr>
                <w:sz w:val="18"/>
                <w:highlight w:val="yellow"/>
              </w:rPr>
              <w:t>[VLOŽÍ ZHOTOVITEL]</w:t>
            </w:r>
          </w:p>
        </w:tc>
        <w:tc>
          <w:tcPr>
            <w:tcW w:w="3129"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rsidTr="00FD083D">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FD083D">
            <w:pPr>
              <w:pStyle w:val="Tabulka"/>
              <w:jc w:val="right"/>
              <w:rPr>
                <w:rStyle w:val="Tun"/>
                <w:sz w:val="18"/>
              </w:rPr>
            </w:pPr>
            <w:r w:rsidRPr="004436EE">
              <w:rPr>
                <w:rStyle w:val="Tun"/>
                <w:sz w:val="18"/>
              </w:rPr>
              <w:t>CELKEM %</w:t>
            </w:r>
          </w:p>
        </w:tc>
        <w:tc>
          <w:tcPr>
            <w:tcW w:w="2957" w:type="dxa"/>
          </w:tcPr>
          <w:p w:rsidR="00872362" w:rsidRPr="004436EE"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872362" w:rsidRPr="00F95FBD" w:rsidRDefault="00872362" w:rsidP="00872362">
      <w:pPr>
        <w:pStyle w:val="Tabulka"/>
      </w:pPr>
    </w:p>
    <w:p w:rsidR="00872362" w:rsidRPr="00F95FBD" w:rsidRDefault="00872362" w:rsidP="00872362">
      <w:pPr>
        <w:pStyle w:val="Tabulka"/>
      </w:pPr>
    </w:p>
    <w:p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542"/>
        <w:gridCol w:w="2544"/>
      </w:tblGrid>
      <w:tr w:rsidR="00872362" w:rsidRPr="00F95FBD" w:rsidTr="002737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FD083D">
            <w:pPr>
              <w:pStyle w:val="Tabulka"/>
              <w:jc w:val="left"/>
              <w:rPr>
                <w:rStyle w:val="Nadpisvtabulce"/>
              </w:rPr>
            </w:pPr>
            <w:r>
              <w:rPr>
                <w:rStyle w:val="Nadpisvtabulce"/>
              </w:rPr>
              <w:t>Název dokumentu</w:t>
            </w:r>
          </w:p>
        </w:tc>
        <w:tc>
          <w:tcPr>
            <w:tcW w:w="3542" w:type="dxa"/>
          </w:tcPr>
          <w:p w:rsidR="00872362" w:rsidRPr="00F95FBD" w:rsidRDefault="00872362" w:rsidP="00FD083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544" w:type="dxa"/>
          </w:tcPr>
          <w:p w:rsidR="00872362" w:rsidRPr="00F95FBD" w:rsidRDefault="00872362" w:rsidP="00FD083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rsidTr="002737EA">
        <w:tc>
          <w:tcPr>
            <w:cnfStyle w:val="001000000000" w:firstRow="0" w:lastRow="0" w:firstColumn="1" w:lastColumn="0" w:oddVBand="0" w:evenVBand="0" w:oddHBand="0" w:evenHBand="0" w:firstRowFirstColumn="0" w:firstRowLastColumn="0" w:lastRowFirstColumn="0" w:lastRowLastColumn="0"/>
            <w:tcW w:w="2774" w:type="dxa"/>
          </w:tcPr>
          <w:p w:rsidR="001A4D8F" w:rsidRPr="00250513" w:rsidRDefault="001A4D8F" w:rsidP="001A4D8F">
            <w:pPr>
              <w:autoSpaceDE w:val="0"/>
              <w:autoSpaceDN w:val="0"/>
              <w:jc w:val="both"/>
              <w:rPr>
                <w:rFonts w:cs="Arial"/>
                <w:sz w:val="18"/>
              </w:rPr>
            </w:pPr>
          </w:p>
          <w:p w:rsidR="001A4D8F" w:rsidRPr="00250513" w:rsidRDefault="001A4D8F" w:rsidP="002737EA">
            <w:pPr>
              <w:autoSpaceDE w:val="0"/>
              <w:autoSpaceDN w:val="0"/>
              <w:rPr>
                <w:rFonts w:cs="Arial"/>
                <w:sz w:val="18"/>
              </w:rPr>
            </w:pPr>
            <w:r w:rsidRPr="00250513">
              <w:rPr>
                <w:rFonts w:cs="Arial"/>
                <w:sz w:val="18"/>
              </w:rPr>
              <w:t xml:space="preserve">Aktualizace studie </w:t>
            </w:r>
            <w:proofErr w:type="gramStart"/>
            <w:r w:rsidRPr="00250513">
              <w:rPr>
                <w:rFonts w:cs="Arial"/>
                <w:sz w:val="18"/>
              </w:rPr>
              <w:t>proveditelnosti  úseku</w:t>
            </w:r>
            <w:proofErr w:type="gramEnd"/>
            <w:r w:rsidRPr="00250513">
              <w:rPr>
                <w:rFonts w:cs="Arial"/>
                <w:sz w:val="18"/>
              </w:rPr>
              <w:t xml:space="preserve"> Ústí nad Orlicí (mimo) – Choceň (mimo)</w:t>
            </w:r>
          </w:p>
          <w:p w:rsidR="00872362" w:rsidRPr="00250513" w:rsidRDefault="00872362" w:rsidP="001A4D8F">
            <w:pPr>
              <w:autoSpaceDE w:val="0"/>
              <w:autoSpaceDN w:val="0"/>
              <w:jc w:val="both"/>
              <w:rPr>
                <w:sz w:val="18"/>
              </w:rPr>
            </w:pPr>
          </w:p>
        </w:tc>
        <w:tc>
          <w:tcPr>
            <w:tcW w:w="3542" w:type="dxa"/>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50513">
              <w:rPr>
                <w:sz w:val="18"/>
              </w:rPr>
              <w:t>-</w:t>
            </w:r>
          </w:p>
        </w:tc>
        <w:tc>
          <w:tcPr>
            <w:tcW w:w="2544" w:type="dxa"/>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50513">
              <w:rPr>
                <w:sz w:val="18"/>
              </w:rPr>
              <w:t>9/2018</w:t>
            </w:r>
          </w:p>
        </w:tc>
      </w:tr>
      <w:tr w:rsidR="00872362" w:rsidRPr="00F95FBD" w:rsidTr="00B86110">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rsidR="00872362" w:rsidRPr="00250513" w:rsidRDefault="00872362" w:rsidP="00FD083D">
            <w:pPr>
              <w:pStyle w:val="Tabulka"/>
              <w:rPr>
                <w:sz w:val="18"/>
              </w:rPr>
            </w:pPr>
          </w:p>
          <w:p w:rsidR="001A4D8F" w:rsidRPr="00250513" w:rsidRDefault="001A4D8F" w:rsidP="00FD083D">
            <w:pPr>
              <w:pStyle w:val="Tabulka"/>
              <w:rPr>
                <w:rFonts w:cs="Arial"/>
                <w:sz w:val="18"/>
              </w:rPr>
            </w:pPr>
            <w:r w:rsidRPr="00250513">
              <w:rPr>
                <w:rFonts w:cs="Arial"/>
                <w:sz w:val="18"/>
              </w:rPr>
              <w:t>Posuzovací protokol SP</w:t>
            </w:r>
          </w:p>
          <w:p w:rsidR="001A4D8F" w:rsidRPr="00250513" w:rsidRDefault="001A4D8F" w:rsidP="00FD083D">
            <w:pPr>
              <w:pStyle w:val="Tabulka"/>
              <w:rPr>
                <w:sz w:val="18"/>
              </w:rPr>
            </w:pPr>
          </w:p>
        </w:tc>
        <w:tc>
          <w:tcPr>
            <w:tcW w:w="3542" w:type="dxa"/>
            <w:tcBorders>
              <w:bottom w:val="single" w:sz="2" w:space="0" w:color="auto"/>
            </w:tcBorders>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50513">
              <w:rPr>
                <w:rFonts w:cs="Arial"/>
                <w:sz w:val="18"/>
              </w:rPr>
              <w:t>č. j. 56119/2018-SŽDC-GŘ-O26</w:t>
            </w:r>
          </w:p>
        </w:tc>
        <w:tc>
          <w:tcPr>
            <w:tcW w:w="2544" w:type="dxa"/>
            <w:tcBorders>
              <w:bottom w:val="single" w:sz="2" w:space="0" w:color="auto"/>
            </w:tcBorders>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sidRPr="00250513">
              <w:rPr>
                <w:rFonts w:cs="Arial"/>
                <w:sz w:val="18"/>
              </w:rPr>
              <w:t>19.11.2018</w:t>
            </w:r>
            <w:proofErr w:type="gramEnd"/>
          </w:p>
        </w:tc>
      </w:tr>
      <w:tr w:rsidR="00872362" w:rsidRPr="00F95FBD" w:rsidTr="00B86110">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tcPr>
          <w:p w:rsidR="00872362" w:rsidRPr="00250513" w:rsidRDefault="00872362" w:rsidP="00FD083D">
            <w:pPr>
              <w:pStyle w:val="Tabulka"/>
              <w:rPr>
                <w:sz w:val="18"/>
              </w:rPr>
            </w:pPr>
          </w:p>
          <w:p w:rsidR="001A4D8F" w:rsidRPr="00250513" w:rsidRDefault="001A4D8F" w:rsidP="00FD083D">
            <w:pPr>
              <w:pStyle w:val="Tabulka"/>
              <w:rPr>
                <w:sz w:val="18"/>
              </w:rPr>
            </w:pPr>
            <w:r w:rsidRPr="00250513">
              <w:rPr>
                <w:rFonts w:cs="Arial"/>
                <w:sz w:val="18"/>
              </w:rPr>
              <w:t>Schvalovací protokol SP</w:t>
            </w:r>
            <w:bookmarkStart w:id="4" w:name="_GoBack"/>
            <w:bookmarkEnd w:id="4"/>
          </w:p>
        </w:tc>
        <w:tc>
          <w:tcPr>
            <w:tcW w:w="3542" w:type="dxa"/>
            <w:tcBorders>
              <w:top w:val="single" w:sz="2" w:space="0" w:color="auto"/>
              <w:bottom w:val="single" w:sz="4" w:space="0" w:color="auto"/>
            </w:tcBorders>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50513">
              <w:rPr>
                <w:rFonts w:cs="Arial"/>
                <w:sz w:val="18"/>
              </w:rPr>
              <w:t>č. j. 6862/2019- SŽDC-GŘ-O26</w:t>
            </w:r>
          </w:p>
        </w:tc>
        <w:tc>
          <w:tcPr>
            <w:tcW w:w="2544" w:type="dxa"/>
            <w:tcBorders>
              <w:top w:val="single" w:sz="2" w:space="0" w:color="auto"/>
              <w:bottom w:val="single" w:sz="4" w:space="0" w:color="auto"/>
            </w:tcBorders>
          </w:tcPr>
          <w:p w:rsidR="00872362" w:rsidRPr="00250513" w:rsidRDefault="00872362"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rFonts w:cs="Arial"/>
                <w:sz w:val="18"/>
              </w:rPr>
            </w:pPr>
            <w:proofErr w:type="gramStart"/>
            <w:r w:rsidRPr="00250513">
              <w:rPr>
                <w:rFonts w:cs="Arial"/>
                <w:sz w:val="18"/>
              </w:rPr>
              <w:t>11.2.2019</w:t>
            </w:r>
            <w:proofErr w:type="gramEnd"/>
          </w:p>
          <w:p w:rsidR="001A4D8F" w:rsidRPr="00250513" w:rsidRDefault="001A4D8F" w:rsidP="00FD083D">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CED" w:rsidRDefault="00570CED" w:rsidP="00962258">
      <w:pPr>
        <w:spacing w:after="0" w:line="240" w:lineRule="auto"/>
      </w:pPr>
      <w:r>
        <w:separator/>
      </w:r>
    </w:p>
  </w:endnote>
  <w:endnote w:type="continuationSeparator" w:id="0">
    <w:p w:rsidR="00570CED" w:rsidRDefault="00570C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E7415D" w:rsidRDefault="00CD6114" w:rsidP="00F422D3">
          <w:pPr>
            <w:pStyle w:val="Zpat0"/>
            <w:rPr>
              <w:b/>
            </w:rPr>
          </w:pPr>
          <w:r w:rsidRPr="00E7415D">
            <w:rPr>
              <w:b/>
            </w:rPr>
            <w:t>S</w:t>
          </w:r>
          <w:r>
            <w:rPr>
              <w:b/>
            </w:rPr>
            <w:t xml:space="preserve">mlouva o dílo na zhotovení </w:t>
          </w:r>
        </w:p>
        <w:p w:rsidR="00CD6114" w:rsidRPr="00796283" w:rsidRDefault="00CD6114" w:rsidP="00334AD1">
          <w:pPr>
            <w:pStyle w:val="Zpat0"/>
            <w:rPr>
              <w:b/>
            </w:rPr>
          </w:pPr>
          <w:r w:rsidRPr="00796283">
            <w:rPr>
              <w:b/>
            </w:rPr>
            <w:t>ZP+D</w:t>
          </w:r>
          <w:r>
            <w:rPr>
              <w:b/>
            </w:rPr>
            <w:t>D</w:t>
          </w:r>
        </w:p>
      </w:tc>
    </w:tr>
  </w:tbl>
  <w:p w:rsidR="00CD6114" w:rsidRPr="00B8518B" w:rsidRDefault="00CD611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8</w:t>
          </w:r>
        </w:p>
        <w:p w:rsidR="00CD6114" w:rsidRDefault="00CD6114" w:rsidP="00AA2A32">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9</w:t>
          </w:r>
        </w:p>
        <w:p w:rsidR="00CD6114" w:rsidRDefault="00CD6114" w:rsidP="00AA2A32">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5445D5">
          <w:pPr>
            <w:pStyle w:val="Zpat0"/>
            <w:rPr>
              <w:b/>
            </w:rPr>
          </w:pPr>
          <w:r w:rsidRPr="00143EC0">
            <w:rPr>
              <w:b/>
            </w:rPr>
            <w:t xml:space="preserve">PŘÍLOHA č. </w:t>
          </w:r>
          <w:r>
            <w:rPr>
              <w:b/>
            </w:rPr>
            <w:t>10</w:t>
          </w:r>
        </w:p>
        <w:p w:rsidR="00CD6114" w:rsidRDefault="00CD6114" w:rsidP="00AA2A32">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14" w:rsidRPr="00B8518B" w:rsidRDefault="00CD6114" w:rsidP="00460660">
    <w:pPr>
      <w:pStyle w:val="Zpat"/>
      <w:rPr>
        <w:sz w:val="2"/>
        <w:szCs w:val="2"/>
      </w:rPr>
    </w:pPr>
  </w:p>
  <w:p w:rsidR="00CD6114" w:rsidRPr="00B8518B" w:rsidRDefault="00CD6114" w:rsidP="00F9740F">
    <w:pPr>
      <w:pStyle w:val="Zpat"/>
      <w:rPr>
        <w:sz w:val="2"/>
        <w:szCs w:val="2"/>
      </w:rPr>
    </w:pPr>
  </w:p>
  <w:p w:rsidR="00CD6114" w:rsidRDefault="00CD6114" w:rsidP="00F9740F">
    <w:pPr>
      <w:pStyle w:val="Zpat"/>
      <w:rPr>
        <w:rFonts w:cs="Calibri"/>
        <w:szCs w:val="12"/>
      </w:rPr>
    </w:pPr>
  </w:p>
  <w:p w:rsidR="00CD6114" w:rsidRPr="00460660" w:rsidRDefault="00CD6114">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1</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2</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3</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4</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5</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6</w:t>
          </w:r>
        </w:p>
        <w:p w:rsidR="00CD6114" w:rsidRDefault="00CD6114" w:rsidP="00334AD1">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114" w:rsidTr="00EB46E5">
      <w:tc>
        <w:tcPr>
          <w:tcW w:w="1361" w:type="dxa"/>
          <w:tcMar>
            <w:left w:w="0" w:type="dxa"/>
            <w:right w:w="0" w:type="dxa"/>
          </w:tcMar>
          <w:vAlign w:val="bottom"/>
        </w:tcPr>
        <w:p w:rsidR="00CD6114" w:rsidRPr="00B8518B" w:rsidRDefault="00CD61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61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61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6114" w:rsidRDefault="00CD6114" w:rsidP="00B8518B">
          <w:pPr>
            <w:pStyle w:val="Zpat"/>
          </w:pPr>
        </w:p>
      </w:tc>
      <w:tc>
        <w:tcPr>
          <w:tcW w:w="425" w:type="dxa"/>
          <w:shd w:val="clear" w:color="auto" w:fill="auto"/>
          <w:tcMar>
            <w:left w:w="0" w:type="dxa"/>
            <w:right w:w="0" w:type="dxa"/>
          </w:tcMar>
        </w:tcPr>
        <w:p w:rsidR="00CD6114" w:rsidRDefault="00CD6114" w:rsidP="00B8518B">
          <w:pPr>
            <w:pStyle w:val="Zpat"/>
          </w:pPr>
        </w:p>
      </w:tc>
      <w:tc>
        <w:tcPr>
          <w:tcW w:w="8505" w:type="dxa"/>
        </w:tcPr>
        <w:p w:rsidR="00CD6114" w:rsidRPr="00143EC0" w:rsidRDefault="00CD6114" w:rsidP="00F422D3">
          <w:pPr>
            <w:pStyle w:val="Zpat0"/>
            <w:rPr>
              <w:b/>
            </w:rPr>
          </w:pPr>
          <w:r w:rsidRPr="00143EC0">
            <w:rPr>
              <w:b/>
            </w:rPr>
            <w:t xml:space="preserve">PŘÍLOHA č. </w:t>
          </w:r>
          <w:r>
            <w:rPr>
              <w:b/>
            </w:rPr>
            <w:t>7</w:t>
          </w:r>
        </w:p>
        <w:p w:rsidR="00CD6114" w:rsidRDefault="00CD6114" w:rsidP="00AA2A32">
          <w:pPr>
            <w:pStyle w:val="Zpat0"/>
          </w:pPr>
          <w:r w:rsidRPr="00F863A1">
            <w:rPr>
              <w:b/>
            </w:rPr>
            <w:t>Smlouva o dílo na zhotovení ZP+D</w:t>
          </w:r>
          <w:r>
            <w:rPr>
              <w:b/>
            </w:rPr>
            <w:t>D</w:t>
          </w:r>
        </w:p>
      </w:tc>
    </w:tr>
  </w:tbl>
  <w:p w:rsidR="00CD6114" w:rsidRPr="00B8518B" w:rsidRDefault="00CD611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CED" w:rsidRDefault="00570CED" w:rsidP="00962258">
      <w:pPr>
        <w:spacing w:after="0" w:line="240" w:lineRule="auto"/>
      </w:pPr>
      <w:r>
        <w:separator/>
      </w:r>
    </w:p>
  </w:footnote>
  <w:footnote w:type="continuationSeparator" w:id="0">
    <w:p w:rsidR="00570CED" w:rsidRDefault="00570C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114" w:rsidTr="00B22106">
      <w:trPr>
        <w:trHeight w:hRule="exact" w:val="936"/>
      </w:trPr>
      <w:tc>
        <w:tcPr>
          <w:tcW w:w="1361" w:type="dxa"/>
          <w:tcMar>
            <w:left w:w="0" w:type="dxa"/>
            <w:right w:w="0" w:type="dxa"/>
          </w:tcMar>
        </w:tcPr>
        <w:p w:rsidR="00CD6114" w:rsidRPr="00B8518B" w:rsidRDefault="00CD6114" w:rsidP="00FC6389">
          <w:pPr>
            <w:pStyle w:val="Zpat"/>
            <w:rPr>
              <w:rStyle w:val="slostrnky"/>
            </w:rPr>
          </w:pPr>
        </w:p>
      </w:tc>
      <w:tc>
        <w:tcPr>
          <w:tcW w:w="3458" w:type="dxa"/>
          <w:shd w:val="clear" w:color="auto" w:fill="auto"/>
          <w:tcMar>
            <w:left w:w="0" w:type="dxa"/>
            <w:right w:w="0" w:type="dxa"/>
          </w:tcMar>
        </w:tcPr>
        <w:p w:rsidR="00CD6114" w:rsidRDefault="00CD6114" w:rsidP="00FC6389">
          <w:pPr>
            <w:pStyle w:val="Zpat"/>
          </w:pPr>
        </w:p>
      </w:tc>
      <w:tc>
        <w:tcPr>
          <w:tcW w:w="5756" w:type="dxa"/>
          <w:shd w:val="clear" w:color="auto" w:fill="auto"/>
          <w:tcMar>
            <w:left w:w="0" w:type="dxa"/>
            <w:right w:w="0" w:type="dxa"/>
          </w:tcMar>
        </w:tcPr>
        <w:p w:rsidR="00CD6114" w:rsidRPr="00D6163D" w:rsidRDefault="00CD6114" w:rsidP="00FC6389">
          <w:pPr>
            <w:pStyle w:val="Druhdokumentu"/>
          </w:pPr>
        </w:p>
      </w:tc>
    </w:tr>
    <w:tr w:rsidR="00CD6114" w:rsidTr="00B22106">
      <w:trPr>
        <w:trHeight w:hRule="exact" w:val="936"/>
      </w:trPr>
      <w:tc>
        <w:tcPr>
          <w:tcW w:w="1361" w:type="dxa"/>
          <w:tcMar>
            <w:left w:w="0" w:type="dxa"/>
            <w:right w:w="0" w:type="dxa"/>
          </w:tcMar>
        </w:tcPr>
        <w:p w:rsidR="00CD6114" w:rsidRPr="00B8518B" w:rsidRDefault="00CD6114" w:rsidP="00FC6389">
          <w:pPr>
            <w:pStyle w:val="Zpat"/>
            <w:rPr>
              <w:rStyle w:val="slostrnky"/>
            </w:rPr>
          </w:pPr>
        </w:p>
      </w:tc>
      <w:tc>
        <w:tcPr>
          <w:tcW w:w="3458" w:type="dxa"/>
          <w:shd w:val="clear" w:color="auto" w:fill="auto"/>
          <w:tcMar>
            <w:left w:w="0" w:type="dxa"/>
            <w:right w:w="0" w:type="dxa"/>
          </w:tcMar>
        </w:tcPr>
        <w:p w:rsidR="00CD6114" w:rsidRDefault="00CD6114" w:rsidP="00FC6389">
          <w:pPr>
            <w:pStyle w:val="Zpat"/>
          </w:pPr>
        </w:p>
      </w:tc>
      <w:tc>
        <w:tcPr>
          <w:tcW w:w="5756" w:type="dxa"/>
          <w:shd w:val="clear" w:color="auto" w:fill="auto"/>
          <w:tcMar>
            <w:left w:w="0" w:type="dxa"/>
            <w:right w:w="0" w:type="dxa"/>
          </w:tcMar>
        </w:tcPr>
        <w:p w:rsidR="00CD6114" w:rsidRPr="00D6163D" w:rsidRDefault="00CD6114" w:rsidP="00FC6389">
          <w:pPr>
            <w:pStyle w:val="Druhdokumentu"/>
          </w:pPr>
        </w:p>
      </w:tc>
    </w:tr>
  </w:tbl>
  <w:p w:rsidR="00CD6114" w:rsidRPr="00D6163D" w:rsidRDefault="00CD611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CECFA73" wp14:editId="4A50C8D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CD6114" w:rsidRPr="00460660" w:rsidRDefault="00CD611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114" w:rsidTr="00C02D0A">
      <w:trPr>
        <w:trHeight w:hRule="exact" w:val="454"/>
      </w:trPr>
      <w:tc>
        <w:tcPr>
          <w:tcW w:w="1361" w:type="dxa"/>
          <w:tcMar>
            <w:top w:w="57" w:type="dxa"/>
            <w:left w:w="0" w:type="dxa"/>
            <w:right w:w="0" w:type="dxa"/>
          </w:tcMar>
        </w:tcPr>
        <w:p w:rsidR="00CD6114" w:rsidRPr="00B8518B" w:rsidRDefault="00CD6114" w:rsidP="00523EA7">
          <w:pPr>
            <w:pStyle w:val="Zpat"/>
            <w:rPr>
              <w:rStyle w:val="slostrnky"/>
            </w:rPr>
          </w:pPr>
        </w:p>
      </w:tc>
      <w:tc>
        <w:tcPr>
          <w:tcW w:w="3458" w:type="dxa"/>
          <w:shd w:val="clear" w:color="auto" w:fill="auto"/>
          <w:tcMar>
            <w:top w:w="57" w:type="dxa"/>
            <w:left w:w="0" w:type="dxa"/>
            <w:right w:w="0" w:type="dxa"/>
          </w:tcMar>
        </w:tcPr>
        <w:p w:rsidR="00CD6114" w:rsidRDefault="00CD6114" w:rsidP="00523EA7">
          <w:pPr>
            <w:pStyle w:val="Zpat"/>
          </w:pPr>
        </w:p>
      </w:tc>
      <w:tc>
        <w:tcPr>
          <w:tcW w:w="5698" w:type="dxa"/>
          <w:shd w:val="clear" w:color="auto" w:fill="auto"/>
          <w:tcMar>
            <w:top w:w="57" w:type="dxa"/>
            <w:left w:w="0" w:type="dxa"/>
            <w:right w:w="0" w:type="dxa"/>
          </w:tcMar>
        </w:tcPr>
        <w:p w:rsidR="00CD6114" w:rsidRPr="00D6163D" w:rsidRDefault="00CD6114" w:rsidP="00D6163D">
          <w:pPr>
            <w:pStyle w:val="Druhdokumentu"/>
          </w:pPr>
        </w:p>
      </w:tc>
    </w:tr>
  </w:tbl>
  <w:p w:rsidR="00CD6114" w:rsidRPr="00D6163D" w:rsidRDefault="00CD611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3C58"/>
    <w:rsid w:val="00041EC8"/>
    <w:rsid w:val="0006588D"/>
    <w:rsid w:val="00067A5E"/>
    <w:rsid w:val="000719BB"/>
    <w:rsid w:val="00072A65"/>
    <w:rsid w:val="00072C1E"/>
    <w:rsid w:val="000B4EB8"/>
    <w:rsid w:val="000C3700"/>
    <w:rsid w:val="000C41F2"/>
    <w:rsid w:val="000D22C4"/>
    <w:rsid w:val="000D27D1"/>
    <w:rsid w:val="000E1A7F"/>
    <w:rsid w:val="000E3631"/>
    <w:rsid w:val="00110376"/>
    <w:rsid w:val="00112864"/>
    <w:rsid w:val="00114472"/>
    <w:rsid w:val="00114988"/>
    <w:rsid w:val="00115069"/>
    <w:rsid w:val="001150F2"/>
    <w:rsid w:val="00143EC0"/>
    <w:rsid w:val="001656A2"/>
    <w:rsid w:val="00165977"/>
    <w:rsid w:val="00170EC5"/>
    <w:rsid w:val="001747C1"/>
    <w:rsid w:val="00177D6B"/>
    <w:rsid w:val="00191F90"/>
    <w:rsid w:val="001A2F27"/>
    <w:rsid w:val="001A4D8F"/>
    <w:rsid w:val="001A5B98"/>
    <w:rsid w:val="001B4E74"/>
    <w:rsid w:val="001B6904"/>
    <w:rsid w:val="001C645F"/>
    <w:rsid w:val="001E04D8"/>
    <w:rsid w:val="001E678E"/>
    <w:rsid w:val="002038D5"/>
    <w:rsid w:val="002071BB"/>
    <w:rsid w:val="00207DF5"/>
    <w:rsid w:val="00240B81"/>
    <w:rsid w:val="00247D01"/>
    <w:rsid w:val="00250513"/>
    <w:rsid w:val="00261A5B"/>
    <w:rsid w:val="00262E5B"/>
    <w:rsid w:val="002737EA"/>
    <w:rsid w:val="00276AFE"/>
    <w:rsid w:val="00283A8E"/>
    <w:rsid w:val="00294236"/>
    <w:rsid w:val="002A3B57"/>
    <w:rsid w:val="002A5468"/>
    <w:rsid w:val="002C31BF"/>
    <w:rsid w:val="002D7FD6"/>
    <w:rsid w:val="002E0CD7"/>
    <w:rsid w:val="002E0CFB"/>
    <w:rsid w:val="002E5C7B"/>
    <w:rsid w:val="002F4333"/>
    <w:rsid w:val="00321093"/>
    <w:rsid w:val="00327EEF"/>
    <w:rsid w:val="0033239F"/>
    <w:rsid w:val="00334AD1"/>
    <w:rsid w:val="0034274B"/>
    <w:rsid w:val="0034719F"/>
    <w:rsid w:val="00350A35"/>
    <w:rsid w:val="003571D8"/>
    <w:rsid w:val="00357BC6"/>
    <w:rsid w:val="00361422"/>
    <w:rsid w:val="0037234B"/>
    <w:rsid w:val="0037545D"/>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436FF"/>
    <w:rsid w:val="00450F07"/>
    <w:rsid w:val="00453CD3"/>
    <w:rsid w:val="0046002F"/>
    <w:rsid w:val="00460660"/>
    <w:rsid w:val="00464BA9"/>
    <w:rsid w:val="00483969"/>
    <w:rsid w:val="00486107"/>
    <w:rsid w:val="00491827"/>
    <w:rsid w:val="004C4399"/>
    <w:rsid w:val="004C787C"/>
    <w:rsid w:val="004D09FB"/>
    <w:rsid w:val="004E7A1F"/>
    <w:rsid w:val="004F0093"/>
    <w:rsid w:val="004F3731"/>
    <w:rsid w:val="004F3B82"/>
    <w:rsid w:val="004F4B9B"/>
    <w:rsid w:val="004F612E"/>
    <w:rsid w:val="00502690"/>
    <w:rsid w:val="0050666E"/>
    <w:rsid w:val="00511AB9"/>
    <w:rsid w:val="00523BB5"/>
    <w:rsid w:val="00523EA7"/>
    <w:rsid w:val="005406EB"/>
    <w:rsid w:val="005445D5"/>
    <w:rsid w:val="00553375"/>
    <w:rsid w:val="00555884"/>
    <w:rsid w:val="00570CED"/>
    <w:rsid w:val="005736B7"/>
    <w:rsid w:val="00575E5A"/>
    <w:rsid w:val="00580245"/>
    <w:rsid w:val="005A1F44"/>
    <w:rsid w:val="005A3013"/>
    <w:rsid w:val="005B7C03"/>
    <w:rsid w:val="005D3C39"/>
    <w:rsid w:val="00601A8C"/>
    <w:rsid w:val="0061068E"/>
    <w:rsid w:val="006115D3"/>
    <w:rsid w:val="0065610E"/>
    <w:rsid w:val="00660AD3"/>
    <w:rsid w:val="006776B6"/>
    <w:rsid w:val="00693150"/>
    <w:rsid w:val="006A5570"/>
    <w:rsid w:val="006A689C"/>
    <w:rsid w:val="006A7CF1"/>
    <w:rsid w:val="006B3D79"/>
    <w:rsid w:val="006B6FE4"/>
    <w:rsid w:val="006C2343"/>
    <w:rsid w:val="006C442A"/>
    <w:rsid w:val="006D3D66"/>
    <w:rsid w:val="006E02E5"/>
    <w:rsid w:val="006E0578"/>
    <w:rsid w:val="006E314D"/>
    <w:rsid w:val="006E53C1"/>
    <w:rsid w:val="00710723"/>
    <w:rsid w:val="007145F3"/>
    <w:rsid w:val="00723ED1"/>
    <w:rsid w:val="00740AF5"/>
    <w:rsid w:val="00740EE9"/>
    <w:rsid w:val="00743525"/>
    <w:rsid w:val="00744076"/>
    <w:rsid w:val="007541A2"/>
    <w:rsid w:val="00755818"/>
    <w:rsid w:val="007616C2"/>
    <w:rsid w:val="0076286B"/>
    <w:rsid w:val="00766846"/>
    <w:rsid w:val="00772C26"/>
    <w:rsid w:val="0077673A"/>
    <w:rsid w:val="007846E1"/>
    <w:rsid w:val="007847D6"/>
    <w:rsid w:val="00796283"/>
    <w:rsid w:val="007A5172"/>
    <w:rsid w:val="007A67A0"/>
    <w:rsid w:val="007A6970"/>
    <w:rsid w:val="007B570C"/>
    <w:rsid w:val="007E4A6E"/>
    <w:rsid w:val="007F56A7"/>
    <w:rsid w:val="00800851"/>
    <w:rsid w:val="00807DD0"/>
    <w:rsid w:val="00812D55"/>
    <w:rsid w:val="00821D01"/>
    <w:rsid w:val="00826B7B"/>
    <w:rsid w:val="00846789"/>
    <w:rsid w:val="00866994"/>
    <w:rsid w:val="00872362"/>
    <w:rsid w:val="008A3568"/>
    <w:rsid w:val="008C50F3"/>
    <w:rsid w:val="008C7EFE"/>
    <w:rsid w:val="008D03B9"/>
    <w:rsid w:val="008D30C7"/>
    <w:rsid w:val="008F18D6"/>
    <w:rsid w:val="008F2C9B"/>
    <w:rsid w:val="008F797B"/>
    <w:rsid w:val="00904780"/>
    <w:rsid w:val="0090635B"/>
    <w:rsid w:val="00922385"/>
    <w:rsid w:val="009223DF"/>
    <w:rsid w:val="00930F78"/>
    <w:rsid w:val="00936091"/>
    <w:rsid w:val="00940D8A"/>
    <w:rsid w:val="00957B33"/>
    <w:rsid w:val="009612B8"/>
    <w:rsid w:val="00962243"/>
    <w:rsid w:val="00962258"/>
    <w:rsid w:val="009678B7"/>
    <w:rsid w:val="00992D9C"/>
    <w:rsid w:val="00996CB8"/>
    <w:rsid w:val="009B2E97"/>
    <w:rsid w:val="009B4201"/>
    <w:rsid w:val="009B5146"/>
    <w:rsid w:val="009C418E"/>
    <w:rsid w:val="009C442C"/>
    <w:rsid w:val="009E07F4"/>
    <w:rsid w:val="009E161C"/>
    <w:rsid w:val="009F0867"/>
    <w:rsid w:val="009F309B"/>
    <w:rsid w:val="009F392E"/>
    <w:rsid w:val="009F53C5"/>
    <w:rsid w:val="009F638B"/>
    <w:rsid w:val="00A02770"/>
    <w:rsid w:val="00A0740E"/>
    <w:rsid w:val="00A21A01"/>
    <w:rsid w:val="00A50641"/>
    <w:rsid w:val="00A530BF"/>
    <w:rsid w:val="00A6177B"/>
    <w:rsid w:val="00A66136"/>
    <w:rsid w:val="00A67EA4"/>
    <w:rsid w:val="00A71189"/>
    <w:rsid w:val="00A7364A"/>
    <w:rsid w:val="00A74DCC"/>
    <w:rsid w:val="00A753ED"/>
    <w:rsid w:val="00A77512"/>
    <w:rsid w:val="00A94351"/>
    <w:rsid w:val="00A94C2F"/>
    <w:rsid w:val="00A955FC"/>
    <w:rsid w:val="00AA0117"/>
    <w:rsid w:val="00AA2A32"/>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26625"/>
    <w:rsid w:val="00B42F40"/>
    <w:rsid w:val="00B444FA"/>
    <w:rsid w:val="00B5431A"/>
    <w:rsid w:val="00B64294"/>
    <w:rsid w:val="00B75EE1"/>
    <w:rsid w:val="00B77481"/>
    <w:rsid w:val="00B8518B"/>
    <w:rsid w:val="00B86110"/>
    <w:rsid w:val="00B92ABC"/>
    <w:rsid w:val="00B968BB"/>
    <w:rsid w:val="00B97CC3"/>
    <w:rsid w:val="00BC06C4"/>
    <w:rsid w:val="00BD2D97"/>
    <w:rsid w:val="00BD7E91"/>
    <w:rsid w:val="00BD7F0D"/>
    <w:rsid w:val="00C02D0A"/>
    <w:rsid w:val="00C03A6E"/>
    <w:rsid w:val="00C14DAF"/>
    <w:rsid w:val="00C21394"/>
    <w:rsid w:val="00C2144A"/>
    <w:rsid w:val="00C226C0"/>
    <w:rsid w:val="00C37459"/>
    <w:rsid w:val="00C42FE6"/>
    <w:rsid w:val="00C44F6A"/>
    <w:rsid w:val="00C45470"/>
    <w:rsid w:val="00C6198E"/>
    <w:rsid w:val="00C708EA"/>
    <w:rsid w:val="00C778A5"/>
    <w:rsid w:val="00C95162"/>
    <w:rsid w:val="00CA4BA9"/>
    <w:rsid w:val="00CB20EF"/>
    <w:rsid w:val="00CB4F6D"/>
    <w:rsid w:val="00CB6A37"/>
    <w:rsid w:val="00CB7684"/>
    <w:rsid w:val="00CC7060"/>
    <w:rsid w:val="00CC7C8F"/>
    <w:rsid w:val="00CD1FC4"/>
    <w:rsid w:val="00CD6114"/>
    <w:rsid w:val="00D034A0"/>
    <w:rsid w:val="00D21061"/>
    <w:rsid w:val="00D4108E"/>
    <w:rsid w:val="00D4328E"/>
    <w:rsid w:val="00D6163D"/>
    <w:rsid w:val="00D6496C"/>
    <w:rsid w:val="00D831A3"/>
    <w:rsid w:val="00D97BE3"/>
    <w:rsid w:val="00DA3711"/>
    <w:rsid w:val="00DA7818"/>
    <w:rsid w:val="00DD46F3"/>
    <w:rsid w:val="00DD7FA4"/>
    <w:rsid w:val="00DE084D"/>
    <w:rsid w:val="00DE56F2"/>
    <w:rsid w:val="00DF116D"/>
    <w:rsid w:val="00E16FF7"/>
    <w:rsid w:val="00E26D68"/>
    <w:rsid w:val="00E44045"/>
    <w:rsid w:val="00E618C4"/>
    <w:rsid w:val="00E7415D"/>
    <w:rsid w:val="00E878EE"/>
    <w:rsid w:val="00E901A3"/>
    <w:rsid w:val="00EA585B"/>
    <w:rsid w:val="00EA6EC7"/>
    <w:rsid w:val="00EA7331"/>
    <w:rsid w:val="00EB104F"/>
    <w:rsid w:val="00EB46E5"/>
    <w:rsid w:val="00ED14BD"/>
    <w:rsid w:val="00F016C7"/>
    <w:rsid w:val="00F12DEC"/>
    <w:rsid w:val="00F1715C"/>
    <w:rsid w:val="00F22545"/>
    <w:rsid w:val="00F310F8"/>
    <w:rsid w:val="00F35939"/>
    <w:rsid w:val="00F422D3"/>
    <w:rsid w:val="00F44922"/>
    <w:rsid w:val="00F45607"/>
    <w:rsid w:val="00F4722B"/>
    <w:rsid w:val="00F54432"/>
    <w:rsid w:val="00F568F9"/>
    <w:rsid w:val="00F62DF7"/>
    <w:rsid w:val="00F659EB"/>
    <w:rsid w:val="00F762A8"/>
    <w:rsid w:val="00F86BA6"/>
    <w:rsid w:val="00F95FBD"/>
    <w:rsid w:val="00F9740F"/>
    <w:rsid w:val="00FB6342"/>
    <w:rsid w:val="00FC6389"/>
    <w:rsid w:val="00FD083D"/>
    <w:rsid w:val="00FE3F2D"/>
    <w:rsid w:val="00FE6AEC"/>
    <w:rsid w:val="00FF4752"/>
    <w:rsid w:val="00FF79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B80014-1014-4AD7-954B-E5E3D35F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27</Pages>
  <Words>3808</Words>
  <Characters>22474</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4</cp:revision>
  <cp:lastPrinted>2019-03-12T14:16:00Z</cp:lastPrinted>
  <dcterms:created xsi:type="dcterms:W3CDTF">2019-09-03T13:09:00Z</dcterms:created>
  <dcterms:modified xsi:type="dcterms:W3CDTF">2019-09-03T13:27:00Z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