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1246D" w14:textId="66F66D0B" w:rsidR="00BB5E7C" w:rsidRPr="00F5045B" w:rsidRDefault="00F52DA1" w:rsidP="00BB5E7C">
      <w:pPr>
        <w:spacing w:before="120"/>
        <w:jc w:val="both"/>
        <w:rPr>
          <w:rFonts w:ascii="Times New Roman" w:hAnsi="Times New Roman"/>
          <w:b/>
        </w:rPr>
      </w:pPr>
      <w:r>
        <w:rPr>
          <w:rFonts w:ascii="Times New Roman" w:hAnsi="Times New Roman"/>
          <w:b/>
        </w:rPr>
        <w:t xml:space="preserve">  </w:t>
      </w:r>
      <w:r w:rsidR="00BB5E7C" w:rsidRPr="008D4AB9">
        <w:rPr>
          <w:rFonts w:ascii="Times New Roman" w:hAnsi="Times New Roman"/>
          <w:b/>
        </w:rPr>
        <w:t xml:space="preserve">Příloha č. </w:t>
      </w:r>
      <w:r w:rsidR="00170FF9">
        <w:rPr>
          <w:rFonts w:ascii="Times New Roman" w:hAnsi="Times New Roman"/>
          <w:b/>
        </w:rPr>
        <w:t>1</w:t>
      </w:r>
      <w:r w:rsidR="005E6DAB">
        <w:rPr>
          <w:rFonts w:ascii="Times New Roman" w:hAnsi="Times New Roman"/>
          <w:b/>
        </w:rPr>
        <w:t xml:space="preserve"> </w:t>
      </w:r>
      <w:r w:rsidR="00BB5E7C" w:rsidRPr="00F5045B">
        <w:rPr>
          <w:rFonts w:ascii="Times New Roman" w:hAnsi="Times New Roman"/>
          <w:b/>
          <w:bCs/>
        </w:rPr>
        <w:t>Výzvy k podání nabídky</w:t>
      </w:r>
      <w:r w:rsidR="00BB5E7C">
        <w:rPr>
          <w:rFonts w:ascii="Times New Roman" w:hAnsi="Times New Roman"/>
          <w:b/>
          <w:bCs/>
        </w:rPr>
        <w:t xml:space="preserve"> </w:t>
      </w:r>
    </w:p>
    <w:p w14:paraId="047F350E" w14:textId="77777777" w:rsidR="00B702D2" w:rsidRPr="000B6260" w:rsidRDefault="00B702D2" w:rsidP="00402E9E">
      <w:pPr>
        <w:pStyle w:val="acnormal"/>
        <w:tabs>
          <w:tab w:val="left" w:pos="209"/>
        </w:tabs>
        <w:jc w:val="left"/>
        <w:rPr>
          <w:rFonts w:ascii="Arial" w:hAnsi="Arial" w:cs="Arial"/>
          <w:sz w:val="4"/>
          <w:szCs w:val="4"/>
        </w:rPr>
      </w:pPr>
    </w:p>
    <w:p w14:paraId="1F230A31" w14:textId="0AAF5A97" w:rsidR="00072FD9" w:rsidRDefault="00022D53" w:rsidP="004F14F3">
      <w:pPr>
        <w:pStyle w:val="acnormal"/>
        <w:jc w:val="center"/>
        <w:rPr>
          <w:rFonts w:ascii="Arial" w:hAnsi="Arial" w:cs="Arial"/>
          <w:b/>
          <w:sz w:val="32"/>
          <w:szCs w:val="32"/>
          <w:u w:val="single"/>
        </w:rPr>
      </w:pPr>
      <w:r w:rsidRPr="00F832D7">
        <w:rPr>
          <w:rFonts w:ascii="Arial" w:hAnsi="Arial" w:cs="Arial"/>
          <w:b/>
          <w:sz w:val="32"/>
          <w:szCs w:val="32"/>
          <w:u w:val="single"/>
        </w:rPr>
        <w:t>R</w:t>
      </w:r>
      <w:r w:rsidR="00CC5257" w:rsidRPr="00F832D7">
        <w:rPr>
          <w:rFonts w:ascii="Arial" w:hAnsi="Arial" w:cs="Arial"/>
          <w:b/>
          <w:sz w:val="32"/>
          <w:szCs w:val="32"/>
          <w:u w:val="single"/>
        </w:rPr>
        <w:t xml:space="preserve">ámcová </w:t>
      </w:r>
      <w:r w:rsidR="00B55BD0" w:rsidRPr="00F832D7">
        <w:rPr>
          <w:rFonts w:ascii="Arial" w:hAnsi="Arial" w:cs="Arial"/>
          <w:b/>
          <w:sz w:val="32"/>
          <w:szCs w:val="32"/>
          <w:u w:val="single"/>
        </w:rPr>
        <w:t>dohoda</w:t>
      </w:r>
      <w:r w:rsidR="009D00C4">
        <w:rPr>
          <w:rFonts w:ascii="Arial" w:hAnsi="Arial" w:cs="Arial"/>
          <w:b/>
          <w:sz w:val="32"/>
          <w:szCs w:val="32"/>
          <w:u w:val="single"/>
        </w:rPr>
        <w:t xml:space="preserve"> na</w:t>
      </w:r>
      <w:r w:rsidR="00170FF9">
        <w:rPr>
          <w:rFonts w:ascii="Arial" w:hAnsi="Arial" w:cs="Arial"/>
          <w:b/>
          <w:sz w:val="32"/>
          <w:szCs w:val="32"/>
          <w:u w:val="single"/>
        </w:rPr>
        <w:t xml:space="preserve"> dodávky </w:t>
      </w:r>
      <w:r w:rsidR="00A37E41">
        <w:rPr>
          <w:rFonts w:ascii="Arial" w:hAnsi="Arial" w:cs="Arial"/>
          <w:b/>
          <w:sz w:val="32"/>
          <w:szCs w:val="32"/>
          <w:u w:val="single"/>
        </w:rPr>
        <w:t>–</w:t>
      </w:r>
      <w:r w:rsidR="00362102">
        <w:rPr>
          <w:rFonts w:ascii="Arial" w:hAnsi="Arial" w:cs="Arial"/>
          <w:b/>
          <w:sz w:val="32"/>
          <w:szCs w:val="32"/>
          <w:u w:val="single"/>
        </w:rPr>
        <w:t xml:space="preserve"> </w:t>
      </w:r>
      <w:r w:rsidR="00A37E41">
        <w:rPr>
          <w:rFonts w:ascii="Arial" w:hAnsi="Arial" w:cs="Arial"/>
          <w:b/>
          <w:sz w:val="32"/>
          <w:szCs w:val="32"/>
          <w:u w:val="single"/>
        </w:rPr>
        <w:t>přípravek (</w:t>
      </w:r>
      <w:r w:rsidR="00A37E41" w:rsidRPr="00A37E41">
        <w:rPr>
          <w:rFonts w:ascii="Arial" w:hAnsi="Arial" w:cs="Arial"/>
          <w:b/>
          <w:sz w:val="32"/>
          <w:szCs w:val="32"/>
          <w:highlight w:val="yellow"/>
          <w:u w:val="single"/>
        </w:rPr>
        <w:t xml:space="preserve">doplní </w:t>
      </w:r>
      <w:r w:rsidR="001627D1">
        <w:rPr>
          <w:rFonts w:ascii="Arial" w:hAnsi="Arial" w:cs="Arial"/>
          <w:b/>
          <w:sz w:val="32"/>
          <w:szCs w:val="32"/>
          <w:highlight w:val="yellow"/>
          <w:u w:val="single"/>
        </w:rPr>
        <w:t>účastník zadávacího řízení</w:t>
      </w:r>
      <w:r w:rsidR="00A37E41" w:rsidRPr="00A37E41">
        <w:rPr>
          <w:rFonts w:ascii="Arial" w:hAnsi="Arial" w:cs="Arial"/>
          <w:b/>
          <w:sz w:val="32"/>
          <w:szCs w:val="32"/>
          <w:highlight w:val="yellow"/>
          <w:u w:val="single"/>
        </w:rPr>
        <w:t>, dle příslušné části veřejné zakázky</w:t>
      </w:r>
      <w:r w:rsidR="00A37E41">
        <w:rPr>
          <w:rFonts w:ascii="Arial" w:hAnsi="Arial" w:cs="Arial"/>
          <w:b/>
          <w:sz w:val="32"/>
          <w:szCs w:val="32"/>
          <w:u w:val="single"/>
        </w:rPr>
        <w:t>)</w:t>
      </w:r>
    </w:p>
    <w:p w14:paraId="1E4AC4CE" w14:textId="77777777" w:rsidR="00CC5257" w:rsidRDefault="00022D53" w:rsidP="000B6260">
      <w:pPr>
        <w:pStyle w:val="acnormal"/>
        <w:spacing w:before="60" w:after="60"/>
        <w:jc w:val="center"/>
        <w:rPr>
          <w:rFonts w:ascii="Arial" w:hAnsi="Arial" w:cs="Arial"/>
          <w:b/>
          <w:sz w:val="32"/>
          <w:szCs w:val="32"/>
          <w:u w:val="single"/>
        </w:rPr>
      </w:pPr>
      <w:r w:rsidRPr="00F832D7">
        <w:rPr>
          <w:rFonts w:ascii="Arial" w:hAnsi="Arial" w:cs="Arial"/>
          <w:b/>
          <w:sz w:val="32"/>
          <w:szCs w:val="32"/>
          <w:u w:val="single"/>
        </w:rPr>
        <w:t xml:space="preserve">č. </w:t>
      </w:r>
      <w:r w:rsidR="00CB26F1">
        <w:rPr>
          <w:rFonts w:ascii="Arial" w:hAnsi="Arial" w:cs="Arial"/>
          <w:b/>
          <w:sz w:val="32"/>
          <w:szCs w:val="32"/>
          <w:u w:val="single"/>
        </w:rPr>
        <w:t>Kupujícího</w:t>
      </w:r>
      <w:r w:rsidR="00072FD9">
        <w:rPr>
          <w:rFonts w:ascii="Arial" w:hAnsi="Arial" w:cs="Arial"/>
          <w:b/>
          <w:sz w:val="32"/>
          <w:szCs w:val="32"/>
          <w:u w:val="single"/>
        </w:rPr>
        <w:t xml:space="preserve">: </w:t>
      </w:r>
      <w:r w:rsidR="00072FD9" w:rsidRPr="00072FD9">
        <w:rPr>
          <w:rFonts w:ascii="Arial" w:hAnsi="Arial" w:cs="Arial"/>
          <w:b/>
          <w:sz w:val="32"/>
          <w:szCs w:val="32"/>
          <w:highlight w:val="lightGray"/>
          <w:u w:val="single"/>
        </w:rPr>
        <w:t>…………</w:t>
      </w:r>
      <w:r w:rsidR="00B55BD0" w:rsidRPr="00072FD9">
        <w:rPr>
          <w:rFonts w:ascii="Arial" w:hAnsi="Arial" w:cs="Arial"/>
          <w:b/>
          <w:sz w:val="32"/>
          <w:szCs w:val="32"/>
          <w:highlight w:val="lightGray"/>
          <w:u w:val="single"/>
        </w:rPr>
        <w:t>……</w:t>
      </w:r>
      <w:proofErr w:type="gramStart"/>
      <w:r w:rsidR="00712561" w:rsidRPr="00072FD9">
        <w:rPr>
          <w:rFonts w:ascii="Arial" w:hAnsi="Arial" w:cs="Arial"/>
          <w:b/>
          <w:sz w:val="32"/>
          <w:szCs w:val="32"/>
          <w:highlight w:val="lightGray"/>
          <w:u w:val="single"/>
        </w:rPr>
        <w:t>…</w:t>
      </w:r>
      <w:r w:rsidR="00E57A32">
        <w:rPr>
          <w:rFonts w:ascii="Arial" w:hAnsi="Arial" w:cs="Arial"/>
          <w:b/>
          <w:sz w:val="32"/>
          <w:szCs w:val="32"/>
          <w:highlight w:val="lightGray"/>
          <w:u w:val="single"/>
        </w:rPr>
        <w:t>.</w:t>
      </w:r>
      <w:r w:rsidR="00712561" w:rsidRPr="00072FD9">
        <w:rPr>
          <w:rFonts w:ascii="Arial" w:hAnsi="Arial" w:cs="Arial"/>
          <w:b/>
          <w:sz w:val="32"/>
          <w:szCs w:val="32"/>
          <w:highlight w:val="lightGray"/>
          <w:u w:val="single"/>
        </w:rPr>
        <w:t>.</w:t>
      </w:r>
      <w:proofErr w:type="gramEnd"/>
    </w:p>
    <w:p w14:paraId="356CE5DC" w14:textId="77777777" w:rsidR="00072FD9" w:rsidRPr="00F832D7" w:rsidRDefault="006F1EC7" w:rsidP="006F1EC7">
      <w:pPr>
        <w:pStyle w:val="acnormal"/>
        <w:spacing w:before="60" w:after="60"/>
        <w:jc w:val="center"/>
        <w:rPr>
          <w:rFonts w:ascii="Arial" w:hAnsi="Arial" w:cs="Arial"/>
          <w:b/>
          <w:sz w:val="32"/>
          <w:szCs w:val="32"/>
          <w:u w:val="single"/>
        </w:rPr>
      </w:pPr>
      <w:r>
        <w:rPr>
          <w:rFonts w:ascii="Arial" w:hAnsi="Arial" w:cs="Arial"/>
          <w:b/>
          <w:sz w:val="32"/>
          <w:szCs w:val="32"/>
          <w:u w:val="single"/>
        </w:rPr>
        <w:t xml:space="preserve">č. </w:t>
      </w:r>
      <w:r w:rsidR="000B560C">
        <w:rPr>
          <w:rFonts w:ascii="Arial" w:hAnsi="Arial" w:cs="Arial"/>
          <w:b/>
          <w:sz w:val="32"/>
          <w:szCs w:val="32"/>
          <w:u w:val="single"/>
        </w:rPr>
        <w:t>Prodávající</w:t>
      </w:r>
      <w:r>
        <w:rPr>
          <w:rFonts w:ascii="Arial" w:hAnsi="Arial" w:cs="Arial"/>
          <w:b/>
          <w:sz w:val="32"/>
          <w:szCs w:val="32"/>
          <w:u w:val="single"/>
        </w:rPr>
        <w:t xml:space="preserve">: </w:t>
      </w:r>
      <w:r w:rsidRPr="00072FD9">
        <w:rPr>
          <w:rFonts w:ascii="Arial" w:hAnsi="Arial" w:cs="Arial"/>
          <w:b/>
          <w:sz w:val="32"/>
          <w:szCs w:val="32"/>
          <w:highlight w:val="yellow"/>
          <w:u w:val="single"/>
        </w:rPr>
        <w:t>………………</w:t>
      </w:r>
      <w:r>
        <w:rPr>
          <w:rFonts w:ascii="Arial" w:hAnsi="Arial" w:cs="Arial"/>
          <w:b/>
          <w:sz w:val="32"/>
          <w:szCs w:val="32"/>
          <w:highlight w:val="yellow"/>
          <w:u w:val="single"/>
        </w:rPr>
        <w:t>….</w:t>
      </w:r>
      <w:r w:rsidRPr="00072FD9">
        <w:rPr>
          <w:rFonts w:ascii="Arial" w:hAnsi="Arial" w:cs="Arial"/>
          <w:b/>
          <w:sz w:val="32"/>
          <w:szCs w:val="32"/>
          <w:highlight w:val="yellow"/>
          <w:u w:val="single"/>
        </w:rPr>
        <w:t>……</w:t>
      </w:r>
    </w:p>
    <w:p w14:paraId="75F9EF2C" w14:textId="77777777" w:rsidR="005071BD" w:rsidRDefault="0022127F" w:rsidP="004518CE">
      <w:pPr>
        <w:spacing w:before="120" w:after="120"/>
        <w:jc w:val="both"/>
        <w:rPr>
          <w:rFonts w:ascii="Arial" w:hAnsi="Arial" w:cs="Arial"/>
          <w:sz w:val="22"/>
        </w:rPr>
      </w:pPr>
      <w:r>
        <w:rPr>
          <w:rFonts w:ascii="Arial" w:hAnsi="Arial" w:cs="Arial"/>
          <w:sz w:val="22"/>
        </w:rPr>
        <w:t>uzavřená analogicky k ustanovení § 131</w:t>
      </w:r>
      <w:r w:rsidRPr="00F04A6E">
        <w:rPr>
          <w:rFonts w:ascii="Arial" w:hAnsi="Arial" w:cs="Arial"/>
          <w:sz w:val="22"/>
        </w:rPr>
        <w:t xml:space="preserve"> </w:t>
      </w:r>
      <w:r>
        <w:rPr>
          <w:rFonts w:ascii="Arial" w:hAnsi="Arial" w:cs="Arial"/>
          <w:sz w:val="22"/>
        </w:rPr>
        <w:t>zákona č. 134/201</w:t>
      </w:r>
      <w:r w:rsidRPr="00F04A6E">
        <w:rPr>
          <w:rFonts w:ascii="Arial" w:hAnsi="Arial" w:cs="Arial"/>
          <w:sz w:val="22"/>
        </w:rPr>
        <w:t>6 Sb.</w:t>
      </w:r>
      <w:r>
        <w:rPr>
          <w:rFonts w:ascii="Arial" w:hAnsi="Arial" w:cs="Arial"/>
          <w:sz w:val="22"/>
        </w:rPr>
        <w:t>,</w:t>
      </w:r>
      <w:r w:rsidRPr="00F04A6E">
        <w:rPr>
          <w:rFonts w:ascii="Arial" w:hAnsi="Arial" w:cs="Arial"/>
          <w:sz w:val="22"/>
        </w:rPr>
        <w:t xml:space="preserve"> o </w:t>
      </w:r>
      <w:r>
        <w:rPr>
          <w:rFonts w:ascii="Arial" w:hAnsi="Arial" w:cs="Arial"/>
          <w:sz w:val="22"/>
        </w:rPr>
        <w:t xml:space="preserve">zadávání </w:t>
      </w:r>
      <w:r w:rsidRPr="00F04A6E">
        <w:rPr>
          <w:rFonts w:ascii="Arial" w:hAnsi="Arial" w:cs="Arial"/>
          <w:sz w:val="22"/>
        </w:rPr>
        <w:t>veřejných zakáz</w:t>
      </w:r>
      <w:r>
        <w:rPr>
          <w:rFonts w:ascii="Arial" w:hAnsi="Arial" w:cs="Arial"/>
          <w:sz w:val="22"/>
        </w:rPr>
        <w:t>ek</w:t>
      </w:r>
      <w:r w:rsidRPr="00F04A6E">
        <w:rPr>
          <w:rFonts w:ascii="Arial" w:hAnsi="Arial" w:cs="Arial"/>
          <w:sz w:val="22"/>
        </w:rPr>
        <w:t>,</w:t>
      </w:r>
      <w:r w:rsidRPr="00F04A6E">
        <w:t xml:space="preserve"> </w:t>
      </w:r>
      <w:r>
        <w:rPr>
          <w:rFonts w:ascii="Arial" w:hAnsi="Arial" w:cs="Arial"/>
          <w:sz w:val="22"/>
        </w:rPr>
        <w:t xml:space="preserve">ve znění pozdějších předpisů (dále jen „zákon“), dle ustanovení § 2079 a násl. zákona č. 89/2012 Sb., občanský zákoník, ve znění pozdějších předpisů (dále jen „občanský zákoník“) </w:t>
      </w:r>
    </w:p>
    <w:p w14:paraId="21704C31" w14:textId="10596186" w:rsidR="005071BD" w:rsidRDefault="005071BD" w:rsidP="004518CE">
      <w:pPr>
        <w:spacing w:before="120" w:after="120"/>
        <w:jc w:val="both"/>
        <w:rPr>
          <w:rFonts w:ascii="Arial" w:hAnsi="Arial" w:cs="Arial"/>
          <w:sz w:val="22"/>
        </w:rPr>
      </w:pPr>
      <w:r>
        <w:rPr>
          <w:rFonts w:ascii="Arial" w:hAnsi="Arial" w:cs="Arial"/>
          <w:sz w:val="22"/>
        </w:rPr>
        <w:t>(dále jen „rámcová dohoda“)</w:t>
      </w:r>
    </w:p>
    <w:p w14:paraId="5A6E946E" w14:textId="77777777" w:rsidR="00EF0BF5" w:rsidRPr="0047043C" w:rsidRDefault="000B560C" w:rsidP="004518CE">
      <w:pPr>
        <w:spacing w:before="120" w:after="120"/>
        <w:jc w:val="both"/>
        <w:rPr>
          <w:rFonts w:ascii="Arial" w:hAnsi="Arial" w:cs="Arial"/>
          <w:sz w:val="22"/>
        </w:rPr>
      </w:pPr>
      <w:proofErr w:type="gramStart"/>
      <w:r w:rsidRPr="0047043C">
        <w:rPr>
          <w:rFonts w:ascii="Arial" w:hAnsi="Arial" w:cs="Arial"/>
          <w:sz w:val="22"/>
        </w:rPr>
        <w:t>mezi:</w:t>
      </w:r>
      <w:proofErr w:type="gramEnd"/>
    </w:p>
    <w:p w14:paraId="5F41349F" w14:textId="77777777" w:rsidR="00D734CC" w:rsidRPr="0047043C" w:rsidRDefault="00D734CC" w:rsidP="000A5BC6">
      <w:pPr>
        <w:pStyle w:val="acnormal"/>
        <w:spacing w:line="240" w:lineRule="auto"/>
        <w:rPr>
          <w:rFonts w:ascii="Arial" w:hAnsi="Arial" w:cs="Arial"/>
          <w:sz w:val="22"/>
        </w:rPr>
      </w:pPr>
      <w:r w:rsidRPr="0047043C">
        <w:rPr>
          <w:rFonts w:ascii="Arial" w:hAnsi="Arial" w:cs="Arial"/>
          <w:sz w:val="22"/>
        </w:rPr>
        <w:t>Název:</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Pr="0047043C">
        <w:rPr>
          <w:rFonts w:ascii="Arial" w:hAnsi="Arial" w:cs="Arial"/>
          <w:sz w:val="22"/>
        </w:rPr>
        <w:t>Správa železniční dopravní cesty, státní organizace</w:t>
      </w:r>
    </w:p>
    <w:p w14:paraId="638CB0D8" w14:textId="77777777" w:rsidR="00D734CC" w:rsidRPr="0047043C" w:rsidRDefault="00D734CC" w:rsidP="000A5BC6">
      <w:pPr>
        <w:pStyle w:val="acnormal"/>
        <w:spacing w:line="240" w:lineRule="auto"/>
        <w:rPr>
          <w:rFonts w:ascii="Arial" w:hAnsi="Arial" w:cs="Arial"/>
          <w:sz w:val="22"/>
        </w:rPr>
      </w:pPr>
      <w:r w:rsidRPr="0047043C">
        <w:rPr>
          <w:rFonts w:ascii="Arial" w:hAnsi="Arial" w:cs="Arial"/>
          <w:sz w:val="22"/>
        </w:rPr>
        <w:t>Sídlo:</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Pr="0047043C">
        <w:rPr>
          <w:rFonts w:ascii="Arial" w:hAnsi="Arial" w:cs="Arial"/>
          <w:sz w:val="22"/>
        </w:rPr>
        <w:t>Praha 1, Nové Město, Dlážděná 1003/7, PSČ 110 00</w:t>
      </w:r>
    </w:p>
    <w:p w14:paraId="27693CB1" w14:textId="77777777" w:rsidR="00D734CC" w:rsidRPr="0047043C" w:rsidRDefault="00D734CC" w:rsidP="000A5BC6">
      <w:pPr>
        <w:pStyle w:val="acnormal"/>
        <w:spacing w:line="240" w:lineRule="auto"/>
        <w:rPr>
          <w:rFonts w:ascii="Arial" w:hAnsi="Arial" w:cs="Arial"/>
          <w:sz w:val="22"/>
        </w:rPr>
      </w:pPr>
      <w:r w:rsidRPr="0047043C">
        <w:rPr>
          <w:rFonts w:ascii="Arial" w:hAnsi="Arial" w:cs="Arial"/>
          <w:sz w:val="22"/>
        </w:rPr>
        <w:t>IČ</w:t>
      </w:r>
      <w:r w:rsidR="000B6260">
        <w:rPr>
          <w:rFonts w:ascii="Arial" w:hAnsi="Arial" w:cs="Arial"/>
          <w:sz w:val="22"/>
        </w:rPr>
        <w:t>O</w:t>
      </w:r>
      <w:r w:rsidRPr="0047043C">
        <w:rPr>
          <w:rFonts w:ascii="Arial" w:hAnsi="Arial" w:cs="Arial"/>
          <w:sz w:val="22"/>
        </w:rPr>
        <w:t>:</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Pr="0047043C">
        <w:rPr>
          <w:rFonts w:ascii="Arial" w:hAnsi="Arial" w:cs="Arial"/>
          <w:sz w:val="22"/>
        </w:rPr>
        <w:t>709</w:t>
      </w:r>
      <w:r w:rsidR="000B6260">
        <w:rPr>
          <w:rFonts w:ascii="Arial" w:hAnsi="Arial" w:cs="Arial"/>
          <w:sz w:val="22"/>
        </w:rPr>
        <w:t xml:space="preserve"> </w:t>
      </w:r>
      <w:r w:rsidRPr="0047043C">
        <w:rPr>
          <w:rFonts w:ascii="Arial" w:hAnsi="Arial" w:cs="Arial"/>
          <w:sz w:val="22"/>
        </w:rPr>
        <w:t>94</w:t>
      </w:r>
      <w:r w:rsidR="000B6260">
        <w:rPr>
          <w:rFonts w:ascii="Arial" w:hAnsi="Arial" w:cs="Arial"/>
          <w:sz w:val="22"/>
        </w:rPr>
        <w:t xml:space="preserve"> </w:t>
      </w:r>
      <w:r w:rsidRPr="0047043C">
        <w:rPr>
          <w:rFonts w:ascii="Arial" w:hAnsi="Arial" w:cs="Arial"/>
          <w:sz w:val="22"/>
        </w:rPr>
        <w:t>234</w:t>
      </w:r>
    </w:p>
    <w:p w14:paraId="0B4A0D33" w14:textId="77777777" w:rsidR="00D734CC" w:rsidRDefault="00D734CC" w:rsidP="000A5BC6">
      <w:pPr>
        <w:pStyle w:val="acnormal"/>
        <w:spacing w:line="240" w:lineRule="auto"/>
        <w:rPr>
          <w:rFonts w:ascii="Arial" w:hAnsi="Arial" w:cs="Arial"/>
          <w:sz w:val="22"/>
        </w:rPr>
      </w:pPr>
      <w:r w:rsidRPr="0047043C">
        <w:rPr>
          <w:rFonts w:ascii="Arial" w:hAnsi="Arial" w:cs="Arial"/>
          <w:sz w:val="22"/>
        </w:rPr>
        <w:t>DIČ:</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Pr="0047043C">
        <w:rPr>
          <w:rFonts w:ascii="Arial" w:hAnsi="Arial" w:cs="Arial"/>
          <w:sz w:val="22"/>
        </w:rPr>
        <w:t>CZ70994234</w:t>
      </w:r>
    </w:p>
    <w:p w14:paraId="32E9082A" w14:textId="526DA9DC" w:rsidR="00306FC6" w:rsidRPr="00306FC6" w:rsidRDefault="00306FC6" w:rsidP="000A5BC6">
      <w:pPr>
        <w:pStyle w:val="acnormal"/>
        <w:spacing w:line="240" w:lineRule="auto"/>
        <w:rPr>
          <w:rFonts w:ascii="Arial" w:hAnsi="Arial" w:cs="Arial"/>
          <w:sz w:val="22"/>
          <w:highlight w:val="lightGray"/>
        </w:rPr>
      </w:pPr>
      <w:r w:rsidRPr="00306FC6">
        <w:rPr>
          <w:rFonts w:ascii="Arial" w:hAnsi="Arial" w:cs="Arial"/>
          <w:sz w:val="22"/>
          <w:highlight w:val="lightGray"/>
        </w:rPr>
        <w:t>Bankovní spojení:</w:t>
      </w:r>
      <w:r w:rsidR="008711B1">
        <w:rPr>
          <w:rFonts w:ascii="Arial" w:hAnsi="Arial" w:cs="Arial"/>
          <w:sz w:val="22"/>
          <w:highlight w:val="lightGray"/>
        </w:rPr>
        <w:tab/>
      </w:r>
      <w:r w:rsidR="008711B1">
        <w:rPr>
          <w:rFonts w:ascii="Arial" w:hAnsi="Arial" w:cs="Arial"/>
          <w:sz w:val="24"/>
          <w:szCs w:val="24"/>
        </w:rPr>
        <w:t>Česká národní banka</w:t>
      </w:r>
    </w:p>
    <w:p w14:paraId="30EAF44C" w14:textId="70879DC8" w:rsidR="00306FC6" w:rsidRPr="0047043C" w:rsidRDefault="00306FC6" w:rsidP="000A5BC6">
      <w:pPr>
        <w:pStyle w:val="acnormal"/>
        <w:spacing w:line="240" w:lineRule="auto"/>
        <w:rPr>
          <w:rFonts w:ascii="Arial" w:hAnsi="Arial" w:cs="Arial"/>
          <w:sz w:val="22"/>
        </w:rPr>
      </w:pPr>
      <w:r w:rsidRPr="00306FC6">
        <w:rPr>
          <w:rFonts w:ascii="Arial" w:hAnsi="Arial" w:cs="Arial"/>
          <w:sz w:val="22"/>
          <w:highlight w:val="lightGray"/>
        </w:rPr>
        <w:t xml:space="preserve">Číslo </w:t>
      </w:r>
      <w:proofErr w:type="gramStart"/>
      <w:r w:rsidRPr="00306FC6">
        <w:rPr>
          <w:rFonts w:ascii="Arial" w:hAnsi="Arial" w:cs="Arial"/>
          <w:sz w:val="22"/>
          <w:highlight w:val="lightGray"/>
        </w:rPr>
        <w:t>účtu :</w:t>
      </w:r>
      <w:r>
        <w:rPr>
          <w:rFonts w:ascii="Arial" w:hAnsi="Arial" w:cs="Arial"/>
          <w:sz w:val="22"/>
        </w:rPr>
        <w:t xml:space="preserve"> </w:t>
      </w:r>
      <w:r w:rsidR="008711B1">
        <w:rPr>
          <w:rFonts w:ascii="Arial" w:hAnsi="Arial" w:cs="Arial"/>
          <w:sz w:val="22"/>
        </w:rPr>
        <w:tab/>
      </w:r>
      <w:r w:rsidR="008711B1">
        <w:rPr>
          <w:rFonts w:ascii="Arial" w:hAnsi="Arial" w:cs="Arial"/>
          <w:sz w:val="22"/>
        </w:rPr>
        <w:tab/>
      </w:r>
      <w:r w:rsidR="008711B1">
        <w:rPr>
          <w:rFonts w:ascii="Arial" w:hAnsi="Arial" w:cs="Arial"/>
          <w:sz w:val="24"/>
          <w:szCs w:val="24"/>
        </w:rPr>
        <w:t>14606011/0710</w:t>
      </w:r>
      <w:proofErr w:type="gramEnd"/>
    </w:p>
    <w:p w14:paraId="40AAD490" w14:textId="77777777" w:rsidR="00D734CC" w:rsidRPr="0047043C" w:rsidRDefault="000A5BC6" w:rsidP="000A5BC6">
      <w:pPr>
        <w:pStyle w:val="acnormal"/>
        <w:spacing w:line="240" w:lineRule="auto"/>
        <w:rPr>
          <w:rFonts w:ascii="Arial" w:hAnsi="Arial" w:cs="Arial"/>
          <w:sz w:val="22"/>
        </w:rPr>
      </w:pPr>
      <w:r>
        <w:rPr>
          <w:rFonts w:ascii="Arial" w:hAnsi="Arial" w:cs="Arial"/>
          <w:sz w:val="22"/>
        </w:rPr>
        <w:t>Z</w:t>
      </w:r>
      <w:r w:rsidR="001D394C">
        <w:rPr>
          <w:rFonts w:ascii="Arial" w:hAnsi="Arial" w:cs="Arial"/>
          <w:sz w:val="22"/>
        </w:rPr>
        <w:t>apsá</w:t>
      </w:r>
      <w:r w:rsidR="00987103" w:rsidRPr="0047043C">
        <w:rPr>
          <w:rFonts w:ascii="Arial" w:hAnsi="Arial" w:cs="Arial"/>
          <w:sz w:val="22"/>
        </w:rPr>
        <w:t>n</w:t>
      </w:r>
      <w:r w:rsidR="001D394C">
        <w:rPr>
          <w:rFonts w:ascii="Arial" w:hAnsi="Arial" w:cs="Arial"/>
          <w:sz w:val="22"/>
        </w:rPr>
        <w:t>a</w:t>
      </w:r>
      <w:r w:rsidR="00D734CC" w:rsidRPr="0047043C">
        <w:rPr>
          <w:rFonts w:ascii="Arial" w:hAnsi="Arial" w:cs="Arial"/>
          <w:sz w:val="22"/>
        </w:rPr>
        <w:t xml:space="preserve"> v obchodním rejstříku </w:t>
      </w:r>
      <w:r w:rsidR="000B6260">
        <w:rPr>
          <w:rFonts w:ascii="Arial" w:hAnsi="Arial" w:cs="Arial"/>
          <w:sz w:val="22"/>
        </w:rPr>
        <w:t>vedeném Městským soudem v</w:t>
      </w:r>
      <w:r w:rsidR="001C7A89">
        <w:rPr>
          <w:rFonts w:ascii="Arial" w:hAnsi="Arial" w:cs="Arial"/>
          <w:sz w:val="22"/>
        </w:rPr>
        <w:t> </w:t>
      </w:r>
      <w:r w:rsidR="000B6260">
        <w:rPr>
          <w:rFonts w:ascii="Arial" w:hAnsi="Arial" w:cs="Arial"/>
          <w:sz w:val="22"/>
        </w:rPr>
        <w:t>Praze</w:t>
      </w:r>
      <w:r w:rsidR="001C7A89">
        <w:rPr>
          <w:rFonts w:ascii="Arial" w:hAnsi="Arial" w:cs="Arial"/>
          <w:sz w:val="22"/>
        </w:rPr>
        <w:t>, oddíl A, vložka</w:t>
      </w:r>
      <w:r w:rsidR="00D734CC" w:rsidRPr="0047043C">
        <w:rPr>
          <w:rFonts w:ascii="Arial" w:hAnsi="Arial" w:cs="Arial"/>
          <w:sz w:val="22"/>
        </w:rPr>
        <w:t xml:space="preserve"> 48384</w:t>
      </w:r>
    </w:p>
    <w:p w14:paraId="26606186" w14:textId="4BA9087D" w:rsidR="00170FF9" w:rsidRPr="00170FF9" w:rsidRDefault="006962BA" w:rsidP="00170FF9">
      <w:pPr>
        <w:pStyle w:val="acnormal"/>
        <w:spacing w:line="240" w:lineRule="auto"/>
        <w:rPr>
          <w:rFonts w:ascii="Arial" w:hAnsi="Arial" w:cs="Arial"/>
          <w:sz w:val="22"/>
        </w:rPr>
      </w:pPr>
      <w:r>
        <w:rPr>
          <w:rFonts w:ascii="Arial" w:hAnsi="Arial" w:cs="Arial"/>
          <w:sz w:val="22"/>
        </w:rPr>
        <w:t>Zastoupena:</w:t>
      </w:r>
      <w:r>
        <w:rPr>
          <w:rFonts w:ascii="Arial" w:hAnsi="Arial" w:cs="Arial"/>
          <w:sz w:val="22"/>
        </w:rPr>
        <w:tab/>
      </w:r>
      <w:r w:rsidRPr="006962BA">
        <w:rPr>
          <w:rFonts w:ascii="Arial" w:hAnsi="Arial" w:cs="Arial"/>
          <w:sz w:val="22"/>
        </w:rPr>
        <w:t>Ing. Marcelou Pernicovou, náměstkyní GŘ pro provozuschopnost dráhy</w:t>
      </w:r>
      <w:r w:rsidR="00170FF9" w:rsidRPr="00170FF9">
        <w:rPr>
          <w:rFonts w:ascii="Arial" w:hAnsi="Arial" w:cs="Arial"/>
          <w:sz w:val="22"/>
        </w:rPr>
        <w:t xml:space="preserve"> </w:t>
      </w:r>
    </w:p>
    <w:p w14:paraId="20EF51FA" w14:textId="5A8A1424" w:rsidR="00CC5257" w:rsidRPr="0047043C" w:rsidRDefault="00170FF9" w:rsidP="00170FF9">
      <w:pPr>
        <w:pStyle w:val="acnormal"/>
        <w:spacing w:line="240" w:lineRule="auto"/>
        <w:rPr>
          <w:rFonts w:ascii="Arial" w:hAnsi="Arial" w:cs="Arial"/>
          <w:sz w:val="22"/>
        </w:rPr>
      </w:pPr>
      <w:r w:rsidRPr="00170FF9">
        <w:rPr>
          <w:rFonts w:ascii="Arial" w:hAnsi="Arial" w:cs="Arial"/>
          <w:sz w:val="22"/>
        </w:rPr>
        <w:t>Adresa pro doručování písemností: Praha 1, Nové Město, Dlážděná 1003/7, PSČ 110 00</w:t>
      </w:r>
    </w:p>
    <w:p w14:paraId="1828980C" w14:textId="77777777" w:rsidR="00CC5257" w:rsidRDefault="00CC5257" w:rsidP="000A5BC6">
      <w:pPr>
        <w:pStyle w:val="acnormal"/>
        <w:spacing w:line="240" w:lineRule="auto"/>
        <w:rPr>
          <w:rFonts w:ascii="Arial" w:hAnsi="Arial" w:cs="Arial"/>
          <w:sz w:val="22"/>
        </w:rPr>
      </w:pPr>
      <w:r w:rsidRPr="0047043C">
        <w:rPr>
          <w:rFonts w:ascii="Arial" w:hAnsi="Arial" w:cs="Arial"/>
          <w:sz w:val="22"/>
        </w:rPr>
        <w:t>jako „</w:t>
      </w:r>
      <w:r w:rsidR="00CB26F1">
        <w:rPr>
          <w:rFonts w:ascii="Arial" w:hAnsi="Arial" w:cs="Arial"/>
          <w:sz w:val="22"/>
        </w:rPr>
        <w:t>Kupující</w:t>
      </w:r>
      <w:r w:rsidRPr="0047043C">
        <w:rPr>
          <w:rFonts w:ascii="Arial" w:hAnsi="Arial" w:cs="Arial"/>
          <w:sz w:val="22"/>
        </w:rPr>
        <w:t>“ na straně jedné</w:t>
      </w:r>
    </w:p>
    <w:p w14:paraId="71DA9673" w14:textId="77777777" w:rsidR="00F265E8" w:rsidDel="005071BD" w:rsidRDefault="00CC5257" w:rsidP="000A5BC6">
      <w:pPr>
        <w:pStyle w:val="acnormal"/>
        <w:spacing w:line="240" w:lineRule="auto"/>
        <w:rPr>
          <w:del w:id="0" w:author="Prachařová Karolína, Mgr." w:date="2019-02-06T16:34:00Z"/>
          <w:rFonts w:ascii="Arial" w:hAnsi="Arial" w:cs="Arial"/>
          <w:sz w:val="22"/>
        </w:rPr>
      </w:pPr>
      <w:r w:rsidRPr="0047043C">
        <w:rPr>
          <w:rFonts w:ascii="Arial" w:hAnsi="Arial" w:cs="Arial"/>
          <w:sz w:val="22"/>
        </w:rPr>
        <w:t xml:space="preserve">a </w:t>
      </w:r>
    </w:p>
    <w:p w14:paraId="69CAB21C" w14:textId="77777777" w:rsidR="00E3610E" w:rsidRPr="000A5BC6" w:rsidRDefault="00E3610E" w:rsidP="000A5BC6">
      <w:pPr>
        <w:pStyle w:val="acnormal"/>
        <w:spacing w:line="240" w:lineRule="auto"/>
        <w:rPr>
          <w:rFonts w:ascii="Arial" w:hAnsi="Arial" w:cs="Arial"/>
          <w:szCs w:val="16"/>
        </w:rPr>
      </w:pPr>
    </w:p>
    <w:p w14:paraId="201FD196" w14:textId="77777777" w:rsidR="00CC5257" w:rsidRPr="0047043C" w:rsidRDefault="00402E9E" w:rsidP="000A5BC6">
      <w:pPr>
        <w:pStyle w:val="acnormal"/>
        <w:spacing w:line="240" w:lineRule="auto"/>
        <w:rPr>
          <w:rFonts w:ascii="Arial" w:hAnsi="Arial" w:cs="Arial"/>
          <w:sz w:val="22"/>
        </w:rPr>
      </w:pPr>
      <w:r w:rsidRPr="0047043C">
        <w:rPr>
          <w:rFonts w:ascii="Arial" w:hAnsi="Arial" w:cs="Arial"/>
          <w:sz w:val="22"/>
        </w:rPr>
        <w:t>Název:</w:t>
      </w:r>
      <w:r w:rsidRPr="0047043C">
        <w:rPr>
          <w:rFonts w:ascii="Arial" w:hAnsi="Arial" w:cs="Arial"/>
          <w:sz w:val="22"/>
        </w:rPr>
        <w:tab/>
      </w:r>
      <w:r w:rsidRPr="0047043C">
        <w:rPr>
          <w:rFonts w:ascii="Arial" w:hAnsi="Arial" w:cs="Arial"/>
          <w:sz w:val="22"/>
        </w:rPr>
        <w:tab/>
      </w:r>
      <w:r w:rsidR="00174612">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proofErr w:type="gramStart"/>
      <w:r w:rsidR="00B55BD0" w:rsidRPr="00B55BD0">
        <w:rPr>
          <w:rFonts w:ascii="Arial" w:hAnsi="Arial" w:cs="Arial"/>
          <w:sz w:val="22"/>
          <w:highlight w:val="yellow"/>
        </w:rPr>
        <w:t>…</w:t>
      </w:r>
      <w:r w:rsidR="00E5485A">
        <w:rPr>
          <w:rFonts w:ascii="Arial" w:hAnsi="Arial" w:cs="Arial"/>
          <w:sz w:val="22"/>
          <w:highlight w:val="yellow"/>
        </w:rPr>
        <w:t>..</w:t>
      </w:r>
      <w:r w:rsidR="00B55BD0" w:rsidRPr="00B55BD0">
        <w:rPr>
          <w:rFonts w:ascii="Arial" w:hAnsi="Arial" w:cs="Arial"/>
          <w:sz w:val="22"/>
          <w:highlight w:val="yellow"/>
        </w:rPr>
        <w:t>.</w:t>
      </w:r>
      <w:proofErr w:type="gramEnd"/>
      <w:r w:rsidR="008D7572" w:rsidRPr="0047043C">
        <w:rPr>
          <w:rFonts w:ascii="Arial" w:hAnsi="Arial" w:cs="Arial"/>
          <w:sz w:val="22"/>
        </w:rPr>
        <w:tab/>
      </w:r>
    </w:p>
    <w:p w14:paraId="7FB8332B" w14:textId="77777777" w:rsidR="00402E9E" w:rsidRPr="00B55BD0" w:rsidRDefault="00402E9E" w:rsidP="000A5BC6">
      <w:pPr>
        <w:pStyle w:val="acnormal"/>
        <w:spacing w:line="240" w:lineRule="auto"/>
        <w:rPr>
          <w:rFonts w:ascii="Arial" w:hAnsi="Arial" w:cs="Arial"/>
          <w:sz w:val="22"/>
          <w:highlight w:val="yellow"/>
        </w:rPr>
      </w:pPr>
      <w:r w:rsidRPr="0047043C">
        <w:rPr>
          <w:rFonts w:ascii="Arial" w:hAnsi="Arial" w:cs="Arial"/>
          <w:sz w:val="22"/>
        </w:rPr>
        <w:t>Sídlo:</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proofErr w:type="gramStart"/>
      <w:r w:rsidR="00E3610E">
        <w:rPr>
          <w:rFonts w:ascii="Arial" w:hAnsi="Arial" w:cs="Arial"/>
          <w:sz w:val="22"/>
          <w:highlight w:val="yellow"/>
        </w:rPr>
        <w:t>…..</w:t>
      </w:r>
      <w:r w:rsidR="00B55BD0" w:rsidRPr="00B55BD0">
        <w:rPr>
          <w:rFonts w:ascii="Arial" w:hAnsi="Arial" w:cs="Arial"/>
          <w:sz w:val="22"/>
          <w:highlight w:val="yellow"/>
        </w:rPr>
        <w:t>…</w:t>
      </w:r>
      <w:proofErr w:type="gramEnd"/>
      <w:r w:rsidR="00B55BD0" w:rsidRPr="00B55BD0">
        <w:rPr>
          <w:rFonts w:ascii="Arial" w:hAnsi="Arial" w:cs="Arial"/>
          <w:sz w:val="22"/>
          <w:highlight w:val="yellow"/>
        </w:rPr>
        <w:t>.</w:t>
      </w:r>
    </w:p>
    <w:p w14:paraId="588FE3FE" w14:textId="77777777" w:rsidR="00402E9E" w:rsidRPr="00B55BD0" w:rsidRDefault="00402E9E" w:rsidP="000A5BC6">
      <w:pPr>
        <w:pStyle w:val="acnormal"/>
        <w:spacing w:line="240" w:lineRule="auto"/>
        <w:rPr>
          <w:rFonts w:ascii="Arial" w:hAnsi="Arial" w:cs="Arial"/>
          <w:sz w:val="22"/>
          <w:highlight w:val="yellow"/>
        </w:rPr>
      </w:pPr>
      <w:r w:rsidRPr="0047043C">
        <w:rPr>
          <w:rFonts w:ascii="Arial" w:hAnsi="Arial" w:cs="Arial"/>
          <w:sz w:val="22"/>
        </w:rPr>
        <w:t>IČ</w:t>
      </w:r>
      <w:r w:rsidR="00E3610E">
        <w:rPr>
          <w:rFonts w:ascii="Arial" w:hAnsi="Arial" w:cs="Arial"/>
          <w:sz w:val="22"/>
        </w:rPr>
        <w:t>O</w:t>
      </w:r>
      <w:r w:rsidRPr="0047043C">
        <w:rPr>
          <w:rFonts w:ascii="Arial" w:hAnsi="Arial" w:cs="Arial"/>
          <w:sz w:val="22"/>
        </w:rPr>
        <w:t>:</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proofErr w:type="gramStart"/>
      <w:r w:rsidR="00E3610E">
        <w:rPr>
          <w:rFonts w:ascii="Arial" w:hAnsi="Arial" w:cs="Arial"/>
          <w:sz w:val="22"/>
          <w:highlight w:val="yellow"/>
        </w:rPr>
        <w:t>….</w:t>
      </w:r>
      <w:r w:rsidR="00B55BD0" w:rsidRPr="00B55BD0">
        <w:rPr>
          <w:rFonts w:ascii="Arial" w:hAnsi="Arial" w:cs="Arial"/>
          <w:sz w:val="22"/>
          <w:highlight w:val="yellow"/>
        </w:rPr>
        <w:t>.</w:t>
      </w:r>
      <w:proofErr w:type="gramEnd"/>
    </w:p>
    <w:p w14:paraId="232A6C5B" w14:textId="77777777" w:rsidR="00402E9E" w:rsidRPr="00B55BD0" w:rsidRDefault="00402E9E" w:rsidP="000A5BC6">
      <w:pPr>
        <w:pStyle w:val="acnormal"/>
        <w:spacing w:line="240" w:lineRule="auto"/>
        <w:rPr>
          <w:rFonts w:ascii="Arial" w:hAnsi="Arial" w:cs="Arial"/>
          <w:sz w:val="22"/>
          <w:highlight w:val="yellow"/>
        </w:rPr>
      </w:pPr>
      <w:r w:rsidRPr="0047043C">
        <w:rPr>
          <w:rFonts w:ascii="Arial" w:hAnsi="Arial" w:cs="Arial"/>
          <w:sz w:val="22"/>
        </w:rPr>
        <w:t>DIČ:</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proofErr w:type="gramStart"/>
      <w:r w:rsidR="00E3610E">
        <w:rPr>
          <w:rFonts w:ascii="Arial" w:hAnsi="Arial" w:cs="Arial"/>
          <w:sz w:val="22"/>
          <w:highlight w:val="yellow"/>
        </w:rPr>
        <w:t>….</w:t>
      </w:r>
      <w:r w:rsidR="00B55BD0" w:rsidRPr="00B55BD0">
        <w:rPr>
          <w:rFonts w:ascii="Arial" w:hAnsi="Arial" w:cs="Arial"/>
          <w:sz w:val="22"/>
          <w:highlight w:val="yellow"/>
        </w:rPr>
        <w:t>.</w:t>
      </w:r>
      <w:proofErr w:type="gramEnd"/>
    </w:p>
    <w:p w14:paraId="2D8B93CF" w14:textId="77777777" w:rsidR="008D7572" w:rsidRPr="00B55BD0" w:rsidRDefault="008D7572" w:rsidP="000A5BC6">
      <w:pPr>
        <w:spacing w:before="120" w:after="120" w:line="240" w:lineRule="auto"/>
        <w:rPr>
          <w:rFonts w:ascii="Arial" w:hAnsi="Arial" w:cs="Arial"/>
          <w:color w:val="000000"/>
          <w:sz w:val="22"/>
          <w:highlight w:val="yellow"/>
        </w:rPr>
      </w:pPr>
      <w:r w:rsidRPr="0047043C">
        <w:rPr>
          <w:rFonts w:ascii="Arial" w:hAnsi="Arial" w:cs="Arial"/>
          <w:sz w:val="22"/>
        </w:rPr>
        <w:t>Bankovní spojení:</w:t>
      </w:r>
      <w:r w:rsidRPr="0047043C">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r w:rsidR="00B55BD0" w:rsidRPr="00B55BD0">
        <w:rPr>
          <w:rFonts w:ascii="Arial" w:hAnsi="Arial" w:cs="Arial"/>
          <w:sz w:val="22"/>
          <w:highlight w:val="yellow"/>
        </w:rPr>
        <w:t>…</w:t>
      </w:r>
      <w:r w:rsidR="00AD7B17">
        <w:rPr>
          <w:rFonts w:ascii="Arial" w:hAnsi="Arial" w:cs="Arial"/>
          <w:sz w:val="22"/>
          <w:highlight w:val="yellow"/>
        </w:rPr>
        <w:t>…….</w:t>
      </w:r>
      <w:r w:rsidR="00B55BD0" w:rsidRPr="00B55BD0">
        <w:rPr>
          <w:rFonts w:ascii="Arial" w:hAnsi="Arial" w:cs="Arial"/>
          <w:sz w:val="22"/>
          <w:highlight w:val="yellow"/>
        </w:rPr>
        <w:t>…</w:t>
      </w:r>
    </w:p>
    <w:p w14:paraId="5EB2413E" w14:textId="77777777" w:rsidR="008D7572" w:rsidRPr="00B55BD0" w:rsidRDefault="00B55BD0" w:rsidP="000A5BC6">
      <w:pPr>
        <w:spacing w:before="120" w:after="120" w:line="240" w:lineRule="auto"/>
        <w:rPr>
          <w:rFonts w:ascii="Arial" w:hAnsi="Arial" w:cs="Arial"/>
          <w:color w:val="000000"/>
          <w:sz w:val="22"/>
          <w:highlight w:val="yellow"/>
        </w:rPr>
      </w:pPr>
      <w:r>
        <w:rPr>
          <w:rFonts w:ascii="Arial" w:hAnsi="Arial" w:cs="Arial"/>
          <w:color w:val="000000"/>
          <w:sz w:val="22"/>
        </w:rPr>
        <w:t>Číslo účtu:</w:t>
      </w:r>
      <w:r>
        <w:rPr>
          <w:rFonts w:ascii="Arial" w:hAnsi="Arial" w:cs="Arial"/>
          <w:color w:val="000000"/>
          <w:sz w:val="22"/>
        </w:rPr>
        <w:tab/>
      </w:r>
      <w:r>
        <w:rPr>
          <w:rFonts w:ascii="Arial" w:hAnsi="Arial" w:cs="Arial"/>
          <w:color w:val="000000"/>
          <w:sz w:val="22"/>
        </w:rPr>
        <w:tab/>
      </w:r>
      <w:r w:rsidRPr="00B55BD0">
        <w:rPr>
          <w:rFonts w:ascii="Arial" w:hAnsi="Arial" w:cs="Arial"/>
          <w:color w:val="000000"/>
          <w:sz w:val="22"/>
          <w:highlight w:val="yellow"/>
        </w:rPr>
        <w:t>……</w:t>
      </w:r>
      <w:r w:rsidR="00E3610E">
        <w:rPr>
          <w:rFonts w:ascii="Arial" w:hAnsi="Arial" w:cs="Arial"/>
          <w:color w:val="000000"/>
          <w:sz w:val="22"/>
          <w:highlight w:val="yellow"/>
        </w:rPr>
        <w:t>……………………………</w:t>
      </w:r>
      <w:r w:rsidRPr="00B55BD0">
        <w:rPr>
          <w:rFonts w:ascii="Arial" w:hAnsi="Arial" w:cs="Arial"/>
          <w:color w:val="000000"/>
          <w:sz w:val="22"/>
          <w:highlight w:val="yellow"/>
        </w:rPr>
        <w:t>…….</w:t>
      </w:r>
    </w:p>
    <w:p w14:paraId="777DC794" w14:textId="77777777" w:rsidR="00402E9E" w:rsidRPr="0047043C" w:rsidRDefault="000A5BC6" w:rsidP="000A5BC6">
      <w:pPr>
        <w:pStyle w:val="acnormal"/>
        <w:spacing w:line="240" w:lineRule="auto"/>
        <w:rPr>
          <w:rFonts w:ascii="Arial" w:hAnsi="Arial" w:cs="Arial"/>
          <w:sz w:val="22"/>
        </w:rPr>
      </w:pPr>
      <w:r>
        <w:rPr>
          <w:rFonts w:ascii="Arial" w:hAnsi="Arial" w:cs="Arial"/>
          <w:sz w:val="22"/>
        </w:rPr>
        <w:t>Z</w:t>
      </w:r>
      <w:r w:rsidR="001C7A89">
        <w:rPr>
          <w:rFonts w:ascii="Arial" w:hAnsi="Arial" w:cs="Arial"/>
          <w:sz w:val="22"/>
        </w:rPr>
        <w:t>apsá</w:t>
      </w:r>
      <w:r w:rsidR="00402E9E" w:rsidRPr="0047043C">
        <w:rPr>
          <w:rFonts w:ascii="Arial" w:hAnsi="Arial" w:cs="Arial"/>
          <w:sz w:val="22"/>
        </w:rPr>
        <w:t>n</w:t>
      </w:r>
      <w:r w:rsidR="00211202" w:rsidRPr="0047043C">
        <w:rPr>
          <w:rFonts w:ascii="Arial" w:hAnsi="Arial" w:cs="Arial"/>
          <w:sz w:val="22"/>
        </w:rPr>
        <w:t xml:space="preserve"> v obchodním rejstříku vedeném</w:t>
      </w:r>
      <w:r w:rsidR="00174612">
        <w:rPr>
          <w:rFonts w:ascii="Arial" w:hAnsi="Arial" w:cs="Arial"/>
          <w:sz w:val="22"/>
        </w:rPr>
        <w:t xml:space="preserve"> </w:t>
      </w:r>
      <w:r>
        <w:rPr>
          <w:rFonts w:ascii="Arial" w:hAnsi="Arial" w:cs="Arial"/>
          <w:sz w:val="22"/>
          <w:highlight w:val="yellow"/>
        </w:rPr>
        <w:t>…</w:t>
      </w:r>
      <w:r w:rsidR="00B55BD0" w:rsidRPr="00B55BD0">
        <w:rPr>
          <w:rFonts w:ascii="Arial" w:hAnsi="Arial" w:cs="Arial"/>
          <w:sz w:val="22"/>
          <w:highlight w:val="yellow"/>
        </w:rPr>
        <w:t>…………</w:t>
      </w:r>
      <w:r w:rsidR="001C7A89">
        <w:rPr>
          <w:rFonts w:ascii="Arial" w:hAnsi="Arial" w:cs="Arial"/>
          <w:sz w:val="22"/>
          <w:highlight w:val="yellow"/>
        </w:rPr>
        <w:t>………….</w:t>
      </w:r>
      <w:r w:rsidR="00B55BD0" w:rsidRPr="00B55BD0">
        <w:rPr>
          <w:rFonts w:ascii="Arial" w:hAnsi="Arial" w:cs="Arial"/>
          <w:sz w:val="22"/>
          <w:highlight w:val="yellow"/>
        </w:rPr>
        <w:t>…</w:t>
      </w:r>
      <w:r w:rsidR="00174612">
        <w:rPr>
          <w:rFonts w:ascii="Arial" w:hAnsi="Arial" w:cs="Arial"/>
          <w:sz w:val="22"/>
        </w:rPr>
        <w:t xml:space="preserve">, oddíl </w:t>
      </w:r>
      <w:r w:rsidR="001C7A89">
        <w:rPr>
          <w:rFonts w:ascii="Arial" w:hAnsi="Arial" w:cs="Arial"/>
          <w:sz w:val="22"/>
          <w:highlight w:val="yellow"/>
        </w:rPr>
        <w:t>…</w:t>
      </w:r>
      <w:r w:rsidR="00B55BD0" w:rsidRPr="00B55BD0">
        <w:rPr>
          <w:rFonts w:ascii="Arial" w:hAnsi="Arial" w:cs="Arial"/>
          <w:sz w:val="22"/>
          <w:highlight w:val="yellow"/>
        </w:rPr>
        <w:t>.</w:t>
      </w:r>
      <w:r w:rsidR="00174612">
        <w:rPr>
          <w:rFonts w:ascii="Arial" w:hAnsi="Arial" w:cs="Arial"/>
          <w:sz w:val="22"/>
        </w:rPr>
        <w:t xml:space="preserve">, vložka </w:t>
      </w:r>
      <w:r w:rsidR="00B55BD0" w:rsidRPr="00B55BD0">
        <w:rPr>
          <w:rFonts w:ascii="Arial" w:hAnsi="Arial" w:cs="Arial"/>
          <w:sz w:val="22"/>
          <w:highlight w:val="yellow"/>
        </w:rPr>
        <w:t>……</w:t>
      </w:r>
      <w:r w:rsidR="001C7A89">
        <w:rPr>
          <w:rFonts w:ascii="Arial" w:hAnsi="Arial" w:cs="Arial"/>
          <w:sz w:val="22"/>
          <w:highlight w:val="yellow"/>
        </w:rPr>
        <w:t>….</w:t>
      </w:r>
      <w:r w:rsidR="00B55BD0" w:rsidRPr="00B55BD0">
        <w:rPr>
          <w:rFonts w:ascii="Arial" w:hAnsi="Arial" w:cs="Arial"/>
          <w:sz w:val="22"/>
          <w:highlight w:val="yellow"/>
        </w:rPr>
        <w:t>…</w:t>
      </w:r>
    </w:p>
    <w:p w14:paraId="2F5E73B9" w14:textId="77777777" w:rsidR="00CC5257" w:rsidRPr="0047043C" w:rsidRDefault="000A5BC6" w:rsidP="000A5BC6">
      <w:pPr>
        <w:pStyle w:val="acnormalbold"/>
        <w:spacing w:line="240" w:lineRule="auto"/>
        <w:rPr>
          <w:rFonts w:ascii="Arial" w:hAnsi="Arial" w:cs="Arial"/>
          <w:b w:val="0"/>
          <w:sz w:val="22"/>
        </w:rPr>
      </w:pPr>
      <w:r>
        <w:rPr>
          <w:rFonts w:ascii="Arial" w:hAnsi="Arial" w:cs="Arial"/>
          <w:b w:val="0"/>
          <w:sz w:val="22"/>
        </w:rPr>
        <w:t>Zastoupen</w:t>
      </w:r>
      <w:r w:rsidR="008D7572" w:rsidRPr="0047043C">
        <w:rPr>
          <w:rFonts w:ascii="Arial" w:hAnsi="Arial" w:cs="Arial"/>
          <w:b w:val="0"/>
          <w:sz w:val="22"/>
        </w:rPr>
        <w:t>:</w:t>
      </w:r>
      <w:r w:rsidR="00174612">
        <w:rPr>
          <w:rFonts w:ascii="Arial" w:hAnsi="Arial" w:cs="Arial"/>
          <w:b w:val="0"/>
          <w:sz w:val="22"/>
        </w:rPr>
        <w:tab/>
      </w:r>
      <w:r w:rsidR="00174612">
        <w:rPr>
          <w:rFonts w:ascii="Arial" w:hAnsi="Arial" w:cs="Arial"/>
          <w:b w:val="0"/>
          <w:sz w:val="22"/>
        </w:rPr>
        <w:tab/>
      </w:r>
      <w:r w:rsidR="00B55BD0" w:rsidRPr="000A5BC6">
        <w:rPr>
          <w:rFonts w:ascii="Arial" w:hAnsi="Arial" w:cs="Arial"/>
          <w:b w:val="0"/>
          <w:sz w:val="22"/>
          <w:highlight w:val="yellow"/>
        </w:rPr>
        <w:t>……</w:t>
      </w:r>
      <w:r w:rsidRPr="000A5BC6">
        <w:rPr>
          <w:rFonts w:ascii="Arial" w:hAnsi="Arial" w:cs="Arial"/>
          <w:b w:val="0"/>
          <w:sz w:val="22"/>
          <w:highlight w:val="yellow"/>
        </w:rPr>
        <w:t>………………</w:t>
      </w:r>
      <w:proofErr w:type="gramStart"/>
      <w:r w:rsidRPr="000A5BC6">
        <w:rPr>
          <w:rFonts w:ascii="Arial" w:hAnsi="Arial" w:cs="Arial"/>
          <w:b w:val="0"/>
          <w:sz w:val="22"/>
          <w:highlight w:val="yellow"/>
        </w:rPr>
        <w:t>…..</w:t>
      </w:r>
      <w:r w:rsidR="00B55BD0" w:rsidRPr="000A5BC6">
        <w:rPr>
          <w:rFonts w:ascii="Arial" w:hAnsi="Arial" w:cs="Arial"/>
          <w:b w:val="0"/>
          <w:sz w:val="22"/>
          <w:highlight w:val="yellow"/>
        </w:rPr>
        <w:t>…</w:t>
      </w:r>
      <w:proofErr w:type="gramEnd"/>
      <w:r w:rsidRPr="000A5BC6">
        <w:rPr>
          <w:rFonts w:ascii="Arial" w:hAnsi="Arial" w:cs="Arial"/>
          <w:b w:val="0"/>
          <w:sz w:val="22"/>
          <w:highlight w:val="yellow"/>
        </w:rPr>
        <w:t>, ………………………………..</w:t>
      </w:r>
    </w:p>
    <w:p w14:paraId="558A5CE4" w14:textId="77777777" w:rsidR="00574368" w:rsidDel="005071BD" w:rsidRDefault="00CC5257" w:rsidP="000A5BC6">
      <w:pPr>
        <w:pStyle w:val="acnormal"/>
        <w:spacing w:line="240" w:lineRule="auto"/>
        <w:rPr>
          <w:del w:id="1" w:author="Prachařová Karolína, Mgr." w:date="2019-02-06T16:35:00Z"/>
          <w:rFonts w:ascii="Arial" w:hAnsi="Arial" w:cs="Arial"/>
          <w:sz w:val="22"/>
        </w:rPr>
      </w:pPr>
      <w:r w:rsidRPr="0047043C">
        <w:rPr>
          <w:rFonts w:ascii="Arial" w:hAnsi="Arial" w:cs="Arial"/>
          <w:sz w:val="22"/>
        </w:rPr>
        <w:lastRenderedPageBreak/>
        <w:t>jako „</w:t>
      </w:r>
      <w:r w:rsidR="000B560C">
        <w:rPr>
          <w:rFonts w:ascii="Arial" w:hAnsi="Arial" w:cs="Arial"/>
          <w:sz w:val="22"/>
        </w:rPr>
        <w:t>Prodávající</w:t>
      </w:r>
      <w:r w:rsidRPr="0047043C">
        <w:rPr>
          <w:rFonts w:ascii="Arial" w:hAnsi="Arial" w:cs="Arial"/>
          <w:sz w:val="22"/>
        </w:rPr>
        <w:t xml:space="preserve">“ na straně druhé </w:t>
      </w:r>
    </w:p>
    <w:p w14:paraId="381A8B1E" w14:textId="77777777" w:rsidR="00E5485A" w:rsidRPr="00E5485A" w:rsidRDefault="00E5485A" w:rsidP="000A5BC6">
      <w:pPr>
        <w:pStyle w:val="acnormal"/>
        <w:spacing w:line="240" w:lineRule="auto"/>
        <w:rPr>
          <w:rFonts w:ascii="Arial" w:hAnsi="Arial" w:cs="Arial"/>
          <w:b/>
          <w:sz w:val="12"/>
          <w:szCs w:val="12"/>
        </w:rPr>
      </w:pPr>
    </w:p>
    <w:p w14:paraId="6D57D423" w14:textId="77777777" w:rsidR="00CC5257" w:rsidRPr="00170FF9" w:rsidRDefault="000B560C" w:rsidP="000B560C">
      <w:pPr>
        <w:pStyle w:val="acnormal"/>
        <w:tabs>
          <w:tab w:val="left" w:pos="720"/>
          <w:tab w:val="center" w:pos="4536"/>
        </w:tabs>
        <w:jc w:val="left"/>
        <w:rPr>
          <w:rFonts w:ascii="Arial" w:hAnsi="Arial" w:cs="Arial"/>
          <w:sz w:val="22"/>
        </w:rPr>
      </w:pPr>
      <w:r>
        <w:rPr>
          <w:rFonts w:ascii="Arial" w:hAnsi="Arial" w:cs="Arial"/>
          <w:sz w:val="24"/>
          <w:szCs w:val="24"/>
        </w:rPr>
        <w:tab/>
      </w:r>
      <w:r>
        <w:rPr>
          <w:rFonts w:ascii="Arial" w:hAnsi="Arial" w:cs="Arial"/>
          <w:sz w:val="24"/>
          <w:szCs w:val="24"/>
        </w:rPr>
        <w:tab/>
      </w:r>
      <w:r w:rsidR="00E5485A" w:rsidRPr="00170FF9">
        <w:rPr>
          <w:rFonts w:ascii="Arial" w:hAnsi="Arial" w:cs="Arial"/>
          <w:sz w:val="22"/>
        </w:rPr>
        <w:t>uzavřeli</w:t>
      </w:r>
      <w:r w:rsidR="00CC5257" w:rsidRPr="00170FF9">
        <w:rPr>
          <w:rFonts w:ascii="Arial" w:hAnsi="Arial" w:cs="Arial"/>
          <w:sz w:val="22"/>
        </w:rPr>
        <w:t xml:space="preserve"> níže uvedeného dne, měsíce a roku tuto rámcovou </w:t>
      </w:r>
      <w:r w:rsidR="00712561" w:rsidRPr="00170FF9">
        <w:rPr>
          <w:rFonts w:ascii="Arial" w:hAnsi="Arial" w:cs="Arial"/>
          <w:sz w:val="22"/>
        </w:rPr>
        <w:t>dohodu</w:t>
      </w:r>
    </w:p>
    <w:p w14:paraId="5D72458A" w14:textId="13FCEEDE" w:rsidR="000C4186" w:rsidRPr="00170FF9" w:rsidRDefault="000B560C" w:rsidP="000726C6">
      <w:pPr>
        <w:ind w:firstLine="567"/>
        <w:jc w:val="both"/>
        <w:rPr>
          <w:rFonts w:ascii="Arial" w:hAnsi="Arial" w:cs="Arial"/>
          <w:sz w:val="22"/>
        </w:rPr>
      </w:pPr>
      <w:r w:rsidRPr="00170FF9">
        <w:rPr>
          <w:rFonts w:ascii="Arial" w:hAnsi="Arial" w:cs="Arial"/>
          <w:sz w:val="22"/>
        </w:rPr>
        <w:t xml:space="preserve">Tato rámcová dohoda je uzavřena na základě výsledků zadávacího řízení </w:t>
      </w:r>
      <w:r w:rsidR="000A53AE" w:rsidRPr="00170FF9">
        <w:rPr>
          <w:rFonts w:ascii="Arial" w:hAnsi="Arial" w:cs="Arial"/>
          <w:sz w:val="22"/>
        </w:rPr>
        <w:t xml:space="preserve">na uzavření rámcové dohody odpovídajícímu zadávacímu řízení na </w:t>
      </w:r>
      <w:del w:id="2" w:author="Fencl Jan, Ing." w:date="2019-02-05T15:04:00Z">
        <w:r w:rsidR="000A53AE" w:rsidRPr="00170FF9" w:rsidDel="007738E9">
          <w:rPr>
            <w:rFonts w:ascii="Arial" w:hAnsi="Arial" w:cs="Arial"/>
            <w:sz w:val="22"/>
          </w:rPr>
          <w:delText xml:space="preserve"> </w:delText>
        </w:r>
        <w:r w:rsidRPr="00170FF9" w:rsidDel="007738E9">
          <w:rPr>
            <w:rFonts w:ascii="Arial" w:hAnsi="Arial" w:cs="Arial"/>
            <w:sz w:val="22"/>
          </w:rPr>
          <w:delText xml:space="preserve"> </w:delText>
        </w:r>
      </w:del>
      <w:r w:rsidR="005E6DAB" w:rsidRPr="00170FF9">
        <w:rPr>
          <w:rFonts w:ascii="Arial" w:hAnsi="Arial" w:cs="Arial"/>
          <w:sz w:val="22"/>
        </w:rPr>
        <w:t>podlimitní sektorov</w:t>
      </w:r>
      <w:r w:rsidR="000A53AE" w:rsidRPr="00170FF9">
        <w:rPr>
          <w:rFonts w:ascii="Arial" w:hAnsi="Arial" w:cs="Arial"/>
          <w:sz w:val="22"/>
        </w:rPr>
        <w:t>ou</w:t>
      </w:r>
      <w:r w:rsidR="005E6DAB" w:rsidRPr="00170FF9">
        <w:rPr>
          <w:rFonts w:ascii="Arial" w:hAnsi="Arial" w:cs="Arial"/>
          <w:sz w:val="22"/>
        </w:rPr>
        <w:t xml:space="preserve"> veřejn</w:t>
      </w:r>
      <w:r w:rsidR="000A53AE" w:rsidRPr="00170FF9">
        <w:rPr>
          <w:rFonts w:ascii="Arial" w:hAnsi="Arial" w:cs="Arial"/>
          <w:sz w:val="22"/>
        </w:rPr>
        <w:t>ou</w:t>
      </w:r>
      <w:r w:rsidR="005E6DAB" w:rsidRPr="00170FF9">
        <w:rPr>
          <w:rFonts w:ascii="Arial" w:hAnsi="Arial" w:cs="Arial"/>
          <w:sz w:val="22"/>
        </w:rPr>
        <w:t xml:space="preserve"> zakázk</w:t>
      </w:r>
      <w:r w:rsidR="000A53AE" w:rsidRPr="00170FF9">
        <w:rPr>
          <w:rFonts w:ascii="Arial" w:hAnsi="Arial" w:cs="Arial"/>
          <w:sz w:val="22"/>
        </w:rPr>
        <w:t>u</w:t>
      </w:r>
      <w:r w:rsidR="001D78A4" w:rsidRPr="00170FF9">
        <w:rPr>
          <w:rFonts w:ascii="Arial" w:hAnsi="Arial" w:cs="Arial"/>
          <w:sz w:val="22"/>
        </w:rPr>
        <w:t xml:space="preserve"> </w:t>
      </w:r>
      <w:r w:rsidRPr="00170FF9">
        <w:rPr>
          <w:rFonts w:ascii="Arial" w:hAnsi="Arial" w:cs="Arial"/>
          <w:sz w:val="22"/>
        </w:rPr>
        <w:t xml:space="preserve">s názvem </w:t>
      </w:r>
      <w:r w:rsidR="0096367C" w:rsidRPr="0096367C">
        <w:rPr>
          <w:rFonts w:ascii="Arial" w:hAnsi="Arial" w:cs="Arial"/>
          <w:sz w:val="22"/>
        </w:rPr>
        <w:t>Mazací prostředky k ošetřování kluzných stoliček a závěrů výhybek 2019 - 2020</w:t>
      </w:r>
      <w:r w:rsidR="00466A41">
        <w:rPr>
          <w:rFonts w:ascii="Arial" w:hAnsi="Arial" w:cs="Arial"/>
          <w:sz w:val="22"/>
        </w:rPr>
        <w:t>,</w:t>
      </w:r>
      <w:r w:rsidRPr="00170FF9">
        <w:rPr>
          <w:rFonts w:ascii="Arial" w:hAnsi="Arial" w:cs="Arial"/>
          <w:sz w:val="22"/>
        </w:rPr>
        <w:t xml:space="preserve"> </w:t>
      </w:r>
      <w:proofErr w:type="gramStart"/>
      <w:r w:rsidR="00170FF9" w:rsidRPr="00170FF9">
        <w:rPr>
          <w:rFonts w:ascii="Arial" w:hAnsi="Arial" w:cs="Arial"/>
          <w:sz w:val="22"/>
        </w:rPr>
        <w:t>č.j.</w:t>
      </w:r>
      <w:proofErr w:type="gramEnd"/>
      <w:r w:rsidR="00170FF9" w:rsidRPr="00170FF9">
        <w:rPr>
          <w:rFonts w:ascii="Arial" w:hAnsi="Arial" w:cs="Arial"/>
          <w:sz w:val="22"/>
        </w:rPr>
        <w:t xml:space="preserve"> </w:t>
      </w:r>
      <w:r w:rsidR="00D94859" w:rsidRPr="00D94859">
        <w:rPr>
          <w:rFonts w:ascii="Arial" w:hAnsi="Arial" w:cs="Arial"/>
          <w:sz w:val="22"/>
        </w:rPr>
        <w:t xml:space="preserve">S1276/2019-SŽDC-GŘ-O8 </w:t>
      </w:r>
      <w:r w:rsidRPr="00170FF9">
        <w:rPr>
          <w:rFonts w:ascii="Arial" w:hAnsi="Arial" w:cs="Arial"/>
          <w:sz w:val="22"/>
        </w:rPr>
        <w:t>(dále jen „</w:t>
      </w:r>
      <w:r w:rsidR="000A53AE" w:rsidRPr="00170FF9">
        <w:rPr>
          <w:rFonts w:ascii="Arial" w:hAnsi="Arial" w:cs="Arial"/>
          <w:sz w:val="22"/>
        </w:rPr>
        <w:t>zadávací řízení</w:t>
      </w:r>
      <w:r w:rsidRPr="00170FF9">
        <w:rPr>
          <w:rFonts w:ascii="Arial" w:hAnsi="Arial" w:cs="Arial"/>
          <w:sz w:val="22"/>
        </w:rPr>
        <w:t xml:space="preserve">“). Jednotlivá ustanovení této rámcové dohody tak budou vykládána v souladu se zadávacími podmínkami </w:t>
      </w:r>
      <w:r w:rsidR="000A53AE" w:rsidRPr="00170FF9">
        <w:rPr>
          <w:rFonts w:ascii="Arial" w:hAnsi="Arial" w:cs="Arial"/>
          <w:sz w:val="22"/>
        </w:rPr>
        <w:t>zadávacího řízen</w:t>
      </w:r>
      <w:r w:rsidR="009801AE" w:rsidRPr="00170FF9">
        <w:rPr>
          <w:rFonts w:ascii="Arial" w:hAnsi="Arial" w:cs="Arial"/>
          <w:sz w:val="22"/>
        </w:rPr>
        <w:t>í</w:t>
      </w:r>
      <w:r w:rsidRPr="00170FF9">
        <w:rPr>
          <w:rFonts w:ascii="Arial" w:hAnsi="Arial" w:cs="Arial"/>
          <w:sz w:val="22"/>
        </w:rPr>
        <w:t xml:space="preserve">. </w:t>
      </w:r>
    </w:p>
    <w:p w14:paraId="03E29EAC" w14:textId="77777777" w:rsidR="00CC5257" w:rsidRPr="008310FB" w:rsidRDefault="00B55BD0" w:rsidP="004867C2">
      <w:pPr>
        <w:pStyle w:val="acnormal"/>
        <w:numPr>
          <w:ilvl w:val="0"/>
          <w:numId w:val="4"/>
        </w:numPr>
        <w:spacing w:before="360" w:after="240"/>
        <w:ind w:left="714" w:hanging="357"/>
        <w:jc w:val="center"/>
        <w:rPr>
          <w:rFonts w:ascii="Arial" w:hAnsi="Arial" w:cs="Arial"/>
          <w:b/>
          <w:sz w:val="24"/>
          <w:szCs w:val="24"/>
        </w:rPr>
      </w:pPr>
      <w:r w:rsidRPr="008310FB">
        <w:rPr>
          <w:rFonts w:ascii="Arial" w:hAnsi="Arial" w:cs="Arial"/>
          <w:b/>
          <w:sz w:val="24"/>
          <w:szCs w:val="24"/>
        </w:rPr>
        <w:t>Účel a předmět dohody</w:t>
      </w:r>
    </w:p>
    <w:p w14:paraId="27EDD04D" w14:textId="537EF657" w:rsidR="00893290" w:rsidRPr="00533377" w:rsidRDefault="00893290" w:rsidP="00533377">
      <w:pPr>
        <w:pStyle w:val="acnormalbulleted"/>
        <w:numPr>
          <w:ilvl w:val="0"/>
          <w:numId w:val="3"/>
        </w:numPr>
      </w:pPr>
      <w:r>
        <w:t>Předmětem</w:t>
      </w:r>
      <w:r w:rsidRPr="006A049F">
        <w:t xml:space="preserve"> této rámcové dohody je úprava </w:t>
      </w:r>
      <w:r>
        <w:t xml:space="preserve">rámcových </w:t>
      </w:r>
      <w:r w:rsidRPr="006A049F">
        <w:t xml:space="preserve">podmínek týkajících se veřejných zakázek </w:t>
      </w:r>
      <w:r>
        <w:t>zadávaných na základě této rámcové dohody</w:t>
      </w:r>
      <w:r w:rsidRPr="006A049F">
        <w:t xml:space="preserve"> </w:t>
      </w:r>
      <w:r>
        <w:t xml:space="preserve">po dobu trvání této rámcové dohody (dále jen „dílčí veřejné zakázky“). </w:t>
      </w:r>
    </w:p>
    <w:p w14:paraId="695CED11" w14:textId="65D4A1C4" w:rsidR="000B560C" w:rsidRDefault="00893290" w:rsidP="00852A93">
      <w:pPr>
        <w:pStyle w:val="acnormalbulleted"/>
        <w:numPr>
          <w:ilvl w:val="0"/>
          <w:numId w:val="3"/>
        </w:numPr>
      </w:pPr>
      <w:r>
        <w:t xml:space="preserve">Předmětem dílčích veřejných zakázek </w:t>
      </w:r>
      <w:r w:rsidR="00852A93">
        <w:t xml:space="preserve">je zabezpečení </w:t>
      </w:r>
      <w:r w:rsidR="00852A93" w:rsidRPr="008711B1">
        <w:t>dodáv</w:t>
      </w:r>
      <w:r w:rsidR="00852A93">
        <w:t>ek</w:t>
      </w:r>
      <w:r w:rsidR="00852A93" w:rsidRPr="008711B1">
        <w:t xml:space="preserve"> </w:t>
      </w:r>
      <w:r w:rsidR="00852A93">
        <w:t>m</w:t>
      </w:r>
      <w:r w:rsidR="00852A93" w:rsidRPr="00852A93">
        <w:t>azací</w:t>
      </w:r>
      <w:r w:rsidR="00852A93">
        <w:t>ch</w:t>
      </w:r>
      <w:r w:rsidR="00852A93" w:rsidRPr="00852A93">
        <w:t xml:space="preserve"> prostředk</w:t>
      </w:r>
      <w:r w:rsidR="00852A93">
        <w:t>ů</w:t>
      </w:r>
      <w:r w:rsidR="00650921">
        <w:br/>
      </w:r>
      <w:r w:rsidR="00852A93" w:rsidRPr="00852A93">
        <w:t>k ošetřování kluzných stoliček a závěrů výhybek</w:t>
      </w:r>
      <w:r w:rsidR="00EA5A72">
        <w:t xml:space="preserve"> (dále jen „Přípravek“)</w:t>
      </w:r>
      <w:r w:rsidR="00852A93">
        <w:t xml:space="preserve">. </w:t>
      </w:r>
      <w:r w:rsidR="00852A93" w:rsidRPr="00852A93">
        <w:t>Technickou specifikací dodávek materiálu jsou Technické podmínky dodací (dále jen „TPD“)</w:t>
      </w:r>
      <w:commentRangeStart w:id="3"/>
      <w:r w:rsidR="00852A93" w:rsidRPr="00852A93">
        <w:t xml:space="preserve">, uzavřené mezi Kupujícím a Prodávajícím (případně výrobcem) </w:t>
      </w:r>
      <w:r w:rsidR="000B1389" w:rsidRPr="004518CE">
        <w:rPr>
          <w:highlight w:val="yellow"/>
        </w:rPr>
        <w:t xml:space="preserve">pod </w:t>
      </w:r>
      <w:r w:rsidR="00852A93" w:rsidRPr="004518CE">
        <w:rPr>
          <w:highlight w:val="yellow"/>
        </w:rPr>
        <w:t>č.</w:t>
      </w:r>
      <w:ins w:id="4" w:author="Fencl Jan, Ing." w:date="2019-02-05T14:18:00Z">
        <w:r w:rsidR="000B1389" w:rsidRPr="004518CE">
          <w:rPr>
            <w:highlight w:val="yellow"/>
          </w:rPr>
          <w:t xml:space="preserve"> </w:t>
        </w:r>
      </w:ins>
      <w:proofErr w:type="gramStart"/>
      <w:r w:rsidR="00852A93" w:rsidRPr="004518CE">
        <w:rPr>
          <w:highlight w:val="yellow"/>
        </w:rPr>
        <w:t>j.  …</w:t>
      </w:r>
      <w:proofErr w:type="gramEnd"/>
      <w:r w:rsidR="00852A93" w:rsidRPr="004518CE">
        <w:rPr>
          <w:highlight w:val="yellow"/>
        </w:rPr>
        <w:t>……. (doplní Prodávající),</w:t>
      </w:r>
      <w:r w:rsidR="00852A93" w:rsidRPr="00852A93">
        <w:t xml:space="preserve"> </w:t>
      </w:r>
      <w:commentRangeEnd w:id="3"/>
      <w:r w:rsidR="005071BD">
        <w:rPr>
          <w:rStyle w:val="Odkaznakoment"/>
          <w:rFonts w:ascii="Calibri" w:hAnsi="Calibri" w:cs="Times New Roman"/>
        </w:rPr>
        <w:commentReference w:id="3"/>
      </w:r>
      <w:r w:rsidR="00852A93" w:rsidRPr="00852A93">
        <w:t>včetně jejich dodatků a změn v platném znění</w:t>
      </w:r>
      <w:r w:rsidR="008923E9">
        <w:t xml:space="preserve"> a technické listy k Přípravku, které jsou uvedeny v příloze č. 3 této rámcové dohody</w:t>
      </w:r>
      <w:r w:rsidR="00852A93" w:rsidRPr="00852A93">
        <w:t>.</w:t>
      </w:r>
    </w:p>
    <w:p w14:paraId="2BB6C98D" w14:textId="1173310F" w:rsidR="00852A93" w:rsidRDefault="00852A93" w:rsidP="00533377">
      <w:pPr>
        <w:pStyle w:val="acnormalbulleted"/>
        <w:numPr>
          <w:ilvl w:val="0"/>
          <w:numId w:val="3"/>
        </w:numPr>
      </w:pPr>
      <w:r w:rsidRPr="00852A93">
        <w:t>Jednotlivé položky předmětu této rámcové dohody jsou uvedeny v příloze č. 2</w:t>
      </w:r>
      <w:del w:id="5" w:author="Fencl Jan, Ing." w:date="2019-02-05T15:07:00Z">
        <w:r w:rsidRPr="00852A93" w:rsidDel="007738E9">
          <w:delText>.</w:delText>
        </w:r>
      </w:del>
      <w:r w:rsidRPr="00852A93">
        <w:t xml:space="preserve"> této rámcové dohody.</w:t>
      </w:r>
    </w:p>
    <w:p w14:paraId="7FE117A1" w14:textId="7BC8EEA4" w:rsidR="00852A93" w:rsidRDefault="00852A93" w:rsidP="00533377">
      <w:pPr>
        <w:pStyle w:val="acnormalbulleted"/>
        <w:numPr>
          <w:ilvl w:val="0"/>
          <w:numId w:val="3"/>
        </w:numPr>
      </w:pPr>
      <w:r w:rsidRPr="00852A93">
        <w:t>Plnění z této rámcové dohody musí být v souladu s </w:t>
      </w:r>
      <w:r w:rsidR="000B1389" w:rsidRPr="00852A93" w:rsidDel="000B1389">
        <w:t xml:space="preserve"> </w:t>
      </w:r>
      <w:r w:rsidRPr="00852A93">
        <w:t>TPD. Nesplnění tohoto ustanovení bude znamenat neposkytnutí součinnosti ze strany Prodávajícího a je </w:t>
      </w:r>
      <w:r w:rsidR="00650921">
        <w:t>důvodem</w:t>
      </w:r>
      <w:r w:rsidR="00650921">
        <w:br/>
      </w:r>
      <w:r w:rsidRPr="00852A93">
        <w:t>pro vypovězení rámcové dohody.</w:t>
      </w:r>
    </w:p>
    <w:p w14:paraId="2230BE79" w14:textId="498C21D5" w:rsidR="00EA5A72" w:rsidRDefault="00EA5A72" w:rsidP="00533377">
      <w:pPr>
        <w:pStyle w:val="acnormalbulleted"/>
        <w:numPr>
          <w:ilvl w:val="0"/>
          <w:numId w:val="3"/>
        </w:numPr>
      </w:pPr>
      <w:r w:rsidRPr="00EA5A72">
        <w:t>Prodávající odpovídá za to, že dodan</w:t>
      </w:r>
      <w:r>
        <w:t>é</w:t>
      </w:r>
      <w:r w:rsidRPr="00EA5A72">
        <w:t xml:space="preserve"> </w:t>
      </w:r>
      <w:r>
        <w:t>Přípravky</w:t>
      </w:r>
      <w:r w:rsidRPr="00EA5A72">
        <w:t xml:space="preserve"> plně odpovíd</w:t>
      </w:r>
      <w:r>
        <w:t>ají</w:t>
      </w:r>
      <w:r w:rsidRPr="00EA5A72">
        <w:t xml:space="preserve"> požadavkům zákona</w:t>
      </w:r>
      <w:r w:rsidR="00650921">
        <w:br/>
      </w:r>
      <w:r w:rsidRPr="00EA5A72">
        <w:t xml:space="preserve">č. 22/1997 Sb., o technických požadavcích na výrobky a o změně a doplnění některých zákonů, ve znění pozdějších předpisů, </w:t>
      </w:r>
      <w:commentRangeStart w:id="6"/>
      <w:r w:rsidRPr="00EA5A72">
        <w:t xml:space="preserve">a </w:t>
      </w:r>
      <w:commentRangeStart w:id="7"/>
      <w:commentRangeStart w:id="8"/>
      <w:r w:rsidRPr="00EA5A72">
        <w:t>disponuje</w:t>
      </w:r>
      <w:commentRangeEnd w:id="7"/>
      <w:r w:rsidR="000B1389">
        <w:rPr>
          <w:rStyle w:val="Odkaznakoment"/>
          <w:rFonts w:ascii="Calibri" w:hAnsi="Calibri" w:cs="Times New Roman"/>
        </w:rPr>
        <w:commentReference w:id="7"/>
      </w:r>
      <w:commentRangeEnd w:id="8"/>
      <w:r w:rsidR="00AA00CF">
        <w:rPr>
          <w:rStyle w:val="Odkaznakoment"/>
          <w:rFonts w:ascii="Calibri" w:hAnsi="Calibri" w:cs="Times New Roman"/>
        </w:rPr>
        <w:commentReference w:id="8"/>
      </w:r>
      <w:r w:rsidRPr="00EA5A72">
        <w:t xml:space="preserve"> </w:t>
      </w:r>
      <w:commentRangeEnd w:id="6"/>
      <w:r w:rsidR="005F7858">
        <w:rPr>
          <w:rStyle w:val="Odkaznakoment"/>
          <w:rFonts w:ascii="Calibri" w:hAnsi="Calibri" w:cs="Times New Roman"/>
        </w:rPr>
        <w:commentReference w:id="6"/>
      </w:r>
      <w:r w:rsidRPr="00EA5A72">
        <w:t>platnými certifikáty a osvědčeními potvrzujícími, že dodan</w:t>
      </w:r>
      <w:r>
        <w:t>é</w:t>
      </w:r>
      <w:r w:rsidRPr="00EA5A72">
        <w:t xml:space="preserve"> </w:t>
      </w:r>
      <w:r>
        <w:t>Přípravky</w:t>
      </w:r>
      <w:r w:rsidRPr="00EA5A72">
        <w:t xml:space="preserve"> splňuj</w:t>
      </w:r>
      <w:r>
        <w:t>í</w:t>
      </w:r>
      <w:r w:rsidRPr="00EA5A72">
        <w:t xml:space="preserve"> požadavky zákona č. 22/1997 Sb.,</w:t>
      </w:r>
      <w:r w:rsidR="00650921">
        <w:br/>
      </w:r>
      <w:r w:rsidRPr="00EA5A72">
        <w:t xml:space="preserve">o technických požadavcích na výrobky a o změně a doplnění některých zákonů, ve znění pozdějších předpisů a dalších platných českých právních norem, popřípadě převzatých mezinárodních norem a předpisů týkajících se oprávněného zájmu na bezpečnost výrobků. </w:t>
      </w:r>
    </w:p>
    <w:p w14:paraId="64B68909" w14:textId="01CCEE47" w:rsidR="008711B1" w:rsidRPr="00533377" w:rsidRDefault="00EA5A72" w:rsidP="00533377">
      <w:pPr>
        <w:pStyle w:val="acnormalbulleted"/>
        <w:numPr>
          <w:ilvl w:val="0"/>
          <w:numId w:val="3"/>
        </w:numPr>
      </w:pPr>
      <w:r w:rsidRPr="00EA5A72">
        <w:t>Kupujícímu</w:t>
      </w:r>
      <w:ins w:id="9" w:author="Široký David, Bc., DiS." w:date="2019-01-28T13:38:00Z">
        <w:r w:rsidRPr="00EA5A72">
          <w:t xml:space="preserve"> </w:t>
        </w:r>
      </w:ins>
      <w:r w:rsidR="000B1389">
        <w:t>musí být</w:t>
      </w:r>
      <w:r w:rsidRPr="00EA5A72">
        <w:t xml:space="preserve"> umožněno </w:t>
      </w:r>
      <w:r w:rsidR="000B1389">
        <w:t xml:space="preserve">případné </w:t>
      </w:r>
      <w:r w:rsidRPr="00EA5A72">
        <w:t xml:space="preserve">ověření kvality </w:t>
      </w:r>
      <w:r w:rsidR="00DA0D6C">
        <w:t>Přípravků</w:t>
      </w:r>
      <w:r w:rsidR="00DA0D6C" w:rsidRPr="00EA5A72">
        <w:t xml:space="preserve"> </w:t>
      </w:r>
      <w:r w:rsidR="000B1389" w:rsidRPr="00D61E59">
        <w:t xml:space="preserve">pověřeným </w:t>
      </w:r>
      <w:proofErr w:type="spellStart"/>
      <w:r w:rsidR="000B1389" w:rsidRPr="00D61E59">
        <w:t>útvarem</w:t>
      </w:r>
      <w:del w:id="10" w:author="Široký David, Bc., DiS." w:date="2019-02-11T09:09:00Z">
        <w:r w:rsidR="000B1389" w:rsidDel="007A04F4">
          <w:delText xml:space="preserve"> </w:delText>
        </w:r>
        <w:r w:rsidRPr="00EA5A72" w:rsidDel="007A04F4">
          <w:delText xml:space="preserve"> </w:delText>
        </w:r>
      </w:del>
      <w:r w:rsidRPr="00EA5A72">
        <w:t>dle</w:t>
      </w:r>
      <w:proofErr w:type="spellEnd"/>
      <w:r w:rsidRPr="00EA5A72">
        <w:t xml:space="preserve"> příslušných TPD. Ke každé dodávce </w:t>
      </w:r>
      <w:r>
        <w:rPr>
          <w:bCs/>
        </w:rPr>
        <w:t>Přípravků</w:t>
      </w:r>
      <w:r w:rsidRPr="00EA5A72">
        <w:t xml:space="preserve"> budou Prodávajícím zaslány Kupujícímu</w:t>
      </w:r>
      <w:bookmarkStart w:id="11" w:name="_GoBack"/>
      <w:bookmarkEnd w:id="11"/>
      <w:r w:rsidRPr="00EA5A72">
        <w:t xml:space="preserve"> sjednané doklady o kvalitě dle ustanovení příslušných TPD.</w:t>
      </w:r>
    </w:p>
    <w:p w14:paraId="2CFF8FE0" w14:textId="5A46D9D3" w:rsidR="00893290" w:rsidRPr="00862A84" w:rsidRDefault="00893290" w:rsidP="00893290">
      <w:pPr>
        <w:pStyle w:val="acnormal"/>
        <w:numPr>
          <w:ilvl w:val="0"/>
          <w:numId w:val="4"/>
        </w:numPr>
        <w:spacing w:before="360" w:after="240"/>
        <w:ind w:left="714" w:hanging="357"/>
        <w:jc w:val="center"/>
        <w:rPr>
          <w:rFonts w:ascii="Arial" w:hAnsi="Arial" w:cs="Arial"/>
          <w:b/>
          <w:sz w:val="24"/>
          <w:szCs w:val="24"/>
        </w:rPr>
      </w:pPr>
      <w:r>
        <w:rPr>
          <w:rFonts w:ascii="Arial" w:hAnsi="Arial" w:cs="Arial"/>
          <w:b/>
          <w:sz w:val="24"/>
          <w:szCs w:val="24"/>
        </w:rPr>
        <w:t xml:space="preserve">Způsob zadávání veřejných zakázek na základě </w:t>
      </w:r>
      <w:r w:rsidRPr="00862A84">
        <w:rPr>
          <w:rFonts w:ascii="Arial" w:hAnsi="Arial" w:cs="Arial"/>
          <w:b/>
          <w:sz w:val="24"/>
          <w:szCs w:val="24"/>
        </w:rPr>
        <w:t>této rámcové dohody</w:t>
      </w:r>
    </w:p>
    <w:p w14:paraId="633F5106" w14:textId="70D322D7" w:rsidR="00893290" w:rsidRPr="0038779C" w:rsidRDefault="00893290" w:rsidP="00533377">
      <w:pPr>
        <w:pStyle w:val="acnormalbulleted"/>
      </w:pPr>
      <w:r>
        <w:t xml:space="preserve">Dílčí </w:t>
      </w:r>
      <w:r w:rsidRPr="0038779C">
        <w:t xml:space="preserve">veřejné zakázky budou zadávány </w:t>
      </w:r>
      <w:r w:rsidR="00D608AA">
        <w:t>Kupujícím</w:t>
      </w:r>
      <w:r>
        <w:t xml:space="preserve"> </w:t>
      </w:r>
      <w:r w:rsidR="00D608AA">
        <w:t>Prodávajícímu</w:t>
      </w:r>
      <w:r>
        <w:t xml:space="preserve"> </w:t>
      </w:r>
      <w:r w:rsidRPr="0038779C">
        <w:t>postupem uvedeným</w:t>
      </w:r>
      <w:ins w:id="12" w:author="Široký David, Bc., DiS." w:date="2019-01-28T08:03:00Z">
        <w:r w:rsidR="000F1A64">
          <w:br/>
        </w:r>
      </w:ins>
      <w:r w:rsidRPr="0038779C">
        <w:t xml:space="preserve">v této rámcové dohodě po dobu účinnosti této rámcové dohody a v souladu se všemi jejími podmínkami a taktéž obchodními podmínkami uvedenými </w:t>
      </w:r>
      <w:r w:rsidRPr="009107B4">
        <w:t>v</w:t>
      </w:r>
      <w:r w:rsidRPr="0038779C">
        <w:t xml:space="preserve"> příloze</w:t>
      </w:r>
      <w:r w:rsidRPr="009107B4">
        <w:t xml:space="preserve"> č. </w:t>
      </w:r>
      <w:r w:rsidR="00781AD3">
        <w:t>1</w:t>
      </w:r>
      <w:r w:rsidRPr="0038779C">
        <w:t xml:space="preserve"> </w:t>
      </w:r>
      <w:r w:rsidRPr="009107B4">
        <w:t>této rámcové dohody</w:t>
      </w:r>
      <w:r>
        <w:t xml:space="preserve"> (dále jen „</w:t>
      </w:r>
      <w:proofErr w:type="spellStart"/>
      <w:r>
        <w:t>minitendr</w:t>
      </w:r>
      <w:proofErr w:type="spellEnd"/>
      <w:r>
        <w:t>“)</w:t>
      </w:r>
      <w:r w:rsidRPr="0038779C">
        <w:t xml:space="preserve">. V rámci </w:t>
      </w:r>
      <w:proofErr w:type="spellStart"/>
      <w:r w:rsidRPr="0038779C">
        <w:t>minitendru</w:t>
      </w:r>
      <w:proofErr w:type="spellEnd"/>
      <w:r w:rsidRPr="0038779C">
        <w:t xml:space="preserve"> bude mezi </w:t>
      </w:r>
      <w:r w:rsidR="00D608AA">
        <w:t>Kupujícím</w:t>
      </w:r>
      <w:ins w:id="13" w:author="Široký David, Bc., DiS." w:date="2019-01-28T08:03:00Z">
        <w:r w:rsidR="000F1A64">
          <w:br/>
        </w:r>
      </w:ins>
      <w:r w:rsidRPr="0038779C">
        <w:t xml:space="preserve">a </w:t>
      </w:r>
      <w:r w:rsidR="00D608AA">
        <w:t>Prodávajícím</w:t>
      </w:r>
      <w:r>
        <w:t xml:space="preserve"> </w:t>
      </w:r>
      <w:r w:rsidRPr="0038779C">
        <w:t xml:space="preserve">uzavřena smlouva na plnění </w:t>
      </w:r>
      <w:r>
        <w:t xml:space="preserve">dílčí veřejné zakázky </w:t>
      </w:r>
      <w:r w:rsidRPr="0038779C">
        <w:t xml:space="preserve">(dále jen „dílčí </w:t>
      </w:r>
      <w:r w:rsidRPr="0038779C">
        <w:lastRenderedPageBreak/>
        <w:t xml:space="preserve">smlouva“), na základě které </w:t>
      </w:r>
      <w:r w:rsidR="00D608AA">
        <w:t>Prodávající</w:t>
      </w:r>
      <w:r w:rsidRPr="0038779C">
        <w:t xml:space="preserve"> </w:t>
      </w:r>
      <w:r w:rsidR="0069408B">
        <w:t>dodá Kupujícímu zboží</w:t>
      </w:r>
      <w:r>
        <w:t xml:space="preserve"> </w:t>
      </w:r>
      <w:r w:rsidRPr="0038779C">
        <w:t>podle jeho konkrétních potřeb. Dílčí smlouvy budou uzavírány postupem uvedeným v tomto článku rámcové dohody.</w:t>
      </w:r>
    </w:p>
    <w:p w14:paraId="0F144C6B" w14:textId="46D6A461" w:rsidR="00893290" w:rsidRPr="00D9437C" w:rsidRDefault="00D608AA" w:rsidP="00533377">
      <w:pPr>
        <w:pStyle w:val="acnormalbulleted"/>
      </w:pPr>
      <w:r>
        <w:t>Kupující</w:t>
      </w:r>
      <w:r w:rsidR="00893290" w:rsidRPr="008F298D">
        <w:t xml:space="preserve"> zahájí </w:t>
      </w:r>
      <w:proofErr w:type="spellStart"/>
      <w:r w:rsidR="00893290" w:rsidRPr="008F298D">
        <w:t>minitendr</w:t>
      </w:r>
      <w:proofErr w:type="spellEnd"/>
      <w:r w:rsidR="00893290" w:rsidRPr="008F298D">
        <w:t xml:space="preserve"> zasláním písemné výzvy k poskytnutí plnění (dále jen „</w:t>
      </w:r>
      <w:r w:rsidR="00893290" w:rsidRPr="00D9437C">
        <w:t>objednávka</w:t>
      </w:r>
      <w:r w:rsidR="00893290" w:rsidRPr="008F298D">
        <w:t>“</w:t>
      </w:r>
      <w:r w:rsidR="00893290">
        <w:t>)</w:t>
      </w:r>
      <w:r w:rsidR="00893290" w:rsidRPr="008F298D">
        <w:t xml:space="preserve"> </w:t>
      </w:r>
      <w:r>
        <w:t>Prodávajícímu</w:t>
      </w:r>
      <w:r w:rsidR="00893290" w:rsidRPr="008F298D">
        <w:t>. Písemná forma objednávky je splněna</w:t>
      </w:r>
      <w:r w:rsidR="00893290">
        <w:t>,</w:t>
      </w:r>
      <w:r w:rsidR="00893290" w:rsidRPr="008F298D">
        <w:t xml:space="preserve"> i pokud </w:t>
      </w:r>
      <w:r>
        <w:t>Kupující</w:t>
      </w:r>
      <w:r w:rsidR="00893290">
        <w:t xml:space="preserve"> </w:t>
      </w:r>
      <w:r w:rsidR="00893290" w:rsidRPr="008F298D">
        <w:t>zašle Prodávajícímu objednávku</w:t>
      </w:r>
      <w:r w:rsidR="00893290" w:rsidRPr="00D9437C">
        <w:t xml:space="preserve"> e-mailovou zprávou.</w:t>
      </w:r>
    </w:p>
    <w:p w14:paraId="18C4544E" w14:textId="38459832" w:rsidR="00893290" w:rsidRPr="008F298D" w:rsidRDefault="00893290" w:rsidP="00533377">
      <w:pPr>
        <w:pStyle w:val="acnormalbulleted"/>
      </w:pPr>
      <w:r w:rsidRPr="00D9437C">
        <w:t xml:space="preserve">Objednávky </w:t>
      </w:r>
      <w:r w:rsidR="00D608AA" w:rsidRPr="00D9437C">
        <w:t>Kupujícího</w:t>
      </w:r>
      <w:r w:rsidRPr="00D9437C">
        <w:t xml:space="preserve"> dle </w:t>
      </w:r>
      <w:r>
        <w:t>odstavce 2</w:t>
      </w:r>
      <w:r w:rsidRPr="00D9437C">
        <w:t xml:space="preserve"> tohoto článku </w:t>
      </w:r>
      <w:r w:rsidRPr="008F298D">
        <w:t xml:space="preserve">této dohody musí </w:t>
      </w:r>
      <w:r w:rsidRPr="00D9437C">
        <w:t xml:space="preserve">obsahovat údaje potřebné pro uzavření příslušné </w:t>
      </w:r>
      <w:r w:rsidRPr="008F298D">
        <w:t>dílčí smlouvy</w:t>
      </w:r>
      <w:r w:rsidRPr="00D9437C">
        <w:t>, tedy</w:t>
      </w:r>
      <w:r w:rsidRPr="008F298D">
        <w:t>:</w:t>
      </w:r>
    </w:p>
    <w:p w14:paraId="3EE2E6FD" w14:textId="1E5C9E6B" w:rsidR="00893290" w:rsidRPr="00224684" w:rsidRDefault="00893290" w:rsidP="000F1A64">
      <w:pPr>
        <w:numPr>
          <w:ilvl w:val="0"/>
          <w:numId w:val="13"/>
        </w:numPr>
        <w:tabs>
          <w:tab w:val="left" w:pos="0"/>
        </w:tabs>
        <w:spacing w:before="120" w:after="120" w:line="240" w:lineRule="auto"/>
        <w:jc w:val="both"/>
        <w:rPr>
          <w:rFonts w:ascii="Arial" w:hAnsi="Arial" w:cs="Arial"/>
          <w:sz w:val="22"/>
        </w:rPr>
      </w:pPr>
      <w:r w:rsidRPr="00224684">
        <w:rPr>
          <w:rFonts w:ascii="Arial" w:hAnsi="Arial" w:cs="Arial"/>
          <w:sz w:val="22"/>
        </w:rPr>
        <w:t>označení smluvních stran,</w:t>
      </w:r>
    </w:p>
    <w:p w14:paraId="21C449A9" w14:textId="2913D321" w:rsidR="00893290" w:rsidRPr="00224684" w:rsidRDefault="00893290" w:rsidP="000F1A64">
      <w:pPr>
        <w:numPr>
          <w:ilvl w:val="0"/>
          <w:numId w:val="13"/>
        </w:numPr>
        <w:tabs>
          <w:tab w:val="left" w:pos="0"/>
        </w:tabs>
        <w:spacing w:before="120" w:after="120" w:line="240" w:lineRule="auto"/>
        <w:jc w:val="both"/>
        <w:rPr>
          <w:rFonts w:ascii="Arial" w:hAnsi="Arial" w:cs="Arial"/>
          <w:sz w:val="22"/>
        </w:rPr>
      </w:pPr>
      <w:r w:rsidRPr="00224684">
        <w:rPr>
          <w:rFonts w:ascii="Arial" w:hAnsi="Arial" w:cs="Arial"/>
          <w:sz w:val="22"/>
        </w:rPr>
        <w:t>číslo této rámcové dohody,</w:t>
      </w:r>
    </w:p>
    <w:p w14:paraId="024A9265" w14:textId="77777777" w:rsidR="00893290" w:rsidRPr="00224684" w:rsidRDefault="00893290" w:rsidP="000F1A64">
      <w:pPr>
        <w:numPr>
          <w:ilvl w:val="0"/>
          <w:numId w:val="13"/>
        </w:numPr>
        <w:tabs>
          <w:tab w:val="left" w:pos="0"/>
        </w:tabs>
        <w:spacing w:before="120" w:after="120" w:line="240" w:lineRule="auto"/>
        <w:jc w:val="both"/>
        <w:rPr>
          <w:rFonts w:ascii="Arial" w:hAnsi="Arial" w:cs="Arial"/>
          <w:sz w:val="22"/>
        </w:rPr>
      </w:pPr>
      <w:r w:rsidRPr="00224684">
        <w:rPr>
          <w:rFonts w:ascii="Arial" w:hAnsi="Arial" w:cs="Arial"/>
          <w:sz w:val="22"/>
        </w:rPr>
        <w:t>číslo objednávky,</w:t>
      </w:r>
    </w:p>
    <w:p w14:paraId="01DED070" w14:textId="623630A8" w:rsidR="00893290" w:rsidRDefault="00893290" w:rsidP="000F1A64">
      <w:pPr>
        <w:numPr>
          <w:ilvl w:val="0"/>
          <w:numId w:val="13"/>
        </w:numPr>
        <w:tabs>
          <w:tab w:val="left" w:pos="0"/>
        </w:tabs>
        <w:spacing w:before="120" w:after="120" w:line="240" w:lineRule="auto"/>
        <w:jc w:val="both"/>
        <w:rPr>
          <w:rFonts w:ascii="Arial" w:hAnsi="Arial" w:cs="Arial"/>
          <w:sz w:val="22"/>
        </w:rPr>
      </w:pPr>
      <w:r>
        <w:rPr>
          <w:rFonts w:ascii="Arial" w:hAnsi="Arial" w:cs="Arial"/>
          <w:sz w:val="22"/>
        </w:rPr>
        <w:t>specifikaci a množství požadovaného zboží</w:t>
      </w:r>
      <w:r w:rsidRPr="00224684">
        <w:rPr>
          <w:rFonts w:ascii="Arial" w:hAnsi="Arial" w:cs="Arial"/>
          <w:sz w:val="22"/>
        </w:rPr>
        <w:t>,</w:t>
      </w:r>
    </w:p>
    <w:p w14:paraId="5BEEFE74" w14:textId="77777777" w:rsidR="00893290" w:rsidRPr="00224684" w:rsidRDefault="00893290" w:rsidP="000F1A64">
      <w:pPr>
        <w:numPr>
          <w:ilvl w:val="0"/>
          <w:numId w:val="13"/>
        </w:numPr>
        <w:tabs>
          <w:tab w:val="left" w:pos="0"/>
        </w:tabs>
        <w:spacing w:before="120" w:after="120" w:line="240" w:lineRule="auto"/>
        <w:jc w:val="both"/>
        <w:rPr>
          <w:rFonts w:ascii="Arial" w:hAnsi="Arial" w:cs="Arial"/>
          <w:sz w:val="22"/>
        </w:rPr>
      </w:pPr>
      <w:r>
        <w:rPr>
          <w:rFonts w:ascii="Arial" w:hAnsi="Arial" w:cs="Arial"/>
          <w:sz w:val="22"/>
        </w:rPr>
        <w:t xml:space="preserve">kontaktní osobu </w:t>
      </w:r>
      <w:r w:rsidR="00D608AA">
        <w:rPr>
          <w:rFonts w:ascii="Arial" w:hAnsi="Arial" w:cs="Arial"/>
          <w:sz w:val="22"/>
        </w:rPr>
        <w:t>Kupujícího</w:t>
      </w:r>
      <w:r>
        <w:rPr>
          <w:rFonts w:ascii="Arial" w:hAnsi="Arial" w:cs="Arial"/>
          <w:sz w:val="22"/>
        </w:rPr>
        <w:t>,</w:t>
      </w:r>
    </w:p>
    <w:p w14:paraId="7AA48797" w14:textId="56A09856" w:rsidR="00893290" w:rsidRPr="00224684" w:rsidRDefault="00893290" w:rsidP="000F1A64">
      <w:pPr>
        <w:numPr>
          <w:ilvl w:val="0"/>
          <w:numId w:val="13"/>
        </w:numPr>
        <w:tabs>
          <w:tab w:val="left" w:pos="0"/>
        </w:tabs>
        <w:spacing w:before="120" w:after="120" w:line="240" w:lineRule="auto"/>
        <w:jc w:val="both"/>
        <w:rPr>
          <w:rFonts w:ascii="Arial" w:hAnsi="Arial" w:cs="Arial"/>
          <w:sz w:val="22"/>
        </w:rPr>
      </w:pPr>
      <w:r w:rsidRPr="00893290">
        <w:rPr>
          <w:rFonts w:ascii="Arial" w:hAnsi="Arial" w:cs="Arial"/>
          <w:sz w:val="22"/>
        </w:rPr>
        <w:t>cenu za plnění dílčí smlouvy vypočtenou dle jednotkových cen v</w:t>
      </w:r>
      <w:r w:rsidR="00650921">
        <w:rPr>
          <w:rFonts w:ascii="Arial" w:hAnsi="Arial" w:cs="Arial"/>
          <w:sz w:val="22"/>
        </w:rPr>
        <w:t> </w:t>
      </w:r>
      <w:r w:rsidRPr="00893290">
        <w:rPr>
          <w:rFonts w:ascii="Arial" w:hAnsi="Arial" w:cs="Arial"/>
          <w:sz w:val="22"/>
        </w:rPr>
        <w:t>příloze</w:t>
      </w:r>
      <w:ins w:id="14" w:author="Široký David, Bc., DiS." w:date="2019-01-28T14:38:00Z">
        <w:r w:rsidR="00650921">
          <w:rPr>
            <w:rFonts w:ascii="Arial" w:hAnsi="Arial" w:cs="Arial"/>
            <w:sz w:val="22"/>
          </w:rPr>
          <w:br/>
        </w:r>
      </w:ins>
      <w:r w:rsidRPr="00893290">
        <w:rPr>
          <w:rFonts w:ascii="Arial" w:hAnsi="Arial" w:cs="Arial"/>
          <w:sz w:val="22"/>
        </w:rPr>
        <w:t xml:space="preserve">č. </w:t>
      </w:r>
      <w:r w:rsidR="00781AD3">
        <w:rPr>
          <w:rFonts w:ascii="Arial" w:hAnsi="Arial" w:cs="Arial"/>
          <w:sz w:val="22"/>
        </w:rPr>
        <w:t>2</w:t>
      </w:r>
      <w:r w:rsidR="008711B1" w:rsidRPr="00893290">
        <w:rPr>
          <w:rFonts w:ascii="Arial" w:hAnsi="Arial" w:cs="Arial"/>
          <w:sz w:val="22"/>
        </w:rPr>
        <w:t xml:space="preserve"> </w:t>
      </w:r>
      <w:r w:rsidRPr="00893290">
        <w:rPr>
          <w:rFonts w:ascii="Arial" w:hAnsi="Arial" w:cs="Arial"/>
          <w:sz w:val="22"/>
        </w:rPr>
        <w:t>této rámcové dohody a množství požadovaných položek zboží, pokud</w:t>
      </w:r>
      <w:ins w:id="15" w:author="Široký David, Bc., DiS." w:date="2019-01-28T08:04:00Z">
        <w:r w:rsidR="000F1A64">
          <w:rPr>
            <w:rFonts w:ascii="Arial" w:hAnsi="Arial" w:cs="Arial"/>
            <w:sz w:val="22"/>
          </w:rPr>
          <w:br/>
        </w:r>
      </w:ins>
      <w:r w:rsidRPr="00893290">
        <w:rPr>
          <w:rFonts w:ascii="Arial" w:hAnsi="Arial" w:cs="Arial"/>
          <w:sz w:val="22"/>
        </w:rPr>
        <w:t>je možné s ohledem na množství požadovaných položek zboží cenu v objednávce přesně stanovit</w:t>
      </w:r>
      <w:r w:rsidRPr="00224684">
        <w:rPr>
          <w:rFonts w:ascii="Arial" w:hAnsi="Arial" w:cs="Arial"/>
          <w:sz w:val="22"/>
        </w:rPr>
        <w:t>,</w:t>
      </w:r>
    </w:p>
    <w:p w14:paraId="2C4BF814" w14:textId="77777777" w:rsidR="009439E6" w:rsidRPr="009439E6" w:rsidRDefault="00893290" w:rsidP="000F1A64">
      <w:pPr>
        <w:numPr>
          <w:ilvl w:val="0"/>
          <w:numId w:val="13"/>
        </w:numPr>
        <w:tabs>
          <w:tab w:val="left" w:pos="0"/>
        </w:tabs>
        <w:spacing w:before="120" w:after="120" w:line="240" w:lineRule="auto"/>
        <w:jc w:val="both"/>
        <w:rPr>
          <w:rFonts w:ascii="Arial" w:hAnsi="Arial" w:cs="Arial"/>
          <w:sz w:val="22"/>
        </w:rPr>
      </w:pPr>
      <w:r w:rsidRPr="00224684">
        <w:rPr>
          <w:rFonts w:ascii="Arial" w:hAnsi="Arial" w:cs="Arial"/>
          <w:sz w:val="22"/>
        </w:rPr>
        <w:t xml:space="preserve">požadovaný termín </w:t>
      </w:r>
      <w:r w:rsidR="00D608AA">
        <w:rPr>
          <w:rFonts w:ascii="Arial" w:hAnsi="Arial" w:cs="Arial"/>
          <w:sz w:val="22"/>
        </w:rPr>
        <w:t>dodání zboží</w:t>
      </w:r>
      <w:r w:rsidRPr="00224684">
        <w:rPr>
          <w:rFonts w:ascii="Arial" w:hAnsi="Arial" w:cs="Arial"/>
          <w:sz w:val="22"/>
        </w:rPr>
        <w:t>,</w:t>
      </w:r>
      <w:r w:rsidR="009439E6" w:rsidRPr="009439E6">
        <w:t xml:space="preserve"> </w:t>
      </w:r>
    </w:p>
    <w:p w14:paraId="336D013B" w14:textId="7978EFFA" w:rsidR="009439E6" w:rsidRPr="009439E6" w:rsidRDefault="009439E6" w:rsidP="000F1A64">
      <w:pPr>
        <w:numPr>
          <w:ilvl w:val="0"/>
          <w:numId w:val="13"/>
        </w:numPr>
        <w:tabs>
          <w:tab w:val="left" w:pos="0"/>
        </w:tabs>
        <w:spacing w:before="120" w:after="120" w:line="240" w:lineRule="auto"/>
        <w:jc w:val="both"/>
        <w:rPr>
          <w:rFonts w:ascii="Arial" w:hAnsi="Arial" w:cs="Arial"/>
          <w:sz w:val="22"/>
        </w:rPr>
      </w:pPr>
      <w:r w:rsidRPr="009439E6">
        <w:rPr>
          <w:rFonts w:ascii="Arial" w:hAnsi="Arial" w:cs="Arial"/>
          <w:sz w:val="22"/>
        </w:rPr>
        <w:t>u dodávky zboží v případě mimořádné události informaci o mimořádné události,</w:t>
      </w:r>
    </w:p>
    <w:p w14:paraId="14F2B427" w14:textId="77D5074D" w:rsidR="00893290" w:rsidRDefault="009439E6" w:rsidP="000F1A64">
      <w:pPr>
        <w:numPr>
          <w:ilvl w:val="0"/>
          <w:numId w:val="13"/>
        </w:numPr>
        <w:tabs>
          <w:tab w:val="left" w:pos="0"/>
        </w:tabs>
        <w:spacing w:before="120" w:after="120" w:line="240" w:lineRule="auto"/>
        <w:jc w:val="both"/>
        <w:rPr>
          <w:rFonts w:ascii="Arial" w:hAnsi="Arial" w:cs="Arial"/>
          <w:sz w:val="22"/>
        </w:rPr>
      </w:pPr>
      <w:r w:rsidRPr="009439E6">
        <w:rPr>
          <w:rFonts w:ascii="Arial" w:hAnsi="Arial" w:cs="Arial"/>
          <w:sz w:val="22"/>
        </w:rPr>
        <w:t>místo dodání zboží</w:t>
      </w:r>
    </w:p>
    <w:p w14:paraId="1E33FC00" w14:textId="77777777" w:rsidR="00893290" w:rsidRPr="008711B1" w:rsidRDefault="00893290" w:rsidP="000F1A64">
      <w:pPr>
        <w:numPr>
          <w:ilvl w:val="0"/>
          <w:numId w:val="13"/>
        </w:numPr>
        <w:tabs>
          <w:tab w:val="left" w:pos="0"/>
        </w:tabs>
        <w:spacing w:before="120" w:after="120" w:line="240" w:lineRule="auto"/>
        <w:jc w:val="both"/>
        <w:rPr>
          <w:rFonts w:ascii="Arial" w:hAnsi="Arial" w:cs="Arial"/>
          <w:sz w:val="22"/>
        </w:rPr>
      </w:pPr>
      <w:r w:rsidRPr="008711B1">
        <w:rPr>
          <w:rFonts w:ascii="Arial" w:hAnsi="Arial" w:cs="Arial"/>
          <w:sz w:val="22"/>
        </w:rPr>
        <w:t>případně další nezbytné údaje ohledně předmětu plnění dílčí smlouvy.</w:t>
      </w:r>
    </w:p>
    <w:p w14:paraId="4B575428" w14:textId="3939266E" w:rsidR="00893290" w:rsidRPr="00D9437C" w:rsidRDefault="00893290" w:rsidP="00533377">
      <w:pPr>
        <w:pStyle w:val="acnormalbulleted"/>
      </w:pPr>
      <w:r w:rsidRPr="00D9437C">
        <w:t>V</w:t>
      </w:r>
      <w:r w:rsidRPr="00E413C5">
        <w:t xml:space="preserve"> </w:t>
      </w:r>
      <w:r w:rsidRPr="00D9437C">
        <w:t xml:space="preserve">případě pochybností či nejasností </w:t>
      </w:r>
      <w:r w:rsidRPr="00E413C5">
        <w:t>ohledně údajů uvedených v</w:t>
      </w:r>
      <w:r w:rsidR="000F1A64">
        <w:t> </w:t>
      </w:r>
      <w:r w:rsidRPr="00E413C5">
        <w:t>objednávce</w:t>
      </w:r>
      <w:ins w:id="16" w:author="Široký David, Bc., DiS." w:date="2019-01-28T08:04:00Z">
        <w:r w:rsidR="000F1A64">
          <w:br/>
        </w:r>
      </w:ins>
      <w:r w:rsidRPr="00D9437C">
        <w:t xml:space="preserve">je </w:t>
      </w:r>
      <w:r w:rsidR="00D608AA" w:rsidRPr="00D9437C">
        <w:t>Prodávající</w:t>
      </w:r>
      <w:r w:rsidRPr="00D9437C">
        <w:t xml:space="preserve"> </w:t>
      </w:r>
      <w:r w:rsidR="00EF7489">
        <w:t>povinen</w:t>
      </w:r>
      <w:r w:rsidRPr="00D9437C">
        <w:t xml:space="preserve"> vyžádat si</w:t>
      </w:r>
      <w:r w:rsidRPr="00E413C5">
        <w:t xml:space="preserve"> </w:t>
      </w:r>
      <w:r w:rsidRPr="00D9437C">
        <w:t xml:space="preserve">od </w:t>
      </w:r>
      <w:r w:rsidR="00D608AA" w:rsidRPr="00D9437C">
        <w:t>Kupujícího</w:t>
      </w:r>
      <w:r w:rsidRPr="00D9437C">
        <w:t xml:space="preserve"> </w:t>
      </w:r>
      <w:r w:rsidRPr="00E413C5">
        <w:t xml:space="preserve">ve lhůtě uvedené v následujícím odstavci této dohody </w:t>
      </w:r>
      <w:r w:rsidRPr="00D9437C">
        <w:t xml:space="preserve">doplňující informace. </w:t>
      </w:r>
      <w:r w:rsidR="00D608AA">
        <w:t>Kupující</w:t>
      </w:r>
      <w:r w:rsidRPr="00E413C5">
        <w:t xml:space="preserve"> poskytuje doplňující informace k objednávce vždy úpravou</w:t>
      </w:r>
      <w:r w:rsidRPr="00D9437C">
        <w:t xml:space="preserve"> či</w:t>
      </w:r>
      <w:r w:rsidRPr="00E413C5">
        <w:t xml:space="preserve"> doplněním objednávky a zasláním takto upravené </w:t>
      </w:r>
      <w:r w:rsidRPr="00D9437C">
        <w:t>objednávky</w:t>
      </w:r>
      <w:r w:rsidRPr="00E413C5">
        <w:t xml:space="preserve"> </w:t>
      </w:r>
      <w:r w:rsidR="00D608AA">
        <w:t>Prodávajícímu</w:t>
      </w:r>
      <w:r>
        <w:t>. Zasláním upravené</w:t>
      </w:r>
      <w:r w:rsidRPr="00E413C5">
        <w:t xml:space="preserve"> objednávky </w:t>
      </w:r>
      <w:r w:rsidR="00D608AA">
        <w:t>Prodávajícímu</w:t>
      </w:r>
      <w:r w:rsidRPr="00E413C5">
        <w:t xml:space="preserve"> je původní objednávka bez dalšího stornována a nemůže být již akceptována </w:t>
      </w:r>
      <w:r w:rsidR="00D608AA">
        <w:t>Prodávajícím</w:t>
      </w:r>
      <w:r w:rsidRPr="00D9437C">
        <w:t>.</w:t>
      </w:r>
    </w:p>
    <w:p w14:paraId="7044594C" w14:textId="7B9011C6" w:rsidR="00893290" w:rsidRDefault="00D608AA" w:rsidP="00533377">
      <w:pPr>
        <w:pStyle w:val="Odstavecseseznamem"/>
        <w:numPr>
          <w:ilvl w:val="0"/>
          <w:numId w:val="18"/>
        </w:numPr>
        <w:jc w:val="both"/>
        <w:rPr>
          <w:rFonts w:ascii="Arial" w:hAnsi="Arial" w:cs="Arial"/>
          <w:sz w:val="22"/>
        </w:rPr>
      </w:pPr>
      <w:r>
        <w:rPr>
          <w:rFonts w:ascii="Arial" w:hAnsi="Arial" w:cs="Arial"/>
          <w:sz w:val="22"/>
        </w:rPr>
        <w:t>Prodávající</w:t>
      </w:r>
      <w:r w:rsidR="00893290" w:rsidRPr="00224684">
        <w:rPr>
          <w:rFonts w:ascii="Arial" w:hAnsi="Arial" w:cs="Arial"/>
          <w:sz w:val="22"/>
        </w:rPr>
        <w:t xml:space="preserve"> je povinen na objednávku </w:t>
      </w:r>
      <w:r>
        <w:rPr>
          <w:rFonts w:ascii="Arial" w:hAnsi="Arial" w:cs="Arial"/>
          <w:sz w:val="22"/>
        </w:rPr>
        <w:t>Kupujícího</w:t>
      </w:r>
      <w:r w:rsidR="00893290">
        <w:rPr>
          <w:rFonts w:ascii="Arial" w:hAnsi="Arial" w:cs="Arial"/>
          <w:sz w:val="22"/>
        </w:rPr>
        <w:t xml:space="preserve"> </w:t>
      </w:r>
      <w:r w:rsidR="00893290" w:rsidRPr="00224684">
        <w:rPr>
          <w:rFonts w:ascii="Arial" w:hAnsi="Arial" w:cs="Arial"/>
          <w:sz w:val="22"/>
        </w:rPr>
        <w:t xml:space="preserve">reagovat písemně na emailovou adresu </w:t>
      </w:r>
      <w:r>
        <w:rPr>
          <w:rFonts w:ascii="Arial" w:hAnsi="Arial" w:cs="Arial"/>
          <w:sz w:val="22"/>
        </w:rPr>
        <w:t>Kupujícího</w:t>
      </w:r>
      <w:r w:rsidR="00893290">
        <w:rPr>
          <w:rFonts w:ascii="Arial" w:hAnsi="Arial" w:cs="Arial"/>
          <w:sz w:val="22"/>
        </w:rPr>
        <w:t xml:space="preserve"> </w:t>
      </w:r>
      <w:r w:rsidR="00C72572">
        <w:rPr>
          <w:rFonts w:ascii="Arial" w:hAnsi="Arial" w:cs="Arial"/>
          <w:sz w:val="22"/>
        </w:rPr>
        <w:t xml:space="preserve">uvedenou v dílčí </w:t>
      </w:r>
      <w:r w:rsidR="009439E6">
        <w:rPr>
          <w:rFonts w:ascii="Arial" w:hAnsi="Arial" w:cs="Arial"/>
          <w:sz w:val="22"/>
        </w:rPr>
        <w:t>objednávce</w:t>
      </w:r>
      <w:r w:rsidR="009439E6" w:rsidRPr="00224684">
        <w:rPr>
          <w:rFonts w:ascii="Arial" w:hAnsi="Arial" w:cs="Arial"/>
          <w:sz w:val="22"/>
        </w:rPr>
        <w:t xml:space="preserve"> nejpozději</w:t>
      </w:r>
      <w:r w:rsidR="00893290" w:rsidRPr="00224684">
        <w:rPr>
          <w:rFonts w:ascii="Arial" w:hAnsi="Arial" w:cs="Arial"/>
          <w:sz w:val="22"/>
        </w:rPr>
        <w:t xml:space="preserve"> do </w:t>
      </w:r>
      <w:r w:rsidR="009439E6">
        <w:rPr>
          <w:rFonts w:ascii="Arial" w:hAnsi="Arial" w:cs="Arial"/>
          <w:sz w:val="22"/>
        </w:rPr>
        <w:t>2</w:t>
      </w:r>
      <w:r w:rsidR="008711B1" w:rsidRPr="00224684">
        <w:rPr>
          <w:rFonts w:ascii="Arial" w:hAnsi="Arial" w:cs="Arial"/>
          <w:sz w:val="22"/>
        </w:rPr>
        <w:t xml:space="preserve"> </w:t>
      </w:r>
      <w:r w:rsidR="00893290" w:rsidRPr="00224684">
        <w:rPr>
          <w:rFonts w:ascii="Arial" w:hAnsi="Arial" w:cs="Arial"/>
          <w:sz w:val="22"/>
        </w:rPr>
        <w:t>pracovních dn</w:t>
      </w:r>
      <w:r w:rsidR="00A0526B">
        <w:rPr>
          <w:rFonts w:ascii="Arial" w:hAnsi="Arial" w:cs="Arial"/>
          <w:sz w:val="22"/>
        </w:rPr>
        <w:t>ů</w:t>
      </w:r>
      <w:r w:rsidR="00893290" w:rsidRPr="00224684">
        <w:rPr>
          <w:rFonts w:ascii="Arial" w:hAnsi="Arial" w:cs="Arial"/>
          <w:sz w:val="22"/>
        </w:rPr>
        <w:t xml:space="preserve"> od jejího doručení</w:t>
      </w:r>
      <w:r w:rsidR="00A0526B">
        <w:rPr>
          <w:rFonts w:ascii="Arial" w:hAnsi="Arial" w:cs="Arial"/>
          <w:sz w:val="22"/>
        </w:rPr>
        <w:t>, anebo ve lhůtě uvedené Kupujícím v objednávce</w:t>
      </w:r>
      <w:r w:rsidR="00893290" w:rsidRPr="00224684">
        <w:rPr>
          <w:rFonts w:ascii="Arial" w:hAnsi="Arial" w:cs="Arial"/>
          <w:sz w:val="22"/>
        </w:rPr>
        <w:t xml:space="preserve">. Písemnou akceptací objednávky ze strany </w:t>
      </w:r>
      <w:r w:rsidR="00935934">
        <w:rPr>
          <w:rFonts w:ascii="Arial" w:hAnsi="Arial" w:cs="Arial"/>
          <w:sz w:val="22"/>
        </w:rPr>
        <w:t>Prodávajícího</w:t>
      </w:r>
      <w:r w:rsidR="00893290" w:rsidRPr="00224684">
        <w:rPr>
          <w:rFonts w:ascii="Arial" w:hAnsi="Arial" w:cs="Arial"/>
          <w:sz w:val="22"/>
        </w:rPr>
        <w:t xml:space="preserve"> je uzavřena mezi </w:t>
      </w:r>
      <w:r>
        <w:rPr>
          <w:rFonts w:ascii="Arial" w:hAnsi="Arial" w:cs="Arial"/>
          <w:sz w:val="22"/>
        </w:rPr>
        <w:t>Prodávajícím</w:t>
      </w:r>
      <w:r w:rsidR="00893290" w:rsidRPr="00E413C5">
        <w:rPr>
          <w:rFonts w:ascii="Arial" w:hAnsi="Arial" w:cs="Arial"/>
          <w:sz w:val="22"/>
        </w:rPr>
        <w:t xml:space="preserve"> </w:t>
      </w:r>
      <w:r w:rsidR="00893290" w:rsidRPr="00224684">
        <w:rPr>
          <w:rFonts w:ascii="Arial" w:hAnsi="Arial" w:cs="Arial"/>
          <w:sz w:val="22"/>
        </w:rPr>
        <w:t xml:space="preserve">a </w:t>
      </w:r>
      <w:r>
        <w:rPr>
          <w:rFonts w:ascii="Arial" w:hAnsi="Arial" w:cs="Arial"/>
          <w:sz w:val="22"/>
        </w:rPr>
        <w:t>Kupujícím</w:t>
      </w:r>
      <w:r w:rsidR="00893290">
        <w:rPr>
          <w:rFonts w:ascii="Arial" w:hAnsi="Arial" w:cs="Arial"/>
          <w:sz w:val="22"/>
        </w:rPr>
        <w:t xml:space="preserve"> </w:t>
      </w:r>
      <w:r w:rsidR="00893290" w:rsidRPr="00224684">
        <w:rPr>
          <w:rFonts w:ascii="Arial" w:hAnsi="Arial" w:cs="Arial"/>
          <w:sz w:val="22"/>
        </w:rPr>
        <w:t xml:space="preserve">dílčí smlouva na plnění </w:t>
      </w:r>
      <w:r w:rsidR="00893290">
        <w:rPr>
          <w:rFonts w:ascii="Arial" w:hAnsi="Arial" w:cs="Arial"/>
          <w:sz w:val="22"/>
        </w:rPr>
        <w:t>dílčí veřejné zakázky</w:t>
      </w:r>
      <w:r w:rsidR="00893290" w:rsidRPr="00224684">
        <w:rPr>
          <w:rFonts w:ascii="Arial" w:hAnsi="Arial" w:cs="Arial"/>
          <w:sz w:val="22"/>
        </w:rPr>
        <w:t xml:space="preserve">, která se sestává z objednávky </w:t>
      </w:r>
      <w:r>
        <w:rPr>
          <w:rFonts w:ascii="Arial" w:hAnsi="Arial" w:cs="Arial"/>
          <w:sz w:val="22"/>
        </w:rPr>
        <w:t>Kupujícího</w:t>
      </w:r>
      <w:r w:rsidR="00893290" w:rsidRPr="00224684">
        <w:rPr>
          <w:rFonts w:ascii="Arial" w:hAnsi="Arial" w:cs="Arial"/>
          <w:sz w:val="22"/>
        </w:rPr>
        <w:t xml:space="preserve"> a její akceptace </w:t>
      </w:r>
      <w:r>
        <w:rPr>
          <w:rFonts w:ascii="Arial" w:hAnsi="Arial" w:cs="Arial"/>
          <w:sz w:val="22"/>
        </w:rPr>
        <w:t>Prodávajícím</w:t>
      </w:r>
      <w:r w:rsidR="00893290" w:rsidRPr="00224684">
        <w:rPr>
          <w:rFonts w:ascii="Arial" w:hAnsi="Arial" w:cs="Arial"/>
          <w:sz w:val="22"/>
        </w:rPr>
        <w:t>, jejíž obsah je dále tvořen dalšími ustanoveními</w:t>
      </w:r>
      <w:r w:rsidR="00893290" w:rsidRPr="009107B4">
        <w:rPr>
          <w:rFonts w:ascii="Arial" w:hAnsi="Arial"/>
          <w:sz w:val="22"/>
        </w:rPr>
        <w:t xml:space="preserve"> této rámcové dohody</w:t>
      </w:r>
      <w:r w:rsidR="00893290" w:rsidRPr="00224684">
        <w:rPr>
          <w:rFonts w:ascii="Arial" w:hAnsi="Arial" w:cs="Arial"/>
          <w:sz w:val="22"/>
        </w:rPr>
        <w:t xml:space="preserve"> a jejích příloh.</w:t>
      </w:r>
    </w:p>
    <w:p w14:paraId="32D2ABAE" w14:textId="6B7CB65B" w:rsidR="000B1065" w:rsidDel="009965FD" w:rsidRDefault="000B1065" w:rsidP="000B1065">
      <w:pPr>
        <w:jc w:val="both"/>
        <w:rPr>
          <w:del w:id="17" w:author="Široký David, Bc., DiS." w:date="2019-02-11T10:57:00Z"/>
          <w:rFonts w:ascii="Arial" w:hAnsi="Arial" w:cs="Arial"/>
          <w:sz w:val="22"/>
        </w:rPr>
      </w:pPr>
    </w:p>
    <w:p w14:paraId="2F09BB87" w14:textId="60AF80D6" w:rsidR="000B1065" w:rsidDel="009965FD" w:rsidRDefault="000B1065" w:rsidP="000B1065">
      <w:pPr>
        <w:jc w:val="both"/>
        <w:rPr>
          <w:del w:id="18" w:author="Široký David, Bc., DiS." w:date="2019-02-11T10:57:00Z"/>
          <w:rFonts w:ascii="Arial" w:hAnsi="Arial" w:cs="Arial"/>
          <w:sz w:val="22"/>
        </w:rPr>
      </w:pPr>
    </w:p>
    <w:p w14:paraId="236C0947" w14:textId="47EE8967" w:rsidR="000B1065" w:rsidDel="009965FD" w:rsidRDefault="000B1065" w:rsidP="000B1065">
      <w:pPr>
        <w:jc w:val="both"/>
        <w:rPr>
          <w:del w:id="19" w:author="Široký David, Bc., DiS." w:date="2019-02-11T10:57:00Z"/>
          <w:rFonts w:ascii="Arial" w:hAnsi="Arial" w:cs="Arial"/>
          <w:sz w:val="22"/>
        </w:rPr>
      </w:pPr>
    </w:p>
    <w:p w14:paraId="02ACBD77" w14:textId="251A1155" w:rsidR="000B1065" w:rsidDel="009965FD" w:rsidRDefault="000B1065" w:rsidP="000B1065">
      <w:pPr>
        <w:jc w:val="both"/>
        <w:rPr>
          <w:del w:id="20" w:author="Široký David, Bc., DiS." w:date="2019-02-11T10:57:00Z"/>
          <w:rFonts w:ascii="Arial" w:hAnsi="Arial" w:cs="Arial"/>
          <w:sz w:val="22"/>
        </w:rPr>
      </w:pPr>
    </w:p>
    <w:p w14:paraId="37ED3B73" w14:textId="7417A658" w:rsidR="000B1065" w:rsidRPr="000B1065" w:rsidDel="009965FD" w:rsidRDefault="000B1065" w:rsidP="000B1065">
      <w:pPr>
        <w:jc w:val="both"/>
        <w:rPr>
          <w:del w:id="21" w:author="Široký David, Bc., DiS." w:date="2019-02-11T10:57:00Z"/>
          <w:rFonts w:ascii="Arial" w:hAnsi="Arial" w:cs="Arial"/>
          <w:sz w:val="22"/>
        </w:rPr>
      </w:pPr>
    </w:p>
    <w:p w14:paraId="09229F7D" w14:textId="77777777" w:rsidR="00CC5257" w:rsidRPr="000D4D94" w:rsidRDefault="00CC5257" w:rsidP="009107B4">
      <w:pPr>
        <w:pStyle w:val="acnormal"/>
        <w:numPr>
          <w:ilvl w:val="0"/>
          <w:numId w:val="4"/>
        </w:numPr>
        <w:spacing w:before="360" w:after="240"/>
        <w:ind w:left="714" w:hanging="357"/>
        <w:jc w:val="center"/>
        <w:rPr>
          <w:rFonts w:ascii="Arial" w:hAnsi="Arial" w:cs="Arial"/>
          <w:b/>
          <w:sz w:val="24"/>
          <w:szCs w:val="24"/>
        </w:rPr>
      </w:pPr>
      <w:r w:rsidRPr="00EE18A0">
        <w:rPr>
          <w:rFonts w:ascii="Arial" w:hAnsi="Arial" w:cs="Arial"/>
          <w:b/>
          <w:sz w:val="24"/>
          <w:szCs w:val="24"/>
        </w:rPr>
        <w:lastRenderedPageBreak/>
        <w:t xml:space="preserve">Doba, </w:t>
      </w:r>
      <w:r w:rsidRPr="000D4D94">
        <w:rPr>
          <w:rFonts w:ascii="Arial" w:hAnsi="Arial" w:cs="Arial"/>
          <w:b/>
          <w:sz w:val="24"/>
          <w:szCs w:val="24"/>
        </w:rPr>
        <w:t>místo, způsob a lhůty plnění</w:t>
      </w:r>
    </w:p>
    <w:p w14:paraId="104D4106" w14:textId="6DFE1575" w:rsidR="00D608AA" w:rsidRPr="000D4D94" w:rsidRDefault="00D608AA" w:rsidP="00D94859">
      <w:pPr>
        <w:pStyle w:val="acnormalbulleted"/>
        <w:numPr>
          <w:ilvl w:val="0"/>
          <w:numId w:val="1"/>
        </w:numPr>
      </w:pPr>
      <w:r w:rsidRPr="000D4D94">
        <w:rPr>
          <w:rFonts w:eastAsiaTheme="majorEastAsia" w:cstheme="majorBidi"/>
          <w:bCs/>
        </w:rPr>
        <w:t xml:space="preserve">Tato rámcová dohoda je </w:t>
      </w:r>
      <w:r w:rsidRPr="000D4D94">
        <w:t>uzavírána</w:t>
      </w:r>
      <w:r w:rsidRPr="000D4D94">
        <w:rPr>
          <w:rFonts w:eastAsiaTheme="majorEastAsia" w:cstheme="majorBidi"/>
          <w:bCs/>
        </w:rPr>
        <w:t xml:space="preserve"> na dobu </w:t>
      </w:r>
      <w:r w:rsidR="0050216A">
        <w:rPr>
          <w:rFonts w:eastAsiaTheme="majorEastAsia" w:cstheme="majorBidi"/>
          <w:bCs/>
        </w:rPr>
        <w:t>12 měsíců</w:t>
      </w:r>
      <w:r w:rsidRPr="000D4D94">
        <w:rPr>
          <w:rFonts w:eastAsiaTheme="majorEastAsia" w:cstheme="majorBidi"/>
          <w:bCs/>
        </w:rPr>
        <w:t xml:space="preserve">, </w:t>
      </w:r>
      <w:r w:rsidRPr="00533377">
        <w:t>anebo</w:t>
      </w:r>
      <w:r w:rsidR="005C2346">
        <w:t xml:space="preserve"> do </w:t>
      </w:r>
      <w:r w:rsidR="009439E6">
        <w:t xml:space="preserve">vyčerpání finančního objemu </w:t>
      </w:r>
      <w:r w:rsidR="00D94859">
        <w:t xml:space="preserve">ve výši </w:t>
      </w:r>
      <w:r w:rsidR="00D94859" w:rsidRPr="00D94859">
        <w:rPr>
          <w:highlight w:val="yellow"/>
        </w:rPr>
        <w:t xml:space="preserve">(dle </w:t>
      </w:r>
      <w:r w:rsidR="00764917">
        <w:rPr>
          <w:highlight w:val="yellow"/>
        </w:rPr>
        <w:t>předpokládané hodnoty příslušné části veřejné zakázky</w:t>
      </w:r>
      <w:r w:rsidR="00D94859" w:rsidRPr="00D94859">
        <w:rPr>
          <w:highlight w:val="yellow"/>
        </w:rPr>
        <w:t>, na kterou účastník</w:t>
      </w:r>
      <w:r w:rsidR="001627D1">
        <w:rPr>
          <w:highlight w:val="yellow"/>
        </w:rPr>
        <w:t xml:space="preserve"> zadávacího řízení</w:t>
      </w:r>
      <w:r w:rsidR="00D94859" w:rsidRPr="00D94859">
        <w:rPr>
          <w:highlight w:val="yellow"/>
        </w:rPr>
        <w:t xml:space="preserve"> podává nabídku)</w:t>
      </w:r>
      <w:r w:rsidR="00D94859" w:rsidRPr="00D94859">
        <w:t xml:space="preserve"> ,- Kč bez DPH.</w:t>
      </w:r>
      <w:r w:rsidRPr="00533377">
        <w:t xml:space="preserve"> </w:t>
      </w:r>
    </w:p>
    <w:p w14:paraId="7EC44902" w14:textId="36B41F1D" w:rsidR="00062B10" w:rsidRDefault="00D608AA" w:rsidP="00AC4A98">
      <w:pPr>
        <w:pStyle w:val="acnormalbulleted"/>
        <w:numPr>
          <w:ilvl w:val="0"/>
          <w:numId w:val="1"/>
        </w:numPr>
      </w:pPr>
      <w:r w:rsidRPr="001937F5">
        <w:t>Míst</w:t>
      </w:r>
      <w:r w:rsidR="00474AD3">
        <w:t>o</w:t>
      </w:r>
      <w:r w:rsidRPr="001937F5">
        <w:t xml:space="preserve"> plnění </w:t>
      </w:r>
      <w:r w:rsidR="00AC4A98" w:rsidRPr="00AC4A98">
        <w:t xml:space="preserve">jsou organizační složky Kupujícího uvedené v Příloze č. </w:t>
      </w:r>
      <w:r w:rsidR="00DE0E21">
        <w:t>4</w:t>
      </w:r>
      <w:r w:rsidR="00AC4A98" w:rsidRPr="00AC4A98">
        <w:t xml:space="preserve"> této Rámcové dohody. Objednatel může požadovat dodání zboží i na jinou adresu na území České republiky. </w:t>
      </w:r>
      <w:r w:rsidR="00AC4A98" w:rsidRPr="00632510">
        <w:rPr>
          <w:b/>
        </w:rPr>
        <w:t>Dopravu požadovaného zboží do místa plnění zajišťuje Prodávající</w:t>
      </w:r>
      <w:del w:id="22" w:author="Široký David, Bc., DiS." w:date="2019-01-28T14:38:00Z">
        <w:r w:rsidR="00AC4A98" w:rsidRPr="00632510" w:rsidDel="00650921">
          <w:rPr>
            <w:b/>
          </w:rPr>
          <w:delText xml:space="preserve"> </w:delText>
        </w:r>
      </w:del>
      <w:ins w:id="23" w:author="Široký David, Bc., DiS." w:date="2019-01-28T14:38:00Z">
        <w:r w:rsidR="00650921">
          <w:rPr>
            <w:b/>
          </w:rPr>
          <w:br/>
        </w:r>
      </w:ins>
      <w:r w:rsidR="00AC4A98" w:rsidRPr="00632510">
        <w:rPr>
          <w:b/>
        </w:rPr>
        <w:t>na vlastní náklady</w:t>
      </w:r>
      <w:r w:rsidR="00AC4A98">
        <w:rPr>
          <w:rFonts w:eastAsiaTheme="majorEastAsia" w:cstheme="majorBidi"/>
          <w:bCs/>
        </w:rPr>
        <w:t xml:space="preserve">, tyto náklady jsou </w:t>
      </w:r>
      <w:r w:rsidR="000D4D94">
        <w:rPr>
          <w:rFonts w:eastAsiaTheme="majorEastAsia" w:cstheme="majorBidi"/>
          <w:bCs/>
        </w:rPr>
        <w:t xml:space="preserve">součástí cen uvedených v příloze č. </w:t>
      </w:r>
      <w:r w:rsidR="00AC4A98">
        <w:rPr>
          <w:rFonts w:eastAsiaTheme="majorEastAsia" w:cstheme="majorBidi"/>
          <w:bCs/>
        </w:rPr>
        <w:t>2</w:t>
      </w:r>
      <w:r w:rsidR="005A59DC">
        <w:rPr>
          <w:rFonts w:eastAsiaTheme="majorEastAsia" w:cstheme="majorBidi"/>
          <w:bCs/>
        </w:rPr>
        <w:t xml:space="preserve"> </w:t>
      </w:r>
      <w:r w:rsidR="002D16D6">
        <w:rPr>
          <w:rFonts w:eastAsiaTheme="majorEastAsia" w:cstheme="majorBidi"/>
          <w:bCs/>
        </w:rPr>
        <w:t xml:space="preserve">této </w:t>
      </w:r>
      <w:r w:rsidR="000D4D94">
        <w:rPr>
          <w:rFonts w:eastAsiaTheme="majorEastAsia" w:cstheme="majorBidi"/>
          <w:bCs/>
        </w:rPr>
        <w:t>rámcové dohody</w:t>
      </w:r>
      <w:r w:rsidR="00062B10" w:rsidRPr="00D608AA">
        <w:rPr>
          <w:rFonts w:eastAsiaTheme="majorEastAsia" w:cstheme="majorBidi"/>
          <w:bCs/>
        </w:rPr>
        <w:t>.</w:t>
      </w:r>
      <w:r w:rsidR="00062B10">
        <w:t xml:space="preserve"> </w:t>
      </w:r>
    </w:p>
    <w:p w14:paraId="4B31DD05" w14:textId="48D6FBB6" w:rsidR="00D034CB" w:rsidRPr="00D034CB" w:rsidRDefault="00062B10" w:rsidP="008711B1">
      <w:pPr>
        <w:pStyle w:val="acnormalbulleted"/>
        <w:numPr>
          <w:ilvl w:val="0"/>
          <w:numId w:val="1"/>
        </w:numPr>
      </w:pPr>
      <w:r w:rsidRPr="00062B10">
        <w:rPr>
          <w:rFonts w:eastAsiaTheme="majorEastAsia" w:cstheme="majorBidi"/>
          <w:bCs/>
        </w:rPr>
        <w:t xml:space="preserve"> </w:t>
      </w:r>
      <w:r w:rsidR="00D034CB">
        <w:t>Kupující</w:t>
      </w:r>
      <w:r w:rsidR="00D034CB" w:rsidRPr="0047043C">
        <w:t xml:space="preserve"> požaduje, aby </w:t>
      </w:r>
      <w:r w:rsidR="00D034CB">
        <w:t>Prodávající</w:t>
      </w:r>
      <w:r w:rsidR="00D034CB" w:rsidRPr="0047043C">
        <w:t xml:space="preserve"> realizoval </w:t>
      </w:r>
      <w:r w:rsidR="00D034CB">
        <w:t xml:space="preserve">plnění </w:t>
      </w:r>
      <w:r w:rsidR="00083201">
        <w:t>dílčích smluv</w:t>
      </w:r>
      <w:r w:rsidR="00D034CB" w:rsidRPr="0047043C">
        <w:t xml:space="preserve"> </w:t>
      </w:r>
      <w:r w:rsidR="00D034CB">
        <w:t>ve lhůt</w:t>
      </w:r>
      <w:r w:rsidR="000D4D94">
        <w:t>ě</w:t>
      </w:r>
      <w:ins w:id="24" w:author="Široký David, Bc., DiS." w:date="2019-01-28T08:04:00Z">
        <w:r w:rsidR="000F1A64">
          <w:br/>
        </w:r>
      </w:ins>
      <w:r w:rsidR="00AC4A98">
        <w:t>5</w:t>
      </w:r>
      <w:r w:rsidR="000D4D94">
        <w:t xml:space="preserve"> kalendářních dnů ode dne doručení objednávky, případně v delší lhůtě</w:t>
      </w:r>
      <w:r w:rsidR="00D034CB">
        <w:t xml:space="preserve"> uveden</w:t>
      </w:r>
      <w:r w:rsidR="000D4D94">
        <w:t>é</w:t>
      </w:r>
      <w:r w:rsidR="00D034CB">
        <w:t xml:space="preserve"> v</w:t>
      </w:r>
      <w:r w:rsidR="00D608AA">
        <w:t> dílčí smlouvě</w:t>
      </w:r>
      <w:r w:rsidR="00D034CB" w:rsidRPr="00B176EA">
        <w:t>.</w:t>
      </w:r>
      <w:r w:rsidR="00D034CB">
        <w:t xml:space="preserve"> Prodávající je povinen tyto lhůty dodržet.</w:t>
      </w:r>
    </w:p>
    <w:p w14:paraId="52F8D611" w14:textId="1D363F1F" w:rsidR="00062B10" w:rsidRPr="00062B10" w:rsidRDefault="00D034CB" w:rsidP="008711B1">
      <w:pPr>
        <w:pStyle w:val="acnormalbulleted"/>
        <w:numPr>
          <w:ilvl w:val="0"/>
          <w:numId w:val="1"/>
        </w:numPr>
      </w:pPr>
      <w:r w:rsidRPr="00062B10">
        <w:t xml:space="preserve"> </w:t>
      </w:r>
      <w:r w:rsidR="00062B10" w:rsidRPr="00062B10">
        <w:t xml:space="preserve">V případě, že po </w:t>
      </w:r>
      <w:r w:rsidR="00083201">
        <w:t>uzavření dílčí smlouvy</w:t>
      </w:r>
      <w:r w:rsidR="00062B10" w:rsidRPr="00062B10">
        <w:t xml:space="preserve"> nastanou u smluvních stran skutečnosti mající vliv na dodržení sjednaného času plnění uvedeného </w:t>
      </w:r>
      <w:r w:rsidR="00D608AA">
        <w:t>dílčí smlouvě</w:t>
      </w:r>
      <w:r w:rsidR="00062B10" w:rsidRPr="00062B10">
        <w:t>, je smluvní strana,</w:t>
      </w:r>
      <w:ins w:id="25" w:author="Široký David, Bc., DiS." w:date="2019-01-28T08:04:00Z">
        <w:r w:rsidR="000F1A64">
          <w:br/>
        </w:r>
      </w:ins>
      <w:r w:rsidR="00062B10" w:rsidRPr="00062B10">
        <w:t xml:space="preserve">u které tyto okolnosti nastanou, povinna neprodleně, nejpozději však </w:t>
      </w:r>
      <w:r w:rsidR="000D4D94">
        <w:t>3 dny</w:t>
      </w:r>
      <w:r w:rsidR="000D4D94" w:rsidRPr="00062B10">
        <w:t xml:space="preserve"> </w:t>
      </w:r>
      <w:r w:rsidR="00062B10" w:rsidRPr="00062B10">
        <w:t>před sjednaným termínem plnění, dohodnout s druhou smluvní stranou a písemně stvrdit náhradní dobu plnění s uvedením odůvodnění této změny.</w:t>
      </w:r>
    </w:p>
    <w:p w14:paraId="2F392E6E" w14:textId="6A046F15" w:rsidR="00062B10" w:rsidRPr="00062B10" w:rsidRDefault="00062B10" w:rsidP="008711B1">
      <w:pPr>
        <w:pStyle w:val="acnormalbulleted"/>
        <w:numPr>
          <w:ilvl w:val="0"/>
          <w:numId w:val="1"/>
        </w:numPr>
      </w:pPr>
      <w:r w:rsidRPr="00062B10">
        <w:t>Převzetím zboží ze strany</w:t>
      </w:r>
      <w:r w:rsidR="00B03468">
        <w:t xml:space="preserve"> </w:t>
      </w:r>
      <w:r w:rsidR="00681F22">
        <w:t>Kupujícího</w:t>
      </w:r>
      <w:r w:rsidR="00B03468">
        <w:t xml:space="preserve"> </w:t>
      </w:r>
      <w:r w:rsidRPr="00062B10">
        <w:t>se rozumí převzetí bezvadného zboží k</w:t>
      </w:r>
      <w:r w:rsidR="006A4A0B">
        <w:t> </w:t>
      </w:r>
      <w:r w:rsidRPr="00062B10">
        <w:t>užívání</w:t>
      </w:r>
      <w:r w:rsidR="006A4A0B">
        <w:t xml:space="preserve"> včetně všech souvisejících dokladů</w:t>
      </w:r>
      <w:r w:rsidRPr="00062B10">
        <w:t xml:space="preserve">, po kontrole a přepočtu zboží. </w:t>
      </w:r>
    </w:p>
    <w:p w14:paraId="7F15F09F" w14:textId="140F925F" w:rsidR="000D4D94" w:rsidRDefault="000D4D94" w:rsidP="000D4D94">
      <w:pPr>
        <w:pStyle w:val="Nadpis2"/>
        <w:numPr>
          <w:ilvl w:val="0"/>
          <w:numId w:val="1"/>
        </w:numPr>
        <w:spacing w:line="276" w:lineRule="auto"/>
        <w:rPr>
          <w:sz w:val="22"/>
          <w:szCs w:val="22"/>
        </w:rPr>
      </w:pPr>
      <w:r w:rsidRPr="000D4D94">
        <w:rPr>
          <w:sz w:val="22"/>
          <w:szCs w:val="22"/>
        </w:rPr>
        <w:t xml:space="preserve">Přejímka zboží se uskuteční po 100% přepočtu dodávaného zboží. </w:t>
      </w:r>
    </w:p>
    <w:p w14:paraId="59951635" w14:textId="77777777" w:rsidR="000D4D94" w:rsidRPr="00533377" w:rsidRDefault="000D4D94" w:rsidP="00533377">
      <w:pPr>
        <w:pStyle w:val="Nadpis2"/>
        <w:numPr>
          <w:ilvl w:val="0"/>
          <w:numId w:val="1"/>
        </w:numPr>
        <w:spacing w:line="276" w:lineRule="auto"/>
        <w:rPr>
          <w:sz w:val="22"/>
          <w:szCs w:val="22"/>
        </w:rPr>
      </w:pPr>
      <w:r w:rsidRPr="00533377">
        <w:rPr>
          <w:sz w:val="22"/>
          <w:szCs w:val="22"/>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45C960D8" w14:textId="051E5F9B" w:rsidR="000D4D94" w:rsidRPr="000D4D94" w:rsidRDefault="000D4D94" w:rsidP="000D4D94">
      <w:pPr>
        <w:pStyle w:val="Nadpis2"/>
        <w:numPr>
          <w:ilvl w:val="0"/>
          <w:numId w:val="1"/>
        </w:numPr>
        <w:spacing w:line="276" w:lineRule="auto"/>
        <w:rPr>
          <w:sz w:val="22"/>
          <w:szCs w:val="22"/>
        </w:rPr>
      </w:pPr>
      <w:r w:rsidRPr="00533377">
        <w:rPr>
          <w:sz w:val="22"/>
          <w:szCs w:val="22"/>
        </w:rPr>
        <w:t>Skončením přejímky (podepsáním dodacího listu oprávněnou osobou a otiskem razítka příjemce zboží) přechází vlastnické právo a veškerá odpovědnost za škodu na zboží</w:t>
      </w:r>
      <w:r w:rsidR="000F1A64">
        <w:rPr>
          <w:sz w:val="22"/>
          <w:szCs w:val="22"/>
        </w:rPr>
        <w:br/>
      </w:r>
      <w:r w:rsidRPr="00533377">
        <w:rPr>
          <w:sz w:val="22"/>
          <w:szCs w:val="22"/>
        </w:rPr>
        <w:t>na příjemce zboží.</w:t>
      </w:r>
    </w:p>
    <w:p w14:paraId="37D2968D" w14:textId="1284826C" w:rsidR="00632510" w:rsidRDefault="00062B10" w:rsidP="00096484">
      <w:pPr>
        <w:pStyle w:val="Nadpis2"/>
        <w:numPr>
          <w:ilvl w:val="0"/>
          <w:numId w:val="1"/>
        </w:numPr>
        <w:spacing w:line="276" w:lineRule="auto"/>
        <w:rPr>
          <w:sz w:val="22"/>
          <w:szCs w:val="22"/>
        </w:rPr>
      </w:pPr>
      <w:r w:rsidRPr="00062B10">
        <w:rPr>
          <w:sz w:val="22"/>
          <w:szCs w:val="22"/>
        </w:rPr>
        <w:t xml:space="preserve">Prodávající je povinen vyrozumět určeného </w:t>
      </w:r>
      <w:r w:rsidR="003E3A8A">
        <w:rPr>
          <w:sz w:val="22"/>
          <w:szCs w:val="22"/>
        </w:rPr>
        <w:t>zaměstnance</w:t>
      </w:r>
      <w:r w:rsidRPr="00062B10">
        <w:rPr>
          <w:sz w:val="22"/>
          <w:szCs w:val="22"/>
        </w:rPr>
        <w:t xml:space="preserve"> </w:t>
      </w:r>
      <w:r w:rsidR="00681F22">
        <w:rPr>
          <w:sz w:val="22"/>
          <w:szCs w:val="22"/>
        </w:rPr>
        <w:t>Kupující</w:t>
      </w:r>
      <w:r w:rsidRPr="00062B10">
        <w:rPr>
          <w:sz w:val="22"/>
          <w:szCs w:val="22"/>
        </w:rPr>
        <w:t>ho uvedeného v</w:t>
      </w:r>
      <w:r w:rsidR="00D608AA">
        <w:rPr>
          <w:sz w:val="22"/>
          <w:szCs w:val="22"/>
        </w:rPr>
        <w:t> dílčí smlouvě jako „kontaktní osoba</w:t>
      </w:r>
      <w:r w:rsidRPr="00062B10">
        <w:rPr>
          <w:sz w:val="22"/>
          <w:szCs w:val="22"/>
        </w:rPr>
        <w:t>“ o datu a době dodání zboží (v pracovní dny</w:t>
      </w:r>
      <w:r w:rsidR="000F1A64">
        <w:rPr>
          <w:sz w:val="22"/>
          <w:szCs w:val="22"/>
        </w:rPr>
        <w:br/>
      </w:r>
      <w:r w:rsidRPr="00062B10">
        <w:rPr>
          <w:sz w:val="22"/>
          <w:szCs w:val="22"/>
        </w:rPr>
        <w:t>v</w:t>
      </w:r>
      <w:r w:rsidR="000F1A64">
        <w:rPr>
          <w:sz w:val="22"/>
          <w:szCs w:val="22"/>
        </w:rPr>
        <w:t> </w:t>
      </w:r>
      <w:r w:rsidRPr="00062B10">
        <w:rPr>
          <w:sz w:val="22"/>
          <w:szCs w:val="22"/>
        </w:rPr>
        <w:t>čase</w:t>
      </w:r>
      <w:r w:rsidR="000F1A64">
        <w:rPr>
          <w:sz w:val="22"/>
          <w:szCs w:val="22"/>
        </w:rPr>
        <w:t xml:space="preserve"> </w:t>
      </w:r>
      <w:r w:rsidR="00C72572" w:rsidRPr="00C72572">
        <w:rPr>
          <w:sz w:val="22"/>
          <w:szCs w:val="22"/>
        </w:rPr>
        <w:t xml:space="preserve">8:00 </w:t>
      </w:r>
      <w:r w:rsidRPr="00C72572">
        <w:rPr>
          <w:sz w:val="22"/>
          <w:szCs w:val="22"/>
        </w:rPr>
        <w:t xml:space="preserve">– </w:t>
      </w:r>
      <w:r w:rsidR="00C72572" w:rsidRPr="00C72572">
        <w:rPr>
          <w:sz w:val="22"/>
          <w:szCs w:val="22"/>
        </w:rPr>
        <w:t>14:00</w:t>
      </w:r>
      <w:r w:rsidRPr="00C72572">
        <w:rPr>
          <w:sz w:val="22"/>
          <w:szCs w:val="22"/>
        </w:rPr>
        <w:t xml:space="preserve"> hod.).</w:t>
      </w:r>
      <w:r w:rsidR="00D034CB">
        <w:rPr>
          <w:sz w:val="22"/>
          <w:szCs w:val="22"/>
        </w:rPr>
        <w:t xml:space="preserve"> </w:t>
      </w:r>
      <w:r w:rsidR="00096484" w:rsidRPr="00096484">
        <w:rPr>
          <w:sz w:val="22"/>
          <w:szCs w:val="22"/>
        </w:rPr>
        <w:t>Prodávající je povinen předat zástupci Kupujícího - příjemci zboží dodací list ve čtyřech vyhotoveních a příjemce zboží je povinen je po přejímce řádně potvrdit. Dvě vyhotovení potvrzeného dodacího listu si ponechá příjemce zboží</w:t>
      </w:r>
      <w:r w:rsidR="000F1A64">
        <w:rPr>
          <w:sz w:val="22"/>
          <w:szCs w:val="22"/>
        </w:rPr>
        <w:br/>
      </w:r>
      <w:r w:rsidR="00096484" w:rsidRPr="00096484">
        <w:rPr>
          <w:sz w:val="22"/>
          <w:szCs w:val="22"/>
        </w:rPr>
        <w:t>a další dvě Prodávající.</w:t>
      </w:r>
      <w:r w:rsidR="00632510">
        <w:rPr>
          <w:sz w:val="22"/>
          <w:szCs w:val="22"/>
        </w:rPr>
        <w:t xml:space="preserve"> </w:t>
      </w:r>
    </w:p>
    <w:p w14:paraId="3FB70D26" w14:textId="14A483AA" w:rsidR="00062B10" w:rsidRDefault="00096484" w:rsidP="00096484">
      <w:pPr>
        <w:pStyle w:val="Nadpis2"/>
        <w:numPr>
          <w:ilvl w:val="0"/>
          <w:numId w:val="1"/>
        </w:numPr>
        <w:spacing w:line="276" w:lineRule="auto"/>
        <w:rPr>
          <w:sz w:val="22"/>
          <w:szCs w:val="22"/>
        </w:rPr>
      </w:pPr>
      <w:r w:rsidRPr="00096484">
        <w:rPr>
          <w:sz w:val="22"/>
          <w:szCs w:val="22"/>
        </w:rPr>
        <w:t>Prodávající předá příjemci zboží ve smyslu občanského zákoníku v platném znění, nejpozději při dodání zboží doklady vztahující se ke zboží, jinak se dodávka považuje</w:t>
      </w:r>
      <w:ins w:id="26" w:author="Široký David, Bc., DiS." w:date="2019-01-28T08:06:00Z">
        <w:r w:rsidR="000F1A64">
          <w:rPr>
            <w:sz w:val="22"/>
            <w:szCs w:val="22"/>
          </w:rPr>
          <w:br/>
        </w:r>
      </w:ins>
      <w:r w:rsidRPr="00096484">
        <w:rPr>
          <w:sz w:val="22"/>
          <w:szCs w:val="22"/>
        </w:rPr>
        <w:t>za vadnou</w:t>
      </w:r>
      <w:r>
        <w:rPr>
          <w:sz w:val="22"/>
          <w:szCs w:val="22"/>
        </w:rPr>
        <w:t>.</w:t>
      </w:r>
    </w:p>
    <w:p w14:paraId="7E67E858" w14:textId="77777777" w:rsidR="000D4D94" w:rsidRDefault="000D4D94" w:rsidP="00533377">
      <w:pPr>
        <w:pStyle w:val="Nadpis2"/>
        <w:numPr>
          <w:ilvl w:val="0"/>
          <w:numId w:val="1"/>
        </w:numPr>
        <w:spacing w:line="276" w:lineRule="auto"/>
        <w:rPr>
          <w:sz w:val="22"/>
          <w:szCs w:val="22"/>
        </w:rPr>
      </w:pPr>
      <w:r w:rsidRPr="00533377">
        <w:rPr>
          <w:sz w:val="22"/>
          <w:szCs w:val="22"/>
        </w:rPr>
        <w:t>Pojištění se u zboží nevyžaduje.</w:t>
      </w:r>
    </w:p>
    <w:p w14:paraId="6106CECA" w14:textId="0F5EBE74" w:rsidR="000B1065" w:rsidDel="009965FD" w:rsidRDefault="000B1065" w:rsidP="000B1065">
      <w:pPr>
        <w:pStyle w:val="Bezmezer"/>
        <w:rPr>
          <w:del w:id="27" w:author="Široký David, Bc., DiS." w:date="2019-02-11T10:57:00Z"/>
        </w:rPr>
      </w:pPr>
    </w:p>
    <w:p w14:paraId="5D3810F2" w14:textId="4A556E36" w:rsidR="000B1065" w:rsidDel="009965FD" w:rsidRDefault="000B1065" w:rsidP="000B1065">
      <w:pPr>
        <w:pStyle w:val="Bezmezer"/>
        <w:rPr>
          <w:del w:id="28" w:author="Široký David, Bc., DiS." w:date="2019-02-11T10:57:00Z"/>
        </w:rPr>
      </w:pPr>
    </w:p>
    <w:p w14:paraId="4AEEED87" w14:textId="4A71EB5A" w:rsidR="000B1065" w:rsidRPr="000B1065" w:rsidDel="009965FD" w:rsidRDefault="000B1065" w:rsidP="000B1065">
      <w:pPr>
        <w:pStyle w:val="Bezmezer"/>
        <w:rPr>
          <w:del w:id="29" w:author="Široký David, Bc., DiS." w:date="2019-02-11T10:57:00Z"/>
        </w:rPr>
      </w:pPr>
    </w:p>
    <w:p w14:paraId="274D4255" w14:textId="77777777" w:rsidR="00211202" w:rsidRDefault="00CC5257" w:rsidP="009107B4">
      <w:pPr>
        <w:pStyle w:val="acnormal"/>
        <w:numPr>
          <w:ilvl w:val="0"/>
          <w:numId w:val="4"/>
        </w:numPr>
        <w:spacing w:before="360" w:after="240"/>
        <w:ind w:left="714" w:hanging="357"/>
        <w:jc w:val="center"/>
        <w:rPr>
          <w:rFonts w:ascii="Arial" w:hAnsi="Arial" w:cs="Arial"/>
          <w:b/>
          <w:sz w:val="24"/>
          <w:szCs w:val="24"/>
        </w:rPr>
      </w:pPr>
      <w:r w:rsidRPr="0046631B">
        <w:rPr>
          <w:rFonts w:ascii="Arial" w:hAnsi="Arial" w:cs="Arial"/>
          <w:b/>
          <w:sz w:val="24"/>
          <w:szCs w:val="24"/>
        </w:rPr>
        <w:lastRenderedPageBreak/>
        <w:t xml:space="preserve">Cena </w:t>
      </w:r>
      <w:r w:rsidR="00A606A2">
        <w:rPr>
          <w:rFonts w:ascii="Arial" w:hAnsi="Arial" w:cs="Arial"/>
          <w:b/>
          <w:sz w:val="24"/>
          <w:szCs w:val="24"/>
        </w:rPr>
        <w:t>dodávek</w:t>
      </w:r>
      <w:r w:rsidRPr="0046631B">
        <w:rPr>
          <w:rFonts w:ascii="Arial" w:hAnsi="Arial" w:cs="Arial"/>
          <w:b/>
          <w:sz w:val="24"/>
          <w:szCs w:val="24"/>
        </w:rPr>
        <w:t xml:space="preserve"> a platební podmínky</w:t>
      </w:r>
    </w:p>
    <w:p w14:paraId="59F67093" w14:textId="5FED968F" w:rsidR="00CB26F1" w:rsidRPr="00096484" w:rsidRDefault="00496E5D" w:rsidP="004867C2">
      <w:pPr>
        <w:pStyle w:val="Nadpis2"/>
        <w:numPr>
          <w:ilvl w:val="1"/>
          <w:numId w:val="8"/>
        </w:numPr>
        <w:tabs>
          <w:tab w:val="left" w:pos="567"/>
        </w:tabs>
        <w:spacing w:line="276" w:lineRule="auto"/>
        <w:ind w:left="426" w:hanging="426"/>
        <w:rPr>
          <w:rFonts w:cs="Arial"/>
          <w:sz w:val="22"/>
        </w:rPr>
      </w:pPr>
      <w:r w:rsidRPr="00533377">
        <w:rPr>
          <w:rFonts w:cs="Arial"/>
          <w:sz w:val="22"/>
        </w:rPr>
        <w:t>Cena za plnění dílčí smlouvy je zpravidla uvedena v dílčí smlouvě, přičemž v případě,</w:t>
      </w:r>
      <w:ins w:id="30" w:author="Široký David, Bc., DiS." w:date="2019-01-28T08:06:00Z">
        <w:r w:rsidR="000F1A64">
          <w:rPr>
            <w:rFonts w:cs="Arial"/>
            <w:sz w:val="22"/>
          </w:rPr>
          <w:br/>
        </w:r>
      </w:ins>
      <w:r w:rsidRPr="00533377">
        <w:rPr>
          <w:rFonts w:cs="Arial"/>
          <w:sz w:val="22"/>
        </w:rPr>
        <w:t>že v dílčí smlouvě uvedena není, je cena za plnění dílčí smlouvy dle jednotkových cen</w:t>
      </w:r>
      <w:ins w:id="31" w:author="Široký David, Bc., DiS." w:date="2019-01-28T08:06:00Z">
        <w:r w:rsidR="00A523A0">
          <w:rPr>
            <w:rFonts w:cs="Arial"/>
            <w:sz w:val="22"/>
          </w:rPr>
          <w:br/>
        </w:r>
      </w:ins>
      <w:r w:rsidRPr="00533377">
        <w:rPr>
          <w:rFonts w:cs="Arial"/>
          <w:sz w:val="22"/>
        </w:rPr>
        <w:t xml:space="preserve">v příloze č. </w:t>
      </w:r>
      <w:r w:rsidR="00AC4A98">
        <w:rPr>
          <w:rFonts w:cs="Arial"/>
          <w:sz w:val="22"/>
        </w:rPr>
        <w:t>2</w:t>
      </w:r>
      <w:r w:rsidR="00096484" w:rsidRPr="00533377">
        <w:rPr>
          <w:rFonts w:cs="Arial"/>
          <w:sz w:val="22"/>
        </w:rPr>
        <w:t xml:space="preserve"> </w:t>
      </w:r>
      <w:r w:rsidRPr="00533377">
        <w:rPr>
          <w:rFonts w:cs="Arial"/>
          <w:sz w:val="22"/>
        </w:rPr>
        <w:t xml:space="preserve">této rámcové dohody a množství skutečně dodaného zboží Kupujícímu. </w:t>
      </w:r>
    </w:p>
    <w:p w14:paraId="5E498BFF" w14:textId="4140ED5B" w:rsidR="00CB26F1" w:rsidRDefault="00E6302B" w:rsidP="004867C2">
      <w:pPr>
        <w:pStyle w:val="Bezmezer"/>
        <w:numPr>
          <w:ilvl w:val="1"/>
          <w:numId w:val="8"/>
        </w:numPr>
        <w:spacing w:line="276" w:lineRule="auto"/>
        <w:ind w:left="426" w:hanging="426"/>
        <w:rPr>
          <w:rFonts w:ascii="Arial" w:hAnsi="Arial" w:cs="Arial"/>
          <w:sz w:val="22"/>
        </w:rPr>
      </w:pPr>
      <w:r w:rsidRPr="00533377">
        <w:rPr>
          <w:rFonts w:ascii="Arial" w:hAnsi="Arial" w:cs="Arial"/>
          <w:sz w:val="22"/>
        </w:rPr>
        <w:t xml:space="preserve">Jednotlivé ceny uvedené </w:t>
      </w:r>
      <w:r w:rsidR="00CB26F1" w:rsidRPr="00533377">
        <w:rPr>
          <w:rFonts w:ascii="Arial" w:hAnsi="Arial" w:cs="Arial"/>
          <w:sz w:val="22"/>
        </w:rPr>
        <w:t xml:space="preserve">v oceněném položkovém rozpočtu, který je přílohou č. </w:t>
      </w:r>
      <w:r w:rsidR="00AC4A98">
        <w:rPr>
          <w:rFonts w:ascii="Arial" w:hAnsi="Arial" w:cs="Arial"/>
          <w:sz w:val="22"/>
        </w:rPr>
        <w:t>2</w:t>
      </w:r>
      <w:r w:rsidR="00096484" w:rsidRPr="00533377">
        <w:rPr>
          <w:rFonts w:ascii="Arial" w:hAnsi="Arial" w:cs="Arial"/>
          <w:sz w:val="22"/>
        </w:rPr>
        <w:t xml:space="preserve"> </w:t>
      </w:r>
      <w:r w:rsidR="00CB26F1" w:rsidRPr="00533377">
        <w:rPr>
          <w:rFonts w:ascii="Arial" w:hAnsi="Arial" w:cs="Arial"/>
          <w:sz w:val="22"/>
        </w:rPr>
        <w:t>této Rámcové dohody</w:t>
      </w:r>
      <w:r w:rsidRPr="00533377">
        <w:rPr>
          <w:rFonts w:ascii="Arial" w:hAnsi="Arial" w:cs="Arial"/>
          <w:sz w:val="22"/>
        </w:rPr>
        <w:t xml:space="preserve">, </w:t>
      </w:r>
      <w:r w:rsidR="00CB26F1" w:rsidRPr="00533377">
        <w:rPr>
          <w:rFonts w:ascii="Arial" w:hAnsi="Arial" w:cs="Arial"/>
          <w:sz w:val="22"/>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61DA559C" w14:textId="5832F602" w:rsidR="00D04F78" w:rsidRPr="0050216A" w:rsidRDefault="00D04F78" w:rsidP="0050216A">
      <w:pPr>
        <w:pStyle w:val="Bezmezer"/>
        <w:numPr>
          <w:ilvl w:val="1"/>
          <w:numId w:val="8"/>
        </w:numPr>
        <w:spacing w:line="276" w:lineRule="auto"/>
        <w:ind w:left="426" w:hanging="426"/>
        <w:rPr>
          <w:rFonts w:ascii="Arial" w:hAnsi="Arial" w:cs="Arial"/>
          <w:sz w:val="22"/>
        </w:rPr>
      </w:pPr>
      <w:r w:rsidRPr="00D04F78">
        <w:rPr>
          <w:rFonts w:ascii="Arial" w:hAnsi="Arial" w:cs="Arial"/>
          <w:sz w:val="22"/>
        </w:rPr>
        <w:t>Prodávající je těmito cenami vázán po celou do</w:t>
      </w:r>
      <w:r w:rsidR="0050216A">
        <w:rPr>
          <w:rFonts w:ascii="Arial" w:hAnsi="Arial" w:cs="Arial"/>
          <w:sz w:val="22"/>
        </w:rPr>
        <w:t>bu plnění z této rámcové dohody.</w:t>
      </w:r>
    </w:p>
    <w:p w14:paraId="468C923F" w14:textId="77777777" w:rsidR="00CB26F1" w:rsidRDefault="00CB26F1" w:rsidP="00EA312B">
      <w:pPr>
        <w:pStyle w:val="Bezmezer"/>
        <w:spacing w:line="276" w:lineRule="auto"/>
        <w:ind w:left="426" w:hanging="426"/>
        <w:rPr>
          <w:ins w:id="32" w:author="Široký David, Bc., DiS." w:date="2019-02-11T10:58:00Z"/>
          <w:rFonts w:ascii="Arial" w:hAnsi="Arial" w:cs="Arial"/>
          <w:sz w:val="22"/>
        </w:rPr>
      </w:pPr>
    </w:p>
    <w:p w14:paraId="3429736E" w14:textId="77777777" w:rsidR="009965FD" w:rsidRDefault="009965FD" w:rsidP="00EA312B">
      <w:pPr>
        <w:pStyle w:val="Bezmezer"/>
        <w:spacing w:line="276" w:lineRule="auto"/>
        <w:ind w:left="426" w:hanging="426"/>
        <w:rPr>
          <w:ins w:id="33" w:author="Široký David, Bc., DiS." w:date="2019-02-11T10:58:00Z"/>
          <w:rFonts w:ascii="Arial" w:hAnsi="Arial" w:cs="Arial"/>
          <w:sz w:val="22"/>
        </w:rPr>
      </w:pPr>
    </w:p>
    <w:p w14:paraId="353E1768" w14:textId="77777777" w:rsidR="009965FD" w:rsidRPr="00CB26F1" w:rsidRDefault="009965FD" w:rsidP="00EA312B">
      <w:pPr>
        <w:pStyle w:val="Bezmezer"/>
        <w:spacing w:line="276" w:lineRule="auto"/>
        <w:ind w:left="426" w:hanging="426"/>
        <w:rPr>
          <w:rFonts w:ascii="Arial" w:hAnsi="Arial" w:cs="Arial"/>
          <w:sz w:val="22"/>
        </w:rPr>
      </w:pPr>
    </w:p>
    <w:p w14:paraId="19D36836" w14:textId="3403BEEE" w:rsidR="00CB26F1" w:rsidRPr="00CB26F1" w:rsidRDefault="00CB26F1" w:rsidP="004867C2">
      <w:pPr>
        <w:pStyle w:val="Bezmezer"/>
        <w:numPr>
          <w:ilvl w:val="1"/>
          <w:numId w:val="8"/>
        </w:numPr>
        <w:spacing w:line="276" w:lineRule="auto"/>
        <w:ind w:left="426" w:hanging="426"/>
        <w:rPr>
          <w:rFonts w:ascii="Arial" w:hAnsi="Arial" w:cs="Arial"/>
          <w:sz w:val="22"/>
        </w:rPr>
      </w:pPr>
      <w:r w:rsidRPr="00CB26F1">
        <w:rPr>
          <w:rFonts w:ascii="Arial" w:hAnsi="Arial" w:cs="Arial"/>
          <w:sz w:val="22"/>
        </w:rPr>
        <w:t xml:space="preserve">Cena </w:t>
      </w:r>
      <w:r w:rsidR="000A3CC2" w:rsidRPr="005C2346">
        <w:rPr>
          <w:rFonts w:ascii="Arial" w:hAnsi="Arial" w:cs="Arial"/>
          <w:sz w:val="22"/>
        </w:rPr>
        <w:t>za plnění dílčí smlouvy</w:t>
      </w:r>
      <w:r w:rsidR="000A3CC2" w:rsidRPr="005C2346">
        <w:rPr>
          <w:rFonts w:ascii="Arial" w:hAnsi="Arial"/>
          <w:sz w:val="22"/>
        </w:rPr>
        <w:t xml:space="preserve"> </w:t>
      </w:r>
      <w:r w:rsidRPr="005C2346">
        <w:rPr>
          <w:rFonts w:ascii="Arial" w:hAnsi="Arial" w:cs="Arial"/>
          <w:sz w:val="22"/>
        </w:rPr>
        <w:t>bude uhrazena bankovním převodem na bankovní účet Prodávajícího specifikovaný v záhlaví této</w:t>
      </w:r>
      <w:r w:rsidR="001228C5" w:rsidRPr="005C2346">
        <w:rPr>
          <w:rFonts w:ascii="Arial" w:hAnsi="Arial" w:cs="Arial"/>
          <w:sz w:val="22"/>
        </w:rPr>
        <w:t xml:space="preserve"> rámcové</w:t>
      </w:r>
      <w:r w:rsidRPr="005C2346">
        <w:rPr>
          <w:rFonts w:ascii="Arial" w:hAnsi="Arial" w:cs="Arial"/>
          <w:sz w:val="22"/>
        </w:rPr>
        <w:t xml:space="preserve"> dohody po řádném splnění </w:t>
      </w:r>
      <w:r w:rsidR="000A3CC2" w:rsidRPr="005C2346">
        <w:rPr>
          <w:rFonts w:ascii="Arial" w:hAnsi="Arial" w:cs="Arial"/>
          <w:sz w:val="22"/>
        </w:rPr>
        <w:t>dílčí smlouvy</w:t>
      </w:r>
      <w:r w:rsidRPr="005C2346">
        <w:rPr>
          <w:rFonts w:ascii="Arial" w:hAnsi="Arial" w:cs="Arial"/>
          <w:sz w:val="22"/>
        </w:rPr>
        <w:t xml:space="preserve"> na základě </w:t>
      </w:r>
      <w:r w:rsidR="00A606A2" w:rsidRPr="005C2346">
        <w:rPr>
          <w:rFonts w:ascii="Arial" w:hAnsi="Arial" w:cs="Arial"/>
          <w:sz w:val="22"/>
        </w:rPr>
        <w:t>účetního/</w:t>
      </w:r>
      <w:r w:rsidRPr="005C2346">
        <w:rPr>
          <w:rFonts w:ascii="Arial" w:hAnsi="Arial" w:cs="Arial"/>
          <w:sz w:val="22"/>
        </w:rPr>
        <w:t xml:space="preserve">daňového dokladu (faktury) vystaveného Prodávajícím. Právo fakturovat vzniká Prodávajícímu dnem převzetí </w:t>
      </w:r>
      <w:r w:rsidR="00096484" w:rsidRPr="005C2346">
        <w:rPr>
          <w:rFonts w:ascii="Arial" w:hAnsi="Arial" w:cs="Arial"/>
          <w:sz w:val="22"/>
        </w:rPr>
        <w:t>zboží Kupujícím</w:t>
      </w:r>
      <w:r w:rsidRPr="005C2346">
        <w:rPr>
          <w:rFonts w:ascii="Arial" w:hAnsi="Arial" w:cs="Arial"/>
          <w:sz w:val="22"/>
        </w:rPr>
        <w:t xml:space="preserve">. Faktura musí mít náležitosti daňového dokladu, její přílohou musí být stejnopis </w:t>
      </w:r>
      <w:r w:rsidR="00A606A2" w:rsidRPr="005C2346">
        <w:rPr>
          <w:rFonts w:ascii="Arial" w:hAnsi="Arial" w:cs="Arial"/>
          <w:sz w:val="22"/>
        </w:rPr>
        <w:t>D</w:t>
      </w:r>
      <w:r w:rsidRPr="005C2346">
        <w:rPr>
          <w:rFonts w:ascii="Arial" w:hAnsi="Arial" w:cs="Arial"/>
          <w:sz w:val="22"/>
        </w:rPr>
        <w:t xml:space="preserve">odacího listu s potvrzením převzetí dodávky bez jakýchkoli vad </w:t>
      </w:r>
      <w:r w:rsidR="00681F22" w:rsidRPr="005C2346">
        <w:rPr>
          <w:rFonts w:ascii="Arial" w:hAnsi="Arial" w:cs="Arial"/>
          <w:sz w:val="22"/>
        </w:rPr>
        <w:t>Kupujícím</w:t>
      </w:r>
      <w:r w:rsidRPr="005C2346">
        <w:rPr>
          <w:rFonts w:ascii="Arial" w:hAnsi="Arial" w:cs="Arial"/>
          <w:sz w:val="22"/>
        </w:rPr>
        <w:t>. V záhlaví faktury je nutno taktéž uvést číslo objednávky</w:t>
      </w:r>
      <w:r w:rsidR="00A606A2" w:rsidRPr="005C2346">
        <w:rPr>
          <w:rFonts w:ascii="Arial" w:hAnsi="Arial" w:cs="Arial"/>
          <w:sz w:val="22"/>
        </w:rPr>
        <w:t xml:space="preserve"> a této rámcové dohody</w:t>
      </w:r>
      <w:r w:rsidR="004F3758" w:rsidRPr="005C2346">
        <w:rPr>
          <w:rFonts w:ascii="Arial" w:hAnsi="Arial" w:cs="Arial"/>
          <w:sz w:val="22"/>
        </w:rPr>
        <w:t>.</w:t>
      </w:r>
      <w:r w:rsidR="005C2346">
        <w:rPr>
          <w:rFonts w:ascii="Arial" w:hAnsi="Arial" w:cs="Arial"/>
          <w:sz w:val="22"/>
        </w:rPr>
        <w:t xml:space="preserve"> Způsob fakturace může být</w:t>
      </w:r>
      <w:ins w:id="34" w:author="Široký David, Bc., DiS." w:date="2019-01-28T08:06:00Z">
        <w:r w:rsidR="00A523A0">
          <w:rPr>
            <w:rFonts w:ascii="Arial" w:hAnsi="Arial" w:cs="Arial"/>
            <w:sz w:val="22"/>
          </w:rPr>
          <w:br/>
        </w:r>
      </w:ins>
      <w:r w:rsidR="005C2346">
        <w:rPr>
          <w:rFonts w:ascii="Arial" w:hAnsi="Arial" w:cs="Arial"/>
          <w:sz w:val="22"/>
        </w:rPr>
        <w:t>za předpokladu oprávněných požadavků smluvních stran upraven odlišně v dílčích smlouvách.</w:t>
      </w:r>
    </w:p>
    <w:p w14:paraId="5295782F" w14:textId="77777777" w:rsidR="005A6B68" w:rsidRDefault="00CB26F1" w:rsidP="004867C2">
      <w:pPr>
        <w:pStyle w:val="Nadpis2"/>
        <w:numPr>
          <w:ilvl w:val="1"/>
          <w:numId w:val="8"/>
        </w:numPr>
        <w:spacing w:line="276" w:lineRule="auto"/>
        <w:ind w:left="426" w:hanging="426"/>
        <w:rPr>
          <w:rFonts w:cs="Arial"/>
          <w:sz w:val="22"/>
        </w:rPr>
      </w:pPr>
      <w:r>
        <w:rPr>
          <w:rFonts w:cs="Arial"/>
          <w:sz w:val="22"/>
        </w:rPr>
        <w:t xml:space="preserve">Splatnost faktury se sjednává </w:t>
      </w:r>
      <w:r w:rsidRPr="00096484">
        <w:rPr>
          <w:rFonts w:cs="Arial"/>
          <w:sz w:val="22"/>
        </w:rPr>
        <w:t xml:space="preserve">na </w:t>
      </w:r>
      <w:r w:rsidRPr="00533377">
        <w:rPr>
          <w:rFonts w:cs="Arial"/>
          <w:sz w:val="22"/>
        </w:rPr>
        <w:t>30</w:t>
      </w:r>
      <w:r w:rsidRPr="00096484">
        <w:rPr>
          <w:rFonts w:cs="Arial"/>
          <w:sz w:val="22"/>
        </w:rPr>
        <w:t xml:space="preserve"> kalendářních</w:t>
      </w:r>
      <w:r>
        <w:rPr>
          <w:rFonts w:cs="Arial"/>
          <w:sz w:val="22"/>
        </w:rPr>
        <w:t xml:space="preserve"> dnů od jejího </w:t>
      </w:r>
      <w:r w:rsidR="00C63B85">
        <w:rPr>
          <w:rFonts w:cs="Arial"/>
          <w:sz w:val="22"/>
        </w:rPr>
        <w:t xml:space="preserve">písemného </w:t>
      </w:r>
      <w:r>
        <w:rPr>
          <w:rFonts w:cs="Arial"/>
          <w:sz w:val="22"/>
        </w:rPr>
        <w:t>doručení</w:t>
      </w:r>
      <w:r w:rsidR="00A606A2">
        <w:rPr>
          <w:rFonts w:cs="Arial"/>
          <w:sz w:val="22"/>
        </w:rPr>
        <w:t xml:space="preserve"> Kupujícímu</w:t>
      </w:r>
      <w:r>
        <w:rPr>
          <w:rFonts w:cs="Arial"/>
          <w:sz w:val="22"/>
        </w:rPr>
        <w:t>. V případě, že faktura nebude mít odpovídající náležitosti</w:t>
      </w:r>
      <w:r w:rsidR="00A606A2">
        <w:rPr>
          <w:rFonts w:cs="Arial"/>
          <w:sz w:val="22"/>
        </w:rPr>
        <w:t xml:space="preserve"> účetního nebo daňového dokladu</w:t>
      </w:r>
      <w:r>
        <w:rPr>
          <w:rFonts w:cs="Arial"/>
          <w:sz w:val="22"/>
        </w:rPr>
        <w:t>, je</w:t>
      </w:r>
      <w:r w:rsidR="00FC00AD">
        <w:rPr>
          <w:rFonts w:cs="Arial"/>
          <w:sz w:val="22"/>
        </w:rPr>
        <w:t xml:space="preserve"> </w:t>
      </w:r>
      <w:r w:rsidR="00B03468">
        <w:rPr>
          <w:rFonts w:cs="Arial"/>
          <w:sz w:val="22"/>
        </w:rPr>
        <w:t xml:space="preserve">Kupující </w:t>
      </w:r>
      <w:r>
        <w:rPr>
          <w:rFonts w:cs="Arial"/>
          <w:sz w:val="22"/>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Pr>
          <w:rFonts w:cs="Arial"/>
          <w:sz w:val="22"/>
        </w:rPr>
        <w:t>Kupujícím</w:t>
      </w:r>
      <w:r>
        <w:rPr>
          <w:rFonts w:cs="Arial"/>
          <w:sz w:val="22"/>
        </w:rPr>
        <w:t>u.</w:t>
      </w:r>
    </w:p>
    <w:p w14:paraId="62DB2A85" w14:textId="77777777" w:rsidR="00B507D9" w:rsidRDefault="00B507D9" w:rsidP="00B507D9">
      <w:pPr>
        <w:pStyle w:val="Nadpis2"/>
        <w:numPr>
          <w:ilvl w:val="1"/>
          <w:numId w:val="8"/>
        </w:numPr>
        <w:spacing w:line="276" w:lineRule="auto"/>
        <w:ind w:left="426" w:hanging="426"/>
        <w:rPr>
          <w:rFonts w:cs="Arial"/>
          <w:sz w:val="22"/>
        </w:rPr>
      </w:pPr>
      <w:r w:rsidRPr="005A6B68">
        <w:rPr>
          <w:rFonts w:cs="Arial"/>
          <w:sz w:val="22"/>
        </w:rPr>
        <w:t>Zálohy Kupující neposkytuje.</w:t>
      </w:r>
    </w:p>
    <w:p w14:paraId="5FDB56DE" w14:textId="1705259E" w:rsidR="00EE0A3F" w:rsidRPr="00EE0A3F" w:rsidRDefault="00B507D9" w:rsidP="004518CE">
      <w:pPr>
        <w:pStyle w:val="Nadpis2"/>
        <w:numPr>
          <w:ilvl w:val="1"/>
          <w:numId w:val="8"/>
        </w:numPr>
        <w:spacing w:line="276" w:lineRule="auto"/>
        <w:ind w:left="426" w:hanging="426"/>
        <w:rPr>
          <w:rFonts w:cs="Arial"/>
          <w:sz w:val="22"/>
        </w:rPr>
      </w:pPr>
      <w:r w:rsidRPr="005A6B68">
        <w:rPr>
          <w:rFonts w:cs="Arial"/>
          <w:sz w:val="22"/>
        </w:rPr>
        <w:t>Smluvní strany se dohodly, že 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r>
        <w:rPr>
          <w:rFonts w:cs="Arial"/>
          <w:sz w:val="22"/>
        </w:rPr>
        <w:t xml:space="preserve"> </w:t>
      </w:r>
    </w:p>
    <w:p w14:paraId="584EA7F3" w14:textId="77777777" w:rsidR="00CB26F1" w:rsidRDefault="00CB26F1" w:rsidP="009107B4">
      <w:pPr>
        <w:pStyle w:val="acnormal"/>
        <w:numPr>
          <w:ilvl w:val="0"/>
          <w:numId w:val="4"/>
        </w:numPr>
        <w:spacing w:before="360" w:after="240"/>
        <w:ind w:left="714" w:hanging="357"/>
        <w:jc w:val="center"/>
        <w:rPr>
          <w:rFonts w:ascii="Arial" w:hAnsi="Arial" w:cs="Arial"/>
          <w:b/>
          <w:sz w:val="24"/>
          <w:szCs w:val="24"/>
        </w:rPr>
      </w:pPr>
      <w:r>
        <w:rPr>
          <w:rFonts w:ascii="Arial" w:hAnsi="Arial" w:cs="Arial"/>
          <w:b/>
          <w:sz w:val="24"/>
          <w:szCs w:val="24"/>
        </w:rPr>
        <w:t>Odpovědnost za vady, jakost, záruka, odpovědnost za škodu</w:t>
      </w:r>
    </w:p>
    <w:p w14:paraId="5C8E0C7D" w14:textId="6F56ADA5" w:rsidR="00CB26F1" w:rsidRDefault="00CB26F1" w:rsidP="004867C2">
      <w:pPr>
        <w:pStyle w:val="acnormal"/>
        <w:numPr>
          <w:ilvl w:val="0"/>
          <w:numId w:val="9"/>
        </w:numPr>
        <w:ind w:left="426" w:hanging="426"/>
        <w:rPr>
          <w:rFonts w:ascii="Arial" w:hAnsi="Arial" w:cs="Arial"/>
          <w:sz w:val="22"/>
        </w:rPr>
      </w:pPr>
      <w:r>
        <w:rPr>
          <w:rFonts w:ascii="Arial" w:hAnsi="Arial" w:cs="Arial"/>
          <w:sz w:val="22"/>
        </w:rPr>
        <w:t xml:space="preserve">Prodávající je povinen realizovat veškerá plnění </w:t>
      </w:r>
      <w:r w:rsidR="000A3CC2">
        <w:rPr>
          <w:rFonts w:ascii="Arial" w:hAnsi="Arial" w:cs="Arial"/>
          <w:sz w:val="22"/>
        </w:rPr>
        <w:t>dílčích smluv</w:t>
      </w:r>
      <w:r>
        <w:rPr>
          <w:rFonts w:ascii="Arial" w:hAnsi="Arial" w:cs="Arial"/>
          <w:sz w:val="22"/>
        </w:rPr>
        <w:t xml:space="preserve"> </w:t>
      </w:r>
      <w:r w:rsidR="000A3CC2">
        <w:rPr>
          <w:rFonts w:ascii="Arial" w:hAnsi="Arial" w:cs="Arial"/>
          <w:sz w:val="22"/>
        </w:rPr>
        <w:t>uzavřených na základě této rámcové dohody</w:t>
      </w:r>
      <w:r>
        <w:rPr>
          <w:rFonts w:ascii="Arial" w:hAnsi="Arial" w:cs="Arial"/>
          <w:sz w:val="22"/>
        </w:rPr>
        <w:t xml:space="preserve"> na svůj náklad a na své nebezpečí. </w:t>
      </w:r>
    </w:p>
    <w:p w14:paraId="5081F0E0" w14:textId="094B4ACD" w:rsidR="00CB26F1" w:rsidRDefault="00B80F89">
      <w:pPr>
        <w:pStyle w:val="acnormal"/>
        <w:numPr>
          <w:ilvl w:val="0"/>
          <w:numId w:val="9"/>
        </w:numPr>
        <w:ind w:left="426" w:hanging="426"/>
        <w:rPr>
          <w:rFonts w:ascii="Arial" w:hAnsi="Arial" w:cs="Arial"/>
          <w:sz w:val="22"/>
        </w:rPr>
        <w:pPrChange w:id="35" w:author="Široký David, Bc., DiS." w:date="2019-02-11T11:10:00Z">
          <w:pPr>
            <w:pStyle w:val="acnormal"/>
            <w:numPr>
              <w:numId w:val="9"/>
            </w:numPr>
            <w:ind w:left="720" w:hanging="360"/>
          </w:pPr>
        </w:pPrChange>
      </w:pPr>
      <w:r w:rsidRPr="00B80F89">
        <w:rPr>
          <w:rFonts w:ascii="Arial" w:hAnsi="Arial" w:cs="Arial"/>
          <w:sz w:val="22"/>
        </w:rPr>
        <w:t>Odpovědnost za vady, kvalitu a nároky z ní vyplývající se řídí ustanoveními občanského zákoníku a dle platných TPD</w:t>
      </w:r>
      <w:r w:rsidR="00D3679F">
        <w:rPr>
          <w:rFonts w:ascii="Arial" w:hAnsi="Arial" w:cs="Arial"/>
          <w:sz w:val="22"/>
        </w:rPr>
        <w:t>,</w:t>
      </w:r>
      <w:r w:rsidR="00D3679F" w:rsidRPr="00D3679F">
        <w:t xml:space="preserve"> </w:t>
      </w:r>
      <w:r w:rsidR="00D3679F" w:rsidRPr="00D3679F">
        <w:rPr>
          <w:rFonts w:ascii="Arial" w:hAnsi="Arial" w:cs="Arial"/>
          <w:sz w:val="22"/>
        </w:rPr>
        <w:t>včetně jejich dodatků a změn v platném znění</w:t>
      </w:r>
      <w:r w:rsidRPr="00B80F89">
        <w:rPr>
          <w:rFonts w:ascii="Arial" w:hAnsi="Arial" w:cs="Arial"/>
          <w:sz w:val="22"/>
        </w:rPr>
        <w:t xml:space="preserve">, přičemž </w:t>
      </w:r>
      <w:r w:rsidR="00D3679F">
        <w:rPr>
          <w:rFonts w:ascii="Arial" w:hAnsi="Arial" w:cs="Arial"/>
          <w:sz w:val="22"/>
        </w:rPr>
        <w:t xml:space="preserve">platné </w:t>
      </w:r>
      <w:r w:rsidRPr="00B80F89">
        <w:rPr>
          <w:rFonts w:ascii="Arial" w:hAnsi="Arial" w:cs="Arial"/>
          <w:sz w:val="22"/>
        </w:rPr>
        <w:t xml:space="preserve">TPD </w:t>
      </w:r>
      <w:r w:rsidR="00D3679F" w:rsidRPr="00D3679F">
        <w:rPr>
          <w:rFonts w:ascii="Arial" w:hAnsi="Arial" w:cs="Arial"/>
          <w:sz w:val="22"/>
        </w:rPr>
        <w:t xml:space="preserve">včetně jejich dodatků a změn v platném znění </w:t>
      </w:r>
      <w:r w:rsidRPr="00B80F89">
        <w:rPr>
          <w:rFonts w:ascii="Arial" w:hAnsi="Arial" w:cs="Arial"/>
          <w:sz w:val="22"/>
        </w:rPr>
        <w:t>mají přednost před občanským zákoníke</w:t>
      </w:r>
      <w:commentRangeStart w:id="36"/>
      <w:commentRangeStart w:id="37"/>
      <w:r w:rsidRPr="00B80F89">
        <w:rPr>
          <w:rFonts w:ascii="Arial" w:hAnsi="Arial" w:cs="Arial"/>
          <w:sz w:val="22"/>
        </w:rPr>
        <w:t>m.</w:t>
      </w:r>
      <w:r w:rsidR="007738E9">
        <w:rPr>
          <w:rStyle w:val="Odkaznakoment"/>
        </w:rPr>
        <w:commentReference w:id="38"/>
      </w:r>
      <w:commentRangeEnd w:id="36"/>
      <w:r w:rsidR="009F6880">
        <w:rPr>
          <w:rStyle w:val="Odkaznakoment"/>
        </w:rPr>
        <w:commentReference w:id="36"/>
      </w:r>
      <w:commentRangeEnd w:id="37"/>
      <w:r w:rsidR="00EB5CD1">
        <w:rPr>
          <w:rStyle w:val="Odkaznakoment"/>
        </w:rPr>
        <w:commentReference w:id="37"/>
      </w:r>
    </w:p>
    <w:p w14:paraId="6D689928" w14:textId="453EDEE8" w:rsidR="00B80F89" w:rsidRDefault="00B80F89" w:rsidP="00D04F78">
      <w:pPr>
        <w:pStyle w:val="acnormal"/>
        <w:numPr>
          <w:ilvl w:val="0"/>
          <w:numId w:val="9"/>
        </w:numPr>
        <w:ind w:left="357" w:hanging="357"/>
        <w:rPr>
          <w:rFonts w:ascii="Arial" w:hAnsi="Arial" w:cs="Arial"/>
          <w:sz w:val="22"/>
        </w:rPr>
      </w:pPr>
      <w:r w:rsidRPr="00B80F89">
        <w:rPr>
          <w:rFonts w:ascii="Arial" w:hAnsi="Arial" w:cs="Arial"/>
          <w:sz w:val="22"/>
        </w:rPr>
        <w:lastRenderedPageBreak/>
        <w:t xml:space="preserve">Záruční doba za kvalitu </w:t>
      </w:r>
      <w:r>
        <w:rPr>
          <w:rFonts w:ascii="Arial" w:hAnsi="Arial" w:cs="Arial"/>
          <w:sz w:val="22"/>
        </w:rPr>
        <w:t>Přípravků</w:t>
      </w:r>
      <w:r w:rsidRPr="00B80F89">
        <w:rPr>
          <w:rFonts w:ascii="Arial" w:hAnsi="Arial" w:cs="Arial"/>
          <w:sz w:val="22"/>
        </w:rPr>
        <w:t>, její délka, počátek jejího běhu se řídí platnými TPD uzavřenými mezi Kupujícím a Prodávajícím/výrobcem, přičemž platné TPD mají přednost před občanským zákoníkem.</w:t>
      </w:r>
    </w:p>
    <w:p w14:paraId="68237A69" w14:textId="40BD2B0D" w:rsidR="00096484" w:rsidRPr="00096484" w:rsidDel="009965FD" w:rsidRDefault="00096484" w:rsidP="00AA00CF">
      <w:pPr>
        <w:pStyle w:val="acnormal"/>
        <w:ind w:left="357"/>
        <w:rPr>
          <w:del w:id="39" w:author="Široký David, Bc., DiS." w:date="2019-02-11T10:57:00Z"/>
          <w:rFonts w:ascii="Arial" w:hAnsi="Arial" w:cs="Arial"/>
          <w:sz w:val="22"/>
        </w:rPr>
      </w:pPr>
    </w:p>
    <w:p w14:paraId="341C0BBA" w14:textId="03378544" w:rsidR="00096484" w:rsidRPr="00096484" w:rsidRDefault="00096484" w:rsidP="00533377">
      <w:pPr>
        <w:pStyle w:val="acnormal"/>
        <w:numPr>
          <w:ilvl w:val="0"/>
          <w:numId w:val="9"/>
        </w:numPr>
        <w:ind w:left="426" w:hanging="426"/>
        <w:rPr>
          <w:rFonts w:ascii="Arial" w:hAnsi="Arial" w:cs="Arial"/>
          <w:sz w:val="22"/>
        </w:rPr>
      </w:pPr>
      <w:r w:rsidRPr="00096484">
        <w:rPr>
          <w:rFonts w:ascii="Arial" w:hAnsi="Arial" w:cs="Arial"/>
          <w:sz w:val="22"/>
        </w:rPr>
        <w:t>Kvalita dodávaného zboží může být Kupujícím namátkově ověřována u notifikovaných zkušeben, výsledky těchto zkoušek mohou být podkladem pro případnou reklamaci.</w:t>
      </w:r>
      <w:ins w:id="40" w:author="Široký David, Bc., DiS." w:date="2019-01-28T08:06:00Z">
        <w:r w:rsidR="00A523A0">
          <w:rPr>
            <w:rFonts w:ascii="Arial" w:hAnsi="Arial" w:cs="Arial"/>
            <w:sz w:val="22"/>
          </w:rPr>
          <w:br/>
        </w:r>
      </w:ins>
      <w:r w:rsidRPr="00096484">
        <w:rPr>
          <w:rFonts w:ascii="Arial" w:hAnsi="Arial" w:cs="Arial"/>
          <w:sz w:val="22"/>
        </w:rPr>
        <w:t>V případě zjištění vadného plnění je Prodávající povinen nahradit vadné zboží zbožím odsouhlaseného typu a kvality. Pokud již bylo vadné zboží vydáno uživatelům,</w:t>
      </w:r>
      <w:ins w:id="41" w:author="Široký David, Bc., DiS." w:date="2019-01-28T08:07:00Z">
        <w:r w:rsidR="00A523A0">
          <w:rPr>
            <w:rFonts w:ascii="Arial" w:hAnsi="Arial" w:cs="Arial"/>
            <w:sz w:val="22"/>
          </w:rPr>
          <w:br/>
        </w:r>
      </w:ins>
      <w:r w:rsidRPr="00096484">
        <w:rPr>
          <w:rFonts w:ascii="Arial" w:hAnsi="Arial" w:cs="Arial"/>
          <w:sz w:val="22"/>
        </w:rPr>
        <w:t>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24029692" w14:textId="77777777" w:rsidR="00CB26F1" w:rsidRDefault="00CB26F1" w:rsidP="004867C2">
      <w:pPr>
        <w:pStyle w:val="acnormal"/>
        <w:numPr>
          <w:ilvl w:val="0"/>
          <w:numId w:val="9"/>
        </w:numPr>
        <w:ind w:left="426" w:hanging="426"/>
        <w:rPr>
          <w:rFonts w:ascii="Arial" w:hAnsi="Arial" w:cs="Arial"/>
          <w:sz w:val="22"/>
        </w:rPr>
      </w:pPr>
      <w:r w:rsidRPr="00CB26F1">
        <w:rPr>
          <w:rFonts w:ascii="Arial" w:hAnsi="Arial" w:cs="Arial"/>
          <w:sz w:val="22"/>
        </w:rPr>
        <w:t xml:space="preserve">Reklamaci zboží uplatní u </w:t>
      </w:r>
      <w:r w:rsidR="00F14996">
        <w:rPr>
          <w:rFonts w:ascii="Arial" w:hAnsi="Arial" w:cs="Arial"/>
          <w:sz w:val="22"/>
        </w:rPr>
        <w:t>P</w:t>
      </w:r>
      <w:r w:rsidRPr="00CB26F1">
        <w:rPr>
          <w:rFonts w:ascii="Arial" w:hAnsi="Arial" w:cs="Arial"/>
          <w:sz w:val="22"/>
        </w:rPr>
        <w:t>rodávajícího zástupce</w:t>
      </w:r>
      <w:r w:rsidR="00681F22">
        <w:rPr>
          <w:rFonts w:ascii="Arial" w:hAnsi="Arial" w:cs="Arial"/>
          <w:sz w:val="22"/>
        </w:rPr>
        <w:t xml:space="preserve"> Kupujícího </w:t>
      </w:r>
      <w:r w:rsidRPr="00CB26F1">
        <w:rPr>
          <w:rFonts w:ascii="Arial" w:hAnsi="Arial" w:cs="Arial"/>
          <w:sz w:val="22"/>
        </w:rPr>
        <w:t>písemně s uvedením vad. K reklamaci přiloží vždy vadné zboží, příp. i další dokumentaci (přejímací zápis, fotodokumentace, příp. kopie zkušebního protokolu notifikované zkušebny apod.).</w:t>
      </w:r>
    </w:p>
    <w:p w14:paraId="276E507C" w14:textId="0F527950" w:rsidR="00D04F78" w:rsidRPr="00D04F78" w:rsidRDefault="00D04F78" w:rsidP="00D04F78">
      <w:pPr>
        <w:pStyle w:val="acnormal"/>
        <w:numPr>
          <w:ilvl w:val="0"/>
          <w:numId w:val="9"/>
        </w:numPr>
        <w:ind w:left="357" w:hanging="357"/>
        <w:rPr>
          <w:rFonts w:ascii="Arial" w:hAnsi="Arial" w:cs="Arial"/>
          <w:sz w:val="22"/>
        </w:rPr>
      </w:pPr>
      <w:r w:rsidRPr="00D04F78">
        <w:rPr>
          <w:rFonts w:ascii="Arial" w:hAnsi="Arial" w:cs="Arial"/>
          <w:sz w:val="22"/>
        </w:rPr>
        <w:t>V případě, že dodávka nebude uskutečněna v souladu s dílčí smlouvou</w:t>
      </w:r>
      <w:r w:rsidR="00B80F89">
        <w:rPr>
          <w:rFonts w:ascii="Arial" w:hAnsi="Arial" w:cs="Arial"/>
          <w:sz w:val="22"/>
        </w:rPr>
        <w:t xml:space="preserve"> Kupujícího</w:t>
      </w:r>
      <w:r w:rsidRPr="00D04F78">
        <w:rPr>
          <w:rFonts w:ascii="Arial" w:hAnsi="Arial" w:cs="Arial"/>
          <w:sz w:val="22"/>
        </w:rPr>
        <w:t>,</w:t>
      </w:r>
      <w:del w:id="42" w:author="Široký David, Bc., DiS." w:date="2019-01-28T14:39:00Z">
        <w:r w:rsidRPr="00D04F78" w:rsidDel="00650921">
          <w:rPr>
            <w:rFonts w:ascii="Arial" w:hAnsi="Arial" w:cs="Arial"/>
            <w:sz w:val="22"/>
          </w:rPr>
          <w:delText xml:space="preserve"> </w:delText>
        </w:r>
      </w:del>
      <w:ins w:id="43" w:author="Široký David, Bc., DiS." w:date="2019-01-28T14:39:00Z">
        <w:r w:rsidR="00650921">
          <w:rPr>
            <w:rFonts w:ascii="Arial" w:hAnsi="Arial" w:cs="Arial"/>
            <w:sz w:val="22"/>
          </w:rPr>
          <w:br/>
        </w:r>
      </w:ins>
      <w:r w:rsidRPr="00D04F78">
        <w:rPr>
          <w:rFonts w:ascii="Arial" w:hAnsi="Arial" w:cs="Arial"/>
          <w:sz w:val="22"/>
        </w:rPr>
        <w:t xml:space="preserve">je Kupující oprávněn požádat o výměnu vadného zboží na náklady Prodávajícího. Platba za takovou dodávku bude uskutečněna až po odstranění vad. </w:t>
      </w:r>
    </w:p>
    <w:p w14:paraId="4E126569" w14:textId="07003CE3" w:rsidR="00D04F78" w:rsidRPr="00D04F78" w:rsidRDefault="00D04F78" w:rsidP="00AA00CF">
      <w:pPr>
        <w:pStyle w:val="acnormal"/>
        <w:ind w:left="357"/>
        <w:rPr>
          <w:rFonts w:ascii="Arial" w:hAnsi="Arial" w:cs="Arial"/>
          <w:sz w:val="22"/>
        </w:rPr>
      </w:pPr>
    </w:p>
    <w:p w14:paraId="347360D6" w14:textId="5D6A8303" w:rsidR="00CB26F1" w:rsidRDefault="00D04F78" w:rsidP="00D04F78">
      <w:pPr>
        <w:pStyle w:val="acnormal"/>
        <w:numPr>
          <w:ilvl w:val="0"/>
          <w:numId w:val="9"/>
        </w:numPr>
        <w:ind w:left="357" w:hanging="357"/>
        <w:rPr>
          <w:rFonts w:ascii="Arial" w:hAnsi="Arial" w:cs="Arial"/>
          <w:sz w:val="22"/>
        </w:rPr>
      </w:pPr>
      <w:r w:rsidRPr="00D04F78">
        <w:rPr>
          <w:rFonts w:ascii="Arial" w:hAnsi="Arial" w:cs="Arial"/>
          <w:sz w:val="22"/>
        </w:rPr>
        <w:t>Prodávající se zavazuje pro případ, že neakceptuje objednávku uvedenou</w:t>
      </w:r>
      <w:ins w:id="44" w:author="Široký David, Bc., DiS." w:date="2019-01-28T08:07:00Z">
        <w:r w:rsidR="00A523A0">
          <w:rPr>
            <w:rFonts w:ascii="Arial" w:hAnsi="Arial" w:cs="Arial"/>
            <w:sz w:val="22"/>
          </w:rPr>
          <w:br/>
        </w:r>
      </w:ins>
      <w:r w:rsidRPr="00D04F78">
        <w:rPr>
          <w:rFonts w:ascii="Arial" w:hAnsi="Arial" w:cs="Arial"/>
          <w:sz w:val="22"/>
        </w:rPr>
        <w:t xml:space="preserve">v článku V. odst. </w:t>
      </w:r>
      <w:r w:rsidR="00650921">
        <w:rPr>
          <w:rFonts w:ascii="Arial" w:hAnsi="Arial" w:cs="Arial"/>
          <w:sz w:val="22"/>
        </w:rPr>
        <w:t>6</w:t>
      </w:r>
      <w:r w:rsidR="000B63E9" w:rsidRPr="00D04F78">
        <w:rPr>
          <w:rFonts w:ascii="Arial" w:hAnsi="Arial" w:cs="Arial"/>
          <w:sz w:val="22"/>
        </w:rPr>
        <w:t xml:space="preserve"> </w:t>
      </w:r>
      <w:r w:rsidRPr="00D04F78">
        <w:rPr>
          <w:rFonts w:ascii="Arial" w:hAnsi="Arial" w:cs="Arial"/>
          <w:sz w:val="22"/>
        </w:rPr>
        <w:t>této dohody a nedojde tak k uzavření dílčí smlouvy, uhradit Kupujícímu škodu, která mu prokazatelně vznikla v souvislosti s nedodáním zboží Prodávajícím v termínech a způsobem požadovaném Kupujícím v</w:t>
      </w:r>
      <w:ins w:id="45" w:author="Široký David, Bc., DiS." w:date="2019-01-28T08:07:00Z">
        <w:r w:rsidR="00A523A0">
          <w:rPr>
            <w:rFonts w:ascii="Arial" w:hAnsi="Arial" w:cs="Arial"/>
            <w:sz w:val="22"/>
          </w:rPr>
          <w:t> </w:t>
        </w:r>
      </w:ins>
      <w:r w:rsidRPr="00D04F78">
        <w:rPr>
          <w:rFonts w:ascii="Arial" w:hAnsi="Arial" w:cs="Arial"/>
          <w:sz w:val="22"/>
        </w:rPr>
        <w:t>objednávce</w:t>
      </w:r>
      <w:ins w:id="46" w:author="Široký David, Bc., DiS." w:date="2019-01-28T08:07:00Z">
        <w:r w:rsidR="00A523A0">
          <w:rPr>
            <w:rFonts w:ascii="Arial" w:hAnsi="Arial" w:cs="Arial"/>
            <w:sz w:val="22"/>
          </w:rPr>
          <w:br/>
        </w:r>
      </w:ins>
      <w:r w:rsidRPr="00D04F78">
        <w:rPr>
          <w:rFonts w:ascii="Arial" w:hAnsi="Arial" w:cs="Arial"/>
          <w:sz w:val="22"/>
        </w:rPr>
        <w:t>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2253FEB9" w14:textId="77777777" w:rsidR="00EF6A9D" w:rsidRDefault="00645093" w:rsidP="009107B4">
      <w:pPr>
        <w:pStyle w:val="acnormal"/>
        <w:numPr>
          <w:ilvl w:val="0"/>
          <w:numId w:val="4"/>
        </w:numPr>
        <w:spacing w:before="360" w:after="240"/>
        <w:ind w:left="714" w:hanging="357"/>
        <w:jc w:val="center"/>
        <w:rPr>
          <w:rFonts w:ascii="Arial" w:hAnsi="Arial" w:cs="Arial"/>
          <w:b/>
          <w:sz w:val="24"/>
          <w:szCs w:val="24"/>
        </w:rPr>
      </w:pPr>
      <w:r>
        <w:rPr>
          <w:rFonts w:ascii="Arial" w:hAnsi="Arial" w:cs="Arial"/>
          <w:b/>
          <w:sz w:val="24"/>
          <w:szCs w:val="24"/>
        </w:rPr>
        <w:t>Další ujednání</w:t>
      </w:r>
    </w:p>
    <w:p w14:paraId="0B5FD6BA" w14:textId="7FC16A17" w:rsidR="00935934" w:rsidRPr="00520D2D" w:rsidRDefault="00935934" w:rsidP="009107B4">
      <w:pPr>
        <w:numPr>
          <w:ilvl w:val="0"/>
          <w:numId w:val="2"/>
        </w:numPr>
        <w:tabs>
          <w:tab w:val="clear" w:pos="502"/>
        </w:tabs>
        <w:spacing w:before="120" w:after="120"/>
        <w:ind w:left="426" w:hanging="426"/>
        <w:jc w:val="both"/>
        <w:rPr>
          <w:rFonts w:ascii="Arial" w:hAnsi="Arial" w:cs="Arial"/>
          <w:sz w:val="22"/>
        </w:rPr>
      </w:pPr>
      <w:r w:rsidRPr="00A95FA6">
        <w:rPr>
          <w:rFonts w:ascii="Arial" w:hAnsi="Arial" w:cs="Arial"/>
          <w:sz w:val="22"/>
        </w:rPr>
        <w:t xml:space="preserve">Smluvní strany berou na vědomí, že tato rámcová dohoda (následné odstavce se týkají jak rámcové dohody, tak </w:t>
      </w:r>
      <w:r>
        <w:rPr>
          <w:rFonts w:ascii="Arial" w:hAnsi="Arial" w:cs="Arial"/>
          <w:sz w:val="22"/>
        </w:rPr>
        <w:t>dílčích smluv</w:t>
      </w:r>
      <w:r w:rsidRPr="00A95FA6">
        <w:rPr>
          <w:rFonts w:ascii="Arial" w:hAnsi="Arial" w:cs="Arial"/>
          <w:sz w:val="22"/>
        </w:rPr>
        <w:t xml:space="preserve"> (mimo </w:t>
      </w:r>
      <w:r>
        <w:rPr>
          <w:rFonts w:ascii="Arial" w:hAnsi="Arial" w:cs="Arial"/>
          <w:sz w:val="22"/>
        </w:rPr>
        <w:t>dílčích smluv</w:t>
      </w:r>
      <w:r w:rsidRPr="00A95FA6">
        <w:rPr>
          <w:rFonts w:ascii="Arial" w:hAnsi="Arial" w:cs="Arial"/>
          <w:sz w:val="22"/>
        </w:rPr>
        <w:t xml:space="preserve"> s hodnotou </w:t>
      </w:r>
      <w:ins w:id="47" w:author="Široký David, Bc., DiS." w:date="2019-01-28T08:07:00Z">
        <w:r w:rsidR="00A523A0">
          <w:rPr>
            <w:rFonts w:ascii="Arial" w:hAnsi="Arial" w:cs="Arial"/>
            <w:sz w:val="22"/>
          </w:rPr>
          <w:br/>
        </w:r>
      </w:ins>
      <w:r w:rsidRPr="00A95FA6">
        <w:rPr>
          <w:rFonts w:ascii="Arial" w:hAnsi="Arial" w:cs="Arial"/>
          <w:sz w:val="22"/>
        </w:rPr>
        <w:t>50 000 Kč bez DPH nebo nižší hodnotou)), podléhá uveřejnění v registru smluv podle zákona č. 340/2015 Sb., o zvláštních podmínkách účinnosti některých smluv, uveřejňování těchto smluv a o registru smluv, ve znění pozdějších předpisů</w:t>
      </w:r>
      <w:ins w:id="48" w:author="Široký David, Bc., DiS." w:date="2019-01-28T08:08:00Z">
        <w:r w:rsidR="00A523A0">
          <w:rPr>
            <w:rFonts w:ascii="Arial" w:hAnsi="Arial" w:cs="Arial"/>
            <w:sz w:val="22"/>
          </w:rPr>
          <w:br/>
        </w:r>
      </w:ins>
      <w:r w:rsidRPr="00A95FA6">
        <w:rPr>
          <w:rFonts w:ascii="Arial" w:hAnsi="Arial" w:cs="Arial"/>
          <w:sz w:val="22"/>
        </w:rPr>
        <w:t>(dále</w:t>
      </w:r>
      <w:r w:rsidR="00A523A0">
        <w:rPr>
          <w:rFonts w:ascii="Arial" w:hAnsi="Arial" w:cs="Arial"/>
          <w:sz w:val="22"/>
        </w:rPr>
        <w:t xml:space="preserve"> </w:t>
      </w:r>
      <w:r w:rsidRPr="00A95FA6">
        <w:rPr>
          <w:rFonts w:ascii="Arial" w:hAnsi="Arial" w:cs="Arial"/>
          <w:sz w:val="22"/>
        </w:rPr>
        <w:t>jen „ZRS“), a současně souhlasí se zveřejněním údajů o identifikaci smluvních stran, předmětu a účelu rámcové dohody</w:t>
      </w:r>
      <w:r>
        <w:rPr>
          <w:rFonts w:ascii="Arial" w:hAnsi="Arial" w:cs="Arial"/>
          <w:sz w:val="22"/>
        </w:rPr>
        <w:t xml:space="preserve"> a dílčích smluv</w:t>
      </w:r>
      <w:r w:rsidRPr="00A95FA6">
        <w:rPr>
          <w:rFonts w:ascii="Arial" w:hAnsi="Arial" w:cs="Arial"/>
          <w:sz w:val="22"/>
        </w:rPr>
        <w:t>, její ceně či hodnotě a datu uzavření této rámcové dohody</w:t>
      </w:r>
      <w:r>
        <w:rPr>
          <w:rFonts w:ascii="Arial" w:hAnsi="Arial" w:cs="Arial"/>
          <w:sz w:val="22"/>
        </w:rPr>
        <w:t xml:space="preserve"> nebo dílčí smlouvy</w:t>
      </w:r>
      <w:r w:rsidRPr="00A95FA6">
        <w:rPr>
          <w:rFonts w:ascii="Arial" w:hAnsi="Arial" w:cs="Arial"/>
          <w:sz w:val="22"/>
        </w:rPr>
        <w:t>. Osoby uzavírající tuto rámcovou dohodu</w:t>
      </w:r>
      <w:r w:rsidR="009F6880">
        <w:rPr>
          <w:rFonts w:ascii="Arial" w:hAnsi="Arial" w:cs="Arial"/>
          <w:sz w:val="22"/>
        </w:rPr>
        <w:t xml:space="preserve"> </w:t>
      </w:r>
      <w:r w:rsidRPr="00A95FA6">
        <w:rPr>
          <w:rFonts w:ascii="Arial" w:hAnsi="Arial" w:cs="Arial"/>
          <w:sz w:val="22"/>
        </w:rPr>
        <w:t>za Smluvní strany souhlasí s uveřejněním svých osobních údajů, které jsou uvedeny</w:t>
      </w:r>
      <w:r w:rsidR="009F6880">
        <w:rPr>
          <w:rFonts w:ascii="Arial" w:hAnsi="Arial" w:cs="Arial"/>
          <w:sz w:val="22"/>
        </w:rPr>
        <w:t xml:space="preserve"> </w:t>
      </w:r>
      <w:r w:rsidRPr="00A95FA6">
        <w:rPr>
          <w:rFonts w:ascii="Arial" w:hAnsi="Arial" w:cs="Arial"/>
          <w:sz w:val="22"/>
        </w:rPr>
        <w:t>v této rámcové dohodě, spolu s rámcovou dohodou v registru smluv. Tento souhlas</w:t>
      </w:r>
      <w:r w:rsidR="009F6880">
        <w:rPr>
          <w:rFonts w:ascii="Arial" w:hAnsi="Arial" w:cs="Arial"/>
          <w:sz w:val="22"/>
        </w:rPr>
        <w:t xml:space="preserve"> </w:t>
      </w:r>
      <w:r w:rsidRPr="00A95FA6">
        <w:rPr>
          <w:rFonts w:ascii="Arial" w:hAnsi="Arial" w:cs="Arial"/>
          <w:sz w:val="22"/>
        </w:rPr>
        <w:t>je udělen na dobu neurčitou.</w:t>
      </w:r>
    </w:p>
    <w:p w14:paraId="76BD570A" w14:textId="37458BB7" w:rsidR="00935934" w:rsidRDefault="00935934" w:rsidP="00640508">
      <w:pPr>
        <w:pStyle w:val="Odstavecseseznamem"/>
        <w:numPr>
          <w:ilvl w:val="0"/>
          <w:numId w:val="2"/>
        </w:numPr>
        <w:tabs>
          <w:tab w:val="clear" w:pos="502"/>
        </w:tabs>
        <w:spacing w:after="0"/>
        <w:ind w:left="426" w:hanging="426"/>
        <w:jc w:val="both"/>
        <w:rPr>
          <w:rFonts w:ascii="Arial" w:hAnsi="Arial" w:cs="Arial"/>
          <w:sz w:val="22"/>
        </w:rPr>
      </w:pPr>
      <w:r w:rsidRPr="00A95FA6">
        <w:rPr>
          <w:rFonts w:ascii="Arial" w:hAnsi="Arial" w:cs="Arial"/>
          <w:sz w:val="22"/>
        </w:rPr>
        <w:t xml:space="preserve">Zaslání rámcové dohody </w:t>
      </w:r>
      <w:r>
        <w:rPr>
          <w:rFonts w:ascii="Arial" w:hAnsi="Arial" w:cs="Arial"/>
          <w:sz w:val="22"/>
        </w:rPr>
        <w:t xml:space="preserve">a dílčích smluv </w:t>
      </w:r>
      <w:r w:rsidRPr="00A95FA6">
        <w:rPr>
          <w:rFonts w:ascii="Arial" w:hAnsi="Arial" w:cs="Arial"/>
          <w:sz w:val="22"/>
        </w:rPr>
        <w:t xml:space="preserve">správci registru smluv k uveřejnění v registru smluv zajišťuje </w:t>
      </w:r>
      <w:r>
        <w:rPr>
          <w:rFonts w:ascii="Arial" w:hAnsi="Arial" w:cs="Arial"/>
          <w:sz w:val="22"/>
        </w:rPr>
        <w:t>Kupující</w:t>
      </w:r>
      <w:r w:rsidRPr="00A95FA6">
        <w:rPr>
          <w:rFonts w:ascii="Arial" w:hAnsi="Arial" w:cs="Arial"/>
          <w:sz w:val="22"/>
        </w:rPr>
        <w:t xml:space="preserve">. Nebude-li tato rámcová dohoda </w:t>
      </w:r>
      <w:r>
        <w:rPr>
          <w:rFonts w:ascii="Arial" w:hAnsi="Arial" w:cs="Arial"/>
          <w:sz w:val="22"/>
        </w:rPr>
        <w:t xml:space="preserve">nebo dílčí smlouva </w:t>
      </w:r>
      <w:r w:rsidRPr="00A95FA6">
        <w:rPr>
          <w:rFonts w:ascii="Arial" w:hAnsi="Arial" w:cs="Arial"/>
          <w:sz w:val="22"/>
        </w:rPr>
        <w:t>zaslána</w:t>
      </w:r>
      <w:r w:rsidR="00A523A0">
        <w:rPr>
          <w:rFonts w:ascii="Arial" w:hAnsi="Arial" w:cs="Arial"/>
          <w:sz w:val="22"/>
        </w:rPr>
        <w:br/>
      </w:r>
      <w:r w:rsidRPr="00A95FA6">
        <w:rPr>
          <w:rFonts w:ascii="Arial" w:hAnsi="Arial" w:cs="Arial"/>
          <w:sz w:val="22"/>
        </w:rPr>
        <w:t xml:space="preserve">k uveřejnění a/nebo uveřejněna prostřednictvím registru smluv, není žádná ze smluvních </w:t>
      </w:r>
      <w:r w:rsidRPr="00A95FA6">
        <w:rPr>
          <w:rFonts w:ascii="Arial" w:hAnsi="Arial" w:cs="Arial"/>
          <w:sz w:val="22"/>
        </w:rPr>
        <w:lastRenderedPageBreak/>
        <w:t>stran oprávněna požadovat po druhé smluvní straně náhradu škody ani jiné újmy, která by jí v této souvislosti vznikla nebo vzniknout mohla.</w:t>
      </w:r>
    </w:p>
    <w:p w14:paraId="38A6F5F7" w14:textId="77777777" w:rsidR="009F6880" w:rsidRPr="00A95FA6" w:rsidRDefault="009F6880" w:rsidP="00640508">
      <w:pPr>
        <w:pStyle w:val="Odstavecseseznamem"/>
        <w:tabs>
          <w:tab w:val="left" w:pos="709"/>
        </w:tabs>
        <w:spacing w:after="0"/>
        <w:ind w:left="360"/>
        <w:jc w:val="both"/>
        <w:rPr>
          <w:rFonts w:ascii="Arial" w:hAnsi="Arial" w:cs="Arial"/>
          <w:sz w:val="22"/>
        </w:rPr>
      </w:pPr>
    </w:p>
    <w:p w14:paraId="58C100AF" w14:textId="51FF59F3" w:rsidR="00935934" w:rsidRPr="00A95FA6" w:rsidRDefault="00935934" w:rsidP="00640508">
      <w:pPr>
        <w:pStyle w:val="Odstavecseseznamem"/>
        <w:numPr>
          <w:ilvl w:val="0"/>
          <w:numId w:val="2"/>
        </w:numPr>
        <w:tabs>
          <w:tab w:val="clear" w:pos="502"/>
          <w:tab w:val="num" w:pos="426"/>
          <w:tab w:val="left" w:pos="709"/>
        </w:tabs>
        <w:spacing w:after="0"/>
        <w:ind w:left="426" w:hanging="426"/>
        <w:jc w:val="both"/>
        <w:rPr>
          <w:rFonts w:ascii="Arial" w:hAnsi="Arial" w:cs="Arial"/>
          <w:sz w:val="22"/>
        </w:rPr>
      </w:pPr>
      <w:r w:rsidRPr="00A95FA6">
        <w:rPr>
          <w:rFonts w:ascii="Arial" w:hAnsi="Arial" w:cs="Arial"/>
          <w:sz w:val="22"/>
        </w:rPr>
        <w:t>Smluvní strany výslovně prohlašují, že údaje a další skutečnosti uvedené v této rámcové dohodě</w:t>
      </w:r>
      <w:r>
        <w:rPr>
          <w:rFonts w:ascii="Arial" w:hAnsi="Arial" w:cs="Arial"/>
          <w:sz w:val="22"/>
        </w:rPr>
        <w:t xml:space="preserve"> a dílčích smlouvách</w:t>
      </w:r>
      <w:r w:rsidRPr="00A95FA6">
        <w:rPr>
          <w:rFonts w:ascii="Arial" w:hAnsi="Arial" w:cs="Arial"/>
          <w:sz w:val="22"/>
        </w:rPr>
        <w:t xml:space="preserve">, vyjma částí označených ve smyslu následujícího odstavce této smlouvy, nepovažují za obchodní tajemství ve smyslu ustanovení </w:t>
      </w:r>
      <w:ins w:id="49" w:author="David" w:date="2019-02-10T16:17:00Z">
        <w:r w:rsidR="000B1065">
          <w:rPr>
            <w:rFonts w:ascii="Arial" w:hAnsi="Arial" w:cs="Arial"/>
            <w:sz w:val="22"/>
          </w:rPr>
          <w:br/>
        </w:r>
      </w:ins>
      <w:r w:rsidR="000B1065" w:rsidRPr="00A95FA6">
        <w:rPr>
          <w:rFonts w:ascii="Arial" w:hAnsi="Arial" w:cs="Arial"/>
          <w:sz w:val="22"/>
        </w:rPr>
        <w:t>§</w:t>
      </w:r>
      <w:r w:rsidR="000B1065">
        <w:rPr>
          <w:rFonts w:ascii="Arial" w:hAnsi="Arial" w:cs="Arial"/>
          <w:sz w:val="22"/>
        </w:rPr>
        <w:t>  </w:t>
      </w:r>
      <w:r w:rsidR="000B1065" w:rsidRPr="00A95FA6">
        <w:rPr>
          <w:rFonts w:ascii="Arial" w:hAnsi="Arial" w:cs="Arial"/>
          <w:sz w:val="22"/>
        </w:rPr>
        <w:t>504</w:t>
      </w:r>
      <w:r w:rsidR="000B1065">
        <w:rPr>
          <w:rFonts w:ascii="Arial" w:hAnsi="Arial" w:cs="Arial"/>
          <w:sz w:val="22"/>
        </w:rPr>
        <w:t> </w:t>
      </w:r>
      <w:r w:rsidRPr="00A95FA6">
        <w:rPr>
          <w:rFonts w:ascii="Arial" w:hAnsi="Arial" w:cs="Arial"/>
          <w:sz w:val="22"/>
        </w:rPr>
        <w:t>zákona</w:t>
      </w:r>
      <w:r w:rsidR="00640508">
        <w:rPr>
          <w:rFonts w:ascii="Arial" w:hAnsi="Arial" w:cs="Arial"/>
          <w:sz w:val="22"/>
        </w:rPr>
        <w:t xml:space="preserve"> </w:t>
      </w:r>
      <w:r w:rsidRPr="00A95FA6">
        <w:rPr>
          <w:rFonts w:ascii="Arial" w:hAnsi="Arial" w:cs="Arial"/>
          <w:sz w:val="22"/>
        </w:rPr>
        <w:t>č. 89/2012 Sb., občanský zákoník, ve znění pozdějších předpisů (dále jen „obchodní tajemství“), a že se nejedná ani o informace, které nemohou být v registru smluv uveřejněny na základě ustanovení § 3 odst. 1 ZRS.</w:t>
      </w:r>
    </w:p>
    <w:p w14:paraId="7F4422B2" w14:textId="40C02CB6" w:rsidR="00935934" w:rsidRPr="009107B4" w:rsidRDefault="00935934" w:rsidP="009107B4">
      <w:pPr>
        <w:pStyle w:val="Odstavecseseznamem"/>
        <w:numPr>
          <w:ilvl w:val="0"/>
          <w:numId w:val="2"/>
        </w:numPr>
        <w:tabs>
          <w:tab w:val="clear" w:pos="502"/>
          <w:tab w:val="num" w:pos="-3119"/>
        </w:tabs>
        <w:spacing w:before="120" w:after="120"/>
        <w:ind w:left="426" w:hanging="426"/>
        <w:contextualSpacing w:val="0"/>
        <w:jc w:val="both"/>
        <w:rPr>
          <w:rFonts w:ascii="Arial" w:hAnsi="Arial" w:cs="Arial"/>
          <w:sz w:val="22"/>
        </w:rPr>
      </w:pPr>
      <w:r w:rsidRPr="00A95FA6">
        <w:rPr>
          <w:rFonts w:ascii="Arial" w:hAnsi="Arial" w:cs="Arial"/>
          <w:sz w:val="22"/>
        </w:rPr>
        <w:t>Jestliže smluvní strana označí za své obchodní tajemství část obsahu rámcové dohody</w:t>
      </w:r>
      <w:r>
        <w:rPr>
          <w:rFonts w:ascii="Arial" w:hAnsi="Arial" w:cs="Arial"/>
          <w:sz w:val="22"/>
        </w:rPr>
        <w:t xml:space="preserve"> nebo dílčí smlouvy</w:t>
      </w:r>
      <w:r w:rsidRPr="00A95FA6">
        <w:rPr>
          <w:rFonts w:ascii="Arial" w:hAnsi="Arial" w:cs="Arial"/>
          <w:sz w:val="22"/>
        </w:rPr>
        <w:t xml:space="preserve">, která v důsledku toho bude pro účely uveřejnění rámcové dohody </w:t>
      </w:r>
      <w:r w:rsidR="00157D66">
        <w:rPr>
          <w:rFonts w:ascii="Arial" w:hAnsi="Arial" w:cs="Arial"/>
          <w:sz w:val="22"/>
        </w:rPr>
        <w:t xml:space="preserve">nebo dílčí smlouvy </w:t>
      </w:r>
      <w:r w:rsidRPr="00A95FA6">
        <w:rPr>
          <w:rFonts w:ascii="Arial" w:hAnsi="Arial" w:cs="Arial"/>
          <w:sz w:val="22"/>
        </w:rPr>
        <w:t xml:space="preserve">v registru smluv znečitelněna, nese tato smluvní strana odpovědnost, pokud by rámcové dohoda </w:t>
      </w:r>
      <w:r w:rsidR="00850D57">
        <w:rPr>
          <w:rFonts w:ascii="Arial" w:hAnsi="Arial" w:cs="Arial"/>
          <w:sz w:val="22"/>
        </w:rPr>
        <w:t xml:space="preserve">nebo dílčí smlouva </w:t>
      </w:r>
      <w:r w:rsidRPr="00A95FA6">
        <w:rPr>
          <w:rFonts w:ascii="Arial" w:hAnsi="Arial" w:cs="Arial"/>
          <w:sz w:val="22"/>
        </w:rPr>
        <w:t>v důsledku takového označení byla uveřejněna způsobem odporujícím ZRS, a to bez ohledu na to, která ze stran rámcovou dohodu v registru smluv uveřejnila. S částmi rámcové dohody</w:t>
      </w:r>
      <w:r w:rsidR="00850D57">
        <w:rPr>
          <w:rFonts w:ascii="Arial" w:hAnsi="Arial" w:cs="Arial"/>
          <w:sz w:val="22"/>
        </w:rPr>
        <w:t xml:space="preserve"> nebo dílčí smlouvy</w:t>
      </w:r>
      <w:r w:rsidRPr="00A95FA6">
        <w:rPr>
          <w:rFonts w:ascii="Arial" w:hAnsi="Arial" w:cs="Arial"/>
          <w:sz w:val="22"/>
        </w:rPr>
        <w:t xml:space="preserve">, které druhá smluvní strana neoznačí za své obchodní tajemství před uzavřením této rámcové dohody </w:t>
      </w:r>
      <w:r>
        <w:rPr>
          <w:rFonts w:ascii="Arial" w:hAnsi="Arial" w:cs="Arial"/>
          <w:sz w:val="22"/>
        </w:rPr>
        <w:t>nebo dílčí smlouvy</w:t>
      </w:r>
      <w:r w:rsidRPr="00A95FA6">
        <w:rPr>
          <w:rFonts w:ascii="Arial" w:hAnsi="Arial" w:cs="Arial"/>
          <w:sz w:val="22"/>
        </w:rPr>
        <w:t xml:space="preserve">, nebude </w:t>
      </w:r>
      <w:r>
        <w:rPr>
          <w:rFonts w:ascii="Arial" w:hAnsi="Arial" w:cs="Arial"/>
          <w:sz w:val="22"/>
        </w:rPr>
        <w:t>Kupující</w:t>
      </w:r>
      <w:r w:rsidRPr="00A95FA6">
        <w:rPr>
          <w:rFonts w:ascii="Arial" w:hAnsi="Arial" w:cs="Arial"/>
          <w:sz w:val="22"/>
        </w:rPr>
        <w:t xml:space="preserve"> jako s obchodním tajemstvím nakládat</w:t>
      </w:r>
      <w:r w:rsidR="00A523A0">
        <w:rPr>
          <w:rFonts w:ascii="Arial" w:hAnsi="Arial" w:cs="Arial"/>
          <w:sz w:val="22"/>
        </w:rPr>
        <w:br/>
      </w:r>
      <w:r w:rsidRPr="00A95FA6">
        <w:rPr>
          <w:rFonts w:ascii="Arial" w:hAnsi="Arial" w:cs="Arial"/>
          <w:sz w:val="22"/>
        </w:rPr>
        <w:t xml:space="preserve">a ani odpovídat za případnou škodu či jinou újmu takovým postupem vzniklou. Označením obchodního tajemství ve smyslu předchozí věty se rozumí doručení písemného oznámení druhé smluvní strany </w:t>
      </w:r>
      <w:r>
        <w:rPr>
          <w:rFonts w:ascii="Arial" w:hAnsi="Arial" w:cs="Arial"/>
          <w:sz w:val="22"/>
        </w:rPr>
        <w:t>Kupující</w:t>
      </w:r>
      <w:r w:rsidRPr="00A95FA6">
        <w:rPr>
          <w:rFonts w:ascii="Arial" w:hAnsi="Arial" w:cs="Arial"/>
          <w:sz w:val="22"/>
        </w:rPr>
        <w:t xml:space="preserve"> obsahujícího přesnou identifikaci dotčených částí rámcové dohody</w:t>
      </w:r>
      <w:r>
        <w:rPr>
          <w:rFonts w:ascii="Arial" w:hAnsi="Arial" w:cs="Arial"/>
          <w:sz w:val="22"/>
        </w:rPr>
        <w:t xml:space="preserve"> nebo dílčí smlouvy</w:t>
      </w:r>
      <w:r w:rsidRPr="00A95FA6">
        <w:rPr>
          <w:rFonts w:ascii="Arial" w:hAnsi="Arial" w:cs="Arial"/>
          <w:sz w:val="22"/>
        </w:rPr>
        <w:t xml:space="preserve"> včetně odůvodnění, proč jsou</w:t>
      </w:r>
      <w:r w:rsidR="00A523A0">
        <w:rPr>
          <w:rFonts w:ascii="Arial" w:hAnsi="Arial" w:cs="Arial"/>
          <w:sz w:val="22"/>
        </w:rPr>
        <w:br/>
      </w:r>
      <w:r w:rsidRPr="00A95FA6">
        <w:rPr>
          <w:rFonts w:ascii="Arial" w:hAnsi="Arial" w:cs="Arial"/>
          <w:sz w:val="22"/>
        </w:rPr>
        <w:t>za obchodní tajemství považovány. Druhá smluvní strana je povinna výslovně uvést,</w:t>
      </w:r>
      <w:r w:rsidR="00A523A0">
        <w:rPr>
          <w:rFonts w:ascii="Arial" w:hAnsi="Arial" w:cs="Arial"/>
          <w:sz w:val="22"/>
        </w:rPr>
        <w:br/>
      </w:r>
      <w:r w:rsidRPr="00A95FA6">
        <w:rPr>
          <w:rFonts w:ascii="Arial" w:hAnsi="Arial" w:cs="Arial"/>
          <w:sz w:val="22"/>
        </w:rPr>
        <w:t>že informace, které označila jako své obchodní tajemství, naplňují současně všechny definiční znaky obchodního tajemství, tak jak je vymezeno v</w:t>
      </w:r>
      <w:r w:rsidR="00A523A0">
        <w:rPr>
          <w:rFonts w:ascii="Arial" w:hAnsi="Arial" w:cs="Arial"/>
          <w:sz w:val="22"/>
        </w:rPr>
        <w:t> </w:t>
      </w:r>
      <w:r w:rsidRPr="00A95FA6">
        <w:rPr>
          <w:rFonts w:ascii="Arial" w:hAnsi="Arial" w:cs="Arial"/>
          <w:sz w:val="22"/>
        </w:rPr>
        <w:t>ustanovení</w:t>
      </w:r>
      <w:r w:rsidR="00A523A0">
        <w:rPr>
          <w:rFonts w:ascii="Arial" w:hAnsi="Arial" w:cs="Arial"/>
          <w:sz w:val="22"/>
        </w:rPr>
        <w:br/>
      </w:r>
      <w:r w:rsidRPr="00A95FA6">
        <w:rPr>
          <w:rFonts w:ascii="Arial" w:hAnsi="Arial" w:cs="Arial"/>
          <w:sz w:val="22"/>
        </w:rPr>
        <w:t xml:space="preserve">§ 504 občanského zákoníku, a zavazuje se neprodleně písemně sdělit </w:t>
      </w:r>
      <w:r>
        <w:rPr>
          <w:rFonts w:ascii="Arial" w:hAnsi="Arial" w:cs="Arial"/>
          <w:sz w:val="22"/>
        </w:rPr>
        <w:t>Kupující</w:t>
      </w:r>
      <w:r w:rsidR="006E2752">
        <w:rPr>
          <w:rFonts w:ascii="Arial" w:hAnsi="Arial" w:cs="Arial"/>
          <w:sz w:val="22"/>
        </w:rPr>
        <w:t>mu</w:t>
      </w:r>
      <w:r w:rsidRPr="00A95FA6">
        <w:rPr>
          <w:rFonts w:ascii="Arial" w:hAnsi="Arial" w:cs="Arial"/>
          <w:sz w:val="22"/>
        </w:rPr>
        <w:t xml:space="preserve"> skutečnost, že takto označené informace přestaly naplňovat znaky obchodního tajemství.</w:t>
      </w:r>
      <w:r w:rsidRPr="00520D2D">
        <w:t xml:space="preserve"> </w:t>
      </w:r>
    </w:p>
    <w:p w14:paraId="57177A85" w14:textId="7836D174" w:rsidR="00EE0A3F" w:rsidRDefault="006A4A0B" w:rsidP="009107B4">
      <w:pPr>
        <w:pStyle w:val="Odstavecseseznamem"/>
        <w:numPr>
          <w:ilvl w:val="0"/>
          <w:numId w:val="2"/>
        </w:numPr>
        <w:tabs>
          <w:tab w:val="clear" w:pos="502"/>
          <w:tab w:val="num" w:pos="-3119"/>
        </w:tabs>
        <w:spacing w:before="120" w:after="120"/>
        <w:ind w:left="426" w:hanging="426"/>
        <w:contextualSpacing w:val="0"/>
        <w:jc w:val="both"/>
        <w:rPr>
          <w:rFonts w:ascii="Arial" w:hAnsi="Arial" w:cs="Arial"/>
          <w:sz w:val="22"/>
        </w:rPr>
      </w:pPr>
      <w:r w:rsidRPr="009107B4">
        <w:rPr>
          <w:rFonts w:ascii="Arial" w:hAnsi="Arial" w:cs="Arial"/>
          <w:sz w:val="22"/>
        </w:rPr>
        <w:t>Prodávající</w:t>
      </w:r>
      <w:r w:rsidR="000A53AE">
        <w:rPr>
          <w:rFonts w:ascii="Arial" w:hAnsi="Arial" w:cs="Arial"/>
          <w:sz w:val="22"/>
        </w:rPr>
        <w:t xml:space="preserve"> může při plnění dílčích smluv použít poddodavatele uvedené v příloze </w:t>
      </w:r>
      <w:r w:rsidR="00A523A0">
        <w:rPr>
          <w:rFonts w:ascii="Arial" w:hAnsi="Arial" w:cs="Arial"/>
          <w:sz w:val="22"/>
        </w:rPr>
        <w:br/>
      </w:r>
      <w:r w:rsidR="000A53AE">
        <w:rPr>
          <w:rFonts w:ascii="Arial" w:hAnsi="Arial" w:cs="Arial"/>
          <w:sz w:val="22"/>
        </w:rPr>
        <w:t xml:space="preserve">č. </w:t>
      </w:r>
      <w:r w:rsidR="00DE0E21">
        <w:rPr>
          <w:rFonts w:ascii="Arial" w:hAnsi="Arial" w:cs="Arial"/>
          <w:sz w:val="22"/>
        </w:rPr>
        <w:t>5</w:t>
      </w:r>
      <w:r w:rsidR="000A53AE">
        <w:rPr>
          <w:rFonts w:ascii="Arial" w:hAnsi="Arial" w:cs="Arial"/>
          <w:sz w:val="22"/>
        </w:rPr>
        <w:t xml:space="preserve"> této rámcové dohody. Poddodavatele neuvedeného v příloze č. </w:t>
      </w:r>
      <w:r w:rsidR="00DE0E21">
        <w:rPr>
          <w:rFonts w:ascii="Arial" w:hAnsi="Arial" w:cs="Arial"/>
          <w:sz w:val="22"/>
        </w:rPr>
        <w:t>5</w:t>
      </w:r>
      <w:r w:rsidR="000A53AE">
        <w:rPr>
          <w:rFonts w:ascii="Arial" w:hAnsi="Arial" w:cs="Arial"/>
          <w:sz w:val="22"/>
        </w:rPr>
        <w:t xml:space="preserve"> této rámcové dohody může Prodávající k plnění dílčí smlouvy použít pouze po předchozím souhlasu Kupujícího na základě písemné žádostí Prodávajícího. V případě, že Prodávající žádá</w:t>
      </w:r>
      <w:r w:rsidR="00A523A0">
        <w:rPr>
          <w:rFonts w:ascii="Arial" w:hAnsi="Arial" w:cs="Arial"/>
          <w:sz w:val="22"/>
        </w:rPr>
        <w:br/>
      </w:r>
      <w:r w:rsidR="000A53AE">
        <w:rPr>
          <w:rFonts w:ascii="Arial" w:hAnsi="Arial" w:cs="Arial"/>
          <w:sz w:val="22"/>
        </w:rPr>
        <w:t xml:space="preserve">o změnu poddodavatele uvedeného v příloze č. </w:t>
      </w:r>
      <w:r w:rsidR="00DE0E21">
        <w:rPr>
          <w:rFonts w:ascii="Arial" w:hAnsi="Arial" w:cs="Arial"/>
          <w:sz w:val="22"/>
        </w:rPr>
        <w:t>5</w:t>
      </w:r>
      <w:r w:rsidR="000A53AE">
        <w:rPr>
          <w:rFonts w:ascii="Arial" w:hAnsi="Arial" w:cs="Arial"/>
          <w:sz w:val="22"/>
        </w:rPr>
        <w:t xml:space="preserve"> této </w:t>
      </w:r>
      <w:r w:rsidR="009F6880">
        <w:rPr>
          <w:rFonts w:ascii="Arial" w:hAnsi="Arial" w:cs="Arial"/>
          <w:sz w:val="22"/>
        </w:rPr>
        <w:t xml:space="preserve">rámcové </w:t>
      </w:r>
      <w:r w:rsidR="000A53AE">
        <w:rPr>
          <w:rFonts w:ascii="Arial" w:hAnsi="Arial" w:cs="Arial"/>
          <w:sz w:val="22"/>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EE0A3F">
        <w:rPr>
          <w:rFonts w:ascii="Arial" w:hAnsi="Arial" w:cs="Arial"/>
          <w:sz w:val="22"/>
        </w:rPr>
        <w:t>.</w:t>
      </w:r>
    </w:p>
    <w:p w14:paraId="628CB237" w14:textId="356870B0" w:rsidR="006A4A0B" w:rsidRPr="00640508" w:rsidRDefault="000A53AE" w:rsidP="00640508">
      <w:pPr>
        <w:pStyle w:val="Odstavecseseznamem"/>
        <w:numPr>
          <w:ilvl w:val="0"/>
          <w:numId w:val="2"/>
        </w:numPr>
        <w:jc w:val="both"/>
        <w:rPr>
          <w:rFonts w:ascii="Arial" w:hAnsi="Arial" w:cs="Arial"/>
          <w:sz w:val="22"/>
        </w:rPr>
      </w:pPr>
      <w:r w:rsidRPr="00EE0A3F">
        <w:rPr>
          <w:rFonts w:ascii="Arial" w:hAnsi="Arial" w:cs="Arial"/>
          <w:sz w:val="22"/>
        </w:rPr>
        <w:t xml:space="preserve"> </w:t>
      </w:r>
      <w:r w:rsidR="00EE0A3F" w:rsidRPr="00EE0A3F">
        <w:rPr>
          <w:rFonts w:ascii="Arial" w:hAnsi="Arial" w:cs="Arial"/>
          <w:sz w:val="22"/>
        </w:rPr>
        <w:t xml:space="preserve">Kupující rovněž požaduje zpětný odběr prázdných obalů </w:t>
      </w:r>
      <w:del w:id="50" w:author="Široký David, Bc., DiS." w:date="2019-02-13T09:10:00Z">
        <w:r w:rsidR="00EE0A3F" w:rsidRPr="00EE0A3F" w:rsidDel="008B6F93">
          <w:rPr>
            <w:rFonts w:ascii="Arial" w:hAnsi="Arial" w:cs="Arial"/>
            <w:sz w:val="22"/>
          </w:rPr>
          <w:delText>(kanystrů)</w:delText>
        </w:r>
      </w:del>
      <w:r w:rsidR="00EE0A3F" w:rsidRPr="00EE0A3F">
        <w:rPr>
          <w:rFonts w:ascii="Arial" w:hAnsi="Arial" w:cs="Arial"/>
          <w:sz w:val="22"/>
        </w:rPr>
        <w:t xml:space="preserve"> k likvidaci. </w:t>
      </w:r>
      <w:del w:id="51" w:author="Široký David, Bc., DiS." w:date="2019-02-13T09:10:00Z">
        <w:r w:rsidR="00EE0A3F" w:rsidRPr="00EE0A3F" w:rsidDel="008B6F93">
          <w:rPr>
            <w:rFonts w:ascii="Arial" w:hAnsi="Arial" w:cs="Arial"/>
            <w:sz w:val="22"/>
          </w:rPr>
          <w:delText xml:space="preserve">V případě, že je zboží dodáváno v jednorázových plastových pytlících, k odběru těchto obalů nedochází. </w:delText>
        </w:r>
      </w:del>
      <w:r w:rsidR="00EE0A3F" w:rsidRPr="00EE0A3F">
        <w:rPr>
          <w:rFonts w:ascii="Arial" w:hAnsi="Arial" w:cs="Arial"/>
          <w:sz w:val="22"/>
        </w:rPr>
        <w:t>Prodávající bude prázdné obaly odebírat dvakrát ročně na výzvu (e-mailem, telefonem, faxem) příslušné organizační jednotky – Oblastního ředitelství (OŘ) Objednatele.</w:t>
      </w:r>
    </w:p>
    <w:p w14:paraId="73F400CB" w14:textId="77777777" w:rsidR="00CC5257" w:rsidRPr="0046631B" w:rsidRDefault="00CC5257" w:rsidP="009107B4">
      <w:pPr>
        <w:pStyle w:val="acnormal"/>
        <w:numPr>
          <w:ilvl w:val="0"/>
          <w:numId w:val="4"/>
        </w:numPr>
        <w:spacing w:before="360" w:after="240"/>
        <w:ind w:left="714" w:hanging="357"/>
        <w:jc w:val="center"/>
        <w:rPr>
          <w:rFonts w:ascii="Arial" w:hAnsi="Arial" w:cs="Arial"/>
          <w:b/>
          <w:sz w:val="24"/>
          <w:szCs w:val="24"/>
        </w:rPr>
      </w:pPr>
      <w:r w:rsidRPr="0046631B">
        <w:rPr>
          <w:rFonts w:ascii="Arial" w:hAnsi="Arial" w:cs="Arial"/>
          <w:b/>
          <w:sz w:val="24"/>
          <w:szCs w:val="24"/>
        </w:rPr>
        <w:t>Závěrečná ujednání</w:t>
      </w:r>
    </w:p>
    <w:p w14:paraId="72CF6EF1" w14:textId="6B8413B1" w:rsidR="008135F0" w:rsidRDefault="008135F0" w:rsidP="004867C2">
      <w:pPr>
        <w:pStyle w:val="acnormal"/>
        <w:numPr>
          <w:ilvl w:val="0"/>
          <w:numId w:val="10"/>
        </w:numPr>
        <w:rPr>
          <w:rFonts w:ascii="Arial" w:hAnsi="Arial" w:cs="Arial"/>
          <w:sz w:val="22"/>
        </w:rPr>
      </w:pPr>
      <w:r w:rsidRPr="008135F0">
        <w:rPr>
          <w:rFonts w:ascii="Arial" w:hAnsi="Arial" w:cs="Arial"/>
          <w:sz w:val="22"/>
        </w:rPr>
        <w:t xml:space="preserve">Osobami oprávněnými jednat </w:t>
      </w:r>
      <w:r w:rsidR="00E71957">
        <w:rPr>
          <w:rFonts w:ascii="Arial" w:hAnsi="Arial" w:cs="Arial"/>
          <w:sz w:val="22"/>
        </w:rPr>
        <w:t>ve vztahu k této rámcové dohodě</w:t>
      </w:r>
      <w:r w:rsidR="000A3CC2">
        <w:rPr>
          <w:rFonts w:ascii="Arial" w:hAnsi="Arial" w:cs="Arial"/>
          <w:sz w:val="22"/>
        </w:rPr>
        <w:t>,</w:t>
      </w:r>
      <w:r w:rsidRPr="008135F0">
        <w:rPr>
          <w:rFonts w:ascii="Arial" w:hAnsi="Arial" w:cs="Arial"/>
          <w:sz w:val="22"/>
        </w:rPr>
        <w:t xml:space="preserve"> objednávkám </w:t>
      </w:r>
      <w:r w:rsidR="000A3CC2">
        <w:rPr>
          <w:rFonts w:ascii="Arial" w:hAnsi="Arial" w:cs="Arial"/>
          <w:sz w:val="22"/>
        </w:rPr>
        <w:t xml:space="preserve">a dílčím smlouvám uzavíraným </w:t>
      </w:r>
      <w:r w:rsidR="00E71957">
        <w:rPr>
          <w:rFonts w:ascii="Arial" w:hAnsi="Arial" w:cs="Arial"/>
          <w:sz w:val="22"/>
        </w:rPr>
        <w:t>na základě této rámcové dohody</w:t>
      </w:r>
      <w:r w:rsidRPr="008135F0">
        <w:rPr>
          <w:rFonts w:ascii="Arial" w:hAnsi="Arial" w:cs="Arial"/>
          <w:sz w:val="22"/>
        </w:rPr>
        <w:t>, zejména tedy k zasílání objednávek</w:t>
      </w:r>
      <w:r w:rsidR="000A3CC2">
        <w:rPr>
          <w:rFonts w:ascii="Arial" w:hAnsi="Arial" w:cs="Arial"/>
          <w:sz w:val="22"/>
        </w:rPr>
        <w:t>, jejich akceptaci</w:t>
      </w:r>
      <w:r w:rsidRPr="008135F0">
        <w:rPr>
          <w:rFonts w:ascii="Arial" w:hAnsi="Arial" w:cs="Arial"/>
          <w:sz w:val="22"/>
        </w:rPr>
        <w:t xml:space="preserve"> apod., jsou:</w:t>
      </w:r>
    </w:p>
    <w:p w14:paraId="1AE015DB" w14:textId="77777777" w:rsidR="000C4186" w:rsidRPr="000C4186" w:rsidRDefault="000C4186" w:rsidP="000C4186">
      <w:pPr>
        <w:pStyle w:val="acnormal"/>
        <w:ind w:left="426"/>
        <w:rPr>
          <w:rFonts w:ascii="Arial" w:hAnsi="Arial" w:cs="Arial"/>
          <w:sz w:val="2"/>
          <w:szCs w:val="2"/>
        </w:rPr>
      </w:pPr>
    </w:p>
    <w:p w14:paraId="21B3213E" w14:textId="3A0FFB74" w:rsidR="008135F0" w:rsidRPr="00C52F0E" w:rsidRDefault="008135F0" w:rsidP="004867C2">
      <w:pPr>
        <w:pStyle w:val="Odstavecseseznamem"/>
        <w:numPr>
          <w:ilvl w:val="1"/>
          <w:numId w:val="10"/>
        </w:numPr>
        <w:spacing w:after="60"/>
        <w:ind w:left="1077" w:hanging="357"/>
        <w:contextualSpacing w:val="0"/>
        <w:rPr>
          <w:rFonts w:ascii="Arial" w:hAnsi="Arial" w:cs="Arial"/>
          <w:sz w:val="22"/>
        </w:rPr>
      </w:pPr>
      <w:r w:rsidRPr="00C52F0E">
        <w:rPr>
          <w:rFonts w:ascii="Arial" w:hAnsi="Arial" w:cs="Arial"/>
          <w:sz w:val="22"/>
        </w:rPr>
        <w:lastRenderedPageBreak/>
        <w:t xml:space="preserve">na straně </w:t>
      </w:r>
      <w:r w:rsidR="00CB26F1">
        <w:rPr>
          <w:rFonts w:ascii="Arial" w:hAnsi="Arial" w:cs="Arial"/>
          <w:sz w:val="22"/>
        </w:rPr>
        <w:t>Kupujícího</w:t>
      </w:r>
      <w:r w:rsidR="00F9370C">
        <w:rPr>
          <w:rFonts w:ascii="Arial" w:hAnsi="Arial" w:cs="Arial"/>
          <w:sz w:val="22"/>
        </w:rPr>
        <w:t>:</w:t>
      </w:r>
      <w:r w:rsidR="0047043C" w:rsidRPr="00C52F0E">
        <w:rPr>
          <w:rFonts w:ascii="Arial" w:hAnsi="Arial" w:cs="Arial"/>
          <w:sz w:val="22"/>
        </w:rPr>
        <w:t xml:space="preserve"> </w:t>
      </w:r>
      <w:r w:rsidR="007F03C6" w:rsidRPr="000C4186">
        <w:rPr>
          <w:rFonts w:ascii="Arial" w:hAnsi="Arial" w:cs="Arial"/>
          <w:sz w:val="22"/>
          <w:highlight w:val="yellow"/>
        </w:rPr>
        <w:t>…………………….</w:t>
      </w:r>
      <w:r w:rsidR="007F03C6" w:rsidRPr="000C4186">
        <w:rPr>
          <w:rFonts w:ascii="Arial" w:hAnsi="Arial" w:cs="Arial"/>
          <w:sz w:val="22"/>
        </w:rPr>
        <w:t xml:space="preserve">, </w:t>
      </w:r>
      <w:hyperlink r:id="rId10" w:history="1">
        <w:r w:rsidR="007F03C6" w:rsidRPr="000C4186">
          <w:rPr>
            <w:rStyle w:val="Hypertextovodkaz"/>
            <w:rFonts w:ascii="Arial" w:hAnsi="Arial" w:cs="Arial"/>
            <w:sz w:val="22"/>
            <w:highlight w:val="yellow"/>
          </w:rPr>
          <w:t>…………</w:t>
        </w:r>
        <w:proofErr w:type="gramStart"/>
        <w:r w:rsidR="007F03C6" w:rsidRPr="000C4186">
          <w:rPr>
            <w:rStyle w:val="Hypertextovodkaz"/>
            <w:rFonts w:ascii="Arial" w:hAnsi="Arial" w:cs="Arial"/>
            <w:sz w:val="22"/>
            <w:highlight w:val="yellow"/>
          </w:rPr>
          <w:t>…..@............</w:t>
        </w:r>
      </w:hyperlink>
      <w:r w:rsidR="007F03C6" w:rsidRPr="000C4186">
        <w:rPr>
          <w:rFonts w:ascii="Arial" w:hAnsi="Arial" w:cs="Arial"/>
          <w:sz w:val="22"/>
        </w:rPr>
        <w:t>,</w:t>
      </w:r>
      <w:r w:rsidR="00650921">
        <w:rPr>
          <w:rFonts w:ascii="Arial" w:hAnsi="Arial" w:cs="Arial"/>
          <w:sz w:val="22"/>
        </w:rPr>
        <w:br/>
      </w:r>
      <w:r w:rsidR="007F03C6" w:rsidRPr="000C4186">
        <w:rPr>
          <w:rFonts w:ascii="Arial" w:hAnsi="Arial" w:cs="Arial"/>
          <w:sz w:val="22"/>
        </w:rPr>
        <w:t>tel.</w:t>
      </w:r>
      <w:proofErr w:type="gramEnd"/>
      <w:r w:rsidR="007F03C6" w:rsidRPr="000C4186">
        <w:rPr>
          <w:rFonts w:ascii="Arial" w:hAnsi="Arial" w:cs="Arial"/>
          <w:sz w:val="22"/>
        </w:rPr>
        <w:t xml:space="preserve">: </w:t>
      </w:r>
      <w:r w:rsidR="007F03C6" w:rsidRPr="000C4186">
        <w:rPr>
          <w:rFonts w:ascii="Arial" w:hAnsi="Arial" w:cs="Arial"/>
          <w:sz w:val="22"/>
          <w:highlight w:val="yellow"/>
        </w:rPr>
        <w:t>……………..</w:t>
      </w:r>
    </w:p>
    <w:p w14:paraId="700F0137" w14:textId="122E57CD" w:rsidR="008135F0" w:rsidRPr="000C4186" w:rsidRDefault="008135F0" w:rsidP="004867C2">
      <w:pPr>
        <w:pStyle w:val="Odstavecseseznamem"/>
        <w:numPr>
          <w:ilvl w:val="1"/>
          <w:numId w:val="10"/>
        </w:numPr>
        <w:spacing w:before="120" w:after="120"/>
        <w:jc w:val="both"/>
        <w:rPr>
          <w:rFonts w:ascii="Arial" w:hAnsi="Arial" w:cs="Arial"/>
          <w:sz w:val="22"/>
        </w:rPr>
      </w:pPr>
      <w:r w:rsidRPr="000C4186">
        <w:rPr>
          <w:rFonts w:ascii="Arial" w:hAnsi="Arial" w:cs="Arial"/>
          <w:sz w:val="22"/>
        </w:rPr>
        <w:t xml:space="preserve">na straně </w:t>
      </w:r>
      <w:r w:rsidR="000B560C">
        <w:rPr>
          <w:rFonts w:ascii="Arial" w:hAnsi="Arial" w:cs="Arial"/>
          <w:sz w:val="22"/>
        </w:rPr>
        <w:t>Prodávající</w:t>
      </w:r>
      <w:r w:rsidR="00CB26F1">
        <w:rPr>
          <w:rFonts w:ascii="Arial" w:hAnsi="Arial" w:cs="Arial"/>
          <w:sz w:val="22"/>
        </w:rPr>
        <w:t>ho</w:t>
      </w:r>
      <w:r w:rsidRPr="000C4186">
        <w:rPr>
          <w:rFonts w:ascii="Arial" w:hAnsi="Arial" w:cs="Arial"/>
          <w:sz w:val="22"/>
        </w:rPr>
        <w:t>:</w:t>
      </w:r>
      <w:r w:rsidR="00174612" w:rsidRPr="000C4186">
        <w:rPr>
          <w:rFonts w:ascii="Arial" w:hAnsi="Arial" w:cs="Arial"/>
          <w:sz w:val="22"/>
        </w:rPr>
        <w:t xml:space="preserve"> </w:t>
      </w:r>
      <w:r w:rsidR="00E71957" w:rsidRPr="000C4186">
        <w:rPr>
          <w:rFonts w:ascii="Arial" w:hAnsi="Arial" w:cs="Arial"/>
          <w:sz w:val="22"/>
          <w:highlight w:val="yellow"/>
        </w:rPr>
        <w:t>……………</w:t>
      </w:r>
      <w:r w:rsidR="00C52F0E" w:rsidRPr="000C4186">
        <w:rPr>
          <w:rFonts w:ascii="Arial" w:hAnsi="Arial" w:cs="Arial"/>
          <w:sz w:val="22"/>
          <w:highlight w:val="yellow"/>
        </w:rPr>
        <w:t>……….</w:t>
      </w:r>
      <w:r w:rsidR="00C52F0E" w:rsidRPr="000C4186">
        <w:rPr>
          <w:rFonts w:ascii="Arial" w:hAnsi="Arial" w:cs="Arial"/>
          <w:sz w:val="22"/>
        </w:rPr>
        <w:t xml:space="preserve">, </w:t>
      </w:r>
      <w:hyperlink r:id="rId11" w:history="1">
        <w:r w:rsidR="00E71957" w:rsidRPr="000C4186">
          <w:rPr>
            <w:rStyle w:val="Hypertextovodkaz"/>
            <w:rFonts w:ascii="Arial" w:hAnsi="Arial" w:cs="Arial"/>
            <w:sz w:val="22"/>
            <w:highlight w:val="yellow"/>
          </w:rPr>
          <w:t>……</w:t>
        </w:r>
        <w:r w:rsidR="00C52F0E" w:rsidRPr="000C4186">
          <w:rPr>
            <w:rStyle w:val="Hypertextovodkaz"/>
            <w:rFonts w:ascii="Arial" w:hAnsi="Arial" w:cs="Arial"/>
            <w:sz w:val="22"/>
            <w:highlight w:val="yellow"/>
          </w:rPr>
          <w:t>……</w:t>
        </w:r>
        <w:proofErr w:type="gramStart"/>
        <w:r w:rsidR="00C52F0E" w:rsidRPr="000C4186">
          <w:rPr>
            <w:rStyle w:val="Hypertextovodkaz"/>
            <w:rFonts w:ascii="Arial" w:hAnsi="Arial" w:cs="Arial"/>
            <w:sz w:val="22"/>
            <w:highlight w:val="yellow"/>
          </w:rPr>
          <w:t>….</w:t>
        </w:r>
        <w:r w:rsidR="00E71957" w:rsidRPr="000C4186">
          <w:rPr>
            <w:rStyle w:val="Hypertextovodkaz"/>
            <w:rFonts w:ascii="Arial" w:hAnsi="Arial" w:cs="Arial"/>
            <w:sz w:val="22"/>
            <w:highlight w:val="yellow"/>
          </w:rPr>
          <w:t>.</w:t>
        </w:r>
        <w:r w:rsidR="00174612" w:rsidRPr="000C4186">
          <w:rPr>
            <w:rStyle w:val="Hypertextovodkaz"/>
            <w:rFonts w:ascii="Arial" w:hAnsi="Arial" w:cs="Arial"/>
            <w:sz w:val="22"/>
            <w:highlight w:val="yellow"/>
          </w:rPr>
          <w:t>@</w:t>
        </w:r>
        <w:r w:rsidR="00E71957" w:rsidRPr="000C4186">
          <w:rPr>
            <w:rStyle w:val="Hypertextovodkaz"/>
            <w:rFonts w:ascii="Arial" w:hAnsi="Arial" w:cs="Arial"/>
            <w:sz w:val="22"/>
            <w:highlight w:val="yellow"/>
          </w:rPr>
          <w:t>............</w:t>
        </w:r>
      </w:hyperlink>
      <w:r w:rsidR="00174612" w:rsidRPr="000C4186">
        <w:rPr>
          <w:rFonts w:ascii="Arial" w:hAnsi="Arial" w:cs="Arial"/>
          <w:sz w:val="22"/>
        </w:rPr>
        <w:t>,</w:t>
      </w:r>
      <w:r w:rsidR="00650921">
        <w:rPr>
          <w:rFonts w:ascii="Arial" w:hAnsi="Arial" w:cs="Arial"/>
          <w:sz w:val="22"/>
        </w:rPr>
        <w:br/>
      </w:r>
      <w:r w:rsidR="00E71957" w:rsidRPr="000C4186">
        <w:rPr>
          <w:rFonts w:ascii="Arial" w:hAnsi="Arial" w:cs="Arial"/>
          <w:sz w:val="22"/>
        </w:rPr>
        <w:t>tel</w:t>
      </w:r>
      <w:r w:rsidR="00C52F0E" w:rsidRPr="000C4186">
        <w:rPr>
          <w:rFonts w:ascii="Arial" w:hAnsi="Arial" w:cs="Arial"/>
          <w:sz w:val="22"/>
        </w:rPr>
        <w:t>.</w:t>
      </w:r>
      <w:proofErr w:type="gramEnd"/>
      <w:r w:rsidR="00C52F0E" w:rsidRPr="000C4186">
        <w:rPr>
          <w:rFonts w:ascii="Arial" w:hAnsi="Arial" w:cs="Arial"/>
          <w:sz w:val="22"/>
        </w:rPr>
        <w:t xml:space="preserve">: </w:t>
      </w:r>
      <w:r w:rsidR="00E71957" w:rsidRPr="000C4186">
        <w:rPr>
          <w:rFonts w:ascii="Arial" w:hAnsi="Arial" w:cs="Arial"/>
          <w:sz w:val="22"/>
          <w:highlight w:val="yellow"/>
        </w:rPr>
        <w:t>……………..</w:t>
      </w:r>
    </w:p>
    <w:p w14:paraId="0AAE95F1" w14:textId="77777777" w:rsidR="008135F0" w:rsidRPr="000C4186" w:rsidRDefault="008135F0" w:rsidP="008135F0">
      <w:pPr>
        <w:spacing w:before="120" w:after="120"/>
        <w:ind w:left="1440"/>
        <w:jc w:val="both"/>
        <w:rPr>
          <w:rFonts w:ascii="Arial" w:hAnsi="Arial" w:cs="Arial"/>
          <w:sz w:val="8"/>
          <w:szCs w:val="8"/>
        </w:rPr>
      </w:pPr>
    </w:p>
    <w:p w14:paraId="66BAF4DF" w14:textId="3665E6C5" w:rsidR="00966347" w:rsidRPr="00966347" w:rsidRDefault="00935934" w:rsidP="004867C2">
      <w:pPr>
        <w:numPr>
          <w:ilvl w:val="0"/>
          <w:numId w:val="10"/>
        </w:numPr>
        <w:spacing w:before="120" w:after="120"/>
        <w:ind w:left="426" w:hanging="426"/>
        <w:jc w:val="both"/>
        <w:rPr>
          <w:rFonts w:ascii="Arial" w:hAnsi="Arial" w:cs="Arial"/>
          <w:sz w:val="22"/>
        </w:rPr>
      </w:pPr>
      <w:r w:rsidRPr="00D344F2">
        <w:rPr>
          <w:rFonts w:ascii="Arial" w:hAnsi="Arial" w:cs="Arial"/>
          <w:sz w:val="22"/>
        </w:rPr>
        <w:t xml:space="preserve">Obě smluvní strany prohlašují, že si tuto </w:t>
      </w:r>
      <w:r>
        <w:rPr>
          <w:rFonts w:ascii="Arial" w:hAnsi="Arial" w:cs="Arial"/>
          <w:sz w:val="22"/>
        </w:rPr>
        <w:t>dohodu</w:t>
      </w:r>
      <w:r w:rsidRPr="00D344F2">
        <w:rPr>
          <w:rFonts w:ascii="Arial" w:hAnsi="Arial" w:cs="Arial"/>
          <w:sz w:val="22"/>
        </w:rPr>
        <w:t xml:space="preserve"> před jejím podpisem přečetly, a že byla uzavřena po vzájemném projednání jako projev jejich svobodné vůle určitě, vážně</w:t>
      </w:r>
      <w:r w:rsidR="00A523A0">
        <w:rPr>
          <w:rFonts w:ascii="Arial" w:hAnsi="Arial" w:cs="Arial"/>
          <w:sz w:val="22"/>
        </w:rPr>
        <w:br/>
      </w:r>
      <w:r w:rsidRPr="00D344F2">
        <w:rPr>
          <w:rFonts w:ascii="Arial" w:hAnsi="Arial" w:cs="Arial"/>
          <w:sz w:val="22"/>
        </w:rPr>
        <w:t>a srozumitelně. Na důkaz dohody o všech článcích této smlouvy připojují pověření zástupci obou smluvních stran své vlastnoruční podpisy.</w:t>
      </w:r>
    </w:p>
    <w:p w14:paraId="2D51034D" w14:textId="048C3EFA" w:rsidR="0070422F" w:rsidRDefault="008135F0" w:rsidP="004867C2">
      <w:pPr>
        <w:numPr>
          <w:ilvl w:val="0"/>
          <w:numId w:val="10"/>
        </w:numPr>
        <w:spacing w:before="120" w:after="120"/>
        <w:ind w:left="425" w:hanging="425"/>
        <w:jc w:val="both"/>
        <w:rPr>
          <w:rFonts w:ascii="Arial" w:hAnsi="Arial" w:cs="Arial"/>
          <w:sz w:val="22"/>
        </w:rPr>
      </w:pPr>
      <w:r w:rsidRPr="008135F0">
        <w:rPr>
          <w:rFonts w:ascii="Arial" w:hAnsi="Arial" w:cs="Arial"/>
          <w:sz w:val="22"/>
        </w:rPr>
        <w:t xml:space="preserve">Tato </w:t>
      </w:r>
      <w:r w:rsidR="00E71957">
        <w:rPr>
          <w:rFonts w:ascii="Arial" w:hAnsi="Arial" w:cs="Arial"/>
          <w:sz w:val="22"/>
        </w:rPr>
        <w:t>dohoda</w:t>
      </w:r>
      <w:r w:rsidRPr="008135F0">
        <w:rPr>
          <w:rFonts w:ascii="Arial" w:hAnsi="Arial" w:cs="Arial"/>
          <w:sz w:val="22"/>
        </w:rPr>
        <w:t xml:space="preserve"> se řídí Obchodními pod</w:t>
      </w:r>
      <w:r w:rsidR="00174612">
        <w:rPr>
          <w:rFonts w:ascii="Arial" w:hAnsi="Arial" w:cs="Arial"/>
          <w:sz w:val="22"/>
        </w:rPr>
        <w:t xml:space="preserve">mínkami k rámcové </w:t>
      </w:r>
      <w:r w:rsidR="00E71957">
        <w:rPr>
          <w:rFonts w:ascii="Arial" w:hAnsi="Arial" w:cs="Arial"/>
          <w:sz w:val="22"/>
        </w:rPr>
        <w:t>dohodě</w:t>
      </w:r>
      <w:r w:rsidR="00A523A0">
        <w:rPr>
          <w:rFonts w:ascii="Arial" w:hAnsi="Arial" w:cs="Arial"/>
          <w:sz w:val="22"/>
        </w:rPr>
        <w:br/>
      </w:r>
      <w:r w:rsidR="00174612">
        <w:rPr>
          <w:rFonts w:ascii="Arial" w:hAnsi="Arial" w:cs="Arial"/>
          <w:sz w:val="22"/>
        </w:rPr>
        <w:t xml:space="preserve">č. </w:t>
      </w:r>
      <w:r w:rsidR="00C52F0E" w:rsidRPr="00E5485A">
        <w:rPr>
          <w:rFonts w:ascii="Arial" w:hAnsi="Arial" w:cs="Arial"/>
          <w:highlight w:val="lightGray"/>
        </w:rPr>
        <w:t>……………….</w:t>
      </w:r>
      <w:r w:rsidR="00C52F0E" w:rsidRPr="00E5485A">
        <w:rPr>
          <w:rFonts w:ascii="Arial" w:hAnsi="Arial" w:cs="Arial"/>
        </w:rPr>
        <w:t xml:space="preserve"> / </w:t>
      </w:r>
      <w:r w:rsidR="00C52F0E" w:rsidRPr="00712561">
        <w:rPr>
          <w:rFonts w:ascii="Arial" w:hAnsi="Arial" w:cs="Arial"/>
          <w:highlight w:val="yellow"/>
        </w:rPr>
        <w:t>……………….</w:t>
      </w:r>
      <w:r w:rsidR="00E71957" w:rsidRPr="00E71957">
        <w:rPr>
          <w:rFonts w:ascii="Arial" w:hAnsi="Arial" w:cs="Arial"/>
          <w:sz w:val="22"/>
          <w:highlight w:val="yellow"/>
        </w:rPr>
        <w:t>…</w:t>
      </w:r>
      <w:r w:rsidRPr="008135F0">
        <w:rPr>
          <w:rFonts w:ascii="Arial" w:hAnsi="Arial" w:cs="Arial"/>
          <w:sz w:val="22"/>
        </w:rPr>
        <w:t xml:space="preserve"> (dále jen „Obchodní podmínky“). Odchylná ujednání v</w:t>
      </w:r>
      <w:r w:rsidR="00A523A0">
        <w:rPr>
          <w:rFonts w:ascii="Arial" w:hAnsi="Arial" w:cs="Arial"/>
          <w:sz w:val="22"/>
        </w:rPr>
        <w:t> </w:t>
      </w:r>
      <w:r w:rsidRPr="008135F0">
        <w:rPr>
          <w:rFonts w:ascii="Arial" w:hAnsi="Arial" w:cs="Arial"/>
          <w:sz w:val="22"/>
        </w:rPr>
        <w:t>rámcové</w:t>
      </w:r>
      <w:r w:rsidR="00A523A0">
        <w:rPr>
          <w:rFonts w:ascii="Arial" w:hAnsi="Arial" w:cs="Arial"/>
          <w:sz w:val="22"/>
        </w:rPr>
        <w:t> </w:t>
      </w:r>
      <w:r w:rsidR="00E71957">
        <w:rPr>
          <w:rFonts w:ascii="Arial" w:hAnsi="Arial" w:cs="Arial"/>
          <w:sz w:val="22"/>
        </w:rPr>
        <w:t>dohodě</w:t>
      </w:r>
      <w:r w:rsidR="00A523A0">
        <w:rPr>
          <w:rFonts w:ascii="Arial" w:hAnsi="Arial" w:cs="Arial"/>
          <w:sz w:val="22"/>
        </w:rPr>
        <w:t xml:space="preserve"> </w:t>
      </w:r>
      <w:r w:rsidR="008D0F83">
        <w:rPr>
          <w:rFonts w:ascii="Arial" w:hAnsi="Arial" w:cs="Arial"/>
          <w:sz w:val="22"/>
        </w:rPr>
        <w:t>a jejích přílohách a dílčí smlouvě</w:t>
      </w:r>
      <w:r w:rsidRPr="008135F0">
        <w:rPr>
          <w:rFonts w:ascii="Arial" w:hAnsi="Arial" w:cs="Arial"/>
          <w:sz w:val="22"/>
        </w:rPr>
        <w:t xml:space="preserve"> mají před zněním Obch</w:t>
      </w:r>
      <w:r w:rsidR="00966347">
        <w:rPr>
          <w:rFonts w:ascii="Arial" w:hAnsi="Arial" w:cs="Arial"/>
          <w:sz w:val="22"/>
        </w:rPr>
        <w:t>odních podmínek přednost</w:t>
      </w:r>
      <w:r w:rsidR="0070422F">
        <w:rPr>
          <w:rFonts w:ascii="Arial" w:hAnsi="Arial" w:cs="Arial"/>
          <w:sz w:val="22"/>
        </w:rPr>
        <w:t xml:space="preserve">. </w:t>
      </w:r>
    </w:p>
    <w:p w14:paraId="2A14BF75" w14:textId="77777777" w:rsidR="009965FD" w:rsidRDefault="009965FD" w:rsidP="008B6F93">
      <w:pPr>
        <w:spacing w:before="120" w:after="120"/>
        <w:jc w:val="both"/>
        <w:rPr>
          <w:ins w:id="52" w:author="Široký David, Bc., DiS." w:date="2019-02-13T09:19:00Z"/>
          <w:rFonts w:ascii="Arial" w:hAnsi="Arial" w:cs="Arial"/>
          <w:sz w:val="22"/>
        </w:rPr>
      </w:pPr>
    </w:p>
    <w:p w14:paraId="4CBA6079" w14:textId="77777777" w:rsidR="006E751F" w:rsidRPr="0070422F" w:rsidRDefault="006E751F" w:rsidP="008B6F93">
      <w:pPr>
        <w:spacing w:before="120" w:after="120"/>
        <w:jc w:val="both"/>
        <w:rPr>
          <w:rFonts w:ascii="Arial" w:hAnsi="Arial" w:cs="Arial"/>
          <w:sz w:val="22"/>
        </w:rPr>
      </w:pPr>
    </w:p>
    <w:p w14:paraId="17F87738" w14:textId="77777777" w:rsidR="006F1EC7" w:rsidRPr="003761EF" w:rsidRDefault="006F1EC7" w:rsidP="004867C2">
      <w:pPr>
        <w:numPr>
          <w:ilvl w:val="0"/>
          <w:numId w:val="10"/>
        </w:numPr>
        <w:spacing w:before="120" w:after="120"/>
        <w:ind w:left="425" w:hanging="425"/>
        <w:jc w:val="both"/>
        <w:rPr>
          <w:rFonts w:ascii="Arial" w:hAnsi="Arial" w:cs="Arial"/>
          <w:sz w:val="22"/>
        </w:rPr>
      </w:pPr>
      <w:r w:rsidRPr="003761EF">
        <w:rPr>
          <w:rFonts w:ascii="Arial" w:hAnsi="Arial" w:cs="Arial"/>
          <w:sz w:val="22"/>
        </w:rPr>
        <w:t>Tato rámcová dohoda může být měněna nebo doplňována pouze formou písemných vzestupně číslovaných dodatků.</w:t>
      </w:r>
    </w:p>
    <w:p w14:paraId="32025571" w14:textId="34CB2AAF" w:rsidR="006F1EC7" w:rsidRPr="003761EF" w:rsidRDefault="000B560C" w:rsidP="004867C2">
      <w:pPr>
        <w:numPr>
          <w:ilvl w:val="0"/>
          <w:numId w:val="10"/>
        </w:numPr>
        <w:spacing w:before="120" w:after="120"/>
        <w:ind w:left="425" w:hanging="425"/>
        <w:jc w:val="both"/>
        <w:rPr>
          <w:rFonts w:ascii="Arial" w:hAnsi="Arial" w:cs="Arial"/>
          <w:sz w:val="22"/>
        </w:rPr>
      </w:pPr>
      <w:r w:rsidRPr="003761EF">
        <w:rPr>
          <w:rFonts w:ascii="Arial" w:hAnsi="Arial" w:cs="Arial"/>
          <w:sz w:val="22"/>
        </w:rPr>
        <w:t>Prodávající</w:t>
      </w:r>
      <w:r w:rsidR="006F1EC7" w:rsidRPr="003761EF">
        <w:rPr>
          <w:rFonts w:ascii="Arial" w:hAnsi="Arial" w:cs="Arial"/>
          <w:sz w:val="22"/>
        </w:rPr>
        <w:t xml:space="preserve"> prohlašuje, že se se zněním Obchodních podmínek před podpisem této rámcové dohody seznámil v dostatečném rozsahu spolu s veškerými požadavky </w:t>
      </w:r>
      <w:r w:rsidR="00CB26F1" w:rsidRPr="003761EF">
        <w:rPr>
          <w:rFonts w:ascii="Arial" w:hAnsi="Arial" w:cs="Arial"/>
          <w:sz w:val="22"/>
        </w:rPr>
        <w:t>Kupujícího</w:t>
      </w:r>
      <w:r w:rsidR="006F1EC7" w:rsidRPr="003761EF">
        <w:rPr>
          <w:rFonts w:ascii="Arial" w:hAnsi="Arial" w:cs="Arial"/>
          <w:sz w:val="22"/>
        </w:rPr>
        <w:t xml:space="preserve"> dle této rámcové dohody, přičemž si není vědom žádných překážek, které</w:t>
      </w:r>
      <w:ins w:id="53" w:author="Široký David, Bc., DiS." w:date="2019-01-28T08:10:00Z">
        <w:r w:rsidR="00A523A0">
          <w:rPr>
            <w:rFonts w:ascii="Arial" w:hAnsi="Arial" w:cs="Arial"/>
            <w:sz w:val="22"/>
          </w:rPr>
          <w:br/>
        </w:r>
      </w:ins>
      <w:r w:rsidR="006F1EC7" w:rsidRPr="003761EF">
        <w:rPr>
          <w:rFonts w:ascii="Arial" w:hAnsi="Arial" w:cs="Arial"/>
          <w:sz w:val="22"/>
        </w:rPr>
        <w:t>by</w:t>
      </w:r>
      <w:r w:rsidR="007147A2" w:rsidRPr="003761EF">
        <w:rPr>
          <w:rFonts w:ascii="Arial" w:hAnsi="Arial" w:cs="Arial"/>
          <w:sz w:val="22"/>
        </w:rPr>
        <w:t xml:space="preserve"> Kupujícímu </w:t>
      </w:r>
      <w:r w:rsidR="006F1EC7" w:rsidRPr="003761EF">
        <w:rPr>
          <w:rFonts w:ascii="Arial" w:hAnsi="Arial" w:cs="Arial"/>
          <w:sz w:val="22"/>
        </w:rPr>
        <w:t>bránily v poskytnutí sjednaného plnění v souladu s touto rámcovou dohodou.</w:t>
      </w:r>
    </w:p>
    <w:p w14:paraId="1E94AF70" w14:textId="77777777" w:rsidR="006F1EC7" w:rsidRPr="003761EF" w:rsidRDefault="006F1EC7" w:rsidP="004867C2">
      <w:pPr>
        <w:numPr>
          <w:ilvl w:val="0"/>
          <w:numId w:val="10"/>
        </w:numPr>
        <w:spacing w:before="120" w:after="120"/>
        <w:ind w:left="425" w:hanging="425"/>
        <w:jc w:val="both"/>
        <w:rPr>
          <w:rFonts w:ascii="Arial" w:hAnsi="Arial" w:cs="Arial"/>
          <w:sz w:val="22"/>
        </w:rPr>
      </w:pPr>
      <w:r w:rsidRPr="003761EF">
        <w:rPr>
          <w:rFonts w:ascii="Arial" w:hAnsi="Arial" w:cs="Arial"/>
          <w:sz w:val="22"/>
        </w:rPr>
        <w:t xml:space="preserve">Tato rámcová dohoda je vyhotovena ve třech stejnopisech s platností originálu, přičemž </w:t>
      </w:r>
      <w:r w:rsidR="00CB26F1" w:rsidRPr="003761EF">
        <w:rPr>
          <w:rFonts w:ascii="Arial" w:hAnsi="Arial" w:cs="Arial"/>
          <w:sz w:val="22"/>
        </w:rPr>
        <w:t>Kupující</w:t>
      </w:r>
      <w:r w:rsidRPr="003761EF">
        <w:rPr>
          <w:rFonts w:ascii="Arial" w:hAnsi="Arial" w:cs="Arial"/>
          <w:sz w:val="22"/>
        </w:rPr>
        <w:t xml:space="preserve"> obdrží dva stejnopisy a </w:t>
      </w:r>
      <w:r w:rsidR="000B560C" w:rsidRPr="003761EF">
        <w:rPr>
          <w:rFonts w:ascii="Arial" w:hAnsi="Arial" w:cs="Arial"/>
          <w:sz w:val="22"/>
        </w:rPr>
        <w:t>Prodávající</w:t>
      </w:r>
      <w:r w:rsidRPr="003761EF">
        <w:rPr>
          <w:rFonts w:ascii="Arial" w:hAnsi="Arial" w:cs="Arial"/>
          <w:sz w:val="22"/>
        </w:rPr>
        <w:t xml:space="preserve"> obdrží jeden stejnopis.</w:t>
      </w:r>
    </w:p>
    <w:p w14:paraId="491B17EE" w14:textId="6836AE85" w:rsidR="006F1EC7" w:rsidRPr="003761EF" w:rsidRDefault="006F1EC7" w:rsidP="004867C2">
      <w:pPr>
        <w:numPr>
          <w:ilvl w:val="0"/>
          <w:numId w:val="10"/>
        </w:numPr>
        <w:spacing w:before="120" w:after="120"/>
        <w:ind w:left="425" w:hanging="425"/>
        <w:jc w:val="both"/>
        <w:rPr>
          <w:rFonts w:ascii="Arial" w:hAnsi="Arial" w:cs="Arial"/>
          <w:sz w:val="22"/>
        </w:rPr>
      </w:pPr>
      <w:r w:rsidRPr="003761EF">
        <w:rPr>
          <w:rFonts w:ascii="Arial" w:hAnsi="Arial" w:cs="Arial"/>
          <w:sz w:val="22"/>
        </w:rPr>
        <w:t xml:space="preserve">Smluvní vztahy výslovně neupravené rámcovou dohodou a </w:t>
      </w:r>
      <w:r w:rsidR="00EF6A9D" w:rsidRPr="003761EF">
        <w:rPr>
          <w:rFonts w:ascii="Arial" w:hAnsi="Arial" w:cs="Arial"/>
          <w:sz w:val="22"/>
        </w:rPr>
        <w:t xml:space="preserve">jejími </w:t>
      </w:r>
      <w:r w:rsidRPr="003761EF">
        <w:rPr>
          <w:rFonts w:ascii="Arial" w:hAnsi="Arial" w:cs="Arial"/>
          <w:sz w:val="22"/>
        </w:rPr>
        <w:t>Obchodními podmínkami se řídí Občanským zákoníkem a platnými obecně závaznými právními předpisy. Veškerá práva a povinnosti smluvních stran vyplývající z rámcové dohody</w:t>
      </w:r>
      <w:ins w:id="54" w:author="Široký David, Bc., DiS." w:date="2019-01-28T08:11:00Z">
        <w:r w:rsidR="00A523A0">
          <w:rPr>
            <w:rFonts w:ascii="Arial" w:hAnsi="Arial" w:cs="Arial"/>
            <w:sz w:val="22"/>
          </w:rPr>
          <w:br/>
        </w:r>
      </w:ins>
      <w:r w:rsidRPr="003761EF">
        <w:rPr>
          <w:rFonts w:ascii="Arial" w:hAnsi="Arial" w:cs="Arial"/>
          <w:sz w:val="22"/>
        </w:rPr>
        <w:t>se řídí českým právním řádem.</w:t>
      </w:r>
      <w:r w:rsidR="00EF6A9D" w:rsidRPr="003761EF">
        <w:rPr>
          <w:rFonts w:ascii="Arial" w:hAnsi="Arial" w:cs="Arial"/>
          <w:sz w:val="22"/>
        </w:rPr>
        <w:t xml:space="preserve"> Smluvní strany vylučují použití Úmluvy OSN</w:t>
      </w:r>
      <w:ins w:id="55" w:author="Široký David, Bc., DiS." w:date="2019-01-28T08:11:00Z">
        <w:r w:rsidR="00A523A0">
          <w:rPr>
            <w:rFonts w:ascii="Arial" w:hAnsi="Arial" w:cs="Arial"/>
            <w:sz w:val="22"/>
          </w:rPr>
          <w:br/>
        </w:r>
      </w:ins>
      <w:r w:rsidR="00EF6A9D" w:rsidRPr="003761EF">
        <w:rPr>
          <w:rFonts w:ascii="Arial" w:hAnsi="Arial" w:cs="Arial"/>
          <w:sz w:val="22"/>
        </w:rPr>
        <w:t>o smlouvách o mezinárodní koupi zboží.</w:t>
      </w:r>
    </w:p>
    <w:p w14:paraId="2F71E0CD" w14:textId="77777777" w:rsidR="006F1EC7" w:rsidRPr="003761EF" w:rsidRDefault="006F1EC7" w:rsidP="004867C2">
      <w:pPr>
        <w:numPr>
          <w:ilvl w:val="0"/>
          <w:numId w:val="10"/>
        </w:numPr>
        <w:spacing w:before="120" w:after="120"/>
        <w:ind w:left="426" w:hanging="426"/>
        <w:jc w:val="both"/>
        <w:rPr>
          <w:rFonts w:ascii="Arial" w:hAnsi="Arial" w:cs="Arial"/>
          <w:sz w:val="22"/>
        </w:rPr>
      </w:pPr>
      <w:r w:rsidRPr="003761EF">
        <w:rPr>
          <w:rFonts w:ascii="Arial" w:hAnsi="Arial" w:cs="Arial"/>
          <w:sz w:val="22"/>
        </w:rPr>
        <w:t xml:space="preserve">Rámcová dohoda se řídí právním řádem České republiky, zejména příslušnými ustanoveními Občanského zákoníku. Smluvní strany se zavazují řešit případné spory vzniklé ze vzájemných obchodních smluvních vztahů především smírně – jednáním. Nedojde-li k dohodě, dohodly se smluvní strany na tom, že  k projednání sporů je příslušný obecný soud </w:t>
      </w:r>
      <w:r w:rsidR="00CB26F1" w:rsidRPr="003761EF">
        <w:rPr>
          <w:rFonts w:ascii="Arial" w:hAnsi="Arial" w:cs="Arial"/>
          <w:sz w:val="22"/>
        </w:rPr>
        <w:t>Kupujícího</w:t>
      </w:r>
      <w:r w:rsidRPr="003761EF">
        <w:rPr>
          <w:rFonts w:ascii="Arial" w:hAnsi="Arial" w:cs="Arial"/>
          <w:sz w:val="22"/>
        </w:rPr>
        <w:t>. Rozhodným právem pro řešení sporů je právo České republiky a jednacím jazykem je český jazyk.</w:t>
      </w:r>
    </w:p>
    <w:p w14:paraId="3EC9DC0F" w14:textId="77777777" w:rsidR="006F1EC7" w:rsidRPr="003761EF" w:rsidRDefault="006F1EC7" w:rsidP="004867C2">
      <w:pPr>
        <w:numPr>
          <w:ilvl w:val="0"/>
          <w:numId w:val="10"/>
        </w:numPr>
        <w:spacing w:before="120" w:after="120"/>
        <w:ind w:left="426" w:hanging="426"/>
        <w:jc w:val="both"/>
        <w:rPr>
          <w:rFonts w:ascii="Arial" w:hAnsi="Arial" w:cs="Arial"/>
          <w:sz w:val="22"/>
        </w:rPr>
      </w:pPr>
      <w:r w:rsidRPr="003761EF">
        <w:rPr>
          <w:rFonts w:ascii="Arial" w:hAnsi="Arial" w:cs="Arial"/>
          <w:sz w:val="22"/>
        </w:rPr>
        <w:t xml:space="preserve">Poté, co </w:t>
      </w:r>
      <w:r w:rsidR="000B560C" w:rsidRPr="003761EF">
        <w:rPr>
          <w:rFonts w:ascii="Arial" w:hAnsi="Arial" w:cs="Arial"/>
          <w:sz w:val="22"/>
        </w:rPr>
        <w:t>Prodávající</w:t>
      </w:r>
      <w:r w:rsidRPr="003761EF">
        <w:rPr>
          <w:rFonts w:ascii="Arial" w:hAnsi="Arial" w:cs="Arial"/>
          <w:sz w:val="22"/>
        </w:rPr>
        <w:t xml:space="preserve"> poprvé obdrží spolu s rámcovou dohodou i Obchodní podmínky </w:t>
      </w:r>
      <w:r w:rsidRPr="003761EF">
        <w:rPr>
          <w:rFonts w:ascii="Arial" w:hAnsi="Arial" w:cs="Arial"/>
          <w:sz w:val="22"/>
        </w:rPr>
        <w:br/>
        <w:t xml:space="preserve">v písemné formě, postačí pro veškeré další případy </w:t>
      </w:r>
      <w:r w:rsidR="007B2AB1" w:rsidRPr="003761EF">
        <w:rPr>
          <w:rFonts w:ascii="Arial" w:hAnsi="Arial" w:cs="Arial"/>
          <w:sz w:val="22"/>
        </w:rPr>
        <w:t>koupě a prodeje</w:t>
      </w:r>
      <w:r w:rsidRPr="003761EF">
        <w:rPr>
          <w:rFonts w:ascii="Arial" w:hAnsi="Arial" w:cs="Arial"/>
          <w:sz w:val="22"/>
        </w:rPr>
        <w:t xml:space="preserve"> mezi smluvními stranami pro to, aby se rámcová dohoda řídila Obchodními podmínkami, pokud rámcová dohoda na Obchodní podmínky pouze odkáže, aniž by bylo třeba Obchodní podmínky činit fyzickou součástí vyhotovení rámcové dohody, neboť </w:t>
      </w:r>
      <w:r w:rsidR="00681F22" w:rsidRPr="003761EF">
        <w:rPr>
          <w:rFonts w:ascii="Arial" w:hAnsi="Arial" w:cs="Arial"/>
          <w:sz w:val="22"/>
        </w:rPr>
        <w:t>Prodávajícímu</w:t>
      </w:r>
      <w:r w:rsidRPr="003761EF">
        <w:rPr>
          <w:rFonts w:ascii="Arial" w:hAnsi="Arial" w:cs="Arial"/>
          <w:sz w:val="22"/>
        </w:rPr>
        <w:t xml:space="preserve"> již bude obsah Obchodních podmínek známý.</w:t>
      </w:r>
    </w:p>
    <w:p w14:paraId="133D101A" w14:textId="6F020721" w:rsidR="007E6687" w:rsidRDefault="007E6687" w:rsidP="004867C2">
      <w:pPr>
        <w:numPr>
          <w:ilvl w:val="0"/>
          <w:numId w:val="10"/>
        </w:numPr>
        <w:spacing w:before="120" w:after="120"/>
        <w:ind w:left="426" w:hanging="426"/>
        <w:jc w:val="both"/>
        <w:rPr>
          <w:rFonts w:ascii="Arial" w:hAnsi="Arial" w:cs="Arial"/>
          <w:sz w:val="22"/>
        </w:rPr>
      </w:pPr>
      <w:r w:rsidRPr="007E6687">
        <w:rPr>
          <w:rFonts w:ascii="Arial" w:hAnsi="Arial" w:cs="Arial"/>
          <w:sz w:val="22"/>
        </w:rPr>
        <w:t xml:space="preserve">Výpovědní doba </w:t>
      </w:r>
      <w:r w:rsidR="005071BD">
        <w:rPr>
          <w:rFonts w:ascii="Arial" w:hAnsi="Arial" w:cs="Arial"/>
          <w:sz w:val="22"/>
        </w:rPr>
        <w:t>činí</w:t>
      </w:r>
      <w:r w:rsidRPr="007E6687">
        <w:rPr>
          <w:rFonts w:ascii="Arial" w:hAnsi="Arial" w:cs="Arial"/>
          <w:sz w:val="22"/>
        </w:rPr>
        <w:t xml:space="preserve"> 3 měsíce ode dne doručení této výpovědi </w:t>
      </w:r>
      <w:r w:rsidR="005071BD">
        <w:rPr>
          <w:rFonts w:ascii="Arial" w:hAnsi="Arial" w:cs="Arial"/>
          <w:sz w:val="22"/>
        </w:rPr>
        <w:t xml:space="preserve">smluvní straně </w:t>
      </w:r>
      <w:r w:rsidRPr="007E6687">
        <w:rPr>
          <w:rFonts w:ascii="Arial" w:hAnsi="Arial" w:cs="Arial"/>
          <w:sz w:val="22"/>
        </w:rPr>
        <w:t>a závazek zaniká uplynutím této výpovědní doby.</w:t>
      </w:r>
    </w:p>
    <w:p w14:paraId="610BFF24" w14:textId="77777777" w:rsidR="00873007" w:rsidRDefault="008135F0" w:rsidP="004867C2">
      <w:pPr>
        <w:numPr>
          <w:ilvl w:val="0"/>
          <w:numId w:val="10"/>
        </w:numPr>
        <w:spacing w:before="120" w:after="120"/>
        <w:ind w:left="426" w:hanging="426"/>
        <w:jc w:val="both"/>
        <w:rPr>
          <w:rFonts w:ascii="Arial" w:hAnsi="Arial" w:cs="Arial"/>
          <w:sz w:val="22"/>
        </w:rPr>
      </w:pPr>
      <w:r w:rsidRPr="008135F0">
        <w:rPr>
          <w:rFonts w:ascii="Arial" w:hAnsi="Arial" w:cs="Arial"/>
          <w:sz w:val="22"/>
        </w:rPr>
        <w:lastRenderedPageBreak/>
        <w:t xml:space="preserve">Zvláštní podmínky, na které odkazuje rámcová </w:t>
      </w:r>
      <w:r w:rsidR="00E71957">
        <w:rPr>
          <w:rFonts w:ascii="Arial" w:hAnsi="Arial" w:cs="Arial"/>
          <w:sz w:val="22"/>
        </w:rPr>
        <w:t>dohoda</w:t>
      </w:r>
      <w:r w:rsidRPr="008135F0">
        <w:rPr>
          <w:rFonts w:ascii="Arial" w:hAnsi="Arial" w:cs="Arial"/>
          <w:sz w:val="22"/>
        </w:rPr>
        <w:t>, mají přednost před zněním Obchodních podmínek, Obchodní podmínky se užijí v rozsahu, v jakém nejsou v rozporu s takovými zvláštními podmínkami.</w:t>
      </w:r>
    </w:p>
    <w:p w14:paraId="24480429" w14:textId="5BB620A9" w:rsidR="00F14996" w:rsidRPr="00021634" w:rsidRDefault="00E37007" w:rsidP="00D22CAB">
      <w:pPr>
        <w:numPr>
          <w:ilvl w:val="0"/>
          <w:numId w:val="10"/>
        </w:numPr>
        <w:spacing w:before="120" w:after="120"/>
        <w:jc w:val="both"/>
        <w:rPr>
          <w:rFonts w:ascii="Arial" w:hAnsi="Arial" w:cs="Arial"/>
          <w:sz w:val="22"/>
        </w:rPr>
      </w:pPr>
      <w:r w:rsidRPr="00E37007">
        <w:rPr>
          <w:rFonts w:ascii="Arial" w:hAnsi="Arial" w:cs="Arial"/>
          <w:sz w:val="22"/>
        </w:rPr>
        <w:t>Tato rámcová dohoda nabývá platnosti okamžikem jejího podpisu poslední</w:t>
      </w:r>
      <w:ins w:id="56" w:author="Široký David, Bc., DiS." w:date="2019-01-28T08:11:00Z">
        <w:r w:rsidR="00A523A0">
          <w:rPr>
            <w:rFonts w:ascii="Arial" w:hAnsi="Arial" w:cs="Arial"/>
            <w:sz w:val="22"/>
          </w:rPr>
          <w:br/>
        </w:r>
      </w:ins>
      <w:r w:rsidRPr="00E37007">
        <w:rPr>
          <w:rFonts w:ascii="Arial" w:hAnsi="Arial" w:cs="Arial"/>
          <w:sz w:val="22"/>
        </w:rPr>
        <w:t>ze smluvních stran</w:t>
      </w:r>
      <w:r w:rsidR="00D22CAB">
        <w:rPr>
          <w:rFonts w:ascii="Arial" w:hAnsi="Arial" w:cs="Arial"/>
          <w:sz w:val="22"/>
        </w:rPr>
        <w:t>.</w:t>
      </w:r>
      <w:r w:rsidRPr="00E37007">
        <w:rPr>
          <w:rFonts w:ascii="Arial" w:hAnsi="Arial" w:cs="Arial"/>
          <w:sz w:val="22"/>
        </w:rPr>
        <w:t xml:space="preserve"> </w:t>
      </w:r>
      <w:r w:rsidR="00D22CAB" w:rsidRPr="00D22CAB">
        <w:rPr>
          <w:rFonts w:ascii="Arial" w:hAnsi="Arial" w:cs="Arial"/>
          <w:sz w:val="22"/>
        </w:rPr>
        <w:t>Je-li rámcová dohoda uveřejňována v registru smluv, nabývá účinnosti dnem uveřejnění v registru smluv, jinak je účinná od okamžiku uzavření.</w:t>
      </w:r>
    </w:p>
    <w:p w14:paraId="5EACF32C" w14:textId="12C87811" w:rsidR="009965FD" w:rsidRDefault="00650921" w:rsidP="00BF4D4D">
      <w:pPr>
        <w:pStyle w:val="Zkladntext21"/>
        <w:spacing w:before="120" w:after="120" w:line="276" w:lineRule="auto"/>
        <w:ind w:right="-23"/>
        <w:rPr>
          <w:rFonts w:ascii="Arial" w:hAnsi="Arial" w:cs="Arial"/>
          <w:b/>
          <w:sz w:val="8"/>
          <w:szCs w:val="8"/>
        </w:rPr>
      </w:pPr>
      <w:r>
        <w:rPr>
          <w:rFonts w:ascii="Arial" w:hAnsi="Arial" w:cs="Arial"/>
          <w:b/>
          <w:sz w:val="8"/>
          <w:szCs w:val="8"/>
        </w:rPr>
        <w:br/>
      </w:r>
    </w:p>
    <w:p w14:paraId="2513ECF5" w14:textId="77777777" w:rsidR="006E751F" w:rsidRDefault="00650921" w:rsidP="00BF4D4D">
      <w:pPr>
        <w:pStyle w:val="Zkladntext21"/>
        <w:spacing w:before="120" w:after="120" w:line="276" w:lineRule="auto"/>
        <w:ind w:right="-23"/>
        <w:rPr>
          <w:ins w:id="57" w:author="Široký David, Bc., DiS." w:date="2019-02-13T09:19:00Z"/>
          <w:rFonts w:ascii="Arial" w:hAnsi="Arial" w:cs="Arial"/>
          <w:b/>
          <w:sz w:val="8"/>
          <w:szCs w:val="8"/>
        </w:rPr>
      </w:pPr>
      <w:r>
        <w:rPr>
          <w:rFonts w:ascii="Arial" w:hAnsi="Arial" w:cs="Arial"/>
          <w:b/>
          <w:sz w:val="8"/>
          <w:szCs w:val="8"/>
        </w:rPr>
        <w:br/>
      </w:r>
    </w:p>
    <w:p w14:paraId="39E27502" w14:textId="77777777" w:rsidR="006E751F" w:rsidRDefault="006E751F" w:rsidP="00BF4D4D">
      <w:pPr>
        <w:pStyle w:val="Zkladntext21"/>
        <w:spacing w:before="120" w:after="120" w:line="276" w:lineRule="auto"/>
        <w:ind w:right="-23"/>
        <w:rPr>
          <w:ins w:id="58" w:author="Široký David, Bc., DiS." w:date="2019-02-13T09:19:00Z"/>
          <w:rFonts w:ascii="Arial" w:hAnsi="Arial" w:cs="Arial"/>
          <w:b/>
          <w:sz w:val="8"/>
          <w:szCs w:val="8"/>
        </w:rPr>
      </w:pPr>
    </w:p>
    <w:p w14:paraId="3FAFA505" w14:textId="77777777" w:rsidR="006E751F" w:rsidRDefault="006E751F" w:rsidP="00BF4D4D">
      <w:pPr>
        <w:pStyle w:val="Zkladntext21"/>
        <w:spacing w:before="120" w:after="120" w:line="276" w:lineRule="auto"/>
        <w:ind w:right="-23"/>
        <w:rPr>
          <w:ins w:id="59" w:author="Široký David, Bc., DiS." w:date="2019-02-13T09:19:00Z"/>
          <w:rFonts w:ascii="Arial" w:hAnsi="Arial" w:cs="Arial"/>
          <w:b/>
          <w:sz w:val="8"/>
          <w:szCs w:val="8"/>
        </w:rPr>
      </w:pPr>
    </w:p>
    <w:p w14:paraId="505A7BBE" w14:textId="77777777" w:rsidR="006E751F" w:rsidRDefault="006E751F" w:rsidP="00BF4D4D">
      <w:pPr>
        <w:pStyle w:val="Zkladntext21"/>
        <w:spacing w:before="120" w:after="120" w:line="276" w:lineRule="auto"/>
        <w:ind w:right="-23"/>
        <w:rPr>
          <w:ins w:id="60" w:author="Široký David, Bc., DiS." w:date="2019-02-13T09:19:00Z"/>
          <w:rFonts w:ascii="Arial" w:hAnsi="Arial" w:cs="Arial"/>
          <w:b/>
          <w:sz w:val="8"/>
          <w:szCs w:val="8"/>
        </w:rPr>
      </w:pPr>
    </w:p>
    <w:p w14:paraId="3A4A1A71" w14:textId="77777777" w:rsidR="006E751F" w:rsidRDefault="006E751F" w:rsidP="00BF4D4D">
      <w:pPr>
        <w:pStyle w:val="Zkladntext21"/>
        <w:spacing w:before="120" w:after="120" w:line="276" w:lineRule="auto"/>
        <w:ind w:right="-23"/>
        <w:rPr>
          <w:ins w:id="61" w:author="Široký David, Bc., DiS." w:date="2019-02-13T09:19:00Z"/>
          <w:rFonts w:ascii="Arial" w:hAnsi="Arial" w:cs="Arial"/>
          <w:b/>
          <w:sz w:val="8"/>
          <w:szCs w:val="8"/>
        </w:rPr>
      </w:pPr>
    </w:p>
    <w:p w14:paraId="47E5228A" w14:textId="77777777" w:rsidR="006E751F" w:rsidRDefault="006E751F" w:rsidP="00BF4D4D">
      <w:pPr>
        <w:pStyle w:val="Zkladntext21"/>
        <w:spacing w:before="120" w:after="120" w:line="276" w:lineRule="auto"/>
        <w:ind w:right="-23"/>
        <w:rPr>
          <w:ins w:id="62" w:author="Široký David, Bc., DiS." w:date="2019-02-13T09:19:00Z"/>
          <w:rFonts w:ascii="Arial" w:hAnsi="Arial" w:cs="Arial"/>
          <w:b/>
          <w:sz w:val="8"/>
          <w:szCs w:val="8"/>
        </w:rPr>
      </w:pPr>
    </w:p>
    <w:p w14:paraId="3C6AD888" w14:textId="77777777" w:rsidR="006E751F" w:rsidRDefault="006E751F" w:rsidP="00BF4D4D">
      <w:pPr>
        <w:pStyle w:val="Zkladntext21"/>
        <w:spacing w:before="120" w:after="120" w:line="276" w:lineRule="auto"/>
        <w:ind w:right="-23"/>
        <w:rPr>
          <w:ins w:id="63" w:author="Široký David, Bc., DiS." w:date="2019-02-13T09:19:00Z"/>
          <w:rFonts w:ascii="Arial" w:hAnsi="Arial" w:cs="Arial"/>
          <w:b/>
          <w:sz w:val="8"/>
          <w:szCs w:val="8"/>
        </w:rPr>
      </w:pPr>
    </w:p>
    <w:p w14:paraId="6A01AF6C" w14:textId="77777777" w:rsidR="006E751F" w:rsidRDefault="006E751F" w:rsidP="00BF4D4D">
      <w:pPr>
        <w:pStyle w:val="Zkladntext21"/>
        <w:spacing w:before="120" w:after="120" w:line="276" w:lineRule="auto"/>
        <w:ind w:right="-23"/>
        <w:rPr>
          <w:ins w:id="64" w:author="Široký David, Bc., DiS." w:date="2019-02-13T09:19:00Z"/>
          <w:rFonts w:ascii="Arial" w:hAnsi="Arial" w:cs="Arial"/>
          <w:b/>
          <w:sz w:val="8"/>
          <w:szCs w:val="8"/>
        </w:rPr>
      </w:pPr>
    </w:p>
    <w:p w14:paraId="5DB3B027" w14:textId="77777777" w:rsidR="006E751F" w:rsidRDefault="006E751F" w:rsidP="00BF4D4D">
      <w:pPr>
        <w:pStyle w:val="Zkladntext21"/>
        <w:spacing w:before="120" w:after="120" w:line="276" w:lineRule="auto"/>
        <w:ind w:right="-23"/>
        <w:rPr>
          <w:ins w:id="65" w:author="Široký David, Bc., DiS." w:date="2019-02-13T09:19:00Z"/>
          <w:rFonts w:ascii="Arial" w:hAnsi="Arial" w:cs="Arial"/>
          <w:b/>
          <w:sz w:val="8"/>
          <w:szCs w:val="8"/>
        </w:rPr>
      </w:pPr>
    </w:p>
    <w:p w14:paraId="5179B3EA" w14:textId="77777777" w:rsidR="006E751F" w:rsidRDefault="006E751F" w:rsidP="00BF4D4D">
      <w:pPr>
        <w:pStyle w:val="Zkladntext21"/>
        <w:spacing w:before="120" w:after="120" w:line="276" w:lineRule="auto"/>
        <w:ind w:right="-23"/>
        <w:rPr>
          <w:ins w:id="66" w:author="Široký David, Bc., DiS." w:date="2019-02-13T09:19:00Z"/>
          <w:rFonts w:ascii="Arial" w:hAnsi="Arial" w:cs="Arial"/>
          <w:b/>
          <w:sz w:val="8"/>
          <w:szCs w:val="8"/>
        </w:rPr>
      </w:pPr>
    </w:p>
    <w:p w14:paraId="79D46AF0" w14:textId="0876352B" w:rsidR="00CC5257" w:rsidRPr="00A02B02" w:rsidRDefault="00650921" w:rsidP="00BF4D4D">
      <w:pPr>
        <w:pStyle w:val="Zkladntext21"/>
        <w:spacing w:before="120" w:after="120" w:line="276" w:lineRule="auto"/>
        <w:ind w:right="-23"/>
        <w:rPr>
          <w:rFonts w:ascii="Arial" w:hAnsi="Arial" w:cs="Arial"/>
          <w:b/>
          <w:sz w:val="24"/>
        </w:rPr>
      </w:pPr>
      <w:r>
        <w:rPr>
          <w:rFonts w:ascii="Arial" w:hAnsi="Arial" w:cs="Arial"/>
          <w:b/>
          <w:sz w:val="8"/>
          <w:szCs w:val="8"/>
        </w:rPr>
        <w:br/>
      </w:r>
      <w:r>
        <w:rPr>
          <w:rFonts w:ascii="Arial" w:hAnsi="Arial" w:cs="Arial"/>
          <w:b/>
          <w:sz w:val="8"/>
          <w:szCs w:val="8"/>
        </w:rPr>
        <w:br/>
      </w:r>
      <w:r w:rsidR="00A02B02" w:rsidRPr="00A02B02">
        <w:rPr>
          <w:rFonts w:ascii="Arial" w:hAnsi="Arial" w:cs="Arial"/>
          <w:b/>
          <w:sz w:val="24"/>
        </w:rPr>
        <w:t>Přílohy</w:t>
      </w:r>
      <w:r w:rsidR="00904D7D">
        <w:rPr>
          <w:rFonts w:ascii="Arial" w:hAnsi="Arial" w:cs="Arial"/>
          <w:b/>
          <w:sz w:val="24"/>
        </w:rPr>
        <w:t xml:space="preserve"> tvořící nedílnou součást této rámcové dohody</w:t>
      </w:r>
    </w:p>
    <w:p w14:paraId="65E6B428" w14:textId="77777777" w:rsidR="009439E6" w:rsidRPr="009439E6" w:rsidRDefault="009439E6" w:rsidP="009439E6">
      <w:pPr>
        <w:pStyle w:val="Zkladntext21"/>
        <w:ind w:right="-22"/>
        <w:rPr>
          <w:rFonts w:ascii="Arial" w:hAnsi="Arial" w:cs="Arial"/>
          <w:szCs w:val="22"/>
        </w:rPr>
      </w:pPr>
      <w:r w:rsidRPr="009439E6">
        <w:rPr>
          <w:rFonts w:ascii="Arial" w:hAnsi="Arial" w:cs="Arial"/>
          <w:szCs w:val="22"/>
        </w:rPr>
        <w:t>Příloha č. 1 – Obchodní podmínky k rámcové dohodě č. ……………….</w:t>
      </w:r>
    </w:p>
    <w:p w14:paraId="5E9A5672" w14:textId="77777777" w:rsidR="009439E6" w:rsidRDefault="009439E6" w:rsidP="009439E6">
      <w:pPr>
        <w:pStyle w:val="Zkladntext21"/>
        <w:ind w:right="-22"/>
        <w:rPr>
          <w:rFonts w:ascii="Arial" w:hAnsi="Arial" w:cs="Arial"/>
          <w:szCs w:val="22"/>
        </w:rPr>
      </w:pPr>
      <w:r w:rsidRPr="009439E6">
        <w:rPr>
          <w:rFonts w:ascii="Arial" w:hAnsi="Arial" w:cs="Arial"/>
          <w:szCs w:val="22"/>
        </w:rPr>
        <w:t>Příloha č. 2 – Specifikace předmětu objednávek a ceník</w:t>
      </w:r>
    </w:p>
    <w:p w14:paraId="1454EBD2" w14:textId="2BA4C924" w:rsidR="0050216A" w:rsidRPr="009439E6" w:rsidRDefault="0050216A" w:rsidP="009439E6">
      <w:pPr>
        <w:pStyle w:val="Zkladntext21"/>
        <w:ind w:right="-22"/>
        <w:rPr>
          <w:rFonts w:ascii="Arial" w:hAnsi="Arial" w:cs="Arial"/>
          <w:szCs w:val="22"/>
        </w:rPr>
      </w:pPr>
      <w:r>
        <w:rPr>
          <w:rFonts w:ascii="Arial" w:hAnsi="Arial" w:cs="Arial"/>
          <w:szCs w:val="22"/>
        </w:rPr>
        <w:t xml:space="preserve">Příloha č. 3 – </w:t>
      </w:r>
      <w:commentRangeStart w:id="67"/>
      <w:commentRangeStart w:id="68"/>
      <w:commentRangeStart w:id="69"/>
      <w:commentRangeStart w:id="70"/>
      <w:r>
        <w:rPr>
          <w:rFonts w:ascii="Arial" w:hAnsi="Arial" w:cs="Arial"/>
          <w:szCs w:val="22"/>
        </w:rPr>
        <w:t xml:space="preserve">Technické listy </w:t>
      </w:r>
      <w:commentRangeEnd w:id="67"/>
      <w:r w:rsidR="009E7CEF">
        <w:rPr>
          <w:rStyle w:val="Odkaznakoment"/>
          <w:rFonts w:ascii="Calibri" w:eastAsia="Calibri" w:hAnsi="Calibri"/>
          <w:lang w:eastAsia="en-US"/>
        </w:rPr>
        <w:commentReference w:id="67"/>
      </w:r>
      <w:commentRangeEnd w:id="68"/>
      <w:commentRangeEnd w:id="69"/>
      <w:r w:rsidR="006E2752">
        <w:rPr>
          <w:rStyle w:val="Odkaznakoment"/>
          <w:rFonts w:ascii="Calibri" w:eastAsia="Calibri" w:hAnsi="Calibri"/>
          <w:lang w:eastAsia="en-US"/>
        </w:rPr>
        <w:commentReference w:id="68"/>
      </w:r>
      <w:r w:rsidR="00A420A0">
        <w:rPr>
          <w:rStyle w:val="Odkaznakoment"/>
          <w:rFonts w:ascii="Calibri" w:eastAsia="Calibri" w:hAnsi="Calibri"/>
          <w:lang w:eastAsia="en-US"/>
        </w:rPr>
        <w:commentReference w:id="69"/>
      </w:r>
      <w:commentRangeEnd w:id="70"/>
      <w:r w:rsidR="00731513">
        <w:rPr>
          <w:rStyle w:val="Odkaznakoment"/>
          <w:rFonts w:ascii="Calibri" w:eastAsia="Calibri" w:hAnsi="Calibri"/>
          <w:lang w:eastAsia="en-US"/>
        </w:rPr>
        <w:commentReference w:id="70"/>
      </w:r>
      <w:r>
        <w:rPr>
          <w:rFonts w:ascii="Arial" w:hAnsi="Arial" w:cs="Arial"/>
          <w:szCs w:val="22"/>
        </w:rPr>
        <w:t>k nabízeným přípravkům (</w:t>
      </w:r>
      <w:r w:rsidRPr="0050216A">
        <w:rPr>
          <w:rFonts w:ascii="Arial" w:hAnsi="Arial" w:cs="Arial"/>
          <w:szCs w:val="22"/>
          <w:highlight w:val="yellow"/>
        </w:rPr>
        <w:t xml:space="preserve">poskytne </w:t>
      </w:r>
      <w:r w:rsidR="00240F79">
        <w:rPr>
          <w:rFonts w:ascii="Arial" w:hAnsi="Arial" w:cs="Arial"/>
          <w:szCs w:val="22"/>
          <w:highlight w:val="yellow"/>
        </w:rPr>
        <w:t>prodávající</w:t>
      </w:r>
      <w:r>
        <w:rPr>
          <w:rFonts w:ascii="Arial" w:hAnsi="Arial" w:cs="Arial"/>
          <w:szCs w:val="22"/>
        </w:rPr>
        <w:t>)</w:t>
      </w:r>
    </w:p>
    <w:p w14:paraId="11A4F397" w14:textId="61AF1210" w:rsidR="00935934" w:rsidRDefault="009439E6" w:rsidP="009439E6">
      <w:pPr>
        <w:pStyle w:val="Zkladntext21"/>
        <w:spacing w:line="276" w:lineRule="auto"/>
        <w:ind w:right="-22"/>
        <w:rPr>
          <w:rFonts w:ascii="Arial" w:hAnsi="Arial" w:cs="Arial"/>
          <w:szCs w:val="22"/>
        </w:rPr>
      </w:pPr>
      <w:r w:rsidRPr="009439E6">
        <w:rPr>
          <w:rFonts w:ascii="Arial" w:hAnsi="Arial" w:cs="Arial"/>
          <w:szCs w:val="22"/>
        </w:rPr>
        <w:t xml:space="preserve">Příloha č. </w:t>
      </w:r>
      <w:r w:rsidR="0050216A">
        <w:rPr>
          <w:rFonts w:ascii="Arial" w:hAnsi="Arial" w:cs="Arial"/>
          <w:szCs w:val="22"/>
        </w:rPr>
        <w:t>4</w:t>
      </w:r>
      <w:r w:rsidRPr="009439E6">
        <w:rPr>
          <w:rFonts w:ascii="Arial" w:hAnsi="Arial" w:cs="Arial"/>
          <w:szCs w:val="22"/>
        </w:rPr>
        <w:t xml:space="preserve"> – Seznam dodacích míst</w:t>
      </w:r>
    </w:p>
    <w:p w14:paraId="543C6B53" w14:textId="5C588A93" w:rsidR="00640508" w:rsidRDefault="00640508" w:rsidP="009439E6">
      <w:pPr>
        <w:pStyle w:val="Zkladntext21"/>
        <w:spacing w:line="276" w:lineRule="auto"/>
        <w:ind w:right="-22"/>
        <w:rPr>
          <w:rFonts w:ascii="Arial" w:hAnsi="Arial" w:cs="Arial"/>
          <w:szCs w:val="22"/>
        </w:rPr>
      </w:pPr>
      <w:r>
        <w:rPr>
          <w:rFonts w:ascii="Arial" w:hAnsi="Arial" w:cs="Arial"/>
          <w:szCs w:val="22"/>
        </w:rPr>
        <w:t>Příloha č. 5 – Seznam poddodavatelů (</w:t>
      </w:r>
      <w:r w:rsidR="007A04F4">
        <w:rPr>
          <w:rFonts w:ascii="Arial" w:hAnsi="Arial" w:cs="Arial"/>
          <w:szCs w:val="22"/>
          <w:highlight w:val="yellow"/>
        </w:rPr>
        <w:t>dle potřeby</w:t>
      </w:r>
      <w:r w:rsidRPr="00640508">
        <w:rPr>
          <w:rFonts w:ascii="Arial" w:hAnsi="Arial" w:cs="Arial"/>
          <w:szCs w:val="22"/>
          <w:highlight w:val="yellow"/>
        </w:rPr>
        <w:t xml:space="preserve"> doplní prodávající</w:t>
      </w:r>
      <w:r>
        <w:rPr>
          <w:rFonts w:ascii="Arial" w:hAnsi="Arial" w:cs="Arial"/>
          <w:szCs w:val="22"/>
        </w:rPr>
        <w:t>)</w:t>
      </w:r>
    </w:p>
    <w:p w14:paraId="7901BAB3" w14:textId="77777777" w:rsidR="009965FD" w:rsidRDefault="009965FD" w:rsidP="009439E6">
      <w:pPr>
        <w:pStyle w:val="Zkladntext21"/>
        <w:spacing w:line="276" w:lineRule="auto"/>
        <w:ind w:right="-22"/>
        <w:rPr>
          <w:rFonts w:ascii="Arial" w:hAnsi="Arial" w:cs="Arial"/>
          <w:szCs w:val="22"/>
        </w:rPr>
      </w:pPr>
    </w:p>
    <w:p w14:paraId="52646501" w14:textId="77777777" w:rsidR="009965FD" w:rsidRPr="009107B4" w:rsidRDefault="009965FD" w:rsidP="009439E6">
      <w:pPr>
        <w:pStyle w:val="Zkladntext21"/>
        <w:spacing w:line="276" w:lineRule="auto"/>
        <w:ind w:right="-22"/>
        <w:rPr>
          <w:rFonts w:ascii="Arial" w:hAnsi="Arial"/>
        </w:rPr>
      </w:pPr>
    </w:p>
    <w:p w14:paraId="0021AF31" w14:textId="77777777" w:rsidR="00CC5257" w:rsidRPr="00E956D9" w:rsidRDefault="00CC5257" w:rsidP="00E5485A">
      <w:pPr>
        <w:pStyle w:val="acnormalbold"/>
        <w:rPr>
          <w:rFonts w:ascii="Arial" w:hAnsi="Arial" w:cs="Arial"/>
          <w:b w:val="0"/>
          <w:sz w:val="22"/>
        </w:rPr>
      </w:pPr>
      <w:r w:rsidRPr="00E956D9">
        <w:rPr>
          <w:rFonts w:ascii="Arial" w:hAnsi="Arial" w:cs="Arial"/>
          <w:b w:val="0"/>
          <w:sz w:val="22"/>
        </w:rPr>
        <w:t>V</w:t>
      </w:r>
      <w:r w:rsidR="0000537B">
        <w:rPr>
          <w:rFonts w:ascii="Arial" w:hAnsi="Arial" w:cs="Arial"/>
          <w:b w:val="0"/>
          <w:sz w:val="22"/>
        </w:rPr>
        <w:t> Praze,</w:t>
      </w:r>
      <w:r w:rsidRPr="00E956D9">
        <w:rPr>
          <w:rFonts w:ascii="Arial" w:hAnsi="Arial" w:cs="Arial"/>
          <w:b w:val="0"/>
          <w:sz w:val="22"/>
        </w:rPr>
        <w:t xml:space="preserve"> dne: ……………….</w:t>
      </w:r>
      <w:r w:rsidR="00E5485A">
        <w:rPr>
          <w:rFonts w:ascii="Arial" w:hAnsi="Arial" w:cs="Arial"/>
          <w:b w:val="0"/>
          <w:sz w:val="22"/>
        </w:rPr>
        <w:tab/>
      </w:r>
      <w:r w:rsidR="00E5485A">
        <w:rPr>
          <w:rFonts w:ascii="Arial" w:hAnsi="Arial" w:cs="Arial"/>
          <w:b w:val="0"/>
          <w:sz w:val="22"/>
        </w:rPr>
        <w:tab/>
      </w:r>
      <w:r w:rsidR="0000537B">
        <w:rPr>
          <w:rFonts w:ascii="Arial" w:hAnsi="Arial" w:cs="Arial"/>
          <w:b w:val="0"/>
          <w:sz w:val="22"/>
        </w:rPr>
        <w:tab/>
      </w:r>
      <w:r w:rsidR="00E5485A">
        <w:rPr>
          <w:rFonts w:ascii="Arial" w:hAnsi="Arial" w:cs="Arial"/>
          <w:b w:val="0"/>
          <w:sz w:val="22"/>
        </w:rPr>
        <w:t>V……………….</w:t>
      </w:r>
      <w:r w:rsidR="0000537B">
        <w:rPr>
          <w:rFonts w:ascii="Arial" w:hAnsi="Arial" w:cs="Arial"/>
          <w:b w:val="0"/>
          <w:sz w:val="22"/>
        </w:rPr>
        <w:t>,</w:t>
      </w:r>
      <w:r w:rsidR="00174612">
        <w:rPr>
          <w:rFonts w:ascii="Arial" w:hAnsi="Arial" w:cs="Arial"/>
          <w:b w:val="0"/>
          <w:sz w:val="22"/>
        </w:rPr>
        <w:t xml:space="preserve"> dne:</w:t>
      </w:r>
      <w:r w:rsidR="00E5485A">
        <w:rPr>
          <w:rFonts w:ascii="Arial" w:hAnsi="Arial" w:cs="Arial"/>
          <w:b w:val="0"/>
          <w:sz w:val="22"/>
        </w:rPr>
        <w:t xml:space="preserve"> </w:t>
      </w:r>
      <w:r w:rsidR="00174612">
        <w:rPr>
          <w:rFonts w:ascii="Arial" w:hAnsi="Arial" w:cs="Arial"/>
          <w:b w:val="0"/>
          <w:sz w:val="22"/>
        </w:rPr>
        <w:t>…………</w:t>
      </w:r>
      <w:r w:rsidR="0000537B">
        <w:rPr>
          <w:rFonts w:ascii="Arial" w:hAnsi="Arial" w:cs="Arial"/>
          <w:b w:val="0"/>
          <w:sz w:val="22"/>
        </w:rPr>
        <w:t>……….</w:t>
      </w:r>
    </w:p>
    <w:p w14:paraId="274A9B48" w14:textId="77777777" w:rsidR="00C928F9" w:rsidRDefault="00C928F9" w:rsidP="00C928F9">
      <w:pPr>
        <w:pStyle w:val="acnormal"/>
      </w:pPr>
    </w:p>
    <w:p w14:paraId="2D0A2A1F" w14:textId="317E88DA" w:rsidR="00712561" w:rsidRDefault="0037306E" w:rsidP="000C4186">
      <w:pPr>
        <w:pStyle w:val="acnormalbold"/>
        <w:spacing w:before="0" w:after="0"/>
        <w:contextualSpacing/>
        <w:rPr>
          <w:rFonts w:ascii="Arial" w:hAnsi="Arial" w:cs="Arial"/>
          <w:b w:val="0"/>
          <w:sz w:val="22"/>
        </w:rPr>
      </w:pPr>
      <w:r>
        <w:rPr>
          <w:rFonts w:ascii="Arial" w:hAnsi="Arial" w:cs="Arial"/>
          <w:b w:val="0"/>
          <w:sz w:val="22"/>
        </w:rPr>
        <w:t xml:space="preserve">Za </w:t>
      </w:r>
      <w:r w:rsidR="00CB26F1">
        <w:rPr>
          <w:rFonts w:ascii="Arial" w:hAnsi="Arial" w:cs="Arial"/>
          <w:b w:val="0"/>
          <w:sz w:val="22"/>
        </w:rPr>
        <w:t>Kupující</w:t>
      </w:r>
      <w:r>
        <w:rPr>
          <w:rFonts w:ascii="Arial" w:hAnsi="Arial" w:cs="Arial"/>
          <w:b w:val="0"/>
          <w:sz w:val="22"/>
        </w:rPr>
        <w:t>ho</w:t>
      </w:r>
      <w:r w:rsidR="00CC5257" w:rsidRPr="00E956D9">
        <w:rPr>
          <w:rFonts w:ascii="Arial" w:hAnsi="Arial" w:cs="Arial"/>
          <w:b w:val="0"/>
          <w:sz w:val="22"/>
        </w:rPr>
        <w:t>:</w:t>
      </w:r>
      <w:r w:rsidR="00712561">
        <w:rPr>
          <w:rFonts w:ascii="Arial" w:hAnsi="Arial" w:cs="Arial"/>
          <w:b w:val="0"/>
          <w:sz w:val="22"/>
        </w:rPr>
        <w:tab/>
        <w:t xml:space="preserve">           </w:t>
      </w:r>
      <w:r w:rsidR="00E5485A">
        <w:rPr>
          <w:rFonts w:ascii="Arial" w:hAnsi="Arial" w:cs="Arial"/>
          <w:b w:val="0"/>
          <w:sz w:val="22"/>
        </w:rPr>
        <w:tab/>
      </w:r>
      <w:r w:rsidR="00E5485A">
        <w:rPr>
          <w:rFonts w:ascii="Arial" w:hAnsi="Arial" w:cs="Arial"/>
          <w:b w:val="0"/>
          <w:sz w:val="22"/>
        </w:rPr>
        <w:tab/>
      </w:r>
      <w:r w:rsidR="00E5485A">
        <w:rPr>
          <w:rFonts w:ascii="Arial" w:hAnsi="Arial" w:cs="Arial"/>
          <w:b w:val="0"/>
          <w:sz w:val="22"/>
        </w:rPr>
        <w:tab/>
      </w:r>
      <w:r>
        <w:rPr>
          <w:rFonts w:ascii="Arial" w:hAnsi="Arial" w:cs="Arial"/>
          <w:b w:val="0"/>
          <w:sz w:val="22"/>
        </w:rPr>
        <w:t xml:space="preserve">Za </w:t>
      </w:r>
      <w:r w:rsidR="000B560C">
        <w:rPr>
          <w:rFonts w:ascii="Arial" w:hAnsi="Arial" w:cs="Arial"/>
          <w:b w:val="0"/>
          <w:sz w:val="22"/>
        </w:rPr>
        <w:t>Prodávající</w:t>
      </w:r>
      <w:r>
        <w:rPr>
          <w:rFonts w:ascii="Arial" w:hAnsi="Arial" w:cs="Arial"/>
          <w:b w:val="0"/>
          <w:sz w:val="22"/>
        </w:rPr>
        <w:t>ho</w:t>
      </w:r>
      <w:r w:rsidR="00CC5257" w:rsidRPr="00E956D9">
        <w:rPr>
          <w:rFonts w:ascii="Arial" w:hAnsi="Arial" w:cs="Arial"/>
          <w:b w:val="0"/>
          <w:sz w:val="22"/>
        </w:rPr>
        <w:t xml:space="preserve">:        </w:t>
      </w:r>
    </w:p>
    <w:p w14:paraId="79FEBBC7" w14:textId="77777777" w:rsidR="00E5485A" w:rsidRPr="0000537B" w:rsidRDefault="00E5485A" w:rsidP="000C4186">
      <w:pPr>
        <w:pStyle w:val="acnormal"/>
        <w:spacing w:line="240" w:lineRule="auto"/>
        <w:contextualSpacing/>
        <w:rPr>
          <w:sz w:val="2"/>
          <w:szCs w:val="2"/>
        </w:rPr>
      </w:pPr>
    </w:p>
    <w:p w14:paraId="45E49360" w14:textId="77777777" w:rsidR="006962BA" w:rsidRDefault="006962BA" w:rsidP="009439E6">
      <w:pPr>
        <w:rPr>
          <w:rFonts w:ascii="Arial" w:hAnsi="Arial" w:cs="Arial"/>
          <w:b/>
          <w:sz w:val="22"/>
        </w:rPr>
      </w:pPr>
    </w:p>
    <w:p w14:paraId="1A067F09" w14:textId="77777777" w:rsidR="009439E6" w:rsidRPr="009439E6" w:rsidRDefault="009439E6" w:rsidP="009439E6">
      <w:pPr>
        <w:rPr>
          <w:rFonts w:ascii="Arial" w:hAnsi="Arial" w:cs="Arial"/>
          <w:b/>
          <w:sz w:val="22"/>
        </w:rPr>
      </w:pPr>
      <w:r w:rsidRPr="009439E6">
        <w:rPr>
          <w:rFonts w:ascii="Arial" w:hAnsi="Arial" w:cs="Arial"/>
          <w:b/>
          <w:sz w:val="22"/>
        </w:rPr>
        <w:t xml:space="preserve">……………………………………………     </w:t>
      </w:r>
      <w:r w:rsidRPr="009439E6">
        <w:rPr>
          <w:rFonts w:ascii="Arial" w:hAnsi="Arial" w:cs="Arial"/>
          <w:b/>
          <w:sz w:val="22"/>
        </w:rPr>
        <w:tab/>
        <w:t xml:space="preserve"> ………………………………………………..</w:t>
      </w:r>
    </w:p>
    <w:p w14:paraId="06444D92" w14:textId="79C8591F" w:rsidR="009439E6" w:rsidRPr="009439E6" w:rsidRDefault="006962BA" w:rsidP="009439E6">
      <w:pPr>
        <w:rPr>
          <w:rFonts w:ascii="Arial" w:hAnsi="Arial" w:cs="Arial"/>
          <w:b/>
          <w:sz w:val="22"/>
        </w:rPr>
      </w:pPr>
      <w:r w:rsidRPr="006962BA">
        <w:rPr>
          <w:rFonts w:ascii="Arial" w:hAnsi="Arial" w:cs="Arial"/>
          <w:b/>
          <w:sz w:val="22"/>
        </w:rPr>
        <w:t>Ing. Marcela Pernicová</w:t>
      </w:r>
      <w:r w:rsidR="009439E6" w:rsidRPr="009439E6">
        <w:rPr>
          <w:rFonts w:ascii="Arial" w:hAnsi="Arial" w:cs="Arial"/>
          <w:b/>
          <w:sz w:val="22"/>
        </w:rPr>
        <w:tab/>
      </w:r>
      <w:r w:rsidR="009439E6" w:rsidRPr="009439E6">
        <w:rPr>
          <w:rFonts w:ascii="Arial" w:hAnsi="Arial" w:cs="Arial"/>
          <w:b/>
          <w:sz w:val="22"/>
        </w:rPr>
        <w:tab/>
      </w:r>
      <w:r w:rsidR="009439E6" w:rsidRPr="009439E6">
        <w:rPr>
          <w:rFonts w:ascii="Arial" w:hAnsi="Arial" w:cs="Arial"/>
          <w:b/>
          <w:sz w:val="22"/>
        </w:rPr>
        <w:tab/>
        <w:t xml:space="preserve"> ……………………………………….</w:t>
      </w:r>
    </w:p>
    <w:p w14:paraId="7DD80D40" w14:textId="6DEE4D10" w:rsidR="006962BA" w:rsidRDefault="006962BA" w:rsidP="009439E6">
      <w:pPr>
        <w:rPr>
          <w:rFonts w:ascii="Arial" w:hAnsi="Arial" w:cs="Arial"/>
          <w:sz w:val="22"/>
        </w:rPr>
      </w:pPr>
      <w:r w:rsidRPr="006962BA">
        <w:rPr>
          <w:rFonts w:ascii="Arial" w:hAnsi="Arial" w:cs="Arial"/>
          <w:sz w:val="22"/>
        </w:rPr>
        <w:t xml:space="preserve">náměstkyně GŘ pro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 xml:space="preserve"> </w:t>
      </w:r>
      <w:r w:rsidRPr="006962BA">
        <w:rPr>
          <w:rFonts w:ascii="Arial" w:hAnsi="Arial" w:cs="Arial"/>
          <w:b/>
          <w:sz w:val="22"/>
        </w:rPr>
        <w:t>………………………………………….</w:t>
      </w:r>
    </w:p>
    <w:p w14:paraId="2C9F93EC" w14:textId="4E55053F" w:rsidR="000C4186" w:rsidRDefault="006962BA" w:rsidP="009439E6">
      <w:pPr>
        <w:rPr>
          <w:rFonts w:ascii="Arial" w:hAnsi="Arial" w:cs="Arial"/>
          <w:b/>
          <w:sz w:val="22"/>
        </w:rPr>
      </w:pPr>
      <w:r w:rsidRPr="006962BA">
        <w:rPr>
          <w:rFonts w:ascii="Arial" w:hAnsi="Arial" w:cs="Arial"/>
          <w:sz w:val="22"/>
        </w:rPr>
        <w:t>provozuschopnost dráhy</w:t>
      </w:r>
      <w:r w:rsidR="009439E6" w:rsidRPr="009439E6">
        <w:rPr>
          <w:rFonts w:ascii="Arial" w:hAnsi="Arial" w:cs="Arial"/>
          <w:b/>
          <w:sz w:val="22"/>
        </w:rPr>
        <w:tab/>
      </w:r>
      <w:r w:rsidR="009439E6" w:rsidRPr="009439E6">
        <w:rPr>
          <w:rFonts w:ascii="Arial" w:hAnsi="Arial" w:cs="Arial"/>
          <w:b/>
          <w:sz w:val="22"/>
        </w:rPr>
        <w:tab/>
      </w:r>
      <w:r w:rsidR="009439E6" w:rsidRPr="009439E6">
        <w:rPr>
          <w:rFonts w:ascii="Arial" w:hAnsi="Arial" w:cs="Arial"/>
          <w:b/>
          <w:sz w:val="22"/>
        </w:rPr>
        <w:tab/>
        <w:t xml:space="preserve"> </w:t>
      </w:r>
    </w:p>
    <w:p w14:paraId="411A33F6" w14:textId="77777777" w:rsidR="00781AD3" w:rsidRDefault="00781AD3" w:rsidP="009439E6">
      <w:pPr>
        <w:rPr>
          <w:rFonts w:ascii="Arial" w:hAnsi="Arial" w:cs="Arial"/>
          <w:b/>
          <w:sz w:val="22"/>
        </w:rPr>
      </w:pPr>
    </w:p>
    <w:p w14:paraId="00FA9031" w14:textId="77777777" w:rsidR="00BF4D4D" w:rsidRPr="000C4186" w:rsidRDefault="00966347" w:rsidP="00BF4D4D">
      <w:pPr>
        <w:suppressAutoHyphens/>
        <w:spacing w:before="120" w:after="240"/>
        <w:jc w:val="both"/>
        <w:rPr>
          <w:rFonts w:ascii="Arial" w:hAnsi="Arial" w:cs="Arial"/>
          <w:sz w:val="22"/>
        </w:rPr>
      </w:pPr>
      <w:r w:rsidRPr="000C4186">
        <w:rPr>
          <w:rFonts w:ascii="Arial" w:hAnsi="Arial" w:cs="Arial"/>
          <w:sz w:val="22"/>
        </w:rPr>
        <w:t xml:space="preserve">Tato </w:t>
      </w:r>
      <w:r w:rsidR="000C4186">
        <w:rPr>
          <w:rFonts w:ascii="Arial" w:hAnsi="Arial" w:cs="Arial"/>
          <w:sz w:val="22"/>
        </w:rPr>
        <w:t>rámcová dohoda</w:t>
      </w:r>
      <w:r w:rsidRPr="000C4186">
        <w:rPr>
          <w:rFonts w:ascii="Arial" w:hAnsi="Arial" w:cs="Arial"/>
          <w:sz w:val="22"/>
        </w:rPr>
        <w:t xml:space="preserve"> b</w:t>
      </w:r>
      <w:r w:rsidR="000C4186">
        <w:rPr>
          <w:rFonts w:ascii="Arial" w:hAnsi="Arial" w:cs="Arial"/>
          <w:sz w:val="22"/>
        </w:rPr>
        <w:t>yla uveřejněna prostřednictvím r</w:t>
      </w:r>
      <w:r w:rsidRPr="000C4186">
        <w:rPr>
          <w:rFonts w:ascii="Arial" w:hAnsi="Arial" w:cs="Arial"/>
          <w:sz w:val="22"/>
        </w:rPr>
        <w:t>egistru smluv dne ……</w:t>
      </w:r>
      <w:r w:rsidR="000C4186">
        <w:rPr>
          <w:rFonts w:ascii="Arial" w:hAnsi="Arial" w:cs="Arial"/>
          <w:sz w:val="22"/>
        </w:rPr>
        <w:t>…………</w:t>
      </w:r>
      <w:proofErr w:type="gramStart"/>
      <w:r w:rsidR="000C4186">
        <w:rPr>
          <w:rFonts w:ascii="Arial" w:hAnsi="Arial" w:cs="Arial"/>
          <w:sz w:val="22"/>
        </w:rPr>
        <w:t>…. .</w:t>
      </w:r>
      <w:proofErr w:type="gramEnd"/>
    </w:p>
    <w:sectPr w:rsidR="00BF4D4D" w:rsidRPr="000C4186" w:rsidSect="00AD7B17">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Prachařová Karolína, Mgr." w:date="2019-02-06T16:42:00Z" w:initials="PKM">
    <w:p w14:paraId="21013AB1" w14:textId="6033C740" w:rsidR="005071BD" w:rsidRDefault="005071BD">
      <w:pPr>
        <w:pStyle w:val="Textkomente"/>
      </w:pPr>
      <w:r>
        <w:rPr>
          <w:rStyle w:val="Odkaznakoment"/>
        </w:rPr>
        <w:annotationRef/>
      </w:r>
      <w:r w:rsidR="00A23C9F">
        <w:t>Zde jsou uvedeny kolonky na dvě čísla, ale nebude náhodou jen jedno číslo těch TPD? Pokud ano, ponechala bych tu druhou kolonku.</w:t>
      </w:r>
    </w:p>
    <w:p w14:paraId="388D99BF" w14:textId="77777777" w:rsidR="005071BD" w:rsidRDefault="005071BD">
      <w:pPr>
        <w:pStyle w:val="Textkomente"/>
      </w:pPr>
    </w:p>
    <w:p w14:paraId="2BE0185D" w14:textId="6A3A40A7" w:rsidR="005071BD" w:rsidRDefault="005071BD">
      <w:pPr>
        <w:pStyle w:val="Textkomente"/>
      </w:pPr>
      <w:r>
        <w:t xml:space="preserve">Materiálu jsem tedy odstranila, necháme jen výrobcem. </w:t>
      </w:r>
    </w:p>
  </w:comment>
  <w:comment w:id="7" w:author="Fencl Jan, Ing." w:date="2019-02-05T14:22:00Z" w:initials="JF">
    <w:p w14:paraId="65B63AD8" w14:textId="5CE39D0D" w:rsidR="000B1389" w:rsidRDefault="000B1389">
      <w:pPr>
        <w:pStyle w:val="Textkomente"/>
      </w:pPr>
      <w:r>
        <w:rPr>
          <w:rStyle w:val="Odkaznakoment"/>
        </w:rPr>
        <w:annotationRef/>
      </w:r>
      <w:r>
        <w:t>Prodávající disponuje nebo Přípravky disponují?</w:t>
      </w:r>
    </w:p>
  </w:comment>
  <w:comment w:id="8" w:author="Široký David, Bc., DiS." w:date="2019-02-05T15:37:00Z" w:initials="ŠD">
    <w:p w14:paraId="26458A57" w14:textId="7F611A60" w:rsidR="00AA00CF" w:rsidRDefault="00AA00CF">
      <w:pPr>
        <w:pStyle w:val="Textkomente"/>
      </w:pPr>
      <w:r>
        <w:rPr>
          <w:rStyle w:val="Odkaznakoment"/>
        </w:rPr>
        <w:annotationRef/>
      </w:r>
      <w:r>
        <w:t>Předpokládám, že výrobce disponuje a výrobky splňují; formulace s Kájou</w:t>
      </w:r>
    </w:p>
  </w:comment>
  <w:comment w:id="6" w:author="Prachařová Karolína, Mgr." w:date="2019-02-06T16:52:00Z" w:initials="PKM">
    <w:p w14:paraId="7DEB8E16" w14:textId="6AD3389E" w:rsidR="005F7858" w:rsidRDefault="005F7858">
      <w:pPr>
        <w:pStyle w:val="Textkomente"/>
      </w:pPr>
      <w:r>
        <w:rPr>
          <w:rStyle w:val="Odkaznakoment"/>
        </w:rPr>
        <w:annotationRef/>
      </w:r>
      <w:r>
        <w:t>Z daného jasně vyplývá, že Prodávající</w:t>
      </w:r>
    </w:p>
  </w:comment>
  <w:comment w:id="38" w:author="Fencl Jan, Ing." w:date="2019-02-05T15:13:00Z" w:initials="JF">
    <w:p w14:paraId="0457B7CB" w14:textId="04E57701" w:rsidR="007738E9" w:rsidRDefault="007738E9">
      <w:pPr>
        <w:pStyle w:val="Textkomente"/>
      </w:pPr>
      <w:r>
        <w:rPr>
          <w:rStyle w:val="Odkaznakoment"/>
        </w:rPr>
        <w:annotationRef/>
      </w:r>
      <w:r>
        <w:t>Podle mne stačí odkaz na TPD</w:t>
      </w:r>
    </w:p>
  </w:comment>
  <w:comment w:id="36" w:author="Prachařová Karolína, Mgr." w:date="2019-02-07T12:02:00Z" w:initials="PKM">
    <w:p w14:paraId="6A8EFCF8" w14:textId="27FDCB69" w:rsidR="009F6880" w:rsidRDefault="009F6880">
      <w:pPr>
        <w:pStyle w:val="Textkomente"/>
      </w:pPr>
      <w:r>
        <w:rPr>
          <w:rStyle w:val="Odkaznakoment"/>
        </w:rPr>
        <w:annotationRef/>
      </w:r>
      <w:proofErr w:type="gramStart"/>
      <w:r>
        <w:t>Davide</w:t>
      </w:r>
      <w:proofErr w:type="gramEnd"/>
      <w:r>
        <w:t xml:space="preserve"> prosím </w:t>
      </w:r>
      <w:proofErr w:type="gramStart"/>
      <w:r>
        <w:t>ponech</w:t>
      </w:r>
      <w:proofErr w:type="gramEnd"/>
      <w:r>
        <w:t xml:space="preserve"> celé ustanovení. </w:t>
      </w:r>
    </w:p>
  </w:comment>
  <w:comment w:id="37" w:author="David" w:date="2019-02-10T16:58:00Z" w:initials="D">
    <w:p w14:paraId="6677F68F" w14:textId="0DD4EF73" w:rsidR="00EB5CD1" w:rsidRDefault="00EB5CD1">
      <w:pPr>
        <w:pStyle w:val="Textkomente"/>
      </w:pPr>
      <w:r>
        <w:rPr>
          <w:rStyle w:val="Odkaznakoment"/>
        </w:rPr>
        <w:annotationRef/>
      </w:r>
      <w:r>
        <w:t>Kontrola, zda se něco neztratilo v překladu – je ustanovení celé?</w:t>
      </w:r>
    </w:p>
  </w:comment>
  <w:comment w:id="67" w:author="Široký David, Bc., DiS." w:date="2019-01-28T14:40:00Z" w:initials="ŠD">
    <w:p w14:paraId="26F64672" w14:textId="5679E252" w:rsidR="009E7CEF" w:rsidRDefault="009E7CEF">
      <w:pPr>
        <w:pStyle w:val="Textkomente"/>
      </w:pPr>
      <w:r>
        <w:rPr>
          <w:rStyle w:val="Odkaznakoment"/>
        </w:rPr>
        <w:annotationRef/>
      </w:r>
      <w:r>
        <w:t>Má smysl vyžadovat? Vzhledem k tomu, že se odvoláváme na TPD?</w:t>
      </w:r>
      <w:r w:rsidR="00317D08">
        <w:t xml:space="preserve"> V minulé soutěži každý dodal 1-2 stránky s technickými údaji (</w:t>
      </w:r>
      <w:r w:rsidR="00650921">
        <w:t>součástí</w:t>
      </w:r>
      <w:r w:rsidR="00317D08">
        <w:t xml:space="preserve"> TPD)</w:t>
      </w:r>
    </w:p>
  </w:comment>
  <w:comment w:id="68" w:author="Prachařová Karolína, Mgr." w:date="2019-02-07T12:09:00Z" w:initials="PKM">
    <w:p w14:paraId="68E54789" w14:textId="7276D8B2" w:rsidR="006E2752" w:rsidRDefault="006E2752">
      <w:pPr>
        <w:pStyle w:val="Textkomente"/>
      </w:pPr>
      <w:r>
        <w:rPr>
          <w:rStyle w:val="Odkaznakoment"/>
        </w:rPr>
        <w:annotationRef/>
      </w:r>
      <w:r>
        <w:t xml:space="preserve">Nechala bych to tu jako přílohu. I když teda nejsem technik. </w:t>
      </w:r>
    </w:p>
  </w:comment>
  <w:comment w:id="69" w:author="Fencl Jan, Ing." w:date="2019-02-05T14:31:00Z" w:initials="JF">
    <w:p w14:paraId="16ACE7D3" w14:textId="77777777" w:rsidR="00A420A0" w:rsidRDefault="00A420A0">
      <w:pPr>
        <w:pStyle w:val="Textkomente"/>
      </w:pPr>
      <w:r>
        <w:rPr>
          <w:rStyle w:val="Odkaznakoment"/>
        </w:rPr>
        <w:annotationRef/>
      </w:r>
      <w:r>
        <w:t xml:space="preserve">Záleží na tom, jestli to O8 potřebuje k nějaké evidenci nebo </w:t>
      </w:r>
      <w:proofErr w:type="spellStart"/>
      <w:r>
        <w:t>inedtifikaci</w:t>
      </w:r>
      <w:proofErr w:type="spellEnd"/>
      <w:r>
        <w:t xml:space="preserve"> apod.</w:t>
      </w:r>
    </w:p>
    <w:p w14:paraId="79A00198" w14:textId="27F8BCAF" w:rsidR="00A420A0" w:rsidRDefault="00A420A0">
      <w:pPr>
        <w:pStyle w:val="Textkomente"/>
      </w:pPr>
      <w:r>
        <w:t>Jinak TL jsou součástí TPD (+ bezpečnostní list + Návod na použití + foto štítků z </w:t>
      </w:r>
      <w:proofErr w:type="spellStart"/>
      <w:r>
        <w:t>belení</w:t>
      </w:r>
      <w:proofErr w:type="spellEnd"/>
      <w:r>
        <w:t xml:space="preserve"> mazacích prostředků)</w:t>
      </w:r>
    </w:p>
  </w:comment>
  <w:comment w:id="70" w:author="Široký David, Bc., DiS." w:date="2019-02-05T15:46:00Z" w:initials="ŠD">
    <w:p w14:paraId="0D995678" w14:textId="5C71045D" w:rsidR="00731513" w:rsidRDefault="00731513">
      <w:pPr>
        <w:pStyle w:val="Textkomente"/>
      </w:pPr>
      <w:r>
        <w:rPr>
          <w:rStyle w:val="Odkaznakoment"/>
        </w:rPr>
        <w:annotationRef/>
      </w:r>
      <w:r>
        <w:t>Vypustit, či ponechat? Vycházel jsem z toho, aby měl někde ve smlouvě dostatečně specifikován předmět plnění. Pokud je to zbytečná iniciativa, mohu vypustit.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1A35E1" w14:textId="77777777" w:rsidR="001679CD" w:rsidRDefault="001679CD" w:rsidP="003706CB">
      <w:pPr>
        <w:spacing w:after="0" w:line="240" w:lineRule="auto"/>
      </w:pPr>
      <w:r>
        <w:separator/>
      </w:r>
    </w:p>
  </w:endnote>
  <w:endnote w:type="continuationSeparator" w:id="0">
    <w:p w14:paraId="2E393C0C" w14:textId="77777777" w:rsidR="001679CD" w:rsidRDefault="001679CD" w:rsidP="003706CB">
      <w:pPr>
        <w:spacing w:after="0" w:line="240" w:lineRule="auto"/>
      </w:pPr>
      <w:r>
        <w:continuationSeparator/>
      </w:r>
    </w:p>
  </w:endnote>
  <w:endnote w:type="continuationNotice" w:id="1">
    <w:p w14:paraId="6827EFA9" w14:textId="77777777" w:rsidR="001679CD" w:rsidRDefault="001679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9346762"/>
      <w:docPartObj>
        <w:docPartGallery w:val="Page Numbers (Bottom of Page)"/>
        <w:docPartUnique/>
      </w:docPartObj>
    </w:sdtPr>
    <w:sdtEndPr/>
    <w:sdtContent>
      <w:p w14:paraId="091D0E9F" w14:textId="77777777" w:rsidR="007F03C6" w:rsidRDefault="007F03C6">
        <w:pPr>
          <w:pStyle w:val="Zpat"/>
          <w:jc w:val="center"/>
        </w:pPr>
        <w:r>
          <w:fldChar w:fldCharType="begin"/>
        </w:r>
        <w:r>
          <w:instrText>PAGE   \* MERGEFORMAT</w:instrText>
        </w:r>
        <w:r>
          <w:fldChar w:fldCharType="separate"/>
        </w:r>
        <w:r w:rsidR="00EF348A">
          <w:rPr>
            <w:noProof/>
          </w:rPr>
          <w:t>9</w:t>
        </w:r>
        <w:r>
          <w:fldChar w:fldCharType="end"/>
        </w:r>
      </w:p>
    </w:sdtContent>
  </w:sdt>
  <w:p w14:paraId="3AC68FFA" w14:textId="77777777" w:rsidR="003706CB" w:rsidRDefault="003706CB" w:rsidP="00AD7B1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5529"/>
      <w:gridCol w:w="4110"/>
    </w:tblGrid>
    <w:tr w:rsidR="00AD7B17" w:rsidRPr="00582178" w14:paraId="39718D5A" w14:textId="77777777" w:rsidTr="00936B13">
      <w:trPr>
        <w:trHeight w:val="267"/>
      </w:trPr>
      <w:tc>
        <w:tcPr>
          <w:tcW w:w="5529" w:type="dxa"/>
          <w:tcBorders>
            <w:top w:val="single" w:sz="4" w:space="0" w:color="006BAF"/>
            <w:left w:val="nil"/>
            <w:bottom w:val="nil"/>
            <w:right w:val="nil"/>
          </w:tcBorders>
          <w:vAlign w:val="center"/>
        </w:tcPr>
        <w:p w14:paraId="746D36F7" w14:textId="77777777" w:rsidR="00AD7B17" w:rsidRPr="00582178" w:rsidRDefault="00AD7B17" w:rsidP="00936B13">
          <w:pPr>
            <w:pStyle w:val="Zpat"/>
            <w:ind w:left="28"/>
            <w:rPr>
              <w:rFonts w:cs="Arial"/>
              <w:color w:val="006BAF"/>
              <w:sz w:val="14"/>
              <w:szCs w:val="14"/>
            </w:rPr>
          </w:pPr>
          <w:r>
            <w:rPr>
              <w:rFonts w:cs="Arial"/>
              <w:color w:val="006BAF"/>
              <w:sz w:val="14"/>
              <w:szCs w:val="14"/>
            </w:rPr>
            <w:t>S</w:t>
          </w:r>
          <w:r w:rsidRPr="00582178">
            <w:rPr>
              <w:rFonts w:cs="Arial"/>
              <w:color w:val="006BAF"/>
              <w:sz w:val="14"/>
              <w:szCs w:val="14"/>
            </w:rPr>
            <w:t>práva železniční dopravní cesty, státní organizace</w:t>
          </w:r>
        </w:p>
      </w:tc>
      <w:tc>
        <w:tcPr>
          <w:tcW w:w="4110" w:type="dxa"/>
          <w:tcBorders>
            <w:top w:val="single" w:sz="4" w:space="0" w:color="006BAF"/>
            <w:left w:val="nil"/>
            <w:bottom w:val="nil"/>
            <w:right w:val="nil"/>
          </w:tcBorders>
          <w:vAlign w:val="center"/>
        </w:tcPr>
        <w:p w14:paraId="1CE28769" w14:textId="77777777" w:rsidR="00AD7B17" w:rsidRPr="00582178" w:rsidRDefault="00AD7B17" w:rsidP="00936B13">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AD7B17" w:rsidRPr="00582178" w14:paraId="5AC42B65" w14:textId="77777777" w:rsidTr="00936B13">
      <w:trPr>
        <w:trHeight w:val="267"/>
      </w:trPr>
      <w:tc>
        <w:tcPr>
          <w:tcW w:w="5529" w:type="dxa"/>
          <w:tcBorders>
            <w:top w:val="nil"/>
            <w:left w:val="nil"/>
            <w:bottom w:val="nil"/>
            <w:right w:val="nil"/>
          </w:tcBorders>
          <w:vAlign w:val="center"/>
        </w:tcPr>
        <w:p w14:paraId="5448971A" w14:textId="77777777" w:rsidR="00AD7B17" w:rsidRPr="00582178" w:rsidRDefault="00AD7B17" w:rsidP="00936B13">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110" w:type="dxa"/>
          <w:tcBorders>
            <w:top w:val="nil"/>
            <w:left w:val="nil"/>
            <w:bottom w:val="nil"/>
            <w:right w:val="nil"/>
          </w:tcBorders>
          <w:vAlign w:val="center"/>
        </w:tcPr>
        <w:p w14:paraId="7FD99F60" w14:textId="77777777" w:rsidR="00AD7B17" w:rsidRPr="00582178" w:rsidRDefault="00AD7B17" w:rsidP="00936B13">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w:t>
          </w:r>
          <w:r>
            <w:rPr>
              <w:rFonts w:cs="Arial"/>
              <w:color w:val="006BAF"/>
              <w:sz w:val="14"/>
              <w:szCs w:val="14"/>
            </w:rPr>
            <w:t>O</w:t>
          </w:r>
          <w:r w:rsidRPr="00582178">
            <w:rPr>
              <w:rFonts w:cs="Arial"/>
              <w:color w:val="006BAF"/>
              <w:sz w:val="14"/>
              <w:szCs w:val="14"/>
            </w:rPr>
            <w:t>: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AD7B17" w:rsidRPr="00582178" w14:paraId="72F4AC2A" w14:textId="77777777" w:rsidTr="00936B13">
      <w:trPr>
        <w:trHeight w:val="267"/>
      </w:trPr>
      <w:tc>
        <w:tcPr>
          <w:tcW w:w="5529" w:type="dxa"/>
          <w:tcBorders>
            <w:top w:val="nil"/>
            <w:left w:val="nil"/>
            <w:bottom w:val="nil"/>
            <w:right w:val="nil"/>
          </w:tcBorders>
          <w:vAlign w:val="center"/>
        </w:tcPr>
        <w:p w14:paraId="32C1B5E8" w14:textId="77777777" w:rsidR="00AD7B17" w:rsidRPr="00582178" w:rsidRDefault="00EF348A" w:rsidP="00936B13">
          <w:pPr>
            <w:pStyle w:val="Zpat"/>
            <w:ind w:left="28"/>
            <w:rPr>
              <w:rFonts w:cs="Arial"/>
              <w:color w:val="006BAF"/>
              <w:sz w:val="14"/>
              <w:szCs w:val="14"/>
            </w:rPr>
          </w:pPr>
          <w:hyperlink r:id="rId1" w:history="1">
            <w:r w:rsidR="00AD7B17" w:rsidRPr="00582178">
              <w:rPr>
                <w:rFonts w:cs="Arial"/>
                <w:color w:val="006BAF"/>
                <w:sz w:val="14"/>
                <w:szCs w:val="14"/>
              </w:rPr>
              <w:t>www.szdc.cz</w:t>
            </w:r>
          </w:hyperlink>
        </w:p>
      </w:tc>
      <w:tc>
        <w:tcPr>
          <w:tcW w:w="4110" w:type="dxa"/>
          <w:tcBorders>
            <w:top w:val="nil"/>
            <w:left w:val="nil"/>
            <w:bottom w:val="nil"/>
            <w:right w:val="nil"/>
          </w:tcBorders>
          <w:vAlign w:val="center"/>
        </w:tcPr>
        <w:p w14:paraId="4C6C548E" w14:textId="77777777" w:rsidR="00AD7B17" w:rsidRPr="00582178" w:rsidRDefault="00AD7B17" w:rsidP="00936B13">
          <w:pPr>
            <w:pStyle w:val="Zpat"/>
            <w:tabs>
              <w:tab w:val="clear" w:pos="4536"/>
              <w:tab w:val="clear" w:pos="9072"/>
              <w:tab w:val="right" w:pos="4110"/>
            </w:tabs>
            <w:rPr>
              <w:rFonts w:cs="Arial"/>
              <w:color w:val="006BAF"/>
              <w:sz w:val="14"/>
              <w:szCs w:val="14"/>
            </w:rPr>
          </w:pPr>
        </w:p>
      </w:tc>
    </w:tr>
    <w:tr w:rsidR="00AD7B17" w:rsidRPr="00582178" w14:paraId="53DCD0FA" w14:textId="77777777" w:rsidTr="00936B13">
      <w:trPr>
        <w:trHeight w:val="267"/>
      </w:trPr>
      <w:tc>
        <w:tcPr>
          <w:tcW w:w="5529" w:type="dxa"/>
          <w:tcBorders>
            <w:top w:val="nil"/>
            <w:left w:val="nil"/>
            <w:bottom w:val="nil"/>
            <w:right w:val="nil"/>
          </w:tcBorders>
          <w:vAlign w:val="center"/>
        </w:tcPr>
        <w:p w14:paraId="2F7DCCA2" w14:textId="77777777" w:rsidR="00AD7B17" w:rsidRDefault="00AD7B17" w:rsidP="00AD7B17">
          <w:pPr>
            <w:pStyle w:val="Zpat"/>
          </w:pPr>
        </w:p>
      </w:tc>
      <w:tc>
        <w:tcPr>
          <w:tcW w:w="4110" w:type="dxa"/>
          <w:tcBorders>
            <w:top w:val="nil"/>
            <w:left w:val="nil"/>
            <w:bottom w:val="nil"/>
            <w:right w:val="nil"/>
          </w:tcBorders>
          <w:vAlign w:val="center"/>
        </w:tcPr>
        <w:p w14:paraId="0820229F" w14:textId="77777777" w:rsidR="00AD7B17" w:rsidRPr="00AD7B17" w:rsidRDefault="00AD7B17" w:rsidP="00BF4D4D">
          <w:pPr>
            <w:pStyle w:val="Zpat"/>
            <w:tabs>
              <w:tab w:val="clear" w:pos="4536"/>
              <w:tab w:val="clear" w:pos="9072"/>
              <w:tab w:val="right" w:pos="4110"/>
            </w:tabs>
            <w:ind w:left="3260"/>
            <w:rPr>
              <w:rFonts w:cs="Arial"/>
              <w:szCs w:val="20"/>
            </w:rPr>
          </w:pPr>
          <w:r w:rsidRPr="00AD7B17">
            <w:rPr>
              <w:rFonts w:cs="Arial"/>
              <w:szCs w:val="20"/>
            </w:rPr>
            <w:t>1/</w:t>
          </w:r>
          <w:r w:rsidR="00BF4D4D">
            <w:rPr>
              <w:rFonts w:cs="Arial"/>
              <w:szCs w:val="20"/>
            </w:rPr>
            <w:t>8</w:t>
          </w:r>
        </w:p>
      </w:tc>
    </w:tr>
  </w:tbl>
  <w:p w14:paraId="5949EEE5" w14:textId="77777777" w:rsidR="00AD7B17" w:rsidRDefault="00AD7B17" w:rsidP="00AD7B1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98D588" w14:textId="77777777" w:rsidR="001679CD" w:rsidRDefault="001679CD" w:rsidP="003706CB">
      <w:pPr>
        <w:spacing w:after="0" w:line="240" w:lineRule="auto"/>
      </w:pPr>
      <w:r>
        <w:separator/>
      </w:r>
    </w:p>
  </w:footnote>
  <w:footnote w:type="continuationSeparator" w:id="0">
    <w:p w14:paraId="58A046CD" w14:textId="77777777" w:rsidR="001679CD" w:rsidRDefault="001679CD" w:rsidP="003706CB">
      <w:pPr>
        <w:spacing w:after="0" w:line="240" w:lineRule="auto"/>
      </w:pPr>
      <w:r>
        <w:continuationSeparator/>
      </w:r>
    </w:p>
  </w:footnote>
  <w:footnote w:type="continuationNotice" w:id="1">
    <w:p w14:paraId="1599692D" w14:textId="77777777" w:rsidR="001679CD" w:rsidRDefault="001679C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FD41F" w14:textId="77777777" w:rsidR="00AD7B17" w:rsidRPr="0047043C" w:rsidRDefault="00AD7B17" w:rsidP="00AD7B17">
    <w:pPr>
      <w:pStyle w:val="Zhlav"/>
      <w:tabs>
        <w:tab w:val="clear" w:pos="4536"/>
      </w:tabs>
      <w:spacing w:after="80"/>
      <w:ind w:left="2410"/>
      <w:rPr>
        <w:rFonts w:cs="Arial"/>
        <w:b/>
        <w:color w:val="006BAF"/>
        <w:sz w:val="22"/>
      </w:rPr>
    </w:pPr>
    <w:r w:rsidRPr="0047043C">
      <w:rPr>
        <w:rFonts w:cs="Arial"/>
        <w:b/>
        <w:noProof/>
        <w:color w:val="006BAF"/>
        <w:lang w:eastAsia="cs-CZ"/>
      </w:rPr>
      <w:drawing>
        <wp:anchor distT="0" distB="0" distL="114300" distR="114300" simplePos="0" relativeHeight="251661312" behindDoc="1" locked="0" layoutInCell="1" allowOverlap="1" wp14:anchorId="172559A8" wp14:editId="0EED514F">
          <wp:simplePos x="0" y="0"/>
          <wp:positionH relativeFrom="column">
            <wp:posOffset>3810</wp:posOffset>
          </wp:positionH>
          <wp:positionV relativeFrom="paragraph">
            <wp:posOffset>1905</wp:posOffset>
          </wp:positionV>
          <wp:extent cx="1344295" cy="720090"/>
          <wp:effectExtent l="0" t="0" r="8255" b="381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4295"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043C">
      <w:rPr>
        <w:rFonts w:cs="Arial"/>
        <w:b/>
        <w:color w:val="006BAF"/>
        <w:sz w:val="22"/>
      </w:rPr>
      <w:t>Správa železniční dopravní cesty, státní organizace</w:t>
    </w:r>
  </w:p>
  <w:p w14:paraId="546981E7" w14:textId="77777777" w:rsidR="00AD7B17" w:rsidRPr="0047043C" w:rsidRDefault="00AD7B17" w:rsidP="00AD7B17">
    <w:pPr>
      <w:pStyle w:val="Zhlav"/>
      <w:tabs>
        <w:tab w:val="clear" w:pos="4536"/>
      </w:tabs>
      <w:spacing w:before="120" w:after="120"/>
      <w:ind w:left="2410"/>
      <w:rPr>
        <w:rFonts w:cs="Arial"/>
        <w:color w:val="006BAF"/>
        <w:sz w:val="16"/>
        <w:szCs w:val="16"/>
      </w:rPr>
    </w:pPr>
    <w:r w:rsidRPr="0047043C">
      <w:rPr>
        <w:rFonts w:cs="Arial"/>
        <w:color w:val="006BAF"/>
        <w:sz w:val="16"/>
        <w:szCs w:val="16"/>
      </w:rPr>
      <w:t>Generální ředitelství</w:t>
    </w:r>
  </w:p>
  <w:p w14:paraId="6EA9502F" w14:textId="4DB3CDD4" w:rsidR="00AD7B17" w:rsidRPr="0047043C" w:rsidRDefault="00AD7B17" w:rsidP="00AD7B17">
    <w:pPr>
      <w:pStyle w:val="Zhlav"/>
      <w:tabs>
        <w:tab w:val="clear" w:pos="4536"/>
      </w:tabs>
      <w:spacing w:after="120"/>
      <w:ind w:left="2410"/>
      <w:rPr>
        <w:rFonts w:cs="Arial"/>
        <w:color w:val="006BAF"/>
        <w:sz w:val="16"/>
        <w:szCs w:val="16"/>
      </w:rPr>
    </w:pPr>
    <w:r w:rsidRPr="0047043C">
      <w:rPr>
        <w:rFonts w:cs="Arial"/>
        <w:color w:val="006BAF"/>
        <w:sz w:val="16"/>
        <w:szCs w:val="16"/>
      </w:rPr>
      <w:t>Dlážděná 1003/7</w:t>
    </w:r>
  </w:p>
  <w:p w14:paraId="70761009" w14:textId="77777777" w:rsidR="00AD7B17" w:rsidRPr="00AD7B17" w:rsidRDefault="00AD7B17" w:rsidP="00AD7B17">
    <w:pPr>
      <w:pStyle w:val="Zhlav"/>
      <w:tabs>
        <w:tab w:val="clear" w:pos="4536"/>
      </w:tabs>
      <w:spacing w:after="400"/>
      <w:ind w:left="2410"/>
      <w:rPr>
        <w:rFonts w:cs="Arial"/>
        <w:color w:val="006BAF"/>
        <w:sz w:val="16"/>
        <w:szCs w:val="16"/>
      </w:rPr>
    </w:pPr>
    <w:r w:rsidRPr="0047043C">
      <w:rPr>
        <w:rFonts w:cs="Arial"/>
        <w:noProof/>
        <w:color w:val="006BAF"/>
        <w:sz w:val="16"/>
        <w:szCs w:val="16"/>
        <w:lang w:eastAsia="cs-CZ"/>
      </w:rPr>
      <mc:AlternateContent>
        <mc:Choice Requires="wps">
          <w:drawing>
            <wp:anchor distT="4294967295" distB="4294967295" distL="114300" distR="114300" simplePos="0" relativeHeight="251660288" behindDoc="0" locked="0" layoutInCell="1" allowOverlap="1" wp14:anchorId="6FF135E2" wp14:editId="13AD0A1A">
              <wp:simplePos x="0" y="0"/>
              <wp:positionH relativeFrom="column">
                <wp:posOffset>6350</wp:posOffset>
              </wp:positionH>
              <wp:positionV relativeFrom="paragraph">
                <wp:posOffset>176529</wp:posOffset>
              </wp:positionV>
              <wp:extent cx="6112510" cy="0"/>
              <wp:effectExtent l="0" t="0" r="21590" b="19050"/>
              <wp:wrapNone/>
              <wp:docPr id="6" name="Přímá spojnice se šipkou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6" o:spid="_x0000_s1026" type="#_x0000_t32" style="position:absolute;margin-left:.5pt;margin-top:13.9pt;width:481.3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" strokecolor="#006baf"/>
          </w:pict>
        </mc:Fallback>
      </mc:AlternateContent>
    </w:r>
    <w:proofErr w:type="gramStart"/>
    <w:r w:rsidRPr="0047043C">
      <w:rPr>
        <w:rFonts w:cs="Arial"/>
        <w:color w:val="006BAF"/>
        <w:sz w:val="16"/>
        <w:szCs w:val="16"/>
      </w:rPr>
      <w:t>110 00  PRAHA</w:t>
    </w:r>
    <w:proofErr w:type="gramEnd"/>
    <w:r w:rsidRPr="0047043C">
      <w:rPr>
        <w:rFonts w:cs="Arial"/>
        <w:color w:val="006BAF"/>
        <w:sz w:val="16"/>
        <w:szCs w:val="16"/>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0536489"/>
    <w:multiLevelType w:val="hybridMultilevel"/>
    <w:tmpl w:val="2F6A7D02"/>
    <w:lvl w:ilvl="0" w:tplc="234EDE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9F87F8E"/>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575250D"/>
    <w:multiLevelType w:val="hybridMultilevel"/>
    <w:tmpl w:val="42A653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nsid w:val="61E31BDA"/>
    <w:multiLevelType w:val="hybridMultilevel"/>
    <w:tmpl w:val="3D404532"/>
    <w:lvl w:ilvl="0" w:tplc="1004F0FC">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nsid w:val="639767E2"/>
    <w:multiLevelType w:val="hybridMultilevel"/>
    <w:tmpl w:val="3274D298"/>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nsid w:val="64F67309"/>
    <w:multiLevelType w:val="multilevel"/>
    <w:tmpl w:val="D7E87422"/>
    <w:lvl w:ilvl="0">
      <w:start w:val="5"/>
      <w:numFmt w:val="decimal"/>
      <w:lvlText w:val="%1."/>
      <w:lvlJc w:val="left"/>
      <w:pPr>
        <w:ind w:left="360" w:hanging="360"/>
      </w:pPr>
    </w:lvl>
    <w:lvl w:ilvl="1">
      <w:start w:val="1"/>
      <w:numFmt w:val="lowerLetter"/>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7">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nsid w:val="68F428B1"/>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5"/>
  </w:num>
  <w:num w:numId="2">
    <w:abstractNumId w:val="15"/>
  </w:num>
  <w:num w:numId="3">
    <w:abstractNumId w:val="9"/>
  </w:num>
  <w:num w:numId="4">
    <w:abstractNumId w:val="1"/>
  </w:num>
  <w:num w:numId="5">
    <w:abstractNumId w:val="10"/>
  </w:num>
  <w:num w:numId="6">
    <w:abstractNumId w:val="4"/>
  </w:num>
  <w:num w:numId="7">
    <w:abstractNumId w:val="0"/>
  </w:num>
  <w:num w:numId="8">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2"/>
  </w:num>
  <w:num w:numId="11">
    <w:abstractNumId w:val="3"/>
  </w:num>
  <w:num w:numId="12">
    <w:abstractNumId w:val="13"/>
  </w:num>
  <w:num w:numId="13">
    <w:abstractNumId w:val="6"/>
  </w:num>
  <w:num w:numId="14">
    <w:abstractNumId w:val="10"/>
  </w:num>
  <w:num w:numId="15">
    <w:abstractNumId w:val="18"/>
  </w:num>
  <w:num w:numId="16">
    <w:abstractNumId w:val="2"/>
  </w:num>
  <w:num w:numId="17">
    <w:abstractNumId w:val="10"/>
  </w:num>
  <w:num w:numId="18">
    <w:abstractNumId w:val="14"/>
  </w:num>
  <w:num w:numId="19">
    <w:abstractNumId w:val="8"/>
  </w:num>
  <w:num w:numId="20">
    <w:abstractNumId w:val="4"/>
  </w:num>
  <w:num w:numId="21">
    <w:abstractNumId w:val="4"/>
  </w:num>
  <w:num w:numId="22">
    <w:abstractNumId w:val="16"/>
  </w:num>
  <w:num w:numId="23">
    <w:abstractNumId w:val="11"/>
  </w:num>
  <w:num w:numId="24">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revisionView w:markup="0"/>
  <w:trackRevisions/>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120B"/>
    <w:rsid w:val="00062B10"/>
    <w:rsid w:val="00071E57"/>
    <w:rsid w:val="000726C6"/>
    <w:rsid w:val="00072FD9"/>
    <w:rsid w:val="00082657"/>
    <w:rsid w:val="00083201"/>
    <w:rsid w:val="00084463"/>
    <w:rsid w:val="00084795"/>
    <w:rsid w:val="000866D2"/>
    <w:rsid w:val="00096484"/>
    <w:rsid w:val="00097BF7"/>
    <w:rsid w:val="00097F79"/>
    <w:rsid w:val="000A3CC2"/>
    <w:rsid w:val="000A53AE"/>
    <w:rsid w:val="000A5BC6"/>
    <w:rsid w:val="000B1065"/>
    <w:rsid w:val="000B1389"/>
    <w:rsid w:val="000B560C"/>
    <w:rsid w:val="000B6260"/>
    <w:rsid w:val="000B63E9"/>
    <w:rsid w:val="000C4186"/>
    <w:rsid w:val="000C5A20"/>
    <w:rsid w:val="000C7132"/>
    <w:rsid w:val="000D4D94"/>
    <w:rsid w:val="000D59B0"/>
    <w:rsid w:val="000D5B52"/>
    <w:rsid w:val="000D5E27"/>
    <w:rsid w:val="000E43FD"/>
    <w:rsid w:val="000E5DAD"/>
    <w:rsid w:val="000F1A64"/>
    <w:rsid w:val="000F65D4"/>
    <w:rsid w:val="00110C41"/>
    <w:rsid w:val="001119A2"/>
    <w:rsid w:val="001228C5"/>
    <w:rsid w:val="00125333"/>
    <w:rsid w:val="001302AD"/>
    <w:rsid w:val="00137760"/>
    <w:rsid w:val="00137BD3"/>
    <w:rsid w:val="00157D66"/>
    <w:rsid w:val="001627D1"/>
    <w:rsid w:val="001679CD"/>
    <w:rsid w:val="00170FF9"/>
    <w:rsid w:val="001711F8"/>
    <w:rsid w:val="00173841"/>
    <w:rsid w:val="00173E08"/>
    <w:rsid w:val="00174612"/>
    <w:rsid w:val="0017765F"/>
    <w:rsid w:val="0018499F"/>
    <w:rsid w:val="00190A1B"/>
    <w:rsid w:val="001A3204"/>
    <w:rsid w:val="001A3DB4"/>
    <w:rsid w:val="001A487E"/>
    <w:rsid w:val="001C7A89"/>
    <w:rsid w:val="001C7FC3"/>
    <w:rsid w:val="001D3470"/>
    <w:rsid w:val="001D394C"/>
    <w:rsid w:val="001D65ED"/>
    <w:rsid w:val="001D78A4"/>
    <w:rsid w:val="001E20FA"/>
    <w:rsid w:val="00204302"/>
    <w:rsid w:val="002045B1"/>
    <w:rsid w:val="0020654F"/>
    <w:rsid w:val="00211202"/>
    <w:rsid w:val="002139EA"/>
    <w:rsid w:val="002171E6"/>
    <w:rsid w:val="00220472"/>
    <w:rsid w:val="0022127F"/>
    <w:rsid w:val="0022305B"/>
    <w:rsid w:val="0022507E"/>
    <w:rsid w:val="0023151B"/>
    <w:rsid w:val="00235748"/>
    <w:rsid w:val="00240F79"/>
    <w:rsid w:val="0024121F"/>
    <w:rsid w:val="002422A1"/>
    <w:rsid w:val="00242EE0"/>
    <w:rsid w:val="002510A3"/>
    <w:rsid w:val="00252D09"/>
    <w:rsid w:val="00253C01"/>
    <w:rsid w:val="002573D5"/>
    <w:rsid w:val="00277C3D"/>
    <w:rsid w:val="0028212C"/>
    <w:rsid w:val="00287BC5"/>
    <w:rsid w:val="002A11CD"/>
    <w:rsid w:val="002A6636"/>
    <w:rsid w:val="002A7690"/>
    <w:rsid w:val="002B152E"/>
    <w:rsid w:val="002B5ECC"/>
    <w:rsid w:val="002B6DFB"/>
    <w:rsid w:val="002B75C6"/>
    <w:rsid w:val="002C32BA"/>
    <w:rsid w:val="002C4F9C"/>
    <w:rsid w:val="002C50C8"/>
    <w:rsid w:val="002C5B14"/>
    <w:rsid w:val="002C635F"/>
    <w:rsid w:val="002D16D6"/>
    <w:rsid w:val="002D5EE8"/>
    <w:rsid w:val="00303F31"/>
    <w:rsid w:val="00306FC6"/>
    <w:rsid w:val="003120FE"/>
    <w:rsid w:val="00312CAC"/>
    <w:rsid w:val="00317D08"/>
    <w:rsid w:val="00324DFF"/>
    <w:rsid w:val="00342BE3"/>
    <w:rsid w:val="00346D6A"/>
    <w:rsid w:val="003509D2"/>
    <w:rsid w:val="00362102"/>
    <w:rsid w:val="003706CB"/>
    <w:rsid w:val="0037306E"/>
    <w:rsid w:val="003761EF"/>
    <w:rsid w:val="003826CD"/>
    <w:rsid w:val="003847FF"/>
    <w:rsid w:val="003862BB"/>
    <w:rsid w:val="00391376"/>
    <w:rsid w:val="00395493"/>
    <w:rsid w:val="003A181A"/>
    <w:rsid w:val="003A26D5"/>
    <w:rsid w:val="003A695E"/>
    <w:rsid w:val="003B191D"/>
    <w:rsid w:val="003B1F4F"/>
    <w:rsid w:val="003C004B"/>
    <w:rsid w:val="003C58F8"/>
    <w:rsid w:val="003E0E6B"/>
    <w:rsid w:val="003E3A8A"/>
    <w:rsid w:val="003E662A"/>
    <w:rsid w:val="00402C13"/>
    <w:rsid w:val="00402E9E"/>
    <w:rsid w:val="0040600D"/>
    <w:rsid w:val="00410560"/>
    <w:rsid w:val="004135D3"/>
    <w:rsid w:val="00425375"/>
    <w:rsid w:val="0044630D"/>
    <w:rsid w:val="004518CE"/>
    <w:rsid w:val="0045586A"/>
    <w:rsid w:val="00457E76"/>
    <w:rsid w:val="004618C1"/>
    <w:rsid w:val="004633C5"/>
    <w:rsid w:val="0046631B"/>
    <w:rsid w:val="00466A41"/>
    <w:rsid w:val="00467459"/>
    <w:rsid w:val="0047043C"/>
    <w:rsid w:val="004748B9"/>
    <w:rsid w:val="00474AD3"/>
    <w:rsid w:val="004760BE"/>
    <w:rsid w:val="00481FBA"/>
    <w:rsid w:val="00483564"/>
    <w:rsid w:val="004867C2"/>
    <w:rsid w:val="00496E5D"/>
    <w:rsid w:val="004A5633"/>
    <w:rsid w:val="004B0429"/>
    <w:rsid w:val="004B2055"/>
    <w:rsid w:val="004B403E"/>
    <w:rsid w:val="004B71BA"/>
    <w:rsid w:val="004B744D"/>
    <w:rsid w:val="004D235B"/>
    <w:rsid w:val="004D3F5F"/>
    <w:rsid w:val="004F14F3"/>
    <w:rsid w:val="004F194C"/>
    <w:rsid w:val="004F22C3"/>
    <w:rsid w:val="004F23DD"/>
    <w:rsid w:val="004F3758"/>
    <w:rsid w:val="00500E21"/>
    <w:rsid w:val="0050216A"/>
    <w:rsid w:val="005071BD"/>
    <w:rsid w:val="00514831"/>
    <w:rsid w:val="005166BE"/>
    <w:rsid w:val="005306D8"/>
    <w:rsid w:val="005311A5"/>
    <w:rsid w:val="00533377"/>
    <w:rsid w:val="00534DBA"/>
    <w:rsid w:val="00544B8E"/>
    <w:rsid w:val="00546176"/>
    <w:rsid w:val="00556CE3"/>
    <w:rsid w:val="00560216"/>
    <w:rsid w:val="00562A02"/>
    <w:rsid w:val="00563670"/>
    <w:rsid w:val="00566F57"/>
    <w:rsid w:val="00570C8D"/>
    <w:rsid w:val="00572B36"/>
    <w:rsid w:val="00574368"/>
    <w:rsid w:val="00576A2A"/>
    <w:rsid w:val="005809A3"/>
    <w:rsid w:val="005962BE"/>
    <w:rsid w:val="0059769D"/>
    <w:rsid w:val="005A40FB"/>
    <w:rsid w:val="005A4E1A"/>
    <w:rsid w:val="005A59DC"/>
    <w:rsid w:val="005A6B68"/>
    <w:rsid w:val="005C0F02"/>
    <w:rsid w:val="005C2346"/>
    <w:rsid w:val="005C776A"/>
    <w:rsid w:val="005D4748"/>
    <w:rsid w:val="005D4FDA"/>
    <w:rsid w:val="005D7C2C"/>
    <w:rsid w:val="005E3788"/>
    <w:rsid w:val="005E6DAB"/>
    <w:rsid w:val="005F45C7"/>
    <w:rsid w:val="005F75D1"/>
    <w:rsid w:val="005F7858"/>
    <w:rsid w:val="00610175"/>
    <w:rsid w:val="00616498"/>
    <w:rsid w:val="006257CE"/>
    <w:rsid w:val="00632510"/>
    <w:rsid w:val="006354DB"/>
    <w:rsid w:val="00640508"/>
    <w:rsid w:val="00640C8A"/>
    <w:rsid w:val="006413C4"/>
    <w:rsid w:val="00645093"/>
    <w:rsid w:val="006452A8"/>
    <w:rsid w:val="00645F7F"/>
    <w:rsid w:val="00650921"/>
    <w:rsid w:val="00653576"/>
    <w:rsid w:val="0065639B"/>
    <w:rsid w:val="006653C8"/>
    <w:rsid w:val="006672B1"/>
    <w:rsid w:val="00675602"/>
    <w:rsid w:val="00681F22"/>
    <w:rsid w:val="0068231E"/>
    <w:rsid w:val="006848CF"/>
    <w:rsid w:val="00685D2E"/>
    <w:rsid w:val="00687186"/>
    <w:rsid w:val="0069408B"/>
    <w:rsid w:val="006962BA"/>
    <w:rsid w:val="006A488A"/>
    <w:rsid w:val="006A4A0B"/>
    <w:rsid w:val="006B2AB5"/>
    <w:rsid w:val="006C21B2"/>
    <w:rsid w:val="006C3217"/>
    <w:rsid w:val="006D1ACE"/>
    <w:rsid w:val="006E2605"/>
    <w:rsid w:val="006E2752"/>
    <w:rsid w:val="006E381A"/>
    <w:rsid w:val="006E751F"/>
    <w:rsid w:val="006F1EC7"/>
    <w:rsid w:val="006F2696"/>
    <w:rsid w:val="00700C54"/>
    <w:rsid w:val="0070422F"/>
    <w:rsid w:val="00704546"/>
    <w:rsid w:val="0071081E"/>
    <w:rsid w:val="00712557"/>
    <w:rsid w:val="00712561"/>
    <w:rsid w:val="00712B43"/>
    <w:rsid w:val="00712CE3"/>
    <w:rsid w:val="00714260"/>
    <w:rsid w:val="007147A2"/>
    <w:rsid w:val="00730FA9"/>
    <w:rsid w:val="00731513"/>
    <w:rsid w:val="00742CFF"/>
    <w:rsid w:val="00745DB8"/>
    <w:rsid w:val="007503FC"/>
    <w:rsid w:val="0075097D"/>
    <w:rsid w:val="00757FBB"/>
    <w:rsid w:val="00762D8F"/>
    <w:rsid w:val="0076361F"/>
    <w:rsid w:val="00764917"/>
    <w:rsid w:val="00764F8D"/>
    <w:rsid w:val="00770533"/>
    <w:rsid w:val="00772E48"/>
    <w:rsid w:val="007738E9"/>
    <w:rsid w:val="00781618"/>
    <w:rsid w:val="00781AD3"/>
    <w:rsid w:val="0078646A"/>
    <w:rsid w:val="007A04F4"/>
    <w:rsid w:val="007A7666"/>
    <w:rsid w:val="007B2AB1"/>
    <w:rsid w:val="007C1338"/>
    <w:rsid w:val="007C5684"/>
    <w:rsid w:val="007C6153"/>
    <w:rsid w:val="007E11A3"/>
    <w:rsid w:val="007E2B43"/>
    <w:rsid w:val="007E3252"/>
    <w:rsid w:val="007E6687"/>
    <w:rsid w:val="007F03C6"/>
    <w:rsid w:val="007F062A"/>
    <w:rsid w:val="007F0F0A"/>
    <w:rsid w:val="007F1A30"/>
    <w:rsid w:val="007F2C74"/>
    <w:rsid w:val="007F2EBA"/>
    <w:rsid w:val="007F3E0C"/>
    <w:rsid w:val="007F6C9D"/>
    <w:rsid w:val="007F73AD"/>
    <w:rsid w:val="00803077"/>
    <w:rsid w:val="008135F0"/>
    <w:rsid w:val="00815E99"/>
    <w:rsid w:val="00827EDF"/>
    <w:rsid w:val="008310FB"/>
    <w:rsid w:val="00835B2F"/>
    <w:rsid w:val="00844542"/>
    <w:rsid w:val="0084459D"/>
    <w:rsid w:val="0084497D"/>
    <w:rsid w:val="00850D57"/>
    <w:rsid w:val="00852A93"/>
    <w:rsid w:val="00853CA3"/>
    <w:rsid w:val="00854F3E"/>
    <w:rsid w:val="00856B7D"/>
    <w:rsid w:val="0086119D"/>
    <w:rsid w:val="008611B5"/>
    <w:rsid w:val="00865640"/>
    <w:rsid w:val="0087118D"/>
    <w:rsid w:val="008711B1"/>
    <w:rsid w:val="00873007"/>
    <w:rsid w:val="00873939"/>
    <w:rsid w:val="008741BE"/>
    <w:rsid w:val="00877AFF"/>
    <w:rsid w:val="00882F39"/>
    <w:rsid w:val="00883C95"/>
    <w:rsid w:val="00885EE8"/>
    <w:rsid w:val="00891F95"/>
    <w:rsid w:val="008923E9"/>
    <w:rsid w:val="00893290"/>
    <w:rsid w:val="00894353"/>
    <w:rsid w:val="008954EA"/>
    <w:rsid w:val="008A3D61"/>
    <w:rsid w:val="008B1A0A"/>
    <w:rsid w:val="008B2A9F"/>
    <w:rsid w:val="008B608E"/>
    <w:rsid w:val="008B6F93"/>
    <w:rsid w:val="008C06A7"/>
    <w:rsid w:val="008C1439"/>
    <w:rsid w:val="008C1DEB"/>
    <w:rsid w:val="008C566E"/>
    <w:rsid w:val="008D0F83"/>
    <w:rsid w:val="008D7572"/>
    <w:rsid w:val="008F0D1F"/>
    <w:rsid w:val="008F0E4A"/>
    <w:rsid w:val="008F1BAF"/>
    <w:rsid w:val="00904D7D"/>
    <w:rsid w:val="009070BA"/>
    <w:rsid w:val="009070D6"/>
    <w:rsid w:val="009107B4"/>
    <w:rsid w:val="009126E8"/>
    <w:rsid w:val="009313FD"/>
    <w:rsid w:val="00933111"/>
    <w:rsid w:val="00935934"/>
    <w:rsid w:val="00943080"/>
    <w:rsid w:val="009439E6"/>
    <w:rsid w:val="00953CAE"/>
    <w:rsid w:val="00956933"/>
    <w:rsid w:val="0096367C"/>
    <w:rsid w:val="00964953"/>
    <w:rsid w:val="00966347"/>
    <w:rsid w:val="00972745"/>
    <w:rsid w:val="00976F5F"/>
    <w:rsid w:val="009801AE"/>
    <w:rsid w:val="00981807"/>
    <w:rsid w:val="00987103"/>
    <w:rsid w:val="0098748B"/>
    <w:rsid w:val="009965FD"/>
    <w:rsid w:val="00997082"/>
    <w:rsid w:val="009A14C7"/>
    <w:rsid w:val="009A69E5"/>
    <w:rsid w:val="009A7946"/>
    <w:rsid w:val="009B4571"/>
    <w:rsid w:val="009D00C4"/>
    <w:rsid w:val="009D78B1"/>
    <w:rsid w:val="009E1099"/>
    <w:rsid w:val="009E32FA"/>
    <w:rsid w:val="009E5DB0"/>
    <w:rsid w:val="009E60A6"/>
    <w:rsid w:val="009E7CEF"/>
    <w:rsid w:val="009F39BA"/>
    <w:rsid w:val="009F6880"/>
    <w:rsid w:val="00A02886"/>
    <w:rsid w:val="00A02B02"/>
    <w:rsid w:val="00A0526B"/>
    <w:rsid w:val="00A05E88"/>
    <w:rsid w:val="00A23C9F"/>
    <w:rsid w:val="00A316C8"/>
    <w:rsid w:val="00A323DE"/>
    <w:rsid w:val="00A37E41"/>
    <w:rsid w:val="00A40B83"/>
    <w:rsid w:val="00A420A0"/>
    <w:rsid w:val="00A46AAE"/>
    <w:rsid w:val="00A523A0"/>
    <w:rsid w:val="00A606A2"/>
    <w:rsid w:val="00A65560"/>
    <w:rsid w:val="00A72DB9"/>
    <w:rsid w:val="00A75A25"/>
    <w:rsid w:val="00A7658C"/>
    <w:rsid w:val="00A77CA7"/>
    <w:rsid w:val="00A92E45"/>
    <w:rsid w:val="00A976F4"/>
    <w:rsid w:val="00AA00CF"/>
    <w:rsid w:val="00AA25B3"/>
    <w:rsid w:val="00AA2A2D"/>
    <w:rsid w:val="00AA435D"/>
    <w:rsid w:val="00AA7FE5"/>
    <w:rsid w:val="00AC4A98"/>
    <w:rsid w:val="00AC677F"/>
    <w:rsid w:val="00AC78D0"/>
    <w:rsid w:val="00AC7EF9"/>
    <w:rsid w:val="00AD2ED0"/>
    <w:rsid w:val="00AD42A8"/>
    <w:rsid w:val="00AD7B17"/>
    <w:rsid w:val="00AE146B"/>
    <w:rsid w:val="00AE25F7"/>
    <w:rsid w:val="00AE3DAC"/>
    <w:rsid w:val="00AE7952"/>
    <w:rsid w:val="00AE7C23"/>
    <w:rsid w:val="00AF0F95"/>
    <w:rsid w:val="00B03468"/>
    <w:rsid w:val="00B10516"/>
    <w:rsid w:val="00B1114B"/>
    <w:rsid w:val="00B122AD"/>
    <w:rsid w:val="00B14409"/>
    <w:rsid w:val="00B148AD"/>
    <w:rsid w:val="00B176EA"/>
    <w:rsid w:val="00B22F67"/>
    <w:rsid w:val="00B24A1F"/>
    <w:rsid w:val="00B2530C"/>
    <w:rsid w:val="00B26E20"/>
    <w:rsid w:val="00B32A80"/>
    <w:rsid w:val="00B36B13"/>
    <w:rsid w:val="00B37744"/>
    <w:rsid w:val="00B447EA"/>
    <w:rsid w:val="00B44E13"/>
    <w:rsid w:val="00B50492"/>
    <w:rsid w:val="00B507D9"/>
    <w:rsid w:val="00B53C04"/>
    <w:rsid w:val="00B55BD0"/>
    <w:rsid w:val="00B63F9B"/>
    <w:rsid w:val="00B702D2"/>
    <w:rsid w:val="00B80F89"/>
    <w:rsid w:val="00BA19C0"/>
    <w:rsid w:val="00BA3F41"/>
    <w:rsid w:val="00BA4430"/>
    <w:rsid w:val="00BA5837"/>
    <w:rsid w:val="00BA7E2F"/>
    <w:rsid w:val="00BB0757"/>
    <w:rsid w:val="00BB5E7C"/>
    <w:rsid w:val="00BC380A"/>
    <w:rsid w:val="00BC5D86"/>
    <w:rsid w:val="00BD7195"/>
    <w:rsid w:val="00BE24DE"/>
    <w:rsid w:val="00BF4D4D"/>
    <w:rsid w:val="00C01FDB"/>
    <w:rsid w:val="00C10A21"/>
    <w:rsid w:val="00C12CBA"/>
    <w:rsid w:val="00C16730"/>
    <w:rsid w:val="00C20498"/>
    <w:rsid w:val="00C24777"/>
    <w:rsid w:val="00C26E78"/>
    <w:rsid w:val="00C31D5B"/>
    <w:rsid w:val="00C43F40"/>
    <w:rsid w:val="00C448C0"/>
    <w:rsid w:val="00C52F0E"/>
    <w:rsid w:val="00C53862"/>
    <w:rsid w:val="00C563AC"/>
    <w:rsid w:val="00C61475"/>
    <w:rsid w:val="00C63B85"/>
    <w:rsid w:val="00C70772"/>
    <w:rsid w:val="00C72572"/>
    <w:rsid w:val="00C83C68"/>
    <w:rsid w:val="00C90BCF"/>
    <w:rsid w:val="00C928F9"/>
    <w:rsid w:val="00C951D3"/>
    <w:rsid w:val="00C967CC"/>
    <w:rsid w:val="00CA5E7B"/>
    <w:rsid w:val="00CB09BC"/>
    <w:rsid w:val="00CB26F1"/>
    <w:rsid w:val="00CB6B7E"/>
    <w:rsid w:val="00CC2D9E"/>
    <w:rsid w:val="00CC5257"/>
    <w:rsid w:val="00CC76B6"/>
    <w:rsid w:val="00CD14C0"/>
    <w:rsid w:val="00CE0374"/>
    <w:rsid w:val="00CF1282"/>
    <w:rsid w:val="00CF66BA"/>
    <w:rsid w:val="00D01A96"/>
    <w:rsid w:val="00D034CB"/>
    <w:rsid w:val="00D04F78"/>
    <w:rsid w:val="00D04FD1"/>
    <w:rsid w:val="00D13D04"/>
    <w:rsid w:val="00D162B6"/>
    <w:rsid w:val="00D22CAB"/>
    <w:rsid w:val="00D279CA"/>
    <w:rsid w:val="00D30AD6"/>
    <w:rsid w:val="00D323A6"/>
    <w:rsid w:val="00D33B03"/>
    <w:rsid w:val="00D3679F"/>
    <w:rsid w:val="00D37412"/>
    <w:rsid w:val="00D5313F"/>
    <w:rsid w:val="00D608AA"/>
    <w:rsid w:val="00D61A99"/>
    <w:rsid w:val="00D734CC"/>
    <w:rsid w:val="00D73DCF"/>
    <w:rsid w:val="00D76B88"/>
    <w:rsid w:val="00D864DF"/>
    <w:rsid w:val="00D9437C"/>
    <w:rsid w:val="00D94859"/>
    <w:rsid w:val="00D97481"/>
    <w:rsid w:val="00DA0469"/>
    <w:rsid w:val="00DA0D6C"/>
    <w:rsid w:val="00DB324F"/>
    <w:rsid w:val="00DB33CD"/>
    <w:rsid w:val="00DC2D4A"/>
    <w:rsid w:val="00DC4AD5"/>
    <w:rsid w:val="00DD7514"/>
    <w:rsid w:val="00DE0E21"/>
    <w:rsid w:val="00DF104A"/>
    <w:rsid w:val="00DF38A2"/>
    <w:rsid w:val="00DF57ED"/>
    <w:rsid w:val="00DF61E5"/>
    <w:rsid w:val="00E02756"/>
    <w:rsid w:val="00E0320C"/>
    <w:rsid w:val="00E03ECF"/>
    <w:rsid w:val="00E0446B"/>
    <w:rsid w:val="00E05929"/>
    <w:rsid w:val="00E11477"/>
    <w:rsid w:val="00E1230C"/>
    <w:rsid w:val="00E3610E"/>
    <w:rsid w:val="00E37007"/>
    <w:rsid w:val="00E405CE"/>
    <w:rsid w:val="00E419FD"/>
    <w:rsid w:val="00E41A0D"/>
    <w:rsid w:val="00E46045"/>
    <w:rsid w:val="00E5485A"/>
    <w:rsid w:val="00E57A32"/>
    <w:rsid w:val="00E615DC"/>
    <w:rsid w:val="00E6302B"/>
    <w:rsid w:val="00E71957"/>
    <w:rsid w:val="00E92321"/>
    <w:rsid w:val="00E956D9"/>
    <w:rsid w:val="00E97E19"/>
    <w:rsid w:val="00EA09C6"/>
    <w:rsid w:val="00EA312B"/>
    <w:rsid w:val="00EA3CA5"/>
    <w:rsid w:val="00EA5A72"/>
    <w:rsid w:val="00EB1E1A"/>
    <w:rsid w:val="00EB258A"/>
    <w:rsid w:val="00EB5CD1"/>
    <w:rsid w:val="00EB5FD3"/>
    <w:rsid w:val="00EB7BE5"/>
    <w:rsid w:val="00EC07BD"/>
    <w:rsid w:val="00EC4417"/>
    <w:rsid w:val="00ED0D45"/>
    <w:rsid w:val="00ED1C3B"/>
    <w:rsid w:val="00ED4450"/>
    <w:rsid w:val="00ED7AEE"/>
    <w:rsid w:val="00EE07E0"/>
    <w:rsid w:val="00EE0A3F"/>
    <w:rsid w:val="00EE18A0"/>
    <w:rsid w:val="00EE77D8"/>
    <w:rsid w:val="00EF0BF5"/>
    <w:rsid w:val="00EF348A"/>
    <w:rsid w:val="00EF6A9D"/>
    <w:rsid w:val="00EF7489"/>
    <w:rsid w:val="00F04558"/>
    <w:rsid w:val="00F04A6E"/>
    <w:rsid w:val="00F14996"/>
    <w:rsid w:val="00F16701"/>
    <w:rsid w:val="00F16C52"/>
    <w:rsid w:val="00F22E45"/>
    <w:rsid w:val="00F22ECE"/>
    <w:rsid w:val="00F2399E"/>
    <w:rsid w:val="00F2499A"/>
    <w:rsid w:val="00F265E8"/>
    <w:rsid w:val="00F37200"/>
    <w:rsid w:val="00F416B4"/>
    <w:rsid w:val="00F50F24"/>
    <w:rsid w:val="00F52DA1"/>
    <w:rsid w:val="00F57C05"/>
    <w:rsid w:val="00F64E0B"/>
    <w:rsid w:val="00F72785"/>
    <w:rsid w:val="00F73E78"/>
    <w:rsid w:val="00F832D7"/>
    <w:rsid w:val="00F85922"/>
    <w:rsid w:val="00F91956"/>
    <w:rsid w:val="00F935C4"/>
    <w:rsid w:val="00F9370C"/>
    <w:rsid w:val="00F9718B"/>
    <w:rsid w:val="00FA799E"/>
    <w:rsid w:val="00FB04E9"/>
    <w:rsid w:val="00FB062D"/>
    <w:rsid w:val="00FB0B0B"/>
    <w:rsid w:val="00FB2D4F"/>
    <w:rsid w:val="00FC00AD"/>
    <w:rsid w:val="00FD1161"/>
    <w:rsid w:val="00FE3EA1"/>
    <w:rsid w:val="00FF0B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envelope return" w:uiPriority="0"/>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711B1"/>
    <w:pPr>
      <w:numPr>
        <w:numId w:val="18"/>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paragraph" w:styleId="Zptenadresanaoblku">
    <w:name w:val="envelope return"/>
    <w:basedOn w:val="Normln"/>
    <w:rsid w:val="000D4D94"/>
    <w:pPr>
      <w:spacing w:after="0" w:line="240" w:lineRule="auto"/>
    </w:pPr>
    <w:rPr>
      <w:rFonts w:ascii="Times New Roman" w:eastAsia="Times New Roman" w:hAnsi="Times New Roman"/>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envelope return" w:uiPriority="0"/>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711B1"/>
    <w:pPr>
      <w:numPr>
        <w:numId w:val="18"/>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paragraph" w:styleId="Zptenadresanaoblku">
    <w:name w:val="envelope return"/>
    <w:basedOn w:val="Normln"/>
    <w:rsid w:val="000D4D94"/>
    <w:pPr>
      <w:spacing w:after="0" w:line="240" w:lineRule="auto"/>
    </w:pPr>
    <w:rPr>
      <w:rFonts w:ascii="Times New Roman" w:eastAsia="Times New Roman" w:hAnsi="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irma@milanhroch.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firma@milanhroch.cz"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DF753-B552-4EAA-9A36-716EC9BEF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3126</Words>
  <Characters>18446</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Široký David, Bc., DiS.</cp:lastModifiedBy>
  <cp:revision>3</cp:revision>
  <cp:lastPrinted>2019-02-15T13:01:00Z</cp:lastPrinted>
  <dcterms:created xsi:type="dcterms:W3CDTF">2019-02-15T13:00:00Z</dcterms:created>
  <dcterms:modified xsi:type="dcterms:W3CDTF">2019-02-15T13:02:00Z</dcterms:modified>
</cp:coreProperties>
</file>