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33.xml" ContentType="application/vnd.openxmlformats-officedocument.wordprocessingml.header+xml"/>
  <Override PartName="/word/footer2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0FA17" w14:textId="45885F6D" w:rsidR="0058327B" w:rsidRPr="00F23CC7" w:rsidRDefault="00F422D3" w:rsidP="000D227E">
      <w:pPr>
        <w:pStyle w:val="Titul1"/>
        <w:spacing w:after="0"/>
        <w:rPr>
          <w:sz w:val="36"/>
        </w:rPr>
      </w:pPr>
      <w:r w:rsidRPr="00F23CC7">
        <w:rPr>
          <w:sz w:val="40"/>
        </w:rPr>
        <w:t>S</w:t>
      </w:r>
      <w:r w:rsidR="003F5723" w:rsidRPr="00F23CC7">
        <w:rPr>
          <w:sz w:val="40"/>
        </w:rPr>
        <w:t xml:space="preserve">mlouva o dílo na zhotovení </w:t>
      </w:r>
      <w:r w:rsidR="00932BDF" w:rsidRPr="00F23CC7">
        <w:rPr>
          <w:sz w:val="40"/>
        </w:rPr>
        <w:t>Záměr</w:t>
      </w:r>
      <w:r w:rsidR="00AE0FF7" w:rsidRPr="00F23CC7">
        <w:rPr>
          <w:sz w:val="40"/>
        </w:rPr>
        <w:t>u</w:t>
      </w:r>
      <w:r w:rsidR="00932BDF" w:rsidRPr="00F23CC7">
        <w:rPr>
          <w:sz w:val="40"/>
        </w:rPr>
        <w:t xml:space="preserve"> projektu</w:t>
      </w:r>
      <w:r w:rsidR="00AA258C" w:rsidRPr="00F23CC7">
        <w:rPr>
          <w:sz w:val="40"/>
        </w:rPr>
        <w:t>,</w:t>
      </w:r>
      <w:r w:rsidR="00F5656F" w:rsidRPr="00F23CC7">
        <w:rPr>
          <w:sz w:val="40"/>
        </w:rPr>
        <w:t xml:space="preserve"> </w:t>
      </w:r>
      <w:r w:rsidR="00AE0FF7" w:rsidRPr="00F23CC7">
        <w:rPr>
          <w:sz w:val="40"/>
        </w:rPr>
        <w:t xml:space="preserve">Projektové </w:t>
      </w:r>
      <w:r w:rsidR="00897796" w:rsidRPr="00F23CC7">
        <w:rPr>
          <w:sz w:val="40"/>
        </w:rPr>
        <w:t>d</w:t>
      </w:r>
      <w:r w:rsidR="003F5723" w:rsidRPr="00F23CC7">
        <w:rPr>
          <w:sz w:val="40"/>
        </w:rPr>
        <w:t xml:space="preserve">okumentace pro </w:t>
      </w:r>
      <w:r w:rsidR="00AD4AEF" w:rsidRPr="00F23CC7">
        <w:rPr>
          <w:sz w:val="40"/>
        </w:rPr>
        <w:t xml:space="preserve">povolení stavby </w:t>
      </w:r>
      <w:r w:rsidR="0058327B" w:rsidRPr="00F23CC7">
        <w:rPr>
          <w:sz w:val="40"/>
        </w:rPr>
        <w:t>a Dozor projektanta</w:t>
      </w:r>
      <w:r w:rsidR="00FF1625" w:rsidRPr="00F23CC7">
        <w:rPr>
          <w:sz w:val="40"/>
        </w:rPr>
        <w:t xml:space="preserve"> při zpracování PDPS</w:t>
      </w:r>
    </w:p>
    <w:p w14:paraId="2CBC097D" w14:textId="77777777" w:rsidR="00985856" w:rsidRDefault="00F422D3" w:rsidP="006737E9">
      <w:pPr>
        <w:pStyle w:val="Titul2"/>
        <w:spacing w:before="240"/>
        <w:rPr>
          <w:sz w:val="40"/>
          <w:szCs w:val="44"/>
        </w:rPr>
      </w:pPr>
      <w:r w:rsidRPr="00F23CC7">
        <w:rPr>
          <w:sz w:val="40"/>
          <w:szCs w:val="44"/>
        </w:rPr>
        <w:t xml:space="preserve">Název zakázky: </w:t>
      </w:r>
    </w:p>
    <w:p w14:paraId="42B9B52B" w14:textId="5A55E842" w:rsidR="00402B45" w:rsidRPr="000D227E" w:rsidRDefault="008B3A8A" w:rsidP="006737E9">
      <w:pPr>
        <w:pStyle w:val="Titul2"/>
        <w:spacing w:before="240"/>
        <w:rPr>
          <w:sz w:val="44"/>
          <w:szCs w:val="44"/>
        </w:rPr>
      </w:pPr>
      <w:r w:rsidRPr="00F23CC7">
        <w:rPr>
          <w:rStyle w:val="Nzevakce"/>
          <w:b/>
          <w:sz w:val="40"/>
          <w:szCs w:val="44"/>
        </w:rPr>
        <w:t>“RS 5 Jaroměř</w:t>
      </w:r>
      <w:r w:rsidR="00EC3527">
        <w:rPr>
          <w:rStyle w:val="Nzevakce"/>
          <w:b/>
          <w:sz w:val="40"/>
          <w:szCs w:val="44"/>
        </w:rPr>
        <w:t xml:space="preserve"> – Náchod</w:t>
      </w:r>
      <w:r w:rsidRPr="00F23CC7">
        <w:rPr>
          <w:rStyle w:val="Nzevakce"/>
          <w:b/>
          <w:sz w:val="40"/>
          <w:szCs w:val="44"/>
        </w:rPr>
        <w:t>“</w:t>
      </w:r>
    </w:p>
    <w:p w14:paraId="55CFF244" w14:textId="77777777" w:rsidR="00F422D3" w:rsidRPr="00B42F40" w:rsidRDefault="00F422D3" w:rsidP="00B42F40">
      <w:pPr>
        <w:pStyle w:val="Nadpisbezsl1-2"/>
      </w:pPr>
      <w:r w:rsidRPr="00B42F40">
        <w:t>Smluvní strany:</w:t>
      </w:r>
    </w:p>
    <w:p w14:paraId="258DF5E5"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521F07D7" w14:textId="77777777" w:rsidR="00F422D3" w:rsidRPr="001C61BC" w:rsidRDefault="00F422D3" w:rsidP="00B42F40">
      <w:pPr>
        <w:pStyle w:val="Textbezodsazen"/>
        <w:spacing w:after="0"/>
      </w:pPr>
      <w:r w:rsidRPr="001C61BC">
        <w:t xml:space="preserve">se sídlem: Dlážděná 1003/7, 110 00 Praha 1 - Nové Město </w:t>
      </w:r>
    </w:p>
    <w:p w14:paraId="0B7C9F0C" w14:textId="59DE1118" w:rsidR="00F422D3" w:rsidRPr="001C61BC" w:rsidRDefault="00F422D3" w:rsidP="00B42F40">
      <w:pPr>
        <w:pStyle w:val="Textbezodsazen"/>
        <w:spacing w:after="0"/>
      </w:pPr>
      <w:r w:rsidRPr="001C61BC">
        <w:t>IČO: 70994234</w:t>
      </w:r>
      <w:r w:rsidR="00D00395">
        <w:t>;</w:t>
      </w:r>
      <w:r w:rsidRPr="001C61BC">
        <w:t xml:space="preserve"> DIČ: CZ70994234</w:t>
      </w:r>
    </w:p>
    <w:p w14:paraId="3CCC05D2" w14:textId="7207881E" w:rsidR="00F422D3" w:rsidRPr="001C61BC" w:rsidRDefault="00F422D3" w:rsidP="00B42F40">
      <w:pPr>
        <w:pStyle w:val="Textbezodsazen"/>
        <w:spacing w:after="0"/>
      </w:pPr>
      <w:r w:rsidRPr="001C61BC">
        <w:t>zapsaná v obchodním rejstříku vedeném Městským soudem v Praze,</w:t>
      </w:r>
      <w:r w:rsidR="00296D7F">
        <w:t xml:space="preserve"> </w:t>
      </w:r>
      <w:r w:rsidRPr="001C61BC">
        <w:t>spisová značka A 48384</w:t>
      </w:r>
    </w:p>
    <w:p w14:paraId="7A082200" w14:textId="77777777" w:rsidR="00F422D3" w:rsidRPr="000D227E" w:rsidRDefault="00F422D3" w:rsidP="00296D7F">
      <w:pPr>
        <w:pStyle w:val="Textbezodsazen"/>
        <w:spacing w:before="240" w:after="0"/>
      </w:pPr>
      <w:r w:rsidRPr="001C61BC">
        <w:t>zastoupena</w:t>
      </w:r>
      <w:r w:rsidRPr="008B3A8A">
        <w:t xml:space="preserve">: </w:t>
      </w:r>
      <w:r w:rsidRPr="00296D7F">
        <w:rPr>
          <w:b/>
        </w:rPr>
        <w:t>Ing. Mojmírem Nejezchlebem</w:t>
      </w:r>
      <w:r w:rsidRPr="000D227E">
        <w:t xml:space="preserve">, náměstkem GŘ pro modernizaci dráhy </w:t>
      </w:r>
    </w:p>
    <w:p w14:paraId="250D5C9A" w14:textId="77777777" w:rsidR="00F422D3" w:rsidRPr="001C61BC" w:rsidRDefault="00F422D3" w:rsidP="00B42F40">
      <w:pPr>
        <w:pStyle w:val="Textbezodsazen"/>
      </w:pPr>
      <w:r w:rsidRPr="000D227E">
        <w:t>na základě Pověření č. 2372 ze dne 26. 2. 2018</w:t>
      </w:r>
    </w:p>
    <w:p w14:paraId="0CA64A81"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6284E012"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3C8F0CF8" w14:textId="43D61D17" w:rsidR="00536D8F" w:rsidRDefault="00536D8F" w:rsidP="00536D8F">
      <w:pPr>
        <w:pStyle w:val="Textbezodsazen"/>
      </w:pPr>
      <w:r w:rsidRPr="00153D42">
        <w:t xml:space="preserve">Stavební správa </w:t>
      </w:r>
      <w:r w:rsidR="00536161">
        <w:t>vysokorychlostních tratí, V Celnici 1028/10, Praha 1 – Nové Město, PSČ 110 00</w:t>
      </w:r>
    </w:p>
    <w:p w14:paraId="0FB7DB86" w14:textId="7A154B50" w:rsidR="00F422D3" w:rsidRDefault="00F422D3" w:rsidP="00B42F40">
      <w:pPr>
        <w:pStyle w:val="Textbezodsazen"/>
        <w:spacing w:after="0"/>
      </w:pPr>
      <w:r>
        <w:t>číslo smlouvy</w:t>
      </w:r>
      <w:r w:rsidR="00296D7F">
        <w:t xml:space="preserve"> Objednatele</w:t>
      </w:r>
      <w:r>
        <w:t>: "[</w:t>
      </w:r>
      <w:r w:rsidRPr="00F422D3">
        <w:rPr>
          <w:highlight w:val="green"/>
        </w:rPr>
        <w:t>VLOŽÍ OBJEDNATEL</w:t>
      </w:r>
      <w:r>
        <w:t xml:space="preserve">]" </w:t>
      </w:r>
    </w:p>
    <w:p w14:paraId="1B6D5F2D"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sidRPr="00581D6F">
        <w:rPr>
          <w:sz w:val="18"/>
          <w:szCs w:val="18"/>
        </w:rPr>
        <w:t>"[</w:t>
      </w:r>
      <w:r w:rsidRPr="00C51A1F">
        <w:rPr>
          <w:sz w:val="18"/>
          <w:szCs w:val="18"/>
          <w:highlight w:val="green"/>
        </w:rPr>
        <w:t>VLOŽÍ OBJEDNATEL</w:t>
      </w:r>
      <w:r w:rsidRPr="00581D6F">
        <w:rPr>
          <w:sz w:val="18"/>
          <w:szCs w:val="18"/>
        </w:rPr>
        <w:t>]"</w:t>
      </w:r>
    </w:p>
    <w:p w14:paraId="4DE8FD5D" w14:textId="0B361F89" w:rsidR="00F422D3" w:rsidRPr="006737E9" w:rsidRDefault="00F422D3" w:rsidP="00536161">
      <w:pPr>
        <w:pStyle w:val="Textbezodsazen"/>
        <w:spacing w:after="0"/>
      </w:pPr>
      <w:r w:rsidRPr="006737E9">
        <w:t xml:space="preserve">ISPROFOND: </w:t>
      </w:r>
      <w:r w:rsidR="000D227E" w:rsidRPr="006737E9">
        <w:t xml:space="preserve">500 354 0004 </w:t>
      </w:r>
      <w:r w:rsidR="000D227E" w:rsidRPr="006737E9">
        <w:rPr>
          <w:i/>
        </w:rPr>
        <w:t>- Příprava akcí rychlých spojení</w:t>
      </w:r>
    </w:p>
    <w:p w14:paraId="5582433D" w14:textId="3A0DD92E" w:rsidR="006737E9" w:rsidRPr="006737E9" w:rsidRDefault="006737E9" w:rsidP="006737E9">
      <w:pPr>
        <w:pStyle w:val="Textbezodsazen"/>
      </w:pPr>
      <w:r>
        <w:t xml:space="preserve">Sub. </w:t>
      </w:r>
      <w:proofErr w:type="spellStart"/>
      <w:r w:rsidRPr="006737E9">
        <w:t>ISPROF</w:t>
      </w:r>
      <w:r>
        <w:t>i</w:t>
      </w:r>
      <w:r w:rsidR="00A05E94">
        <w:t>N</w:t>
      </w:r>
      <w:proofErr w:type="spellEnd"/>
      <w:r w:rsidRPr="006737E9">
        <w:t xml:space="preserve">: </w:t>
      </w:r>
      <w:r>
        <w:t>552 352 007</w:t>
      </w:r>
      <w:r w:rsidR="00EC3527">
        <w:t>5</w:t>
      </w:r>
      <w:r w:rsidRPr="006737E9">
        <w:t xml:space="preserve"> </w:t>
      </w:r>
      <w:r>
        <w:rPr>
          <w:i/>
        </w:rPr>
        <w:t>–</w:t>
      </w:r>
      <w:r w:rsidRPr="006737E9">
        <w:rPr>
          <w:i/>
        </w:rPr>
        <w:t xml:space="preserve"> </w:t>
      </w:r>
      <w:r>
        <w:rPr>
          <w:i/>
        </w:rPr>
        <w:t xml:space="preserve">RS 5 </w:t>
      </w:r>
      <w:r w:rsidR="00536161">
        <w:rPr>
          <w:i/>
        </w:rPr>
        <w:t>Jaroměř</w:t>
      </w:r>
      <w:r w:rsidR="00EC3527">
        <w:rPr>
          <w:i/>
        </w:rPr>
        <w:t xml:space="preserve"> – Náchod</w:t>
      </w:r>
    </w:p>
    <w:p w14:paraId="1479785F" w14:textId="77777777" w:rsidR="00296D7F" w:rsidRDefault="00296D7F" w:rsidP="00296D7F">
      <w:pPr>
        <w:pStyle w:val="Textbezodsazen"/>
      </w:pPr>
      <w:r>
        <w:t>(</w:t>
      </w:r>
      <w:r w:rsidRPr="00B42F40">
        <w:t>dále</w:t>
      </w:r>
      <w:r>
        <w:t xml:space="preserve"> jen „</w:t>
      </w:r>
      <w:r w:rsidRPr="00F422D3">
        <w:rPr>
          <w:b/>
        </w:rPr>
        <w:t>Objednatel</w:t>
      </w:r>
      <w:r>
        <w:t>“)</w:t>
      </w:r>
    </w:p>
    <w:p w14:paraId="6244B513" w14:textId="77777777" w:rsidR="00F422D3" w:rsidRDefault="00F422D3" w:rsidP="00536161">
      <w:pPr>
        <w:pStyle w:val="Textbezodsazen"/>
        <w:spacing w:before="240" w:after="240"/>
      </w:pPr>
      <w:r w:rsidRPr="00B42F40">
        <w:t>a</w:t>
      </w:r>
    </w:p>
    <w:p w14:paraId="3587DBE6"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80BC592"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36A74E20" w14:textId="5079B3B4"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3053A641" w14:textId="4C5E22EF" w:rsidR="00F422D3" w:rsidRPr="00B42F40" w:rsidRDefault="00F422D3" w:rsidP="00D00395">
      <w:pPr>
        <w:pStyle w:val="Textbezodsazen"/>
        <w:spacing w:after="0"/>
        <w:jc w:val="left"/>
      </w:pPr>
      <w:r w:rsidRPr="00B42F40">
        <w:t>zapsaná v obchodním rejstříku vedeném "[</w:t>
      </w:r>
      <w:r w:rsidRPr="00B42F40">
        <w:rPr>
          <w:highlight w:val="yellow"/>
        </w:rPr>
        <w:t>VLOŽÍ ZHOTOVITEL</w:t>
      </w:r>
      <w:r w:rsidRPr="00B42F40">
        <w:t xml:space="preserve">]" soudem v </w:t>
      </w:r>
      <w:r w:rsidRPr="00D4391F">
        <w:rPr>
          <w:highlight w:val="yellow"/>
        </w:rPr>
        <w:t>"[VL</w:t>
      </w:r>
      <w:r w:rsidRPr="00B42F40">
        <w:rPr>
          <w:highlight w:val="yellow"/>
        </w:rPr>
        <w:t>OŽÍ ZHOTOVITEL</w:t>
      </w:r>
      <w:r w:rsidRPr="00B42F40">
        <w:t>]",</w:t>
      </w:r>
      <w:r w:rsidR="00D00395">
        <w:t xml:space="preserve"> </w:t>
      </w:r>
      <w:r w:rsidRPr="00B42F40">
        <w:t>spisová značka "[</w:t>
      </w:r>
      <w:r w:rsidRPr="00B42F40">
        <w:rPr>
          <w:highlight w:val="yellow"/>
        </w:rPr>
        <w:t>VLOŽÍ ZHOTOVITEL</w:t>
      </w:r>
      <w:r w:rsidRPr="00B42F40">
        <w:t xml:space="preserve">]" </w:t>
      </w:r>
    </w:p>
    <w:p w14:paraId="141DE51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9EA0575" w14:textId="77777777" w:rsidR="00F422D3" w:rsidRPr="00B42F40" w:rsidRDefault="00F422D3" w:rsidP="00D00395">
      <w:pPr>
        <w:pStyle w:val="Textbezodsazen"/>
        <w:spacing w:before="120"/>
      </w:pPr>
      <w:r w:rsidRPr="00B42F40">
        <w:t>zastoupena: "[</w:t>
      </w:r>
      <w:r w:rsidRPr="00B42F40">
        <w:rPr>
          <w:highlight w:val="yellow"/>
        </w:rPr>
        <w:t>VLOŽÍ ZHOTOVITEL</w:t>
      </w:r>
      <w:r w:rsidRPr="00B42F40">
        <w:t xml:space="preserve">]" </w:t>
      </w:r>
    </w:p>
    <w:p w14:paraId="01E04781"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1423C5D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8F3735E" w14:textId="0842CC32" w:rsidR="00536161" w:rsidRDefault="00F422D3" w:rsidP="00536161">
      <w:pPr>
        <w:pStyle w:val="Textbezodsazen"/>
      </w:pPr>
      <w:r w:rsidRPr="00B42F40">
        <w:t>číslo smlouvy</w:t>
      </w:r>
      <w:r w:rsidR="00D00395">
        <w:t xml:space="preserve"> Zhotovitele</w:t>
      </w:r>
      <w:r w:rsidRPr="00B42F40">
        <w:t>: "</w:t>
      </w:r>
      <w:r w:rsidRPr="00B42F40">
        <w:rPr>
          <w:rStyle w:val="Tun"/>
        </w:rPr>
        <w:t>[</w:t>
      </w:r>
      <w:r w:rsidRPr="00B42F40">
        <w:rPr>
          <w:rStyle w:val="Tun"/>
          <w:highlight w:val="yellow"/>
        </w:rPr>
        <w:t>VLOŽÍ ZHOTOVITEL</w:t>
      </w:r>
      <w:r w:rsidRPr="00B42F40">
        <w:rPr>
          <w:rStyle w:val="Tun"/>
        </w:rPr>
        <w:t>]</w:t>
      </w:r>
      <w:r w:rsidRPr="00B42F40">
        <w:t xml:space="preserve">" </w:t>
      </w:r>
    </w:p>
    <w:p w14:paraId="43B06DB1" w14:textId="1E3240FA" w:rsidR="00536161" w:rsidRPr="00B42F40" w:rsidRDefault="00536161" w:rsidP="00536161">
      <w:pPr>
        <w:pStyle w:val="Textbezodsazen"/>
      </w:pPr>
      <w:r w:rsidRPr="00B42F40">
        <w:t>(dále jen „</w:t>
      </w:r>
      <w:r w:rsidRPr="00B42F40">
        <w:rPr>
          <w:rStyle w:val="Tun"/>
        </w:rPr>
        <w:t>Zhotovitel</w:t>
      </w:r>
      <w:r w:rsidRPr="00B42F40">
        <w:t>“)</w:t>
      </w:r>
    </w:p>
    <w:p w14:paraId="2E7B681A" w14:textId="576A3ABA" w:rsidR="008063CD" w:rsidRDefault="00F422D3" w:rsidP="008063CD">
      <w:pPr>
        <w:pStyle w:val="Textbezodsazen"/>
      </w:pPr>
      <w:r w:rsidRPr="00B42F40">
        <w:lastRenderedPageBreak/>
        <w:t>uzavřely tuto smlouvu (dále jen „</w:t>
      </w:r>
      <w:r w:rsidRPr="003F5723">
        <w:rPr>
          <w:rStyle w:val="Tun"/>
        </w:rPr>
        <w:t>Smlouva</w:t>
      </w:r>
      <w:r w:rsidRPr="00B42F40">
        <w:t>“</w:t>
      </w:r>
      <w:r w:rsidR="00AD4AEF">
        <w:t>, nebo „</w:t>
      </w:r>
      <w:r w:rsidR="00AD4AEF" w:rsidRPr="00AA258C">
        <w:rPr>
          <w:b/>
        </w:rPr>
        <w:t>SOD</w:t>
      </w:r>
      <w:r w:rsidR="00AD4AEF">
        <w:t>“</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35CDF01D"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388152DD" w14:textId="77777777" w:rsidR="003F5723" w:rsidRDefault="003F5723" w:rsidP="003F5723">
      <w:pPr>
        <w:pStyle w:val="Nadpis1-1"/>
      </w:pPr>
      <w:r>
        <w:t>ÚVODNÍ USTANOVENÍ</w:t>
      </w:r>
    </w:p>
    <w:p w14:paraId="5454C951" w14:textId="4E08A8AE" w:rsidR="003F5723" w:rsidRDefault="003F5723" w:rsidP="003F5723">
      <w:pPr>
        <w:pStyle w:val="Text1-1"/>
      </w:pPr>
      <w:r>
        <w:t xml:space="preserve">Objednatel prohlašuje, že je státní organizací, která vznikla k 1. 1. 2003 na základě zákona č. 77/2002 Sb., </w:t>
      </w:r>
      <w:r w:rsidR="00EF7F1F" w:rsidRPr="00B46A46">
        <w:t>o akciové společnosti České dráhy, státní organizaci Správa železnic a o změně zákona č. 266/1994 Sb., o dráhách, ve znění pozdějších předpisů, a zákona č. 77/1997 Sb., o státním podniku, ve znění pozdějších předpisů</w:t>
      </w:r>
      <w:r w:rsidR="008063CD">
        <w:t>, splňuje veškeré podmínky a </w:t>
      </w:r>
      <w:r>
        <w:t>požadavky v této Smlouvě stanovené a je oprávněn tuto Smlouvu uzavřít a řádně plnit povinnosti v ní obsažené.</w:t>
      </w:r>
    </w:p>
    <w:p w14:paraId="53BC0AE1"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FFA4D8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707C19B0"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3F26E3F"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667C43B9" w14:textId="77777777" w:rsidR="003F5723" w:rsidRDefault="003F5723" w:rsidP="003F5723">
      <w:pPr>
        <w:pStyle w:val="Nadpis1-1"/>
      </w:pPr>
      <w:r>
        <w:t>ÚČEL SMLOUVY</w:t>
      </w:r>
    </w:p>
    <w:p w14:paraId="483EEC12" w14:textId="40518FA7" w:rsidR="003F5723" w:rsidRDefault="003F5723" w:rsidP="003F5723">
      <w:pPr>
        <w:pStyle w:val="Text1-1"/>
      </w:pPr>
      <w:r>
        <w:t xml:space="preserve">Objednatel oznámil uveřejněním oznámení o zahájení zadávacího řízení – veřejné služby ve Věstníku veřejných zakázek dne </w:t>
      </w:r>
      <w:r w:rsidRPr="00581D6F">
        <w:t>"[</w:t>
      </w:r>
      <w:r w:rsidRPr="00C51A1F">
        <w:rPr>
          <w:highlight w:val="green"/>
        </w:rPr>
        <w:t>VLOŽÍ OBJEDNATEL</w:t>
      </w:r>
      <w:r w:rsidRPr="00581D6F">
        <w:t>]"</w:t>
      </w:r>
      <w:r>
        <w:t xml:space="preserve"> pod evidenčním číslem "[</w:t>
      </w:r>
      <w:r w:rsidRPr="003F5723">
        <w:rPr>
          <w:highlight w:val="green"/>
        </w:rPr>
        <w:t>VLOŽÍ OBJEDNATEL</w:t>
      </w:r>
      <w:r>
        <w:t>]" svůj úmysl zadat v otevřeném řízení veřejnou zakázku s názvem „</w:t>
      </w:r>
      <w:r w:rsidR="00CE67B3" w:rsidRPr="00296D7F">
        <w:rPr>
          <w:b/>
        </w:rPr>
        <w:t>RS 5 Jaroměř</w:t>
      </w:r>
      <w:r w:rsidR="00EC3527">
        <w:rPr>
          <w:b/>
        </w:rPr>
        <w:t xml:space="preserve"> – Náchod</w:t>
      </w:r>
      <w:r>
        <w:t>“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30F33C8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7E665757"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731A34F"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0652ED89"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366F6076"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9D4517A" w14:textId="77777777" w:rsidR="003F5723" w:rsidRDefault="003F5723" w:rsidP="003F5723">
      <w:pPr>
        <w:pStyle w:val="Nadpis1-1"/>
      </w:pPr>
      <w:r>
        <w:lastRenderedPageBreak/>
        <w:t>PŘEDMĚT, CENA A HARMONOGRAM PLNĚNÍ SMLOUVY</w:t>
      </w:r>
    </w:p>
    <w:p w14:paraId="5DAF29E1" w14:textId="73BB8FF1" w:rsidR="003F5723" w:rsidRPr="00F035CE" w:rsidRDefault="003F5723" w:rsidP="00B16611">
      <w:pPr>
        <w:pStyle w:val="Text1-1"/>
      </w:pPr>
      <w:r>
        <w:t xml:space="preserve">Zhotovitel se zavazuje v souladu s touto Smlouvou </w:t>
      </w:r>
      <w:bookmarkStart w:id="0" w:name="_Hlk182313946"/>
      <w:r>
        <w:t xml:space="preserve">provést Dílo spočívající ve zhotovení </w:t>
      </w:r>
      <w:r w:rsidR="00536D8F">
        <w:t>Záměru projektu</w:t>
      </w:r>
      <w:r w:rsidR="00243F67">
        <w:t xml:space="preserve"> (dále též jen </w:t>
      </w:r>
      <w:r w:rsidR="00243F67" w:rsidRPr="000A298B">
        <w:rPr>
          <w:b/>
        </w:rPr>
        <w:t>„ZP“</w:t>
      </w:r>
      <w:r w:rsidR="00243F67">
        <w:t>)</w:t>
      </w:r>
      <w:r w:rsidR="00011C9B">
        <w:t xml:space="preserve"> </w:t>
      </w:r>
      <w:r w:rsidR="00536D8F">
        <w:t xml:space="preserve">a </w:t>
      </w:r>
      <w:r w:rsidR="00897796">
        <w:t>Projektové d</w:t>
      </w:r>
      <w:r>
        <w:t xml:space="preserve">okumentace pro </w:t>
      </w:r>
      <w:r w:rsidR="008E0F80">
        <w:t xml:space="preserve">povolení stavby </w:t>
      </w:r>
      <w:r>
        <w:t xml:space="preserve">(dále též jen </w:t>
      </w:r>
      <w:r w:rsidR="004500D2" w:rsidRPr="000A298B">
        <w:rPr>
          <w:b/>
        </w:rPr>
        <w:t>„</w:t>
      </w:r>
      <w:r w:rsidR="008E0F80" w:rsidRPr="00AA258C">
        <w:rPr>
          <w:b/>
        </w:rPr>
        <w:t>DPS</w:t>
      </w:r>
      <w:r w:rsidR="004500D2" w:rsidRPr="000A298B">
        <w:rPr>
          <w:b/>
        </w:rPr>
        <w:t>“</w:t>
      </w:r>
      <w:r>
        <w:t xml:space="preserve">), </w:t>
      </w:r>
      <w:r w:rsidR="00964369">
        <w:t>dle specifikace uvedené v </w:t>
      </w:r>
      <w:r w:rsidR="008E0C52" w:rsidRPr="00540C94">
        <w:t>čl. 1.1 Přílohy č. 3c)</w:t>
      </w:r>
      <w:r w:rsidR="00FF4F04">
        <w:t xml:space="preserve"> </w:t>
      </w:r>
      <w:r>
        <w:t xml:space="preserve">této Smlouvy </w:t>
      </w:r>
      <w:r w:rsidR="003C56BB" w:rsidRPr="003C56BB">
        <w:t>(dále jen „</w:t>
      </w:r>
      <w:r w:rsidR="003C56BB" w:rsidRPr="005636C7">
        <w:rPr>
          <w:b/>
        </w:rPr>
        <w:t>ZTP</w:t>
      </w:r>
      <w:r w:rsidR="003C56BB" w:rsidRPr="003C56BB">
        <w:t>“)</w:t>
      </w:r>
      <w:r w:rsidR="003C56BB">
        <w:t xml:space="preserve"> </w:t>
      </w:r>
      <w:r>
        <w:t>a předat jej Objednateli</w:t>
      </w:r>
      <w:r w:rsidR="008C6CE7">
        <w:t xml:space="preserve"> </w:t>
      </w:r>
      <w:bookmarkStart w:id="1" w:name="_Hlk161998089"/>
      <w:r w:rsidR="008C6CE7">
        <w:t xml:space="preserve">a dále se zavazuje, že zajistí výkon Dozoru projektanta při zhotovení Projektové dokumentace pro provádění stavby (dále též jen </w:t>
      </w:r>
      <w:r w:rsidR="008C6CE7" w:rsidRPr="005B7B70">
        <w:rPr>
          <w:b/>
        </w:rPr>
        <w:t>„PDPS“</w:t>
      </w:r>
      <w:r w:rsidR="008C6CE7">
        <w:t>)</w:t>
      </w:r>
      <w:r>
        <w:t>.</w:t>
      </w:r>
      <w:bookmarkEnd w:id="0"/>
      <w:r>
        <w:t xml:space="preserve"> </w:t>
      </w:r>
      <w:bookmarkEnd w:id="1"/>
      <w:r>
        <w:t xml:space="preserve">Součástí </w:t>
      </w:r>
      <w:r w:rsidR="008E0F80" w:rsidRPr="00AA258C">
        <w:t>DPS</w:t>
      </w:r>
      <w:r>
        <w:t xml:space="preserve"> budou Zhotovitelem zajištěné veškeré činn</w:t>
      </w:r>
      <w:r w:rsidR="00402B45">
        <w:t>osti koordinátora bezpečnosti a </w:t>
      </w:r>
      <w:r>
        <w:t>ochrany zdraví při práci (dále jen „</w:t>
      </w:r>
      <w:r w:rsidRPr="00C321B7">
        <w:rPr>
          <w:b/>
        </w:rPr>
        <w:t>koordinátor BOZP</w:t>
      </w:r>
      <w:r>
        <w:t>“) na staveništi ve fázi přípravy, tj. při zpracování</w:t>
      </w:r>
      <w:r w:rsidR="008E0F80">
        <w:t xml:space="preserve"> DPS</w:t>
      </w:r>
      <w:r>
        <w:t xml:space="preserve">, a to v souladu se zákonem č. 309/2006 Sb., o </w:t>
      </w:r>
      <w:r w:rsidRPr="00535F7C">
        <w:t>zajištění dalších podmínek bezpečnosti a</w:t>
      </w:r>
      <w:r w:rsidR="005923F7" w:rsidRPr="00535F7C">
        <w:t> </w:t>
      </w:r>
      <w:r w:rsidRPr="00535F7C">
        <w:t>ochrany zdraví při práci, ve</w:t>
      </w:r>
      <w:r w:rsidR="00C06EFF">
        <w:t> </w:t>
      </w:r>
      <w:r w:rsidRPr="00535F7C">
        <w:t xml:space="preserve">znění </w:t>
      </w:r>
      <w:r w:rsidRPr="008B3A8A">
        <w:t xml:space="preserve">pozdějších předpisů, dle specifikace uvedené v Příloze č. 3 b) </w:t>
      </w:r>
      <w:r w:rsidR="005636C7">
        <w:t>této Smlouvy (dále jen „</w:t>
      </w:r>
      <w:r w:rsidR="005636C7" w:rsidRPr="004365DC">
        <w:rPr>
          <w:b/>
        </w:rPr>
        <w:t>VTP</w:t>
      </w:r>
      <w:r w:rsidR="005636C7">
        <w:t>“)</w:t>
      </w:r>
      <w:r w:rsidRPr="008B3A8A">
        <w:t>.</w:t>
      </w:r>
      <w:r w:rsidR="00C22047" w:rsidRPr="008B3A8A">
        <w:t xml:space="preserve"> </w:t>
      </w:r>
      <w:r w:rsidR="00C22047" w:rsidRPr="006737E9">
        <w:t>Dílo bude zpracováno v režimu BIM a</w:t>
      </w:r>
      <w:r w:rsidR="00B16327" w:rsidRPr="006737E9">
        <w:t> </w:t>
      </w:r>
      <w:r w:rsidR="00C22047" w:rsidRPr="006737E9">
        <w:t>součástí Díla je tak vytvoření Informačního modelu dle Přílohy č.</w:t>
      </w:r>
      <w:r w:rsidR="00D64C59">
        <w:t xml:space="preserve"> </w:t>
      </w:r>
      <w:r w:rsidR="00C22047" w:rsidRPr="006737E9">
        <w:t>11 BIM protokol, včetně všech jeho příloh.</w:t>
      </w:r>
      <w:r w:rsidR="00C5042A">
        <w:t xml:space="preserve"> </w:t>
      </w:r>
      <w:r w:rsidR="00C22047" w:rsidRPr="006737E9">
        <w:t>(Přílohy BIM Protokolu jsou ke Smlouvě doloženy v elektronické formě.)</w:t>
      </w:r>
      <w:r w:rsidR="003C56BB" w:rsidRPr="003C56BB">
        <w:t xml:space="preserve"> </w:t>
      </w:r>
      <w:r w:rsidR="003C56BB">
        <w:t>Bližší specifikace předmětu Díla je upravena v ZTP.</w:t>
      </w:r>
    </w:p>
    <w:p w14:paraId="5F39D114" w14:textId="77777777" w:rsidR="003F5723" w:rsidRDefault="003F5723" w:rsidP="003F5723">
      <w:pPr>
        <w:pStyle w:val="Text1-1"/>
      </w:pPr>
      <w:r>
        <w:t xml:space="preserve">Objednatel se zavazuje Zhotoviteli poskytnout </w:t>
      </w:r>
      <w:r w:rsidR="00964369">
        <w:t>veškerou nezbytnou součinnost k provedení Díla.</w:t>
      </w:r>
    </w:p>
    <w:p w14:paraId="4816CB93" w14:textId="556192A8" w:rsidR="003F5723" w:rsidRDefault="003F5723" w:rsidP="003F5723">
      <w:pPr>
        <w:pStyle w:val="Text1-1"/>
      </w:pPr>
      <w:r>
        <w:t>Objednatel se zavazuje řádně provedené Dílo převzít a za řádně zhotoven</w:t>
      </w:r>
      <w:r w:rsidR="000A298B">
        <w:t>é</w:t>
      </w:r>
      <w:r w:rsidR="00964369">
        <w:t xml:space="preserve"> a </w:t>
      </w:r>
      <w:r>
        <w:t>předan</w:t>
      </w:r>
      <w:r w:rsidR="000A298B">
        <w:t>é</w:t>
      </w:r>
      <w:r>
        <w:t xml:space="preserve"> </w:t>
      </w:r>
      <w:r w:rsidR="000A298B">
        <w:t>ZP</w:t>
      </w:r>
      <w:r w:rsidR="00011C9B">
        <w:t xml:space="preserve"> </w:t>
      </w:r>
      <w:r w:rsidR="000A298B">
        <w:t xml:space="preserve">a </w:t>
      </w:r>
      <w:r w:rsidR="008E0F80">
        <w:t>DPS</w:t>
      </w:r>
      <w:bookmarkStart w:id="2" w:name="_Hlk184309627"/>
      <w:r w:rsidR="00C5042A">
        <w:t>, CDE</w:t>
      </w:r>
      <w:r w:rsidR="00C5042A" w:rsidRPr="00EC6E0B">
        <w:t xml:space="preserve"> včetně licencí a vypracování Závěrečné hodnotící zprávy</w:t>
      </w:r>
      <w:r w:rsidR="00C5042A">
        <w:t xml:space="preserve"> (dále jen „</w:t>
      </w:r>
      <w:r w:rsidR="00C5042A" w:rsidRPr="00EC6E0B">
        <w:rPr>
          <w:b/>
        </w:rPr>
        <w:t>CDE</w:t>
      </w:r>
      <w:r w:rsidR="00C5042A">
        <w:t>“)</w:t>
      </w:r>
      <w:bookmarkEnd w:id="2"/>
      <w:r w:rsidR="00C5042A">
        <w:t xml:space="preserve"> </w:t>
      </w:r>
      <w:r w:rsidR="004E7D48" w:rsidRPr="00AA258C">
        <w:t>a řádně provedený výkon Dozoru projektanta</w:t>
      </w:r>
      <w:r>
        <w:t xml:space="preserve"> zaplatit Zhotoviteli za podmínek stanovených touto Smlou</w:t>
      </w:r>
      <w:r w:rsidR="00964369">
        <w:t>vou celkovou Cenu Díla, která v </w:t>
      </w:r>
      <w:r>
        <w:t xml:space="preserve">součtu představuje Cenu za zpracování </w:t>
      </w:r>
      <w:r w:rsidR="000A298B">
        <w:t>ZP</w:t>
      </w:r>
      <w:r w:rsidR="00D65162">
        <w:t xml:space="preserve"> </w:t>
      </w:r>
      <w:r w:rsidR="000A298B">
        <w:t>a</w:t>
      </w:r>
      <w:r w:rsidR="00906FF4">
        <w:t> </w:t>
      </w:r>
      <w:r w:rsidR="008E0F80">
        <w:t>DPS</w:t>
      </w:r>
      <w:r w:rsidR="00D64C59">
        <w:t>, CDE</w:t>
      </w:r>
      <w:r w:rsidR="008E0F80">
        <w:t xml:space="preserve"> </w:t>
      </w:r>
      <w:bookmarkStart w:id="3" w:name="_Hlk161998148"/>
      <w:r w:rsidR="004E7D48">
        <w:t xml:space="preserve">a cenu za výkon Dozoru projektanta </w:t>
      </w:r>
      <w:bookmarkEnd w:id="3"/>
      <w:r w:rsidR="00F23CC7" w:rsidRPr="00F23CC7">
        <w:t xml:space="preserve">při zpracování PDPS </w:t>
      </w:r>
      <w:r>
        <w:t>ve výši dle Přílohy č. 4 této Smlouvy, přičemž celková Cena Díla je:</w:t>
      </w:r>
    </w:p>
    <w:p w14:paraId="2D8CA20B"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07313918"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066810EF" w14:textId="2F80BC39" w:rsidR="006A57A4" w:rsidRPr="00A41306" w:rsidRDefault="006A57A4" w:rsidP="006A57A4">
      <w:pPr>
        <w:spacing w:after="120" w:line="264" w:lineRule="auto"/>
        <w:ind w:left="737"/>
        <w:jc w:val="both"/>
        <w:rPr>
          <w:sz w:val="18"/>
          <w:szCs w:val="18"/>
        </w:rPr>
      </w:pPr>
      <w:r w:rsidRPr="001B4800">
        <w:rPr>
          <w:sz w:val="18"/>
          <w:szCs w:val="18"/>
        </w:rPr>
        <w:t>Daňové doklady</w:t>
      </w:r>
      <w:r w:rsidR="00E73FFB">
        <w:rPr>
          <w:sz w:val="18"/>
          <w:szCs w:val="18"/>
        </w:rPr>
        <w:t>, včetně příloh</w:t>
      </w:r>
      <w:r w:rsidRPr="001B4800">
        <w:rPr>
          <w:sz w:val="18"/>
          <w:szCs w:val="18"/>
        </w:rPr>
        <w:t xml:space="preserve"> bude Zhotovitel </w:t>
      </w:r>
      <w:r w:rsidR="009521A1">
        <w:rPr>
          <w:sz w:val="18"/>
          <w:szCs w:val="18"/>
        </w:rPr>
        <w:t>zasílat</w:t>
      </w:r>
      <w:r w:rsidR="009521A1" w:rsidRPr="001B4800">
        <w:rPr>
          <w:sz w:val="18"/>
          <w:szCs w:val="18"/>
        </w:rPr>
        <w:t xml:space="preserve"> </w:t>
      </w:r>
      <w:r w:rsidRPr="001B4800">
        <w:rPr>
          <w:sz w:val="18"/>
          <w:szCs w:val="18"/>
        </w:rPr>
        <w:t>Objednateli některým (jedním) z níže uvedených způsobů:</w:t>
      </w:r>
    </w:p>
    <w:p w14:paraId="5B242CD2" w14:textId="34F34E62" w:rsidR="00A41306" w:rsidRPr="00B01693" w:rsidRDefault="006A57A4" w:rsidP="00B01693">
      <w:pPr>
        <w:pStyle w:val="Odstavec1-1a"/>
      </w:pPr>
      <w:r w:rsidRPr="004648CB">
        <w:t xml:space="preserve">v elektronické podobě na e-mailovou adresu: </w:t>
      </w:r>
      <w:hyperlink r:id="rId11" w:history="1">
        <w:r w:rsidRPr="00B01693">
          <w:rPr>
            <w:rStyle w:val="Hypertextovodkaz"/>
            <w:color w:val="auto"/>
          </w:rPr>
          <w:t>ePodatelnaCFU@spravazeleznic.cz</w:t>
        </w:r>
      </w:hyperlink>
      <w:r w:rsidRPr="004648CB">
        <w:t xml:space="preserve">, </w:t>
      </w:r>
    </w:p>
    <w:p w14:paraId="7A70442B" w14:textId="77777777" w:rsidR="006A57A4" w:rsidRPr="00B01693" w:rsidRDefault="006A57A4" w:rsidP="00B01693">
      <w:pPr>
        <w:pStyle w:val="Textbezslovn"/>
        <w:ind w:firstLine="340"/>
      </w:pPr>
      <w:r w:rsidRPr="00B01693">
        <w:t>nebo</w:t>
      </w:r>
    </w:p>
    <w:p w14:paraId="3FF41C28" w14:textId="13BE3185" w:rsidR="006A57A4" w:rsidRPr="00B01693" w:rsidRDefault="009521A1" w:rsidP="00B01693">
      <w:pPr>
        <w:pStyle w:val="Odstavec1-1a"/>
      </w:pPr>
      <w:r>
        <w:t xml:space="preserve">v elektronické podobě </w:t>
      </w:r>
      <w:r w:rsidR="006A57A4" w:rsidRPr="00B01693">
        <w:t xml:space="preserve">datovou zprávou na identifikátor datové schránky: </w:t>
      </w:r>
      <w:proofErr w:type="spellStart"/>
      <w:r w:rsidR="006A57A4" w:rsidRPr="00B01693">
        <w:t>uccchjm</w:t>
      </w:r>
      <w:proofErr w:type="spellEnd"/>
    </w:p>
    <w:p w14:paraId="12E91229" w14:textId="77777777" w:rsidR="006A57A4" w:rsidRPr="00B01693" w:rsidRDefault="006A57A4" w:rsidP="00B01693">
      <w:pPr>
        <w:pStyle w:val="Textbezslovn"/>
        <w:ind w:firstLine="340"/>
      </w:pPr>
      <w:r w:rsidRPr="00B01693">
        <w:t>nebo</w:t>
      </w:r>
    </w:p>
    <w:p w14:paraId="126A6A64" w14:textId="651C6645" w:rsidR="006A57A4" w:rsidRPr="001B4800" w:rsidRDefault="006A57A4" w:rsidP="00B01693">
      <w:pPr>
        <w:pStyle w:val="Odstavec1-1a"/>
      </w:pPr>
      <w:r w:rsidRPr="00B01693">
        <w:t>v listinné</w:t>
      </w:r>
      <w:r w:rsidRPr="001B4800">
        <w:t xml:space="preserve"> podobě na adresu Správa železnic, státní organizace, Centrální finanční účtárna Čechy, Náměstí Jana </w:t>
      </w:r>
      <w:proofErr w:type="spellStart"/>
      <w:r w:rsidRPr="001B4800">
        <w:t>Pernera</w:t>
      </w:r>
      <w:proofErr w:type="spellEnd"/>
      <w:r w:rsidRPr="001B4800">
        <w:t xml:space="preserve"> 217, 530 02 Pardubice</w:t>
      </w:r>
      <w:r w:rsidR="009521A1">
        <w:t xml:space="preserve"> ve třech (3) tištěných originálech</w:t>
      </w:r>
      <w:r w:rsidRPr="001B4800">
        <w:t>.</w:t>
      </w:r>
    </w:p>
    <w:p w14:paraId="17803A59"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61B56E3D" w14:textId="0A019A42" w:rsidR="004E0E05" w:rsidRDefault="003F5723" w:rsidP="004E0E05">
      <w:pPr>
        <w:pStyle w:val="Text1-1"/>
        <w:numPr>
          <w:ilvl w:val="1"/>
          <w:numId w:val="5"/>
        </w:numPr>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AA64F7">
        <w:rPr>
          <w:b/>
        </w:rPr>
        <w:t>Harmonogram plnění</w:t>
      </w:r>
      <w:r>
        <w:t>“)</w:t>
      </w:r>
      <w:r w:rsidR="004E0E05">
        <w:t xml:space="preserve"> a vykonávat Dozor projektanta po celou dobu zhotovení PDPS.</w:t>
      </w:r>
    </w:p>
    <w:p w14:paraId="79F35A2E" w14:textId="0B09B76A" w:rsidR="005B0493" w:rsidRPr="005B0493" w:rsidRDefault="001529CF" w:rsidP="006737E9">
      <w:pPr>
        <w:pStyle w:val="Text1-1"/>
        <w:rPr>
          <w:b/>
          <w:i/>
          <w:color w:val="00B050"/>
        </w:rPr>
      </w:pPr>
      <w:bookmarkStart w:id="4" w:name="_Ref53007706"/>
      <w:bookmarkStart w:id="5" w:name="_Ref51783812"/>
      <w:r>
        <w:t>NEOBSAZENO</w:t>
      </w:r>
      <w:bookmarkEnd w:id="4"/>
      <w:bookmarkEnd w:id="5"/>
    </w:p>
    <w:p w14:paraId="384DE52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F5CDBBE" w14:textId="2E522560" w:rsidR="00891E0A" w:rsidRPr="00FD09CC" w:rsidRDefault="003F5723" w:rsidP="00891E0A">
      <w:pPr>
        <w:pStyle w:val="Text1-1"/>
        <w:numPr>
          <w:ilvl w:val="1"/>
          <w:numId w:val="5"/>
        </w:numPr>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 xml:space="preserve">o domáhat se obnovení jednání </w:t>
      </w:r>
      <w:r w:rsidR="00964369">
        <w:lastRenderedPageBreak/>
        <w:t>o </w:t>
      </w:r>
      <w:r>
        <w:t>Smlouvě ani zvýšení Ceny za Dílo ani zrušení Smlouvy</w:t>
      </w:r>
      <w:r w:rsidRPr="00C41F26">
        <w:t>.</w:t>
      </w:r>
      <w:r w:rsidR="00891E0A" w:rsidRPr="00FD09CC">
        <w:t xml:space="preserve"> Postup dle odstavce 3.</w:t>
      </w:r>
      <w:r w:rsidR="00D65162">
        <w:t>9</w:t>
      </w:r>
      <w:r w:rsidR="00891E0A" w:rsidRPr="00FD09CC">
        <w:t xml:space="preserve"> Smlouvy není tímto ustanovením dotčen.</w:t>
      </w:r>
    </w:p>
    <w:p w14:paraId="4866C1F1" w14:textId="4EA55D58" w:rsidR="00891E0A" w:rsidRPr="00FD09CC" w:rsidRDefault="00891E0A" w:rsidP="00891E0A">
      <w:pPr>
        <w:pStyle w:val="Text1-1"/>
        <w:numPr>
          <w:ilvl w:val="1"/>
          <w:numId w:val="5"/>
        </w:numPr>
      </w:pPr>
      <w:r w:rsidRPr="00FD09CC">
        <w:t>Smluvní strany se v souladu s ustanovením § 222 odst. 2 v návaznosti na ustanovení § 100 odst. 1 zákona č. 134/2016 Sb., o zadávání veřejných zakázek, v platném znění (dále jako „</w:t>
      </w:r>
      <w:r w:rsidRPr="00C321B7">
        <w:rPr>
          <w:b/>
        </w:rPr>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w:t>
      </w:r>
      <w:r w:rsidR="00A41306">
        <w:t>louvě. Zhotovitel nemá nárok na </w:t>
      </w:r>
      <w:r w:rsidRPr="00FD09CC">
        <w:t>zvýšenou úhradu části Ceny Díla v případě, kdy je v prodlení a z důvodu na straně Zhotovitele nedojde k dokončení Díla nebo Části Díla dle podmínek uvedených v Příloze č. 5 této Smlouvy.</w:t>
      </w:r>
    </w:p>
    <w:p w14:paraId="7712D6F8"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28CDD68A" w14:textId="5108181D" w:rsidR="003F5723" w:rsidRPr="00ED0187" w:rsidRDefault="003F5723" w:rsidP="003F5723">
      <w:pPr>
        <w:pStyle w:val="Text1-1"/>
      </w:pPr>
      <w:bookmarkStart w:id="6" w:name="_Hlk161826602"/>
      <w:r>
        <w:t>Místem plnění</w:t>
      </w:r>
      <w:r w:rsidR="007D63B2">
        <w:t xml:space="preserve"> </w:t>
      </w:r>
      <w:bookmarkStart w:id="7" w:name="_Hlk156464753"/>
      <w:r w:rsidR="007D63B2">
        <w:t>ZP</w:t>
      </w:r>
      <w:r w:rsidR="00D65162">
        <w:t xml:space="preserve"> </w:t>
      </w:r>
      <w:r w:rsidR="007D63B2">
        <w:t>a</w:t>
      </w:r>
      <w:r>
        <w:t xml:space="preserve"> </w:t>
      </w:r>
      <w:r w:rsidR="009521A1">
        <w:t>DPS</w:t>
      </w:r>
      <w:r w:rsidR="00D64C59">
        <w:t>,</w:t>
      </w:r>
      <w:r w:rsidR="000C75B5">
        <w:t xml:space="preserve"> CDE</w:t>
      </w:r>
      <w:r w:rsidR="009521A1">
        <w:t xml:space="preserve"> </w:t>
      </w:r>
      <w:bookmarkEnd w:id="7"/>
      <w:r w:rsidR="00400E31">
        <w:t>a výkon Dozoru projektanta</w:t>
      </w:r>
      <w:r w:rsidR="00AA181B">
        <w:t xml:space="preserve"> </w:t>
      </w:r>
      <w:r w:rsidR="00AA181B" w:rsidRPr="00F23CC7">
        <w:t>při zpracování PDPS</w:t>
      </w:r>
      <w:r w:rsidR="00400E31">
        <w:t xml:space="preserve"> </w:t>
      </w:r>
      <w:r>
        <w:t xml:space="preserve">je: </w:t>
      </w:r>
      <w:r w:rsidRPr="006F6E10">
        <w:t xml:space="preserve">Stavební správa </w:t>
      </w:r>
      <w:r w:rsidR="001529CF">
        <w:t>vysokorychlostních tratí</w:t>
      </w:r>
      <w:r w:rsidR="00A05E94">
        <w:t>, V Celnici 1028/10, Praha 1 – Nové Město, PSČ 110 00.</w:t>
      </w:r>
    </w:p>
    <w:bookmarkEnd w:id="6"/>
    <w:p w14:paraId="1989C434" w14:textId="77777777" w:rsidR="003F5723" w:rsidRDefault="003F5723" w:rsidP="003F5723">
      <w:pPr>
        <w:pStyle w:val="Nadpis1-1"/>
      </w:pPr>
      <w:r>
        <w:t>OSTATNÍ USTANOVENÍ</w:t>
      </w:r>
    </w:p>
    <w:p w14:paraId="5538B8F6" w14:textId="1957F43B"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10</w:t>
      </w:r>
      <w:r w:rsidR="00536161">
        <w:t xml:space="preserve"> </w:t>
      </w:r>
      <w:r w:rsidR="00253CBA" w:rsidRPr="001B4800">
        <w:t xml:space="preserve">% </w:t>
      </w:r>
      <w:r w:rsidR="00253CBA">
        <w:t>z </w:t>
      </w:r>
      <w:r>
        <w:t xml:space="preserve">Ceny za zpracování </w:t>
      </w:r>
      <w:r w:rsidR="007D63B2">
        <w:t>ZP</w:t>
      </w:r>
      <w:r w:rsidR="00D65162">
        <w:t xml:space="preserve"> </w:t>
      </w:r>
      <w:r w:rsidR="007D63B2">
        <w:t>a</w:t>
      </w:r>
      <w:r w:rsidR="009521A1">
        <w:t xml:space="preserve"> DPS</w:t>
      </w:r>
      <w:r>
        <w:t>, tj.: "[</w:t>
      </w:r>
      <w:r w:rsidRPr="003F5723">
        <w:rPr>
          <w:b/>
          <w:highlight w:val="yellow"/>
        </w:rPr>
        <w:t>VLOŽÍ ZHOTOVITEL</w:t>
      </w:r>
      <w:r>
        <w:t xml:space="preserve">]" bez DPH. Cena za zpracování </w:t>
      </w:r>
      <w:r w:rsidR="007D63B2">
        <w:t>ZP</w:t>
      </w:r>
      <w:r w:rsidR="00D65162">
        <w:t xml:space="preserve"> </w:t>
      </w:r>
      <w:r w:rsidR="007D63B2">
        <w:t xml:space="preserve">a </w:t>
      </w:r>
      <w:r w:rsidR="009521A1">
        <w:t xml:space="preserve">DPS </w:t>
      </w:r>
      <w:r>
        <w:t>je uvedena v Příloze č. 4 této Smlouvy</w:t>
      </w:r>
      <w:r w:rsidR="00B16611" w:rsidRPr="00B16611">
        <w:t xml:space="preserve"> v samostatné tabulce</w:t>
      </w:r>
      <w:r>
        <w:t>.</w:t>
      </w:r>
    </w:p>
    <w:p w14:paraId="7C1C8670"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6D5E650E" w14:textId="2FAF1FC0"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zpracováním osobních údajů a o volném pohybu těchto údajů</w:t>
      </w:r>
      <w:r w:rsidR="002D648A">
        <w:t xml:space="preserve"> </w:t>
      </w:r>
      <w:r>
        <w:t xml:space="preserve">(dále jen </w:t>
      </w:r>
      <w:r w:rsidR="004500D2">
        <w:t>„</w:t>
      </w:r>
      <w:r w:rsidRPr="00C321B7">
        <w:rPr>
          <w:b/>
        </w:rPr>
        <w:t>GDPR</w:t>
      </w:r>
      <w:r w:rsidR="004500D2">
        <w:t>“</w:t>
      </w:r>
      <w:r>
        <w:t>), které se na něj jako na zpracovatele vztahují a plnění těchto povinností na vyžádání doložit Objednateli.</w:t>
      </w:r>
    </w:p>
    <w:p w14:paraId="5957B95A" w14:textId="6C06F73B" w:rsidR="00277C7C" w:rsidRPr="00ED0187" w:rsidRDefault="00940C6E" w:rsidP="006E0B06">
      <w:pPr>
        <w:pStyle w:val="Text1-1"/>
        <w:numPr>
          <w:ilvl w:val="1"/>
          <w:numId w:val="5"/>
        </w:numPr>
        <w:rPr>
          <w:rFonts w:eastAsia="Times New Roman" w:cs="Times New Roman"/>
          <w:sz w:val="20"/>
          <w:szCs w:val="20"/>
        </w:rPr>
      </w:pPr>
      <w:r>
        <w:t>NEOBSAZENO</w:t>
      </w:r>
      <w:r w:rsidR="00277C7C" w:rsidRPr="00ED0187">
        <w:t xml:space="preserve"> </w:t>
      </w:r>
    </w:p>
    <w:p w14:paraId="156EA7DC"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C321B7">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512A678E" w14:textId="77777777"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62D39B1C"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6AF269EB" w14:textId="77777777"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r w:rsidR="00B56004" w:rsidRPr="00ED0187">
        <w:rPr>
          <w:rFonts w:eastAsia="Times New Roman" w:cs="Times New Roman"/>
        </w:rPr>
        <w:t>,</w:t>
      </w:r>
      <w:r w:rsidR="00B56004" w:rsidRPr="006737E9">
        <w:rPr>
          <w:rFonts w:eastAsia="Times New Roman" w:cs="Times New Roman"/>
        </w:rPr>
        <w:t xml:space="preserve"> inovace</w:t>
      </w:r>
    </w:p>
    <w:p w14:paraId="6A48898B" w14:textId="77777777" w:rsidR="00406C51" w:rsidRPr="00ED0187" w:rsidRDefault="00406C51" w:rsidP="00B16327">
      <w:pPr>
        <w:pStyle w:val="Text1-2"/>
      </w:pPr>
      <w:bookmarkStart w:id="8"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8"/>
      <w:r w:rsidRPr="00ED0187">
        <w:t xml:space="preserve"> </w:t>
      </w:r>
    </w:p>
    <w:p w14:paraId="7BD192F4" w14:textId="77777777" w:rsidR="00406C51" w:rsidRPr="00ED0187" w:rsidRDefault="00406C51" w:rsidP="00B16327">
      <w:pPr>
        <w:pStyle w:val="Text1-2"/>
      </w:pPr>
      <w:r w:rsidRPr="00ED0187">
        <w:lastRenderedPageBreak/>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31FF8557" w14:textId="5FF06E81"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meet atp.), pokud nebude nutné, aby byly spojeny s místním šetřením.</w:t>
      </w:r>
    </w:p>
    <w:p w14:paraId="32AB2742" w14:textId="0C6006BB" w:rsidR="00467000" w:rsidRPr="00467000" w:rsidRDefault="00406C51">
      <w:pPr>
        <w:pStyle w:val="Text1-2"/>
        <w:rPr>
          <w:i/>
          <w:color w:val="00B050"/>
        </w:rPr>
      </w:pPr>
      <w:r w:rsidRPr="00ED0187">
        <w:t xml:space="preserve">Zhotovitel se zavazuje, že v průběhu plnění Díla umožní v souvislosti s plněním Díla provedení </w:t>
      </w:r>
      <w:r w:rsidR="00E54AD9" w:rsidRPr="006737E9">
        <w:t>studentských exkurzí</w:t>
      </w:r>
      <w:r w:rsidRPr="00ED0187">
        <w:t>, a to v kancelářích Zhotovitele nebo při provádění pr</w:t>
      </w:r>
      <w:r w:rsidR="00F3277F" w:rsidRPr="00ED0187">
        <w:t>ojekčních či průzkumných prací</w:t>
      </w:r>
      <w:r w:rsidRPr="00ED0187">
        <w:t xml:space="preserve"> přímo na budoucím staveništi</w:t>
      </w:r>
      <w:r w:rsidR="00B16611" w:rsidRPr="00ED0187">
        <w:t>,</w:t>
      </w:r>
      <w:r w:rsidR="00B16611">
        <w:t xml:space="preserve"> a to vždy alespoň jednou za každý rok plnění Díla</w:t>
      </w:r>
      <w:r w:rsidRPr="00ED0187">
        <w:t xml:space="preserve">. </w:t>
      </w:r>
      <w:r w:rsidR="00E54AD9">
        <w:t xml:space="preserve">Podrobnosti k provedení </w:t>
      </w:r>
      <w:r w:rsidR="00E54AD9" w:rsidRPr="006737E9">
        <w:t>exkurzí</w:t>
      </w:r>
      <w:r w:rsidR="00E54AD9" w:rsidRPr="001529CF">
        <w:t xml:space="preserve"> jsou</w:t>
      </w:r>
      <w:r w:rsidR="00E54AD9">
        <w:t xml:space="preserve"> uvedeny v Obchodních podmínkách.</w:t>
      </w:r>
      <w:r w:rsidR="00467000" w:rsidRPr="00467000">
        <w:rPr>
          <w:i/>
          <w:color w:val="00B050"/>
        </w:rPr>
        <w:t xml:space="preserve"> </w:t>
      </w:r>
    </w:p>
    <w:p w14:paraId="6B0DE1D8"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0E9E17A1" w14:textId="46A9978F" w:rsidR="00B56004" w:rsidRPr="00F035CE" w:rsidRDefault="00EF59BC" w:rsidP="00BC322B">
      <w:pPr>
        <w:pStyle w:val="Text1-2"/>
        <w:rPr>
          <w:i/>
          <w:color w:val="00B050"/>
        </w:rPr>
      </w:pPr>
      <w:r w:rsidRPr="006737E9">
        <w:t xml:space="preserve">Zhotovitel bude </w:t>
      </w:r>
      <w:r w:rsidR="00406C51" w:rsidRPr="006737E9">
        <w:t>požadovat v Projektové dokumentaci recyklaci kameniva vyzískávaného z kolejového lože. Bližší specifikace je uvedena v odst.</w:t>
      </w:r>
      <w:r w:rsidR="00FD36B8" w:rsidRPr="006737E9">
        <w:t xml:space="preserve"> </w:t>
      </w:r>
      <w:r w:rsidR="00612107" w:rsidRPr="006737E9">
        <w:t xml:space="preserve">5.6.23 </w:t>
      </w:r>
      <w:r w:rsidR="00406C51" w:rsidRPr="006737E9">
        <w:t xml:space="preserve"> </w:t>
      </w:r>
      <w:r w:rsidR="00406C51" w:rsidRPr="006737E9">
        <w:rPr>
          <w:color w:val="FF0000"/>
        </w:rPr>
        <w:t xml:space="preserve"> </w:t>
      </w:r>
      <w:r w:rsidR="00406C51" w:rsidRPr="006737E9">
        <w:t>přílohy č.</w:t>
      </w:r>
      <w:r w:rsidR="00FD36B8" w:rsidRPr="006737E9">
        <w:t xml:space="preserve"> </w:t>
      </w:r>
      <w:r w:rsidR="00406C51" w:rsidRPr="006737E9">
        <w:t>3 b) této Smlouvy.</w:t>
      </w:r>
      <w:r w:rsidR="00B56004" w:rsidRPr="00C638C4">
        <w:t xml:space="preserve"> </w:t>
      </w:r>
    </w:p>
    <w:p w14:paraId="61FD2E37" w14:textId="3CC4540D" w:rsidR="00377DAB" w:rsidRDefault="001529CF" w:rsidP="00BC322B">
      <w:pPr>
        <w:pStyle w:val="Text1-2"/>
        <w:rPr>
          <w:b/>
        </w:rPr>
      </w:pPr>
      <w:r>
        <w:rPr>
          <w:rFonts w:eastAsia="Times New Roman" w:cs="Times New Roman"/>
        </w:rPr>
        <w:t>NEOBSAZENO</w:t>
      </w:r>
      <w:r w:rsidR="00D108D9" w:rsidRPr="00F035CE">
        <w:t xml:space="preserve"> </w:t>
      </w:r>
    </w:p>
    <w:p w14:paraId="48E2CCB2" w14:textId="1238F409" w:rsidR="00D108D9" w:rsidRPr="00377DAB" w:rsidRDefault="00377DAB" w:rsidP="00BC322B">
      <w:pPr>
        <w:pStyle w:val="Text1-2"/>
        <w:rPr>
          <w:i/>
          <w:color w:val="00B050"/>
        </w:rPr>
      </w:pPr>
      <w:r w:rsidRPr="006737E9">
        <w:t>V</w:t>
      </w:r>
      <w:r w:rsidR="00335223" w:rsidRPr="006737E9">
        <w:t>yužití metody BIM jako souhrnu všech dokumentů zahrnujících grafické a</w:t>
      </w:r>
      <w:r w:rsidR="00C06EFF" w:rsidRPr="006737E9">
        <w:t> </w:t>
      </w:r>
      <w:r w:rsidR="00335223" w:rsidRPr="006737E9">
        <w:t>negrafické informace vztahující se k Dílu, v digitální podobě pořízených prostřednictvím systémů a dalších softwarových nástrojů, organizovaných tak, aby reprezentovaly předmět Díla</w:t>
      </w:r>
      <w:r w:rsidR="00335223" w:rsidRPr="006737E9">
        <w:rPr>
          <w:color w:val="FF0000"/>
        </w:rPr>
        <w:t xml:space="preserve">. </w:t>
      </w:r>
    </w:p>
    <w:p w14:paraId="5221369B" w14:textId="2CE9B3DD" w:rsidR="00277C7C" w:rsidRDefault="001529CF" w:rsidP="006737E9">
      <w:pPr>
        <w:pStyle w:val="Text1-1"/>
      </w:pPr>
      <w:r w:rsidRPr="006737E9">
        <w:t>NEOBSAZENO</w:t>
      </w:r>
    </w:p>
    <w:p w14:paraId="5F38CCD2" w14:textId="52AC23B5" w:rsidR="006B0921" w:rsidRPr="006B0921" w:rsidRDefault="006B0921" w:rsidP="00BA5CBC">
      <w:pPr>
        <w:pStyle w:val="Text1-1"/>
        <w:keepNext/>
      </w:pPr>
      <w:bookmarkStart w:id="9" w:name="_Ref133933679"/>
      <w:r w:rsidRPr="006B0921">
        <w:t>Mezinárodní sankce</w:t>
      </w:r>
      <w:bookmarkEnd w:id="9"/>
      <w:r w:rsidRPr="006B0921">
        <w:t xml:space="preserve"> </w:t>
      </w:r>
      <w:r w:rsidR="009521A1">
        <w:t>a střet zájmů</w:t>
      </w:r>
    </w:p>
    <w:p w14:paraId="21167F70" w14:textId="77777777" w:rsidR="006B0921" w:rsidRPr="006B0921" w:rsidRDefault="006B0921" w:rsidP="00BA5CBC">
      <w:pPr>
        <w:pStyle w:val="Text1-2"/>
        <w:keepNext/>
      </w:pPr>
      <w:bookmarkStart w:id="10" w:name="_Ref133933704"/>
      <w:r w:rsidRPr="006B0921">
        <w:t>Zhotovitel prohlašuje, že:</w:t>
      </w:r>
      <w:bookmarkEnd w:id="10"/>
      <w:r w:rsidRPr="006B0921">
        <w:t xml:space="preserve"> </w:t>
      </w:r>
    </w:p>
    <w:p w14:paraId="7723BBC8" w14:textId="04265E43" w:rsidR="00C41F26" w:rsidRDefault="00C41F26" w:rsidP="00A41306">
      <w:pPr>
        <w:pStyle w:val="Odstavec1-4a"/>
        <w:numPr>
          <w:ilvl w:val="0"/>
          <w:numId w:val="20"/>
        </w:numPr>
      </w:pPr>
      <w:r w:rsidRPr="00C41F26">
        <w:t>on, ani žádný z jeho poddodavatelů, nejsou osobami, na něž se vztahuje zákaz zadání veřejné zakázky ve smyslu § 48a ZZVZ,</w:t>
      </w:r>
    </w:p>
    <w:p w14:paraId="30E7EE87" w14:textId="1060A150" w:rsidR="006B0921" w:rsidRPr="00E06576" w:rsidRDefault="006B0921" w:rsidP="00A41306">
      <w:pPr>
        <w:pStyle w:val="Odstavec1-4a"/>
        <w:numPr>
          <w:ilvl w:val="0"/>
          <w:numId w:val="20"/>
        </w:numPr>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w:t>
      </w:r>
      <w:r w:rsidR="00CB4927" w:rsidRPr="00CB4927">
        <w:t>, které spadají do oblasti působnosti právních předpisů nebo jiných aktů uvedených v článku 5k Nařízení č. 833/2014</w:t>
      </w:r>
      <w:r w:rsidR="00CB4927">
        <w:t>,</w:t>
      </w:r>
    </w:p>
    <w:p w14:paraId="65DAC56F" w14:textId="77777777" w:rsidR="009521A1" w:rsidRDefault="006B0921" w:rsidP="00A41306">
      <w:pPr>
        <w:pStyle w:val="Odstavec1-4a"/>
        <w:numPr>
          <w:ilvl w:val="0"/>
          <w:numId w:val="20"/>
        </w:numPr>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sidRPr="00A41306">
        <w:rPr>
          <w:szCs w:val="20"/>
        </w:rPr>
        <w:t xml:space="preserve">anebo osobami dle čl. 2 nařízení Rady (ES) uvedeném v odstavci 4.9.4 této smlouvy </w:t>
      </w:r>
      <w:r w:rsidRPr="006B0921">
        <w:t>(dále jen „</w:t>
      </w:r>
      <w:r w:rsidRPr="00A41306">
        <w:rPr>
          <w:b/>
        </w:rPr>
        <w:t>Sankční seznamy</w:t>
      </w:r>
      <w:r w:rsidRPr="006B0921">
        <w:t>“)</w:t>
      </w:r>
      <w:r w:rsidR="009521A1">
        <w:t>,</w:t>
      </w:r>
    </w:p>
    <w:p w14:paraId="310E974D" w14:textId="77777777" w:rsidR="009521A1" w:rsidRPr="00CA7BB4" w:rsidRDefault="009521A1" w:rsidP="009521A1">
      <w:pPr>
        <w:pStyle w:val="Odstavec1-4a"/>
        <w:numPr>
          <w:ilvl w:val="0"/>
          <w:numId w:val="20"/>
        </w:numPr>
      </w:pPr>
      <w:r w:rsidRPr="00CA7BB4">
        <w:t xml:space="preserve">není obchodní společností, ve které veřejný funkcionář uvedený v </w:t>
      </w:r>
      <w:proofErr w:type="spellStart"/>
      <w:r w:rsidRPr="00CA7BB4">
        <w:t>ust</w:t>
      </w:r>
      <w:proofErr w:type="spellEnd"/>
      <w:r w:rsidRPr="00CA7BB4">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w:t>
      </w:r>
      <w:r w:rsidRPr="00CA7BB4">
        <w:lastRenderedPageBreak/>
        <w:t xml:space="preserve">zadání Veřejné zakázky, nejsou obchodní společností, ve které veřejný funkcionář uvedený v </w:t>
      </w:r>
      <w:proofErr w:type="spellStart"/>
      <w:r w:rsidRPr="00CA7BB4">
        <w:t>ust</w:t>
      </w:r>
      <w:proofErr w:type="spellEnd"/>
      <w:r w:rsidRPr="00CA7BB4">
        <w:t>. § 2 odst. 1 písm. c) Zákona o střetu zájmů nebo jím ovládaná osoba vlastní podíl představující alespoň 25 % účasti společníka v obchodní společnosti.</w:t>
      </w:r>
    </w:p>
    <w:p w14:paraId="11B5D4E1" w14:textId="77777777"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xml:space="preserve"> také jednotlivě pro všechny osoby v rámci Zhotovitele sdružené, a to bez ohledu na právní formu tohoto sdružení.</w:t>
      </w:r>
    </w:p>
    <w:p w14:paraId="07B484F2" w14:textId="77777777" w:rsidR="006B0921" w:rsidRPr="006B0921" w:rsidRDefault="006B0921" w:rsidP="007A36FA">
      <w:pPr>
        <w:pStyle w:val="Text1-2"/>
      </w:pPr>
      <w:bookmarkStart w:id="11"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oznámí tuto skutečnost bez zbytečného odkladu, nejpozději však do 3 pracovních dnů ode dne, kdy přestal splňovat výše uvedené podmínky, Objednateli.</w:t>
      </w:r>
      <w:bookmarkEnd w:id="11"/>
    </w:p>
    <w:p w14:paraId="546CF6CE" w14:textId="77777777" w:rsidR="00E81F9F" w:rsidRPr="00E81F9F" w:rsidRDefault="006B0921" w:rsidP="00E81F9F">
      <w:pPr>
        <w:pStyle w:val="Text1-2"/>
      </w:pPr>
      <w:bookmarkStart w:id="12"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13" w:name="_Ref133933730"/>
      <w:bookmarkEnd w:id="12"/>
      <w:r w:rsidR="00E81F9F" w:rsidRPr="00E81F9F">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11686E5A" w14:textId="75F82DDD" w:rsidR="006B0921" w:rsidRPr="006B0921" w:rsidRDefault="006B0921" w:rsidP="00E81F9F">
      <w:pPr>
        <w:pStyle w:val="Text1-2"/>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13"/>
    </w:p>
    <w:p w14:paraId="6E5E3A79" w14:textId="77777777" w:rsidR="006B0921" w:rsidRPr="006B0921" w:rsidRDefault="006B0921" w:rsidP="007A36FA">
      <w:pPr>
        <w:pStyle w:val="Text1-2"/>
        <w:rPr>
          <w:rFonts w:eastAsia="Times New Roman" w:cs="Times New Roman"/>
        </w:rPr>
      </w:pPr>
      <w:proofErr w:type="gramStart"/>
      <w:r w:rsidRPr="006B0921">
        <w:rPr>
          <w:rFonts w:eastAsia="Times New Roman" w:cs="Times New Roman"/>
        </w:rPr>
        <w:t>Ukáží</w:t>
      </w:r>
      <w:proofErr w:type="gramEnd"/>
      <w:r w:rsidRPr="006B0921">
        <w:rPr>
          <w:rFonts w:eastAsia="Times New Roman" w:cs="Times New Roman"/>
        </w:rPr>
        <w:t xml:space="preserve">-li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2FF6349C" w14:textId="77777777" w:rsidR="006B0921" w:rsidRPr="006B0921" w:rsidRDefault="006B0921" w:rsidP="00F0665B">
      <w:pPr>
        <w:pStyle w:val="Text1-1"/>
        <w:keepNext/>
      </w:pPr>
      <w:r w:rsidRPr="006B0921">
        <w:t>Požadavek na Poddodavatele</w:t>
      </w:r>
    </w:p>
    <w:p w14:paraId="134D19DE" w14:textId="77777777" w:rsidR="006B0921" w:rsidRPr="006B0921" w:rsidRDefault="006B0921" w:rsidP="007A36FA">
      <w:pPr>
        <w:pStyle w:val="Text1-2"/>
      </w:pPr>
      <w:bookmarkStart w:id="14"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14"/>
    </w:p>
    <w:p w14:paraId="0FE62148" w14:textId="77777777" w:rsidR="006B0921" w:rsidRPr="006B0921" w:rsidRDefault="006B0921" w:rsidP="007A36FA">
      <w:pPr>
        <w:pStyle w:val="Text1-2"/>
      </w:pPr>
      <w:bookmarkStart w:id="15"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15"/>
    </w:p>
    <w:p w14:paraId="0A979383" w14:textId="77777777" w:rsidR="006B0921" w:rsidRPr="006B0921" w:rsidRDefault="006B0921" w:rsidP="007A36FA">
      <w:pPr>
        <w:pStyle w:val="Text1-2"/>
      </w:pPr>
      <w:r w:rsidRPr="006B0921">
        <w:lastRenderedPageBreak/>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4.10.1</w:t>
      </w:r>
      <w:r w:rsidR="00974329">
        <w:fldChar w:fldCharType="end"/>
      </w:r>
      <w:r w:rsidRPr="006B0921">
        <w:t xml:space="preserve"> této Smlouvy.</w:t>
      </w:r>
    </w:p>
    <w:p w14:paraId="7402BF96" w14:textId="4BE15C52" w:rsidR="006B0921" w:rsidRDefault="006B0921" w:rsidP="007A36FA">
      <w:pPr>
        <w:pStyle w:val="Text1-2"/>
      </w:pPr>
      <w:proofErr w:type="gramStart"/>
      <w:r w:rsidRPr="006B0921">
        <w:t>Ukáží</w:t>
      </w:r>
      <w:proofErr w:type="gramEnd"/>
      <w:r w:rsidRPr="006B0921">
        <w:t xml:space="preserve">-li se prohlášení Zhotovitele dle odstavce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jako nepravdivá nebo poruší-li Zhotovitel svou oznamovací povinnost dle odstavce 4.10.2,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4.10.2</w:t>
      </w:r>
      <w:r w:rsidR="00FD36B8">
        <w:fldChar w:fldCharType="end"/>
      </w:r>
      <w:r w:rsidRPr="006B0921">
        <w:t>, smluvní pokutu ve výši 50.000 Kč. Ustanovení § 2004 odst. 2 Občanského zákoníku a § 2050 Občanského zákoníku se nepoužijí.</w:t>
      </w:r>
    </w:p>
    <w:p w14:paraId="02821B90" w14:textId="77777777" w:rsidR="009521A1" w:rsidRPr="00B67AA0" w:rsidRDefault="009521A1" w:rsidP="009521A1">
      <w:pPr>
        <w:pStyle w:val="Text1-2"/>
        <w:numPr>
          <w:ilvl w:val="1"/>
          <w:numId w:val="5"/>
        </w:numPr>
      </w:pPr>
      <w:r w:rsidRPr="00B67AA0">
        <w:t>Obchodní podmínky, které tvoří Přílohu č. 2 Smlouvy se upravují takto:</w:t>
      </w:r>
    </w:p>
    <w:p w14:paraId="546815BD" w14:textId="77777777" w:rsidR="009521A1" w:rsidRPr="00B67AA0" w:rsidRDefault="009521A1" w:rsidP="009521A1">
      <w:pPr>
        <w:pStyle w:val="Text1-2"/>
        <w:numPr>
          <w:ilvl w:val="2"/>
          <w:numId w:val="5"/>
        </w:numPr>
      </w:pPr>
      <w:r w:rsidRPr="00B67AA0">
        <w:t>Název Obchodních podmínek na úvodní straně se vypouští a nahrazuje tímto zněním:</w:t>
      </w:r>
    </w:p>
    <w:p w14:paraId="3816D6DE" w14:textId="77777777" w:rsidR="009521A1" w:rsidRPr="00B67AA0" w:rsidRDefault="009521A1" w:rsidP="009521A1">
      <w:pPr>
        <w:pStyle w:val="Text1-2"/>
        <w:numPr>
          <w:ilvl w:val="0"/>
          <w:numId w:val="0"/>
        </w:numPr>
        <w:ind w:left="1474"/>
      </w:pPr>
      <w:r w:rsidRPr="00B67AA0">
        <w:rPr>
          <w:b/>
          <w:bCs/>
        </w:rPr>
        <w:t xml:space="preserve">Obchodní podmínky </w:t>
      </w:r>
    </w:p>
    <w:p w14:paraId="5F3DE002" w14:textId="77777777" w:rsidR="009521A1" w:rsidRPr="00B67AA0" w:rsidRDefault="009521A1" w:rsidP="009521A1">
      <w:pPr>
        <w:pStyle w:val="Text1-2"/>
        <w:numPr>
          <w:ilvl w:val="0"/>
          <w:numId w:val="0"/>
        </w:numPr>
        <w:ind w:left="1474"/>
      </w:pPr>
      <w:r w:rsidRPr="00B67AA0">
        <w:rPr>
          <w:b/>
          <w:bCs/>
        </w:rPr>
        <w:t xml:space="preserve">Pro zhotovení Dokumentace staveb: </w:t>
      </w:r>
    </w:p>
    <w:p w14:paraId="63C79300" w14:textId="77777777" w:rsidR="009521A1" w:rsidRPr="00B67AA0" w:rsidRDefault="009521A1" w:rsidP="009521A1">
      <w:pPr>
        <w:pStyle w:val="Text1-2"/>
        <w:numPr>
          <w:ilvl w:val="0"/>
          <w:numId w:val="0"/>
        </w:numPr>
        <w:ind w:left="1474"/>
      </w:pPr>
      <w:r w:rsidRPr="00B67AA0">
        <w:rPr>
          <w:b/>
          <w:bCs/>
        </w:rPr>
        <w:t xml:space="preserve">Záměr projektu, Projektová dokumentace pro společné povolení, Projektová dokumentace pro společné povolení podle liniového zákona, </w:t>
      </w:r>
    </w:p>
    <w:p w14:paraId="7A5F64E0" w14:textId="77777777" w:rsidR="009521A1" w:rsidRPr="00B67AA0" w:rsidRDefault="009521A1" w:rsidP="009521A1">
      <w:pPr>
        <w:pStyle w:val="Text1-2"/>
        <w:numPr>
          <w:ilvl w:val="0"/>
          <w:numId w:val="0"/>
        </w:numPr>
        <w:ind w:left="1474"/>
        <w:rPr>
          <w:b/>
          <w:bCs/>
        </w:rPr>
      </w:pPr>
      <w:r w:rsidRPr="00B67AA0">
        <w:rPr>
          <w:b/>
          <w:bCs/>
        </w:rPr>
        <w:t>Projektové dokumentace pro stavební povolení, Projektové dokumentace pro provádění stavby, Projektové dokumentace pro povolení stavby a výkon Dozoru projektanta</w:t>
      </w:r>
    </w:p>
    <w:p w14:paraId="38ADEB93" w14:textId="1400E09F" w:rsidR="009521A1" w:rsidRDefault="009521A1" w:rsidP="009521A1">
      <w:pPr>
        <w:pStyle w:val="Text1-2"/>
        <w:numPr>
          <w:ilvl w:val="0"/>
          <w:numId w:val="0"/>
        </w:numPr>
        <w:ind w:left="1474"/>
        <w:rPr>
          <w:b/>
        </w:rPr>
      </w:pPr>
      <w:r w:rsidRPr="00B67AA0">
        <w:rPr>
          <w:b/>
        </w:rPr>
        <w:t>Název zakázky: „</w:t>
      </w:r>
      <w:r w:rsidR="00CB64C9" w:rsidRPr="00296D7F">
        <w:rPr>
          <w:b/>
        </w:rPr>
        <w:t>RS 5 Jaroměř</w:t>
      </w:r>
      <w:r w:rsidR="00EC3527">
        <w:rPr>
          <w:b/>
        </w:rPr>
        <w:t xml:space="preserve"> – Náchod</w:t>
      </w:r>
      <w:r w:rsidRPr="00B67AA0">
        <w:rPr>
          <w:b/>
        </w:rPr>
        <w:t>“</w:t>
      </w:r>
    </w:p>
    <w:p w14:paraId="5C4C0933" w14:textId="77777777" w:rsidR="009521A1" w:rsidRDefault="009521A1" w:rsidP="009521A1">
      <w:pPr>
        <w:pStyle w:val="Text1-2"/>
        <w:numPr>
          <w:ilvl w:val="2"/>
          <w:numId w:val="5"/>
        </w:numPr>
      </w:pPr>
      <w:r w:rsidRPr="00B67AA0">
        <w:t>Dovětek v druhé větě v čl. 9, odst. 9.3 Obchodních podmínek, ve znění: „a neshledal v nich žádné vady“ se vypouští bez náhrady.</w:t>
      </w:r>
    </w:p>
    <w:p w14:paraId="6C09D19A" w14:textId="77777777" w:rsidR="009521A1" w:rsidRDefault="009521A1" w:rsidP="009521A1">
      <w:pPr>
        <w:pStyle w:val="Text1-2"/>
        <w:numPr>
          <w:ilvl w:val="2"/>
          <w:numId w:val="5"/>
        </w:numPr>
      </w:pPr>
      <w:r>
        <w:t xml:space="preserve">První věta v odst. </w:t>
      </w:r>
      <w:r w:rsidRPr="00B1378A">
        <w:t>10.3</w:t>
      </w:r>
      <w:r>
        <w:t xml:space="preserve"> Obchodních podmínek</w:t>
      </w:r>
      <w:r w:rsidRPr="00B67AA0">
        <w:t xml:space="preserve"> </w:t>
      </w:r>
      <w:r>
        <w:t xml:space="preserve">se vypouští a nahrazuje zněním: </w:t>
      </w:r>
    </w:p>
    <w:p w14:paraId="4FBAFD40" w14:textId="77777777" w:rsidR="009521A1" w:rsidRDefault="009521A1" w:rsidP="009521A1">
      <w:pPr>
        <w:pStyle w:val="Text1-2"/>
        <w:numPr>
          <w:ilvl w:val="0"/>
          <w:numId w:val="0"/>
        </w:numPr>
        <w:ind w:left="1474"/>
      </w:pPr>
      <w:r>
        <w:t xml:space="preserve">„Zhotovitel vyhotoví a zašle každý daňový doklad jedním ze způsobů, upraveným ve Smlouvě.“ </w:t>
      </w:r>
    </w:p>
    <w:p w14:paraId="53926747" w14:textId="77777777" w:rsidR="009521A1" w:rsidRDefault="009521A1" w:rsidP="009521A1">
      <w:pPr>
        <w:pStyle w:val="Text1-2"/>
        <w:numPr>
          <w:ilvl w:val="2"/>
          <w:numId w:val="5"/>
        </w:numPr>
      </w:pPr>
      <w:r w:rsidRPr="00AB4CA4">
        <w:t>Pro úplnost se uvádí, že vyjma úpravy Obchodních podmínek v souladu s odst. 4.11.1</w:t>
      </w:r>
      <w:r>
        <w:t>,</w:t>
      </w:r>
      <w:r w:rsidRPr="00AB4CA4">
        <w:t xml:space="preserve"> 4.11.2</w:t>
      </w:r>
      <w:r>
        <w:t xml:space="preserve"> a 4.11.3</w:t>
      </w:r>
      <w:r w:rsidRPr="00AB4CA4">
        <w:t xml:space="preserve"> Smlouvy, zůstávají zbylé části Obchodních podmínek beze změny.</w:t>
      </w:r>
    </w:p>
    <w:p w14:paraId="287CC3C5" w14:textId="77777777" w:rsidR="003F5723" w:rsidRDefault="003F5723" w:rsidP="003F5723">
      <w:pPr>
        <w:pStyle w:val="Nadpis1-1"/>
      </w:pPr>
      <w:r>
        <w:t>ZÁVĚREČNÁ USTANOVENÍ</w:t>
      </w:r>
    </w:p>
    <w:p w14:paraId="556F3428"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2630C956"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38A8A3D0"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8A1258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192A5489"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07F9DC19" w14:textId="77777777" w:rsidR="003F5723" w:rsidRDefault="003F5723" w:rsidP="003F5723">
      <w:pPr>
        <w:pStyle w:val="Text1-1"/>
      </w:pPr>
      <w:r>
        <w:t>Smluvní strany</w:t>
      </w:r>
      <w:r w:rsidR="002D648A">
        <w:t>,</w:t>
      </w:r>
      <w:r>
        <w:t xml:space="preserve"> ve smyslu </w:t>
      </w:r>
      <w:proofErr w:type="spellStart"/>
      <w:r>
        <w:t>ust</w:t>
      </w:r>
      <w:proofErr w:type="spellEnd"/>
      <w:r>
        <w: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177D53C5"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w:t>
      </w:r>
      <w:r>
        <w:lastRenderedPageBreak/>
        <w:t xml:space="preserve">Objednatel nepřipouští přijetí návrhu na uzavření Smlouvy s dodatkem nebo odchylkou, čímž druhá smluvní strana podpisem Smlouvy souhlasí. </w:t>
      </w:r>
    </w:p>
    <w:p w14:paraId="3E03783F"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2628CDE6"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66FAF33"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434C643" w14:textId="7A4EB75A" w:rsidR="00E0077F" w:rsidRPr="000919AE" w:rsidRDefault="00E0077F" w:rsidP="006737E9">
      <w:pPr>
        <w:pStyle w:val="Text1-1"/>
        <w:rPr>
          <w:i/>
        </w:rPr>
      </w:pPr>
      <w:r>
        <w:t xml:space="preserve">Tato Smlouva je vyhotovena elektronicky a podepsána zaručeným elektronickým podpisem založeným na kvalifikovaném certifikátu pro elektronický podpis nebo kvalifikovaným elektronickým podpisem. </w:t>
      </w:r>
    </w:p>
    <w:p w14:paraId="7821A178" w14:textId="1A619BBC" w:rsidR="003F5723" w:rsidRDefault="003F5723" w:rsidP="003F5723">
      <w:pPr>
        <w:pStyle w:val="Text1-1"/>
      </w:pPr>
      <w:r>
        <w:t xml:space="preserve">Obě Smluvní strany souhlasí v souvislosti s aplikací </w:t>
      </w:r>
      <w:r w:rsidR="00124751">
        <w:t>zákona č. 340/2015 Sb. (zákon o </w:t>
      </w:r>
      <w:r>
        <w:t xml:space="preserve">registru smluv, dále </w:t>
      </w:r>
      <w:r w:rsidR="00C321B7">
        <w:t xml:space="preserve">též </w:t>
      </w:r>
      <w:r>
        <w:t xml:space="preserve">jen </w:t>
      </w:r>
      <w:r w:rsidR="004500D2">
        <w:t>„</w:t>
      </w:r>
      <w:r w:rsidRPr="00C321B7">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3D3C641E"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w:t>
      </w:r>
      <w:r w:rsidRPr="00C321B7">
        <w:rPr>
          <w:b/>
        </w:rPr>
        <w:t>obchodní tajemství</w:t>
      </w:r>
      <w:r>
        <w:t>“), a že se nejedná ani o informace, které nemohou být v registru smluv uveřejněny na základě ustanovení § 3 odst. 1 ZRS.</w:t>
      </w:r>
    </w:p>
    <w:p w14:paraId="50D99F8D"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47CAB718"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6DEE983" w14:textId="38DD029D" w:rsidR="00960E25" w:rsidRPr="00960E25" w:rsidRDefault="00F422D3" w:rsidP="00960E25">
      <w:pPr>
        <w:pStyle w:val="Text1-1"/>
        <w:numPr>
          <w:ilvl w:val="1"/>
          <w:numId w:val="5"/>
        </w:numPr>
        <w:rPr>
          <w:i/>
          <w:color w:val="00B050"/>
        </w:rPr>
      </w:pPr>
      <w:r w:rsidRPr="00376B87">
        <w:rPr>
          <w:b/>
        </w:rPr>
        <w:lastRenderedPageBreak/>
        <w:t xml:space="preserve">Přílohy, které tvoří nedílnou součást této Smlouvy o dílo: </w:t>
      </w:r>
    </w:p>
    <w:p w14:paraId="70B11F9A"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56164F0E" w14:textId="64457AD5" w:rsidR="00F422D3" w:rsidRDefault="00F422D3" w:rsidP="00964369">
      <w:pPr>
        <w:pStyle w:val="Textbezslovn"/>
      </w:pPr>
      <w:r w:rsidRPr="00964369">
        <w:t>Příloha</w:t>
      </w:r>
      <w:r>
        <w:t xml:space="preserve"> č. 2</w:t>
      </w:r>
      <w:r>
        <w:tab/>
      </w:r>
      <w:r w:rsidRPr="006923FD">
        <w:rPr>
          <w:b/>
        </w:rPr>
        <w:t>O</w:t>
      </w:r>
      <w:r w:rsidR="00124751" w:rsidRPr="006923FD">
        <w:rPr>
          <w:b/>
        </w:rPr>
        <w:t xml:space="preserve">bchodní </w:t>
      </w:r>
      <w:r w:rsidR="00A05E94" w:rsidRPr="006923FD">
        <w:rPr>
          <w:b/>
        </w:rPr>
        <w:t>podmínky</w:t>
      </w:r>
      <w:r w:rsidR="00A05E94">
        <w:t xml:space="preserve"> – OP</w:t>
      </w:r>
      <w:r w:rsidR="00536161" w:rsidRPr="00536161">
        <w:t>/DOKUMENTACE/04/24</w:t>
      </w:r>
    </w:p>
    <w:p w14:paraId="3CC6CD4D" w14:textId="1B9FA37D" w:rsidR="005B4FC7" w:rsidRPr="005B4FC7" w:rsidRDefault="005B4FC7" w:rsidP="00964369">
      <w:pPr>
        <w:pStyle w:val="Textbezslovn"/>
        <w:rPr>
          <w:i/>
        </w:rPr>
      </w:pPr>
      <w:r>
        <w:tab/>
      </w:r>
      <w:r>
        <w:tab/>
      </w:r>
      <w:r w:rsidRPr="005B4FC7">
        <w:rPr>
          <w:i/>
        </w:rPr>
        <w:t>(samostatná příloha)</w:t>
      </w:r>
    </w:p>
    <w:p w14:paraId="30E3AC85" w14:textId="77777777" w:rsidR="00124751" w:rsidRDefault="00F422D3" w:rsidP="00964369">
      <w:pPr>
        <w:pStyle w:val="Textbezslovn"/>
      </w:pPr>
      <w:r w:rsidRPr="00964369">
        <w:t>Příloha</w:t>
      </w:r>
      <w:r>
        <w:t xml:space="preserve"> č. 3</w:t>
      </w:r>
      <w:r>
        <w:tab/>
      </w:r>
      <w:r w:rsidR="00124751" w:rsidRPr="006923FD">
        <w:rPr>
          <w:b/>
        </w:rPr>
        <w:t>Technické podmínky</w:t>
      </w:r>
    </w:p>
    <w:p w14:paraId="295E3B64" w14:textId="77777777" w:rsidR="00124751" w:rsidRPr="00964369" w:rsidRDefault="00124751" w:rsidP="00964369">
      <w:pPr>
        <w:pStyle w:val="Textbezslovn"/>
        <w:ind w:left="2127"/>
      </w:pPr>
      <w:r>
        <w:t xml:space="preserve">a) Technické </w:t>
      </w:r>
      <w:r w:rsidRPr="00964369">
        <w:t>kvalitativní podmínky staveb státních drah (TKP)</w:t>
      </w:r>
    </w:p>
    <w:p w14:paraId="1F193356" w14:textId="3C93A269" w:rsidR="00124751" w:rsidRDefault="00124751" w:rsidP="00964369">
      <w:pPr>
        <w:pStyle w:val="Textbezslovn"/>
        <w:ind w:left="2127"/>
      </w:pPr>
      <w:r w:rsidRPr="00964369">
        <w:t xml:space="preserve">b) Všeobecné technické </w:t>
      </w:r>
      <w:bookmarkStart w:id="16" w:name="_Hlk183087194"/>
      <w:r w:rsidR="00A05E94" w:rsidRPr="00964369">
        <w:t xml:space="preserve">podmínky </w:t>
      </w:r>
      <w:r w:rsidR="00A05E94">
        <w:t>– VTP</w:t>
      </w:r>
      <w:r w:rsidR="00536161" w:rsidRPr="00536161">
        <w:t>/DOKUMENTACE/07/24</w:t>
      </w:r>
      <w:bookmarkEnd w:id="16"/>
    </w:p>
    <w:p w14:paraId="55B41829" w14:textId="7F75D464" w:rsidR="005B4FC7" w:rsidRPr="00964369" w:rsidRDefault="005B4FC7" w:rsidP="00964369">
      <w:pPr>
        <w:pStyle w:val="Textbezslovn"/>
        <w:ind w:left="2127"/>
      </w:pPr>
      <w:r w:rsidRPr="005B4FC7">
        <w:rPr>
          <w:i/>
        </w:rPr>
        <w:t>(samostatná příloha)</w:t>
      </w:r>
    </w:p>
    <w:p w14:paraId="24D33313" w14:textId="45F4DF70" w:rsidR="00F422D3" w:rsidRDefault="00124751" w:rsidP="00964369">
      <w:pPr>
        <w:pStyle w:val="Textbezslovn"/>
        <w:ind w:left="2127"/>
      </w:pPr>
      <w:r w:rsidRPr="00964369">
        <w:t>c) Zvláštní technické</w:t>
      </w:r>
      <w:r>
        <w:t xml:space="preserve"> podmínky </w:t>
      </w:r>
    </w:p>
    <w:p w14:paraId="5D6B7527" w14:textId="54A2A839" w:rsidR="005B4FC7" w:rsidRDefault="005B4FC7" w:rsidP="00964369">
      <w:pPr>
        <w:pStyle w:val="Textbezslovn"/>
        <w:ind w:left="2127"/>
      </w:pPr>
      <w:r w:rsidRPr="005B4FC7">
        <w:rPr>
          <w:i/>
        </w:rPr>
        <w:t>(samostatná příloha)</w:t>
      </w:r>
    </w:p>
    <w:p w14:paraId="555B28A8"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25339D2F"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4821D9FB"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55B45E1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038A14B0" w14:textId="77777777" w:rsidR="00124751" w:rsidRPr="00964369" w:rsidRDefault="00124751" w:rsidP="00964369">
      <w:pPr>
        <w:pStyle w:val="Textbezslovn"/>
      </w:pPr>
      <w:r w:rsidRPr="00964369">
        <w:t>Příloha č. 8</w:t>
      </w:r>
      <w:r w:rsidRPr="00964369">
        <w:tab/>
      </w:r>
      <w:r w:rsidRPr="006923FD">
        <w:rPr>
          <w:b/>
        </w:rPr>
        <w:t>Seznam poddodavatelů</w:t>
      </w:r>
    </w:p>
    <w:p w14:paraId="63485B3C" w14:textId="77777777" w:rsidR="00124751" w:rsidRPr="00964369" w:rsidRDefault="00124751" w:rsidP="00964369">
      <w:pPr>
        <w:pStyle w:val="Textbezslovn"/>
      </w:pPr>
      <w:r w:rsidRPr="00964369">
        <w:t>Příloha č. 9</w:t>
      </w:r>
      <w:r w:rsidRPr="00964369">
        <w:tab/>
      </w:r>
      <w:r w:rsidRPr="006923FD">
        <w:rPr>
          <w:b/>
        </w:rPr>
        <w:t>Související dokumenty</w:t>
      </w:r>
    </w:p>
    <w:p w14:paraId="69E0E895" w14:textId="435B08ED"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r w:rsidR="005B4FC7">
        <w:rPr>
          <w:b/>
        </w:rPr>
        <w:t xml:space="preserve"> </w:t>
      </w:r>
      <w:r w:rsidR="005B4FC7" w:rsidRPr="005B4FC7">
        <w:rPr>
          <w:i/>
        </w:rPr>
        <w:t>(samostatná příloha)</w:t>
      </w:r>
    </w:p>
    <w:p w14:paraId="74478985" w14:textId="77777777" w:rsidR="00C22047" w:rsidRDefault="00C22047" w:rsidP="00964369">
      <w:pPr>
        <w:pStyle w:val="Textbezslovn"/>
        <w:rPr>
          <w:b/>
          <w:bCs/>
        </w:rPr>
      </w:pPr>
      <w:r w:rsidRPr="006737E9">
        <w:t>Příloha č. 11</w:t>
      </w:r>
      <w:r w:rsidR="004500D2" w:rsidRPr="006737E9">
        <w:tab/>
      </w:r>
      <w:r w:rsidRPr="006737E9">
        <w:rPr>
          <w:b/>
          <w:bCs/>
        </w:rPr>
        <w:t>BIM Protokol</w:t>
      </w:r>
    </w:p>
    <w:p w14:paraId="668B3C45" w14:textId="77777777" w:rsidR="00124751" w:rsidRPr="00124751" w:rsidRDefault="00124751" w:rsidP="00A05E94">
      <w:pPr>
        <w:pStyle w:val="Textbezodsazen"/>
        <w:spacing w:before="240" w:after="240"/>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1272321B" w14:textId="1D03498F" w:rsidR="005B4FC7" w:rsidRDefault="005B4FC7" w:rsidP="00E40E66">
      <w:pPr>
        <w:pStyle w:val="Textbezodsazen"/>
      </w:pPr>
      <w:r>
        <w:t>Za Objednatele:</w:t>
      </w:r>
      <w:r>
        <w:tab/>
      </w:r>
      <w:r>
        <w:tab/>
      </w:r>
      <w:r>
        <w:tab/>
      </w:r>
      <w:r>
        <w:tab/>
      </w:r>
      <w:r>
        <w:tab/>
        <w:t>Za Zhotovitele:</w:t>
      </w:r>
    </w:p>
    <w:p w14:paraId="7F3E6434" w14:textId="772C372A" w:rsidR="00376B87" w:rsidRDefault="00376B87" w:rsidP="00E40E66">
      <w:pPr>
        <w:pStyle w:val="Textbezodsazen"/>
      </w:pPr>
      <w:r>
        <w:t>V Praze</w:t>
      </w:r>
      <w:r>
        <w:tab/>
      </w:r>
      <w:r>
        <w:tab/>
      </w:r>
      <w:r>
        <w:tab/>
      </w:r>
      <w:r>
        <w:tab/>
      </w:r>
      <w:r w:rsidR="005B4FC7">
        <w:tab/>
      </w:r>
      <w:r w:rsidR="005B4FC7">
        <w:tab/>
      </w:r>
      <w:r w:rsidR="005B4FC7">
        <w:tab/>
      </w:r>
      <w:r>
        <w:t xml:space="preserve">V </w:t>
      </w:r>
      <w:r w:rsidR="005B4FC7">
        <w:t>"[</w:t>
      </w:r>
      <w:r w:rsidR="005B4FC7" w:rsidRPr="003739DD">
        <w:rPr>
          <w:highlight w:val="yellow"/>
        </w:rPr>
        <w:t>VLOŽÍ ZHOTOVITEL</w:t>
      </w:r>
      <w:r w:rsidR="005B4FC7">
        <w:t>]"</w:t>
      </w:r>
      <w:r>
        <w:t xml:space="preserve"> </w:t>
      </w:r>
    </w:p>
    <w:p w14:paraId="17971E32" w14:textId="77777777" w:rsidR="00376B87" w:rsidRDefault="00376B87" w:rsidP="00E40E66">
      <w:pPr>
        <w:pStyle w:val="Textbezodsazen"/>
      </w:pPr>
    </w:p>
    <w:p w14:paraId="1B6E2F05" w14:textId="77777777" w:rsidR="00376B87" w:rsidRDefault="00376B87" w:rsidP="00E40E66">
      <w:pPr>
        <w:pStyle w:val="Textbezodsazen"/>
      </w:pPr>
    </w:p>
    <w:p w14:paraId="6D0E97E6" w14:textId="77777777" w:rsidR="00376B87" w:rsidRDefault="00376B87" w:rsidP="00E40E66">
      <w:pPr>
        <w:pStyle w:val="Textbezodsazen"/>
      </w:pPr>
    </w:p>
    <w:p w14:paraId="63E63E86" w14:textId="77777777" w:rsidR="00376B87" w:rsidRDefault="00376B87" w:rsidP="00E40E66">
      <w:pPr>
        <w:pStyle w:val="Textbezodsazen"/>
      </w:pPr>
    </w:p>
    <w:p w14:paraId="12F99125" w14:textId="77777777" w:rsidR="00376B87" w:rsidRDefault="00376B87" w:rsidP="005B4FC7">
      <w:pPr>
        <w:pStyle w:val="Textbezodsazen"/>
        <w:spacing w:after="0"/>
      </w:pPr>
      <w:r>
        <w:t>................................................</w:t>
      </w:r>
      <w:r>
        <w:tab/>
      </w:r>
      <w:r>
        <w:tab/>
      </w:r>
      <w:r>
        <w:tab/>
        <w:t>................................................</w:t>
      </w:r>
    </w:p>
    <w:p w14:paraId="0B41F297" w14:textId="33B969D1"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7C043C88" w14:textId="0CEBDE59" w:rsidR="00376B87" w:rsidRDefault="00376B87" w:rsidP="00E40E66">
      <w:pPr>
        <w:pStyle w:val="Textbezodsazen"/>
        <w:spacing w:after="0"/>
      </w:pPr>
      <w:r>
        <w:t>náměstek GŘ pro modernizaci dráhy</w:t>
      </w:r>
      <w:r>
        <w:tab/>
      </w:r>
      <w:r>
        <w:tab/>
      </w:r>
      <w:r>
        <w:tab/>
        <w:t>"[</w:t>
      </w:r>
      <w:r w:rsidRPr="003739DD">
        <w:rPr>
          <w:highlight w:val="yellow"/>
        </w:rPr>
        <w:t>VLOŽÍ ZHOTOVITEL</w:t>
      </w:r>
      <w:r>
        <w:t>]"</w:t>
      </w:r>
    </w:p>
    <w:p w14:paraId="499317A8" w14:textId="487A4686"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r w:rsidR="005B4FC7">
        <w:tab/>
      </w:r>
      <w:r w:rsidR="005B4FC7">
        <w:tab/>
      </w:r>
      <w:r w:rsidR="005B4FC7">
        <w:tab/>
        <w:t>"[</w:t>
      </w:r>
      <w:r w:rsidR="005B4FC7" w:rsidRPr="003739DD">
        <w:rPr>
          <w:highlight w:val="yellow"/>
        </w:rPr>
        <w:t>VLOŽÍ ZHOTOVITEL</w:t>
      </w:r>
      <w:r w:rsidR="005B4FC7">
        <w:t>]"</w:t>
      </w:r>
    </w:p>
    <w:p w14:paraId="2AFF5163" w14:textId="77777777" w:rsidR="00376B87" w:rsidRDefault="00376B87" w:rsidP="00E40E66">
      <w:pPr>
        <w:pStyle w:val="Textbezodsazen"/>
      </w:pPr>
    </w:p>
    <w:p w14:paraId="1FE21623" w14:textId="77777777" w:rsidR="00964369" w:rsidRDefault="00964369" w:rsidP="00E40E66">
      <w:pPr>
        <w:pStyle w:val="Textbezodsazen"/>
      </w:pPr>
    </w:p>
    <w:p w14:paraId="3F780805" w14:textId="77777777" w:rsidR="00E901A3" w:rsidRDefault="00E901A3" w:rsidP="00E40E66">
      <w:pPr>
        <w:pStyle w:val="Textbezodsazen"/>
      </w:pPr>
    </w:p>
    <w:p w14:paraId="7AD87058" w14:textId="77777777" w:rsidR="00E901A3" w:rsidRDefault="00E901A3" w:rsidP="00E40E66">
      <w:pPr>
        <w:pStyle w:val="Textbezodsazen"/>
      </w:pPr>
    </w:p>
    <w:p w14:paraId="5C5AD993" w14:textId="77777777" w:rsidR="00CB4F6D" w:rsidRDefault="00CB4F6D">
      <w:r>
        <w:br w:type="page"/>
      </w:r>
    </w:p>
    <w:p w14:paraId="2459D51D" w14:textId="77777777" w:rsidR="00CB4F6D" w:rsidRDefault="00CB4F6D" w:rsidP="009F0867">
      <w:pPr>
        <w:pStyle w:val="Textbezodsazen"/>
        <w:sectPr w:rsidR="00CB4F6D" w:rsidSect="00B1772C">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567" w:gutter="0"/>
          <w:cols w:space="708"/>
          <w:titlePg/>
          <w:docGrid w:linePitch="360"/>
        </w:sectPr>
      </w:pPr>
    </w:p>
    <w:p w14:paraId="255184EA" w14:textId="77777777" w:rsidR="00CB4F6D" w:rsidRDefault="00CB4F6D" w:rsidP="00F762A8">
      <w:pPr>
        <w:pStyle w:val="Nadpisbezsl1-1"/>
      </w:pPr>
      <w:r>
        <w:lastRenderedPageBreak/>
        <w:t>Příloha č. 1</w:t>
      </w:r>
    </w:p>
    <w:p w14:paraId="4364D482" w14:textId="77777777" w:rsidR="00CB4F6D" w:rsidRPr="00F762A8" w:rsidRDefault="00124751" w:rsidP="00A41306">
      <w:pPr>
        <w:pStyle w:val="Nadpisbezsl1-2"/>
        <w:outlineLvl w:val="1"/>
      </w:pPr>
      <w:r>
        <w:t>Specifikace Díla</w:t>
      </w:r>
      <w:r w:rsidR="00CB4F6D" w:rsidRPr="00F762A8">
        <w:t xml:space="preserve"> </w:t>
      </w:r>
    </w:p>
    <w:p w14:paraId="5CEAC42A" w14:textId="09C612DE" w:rsidR="001828A0" w:rsidRPr="00834452" w:rsidRDefault="001828A0" w:rsidP="001828A0">
      <w:pPr>
        <w:pStyle w:val="Textbezodsazen"/>
        <w:rPr>
          <w:i/>
        </w:rPr>
      </w:pPr>
      <w:bookmarkStart w:id="18" w:name="_Hlk157075006"/>
      <w:r w:rsidRPr="00834452">
        <w:rPr>
          <w:i/>
        </w:rPr>
        <w:t>Specifikace Díla je uvedena v čl. 1.1 ZTP.</w:t>
      </w:r>
    </w:p>
    <w:bookmarkEnd w:id="18"/>
    <w:p w14:paraId="0E394E5B" w14:textId="77777777" w:rsidR="007145F3" w:rsidRDefault="007145F3" w:rsidP="00CB4F6D">
      <w:pPr>
        <w:pStyle w:val="Textbezodsazen"/>
      </w:pPr>
    </w:p>
    <w:p w14:paraId="477FA557" w14:textId="77777777" w:rsidR="007145F3" w:rsidRDefault="007145F3" w:rsidP="00CB4F6D">
      <w:pPr>
        <w:pStyle w:val="Textbezodsazen"/>
      </w:pPr>
    </w:p>
    <w:p w14:paraId="06F6E1DC" w14:textId="77777777" w:rsidR="005A2756" w:rsidRDefault="005A2756" w:rsidP="00CB4F6D">
      <w:pPr>
        <w:pStyle w:val="Textbezodsazen"/>
      </w:pPr>
    </w:p>
    <w:p w14:paraId="484373F0" w14:textId="77777777" w:rsidR="001D60FF" w:rsidRDefault="001D60FF" w:rsidP="00CB4F6D">
      <w:pPr>
        <w:pStyle w:val="Textbezodsazen"/>
      </w:pPr>
    </w:p>
    <w:p w14:paraId="5EC38ECF" w14:textId="77777777" w:rsidR="001D60FF" w:rsidRDefault="001D60FF" w:rsidP="00CB4F6D">
      <w:pPr>
        <w:pStyle w:val="Textbezodsazen"/>
      </w:pPr>
    </w:p>
    <w:p w14:paraId="0F4A8620" w14:textId="77777777" w:rsidR="00CB4F6D" w:rsidRDefault="00CB4F6D" w:rsidP="00866994">
      <w:pPr>
        <w:pStyle w:val="Textbezodsazen"/>
      </w:pPr>
    </w:p>
    <w:p w14:paraId="390834D2" w14:textId="77777777" w:rsidR="00502690" w:rsidRDefault="00502690" w:rsidP="00866994">
      <w:pPr>
        <w:pStyle w:val="Textbezodsazen"/>
        <w:sectPr w:rsidR="00502690" w:rsidSect="00417DF5">
          <w:headerReference w:type="even" r:id="rId18"/>
          <w:headerReference w:type="default" r:id="rId19"/>
          <w:footerReference w:type="even" r:id="rId20"/>
          <w:footerReference w:type="default" r:id="rId21"/>
          <w:headerReference w:type="first" r:id="rId22"/>
          <w:pgSz w:w="11906" w:h="16838" w:code="9"/>
          <w:pgMar w:top="1077" w:right="1588" w:bottom="1474" w:left="1588" w:header="595" w:footer="624" w:gutter="0"/>
          <w:pgNumType w:start="1"/>
          <w:cols w:space="708"/>
          <w:docGrid w:linePitch="360"/>
        </w:sectPr>
      </w:pPr>
    </w:p>
    <w:p w14:paraId="0ADF22CD" w14:textId="77777777" w:rsidR="00124751" w:rsidRDefault="00124751" w:rsidP="00124751">
      <w:pPr>
        <w:pStyle w:val="Nadpisbezsl1-1"/>
      </w:pPr>
      <w:r>
        <w:lastRenderedPageBreak/>
        <w:t>Příloha č. 2</w:t>
      </w:r>
    </w:p>
    <w:p w14:paraId="2D46C307" w14:textId="77777777" w:rsidR="00124751" w:rsidRDefault="00124751" w:rsidP="00A41306">
      <w:pPr>
        <w:pStyle w:val="Nadpisbezsl1-2"/>
        <w:outlineLvl w:val="1"/>
      </w:pPr>
      <w:r>
        <w:t>Obchodní podmínky</w:t>
      </w:r>
    </w:p>
    <w:p w14:paraId="451D3DEE" w14:textId="783632C9" w:rsidR="00124751" w:rsidRDefault="005B4FC7" w:rsidP="00124751">
      <w:pPr>
        <w:pStyle w:val="Nadpisbezsl1-2"/>
      </w:pPr>
      <w:r w:rsidRPr="00536161">
        <w:t>OP/DOKUMENTACE/04/24</w:t>
      </w:r>
    </w:p>
    <w:p w14:paraId="0DDDB971" w14:textId="698054D1" w:rsidR="00124751" w:rsidRDefault="005B4FC7" w:rsidP="001D60FF">
      <w:pPr>
        <w:pStyle w:val="Textbezodsazen"/>
      </w:pPr>
      <w:r w:rsidRPr="005B4FC7">
        <w:rPr>
          <w:i/>
        </w:rPr>
        <w:t>(samostatná příloha)</w:t>
      </w:r>
    </w:p>
    <w:p w14:paraId="0E1FDFB2" w14:textId="77777777" w:rsidR="001D60FF" w:rsidRDefault="001D60FF" w:rsidP="001D60FF">
      <w:pPr>
        <w:pStyle w:val="Textbezodsazen"/>
      </w:pPr>
    </w:p>
    <w:p w14:paraId="77D5799D" w14:textId="77777777" w:rsidR="001D60FF" w:rsidRDefault="001D60FF" w:rsidP="001D60FF">
      <w:pPr>
        <w:pStyle w:val="Textbezodsazen"/>
      </w:pPr>
    </w:p>
    <w:p w14:paraId="53A786F4" w14:textId="77777777" w:rsidR="005A2756" w:rsidRDefault="005A2756" w:rsidP="001D60FF">
      <w:pPr>
        <w:pStyle w:val="Textbezodsazen"/>
      </w:pPr>
    </w:p>
    <w:p w14:paraId="5CF10F7D" w14:textId="77777777" w:rsidR="001D60FF" w:rsidRDefault="001D60FF" w:rsidP="001D60FF">
      <w:pPr>
        <w:pStyle w:val="Textbezodsazen"/>
      </w:pPr>
    </w:p>
    <w:p w14:paraId="26EC07E0" w14:textId="77777777" w:rsidR="001D60FF" w:rsidRDefault="001D60FF" w:rsidP="001D60FF">
      <w:pPr>
        <w:pStyle w:val="Textbezodsazen"/>
      </w:pPr>
    </w:p>
    <w:p w14:paraId="47F6F191" w14:textId="77777777" w:rsidR="001D60FF" w:rsidRDefault="001D60FF" w:rsidP="001D60FF">
      <w:pPr>
        <w:pStyle w:val="Textbezodsazen"/>
      </w:pPr>
    </w:p>
    <w:p w14:paraId="679E35AB" w14:textId="77777777" w:rsidR="001D60FF" w:rsidRPr="001D60FF" w:rsidRDefault="001D60FF" w:rsidP="001D60FF">
      <w:pPr>
        <w:pStyle w:val="Text2-1"/>
        <w:sectPr w:rsidR="001D60FF" w:rsidRPr="001D60FF" w:rsidSect="00417DF5">
          <w:headerReference w:type="even" r:id="rId23"/>
          <w:headerReference w:type="default" r:id="rId24"/>
          <w:footerReference w:type="even" r:id="rId25"/>
          <w:footerReference w:type="default" r:id="rId26"/>
          <w:headerReference w:type="first" r:id="rId27"/>
          <w:pgSz w:w="11906" w:h="16838" w:code="9"/>
          <w:pgMar w:top="1077" w:right="1588" w:bottom="1474" w:left="1588" w:header="595" w:footer="624" w:gutter="0"/>
          <w:pgNumType w:start="1"/>
          <w:cols w:space="708"/>
          <w:docGrid w:linePitch="360"/>
        </w:sectPr>
      </w:pPr>
    </w:p>
    <w:p w14:paraId="3B7DD3D6" w14:textId="77777777" w:rsidR="00124751" w:rsidRDefault="00124751" w:rsidP="00124751">
      <w:pPr>
        <w:pStyle w:val="Nadpisbezsl1-1"/>
      </w:pPr>
      <w:r>
        <w:lastRenderedPageBreak/>
        <w:t>Příloha č. 3</w:t>
      </w:r>
    </w:p>
    <w:p w14:paraId="6534961A" w14:textId="77777777" w:rsidR="00124751" w:rsidRDefault="00124751" w:rsidP="00A41306">
      <w:pPr>
        <w:pStyle w:val="Nadpisbezsl1-2"/>
        <w:outlineLvl w:val="1"/>
      </w:pPr>
      <w:r>
        <w:t xml:space="preserve">Technické podmínky: </w:t>
      </w:r>
    </w:p>
    <w:p w14:paraId="2D6F49B9" w14:textId="77777777" w:rsidR="00124751" w:rsidRDefault="00124751" w:rsidP="009227F1">
      <w:pPr>
        <w:pStyle w:val="Textbezodsazen"/>
      </w:pPr>
    </w:p>
    <w:p w14:paraId="216C15BA" w14:textId="4AECC6FE" w:rsidR="00124751" w:rsidRDefault="00124751" w:rsidP="00124751">
      <w:pPr>
        <w:pStyle w:val="Nadpisbezsl1-2"/>
      </w:pPr>
      <w:r>
        <w:t>a)</w:t>
      </w:r>
      <w:r>
        <w:tab/>
        <w:t>Technické kvalitativní podmínky staveb státních drah (</w:t>
      </w:r>
      <w:r w:rsidR="009521A1">
        <w:t xml:space="preserve">dále také </w:t>
      </w:r>
      <w:r>
        <w:t>TKP</w:t>
      </w:r>
      <w:r w:rsidR="009521A1">
        <w:t>“</w:t>
      </w:r>
      <w:r>
        <w:t xml:space="preserve">) </w:t>
      </w:r>
    </w:p>
    <w:p w14:paraId="4A8A3A0A" w14:textId="04D0141A" w:rsidR="00124751" w:rsidRDefault="00124751" w:rsidP="00124751">
      <w:pPr>
        <w:pStyle w:val="Textbezslovn"/>
      </w:pPr>
      <w:r>
        <w:t>Technické kvalitativní podmínky staveb státních drah (</w:t>
      </w:r>
      <w:r w:rsidR="004500D2">
        <w:t>„</w:t>
      </w:r>
      <w:r w:rsidRPr="00C321B7">
        <w:rPr>
          <w:b/>
        </w:rPr>
        <w:t>TKP</w:t>
      </w:r>
      <w:r w:rsidR="004500D2">
        <w:t>“</w:t>
      </w:r>
      <w:r>
        <w:t xml:space="preserve">) nejsou pevně připojeny ke Smlouvě, ale jsou přístupné na </w:t>
      </w:r>
      <w:hyperlink r:id="rId28" w:history="1">
        <w:r w:rsidR="001828A0" w:rsidRPr="001E102C">
          <w:rPr>
            <w:rStyle w:val="Hypertextovodkaz"/>
            <w:noProof w:val="0"/>
          </w:rPr>
          <w:t>http://typdok.tudc.cz</w:t>
        </w:r>
      </w:hyperlink>
      <w:r>
        <w:t>; byly taktéž poskytnuty jako součást zadávací dokumentace uveřejněné na profilu zadavatele.</w:t>
      </w:r>
    </w:p>
    <w:p w14:paraId="33E177B0" w14:textId="77777777" w:rsidR="00124751" w:rsidRDefault="00124751" w:rsidP="00124751">
      <w:pPr>
        <w:pStyle w:val="Textbezslovn"/>
      </w:pPr>
      <w:r>
        <w:t xml:space="preserve">Smluvní strany podpisem této Smlouvy stvrzují, že jsou s obsahem TKP plně seznámeny a že v souladu s </w:t>
      </w:r>
      <w:proofErr w:type="spellStart"/>
      <w:r>
        <w:t>ust</w:t>
      </w:r>
      <w:proofErr w:type="spellEnd"/>
      <w:r>
        <w:t>. § 1751 občanského zákoníku TKP tvoří část obsahu Smlouvy. TKP jsou pro Zhotovitele závazné s aplikací platných předpisů uvedených v příslušné kapitole TKP.</w:t>
      </w:r>
    </w:p>
    <w:p w14:paraId="6BB95D8C" w14:textId="77777777" w:rsidR="008A4D1B" w:rsidRDefault="00124751" w:rsidP="00124751">
      <w:pPr>
        <w:pStyle w:val="Nadpisbezsl1-2"/>
      </w:pPr>
      <w:r>
        <w:t>b)</w:t>
      </w:r>
      <w:r>
        <w:tab/>
        <w:t xml:space="preserve">Všeobecné technické podmínky </w:t>
      </w:r>
    </w:p>
    <w:p w14:paraId="4FDCEE04" w14:textId="3CC41A67" w:rsidR="00124751" w:rsidRDefault="005B4FC7" w:rsidP="00124751">
      <w:pPr>
        <w:pStyle w:val="Textbezslovn"/>
      </w:pPr>
      <w:r w:rsidRPr="00536161">
        <w:t>VTP/DOKUMENTACE/07/24</w:t>
      </w:r>
    </w:p>
    <w:p w14:paraId="4A35AC1F" w14:textId="37044FF0" w:rsidR="005B4FC7" w:rsidRDefault="005B4FC7" w:rsidP="00124751">
      <w:pPr>
        <w:pStyle w:val="Textbezslovn"/>
      </w:pPr>
      <w:r w:rsidRPr="005B4FC7">
        <w:rPr>
          <w:i/>
        </w:rPr>
        <w:t>(samostatná příloha)</w:t>
      </w:r>
    </w:p>
    <w:p w14:paraId="4E53E9C6" w14:textId="7A858364" w:rsidR="00124751" w:rsidRDefault="00124751" w:rsidP="00A05E94">
      <w:pPr>
        <w:pStyle w:val="Nadpisbezsl1-2"/>
      </w:pPr>
      <w:r>
        <w:t>c)</w:t>
      </w:r>
      <w:r>
        <w:tab/>
        <w:t xml:space="preserve">Zvláštní technické podmínky </w:t>
      </w:r>
    </w:p>
    <w:p w14:paraId="043C303E" w14:textId="5FEEA3B5" w:rsidR="008A4D1B" w:rsidRDefault="005B4FC7" w:rsidP="00A05E94">
      <w:pPr>
        <w:pStyle w:val="Textbezslovn"/>
        <w:spacing w:after="240"/>
        <w:jc w:val="left"/>
      </w:pPr>
      <w:r w:rsidRPr="005B4FC7">
        <w:rPr>
          <w:i/>
        </w:rPr>
        <w:t>(samostatná příloha)</w:t>
      </w:r>
    </w:p>
    <w:p w14:paraId="745BF973" w14:textId="77777777" w:rsidR="001828A0" w:rsidRPr="001828A0" w:rsidRDefault="001828A0" w:rsidP="001828A0">
      <w:pPr>
        <w:spacing w:after="360" w:line="264" w:lineRule="auto"/>
        <w:ind w:left="737"/>
        <w:jc w:val="both"/>
        <w:rPr>
          <w:i/>
          <w:sz w:val="18"/>
          <w:szCs w:val="18"/>
        </w:rPr>
      </w:pPr>
      <w:r w:rsidRPr="001828A0">
        <w:rPr>
          <w:b/>
          <w:i/>
          <w:sz w:val="18"/>
          <w:szCs w:val="18"/>
        </w:rPr>
        <w:t>Přílohy uvedené v článku 7 - Přílohy ZTP obdržel Zhotovitel jako součást Zadávací dokumentace a k této Smlouvě se tak ve fyzické podobě již nepřipojují.</w:t>
      </w:r>
    </w:p>
    <w:p w14:paraId="14136FCD" w14:textId="77777777" w:rsidR="008A4D1B" w:rsidRDefault="008A4D1B" w:rsidP="001828A0">
      <w:pPr>
        <w:pStyle w:val="Textbezodsazen"/>
        <w:ind w:left="567"/>
      </w:pPr>
    </w:p>
    <w:p w14:paraId="48B4C491" w14:textId="77777777" w:rsidR="005A2756" w:rsidRDefault="005A2756" w:rsidP="001D60FF">
      <w:pPr>
        <w:pStyle w:val="Textbezodsazen"/>
      </w:pPr>
    </w:p>
    <w:p w14:paraId="59E5D840" w14:textId="77777777" w:rsidR="001D60FF" w:rsidRDefault="001D60FF" w:rsidP="001D60FF">
      <w:pPr>
        <w:pStyle w:val="Textbezodsazen"/>
      </w:pPr>
    </w:p>
    <w:p w14:paraId="61A5E677" w14:textId="77777777" w:rsidR="001D60FF" w:rsidRDefault="001D60FF" w:rsidP="001D60FF">
      <w:pPr>
        <w:pStyle w:val="Textbezodsazen"/>
      </w:pPr>
    </w:p>
    <w:p w14:paraId="34874D8E" w14:textId="77777777" w:rsidR="008A4D1B" w:rsidRDefault="008A4D1B" w:rsidP="008A4D1B">
      <w:pPr>
        <w:pStyle w:val="Textbezslovn"/>
        <w:jc w:val="left"/>
      </w:pPr>
    </w:p>
    <w:p w14:paraId="45B710C2" w14:textId="77777777" w:rsidR="008A4D1B" w:rsidRDefault="008A4D1B" w:rsidP="00F762A8">
      <w:pPr>
        <w:pStyle w:val="Nadpisbezsl1-1"/>
        <w:sectPr w:rsidR="008A4D1B" w:rsidSect="00417DF5">
          <w:headerReference w:type="even" r:id="rId29"/>
          <w:headerReference w:type="default" r:id="rId30"/>
          <w:footerReference w:type="even" r:id="rId31"/>
          <w:footerReference w:type="default" r:id="rId32"/>
          <w:headerReference w:type="first" r:id="rId33"/>
          <w:pgSz w:w="11906" w:h="16838" w:code="9"/>
          <w:pgMar w:top="1077" w:right="1588" w:bottom="1474" w:left="1588" w:header="595" w:footer="624" w:gutter="0"/>
          <w:pgNumType w:start="1"/>
          <w:cols w:space="708"/>
          <w:docGrid w:linePitch="360"/>
        </w:sectPr>
      </w:pPr>
    </w:p>
    <w:p w14:paraId="1B0AC9F5" w14:textId="77777777" w:rsidR="008A4D1B" w:rsidRDefault="008A4D1B" w:rsidP="008A4D1B">
      <w:pPr>
        <w:pStyle w:val="Nadpisbezsl1-1"/>
      </w:pPr>
      <w:r>
        <w:lastRenderedPageBreak/>
        <w:t>Příloha č. 4</w:t>
      </w:r>
    </w:p>
    <w:p w14:paraId="07F26990" w14:textId="77777777" w:rsidR="008A4D1B" w:rsidRDefault="008A4D1B" w:rsidP="00A41306">
      <w:pPr>
        <w:pStyle w:val="Nadpisbezsl1-2"/>
        <w:outlineLvl w:val="1"/>
      </w:pPr>
      <w:r>
        <w:t>Rozpis Ceny Díla</w:t>
      </w:r>
    </w:p>
    <w:p w14:paraId="79C87D92" w14:textId="67123FFB" w:rsidR="008A4D1B" w:rsidRDefault="008A4D1B" w:rsidP="00020257">
      <w:pPr>
        <w:pStyle w:val="Textbezodsazen"/>
        <w:spacing w:after="80"/>
      </w:pPr>
      <w:r>
        <w:t xml:space="preserve">Cena za zpracování </w:t>
      </w:r>
      <w:r w:rsidR="00957B84">
        <w:t>ZP</w:t>
      </w:r>
      <w:r w:rsidR="00D65162">
        <w:t xml:space="preserve"> </w:t>
      </w:r>
      <w:r w:rsidR="00957B84">
        <w:t xml:space="preserve">a </w:t>
      </w:r>
      <w:r w:rsidR="009521A1">
        <w:t>DPS</w:t>
      </w:r>
      <w:r w:rsidR="0020774D">
        <w:t>, CDE</w:t>
      </w:r>
      <w:r w:rsidR="00AA258C">
        <w:t xml:space="preserve"> </w:t>
      </w:r>
      <w:r w:rsidR="00AF3A20">
        <w:t>a Dozor projektanta</w:t>
      </w:r>
      <w:r w:rsidR="00F23CC7" w:rsidRPr="00F23CC7">
        <w:t xml:space="preserve"> při zpracování PDPS</w:t>
      </w:r>
      <w:r>
        <w:t>:</w:t>
      </w:r>
    </w:p>
    <w:p w14:paraId="1B863617" w14:textId="422D7286" w:rsidR="008A4D1B" w:rsidRDefault="00760192" w:rsidP="009227F1">
      <w:pPr>
        <w:pStyle w:val="Nadpisbezsl1-2"/>
      </w:pPr>
      <w:r>
        <w:t>1.</w:t>
      </w:r>
      <w:r>
        <w:tab/>
      </w:r>
      <w:r w:rsidR="0020774D">
        <w:t>S</w:t>
      </w:r>
      <w:r w:rsidR="008A4D1B">
        <w:t xml:space="preserve">lužby na zpracování </w:t>
      </w:r>
      <w:r w:rsidR="00957B84" w:rsidRPr="00957B84">
        <w:t>ZP</w:t>
      </w:r>
      <w:r w:rsidR="00D65162">
        <w:t xml:space="preserve"> </w:t>
      </w:r>
      <w:r w:rsidR="00957B84" w:rsidRPr="00957B84">
        <w:t xml:space="preserve">a </w:t>
      </w:r>
      <w:r w:rsidR="009521A1">
        <w:t>DPS</w:t>
      </w:r>
      <w:r w:rsidR="0020774D">
        <w:t>, CDE</w:t>
      </w:r>
      <w:r w:rsidR="008A4D1B">
        <w:t>:</w:t>
      </w:r>
      <w:r w:rsidR="00B50DDC" w:rsidRPr="00B50DDC">
        <w:rPr>
          <w:rStyle w:val="Tun"/>
          <w:b/>
          <w:i/>
          <w:color w:val="00B050"/>
          <w:sz w:val="16"/>
          <w:szCs w:val="16"/>
        </w:rPr>
        <w:t xml:space="preserve"> </w:t>
      </w:r>
    </w:p>
    <w:tbl>
      <w:tblPr>
        <w:tblStyle w:val="Tabulka11"/>
        <w:tblW w:w="8906" w:type="dxa"/>
        <w:tblLayout w:type="fixed"/>
        <w:tblLook w:val="04A0" w:firstRow="1" w:lastRow="0" w:firstColumn="1" w:lastColumn="0" w:noHBand="0" w:noVBand="1"/>
      </w:tblPr>
      <w:tblGrid>
        <w:gridCol w:w="851"/>
        <w:gridCol w:w="3403"/>
        <w:gridCol w:w="992"/>
        <w:gridCol w:w="993"/>
        <w:gridCol w:w="1275"/>
        <w:gridCol w:w="1392"/>
      </w:tblGrid>
      <w:tr w:rsidR="00957B84" w:rsidRPr="00957B84" w14:paraId="48E373B9" w14:textId="77777777" w:rsidTr="00E14D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14:paraId="22D75DF7" w14:textId="77777777" w:rsidR="00957B84" w:rsidRPr="00957B84" w:rsidRDefault="00957B84" w:rsidP="00957B84">
            <w:pPr>
              <w:spacing w:before="40" w:after="40" w:line="240" w:lineRule="auto"/>
              <w:ind w:right="-86"/>
              <w:rPr>
                <w:b/>
                <w:sz w:val="16"/>
                <w:szCs w:val="18"/>
              </w:rPr>
            </w:pPr>
            <w:r w:rsidRPr="00957B84">
              <w:rPr>
                <w:b/>
                <w:sz w:val="16"/>
                <w:szCs w:val="18"/>
              </w:rPr>
              <w:t>Položka</w:t>
            </w:r>
          </w:p>
        </w:tc>
        <w:tc>
          <w:tcPr>
            <w:tcW w:w="3403" w:type="dxa"/>
          </w:tcPr>
          <w:p w14:paraId="3B3CA3B9"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Popis</w:t>
            </w:r>
          </w:p>
        </w:tc>
        <w:tc>
          <w:tcPr>
            <w:tcW w:w="992" w:type="dxa"/>
          </w:tcPr>
          <w:p w14:paraId="2061C5A1"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Měrná jednotka</w:t>
            </w:r>
          </w:p>
        </w:tc>
        <w:tc>
          <w:tcPr>
            <w:tcW w:w="993" w:type="dxa"/>
          </w:tcPr>
          <w:p w14:paraId="61E767A9"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Množství *)</w:t>
            </w:r>
          </w:p>
        </w:tc>
        <w:tc>
          <w:tcPr>
            <w:tcW w:w="1275" w:type="dxa"/>
          </w:tcPr>
          <w:p w14:paraId="0580A4C0"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Jednotková cena *)</w:t>
            </w:r>
          </w:p>
        </w:tc>
        <w:tc>
          <w:tcPr>
            <w:tcW w:w="1392" w:type="dxa"/>
          </w:tcPr>
          <w:p w14:paraId="333D11DF"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Cena celkem *)</w:t>
            </w:r>
          </w:p>
        </w:tc>
      </w:tr>
      <w:tr w:rsidR="00957B84" w:rsidRPr="00957B84" w14:paraId="338EFD92"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58DB66A2" w14:textId="77777777" w:rsidR="00957B84" w:rsidRPr="00957B84" w:rsidRDefault="00957B84" w:rsidP="00957B84">
            <w:pPr>
              <w:spacing w:before="40" w:after="40" w:line="240" w:lineRule="auto"/>
              <w:rPr>
                <w:sz w:val="16"/>
                <w:szCs w:val="18"/>
              </w:rPr>
            </w:pPr>
            <w:r w:rsidRPr="00957B84">
              <w:rPr>
                <w:sz w:val="16"/>
                <w:szCs w:val="18"/>
              </w:rPr>
              <w:t>1</w:t>
            </w:r>
          </w:p>
        </w:tc>
        <w:tc>
          <w:tcPr>
            <w:tcW w:w="3403" w:type="dxa"/>
          </w:tcPr>
          <w:p w14:paraId="73FD3A4D" w14:textId="7CB18851" w:rsidR="00957B84" w:rsidRPr="006737E9"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6737E9">
              <w:rPr>
                <w:sz w:val="16"/>
                <w:szCs w:val="18"/>
              </w:rPr>
              <w:t xml:space="preserve">Záměr projektu (v rozsahu </w:t>
            </w:r>
            <w:r w:rsidR="00C641FF" w:rsidRPr="006737E9">
              <w:rPr>
                <w:sz w:val="16"/>
                <w:szCs w:val="18"/>
              </w:rPr>
              <w:t>Pravidel</w:t>
            </w:r>
            <w:r w:rsidRPr="006737E9">
              <w:rPr>
                <w:sz w:val="16"/>
                <w:szCs w:val="18"/>
              </w:rPr>
              <w:t xml:space="preserve"> v platném znění a dle požadavku VTP a ZTP)</w:t>
            </w:r>
          </w:p>
        </w:tc>
        <w:tc>
          <w:tcPr>
            <w:tcW w:w="992" w:type="dxa"/>
          </w:tcPr>
          <w:p w14:paraId="54B299ED" w14:textId="64348A0F" w:rsidR="00957B84" w:rsidRPr="006737E9"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w:t>
            </w:r>
            <w:r w:rsidR="00957B84" w:rsidRPr="006737E9">
              <w:rPr>
                <w:sz w:val="16"/>
                <w:szCs w:val="18"/>
              </w:rPr>
              <w:t>hod</w:t>
            </w:r>
            <w:r>
              <w:rPr>
                <w:sz w:val="16"/>
                <w:szCs w:val="18"/>
              </w:rPr>
              <w:t>ina</w:t>
            </w:r>
          </w:p>
        </w:tc>
        <w:tc>
          <w:tcPr>
            <w:tcW w:w="993" w:type="dxa"/>
          </w:tcPr>
          <w:p w14:paraId="62C7FFF9"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DB3DC5C"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68197449"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EA33C9" w:rsidRPr="00957B84" w14:paraId="1CEA8CAD"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6B3FFDC2" w14:textId="4FFEAFD6" w:rsidR="00EA33C9" w:rsidRPr="00957B84" w:rsidRDefault="00EA33C9" w:rsidP="00957B84">
            <w:pPr>
              <w:spacing w:before="40" w:after="40" w:line="240" w:lineRule="auto"/>
              <w:rPr>
                <w:sz w:val="16"/>
                <w:szCs w:val="18"/>
              </w:rPr>
            </w:pPr>
            <w:r>
              <w:rPr>
                <w:sz w:val="16"/>
                <w:szCs w:val="18"/>
              </w:rPr>
              <w:t>2</w:t>
            </w:r>
          </w:p>
        </w:tc>
        <w:tc>
          <w:tcPr>
            <w:tcW w:w="3403" w:type="dxa"/>
          </w:tcPr>
          <w:p w14:paraId="10F6DE63" w14:textId="202B0AD7" w:rsidR="00EA33C9" w:rsidRPr="00EA33C9"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6737E9">
              <w:rPr>
                <w:rFonts w:asciiTheme="minorHAnsi" w:hAnsiTheme="minorHAnsi"/>
                <w:sz w:val="16"/>
                <w:szCs w:val="16"/>
              </w:rPr>
              <w:t>Zpracování Dokumentac</w:t>
            </w:r>
            <w:r w:rsidR="0020774D">
              <w:rPr>
                <w:rFonts w:asciiTheme="minorHAnsi" w:hAnsiTheme="minorHAnsi"/>
                <w:sz w:val="16"/>
                <w:szCs w:val="16"/>
              </w:rPr>
              <w:t>e</w:t>
            </w:r>
            <w:r w:rsidRPr="006737E9">
              <w:rPr>
                <w:rFonts w:asciiTheme="minorHAnsi" w:hAnsiTheme="minorHAnsi"/>
                <w:sz w:val="16"/>
                <w:szCs w:val="16"/>
              </w:rPr>
              <w:t xml:space="preserve"> EIA</w:t>
            </w:r>
            <w:r w:rsidR="0020774D">
              <w:rPr>
                <w:rFonts w:asciiTheme="minorHAnsi" w:hAnsiTheme="minorHAnsi"/>
                <w:sz w:val="16"/>
                <w:szCs w:val="16"/>
              </w:rPr>
              <w:t>, vč. oznámení</w:t>
            </w:r>
            <w:r w:rsidRPr="006737E9">
              <w:rPr>
                <w:rFonts w:asciiTheme="minorHAnsi" w:hAnsiTheme="minorHAnsi"/>
                <w:sz w:val="16"/>
                <w:szCs w:val="16"/>
              </w:rPr>
              <w:t xml:space="preserve"> dle čl. </w:t>
            </w:r>
            <w:r w:rsidR="0020774D">
              <w:rPr>
                <w:rFonts w:asciiTheme="minorHAnsi" w:hAnsiTheme="minorHAnsi"/>
                <w:sz w:val="16"/>
                <w:szCs w:val="16"/>
              </w:rPr>
              <w:t>1.1.1</w:t>
            </w:r>
            <w:r w:rsidRPr="006737E9">
              <w:rPr>
                <w:rFonts w:asciiTheme="minorHAnsi" w:hAnsiTheme="minorHAnsi"/>
                <w:sz w:val="16"/>
                <w:szCs w:val="16"/>
              </w:rPr>
              <w:t xml:space="preserve"> písm. </w:t>
            </w:r>
            <w:r w:rsidR="0020774D">
              <w:rPr>
                <w:rFonts w:asciiTheme="minorHAnsi" w:hAnsiTheme="minorHAnsi"/>
                <w:sz w:val="16"/>
                <w:szCs w:val="16"/>
              </w:rPr>
              <w:t>b</w:t>
            </w:r>
            <w:r w:rsidRPr="006737E9">
              <w:rPr>
                <w:rFonts w:asciiTheme="minorHAnsi" w:hAnsiTheme="minorHAnsi"/>
                <w:sz w:val="16"/>
                <w:szCs w:val="16"/>
              </w:rPr>
              <w:t xml:space="preserve">) ZTP </w:t>
            </w:r>
          </w:p>
        </w:tc>
        <w:tc>
          <w:tcPr>
            <w:tcW w:w="992" w:type="dxa"/>
          </w:tcPr>
          <w:p w14:paraId="69BE2672" w14:textId="5E7D7C5B" w:rsidR="00EA33C9"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člověkohodina</w:t>
            </w:r>
          </w:p>
        </w:tc>
        <w:tc>
          <w:tcPr>
            <w:tcW w:w="993" w:type="dxa"/>
          </w:tcPr>
          <w:p w14:paraId="3ED5E33E"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E7B96B8"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5651D879"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EA33C9" w:rsidRPr="00957B84" w14:paraId="5F985B9F"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BB6501A" w14:textId="212AFD77" w:rsidR="00EA33C9" w:rsidRPr="00957B84" w:rsidRDefault="00EA33C9" w:rsidP="00957B84">
            <w:pPr>
              <w:spacing w:before="40" w:after="40" w:line="240" w:lineRule="auto"/>
              <w:rPr>
                <w:sz w:val="16"/>
                <w:szCs w:val="18"/>
              </w:rPr>
            </w:pPr>
            <w:r>
              <w:rPr>
                <w:sz w:val="16"/>
                <w:szCs w:val="18"/>
              </w:rPr>
              <w:t>3</w:t>
            </w:r>
          </w:p>
        </w:tc>
        <w:tc>
          <w:tcPr>
            <w:tcW w:w="3403" w:type="dxa"/>
          </w:tcPr>
          <w:p w14:paraId="3BC8ED63" w14:textId="415A57C0" w:rsidR="00EA33C9" w:rsidRPr="006737E9" w:rsidRDefault="00EA33C9"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sidRPr="006737E9">
              <w:rPr>
                <w:rFonts w:asciiTheme="minorHAnsi" w:hAnsiTheme="minorHAnsi"/>
                <w:szCs w:val="16"/>
              </w:rPr>
              <w:t xml:space="preserve">Zpracování Dokumentací </w:t>
            </w:r>
            <w:r w:rsidR="008475BE">
              <w:rPr>
                <w:rFonts w:asciiTheme="minorHAnsi" w:hAnsiTheme="minorHAnsi"/>
                <w:szCs w:val="16"/>
              </w:rPr>
              <w:t xml:space="preserve">vč. DPS v režimu BIM </w:t>
            </w:r>
            <w:r w:rsidRPr="006737E9">
              <w:rPr>
                <w:rFonts w:asciiTheme="minorHAnsi" w:hAnsiTheme="minorHAnsi"/>
                <w:szCs w:val="16"/>
              </w:rPr>
              <w:t>dle čl. </w:t>
            </w:r>
            <w:r w:rsidR="0020774D">
              <w:rPr>
                <w:rFonts w:asciiTheme="minorHAnsi" w:hAnsiTheme="minorHAnsi"/>
                <w:szCs w:val="16"/>
              </w:rPr>
              <w:t>1.1.1</w:t>
            </w:r>
            <w:r w:rsidRPr="006737E9">
              <w:rPr>
                <w:rFonts w:asciiTheme="minorHAnsi" w:hAnsiTheme="minorHAnsi"/>
                <w:szCs w:val="16"/>
              </w:rPr>
              <w:t xml:space="preserve"> písm. </w:t>
            </w:r>
            <w:r w:rsidR="0020774D">
              <w:rPr>
                <w:rFonts w:asciiTheme="minorHAnsi" w:hAnsiTheme="minorHAnsi"/>
                <w:szCs w:val="16"/>
              </w:rPr>
              <w:t>c</w:t>
            </w:r>
            <w:r w:rsidRPr="006737E9">
              <w:rPr>
                <w:rFonts w:asciiTheme="minorHAnsi" w:hAnsiTheme="minorHAnsi"/>
                <w:szCs w:val="16"/>
              </w:rPr>
              <w:t>)</w:t>
            </w:r>
            <w:r w:rsidR="00D64C59">
              <w:rPr>
                <w:rFonts w:asciiTheme="minorHAnsi" w:hAnsiTheme="minorHAnsi"/>
                <w:szCs w:val="16"/>
              </w:rPr>
              <w:t xml:space="preserve"> </w:t>
            </w:r>
            <w:r w:rsidR="0020774D">
              <w:rPr>
                <w:rFonts w:asciiTheme="minorHAnsi" w:hAnsiTheme="minorHAnsi"/>
                <w:szCs w:val="16"/>
              </w:rPr>
              <w:t>ZTP</w:t>
            </w:r>
            <w:r w:rsidRPr="006737E9">
              <w:rPr>
                <w:rFonts w:asciiTheme="minorHAnsi" w:hAnsiTheme="minorHAnsi"/>
                <w:szCs w:val="16"/>
              </w:rPr>
              <w:t xml:space="preserve">– </w:t>
            </w:r>
          </w:p>
          <w:p w14:paraId="1C2C01B7" w14:textId="0CBFC0A1" w:rsidR="00EA33C9" w:rsidRPr="00EA33C9" w:rsidRDefault="00EA33C9" w:rsidP="00EA33C9">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6737E9">
              <w:rPr>
                <w:rFonts w:asciiTheme="minorHAnsi" w:hAnsiTheme="minorHAnsi"/>
                <w:sz w:val="16"/>
                <w:szCs w:val="16"/>
              </w:rPr>
              <w:t>(mimo průzkumů a inženýrské činnosti – položky</w:t>
            </w:r>
            <w:r w:rsidR="008475BE">
              <w:rPr>
                <w:rFonts w:asciiTheme="minorHAnsi" w:hAnsiTheme="minorHAnsi"/>
                <w:sz w:val="16"/>
                <w:szCs w:val="16"/>
              </w:rPr>
              <w:t xml:space="preserve"> 4 až 10</w:t>
            </w:r>
            <w:r w:rsidRPr="006737E9">
              <w:rPr>
                <w:rFonts w:asciiTheme="minorHAnsi" w:hAnsiTheme="minorHAnsi"/>
                <w:sz w:val="16"/>
                <w:szCs w:val="16"/>
              </w:rPr>
              <w:t>)</w:t>
            </w:r>
          </w:p>
        </w:tc>
        <w:tc>
          <w:tcPr>
            <w:tcW w:w="992" w:type="dxa"/>
          </w:tcPr>
          <w:p w14:paraId="5F4A7E27" w14:textId="5D437C36" w:rsidR="00EA33C9" w:rsidRPr="00EA33C9"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člověkohodina</w:t>
            </w:r>
          </w:p>
        </w:tc>
        <w:tc>
          <w:tcPr>
            <w:tcW w:w="993" w:type="dxa"/>
          </w:tcPr>
          <w:p w14:paraId="47D6929B"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0DC3287E"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12F517A2"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D4471" w:rsidRPr="00957B84" w14:paraId="65430C80"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0709A5D2" w14:textId="0B3CF8C7" w:rsidR="008D4471" w:rsidRDefault="008D4471" w:rsidP="00957B84">
            <w:pPr>
              <w:spacing w:before="40" w:after="40" w:line="240" w:lineRule="auto"/>
              <w:rPr>
                <w:sz w:val="16"/>
                <w:szCs w:val="18"/>
              </w:rPr>
            </w:pPr>
            <w:r>
              <w:rPr>
                <w:sz w:val="16"/>
                <w:szCs w:val="18"/>
              </w:rPr>
              <w:t>4</w:t>
            </w:r>
          </w:p>
        </w:tc>
        <w:tc>
          <w:tcPr>
            <w:tcW w:w="3403" w:type="dxa"/>
          </w:tcPr>
          <w:p w14:paraId="182B1653" w14:textId="151D0C56" w:rsidR="008D4471" w:rsidRPr="008D4471" w:rsidRDefault="008D4471"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Zajištění mapových podkladů</w:t>
            </w:r>
          </w:p>
        </w:tc>
        <w:tc>
          <w:tcPr>
            <w:tcW w:w="992" w:type="dxa"/>
          </w:tcPr>
          <w:p w14:paraId="480427FF" w14:textId="07A7DE08" w:rsidR="008D4471" w:rsidRPr="008D4471"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m</w:t>
            </w:r>
            <w:r>
              <w:rPr>
                <w:sz w:val="16"/>
                <w:szCs w:val="18"/>
                <w:vertAlign w:val="superscript"/>
              </w:rPr>
              <w:t>2</w:t>
            </w:r>
          </w:p>
        </w:tc>
        <w:tc>
          <w:tcPr>
            <w:tcW w:w="993" w:type="dxa"/>
          </w:tcPr>
          <w:p w14:paraId="627F442A"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4766F9FD"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54914CFB"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D4471" w:rsidRPr="00957B84" w14:paraId="40348C7D"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6122E554" w14:textId="65AD879D" w:rsidR="008D4471" w:rsidRDefault="008D4471" w:rsidP="00957B84">
            <w:pPr>
              <w:spacing w:before="40" w:after="40" w:line="240" w:lineRule="auto"/>
              <w:rPr>
                <w:sz w:val="16"/>
                <w:szCs w:val="18"/>
              </w:rPr>
            </w:pPr>
            <w:r>
              <w:rPr>
                <w:sz w:val="16"/>
                <w:szCs w:val="18"/>
              </w:rPr>
              <w:t>5</w:t>
            </w:r>
          </w:p>
        </w:tc>
        <w:tc>
          <w:tcPr>
            <w:tcW w:w="3403" w:type="dxa"/>
          </w:tcPr>
          <w:p w14:paraId="12C4B464" w14:textId="358D95A4" w:rsidR="008D4471" w:rsidRDefault="008D4471"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Geodetické práce (doměření)</w:t>
            </w:r>
          </w:p>
        </w:tc>
        <w:tc>
          <w:tcPr>
            <w:tcW w:w="992" w:type="dxa"/>
          </w:tcPr>
          <w:p w14:paraId="1F4910E2" w14:textId="785BACE9" w:rsidR="008D4471"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m</w:t>
            </w:r>
            <w:r>
              <w:rPr>
                <w:sz w:val="16"/>
                <w:szCs w:val="18"/>
                <w:vertAlign w:val="superscript"/>
              </w:rPr>
              <w:t>2</w:t>
            </w:r>
          </w:p>
        </w:tc>
        <w:tc>
          <w:tcPr>
            <w:tcW w:w="993" w:type="dxa"/>
          </w:tcPr>
          <w:p w14:paraId="51197C8D"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59CC0DE1"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43D56B8"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D4471" w:rsidRPr="00957B84" w14:paraId="3B957EA2"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5B361836" w14:textId="2E555774" w:rsidR="008D4471" w:rsidRDefault="008D4471" w:rsidP="00957B84">
            <w:pPr>
              <w:spacing w:before="40" w:after="40" w:line="240" w:lineRule="auto"/>
              <w:rPr>
                <w:sz w:val="16"/>
                <w:szCs w:val="18"/>
              </w:rPr>
            </w:pPr>
            <w:r>
              <w:rPr>
                <w:sz w:val="16"/>
                <w:szCs w:val="18"/>
              </w:rPr>
              <w:t>6</w:t>
            </w:r>
          </w:p>
        </w:tc>
        <w:tc>
          <w:tcPr>
            <w:tcW w:w="3403" w:type="dxa"/>
          </w:tcPr>
          <w:p w14:paraId="454BC3C2" w14:textId="334D8EDF" w:rsidR="008D4471" w:rsidRDefault="008475BE" w:rsidP="006737E9">
            <w:pPr>
              <w:pStyle w:val="Tabulka-8"/>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Zpracování projektu inženýrskogeologického průzkumu, v rozsahu dle bodu 4.18.1 ZTP</w:t>
            </w:r>
          </w:p>
        </w:tc>
        <w:tc>
          <w:tcPr>
            <w:tcW w:w="992" w:type="dxa"/>
          </w:tcPr>
          <w:p w14:paraId="06A1B1C9" w14:textId="6AB169C0" w:rsidR="008D4471"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km</w:t>
            </w:r>
          </w:p>
        </w:tc>
        <w:tc>
          <w:tcPr>
            <w:tcW w:w="993" w:type="dxa"/>
          </w:tcPr>
          <w:p w14:paraId="042E2A5D" w14:textId="416EC532"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7A1BEA0E"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1BEF04BD"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475BE" w:rsidRPr="00957B84" w14:paraId="2398F288"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07E32B68" w14:textId="3D76647F" w:rsidR="008475BE" w:rsidRDefault="008475BE" w:rsidP="00957B84">
            <w:pPr>
              <w:spacing w:before="40" w:after="40" w:line="240" w:lineRule="auto"/>
              <w:rPr>
                <w:sz w:val="16"/>
                <w:szCs w:val="18"/>
              </w:rPr>
            </w:pPr>
            <w:r>
              <w:rPr>
                <w:sz w:val="16"/>
                <w:szCs w:val="18"/>
              </w:rPr>
              <w:t>7</w:t>
            </w:r>
          </w:p>
        </w:tc>
        <w:tc>
          <w:tcPr>
            <w:tcW w:w="3403" w:type="dxa"/>
          </w:tcPr>
          <w:p w14:paraId="3104DE5E" w14:textId="50918091" w:rsidR="008475BE" w:rsidRDefault="008475BE" w:rsidP="006737E9">
            <w:pPr>
              <w:pStyle w:val="Tabulka-8"/>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Provedení podrobného inženýrskogeologického průzkumu dle bodu 4.18.3 ZTP</w:t>
            </w:r>
          </w:p>
        </w:tc>
        <w:tc>
          <w:tcPr>
            <w:tcW w:w="992" w:type="dxa"/>
          </w:tcPr>
          <w:p w14:paraId="22D38EB9" w14:textId="61CA0513" w:rsidR="008475BE"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km</w:t>
            </w:r>
          </w:p>
        </w:tc>
        <w:tc>
          <w:tcPr>
            <w:tcW w:w="993" w:type="dxa"/>
          </w:tcPr>
          <w:p w14:paraId="29170921" w14:textId="77777777" w:rsidR="008475BE" w:rsidDel="008475BE"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73C5FA1F" w14:textId="77777777" w:rsidR="008475BE" w:rsidRPr="00957B84"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D196DE0" w14:textId="77777777" w:rsidR="008475BE" w:rsidRPr="00957B84"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475BE" w:rsidRPr="00957B84" w14:paraId="00278EAE"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63FEC426" w14:textId="04A27B72" w:rsidR="008475BE" w:rsidRDefault="008475BE" w:rsidP="00957B84">
            <w:pPr>
              <w:spacing w:before="40" w:after="40" w:line="240" w:lineRule="auto"/>
              <w:rPr>
                <w:sz w:val="16"/>
                <w:szCs w:val="18"/>
              </w:rPr>
            </w:pPr>
            <w:r>
              <w:rPr>
                <w:sz w:val="16"/>
                <w:szCs w:val="18"/>
              </w:rPr>
              <w:t>8</w:t>
            </w:r>
          </w:p>
        </w:tc>
        <w:tc>
          <w:tcPr>
            <w:tcW w:w="3403" w:type="dxa"/>
          </w:tcPr>
          <w:p w14:paraId="3FB7DBBE" w14:textId="75A2B37F" w:rsidR="008475BE" w:rsidRDefault="008475BE" w:rsidP="006737E9">
            <w:pPr>
              <w:pStyle w:val="Tabulka-8"/>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Provedení předběžného inženýrskogeologického průzkumu dle bodu 4.18.4 ZTP</w:t>
            </w:r>
          </w:p>
        </w:tc>
        <w:tc>
          <w:tcPr>
            <w:tcW w:w="992" w:type="dxa"/>
          </w:tcPr>
          <w:p w14:paraId="0B75DE1F" w14:textId="2CE63A95" w:rsidR="008475BE"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km</w:t>
            </w:r>
          </w:p>
        </w:tc>
        <w:tc>
          <w:tcPr>
            <w:tcW w:w="993" w:type="dxa"/>
          </w:tcPr>
          <w:p w14:paraId="43D6F36C" w14:textId="77777777" w:rsidR="008475BE" w:rsidDel="008475BE"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8455DDD" w14:textId="77777777" w:rsidR="008475BE" w:rsidRPr="00957B84"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82EA2C8" w14:textId="77777777" w:rsidR="008475BE" w:rsidRPr="00957B84"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475BE" w:rsidRPr="00957B84" w14:paraId="7013108D"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2AFB0659" w14:textId="53617423" w:rsidR="008475BE" w:rsidRDefault="008475BE" w:rsidP="00957B84">
            <w:pPr>
              <w:spacing w:before="40" w:after="40" w:line="240" w:lineRule="auto"/>
              <w:rPr>
                <w:sz w:val="16"/>
                <w:szCs w:val="18"/>
              </w:rPr>
            </w:pPr>
            <w:r>
              <w:rPr>
                <w:sz w:val="16"/>
                <w:szCs w:val="18"/>
              </w:rPr>
              <w:t>9</w:t>
            </w:r>
          </w:p>
        </w:tc>
        <w:tc>
          <w:tcPr>
            <w:tcW w:w="3403" w:type="dxa"/>
          </w:tcPr>
          <w:p w14:paraId="7B2F5E51" w14:textId="56912685" w:rsidR="008475BE" w:rsidRDefault="008475BE" w:rsidP="006737E9">
            <w:pPr>
              <w:pStyle w:val="Tabulka-8"/>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Zpracování projektu podrobného inženýrskogeologického průzkumu v rozsahu dle bodu 4.18.5 ZTP</w:t>
            </w:r>
          </w:p>
        </w:tc>
        <w:tc>
          <w:tcPr>
            <w:tcW w:w="992" w:type="dxa"/>
          </w:tcPr>
          <w:p w14:paraId="63424F65" w14:textId="57164FA5" w:rsidR="008475BE"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km</w:t>
            </w:r>
          </w:p>
        </w:tc>
        <w:tc>
          <w:tcPr>
            <w:tcW w:w="993" w:type="dxa"/>
          </w:tcPr>
          <w:p w14:paraId="01ECCD35" w14:textId="77777777" w:rsidR="008475BE" w:rsidDel="008475BE"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748912DD" w14:textId="77777777" w:rsidR="008475BE" w:rsidRPr="00957B84"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49A5935C" w14:textId="77777777" w:rsidR="008475BE" w:rsidRPr="00957B84"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D4471" w:rsidRPr="00957B84" w14:paraId="631FA738"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25DCB2DB" w14:textId="518FF43E" w:rsidR="008D4471" w:rsidRDefault="008475BE" w:rsidP="00957B84">
            <w:pPr>
              <w:spacing w:before="40" w:after="40" w:line="240" w:lineRule="auto"/>
              <w:rPr>
                <w:sz w:val="16"/>
                <w:szCs w:val="18"/>
              </w:rPr>
            </w:pPr>
            <w:r>
              <w:rPr>
                <w:sz w:val="16"/>
                <w:szCs w:val="18"/>
              </w:rPr>
              <w:t>10</w:t>
            </w:r>
          </w:p>
        </w:tc>
        <w:tc>
          <w:tcPr>
            <w:tcW w:w="3403" w:type="dxa"/>
          </w:tcPr>
          <w:p w14:paraId="1EC6466A" w14:textId="36CA644D" w:rsidR="008D4471" w:rsidRPr="008D4471" w:rsidRDefault="008D4471"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Ostatní průzkumy pro zpracování Dokumentací</w:t>
            </w:r>
          </w:p>
        </w:tc>
        <w:tc>
          <w:tcPr>
            <w:tcW w:w="992" w:type="dxa"/>
          </w:tcPr>
          <w:p w14:paraId="37881598" w14:textId="5AC86DFB" w:rsidR="008D4471" w:rsidRPr="00EA33C9"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komplet</w:t>
            </w:r>
          </w:p>
        </w:tc>
        <w:tc>
          <w:tcPr>
            <w:tcW w:w="993" w:type="dxa"/>
          </w:tcPr>
          <w:p w14:paraId="7AB12DD3"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7A37EE09"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4EB3CF2C"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D4471" w:rsidRPr="00957B84" w14:paraId="751EEF96"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5317F42D" w14:textId="1A99C9A4" w:rsidR="008D4471" w:rsidRDefault="008475BE" w:rsidP="00957B84">
            <w:pPr>
              <w:spacing w:before="40" w:after="40" w:line="240" w:lineRule="auto"/>
              <w:rPr>
                <w:sz w:val="16"/>
                <w:szCs w:val="18"/>
              </w:rPr>
            </w:pPr>
            <w:r>
              <w:rPr>
                <w:sz w:val="16"/>
                <w:szCs w:val="18"/>
              </w:rPr>
              <w:t>11</w:t>
            </w:r>
          </w:p>
        </w:tc>
        <w:tc>
          <w:tcPr>
            <w:tcW w:w="3403" w:type="dxa"/>
          </w:tcPr>
          <w:p w14:paraId="58FF51B1" w14:textId="2339EE44" w:rsidR="008D4471" w:rsidRDefault="008D4471"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sidRPr="006737E9">
              <w:rPr>
                <w:rFonts w:asciiTheme="minorHAnsi" w:hAnsiTheme="minorHAnsi"/>
                <w:szCs w:val="16"/>
              </w:rPr>
              <w:t xml:space="preserve">Zpracování celkových investičních nákladů </w:t>
            </w:r>
            <w:r w:rsidR="005636C7" w:rsidRPr="006737E9">
              <w:rPr>
                <w:rFonts w:asciiTheme="minorHAnsi" w:hAnsiTheme="minorHAnsi"/>
                <w:szCs w:val="16"/>
              </w:rPr>
              <w:t>stavby,</w:t>
            </w:r>
            <w:r w:rsidRPr="006737E9">
              <w:rPr>
                <w:rFonts w:asciiTheme="minorHAnsi" w:hAnsiTheme="minorHAnsi"/>
                <w:szCs w:val="16"/>
              </w:rPr>
              <w:t xml:space="preserve"> resp. rozpočtu a hodnocení ekonomické efektivnosti stavby mimo aktualizace na základě finální verze Díla.</w:t>
            </w:r>
          </w:p>
        </w:tc>
        <w:tc>
          <w:tcPr>
            <w:tcW w:w="992" w:type="dxa"/>
          </w:tcPr>
          <w:p w14:paraId="55EDC9FE" w14:textId="304CE5CA" w:rsidR="008D4471"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člověkohodina</w:t>
            </w:r>
          </w:p>
        </w:tc>
        <w:tc>
          <w:tcPr>
            <w:tcW w:w="993" w:type="dxa"/>
          </w:tcPr>
          <w:p w14:paraId="1E6AF52F"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084CD2BC"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63D34CA"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D4471" w:rsidRPr="00957B84" w14:paraId="10326CC0"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6A3AA1B3" w14:textId="18D94743" w:rsidR="008D4471" w:rsidRDefault="008475BE" w:rsidP="00957B84">
            <w:pPr>
              <w:spacing w:before="40" w:after="40" w:line="240" w:lineRule="auto"/>
              <w:rPr>
                <w:sz w:val="16"/>
                <w:szCs w:val="18"/>
              </w:rPr>
            </w:pPr>
            <w:r>
              <w:rPr>
                <w:sz w:val="16"/>
                <w:szCs w:val="18"/>
              </w:rPr>
              <w:t>12</w:t>
            </w:r>
          </w:p>
        </w:tc>
        <w:tc>
          <w:tcPr>
            <w:tcW w:w="3403" w:type="dxa"/>
          </w:tcPr>
          <w:p w14:paraId="665A4F54" w14:textId="18709961" w:rsidR="008D4471" w:rsidRDefault="008D4471"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Koordinátor BOZP v přípravě</w:t>
            </w:r>
          </w:p>
        </w:tc>
        <w:tc>
          <w:tcPr>
            <w:tcW w:w="992" w:type="dxa"/>
          </w:tcPr>
          <w:p w14:paraId="31A23AA9" w14:textId="5B73606C" w:rsidR="008D4471"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člověkohodina</w:t>
            </w:r>
          </w:p>
        </w:tc>
        <w:tc>
          <w:tcPr>
            <w:tcW w:w="993" w:type="dxa"/>
          </w:tcPr>
          <w:p w14:paraId="37B12383"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1AC2252"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63AD7370"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EA33C9" w:rsidRPr="00957B84" w14:paraId="345EEDE8"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4368527" w14:textId="628F8F08" w:rsidR="00EA33C9" w:rsidRDefault="008D4471" w:rsidP="00957B84">
            <w:pPr>
              <w:spacing w:before="40" w:after="40" w:line="240" w:lineRule="auto"/>
              <w:rPr>
                <w:sz w:val="16"/>
                <w:szCs w:val="18"/>
              </w:rPr>
            </w:pPr>
            <w:r>
              <w:rPr>
                <w:sz w:val="16"/>
                <w:szCs w:val="18"/>
              </w:rPr>
              <w:t>1</w:t>
            </w:r>
            <w:r w:rsidR="008475BE">
              <w:rPr>
                <w:sz w:val="16"/>
                <w:szCs w:val="18"/>
              </w:rPr>
              <w:t>3</w:t>
            </w:r>
          </w:p>
        </w:tc>
        <w:tc>
          <w:tcPr>
            <w:tcW w:w="3403" w:type="dxa"/>
          </w:tcPr>
          <w:p w14:paraId="6A9F2ED6" w14:textId="50B3F7D5" w:rsidR="00EA33C9" w:rsidRPr="008D4471" w:rsidRDefault="008D4471"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sidRPr="006737E9">
              <w:rPr>
                <w:rFonts w:asciiTheme="minorHAnsi" w:hAnsiTheme="minorHAnsi"/>
                <w:szCs w:val="16"/>
              </w:rPr>
              <w:t>Definitivní odevzdání Díla</w:t>
            </w:r>
            <w:r w:rsidR="008475BE">
              <w:rPr>
                <w:rFonts w:asciiTheme="minorHAnsi" w:hAnsiTheme="minorHAnsi"/>
                <w:szCs w:val="16"/>
              </w:rPr>
              <w:t xml:space="preserve"> DPS v režimu BIM</w:t>
            </w:r>
            <w:r w:rsidRPr="006737E9">
              <w:rPr>
                <w:rFonts w:asciiTheme="minorHAnsi" w:hAnsiTheme="minorHAnsi"/>
                <w:szCs w:val="16"/>
              </w:rPr>
              <w:t>, dle Smlouvy v listinné formě (dle požadavků VTP a ZTP)</w:t>
            </w:r>
          </w:p>
        </w:tc>
        <w:tc>
          <w:tcPr>
            <w:tcW w:w="992" w:type="dxa"/>
          </w:tcPr>
          <w:p w14:paraId="77D4C9BD" w14:textId="37D363FC" w:rsidR="00EA33C9" w:rsidRPr="00EA33C9" w:rsidRDefault="0049065C"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w:t>
            </w:r>
            <w:r w:rsidR="008D4471">
              <w:rPr>
                <w:sz w:val="16"/>
                <w:szCs w:val="18"/>
              </w:rPr>
              <w:t>omplet</w:t>
            </w:r>
          </w:p>
        </w:tc>
        <w:tc>
          <w:tcPr>
            <w:tcW w:w="993" w:type="dxa"/>
          </w:tcPr>
          <w:p w14:paraId="394C5D7C"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41AB2168"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5D2D77EF"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EA33C9" w:rsidRPr="00957B84" w14:paraId="4BB5F8B1"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2E51F8E" w14:textId="386F20DD" w:rsidR="00EA33C9" w:rsidRDefault="008D4471" w:rsidP="00957B84">
            <w:pPr>
              <w:spacing w:before="40" w:after="40" w:line="240" w:lineRule="auto"/>
              <w:rPr>
                <w:sz w:val="16"/>
                <w:szCs w:val="18"/>
              </w:rPr>
            </w:pPr>
            <w:r>
              <w:rPr>
                <w:sz w:val="16"/>
                <w:szCs w:val="18"/>
              </w:rPr>
              <w:t>1</w:t>
            </w:r>
            <w:r w:rsidR="008475BE">
              <w:rPr>
                <w:sz w:val="16"/>
                <w:szCs w:val="18"/>
              </w:rPr>
              <w:t>4</w:t>
            </w:r>
          </w:p>
        </w:tc>
        <w:tc>
          <w:tcPr>
            <w:tcW w:w="3403" w:type="dxa"/>
          </w:tcPr>
          <w:p w14:paraId="5AF889BD" w14:textId="597BBA7C" w:rsidR="00EA33C9" w:rsidRPr="008D4471" w:rsidRDefault="008D4471"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sidRPr="006737E9">
              <w:rPr>
                <w:rFonts w:asciiTheme="minorHAnsi" w:hAnsiTheme="minorHAnsi"/>
                <w:szCs w:val="16"/>
              </w:rPr>
              <w:t>Definitivní odevzdání Díla</w:t>
            </w:r>
            <w:r w:rsidR="008475BE">
              <w:rPr>
                <w:rFonts w:asciiTheme="minorHAnsi" w:hAnsiTheme="minorHAnsi"/>
                <w:szCs w:val="16"/>
              </w:rPr>
              <w:t xml:space="preserve"> DPS v režimu BIM</w:t>
            </w:r>
            <w:r w:rsidRPr="006737E9">
              <w:rPr>
                <w:rFonts w:asciiTheme="minorHAnsi" w:hAnsiTheme="minorHAnsi"/>
                <w:szCs w:val="16"/>
              </w:rPr>
              <w:t>, dle Smlouvy v elektronické formě (dle požadavků VTP a ZTP)</w:t>
            </w:r>
          </w:p>
        </w:tc>
        <w:tc>
          <w:tcPr>
            <w:tcW w:w="992" w:type="dxa"/>
          </w:tcPr>
          <w:p w14:paraId="0BC8FAF2" w14:textId="307ABD64" w:rsidR="00EA33C9" w:rsidRPr="00EA33C9" w:rsidRDefault="0049065C"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w:t>
            </w:r>
            <w:r w:rsidR="008D4471">
              <w:rPr>
                <w:sz w:val="16"/>
                <w:szCs w:val="18"/>
              </w:rPr>
              <w:t>omplet</w:t>
            </w:r>
          </w:p>
        </w:tc>
        <w:tc>
          <w:tcPr>
            <w:tcW w:w="993" w:type="dxa"/>
          </w:tcPr>
          <w:p w14:paraId="384FBCE1"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660DC898"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9D56CA6"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EA33C9" w:rsidRPr="00957B84" w14:paraId="2372C9E2"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6F9B63D0" w14:textId="1A4C9AE6" w:rsidR="00EA33C9" w:rsidRDefault="008D4471" w:rsidP="00957B84">
            <w:pPr>
              <w:spacing w:before="40" w:after="40" w:line="240" w:lineRule="auto"/>
              <w:rPr>
                <w:sz w:val="16"/>
                <w:szCs w:val="18"/>
              </w:rPr>
            </w:pPr>
            <w:r>
              <w:rPr>
                <w:sz w:val="16"/>
                <w:szCs w:val="18"/>
              </w:rPr>
              <w:t>1</w:t>
            </w:r>
            <w:r w:rsidR="008475BE">
              <w:rPr>
                <w:sz w:val="16"/>
                <w:szCs w:val="18"/>
              </w:rPr>
              <w:t>5</w:t>
            </w:r>
          </w:p>
        </w:tc>
        <w:tc>
          <w:tcPr>
            <w:tcW w:w="3403" w:type="dxa"/>
          </w:tcPr>
          <w:p w14:paraId="3751077E" w14:textId="5BB3276B" w:rsidR="00EA33C9" w:rsidRPr="00EA33C9" w:rsidRDefault="0049065C"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sidRPr="00D77CC3">
              <w:rPr>
                <w:szCs w:val="16"/>
              </w:rPr>
              <w:t xml:space="preserve">Inženýrská činnost zajišťující komplexní veřejnoprávní projednání a zajištění všech potřebných podkladů a certifikátů nutných k vydání </w:t>
            </w:r>
            <w:r>
              <w:rPr>
                <w:szCs w:val="16"/>
              </w:rPr>
              <w:t>povolení záměru</w:t>
            </w:r>
            <w:r w:rsidRPr="00D77CC3">
              <w:rPr>
                <w:szCs w:val="16"/>
              </w:rPr>
              <w:t xml:space="preserve"> a činnosti při procesu získání </w:t>
            </w:r>
            <w:r>
              <w:rPr>
                <w:szCs w:val="16"/>
              </w:rPr>
              <w:t>povolení záměru</w:t>
            </w:r>
            <w:r w:rsidRPr="00D77CC3">
              <w:rPr>
                <w:szCs w:val="16"/>
              </w:rPr>
              <w:t xml:space="preserve"> až do nabytí jeho právní moci</w:t>
            </w:r>
            <w:r>
              <w:rPr>
                <w:szCs w:val="16"/>
              </w:rPr>
              <w:t>.</w:t>
            </w:r>
          </w:p>
        </w:tc>
        <w:tc>
          <w:tcPr>
            <w:tcW w:w="992" w:type="dxa"/>
          </w:tcPr>
          <w:p w14:paraId="3A993A06" w14:textId="6B40A57E" w:rsidR="00EA33C9" w:rsidRPr="00EA33C9" w:rsidRDefault="0049065C"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člověkoden</w:t>
            </w:r>
          </w:p>
        </w:tc>
        <w:tc>
          <w:tcPr>
            <w:tcW w:w="993" w:type="dxa"/>
          </w:tcPr>
          <w:p w14:paraId="2353DC70"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633C6983"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1FA8A29B"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EA33C9" w:rsidRPr="00957B84" w14:paraId="165BE83F"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3FCFA3A" w14:textId="07DF3084" w:rsidR="00EA33C9" w:rsidRDefault="0049065C" w:rsidP="00957B84">
            <w:pPr>
              <w:spacing w:before="40" w:after="40" w:line="240" w:lineRule="auto"/>
              <w:rPr>
                <w:sz w:val="16"/>
                <w:szCs w:val="18"/>
              </w:rPr>
            </w:pPr>
            <w:r>
              <w:rPr>
                <w:sz w:val="16"/>
                <w:szCs w:val="18"/>
              </w:rPr>
              <w:t>1</w:t>
            </w:r>
            <w:r w:rsidR="008475BE">
              <w:rPr>
                <w:sz w:val="16"/>
                <w:szCs w:val="18"/>
              </w:rPr>
              <w:t>6</w:t>
            </w:r>
          </w:p>
        </w:tc>
        <w:tc>
          <w:tcPr>
            <w:tcW w:w="3403" w:type="dxa"/>
          </w:tcPr>
          <w:p w14:paraId="4B1879E8" w14:textId="0006E4F0" w:rsidR="00EA33C9" w:rsidRPr="00EA33C9" w:rsidRDefault="0049065C"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sidRPr="00D77CC3">
              <w:rPr>
                <w:szCs w:val="16"/>
              </w:rPr>
              <w:t>Inženýrská činnost zajišťující posouzení vlivu stavby na životní prostředí (zajištění procesu EIA).</w:t>
            </w:r>
          </w:p>
        </w:tc>
        <w:tc>
          <w:tcPr>
            <w:tcW w:w="992" w:type="dxa"/>
          </w:tcPr>
          <w:p w14:paraId="0509966C" w14:textId="404469FD" w:rsidR="00EA33C9" w:rsidRPr="00EA33C9" w:rsidRDefault="0049065C"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člověkoden</w:t>
            </w:r>
          </w:p>
        </w:tc>
        <w:tc>
          <w:tcPr>
            <w:tcW w:w="993" w:type="dxa"/>
          </w:tcPr>
          <w:p w14:paraId="5BDC583E"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F322667"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1F81C21"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EA33C9" w:rsidRPr="00957B84" w14:paraId="362292EE"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621B3CB8" w14:textId="1854EBF5" w:rsidR="00EA33C9" w:rsidRDefault="0049065C" w:rsidP="00957B84">
            <w:pPr>
              <w:spacing w:before="40" w:after="40" w:line="240" w:lineRule="auto"/>
              <w:rPr>
                <w:sz w:val="16"/>
                <w:szCs w:val="18"/>
              </w:rPr>
            </w:pPr>
            <w:r>
              <w:rPr>
                <w:sz w:val="16"/>
                <w:szCs w:val="18"/>
              </w:rPr>
              <w:lastRenderedPageBreak/>
              <w:t>1</w:t>
            </w:r>
            <w:r w:rsidR="008475BE">
              <w:rPr>
                <w:sz w:val="16"/>
                <w:szCs w:val="18"/>
              </w:rPr>
              <w:t>7</w:t>
            </w:r>
          </w:p>
        </w:tc>
        <w:tc>
          <w:tcPr>
            <w:tcW w:w="3403" w:type="dxa"/>
          </w:tcPr>
          <w:p w14:paraId="49F53B28" w14:textId="5B596670" w:rsidR="00EA33C9" w:rsidRPr="00EA33C9" w:rsidRDefault="0049065C"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Propagační materiály</w:t>
            </w:r>
          </w:p>
        </w:tc>
        <w:tc>
          <w:tcPr>
            <w:tcW w:w="992" w:type="dxa"/>
          </w:tcPr>
          <w:p w14:paraId="5FEB3EFA" w14:textId="11F04787" w:rsidR="00EA33C9" w:rsidRPr="00EA33C9" w:rsidRDefault="0049065C"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komplet</w:t>
            </w:r>
          </w:p>
        </w:tc>
        <w:tc>
          <w:tcPr>
            <w:tcW w:w="993" w:type="dxa"/>
          </w:tcPr>
          <w:p w14:paraId="5EDBE7AB"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355365B6"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5B71C1BF"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EA33C9" w:rsidRPr="00957B84" w14:paraId="3767BB25"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4C5423F3" w14:textId="0CECCBBB" w:rsidR="00EA33C9" w:rsidRDefault="0049065C" w:rsidP="00957B84">
            <w:pPr>
              <w:spacing w:before="40" w:after="40" w:line="240" w:lineRule="auto"/>
              <w:rPr>
                <w:sz w:val="16"/>
                <w:szCs w:val="18"/>
              </w:rPr>
            </w:pPr>
            <w:r>
              <w:rPr>
                <w:sz w:val="16"/>
                <w:szCs w:val="18"/>
              </w:rPr>
              <w:t>1</w:t>
            </w:r>
            <w:r w:rsidR="008475BE">
              <w:rPr>
                <w:sz w:val="16"/>
                <w:szCs w:val="18"/>
              </w:rPr>
              <w:t>8</w:t>
            </w:r>
          </w:p>
        </w:tc>
        <w:tc>
          <w:tcPr>
            <w:tcW w:w="3403" w:type="dxa"/>
          </w:tcPr>
          <w:p w14:paraId="52F40B73" w14:textId="1F83ED30" w:rsidR="00EA33C9" w:rsidRPr="00EA33C9" w:rsidRDefault="0049065C"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 xml:space="preserve">Tvorba a aktualizace dat pro GIS portál </w:t>
            </w:r>
          </w:p>
        </w:tc>
        <w:tc>
          <w:tcPr>
            <w:tcW w:w="992" w:type="dxa"/>
          </w:tcPr>
          <w:p w14:paraId="77682360" w14:textId="4585E48E" w:rsidR="00EA33C9" w:rsidRPr="00EA33C9" w:rsidRDefault="0049065C"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člověkohodina</w:t>
            </w:r>
          </w:p>
        </w:tc>
        <w:tc>
          <w:tcPr>
            <w:tcW w:w="993" w:type="dxa"/>
          </w:tcPr>
          <w:p w14:paraId="71220997"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41D6DF77"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6B47AA93"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475BE" w:rsidRPr="00957B84" w14:paraId="50E1B294"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6A77999C" w14:textId="6B8A6418" w:rsidR="008475BE" w:rsidRDefault="008475BE" w:rsidP="00957B84">
            <w:pPr>
              <w:spacing w:before="40" w:after="40" w:line="240" w:lineRule="auto"/>
              <w:rPr>
                <w:sz w:val="16"/>
                <w:szCs w:val="18"/>
              </w:rPr>
            </w:pPr>
            <w:r>
              <w:rPr>
                <w:sz w:val="16"/>
                <w:szCs w:val="18"/>
              </w:rPr>
              <w:t>19</w:t>
            </w:r>
          </w:p>
        </w:tc>
        <w:tc>
          <w:tcPr>
            <w:tcW w:w="3403" w:type="dxa"/>
          </w:tcPr>
          <w:p w14:paraId="094CEF36" w14:textId="4799EEFD" w:rsidR="008475BE" w:rsidRDefault="008475BE"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sidRPr="00A16711">
              <w:rPr>
                <w:szCs w:val="16"/>
              </w:rPr>
              <w:t>Společné datové prostředí (CDE) pro zřízení a provozování CDE v rozsahu stanoveném BIM Protokolem včetně Licence pro Projektový tým</w:t>
            </w:r>
          </w:p>
        </w:tc>
        <w:tc>
          <w:tcPr>
            <w:tcW w:w="992" w:type="dxa"/>
          </w:tcPr>
          <w:p w14:paraId="67818F8E" w14:textId="3D83AB41" w:rsidR="008475BE"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komplet</w:t>
            </w:r>
          </w:p>
        </w:tc>
        <w:tc>
          <w:tcPr>
            <w:tcW w:w="993" w:type="dxa"/>
          </w:tcPr>
          <w:p w14:paraId="706D297A" w14:textId="4064DD6C" w:rsidR="008475BE" w:rsidRPr="00957B84"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1</w:t>
            </w:r>
          </w:p>
        </w:tc>
        <w:tc>
          <w:tcPr>
            <w:tcW w:w="1275" w:type="dxa"/>
          </w:tcPr>
          <w:p w14:paraId="26DD26EE" w14:textId="77777777" w:rsidR="008475BE" w:rsidRPr="00957B84"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D2B4AD0" w14:textId="77777777" w:rsidR="008475BE" w:rsidRPr="00957B84"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475BE" w:rsidRPr="00957B84" w14:paraId="275406CC"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60D5768D" w14:textId="658F2DDF" w:rsidR="008475BE" w:rsidRDefault="008475BE" w:rsidP="00957B84">
            <w:pPr>
              <w:spacing w:before="40" w:after="40" w:line="240" w:lineRule="auto"/>
              <w:rPr>
                <w:sz w:val="16"/>
                <w:szCs w:val="18"/>
              </w:rPr>
            </w:pPr>
            <w:r>
              <w:rPr>
                <w:sz w:val="16"/>
                <w:szCs w:val="18"/>
              </w:rPr>
              <w:t>20</w:t>
            </w:r>
          </w:p>
        </w:tc>
        <w:tc>
          <w:tcPr>
            <w:tcW w:w="3403" w:type="dxa"/>
          </w:tcPr>
          <w:p w14:paraId="7831EEDD" w14:textId="0BDBBD16" w:rsidR="008475BE" w:rsidRDefault="008475BE"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sidRPr="00A16711">
              <w:rPr>
                <w:szCs w:val="16"/>
              </w:rPr>
              <w:t>Licence k CDE pro účely Objednatele dle BIM Protokolu a přílohy EIR cíl 1.1 a zajištění školení dle cíle 1.6 uvedeném v EIR</w:t>
            </w:r>
          </w:p>
        </w:tc>
        <w:tc>
          <w:tcPr>
            <w:tcW w:w="992" w:type="dxa"/>
          </w:tcPr>
          <w:p w14:paraId="2EA586DA" w14:textId="770319A5" w:rsidR="008475BE"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ks</w:t>
            </w:r>
          </w:p>
        </w:tc>
        <w:tc>
          <w:tcPr>
            <w:tcW w:w="993" w:type="dxa"/>
          </w:tcPr>
          <w:p w14:paraId="1F3328B2" w14:textId="5207751F" w:rsidR="008475BE" w:rsidRPr="00957B84"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10</w:t>
            </w:r>
          </w:p>
        </w:tc>
        <w:tc>
          <w:tcPr>
            <w:tcW w:w="1275" w:type="dxa"/>
          </w:tcPr>
          <w:p w14:paraId="08AD03CB" w14:textId="77777777" w:rsidR="008475BE" w:rsidRPr="00957B84"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70772F07" w14:textId="77777777" w:rsidR="008475BE" w:rsidRPr="00957B84"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475BE" w:rsidRPr="00957B84" w14:paraId="0A8F2D2E"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303FC063" w14:textId="75F74FC1" w:rsidR="008475BE" w:rsidRDefault="008475BE" w:rsidP="00957B84">
            <w:pPr>
              <w:spacing w:before="40" w:after="40" w:line="240" w:lineRule="auto"/>
              <w:rPr>
                <w:sz w:val="16"/>
                <w:szCs w:val="18"/>
              </w:rPr>
            </w:pPr>
            <w:r>
              <w:rPr>
                <w:sz w:val="16"/>
                <w:szCs w:val="18"/>
              </w:rPr>
              <w:t>21</w:t>
            </w:r>
          </w:p>
        </w:tc>
        <w:tc>
          <w:tcPr>
            <w:tcW w:w="3403" w:type="dxa"/>
          </w:tcPr>
          <w:p w14:paraId="18C46E88" w14:textId="3C34B0A9" w:rsidR="008475BE" w:rsidRDefault="008475BE"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sidRPr="00A16711">
              <w:rPr>
                <w:szCs w:val="16"/>
              </w:rPr>
              <w:t xml:space="preserve">Licence k CDE pro účely </w:t>
            </w:r>
            <w:proofErr w:type="spellStart"/>
            <w:r w:rsidRPr="00A16711">
              <w:rPr>
                <w:szCs w:val="16"/>
              </w:rPr>
              <w:t>workflow</w:t>
            </w:r>
            <w:proofErr w:type="spellEnd"/>
            <w:r w:rsidRPr="00A16711">
              <w:rPr>
                <w:szCs w:val="16"/>
              </w:rPr>
              <w:t xml:space="preserve"> připomínkového řízení Objednatele dle BIM Protokolu a přílohy EIR cíl 1.3 a zajištění školení dle cíle 1.7 uvedeném v EIR</w:t>
            </w:r>
          </w:p>
        </w:tc>
        <w:tc>
          <w:tcPr>
            <w:tcW w:w="992" w:type="dxa"/>
          </w:tcPr>
          <w:p w14:paraId="42D125B5" w14:textId="0157E951" w:rsidR="008475BE"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ks</w:t>
            </w:r>
          </w:p>
        </w:tc>
        <w:tc>
          <w:tcPr>
            <w:tcW w:w="993" w:type="dxa"/>
          </w:tcPr>
          <w:p w14:paraId="6CA06379" w14:textId="024BCEC6" w:rsidR="008475BE" w:rsidRPr="00957B84"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90</w:t>
            </w:r>
          </w:p>
        </w:tc>
        <w:tc>
          <w:tcPr>
            <w:tcW w:w="1275" w:type="dxa"/>
          </w:tcPr>
          <w:p w14:paraId="6015072D" w14:textId="77777777" w:rsidR="008475BE" w:rsidRPr="00957B84"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21C12AAF" w14:textId="77777777" w:rsidR="008475BE" w:rsidRPr="00957B84"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475BE" w:rsidRPr="00957B84" w14:paraId="3692341E"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B1015D4" w14:textId="21343498" w:rsidR="008475BE" w:rsidRDefault="008475BE" w:rsidP="00957B84">
            <w:pPr>
              <w:spacing w:before="40" w:after="40" w:line="240" w:lineRule="auto"/>
              <w:rPr>
                <w:sz w:val="16"/>
                <w:szCs w:val="18"/>
              </w:rPr>
            </w:pPr>
            <w:r>
              <w:rPr>
                <w:sz w:val="16"/>
                <w:szCs w:val="18"/>
              </w:rPr>
              <w:t>22</w:t>
            </w:r>
          </w:p>
        </w:tc>
        <w:tc>
          <w:tcPr>
            <w:tcW w:w="3403" w:type="dxa"/>
          </w:tcPr>
          <w:p w14:paraId="33226133" w14:textId="12EEE640" w:rsidR="008475BE" w:rsidRDefault="008475BE"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sidRPr="00A16711">
              <w:rPr>
                <w:szCs w:val="16"/>
              </w:rPr>
              <w:t>Vypracování Závěrečné hodnotící zprávy v rozsahu (dle BIM Protokolu včetně jeho příloh)</w:t>
            </w:r>
          </w:p>
        </w:tc>
        <w:tc>
          <w:tcPr>
            <w:tcW w:w="992" w:type="dxa"/>
          </w:tcPr>
          <w:p w14:paraId="48F7ACAE" w14:textId="0179C2FC" w:rsidR="008475BE"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w:t>
            </w:r>
            <w:r w:rsidR="0001673F">
              <w:rPr>
                <w:sz w:val="16"/>
                <w:szCs w:val="18"/>
              </w:rPr>
              <w:t>o</w:t>
            </w:r>
            <w:r>
              <w:rPr>
                <w:sz w:val="16"/>
                <w:szCs w:val="18"/>
              </w:rPr>
              <w:t>věkohodina</w:t>
            </w:r>
          </w:p>
        </w:tc>
        <w:tc>
          <w:tcPr>
            <w:tcW w:w="993" w:type="dxa"/>
          </w:tcPr>
          <w:p w14:paraId="60A8702B" w14:textId="77777777" w:rsidR="008475BE" w:rsidRPr="00957B84"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38E3FD1C" w14:textId="77777777" w:rsidR="008475BE" w:rsidRPr="00957B84"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1D71ECB2" w14:textId="77777777" w:rsidR="008475BE" w:rsidRPr="00957B84"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195586A6" w14:textId="77777777" w:rsidTr="00E14DD5">
        <w:tc>
          <w:tcPr>
            <w:cnfStyle w:val="001000000000" w:firstRow="0" w:lastRow="0" w:firstColumn="1" w:lastColumn="0" w:oddVBand="0" w:evenVBand="0" w:oddHBand="0" w:evenHBand="0" w:firstRowFirstColumn="0" w:firstRowLastColumn="0" w:lastRowFirstColumn="0" w:lastRowLastColumn="0"/>
            <w:tcW w:w="4254" w:type="dxa"/>
            <w:gridSpan w:val="2"/>
          </w:tcPr>
          <w:p w14:paraId="5EDF2F03" w14:textId="77777777" w:rsidR="00957B84" w:rsidRPr="00B50DDC" w:rsidRDefault="00957B84" w:rsidP="00957B84">
            <w:pPr>
              <w:spacing w:before="40" w:after="40" w:line="240" w:lineRule="auto"/>
              <w:rPr>
                <w:b/>
                <w:sz w:val="16"/>
                <w:szCs w:val="18"/>
              </w:rPr>
            </w:pPr>
            <w:r w:rsidRPr="00B50DDC">
              <w:rPr>
                <w:b/>
                <w:sz w:val="16"/>
                <w:szCs w:val="18"/>
              </w:rPr>
              <w:t>Celkem za základní služby:</w:t>
            </w:r>
          </w:p>
        </w:tc>
        <w:tc>
          <w:tcPr>
            <w:tcW w:w="992" w:type="dxa"/>
          </w:tcPr>
          <w:p w14:paraId="331B6147"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993" w:type="dxa"/>
          </w:tcPr>
          <w:p w14:paraId="3C6FBCCE"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5AB06C6"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2D2FAEE6"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bl>
    <w:p w14:paraId="0D8C4945" w14:textId="77777777" w:rsidR="00957B84" w:rsidRPr="00B50DDC" w:rsidRDefault="00957B84" w:rsidP="00957B84">
      <w:pPr>
        <w:spacing w:after="120" w:line="264" w:lineRule="auto"/>
        <w:jc w:val="both"/>
        <w:rPr>
          <w:sz w:val="16"/>
          <w:szCs w:val="16"/>
        </w:rPr>
      </w:pPr>
      <w:r w:rsidRPr="00B50DDC">
        <w:rPr>
          <w:sz w:val="16"/>
          <w:szCs w:val="16"/>
        </w:rPr>
        <w:t>*) nevyplněné údaje [</w:t>
      </w:r>
      <w:r w:rsidRPr="00B50DDC">
        <w:rPr>
          <w:sz w:val="16"/>
          <w:szCs w:val="16"/>
          <w:highlight w:val="yellow"/>
        </w:rPr>
        <w:t>VLOŽÍ ZHOTOVITEL]</w:t>
      </w:r>
    </w:p>
    <w:p w14:paraId="59E3A68C" w14:textId="77777777" w:rsidR="00957B84" w:rsidRPr="00D4391F" w:rsidRDefault="00957B84" w:rsidP="00957B84">
      <w:pPr>
        <w:spacing w:after="120" w:line="264" w:lineRule="auto"/>
        <w:jc w:val="both"/>
        <w:rPr>
          <w:sz w:val="18"/>
          <w:szCs w:val="16"/>
        </w:rPr>
      </w:pPr>
      <w:r w:rsidRPr="00D4391F">
        <w:rPr>
          <w:sz w:val="18"/>
          <w:szCs w:val="16"/>
        </w:rPr>
        <w:t>Všechny ceny jsou uvedené v Kč bez DPH.</w:t>
      </w:r>
    </w:p>
    <w:p w14:paraId="370201E4" w14:textId="3286E592" w:rsidR="005562D9" w:rsidRDefault="005562D9" w:rsidP="00400E31">
      <w:pPr>
        <w:pStyle w:val="Nadpisbezsl1-2"/>
        <w:outlineLvl w:val="2"/>
        <w:rPr>
          <w:sz w:val="16"/>
          <w:szCs w:val="16"/>
        </w:rPr>
      </w:pPr>
    </w:p>
    <w:p w14:paraId="4D61C1D1" w14:textId="3739F4EB" w:rsidR="00400E31" w:rsidRDefault="00D64C59" w:rsidP="00400E31">
      <w:pPr>
        <w:pStyle w:val="Nadpisbezsl1-2"/>
        <w:outlineLvl w:val="2"/>
      </w:pPr>
      <w:r>
        <w:t>2</w:t>
      </w:r>
      <w:r w:rsidR="00400E31">
        <w:t>.</w:t>
      </w:r>
      <w:r w:rsidR="00400E31">
        <w:tab/>
        <w:t xml:space="preserve">Cena za výkon Dozoru projektanta </w:t>
      </w:r>
      <w:r w:rsidR="00F23CC7" w:rsidRPr="00F23CC7">
        <w:t>při zpracování PDPS</w:t>
      </w:r>
    </w:p>
    <w:tbl>
      <w:tblPr>
        <w:tblStyle w:val="TabulkaS-zhlav"/>
        <w:tblW w:w="8730" w:type="dxa"/>
        <w:tblLayout w:type="fixed"/>
        <w:tblLook w:val="04A0" w:firstRow="1" w:lastRow="0" w:firstColumn="1" w:lastColumn="0" w:noHBand="0" w:noVBand="1"/>
      </w:tblPr>
      <w:tblGrid>
        <w:gridCol w:w="992"/>
        <w:gridCol w:w="3259"/>
        <w:gridCol w:w="1134"/>
        <w:gridCol w:w="992"/>
        <w:gridCol w:w="1276"/>
        <w:gridCol w:w="1077"/>
      </w:tblGrid>
      <w:tr w:rsidR="00400E31" w14:paraId="0C3E1C6D" w14:textId="77777777" w:rsidTr="00400E31">
        <w:trPr>
          <w:cnfStyle w:val="100000000000" w:firstRow="1" w:lastRow="0" w:firstColumn="0" w:lastColumn="0" w:oddVBand="0" w:evenVBand="0" w:oddHBand="0" w:evenHBand="0" w:firstRowFirstColumn="0" w:firstRowLastColumn="0" w:lastRowFirstColumn="0" w:lastRowLastColumn="0"/>
        </w:trPr>
        <w:tc>
          <w:tcPr>
            <w:tcW w:w="993" w:type="dxa"/>
            <w:tcBorders>
              <w:top w:val="single" w:sz="4" w:space="0" w:color="auto"/>
              <w:left w:val="nil"/>
              <w:bottom w:val="single" w:sz="4" w:space="0" w:color="auto"/>
              <w:right w:val="single" w:sz="4" w:space="0" w:color="auto"/>
            </w:tcBorders>
            <w:hideMark/>
          </w:tcPr>
          <w:p w14:paraId="3A553D87" w14:textId="77777777" w:rsidR="00400E31" w:rsidRDefault="00400E31">
            <w:pPr>
              <w:pStyle w:val="Textbezodsazen"/>
              <w:jc w:val="center"/>
              <w:rPr>
                <w:rStyle w:val="Tun"/>
                <w:b/>
                <w:sz w:val="16"/>
                <w:szCs w:val="16"/>
              </w:rPr>
            </w:pPr>
            <w:r>
              <w:rPr>
                <w:rStyle w:val="Tun"/>
                <w:sz w:val="16"/>
                <w:szCs w:val="16"/>
              </w:rPr>
              <w:t>Položka</w:t>
            </w:r>
          </w:p>
        </w:tc>
        <w:tc>
          <w:tcPr>
            <w:tcW w:w="3260" w:type="dxa"/>
            <w:tcBorders>
              <w:top w:val="single" w:sz="4" w:space="0" w:color="auto"/>
              <w:left w:val="single" w:sz="4" w:space="0" w:color="auto"/>
              <w:bottom w:val="single" w:sz="4" w:space="0" w:color="auto"/>
              <w:right w:val="single" w:sz="4" w:space="0" w:color="auto"/>
            </w:tcBorders>
            <w:hideMark/>
          </w:tcPr>
          <w:p w14:paraId="73262C45" w14:textId="77777777" w:rsidR="00400E31" w:rsidRDefault="00400E31">
            <w:pPr>
              <w:pStyle w:val="Textbezodsazen"/>
              <w:jc w:val="left"/>
              <w:rPr>
                <w:rStyle w:val="Tun"/>
                <w:b/>
                <w:sz w:val="16"/>
                <w:szCs w:val="16"/>
              </w:rPr>
            </w:pPr>
            <w:r>
              <w:rPr>
                <w:rStyle w:val="Tun"/>
                <w:sz w:val="16"/>
                <w:szCs w:val="16"/>
              </w:rPr>
              <w:t>Popis</w:t>
            </w:r>
          </w:p>
        </w:tc>
        <w:tc>
          <w:tcPr>
            <w:tcW w:w="1134" w:type="dxa"/>
            <w:tcBorders>
              <w:top w:val="single" w:sz="4" w:space="0" w:color="auto"/>
              <w:left w:val="single" w:sz="4" w:space="0" w:color="auto"/>
              <w:bottom w:val="single" w:sz="4" w:space="0" w:color="auto"/>
              <w:right w:val="single" w:sz="4" w:space="0" w:color="auto"/>
            </w:tcBorders>
            <w:hideMark/>
          </w:tcPr>
          <w:p w14:paraId="1A7D572B" w14:textId="77777777" w:rsidR="00400E31" w:rsidRDefault="00400E31">
            <w:pPr>
              <w:pStyle w:val="Textbezodsazen"/>
              <w:jc w:val="center"/>
              <w:rPr>
                <w:rStyle w:val="Tun"/>
                <w:b/>
                <w:sz w:val="16"/>
                <w:szCs w:val="16"/>
              </w:rPr>
            </w:pPr>
            <w:r>
              <w:rPr>
                <w:rStyle w:val="Tun"/>
                <w:sz w:val="16"/>
                <w:szCs w:val="16"/>
              </w:rPr>
              <w:t>Měrná jednotka</w:t>
            </w:r>
          </w:p>
        </w:tc>
        <w:tc>
          <w:tcPr>
            <w:tcW w:w="992" w:type="dxa"/>
            <w:tcBorders>
              <w:top w:val="single" w:sz="4" w:space="0" w:color="auto"/>
              <w:left w:val="single" w:sz="4" w:space="0" w:color="auto"/>
              <w:bottom w:val="single" w:sz="4" w:space="0" w:color="auto"/>
              <w:right w:val="single" w:sz="4" w:space="0" w:color="auto"/>
            </w:tcBorders>
            <w:hideMark/>
          </w:tcPr>
          <w:p w14:paraId="5585C916" w14:textId="77777777" w:rsidR="00400E31" w:rsidRDefault="00400E31">
            <w:pPr>
              <w:pStyle w:val="Textbezodsazen"/>
              <w:jc w:val="center"/>
              <w:rPr>
                <w:rStyle w:val="Tun"/>
                <w:b/>
                <w:sz w:val="16"/>
                <w:szCs w:val="16"/>
              </w:rPr>
            </w:pPr>
            <w:r>
              <w:rPr>
                <w:rStyle w:val="Tun"/>
                <w:sz w:val="16"/>
                <w:szCs w:val="16"/>
              </w:rPr>
              <w:t>Množství *)</w:t>
            </w:r>
          </w:p>
        </w:tc>
        <w:tc>
          <w:tcPr>
            <w:tcW w:w="1276" w:type="dxa"/>
            <w:tcBorders>
              <w:top w:val="single" w:sz="4" w:space="0" w:color="auto"/>
              <w:left w:val="single" w:sz="4" w:space="0" w:color="auto"/>
              <w:bottom w:val="single" w:sz="4" w:space="0" w:color="auto"/>
              <w:right w:val="single" w:sz="4" w:space="0" w:color="auto"/>
            </w:tcBorders>
            <w:hideMark/>
          </w:tcPr>
          <w:p w14:paraId="0880413D" w14:textId="77777777" w:rsidR="00400E31" w:rsidRDefault="00400E31">
            <w:pPr>
              <w:pStyle w:val="Textbezodsazen"/>
              <w:jc w:val="center"/>
              <w:rPr>
                <w:rStyle w:val="Tun"/>
                <w:b/>
                <w:sz w:val="16"/>
                <w:szCs w:val="16"/>
              </w:rPr>
            </w:pPr>
            <w:r>
              <w:rPr>
                <w:rStyle w:val="Tun"/>
                <w:sz w:val="16"/>
                <w:szCs w:val="16"/>
              </w:rPr>
              <w:t>Jednotková cena *)</w:t>
            </w:r>
          </w:p>
        </w:tc>
        <w:tc>
          <w:tcPr>
            <w:tcW w:w="1077" w:type="dxa"/>
            <w:tcBorders>
              <w:top w:val="single" w:sz="4" w:space="0" w:color="auto"/>
              <w:left w:val="single" w:sz="4" w:space="0" w:color="auto"/>
              <w:bottom w:val="single" w:sz="4" w:space="0" w:color="auto"/>
              <w:right w:val="nil"/>
            </w:tcBorders>
            <w:hideMark/>
          </w:tcPr>
          <w:p w14:paraId="3B537862" w14:textId="77777777" w:rsidR="00400E31" w:rsidRDefault="00400E31">
            <w:pPr>
              <w:pStyle w:val="Textbezodsazen"/>
              <w:jc w:val="center"/>
              <w:rPr>
                <w:rStyle w:val="Tun"/>
                <w:b/>
                <w:sz w:val="16"/>
                <w:szCs w:val="16"/>
              </w:rPr>
            </w:pPr>
            <w:r>
              <w:rPr>
                <w:rStyle w:val="Tun"/>
                <w:sz w:val="16"/>
                <w:szCs w:val="16"/>
              </w:rPr>
              <w:t>Cena celkem *)</w:t>
            </w:r>
          </w:p>
        </w:tc>
      </w:tr>
      <w:tr w:rsidR="00400E31" w14:paraId="33C088D4" w14:textId="77777777" w:rsidTr="00400E31">
        <w:tc>
          <w:tcPr>
            <w:tcW w:w="993" w:type="dxa"/>
            <w:tcBorders>
              <w:top w:val="single" w:sz="4" w:space="0" w:color="auto"/>
              <w:left w:val="nil"/>
              <w:bottom w:val="nil"/>
              <w:right w:val="single" w:sz="4" w:space="0" w:color="auto"/>
            </w:tcBorders>
            <w:hideMark/>
          </w:tcPr>
          <w:p w14:paraId="45D52663" w14:textId="4575BE21" w:rsidR="00400E31" w:rsidRDefault="0001673F">
            <w:pPr>
              <w:spacing w:after="40" w:line="240" w:lineRule="auto"/>
              <w:rPr>
                <w:szCs w:val="18"/>
              </w:rPr>
            </w:pPr>
            <w:r>
              <w:rPr>
                <w:sz w:val="16"/>
                <w:szCs w:val="18"/>
              </w:rPr>
              <w:t>23</w:t>
            </w:r>
          </w:p>
        </w:tc>
        <w:tc>
          <w:tcPr>
            <w:tcW w:w="3260" w:type="dxa"/>
            <w:tcBorders>
              <w:top w:val="single" w:sz="4" w:space="0" w:color="auto"/>
              <w:left w:val="single" w:sz="4" w:space="0" w:color="auto"/>
              <w:bottom w:val="nil"/>
              <w:right w:val="single" w:sz="4" w:space="0" w:color="auto"/>
            </w:tcBorders>
            <w:hideMark/>
          </w:tcPr>
          <w:p w14:paraId="1D2E84ED" w14:textId="541F6282" w:rsidR="00400E31" w:rsidRDefault="00400E31">
            <w:pPr>
              <w:spacing w:after="40" w:line="240" w:lineRule="auto"/>
              <w:rPr>
                <w:sz w:val="16"/>
                <w:szCs w:val="18"/>
              </w:rPr>
            </w:pPr>
            <w:r>
              <w:rPr>
                <w:sz w:val="16"/>
                <w:szCs w:val="18"/>
              </w:rPr>
              <w:t>rozsah činnosti při výkonu Dozoru projektanta při zhotovení PDPS dle ZTP</w:t>
            </w:r>
            <w:r w:rsidR="00645E2C">
              <w:rPr>
                <w:sz w:val="16"/>
                <w:szCs w:val="18"/>
              </w:rPr>
              <w:t xml:space="preserve"> či VTP</w:t>
            </w:r>
          </w:p>
        </w:tc>
        <w:tc>
          <w:tcPr>
            <w:tcW w:w="1134" w:type="dxa"/>
            <w:tcBorders>
              <w:top w:val="single" w:sz="4" w:space="0" w:color="auto"/>
              <w:left w:val="single" w:sz="4" w:space="0" w:color="auto"/>
              <w:bottom w:val="nil"/>
              <w:right w:val="single" w:sz="4" w:space="0" w:color="auto"/>
            </w:tcBorders>
            <w:hideMark/>
          </w:tcPr>
          <w:p w14:paraId="1CAE2D39" w14:textId="77777777" w:rsidR="00400E31" w:rsidRDefault="00400E31">
            <w:pPr>
              <w:pStyle w:val="Tabulka"/>
              <w:jc w:val="center"/>
              <w:rPr>
                <w:rFonts w:asciiTheme="minorHAnsi" w:eastAsia="Verdana" w:hAnsiTheme="minorHAnsi" w:cs="Times New Roman"/>
                <w:sz w:val="16"/>
                <w:szCs w:val="16"/>
              </w:rPr>
            </w:pPr>
            <w:r>
              <w:rPr>
                <w:rFonts w:asciiTheme="minorHAnsi" w:eastAsia="Verdana" w:hAnsiTheme="minorHAnsi" w:cs="Times New Roman"/>
                <w:sz w:val="16"/>
                <w:szCs w:val="16"/>
              </w:rPr>
              <w:t>hod</w:t>
            </w:r>
          </w:p>
        </w:tc>
        <w:tc>
          <w:tcPr>
            <w:tcW w:w="992" w:type="dxa"/>
            <w:tcBorders>
              <w:top w:val="single" w:sz="4" w:space="0" w:color="auto"/>
              <w:left w:val="single" w:sz="4" w:space="0" w:color="auto"/>
              <w:bottom w:val="nil"/>
              <w:right w:val="single" w:sz="4" w:space="0" w:color="auto"/>
            </w:tcBorders>
          </w:tcPr>
          <w:p w14:paraId="6109B53A" w14:textId="77777777" w:rsidR="00400E31" w:rsidRDefault="00400E31">
            <w:pPr>
              <w:pStyle w:val="Textbezodsazen"/>
              <w:jc w:val="center"/>
            </w:pPr>
          </w:p>
        </w:tc>
        <w:tc>
          <w:tcPr>
            <w:tcW w:w="1276" w:type="dxa"/>
            <w:tcBorders>
              <w:top w:val="single" w:sz="4" w:space="0" w:color="auto"/>
              <w:left w:val="single" w:sz="4" w:space="0" w:color="auto"/>
              <w:bottom w:val="nil"/>
              <w:right w:val="single" w:sz="4" w:space="0" w:color="auto"/>
            </w:tcBorders>
          </w:tcPr>
          <w:p w14:paraId="4C7A63E3" w14:textId="77777777" w:rsidR="00400E31" w:rsidRDefault="00400E31">
            <w:pPr>
              <w:pStyle w:val="Textbezodsazen"/>
              <w:jc w:val="center"/>
            </w:pPr>
          </w:p>
        </w:tc>
        <w:tc>
          <w:tcPr>
            <w:tcW w:w="1077" w:type="dxa"/>
            <w:tcBorders>
              <w:top w:val="single" w:sz="4" w:space="0" w:color="auto"/>
              <w:left w:val="single" w:sz="4" w:space="0" w:color="auto"/>
              <w:bottom w:val="nil"/>
              <w:right w:val="nil"/>
            </w:tcBorders>
          </w:tcPr>
          <w:p w14:paraId="0E56D1EF" w14:textId="77777777" w:rsidR="00400E31" w:rsidRDefault="00400E31">
            <w:pPr>
              <w:pStyle w:val="Textbezodsazen"/>
              <w:jc w:val="center"/>
            </w:pPr>
          </w:p>
        </w:tc>
      </w:tr>
    </w:tbl>
    <w:p w14:paraId="57643CFF" w14:textId="7EC02A4A" w:rsidR="00400E31" w:rsidRDefault="00400E31" w:rsidP="00400E31">
      <w:pPr>
        <w:pStyle w:val="Textbezodsazen"/>
      </w:pPr>
      <w:r>
        <w:t xml:space="preserve">*) nevyplněné údaje </w:t>
      </w:r>
      <w:r w:rsidR="00C51A1F" w:rsidRPr="00B50DDC">
        <w:rPr>
          <w:sz w:val="16"/>
          <w:szCs w:val="16"/>
        </w:rPr>
        <w:t>[</w:t>
      </w:r>
      <w:r w:rsidR="00C51A1F" w:rsidRPr="00B50DDC">
        <w:rPr>
          <w:sz w:val="16"/>
          <w:szCs w:val="16"/>
          <w:highlight w:val="yellow"/>
        </w:rPr>
        <w:t>VLOŽÍ ZHOTOVITEL]</w:t>
      </w:r>
    </w:p>
    <w:p w14:paraId="3B84F9D9" w14:textId="77777777" w:rsidR="00400E31" w:rsidRDefault="00400E31" w:rsidP="00400E31">
      <w:pPr>
        <w:pStyle w:val="Textbezodsazen"/>
      </w:pPr>
      <w:r>
        <w:t>Všechny ceny jsou uvedené v Kč bez DPH.</w:t>
      </w:r>
    </w:p>
    <w:p w14:paraId="3A632C79" w14:textId="123F01FC" w:rsidR="003F5C24" w:rsidRDefault="003F5C24" w:rsidP="003F5C24">
      <w:pPr>
        <w:pStyle w:val="Textbezodsazen"/>
      </w:pPr>
      <w:r>
        <w:t xml:space="preserve">Uvedená cena za výkon Dozoru projektanta zahrnuje veškeré náklady na výkon Dozoru projektanta po celou předpokládanou dobu při zhotovení PDPS (předpoklad </w:t>
      </w:r>
      <w:r w:rsidR="00D4391F">
        <w:t>18</w:t>
      </w:r>
      <w:r w:rsidR="00945587">
        <w:t xml:space="preserve"> </w:t>
      </w:r>
      <w:r>
        <w:t>měsíců) v celkovém počtu "[</w:t>
      </w:r>
      <w:r w:rsidRPr="00236DCC">
        <w:rPr>
          <w:highlight w:val="yellow"/>
        </w:rPr>
        <w:t>VLOŽÍ ZHOTOVITEL</w:t>
      </w:r>
      <w:r>
        <w:t xml:space="preserve">]" hodin. Uvedená cena za výkon Dozoru projektanta odpovídá pracnosti a rozsahu zhotovení PDPS a zahrnuje veškeré náklady na činnosti související s výkonem Dozoru projektu včetně </w:t>
      </w:r>
      <w:r w:rsidR="00681B49">
        <w:t xml:space="preserve">případných </w:t>
      </w:r>
      <w:r>
        <w:t>cestovních výloh, v předpokládané době zhotovení PDPS.</w:t>
      </w:r>
    </w:p>
    <w:p w14:paraId="5D00028C" w14:textId="510BC65D" w:rsidR="00236DCC" w:rsidRDefault="00D64C59" w:rsidP="009227F1">
      <w:pPr>
        <w:pStyle w:val="Nadpisbezsl1-2"/>
      </w:pPr>
      <w:r>
        <w:t>3</w:t>
      </w:r>
      <w:r w:rsidR="00760192">
        <w:t>.</w:t>
      </w:r>
      <w:r w:rsidR="00760192">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7F2E7A41"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646E8DA6" w14:textId="77777777" w:rsidR="00236DCC" w:rsidRPr="0017282C" w:rsidRDefault="00236DCC" w:rsidP="00517090">
            <w:pPr>
              <w:pStyle w:val="Tabulka"/>
              <w:rPr>
                <w:rStyle w:val="Tun"/>
                <w:b/>
              </w:rPr>
            </w:pPr>
            <w:r w:rsidRPr="0017282C">
              <w:rPr>
                <w:rStyle w:val="Tun"/>
                <w:b/>
              </w:rPr>
              <w:t>Cena Díla (bez DPH)</w:t>
            </w:r>
          </w:p>
        </w:tc>
        <w:tc>
          <w:tcPr>
            <w:tcW w:w="2683" w:type="dxa"/>
          </w:tcPr>
          <w:p w14:paraId="003CFC84" w14:textId="77777777" w:rsidR="00236DCC" w:rsidRPr="0017282C" w:rsidRDefault="00236DCC" w:rsidP="00517090">
            <w:pPr>
              <w:pStyle w:val="Tabulka"/>
              <w:rPr>
                <w:rStyle w:val="Tun"/>
                <w:b/>
              </w:rPr>
            </w:pPr>
            <w:r w:rsidRPr="0017282C">
              <w:rPr>
                <w:rStyle w:val="Tun"/>
                <w:b/>
              </w:rPr>
              <w:t>Výše DPH</w:t>
            </w:r>
          </w:p>
        </w:tc>
        <w:tc>
          <w:tcPr>
            <w:tcW w:w="2684" w:type="dxa"/>
          </w:tcPr>
          <w:p w14:paraId="3EAFF3F3" w14:textId="77777777" w:rsidR="00236DCC" w:rsidRPr="0017282C" w:rsidRDefault="00236DCC" w:rsidP="00517090">
            <w:pPr>
              <w:pStyle w:val="Tabulka"/>
              <w:rPr>
                <w:rStyle w:val="Tun"/>
                <w:b/>
              </w:rPr>
            </w:pPr>
            <w:r w:rsidRPr="0017282C">
              <w:rPr>
                <w:rStyle w:val="Tun"/>
                <w:b/>
              </w:rPr>
              <w:t>Cena Díla (s DPH)</w:t>
            </w:r>
          </w:p>
        </w:tc>
      </w:tr>
      <w:tr w:rsidR="00236DCC" w:rsidRPr="00236DCC" w14:paraId="06323AFE" w14:textId="77777777" w:rsidTr="009227F1">
        <w:tc>
          <w:tcPr>
            <w:tcW w:w="2683" w:type="dxa"/>
          </w:tcPr>
          <w:p w14:paraId="35151B0E" w14:textId="77777777" w:rsidR="00236DCC" w:rsidRPr="00236DCC" w:rsidRDefault="00236DCC" w:rsidP="00517090">
            <w:pPr>
              <w:pStyle w:val="Tabulka"/>
            </w:pPr>
            <w:r w:rsidRPr="00236DCC">
              <w:t>"[</w:t>
            </w:r>
            <w:r w:rsidRPr="00236DCC">
              <w:rPr>
                <w:highlight w:val="yellow"/>
              </w:rPr>
              <w:t>VLOŽÍ ZHOTOVITEL</w:t>
            </w:r>
            <w:r w:rsidRPr="00236DCC">
              <w:t>]</w:t>
            </w:r>
            <w:r w:rsidRPr="00C321B7">
              <w:t>"</w:t>
            </w:r>
            <w:r w:rsidRPr="00236DCC">
              <w:t xml:space="preserve"> Kč</w:t>
            </w:r>
          </w:p>
        </w:tc>
        <w:tc>
          <w:tcPr>
            <w:tcW w:w="2683" w:type="dxa"/>
          </w:tcPr>
          <w:p w14:paraId="05BBC347"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0F3F3072"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3D1320D4" w14:textId="77777777" w:rsidTr="0001673F">
        <w:tc>
          <w:tcPr>
            <w:tcW w:w="8050" w:type="dxa"/>
            <w:gridSpan w:val="3"/>
            <w:shd w:val="clear" w:color="auto" w:fill="F2F2F2" w:themeFill="background1" w:themeFillShade="F2"/>
          </w:tcPr>
          <w:p w14:paraId="500DD0E1" w14:textId="77777777" w:rsidR="00236DCC" w:rsidRPr="00876F01" w:rsidRDefault="00236DCC" w:rsidP="00517090">
            <w:pPr>
              <w:pStyle w:val="Tabulka"/>
              <w:rPr>
                <w:b/>
                <w:bCs/>
              </w:rPr>
            </w:pPr>
            <w:r w:rsidRPr="00876F01">
              <w:rPr>
                <w:b/>
                <w:bCs/>
              </w:rPr>
              <w:t xml:space="preserve">z toho: </w:t>
            </w:r>
          </w:p>
        </w:tc>
      </w:tr>
      <w:tr w:rsidR="00236DCC" w:rsidRPr="00236DCC" w14:paraId="0C500B2C" w14:textId="77777777" w:rsidTr="0001673F">
        <w:tc>
          <w:tcPr>
            <w:tcW w:w="8050" w:type="dxa"/>
            <w:gridSpan w:val="3"/>
            <w:shd w:val="clear" w:color="auto" w:fill="F2F2F2" w:themeFill="background1" w:themeFillShade="F2"/>
          </w:tcPr>
          <w:p w14:paraId="21DF3DBC" w14:textId="475005C7" w:rsidR="00236DCC" w:rsidRPr="00876F01" w:rsidRDefault="00236DCC" w:rsidP="00517090">
            <w:pPr>
              <w:pStyle w:val="Tabulka"/>
              <w:rPr>
                <w:b/>
                <w:bCs/>
              </w:rPr>
            </w:pPr>
            <w:r w:rsidRPr="00876F01">
              <w:rPr>
                <w:b/>
                <w:bCs/>
              </w:rPr>
              <w:t xml:space="preserve">Cena za zpracování </w:t>
            </w:r>
            <w:r w:rsidR="003E6596" w:rsidRPr="00876F01">
              <w:rPr>
                <w:b/>
                <w:bCs/>
              </w:rPr>
              <w:t>ZP</w:t>
            </w:r>
            <w:r w:rsidR="00B06D17" w:rsidRPr="00876F01">
              <w:rPr>
                <w:b/>
                <w:bCs/>
              </w:rPr>
              <w:t>:</w:t>
            </w:r>
            <w:r w:rsidRPr="00876F01">
              <w:rPr>
                <w:b/>
                <w:bCs/>
              </w:rPr>
              <w:t xml:space="preserve"> </w:t>
            </w:r>
          </w:p>
        </w:tc>
      </w:tr>
      <w:tr w:rsidR="00236DCC" w:rsidRPr="00236DCC" w14:paraId="4110EE06" w14:textId="77777777" w:rsidTr="009227F1">
        <w:tc>
          <w:tcPr>
            <w:tcW w:w="2683" w:type="dxa"/>
          </w:tcPr>
          <w:p w14:paraId="75C96176"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49ACDAD6"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07541E09"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238718BB" w14:textId="77777777" w:rsidTr="0001673F">
        <w:tc>
          <w:tcPr>
            <w:tcW w:w="8050" w:type="dxa"/>
            <w:gridSpan w:val="3"/>
            <w:shd w:val="clear" w:color="auto" w:fill="F2F2F2" w:themeFill="background1" w:themeFillShade="F2"/>
          </w:tcPr>
          <w:p w14:paraId="41884335" w14:textId="7E5CF3A0" w:rsidR="00236DCC" w:rsidRPr="00876F01" w:rsidRDefault="00236DCC" w:rsidP="00517090">
            <w:pPr>
              <w:pStyle w:val="Tabulka"/>
              <w:rPr>
                <w:b/>
                <w:bCs/>
              </w:rPr>
            </w:pPr>
            <w:r w:rsidRPr="00876F01">
              <w:rPr>
                <w:b/>
                <w:bCs/>
              </w:rPr>
              <w:t xml:space="preserve">Cena za </w:t>
            </w:r>
            <w:r w:rsidR="003E6596" w:rsidRPr="00876F01">
              <w:rPr>
                <w:b/>
                <w:bCs/>
              </w:rPr>
              <w:t xml:space="preserve">zpracování </w:t>
            </w:r>
            <w:r w:rsidR="009521A1" w:rsidRPr="00876F01">
              <w:rPr>
                <w:b/>
                <w:bCs/>
              </w:rPr>
              <w:t>DPS</w:t>
            </w:r>
            <w:r w:rsidR="00B06D17" w:rsidRPr="00876F01">
              <w:rPr>
                <w:b/>
                <w:bCs/>
              </w:rPr>
              <w:t>:</w:t>
            </w:r>
          </w:p>
        </w:tc>
      </w:tr>
      <w:tr w:rsidR="00236DCC" w:rsidRPr="00236DCC" w14:paraId="52D5A32B" w14:textId="77777777" w:rsidTr="009227F1">
        <w:tc>
          <w:tcPr>
            <w:tcW w:w="2683" w:type="dxa"/>
          </w:tcPr>
          <w:p w14:paraId="10CC748F"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0EA0556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37F87CB9" w14:textId="77777777" w:rsidR="00236DCC" w:rsidRPr="00236DCC" w:rsidRDefault="00236DCC" w:rsidP="00517090">
            <w:pPr>
              <w:pStyle w:val="Tabulka"/>
            </w:pPr>
            <w:r w:rsidRPr="00236DCC">
              <w:t>"[</w:t>
            </w:r>
            <w:r w:rsidRPr="00236DCC">
              <w:rPr>
                <w:highlight w:val="yellow"/>
              </w:rPr>
              <w:t>VLOŽÍ ZHOTOVITEL</w:t>
            </w:r>
            <w:r w:rsidRPr="00236DCC">
              <w:t>]" Kč</w:t>
            </w:r>
          </w:p>
        </w:tc>
      </w:tr>
      <w:tr w:rsidR="008475BE" w:rsidRPr="00236DCC" w14:paraId="15B0AE2B" w14:textId="77777777" w:rsidTr="0001673F">
        <w:tc>
          <w:tcPr>
            <w:tcW w:w="8050" w:type="dxa"/>
            <w:gridSpan w:val="3"/>
            <w:shd w:val="clear" w:color="auto" w:fill="F2F2F2" w:themeFill="background1" w:themeFillShade="F2"/>
          </w:tcPr>
          <w:p w14:paraId="48D104C4" w14:textId="4EFB42FA" w:rsidR="008475BE" w:rsidRPr="00236DCC" w:rsidRDefault="008475BE" w:rsidP="00517090">
            <w:pPr>
              <w:pStyle w:val="Tabulka"/>
            </w:pPr>
            <w:r w:rsidRPr="003C3D68">
              <w:rPr>
                <w:b/>
              </w:rPr>
              <w:t xml:space="preserve">Cena za </w:t>
            </w:r>
            <w:r>
              <w:rPr>
                <w:b/>
              </w:rPr>
              <w:t>dodání CDE:</w:t>
            </w:r>
          </w:p>
        </w:tc>
      </w:tr>
      <w:tr w:rsidR="008475BE" w:rsidRPr="00236DCC" w14:paraId="65ECA9CB" w14:textId="77777777" w:rsidTr="009227F1">
        <w:tc>
          <w:tcPr>
            <w:tcW w:w="2683" w:type="dxa"/>
          </w:tcPr>
          <w:p w14:paraId="3982201A" w14:textId="651E6D94" w:rsidR="008475BE" w:rsidRPr="00236DCC" w:rsidRDefault="008475BE" w:rsidP="008475BE">
            <w:pPr>
              <w:pStyle w:val="Tabulka"/>
            </w:pPr>
            <w:r w:rsidRPr="00236DCC">
              <w:t>"[</w:t>
            </w:r>
            <w:r w:rsidRPr="00236DCC">
              <w:rPr>
                <w:highlight w:val="yellow"/>
              </w:rPr>
              <w:t>VLOŽÍ ZHOTOVITEL</w:t>
            </w:r>
            <w:r w:rsidRPr="00236DCC">
              <w:t>]" Kč</w:t>
            </w:r>
          </w:p>
        </w:tc>
        <w:tc>
          <w:tcPr>
            <w:tcW w:w="2683" w:type="dxa"/>
          </w:tcPr>
          <w:p w14:paraId="50165338" w14:textId="5B5EB8BB" w:rsidR="008475BE" w:rsidRPr="00236DCC" w:rsidRDefault="008475BE" w:rsidP="008475BE">
            <w:pPr>
              <w:pStyle w:val="Tabulka"/>
            </w:pPr>
            <w:r w:rsidRPr="00236DCC">
              <w:t>"[</w:t>
            </w:r>
            <w:r w:rsidRPr="00236DCC">
              <w:rPr>
                <w:highlight w:val="yellow"/>
              </w:rPr>
              <w:t>VLOŽÍ ZHOTOVITEL</w:t>
            </w:r>
            <w:r w:rsidRPr="00236DCC">
              <w:t>]" Kč</w:t>
            </w:r>
          </w:p>
        </w:tc>
        <w:tc>
          <w:tcPr>
            <w:tcW w:w="2684" w:type="dxa"/>
          </w:tcPr>
          <w:p w14:paraId="03837A04" w14:textId="5BE1C256" w:rsidR="008475BE" w:rsidRPr="00236DCC" w:rsidRDefault="008475BE" w:rsidP="008475BE">
            <w:pPr>
              <w:pStyle w:val="Tabulka"/>
            </w:pPr>
            <w:r w:rsidRPr="00236DCC">
              <w:t>"[</w:t>
            </w:r>
            <w:r w:rsidRPr="00236DCC">
              <w:rPr>
                <w:highlight w:val="yellow"/>
              </w:rPr>
              <w:t>VLOŽÍ ZHOTOVITEL</w:t>
            </w:r>
            <w:r w:rsidRPr="00236DCC">
              <w:t>]" Kč</w:t>
            </w:r>
          </w:p>
        </w:tc>
      </w:tr>
      <w:tr w:rsidR="008475BE" w:rsidRPr="00236DCC" w14:paraId="705CFB6E" w14:textId="77777777" w:rsidTr="0001673F">
        <w:tc>
          <w:tcPr>
            <w:tcW w:w="8050" w:type="dxa"/>
            <w:gridSpan w:val="3"/>
            <w:shd w:val="clear" w:color="auto" w:fill="F2F2F2" w:themeFill="background1" w:themeFillShade="F2"/>
          </w:tcPr>
          <w:p w14:paraId="37CA8BAB" w14:textId="275E9869" w:rsidR="008475BE" w:rsidRPr="00876F01" w:rsidRDefault="008475BE" w:rsidP="008475BE">
            <w:pPr>
              <w:pStyle w:val="Tabulka"/>
              <w:rPr>
                <w:b/>
                <w:bCs/>
              </w:rPr>
            </w:pPr>
            <w:r w:rsidRPr="00876F01">
              <w:rPr>
                <w:b/>
                <w:bCs/>
              </w:rPr>
              <w:lastRenderedPageBreak/>
              <w:t>Cena za výkon Dozoru projektanta</w:t>
            </w:r>
            <w:r w:rsidR="0020774D">
              <w:rPr>
                <w:b/>
                <w:bCs/>
              </w:rPr>
              <w:t xml:space="preserve"> při zpracování PDPS</w:t>
            </w:r>
            <w:r w:rsidRPr="00876F01">
              <w:rPr>
                <w:b/>
                <w:bCs/>
              </w:rPr>
              <w:t>:</w:t>
            </w:r>
          </w:p>
        </w:tc>
      </w:tr>
      <w:tr w:rsidR="008475BE" w:rsidRPr="00236DCC" w14:paraId="3728B6C1" w14:textId="77777777" w:rsidTr="009227F1">
        <w:tc>
          <w:tcPr>
            <w:tcW w:w="2683" w:type="dxa"/>
          </w:tcPr>
          <w:p w14:paraId="3A26A2C6" w14:textId="31A0CD80" w:rsidR="008475BE" w:rsidRPr="00236DCC" w:rsidRDefault="008475BE" w:rsidP="008475BE">
            <w:pPr>
              <w:pStyle w:val="Tabulka"/>
            </w:pPr>
            <w:r w:rsidRPr="00236DCC">
              <w:t>"[</w:t>
            </w:r>
            <w:r w:rsidRPr="00236DCC">
              <w:rPr>
                <w:highlight w:val="yellow"/>
              </w:rPr>
              <w:t>VLOŽÍ ZHOTOVITEL</w:t>
            </w:r>
            <w:r w:rsidRPr="00236DCC">
              <w:t>]" Kč</w:t>
            </w:r>
          </w:p>
        </w:tc>
        <w:tc>
          <w:tcPr>
            <w:tcW w:w="2683" w:type="dxa"/>
          </w:tcPr>
          <w:p w14:paraId="773F4A7C" w14:textId="00F87774" w:rsidR="008475BE" w:rsidRPr="00236DCC" w:rsidRDefault="008475BE" w:rsidP="008475BE">
            <w:pPr>
              <w:pStyle w:val="Tabulka"/>
            </w:pPr>
            <w:r w:rsidRPr="00236DCC">
              <w:t>"[</w:t>
            </w:r>
            <w:r w:rsidRPr="00236DCC">
              <w:rPr>
                <w:highlight w:val="yellow"/>
              </w:rPr>
              <w:t>VLOŽÍ ZHOTOVITEL</w:t>
            </w:r>
            <w:r w:rsidRPr="00236DCC">
              <w:t>]" Kč</w:t>
            </w:r>
          </w:p>
        </w:tc>
        <w:tc>
          <w:tcPr>
            <w:tcW w:w="2684" w:type="dxa"/>
          </w:tcPr>
          <w:p w14:paraId="52197EF7" w14:textId="570B4959" w:rsidR="008475BE" w:rsidRPr="00236DCC" w:rsidRDefault="008475BE" w:rsidP="008475BE">
            <w:pPr>
              <w:pStyle w:val="Tabulka"/>
            </w:pPr>
            <w:r w:rsidRPr="00236DCC">
              <w:t>"[</w:t>
            </w:r>
            <w:r w:rsidRPr="00236DCC">
              <w:rPr>
                <w:highlight w:val="yellow"/>
              </w:rPr>
              <w:t>VLOŽÍ ZHOTOVITEL</w:t>
            </w:r>
            <w:r w:rsidRPr="00236DCC">
              <w:t>]" Kč</w:t>
            </w:r>
          </w:p>
        </w:tc>
      </w:tr>
    </w:tbl>
    <w:p w14:paraId="5F8E0815" w14:textId="348CA1F4" w:rsidR="00B3317B" w:rsidRDefault="00B3317B" w:rsidP="00236DCC">
      <w:pPr>
        <w:pStyle w:val="Textbezodsazen"/>
      </w:pPr>
    </w:p>
    <w:tbl>
      <w:tblPr>
        <w:tblStyle w:val="TabulkaS-zhlav"/>
        <w:tblpPr w:leftFromText="141" w:rightFromText="141" w:vertAnchor="text" w:horzAnchor="margin" w:tblpY="8"/>
        <w:tblOverlap w:val="never"/>
        <w:tblW w:w="0" w:type="auto"/>
        <w:tblLook w:val="04A0" w:firstRow="1" w:lastRow="0" w:firstColumn="1" w:lastColumn="0" w:noHBand="0" w:noVBand="1"/>
      </w:tblPr>
      <w:tblGrid>
        <w:gridCol w:w="2627"/>
        <w:gridCol w:w="2626"/>
        <w:gridCol w:w="2627"/>
      </w:tblGrid>
      <w:tr w:rsidR="00B3317B" w:rsidRPr="00236DCC" w14:paraId="535903BD" w14:textId="77777777" w:rsidTr="00B3317B">
        <w:trPr>
          <w:cnfStyle w:val="100000000000" w:firstRow="1" w:lastRow="0" w:firstColumn="0" w:lastColumn="0" w:oddVBand="0" w:evenVBand="0" w:oddHBand="0" w:evenHBand="0" w:firstRowFirstColumn="0" w:firstRowLastColumn="0" w:lastRowFirstColumn="0" w:lastRowLastColumn="0"/>
        </w:trPr>
        <w:tc>
          <w:tcPr>
            <w:tcW w:w="7880" w:type="dxa"/>
            <w:gridSpan w:val="3"/>
          </w:tcPr>
          <w:p w14:paraId="0BA1A58F" w14:textId="4BC5B779" w:rsidR="00B3317B" w:rsidRPr="00876F01" w:rsidRDefault="00B3317B" w:rsidP="00B3317B">
            <w:pPr>
              <w:pStyle w:val="Tabulka"/>
              <w:rPr>
                <w:bCs/>
              </w:rPr>
            </w:pPr>
            <w:r w:rsidRPr="000C75B5">
              <w:rPr>
                <w:bCs/>
              </w:rPr>
              <w:t>Spolu Cena za zpracování ZP</w:t>
            </w:r>
            <w:r w:rsidR="00D60640">
              <w:rPr>
                <w:bCs/>
              </w:rPr>
              <w:t xml:space="preserve"> a</w:t>
            </w:r>
            <w:r w:rsidR="00D60640" w:rsidRPr="000C75B5">
              <w:rPr>
                <w:bCs/>
              </w:rPr>
              <w:t xml:space="preserve"> </w:t>
            </w:r>
            <w:r w:rsidRPr="000C75B5">
              <w:rPr>
                <w:bCs/>
              </w:rPr>
              <w:t xml:space="preserve">DPS: </w:t>
            </w:r>
          </w:p>
        </w:tc>
      </w:tr>
      <w:tr w:rsidR="00B3317B" w:rsidRPr="00236DCC" w14:paraId="2B71505D" w14:textId="77777777" w:rsidTr="00B3317B">
        <w:tc>
          <w:tcPr>
            <w:tcW w:w="2627" w:type="dxa"/>
          </w:tcPr>
          <w:p w14:paraId="18F14A9F" w14:textId="77777777" w:rsidR="00B3317B" w:rsidRPr="00236DCC" w:rsidRDefault="00B3317B" w:rsidP="00B3317B">
            <w:pPr>
              <w:pStyle w:val="Tabulka"/>
            </w:pPr>
            <w:r w:rsidRPr="00236DCC">
              <w:t>"[</w:t>
            </w:r>
            <w:r w:rsidRPr="00236DCC">
              <w:rPr>
                <w:highlight w:val="yellow"/>
              </w:rPr>
              <w:t>VLOŽÍ ZHOTOVITEL</w:t>
            </w:r>
            <w:r w:rsidRPr="00236DCC">
              <w:t>]" Kč</w:t>
            </w:r>
          </w:p>
        </w:tc>
        <w:tc>
          <w:tcPr>
            <w:tcW w:w="2626" w:type="dxa"/>
          </w:tcPr>
          <w:p w14:paraId="7BC86AE2" w14:textId="77777777" w:rsidR="00B3317B" w:rsidRPr="00236DCC" w:rsidRDefault="00B3317B" w:rsidP="00B3317B">
            <w:pPr>
              <w:pStyle w:val="Tabulka"/>
            </w:pPr>
            <w:r w:rsidRPr="00236DCC">
              <w:t>"[</w:t>
            </w:r>
            <w:r w:rsidRPr="00236DCC">
              <w:rPr>
                <w:highlight w:val="yellow"/>
              </w:rPr>
              <w:t>VLOŽÍ ZHOTOVITEL</w:t>
            </w:r>
            <w:r w:rsidRPr="00236DCC">
              <w:t>]" Kč</w:t>
            </w:r>
          </w:p>
        </w:tc>
        <w:tc>
          <w:tcPr>
            <w:tcW w:w="2627" w:type="dxa"/>
          </w:tcPr>
          <w:p w14:paraId="52B957FC" w14:textId="77777777" w:rsidR="00B3317B" w:rsidRPr="00236DCC" w:rsidRDefault="00B3317B" w:rsidP="00B3317B">
            <w:pPr>
              <w:pStyle w:val="Tabulka"/>
            </w:pPr>
            <w:r w:rsidRPr="00236DCC">
              <w:t>"[</w:t>
            </w:r>
            <w:r w:rsidRPr="00236DCC">
              <w:rPr>
                <w:highlight w:val="yellow"/>
              </w:rPr>
              <w:t>VLOŽÍ ZHOTOVITEL</w:t>
            </w:r>
            <w:r w:rsidRPr="00236DCC">
              <w:t>]" Kč</w:t>
            </w:r>
          </w:p>
        </w:tc>
      </w:tr>
    </w:tbl>
    <w:p w14:paraId="122DD7D3" w14:textId="588CAA46" w:rsidR="00B3317B" w:rsidRDefault="00B3317B" w:rsidP="00236DCC">
      <w:pPr>
        <w:pStyle w:val="Textbezodsazen"/>
      </w:pPr>
    </w:p>
    <w:p w14:paraId="276D287B" w14:textId="77777777" w:rsidR="00B3317B" w:rsidRDefault="00B3317B" w:rsidP="00236DCC">
      <w:pPr>
        <w:pStyle w:val="Textbezodsazen"/>
      </w:pPr>
    </w:p>
    <w:p w14:paraId="61F4B11C" w14:textId="77777777" w:rsidR="00B3317B" w:rsidRDefault="00B3317B" w:rsidP="00236DCC">
      <w:pPr>
        <w:pStyle w:val="Textbezodsazen"/>
      </w:pPr>
    </w:p>
    <w:p w14:paraId="5CAB7EC8" w14:textId="67CE7B06" w:rsidR="00C321B7" w:rsidRPr="00236DCC" w:rsidRDefault="00236DCC" w:rsidP="00C321B7">
      <w:pPr>
        <w:pStyle w:val="Nadpisbezsl1-2"/>
        <w:rPr>
          <w:rStyle w:val="Tun-ZRUIT"/>
        </w:rPr>
      </w:pPr>
      <w:r w:rsidRPr="00236DCC">
        <w:rPr>
          <w:rStyle w:val="Tun-ZRUIT"/>
        </w:rPr>
        <w:t xml:space="preserve">Rozpis jednotlivých položek Ceny Díla podle členění na Dílčí etapy zpracování </w:t>
      </w:r>
      <w:r w:rsidR="007940A0">
        <w:rPr>
          <w:rStyle w:val="Tun-ZRUIT"/>
        </w:rPr>
        <w:t xml:space="preserve">ZP, </w:t>
      </w:r>
      <w:r w:rsidR="009521A1">
        <w:rPr>
          <w:rStyle w:val="Tun-ZRUIT"/>
        </w:rPr>
        <w:t>DPS</w:t>
      </w:r>
      <w:r w:rsidR="00D60640">
        <w:rPr>
          <w:rStyle w:val="Tun-ZRUIT"/>
        </w:rPr>
        <w:t>, CDE</w:t>
      </w:r>
      <w:r w:rsidR="009521A1">
        <w:rPr>
          <w:rStyle w:val="Tun-ZRUIT"/>
        </w:rPr>
        <w:t xml:space="preserve"> </w:t>
      </w:r>
      <w:r w:rsidR="007940A0">
        <w:rPr>
          <w:rStyle w:val="Tun-ZRUIT"/>
        </w:rPr>
        <w:t>a výkon Dozoru projektanta</w:t>
      </w:r>
      <w:r w:rsidR="000C75B5">
        <w:rPr>
          <w:rStyle w:val="Tun-ZRUIT"/>
        </w:rPr>
        <w:t xml:space="preserve"> při zpracování PDPS</w:t>
      </w:r>
      <w:r w:rsidRPr="00236DCC">
        <w:rPr>
          <w:rStyle w:val="Tun-ZRUIT"/>
        </w:rPr>
        <w:t>:</w:t>
      </w:r>
      <w:bookmarkStart w:id="19" w:name="_Hlk157153816"/>
      <w:r w:rsidR="00C321B7" w:rsidRPr="00C321B7">
        <w:rPr>
          <w:rStyle w:val="Tun"/>
          <w:b/>
          <w:i/>
          <w:color w:val="00B050"/>
          <w:sz w:val="16"/>
          <w:szCs w:val="16"/>
        </w:rPr>
        <w:t xml:space="preserve"> </w:t>
      </w:r>
    </w:p>
    <w:tbl>
      <w:tblPr>
        <w:tblStyle w:val="TabulkaS-zhlav"/>
        <w:tblW w:w="8868" w:type="dxa"/>
        <w:tblLook w:val="04A0" w:firstRow="1" w:lastRow="0" w:firstColumn="1" w:lastColumn="0" w:noHBand="0" w:noVBand="1"/>
      </w:tblPr>
      <w:tblGrid>
        <w:gridCol w:w="2914"/>
        <w:gridCol w:w="2977"/>
        <w:gridCol w:w="2977"/>
      </w:tblGrid>
      <w:tr w:rsidR="00B72613" w:rsidRPr="0017282C" w14:paraId="769A98E9"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bookmarkEnd w:id="19"/>
          <w:p w14:paraId="34E3F1FD"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27C740CB"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220D62F8" w14:textId="77777777" w:rsidR="00B72613" w:rsidRPr="0017282C" w:rsidRDefault="00B72613" w:rsidP="00517090">
            <w:pPr>
              <w:pStyle w:val="Tabulka"/>
              <w:rPr>
                <w:rStyle w:val="Tun"/>
                <w:b/>
              </w:rPr>
            </w:pPr>
            <w:r w:rsidRPr="0017282C">
              <w:rPr>
                <w:rStyle w:val="Tun"/>
                <w:b/>
              </w:rPr>
              <w:t>Cena položky (s DPH)</w:t>
            </w:r>
          </w:p>
        </w:tc>
      </w:tr>
      <w:tr w:rsidR="00B72613" w:rsidRPr="00B72613" w14:paraId="79A873FC" w14:textId="77777777" w:rsidTr="009227F1">
        <w:tc>
          <w:tcPr>
            <w:tcW w:w="2914" w:type="dxa"/>
          </w:tcPr>
          <w:p w14:paraId="23E9142A" w14:textId="77777777"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14:paraId="3FB749ED" w14:textId="7C21D71F"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p>
        </w:tc>
        <w:tc>
          <w:tcPr>
            <w:tcW w:w="2977" w:type="dxa"/>
          </w:tcPr>
          <w:p w14:paraId="759BEB8D" w14:textId="77777777" w:rsidR="00B72613" w:rsidRPr="00B06D17" w:rsidRDefault="00B72613" w:rsidP="00517090">
            <w:pPr>
              <w:pStyle w:val="Tabulka"/>
              <w:rPr>
                <w:rStyle w:val="Tun"/>
                <w:highlight w:val="yellow"/>
              </w:rPr>
            </w:pPr>
            <w:r w:rsidRPr="00B06D17">
              <w:rPr>
                <w:rStyle w:val="Tun"/>
                <w:highlight w:val="yellow"/>
              </w:rPr>
              <w:t>[....] Kč</w:t>
            </w:r>
          </w:p>
        </w:tc>
      </w:tr>
      <w:tr w:rsidR="000F69FD" w:rsidRPr="00B72613" w14:paraId="4243F0BC" w14:textId="77777777" w:rsidTr="009227F1">
        <w:tc>
          <w:tcPr>
            <w:tcW w:w="2914" w:type="dxa"/>
          </w:tcPr>
          <w:p w14:paraId="49C88D4B" w14:textId="314B59B4" w:rsidR="000F69FD" w:rsidRPr="00B06D17" w:rsidRDefault="000F69FD" w:rsidP="00517090">
            <w:pPr>
              <w:pStyle w:val="Tabulka"/>
              <w:rPr>
                <w:rStyle w:val="Tun"/>
                <w:highlight w:val="yellow"/>
              </w:rPr>
            </w:pPr>
            <w:proofErr w:type="gramStart"/>
            <w:r>
              <w:rPr>
                <w:rStyle w:val="Tun"/>
                <w:highlight w:val="yellow"/>
              </w:rPr>
              <w:t>1a</w:t>
            </w:r>
            <w:proofErr w:type="gramEnd"/>
            <w:r>
              <w:rPr>
                <w:rStyle w:val="Tun"/>
                <w:highlight w:val="yellow"/>
              </w:rPr>
              <w:t>. Dílčí etapa</w:t>
            </w:r>
          </w:p>
        </w:tc>
        <w:tc>
          <w:tcPr>
            <w:tcW w:w="2977" w:type="dxa"/>
          </w:tcPr>
          <w:p w14:paraId="2DE1643E" w14:textId="3FD94540" w:rsidR="000F69FD" w:rsidRPr="00B06D17" w:rsidRDefault="000F69FD" w:rsidP="00517090">
            <w:pPr>
              <w:pStyle w:val="Tabulka"/>
              <w:rPr>
                <w:rStyle w:val="Tun"/>
                <w:highlight w:val="yellow"/>
              </w:rPr>
            </w:pPr>
            <w:r>
              <w:rPr>
                <w:rStyle w:val="Tun"/>
                <w:highlight w:val="yellow"/>
              </w:rPr>
              <w:t>(bez fakturace)</w:t>
            </w:r>
          </w:p>
        </w:tc>
        <w:tc>
          <w:tcPr>
            <w:tcW w:w="2977" w:type="dxa"/>
          </w:tcPr>
          <w:p w14:paraId="3ACF6AE0" w14:textId="6D0784F7" w:rsidR="000F69FD" w:rsidRPr="00B06D17" w:rsidRDefault="000F69FD" w:rsidP="00517090">
            <w:pPr>
              <w:pStyle w:val="Tabulka"/>
              <w:rPr>
                <w:rStyle w:val="Tun"/>
                <w:highlight w:val="yellow"/>
              </w:rPr>
            </w:pPr>
            <w:r>
              <w:rPr>
                <w:rStyle w:val="Tun"/>
                <w:highlight w:val="yellow"/>
              </w:rPr>
              <w:t>(bez fakturace)</w:t>
            </w:r>
          </w:p>
        </w:tc>
      </w:tr>
      <w:tr w:rsidR="000F69FD" w:rsidRPr="00B72613" w14:paraId="5CCA904C" w14:textId="77777777" w:rsidTr="009227F1">
        <w:tc>
          <w:tcPr>
            <w:tcW w:w="2914" w:type="dxa"/>
          </w:tcPr>
          <w:p w14:paraId="600A850F" w14:textId="488FA521" w:rsidR="000F69FD" w:rsidRPr="00B06D17" w:rsidRDefault="000F69FD" w:rsidP="00517090">
            <w:pPr>
              <w:pStyle w:val="Tabulka"/>
              <w:rPr>
                <w:rStyle w:val="Tun"/>
                <w:highlight w:val="yellow"/>
              </w:rPr>
            </w:pPr>
            <w:proofErr w:type="gramStart"/>
            <w:r>
              <w:rPr>
                <w:rStyle w:val="Tun"/>
                <w:highlight w:val="yellow"/>
              </w:rPr>
              <w:t>1b</w:t>
            </w:r>
            <w:proofErr w:type="gramEnd"/>
            <w:r>
              <w:rPr>
                <w:rStyle w:val="Tun"/>
                <w:highlight w:val="yellow"/>
              </w:rPr>
              <w:t>. Dílčí etapa</w:t>
            </w:r>
          </w:p>
        </w:tc>
        <w:tc>
          <w:tcPr>
            <w:tcW w:w="2977" w:type="dxa"/>
          </w:tcPr>
          <w:p w14:paraId="0E9F7C93" w14:textId="78B05D05" w:rsidR="000F69FD" w:rsidRPr="00B06D17" w:rsidRDefault="000F69FD" w:rsidP="00517090">
            <w:pPr>
              <w:pStyle w:val="Tabulka"/>
              <w:rPr>
                <w:rStyle w:val="Tun"/>
                <w:highlight w:val="yellow"/>
              </w:rPr>
            </w:pPr>
            <w:r>
              <w:rPr>
                <w:rStyle w:val="Tun"/>
                <w:highlight w:val="yellow"/>
              </w:rPr>
              <w:t>(bez fakturace)</w:t>
            </w:r>
          </w:p>
        </w:tc>
        <w:tc>
          <w:tcPr>
            <w:tcW w:w="2977" w:type="dxa"/>
          </w:tcPr>
          <w:p w14:paraId="177ACB00" w14:textId="321285D5" w:rsidR="000F69FD" w:rsidRPr="00B06D17" w:rsidRDefault="000F69FD" w:rsidP="00517090">
            <w:pPr>
              <w:pStyle w:val="Tabulka"/>
              <w:rPr>
                <w:rStyle w:val="Tun"/>
                <w:highlight w:val="yellow"/>
              </w:rPr>
            </w:pPr>
            <w:r>
              <w:rPr>
                <w:rStyle w:val="Tun"/>
                <w:highlight w:val="yellow"/>
              </w:rPr>
              <w:t>(bez fakturace)</w:t>
            </w:r>
          </w:p>
        </w:tc>
      </w:tr>
      <w:tr w:rsidR="00B72613" w:rsidRPr="00B72613" w14:paraId="5FF81586" w14:textId="77777777" w:rsidTr="009227F1">
        <w:tc>
          <w:tcPr>
            <w:tcW w:w="2914" w:type="dxa"/>
          </w:tcPr>
          <w:p w14:paraId="4E767CD0" w14:textId="77777777" w:rsidR="00B72613" w:rsidRPr="00B06D17" w:rsidRDefault="00B72613" w:rsidP="00517090">
            <w:pPr>
              <w:pStyle w:val="Tabulka"/>
              <w:rPr>
                <w:rStyle w:val="Tun"/>
                <w:highlight w:val="yellow"/>
              </w:rPr>
            </w:pPr>
            <w:r w:rsidRPr="00B06D17">
              <w:rPr>
                <w:rStyle w:val="Tun"/>
                <w:highlight w:val="yellow"/>
              </w:rPr>
              <w:t>2. Dílčí etapa</w:t>
            </w:r>
          </w:p>
        </w:tc>
        <w:tc>
          <w:tcPr>
            <w:tcW w:w="2977" w:type="dxa"/>
          </w:tcPr>
          <w:p w14:paraId="329F118D" w14:textId="3946AC3C"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p>
        </w:tc>
        <w:tc>
          <w:tcPr>
            <w:tcW w:w="2977" w:type="dxa"/>
          </w:tcPr>
          <w:p w14:paraId="1B712DD5" w14:textId="366637D9"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p>
        </w:tc>
      </w:tr>
      <w:tr w:rsidR="00B72613" w:rsidRPr="00B72613" w14:paraId="702BEB9C" w14:textId="77777777" w:rsidTr="009227F1">
        <w:tc>
          <w:tcPr>
            <w:tcW w:w="2914" w:type="dxa"/>
          </w:tcPr>
          <w:p w14:paraId="4B5EAB04" w14:textId="77777777" w:rsidR="00B72613" w:rsidRPr="00B06D17" w:rsidRDefault="00B72613" w:rsidP="00517090">
            <w:pPr>
              <w:pStyle w:val="Tabulka"/>
              <w:rPr>
                <w:rStyle w:val="Tun"/>
                <w:highlight w:val="yellow"/>
              </w:rPr>
            </w:pPr>
            <w:r w:rsidRPr="00B06D17">
              <w:rPr>
                <w:rStyle w:val="Tun"/>
                <w:highlight w:val="yellow"/>
              </w:rPr>
              <w:t>3. Dílčí etapa</w:t>
            </w:r>
          </w:p>
        </w:tc>
        <w:tc>
          <w:tcPr>
            <w:tcW w:w="2977" w:type="dxa"/>
          </w:tcPr>
          <w:p w14:paraId="09D3A387" w14:textId="674A49E5"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p>
        </w:tc>
        <w:tc>
          <w:tcPr>
            <w:tcW w:w="2977" w:type="dxa"/>
          </w:tcPr>
          <w:p w14:paraId="17353B2D"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3E81B8E0" w14:textId="77777777" w:rsidTr="009227F1">
        <w:tc>
          <w:tcPr>
            <w:tcW w:w="2914" w:type="dxa"/>
          </w:tcPr>
          <w:p w14:paraId="5FFABDB3" w14:textId="77777777" w:rsidR="00B72613" w:rsidRPr="00B06D17" w:rsidRDefault="00B72613" w:rsidP="00517090">
            <w:pPr>
              <w:pStyle w:val="Tabulka"/>
              <w:rPr>
                <w:rStyle w:val="Tun"/>
                <w:highlight w:val="yellow"/>
              </w:rPr>
            </w:pPr>
            <w:r w:rsidRPr="00B06D17">
              <w:rPr>
                <w:rStyle w:val="Tun"/>
                <w:highlight w:val="yellow"/>
              </w:rPr>
              <w:t>4. Dílčí etapa</w:t>
            </w:r>
          </w:p>
        </w:tc>
        <w:tc>
          <w:tcPr>
            <w:tcW w:w="2977" w:type="dxa"/>
          </w:tcPr>
          <w:p w14:paraId="314C69F3" w14:textId="2801B6B3"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p>
        </w:tc>
        <w:tc>
          <w:tcPr>
            <w:tcW w:w="2977" w:type="dxa"/>
          </w:tcPr>
          <w:p w14:paraId="5B8954A9"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601AF452" w14:textId="77777777" w:rsidTr="009227F1">
        <w:tc>
          <w:tcPr>
            <w:tcW w:w="2914" w:type="dxa"/>
          </w:tcPr>
          <w:p w14:paraId="119E4F48" w14:textId="77777777" w:rsidR="00B72613" w:rsidRPr="00B06D17" w:rsidRDefault="00B72613" w:rsidP="00517090">
            <w:pPr>
              <w:pStyle w:val="Tabulka"/>
              <w:rPr>
                <w:rStyle w:val="Tun"/>
                <w:highlight w:val="yellow"/>
              </w:rPr>
            </w:pPr>
            <w:r w:rsidRPr="00B06D17">
              <w:rPr>
                <w:rStyle w:val="Tun"/>
                <w:highlight w:val="yellow"/>
              </w:rPr>
              <w:t>5. Dílčí etapa</w:t>
            </w:r>
          </w:p>
        </w:tc>
        <w:tc>
          <w:tcPr>
            <w:tcW w:w="2977" w:type="dxa"/>
          </w:tcPr>
          <w:p w14:paraId="015431D6" w14:textId="0BDBCDCE"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p>
        </w:tc>
        <w:tc>
          <w:tcPr>
            <w:tcW w:w="2977" w:type="dxa"/>
          </w:tcPr>
          <w:p w14:paraId="16088675" w14:textId="0A731D13" w:rsidR="00B72613" w:rsidRPr="00B06D17" w:rsidRDefault="00B72613" w:rsidP="00517090">
            <w:pPr>
              <w:pStyle w:val="Tabulka"/>
              <w:rPr>
                <w:rStyle w:val="Tun"/>
                <w:highlight w:val="yellow"/>
              </w:rPr>
            </w:pPr>
            <w:r w:rsidRPr="00B06D17">
              <w:rPr>
                <w:rStyle w:val="Tun"/>
                <w:highlight w:val="yellow"/>
              </w:rPr>
              <w:t>[....] Kč</w:t>
            </w:r>
            <w:r w:rsidR="00E14DD5">
              <w:rPr>
                <w:rStyle w:val="Tun"/>
                <w:highlight w:val="yellow"/>
              </w:rPr>
              <w:t xml:space="preserve"> </w:t>
            </w:r>
          </w:p>
        </w:tc>
      </w:tr>
      <w:tr w:rsidR="00B72613" w:rsidRPr="00B72613" w14:paraId="45244CB7" w14:textId="77777777" w:rsidTr="009227F1">
        <w:tc>
          <w:tcPr>
            <w:tcW w:w="2914" w:type="dxa"/>
          </w:tcPr>
          <w:p w14:paraId="051BCD84" w14:textId="5D5A3E0C" w:rsidR="00B72613" w:rsidRPr="00B06D17" w:rsidRDefault="00B72613" w:rsidP="00517090">
            <w:pPr>
              <w:pStyle w:val="Tabulka"/>
              <w:rPr>
                <w:rStyle w:val="Tun"/>
                <w:highlight w:val="yellow"/>
              </w:rPr>
            </w:pPr>
            <w:r w:rsidRPr="00B06D17">
              <w:rPr>
                <w:rStyle w:val="Tun"/>
                <w:highlight w:val="yellow"/>
              </w:rPr>
              <w:t xml:space="preserve">6. Dílčí etapa </w:t>
            </w:r>
          </w:p>
        </w:tc>
        <w:tc>
          <w:tcPr>
            <w:tcW w:w="2977" w:type="dxa"/>
          </w:tcPr>
          <w:p w14:paraId="16A7E2F9" w14:textId="26BADD35"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p>
        </w:tc>
        <w:tc>
          <w:tcPr>
            <w:tcW w:w="2977" w:type="dxa"/>
          </w:tcPr>
          <w:p w14:paraId="41BB2FC4" w14:textId="77777777" w:rsidR="00B72613" w:rsidRPr="00B06D17" w:rsidRDefault="00B72613" w:rsidP="00517090">
            <w:pPr>
              <w:pStyle w:val="Tabulka"/>
              <w:rPr>
                <w:rStyle w:val="Tun"/>
                <w:highlight w:val="yellow"/>
              </w:rPr>
            </w:pPr>
            <w:r w:rsidRPr="00B06D17">
              <w:rPr>
                <w:rStyle w:val="Tun"/>
                <w:highlight w:val="yellow"/>
              </w:rPr>
              <w:t>[....] Kč</w:t>
            </w:r>
          </w:p>
        </w:tc>
      </w:tr>
      <w:tr w:rsidR="003F5C24" w:rsidRPr="00B72613" w14:paraId="1CD09D0F" w14:textId="77777777" w:rsidTr="009227F1">
        <w:tc>
          <w:tcPr>
            <w:tcW w:w="2914" w:type="dxa"/>
          </w:tcPr>
          <w:p w14:paraId="65E07968" w14:textId="3ED72903" w:rsidR="003F5C24" w:rsidRPr="00B06D17" w:rsidRDefault="003F5C24" w:rsidP="00517090">
            <w:pPr>
              <w:pStyle w:val="Tabulka"/>
              <w:rPr>
                <w:rStyle w:val="Tun"/>
                <w:highlight w:val="yellow"/>
              </w:rPr>
            </w:pPr>
            <w:r>
              <w:rPr>
                <w:rStyle w:val="Tun"/>
                <w:highlight w:val="yellow"/>
              </w:rPr>
              <w:t>7. Dílčí etapa</w:t>
            </w:r>
          </w:p>
        </w:tc>
        <w:tc>
          <w:tcPr>
            <w:tcW w:w="2977" w:type="dxa"/>
          </w:tcPr>
          <w:p w14:paraId="6F9E6CB6" w14:textId="439EA812" w:rsidR="003F5C24" w:rsidRPr="00B06D17" w:rsidRDefault="000F69FD" w:rsidP="00517090">
            <w:pPr>
              <w:pStyle w:val="Tabulka"/>
              <w:rPr>
                <w:rStyle w:val="Tun"/>
                <w:highlight w:val="yellow"/>
              </w:rPr>
            </w:pPr>
            <w:r>
              <w:rPr>
                <w:rStyle w:val="Tun"/>
                <w:highlight w:val="yellow"/>
              </w:rPr>
              <w:t>(bez fakturace)</w:t>
            </w:r>
          </w:p>
        </w:tc>
        <w:tc>
          <w:tcPr>
            <w:tcW w:w="2977" w:type="dxa"/>
          </w:tcPr>
          <w:p w14:paraId="2BBD6B78" w14:textId="45EE3155" w:rsidR="003F5C24" w:rsidRPr="00B06D17" w:rsidRDefault="000F69FD" w:rsidP="00517090">
            <w:pPr>
              <w:pStyle w:val="Tabulka"/>
              <w:rPr>
                <w:rStyle w:val="Tun"/>
                <w:highlight w:val="yellow"/>
              </w:rPr>
            </w:pPr>
            <w:r>
              <w:rPr>
                <w:rStyle w:val="Tun"/>
                <w:highlight w:val="yellow"/>
              </w:rPr>
              <w:t>(bez fakturace)</w:t>
            </w:r>
          </w:p>
        </w:tc>
      </w:tr>
      <w:tr w:rsidR="000F69FD" w:rsidRPr="00B72613" w14:paraId="19CA1083" w14:textId="77777777" w:rsidTr="009227F1">
        <w:tc>
          <w:tcPr>
            <w:tcW w:w="2914" w:type="dxa"/>
          </w:tcPr>
          <w:p w14:paraId="47828D53" w14:textId="6D48B340" w:rsidR="000F69FD" w:rsidRDefault="000F69FD" w:rsidP="000F69FD">
            <w:pPr>
              <w:pStyle w:val="Tabulka"/>
              <w:rPr>
                <w:rStyle w:val="Tun"/>
                <w:highlight w:val="yellow"/>
              </w:rPr>
            </w:pPr>
            <w:r>
              <w:rPr>
                <w:rStyle w:val="Tun"/>
                <w:highlight w:val="yellow"/>
              </w:rPr>
              <w:t>8. Dílčí etapa</w:t>
            </w:r>
          </w:p>
        </w:tc>
        <w:tc>
          <w:tcPr>
            <w:tcW w:w="2977" w:type="dxa"/>
          </w:tcPr>
          <w:p w14:paraId="76747115" w14:textId="2E063A7F" w:rsidR="000F69FD" w:rsidRPr="00B06D17" w:rsidRDefault="000F69FD" w:rsidP="000F69FD">
            <w:pPr>
              <w:pStyle w:val="Tabulka"/>
              <w:rPr>
                <w:rStyle w:val="Tun"/>
                <w:highlight w:val="yellow"/>
              </w:rPr>
            </w:pPr>
            <w:r>
              <w:rPr>
                <w:rStyle w:val="Tun"/>
                <w:highlight w:val="yellow"/>
              </w:rPr>
              <w:t>(bez fakturace)</w:t>
            </w:r>
          </w:p>
        </w:tc>
        <w:tc>
          <w:tcPr>
            <w:tcW w:w="2977" w:type="dxa"/>
          </w:tcPr>
          <w:p w14:paraId="6C231ADA" w14:textId="3FFEF360" w:rsidR="000F69FD" w:rsidRPr="00B06D17" w:rsidRDefault="000F69FD" w:rsidP="000F69FD">
            <w:pPr>
              <w:pStyle w:val="Tabulka"/>
              <w:rPr>
                <w:rStyle w:val="Tun"/>
                <w:highlight w:val="yellow"/>
              </w:rPr>
            </w:pPr>
            <w:r>
              <w:rPr>
                <w:rStyle w:val="Tun"/>
                <w:highlight w:val="yellow"/>
              </w:rPr>
              <w:t>(bez fakturace)</w:t>
            </w:r>
          </w:p>
        </w:tc>
      </w:tr>
      <w:tr w:rsidR="000F69FD" w:rsidRPr="00B72613" w14:paraId="34C23FAD" w14:textId="77777777" w:rsidTr="009227F1">
        <w:tc>
          <w:tcPr>
            <w:tcW w:w="2914" w:type="dxa"/>
          </w:tcPr>
          <w:p w14:paraId="6FBDBDEA" w14:textId="1E316B6E" w:rsidR="000F69FD" w:rsidRDefault="000F69FD" w:rsidP="000F69FD">
            <w:pPr>
              <w:pStyle w:val="Tabulka"/>
              <w:rPr>
                <w:rStyle w:val="Tun"/>
                <w:highlight w:val="yellow"/>
              </w:rPr>
            </w:pPr>
            <w:r>
              <w:rPr>
                <w:rStyle w:val="Tun"/>
                <w:highlight w:val="yellow"/>
              </w:rPr>
              <w:t>9. Dílčí etapa</w:t>
            </w:r>
          </w:p>
        </w:tc>
        <w:tc>
          <w:tcPr>
            <w:tcW w:w="2977" w:type="dxa"/>
          </w:tcPr>
          <w:p w14:paraId="5D2BA275" w14:textId="16AB85A2" w:rsidR="000F69FD" w:rsidRPr="00B06D17" w:rsidRDefault="000F69FD" w:rsidP="000F69FD">
            <w:pPr>
              <w:pStyle w:val="Tabulka"/>
              <w:rPr>
                <w:rStyle w:val="Tun"/>
                <w:highlight w:val="yellow"/>
              </w:rPr>
            </w:pPr>
            <w:r w:rsidRPr="00B06D17">
              <w:rPr>
                <w:rStyle w:val="Tun"/>
                <w:highlight w:val="yellow"/>
              </w:rPr>
              <w:t>[....] Kč</w:t>
            </w:r>
          </w:p>
        </w:tc>
        <w:tc>
          <w:tcPr>
            <w:tcW w:w="2977" w:type="dxa"/>
          </w:tcPr>
          <w:p w14:paraId="6E04446F" w14:textId="1C846F21" w:rsidR="000F69FD" w:rsidRPr="00B06D17" w:rsidRDefault="000F69FD" w:rsidP="000F69FD">
            <w:pPr>
              <w:pStyle w:val="Tabulka"/>
              <w:rPr>
                <w:rStyle w:val="Tun"/>
                <w:highlight w:val="yellow"/>
              </w:rPr>
            </w:pPr>
            <w:r w:rsidRPr="00B06D17">
              <w:rPr>
                <w:rStyle w:val="Tun"/>
                <w:highlight w:val="yellow"/>
              </w:rPr>
              <w:t>[....] Kč</w:t>
            </w:r>
          </w:p>
        </w:tc>
      </w:tr>
      <w:tr w:rsidR="000F69FD" w:rsidRPr="00B72613" w14:paraId="34348885" w14:textId="77777777" w:rsidTr="009227F1">
        <w:tc>
          <w:tcPr>
            <w:tcW w:w="2914" w:type="dxa"/>
          </w:tcPr>
          <w:p w14:paraId="3F5B7173" w14:textId="2089414A" w:rsidR="000F69FD" w:rsidRDefault="000F69FD" w:rsidP="000F69FD">
            <w:pPr>
              <w:pStyle w:val="Tabulka"/>
              <w:rPr>
                <w:rStyle w:val="Tun"/>
                <w:highlight w:val="yellow"/>
              </w:rPr>
            </w:pPr>
            <w:r>
              <w:rPr>
                <w:rStyle w:val="Tun"/>
                <w:highlight w:val="yellow"/>
              </w:rPr>
              <w:t>10. Dílčí etapa</w:t>
            </w:r>
          </w:p>
        </w:tc>
        <w:tc>
          <w:tcPr>
            <w:tcW w:w="2977" w:type="dxa"/>
          </w:tcPr>
          <w:p w14:paraId="321C1AAD" w14:textId="445F3D25" w:rsidR="000F69FD" w:rsidRPr="00B06D17" w:rsidRDefault="000F69FD" w:rsidP="000F69FD">
            <w:pPr>
              <w:pStyle w:val="Tabulka"/>
              <w:rPr>
                <w:rStyle w:val="Tun"/>
                <w:highlight w:val="yellow"/>
              </w:rPr>
            </w:pPr>
            <w:r>
              <w:rPr>
                <w:rStyle w:val="Tun"/>
                <w:highlight w:val="yellow"/>
              </w:rPr>
              <w:t>(bez fakturace)</w:t>
            </w:r>
          </w:p>
        </w:tc>
        <w:tc>
          <w:tcPr>
            <w:tcW w:w="2977" w:type="dxa"/>
          </w:tcPr>
          <w:p w14:paraId="7B3826C7" w14:textId="14B985D1" w:rsidR="000F69FD" w:rsidRPr="00B06D17" w:rsidRDefault="000F69FD" w:rsidP="000F69FD">
            <w:pPr>
              <w:pStyle w:val="Tabulka"/>
              <w:rPr>
                <w:rStyle w:val="Tun"/>
                <w:highlight w:val="yellow"/>
              </w:rPr>
            </w:pPr>
            <w:r>
              <w:rPr>
                <w:rStyle w:val="Tun"/>
                <w:highlight w:val="yellow"/>
              </w:rPr>
              <w:t>(bez fakturace)</w:t>
            </w:r>
          </w:p>
        </w:tc>
      </w:tr>
      <w:tr w:rsidR="000F69FD" w:rsidRPr="00B72613" w14:paraId="7C995D26" w14:textId="77777777" w:rsidTr="009227F1">
        <w:tc>
          <w:tcPr>
            <w:tcW w:w="2914" w:type="dxa"/>
          </w:tcPr>
          <w:p w14:paraId="5F35A840" w14:textId="42E031C8" w:rsidR="000F69FD" w:rsidRDefault="000F69FD" w:rsidP="000F69FD">
            <w:pPr>
              <w:pStyle w:val="Tabulka"/>
              <w:rPr>
                <w:rStyle w:val="Tun"/>
                <w:highlight w:val="yellow"/>
              </w:rPr>
            </w:pPr>
            <w:r>
              <w:rPr>
                <w:rStyle w:val="Tun"/>
                <w:highlight w:val="yellow"/>
              </w:rPr>
              <w:t>11. Dílčí etapa</w:t>
            </w:r>
          </w:p>
        </w:tc>
        <w:tc>
          <w:tcPr>
            <w:tcW w:w="2977" w:type="dxa"/>
          </w:tcPr>
          <w:p w14:paraId="288499D6" w14:textId="73348145" w:rsidR="000F69FD" w:rsidRPr="00B06D17" w:rsidRDefault="000F69FD" w:rsidP="000F69FD">
            <w:pPr>
              <w:pStyle w:val="Tabulka"/>
              <w:rPr>
                <w:rStyle w:val="Tun"/>
                <w:highlight w:val="yellow"/>
              </w:rPr>
            </w:pPr>
            <w:r w:rsidRPr="00B06D17">
              <w:rPr>
                <w:rStyle w:val="Tun"/>
                <w:highlight w:val="yellow"/>
              </w:rPr>
              <w:t>[....] Kč</w:t>
            </w:r>
          </w:p>
        </w:tc>
        <w:tc>
          <w:tcPr>
            <w:tcW w:w="2977" w:type="dxa"/>
          </w:tcPr>
          <w:p w14:paraId="020E6084" w14:textId="40502F19" w:rsidR="000F69FD" w:rsidRPr="00B06D17" w:rsidRDefault="000F69FD" w:rsidP="000F69FD">
            <w:pPr>
              <w:pStyle w:val="Tabulka"/>
              <w:rPr>
                <w:rStyle w:val="Tun"/>
                <w:highlight w:val="yellow"/>
              </w:rPr>
            </w:pPr>
            <w:r w:rsidRPr="00B06D17">
              <w:rPr>
                <w:rStyle w:val="Tun"/>
                <w:highlight w:val="yellow"/>
              </w:rPr>
              <w:t>[....] Kč</w:t>
            </w:r>
          </w:p>
        </w:tc>
      </w:tr>
      <w:tr w:rsidR="000F69FD" w:rsidRPr="00B72613" w14:paraId="2D201D51" w14:textId="77777777" w:rsidTr="009227F1">
        <w:tc>
          <w:tcPr>
            <w:tcW w:w="2914" w:type="dxa"/>
          </w:tcPr>
          <w:p w14:paraId="03D834A2" w14:textId="66ADD934" w:rsidR="000F69FD" w:rsidRDefault="000F69FD" w:rsidP="000F69FD">
            <w:pPr>
              <w:pStyle w:val="Tabulka"/>
              <w:rPr>
                <w:rStyle w:val="Tun"/>
                <w:highlight w:val="yellow"/>
              </w:rPr>
            </w:pPr>
            <w:r>
              <w:rPr>
                <w:rStyle w:val="Tun"/>
                <w:highlight w:val="yellow"/>
              </w:rPr>
              <w:t>12. Dílčí etapa</w:t>
            </w:r>
          </w:p>
        </w:tc>
        <w:tc>
          <w:tcPr>
            <w:tcW w:w="2977" w:type="dxa"/>
          </w:tcPr>
          <w:p w14:paraId="1867E4D9" w14:textId="0A408363" w:rsidR="000F69FD" w:rsidRPr="00B06D17" w:rsidRDefault="000F69FD" w:rsidP="000F69FD">
            <w:pPr>
              <w:pStyle w:val="Tabulka"/>
              <w:rPr>
                <w:rStyle w:val="Tun"/>
                <w:highlight w:val="yellow"/>
              </w:rPr>
            </w:pPr>
            <w:r w:rsidRPr="00B06D17">
              <w:rPr>
                <w:rStyle w:val="Tun"/>
                <w:highlight w:val="yellow"/>
              </w:rPr>
              <w:t>[....] Kč</w:t>
            </w:r>
          </w:p>
        </w:tc>
        <w:tc>
          <w:tcPr>
            <w:tcW w:w="2977" w:type="dxa"/>
          </w:tcPr>
          <w:p w14:paraId="64C322EF" w14:textId="67FD1EF1" w:rsidR="000F69FD" w:rsidRPr="00B06D17" w:rsidRDefault="000F69FD" w:rsidP="000F69FD">
            <w:pPr>
              <w:pStyle w:val="Tabulka"/>
              <w:rPr>
                <w:rStyle w:val="Tun"/>
                <w:highlight w:val="yellow"/>
              </w:rPr>
            </w:pPr>
            <w:r w:rsidRPr="00B06D17">
              <w:rPr>
                <w:rStyle w:val="Tun"/>
                <w:highlight w:val="yellow"/>
              </w:rPr>
              <w:t>[....] Kč</w:t>
            </w:r>
          </w:p>
        </w:tc>
      </w:tr>
      <w:tr w:rsidR="000F69FD" w:rsidRPr="00B72613" w14:paraId="5D38DFE7" w14:textId="77777777" w:rsidTr="009227F1">
        <w:tc>
          <w:tcPr>
            <w:tcW w:w="2914" w:type="dxa"/>
          </w:tcPr>
          <w:p w14:paraId="0FBA7CE4" w14:textId="189B8FF2" w:rsidR="000F69FD" w:rsidRDefault="000F69FD" w:rsidP="000F69FD">
            <w:pPr>
              <w:pStyle w:val="Tabulka"/>
              <w:rPr>
                <w:rStyle w:val="Tun"/>
                <w:highlight w:val="yellow"/>
              </w:rPr>
            </w:pPr>
            <w:r>
              <w:rPr>
                <w:rStyle w:val="Tun"/>
                <w:highlight w:val="yellow"/>
              </w:rPr>
              <w:t>13. Dílčí etapa</w:t>
            </w:r>
          </w:p>
        </w:tc>
        <w:tc>
          <w:tcPr>
            <w:tcW w:w="2977" w:type="dxa"/>
          </w:tcPr>
          <w:p w14:paraId="0055F40C" w14:textId="46EE535D" w:rsidR="000F69FD" w:rsidRPr="00B06D17" w:rsidRDefault="000F69FD" w:rsidP="000F69FD">
            <w:pPr>
              <w:pStyle w:val="Tabulka"/>
              <w:rPr>
                <w:rStyle w:val="Tun"/>
                <w:highlight w:val="yellow"/>
              </w:rPr>
            </w:pPr>
            <w:r w:rsidRPr="00B06D17">
              <w:rPr>
                <w:rStyle w:val="Tun"/>
                <w:highlight w:val="yellow"/>
              </w:rPr>
              <w:t>[....] Kč</w:t>
            </w:r>
          </w:p>
        </w:tc>
        <w:tc>
          <w:tcPr>
            <w:tcW w:w="2977" w:type="dxa"/>
          </w:tcPr>
          <w:p w14:paraId="7C803331" w14:textId="4000F8B7" w:rsidR="000F69FD" w:rsidRPr="00B06D17" w:rsidRDefault="000F69FD" w:rsidP="000F69FD">
            <w:pPr>
              <w:pStyle w:val="Tabulka"/>
              <w:rPr>
                <w:rStyle w:val="Tun"/>
                <w:highlight w:val="yellow"/>
              </w:rPr>
            </w:pPr>
            <w:r w:rsidRPr="00B06D17">
              <w:rPr>
                <w:rStyle w:val="Tun"/>
                <w:highlight w:val="yellow"/>
              </w:rPr>
              <w:t>[....] Kč</w:t>
            </w:r>
          </w:p>
        </w:tc>
      </w:tr>
      <w:tr w:rsidR="000F69FD" w:rsidRPr="00B72613" w14:paraId="005784F3" w14:textId="77777777" w:rsidTr="009227F1">
        <w:tc>
          <w:tcPr>
            <w:tcW w:w="2914" w:type="dxa"/>
          </w:tcPr>
          <w:p w14:paraId="7B963E94" w14:textId="20AA92F2" w:rsidR="000F69FD" w:rsidRDefault="000F69FD" w:rsidP="000F69FD">
            <w:pPr>
              <w:pStyle w:val="Tabulka"/>
              <w:rPr>
                <w:rStyle w:val="Tun"/>
                <w:highlight w:val="yellow"/>
              </w:rPr>
            </w:pPr>
            <w:r>
              <w:rPr>
                <w:rStyle w:val="Tun"/>
                <w:highlight w:val="yellow"/>
              </w:rPr>
              <w:t>14. Dílčí etapa</w:t>
            </w:r>
          </w:p>
        </w:tc>
        <w:tc>
          <w:tcPr>
            <w:tcW w:w="2977" w:type="dxa"/>
          </w:tcPr>
          <w:p w14:paraId="4DEBB64A" w14:textId="402C7E30" w:rsidR="000F69FD" w:rsidRPr="00B06D17" w:rsidRDefault="000F69FD" w:rsidP="000F69FD">
            <w:pPr>
              <w:pStyle w:val="Tabulka"/>
              <w:rPr>
                <w:rStyle w:val="Tun"/>
                <w:highlight w:val="yellow"/>
              </w:rPr>
            </w:pPr>
            <w:r w:rsidRPr="00B06D17">
              <w:rPr>
                <w:rStyle w:val="Tun"/>
                <w:highlight w:val="yellow"/>
              </w:rPr>
              <w:t>[....] Kč</w:t>
            </w:r>
          </w:p>
        </w:tc>
        <w:tc>
          <w:tcPr>
            <w:tcW w:w="2977" w:type="dxa"/>
          </w:tcPr>
          <w:p w14:paraId="66BD1EE8" w14:textId="05F1D5A0" w:rsidR="000F69FD" w:rsidRPr="00B06D17" w:rsidRDefault="000F69FD" w:rsidP="000F69FD">
            <w:pPr>
              <w:pStyle w:val="Tabulka"/>
              <w:rPr>
                <w:rStyle w:val="Tun"/>
                <w:highlight w:val="yellow"/>
              </w:rPr>
            </w:pPr>
            <w:r w:rsidRPr="00B06D17">
              <w:rPr>
                <w:rStyle w:val="Tun"/>
                <w:highlight w:val="yellow"/>
              </w:rPr>
              <w:t>[....] Kč</w:t>
            </w:r>
          </w:p>
        </w:tc>
      </w:tr>
      <w:tr w:rsidR="000F69FD" w:rsidRPr="00B72613" w14:paraId="4A0FDB8F" w14:textId="77777777" w:rsidTr="009227F1">
        <w:tc>
          <w:tcPr>
            <w:tcW w:w="2914" w:type="dxa"/>
          </w:tcPr>
          <w:p w14:paraId="11548633" w14:textId="5BBE90AB" w:rsidR="000F69FD" w:rsidRDefault="000F69FD" w:rsidP="000F69FD">
            <w:pPr>
              <w:pStyle w:val="Tabulka"/>
              <w:rPr>
                <w:rStyle w:val="Tun"/>
                <w:highlight w:val="yellow"/>
              </w:rPr>
            </w:pPr>
            <w:r>
              <w:rPr>
                <w:rStyle w:val="Tun"/>
                <w:highlight w:val="yellow"/>
              </w:rPr>
              <w:t>15. Dílčí etapa</w:t>
            </w:r>
          </w:p>
        </w:tc>
        <w:tc>
          <w:tcPr>
            <w:tcW w:w="2977" w:type="dxa"/>
          </w:tcPr>
          <w:p w14:paraId="72AD0999" w14:textId="63A73B88" w:rsidR="000F69FD" w:rsidRPr="00B06D17" w:rsidRDefault="000F69FD" w:rsidP="000F69FD">
            <w:pPr>
              <w:pStyle w:val="Tabulka"/>
              <w:rPr>
                <w:rStyle w:val="Tun"/>
                <w:highlight w:val="yellow"/>
              </w:rPr>
            </w:pPr>
            <w:r w:rsidRPr="00B06D17">
              <w:rPr>
                <w:rStyle w:val="Tun"/>
                <w:highlight w:val="yellow"/>
              </w:rPr>
              <w:t>[....] Kč</w:t>
            </w:r>
          </w:p>
        </w:tc>
        <w:tc>
          <w:tcPr>
            <w:tcW w:w="2977" w:type="dxa"/>
          </w:tcPr>
          <w:p w14:paraId="73561FD3" w14:textId="21A3AEBE" w:rsidR="000F69FD" w:rsidRPr="00B06D17" w:rsidRDefault="000F69FD" w:rsidP="000F69FD">
            <w:pPr>
              <w:pStyle w:val="Tabulka"/>
              <w:rPr>
                <w:rStyle w:val="Tun"/>
                <w:highlight w:val="yellow"/>
              </w:rPr>
            </w:pPr>
            <w:r w:rsidRPr="00B06D17">
              <w:rPr>
                <w:rStyle w:val="Tun"/>
                <w:highlight w:val="yellow"/>
              </w:rPr>
              <w:t>[....] Kč</w:t>
            </w:r>
          </w:p>
        </w:tc>
      </w:tr>
      <w:tr w:rsidR="000F69FD" w:rsidRPr="00B72613" w14:paraId="0113CD63" w14:textId="77777777" w:rsidTr="009227F1">
        <w:tc>
          <w:tcPr>
            <w:tcW w:w="2914" w:type="dxa"/>
          </w:tcPr>
          <w:p w14:paraId="6B014421" w14:textId="0412366B" w:rsidR="000F69FD" w:rsidRDefault="000F69FD" w:rsidP="000F69FD">
            <w:pPr>
              <w:pStyle w:val="Tabulka"/>
              <w:rPr>
                <w:rStyle w:val="Tun"/>
                <w:highlight w:val="yellow"/>
              </w:rPr>
            </w:pPr>
            <w:r>
              <w:rPr>
                <w:rStyle w:val="Tun"/>
                <w:highlight w:val="yellow"/>
              </w:rPr>
              <w:t>16. Dílčí etapa</w:t>
            </w:r>
          </w:p>
        </w:tc>
        <w:tc>
          <w:tcPr>
            <w:tcW w:w="2977" w:type="dxa"/>
          </w:tcPr>
          <w:p w14:paraId="2A9F9FD3" w14:textId="72B830F2" w:rsidR="000F69FD" w:rsidRPr="00B06D17" w:rsidRDefault="000F69FD" w:rsidP="000F69FD">
            <w:pPr>
              <w:pStyle w:val="Tabulka"/>
              <w:rPr>
                <w:rStyle w:val="Tun"/>
                <w:highlight w:val="yellow"/>
              </w:rPr>
            </w:pPr>
            <w:r w:rsidRPr="00B06D17">
              <w:rPr>
                <w:rStyle w:val="Tun"/>
                <w:highlight w:val="yellow"/>
              </w:rPr>
              <w:t>[....] Kč</w:t>
            </w:r>
          </w:p>
        </w:tc>
        <w:tc>
          <w:tcPr>
            <w:tcW w:w="2977" w:type="dxa"/>
          </w:tcPr>
          <w:p w14:paraId="48C3229D" w14:textId="1F3A9792" w:rsidR="000F69FD" w:rsidRPr="00B06D17" w:rsidRDefault="000F69FD" w:rsidP="000F69FD">
            <w:pPr>
              <w:pStyle w:val="Tabulka"/>
              <w:rPr>
                <w:rStyle w:val="Tun"/>
                <w:highlight w:val="yellow"/>
              </w:rPr>
            </w:pPr>
            <w:r w:rsidRPr="00B06D17">
              <w:rPr>
                <w:rStyle w:val="Tun"/>
                <w:highlight w:val="yellow"/>
              </w:rPr>
              <w:t>[....] Kč</w:t>
            </w:r>
          </w:p>
        </w:tc>
      </w:tr>
      <w:tr w:rsidR="000F69FD" w:rsidRPr="00B72613" w14:paraId="45F3994D" w14:textId="77777777" w:rsidTr="009227F1">
        <w:tc>
          <w:tcPr>
            <w:tcW w:w="2914" w:type="dxa"/>
          </w:tcPr>
          <w:p w14:paraId="499058FF" w14:textId="742EC7BF" w:rsidR="000F69FD" w:rsidRDefault="000F69FD" w:rsidP="000F69FD">
            <w:pPr>
              <w:pStyle w:val="Tabulka"/>
              <w:rPr>
                <w:rStyle w:val="Tun"/>
                <w:highlight w:val="yellow"/>
              </w:rPr>
            </w:pPr>
            <w:r>
              <w:rPr>
                <w:rStyle w:val="Tun"/>
                <w:highlight w:val="yellow"/>
              </w:rPr>
              <w:t>17. Dílčí etapa</w:t>
            </w:r>
          </w:p>
        </w:tc>
        <w:tc>
          <w:tcPr>
            <w:tcW w:w="2977" w:type="dxa"/>
          </w:tcPr>
          <w:p w14:paraId="41B3028E" w14:textId="02B6DBB1" w:rsidR="000F69FD" w:rsidRPr="00B06D17" w:rsidRDefault="000F69FD" w:rsidP="000F69FD">
            <w:pPr>
              <w:pStyle w:val="Tabulka"/>
              <w:rPr>
                <w:rStyle w:val="Tun"/>
                <w:highlight w:val="yellow"/>
              </w:rPr>
            </w:pPr>
            <w:r w:rsidRPr="00B06D17">
              <w:rPr>
                <w:rStyle w:val="Tun"/>
                <w:highlight w:val="yellow"/>
              </w:rPr>
              <w:t>[....] Kč</w:t>
            </w:r>
            <w:r>
              <w:rPr>
                <w:rStyle w:val="Tun"/>
                <w:highlight w:val="yellow"/>
              </w:rPr>
              <w:t xml:space="preserve"> (fakturace Ceny za výkon Dozoru projektanta při zpracování PDPS)</w:t>
            </w:r>
          </w:p>
        </w:tc>
        <w:tc>
          <w:tcPr>
            <w:tcW w:w="2977" w:type="dxa"/>
          </w:tcPr>
          <w:p w14:paraId="0B75EC36" w14:textId="02DE5565" w:rsidR="000F69FD" w:rsidRPr="00B06D17" w:rsidRDefault="000F69FD" w:rsidP="000F69FD">
            <w:pPr>
              <w:pStyle w:val="Tabulka"/>
              <w:rPr>
                <w:rStyle w:val="Tun"/>
                <w:highlight w:val="yellow"/>
              </w:rPr>
            </w:pPr>
            <w:r w:rsidRPr="00B06D17">
              <w:rPr>
                <w:rStyle w:val="Tun"/>
                <w:highlight w:val="yellow"/>
              </w:rPr>
              <w:t>[....] Kč</w:t>
            </w:r>
          </w:p>
        </w:tc>
      </w:tr>
      <w:tr w:rsidR="000F69FD" w:rsidRPr="00B72613" w14:paraId="781662FF" w14:textId="77777777" w:rsidTr="009227F1">
        <w:tc>
          <w:tcPr>
            <w:tcW w:w="2914" w:type="dxa"/>
          </w:tcPr>
          <w:p w14:paraId="1C9FF282" w14:textId="77777777" w:rsidR="000F69FD" w:rsidRPr="00B72613" w:rsidRDefault="000F69FD" w:rsidP="000F69FD">
            <w:pPr>
              <w:pStyle w:val="Tabulka"/>
              <w:rPr>
                <w:rStyle w:val="Tun"/>
              </w:rPr>
            </w:pPr>
            <w:r w:rsidRPr="00B72613">
              <w:rPr>
                <w:rStyle w:val="Tun"/>
              </w:rPr>
              <w:t>Celkem:</w:t>
            </w:r>
          </w:p>
        </w:tc>
        <w:tc>
          <w:tcPr>
            <w:tcW w:w="2977" w:type="dxa"/>
          </w:tcPr>
          <w:p w14:paraId="3F271987" w14:textId="77777777" w:rsidR="000F69FD" w:rsidRPr="00B72613" w:rsidRDefault="000F69FD" w:rsidP="000F69FD">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5A0B21A3" w14:textId="77777777" w:rsidR="000F69FD" w:rsidRPr="00B72613" w:rsidRDefault="000F69FD" w:rsidP="000F69FD">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0DE0C959" w14:textId="77777777" w:rsidR="00236DCC" w:rsidRDefault="00236DCC" w:rsidP="00236DCC">
      <w:pPr>
        <w:pStyle w:val="Textbezodsazen"/>
      </w:pPr>
    </w:p>
    <w:p w14:paraId="2571C37D" w14:textId="77777777" w:rsidR="00236DCC" w:rsidRDefault="00236DCC" w:rsidP="00236DCC">
      <w:pPr>
        <w:pStyle w:val="Textbezodsazen"/>
      </w:pPr>
    </w:p>
    <w:p w14:paraId="18655D6B" w14:textId="77777777" w:rsidR="00236DCC" w:rsidRDefault="00236DCC" w:rsidP="00236DCC">
      <w:pPr>
        <w:pStyle w:val="Textbezodsazen"/>
        <w:sectPr w:rsidR="00236DCC" w:rsidSect="00417DF5">
          <w:headerReference w:type="even" r:id="rId34"/>
          <w:headerReference w:type="default" r:id="rId35"/>
          <w:footerReference w:type="even" r:id="rId36"/>
          <w:footerReference w:type="default" r:id="rId37"/>
          <w:headerReference w:type="first" r:id="rId38"/>
          <w:pgSz w:w="11906" w:h="16838" w:code="9"/>
          <w:pgMar w:top="1077" w:right="1588" w:bottom="1474" w:left="1588" w:header="595" w:footer="624" w:gutter="0"/>
          <w:pgNumType w:start="1"/>
          <w:cols w:space="708"/>
          <w:docGrid w:linePitch="360"/>
        </w:sectPr>
      </w:pPr>
    </w:p>
    <w:p w14:paraId="03BD7E88" w14:textId="77777777" w:rsidR="00B72613" w:rsidRDefault="00B72613" w:rsidP="00B72613">
      <w:pPr>
        <w:pStyle w:val="Nadpisbezsl1-1"/>
      </w:pPr>
      <w:r>
        <w:lastRenderedPageBreak/>
        <w:t>Příloha č. 5</w:t>
      </w:r>
    </w:p>
    <w:p w14:paraId="3B033F05" w14:textId="77777777" w:rsidR="00AA0F9E" w:rsidRDefault="00AA0F9E" w:rsidP="006737E9">
      <w:pPr>
        <w:pStyle w:val="Text2-1"/>
        <w:numPr>
          <w:ilvl w:val="0"/>
          <w:numId w:val="0"/>
        </w:numPr>
        <w:ind w:left="737" w:hanging="737"/>
        <w:rPr>
          <w:b/>
        </w:rPr>
      </w:pPr>
    </w:p>
    <w:p w14:paraId="6AFEB8C3" w14:textId="3606B966" w:rsidR="00A17E3B" w:rsidRDefault="00B72613" w:rsidP="006737E9">
      <w:pPr>
        <w:pStyle w:val="Text2-1"/>
        <w:numPr>
          <w:ilvl w:val="0"/>
          <w:numId w:val="0"/>
        </w:numPr>
        <w:ind w:left="737" w:hanging="737"/>
        <w:rPr>
          <w:rStyle w:val="Tun"/>
          <w:b w:val="0"/>
          <w:i/>
          <w:color w:val="00B050"/>
          <w:sz w:val="16"/>
          <w:szCs w:val="16"/>
        </w:rPr>
      </w:pPr>
      <w:r w:rsidRPr="005562D9">
        <w:rPr>
          <w:b/>
        </w:rPr>
        <w:t>Harmonogram plnění</w:t>
      </w:r>
      <w:r w:rsidR="00C321B7" w:rsidRPr="005562D9">
        <w:rPr>
          <w:rStyle w:val="Tun"/>
          <w:b w:val="0"/>
          <w:i/>
          <w:color w:val="00B050"/>
          <w:sz w:val="16"/>
          <w:szCs w:val="16"/>
        </w:rPr>
        <w:t xml:space="preserve"> </w:t>
      </w:r>
    </w:p>
    <w:tbl>
      <w:tblPr>
        <w:tblW w:w="14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34"/>
        <w:gridCol w:w="1701"/>
        <w:gridCol w:w="7797"/>
        <w:gridCol w:w="2126"/>
        <w:gridCol w:w="1276"/>
      </w:tblGrid>
      <w:tr w:rsidR="00AA0F9E" w:rsidRPr="00AA0F9E" w14:paraId="1B2D901D" w14:textId="77777777" w:rsidTr="0087116D">
        <w:trPr>
          <w:trHeight w:val="270"/>
        </w:trPr>
        <w:tc>
          <w:tcPr>
            <w:tcW w:w="1134" w:type="dxa"/>
            <w:shd w:val="clear" w:color="auto" w:fill="auto"/>
            <w:noWrap/>
            <w:vAlign w:val="center"/>
            <w:hideMark/>
          </w:tcPr>
          <w:p w14:paraId="46876440" w14:textId="77777777" w:rsidR="00AA0F9E" w:rsidRPr="0087116D" w:rsidRDefault="00AA0F9E" w:rsidP="00AA0F9E">
            <w:pPr>
              <w:spacing w:after="0" w:line="240" w:lineRule="auto"/>
              <w:jc w:val="center"/>
              <w:rPr>
                <w:rFonts w:eastAsia="Times New Roman" w:cs="Times New Roman"/>
                <w:b/>
                <w:bCs/>
                <w:sz w:val="18"/>
                <w:szCs w:val="18"/>
                <w:lang w:eastAsia="cs-CZ"/>
              </w:rPr>
            </w:pPr>
            <w:r w:rsidRPr="0087116D">
              <w:rPr>
                <w:rFonts w:eastAsia="Times New Roman" w:cs="Times New Roman"/>
                <w:b/>
                <w:bCs/>
                <w:sz w:val="18"/>
                <w:szCs w:val="18"/>
                <w:lang w:eastAsia="cs-CZ"/>
              </w:rPr>
              <w:t>Část díla</w:t>
            </w:r>
          </w:p>
        </w:tc>
        <w:tc>
          <w:tcPr>
            <w:tcW w:w="1701" w:type="dxa"/>
            <w:shd w:val="clear" w:color="auto" w:fill="auto"/>
            <w:noWrap/>
            <w:vAlign w:val="center"/>
            <w:hideMark/>
          </w:tcPr>
          <w:p w14:paraId="531DCF0E" w14:textId="77777777" w:rsidR="00AA0F9E" w:rsidRPr="0087116D" w:rsidRDefault="00AA0F9E" w:rsidP="00AA0F9E">
            <w:pPr>
              <w:spacing w:after="0" w:line="240" w:lineRule="auto"/>
              <w:jc w:val="center"/>
              <w:rPr>
                <w:rFonts w:eastAsia="Times New Roman" w:cs="Times New Roman"/>
                <w:b/>
                <w:bCs/>
                <w:sz w:val="18"/>
                <w:szCs w:val="18"/>
                <w:lang w:eastAsia="cs-CZ"/>
              </w:rPr>
            </w:pPr>
            <w:r w:rsidRPr="0087116D">
              <w:rPr>
                <w:rFonts w:eastAsia="Times New Roman" w:cs="Times New Roman"/>
                <w:b/>
                <w:bCs/>
                <w:sz w:val="18"/>
                <w:szCs w:val="18"/>
                <w:lang w:eastAsia="cs-CZ"/>
              </w:rPr>
              <w:t>Doba plnění</w:t>
            </w:r>
          </w:p>
        </w:tc>
        <w:tc>
          <w:tcPr>
            <w:tcW w:w="7797" w:type="dxa"/>
            <w:shd w:val="clear" w:color="auto" w:fill="auto"/>
            <w:noWrap/>
            <w:vAlign w:val="center"/>
            <w:hideMark/>
          </w:tcPr>
          <w:p w14:paraId="399D23D4" w14:textId="77777777" w:rsidR="00AA0F9E" w:rsidRPr="0087116D" w:rsidRDefault="00AA0F9E" w:rsidP="00AA0F9E">
            <w:pPr>
              <w:spacing w:after="0" w:line="240" w:lineRule="auto"/>
              <w:jc w:val="center"/>
              <w:rPr>
                <w:rFonts w:eastAsia="Times New Roman" w:cs="Times New Roman"/>
                <w:b/>
                <w:bCs/>
                <w:color w:val="404040"/>
                <w:lang w:eastAsia="cs-CZ"/>
              </w:rPr>
            </w:pPr>
            <w:r w:rsidRPr="0087116D">
              <w:rPr>
                <w:rFonts w:eastAsia="Times New Roman" w:cs="Times New Roman"/>
                <w:b/>
                <w:bCs/>
                <w:color w:val="404040"/>
                <w:lang w:eastAsia="cs-CZ"/>
              </w:rPr>
              <w:t>Popis činností prováděných v Dílčí etapě</w:t>
            </w:r>
          </w:p>
        </w:tc>
        <w:tc>
          <w:tcPr>
            <w:tcW w:w="2126" w:type="dxa"/>
            <w:shd w:val="clear" w:color="auto" w:fill="auto"/>
            <w:noWrap/>
            <w:vAlign w:val="center"/>
            <w:hideMark/>
          </w:tcPr>
          <w:p w14:paraId="5C744A64" w14:textId="77777777" w:rsidR="00AA0F9E" w:rsidRPr="0087116D" w:rsidRDefault="00AA0F9E" w:rsidP="00AA0F9E">
            <w:pPr>
              <w:spacing w:after="0" w:line="240" w:lineRule="auto"/>
              <w:jc w:val="center"/>
              <w:rPr>
                <w:rFonts w:eastAsia="Times New Roman" w:cs="Times New Roman"/>
                <w:b/>
                <w:bCs/>
                <w:sz w:val="18"/>
                <w:szCs w:val="18"/>
                <w:lang w:eastAsia="cs-CZ"/>
              </w:rPr>
            </w:pPr>
            <w:r w:rsidRPr="0087116D">
              <w:rPr>
                <w:rFonts w:eastAsia="Times New Roman" w:cs="Times New Roman"/>
                <w:b/>
                <w:bCs/>
                <w:sz w:val="18"/>
                <w:szCs w:val="18"/>
                <w:lang w:eastAsia="cs-CZ"/>
              </w:rPr>
              <w:t>Podmínky dokončení Dílčí etapy</w:t>
            </w:r>
          </w:p>
        </w:tc>
        <w:tc>
          <w:tcPr>
            <w:tcW w:w="1276" w:type="dxa"/>
            <w:shd w:val="clear" w:color="auto" w:fill="auto"/>
            <w:noWrap/>
            <w:vAlign w:val="center"/>
            <w:hideMark/>
          </w:tcPr>
          <w:p w14:paraId="7456B804" w14:textId="77777777" w:rsidR="00AA0F9E" w:rsidRPr="0087116D" w:rsidRDefault="00AA0F9E" w:rsidP="00AA0F9E">
            <w:pPr>
              <w:spacing w:after="0" w:line="240" w:lineRule="auto"/>
              <w:jc w:val="center"/>
              <w:rPr>
                <w:rFonts w:eastAsia="Times New Roman" w:cs="Times New Roman"/>
                <w:b/>
                <w:bCs/>
                <w:sz w:val="18"/>
                <w:szCs w:val="18"/>
                <w:lang w:eastAsia="cs-CZ"/>
              </w:rPr>
            </w:pPr>
            <w:r w:rsidRPr="0087116D">
              <w:rPr>
                <w:rFonts w:eastAsia="Times New Roman" w:cs="Times New Roman"/>
                <w:b/>
                <w:bCs/>
                <w:sz w:val="18"/>
                <w:szCs w:val="18"/>
                <w:lang w:eastAsia="cs-CZ"/>
              </w:rPr>
              <w:t>Fakturace po dokončení dílčí etapy</w:t>
            </w:r>
          </w:p>
        </w:tc>
      </w:tr>
      <w:tr w:rsidR="00AA0F9E" w:rsidRPr="00AA0F9E" w14:paraId="4CC2BA40" w14:textId="77777777" w:rsidTr="0087116D">
        <w:trPr>
          <w:trHeight w:val="675"/>
        </w:trPr>
        <w:tc>
          <w:tcPr>
            <w:tcW w:w="1134" w:type="dxa"/>
            <w:vMerge w:val="restart"/>
            <w:shd w:val="clear" w:color="auto" w:fill="auto"/>
            <w:noWrap/>
            <w:vAlign w:val="center"/>
            <w:hideMark/>
          </w:tcPr>
          <w:p w14:paraId="166B11DB" w14:textId="77777777" w:rsidR="00AA0F9E" w:rsidRPr="00AA0F9E" w:rsidRDefault="00AA0F9E" w:rsidP="00AA0F9E">
            <w:pPr>
              <w:spacing w:after="0" w:line="240" w:lineRule="auto"/>
              <w:jc w:val="center"/>
              <w:rPr>
                <w:rFonts w:eastAsia="Times New Roman" w:cs="Times New Roman"/>
                <w:b/>
                <w:bCs/>
                <w:sz w:val="18"/>
                <w:szCs w:val="18"/>
                <w:lang w:eastAsia="cs-CZ"/>
              </w:rPr>
            </w:pPr>
            <w:r w:rsidRPr="00AA0F9E">
              <w:rPr>
                <w:rFonts w:eastAsia="Times New Roman" w:cs="Times New Roman"/>
                <w:b/>
                <w:bCs/>
                <w:sz w:val="18"/>
                <w:szCs w:val="18"/>
                <w:lang w:eastAsia="cs-CZ"/>
              </w:rPr>
              <w:t>1. Dílčí etapa</w:t>
            </w:r>
          </w:p>
        </w:tc>
        <w:tc>
          <w:tcPr>
            <w:tcW w:w="1701" w:type="dxa"/>
            <w:vMerge w:val="restart"/>
            <w:shd w:val="clear" w:color="000000" w:fill="FFFFFF"/>
            <w:vAlign w:val="center"/>
            <w:hideMark/>
          </w:tcPr>
          <w:p w14:paraId="2498CC09" w14:textId="77777777" w:rsidR="00AA0F9E" w:rsidRPr="00876F01" w:rsidRDefault="00AA0F9E" w:rsidP="00AA0F9E">
            <w:pPr>
              <w:spacing w:after="0" w:line="240" w:lineRule="auto"/>
              <w:jc w:val="center"/>
              <w:rPr>
                <w:rFonts w:eastAsia="Times New Roman" w:cs="Times New Roman"/>
                <w:b/>
                <w:bCs/>
                <w:sz w:val="18"/>
                <w:szCs w:val="18"/>
                <w:lang w:eastAsia="cs-CZ"/>
              </w:rPr>
            </w:pPr>
            <w:r w:rsidRPr="00876F01">
              <w:rPr>
                <w:rFonts w:eastAsia="Times New Roman" w:cs="Times New Roman"/>
                <w:b/>
                <w:bCs/>
                <w:sz w:val="18"/>
                <w:szCs w:val="18"/>
                <w:lang w:eastAsia="cs-CZ"/>
              </w:rPr>
              <w:t>Do 2 měsíců od nabytí účinnosti Smlouvy</w:t>
            </w:r>
          </w:p>
        </w:tc>
        <w:tc>
          <w:tcPr>
            <w:tcW w:w="7797" w:type="dxa"/>
            <w:shd w:val="clear" w:color="auto" w:fill="auto"/>
            <w:hideMark/>
          </w:tcPr>
          <w:p w14:paraId="3767BE1F" w14:textId="4F8DA5A2" w:rsidR="003058E4" w:rsidRDefault="003058E4" w:rsidP="00AA0F9E">
            <w:pPr>
              <w:spacing w:after="0" w:line="240" w:lineRule="auto"/>
              <w:rPr>
                <w:rFonts w:eastAsia="Times New Roman" w:cs="Times New Roman"/>
                <w:sz w:val="18"/>
                <w:szCs w:val="18"/>
                <w:lang w:eastAsia="cs-CZ"/>
              </w:rPr>
            </w:pPr>
            <w:r>
              <w:rPr>
                <w:rFonts w:eastAsia="Times New Roman" w:cs="Times New Roman"/>
                <w:sz w:val="18"/>
                <w:szCs w:val="18"/>
                <w:lang w:eastAsia="cs-CZ"/>
              </w:rPr>
              <w:t>Zajištění s</w:t>
            </w:r>
            <w:r w:rsidR="00AA0F9E" w:rsidRPr="00AA0F9E">
              <w:rPr>
                <w:rFonts w:eastAsia="Times New Roman" w:cs="Times New Roman"/>
                <w:sz w:val="18"/>
                <w:szCs w:val="18"/>
                <w:lang w:eastAsia="cs-CZ"/>
              </w:rPr>
              <w:t>polečné</w:t>
            </w:r>
            <w:r>
              <w:rPr>
                <w:rFonts w:eastAsia="Times New Roman" w:cs="Times New Roman"/>
                <w:sz w:val="18"/>
                <w:szCs w:val="18"/>
                <w:lang w:eastAsia="cs-CZ"/>
              </w:rPr>
              <w:t>ho</w:t>
            </w:r>
            <w:r w:rsidR="00AA0F9E" w:rsidRPr="00AA0F9E">
              <w:rPr>
                <w:rFonts w:eastAsia="Times New Roman" w:cs="Times New Roman"/>
                <w:sz w:val="18"/>
                <w:szCs w:val="18"/>
                <w:lang w:eastAsia="cs-CZ"/>
              </w:rPr>
              <w:t xml:space="preserve"> datové</w:t>
            </w:r>
            <w:r>
              <w:rPr>
                <w:rFonts w:eastAsia="Times New Roman" w:cs="Times New Roman"/>
                <w:sz w:val="18"/>
                <w:szCs w:val="18"/>
                <w:lang w:eastAsia="cs-CZ"/>
              </w:rPr>
              <w:t>ho</w:t>
            </w:r>
            <w:r w:rsidR="00AA0F9E" w:rsidRPr="00AA0F9E">
              <w:rPr>
                <w:rFonts w:eastAsia="Times New Roman" w:cs="Times New Roman"/>
                <w:sz w:val="18"/>
                <w:szCs w:val="18"/>
                <w:lang w:eastAsia="cs-CZ"/>
              </w:rPr>
              <w:t xml:space="preserve"> prostředí (CDE)</w:t>
            </w:r>
            <w:r>
              <w:rPr>
                <w:rFonts w:eastAsia="Times New Roman" w:cs="Times New Roman"/>
                <w:sz w:val="18"/>
                <w:szCs w:val="18"/>
                <w:lang w:eastAsia="cs-CZ"/>
              </w:rPr>
              <w:t>.</w:t>
            </w:r>
          </w:p>
          <w:p w14:paraId="14D84811" w14:textId="21B89EF4" w:rsidR="00AA0F9E" w:rsidRPr="00AA0F9E" w:rsidRDefault="00AA0F9E" w:rsidP="00AA0F9E">
            <w:pPr>
              <w:spacing w:after="0" w:line="240" w:lineRule="auto"/>
              <w:rPr>
                <w:rFonts w:eastAsia="Times New Roman" w:cs="Times New Roman"/>
                <w:sz w:val="18"/>
                <w:szCs w:val="18"/>
                <w:lang w:eastAsia="cs-CZ"/>
              </w:rPr>
            </w:pPr>
          </w:p>
        </w:tc>
        <w:tc>
          <w:tcPr>
            <w:tcW w:w="2126" w:type="dxa"/>
            <w:vMerge w:val="restart"/>
            <w:shd w:val="clear" w:color="auto" w:fill="auto"/>
            <w:vAlign w:val="center"/>
            <w:hideMark/>
          </w:tcPr>
          <w:p w14:paraId="48518300" w14:textId="77777777" w:rsidR="00AA0F9E" w:rsidRPr="00AA0F9E" w:rsidRDefault="00AA0F9E" w:rsidP="00AA0F9E">
            <w:pPr>
              <w:spacing w:after="0" w:line="240" w:lineRule="auto"/>
              <w:jc w:val="center"/>
              <w:rPr>
                <w:rFonts w:eastAsia="Times New Roman" w:cs="Times New Roman"/>
                <w:color w:val="404040"/>
                <w:sz w:val="18"/>
                <w:szCs w:val="18"/>
                <w:lang w:eastAsia="cs-CZ"/>
              </w:rPr>
            </w:pPr>
            <w:r w:rsidRPr="00AA0F9E">
              <w:rPr>
                <w:rFonts w:eastAsia="Times New Roman" w:cs="Times New Roman"/>
                <w:color w:val="404040"/>
                <w:sz w:val="18"/>
                <w:szCs w:val="18"/>
                <w:lang w:eastAsia="cs-CZ"/>
              </w:rPr>
              <w:t xml:space="preserve">Prezenční listina ze školení </w:t>
            </w:r>
            <w:r w:rsidRPr="00AA0F9E">
              <w:rPr>
                <w:rFonts w:eastAsia="Times New Roman" w:cs="Times New Roman"/>
                <w:color w:val="404040"/>
                <w:sz w:val="18"/>
                <w:szCs w:val="18"/>
                <w:lang w:eastAsia="cs-CZ"/>
              </w:rPr>
              <w:br/>
              <w:t>a</w:t>
            </w:r>
            <w:r w:rsidRPr="00AA0F9E">
              <w:rPr>
                <w:rFonts w:eastAsia="Times New Roman" w:cs="Times New Roman"/>
                <w:color w:val="404040"/>
                <w:sz w:val="18"/>
                <w:szCs w:val="18"/>
                <w:lang w:eastAsia="cs-CZ"/>
              </w:rPr>
              <w:br/>
              <w:t>Předávací protokol podepsaný Objednatelem</w:t>
            </w:r>
          </w:p>
        </w:tc>
        <w:tc>
          <w:tcPr>
            <w:tcW w:w="1276" w:type="dxa"/>
            <w:vMerge w:val="restart"/>
            <w:shd w:val="clear" w:color="auto" w:fill="auto"/>
            <w:vAlign w:val="center"/>
            <w:hideMark/>
          </w:tcPr>
          <w:p w14:paraId="7A1B7422" w14:textId="2B307098" w:rsidR="00AA0F9E" w:rsidRPr="00876F01" w:rsidRDefault="00AA0F9E" w:rsidP="00AA0F9E">
            <w:pPr>
              <w:spacing w:after="0" w:line="240" w:lineRule="auto"/>
              <w:jc w:val="center"/>
              <w:rPr>
                <w:rFonts w:eastAsia="Times New Roman" w:cs="Times New Roman"/>
                <w:b/>
                <w:bCs/>
                <w:color w:val="404040"/>
                <w:sz w:val="16"/>
                <w:szCs w:val="16"/>
                <w:lang w:eastAsia="cs-CZ"/>
              </w:rPr>
            </w:pPr>
            <w:r w:rsidRPr="00876F01">
              <w:rPr>
                <w:rFonts w:eastAsia="Times New Roman" w:cs="Times New Roman"/>
                <w:b/>
                <w:bCs/>
                <w:color w:val="404040"/>
                <w:sz w:val="16"/>
                <w:szCs w:val="16"/>
                <w:lang w:eastAsia="cs-CZ"/>
              </w:rPr>
              <w:t xml:space="preserve">5 % z ceny ZP </w:t>
            </w:r>
            <w:r w:rsidR="00892DFE" w:rsidRPr="00876F01">
              <w:rPr>
                <w:rFonts w:eastAsia="Times New Roman" w:cs="Times New Roman"/>
                <w:b/>
                <w:bCs/>
                <w:color w:val="404040"/>
                <w:sz w:val="16"/>
                <w:szCs w:val="16"/>
                <w:lang w:eastAsia="cs-CZ"/>
              </w:rPr>
              <w:t>a</w:t>
            </w:r>
            <w:r w:rsidRPr="00876F01">
              <w:rPr>
                <w:rFonts w:eastAsia="Times New Roman" w:cs="Times New Roman"/>
                <w:b/>
                <w:bCs/>
                <w:color w:val="404040"/>
                <w:sz w:val="16"/>
                <w:szCs w:val="16"/>
                <w:lang w:eastAsia="cs-CZ"/>
              </w:rPr>
              <w:t xml:space="preserve"> DPS</w:t>
            </w:r>
            <w:r w:rsidR="003058E4" w:rsidRPr="00876F01">
              <w:rPr>
                <w:rFonts w:eastAsia="Times New Roman" w:cs="Times New Roman"/>
                <w:b/>
                <w:bCs/>
                <w:color w:val="404040"/>
                <w:sz w:val="16"/>
                <w:szCs w:val="16"/>
                <w:lang w:eastAsia="cs-CZ"/>
              </w:rPr>
              <w:t xml:space="preserve"> + 15 % z ceny CDE </w:t>
            </w:r>
          </w:p>
        </w:tc>
      </w:tr>
      <w:tr w:rsidR="003058E4" w:rsidRPr="00AA0F9E" w14:paraId="07F61D86" w14:textId="77777777" w:rsidTr="0087116D">
        <w:trPr>
          <w:trHeight w:val="340"/>
        </w:trPr>
        <w:tc>
          <w:tcPr>
            <w:tcW w:w="1134" w:type="dxa"/>
            <w:vMerge/>
            <w:shd w:val="clear" w:color="auto" w:fill="auto"/>
            <w:noWrap/>
            <w:vAlign w:val="center"/>
          </w:tcPr>
          <w:p w14:paraId="3D9F7480" w14:textId="77777777" w:rsidR="003058E4" w:rsidRPr="00AA0F9E" w:rsidRDefault="003058E4" w:rsidP="00AA0F9E">
            <w:pPr>
              <w:spacing w:after="0" w:line="240" w:lineRule="auto"/>
              <w:jc w:val="center"/>
              <w:rPr>
                <w:rFonts w:eastAsia="Times New Roman" w:cs="Times New Roman"/>
                <w:b/>
                <w:bCs/>
                <w:sz w:val="18"/>
                <w:szCs w:val="18"/>
                <w:lang w:eastAsia="cs-CZ"/>
              </w:rPr>
            </w:pPr>
          </w:p>
        </w:tc>
        <w:tc>
          <w:tcPr>
            <w:tcW w:w="1701" w:type="dxa"/>
            <w:vMerge/>
            <w:shd w:val="clear" w:color="000000" w:fill="FFFFFF"/>
            <w:vAlign w:val="center"/>
          </w:tcPr>
          <w:p w14:paraId="2945339C" w14:textId="77777777" w:rsidR="003058E4" w:rsidRPr="00876F01" w:rsidRDefault="003058E4" w:rsidP="00AA0F9E">
            <w:pPr>
              <w:spacing w:after="0" w:line="240" w:lineRule="auto"/>
              <w:jc w:val="center"/>
              <w:rPr>
                <w:rFonts w:eastAsia="Times New Roman" w:cs="Times New Roman"/>
                <w:b/>
                <w:bCs/>
                <w:sz w:val="18"/>
                <w:szCs w:val="18"/>
                <w:lang w:eastAsia="cs-CZ"/>
              </w:rPr>
            </w:pPr>
          </w:p>
        </w:tc>
        <w:tc>
          <w:tcPr>
            <w:tcW w:w="7797" w:type="dxa"/>
            <w:shd w:val="clear" w:color="auto" w:fill="auto"/>
          </w:tcPr>
          <w:p w14:paraId="5ED9AABB" w14:textId="4B968470" w:rsidR="003058E4" w:rsidRDefault="003058E4" w:rsidP="00AA0F9E">
            <w:pPr>
              <w:spacing w:after="0" w:line="240" w:lineRule="auto"/>
              <w:rPr>
                <w:rFonts w:eastAsia="Times New Roman" w:cs="Times New Roman"/>
                <w:sz w:val="18"/>
                <w:szCs w:val="18"/>
                <w:lang w:eastAsia="cs-CZ"/>
              </w:rPr>
            </w:pPr>
            <w:r>
              <w:rPr>
                <w:rFonts w:eastAsia="Times New Roman" w:cs="Times New Roman"/>
                <w:sz w:val="18"/>
                <w:szCs w:val="18"/>
                <w:lang w:eastAsia="cs-CZ"/>
              </w:rPr>
              <w:t>Z</w:t>
            </w:r>
            <w:r w:rsidRPr="00AA0F9E">
              <w:rPr>
                <w:rFonts w:eastAsia="Times New Roman" w:cs="Times New Roman"/>
                <w:sz w:val="18"/>
                <w:szCs w:val="18"/>
                <w:lang w:eastAsia="cs-CZ"/>
              </w:rPr>
              <w:t>ajištění školení na CDE</w:t>
            </w:r>
            <w:r>
              <w:rPr>
                <w:rFonts w:eastAsia="Times New Roman" w:cs="Times New Roman"/>
                <w:sz w:val="18"/>
                <w:szCs w:val="18"/>
                <w:lang w:eastAsia="cs-CZ"/>
              </w:rPr>
              <w:t xml:space="preserve"> včetně licencí</w:t>
            </w:r>
            <w:r w:rsidRPr="00AA0F9E">
              <w:rPr>
                <w:rFonts w:eastAsia="Times New Roman" w:cs="Times New Roman"/>
                <w:sz w:val="18"/>
                <w:szCs w:val="18"/>
                <w:lang w:eastAsia="cs-CZ"/>
              </w:rPr>
              <w:t xml:space="preserve"> dle cíle 1.6 EIR.</w:t>
            </w:r>
          </w:p>
        </w:tc>
        <w:tc>
          <w:tcPr>
            <w:tcW w:w="2126" w:type="dxa"/>
            <w:vMerge/>
            <w:shd w:val="clear" w:color="auto" w:fill="auto"/>
            <w:vAlign w:val="center"/>
          </w:tcPr>
          <w:p w14:paraId="5F77B793" w14:textId="77777777" w:rsidR="003058E4" w:rsidRPr="00AA0F9E" w:rsidRDefault="003058E4" w:rsidP="00AA0F9E">
            <w:pPr>
              <w:spacing w:after="0" w:line="240" w:lineRule="auto"/>
              <w:jc w:val="center"/>
              <w:rPr>
                <w:rFonts w:eastAsia="Times New Roman" w:cs="Times New Roman"/>
                <w:color w:val="404040"/>
                <w:sz w:val="18"/>
                <w:szCs w:val="18"/>
                <w:lang w:eastAsia="cs-CZ"/>
              </w:rPr>
            </w:pPr>
          </w:p>
        </w:tc>
        <w:tc>
          <w:tcPr>
            <w:tcW w:w="1276" w:type="dxa"/>
            <w:vMerge/>
            <w:shd w:val="clear" w:color="auto" w:fill="auto"/>
            <w:vAlign w:val="center"/>
          </w:tcPr>
          <w:p w14:paraId="0ECA74F9" w14:textId="77777777" w:rsidR="003058E4" w:rsidRPr="00876F01" w:rsidRDefault="003058E4" w:rsidP="00AA0F9E">
            <w:pPr>
              <w:spacing w:after="0" w:line="240" w:lineRule="auto"/>
              <w:jc w:val="center"/>
              <w:rPr>
                <w:rFonts w:eastAsia="Times New Roman" w:cs="Times New Roman"/>
                <w:b/>
                <w:bCs/>
                <w:color w:val="404040"/>
                <w:sz w:val="16"/>
                <w:szCs w:val="16"/>
                <w:lang w:eastAsia="cs-CZ"/>
              </w:rPr>
            </w:pPr>
          </w:p>
        </w:tc>
      </w:tr>
      <w:tr w:rsidR="00AA0F9E" w:rsidRPr="00AA0F9E" w14:paraId="54146373" w14:textId="77777777" w:rsidTr="0087116D">
        <w:trPr>
          <w:trHeight w:val="737"/>
        </w:trPr>
        <w:tc>
          <w:tcPr>
            <w:tcW w:w="1134" w:type="dxa"/>
            <w:vMerge/>
            <w:vAlign w:val="center"/>
            <w:hideMark/>
          </w:tcPr>
          <w:p w14:paraId="4F321405" w14:textId="77777777" w:rsidR="00AA0F9E" w:rsidRPr="00AA0F9E" w:rsidRDefault="00AA0F9E" w:rsidP="0087116D">
            <w:pPr>
              <w:spacing w:after="0" w:line="240" w:lineRule="auto"/>
              <w:jc w:val="center"/>
              <w:rPr>
                <w:rFonts w:eastAsia="Times New Roman" w:cs="Times New Roman"/>
                <w:b/>
                <w:bCs/>
                <w:sz w:val="18"/>
                <w:szCs w:val="18"/>
                <w:lang w:eastAsia="cs-CZ"/>
              </w:rPr>
            </w:pPr>
          </w:p>
        </w:tc>
        <w:tc>
          <w:tcPr>
            <w:tcW w:w="1701" w:type="dxa"/>
            <w:vMerge/>
            <w:vAlign w:val="center"/>
            <w:hideMark/>
          </w:tcPr>
          <w:p w14:paraId="4F36F076" w14:textId="77777777" w:rsidR="00AA0F9E" w:rsidRPr="00876F01" w:rsidRDefault="00AA0F9E" w:rsidP="0087116D">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09B3C73F" w14:textId="7AD336D0" w:rsidR="003058E4" w:rsidRPr="00AA0F9E" w:rsidRDefault="00AA0F9E" w:rsidP="003058E4">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 xml:space="preserve">Odevzdání schválené struktury a koncepce </w:t>
            </w:r>
            <w:r w:rsidRPr="00D60640">
              <w:rPr>
                <w:rFonts w:eastAsia="Times New Roman" w:cs="Times New Roman"/>
                <w:bCs/>
                <w:sz w:val="18"/>
                <w:szCs w:val="18"/>
                <w:lang w:eastAsia="cs-CZ"/>
              </w:rPr>
              <w:t>BEP</w:t>
            </w:r>
            <w:r w:rsidRPr="00AA0F9E">
              <w:rPr>
                <w:rFonts w:eastAsia="Times New Roman" w:cs="Times New Roman"/>
                <w:sz w:val="18"/>
                <w:szCs w:val="18"/>
                <w:lang w:eastAsia="cs-CZ"/>
              </w:rPr>
              <w:t>, dle požadavků BIM Protokolu s projednanými a odsouhlasenými přílohami BEP č. 1 (Adresářová struktura CDE) a č. 3 (Harmonogram cílů BIM)</w:t>
            </w:r>
          </w:p>
        </w:tc>
        <w:tc>
          <w:tcPr>
            <w:tcW w:w="2126" w:type="dxa"/>
            <w:vMerge/>
            <w:vAlign w:val="center"/>
            <w:hideMark/>
          </w:tcPr>
          <w:p w14:paraId="50EF7056" w14:textId="77777777" w:rsidR="00AA0F9E" w:rsidRPr="00AA0F9E" w:rsidRDefault="00AA0F9E" w:rsidP="00AA0F9E">
            <w:pPr>
              <w:spacing w:after="0" w:line="240" w:lineRule="auto"/>
              <w:rPr>
                <w:rFonts w:eastAsia="Times New Roman" w:cs="Times New Roman"/>
                <w:color w:val="404040"/>
                <w:sz w:val="18"/>
                <w:szCs w:val="18"/>
                <w:lang w:eastAsia="cs-CZ"/>
              </w:rPr>
            </w:pPr>
          </w:p>
        </w:tc>
        <w:tc>
          <w:tcPr>
            <w:tcW w:w="1276" w:type="dxa"/>
            <w:vMerge/>
            <w:vAlign w:val="center"/>
            <w:hideMark/>
          </w:tcPr>
          <w:p w14:paraId="0CB572C7" w14:textId="77777777" w:rsidR="00AA0F9E" w:rsidRPr="00876F01" w:rsidRDefault="00AA0F9E" w:rsidP="00AA0F9E">
            <w:pPr>
              <w:spacing w:after="0" w:line="240" w:lineRule="auto"/>
              <w:rPr>
                <w:rFonts w:eastAsia="Times New Roman" w:cs="Times New Roman"/>
                <w:b/>
                <w:bCs/>
                <w:color w:val="404040"/>
                <w:sz w:val="16"/>
                <w:szCs w:val="16"/>
                <w:lang w:eastAsia="cs-CZ"/>
              </w:rPr>
            </w:pPr>
          </w:p>
        </w:tc>
      </w:tr>
      <w:tr w:rsidR="003058E4" w:rsidRPr="00AA0F9E" w14:paraId="4FF74D89" w14:textId="77777777" w:rsidTr="0087116D">
        <w:trPr>
          <w:trHeight w:val="510"/>
        </w:trPr>
        <w:tc>
          <w:tcPr>
            <w:tcW w:w="1134" w:type="dxa"/>
            <w:vMerge/>
            <w:vAlign w:val="center"/>
          </w:tcPr>
          <w:p w14:paraId="2C0EF065" w14:textId="77777777" w:rsidR="003058E4" w:rsidRPr="00AA0F9E" w:rsidRDefault="003058E4">
            <w:pPr>
              <w:spacing w:after="0" w:line="240" w:lineRule="auto"/>
              <w:jc w:val="center"/>
              <w:rPr>
                <w:rFonts w:eastAsia="Times New Roman" w:cs="Times New Roman"/>
                <w:b/>
                <w:bCs/>
                <w:sz w:val="18"/>
                <w:szCs w:val="18"/>
                <w:lang w:eastAsia="cs-CZ"/>
              </w:rPr>
            </w:pPr>
          </w:p>
        </w:tc>
        <w:tc>
          <w:tcPr>
            <w:tcW w:w="1701" w:type="dxa"/>
            <w:vMerge/>
            <w:vAlign w:val="center"/>
          </w:tcPr>
          <w:p w14:paraId="54292EED" w14:textId="77777777" w:rsidR="003058E4" w:rsidRPr="00876F01" w:rsidRDefault="003058E4">
            <w:pPr>
              <w:spacing w:after="0" w:line="240" w:lineRule="auto"/>
              <w:jc w:val="center"/>
              <w:rPr>
                <w:rFonts w:eastAsia="Times New Roman" w:cs="Times New Roman"/>
                <w:b/>
                <w:bCs/>
                <w:sz w:val="18"/>
                <w:szCs w:val="18"/>
                <w:lang w:eastAsia="cs-CZ"/>
              </w:rPr>
            </w:pPr>
          </w:p>
        </w:tc>
        <w:tc>
          <w:tcPr>
            <w:tcW w:w="7797" w:type="dxa"/>
            <w:shd w:val="clear" w:color="auto" w:fill="auto"/>
          </w:tcPr>
          <w:p w14:paraId="5DA8BD78" w14:textId="77777777" w:rsidR="003058E4" w:rsidRDefault="003058E4" w:rsidP="003058E4">
            <w:pPr>
              <w:spacing w:after="0" w:line="240" w:lineRule="auto"/>
              <w:rPr>
                <w:rFonts w:eastAsia="Times New Roman" w:cs="Times New Roman"/>
                <w:sz w:val="18"/>
                <w:szCs w:val="18"/>
                <w:lang w:eastAsia="cs-CZ"/>
              </w:rPr>
            </w:pPr>
            <w:r w:rsidRPr="00A16711">
              <w:rPr>
                <w:rFonts w:eastAsia="Times New Roman" w:cs="Times New Roman"/>
                <w:sz w:val="18"/>
                <w:szCs w:val="18"/>
                <w:lang w:eastAsia="cs-CZ"/>
              </w:rPr>
              <w:t xml:space="preserve">Předložení testovacího vzorku </w:t>
            </w:r>
            <w:proofErr w:type="spellStart"/>
            <w:r w:rsidRPr="00A16711">
              <w:rPr>
                <w:rFonts w:eastAsia="Times New Roman" w:cs="Times New Roman"/>
                <w:sz w:val="18"/>
                <w:szCs w:val="18"/>
                <w:lang w:eastAsia="cs-CZ"/>
              </w:rPr>
              <w:t>DiMS</w:t>
            </w:r>
            <w:proofErr w:type="spellEnd"/>
            <w:r w:rsidRPr="00A16711">
              <w:rPr>
                <w:rFonts w:eastAsia="Times New Roman" w:cs="Times New Roman"/>
                <w:sz w:val="18"/>
                <w:szCs w:val="18"/>
                <w:lang w:eastAsia="cs-CZ"/>
              </w:rPr>
              <w:t xml:space="preserve"> dle Harmonogramu plnění před začátkem modelovacích prací </w:t>
            </w:r>
            <w:r>
              <w:rPr>
                <w:rFonts w:eastAsia="Times New Roman" w:cs="Times New Roman"/>
                <w:sz w:val="18"/>
                <w:szCs w:val="18"/>
                <w:lang w:eastAsia="cs-CZ"/>
              </w:rPr>
              <w:t>–</w:t>
            </w:r>
            <w:r w:rsidRPr="00A16711">
              <w:rPr>
                <w:rFonts w:eastAsia="Times New Roman" w:cs="Times New Roman"/>
                <w:sz w:val="18"/>
                <w:szCs w:val="18"/>
                <w:lang w:eastAsia="cs-CZ"/>
              </w:rPr>
              <w:t xml:space="preserve"> cíl 3.5 EIR</w:t>
            </w:r>
          </w:p>
          <w:p w14:paraId="4AFA2AF0" w14:textId="77777777" w:rsidR="003058E4" w:rsidRPr="00AA0F9E" w:rsidRDefault="003058E4" w:rsidP="00AA0F9E">
            <w:pPr>
              <w:spacing w:after="0" w:line="240" w:lineRule="auto"/>
              <w:rPr>
                <w:rFonts w:eastAsia="Times New Roman" w:cs="Times New Roman"/>
                <w:sz w:val="18"/>
                <w:szCs w:val="18"/>
                <w:lang w:eastAsia="cs-CZ"/>
              </w:rPr>
            </w:pPr>
          </w:p>
        </w:tc>
        <w:tc>
          <w:tcPr>
            <w:tcW w:w="2126" w:type="dxa"/>
            <w:vMerge/>
            <w:vAlign w:val="center"/>
          </w:tcPr>
          <w:p w14:paraId="7A4E2827" w14:textId="77777777" w:rsidR="003058E4" w:rsidRPr="00AA0F9E" w:rsidRDefault="003058E4" w:rsidP="00AA0F9E">
            <w:pPr>
              <w:spacing w:after="0" w:line="240" w:lineRule="auto"/>
              <w:rPr>
                <w:rFonts w:eastAsia="Times New Roman" w:cs="Times New Roman"/>
                <w:color w:val="404040"/>
                <w:sz w:val="18"/>
                <w:szCs w:val="18"/>
                <w:lang w:eastAsia="cs-CZ"/>
              </w:rPr>
            </w:pPr>
          </w:p>
        </w:tc>
        <w:tc>
          <w:tcPr>
            <w:tcW w:w="1276" w:type="dxa"/>
            <w:vMerge/>
            <w:vAlign w:val="center"/>
          </w:tcPr>
          <w:p w14:paraId="236760BF" w14:textId="77777777" w:rsidR="003058E4" w:rsidRPr="00876F01" w:rsidRDefault="003058E4" w:rsidP="00AA0F9E">
            <w:pPr>
              <w:spacing w:after="0" w:line="240" w:lineRule="auto"/>
              <w:rPr>
                <w:rFonts w:eastAsia="Times New Roman" w:cs="Times New Roman"/>
                <w:b/>
                <w:bCs/>
                <w:color w:val="404040"/>
                <w:sz w:val="16"/>
                <w:szCs w:val="16"/>
                <w:lang w:eastAsia="cs-CZ"/>
              </w:rPr>
            </w:pPr>
          </w:p>
        </w:tc>
      </w:tr>
      <w:tr w:rsidR="00892DFE" w:rsidRPr="00AA0F9E" w14:paraId="09971372" w14:textId="77777777" w:rsidTr="0087116D">
        <w:trPr>
          <w:trHeight w:val="465"/>
        </w:trPr>
        <w:tc>
          <w:tcPr>
            <w:tcW w:w="1134" w:type="dxa"/>
            <w:vMerge/>
            <w:vAlign w:val="center"/>
            <w:hideMark/>
          </w:tcPr>
          <w:p w14:paraId="4A62230D" w14:textId="77777777" w:rsidR="00892DFE" w:rsidRPr="00AA0F9E" w:rsidRDefault="00892DFE" w:rsidP="0087116D">
            <w:pPr>
              <w:spacing w:after="0" w:line="240" w:lineRule="auto"/>
              <w:jc w:val="center"/>
              <w:rPr>
                <w:rFonts w:eastAsia="Times New Roman" w:cs="Times New Roman"/>
                <w:b/>
                <w:bCs/>
                <w:sz w:val="18"/>
                <w:szCs w:val="18"/>
                <w:lang w:eastAsia="cs-CZ"/>
              </w:rPr>
            </w:pPr>
          </w:p>
        </w:tc>
        <w:tc>
          <w:tcPr>
            <w:tcW w:w="1701" w:type="dxa"/>
            <w:vMerge/>
            <w:vAlign w:val="center"/>
            <w:hideMark/>
          </w:tcPr>
          <w:p w14:paraId="31E7946C" w14:textId="77777777" w:rsidR="00892DFE" w:rsidRPr="00876F01" w:rsidRDefault="00892DFE" w:rsidP="0087116D">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1C35BFE3" w14:textId="752F9581" w:rsidR="00892DFE" w:rsidRPr="00AA0F9E" w:rsidRDefault="00892DFE" w:rsidP="00892DFE">
            <w:pPr>
              <w:spacing w:after="0" w:line="240" w:lineRule="auto"/>
              <w:rPr>
                <w:rFonts w:eastAsia="Times New Roman" w:cs="Times New Roman"/>
                <w:sz w:val="18"/>
                <w:szCs w:val="18"/>
                <w:lang w:eastAsia="cs-CZ"/>
              </w:rPr>
            </w:pPr>
            <w:r w:rsidRPr="00347436">
              <w:rPr>
                <w:rFonts w:eastAsia="Times New Roman" w:cs="Times New Roman"/>
                <w:sz w:val="18"/>
                <w:szCs w:val="18"/>
                <w:lang w:eastAsia="cs-CZ"/>
              </w:rPr>
              <w:t>Projekt inženýrskogeologického průzkumu dle</w:t>
            </w:r>
            <w:r>
              <w:rPr>
                <w:rFonts w:eastAsia="Times New Roman" w:cs="Times New Roman"/>
                <w:sz w:val="18"/>
                <w:szCs w:val="18"/>
                <w:lang w:eastAsia="cs-CZ"/>
              </w:rPr>
              <w:t xml:space="preserve"> bodů</w:t>
            </w:r>
            <w:r w:rsidRPr="00347436">
              <w:rPr>
                <w:rFonts w:eastAsia="Times New Roman" w:cs="Times New Roman"/>
                <w:sz w:val="18"/>
                <w:szCs w:val="18"/>
                <w:lang w:eastAsia="cs-CZ"/>
              </w:rPr>
              <w:t xml:space="preserve"> 4.18.1</w:t>
            </w:r>
            <w:r>
              <w:rPr>
                <w:rFonts w:eastAsia="Times New Roman" w:cs="Times New Roman"/>
                <w:sz w:val="18"/>
                <w:szCs w:val="18"/>
                <w:lang w:eastAsia="cs-CZ"/>
              </w:rPr>
              <w:t xml:space="preserve"> </w:t>
            </w:r>
            <w:r w:rsidRPr="00347436">
              <w:rPr>
                <w:rFonts w:eastAsia="Times New Roman" w:cs="Times New Roman"/>
                <w:sz w:val="18"/>
                <w:szCs w:val="18"/>
                <w:lang w:eastAsia="cs-CZ"/>
              </w:rPr>
              <w:t>-</w:t>
            </w:r>
            <w:r>
              <w:rPr>
                <w:rFonts w:eastAsia="Times New Roman" w:cs="Times New Roman"/>
                <w:sz w:val="18"/>
                <w:szCs w:val="18"/>
                <w:lang w:eastAsia="cs-CZ"/>
              </w:rPr>
              <w:t xml:space="preserve"> </w:t>
            </w:r>
            <w:r w:rsidRPr="00347436">
              <w:rPr>
                <w:rFonts w:eastAsia="Times New Roman" w:cs="Times New Roman"/>
                <w:sz w:val="18"/>
                <w:szCs w:val="18"/>
                <w:lang w:eastAsia="cs-CZ"/>
              </w:rPr>
              <w:t>4.18.4 ZTP</w:t>
            </w:r>
          </w:p>
        </w:tc>
        <w:tc>
          <w:tcPr>
            <w:tcW w:w="2126" w:type="dxa"/>
            <w:vMerge/>
            <w:vAlign w:val="center"/>
            <w:hideMark/>
          </w:tcPr>
          <w:p w14:paraId="550F3A56" w14:textId="77777777" w:rsidR="00892DFE" w:rsidRPr="00AA0F9E" w:rsidRDefault="00892DFE" w:rsidP="00892DFE">
            <w:pPr>
              <w:spacing w:after="0" w:line="240" w:lineRule="auto"/>
              <w:rPr>
                <w:rFonts w:eastAsia="Times New Roman" w:cs="Times New Roman"/>
                <w:color w:val="404040"/>
                <w:sz w:val="18"/>
                <w:szCs w:val="18"/>
                <w:lang w:eastAsia="cs-CZ"/>
              </w:rPr>
            </w:pPr>
          </w:p>
        </w:tc>
        <w:tc>
          <w:tcPr>
            <w:tcW w:w="1276" w:type="dxa"/>
            <w:vMerge/>
            <w:vAlign w:val="center"/>
            <w:hideMark/>
          </w:tcPr>
          <w:p w14:paraId="443DCB09" w14:textId="77777777" w:rsidR="00892DFE" w:rsidRPr="00876F01" w:rsidRDefault="00892DFE" w:rsidP="00892DFE">
            <w:pPr>
              <w:spacing w:after="0" w:line="240" w:lineRule="auto"/>
              <w:rPr>
                <w:rFonts w:eastAsia="Times New Roman" w:cs="Times New Roman"/>
                <w:b/>
                <w:bCs/>
                <w:color w:val="404040"/>
                <w:sz w:val="16"/>
                <w:szCs w:val="16"/>
                <w:lang w:eastAsia="cs-CZ"/>
              </w:rPr>
            </w:pPr>
          </w:p>
        </w:tc>
      </w:tr>
      <w:tr w:rsidR="00A11A2F" w:rsidRPr="00AA0F9E" w14:paraId="3BCFB552" w14:textId="77777777" w:rsidTr="00D64C59">
        <w:trPr>
          <w:trHeight w:val="675"/>
        </w:trPr>
        <w:tc>
          <w:tcPr>
            <w:tcW w:w="1134" w:type="dxa"/>
            <w:shd w:val="clear" w:color="auto" w:fill="auto"/>
            <w:noWrap/>
            <w:vAlign w:val="center"/>
            <w:hideMark/>
          </w:tcPr>
          <w:p w14:paraId="24576720" w14:textId="7B1C870D" w:rsidR="00A11A2F" w:rsidRPr="00AA0F9E" w:rsidRDefault="00D60640" w:rsidP="00D64C59">
            <w:pPr>
              <w:spacing w:after="0" w:line="240" w:lineRule="auto"/>
              <w:jc w:val="center"/>
              <w:rPr>
                <w:rFonts w:eastAsia="Times New Roman" w:cs="Times New Roman"/>
                <w:b/>
                <w:bCs/>
                <w:sz w:val="18"/>
                <w:szCs w:val="18"/>
                <w:lang w:eastAsia="cs-CZ"/>
              </w:rPr>
            </w:pPr>
            <w:proofErr w:type="gramStart"/>
            <w:r>
              <w:rPr>
                <w:rFonts w:eastAsia="Times New Roman" w:cs="Times New Roman"/>
                <w:b/>
                <w:bCs/>
                <w:sz w:val="18"/>
                <w:szCs w:val="18"/>
                <w:lang w:eastAsia="cs-CZ"/>
              </w:rPr>
              <w:t>1a</w:t>
            </w:r>
            <w:proofErr w:type="gramEnd"/>
            <w:r>
              <w:rPr>
                <w:rFonts w:eastAsia="Times New Roman" w:cs="Times New Roman"/>
                <w:b/>
                <w:bCs/>
                <w:sz w:val="18"/>
                <w:szCs w:val="18"/>
                <w:lang w:eastAsia="cs-CZ"/>
              </w:rPr>
              <w:t xml:space="preserve">. </w:t>
            </w:r>
            <w:r w:rsidR="00A11A2F" w:rsidRPr="00AA0F9E">
              <w:rPr>
                <w:rFonts w:eastAsia="Times New Roman" w:cs="Times New Roman"/>
                <w:b/>
                <w:bCs/>
                <w:sz w:val="18"/>
                <w:szCs w:val="18"/>
                <w:lang w:eastAsia="cs-CZ"/>
              </w:rPr>
              <w:t xml:space="preserve">Dílčí etapa </w:t>
            </w:r>
          </w:p>
        </w:tc>
        <w:tc>
          <w:tcPr>
            <w:tcW w:w="1701" w:type="dxa"/>
            <w:shd w:val="clear" w:color="000000" w:fill="FFFFFF"/>
            <w:vAlign w:val="center"/>
            <w:hideMark/>
          </w:tcPr>
          <w:p w14:paraId="481C0C1E" w14:textId="77777777" w:rsidR="00A11A2F" w:rsidRPr="00876F01" w:rsidRDefault="00A11A2F" w:rsidP="00D64C59">
            <w:pPr>
              <w:spacing w:after="0" w:line="240" w:lineRule="auto"/>
              <w:jc w:val="center"/>
              <w:rPr>
                <w:rFonts w:eastAsia="Times New Roman" w:cs="Times New Roman"/>
                <w:b/>
                <w:bCs/>
                <w:sz w:val="18"/>
                <w:szCs w:val="18"/>
                <w:lang w:eastAsia="cs-CZ"/>
              </w:rPr>
            </w:pPr>
            <w:r w:rsidRPr="00876F01">
              <w:rPr>
                <w:rFonts w:eastAsia="Times New Roman" w:cs="Times New Roman"/>
                <w:b/>
                <w:bCs/>
                <w:sz w:val="18"/>
                <w:szCs w:val="18"/>
                <w:lang w:eastAsia="cs-CZ"/>
              </w:rPr>
              <w:t>Do 1 měsíce od předání připomínek</w:t>
            </w:r>
          </w:p>
        </w:tc>
        <w:tc>
          <w:tcPr>
            <w:tcW w:w="7797" w:type="dxa"/>
            <w:shd w:val="clear" w:color="auto" w:fill="auto"/>
            <w:hideMark/>
          </w:tcPr>
          <w:p w14:paraId="7709BE66" w14:textId="77777777" w:rsidR="00A11A2F" w:rsidRPr="00AA0F9E" w:rsidRDefault="00A11A2F" w:rsidP="00D64C59">
            <w:pPr>
              <w:spacing w:after="0" w:line="240" w:lineRule="auto"/>
              <w:rPr>
                <w:rFonts w:eastAsia="Times New Roman" w:cs="Times New Roman"/>
                <w:sz w:val="18"/>
                <w:szCs w:val="18"/>
                <w:lang w:eastAsia="cs-CZ"/>
              </w:rPr>
            </w:pPr>
            <w:r>
              <w:rPr>
                <w:rFonts w:eastAsia="Times New Roman" w:cs="Times New Roman"/>
                <w:sz w:val="18"/>
                <w:szCs w:val="18"/>
                <w:lang w:eastAsia="cs-CZ"/>
              </w:rPr>
              <w:t>Z</w:t>
            </w:r>
            <w:r w:rsidRPr="00AA0F9E">
              <w:rPr>
                <w:rFonts w:eastAsia="Times New Roman" w:cs="Times New Roman"/>
                <w:sz w:val="18"/>
                <w:szCs w:val="18"/>
                <w:lang w:eastAsia="cs-CZ"/>
              </w:rPr>
              <w:t>apracování připomínek do projektu předběžného inženýrskogeologického průzkumu</w:t>
            </w:r>
          </w:p>
        </w:tc>
        <w:tc>
          <w:tcPr>
            <w:tcW w:w="2126" w:type="dxa"/>
            <w:shd w:val="clear" w:color="auto" w:fill="auto"/>
            <w:noWrap/>
            <w:vAlign w:val="center"/>
            <w:hideMark/>
          </w:tcPr>
          <w:p w14:paraId="4BDA57A6" w14:textId="77777777" w:rsidR="00A11A2F" w:rsidRPr="00AA0F9E" w:rsidRDefault="00A11A2F" w:rsidP="00D64C59">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 xml:space="preserve">Předávací protokol podepsaný Objednatelem </w:t>
            </w:r>
          </w:p>
        </w:tc>
        <w:tc>
          <w:tcPr>
            <w:tcW w:w="1276" w:type="dxa"/>
            <w:shd w:val="clear" w:color="auto" w:fill="auto"/>
            <w:noWrap/>
            <w:vAlign w:val="center"/>
            <w:hideMark/>
          </w:tcPr>
          <w:p w14:paraId="12615A3E" w14:textId="77777777" w:rsidR="00A11A2F" w:rsidRPr="00D35E30" w:rsidRDefault="00A11A2F" w:rsidP="00D64C59">
            <w:pPr>
              <w:spacing w:after="0" w:line="240" w:lineRule="auto"/>
              <w:jc w:val="center"/>
              <w:rPr>
                <w:rFonts w:eastAsia="Times New Roman" w:cs="Times New Roman"/>
                <w:b/>
                <w:bCs/>
                <w:sz w:val="16"/>
                <w:szCs w:val="18"/>
                <w:lang w:eastAsia="cs-CZ"/>
              </w:rPr>
            </w:pPr>
            <w:r w:rsidRPr="00D35E30">
              <w:rPr>
                <w:rFonts w:eastAsia="Times New Roman" w:cs="Times New Roman"/>
                <w:b/>
                <w:bCs/>
                <w:sz w:val="16"/>
                <w:szCs w:val="18"/>
                <w:lang w:eastAsia="cs-CZ"/>
              </w:rPr>
              <w:t>bez fakturace</w:t>
            </w:r>
          </w:p>
        </w:tc>
      </w:tr>
      <w:tr w:rsidR="003058E4" w:rsidRPr="00AA0F9E" w14:paraId="5212D786" w14:textId="77777777" w:rsidTr="003058E4">
        <w:trPr>
          <w:trHeight w:val="435"/>
        </w:trPr>
        <w:tc>
          <w:tcPr>
            <w:tcW w:w="1134" w:type="dxa"/>
            <w:vMerge w:val="restart"/>
            <w:shd w:val="clear" w:color="auto" w:fill="auto"/>
            <w:noWrap/>
            <w:vAlign w:val="center"/>
            <w:hideMark/>
          </w:tcPr>
          <w:p w14:paraId="330F4F44" w14:textId="1AC63166" w:rsidR="003058E4" w:rsidRPr="00AA0F9E" w:rsidRDefault="00D60640" w:rsidP="00AA0F9E">
            <w:pPr>
              <w:spacing w:after="0" w:line="240" w:lineRule="auto"/>
              <w:jc w:val="center"/>
              <w:rPr>
                <w:rFonts w:eastAsia="Times New Roman" w:cs="Times New Roman"/>
                <w:b/>
                <w:bCs/>
                <w:sz w:val="18"/>
                <w:szCs w:val="18"/>
                <w:lang w:eastAsia="cs-CZ"/>
              </w:rPr>
            </w:pPr>
            <w:proofErr w:type="gramStart"/>
            <w:r>
              <w:rPr>
                <w:rFonts w:eastAsia="Times New Roman" w:cs="Times New Roman"/>
                <w:b/>
                <w:bCs/>
                <w:sz w:val="18"/>
                <w:szCs w:val="18"/>
                <w:lang w:eastAsia="cs-CZ"/>
              </w:rPr>
              <w:t>1b</w:t>
            </w:r>
            <w:proofErr w:type="gramEnd"/>
            <w:r>
              <w:rPr>
                <w:rFonts w:eastAsia="Times New Roman" w:cs="Times New Roman"/>
                <w:b/>
                <w:bCs/>
                <w:sz w:val="18"/>
                <w:szCs w:val="18"/>
                <w:lang w:eastAsia="cs-CZ"/>
              </w:rPr>
              <w:t xml:space="preserve">. </w:t>
            </w:r>
            <w:r w:rsidR="003058E4" w:rsidRPr="00AA0F9E">
              <w:rPr>
                <w:rFonts w:eastAsia="Times New Roman" w:cs="Times New Roman"/>
                <w:b/>
                <w:bCs/>
                <w:sz w:val="18"/>
                <w:szCs w:val="18"/>
                <w:lang w:eastAsia="cs-CZ"/>
              </w:rPr>
              <w:t xml:space="preserve">Dílčí etapa </w:t>
            </w:r>
          </w:p>
        </w:tc>
        <w:tc>
          <w:tcPr>
            <w:tcW w:w="1701" w:type="dxa"/>
            <w:vMerge w:val="restart"/>
            <w:shd w:val="clear" w:color="000000" w:fill="FFFFFF"/>
            <w:vAlign w:val="center"/>
            <w:hideMark/>
          </w:tcPr>
          <w:p w14:paraId="6D60C40F" w14:textId="22DCB7DD" w:rsidR="003058E4" w:rsidRPr="00876F01" w:rsidRDefault="003058E4" w:rsidP="00AA0F9E">
            <w:pPr>
              <w:spacing w:after="0" w:line="240" w:lineRule="auto"/>
              <w:jc w:val="center"/>
              <w:rPr>
                <w:rFonts w:eastAsia="Times New Roman" w:cs="Times New Roman"/>
                <w:b/>
                <w:bCs/>
                <w:sz w:val="18"/>
                <w:szCs w:val="18"/>
                <w:lang w:eastAsia="cs-CZ"/>
              </w:rPr>
            </w:pPr>
            <w:r w:rsidRPr="00876F01">
              <w:rPr>
                <w:rFonts w:eastAsia="Times New Roman" w:cs="Times New Roman"/>
                <w:b/>
                <w:bCs/>
                <w:sz w:val="18"/>
                <w:szCs w:val="18"/>
                <w:lang w:eastAsia="cs-CZ"/>
              </w:rPr>
              <w:t xml:space="preserve">Do 1 měsíce od předání dokumentace </w:t>
            </w:r>
          </w:p>
        </w:tc>
        <w:tc>
          <w:tcPr>
            <w:tcW w:w="7797" w:type="dxa"/>
            <w:shd w:val="clear" w:color="auto" w:fill="auto"/>
            <w:hideMark/>
          </w:tcPr>
          <w:p w14:paraId="6EC8AACA" w14:textId="7076F1C0" w:rsidR="003058E4" w:rsidRDefault="003058E4" w:rsidP="00AA0F9E">
            <w:pPr>
              <w:spacing w:after="0" w:line="240" w:lineRule="auto"/>
              <w:rPr>
                <w:rFonts w:eastAsia="Times New Roman" w:cs="Times New Roman"/>
                <w:sz w:val="18"/>
                <w:szCs w:val="18"/>
                <w:lang w:eastAsia="cs-CZ"/>
              </w:rPr>
            </w:pPr>
            <w:r>
              <w:rPr>
                <w:rFonts w:eastAsia="Times New Roman" w:cs="Times New Roman"/>
                <w:sz w:val="18"/>
                <w:szCs w:val="18"/>
                <w:lang w:eastAsia="cs-CZ"/>
              </w:rPr>
              <w:t>Z</w:t>
            </w:r>
            <w:r w:rsidRPr="00AA0F9E">
              <w:rPr>
                <w:rFonts w:eastAsia="Times New Roman" w:cs="Times New Roman"/>
                <w:sz w:val="18"/>
                <w:szCs w:val="18"/>
                <w:lang w:eastAsia="cs-CZ"/>
              </w:rPr>
              <w:t>apracování</w:t>
            </w:r>
            <w:r w:rsidRPr="00A11A2F">
              <w:rPr>
                <w:rFonts w:eastAsia="Times New Roman" w:cs="Times New Roman"/>
                <w:sz w:val="18"/>
                <w:szCs w:val="18"/>
                <w:lang w:eastAsia="cs-CZ"/>
              </w:rPr>
              <w:t xml:space="preserve"> </w:t>
            </w:r>
            <w:r>
              <w:rPr>
                <w:rFonts w:eastAsia="Times New Roman" w:cs="Times New Roman"/>
                <w:sz w:val="18"/>
                <w:szCs w:val="18"/>
                <w:lang w:eastAsia="cs-CZ"/>
              </w:rPr>
              <w:t xml:space="preserve">výsledků </w:t>
            </w:r>
            <w:r w:rsidRPr="00A11A2F">
              <w:rPr>
                <w:rFonts w:eastAsia="Times New Roman" w:cs="Times New Roman"/>
                <w:sz w:val="18"/>
                <w:szCs w:val="18"/>
                <w:lang w:eastAsia="cs-CZ"/>
              </w:rPr>
              <w:t xml:space="preserve">dopravní technologie </w:t>
            </w:r>
            <w:r>
              <w:rPr>
                <w:rFonts w:eastAsia="Times New Roman" w:cs="Times New Roman"/>
                <w:sz w:val="18"/>
                <w:szCs w:val="18"/>
                <w:lang w:eastAsia="cs-CZ"/>
              </w:rPr>
              <w:t xml:space="preserve">předaných </w:t>
            </w:r>
            <w:r w:rsidRPr="00A11A2F">
              <w:rPr>
                <w:rFonts w:eastAsia="Times New Roman" w:cs="Times New Roman"/>
                <w:sz w:val="18"/>
                <w:szCs w:val="18"/>
                <w:lang w:eastAsia="cs-CZ"/>
              </w:rPr>
              <w:t xml:space="preserve">ze stavby Hradec Králové </w:t>
            </w:r>
            <w:r>
              <w:rPr>
                <w:rFonts w:eastAsia="Times New Roman" w:cs="Times New Roman"/>
                <w:sz w:val="18"/>
                <w:szCs w:val="18"/>
                <w:lang w:eastAsia="cs-CZ"/>
              </w:rPr>
              <w:t>–</w:t>
            </w:r>
            <w:r w:rsidRPr="00A11A2F">
              <w:rPr>
                <w:rFonts w:eastAsia="Times New Roman" w:cs="Times New Roman"/>
                <w:sz w:val="18"/>
                <w:szCs w:val="18"/>
                <w:lang w:eastAsia="cs-CZ"/>
              </w:rPr>
              <w:t xml:space="preserve"> Jaroměř</w:t>
            </w:r>
          </w:p>
          <w:p w14:paraId="344E63EB" w14:textId="1B591FD0" w:rsidR="003058E4" w:rsidRPr="00AA0F9E" w:rsidRDefault="003058E4" w:rsidP="00AA0F9E">
            <w:pPr>
              <w:spacing w:after="0" w:line="240" w:lineRule="auto"/>
              <w:rPr>
                <w:rFonts w:eastAsia="Times New Roman" w:cs="Times New Roman"/>
                <w:sz w:val="18"/>
                <w:szCs w:val="18"/>
                <w:lang w:eastAsia="cs-CZ"/>
              </w:rPr>
            </w:pPr>
          </w:p>
        </w:tc>
        <w:tc>
          <w:tcPr>
            <w:tcW w:w="2126" w:type="dxa"/>
            <w:vMerge w:val="restart"/>
            <w:shd w:val="clear" w:color="auto" w:fill="auto"/>
            <w:noWrap/>
            <w:vAlign w:val="center"/>
            <w:hideMark/>
          </w:tcPr>
          <w:p w14:paraId="3E5BFA93" w14:textId="77777777" w:rsidR="003058E4" w:rsidRPr="00AA0F9E" w:rsidRDefault="003058E4" w:rsidP="00AA0F9E">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 xml:space="preserve">Předávací protokol podepsaný Objednatelem </w:t>
            </w:r>
          </w:p>
        </w:tc>
        <w:tc>
          <w:tcPr>
            <w:tcW w:w="1276" w:type="dxa"/>
            <w:vMerge w:val="restart"/>
            <w:shd w:val="clear" w:color="auto" w:fill="auto"/>
            <w:noWrap/>
            <w:vAlign w:val="center"/>
            <w:hideMark/>
          </w:tcPr>
          <w:p w14:paraId="69A8A8D3" w14:textId="77777777" w:rsidR="003058E4" w:rsidRPr="00D35E30" w:rsidRDefault="003058E4" w:rsidP="00AA0F9E">
            <w:pPr>
              <w:spacing w:after="0" w:line="240" w:lineRule="auto"/>
              <w:jc w:val="center"/>
              <w:rPr>
                <w:rFonts w:eastAsia="Times New Roman" w:cs="Times New Roman"/>
                <w:b/>
                <w:bCs/>
                <w:sz w:val="16"/>
                <w:szCs w:val="18"/>
                <w:lang w:eastAsia="cs-CZ"/>
              </w:rPr>
            </w:pPr>
            <w:r w:rsidRPr="00D35E30">
              <w:rPr>
                <w:rFonts w:eastAsia="Times New Roman" w:cs="Times New Roman"/>
                <w:b/>
                <w:bCs/>
                <w:sz w:val="16"/>
                <w:szCs w:val="18"/>
                <w:lang w:eastAsia="cs-CZ"/>
              </w:rPr>
              <w:t>bez fakturace</w:t>
            </w:r>
          </w:p>
        </w:tc>
      </w:tr>
      <w:tr w:rsidR="003058E4" w:rsidRPr="00AA0F9E" w14:paraId="3BAB0C9F" w14:textId="77777777" w:rsidTr="003058E4">
        <w:trPr>
          <w:trHeight w:val="435"/>
        </w:trPr>
        <w:tc>
          <w:tcPr>
            <w:tcW w:w="1134" w:type="dxa"/>
            <w:vMerge/>
            <w:shd w:val="clear" w:color="auto" w:fill="auto"/>
            <w:noWrap/>
            <w:vAlign w:val="center"/>
          </w:tcPr>
          <w:p w14:paraId="6ECEA0E0" w14:textId="77777777" w:rsidR="003058E4" w:rsidRPr="00AA0F9E" w:rsidRDefault="003058E4" w:rsidP="00AA0F9E">
            <w:pPr>
              <w:spacing w:after="0" w:line="240" w:lineRule="auto"/>
              <w:jc w:val="center"/>
              <w:rPr>
                <w:rFonts w:eastAsia="Times New Roman" w:cs="Times New Roman"/>
                <w:b/>
                <w:bCs/>
                <w:sz w:val="18"/>
                <w:szCs w:val="18"/>
                <w:lang w:eastAsia="cs-CZ"/>
              </w:rPr>
            </w:pPr>
          </w:p>
        </w:tc>
        <w:tc>
          <w:tcPr>
            <w:tcW w:w="1701" w:type="dxa"/>
            <w:vMerge/>
            <w:shd w:val="clear" w:color="000000" w:fill="FFFFFF"/>
            <w:vAlign w:val="center"/>
          </w:tcPr>
          <w:p w14:paraId="07FEA25F" w14:textId="77777777" w:rsidR="003058E4" w:rsidRPr="00876F01" w:rsidRDefault="003058E4" w:rsidP="00AA0F9E">
            <w:pPr>
              <w:spacing w:after="0" w:line="240" w:lineRule="auto"/>
              <w:jc w:val="center"/>
              <w:rPr>
                <w:rFonts w:eastAsia="Times New Roman" w:cs="Times New Roman"/>
                <w:b/>
                <w:bCs/>
                <w:sz w:val="18"/>
                <w:szCs w:val="18"/>
                <w:lang w:eastAsia="cs-CZ"/>
              </w:rPr>
            </w:pPr>
          </w:p>
        </w:tc>
        <w:tc>
          <w:tcPr>
            <w:tcW w:w="7797" w:type="dxa"/>
            <w:shd w:val="clear" w:color="auto" w:fill="auto"/>
          </w:tcPr>
          <w:p w14:paraId="4EA7C6B1" w14:textId="271D4C1C" w:rsidR="003058E4" w:rsidRDefault="003058E4" w:rsidP="00AA0F9E">
            <w:pPr>
              <w:spacing w:after="0" w:line="240" w:lineRule="auto"/>
              <w:rPr>
                <w:rFonts w:eastAsia="Times New Roman" w:cs="Times New Roman"/>
                <w:sz w:val="18"/>
                <w:szCs w:val="18"/>
                <w:lang w:eastAsia="cs-CZ"/>
              </w:rPr>
            </w:pPr>
            <w:r>
              <w:rPr>
                <w:rFonts w:eastAsia="Times New Roman" w:cs="Times New Roman"/>
                <w:sz w:val="18"/>
                <w:szCs w:val="18"/>
                <w:lang w:eastAsia="cs-CZ"/>
              </w:rPr>
              <w:t>Z</w:t>
            </w:r>
            <w:r w:rsidRPr="00AA0F9E">
              <w:rPr>
                <w:rFonts w:eastAsia="Times New Roman" w:cs="Times New Roman"/>
                <w:sz w:val="18"/>
                <w:szCs w:val="18"/>
                <w:lang w:eastAsia="cs-CZ"/>
              </w:rPr>
              <w:t>apracování</w:t>
            </w:r>
            <w:r w:rsidRPr="00A11A2F">
              <w:rPr>
                <w:rFonts w:eastAsia="Times New Roman" w:cs="Times New Roman"/>
                <w:sz w:val="18"/>
                <w:szCs w:val="18"/>
                <w:lang w:eastAsia="cs-CZ"/>
              </w:rPr>
              <w:t xml:space="preserve"> </w:t>
            </w:r>
            <w:r>
              <w:rPr>
                <w:rFonts w:eastAsia="Times New Roman" w:cs="Times New Roman"/>
                <w:sz w:val="18"/>
                <w:szCs w:val="18"/>
                <w:lang w:eastAsia="cs-CZ"/>
              </w:rPr>
              <w:t xml:space="preserve">výsledků energetických výpočtů předaných </w:t>
            </w:r>
            <w:r w:rsidRPr="00A11A2F">
              <w:rPr>
                <w:rFonts w:eastAsia="Times New Roman" w:cs="Times New Roman"/>
                <w:sz w:val="18"/>
                <w:szCs w:val="18"/>
                <w:lang w:eastAsia="cs-CZ"/>
              </w:rPr>
              <w:t xml:space="preserve">ze stavby Hradec Králové </w:t>
            </w:r>
            <w:r>
              <w:rPr>
                <w:rFonts w:eastAsia="Times New Roman" w:cs="Times New Roman"/>
                <w:sz w:val="18"/>
                <w:szCs w:val="18"/>
                <w:lang w:eastAsia="cs-CZ"/>
              </w:rPr>
              <w:t>–</w:t>
            </w:r>
            <w:r w:rsidRPr="00A11A2F">
              <w:rPr>
                <w:rFonts w:eastAsia="Times New Roman" w:cs="Times New Roman"/>
                <w:sz w:val="18"/>
                <w:szCs w:val="18"/>
                <w:lang w:eastAsia="cs-CZ"/>
              </w:rPr>
              <w:t xml:space="preserve"> Jaroměř</w:t>
            </w:r>
          </w:p>
        </w:tc>
        <w:tc>
          <w:tcPr>
            <w:tcW w:w="2126" w:type="dxa"/>
            <w:vMerge/>
            <w:shd w:val="clear" w:color="auto" w:fill="auto"/>
            <w:noWrap/>
            <w:vAlign w:val="center"/>
          </w:tcPr>
          <w:p w14:paraId="157E4646" w14:textId="77777777" w:rsidR="003058E4" w:rsidRPr="00AA0F9E" w:rsidRDefault="003058E4" w:rsidP="00AA0F9E">
            <w:pPr>
              <w:spacing w:after="0" w:line="240" w:lineRule="auto"/>
              <w:jc w:val="center"/>
              <w:rPr>
                <w:rFonts w:eastAsia="Times New Roman" w:cs="Times New Roman"/>
                <w:sz w:val="18"/>
                <w:szCs w:val="18"/>
                <w:lang w:eastAsia="cs-CZ"/>
              </w:rPr>
            </w:pPr>
          </w:p>
        </w:tc>
        <w:tc>
          <w:tcPr>
            <w:tcW w:w="1276" w:type="dxa"/>
            <w:vMerge/>
            <w:shd w:val="clear" w:color="auto" w:fill="auto"/>
            <w:noWrap/>
            <w:vAlign w:val="center"/>
          </w:tcPr>
          <w:p w14:paraId="285ABA55" w14:textId="77777777" w:rsidR="003058E4" w:rsidRPr="00876F01" w:rsidRDefault="003058E4" w:rsidP="00AA0F9E">
            <w:pPr>
              <w:spacing w:after="0" w:line="240" w:lineRule="auto"/>
              <w:jc w:val="center"/>
              <w:rPr>
                <w:rFonts w:eastAsia="Times New Roman" w:cs="Times New Roman"/>
                <w:b/>
                <w:bCs/>
                <w:sz w:val="18"/>
                <w:szCs w:val="18"/>
                <w:lang w:eastAsia="cs-CZ"/>
              </w:rPr>
            </w:pPr>
          </w:p>
        </w:tc>
      </w:tr>
      <w:tr w:rsidR="00AA0F9E" w:rsidRPr="00AA0F9E" w14:paraId="797D7ABE" w14:textId="77777777" w:rsidTr="0087116D">
        <w:trPr>
          <w:trHeight w:val="450"/>
        </w:trPr>
        <w:tc>
          <w:tcPr>
            <w:tcW w:w="1134" w:type="dxa"/>
            <w:vMerge w:val="restart"/>
            <w:shd w:val="clear" w:color="auto" w:fill="auto"/>
            <w:noWrap/>
            <w:vAlign w:val="center"/>
            <w:hideMark/>
          </w:tcPr>
          <w:p w14:paraId="68A48FC0" w14:textId="77777777" w:rsidR="00AA0F9E" w:rsidRPr="00AA0F9E" w:rsidRDefault="00AA0F9E" w:rsidP="00AA0F9E">
            <w:pPr>
              <w:spacing w:after="0" w:line="240" w:lineRule="auto"/>
              <w:jc w:val="center"/>
              <w:rPr>
                <w:rFonts w:eastAsia="Times New Roman" w:cs="Times New Roman"/>
                <w:b/>
                <w:bCs/>
                <w:sz w:val="18"/>
                <w:szCs w:val="18"/>
                <w:lang w:eastAsia="cs-CZ"/>
              </w:rPr>
            </w:pPr>
            <w:r w:rsidRPr="00AA0F9E">
              <w:rPr>
                <w:rFonts w:eastAsia="Times New Roman" w:cs="Times New Roman"/>
                <w:b/>
                <w:bCs/>
                <w:sz w:val="18"/>
                <w:szCs w:val="18"/>
                <w:lang w:eastAsia="cs-CZ"/>
              </w:rPr>
              <w:t>2. Dílčí etapa</w:t>
            </w:r>
          </w:p>
        </w:tc>
        <w:tc>
          <w:tcPr>
            <w:tcW w:w="1701" w:type="dxa"/>
            <w:vMerge w:val="restart"/>
            <w:shd w:val="clear" w:color="000000" w:fill="FFFFFF"/>
            <w:vAlign w:val="center"/>
            <w:hideMark/>
          </w:tcPr>
          <w:p w14:paraId="0C2B9FA1" w14:textId="441D8C65" w:rsidR="00AA0F9E" w:rsidRPr="00876F01" w:rsidRDefault="00AA0F9E" w:rsidP="00AA0F9E">
            <w:pPr>
              <w:spacing w:after="0" w:line="240" w:lineRule="auto"/>
              <w:jc w:val="center"/>
              <w:rPr>
                <w:rFonts w:eastAsia="Times New Roman" w:cs="Times New Roman"/>
                <w:b/>
                <w:bCs/>
                <w:sz w:val="18"/>
                <w:szCs w:val="18"/>
                <w:lang w:eastAsia="cs-CZ"/>
              </w:rPr>
            </w:pPr>
            <w:r w:rsidRPr="00876F01">
              <w:rPr>
                <w:rFonts w:eastAsia="Times New Roman" w:cs="Times New Roman"/>
                <w:b/>
                <w:bCs/>
                <w:sz w:val="18"/>
                <w:szCs w:val="18"/>
                <w:lang w:eastAsia="cs-CZ"/>
              </w:rPr>
              <w:t xml:space="preserve">Do </w:t>
            </w:r>
            <w:r w:rsidR="00985D7A" w:rsidRPr="00876F01">
              <w:rPr>
                <w:rFonts w:eastAsia="Times New Roman" w:cs="Times New Roman"/>
                <w:b/>
                <w:bCs/>
                <w:sz w:val="18"/>
                <w:szCs w:val="18"/>
                <w:lang w:eastAsia="cs-CZ"/>
              </w:rPr>
              <w:t>5</w:t>
            </w:r>
            <w:r w:rsidRPr="00876F01">
              <w:rPr>
                <w:rFonts w:eastAsia="Times New Roman" w:cs="Times New Roman"/>
                <w:b/>
                <w:bCs/>
                <w:sz w:val="18"/>
                <w:szCs w:val="18"/>
                <w:lang w:eastAsia="cs-CZ"/>
              </w:rPr>
              <w:t xml:space="preserve"> měsíců od nabytí účinnosti Smlouvy</w:t>
            </w:r>
            <w:r w:rsidR="00985D7A" w:rsidRPr="00876F01">
              <w:rPr>
                <w:rFonts w:eastAsia="Times New Roman" w:cs="Times New Roman"/>
                <w:b/>
                <w:bCs/>
                <w:sz w:val="18"/>
                <w:szCs w:val="18"/>
                <w:lang w:eastAsia="cs-CZ"/>
              </w:rPr>
              <w:t>, nebo společně s</w:t>
            </w:r>
            <w:r w:rsidR="000F71A4">
              <w:rPr>
                <w:rFonts w:eastAsia="Times New Roman" w:cs="Times New Roman"/>
                <w:b/>
                <w:bCs/>
                <w:sz w:val="18"/>
                <w:szCs w:val="18"/>
                <w:lang w:eastAsia="cs-CZ"/>
              </w:rPr>
              <w:t> </w:t>
            </w:r>
            <w:proofErr w:type="gramStart"/>
            <w:r w:rsidR="000F71A4">
              <w:rPr>
                <w:rFonts w:eastAsia="Times New Roman" w:cs="Times New Roman"/>
                <w:b/>
                <w:bCs/>
                <w:sz w:val="18"/>
                <w:szCs w:val="18"/>
                <w:lang w:eastAsia="cs-CZ"/>
              </w:rPr>
              <w:t>1b</w:t>
            </w:r>
            <w:proofErr w:type="gramEnd"/>
            <w:r w:rsidR="000F71A4">
              <w:rPr>
                <w:rFonts w:eastAsia="Times New Roman" w:cs="Times New Roman"/>
                <w:b/>
                <w:bCs/>
                <w:sz w:val="18"/>
                <w:szCs w:val="18"/>
                <w:lang w:eastAsia="cs-CZ"/>
              </w:rPr>
              <w:t>. D</w:t>
            </w:r>
            <w:r w:rsidR="000F71A4" w:rsidRPr="00876F01">
              <w:rPr>
                <w:rFonts w:eastAsia="Times New Roman" w:cs="Times New Roman"/>
                <w:b/>
                <w:bCs/>
                <w:sz w:val="18"/>
                <w:szCs w:val="18"/>
                <w:lang w:eastAsia="cs-CZ"/>
              </w:rPr>
              <w:t xml:space="preserve">ílčí </w:t>
            </w:r>
            <w:r w:rsidR="00985D7A" w:rsidRPr="00876F01">
              <w:rPr>
                <w:rFonts w:eastAsia="Times New Roman" w:cs="Times New Roman"/>
                <w:b/>
                <w:bCs/>
                <w:sz w:val="18"/>
                <w:szCs w:val="18"/>
                <w:lang w:eastAsia="cs-CZ"/>
              </w:rPr>
              <w:t xml:space="preserve">etapou </w:t>
            </w:r>
            <w:r w:rsidR="00C51A1F">
              <w:rPr>
                <w:rFonts w:eastAsia="Times New Roman" w:cs="Times New Roman"/>
                <w:b/>
                <w:bCs/>
                <w:sz w:val="18"/>
                <w:szCs w:val="18"/>
                <w:lang w:eastAsia="cs-CZ"/>
              </w:rPr>
              <w:t>– d</w:t>
            </w:r>
            <w:r w:rsidR="000F71A4">
              <w:rPr>
                <w:rFonts w:eastAsia="Times New Roman" w:cs="Times New Roman"/>
                <w:b/>
                <w:bCs/>
                <w:sz w:val="18"/>
                <w:szCs w:val="18"/>
                <w:lang w:eastAsia="cs-CZ"/>
              </w:rPr>
              <w:t>le toho</w:t>
            </w:r>
            <w:r w:rsidR="00FB1450">
              <w:rPr>
                <w:rFonts w:eastAsia="Times New Roman" w:cs="Times New Roman"/>
                <w:b/>
                <w:bCs/>
                <w:sz w:val="18"/>
                <w:szCs w:val="18"/>
                <w:lang w:eastAsia="cs-CZ"/>
              </w:rPr>
              <w:t>,</w:t>
            </w:r>
            <w:r w:rsidR="000F71A4">
              <w:rPr>
                <w:rFonts w:eastAsia="Times New Roman" w:cs="Times New Roman"/>
                <w:b/>
                <w:bCs/>
                <w:sz w:val="18"/>
                <w:szCs w:val="18"/>
                <w:lang w:eastAsia="cs-CZ"/>
              </w:rPr>
              <w:t xml:space="preserve"> co</w:t>
            </w:r>
            <w:r w:rsidR="000F71A4" w:rsidRPr="00876F01">
              <w:rPr>
                <w:rFonts w:eastAsia="Times New Roman" w:cs="Times New Roman"/>
                <w:b/>
                <w:bCs/>
                <w:sz w:val="18"/>
                <w:szCs w:val="18"/>
                <w:lang w:eastAsia="cs-CZ"/>
              </w:rPr>
              <w:t xml:space="preserve"> </w:t>
            </w:r>
            <w:r w:rsidR="00985D7A" w:rsidRPr="00876F01">
              <w:rPr>
                <w:rFonts w:eastAsia="Times New Roman" w:cs="Times New Roman"/>
                <w:b/>
                <w:bCs/>
                <w:sz w:val="18"/>
                <w:szCs w:val="18"/>
                <w:lang w:eastAsia="cs-CZ"/>
              </w:rPr>
              <w:t>nastane později</w:t>
            </w:r>
          </w:p>
        </w:tc>
        <w:tc>
          <w:tcPr>
            <w:tcW w:w="7797" w:type="dxa"/>
            <w:shd w:val="clear" w:color="auto" w:fill="auto"/>
            <w:hideMark/>
          </w:tcPr>
          <w:p w14:paraId="0097A607" w14:textId="77777777" w:rsidR="00AA0F9E" w:rsidRPr="00AA0F9E" w:rsidRDefault="00AA0F9E" w:rsidP="00AA0F9E">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GPK, koncept řešení silniční sítě a náhrad přejezdů</w:t>
            </w:r>
          </w:p>
        </w:tc>
        <w:tc>
          <w:tcPr>
            <w:tcW w:w="2126" w:type="dxa"/>
            <w:vMerge w:val="restart"/>
            <w:shd w:val="clear" w:color="auto" w:fill="auto"/>
            <w:noWrap/>
            <w:vAlign w:val="center"/>
            <w:hideMark/>
          </w:tcPr>
          <w:p w14:paraId="54C91968" w14:textId="77777777" w:rsidR="00AA0F9E" w:rsidRPr="00AA0F9E" w:rsidRDefault="00AA0F9E" w:rsidP="00AA0F9E">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 xml:space="preserve">Předávací protokol podepsaný Objednatelem </w:t>
            </w:r>
          </w:p>
        </w:tc>
        <w:tc>
          <w:tcPr>
            <w:tcW w:w="1276" w:type="dxa"/>
            <w:vMerge w:val="restart"/>
            <w:shd w:val="clear" w:color="auto" w:fill="auto"/>
            <w:vAlign w:val="center"/>
            <w:hideMark/>
          </w:tcPr>
          <w:p w14:paraId="41E093D5" w14:textId="4A35E39E" w:rsidR="00AA0F9E" w:rsidRPr="00876F01" w:rsidRDefault="00AA0F9E" w:rsidP="00AA0F9E">
            <w:pPr>
              <w:spacing w:after="0" w:line="240" w:lineRule="auto"/>
              <w:jc w:val="center"/>
              <w:rPr>
                <w:rFonts w:eastAsia="Times New Roman" w:cs="Times New Roman"/>
                <w:b/>
                <w:bCs/>
                <w:color w:val="404040"/>
                <w:sz w:val="16"/>
                <w:szCs w:val="16"/>
                <w:lang w:eastAsia="cs-CZ"/>
              </w:rPr>
            </w:pPr>
            <w:r w:rsidRPr="00876F01">
              <w:rPr>
                <w:rFonts w:eastAsia="Times New Roman" w:cs="Times New Roman"/>
                <w:b/>
                <w:bCs/>
                <w:color w:val="404040"/>
                <w:sz w:val="16"/>
                <w:szCs w:val="16"/>
                <w:lang w:eastAsia="cs-CZ"/>
              </w:rPr>
              <w:t xml:space="preserve">10 % z ceny ZP </w:t>
            </w:r>
            <w:r w:rsidR="00892DFE" w:rsidRPr="00876F01">
              <w:rPr>
                <w:rFonts w:eastAsia="Times New Roman" w:cs="Times New Roman"/>
                <w:b/>
                <w:bCs/>
                <w:color w:val="404040"/>
                <w:sz w:val="16"/>
                <w:szCs w:val="16"/>
                <w:lang w:eastAsia="cs-CZ"/>
              </w:rPr>
              <w:t>a</w:t>
            </w:r>
            <w:r w:rsidRPr="00876F01">
              <w:rPr>
                <w:rFonts w:eastAsia="Times New Roman" w:cs="Times New Roman"/>
                <w:b/>
                <w:bCs/>
                <w:color w:val="404040"/>
                <w:sz w:val="16"/>
                <w:szCs w:val="16"/>
                <w:lang w:eastAsia="cs-CZ"/>
              </w:rPr>
              <w:t xml:space="preserve"> DPS</w:t>
            </w:r>
          </w:p>
        </w:tc>
      </w:tr>
      <w:tr w:rsidR="00AA0F9E" w:rsidRPr="00AA0F9E" w14:paraId="77A75E2F" w14:textId="77777777" w:rsidTr="0087116D">
        <w:trPr>
          <w:trHeight w:val="227"/>
        </w:trPr>
        <w:tc>
          <w:tcPr>
            <w:tcW w:w="1134" w:type="dxa"/>
            <w:vMerge/>
            <w:vAlign w:val="center"/>
            <w:hideMark/>
          </w:tcPr>
          <w:p w14:paraId="1A5805C7" w14:textId="77777777" w:rsidR="00AA0F9E" w:rsidRPr="00AA0F9E" w:rsidRDefault="00AA0F9E" w:rsidP="0087116D">
            <w:pPr>
              <w:spacing w:after="0" w:line="240" w:lineRule="auto"/>
              <w:jc w:val="center"/>
              <w:rPr>
                <w:rFonts w:eastAsia="Times New Roman" w:cs="Times New Roman"/>
                <w:b/>
                <w:bCs/>
                <w:sz w:val="18"/>
                <w:szCs w:val="18"/>
                <w:lang w:eastAsia="cs-CZ"/>
              </w:rPr>
            </w:pPr>
          </w:p>
        </w:tc>
        <w:tc>
          <w:tcPr>
            <w:tcW w:w="1701" w:type="dxa"/>
            <w:vMerge/>
            <w:vAlign w:val="center"/>
            <w:hideMark/>
          </w:tcPr>
          <w:p w14:paraId="3DE27291" w14:textId="77777777" w:rsidR="00AA0F9E" w:rsidRPr="00876F01" w:rsidRDefault="00AA0F9E" w:rsidP="0087116D">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33520542" w14:textId="0A16568B" w:rsidR="00AA0F9E" w:rsidRPr="00AA0F9E" w:rsidRDefault="00AA0F9E" w:rsidP="00AA0F9E">
            <w:pPr>
              <w:spacing w:after="0" w:line="240" w:lineRule="auto"/>
              <w:rPr>
                <w:rFonts w:eastAsia="Times New Roman" w:cs="Times New Roman"/>
                <w:sz w:val="18"/>
                <w:szCs w:val="18"/>
                <w:lang w:eastAsia="cs-CZ"/>
              </w:rPr>
            </w:pPr>
            <w:r>
              <w:rPr>
                <w:rFonts w:eastAsia="Times New Roman" w:cs="Times New Roman"/>
                <w:sz w:val="18"/>
                <w:szCs w:val="18"/>
                <w:lang w:eastAsia="cs-CZ"/>
              </w:rPr>
              <w:t>P</w:t>
            </w:r>
            <w:r w:rsidRPr="00AA0F9E">
              <w:rPr>
                <w:rFonts w:eastAsia="Times New Roman" w:cs="Times New Roman"/>
                <w:sz w:val="18"/>
                <w:szCs w:val="18"/>
                <w:lang w:eastAsia="cs-CZ"/>
              </w:rPr>
              <w:t>odklady pro GIS portál</w:t>
            </w:r>
          </w:p>
        </w:tc>
        <w:tc>
          <w:tcPr>
            <w:tcW w:w="2126" w:type="dxa"/>
            <w:vMerge/>
            <w:vAlign w:val="center"/>
            <w:hideMark/>
          </w:tcPr>
          <w:p w14:paraId="6CA093FC" w14:textId="77777777" w:rsidR="00AA0F9E" w:rsidRPr="00AA0F9E" w:rsidRDefault="00AA0F9E" w:rsidP="00AA0F9E">
            <w:pPr>
              <w:spacing w:after="0" w:line="240" w:lineRule="auto"/>
              <w:rPr>
                <w:rFonts w:eastAsia="Times New Roman" w:cs="Times New Roman"/>
                <w:sz w:val="18"/>
                <w:szCs w:val="18"/>
                <w:lang w:eastAsia="cs-CZ"/>
              </w:rPr>
            </w:pPr>
          </w:p>
        </w:tc>
        <w:tc>
          <w:tcPr>
            <w:tcW w:w="1276" w:type="dxa"/>
            <w:vMerge/>
            <w:vAlign w:val="center"/>
            <w:hideMark/>
          </w:tcPr>
          <w:p w14:paraId="675A10AC" w14:textId="77777777" w:rsidR="00AA0F9E" w:rsidRPr="00876F01" w:rsidRDefault="00AA0F9E" w:rsidP="00AA0F9E">
            <w:pPr>
              <w:spacing w:after="0" w:line="240" w:lineRule="auto"/>
              <w:rPr>
                <w:rFonts w:eastAsia="Times New Roman" w:cs="Times New Roman"/>
                <w:b/>
                <w:bCs/>
                <w:color w:val="404040"/>
                <w:sz w:val="16"/>
                <w:szCs w:val="16"/>
                <w:lang w:eastAsia="cs-CZ"/>
              </w:rPr>
            </w:pPr>
          </w:p>
        </w:tc>
      </w:tr>
    </w:tbl>
    <w:p w14:paraId="28315AFD" w14:textId="77777777" w:rsidR="00FF4F04" w:rsidRDefault="00FF4F04">
      <w:r>
        <w:br w:type="page"/>
      </w:r>
    </w:p>
    <w:tbl>
      <w:tblPr>
        <w:tblW w:w="14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34"/>
        <w:gridCol w:w="1701"/>
        <w:gridCol w:w="7797"/>
        <w:gridCol w:w="2126"/>
        <w:gridCol w:w="1276"/>
      </w:tblGrid>
      <w:tr w:rsidR="00AA0F9E" w:rsidRPr="00AA0F9E" w14:paraId="12702E7C" w14:textId="77777777" w:rsidTr="0087116D">
        <w:trPr>
          <w:trHeight w:val="340"/>
        </w:trPr>
        <w:tc>
          <w:tcPr>
            <w:tcW w:w="1134" w:type="dxa"/>
            <w:vMerge w:val="restart"/>
            <w:shd w:val="clear" w:color="auto" w:fill="auto"/>
            <w:noWrap/>
            <w:vAlign w:val="center"/>
            <w:hideMark/>
          </w:tcPr>
          <w:p w14:paraId="4ABACB8B" w14:textId="0807A429" w:rsidR="00AA0F9E" w:rsidRPr="00AA0F9E" w:rsidRDefault="00AA0F9E" w:rsidP="00AA0F9E">
            <w:pPr>
              <w:spacing w:after="0" w:line="240" w:lineRule="auto"/>
              <w:jc w:val="center"/>
              <w:rPr>
                <w:rFonts w:eastAsia="Times New Roman" w:cs="Times New Roman"/>
                <w:b/>
                <w:bCs/>
                <w:sz w:val="18"/>
                <w:szCs w:val="18"/>
                <w:lang w:eastAsia="cs-CZ"/>
              </w:rPr>
            </w:pPr>
            <w:r w:rsidRPr="00AA0F9E">
              <w:rPr>
                <w:rFonts w:eastAsia="Times New Roman" w:cs="Times New Roman"/>
                <w:b/>
                <w:bCs/>
                <w:sz w:val="18"/>
                <w:szCs w:val="18"/>
                <w:lang w:eastAsia="cs-CZ"/>
              </w:rPr>
              <w:lastRenderedPageBreak/>
              <w:t>3. Dílčí etapa</w:t>
            </w:r>
          </w:p>
        </w:tc>
        <w:tc>
          <w:tcPr>
            <w:tcW w:w="1701" w:type="dxa"/>
            <w:vMerge w:val="restart"/>
            <w:shd w:val="clear" w:color="000000" w:fill="FFFFFF"/>
            <w:vAlign w:val="center"/>
            <w:hideMark/>
          </w:tcPr>
          <w:p w14:paraId="7B1F74AD" w14:textId="77777777" w:rsidR="00AA0F9E" w:rsidRPr="00876F01" w:rsidRDefault="00AA0F9E" w:rsidP="00AA0F9E">
            <w:pPr>
              <w:spacing w:after="0" w:line="240" w:lineRule="auto"/>
              <w:jc w:val="center"/>
              <w:rPr>
                <w:rFonts w:eastAsia="Times New Roman" w:cs="Times New Roman"/>
                <w:b/>
                <w:bCs/>
                <w:sz w:val="18"/>
                <w:szCs w:val="18"/>
                <w:lang w:eastAsia="cs-CZ"/>
              </w:rPr>
            </w:pPr>
            <w:r w:rsidRPr="00876F01">
              <w:rPr>
                <w:rFonts w:eastAsia="Times New Roman" w:cs="Times New Roman"/>
                <w:b/>
                <w:bCs/>
                <w:sz w:val="18"/>
                <w:szCs w:val="18"/>
                <w:lang w:eastAsia="cs-CZ"/>
              </w:rPr>
              <w:t>Do 9 měsíců od nabytí účinnosti Smlouvy</w:t>
            </w:r>
          </w:p>
        </w:tc>
        <w:tc>
          <w:tcPr>
            <w:tcW w:w="7797" w:type="dxa"/>
            <w:shd w:val="clear" w:color="auto" w:fill="auto"/>
            <w:hideMark/>
          </w:tcPr>
          <w:p w14:paraId="00CC013F" w14:textId="6A103158" w:rsidR="00AA0F9E" w:rsidRPr="00AA0F9E" w:rsidRDefault="00892DFE" w:rsidP="00AA0F9E">
            <w:pPr>
              <w:spacing w:after="0" w:line="240" w:lineRule="auto"/>
              <w:rPr>
                <w:rFonts w:eastAsia="Times New Roman" w:cs="Times New Roman"/>
                <w:sz w:val="18"/>
                <w:szCs w:val="18"/>
                <w:lang w:eastAsia="cs-CZ"/>
              </w:rPr>
            </w:pPr>
            <w:r w:rsidRPr="004A7ABB">
              <w:rPr>
                <w:rFonts w:eastAsia="Times New Roman" w:cs="Times New Roman"/>
                <w:sz w:val="18"/>
                <w:szCs w:val="18"/>
                <w:lang w:eastAsia="cs-CZ"/>
              </w:rPr>
              <w:t>Realizace předběžného inženýrskogeologického průzkumu</w:t>
            </w:r>
            <w:r>
              <w:rPr>
                <w:rFonts w:eastAsia="Times New Roman" w:cs="Times New Roman"/>
                <w:sz w:val="18"/>
                <w:szCs w:val="18"/>
                <w:lang w:eastAsia="cs-CZ"/>
              </w:rPr>
              <w:t xml:space="preserve"> </w:t>
            </w:r>
            <w:r w:rsidRPr="007A77F9">
              <w:rPr>
                <w:rFonts w:eastAsia="Times New Roman" w:cs="Times New Roman"/>
                <w:sz w:val="18"/>
                <w:szCs w:val="18"/>
                <w:lang w:eastAsia="cs-CZ"/>
              </w:rPr>
              <w:t xml:space="preserve">dle </w:t>
            </w:r>
            <w:r>
              <w:rPr>
                <w:rFonts w:eastAsia="Times New Roman" w:cs="Times New Roman"/>
                <w:sz w:val="18"/>
                <w:szCs w:val="18"/>
                <w:lang w:eastAsia="cs-CZ"/>
              </w:rPr>
              <w:t xml:space="preserve">bodu </w:t>
            </w:r>
            <w:r w:rsidRPr="007A77F9">
              <w:rPr>
                <w:rFonts w:eastAsia="Times New Roman" w:cs="Times New Roman"/>
                <w:sz w:val="18"/>
                <w:szCs w:val="18"/>
                <w:lang w:eastAsia="cs-CZ"/>
              </w:rPr>
              <w:t>4.18.4 ZTP</w:t>
            </w:r>
          </w:p>
        </w:tc>
        <w:tc>
          <w:tcPr>
            <w:tcW w:w="2126" w:type="dxa"/>
            <w:vMerge w:val="restart"/>
            <w:shd w:val="clear" w:color="auto" w:fill="auto"/>
            <w:noWrap/>
            <w:vAlign w:val="center"/>
            <w:hideMark/>
          </w:tcPr>
          <w:p w14:paraId="2D586CAF" w14:textId="77777777" w:rsidR="00AA0F9E" w:rsidRPr="00AA0F9E" w:rsidRDefault="00AA0F9E" w:rsidP="00AA0F9E">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 xml:space="preserve">Předávací protokol podepsaný Objednatelem </w:t>
            </w:r>
          </w:p>
        </w:tc>
        <w:tc>
          <w:tcPr>
            <w:tcW w:w="1276" w:type="dxa"/>
            <w:vMerge w:val="restart"/>
            <w:shd w:val="clear" w:color="auto" w:fill="auto"/>
            <w:vAlign w:val="center"/>
            <w:hideMark/>
          </w:tcPr>
          <w:p w14:paraId="344E4227" w14:textId="457E5CBD" w:rsidR="00AA0F9E" w:rsidRPr="00876F01" w:rsidRDefault="00892DFE" w:rsidP="00AA0F9E">
            <w:pPr>
              <w:spacing w:after="0" w:line="240" w:lineRule="auto"/>
              <w:jc w:val="center"/>
              <w:rPr>
                <w:rFonts w:eastAsia="Times New Roman" w:cs="Times New Roman"/>
                <w:b/>
                <w:bCs/>
                <w:color w:val="404040"/>
                <w:sz w:val="16"/>
                <w:szCs w:val="16"/>
                <w:lang w:eastAsia="cs-CZ"/>
              </w:rPr>
            </w:pPr>
            <w:r w:rsidRPr="00876F01">
              <w:rPr>
                <w:rFonts w:eastAsia="Times New Roman" w:cs="Times New Roman"/>
                <w:b/>
                <w:bCs/>
                <w:color w:val="404040"/>
                <w:sz w:val="16"/>
                <w:szCs w:val="16"/>
                <w:lang w:eastAsia="cs-CZ"/>
              </w:rPr>
              <w:t>5</w:t>
            </w:r>
            <w:r w:rsidR="00AA0F9E" w:rsidRPr="00876F01">
              <w:rPr>
                <w:rFonts w:eastAsia="Times New Roman" w:cs="Times New Roman"/>
                <w:b/>
                <w:bCs/>
                <w:color w:val="404040"/>
                <w:sz w:val="16"/>
                <w:szCs w:val="16"/>
                <w:lang w:eastAsia="cs-CZ"/>
              </w:rPr>
              <w:t xml:space="preserve"> % z ceny ZP </w:t>
            </w:r>
            <w:r w:rsidRPr="00876F01">
              <w:rPr>
                <w:rFonts w:eastAsia="Times New Roman" w:cs="Times New Roman"/>
                <w:b/>
                <w:bCs/>
                <w:color w:val="404040"/>
                <w:sz w:val="16"/>
                <w:szCs w:val="16"/>
                <w:lang w:eastAsia="cs-CZ"/>
              </w:rPr>
              <w:t>a</w:t>
            </w:r>
            <w:r w:rsidR="00AA0F9E" w:rsidRPr="00876F01">
              <w:rPr>
                <w:rFonts w:eastAsia="Times New Roman" w:cs="Times New Roman"/>
                <w:b/>
                <w:bCs/>
                <w:color w:val="404040"/>
                <w:sz w:val="16"/>
                <w:szCs w:val="16"/>
                <w:lang w:eastAsia="cs-CZ"/>
              </w:rPr>
              <w:t xml:space="preserve"> DPS</w:t>
            </w:r>
          </w:p>
        </w:tc>
      </w:tr>
      <w:tr w:rsidR="00AA0F9E" w:rsidRPr="00AA0F9E" w14:paraId="0C20CDBD" w14:textId="77777777" w:rsidTr="0087116D">
        <w:trPr>
          <w:trHeight w:val="227"/>
        </w:trPr>
        <w:tc>
          <w:tcPr>
            <w:tcW w:w="1134" w:type="dxa"/>
            <w:vMerge/>
            <w:vAlign w:val="center"/>
            <w:hideMark/>
          </w:tcPr>
          <w:p w14:paraId="4D122E9A" w14:textId="77777777" w:rsidR="00AA0F9E" w:rsidRPr="00AA0F9E" w:rsidRDefault="00AA0F9E" w:rsidP="0087116D">
            <w:pPr>
              <w:spacing w:after="0" w:line="240" w:lineRule="auto"/>
              <w:jc w:val="center"/>
              <w:rPr>
                <w:rFonts w:eastAsia="Times New Roman" w:cs="Times New Roman"/>
                <w:b/>
                <w:bCs/>
                <w:sz w:val="18"/>
                <w:szCs w:val="18"/>
                <w:lang w:eastAsia="cs-CZ"/>
              </w:rPr>
            </w:pPr>
          </w:p>
        </w:tc>
        <w:tc>
          <w:tcPr>
            <w:tcW w:w="1701" w:type="dxa"/>
            <w:vMerge/>
            <w:vAlign w:val="center"/>
            <w:hideMark/>
          </w:tcPr>
          <w:p w14:paraId="4D92A2F6" w14:textId="77777777" w:rsidR="00AA0F9E" w:rsidRPr="00876F01" w:rsidRDefault="00AA0F9E" w:rsidP="0087116D">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1CC61974" w14:textId="45264135" w:rsidR="00AA0F9E" w:rsidRDefault="00AA0F9E" w:rsidP="00AA0F9E">
            <w:pPr>
              <w:spacing w:after="0" w:line="240" w:lineRule="auto"/>
              <w:rPr>
                <w:rFonts w:eastAsia="Times New Roman" w:cs="Times New Roman"/>
                <w:sz w:val="18"/>
                <w:szCs w:val="18"/>
                <w:lang w:eastAsia="cs-CZ"/>
              </w:rPr>
            </w:pPr>
            <w:r>
              <w:rPr>
                <w:rFonts w:eastAsia="Times New Roman" w:cs="Times New Roman"/>
                <w:sz w:val="18"/>
                <w:szCs w:val="18"/>
                <w:lang w:eastAsia="cs-CZ"/>
              </w:rPr>
              <w:t>T</w:t>
            </w:r>
            <w:r w:rsidRPr="00AA0F9E">
              <w:rPr>
                <w:rFonts w:eastAsia="Times New Roman" w:cs="Times New Roman"/>
                <w:sz w:val="18"/>
                <w:szCs w:val="18"/>
                <w:lang w:eastAsia="cs-CZ"/>
              </w:rPr>
              <w:t>echnické řešení k</w:t>
            </w:r>
            <w:r w:rsidR="003058E4">
              <w:rPr>
                <w:rFonts w:eastAsia="Times New Roman" w:cs="Times New Roman"/>
                <w:sz w:val="18"/>
                <w:szCs w:val="18"/>
                <w:lang w:eastAsia="cs-CZ"/>
              </w:rPr>
              <w:t> </w:t>
            </w:r>
            <w:r w:rsidRPr="00AA0F9E">
              <w:rPr>
                <w:rFonts w:eastAsia="Times New Roman" w:cs="Times New Roman"/>
                <w:sz w:val="18"/>
                <w:szCs w:val="18"/>
                <w:lang w:eastAsia="cs-CZ"/>
              </w:rPr>
              <w:t>připomínkám</w:t>
            </w:r>
          </w:p>
          <w:p w14:paraId="44A821D2" w14:textId="69C4EE9D" w:rsidR="003058E4" w:rsidRDefault="003058E4" w:rsidP="003058E4">
            <w:pPr>
              <w:spacing w:after="0" w:line="240" w:lineRule="auto"/>
              <w:rPr>
                <w:rFonts w:eastAsia="Times New Roman" w:cs="Times New Roman"/>
                <w:sz w:val="18"/>
                <w:szCs w:val="18"/>
                <w:lang w:eastAsia="cs-CZ"/>
              </w:rPr>
            </w:pPr>
            <w:r>
              <w:rPr>
                <w:rFonts w:eastAsia="Times New Roman" w:cs="Times New Roman"/>
                <w:sz w:val="18"/>
                <w:szCs w:val="18"/>
                <w:lang w:eastAsia="cs-CZ"/>
              </w:rPr>
              <w:t>Návrh konceptu Monitorovací zprávy o implementaci procesu BIM, dle požadavků BIM protokolu k připomínkám</w:t>
            </w:r>
          </w:p>
          <w:p w14:paraId="607F22B4" w14:textId="77777777" w:rsidR="003058E4" w:rsidRDefault="003058E4" w:rsidP="003058E4">
            <w:pPr>
              <w:spacing w:after="0" w:line="240" w:lineRule="auto"/>
              <w:rPr>
                <w:rFonts w:eastAsia="Times New Roman" w:cs="Times New Roman"/>
                <w:sz w:val="18"/>
                <w:szCs w:val="18"/>
                <w:lang w:eastAsia="cs-CZ"/>
              </w:rPr>
            </w:pPr>
          </w:p>
          <w:p w14:paraId="6A926839" w14:textId="10F6A0AF" w:rsidR="003058E4" w:rsidRDefault="003058E4" w:rsidP="003058E4">
            <w:pPr>
              <w:spacing w:after="0" w:line="240" w:lineRule="auto"/>
              <w:rPr>
                <w:rFonts w:eastAsia="Times New Roman" w:cs="Times New Roman"/>
                <w:sz w:val="18"/>
                <w:szCs w:val="18"/>
                <w:lang w:eastAsia="cs-CZ"/>
              </w:rPr>
            </w:pPr>
            <w:r>
              <w:rPr>
                <w:rFonts w:eastAsia="Times New Roman" w:cs="Times New Roman"/>
                <w:sz w:val="18"/>
                <w:szCs w:val="18"/>
                <w:lang w:eastAsia="cs-CZ"/>
              </w:rPr>
              <w:t xml:space="preserve"> </w:t>
            </w:r>
          </w:p>
          <w:p w14:paraId="0D82891E" w14:textId="2CBD1785" w:rsidR="003058E4" w:rsidRPr="00AA0F9E" w:rsidRDefault="003058E4" w:rsidP="00AA0F9E">
            <w:pPr>
              <w:spacing w:after="0" w:line="240" w:lineRule="auto"/>
              <w:rPr>
                <w:rFonts w:eastAsia="Times New Roman" w:cs="Times New Roman"/>
                <w:sz w:val="18"/>
                <w:szCs w:val="18"/>
                <w:lang w:eastAsia="cs-CZ"/>
              </w:rPr>
            </w:pPr>
          </w:p>
        </w:tc>
        <w:tc>
          <w:tcPr>
            <w:tcW w:w="2126" w:type="dxa"/>
            <w:vMerge/>
            <w:vAlign w:val="center"/>
            <w:hideMark/>
          </w:tcPr>
          <w:p w14:paraId="63D2FDE4" w14:textId="77777777" w:rsidR="00AA0F9E" w:rsidRPr="00AA0F9E" w:rsidRDefault="00AA0F9E" w:rsidP="00AA0F9E">
            <w:pPr>
              <w:spacing w:after="0" w:line="240" w:lineRule="auto"/>
              <w:rPr>
                <w:rFonts w:eastAsia="Times New Roman" w:cs="Times New Roman"/>
                <w:sz w:val="18"/>
                <w:szCs w:val="18"/>
                <w:lang w:eastAsia="cs-CZ"/>
              </w:rPr>
            </w:pPr>
          </w:p>
        </w:tc>
        <w:tc>
          <w:tcPr>
            <w:tcW w:w="1276" w:type="dxa"/>
            <w:vMerge/>
            <w:vAlign w:val="center"/>
            <w:hideMark/>
          </w:tcPr>
          <w:p w14:paraId="3063044C" w14:textId="77777777" w:rsidR="00AA0F9E" w:rsidRPr="00876F01" w:rsidRDefault="00AA0F9E" w:rsidP="00AA0F9E">
            <w:pPr>
              <w:spacing w:after="0" w:line="240" w:lineRule="auto"/>
              <w:rPr>
                <w:rFonts w:eastAsia="Times New Roman" w:cs="Times New Roman"/>
                <w:b/>
                <w:bCs/>
                <w:color w:val="404040"/>
                <w:sz w:val="16"/>
                <w:szCs w:val="16"/>
                <w:lang w:eastAsia="cs-CZ"/>
              </w:rPr>
            </w:pPr>
          </w:p>
        </w:tc>
      </w:tr>
      <w:tr w:rsidR="003058E4" w:rsidRPr="00AA0F9E" w14:paraId="5860D0AA" w14:textId="77777777" w:rsidTr="00D64C59">
        <w:trPr>
          <w:trHeight w:val="450"/>
        </w:trPr>
        <w:tc>
          <w:tcPr>
            <w:tcW w:w="1134" w:type="dxa"/>
            <w:vMerge w:val="restart"/>
            <w:shd w:val="clear" w:color="auto" w:fill="auto"/>
            <w:noWrap/>
            <w:vAlign w:val="center"/>
            <w:hideMark/>
          </w:tcPr>
          <w:p w14:paraId="1D9E521E" w14:textId="77777777" w:rsidR="003058E4" w:rsidRPr="00AA0F9E" w:rsidRDefault="003058E4" w:rsidP="00AA0F9E">
            <w:pPr>
              <w:spacing w:after="0" w:line="240" w:lineRule="auto"/>
              <w:jc w:val="center"/>
              <w:rPr>
                <w:rFonts w:eastAsia="Times New Roman" w:cs="Times New Roman"/>
                <w:b/>
                <w:bCs/>
                <w:sz w:val="18"/>
                <w:szCs w:val="18"/>
                <w:lang w:eastAsia="cs-CZ"/>
              </w:rPr>
            </w:pPr>
            <w:r w:rsidRPr="00AA0F9E">
              <w:rPr>
                <w:rFonts w:eastAsia="Times New Roman" w:cs="Times New Roman"/>
                <w:b/>
                <w:bCs/>
                <w:sz w:val="18"/>
                <w:szCs w:val="18"/>
                <w:lang w:eastAsia="cs-CZ"/>
              </w:rPr>
              <w:t>4. Dílčí etapa</w:t>
            </w:r>
          </w:p>
        </w:tc>
        <w:tc>
          <w:tcPr>
            <w:tcW w:w="1701" w:type="dxa"/>
            <w:vMerge w:val="restart"/>
            <w:shd w:val="clear" w:color="000000" w:fill="FFFFFF"/>
            <w:vAlign w:val="center"/>
            <w:hideMark/>
          </w:tcPr>
          <w:p w14:paraId="5DC1152D" w14:textId="77777777" w:rsidR="003058E4" w:rsidRPr="00876F01" w:rsidRDefault="003058E4" w:rsidP="00AA0F9E">
            <w:pPr>
              <w:spacing w:after="0" w:line="240" w:lineRule="auto"/>
              <w:jc w:val="center"/>
              <w:rPr>
                <w:rFonts w:eastAsia="Times New Roman" w:cs="Times New Roman"/>
                <w:b/>
                <w:bCs/>
                <w:sz w:val="18"/>
                <w:szCs w:val="18"/>
                <w:lang w:eastAsia="cs-CZ"/>
              </w:rPr>
            </w:pPr>
            <w:r w:rsidRPr="00876F01">
              <w:rPr>
                <w:rFonts w:eastAsia="Times New Roman" w:cs="Times New Roman"/>
                <w:b/>
                <w:bCs/>
                <w:sz w:val="18"/>
                <w:szCs w:val="18"/>
                <w:lang w:eastAsia="cs-CZ"/>
              </w:rPr>
              <w:t>Do 13 měsíců od nabytí účinnosti Smlouvy</w:t>
            </w:r>
          </w:p>
        </w:tc>
        <w:tc>
          <w:tcPr>
            <w:tcW w:w="7797" w:type="dxa"/>
            <w:shd w:val="clear" w:color="auto" w:fill="auto"/>
            <w:hideMark/>
          </w:tcPr>
          <w:p w14:paraId="535635BD" w14:textId="5156951A" w:rsidR="003058E4" w:rsidRPr="00AA0F9E" w:rsidRDefault="003058E4" w:rsidP="00AA0F9E">
            <w:pPr>
              <w:spacing w:after="0" w:line="240" w:lineRule="auto"/>
              <w:rPr>
                <w:rFonts w:eastAsia="Times New Roman" w:cs="Times New Roman"/>
                <w:sz w:val="18"/>
                <w:szCs w:val="18"/>
                <w:lang w:eastAsia="cs-CZ"/>
              </w:rPr>
            </w:pPr>
            <w:r w:rsidRPr="004A7ABB">
              <w:rPr>
                <w:rFonts w:eastAsia="Times New Roman" w:cs="Times New Roman"/>
                <w:sz w:val="18"/>
                <w:szCs w:val="18"/>
                <w:lang w:eastAsia="cs-CZ"/>
              </w:rPr>
              <w:t xml:space="preserve">Projekt </w:t>
            </w:r>
            <w:r>
              <w:rPr>
                <w:rFonts w:eastAsia="Times New Roman" w:cs="Times New Roman"/>
                <w:sz w:val="18"/>
                <w:szCs w:val="18"/>
                <w:lang w:eastAsia="cs-CZ"/>
              </w:rPr>
              <w:t xml:space="preserve">následného </w:t>
            </w:r>
            <w:r w:rsidRPr="004A7ABB">
              <w:rPr>
                <w:rFonts w:eastAsia="Times New Roman" w:cs="Times New Roman"/>
                <w:sz w:val="18"/>
                <w:szCs w:val="18"/>
                <w:lang w:eastAsia="cs-CZ"/>
              </w:rPr>
              <w:t>podrobného inženýrskogeologického průzkumu</w:t>
            </w:r>
            <w:r>
              <w:rPr>
                <w:rFonts w:eastAsia="Times New Roman" w:cs="Times New Roman"/>
                <w:sz w:val="18"/>
                <w:szCs w:val="18"/>
                <w:lang w:eastAsia="cs-CZ"/>
              </w:rPr>
              <w:t xml:space="preserve"> dle bodu 4.18.5. ZTP</w:t>
            </w:r>
          </w:p>
        </w:tc>
        <w:tc>
          <w:tcPr>
            <w:tcW w:w="2126" w:type="dxa"/>
            <w:vMerge w:val="restart"/>
            <w:shd w:val="clear" w:color="auto" w:fill="auto"/>
            <w:noWrap/>
            <w:vAlign w:val="center"/>
            <w:hideMark/>
          </w:tcPr>
          <w:p w14:paraId="2D587E0F" w14:textId="77777777" w:rsidR="003058E4" w:rsidRPr="00AA0F9E" w:rsidRDefault="003058E4" w:rsidP="00AA0F9E">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 xml:space="preserve">Předávací protokol podepsaný Objednatelem </w:t>
            </w:r>
          </w:p>
        </w:tc>
        <w:tc>
          <w:tcPr>
            <w:tcW w:w="1276" w:type="dxa"/>
            <w:vMerge w:val="restart"/>
            <w:shd w:val="clear" w:color="auto" w:fill="auto"/>
            <w:vAlign w:val="center"/>
            <w:hideMark/>
          </w:tcPr>
          <w:p w14:paraId="36E8DC97" w14:textId="0C2C7F03" w:rsidR="003058E4" w:rsidRPr="00876F01" w:rsidRDefault="003058E4" w:rsidP="00AA0F9E">
            <w:pPr>
              <w:spacing w:after="0" w:line="240" w:lineRule="auto"/>
              <w:jc w:val="center"/>
              <w:rPr>
                <w:rFonts w:eastAsia="Times New Roman" w:cs="Times New Roman"/>
                <w:b/>
                <w:bCs/>
                <w:color w:val="404040"/>
                <w:sz w:val="16"/>
                <w:szCs w:val="16"/>
                <w:lang w:eastAsia="cs-CZ"/>
              </w:rPr>
            </w:pPr>
            <w:r w:rsidRPr="00876F01">
              <w:rPr>
                <w:rFonts w:eastAsia="Times New Roman" w:cs="Times New Roman"/>
                <w:b/>
                <w:bCs/>
                <w:color w:val="404040"/>
                <w:sz w:val="16"/>
                <w:szCs w:val="16"/>
                <w:lang w:eastAsia="cs-CZ"/>
              </w:rPr>
              <w:t>10 % z ceny ZP a DPS</w:t>
            </w:r>
          </w:p>
        </w:tc>
      </w:tr>
      <w:tr w:rsidR="003058E4" w:rsidRPr="00AA0F9E" w14:paraId="76A45119" w14:textId="77777777" w:rsidTr="00D64C59">
        <w:trPr>
          <w:trHeight w:val="225"/>
        </w:trPr>
        <w:tc>
          <w:tcPr>
            <w:tcW w:w="1134" w:type="dxa"/>
            <w:vMerge/>
            <w:vAlign w:val="center"/>
            <w:hideMark/>
          </w:tcPr>
          <w:p w14:paraId="67D49BE9" w14:textId="77777777" w:rsidR="003058E4" w:rsidRPr="00AA0F9E" w:rsidRDefault="003058E4" w:rsidP="0087116D">
            <w:pPr>
              <w:spacing w:after="0" w:line="240" w:lineRule="auto"/>
              <w:jc w:val="center"/>
              <w:rPr>
                <w:rFonts w:eastAsia="Times New Roman" w:cs="Times New Roman"/>
                <w:b/>
                <w:bCs/>
                <w:sz w:val="18"/>
                <w:szCs w:val="18"/>
                <w:lang w:eastAsia="cs-CZ"/>
              </w:rPr>
            </w:pPr>
          </w:p>
        </w:tc>
        <w:tc>
          <w:tcPr>
            <w:tcW w:w="1701" w:type="dxa"/>
            <w:vMerge/>
            <w:vAlign w:val="center"/>
            <w:hideMark/>
          </w:tcPr>
          <w:p w14:paraId="626E20BE" w14:textId="77777777" w:rsidR="003058E4" w:rsidRPr="00876F01" w:rsidRDefault="003058E4" w:rsidP="0087116D">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35EB16D4" w14:textId="0BD0EC45" w:rsidR="003058E4" w:rsidRPr="00AA0F9E" w:rsidRDefault="003058E4" w:rsidP="00AA0F9E">
            <w:pPr>
              <w:spacing w:after="0" w:line="240" w:lineRule="auto"/>
              <w:rPr>
                <w:rFonts w:eastAsia="Times New Roman" w:cs="Times New Roman"/>
                <w:sz w:val="18"/>
                <w:szCs w:val="18"/>
                <w:lang w:eastAsia="cs-CZ"/>
              </w:rPr>
            </w:pPr>
            <w:r>
              <w:rPr>
                <w:rFonts w:eastAsia="Times New Roman" w:cs="Times New Roman"/>
                <w:sz w:val="18"/>
                <w:szCs w:val="18"/>
                <w:lang w:eastAsia="cs-CZ"/>
              </w:rPr>
              <w:t>H</w:t>
            </w:r>
            <w:r w:rsidRPr="00AA0F9E">
              <w:rPr>
                <w:rFonts w:eastAsia="Times New Roman" w:cs="Times New Roman"/>
                <w:sz w:val="18"/>
                <w:szCs w:val="18"/>
                <w:lang w:eastAsia="cs-CZ"/>
              </w:rPr>
              <w:t>luková a rozptylová studie</w:t>
            </w:r>
          </w:p>
        </w:tc>
        <w:tc>
          <w:tcPr>
            <w:tcW w:w="2126" w:type="dxa"/>
            <w:vMerge/>
            <w:vAlign w:val="center"/>
            <w:hideMark/>
          </w:tcPr>
          <w:p w14:paraId="16D79BE2" w14:textId="77777777" w:rsidR="003058E4" w:rsidRPr="00AA0F9E" w:rsidRDefault="003058E4" w:rsidP="00AA0F9E">
            <w:pPr>
              <w:spacing w:after="0" w:line="240" w:lineRule="auto"/>
              <w:rPr>
                <w:rFonts w:eastAsia="Times New Roman" w:cs="Times New Roman"/>
                <w:sz w:val="18"/>
                <w:szCs w:val="18"/>
                <w:lang w:eastAsia="cs-CZ"/>
              </w:rPr>
            </w:pPr>
          </w:p>
        </w:tc>
        <w:tc>
          <w:tcPr>
            <w:tcW w:w="1276" w:type="dxa"/>
            <w:vMerge/>
            <w:vAlign w:val="center"/>
            <w:hideMark/>
          </w:tcPr>
          <w:p w14:paraId="6883F0E9" w14:textId="77777777" w:rsidR="003058E4" w:rsidRPr="00876F01" w:rsidRDefault="003058E4" w:rsidP="00AA0F9E">
            <w:pPr>
              <w:spacing w:after="0" w:line="240" w:lineRule="auto"/>
              <w:rPr>
                <w:rFonts w:eastAsia="Times New Roman" w:cs="Times New Roman"/>
                <w:b/>
                <w:bCs/>
                <w:color w:val="404040"/>
                <w:sz w:val="16"/>
                <w:szCs w:val="16"/>
                <w:lang w:eastAsia="cs-CZ"/>
              </w:rPr>
            </w:pPr>
          </w:p>
        </w:tc>
      </w:tr>
      <w:tr w:rsidR="003058E4" w:rsidRPr="00AA0F9E" w14:paraId="46F4170B" w14:textId="77777777" w:rsidTr="00D64C59">
        <w:trPr>
          <w:trHeight w:val="225"/>
        </w:trPr>
        <w:tc>
          <w:tcPr>
            <w:tcW w:w="1134" w:type="dxa"/>
            <w:vMerge/>
            <w:vAlign w:val="center"/>
            <w:hideMark/>
          </w:tcPr>
          <w:p w14:paraId="1C8F513E" w14:textId="77777777" w:rsidR="003058E4" w:rsidRPr="00AA0F9E" w:rsidRDefault="003058E4" w:rsidP="0087116D">
            <w:pPr>
              <w:spacing w:after="0" w:line="240" w:lineRule="auto"/>
              <w:jc w:val="center"/>
              <w:rPr>
                <w:rFonts w:eastAsia="Times New Roman" w:cs="Times New Roman"/>
                <w:b/>
                <w:bCs/>
                <w:sz w:val="18"/>
                <w:szCs w:val="18"/>
                <w:lang w:eastAsia="cs-CZ"/>
              </w:rPr>
            </w:pPr>
          </w:p>
        </w:tc>
        <w:tc>
          <w:tcPr>
            <w:tcW w:w="1701" w:type="dxa"/>
            <w:vMerge/>
            <w:vAlign w:val="center"/>
            <w:hideMark/>
          </w:tcPr>
          <w:p w14:paraId="412C8AB2" w14:textId="77777777" w:rsidR="003058E4" w:rsidRPr="00876F01" w:rsidRDefault="003058E4" w:rsidP="0087116D">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64D199F7" w14:textId="77777777" w:rsidR="003058E4" w:rsidRPr="00AA0F9E" w:rsidRDefault="003058E4" w:rsidP="00AA0F9E">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Zjišťovací řízení EIA</w:t>
            </w:r>
          </w:p>
        </w:tc>
        <w:tc>
          <w:tcPr>
            <w:tcW w:w="2126" w:type="dxa"/>
            <w:vMerge/>
            <w:vAlign w:val="center"/>
            <w:hideMark/>
          </w:tcPr>
          <w:p w14:paraId="580C87A0" w14:textId="77777777" w:rsidR="003058E4" w:rsidRPr="00AA0F9E" w:rsidRDefault="003058E4" w:rsidP="00AA0F9E">
            <w:pPr>
              <w:spacing w:after="0" w:line="240" w:lineRule="auto"/>
              <w:rPr>
                <w:rFonts w:eastAsia="Times New Roman" w:cs="Times New Roman"/>
                <w:sz w:val="18"/>
                <w:szCs w:val="18"/>
                <w:lang w:eastAsia="cs-CZ"/>
              </w:rPr>
            </w:pPr>
          </w:p>
        </w:tc>
        <w:tc>
          <w:tcPr>
            <w:tcW w:w="1276" w:type="dxa"/>
            <w:vMerge/>
            <w:vAlign w:val="center"/>
            <w:hideMark/>
          </w:tcPr>
          <w:p w14:paraId="73BBD85E" w14:textId="77777777" w:rsidR="003058E4" w:rsidRPr="00876F01" w:rsidRDefault="003058E4" w:rsidP="00AA0F9E">
            <w:pPr>
              <w:spacing w:after="0" w:line="240" w:lineRule="auto"/>
              <w:rPr>
                <w:rFonts w:eastAsia="Times New Roman" w:cs="Times New Roman"/>
                <w:b/>
                <w:bCs/>
                <w:color w:val="404040"/>
                <w:sz w:val="16"/>
                <w:szCs w:val="16"/>
                <w:lang w:eastAsia="cs-CZ"/>
              </w:rPr>
            </w:pPr>
          </w:p>
        </w:tc>
      </w:tr>
      <w:tr w:rsidR="003058E4" w:rsidRPr="00AA0F9E" w14:paraId="7453A12F" w14:textId="77777777" w:rsidTr="003058E4">
        <w:trPr>
          <w:trHeight w:val="113"/>
        </w:trPr>
        <w:tc>
          <w:tcPr>
            <w:tcW w:w="1134" w:type="dxa"/>
            <w:vMerge/>
            <w:vAlign w:val="center"/>
            <w:hideMark/>
          </w:tcPr>
          <w:p w14:paraId="2D079195" w14:textId="77777777" w:rsidR="003058E4" w:rsidRPr="00AA0F9E" w:rsidRDefault="003058E4" w:rsidP="0087116D">
            <w:pPr>
              <w:spacing w:after="0" w:line="240" w:lineRule="auto"/>
              <w:jc w:val="center"/>
              <w:rPr>
                <w:rFonts w:eastAsia="Times New Roman" w:cs="Times New Roman"/>
                <w:b/>
                <w:bCs/>
                <w:sz w:val="18"/>
                <w:szCs w:val="18"/>
                <w:lang w:eastAsia="cs-CZ"/>
              </w:rPr>
            </w:pPr>
          </w:p>
        </w:tc>
        <w:tc>
          <w:tcPr>
            <w:tcW w:w="1701" w:type="dxa"/>
            <w:vMerge/>
            <w:vAlign w:val="center"/>
            <w:hideMark/>
          </w:tcPr>
          <w:p w14:paraId="1668BC53" w14:textId="77777777" w:rsidR="003058E4" w:rsidRPr="00876F01" w:rsidRDefault="003058E4" w:rsidP="0087116D">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4B0D82A9" w14:textId="77777777" w:rsidR="003058E4" w:rsidRPr="00AA0F9E" w:rsidRDefault="003058E4" w:rsidP="00AA0F9E">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Oznámení EIA</w:t>
            </w:r>
          </w:p>
        </w:tc>
        <w:tc>
          <w:tcPr>
            <w:tcW w:w="2126" w:type="dxa"/>
            <w:vMerge/>
            <w:vAlign w:val="center"/>
            <w:hideMark/>
          </w:tcPr>
          <w:p w14:paraId="605A644F" w14:textId="77777777" w:rsidR="003058E4" w:rsidRPr="00AA0F9E" w:rsidRDefault="003058E4" w:rsidP="00AA0F9E">
            <w:pPr>
              <w:spacing w:after="0" w:line="240" w:lineRule="auto"/>
              <w:rPr>
                <w:rFonts w:eastAsia="Times New Roman" w:cs="Times New Roman"/>
                <w:sz w:val="18"/>
                <w:szCs w:val="18"/>
                <w:lang w:eastAsia="cs-CZ"/>
              </w:rPr>
            </w:pPr>
          </w:p>
        </w:tc>
        <w:tc>
          <w:tcPr>
            <w:tcW w:w="1276" w:type="dxa"/>
            <w:vMerge/>
            <w:vAlign w:val="center"/>
            <w:hideMark/>
          </w:tcPr>
          <w:p w14:paraId="06C71F84" w14:textId="77777777" w:rsidR="003058E4" w:rsidRPr="00876F01" w:rsidRDefault="003058E4" w:rsidP="00AA0F9E">
            <w:pPr>
              <w:spacing w:after="0" w:line="240" w:lineRule="auto"/>
              <w:rPr>
                <w:rFonts w:eastAsia="Times New Roman" w:cs="Times New Roman"/>
                <w:b/>
                <w:bCs/>
                <w:color w:val="404040"/>
                <w:sz w:val="16"/>
                <w:szCs w:val="16"/>
                <w:lang w:eastAsia="cs-CZ"/>
              </w:rPr>
            </w:pPr>
          </w:p>
        </w:tc>
      </w:tr>
      <w:tr w:rsidR="003058E4" w:rsidRPr="00AA0F9E" w14:paraId="4C55696C" w14:textId="77777777" w:rsidTr="003058E4">
        <w:trPr>
          <w:trHeight w:val="112"/>
        </w:trPr>
        <w:tc>
          <w:tcPr>
            <w:tcW w:w="1134" w:type="dxa"/>
            <w:vMerge/>
            <w:vAlign w:val="center"/>
          </w:tcPr>
          <w:p w14:paraId="4BFE3274" w14:textId="77777777" w:rsidR="003058E4" w:rsidRPr="00AA0F9E" w:rsidRDefault="003058E4">
            <w:pPr>
              <w:spacing w:after="0" w:line="240" w:lineRule="auto"/>
              <w:jc w:val="center"/>
              <w:rPr>
                <w:rFonts w:eastAsia="Times New Roman" w:cs="Times New Roman"/>
                <w:b/>
                <w:bCs/>
                <w:sz w:val="18"/>
                <w:szCs w:val="18"/>
                <w:lang w:eastAsia="cs-CZ"/>
              </w:rPr>
            </w:pPr>
          </w:p>
        </w:tc>
        <w:tc>
          <w:tcPr>
            <w:tcW w:w="1701" w:type="dxa"/>
            <w:vMerge/>
            <w:vAlign w:val="center"/>
          </w:tcPr>
          <w:p w14:paraId="71E26899" w14:textId="77777777" w:rsidR="003058E4" w:rsidRPr="00876F01" w:rsidRDefault="003058E4">
            <w:pPr>
              <w:spacing w:after="0" w:line="240" w:lineRule="auto"/>
              <w:jc w:val="center"/>
              <w:rPr>
                <w:rFonts w:eastAsia="Times New Roman" w:cs="Times New Roman"/>
                <w:b/>
                <w:bCs/>
                <w:sz w:val="18"/>
                <w:szCs w:val="18"/>
                <w:lang w:eastAsia="cs-CZ"/>
              </w:rPr>
            </w:pPr>
          </w:p>
        </w:tc>
        <w:tc>
          <w:tcPr>
            <w:tcW w:w="7797" w:type="dxa"/>
            <w:shd w:val="clear" w:color="auto" w:fill="auto"/>
          </w:tcPr>
          <w:p w14:paraId="15D3BB55" w14:textId="711075B0" w:rsidR="003058E4" w:rsidRPr="00AA0F9E" w:rsidRDefault="003058E4" w:rsidP="00AA0F9E">
            <w:pPr>
              <w:spacing w:after="0" w:line="240" w:lineRule="auto"/>
              <w:rPr>
                <w:rFonts w:eastAsia="Times New Roman" w:cs="Times New Roman"/>
                <w:sz w:val="18"/>
                <w:szCs w:val="18"/>
                <w:lang w:eastAsia="cs-CZ"/>
              </w:rPr>
            </w:pPr>
            <w:r>
              <w:rPr>
                <w:rFonts w:eastAsia="Times New Roman" w:cs="Times New Roman"/>
                <w:sz w:val="18"/>
                <w:szCs w:val="18"/>
                <w:lang w:eastAsia="cs-CZ"/>
              </w:rPr>
              <w:t>Předložení dopracovaného dokumentu BEP, dle BIM Protokolu a požadavků vycházejících z dílčí etapy 1.</w:t>
            </w:r>
          </w:p>
        </w:tc>
        <w:tc>
          <w:tcPr>
            <w:tcW w:w="2126" w:type="dxa"/>
            <w:vMerge/>
            <w:vAlign w:val="center"/>
          </w:tcPr>
          <w:p w14:paraId="76C66831" w14:textId="77777777" w:rsidR="003058E4" w:rsidRPr="00AA0F9E" w:rsidRDefault="003058E4" w:rsidP="00AA0F9E">
            <w:pPr>
              <w:spacing w:after="0" w:line="240" w:lineRule="auto"/>
              <w:rPr>
                <w:rFonts w:eastAsia="Times New Roman" w:cs="Times New Roman"/>
                <w:sz w:val="18"/>
                <w:szCs w:val="18"/>
                <w:lang w:eastAsia="cs-CZ"/>
              </w:rPr>
            </w:pPr>
          </w:p>
        </w:tc>
        <w:tc>
          <w:tcPr>
            <w:tcW w:w="1276" w:type="dxa"/>
            <w:vMerge/>
            <w:vAlign w:val="center"/>
          </w:tcPr>
          <w:p w14:paraId="34982879" w14:textId="77777777" w:rsidR="003058E4" w:rsidRPr="00876F01" w:rsidRDefault="003058E4" w:rsidP="00AA0F9E">
            <w:pPr>
              <w:spacing w:after="0" w:line="240" w:lineRule="auto"/>
              <w:rPr>
                <w:rFonts w:eastAsia="Times New Roman" w:cs="Times New Roman"/>
                <w:b/>
                <w:bCs/>
                <w:color w:val="404040"/>
                <w:sz w:val="16"/>
                <w:szCs w:val="16"/>
                <w:lang w:eastAsia="cs-CZ"/>
              </w:rPr>
            </w:pPr>
          </w:p>
        </w:tc>
      </w:tr>
      <w:tr w:rsidR="00892DFE" w:rsidRPr="00AA0F9E" w14:paraId="73B648C2" w14:textId="77777777" w:rsidTr="00D64C59">
        <w:trPr>
          <w:trHeight w:val="450"/>
        </w:trPr>
        <w:tc>
          <w:tcPr>
            <w:tcW w:w="1134" w:type="dxa"/>
            <w:shd w:val="clear" w:color="auto" w:fill="auto"/>
            <w:noWrap/>
            <w:vAlign w:val="center"/>
            <w:hideMark/>
          </w:tcPr>
          <w:p w14:paraId="683582AC" w14:textId="77777777" w:rsidR="00892DFE" w:rsidRPr="00380167" w:rsidRDefault="00892DFE" w:rsidP="00D64C59">
            <w:pPr>
              <w:spacing w:after="0" w:line="240" w:lineRule="auto"/>
              <w:jc w:val="center"/>
              <w:rPr>
                <w:rFonts w:eastAsia="Times New Roman" w:cs="Times New Roman"/>
                <w:b/>
                <w:bCs/>
                <w:sz w:val="18"/>
                <w:szCs w:val="18"/>
                <w:lang w:eastAsia="cs-CZ"/>
              </w:rPr>
            </w:pPr>
            <w:r>
              <w:rPr>
                <w:rFonts w:eastAsia="Times New Roman" w:cs="Times New Roman"/>
                <w:b/>
                <w:bCs/>
                <w:sz w:val="18"/>
                <w:szCs w:val="18"/>
                <w:lang w:eastAsia="cs-CZ"/>
              </w:rPr>
              <w:t>5</w:t>
            </w:r>
            <w:r w:rsidRPr="00380167">
              <w:rPr>
                <w:rFonts w:eastAsia="Times New Roman" w:cs="Times New Roman"/>
                <w:b/>
                <w:bCs/>
                <w:sz w:val="18"/>
                <w:szCs w:val="18"/>
                <w:lang w:eastAsia="cs-CZ"/>
              </w:rPr>
              <w:t>. Dílčí etapa</w:t>
            </w:r>
          </w:p>
        </w:tc>
        <w:tc>
          <w:tcPr>
            <w:tcW w:w="1701" w:type="dxa"/>
            <w:shd w:val="clear" w:color="000000" w:fill="FFFFFF"/>
            <w:vAlign w:val="center"/>
            <w:hideMark/>
          </w:tcPr>
          <w:p w14:paraId="67E2FE83" w14:textId="77777777" w:rsidR="00892DFE" w:rsidRPr="00876F01" w:rsidRDefault="00892DFE" w:rsidP="00D64C59">
            <w:pPr>
              <w:spacing w:after="0" w:line="240" w:lineRule="auto"/>
              <w:jc w:val="center"/>
              <w:rPr>
                <w:rFonts w:eastAsia="Times New Roman" w:cs="Times New Roman"/>
                <w:b/>
                <w:bCs/>
                <w:sz w:val="18"/>
                <w:szCs w:val="18"/>
                <w:lang w:eastAsia="cs-CZ"/>
              </w:rPr>
            </w:pPr>
            <w:r w:rsidRPr="00876F01">
              <w:rPr>
                <w:rFonts w:eastAsia="Times New Roman" w:cs="Times New Roman"/>
                <w:b/>
                <w:bCs/>
                <w:sz w:val="18"/>
                <w:szCs w:val="18"/>
                <w:lang w:eastAsia="cs-CZ"/>
              </w:rPr>
              <w:t>Do 31.10.2026</w:t>
            </w:r>
          </w:p>
        </w:tc>
        <w:tc>
          <w:tcPr>
            <w:tcW w:w="7797" w:type="dxa"/>
            <w:shd w:val="clear" w:color="auto" w:fill="auto"/>
            <w:hideMark/>
          </w:tcPr>
          <w:p w14:paraId="0A4AD55D" w14:textId="77777777" w:rsidR="00892DFE" w:rsidRPr="00DB6593" w:rsidRDefault="00892DFE" w:rsidP="00D64C59">
            <w:pPr>
              <w:spacing w:after="0" w:line="240" w:lineRule="auto"/>
              <w:rPr>
                <w:rFonts w:eastAsia="Times New Roman" w:cs="Times New Roman"/>
                <w:sz w:val="18"/>
                <w:szCs w:val="18"/>
                <w:lang w:eastAsia="cs-CZ"/>
              </w:rPr>
            </w:pPr>
            <w:r w:rsidRPr="00DB6593">
              <w:rPr>
                <w:rFonts w:eastAsia="Times New Roman" w:cs="Times New Roman"/>
                <w:sz w:val="18"/>
                <w:szCs w:val="18"/>
                <w:lang w:eastAsia="cs-CZ"/>
              </w:rPr>
              <w:t xml:space="preserve">Realizace podrobného inženýrskogeologického průzkumu dle </w:t>
            </w:r>
            <w:r>
              <w:rPr>
                <w:rFonts w:eastAsia="Times New Roman" w:cs="Times New Roman"/>
                <w:sz w:val="18"/>
                <w:szCs w:val="18"/>
                <w:lang w:eastAsia="cs-CZ"/>
              </w:rPr>
              <w:t xml:space="preserve">bodu </w:t>
            </w:r>
            <w:r w:rsidRPr="00DB6593">
              <w:rPr>
                <w:rFonts w:eastAsia="Times New Roman" w:cs="Times New Roman"/>
                <w:sz w:val="18"/>
                <w:szCs w:val="18"/>
                <w:lang w:eastAsia="cs-CZ"/>
              </w:rPr>
              <w:t>4.18.3 ZTP</w:t>
            </w:r>
          </w:p>
        </w:tc>
        <w:tc>
          <w:tcPr>
            <w:tcW w:w="2126" w:type="dxa"/>
            <w:shd w:val="clear" w:color="auto" w:fill="auto"/>
            <w:noWrap/>
            <w:vAlign w:val="center"/>
            <w:hideMark/>
          </w:tcPr>
          <w:p w14:paraId="73E8083B" w14:textId="77777777" w:rsidR="00892DFE" w:rsidRPr="004A7ABB" w:rsidRDefault="00892DFE" w:rsidP="00D64C59">
            <w:pPr>
              <w:spacing w:after="0" w:line="240" w:lineRule="auto"/>
              <w:jc w:val="center"/>
              <w:rPr>
                <w:rFonts w:eastAsia="Times New Roman" w:cs="Times New Roman"/>
                <w:sz w:val="18"/>
                <w:szCs w:val="18"/>
                <w:lang w:eastAsia="cs-CZ"/>
              </w:rPr>
            </w:pPr>
            <w:r w:rsidRPr="004A7ABB">
              <w:rPr>
                <w:rFonts w:eastAsia="Times New Roman" w:cs="Times New Roman"/>
                <w:sz w:val="18"/>
                <w:szCs w:val="18"/>
                <w:lang w:eastAsia="cs-CZ"/>
              </w:rPr>
              <w:t xml:space="preserve">Předávací protokol podepsaný Objednatelem </w:t>
            </w:r>
          </w:p>
        </w:tc>
        <w:tc>
          <w:tcPr>
            <w:tcW w:w="1276" w:type="dxa"/>
            <w:shd w:val="clear" w:color="auto" w:fill="auto"/>
            <w:vAlign w:val="center"/>
            <w:hideMark/>
          </w:tcPr>
          <w:p w14:paraId="2790A929" w14:textId="6859C5FB" w:rsidR="00892DFE" w:rsidRPr="00876F01" w:rsidRDefault="00892DFE" w:rsidP="00D64C59">
            <w:pPr>
              <w:spacing w:after="0" w:line="240" w:lineRule="auto"/>
              <w:jc w:val="center"/>
              <w:rPr>
                <w:rFonts w:eastAsia="Times New Roman" w:cs="Times New Roman"/>
                <w:b/>
                <w:bCs/>
                <w:color w:val="404040"/>
                <w:sz w:val="18"/>
                <w:szCs w:val="18"/>
                <w:lang w:eastAsia="cs-CZ"/>
              </w:rPr>
            </w:pPr>
            <w:r w:rsidRPr="00D35E30">
              <w:rPr>
                <w:rFonts w:eastAsia="Times New Roman" w:cs="Times New Roman"/>
                <w:b/>
                <w:bCs/>
                <w:color w:val="404040"/>
                <w:sz w:val="16"/>
                <w:szCs w:val="18"/>
                <w:lang w:eastAsia="cs-CZ"/>
              </w:rPr>
              <w:t>5 % z ceny ZP a DPS</w:t>
            </w:r>
          </w:p>
        </w:tc>
      </w:tr>
      <w:tr w:rsidR="00AA0F9E" w:rsidRPr="00AA0F9E" w14:paraId="29D29234" w14:textId="77777777" w:rsidTr="0087116D">
        <w:trPr>
          <w:trHeight w:val="225"/>
        </w:trPr>
        <w:tc>
          <w:tcPr>
            <w:tcW w:w="1134" w:type="dxa"/>
            <w:vMerge w:val="restart"/>
            <w:shd w:val="clear" w:color="auto" w:fill="auto"/>
            <w:noWrap/>
            <w:vAlign w:val="center"/>
            <w:hideMark/>
          </w:tcPr>
          <w:p w14:paraId="3E6BE7DD" w14:textId="25E55ADF" w:rsidR="00AA0F9E" w:rsidRPr="00AA0F9E" w:rsidRDefault="00892DFE" w:rsidP="00AA0F9E">
            <w:pPr>
              <w:spacing w:after="0" w:line="240" w:lineRule="auto"/>
              <w:jc w:val="center"/>
              <w:rPr>
                <w:rFonts w:eastAsia="Times New Roman" w:cs="Times New Roman"/>
                <w:b/>
                <w:bCs/>
                <w:sz w:val="18"/>
                <w:szCs w:val="18"/>
                <w:lang w:eastAsia="cs-CZ"/>
              </w:rPr>
            </w:pPr>
            <w:r>
              <w:rPr>
                <w:rFonts w:eastAsia="Times New Roman" w:cs="Times New Roman"/>
                <w:b/>
                <w:bCs/>
                <w:sz w:val="18"/>
                <w:szCs w:val="18"/>
                <w:lang w:eastAsia="cs-CZ"/>
              </w:rPr>
              <w:t>6</w:t>
            </w:r>
            <w:r w:rsidR="00AA0F9E" w:rsidRPr="00AA0F9E">
              <w:rPr>
                <w:rFonts w:eastAsia="Times New Roman" w:cs="Times New Roman"/>
                <w:b/>
                <w:bCs/>
                <w:sz w:val="18"/>
                <w:szCs w:val="18"/>
                <w:lang w:eastAsia="cs-CZ"/>
              </w:rPr>
              <w:t>. Dílčí etapa</w:t>
            </w:r>
          </w:p>
        </w:tc>
        <w:tc>
          <w:tcPr>
            <w:tcW w:w="1701" w:type="dxa"/>
            <w:vMerge w:val="restart"/>
            <w:shd w:val="clear" w:color="000000" w:fill="FFFFFF"/>
            <w:vAlign w:val="center"/>
            <w:hideMark/>
          </w:tcPr>
          <w:p w14:paraId="4CAAEB4A" w14:textId="6D7BD571" w:rsidR="00AA0F9E" w:rsidRPr="00876F01" w:rsidRDefault="00AA0F9E" w:rsidP="00AA0F9E">
            <w:pPr>
              <w:spacing w:after="0" w:line="240" w:lineRule="auto"/>
              <w:jc w:val="center"/>
              <w:rPr>
                <w:rFonts w:eastAsia="Times New Roman" w:cs="Times New Roman"/>
                <w:b/>
                <w:bCs/>
                <w:sz w:val="18"/>
                <w:szCs w:val="18"/>
                <w:lang w:eastAsia="cs-CZ"/>
              </w:rPr>
            </w:pPr>
            <w:r w:rsidRPr="00876F01">
              <w:rPr>
                <w:rFonts w:eastAsia="Times New Roman" w:cs="Times New Roman"/>
                <w:b/>
                <w:bCs/>
                <w:sz w:val="18"/>
                <w:szCs w:val="18"/>
                <w:lang w:eastAsia="cs-CZ"/>
              </w:rPr>
              <w:t xml:space="preserve">Do 22 měsíců od nabytí účinnosti Smlouvy nebo 6 měsíců od ukončení zjišťovacího řízení </w:t>
            </w:r>
            <w:r w:rsidR="000F71A4">
              <w:rPr>
                <w:rFonts w:eastAsia="Times New Roman" w:cs="Times New Roman"/>
                <w:b/>
                <w:bCs/>
                <w:sz w:val="18"/>
                <w:szCs w:val="18"/>
                <w:lang w:eastAsia="cs-CZ"/>
              </w:rPr>
              <w:t>–</w:t>
            </w:r>
            <w:r w:rsidRPr="00876F01">
              <w:rPr>
                <w:rFonts w:eastAsia="Times New Roman" w:cs="Times New Roman"/>
                <w:b/>
                <w:bCs/>
                <w:sz w:val="18"/>
                <w:szCs w:val="18"/>
                <w:lang w:eastAsia="cs-CZ"/>
              </w:rPr>
              <w:t xml:space="preserve"> </w:t>
            </w:r>
            <w:r w:rsidR="000F71A4">
              <w:rPr>
                <w:rFonts w:eastAsia="Times New Roman" w:cs="Times New Roman"/>
                <w:b/>
                <w:bCs/>
                <w:sz w:val="18"/>
                <w:szCs w:val="18"/>
                <w:lang w:eastAsia="cs-CZ"/>
              </w:rPr>
              <w:t>dle toho</w:t>
            </w:r>
            <w:r w:rsidR="00FB1450">
              <w:rPr>
                <w:rFonts w:eastAsia="Times New Roman" w:cs="Times New Roman"/>
                <w:b/>
                <w:bCs/>
                <w:sz w:val="18"/>
                <w:szCs w:val="18"/>
                <w:lang w:eastAsia="cs-CZ"/>
              </w:rPr>
              <w:t>,</w:t>
            </w:r>
            <w:r w:rsidR="000F71A4">
              <w:rPr>
                <w:rFonts w:eastAsia="Times New Roman" w:cs="Times New Roman"/>
                <w:b/>
                <w:bCs/>
                <w:sz w:val="18"/>
                <w:szCs w:val="18"/>
                <w:lang w:eastAsia="cs-CZ"/>
              </w:rPr>
              <w:t xml:space="preserve"> </w:t>
            </w:r>
            <w:r w:rsidRPr="00876F01">
              <w:rPr>
                <w:rFonts w:eastAsia="Times New Roman" w:cs="Times New Roman"/>
                <w:b/>
                <w:bCs/>
                <w:sz w:val="18"/>
                <w:szCs w:val="18"/>
                <w:lang w:eastAsia="cs-CZ"/>
              </w:rPr>
              <w:t>co nastane později</w:t>
            </w:r>
          </w:p>
        </w:tc>
        <w:tc>
          <w:tcPr>
            <w:tcW w:w="7797" w:type="dxa"/>
            <w:shd w:val="clear" w:color="auto" w:fill="auto"/>
            <w:hideMark/>
          </w:tcPr>
          <w:p w14:paraId="54116633" w14:textId="29FA9EC6" w:rsidR="00AA0F9E" w:rsidRPr="00AA0F9E" w:rsidRDefault="00AA0F9E" w:rsidP="00AA0F9E">
            <w:pPr>
              <w:spacing w:after="0" w:line="240" w:lineRule="auto"/>
              <w:rPr>
                <w:rFonts w:eastAsia="Times New Roman" w:cs="Times New Roman"/>
                <w:sz w:val="18"/>
                <w:szCs w:val="18"/>
                <w:lang w:eastAsia="cs-CZ"/>
              </w:rPr>
            </w:pPr>
            <w:r>
              <w:rPr>
                <w:rFonts w:eastAsia="Times New Roman" w:cs="Times New Roman"/>
                <w:sz w:val="18"/>
                <w:szCs w:val="18"/>
                <w:lang w:eastAsia="cs-CZ"/>
              </w:rPr>
              <w:t>Z</w:t>
            </w:r>
            <w:r w:rsidRPr="00AA0F9E">
              <w:rPr>
                <w:rFonts w:eastAsia="Times New Roman" w:cs="Times New Roman"/>
                <w:sz w:val="18"/>
                <w:szCs w:val="18"/>
                <w:lang w:eastAsia="cs-CZ"/>
              </w:rPr>
              <w:t>ávěry zjišťovacího řízení</w:t>
            </w:r>
          </w:p>
        </w:tc>
        <w:tc>
          <w:tcPr>
            <w:tcW w:w="2126" w:type="dxa"/>
            <w:vMerge w:val="restart"/>
            <w:shd w:val="clear" w:color="auto" w:fill="auto"/>
            <w:vAlign w:val="center"/>
            <w:hideMark/>
          </w:tcPr>
          <w:p w14:paraId="3A8A9715" w14:textId="77777777" w:rsidR="00AA0F9E" w:rsidRPr="00AA0F9E" w:rsidRDefault="00AA0F9E" w:rsidP="00AA0F9E">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Kopie dokladu o podání Dokumentace EIA dle § 8 zákona č. 100/2001 Sb.</w:t>
            </w:r>
          </w:p>
        </w:tc>
        <w:tc>
          <w:tcPr>
            <w:tcW w:w="1276" w:type="dxa"/>
            <w:vMerge w:val="restart"/>
            <w:shd w:val="clear" w:color="auto" w:fill="auto"/>
            <w:vAlign w:val="center"/>
            <w:hideMark/>
          </w:tcPr>
          <w:p w14:paraId="71D2D153" w14:textId="17CFA6C0" w:rsidR="00AA0F9E" w:rsidRPr="00876F01" w:rsidRDefault="00AA0F9E" w:rsidP="00AA0F9E">
            <w:pPr>
              <w:spacing w:after="0" w:line="240" w:lineRule="auto"/>
              <w:jc w:val="center"/>
              <w:rPr>
                <w:rFonts w:eastAsia="Times New Roman" w:cs="Times New Roman"/>
                <w:b/>
                <w:bCs/>
                <w:color w:val="404040"/>
                <w:sz w:val="16"/>
                <w:szCs w:val="16"/>
                <w:lang w:eastAsia="cs-CZ"/>
              </w:rPr>
            </w:pPr>
            <w:r w:rsidRPr="00876F01">
              <w:rPr>
                <w:rFonts w:eastAsia="Times New Roman" w:cs="Times New Roman"/>
                <w:b/>
                <w:bCs/>
                <w:color w:val="404040"/>
                <w:sz w:val="16"/>
                <w:szCs w:val="16"/>
                <w:lang w:eastAsia="cs-CZ"/>
              </w:rPr>
              <w:t xml:space="preserve">20 % z ceny ZP </w:t>
            </w:r>
            <w:r w:rsidR="00892DFE" w:rsidRPr="00876F01">
              <w:rPr>
                <w:rFonts w:eastAsia="Times New Roman" w:cs="Times New Roman"/>
                <w:b/>
                <w:bCs/>
                <w:color w:val="404040"/>
                <w:sz w:val="16"/>
                <w:szCs w:val="16"/>
                <w:lang w:eastAsia="cs-CZ"/>
              </w:rPr>
              <w:t>a</w:t>
            </w:r>
            <w:r w:rsidRPr="00876F01">
              <w:rPr>
                <w:rFonts w:eastAsia="Times New Roman" w:cs="Times New Roman"/>
                <w:b/>
                <w:bCs/>
                <w:color w:val="404040"/>
                <w:sz w:val="16"/>
                <w:szCs w:val="16"/>
                <w:lang w:eastAsia="cs-CZ"/>
              </w:rPr>
              <w:t xml:space="preserve"> DPS</w:t>
            </w:r>
          </w:p>
        </w:tc>
      </w:tr>
      <w:tr w:rsidR="00AA0F9E" w:rsidRPr="00AA0F9E" w14:paraId="0D5B4165" w14:textId="77777777" w:rsidTr="0087116D">
        <w:trPr>
          <w:trHeight w:val="660"/>
        </w:trPr>
        <w:tc>
          <w:tcPr>
            <w:tcW w:w="1134" w:type="dxa"/>
            <w:vMerge/>
            <w:vAlign w:val="center"/>
            <w:hideMark/>
          </w:tcPr>
          <w:p w14:paraId="29A6366F" w14:textId="77777777" w:rsidR="00AA0F9E" w:rsidRPr="00AA0F9E" w:rsidRDefault="00AA0F9E" w:rsidP="0087116D">
            <w:pPr>
              <w:spacing w:after="0" w:line="240" w:lineRule="auto"/>
              <w:jc w:val="center"/>
              <w:rPr>
                <w:rFonts w:eastAsia="Times New Roman" w:cs="Times New Roman"/>
                <w:b/>
                <w:bCs/>
                <w:sz w:val="18"/>
                <w:szCs w:val="18"/>
                <w:lang w:eastAsia="cs-CZ"/>
              </w:rPr>
            </w:pPr>
          </w:p>
        </w:tc>
        <w:tc>
          <w:tcPr>
            <w:tcW w:w="1701" w:type="dxa"/>
            <w:vMerge/>
            <w:vAlign w:val="center"/>
            <w:hideMark/>
          </w:tcPr>
          <w:p w14:paraId="68830734" w14:textId="77777777" w:rsidR="00AA0F9E" w:rsidRPr="00876F01" w:rsidRDefault="00AA0F9E" w:rsidP="0087116D">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05B84FA7" w14:textId="77777777" w:rsidR="00AA0F9E" w:rsidRPr="00AA0F9E" w:rsidRDefault="00AA0F9E" w:rsidP="00AA0F9E">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 xml:space="preserve">Zpracování a podání kompletní a úplné dokumentace </w:t>
            </w:r>
            <w:r w:rsidRPr="00AA0F9E">
              <w:rPr>
                <w:rFonts w:eastAsia="Times New Roman" w:cs="Times New Roman"/>
                <w:b/>
                <w:bCs/>
                <w:color w:val="404040"/>
                <w:sz w:val="16"/>
                <w:szCs w:val="16"/>
                <w:lang w:eastAsia="cs-CZ"/>
              </w:rPr>
              <w:t xml:space="preserve">EIA </w:t>
            </w:r>
            <w:r w:rsidRPr="00AA0F9E">
              <w:rPr>
                <w:rFonts w:eastAsia="Times New Roman" w:cs="Times New Roman"/>
                <w:color w:val="404040"/>
                <w:sz w:val="16"/>
                <w:szCs w:val="16"/>
                <w:lang w:eastAsia="cs-CZ"/>
              </w:rPr>
              <w:t>v rozsahu dle přílohy č. 4, zák. 100/2001 Sb.</w:t>
            </w:r>
          </w:p>
        </w:tc>
        <w:tc>
          <w:tcPr>
            <w:tcW w:w="2126" w:type="dxa"/>
            <w:vMerge/>
            <w:vAlign w:val="center"/>
            <w:hideMark/>
          </w:tcPr>
          <w:p w14:paraId="0AD47384" w14:textId="77777777" w:rsidR="00AA0F9E" w:rsidRPr="00AA0F9E" w:rsidRDefault="00AA0F9E" w:rsidP="00AA0F9E">
            <w:pPr>
              <w:spacing w:after="0" w:line="240" w:lineRule="auto"/>
              <w:rPr>
                <w:rFonts w:eastAsia="Times New Roman" w:cs="Times New Roman"/>
                <w:sz w:val="18"/>
                <w:szCs w:val="18"/>
                <w:lang w:eastAsia="cs-CZ"/>
              </w:rPr>
            </w:pPr>
          </w:p>
        </w:tc>
        <w:tc>
          <w:tcPr>
            <w:tcW w:w="1276" w:type="dxa"/>
            <w:vMerge/>
            <w:vAlign w:val="center"/>
            <w:hideMark/>
          </w:tcPr>
          <w:p w14:paraId="13604B20" w14:textId="77777777" w:rsidR="00AA0F9E" w:rsidRPr="00876F01" w:rsidRDefault="00AA0F9E" w:rsidP="00AA0F9E">
            <w:pPr>
              <w:spacing w:after="0" w:line="240" w:lineRule="auto"/>
              <w:rPr>
                <w:rFonts w:eastAsia="Times New Roman" w:cs="Times New Roman"/>
                <w:b/>
                <w:bCs/>
                <w:color w:val="404040"/>
                <w:sz w:val="16"/>
                <w:szCs w:val="16"/>
                <w:lang w:eastAsia="cs-CZ"/>
              </w:rPr>
            </w:pPr>
          </w:p>
        </w:tc>
      </w:tr>
      <w:tr w:rsidR="00AA0F9E" w:rsidRPr="00AA0F9E" w14:paraId="40C53EF0" w14:textId="77777777" w:rsidTr="0087116D">
        <w:trPr>
          <w:trHeight w:val="450"/>
        </w:trPr>
        <w:tc>
          <w:tcPr>
            <w:tcW w:w="1134" w:type="dxa"/>
            <w:vMerge/>
            <w:vAlign w:val="center"/>
            <w:hideMark/>
          </w:tcPr>
          <w:p w14:paraId="4B6DE68F" w14:textId="77777777" w:rsidR="00AA0F9E" w:rsidRPr="00AA0F9E" w:rsidRDefault="00AA0F9E" w:rsidP="0087116D">
            <w:pPr>
              <w:spacing w:after="0" w:line="240" w:lineRule="auto"/>
              <w:jc w:val="center"/>
              <w:rPr>
                <w:rFonts w:eastAsia="Times New Roman" w:cs="Times New Roman"/>
                <w:b/>
                <w:bCs/>
                <w:sz w:val="18"/>
                <w:szCs w:val="18"/>
                <w:lang w:eastAsia="cs-CZ"/>
              </w:rPr>
            </w:pPr>
          </w:p>
        </w:tc>
        <w:tc>
          <w:tcPr>
            <w:tcW w:w="1701" w:type="dxa"/>
            <w:vMerge/>
            <w:vAlign w:val="center"/>
            <w:hideMark/>
          </w:tcPr>
          <w:p w14:paraId="5232CF58" w14:textId="77777777" w:rsidR="00AA0F9E" w:rsidRPr="00876F01" w:rsidRDefault="00AA0F9E" w:rsidP="0087116D">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0249432E" w14:textId="67A07581" w:rsidR="00AA0F9E" w:rsidRPr="00AA0F9E" w:rsidRDefault="00AA0F9E" w:rsidP="00AA0F9E">
            <w:pPr>
              <w:spacing w:after="0" w:line="240" w:lineRule="auto"/>
              <w:rPr>
                <w:rFonts w:eastAsia="Times New Roman" w:cs="Times New Roman"/>
                <w:sz w:val="18"/>
                <w:szCs w:val="18"/>
                <w:lang w:eastAsia="cs-CZ"/>
              </w:rPr>
            </w:pPr>
          </w:p>
        </w:tc>
        <w:tc>
          <w:tcPr>
            <w:tcW w:w="2126" w:type="dxa"/>
            <w:vMerge w:val="restart"/>
            <w:shd w:val="clear" w:color="auto" w:fill="auto"/>
            <w:noWrap/>
            <w:vAlign w:val="center"/>
            <w:hideMark/>
          </w:tcPr>
          <w:p w14:paraId="4FA2F7E1" w14:textId="77777777" w:rsidR="00AA0F9E" w:rsidRPr="00AA0F9E" w:rsidRDefault="00AA0F9E" w:rsidP="00AA0F9E">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 xml:space="preserve">Předávací protokol podepsaný Objednatelem </w:t>
            </w:r>
          </w:p>
        </w:tc>
        <w:tc>
          <w:tcPr>
            <w:tcW w:w="1276" w:type="dxa"/>
            <w:vMerge/>
            <w:vAlign w:val="center"/>
            <w:hideMark/>
          </w:tcPr>
          <w:p w14:paraId="3A0C471C" w14:textId="77777777" w:rsidR="00AA0F9E" w:rsidRPr="00876F01" w:rsidRDefault="00AA0F9E" w:rsidP="00AA0F9E">
            <w:pPr>
              <w:spacing w:after="0" w:line="240" w:lineRule="auto"/>
              <w:rPr>
                <w:rFonts w:eastAsia="Times New Roman" w:cs="Times New Roman"/>
                <w:b/>
                <w:bCs/>
                <w:color w:val="404040"/>
                <w:sz w:val="16"/>
                <w:szCs w:val="16"/>
                <w:lang w:eastAsia="cs-CZ"/>
              </w:rPr>
            </w:pPr>
          </w:p>
        </w:tc>
      </w:tr>
      <w:tr w:rsidR="00AA0F9E" w:rsidRPr="00AA0F9E" w14:paraId="4398A05A" w14:textId="77777777" w:rsidTr="0087116D">
        <w:trPr>
          <w:trHeight w:val="450"/>
        </w:trPr>
        <w:tc>
          <w:tcPr>
            <w:tcW w:w="1134" w:type="dxa"/>
            <w:vMerge/>
            <w:vAlign w:val="center"/>
            <w:hideMark/>
          </w:tcPr>
          <w:p w14:paraId="15D0375C" w14:textId="77777777" w:rsidR="00AA0F9E" w:rsidRPr="00AA0F9E" w:rsidRDefault="00AA0F9E" w:rsidP="0087116D">
            <w:pPr>
              <w:spacing w:after="0" w:line="240" w:lineRule="auto"/>
              <w:jc w:val="center"/>
              <w:rPr>
                <w:rFonts w:eastAsia="Times New Roman" w:cs="Times New Roman"/>
                <w:b/>
                <w:bCs/>
                <w:sz w:val="18"/>
                <w:szCs w:val="18"/>
                <w:lang w:eastAsia="cs-CZ"/>
              </w:rPr>
            </w:pPr>
          </w:p>
        </w:tc>
        <w:tc>
          <w:tcPr>
            <w:tcW w:w="1701" w:type="dxa"/>
            <w:vMerge/>
            <w:vAlign w:val="center"/>
            <w:hideMark/>
          </w:tcPr>
          <w:p w14:paraId="6FE8781F" w14:textId="77777777" w:rsidR="00AA0F9E" w:rsidRPr="00876F01" w:rsidRDefault="00AA0F9E" w:rsidP="0087116D">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445523D7" w14:textId="1048A963" w:rsidR="00AA0F9E" w:rsidRPr="00AA0F9E" w:rsidRDefault="00AA0F9E" w:rsidP="00AA0F9E">
            <w:pPr>
              <w:spacing w:after="0" w:line="240" w:lineRule="auto"/>
              <w:rPr>
                <w:rFonts w:eastAsia="Times New Roman" w:cs="Times New Roman"/>
                <w:b/>
                <w:bCs/>
                <w:sz w:val="18"/>
                <w:szCs w:val="18"/>
                <w:lang w:eastAsia="cs-CZ"/>
              </w:rPr>
            </w:pPr>
            <w:r>
              <w:rPr>
                <w:rFonts w:eastAsia="Times New Roman" w:cs="Times New Roman"/>
                <w:b/>
                <w:bCs/>
                <w:sz w:val="18"/>
                <w:szCs w:val="18"/>
                <w:lang w:eastAsia="cs-CZ"/>
              </w:rPr>
              <w:t>O</w:t>
            </w:r>
            <w:r w:rsidRPr="00AA0F9E">
              <w:rPr>
                <w:rFonts w:eastAsia="Times New Roman" w:cs="Times New Roman"/>
                <w:b/>
                <w:bCs/>
                <w:sz w:val="18"/>
                <w:szCs w:val="18"/>
                <w:lang w:eastAsia="cs-CZ"/>
              </w:rPr>
              <w:t>dsouhlasené technické řešení po zapracování připomínek objednatele</w:t>
            </w:r>
          </w:p>
        </w:tc>
        <w:tc>
          <w:tcPr>
            <w:tcW w:w="2126" w:type="dxa"/>
            <w:vMerge/>
            <w:vAlign w:val="center"/>
            <w:hideMark/>
          </w:tcPr>
          <w:p w14:paraId="114CBC36" w14:textId="77777777" w:rsidR="00AA0F9E" w:rsidRPr="00AA0F9E" w:rsidRDefault="00AA0F9E" w:rsidP="00AA0F9E">
            <w:pPr>
              <w:spacing w:after="0" w:line="240" w:lineRule="auto"/>
              <w:rPr>
                <w:rFonts w:eastAsia="Times New Roman" w:cs="Times New Roman"/>
                <w:sz w:val="18"/>
                <w:szCs w:val="18"/>
                <w:lang w:eastAsia="cs-CZ"/>
              </w:rPr>
            </w:pPr>
          </w:p>
        </w:tc>
        <w:tc>
          <w:tcPr>
            <w:tcW w:w="1276" w:type="dxa"/>
            <w:vMerge/>
            <w:vAlign w:val="center"/>
            <w:hideMark/>
          </w:tcPr>
          <w:p w14:paraId="47DD1392" w14:textId="77777777" w:rsidR="00AA0F9E" w:rsidRPr="00876F01" w:rsidRDefault="00AA0F9E" w:rsidP="00AA0F9E">
            <w:pPr>
              <w:spacing w:after="0" w:line="240" w:lineRule="auto"/>
              <w:rPr>
                <w:rFonts w:eastAsia="Times New Roman" w:cs="Times New Roman"/>
                <w:b/>
                <w:bCs/>
                <w:color w:val="404040"/>
                <w:sz w:val="16"/>
                <w:szCs w:val="16"/>
                <w:lang w:eastAsia="cs-CZ"/>
              </w:rPr>
            </w:pPr>
          </w:p>
        </w:tc>
      </w:tr>
      <w:tr w:rsidR="00AA0F9E" w:rsidRPr="00AA0F9E" w14:paraId="6EBAB98C" w14:textId="77777777" w:rsidTr="0087116D">
        <w:trPr>
          <w:trHeight w:val="225"/>
        </w:trPr>
        <w:tc>
          <w:tcPr>
            <w:tcW w:w="1134" w:type="dxa"/>
            <w:vMerge/>
            <w:vAlign w:val="center"/>
            <w:hideMark/>
          </w:tcPr>
          <w:p w14:paraId="7072F5DB" w14:textId="77777777" w:rsidR="00AA0F9E" w:rsidRPr="00AA0F9E" w:rsidRDefault="00AA0F9E" w:rsidP="0087116D">
            <w:pPr>
              <w:spacing w:after="0" w:line="240" w:lineRule="auto"/>
              <w:jc w:val="center"/>
              <w:rPr>
                <w:rFonts w:eastAsia="Times New Roman" w:cs="Times New Roman"/>
                <w:b/>
                <w:bCs/>
                <w:sz w:val="18"/>
                <w:szCs w:val="18"/>
                <w:lang w:eastAsia="cs-CZ"/>
              </w:rPr>
            </w:pPr>
          </w:p>
        </w:tc>
        <w:tc>
          <w:tcPr>
            <w:tcW w:w="1701" w:type="dxa"/>
            <w:vMerge/>
            <w:vAlign w:val="center"/>
            <w:hideMark/>
          </w:tcPr>
          <w:p w14:paraId="054EB58B" w14:textId="77777777" w:rsidR="00AA0F9E" w:rsidRPr="00876F01" w:rsidRDefault="00AA0F9E" w:rsidP="0087116D">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37974706" w14:textId="1CF0DBC2" w:rsidR="00AA0F9E" w:rsidRPr="00AA0F9E" w:rsidRDefault="00AA0F9E" w:rsidP="00AA0F9E">
            <w:pPr>
              <w:spacing w:after="0" w:line="240" w:lineRule="auto"/>
              <w:rPr>
                <w:rFonts w:eastAsia="Times New Roman" w:cs="Times New Roman"/>
                <w:sz w:val="18"/>
                <w:szCs w:val="18"/>
                <w:lang w:eastAsia="cs-CZ"/>
              </w:rPr>
            </w:pPr>
            <w:r>
              <w:rPr>
                <w:rFonts w:eastAsia="Times New Roman" w:cs="Times New Roman"/>
                <w:sz w:val="18"/>
                <w:szCs w:val="18"/>
                <w:lang w:eastAsia="cs-CZ"/>
              </w:rPr>
              <w:t>K</w:t>
            </w:r>
            <w:r w:rsidRPr="00AA0F9E">
              <w:rPr>
                <w:rFonts w:eastAsia="Times New Roman" w:cs="Times New Roman"/>
                <w:sz w:val="18"/>
                <w:szCs w:val="18"/>
                <w:lang w:eastAsia="cs-CZ"/>
              </w:rPr>
              <w:t>oncept dokumentace DPS (před EIA)</w:t>
            </w:r>
          </w:p>
        </w:tc>
        <w:tc>
          <w:tcPr>
            <w:tcW w:w="2126" w:type="dxa"/>
            <w:vMerge/>
            <w:vAlign w:val="center"/>
            <w:hideMark/>
          </w:tcPr>
          <w:p w14:paraId="418C8D7E" w14:textId="77777777" w:rsidR="00AA0F9E" w:rsidRPr="00AA0F9E" w:rsidRDefault="00AA0F9E" w:rsidP="00AA0F9E">
            <w:pPr>
              <w:spacing w:after="0" w:line="240" w:lineRule="auto"/>
              <w:rPr>
                <w:rFonts w:eastAsia="Times New Roman" w:cs="Times New Roman"/>
                <w:sz w:val="18"/>
                <w:szCs w:val="18"/>
                <w:lang w:eastAsia="cs-CZ"/>
              </w:rPr>
            </w:pPr>
          </w:p>
        </w:tc>
        <w:tc>
          <w:tcPr>
            <w:tcW w:w="1276" w:type="dxa"/>
            <w:vMerge/>
            <w:vAlign w:val="center"/>
            <w:hideMark/>
          </w:tcPr>
          <w:p w14:paraId="481CEC38" w14:textId="77777777" w:rsidR="00AA0F9E" w:rsidRPr="00876F01" w:rsidRDefault="00AA0F9E" w:rsidP="00AA0F9E">
            <w:pPr>
              <w:spacing w:after="0" w:line="240" w:lineRule="auto"/>
              <w:rPr>
                <w:rFonts w:eastAsia="Times New Roman" w:cs="Times New Roman"/>
                <w:b/>
                <w:bCs/>
                <w:color w:val="404040"/>
                <w:sz w:val="16"/>
                <w:szCs w:val="16"/>
                <w:lang w:eastAsia="cs-CZ"/>
              </w:rPr>
            </w:pPr>
          </w:p>
        </w:tc>
      </w:tr>
      <w:tr w:rsidR="00AA0F9E" w:rsidRPr="00AA0F9E" w14:paraId="507109E6" w14:textId="77777777" w:rsidTr="0087116D">
        <w:trPr>
          <w:trHeight w:val="225"/>
        </w:trPr>
        <w:tc>
          <w:tcPr>
            <w:tcW w:w="1134" w:type="dxa"/>
            <w:vMerge/>
            <w:vAlign w:val="center"/>
            <w:hideMark/>
          </w:tcPr>
          <w:p w14:paraId="287D3164" w14:textId="77777777" w:rsidR="00AA0F9E" w:rsidRPr="00AA0F9E" w:rsidRDefault="00AA0F9E" w:rsidP="0087116D">
            <w:pPr>
              <w:spacing w:after="0" w:line="240" w:lineRule="auto"/>
              <w:jc w:val="center"/>
              <w:rPr>
                <w:rFonts w:eastAsia="Times New Roman" w:cs="Times New Roman"/>
                <w:b/>
                <w:bCs/>
                <w:sz w:val="18"/>
                <w:szCs w:val="18"/>
                <w:lang w:eastAsia="cs-CZ"/>
              </w:rPr>
            </w:pPr>
          </w:p>
        </w:tc>
        <w:tc>
          <w:tcPr>
            <w:tcW w:w="1701" w:type="dxa"/>
            <w:vMerge/>
            <w:vAlign w:val="center"/>
            <w:hideMark/>
          </w:tcPr>
          <w:p w14:paraId="65DC93F4" w14:textId="77777777" w:rsidR="00AA0F9E" w:rsidRPr="00876F01" w:rsidRDefault="00AA0F9E" w:rsidP="0087116D">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5A24F48B" w14:textId="77777777" w:rsidR="00AA0F9E" w:rsidRPr="00AA0F9E" w:rsidRDefault="00AA0F9E" w:rsidP="00AA0F9E">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Zpracování konceptu záborového elaborátu</w:t>
            </w:r>
          </w:p>
        </w:tc>
        <w:tc>
          <w:tcPr>
            <w:tcW w:w="2126" w:type="dxa"/>
            <w:vMerge/>
            <w:vAlign w:val="center"/>
            <w:hideMark/>
          </w:tcPr>
          <w:p w14:paraId="56C670D4" w14:textId="77777777" w:rsidR="00AA0F9E" w:rsidRPr="00AA0F9E" w:rsidRDefault="00AA0F9E" w:rsidP="00AA0F9E">
            <w:pPr>
              <w:spacing w:after="0" w:line="240" w:lineRule="auto"/>
              <w:rPr>
                <w:rFonts w:eastAsia="Times New Roman" w:cs="Times New Roman"/>
                <w:sz w:val="18"/>
                <w:szCs w:val="18"/>
                <w:lang w:eastAsia="cs-CZ"/>
              </w:rPr>
            </w:pPr>
          </w:p>
        </w:tc>
        <w:tc>
          <w:tcPr>
            <w:tcW w:w="1276" w:type="dxa"/>
            <w:vMerge/>
            <w:vAlign w:val="center"/>
            <w:hideMark/>
          </w:tcPr>
          <w:p w14:paraId="15E36A48" w14:textId="77777777" w:rsidR="00AA0F9E" w:rsidRPr="00876F01" w:rsidRDefault="00AA0F9E" w:rsidP="00AA0F9E">
            <w:pPr>
              <w:spacing w:after="0" w:line="240" w:lineRule="auto"/>
              <w:rPr>
                <w:rFonts w:eastAsia="Times New Roman" w:cs="Times New Roman"/>
                <w:b/>
                <w:bCs/>
                <w:color w:val="404040"/>
                <w:sz w:val="16"/>
                <w:szCs w:val="16"/>
                <w:lang w:eastAsia="cs-CZ"/>
              </w:rPr>
            </w:pPr>
          </w:p>
        </w:tc>
      </w:tr>
      <w:tr w:rsidR="00AA0F9E" w:rsidRPr="00AA0F9E" w14:paraId="1BD4743B" w14:textId="77777777" w:rsidTr="0087116D">
        <w:trPr>
          <w:trHeight w:val="900"/>
        </w:trPr>
        <w:tc>
          <w:tcPr>
            <w:tcW w:w="1134" w:type="dxa"/>
            <w:shd w:val="clear" w:color="auto" w:fill="auto"/>
            <w:noWrap/>
            <w:vAlign w:val="center"/>
            <w:hideMark/>
          </w:tcPr>
          <w:p w14:paraId="1B9589CF" w14:textId="55CB8615" w:rsidR="00AA0F9E" w:rsidRPr="00AA0F9E" w:rsidRDefault="00522D5D" w:rsidP="00AA0F9E">
            <w:pPr>
              <w:spacing w:after="0" w:line="240" w:lineRule="auto"/>
              <w:jc w:val="center"/>
              <w:rPr>
                <w:rFonts w:eastAsia="Times New Roman" w:cs="Times New Roman"/>
                <w:b/>
                <w:bCs/>
                <w:sz w:val="18"/>
                <w:szCs w:val="18"/>
                <w:lang w:eastAsia="cs-CZ"/>
              </w:rPr>
            </w:pPr>
            <w:r>
              <w:rPr>
                <w:rFonts w:eastAsia="Times New Roman" w:cs="Times New Roman"/>
                <w:b/>
                <w:bCs/>
                <w:sz w:val="18"/>
                <w:szCs w:val="18"/>
                <w:lang w:eastAsia="cs-CZ"/>
              </w:rPr>
              <w:t>7</w:t>
            </w:r>
            <w:r w:rsidR="00AA0F9E" w:rsidRPr="00AA0F9E">
              <w:rPr>
                <w:rFonts w:eastAsia="Times New Roman" w:cs="Times New Roman"/>
                <w:b/>
                <w:bCs/>
                <w:sz w:val="18"/>
                <w:szCs w:val="18"/>
                <w:lang w:eastAsia="cs-CZ"/>
              </w:rPr>
              <w:t>. Dílčí etapa</w:t>
            </w:r>
          </w:p>
        </w:tc>
        <w:tc>
          <w:tcPr>
            <w:tcW w:w="1701" w:type="dxa"/>
            <w:shd w:val="clear" w:color="auto" w:fill="auto"/>
            <w:vAlign w:val="center"/>
            <w:hideMark/>
          </w:tcPr>
          <w:p w14:paraId="52D48817" w14:textId="77777777" w:rsidR="00AA0F9E" w:rsidRPr="00876F01" w:rsidRDefault="00AA0F9E" w:rsidP="00AA0F9E">
            <w:pPr>
              <w:spacing w:after="0" w:line="240" w:lineRule="auto"/>
              <w:jc w:val="center"/>
              <w:rPr>
                <w:rFonts w:eastAsia="Times New Roman" w:cs="Times New Roman"/>
                <w:b/>
                <w:bCs/>
                <w:sz w:val="18"/>
                <w:szCs w:val="18"/>
                <w:lang w:eastAsia="cs-CZ"/>
              </w:rPr>
            </w:pPr>
            <w:r w:rsidRPr="00876F01">
              <w:rPr>
                <w:rFonts w:eastAsia="Times New Roman" w:cs="Times New Roman"/>
                <w:b/>
                <w:bCs/>
                <w:sz w:val="18"/>
                <w:szCs w:val="18"/>
                <w:lang w:eastAsia="cs-CZ"/>
              </w:rPr>
              <w:t>Do 2 měsíců po předání předběžného záborového elaborátu</w:t>
            </w:r>
          </w:p>
        </w:tc>
        <w:tc>
          <w:tcPr>
            <w:tcW w:w="7797" w:type="dxa"/>
            <w:shd w:val="clear" w:color="auto" w:fill="auto"/>
            <w:hideMark/>
          </w:tcPr>
          <w:p w14:paraId="3E75B58B" w14:textId="77777777" w:rsidR="00AA0F9E" w:rsidRPr="00AA0F9E" w:rsidRDefault="00AA0F9E" w:rsidP="00AA0F9E">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Předběžné oslovení vlastníků</w:t>
            </w:r>
          </w:p>
        </w:tc>
        <w:tc>
          <w:tcPr>
            <w:tcW w:w="2126" w:type="dxa"/>
            <w:shd w:val="clear" w:color="auto" w:fill="auto"/>
            <w:noWrap/>
            <w:vAlign w:val="center"/>
            <w:hideMark/>
          </w:tcPr>
          <w:p w14:paraId="44C27182" w14:textId="77777777" w:rsidR="00AA0F9E" w:rsidRPr="00AA0F9E" w:rsidRDefault="00AA0F9E" w:rsidP="00AA0F9E">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 xml:space="preserve">Předávací protokol podepsaný Objednatelem </w:t>
            </w:r>
          </w:p>
        </w:tc>
        <w:tc>
          <w:tcPr>
            <w:tcW w:w="1276" w:type="dxa"/>
            <w:shd w:val="clear" w:color="auto" w:fill="auto"/>
            <w:vAlign w:val="center"/>
            <w:hideMark/>
          </w:tcPr>
          <w:p w14:paraId="72896429" w14:textId="77777777" w:rsidR="00AA0F9E" w:rsidRPr="00876F01" w:rsidRDefault="00AA0F9E" w:rsidP="00AA0F9E">
            <w:pPr>
              <w:spacing w:after="0" w:line="240" w:lineRule="auto"/>
              <w:jc w:val="center"/>
              <w:rPr>
                <w:rFonts w:eastAsia="Times New Roman" w:cs="Times New Roman"/>
                <w:b/>
                <w:bCs/>
                <w:color w:val="404040"/>
                <w:sz w:val="16"/>
                <w:szCs w:val="16"/>
                <w:lang w:eastAsia="cs-CZ"/>
              </w:rPr>
            </w:pPr>
            <w:r w:rsidRPr="00876F01">
              <w:rPr>
                <w:rFonts w:eastAsia="Times New Roman" w:cs="Times New Roman"/>
                <w:b/>
                <w:bCs/>
                <w:color w:val="404040"/>
                <w:sz w:val="16"/>
                <w:szCs w:val="16"/>
                <w:lang w:eastAsia="cs-CZ"/>
              </w:rPr>
              <w:t>bez fakturace</w:t>
            </w:r>
          </w:p>
        </w:tc>
      </w:tr>
      <w:tr w:rsidR="003058E4" w:rsidRPr="00AA0F9E" w14:paraId="2C7BE776" w14:textId="77777777" w:rsidTr="003058E4">
        <w:trPr>
          <w:trHeight w:val="330"/>
        </w:trPr>
        <w:tc>
          <w:tcPr>
            <w:tcW w:w="1134" w:type="dxa"/>
            <w:vMerge w:val="restart"/>
            <w:shd w:val="clear" w:color="auto" w:fill="auto"/>
            <w:noWrap/>
            <w:vAlign w:val="center"/>
            <w:hideMark/>
          </w:tcPr>
          <w:p w14:paraId="407BAE4F" w14:textId="72234BF4" w:rsidR="003058E4" w:rsidRPr="00AA0F9E" w:rsidRDefault="003058E4" w:rsidP="00AA0F9E">
            <w:pPr>
              <w:spacing w:after="0" w:line="240" w:lineRule="auto"/>
              <w:jc w:val="center"/>
              <w:rPr>
                <w:rFonts w:eastAsia="Times New Roman" w:cs="Times New Roman"/>
                <w:b/>
                <w:bCs/>
                <w:sz w:val="18"/>
                <w:szCs w:val="18"/>
                <w:lang w:eastAsia="cs-CZ"/>
              </w:rPr>
            </w:pPr>
            <w:r>
              <w:rPr>
                <w:rFonts w:eastAsia="Times New Roman" w:cs="Times New Roman"/>
                <w:b/>
                <w:bCs/>
                <w:sz w:val="18"/>
                <w:szCs w:val="18"/>
                <w:lang w:eastAsia="cs-CZ"/>
              </w:rPr>
              <w:t>8</w:t>
            </w:r>
            <w:r w:rsidRPr="00AA0F9E">
              <w:rPr>
                <w:rFonts w:eastAsia="Times New Roman" w:cs="Times New Roman"/>
                <w:b/>
                <w:bCs/>
                <w:sz w:val="18"/>
                <w:szCs w:val="18"/>
                <w:lang w:eastAsia="cs-CZ"/>
              </w:rPr>
              <w:t>. Dílčí etapa</w:t>
            </w:r>
          </w:p>
        </w:tc>
        <w:tc>
          <w:tcPr>
            <w:tcW w:w="1701" w:type="dxa"/>
            <w:vMerge w:val="restart"/>
            <w:shd w:val="clear" w:color="000000" w:fill="FFFFFF"/>
            <w:vAlign w:val="center"/>
            <w:hideMark/>
          </w:tcPr>
          <w:p w14:paraId="63DAF359" w14:textId="77777777" w:rsidR="003058E4" w:rsidRPr="00876F01" w:rsidRDefault="003058E4" w:rsidP="00AA0F9E">
            <w:pPr>
              <w:spacing w:after="0" w:line="240" w:lineRule="auto"/>
              <w:jc w:val="center"/>
              <w:rPr>
                <w:rFonts w:eastAsia="Times New Roman" w:cs="Times New Roman"/>
                <w:b/>
                <w:bCs/>
                <w:sz w:val="18"/>
                <w:szCs w:val="18"/>
                <w:lang w:eastAsia="cs-CZ"/>
              </w:rPr>
            </w:pPr>
            <w:r w:rsidRPr="00876F01">
              <w:rPr>
                <w:rFonts w:eastAsia="Times New Roman" w:cs="Times New Roman"/>
                <w:b/>
                <w:bCs/>
                <w:sz w:val="18"/>
                <w:szCs w:val="18"/>
                <w:lang w:eastAsia="cs-CZ"/>
              </w:rPr>
              <w:t>Do 2 měsíců od závěru EIA</w:t>
            </w:r>
          </w:p>
        </w:tc>
        <w:tc>
          <w:tcPr>
            <w:tcW w:w="7797" w:type="dxa"/>
            <w:shd w:val="clear" w:color="auto" w:fill="auto"/>
            <w:hideMark/>
          </w:tcPr>
          <w:p w14:paraId="61B697B0" w14:textId="6110E8DB" w:rsidR="003058E4" w:rsidRPr="00AA0F9E" w:rsidRDefault="003058E4" w:rsidP="00AA0F9E">
            <w:pPr>
              <w:spacing w:after="0" w:line="240" w:lineRule="auto"/>
              <w:rPr>
                <w:rFonts w:eastAsia="Times New Roman" w:cs="Times New Roman"/>
                <w:b/>
                <w:bCs/>
                <w:sz w:val="18"/>
                <w:szCs w:val="18"/>
                <w:lang w:eastAsia="cs-CZ"/>
              </w:rPr>
            </w:pPr>
            <w:r w:rsidRPr="00AA0F9E">
              <w:rPr>
                <w:rFonts w:eastAsia="Times New Roman" w:cs="Times New Roman"/>
                <w:b/>
                <w:bCs/>
                <w:sz w:val="18"/>
                <w:szCs w:val="18"/>
                <w:lang w:eastAsia="cs-CZ"/>
              </w:rPr>
              <w:t>Čistopis záborového el</w:t>
            </w:r>
            <w:r>
              <w:rPr>
                <w:rFonts w:eastAsia="Times New Roman" w:cs="Times New Roman"/>
                <w:b/>
                <w:bCs/>
                <w:sz w:val="18"/>
                <w:szCs w:val="18"/>
                <w:lang w:eastAsia="cs-CZ"/>
              </w:rPr>
              <w:t>a</w:t>
            </w:r>
            <w:r w:rsidRPr="00AA0F9E">
              <w:rPr>
                <w:rFonts w:eastAsia="Times New Roman" w:cs="Times New Roman"/>
                <w:b/>
                <w:bCs/>
                <w:sz w:val="18"/>
                <w:szCs w:val="18"/>
                <w:lang w:eastAsia="cs-CZ"/>
              </w:rPr>
              <w:t>borátu (po EIA)</w:t>
            </w:r>
          </w:p>
        </w:tc>
        <w:tc>
          <w:tcPr>
            <w:tcW w:w="2126" w:type="dxa"/>
            <w:vMerge w:val="restart"/>
            <w:shd w:val="clear" w:color="auto" w:fill="auto"/>
            <w:noWrap/>
            <w:vAlign w:val="center"/>
            <w:hideMark/>
          </w:tcPr>
          <w:p w14:paraId="34E62C88" w14:textId="77777777" w:rsidR="003058E4" w:rsidRPr="00AA0F9E" w:rsidRDefault="003058E4" w:rsidP="00AA0F9E">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 xml:space="preserve">Předávací protokol podepsaný Objednatelem </w:t>
            </w:r>
          </w:p>
        </w:tc>
        <w:tc>
          <w:tcPr>
            <w:tcW w:w="1276" w:type="dxa"/>
            <w:vMerge w:val="restart"/>
            <w:shd w:val="clear" w:color="auto" w:fill="auto"/>
            <w:vAlign w:val="center"/>
            <w:hideMark/>
          </w:tcPr>
          <w:p w14:paraId="7D471EF7" w14:textId="77777777" w:rsidR="003058E4" w:rsidRPr="00876F01" w:rsidRDefault="003058E4" w:rsidP="00AA0F9E">
            <w:pPr>
              <w:spacing w:after="0" w:line="240" w:lineRule="auto"/>
              <w:jc w:val="center"/>
              <w:rPr>
                <w:rFonts w:eastAsia="Times New Roman" w:cs="Times New Roman"/>
                <w:b/>
                <w:bCs/>
                <w:color w:val="404040"/>
                <w:sz w:val="16"/>
                <w:szCs w:val="16"/>
                <w:lang w:eastAsia="cs-CZ"/>
              </w:rPr>
            </w:pPr>
            <w:r w:rsidRPr="00876F01">
              <w:rPr>
                <w:rFonts w:eastAsia="Times New Roman" w:cs="Times New Roman"/>
                <w:b/>
                <w:bCs/>
                <w:color w:val="404040"/>
                <w:sz w:val="16"/>
                <w:szCs w:val="16"/>
                <w:lang w:eastAsia="cs-CZ"/>
              </w:rPr>
              <w:t>bez fakturace</w:t>
            </w:r>
          </w:p>
        </w:tc>
      </w:tr>
      <w:tr w:rsidR="003058E4" w:rsidRPr="00AA0F9E" w14:paraId="2A36CE49" w14:textId="77777777" w:rsidTr="0087116D">
        <w:trPr>
          <w:trHeight w:val="283"/>
        </w:trPr>
        <w:tc>
          <w:tcPr>
            <w:tcW w:w="1134" w:type="dxa"/>
            <w:vMerge/>
            <w:shd w:val="clear" w:color="auto" w:fill="auto"/>
            <w:noWrap/>
            <w:vAlign w:val="center"/>
          </w:tcPr>
          <w:p w14:paraId="7687A026" w14:textId="77777777" w:rsidR="003058E4" w:rsidRDefault="003058E4" w:rsidP="00AA0F9E">
            <w:pPr>
              <w:spacing w:after="0" w:line="240" w:lineRule="auto"/>
              <w:jc w:val="center"/>
              <w:rPr>
                <w:rFonts w:eastAsia="Times New Roman" w:cs="Times New Roman"/>
                <w:b/>
                <w:bCs/>
                <w:sz w:val="18"/>
                <w:szCs w:val="18"/>
                <w:lang w:eastAsia="cs-CZ"/>
              </w:rPr>
            </w:pPr>
          </w:p>
        </w:tc>
        <w:tc>
          <w:tcPr>
            <w:tcW w:w="1701" w:type="dxa"/>
            <w:vMerge/>
            <w:shd w:val="clear" w:color="000000" w:fill="FFFFFF"/>
            <w:vAlign w:val="center"/>
          </w:tcPr>
          <w:p w14:paraId="4C17C040" w14:textId="77777777" w:rsidR="003058E4" w:rsidRPr="00876F01" w:rsidRDefault="003058E4" w:rsidP="00AA0F9E">
            <w:pPr>
              <w:spacing w:after="0" w:line="240" w:lineRule="auto"/>
              <w:jc w:val="center"/>
              <w:rPr>
                <w:rFonts w:eastAsia="Times New Roman" w:cs="Times New Roman"/>
                <w:b/>
                <w:bCs/>
                <w:sz w:val="18"/>
                <w:szCs w:val="18"/>
                <w:lang w:eastAsia="cs-CZ"/>
              </w:rPr>
            </w:pPr>
          </w:p>
        </w:tc>
        <w:tc>
          <w:tcPr>
            <w:tcW w:w="7797" w:type="dxa"/>
            <w:shd w:val="clear" w:color="auto" w:fill="auto"/>
          </w:tcPr>
          <w:p w14:paraId="46372733" w14:textId="01D135F0" w:rsidR="003058E4" w:rsidRPr="0087116D" w:rsidRDefault="003058E4" w:rsidP="0087116D">
            <w:pPr>
              <w:pStyle w:val="Text2-1"/>
              <w:numPr>
                <w:ilvl w:val="0"/>
                <w:numId w:val="0"/>
              </w:numPr>
            </w:pPr>
            <w:r w:rsidRPr="00A16711">
              <w:rPr>
                <w:rFonts w:eastAsia="Times New Roman" w:cs="Times New Roman"/>
                <w:lang w:eastAsia="cs-CZ"/>
              </w:rPr>
              <w:t>Zajištění</w:t>
            </w:r>
            <w:r w:rsidRPr="00DF2C8A">
              <w:rPr>
                <w:rFonts w:eastAsia="Times New Roman" w:cs="Times New Roman"/>
                <w:b/>
                <w:bCs/>
                <w:lang w:eastAsia="cs-CZ"/>
              </w:rPr>
              <w:t xml:space="preserve"> </w:t>
            </w:r>
            <w:r w:rsidRPr="00A16711">
              <w:t>školení na CDE včetně licencí dle cíle 1.7 EIR</w:t>
            </w:r>
          </w:p>
        </w:tc>
        <w:tc>
          <w:tcPr>
            <w:tcW w:w="2126" w:type="dxa"/>
            <w:vMerge/>
            <w:shd w:val="clear" w:color="auto" w:fill="auto"/>
            <w:noWrap/>
            <w:vAlign w:val="center"/>
          </w:tcPr>
          <w:p w14:paraId="4CE7A219" w14:textId="77777777" w:rsidR="003058E4" w:rsidRPr="00AA0F9E" w:rsidRDefault="003058E4" w:rsidP="00AA0F9E">
            <w:pPr>
              <w:spacing w:after="0" w:line="240" w:lineRule="auto"/>
              <w:jc w:val="center"/>
              <w:rPr>
                <w:rFonts w:eastAsia="Times New Roman" w:cs="Times New Roman"/>
                <w:sz w:val="18"/>
                <w:szCs w:val="18"/>
                <w:lang w:eastAsia="cs-CZ"/>
              </w:rPr>
            </w:pPr>
          </w:p>
        </w:tc>
        <w:tc>
          <w:tcPr>
            <w:tcW w:w="1276" w:type="dxa"/>
            <w:vMerge/>
            <w:shd w:val="clear" w:color="auto" w:fill="auto"/>
            <w:vAlign w:val="center"/>
          </w:tcPr>
          <w:p w14:paraId="6D42795D" w14:textId="77777777" w:rsidR="003058E4" w:rsidRPr="00876F01" w:rsidRDefault="003058E4" w:rsidP="00AA0F9E">
            <w:pPr>
              <w:spacing w:after="0" w:line="240" w:lineRule="auto"/>
              <w:jc w:val="center"/>
              <w:rPr>
                <w:rFonts w:eastAsia="Times New Roman" w:cs="Times New Roman"/>
                <w:b/>
                <w:bCs/>
                <w:color w:val="404040"/>
                <w:sz w:val="16"/>
                <w:szCs w:val="16"/>
                <w:lang w:eastAsia="cs-CZ"/>
              </w:rPr>
            </w:pPr>
          </w:p>
        </w:tc>
      </w:tr>
      <w:tr w:rsidR="00AA0F9E" w:rsidRPr="00AA0F9E" w14:paraId="6249D14D" w14:textId="77777777" w:rsidTr="0087116D">
        <w:trPr>
          <w:trHeight w:val="225"/>
        </w:trPr>
        <w:tc>
          <w:tcPr>
            <w:tcW w:w="1134" w:type="dxa"/>
            <w:vMerge w:val="restart"/>
            <w:shd w:val="clear" w:color="auto" w:fill="auto"/>
            <w:noWrap/>
            <w:vAlign w:val="center"/>
            <w:hideMark/>
          </w:tcPr>
          <w:p w14:paraId="286B6BEA" w14:textId="1E2045F9" w:rsidR="00AA0F9E" w:rsidRPr="00AA0F9E" w:rsidRDefault="00522D5D" w:rsidP="00AA0F9E">
            <w:pPr>
              <w:spacing w:after="0" w:line="240" w:lineRule="auto"/>
              <w:jc w:val="center"/>
              <w:rPr>
                <w:rFonts w:eastAsia="Times New Roman" w:cs="Times New Roman"/>
                <w:b/>
                <w:bCs/>
                <w:sz w:val="18"/>
                <w:szCs w:val="18"/>
                <w:lang w:eastAsia="cs-CZ"/>
              </w:rPr>
            </w:pPr>
            <w:r>
              <w:rPr>
                <w:rFonts w:eastAsia="Times New Roman" w:cs="Times New Roman"/>
                <w:b/>
                <w:bCs/>
                <w:sz w:val="18"/>
                <w:szCs w:val="18"/>
                <w:lang w:eastAsia="cs-CZ"/>
              </w:rPr>
              <w:t>9</w:t>
            </w:r>
            <w:r w:rsidR="00AA0F9E" w:rsidRPr="00AA0F9E">
              <w:rPr>
                <w:rFonts w:eastAsia="Times New Roman" w:cs="Times New Roman"/>
                <w:b/>
                <w:bCs/>
                <w:sz w:val="18"/>
                <w:szCs w:val="18"/>
                <w:lang w:eastAsia="cs-CZ"/>
              </w:rPr>
              <w:t>. Dílčí etapa</w:t>
            </w:r>
          </w:p>
        </w:tc>
        <w:tc>
          <w:tcPr>
            <w:tcW w:w="1701" w:type="dxa"/>
            <w:vMerge w:val="restart"/>
            <w:shd w:val="clear" w:color="000000" w:fill="FFFFFF"/>
            <w:vAlign w:val="center"/>
            <w:hideMark/>
          </w:tcPr>
          <w:p w14:paraId="3C17C5E0" w14:textId="77777777" w:rsidR="00AA0F9E" w:rsidRPr="00876F01" w:rsidRDefault="00AA0F9E" w:rsidP="00AA0F9E">
            <w:pPr>
              <w:spacing w:after="0" w:line="240" w:lineRule="auto"/>
              <w:jc w:val="center"/>
              <w:rPr>
                <w:rFonts w:eastAsia="Times New Roman" w:cs="Times New Roman"/>
                <w:b/>
                <w:bCs/>
                <w:sz w:val="18"/>
                <w:szCs w:val="18"/>
                <w:lang w:eastAsia="cs-CZ"/>
              </w:rPr>
            </w:pPr>
            <w:r w:rsidRPr="00876F01">
              <w:rPr>
                <w:rFonts w:eastAsia="Times New Roman" w:cs="Times New Roman"/>
                <w:b/>
                <w:bCs/>
                <w:sz w:val="18"/>
                <w:szCs w:val="18"/>
                <w:lang w:eastAsia="cs-CZ"/>
              </w:rPr>
              <w:t>Do 9 měsíců od závěru EIA</w:t>
            </w:r>
          </w:p>
        </w:tc>
        <w:tc>
          <w:tcPr>
            <w:tcW w:w="7797" w:type="dxa"/>
            <w:shd w:val="clear" w:color="auto" w:fill="auto"/>
            <w:hideMark/>
          </w:tcPr>
          <w:p w14:paraId="770F025B" w14:textId="77777777" w:rsidR="00AA0F9E" w:rsidRPr="00AA0F9E" w:rsidRDefault="00AA0F9E" w:rsidP="00AA0F9E">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Geometrické plány</w:t>
            </w:r>
          </w:p>
        </w:tc>
        <w:tc>
          <w:tcPr>
            <w:tcW w:w="2126" w:type="dxa"/>
            <w:vMerge w:val="restart"/>
            <w:shd w:val="clear" w:color="auto" w:fill="auto"/>
            <w:noWrap/>
            <w:vAlign w:val="center"/>
            <w:hideMark/>
          </w:tcPr>
          <w:p w14:paraId="15DA510D" w14:textId="77777777" w:rsidR="00AA0F9E" w:rsidRPr="00AA0F9E" w:rsidRDefault="00AA0F9E" w:rsidP="00AA0F9E">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 xml:space="preserve">Předávací protokol podepsaný Objednatelem </w:t>
            </w:r>
          </w:p>
        </w:tc>
        <w:tc>
          <w:tcPr>
            <w:tcW w:w="1276" w:type="dxa"/>
            <w:vMerge w:val="restart"/>
            <w:shd w:val="clear" w:color="auto" w:fill="auto"/>
            <w:vAlign w:val="center"/>
            <w:hideMark/>
          </w:tcPr>
          <w:p w14:paraId="73641A17" w14:textId="3CCAEA7E" w:rsidR="00AA0F9E" w:rsidRPr="00876F01" w:rsidRDefault="00AA0F9E" w:rsidP="00AA0F9E">
            <w:pPr>
              <w:spacing w:after="0" w:line="240" w:lineRule="auto"/>
              <w:jc w:val="center"/>
              <w:rPr>
                <w:rFonts w:eastAsia="Times New Roman" w:cs="Times New Roman"/>
                <w:b/>
                <w:bCs/>
                <w:color w:val="404040"/>
                <w:sz w:val="16"/>
                <w:szCs w:val="16"/>
                <w:lang w:eastAsia="cs-CZ"/>
              </w:rPr>
            </w:pPr>
            <w:r w:rsidRPr="00876F01">
              <w:rPr>
                <w:rFonts w:eastAsia="Times New Roman" w:cs="Times New Roman"/>
                <w:b/>
                <w:bCs/>
                <w:color w:val="404040"/>
                <w:sz w:val="16"/>
                <w:szCs w:val="16"/>
                <w:lang w:eastAsia="cs-CZ"/>
              </w:rPr>
              <w:t xml:space="preserve">5 % z ceny ZP </w:t>
            </w:r>
            <w:r w:rsidR="00522D5D" w:rsidRPr="00876F01">
              <w:rPr>
                <w:rFonts w:eastAsia="Times New Roman" w:cs="Times New Roman"/>
                <w:b/>
                <w:bCs/>
                <w:color w:val="404040"/>
                <w:sz w:val="16"/>
                <w:szCs w:val="16"/>
                <w:lang w:eastAsia="cs-CZ"/>
              </w:rPr>
              <w:t>a</w:t>
            </w:r>
            <w:r w:rsidRPr="00876F01">
              <w:rPr>
                <w:rFonts w:eastAsia="Times New Roman" w:cs="Times New Roman"/>
                <w:b/>
                <w:bCs/>
                <w:color w:val="404040"/>
                <w:sz w:val="16"/>
                <w:szCs w:val="16"/>
                <w:lang w:eastAsia="cs-CZ"/>
              </w:rPr>
              <w:t xml:space="preserve"> DPS</w:t>
            </w:r>
          </w:p>
        </w:tc>
      </w:tr>
      <w:tr w:rsidR="00AA0F9E" w:rsidRPr="00AA0F9E" w14:paraId="02012855" w14:textId="77777777" w:rsidTr="0087116D">
        <w:trPr>
          <w:trHeight w:val="225"/>
        </w:trPr>
        <w:tc>
          <w:tcPr>
            <w:tcW w:w="1134" w:type="dxa"/>
            <w:vMerge/>
            <w:vAlign w:val="center"/>
            <w:hideMark/>
          </w:tcPr>
          <w:p w14:paraId="44EF5502" w14:textId="77777777" w:rsidR="00AA0F9E" w:rsidRPr="00AA0F9E" w:rsidRDefault="00AA0F9E" w:rsidP="0087116D">
            <w:pPr>
              <w:spacing w:after="0" w:line="240" w:lineRule="auto"/>
              <w:jc w:val="center"/>
              <w:rPr>
                <w:rFonts w:eastAsia="Times New Roman" w:cs="Times New Roman"/>
                <w:b/>
                <w:bCs/>
                <w:sz w:val="18"/>
                <w:szCs w:val="18"/>
                <w:lang w:eastAsia="cs-CZ"/>
              </w:rPr>
            </w:pPr>
          </w:p>
        </w:tc>
        <w:tc>
          <w:tcPr>
            <w:tcW w:w="1701" w:type="dxa"/>
            <w:vMerge/>
            <w:vAlign w:val="center"/>
            <w:hideMark/>
          </w:tcPr>
          <w:p w14:paraId="2C9D05FE" w14:textId="77777777" w:rsidR="00AA0F9E" w:rsidRPr="00876F01" w:rsidRDefault="00AA0F9E" w:rsidP="0087116D">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1EFBBA11" w14:textId="77777777" w:rsidR="00AA0F9E" w:rsidRPr="00AA0F9E" w:rsidRDefault="00AA0F9E" w:rsidP="0087116D">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Zpracování odhadů plošně (dle katastrů)</w:t>
            </w:r>
          </w:p>
        </w:tc>
        <w:tc>
          <w:tcPr>
            <w:tcW w:w="2126" w:type="dxa"/>
            <w:vMerge/>
            <w:vAlign w:val="center"/>
            <w:hideMark/>
          </w:tcPr>
          <w:p w14:paraId="3A1DDB05" w14:textId="77777777" w:rsidR="00AA0F9E" w:rsidRPr="00AA0F9E" w:rsidRDefault="00AA0F9E" w:rsidP="00AA0F9E">
            <w:pPr>
              <w:spacing w:after="0" w:line="240" w:lineRule="auto"/>
              <w:rPr>
                <w:rFonts w:eastAsia="Times New Roman" w:cs="Times New Roman"/>
                <w:sz w:val="18"/>
                <w:szCs w:val="18"/>
                <w:lang w:eastAsia="cs-CZ"/>
              </w:rPr>
            </w:pPr>
          </w:p>
        </w:tc>
        <w:tc>
          <w:tcPr>
            <w:tcW w:w="1276" w:type="dxa"/>
            <w:vMerge/>
            <w:vAlign w:val="center"/>
            <w:hideMark/>
          </w:tcPr>
          <w:p w14:paraId="2668152D" w14:textId="77777777" w:rsidR="00AA0F9E" w:rsidRPr="00876F01" w:rsidRDefault="00AA0F9E" w:rsidP="00AA0F9E">
            <w:pPr>
              <w:spacing w:after="0" w:line="240" w:lineRule="auto"/>
              <w:rPr>
                <w:rFonts w:eastAsia="Times New Roman" w:cs="Times New Roman"/>
                <w:b/>
                <w:bCs/>
                <w:color w:val="404040"/>
                <w:sz w:val="16"/>
                <w:szCs w:val="16"/>
                <w:lang w:eastAsia="cs-CZ"/>
              </w:rPr>
            </w:pPr>
          </w:p>
        </w:tc>
      </w:tr>
      <w:tr w:rsidR="00AA0F9E" w:rsidRPr="00AA0F9E" w14:paraId="22EF112F" w14:textId="77777777" w:rsidTr="0087116D">
        <w:trPr>
          <w:trHeight w:val="450"/>
        </w:trPr>
        <w:tc>
          <w:tcPr>
            <w:tcW w:w="1134" w:type="dxa"/>
            <w:shd w:val="clear" w:color="auto" w:fill="auto"/>
            <w:noWrap/>
            <w:vAlign w:val="center"/>
            <w:hideMark/>
          </w:tcPr>
          <w:p w14:paraId="0174F536" w14:textId="5D81A3D1" w:rsidR="00AA0F9E" w:rsidRPr="00AA0F9E" w:rsidRDefault="00522D5D" w:rsidP="00AA0F9E">
            <w:pPr>
              <w:spacing w:after="0" w:line="240" w:lineRule="auto"/>
              <w:jc w:val="center"/>
              <w:rPr>
                <w:rFonts w:eastAsia="Times New Roman" w:cs="Times New Roman"/>
                <w:b/>
                <w:bCs/>
                <w:sz w:val="18"/>
                <w:szCs w:val="18"/>
                <w:lang w:eastAsia="cs-CZ"/>
              </w:rPr>
            </w:pPr>
            <w:r>
              <w:rPr>
                <w:rFonts w:eastAsia="Times New Roman" w:cs="Times New Roman"/>
                <w:b/>
                <w:bCs/>
                <w:sz w:val="18"/>
                <w:szCs w:val="18"/>
                <w:lang w:eastAsia="cs-CZ"/>
              </w:rPr>
              <w:t>10</w:t>
            </w:r>
            <w:r w:rsidR="00AA0F9E" w:rsidRPr="00AA0F9E">
              <w:rPr>
                <w:rFonts w:eastAsia="Times New Roman" w:cs="Times New Roman"/>
                <w:b/>
                <w:bCs/>
                <w:sz w:val="18"/>
                <w:szCs w:val="18"/>
                <w:lang w:eastAsia="cs-CZ"/>
              </w:rPr>
              <w:t>. Dílčí etapa</w:t>
            </w:r>
          </w:p>
        </w:tc>
        <w:tc>
          <w:tcPr>
            <w:tcW w:w="1701" w:type="dxa"/>
            <w:shd w:val="clear" w:color="000000" w:fill="FFFFFF"/>
            <w:vAlign w:val="center"/>
            <w:hideMark/>
          </w:tcPr>
          <w:p w14:paraId="7EEFD229" w14:textId="77777777" w:rsidR="00AA0F9E" w:rsidRPr="00876F01" w:rsidRDefault="00AA0F9E" w:rsidP="00AA0F9E">
            <w:pPr>
              <w:spacing w:after="0" w:line="240" w:lineRule="auto"/>
              <w:jc w:val="center"/>
              <w:rPr>
                <w:rFonts w:eastAsia="Times New Roman" w:cs="Times New Roman"/>
                <w:b/>
                <w:bCs/>
                <w:sz w:val="18"/>
                <w:szCs w:val="18"/>
                <w:lang w:eastAsia="cs-CZ"/>
              </w:rPr>
            </w:pPr>
            <w:r w:rsidRPr="00876F01">
              <w:rPr>
                <w:rFonts w:eastAsia="Times New Roman" w:cs="Times New Roman"/>
                <w:b/>
                <w:bCs/>
                <w:sz w:val="18"/>
                <w:szCs w:val="18"/>
                <w:lang w:eastAsia="cs-CZ"/>
              </w:rPr>
              <w:t>Do 20 měsíců od závěru EIA</w:t>
            </w:r>
          </w:p>
        </w:tc>
        <w:tc>
          <w:tcPr>
            <w:tcW w:w="7797" w:type="dxa"/>
            <w:shd w:val="clear" w:color="auto" w:fill="auto"/>
            <w:hideMark/>
          </w:tcPr>
          <w:p w14:paraId="515E72E9" w14:textId="6C64A07F" w:rsidR="00AA0F9E" w:rsidRPr="00AA0F9E" w:rsidRDefault="00AA0F9E" w:rsidP="0087116D">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 xml:space="preserve">Majetkoprávní vypořádání </w:t>
            </w:r>
            <w:r w:rsidR="00C51A1F">
              <w:rPr>
                <w:rFonts w:eastAsia="Times New Roman" w:cs="Times New Roman"/>
                <w:sz w:val="18"/>
                <w:szCs w:val="18"/>
                <w:lang w:eastAsia="cs-CZ"/>
              </w:rPr>
              <w:t>– v</w:t>
            </w:r>
            <w:r w:rsidRPr="00AA0F9E">
              <w:rPr>
                <w:rFonts w:eastAsia="Times New Roman" w:cs="Times New Roman"/>
                <w:sz w:val="18"/>
                <w:szCs w:val="18"/>
                <w:lang w:eastAsia="cs-CZ"/>
              </w:rPr>
              <w:t>ýkupy</w:t>
            </w:r>
          </w:p>
        </w:tc>
        <w:tc>
          <w:tcPr>
            <w:tcW w:w="2126" w:type="dxa"/>
            <w:shd w:val="clear" w:color="auto" w:fill="auto"/>
            <w:noWrap/>
            <w:vAlign w:val="center"/>
            <w:hideMark/>
          </w:tcPr>
          <w:p w14:paraId="2F6B43C4" w14:textId="77777777" w:rsidR="00AA0F9E" w:rsidRPr="00AA0F9E" w:rsidRDefault="00AA0F9E" w:rsidP="00AA0F9E">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 xml:space="preserve">Předávací protokol podepsaný Objednatelem </w:t>
            </w:r>
          </w:p>
        </w:tc>
        <w:tc>
          <w:tcPr>
            <w:tcW w:w="1276" w:type="dxa"/>
            <w:shd w:val="clear" w:color="auto" w:fill="auto"/>
            <w:vAlign w:val="center"/>
            <w:hideMark/>
          </w:tcPr>
          <w:p w14:paraId="411377FE" w14:textId="77777777" w:rsidR="00AA0F9E" w:rsidRPr="00876F01" w:rsidRDefault="00AA0F9E" w:rsidP="00AA0F9E">
            <w:pPr>
              <w:spacing w:after="0" w:line="240" w:lineRule="auto"/>
              <w:jc w:val="center"/>
              <w:rPr>
                <w:rFonts w:eastAsia="Times New Roman" w:cs="Times New Roman"/>
                <w:b/>
                <w:bCs/>
                <w:color w:val="404040"/>
                <w:sz w:val="16"/>
                <w:szCs w:val="16"/>
                <w:lang w:eastAsia="cs-CZ"/>
              </w:rPr>
            </w:pPr>
            <w:r w:rsidRPr="00876F01">
              <w:rPr>
                <w:rFonts w:eastAsia="Times New Roman" w:cs="Times New Roman"/>
                <w:b/>
                <w:bCs/>
                <w:color w:val="404040"/>
                <w:sz w:val="16"/>
                <w:szCs w:val="16"/>
                <w:lang w:eastAsia="cs-CZ"/>
              </w:rPr>
              <w:t>bez fakturace</w:t>
            </w:r>
          </w:p>
        </w:tc>
      </w:tr>
    </w:tbl>
    <w:p w14:paraId="65BA8932" w14:textId="385F551B" w:rsidR="00362C8D" w:rsidRDefault="00362C8D"/>
    <w:tbl>
      <w:tblPr>
        <w:tblW w:w="14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34"/>
        <w:gridCol w:w="1701"/>
        <w:gridCol w:w="7797"/>
        <w:gridCol w:w="2126"/>
        <w:gridCol w:w="1276"/>
      </w:tblGrid>
      <w:tr w:rsidR="003058E4" w:rsidRPr="00AA0F9E" w14:paraId="406362C6" w14:textId="77777777" w:rsidTr="003058E4">
        <w:trPr>
          <w:trHeight w:val="165"/>
        </w:trPr>
        <w:tc>
          <w:tcPr>
            <w:tcW w:w="1134" w:type="dxa"/>
            <w:vMerge w:val="restart"/>
            <w:shd w:val="clear" w:color="auto" w:fill="auto"/>
            <w:noWrap/>
            <w:vAlign w:val="center"/>
            <w:hideMark/>
          </w:tcPr>
          <w:p w14:paraId="4872FD9C" w14:textId="0F164DFD" w:rsidR="003058E4" w:rsidRPr="00AA0F9E" w:rsidRDefault="003058E4" w:rsidP="00AA0F9E">
            <w:pPr>
              <w:spacing w:after="0" w:line="240" w:lineRule="auto"/>
              <w:jc w:val="center"/>
              <w:rPr>
                <w:rFonts w:eastAsia="Times New Roman" w:cs="Times New Roman"/>
                <w:b/>
                <w:bCs/>
                <w:sz w:val="18"/>
                <w:szCs w:val="18"/>
                <w:lang w:eastAsia="cs-CZ"/>
              </w:rPr>
            </w:pPr>
            <w:r w:rsidRPr="00AA0F9E">
              <w:rPr>
                <w:rFonts w:eastAsia="Times New Roman" w:cs="Times New Roman"/>
                <w:b/>
                <w:bCs/>
                <w:sz w:val="18"/>
                <w:szCs w:val="18"/>
                <w:lang w:eastAsia="cs-CZ"/>
              </w:rPr>
              <w:t>1</w:t>
            </w:r>
            <w:r>
              <w:rPr>
                <w:rFonts w:eastAsia="Times New Roman" w:cs="Times New Roman"/>
                <w:b/>
                <w:bCs/>
                <w:sz w:val="18"/>
                <w:szCs w:val="18"/>
                <w:lang w:eastAsia="cs-CZ"/>
              </w:rPr>
              <w:t>1</w:t>
            </w:r>
            <w:r w:rsidRPr="00AA0F9E">
              <w:rPr>
                <w:rFonts w:eastAsia="Times New Roman" w:cs="Times New Roman"/>
                <w:b/>
                <w:bCs/>
                <w:sz w:val="18"/>
                <w:szCs w:val="18"/>
                <w:lang w:eastAsia="cs-CZ"/>
              </w:rPr>
              <w:t>. Dílčí etapa</w:t>
            </w:r>
          </w:p>
        </w:tc>
        <w:tc>
          <w:tcPr>
            <w:tcW w:w="1701" w:type="dxa"/>
            <w:vMerge w:val="restart"/>
            <w:shd w:val="clear" w:color="000000" w:fill="FFFFFF"/>
            <w:vAlign w:val="center"/>
            <w:hideMark/>
          </w:tcPr>
          <w:p w14:paraId="7E7812B9" w14:textId="77777777" w:rsidR="003058E4" w:rsidRPr="00876F01" w:rsidRDefault="003058E4" w:rsidP="00AA0F9E">
            <w:pPr>
              <w:spacing w:after="0" w:line="240" w:lineRule="auto"/>
              <w:jc w:val="center"/>
              <w:rPr>
                <w:rFonts w:eastAsia="Times New Roman" w:cs="Times New Roman"/>
                <w:b/>
                <w:bCs/>
                <w:sz w:val="18"/>
                <w:szCs w:val="18"/>
                <w:lang w:eastAsia="cs-CZ"/>
              </w:rPr>
            </w:pPr>
            <w:r w:rsidRPr="00876F01">
              <w:rPr>
                <w:rFonts w:eastAsia="Times New Roman" w:cs="Times New Roman"/>
                <w:b/>
                <w:bCs/>
                <w:sz w:val="18"/>
                <w:szCs w:val="18"/>
                <w:lang w:eastAsia="cs-CZ"/>
              </w:rPr>
              <w:t>Do 3 měsíců od závěru EIA</w:t>
            </w:r>
          </w:p>
        </w:tc>
        <w:tc>
          <w:tcPr>
            <w:tcW w:w="7797" w:type="dxa"/>
            <w:shd w:val="clear" w:color="auto" w:fill="auto"/>
            <w:hideMark/>
          </w:tcPr>
          <w:p w14:paraId="5F73473B" w14:textId="36C23BD5" w:rsidR="003058E4" w:rsidRPr="00AA0F9E" w:rsidRDefault="003058E4" w:rsidP="0087116D">
            <w:pPr>
              <w:spacing w:after="0" w:line="240" w:lineRule="auto"/>
              <w:rPr>
                <w:rFonts w:eastAsia="Times New Roman" w:cs="Times New Roman"/>
                <w:b/>
                <w:bCs/>
                <w:sz w:val="18"/>
                <w:szCs w:val="18"/>
                <w:lang w:eastAsia="cs-CZ"/>
              </w:rPr>
            </w:pPr>
            <w:r w:rsidRPr="00AA0F9E">
              <w:rPr>
                <w:rFonts w:eastAsia="Times New Roman" w:cs="Times New Roman"/>
                <w:b/>
                <w:bCs/>
                <w:sz w:val="18"/>
                <w:szCs w:val="18"/>
                <w:lang w:eastAsia="cs-CZ"/>
              </w:rPr>
              <w:t xml:space="preserve">Dokumentace pro povolení stavby DPS </w:t>
            </w:r>
            <w:r>
              <w:rPr>
                <w:rFonts w:eastAsia="Times New Roman" w:cs="Times New Roman"/>
                <w:b/>
                <w:bCs/>
                <w:sz w:val="18"/>
                <w:szCs w:val="18"/>
                <w:lang w:eastAsia="cs-CZ"/>
              </w:rPr>
              <w:t xml:space="preserve">v režimu BIM </w:t>
            </w:r>
            <w:r w:rsidR="00C51A1F">
              <w:rPr>
                <w:rFonts w:eastAsia="Times New Roman" w:cs="Times New Roman"/>
                <w:b/>
                <w:bCs/>
                <w:sz w:val="18"/>
                <w:szCs w:val="18"/>
                <w:lang w:eastAsia="cs-CZ"/>
              </w:rPr>
              <w:t>– d</w:t>
            </w:r>
            <w:r w:rsidRPr="00AA0F9E">
              <w:rPr>
                <w:rFonts w:eastAsia="Times New Roman" w:cs="Times New Roman"/>
                <w:b/>
                <w:bCs/>
                <w:sz w:val="18"/>
                <w:szCs w:val="18"/>
                <w:lang w:eastAsia="cs-CZ"/>
              </w:rPr>
              <w:t>opracování po stanovisku EIA</w:t>
            </w:r>
            <w:r>
              <w:rPr>
                <w:rFonts w:eastAsia="Times New Roman" w:cs="Times New Roman"/>
                <w:b/>
                <w:bCs/>
                <w:sz w:val="18"/>
                <w:szCs w:val="18"/>
                <w:lang w:eastAsia="cs-CZ"/>
              </w:rPr>
              <w:t xml:space="preserve"> k připomínkám</w:t>
            </w:r>
          </w:p>
        </w:tc>
        <w:tc>
          <w:tcPr>
            <w:tcW w:w="2126" w:type="dxa"/>
            <w:vMerge w:val="restart"/>
            <w:shd w:val="clear" w:color="auto" w:fill="auto"/>
            <w:noWrap/>
            <w:vAlign w:val="center"/>
            <w:hideMark/>
          </w:tcPr>
          <w:p w14:paraId="64807E5E" w14:textId="77777777" w:rsidR="003058E4" w:rsidRPr="00AA0F9E" w:rsidRDefault="003058E4" w:rsidP="00AA0F9E">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 xml:space="preserve">Předávací protokol podepsaný Objednatelem </w:t>
            </w:r>
          </w:p>
        </w:tc>
        <w:tc>
          <w:tcPr>
            <w:tcW w:w="1276" w:type="dxa"/>
            <w:vMerge w:val="restart"/>
            <w:shd w:val="clear" w:color="auto" w:fill="auto"/>
            <w:vAlign w:val="center"/>
            <w:hideMark/>
          </w:tcPr>
          <w:p w14:paraId="307CD77B" w14:textId="055F9D61" w:rsidR="003058E4" w:rsidRPr="00876F01" w:rsidRDefault="003058E4" w:rsidP="00AA0F9E">
            <w:pPr>
              <w:spacing w:after="0" w:line="240" w:lineRule="auto"/>
              <w:jc w:val="center"/>
              <w:rPr>
                <w:rFonts w:eastAsia="Times New Roman" w:cs="Times New Roman"/>
                <w:b/>
                <w:bCs/>
                <w:color w:val="404040"/>
                <w:sz w:val="16"/>
                <w:szCs w:val="16"/>
                <w:lang w:eastAsia="cs-CZ"/>
              </w:rPr>
            </w:pPr>
            <w:r w:rsidRPr="00876F01">
              <w:rPr>
                <w:rFonts w:eastAsia="Times New Roman" w:cs="Times New Roman"/>
                <w:b/>
                <w:bCs/>
                <w:color w:val="404040"/>
                <w:sz w:val="16"/>
                <w:szCs w:val="16"/>
                <w:lang w:eastAsia="cs-CZ"/>
              </w:rPr>
              <w:t xml:space="preserve">10 % z ceny ZP a DPS + 60 % z ceny CDE </w:t>
            </w:r>
          </w:p>
        </w:tc>
      </w:tr>
      <w:tr w:rsidR="003058E4" w:rsidRPr="00AA0F9E" w14:paraId="1C1C0403" w14:textId="77777777" w:rsidTr="003058E4">
        <w:trPr>
          <w:trHeight w:val="165"/>
        </w:trPr>
        <w:tc>
          <w:tcPr>
            <w:tcW w:w="1134" w:type="dxa"/>
            <w:vMerge/>
            <w:shd w:val="clear" w:color="auto" w:fill="auto"/>
            <w:noWrap/>
            <w:vAlign w:val="center"/>
          </w:tcPr>
          <w:p w14:paraId="280FED55" w14:textId="77777777" w:rsidR="003058E4" w:rsidRPr="00AA0F9E" w:rsidRDefault="003058E4" w:rsidP="00AA0F9E">
            <w:pPr>
              <w:spacing w:after="0" w:line="240" w:lineRule="auto"/>
              <w:jc w:val="center"/>
              <w:rPr>
                <w:rFonts w:eastAsia="Times New Roman" w:cs="Times New Roman"/>
                <w:b/>
                <w:bCs/>
                <w:sz w:val="18"/>
                <w:szCs w:val="18"/>
                <w:lang w:eastAsia="cs-CZ"/>
              </w:rPr>
            </w:pPr>
          </w:p>
        </w:tc>
        <w:tc>
          <w:tcPr>
            <w:tcW w:w="1701" w:type="dxa"/>
            <w:vMerge/>
            <w:shd w:val="clear" w:color="000000" w:fill="FFFFFF"/>
            <w:vAlign w:val="center"/>
          </w:tcPr>
          <w:p w14:paraId="0610A083" w14:textId="77777777" w:rsidR="003058E4" w:rsidRPr="00876F01" w:rsidRDefault="003058E4" w:rsidP="00AA0F9E">
            <w:pPr>
              <w:spacing w:after="0" w:line="240" w:lineRule="auto"/>
              <w:jc w:val="center"/>
              <w:rPr>
                <w:rFonts w:eastAsia="Times New Roman" w:cs="Times New Roman"/>
                <w:b/>
                <w:bCs/>
                <w:sz w:val="18"/>
                <w:szCs w:val="18"/>
                <w:lang w:eastAsia="cs-CZ"/>
              </w:rPr>
            </w:pPr>
          </w:p>
        </w:tc>
        <w:tc>
          <w:tcPr>
            <w:tcW w:w="7797" w:type="dxa"/>
            <w:shd w:val="clear" w:color="auto" w:fill="auto"/>
          </w:tcPr>
          <w:p w14:paraId="78E8623F" w14:textId="77777777" w:rsidR="003058E4" w:rsidRPr="00791EBC" w:rsidRDefault="003058E4" w:rsidP="003058E4">
            <w:pPr>
              <w:spacing w:after="0" w:line="240" w:lineRule="auto"/>
              <w:rPr>
                <w:rFonts w:eastAsia="Times New Roman" w:cs="Times New Roman"/>
                <w:b/>
                <w:bCs/>
                <w:sz w:val="18"/>
                <w:szCs w:val="18"/>
                <w:lang w:eastAsia="cs-CZ"/>
              </w:rPr>
            </w:pPr>
            <w:r w:rsidRPr="00791EBC">
              <w:rPr>
                <w:rFonts w:eastAsia="Times New Roman" w:cs="Times New Roman"/>
                <w:b/>
                <w:bCs/>
                <w:sz w:val="18"/>
                <w:szCs w:val="18"/>
                <w:lang w:eastAsia="cs-CZ"/>
              </w:rPr>
              <w:t>Odevzdání Digitálního modelu stavby k připomínkám</w:t>
            </w:r>
          </w:p>
          <w:p w14:paraId="46EA71C5" w14:textId="77777777" w:rsidR="003058E4" w:rsidRPr="00AA0F9E" w:rsidRDefault="003058E4">
            <w:pPr>
              <w:spacing w:after="0" w:line="240" w:lineRule="auto"/>
              <w:rPr>
                <w:rFonts w:eastAsia="Times New Roman" w:cs="Times New Roman"/>
                <w:b/>
                <w:bCs/>
                <w:sz w:val="18"/>
                <w:szCs w:val="18"/>
                <w:lang w:eastAsia="cs-CZ"/>
              </w:rPr>
            </w:pPr>
          </w:p>
        </w:tc>
        <w:tc>
          <w:tcPr>
            <w:tcW w:w="2126" w:type="dxa"/>
            <w:vMerge/>
            <w:shd w:val="clear" w:color="auto" w:fill="auto"/>
            <w:noWrap/>
            <w:vAlign w:val="center"/>
          </w:tcPr>
          <w:p w14:paraId="2B1B648A" w14:textId="77777777" w:rsidR="003058E4" w:rsidRPr="00AA0F9E" w:rsidRDefault="003058E4" w:rsidP="00AA0F9E">
            <w:pPr>
              <w:spacing w:after="0" w:line="240" w:lineRule="auto"/>
              <w:jc w:val="center"/>
              <w:rPr>
                <w:rFonts w:eastAsia="Times New Roman" w:cs="Times New Roman"/>
                <w:sz w:val="18"/>
                <w:szCs w:val="18"/>
                <w:lang w:eastAsia="cs-CZ"/>
              </w:rPr>
            </w:pPr>
          </w:p>
        </w:tc>
        <w:tc>
          <w:tcPr>
            <w:tcW w:w="1276" w:type="dxa"/>
            <w:vMerge/>
            <w:shd w:val="clear" w:color="auto" w:fill="auto"/>
            <w:vAlign w:val="center"/>
          </w:tcPr>
          <w:p w14:paraId="54ECD108" w14:textId="77777777" w:rsidR="003058E4" w:rsidRPr="00876F01" w:rsidRDefault="003058E4" w:rsidP="00AA0F9E">
            <w:pPr>
              <w:spacing w:after="0" w:line="240" w:lineRule="auto"/>
              <w:jc w:val="center"/>
              <w:rPr>
                <w:rFonts w:eastAsia="Times New Roman" w:cs="Times New Roman"/>
                <w:b/>
                <w:bCs/>
                <w:color w:val="404040"/>
                <w:sz w:val="16"/>
                <w:szCs w:val="16"/>
                <w:lang w:eastAsia="cs-CZ"/>
              </w:rPr>
            </w:pPr>
          </w:p>
        </w:tc>
      </w:tr>
      <w:tr w:rsidR="003058E4" w:rsidRPr="00AA0F9E" w14:paraId="7E681176" w14:textId="77777777" w:rsidTr="003058E4">
        <w:trPr>
          <w:trHeight w:val="165"/>
        </w:trPr>
        <w:tc>
          <w:tcPr>
            <w:tcW w:w="1134" w:type="dxa"/>
            <w:vMerge/>
            <w:shd w:val="clear" w:color="auto" w:fill="auto"/>
            <w:noWrap/>
            <w:vAlign w:val="center"/>
          </w:tcPr>
          <w:p w14:paraId="79D2B456" w14:textId="77777777" w:rsidR="003058E4" w:rsidRPr="00AA0F9E" w:rsidRDefault="003058E4" w:rsidP="00AA0F9E">
            <w:pPr>
              <w:spacing w:after="0" w:line="240" w:lineRule="auto"/>
              <w:jc w:val="center"/>
              <w:rPr>
                <w:rFonts w:eastAsia="Times New Roman" w:cs="Times New Roman"/>
                <w:b/>
                <w:bCs/>
                <w:sz w:val="18"/>
                <w:szCs w:val="18"/>
                <w:lang w:eastAsia="cs-CZ"/>
              </w:rPr>
            </w:pPr>
          </w:p>
        </w:tc>
        <w:tc>
          <w:tcPr>
            <w:tcW w:w="1701" w:type="dxa"/>
            <w:vMerge/>
            <w:shd w:val="clear" w:color="000000" w:fill="FFFFFF"/>
            <w:vAlign w:val="center"/>
          </w:tcPr>
          <w:p w14:paraId="235D51DD" w14:textId="77777777" w:rsidR="003058E4" w:rsidRPr="00876F01" w:rsidRDefault="003058E4" w:rsidP="00AA0F9E">
            <w:pPr>
              <w:spacing w:after="0" w:line="240" w:lineRule="auto"/>
              <w:jc w:val="center"/>
              <w:rPr>
                <w:rFonts w:eastAsia="Times New Roman" w:cs="Times New Roman"/>
                <w:b/>
                <w:bCs/>
                <w:sz w:val="18"/>
                <w:szCs w:val="18"/>
                <w:lang w:eastAsia="cs-CZ"/>
              </w:rPr>
            </w:pPr>
          </w:p>
        </w:tc>
        <w:tc>
          <w:tcPr>
            <w:tcW w:w="7797" w:type="dxa"/>
            <w:shd w:val="clear" w:color="auto" w:fill="auto"/>
          </w:tcPr>
          <w:p w14:paraId="166AAE4B" w14:textId="77777777" w:rsidR="003058E4" w:rsidRPr="00791EBC" w:rsidRDefault="003058E4" w:rsidP="003058E4">
            <w:pPr>
              <w:spacing w:after="0" w:line="240" w:lineRule="auto"/>
              <w:rPr>
                <w:rFonts w:eastAsia="Times New Roman" w:cs="Times New Roman"/>
                <w:b/>
                <w:bCs/>
                <w:sz w:val="18"/>
                <w:szCs w:val="18"/>
                <w:lang w:eastAsia="cs-CZ"/>
              </w:rPr>
            </w:pPr>
            <w:r w:rsidRPr="00791EBC">
              <w:rPr>
                <w:rFonts w:eastAsia="Times New Roman" w:cs="Times New Roman"/>
                <w:b/>
                <w:bCs/>
                <w:sz w:val="18"/>
                <w:szCs w:val="18"/>
                <w:lang w:eastAsia="cs-CZ"/>
              </w:rPr>
              <w:t>Předání konceptu závěrečné hodnotící zprávy zpracování díla v režimu BIM</w:t>
            </w:r>
          </w:p>
          <w:p w14:paraId="4E1A4042" w14:textId="15AD1E8F" w:rsidR="003058E4" w:rsidRPr="00AA0F9E" w:rsidRDefault="003058E4" w:rsidP="003058E4">
            <w:pPr>
              <w:spacing w:after="0" w:line="240" w:lineRule="auto"/>
              <w:rPr>
                <w:rFonts w:eastAsia="Times New Roman" w:cs="Times New Roman"/>
                <w:b/>
                <w:bCs/>
                <w:sz w:val="18"/>
                <w:szCs w:val="18"/>
                <w:lang w:eastAsia="cs-CZ"/>
              </w:rPr>
            </w:pPr>
            <w:r w:rsidRPr="00791EBC">
              <w:rPr>
                <w:rFonts w:eastAsia="Times New Roman" w:cs="Times New Roman"/>
                <w:b/>
                <w:bCs/>
                <w:sz w:val="18"/>
                <w:szCs w:val="18"/>
                <w:lang w:eastAsia="cs-CZ"/>
              </w:rPr>
              <w:t>dle cíle 4.1 EIR</w:t>
            </w:r>
          </w:p>
        </w:tc>
        <w:tc>
          <w:tcPr>
            <w:tcW w:w="2126" w:type="dxa"/>
            <w:vMerge/>
            <w:shd w:val="clear" w:color="auto" w:fill="auto"/>
            <w:noWrap/>
            <w:vAlign w:val="center"/>
          </w:tcPr>
          <w:p w14:paraId="60200DEC" w14:textId="77777777" w:rsidR="003058E4" w:rsidRPr="00AA0F9E" w:rsidRDefault="003058E4" w:rsidP="00AA0F9E">
            <w:pPr>
              <w:spacing w:after="0" w:line="240" w:lineRule="auto"/>
              <w:jc w:val="center"/>
              <w:rPr>
                <w:rFonts w:eastAsia="Times New Roman" w:cs="Times New Roman"/>
                <w:sz w:val="18"/>
                <w:szCs w:val="18"/>
                <w:lang w:eastAsia="cs-CZ"/>
              </w:rPr>
            </w:pPr>
          </w:p>
        </w:tc>
        <w:tc>
          <w:tcPr>
            <w:tcW w:w="1276" w:type="dxa"/>
            <w:vMerge/>
            <w:shd w:val="clear" w:color="auto" w:fill="auto"/>
            <w:vAlign w:val="center"/>
          </w:tcPr>
          <w:p w14:paraId="48C310CB" w14:textId="77777777" w:rsidR="003058E4" w:rsidRPr="00876F01" w:rsidRDefault="003058E4" w:rsidP="00AA0F9E">
            <w:pPr>
              <w:spacing w:after="0" w:line="240" w:lineRule="auto"/>
              <w:jc w:val="center"/>
              <w:rPr>
                <w:rFonts w:eastAsia="Times New Roman" w:cs="Times New Roman"/>
                <w:b/>
                <w:bCs/>
                <w:color w:val="404040"/>
                <w:sz w:val="16"/>
                <w:szCs w:val="16"/>
                <w:lang w:eastAsia="cs-CZ"/>
              </w:rPr>
            </w:pPr>
          </w:p>
        </w:tc>
      </w:tr>
      <w:tr w:rsidR="003058E4" w:rsidRPr="00AA0F9E" w14:paraId="6CECE2F8" w14:textId="77777777" w:rsidTr="003058E4">
        <w:trPr>
          <w:trHeight w:val="165"/>
        </w:trPr>
        <w:tc>
          <w:tcPr>
            <w:tcW w:w="1134" w:type="dxa"/>
            <w:vMerge/>
            <w:shd w:val="clear" w:color="auto" w:fill="auto"/>
            <w:noWrap/>
            <w:vAlign w:val="center"/>
          </w:tcPr>
          <w:p w14:paraId="7972D446" w14:textId="77777777" w:rsidR="003058E4" w:rsidRPr="00AA0F9E" w:rsidRDefault="003058E4" w:rsidP="00AA0F9E">
            <w:pPr>
              <w:spacing w:after="0" w:line="240" w:lineRule="auto"/>
              <w:jc w:val="center"/>
              <w:rPr>
                <w:rFonts w:eastAsia="Times New Roman" w:cs="Times New Roman"/>
                <w:b/>
                <w:bCs/>
                <w:sz w:val="18"/>
                <w:szCs w:val="18"/>
                <w:lang w:eastAsia="cs-CZ"/>
              </w:rPr>
            </w:pPr>
          </w:p>
        </w:tc>
        <w:tc>
          <w:tcPr>
            <w:tcW w:w="1701" w:type="dxa"/>
            <w:vMerge/>
            <w:shd w:val="clear" w:color="000000" w:fill="FFFFFF"/>
            <w:vAlign w:val="center"/>
          </w:tcPr>
          <w:p w14:paraId="45467DBC" w14:textId="77777777" w:rsidR="003058E4" w:rsidRPr="00876F01" w:rsidRDefault="003058E4" w:rsidP="00AA0F9E">
            <w:pPr>
              <w:spacing w:after="0" w:line="240" w:lineRule="auto"/>
              <w:jc w:val="center"/>
              <w:rPr>
                <w:rFonts w:eastAsia="Times New Roman" w:cs="Times New Roman"/>
                <w:b/>
                <w:bCs/>
                <w:sz w:val="18"/>
                <w:szCs w:val="18"/>
                <w:lang w:eastAsia="cs-CZ"/>
              </w:rPr>
            </w:pPr>
          </w:p>
        </w:tc>
        <w:tc>
          <w:tcPr>
            <w:tcW w:w="7797" w:type="dxa"/>
            <w:shd w:val="clear" w:color="auto" w:fill="auto"/>
          </w:tcPr>
          <w:p w14:paraId="1BC78405" w14:textId="77777777" w:rsidR="003058E4" w:rsidRDefault="003058E4" w:rsidP="003058E4">
            <w:pPr>
              <w:spacing w:after="0" w:line="240" w:lineRule="auto"/>
              <w:rPr>
                <w:rFonts w:eastAsia="Times New Roman" w:cs="Times New Roman"/>
                <w:b/>
                <w:bCs/>
                <w:sz w:val="18"/>
                <w:szCs w:val="18"/>
                <w:lang w:eastAsia="cs-CZ"/>
              </w:rPr>
            </w:pPr>
            <w:r>
              <w:rPr>
                <w:rFonts w:eastAsia="Times New Roman" w:cs="Times New Roman"/>
                <w:b/>
                <w:bCs/>
                <w:sz w:val="18"/>
                <w:szCs w:val="18"/>
                <w:lang w:eastAsia="cs-CZ"/>
              </w:rPr>
              <w:t>Předání finální verze BEP včetně návrhu na doplnění datových standardů o zatím nedefinované typy elementů stavby jako příloha BEP dle cíle 4.2.EIR</w:t>
            </w:r>
          </w:p>
          <w:p w14:paraId="3C527C53" w14:textId="77777777" w:rsidR="003058E4" w:rsidRPr="00AA0F9E" w:rsidRDefault="003058E4">
            <w:pPr>
              <w:spacing w:after="0" w:line="240" w:lineRule="auto"/>
              <w:rPr>
                <w:rFonts w:eastAsia="Times New Roman" w:cs="Times New Roman"/>
                <w:b/>
                <w:bCs/>
                <w:sz w:val="18"/>
                <w:szCs w:val="18"/>
                <w:lang w:eastAsia="cs-CZ"/>
              </w:rPr>
            </w:pPr>
          </w:p>
        </w:tc>
        <w:tc>
          <w:tcPr>
            <w:tcW w:w="2126" w:type="dxa"/>
            <w:vMerge/>
            <w:shd w:val="clear" w:color="auto" w:fill="auto"/>
            <w:noWrap/>
            <w:vAlign w:val="center"/>
          </w:tcPr>
          <w:p w14:paraId="43784CA0" w14:textId="77777777" w:rsidR="003058E4" w:rsidRPr="00AA0F9E" w:rsidRDefault="003058E4" w:rsidP="00AA0F9E">
            <w:pPr>
              <w:spacing w:after="0" w:line="240" w:lineRule="auto"/>
              <w:jc w:val="center"/>
              <w:rPr>
                <w:rFonts w:eastAsia="Times New Roman" w:cs="Times New Roman"/>
                <w:sz w:val="18"/>
                <w:szCs w:val="18"/>
                <w:lang w:eastAsia="cs-CZ"/>
              </w:rPr>
            </w:pPr>
          </w:p>
        </w:tc>
        <w:tc>
          <w:tcPr>
            <w:tcW w:w="1276" w:type="dxa"/>
            <w:vMerge/>
            <w:shd w:val="clear" w:color="auto" w:fill="auto"/>
            <w:vAlign w:val="center"/>
          </w:tcPr>
          <w:p w14:paraId="7920731C" w14:textId="77777777" w:rsidR="003058E4" w:rsidRPr="00876F01" w:rsidRDefault="003058E4" w:rsidP="00AA0F9E">
            <w:pPr>
              <w:spacing w:after="0" w:line="240" w:lineRule="auto"/>
              <w:jc w:val="center"/>
              <w:rPr>
                <w:rFonts w:eastAsia="Times New Roman" w:cs="Times New Roman"/>
                <w:b/>
                <w:bCs/>
                <w:color w:val="404040"/>
                <w:sz w:val="16"/>
                <w:szCs w:val="16"/>
                <w:lang w:eastAsia="cs-CZ"/>
              </w:rPr>
            </w:pPr>
          </w:p>
        </w:tc>
      </w:tr>
      <w:tr w:rsidR="004944F4" w:rsidRPr="00AA0F9E" w14:paraId="6435FEA8" w14:textId="77777777" w:rsidTr="004944F4">
        <w:trPr>
          <w:trHeight w:val="145"/>
        </w:trPr>
        <w:tc>
          <w:tcPr>
            <w:tcW w:w="1134" w:type="dxa"/>
            <w:vMerge w:val="restart"/>
            <w:shd w:val="clear" w:color="auto" w:fill="auto"/>
            <w:noWrap/>
            <w:vAlign w:val="center"/>
            <w:hideMark/>
          </w:tcPr>
          <w:p w14:paraId="3FD11EA5" w14:textId="4873EA8E" w:rsidR="004944F4" w:rsidRPr="00AA0F9E" w:rsidRDefault="004944F4" w:rsidP="00AA0F9E">
            <w:pPr>
              <w:spacing w:after="0" w:line="240" w:lineRule="auto"/>
              <w:jc w:val="center"/>
              <w:rPr>
                <w:rFonts w:eastAsia="Times New Roman" w:cs="Times New Roman"/>
                <w:b/>
                <w:bCs/>
                <w:sz w:val="18"/>
                <w:szCs w:val="18"/>
                <w:lang w:eastAsia="cs-CZ"/>
              </w:rPr>
            </w:pPr>
            <w:r w:rsidRPr="00AA0F9E">
              <w:rPr>
                <w:rFonts w:eastAsia="Times New Roman" w:cs="Times New Roman"/>
                <w:b/>
                <w:bCs/>
                <w:sz w:val="18"/>
                <w:szCs w:val="18"/>
                <w:lang w:eastAsia="cs-CZ"/>
              </w:rPr>
              <w:t>1</w:t>
            </w:r>
            <w:r>
              <w:rPr>
                <w:rFonts w:eastAsia="Times New Roman" w:cs="Times New Roman"/>
                <w:b/>
                <w:bCs/>
                <w:sz w:val="18"/>
                <w:szCs w:val="18"/>
                <w:lang w:eastAsia="cs-CZ"/>
              </w:rPr>
              <w:t>2</w:t>
            </w:r>
            <w:r w:rsidRPr="00AA0F9E">
              <w:rPr>
                <w:rFonts w:eastAsia="Times New Roman" w:cs="Times New Roman"/>
                <w:b/>
                <w:bCs/>
                <w:sz w:val="18"/>
                <w:szCs w:val="18"/>
                <w:lang w:eastAsia="cs-CZ"/>
              </w:rPr>
              <w:t>. Dílčí etapa</w:t>
            </w:r>
          </w:p>
        </w:tc>
        <w:tc>
          <w:tcPr>
            <w:tcW w:w="1701" w:type="dxa"/>
            <w:vMerge w:val="restart"/>
            <w:shd w:val="clear" w:color="000000" w:fill="FFFFFF"/>
            <w:vAlign w:val="center"/>
            <w:hideMark/>
          </w:tcPr>
          <w:p w14:paraId="54917C2D" w14:textId="77777777" w:rsidR="004944F4" w:rsidRPr="00876F01" w:rsidRDefault="004944F4" w:rsidP="00AA0F9E">
            <w:pPr>
              <w:spacing w:after="0" w:line="240" w:lineRule="auto"/>
              <w:jc w:val="center"/>
              <w:rPr>
                <w:rFonts w:eastAsia="Times New Roman" w:cs="Times New Roman"/>
                <w:b/>
                <w:bCs/>
                <w:sz w:val="18"/>
                <w:szCs w:val="18"/>
                <w:lang w:eastAsia="cs-CZ"/>
              </w:rPr>
            </w:pPr>
            <w:r w:rsidRPr="00876F01">
              <w:rPr>
                <w:rFonts w:eastAsia="Times New Roman" w:cs="Times New Roman"/>
                <w:b/>
                <w:bCs/>
                <w:sz w:val="18"/>
                <w:szCs w:val="18"/>
                <w:lang w:eastAsia="cs-CZ"/>
              </w:rPr>
              <w:t>Do 7 měsíců od závěru EIA</w:t>
            </w:r>
          </w:p>
        </w:tc>
        <w:tc>
          <w:tcPr>
            <w:tcW w:w="7797" w:type="dxa"/>
            <w:shd w:val="clear" w:color="auto" w:fill="auto"/>
            <w:hideMark/>
          </w:tcPr>
          <w:p w14:paraId="0D82A734" w14:textId="67C6185D" w:rsidR="004944F4" w:rsidRDefault="004944F4">
            <w:pPr>
              <w:spacing w:after="0" w:line="240" w:lineRule="auto"/>
              <w:rPr>
                <w:rFonts w:eastAsia="Times New Roman" w:cs="Times New Roman"/>
                <w:sz w:val="18"/>
                <w:szCs w:val="18"/>
                <w:lang w:eastAsia="cs-CZ"/>
              </w:rPr>
            </w:pPr>
          </w:p>
          <w:p w14:paraId="6C55BB30" w14:textId="3E65A071" w:rsidR="004944F4" w:rsidRPr="00AA0F9E" w:rsidRDefault="004944F4" w:rsidP="0087116D">
            <w:pPr>
              <w:spacing w:after="0" w:line="240" w:lineRule="auto"/>
              <w:rPr>
                <w:rFonts w:eastAsia="Times New Roman" w:cs="Times New Roman"/>
                <w:sz w:val="18"/>
                <w:szCs w:val="18"/>
                <w:lang w:eastAsia="cs-CZ"/>
              </w:rPr>
            </w:pPr>
            <w:r>
              <w:rPr>
                <w:rFonts w:eastAsia="Times New Roman" w:cs="Times New Roman"/>
                <w:sz w:val="18"/>
                <w:szCs w:val="18"/>
                <w:lang w:eastAsia="cs-CZ"/>
              </w:rPr>
              <w:t>Odevzdání dokumentace DPS v režimu BIM po zapracování připomínek</w:t>
            </w:r>
          </w:p>
        </w:tc>
        <w:tc>
          <w:tcPr>
            <w:tcW w:w="2126" w:type="dxa"/>
            <w:vMerge w:val="restart"/>
            <w:shd w:val="clear" w:color="auto" w:fill="auto"/>
            <w:noWrap/>
            <w:vAlign w:val="center"/>
            <w:hideMark/>
          </w:tcPr>
          <w:p w14:paraId="2FFB0F68" w14:textId="77777777" w:rsidR="004944F4" w:rsidRPr="00AA0F9E" w:rsidRDefault="004944F4" w:rsidP="00AA0F9E">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 xml:space="preserve">Předávací protokol podepsaný Objednatelem </w:t>
            </w:r>
          </w:p>
        </w:tc>
        <w:tc>
          <w:tcPr>
            <w:tcW w:w="1276" w:type="dxa"/>
            <w:vMerge w:val="restart"/>
            <w:shd w:val="clear" w:color="auto" w:fill="auto"/>
            <w:vAlign w:val="center"/>
            <w:hideMark/>
          </w:tcPr>
          <w:p w14:paraId="4D8AE312" w14:textId="74FD5C1E" w:rsidR="004944F4" w:rsidRPr="00876F01" w:rsidRDefault="004944F4" w:rsidP="00AA0F9E">
            <w:pPr>
              <w:spacing w:after="0" w:line="240" w:lineRule="auto"/>
              <w:jc w:val="center"/>
              <w:rPr>
                <w:rFonts w:eastAsia="Times New Roman" w:cs="Times New Roman"/>
                <w:b/>
                <w:bCs/>
                <w:color w:val="404040"/>
                <w:sz w:val="16"/>
                <w:szCs w:val="16"/>
                <w:lang w:eastAsia="cs-CZ"/>
              </w:rPr>
            </w:pPr>
            <w:r w:rsidRPr="00876F01">
              <w:rPr>
                <w:rFonts w:eastAsia="Times New Roman" w:cs="Times New Roman"/>
                <w:b/>
                <w:bCs/>
                <w:color w:val="404040"/>
                <w:sz w:val="16"/>
                <w:szCs w:val="16"/>
                <w:lang w:eastAsia="cs-CZ"/>
              </w:rPr>
              <w:t>5 % z ceny ZP a DPS</w:t>
            </w:r>
          </w:p>
        </w:tc>
      </w:tr>
      <w:tr w:rsidR="004944F4" w:rsidRPr="00AA0F9E" w14:paraId="57967D6E" w14:textId="77777777" w:rsidTr="004944F4">
        <w:trPr>
          <w:trHeight w:val="145"/>
        </w:trPr>
        <w:tc>
          <w:tcPr>
            <w:tcW w:w="1134" w:type="dxa"/>
            <w:vMerge/>
            <w:shd w:val="clear" w:color="auto" w:fill="auto"/>
            <w:noWrap/>
            <w:vAlign w:val="center"/>
          </w:tcPr>
          <w:p w14:paraId="73B565DD" w14:textId="77777777" w:rsidR="004944F4" w:rsidRPr="00AA0F9E" w:rsidRDefault="004944F4" w:rsidP="00AA0F9E">
            <w:pPr>
              <w:spacing w:after="0" w:line="240" w:lineRule="auto"/>
              <w:jc w:val="center"/>
              <w:rPr>
                <w:rFonts w:eastAsia="Times New Roman" w:cs="Times New Roman"/>
                <w:b/>
                <w:bCs/>
                <w:sz w:val="18"/>
                <w:szCs w:val="18"/>
                <w:lang w:eastAsia="cs-CZ"/>
              </w:rPr>
            </w:pPr>
          </w:p>
        </w:tc>
        <w:tc>
          <w:tcPr>
            <w:tcW w:w="1701" w:type="dxa"/>
            <w:vMerge/>
            <w:shd w:val="clear" w:color="000000" w:fill="FFFFFF"/>
            <w:vAlign w:val="center"/>
          </w:tcPr>
          <w:p w14:paraId="1111CEAB" w14:textId="77777777" w:rsidR="004944F4" w:rsidRPr="00876F01" w:rsidRDefault="004944F4" w:rsidP="00AA0F9E">
            <w:pPr>
              <w:spacing w:after="0" w:line="240" w:lineRule="auto"/>
              <w:jc w:val="center"/>
              <w:rPr>
                <w:rFonts w:eastAsia="Times New Roman" w:cs="Times New Roman"/>
                <w:b/>
                <w:bCs/>
                <w:sz w:val="18"/>
                <w:szCs w:val="18"/>
                <w:lang w:eastAsia="cs-CZ"/>
              </w:rPr>
            </w:pPr>
          </w:p>
        </w:tc>
        <w:tc>
          <w:tcPr>
            <w:tcW w:w="7797" w:type="dxa"/>
            <w:shd w:val="clear" w:color="auto" w:fill="auto"/>
          </w:tcPr>
          <w:p w14:paraId="73322180" w14:textId="2AED9959" w:rsidR="004944F4" w:rsidRDefault="004944F4" w:rsidP="004944F4">
            <w:pPr>
              <w:spacing w:after="0" w:line="240" w:lineRule="auto"/>
              <w:rPr>
                <w:rFonts w:eastAsia="Times New Roman" w:cs="Times New Roman"/>
                <w:sz w:val="18"/>
                <w:szCs w:val="18"/>
                <w:lang w:eastAsia="cs-CZ"/>
              </w:rPr>
            </w:pPr>
            <w:r>
              <w:rPr>
                <w:rFonts w:eastAsia="Times New Roman" w:cs="Times New Roman"/>
                <w:sz w:val="18"/>
                <w:szCs w:val="18"/>
                <w:lang w:eastAsia="cs-CZ"/>
              </w:rPr>
              <w:t>Odevzdání Digitálního modelu stavby se zapracovanými připomínkami</w:t>
            </w:r>
          </w:p>
        </w:tc>
        <w:tc>
          <w:tcPr>
            <w:tcW w:w="2126" w:type="dxa"/>
            <w:vMerge/>
            <w:shd w:val="clear" w:color="auto" w:fill="auto"/>
            <w:noWrap/>
            <w:vAlign w:val="center"/>
          </w:tcPr>
          <w:p w14:paraId="653C3238" w14:textId="77777777" w:rsidR="004944F4" w:rsidRPr="00AA0F9E" w:rsidRDefault="004944F4" w:rsidP="00AA0F9E">
            <w:pPr>
              <w:spacing w:after="0" w:line="240" w:lineRule="auto"/>
              <w:jc w:val="center"/>
              <w:rPr>
                <w:rFonts w:eastAsia="Times New Roman" w:cs="Times New Roman"/>
                <w:sz w:val="18"/>
                <w:szCs w:val="18"/>
                <w:lang w:eastAsia="cs-CZ"/>
              </w:rPr>
            </w:pPr>
          </w:p>
        </w:tc>
        <w:tc>
          <w:tcPr>
            <w:tcW w:w="1276" w:type="dxa"/>
            <w:vMerge/>
            <w:shd w:val="clear" w:color="auto" w:fill="auto"/>
            <w:vAlign w:val="center"/>
          </w:tcPr>
          <w:p w14:paraId="515F7EF6" w14:textId="77777777" w:rsidR="004944F4" w:rsidRPr="00876F01" w:rsidRDefault="004944F4" w:rsidP="00AA0F9E">
            <w:pPr>
              <w:spacing w:after="0" w:line="240" w:lineRule="auto"/>
              <w:jc w:val="center"/>
              <w:rPr>
                <w:rFonts w:eastAsia="Times New Roman" w:cs="Times New Roman"/>
                <w:b/>
                <w:bCs/>
                <w:color w:val="404040"/>
                <w:sz w:val="16"/>
                <w:szCs w:val="16"/>
                <w:lang w:eastAsia="cs-CZ"/>
              </w:rPr>
            </w:pPr>
          </w:p>
        </w:tc>
      </w:tr>
      <w:tr w:rsidR="004944F4" w:rsidRPr="00AA0F9E" w14:paraId="274DFCED" w14:textId="77777777" w:rsidTr="004944F4">
        <w:trPr>
          <w:trHeight w:val="145"/>
        </w:trPr>
        <w:tc>
          <w:tcPr>
            <w:tcW w:w="1134" w:type="dxa"/>
            <w:vMerge/>
            <w:shd w:val="clear" w:color="auto" w:fill="auto"/>
            <w:noWrap/>
            <w:vAlign w:val="center"/>
          </w:tcPr>
          <w:p w14:paraId="4356CB8A" w14:textId="77777777" w:rsidR="004944F4" w:rsidRPr="00AA0F9E" w:rsidRDefault="004944F4" w:rsidP="00AA0F9E">
            <w:pPr>
              <w:spacing w:after="0" w:line="240" w:lineRule="auto"/>
              <w:jc w:val="center"/>
              <w:rPr>
                <w:rFonts w:eastAsia="Times New Roman" w:cs="Times New Roman"/>
                <w:b/>
                <w:bCs/>
                <w:sz w:val="18"/>
                <w:szCs w:val="18"/>
                <w:lang w:eastAsia="cs-CZ"/>
              </w:rPr>
            </w:pPr>
          </w:p>
        </w:tc>
        <w:tc>
          <w:tcPr>
            <w:tcW w:w="1701" w:type="dxa"/>
            <w:vMerge/>
            <w:shd w:val="clear" w:color="000000" w:fill="FFFFFF"/>
            <w:vAlign w:val="center"/>
          </w:tcPr>
          <w:p w14:paraId="73CB3A28" w14:textId="77777777" w:rsidR="004944F4" w:rsidRPr="00876F01" w:rsidRDefault="004944F4" w:rsidP="00AA0F9E">
            <w:pPr>
              <w:spacing w:after="0" w:line="240" w:lineRule="auto"/>
              <w:jc w:val="center"/>
              <w:rPr>
                <w:rFonts w:eastAsia="Times New Roman" w:cs="Times New Roman"/>
                <w:b/>
                <w:bCs/>
                <w:sz w:val="18"/>
                <w:szCs w:val="18"/>
                <w:lang w:eastAsia="cs-CZ"/>
              </w:rPr>
            </w:pPr>
          </w:p>
        </w:tc>
        <w:tc>
          <w:tcPr>
            <w:tcW w:w="7797" w:type="dxa"/>
            <w:shd w:val="clear" w:color="auto" w:fill="auto"/>
          </w:tcPr>
          <w:p w14:paraId="5683063E" w14:textId="752B3907" w:rsidR="004944F4" w:rsidRDefault="004944F4">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Stanoviska DOSS vč. JES část investora</w:t>
            </w:r>
          </w:p>
        </w:tc>
        <w:tc>
          <w:tcPr>
            <w:tcW w:w="2126" w:type="dxa"/>
            <w:vMerge/>
            <w:shd w:val="clear" w:color="auto" w:fill="auto"/>
            <w:noWrap/>
            <w:vAlign w:val="center"/>
          </w:tcPr>
          <w:p w14:paraId="7B936025" w14:textId="77777777" w:rsidR="004944F4" w:rsidRPr="00AA0F9E" w:rsidRDefault="004944F4" w:rsidP="00AA0F9E">
            <w:pPr>
              <w:spacing w:after="0" w:line="240" w:lineRule="auto"/>
              <w:jc w:val="center"/>
              <w:rPr>
                <w:rFonts w:eastAsia="Times New Roman" w:cs="Times New Roman"/>
                <w:sz w:val="18"/>
                <w:szCs w:val="18"/>
                <w:lang w:eastAsia="cs-CZ"/>
              </w:rPr>
            </w:pPr>
          </w:p>
        </w:tc>
        <w:tc>
          <w:tcPr>
            <w:tcW w:w="1276" w:type="dxa"/>
            <w:vMerge/>
            <w:shd w:val="clear" w:color="auto" w:fill="auto"/>
            <w:vAlign w:val="center"/>
          </w:tcPr>
          <w:p w14:paraId="5FDC73A9" w14:textId="77777777" w:rsidR="004944F4" w:rsidRPr="00876F01" w:rsidRDefault="004944F4" w:rsidP="00AA0F9E">
            <w:pPr>
              <w:spacing w:after="0" w:line="240" w:lineRule="auto"/>
              <w:jc w:val="center"/>
              <w:rPr>
                <w:rFonts w:eastAsia="Times New Roman" w:cs="Times New Roman"/>
                <w:b/>
                <w:bCs/>
                <w:color w:val="404040"/>
                <w:sz w:val="16"/>
                <w:szCs w:val="16"/>
                <w:lang w:eastAsia="cs-CZ"/>
              </w:rPr>
            </w:pPr>
          </w:p>
        </w:tc>
      </w:tr>
      <w:tr w:rsidR="004944F4" w:rsidRPr="00AA0F9E" w14:paraId="1B21F9FE" w14:textId="77777777" w:rsidTr="00D64C59">
        <w:trPr>
          <w:trHeight w:val="225"/>
        </w:trPr>
        <w:tc>
          <w:tcPr>
            <w:tcW w:w="1134" w:type="dxa"/>
            <w:vMerge/>
            <w:vAlign w:val="center"/>
            <w:hideMark/>
          </w:tcPr>
          <w:p w14:paraId="06775A10" w14:textId="77777777" w:rsidR="004944F4" w:rsidRPr="00AA0F9E" w:rsidRDefault="004944F4" w:rsidP="0087116D">
            <w:pPr>
              <w:spacing w:after="0" w:line="240" w:lineRule="auto"/>
              <w:jc w:val="center"/>
              <w:rPr>
                <w:rFonts w:eastAsia="Times New Roman" w:cs="Times New Roman"/>
                <w:b/>
                <w:bCs/>
                <w:sz w:val="18"/>
                <w:szCs w:val="18"/>
                <w:lang w:eastAsia="cs-CZ"/>
              </w:rPr>
            </w:pPr>
          </w:p>
        </w:tc>
        <w:tc>
          <w:tcPr>
            <w:tcW w:w="1701" w:type="dxa"/>
            <w:vMerge/>
            <w:vAlign w:val="center"/>
            <w:hideMark/>
          </w:tcPr>
          <w:p w14:paraId="2BC6C1EC" w14:textId="77777777" w:rsidR="004944F4" w:rsidRPr="00876F01" w:rsidRDefault="004944F4" w:rsidP="0087116D">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030A57B9" w14:textId="77777777" w:rsidR="004944F4" w:rsidRPr="00AA0F9E" w:rsidRDefault="004944F4" w:rsidP="00AA0F9E">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Zpracování záměru projektu</w:t>
            </w:r>
          </w:p>
        </w:tc>
        <w:tc>
          <w:tcPr>
            <w:tcW w:w="2126" w:type="dxa"/>
            <w:vMerge/>
            <w:vAlign w:val="center"/>
            <w:hideMark/>
          </w:tcPr>
          <w:p w14:paraId="3ED417A5" w14:textId="77777777" w:rsidR="004944F4" w:rsidRPr="00AA0F9E" w:rsidRDefault="004944F4" w:rsidP="00AA0F9E">
            <w:pPr>
              <w:spacing w:after="0" w:line="240" w:lineRule="auto"/>
              <w:rPr>
                <w:rFonts w:eastAsia="Times New Roman" w:cs="Times New Roman"/>
                <w:sz w:val="18"/>
                <w:szCs w:val="18"/>
                <w:lang w:eastAsia="cs-CZ"/>
              </w:rPr>
            </w:pPr>
          </w:p>
        </w:tc>
        <w:tc>
          <w:tcPr>
            <w:tcW w:w="1276" w:type="dxa"/>
            <w:vMerge/>
            <w:vAlign w:val="center"/>
            <w:hideMark/>
          </w:tcPr>
          <w:p w14:paraId="699BDAB3" w14:textId="77777777" w:rsidR="004944F4" w:rsidRPr="00876F01" w:rsidRDefault="004944F4" w:rsidP="00AA0F9E">
            <w:pPr>
              <w:spacing w:after="0" w:line="240" w:lineRule="auto"/>
              <w:rPr>
                <w:rFonts w:eastAsia="Times New Roman" w:cs="Times New Roman"/>
                <w:b/>
                <w:bCs/>
                <w:color w:val="404040"/>
                <w:sz w:val="16"/>
                <w:szCs w:val="16"/>
                <w:lang w:eastAsia="cs-CZ"/>
              </w:rPr>
            </w:pPr>
          </w:p>
        </w:tc>
      </w:tr>
      <w:tr w:rsidR="00AA0F9E" w:rsidRPr="00AA0F9E" w14:paraId="331C6205" w14:textId="77777777" w:rsidTr="0087116D">
        <w:trPr>
          <w:trHeight w:val="675"/>
        </w:trPr>
        <w:tc>
          <w:tcPr>
            <w:tcW w:w="1134" w:type="dxa"/>
            <w:vMerge w:val="restart"/>
            <w:shd w:val="clear" w:color="auto" w:fill="auto"/>
            <w:noWrap/>
            <w:vAlign w:val="center"/>
            <w:hideMark/>
          </w:tcPr>
          <w:p w14:paraId="01804D82" w14:textId="274974EB" w:rsidR="00AA0F9E" w:rsidRPr="00AA0F9E" w:rsidRDefault="00AA0F9E" w:rsidP="00AA0F9E">
            <w:pPr>
              <w:spacing w:after="0" w:line="240" w:lineRule="auto"/>
              <w:jc w:val="center"/>
              <w:rPr>
                <w:rFonts w:eastAsia="Times New Roman" w:cs="Times New Roman"/>
                <w:b/>
                <w:bCs/>
                <w:sz w:val="18"/>
                <w:szCs w:val="18"/>
                <w:lang w:eastAsia="cs-CZ"/>
              </w:rPr>
            </w:pPr>
            <w:r w:rsidRPr="00AA0F9E">
              <w:rPr>
                <w:rFonts w:eastAsia="Times New Roman" w:cs="Times New Roman"/>
                <w:b/>
                <w:bCs/>
                <w:sz w:val="18"/>
                <w:szCs w:val="18"/>
                <w:lang w:eastAsia="cs-CZ"/>
              </w:rPr>
              <w:t>1</w:t>
            </w:r>
            <w:r w:rsidR="00522D5D">
              <w:rPr>
                <w:rFonts w:eastAsia="Times New Roman" w:cs="Times New Roman"/>
                <w:b/>
                <w:bCs/>
                <w:sz w:val="18"/>
                <w:szCs w:val="18"/>
                <w:lang w:eastAsia="cs-CZ"/>
              </w:rPr>
              <w:t>3</w:t>
            </w:r>
            <w:r w:rsidRPr="00AA0F9E">
              <w:rPr>
                <w:rFonts w:eastAsia="Times New Roman" w:cs="Times New Roman"/>
                <w:b/>
                <w:bCs/>
                <w:sz w:val="18"/>
                <w:szCs w:val="18"/>
                <w:lang w:eastAsia="cs-CZ"/>
              </w:rPr>
              <w:t>. Dílčí etapa</w:t>
            </w:r>
          </w:p>
        </w:tc>
        <w:tc>
          <w:tcPr>
            <w:tcW w:w="1701" w:type="dxa"/>
            <w:vMerge w:val="restart"/>
            <w:shd w:val="clear" w:color="000000" w:fill="FFFFFF"/>
            <w:vAlign w:val="center"/>
            <w:hideMark/>
          </w:tcPr>
          <w:p w14:paraId="322A2B9A" w14:textId="77777777" w:rsidR="00AA0F9E" w:rsidRPr="00876F01" w:rsidRDefault="00AA0F9E" w:rsidP="00AA0F9E">
            <w:pPr>
              <w:spacing w:after="0" w:line="240" w:lineRule="auto"/>
              <w:jc w:val="center"/>
              <w:rPr>
                <w:rFonts w:eastAsia="Times New Roman" w:cs="Times New Roman"/>
                <w:b/>
                <w:bCs/>
                <w:sz w:val="18"/>
                <w:szCs w:val="18"/>
                <w:lang w:eastAsia="cs-CZ"/>
              </w:rPr>
            </w:pPr>
            <w:r w:rsidRPr="00876F01">
              <w:rPr>
                <w:rFonts w:eastAsia="Times New Roman" w:cs="Times New Roman"/>
                <w:b/>
                <w:bCs/>
                <w:sz w:val="18"/>
                <w:szCs w:val="18"/>
                <w:lang w:eastAsia="cs-CZ"/>
              </w:rPr>
              <w:t>Do 2 měsíců po schválení Záměru projektu</w:t>
            </w:r>
          </w:p>
        </w:tc>
        <w:tc>
          <w:tcPr>
            <w:tcW w:w="7797" w:type="dxa"/>
            <w:shd w:val="clear" w:color="auto" w:fill="auto"/>
            <w:hideMark/>
          </w:tcPr>
          <w:p w14:paraId="16D76F57" w14:textId="77777777" w:rsidR="00AA0F9E" w:rsidRPr="00AA0F9E" w:rsidRDefault="00AA0F9E" w:rsidP="00AA0F9E">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Zapracování případných připomínek ze schvalování Záměru projektu do dokumentace DPS</w:t>
            </w:r>
          </w:p>
        </w:tc>
        <w:tc>
          <w:tcPr>
            <w:tcW w:w="2126" w:type="dxa"/>
            <w:shd w:val="clear" w:color="auto" w:fill="auto"/>
            <w:noWrap/>
            <w:vAlign w:val="center"/>
            <w:hideMark/>
          </w:tcPr>
          <w:p w14:paraId="61D72B04" w14:textId="77777777" w:rsidR="00AA0F9E" w:rsidRPr="00AA0F9E" w:rsidRDefault="00AA0F9E" w:rsidP="00AA0F9E">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 xml:space="preserve">Předávací protokol podepsaný Objednatelem </w:t>
            </w:r>
          </w:p>
        </w:tc>
        <w:tc>
          <w:tcPr>
            <w:tcW w:w="1276" w:type="dxa"/>
            <w:vMerge w:val="restart"/>
            <w:shd w:val="clear" w:color="auto" w:fill="auto"/>
            <w:vAlign w:val="center"/>
            <w:hideMark/>
          </w:tcPr>
          <w:p w14:paraId="169A28D0" w14:textId="4D5CC6D1" w:rsidR="00AA0F9E" w:rsidRPr="00876F01" w:rsidRDefault="00AA0F9E" w:rsidP="00AA0F9E">
            <w:pPr>
              <w:spacing w:after="0" w:line="240" w:lineRule="auto"/>
              <w:jc w:val="center"/>
              <w:rPr>
                <w:rFonts w:eastAsia="Times New Roman" w:cs="Times New Roman"/>
                <w:b/>
                <w:bCs/>
                <w:color w:val="404040"/>
                <w:sz w:val="16"/>
                <w:szCs w:val="16"/>
                <w:lang w:eastAsia="cs-CZ"/>
              </w:rPr>
            </w:pPr>
            <w:r w:rsidRPr="00876F01">
              <w:rPr>
                <w:rFonts w:eastAsia="Times New Roman" w:cs="Times New Roman"/>
                <w:b/>
                <w:bCs/>
                <w:color w:val="404040"/>
                <w:sz w:val="16"/>
                <w:szCs w:val="16"/>
                <w:lang w:eastAsia="cs-CZ"/>
              </w:rPr>
              <w:t xml:space="preserve">15 % z ceny ZP </w:t>
            </w:r>
            <w:r w:rsidR="00522D5D" w:rsidRPr="00876F01">
              <w:rPr>
                <w:rFonts w:eastAsia="Times New Roman" w:cs="Times New Roman"/>
                <w:b/>
                <w:bCs/>
                <w:color w:val="404040"/>
                <w:sz w:val="16"/>
                <w:szCs w:val="16"/>
                <w:lang w:eastAsia="cs-CZ"/>
              </w:rPr>
              <w:t>a</w:t>
            </w:r>
            <w:r w:rsidRPr="00876F01">
              <w:rPr>
                <w:rFonts w:eastAsia="Times New Roman" w:cs="Times New Roman"/>
                <w:b/>
                <w:bCs/>
                <w:color w:val="404040"/>
                <w:sz w:val="16"/>
                <w:szCs w:val="16"/>
                <w:lang w:eastAsia="cs-CZ"/>
              </w:rPr>
              <w:t xml:space="preserve"> DPS</w:t>
            </w:r>
          </w:p>
        </w:tc>
      </w:tr>
      <w:tr w:rsidR="00AA0F9E" w:rsidRPr="00AA0F9E" w14:paraId="0714EDE1" w14:textId="77777777" w:rsidTr="0087116D">
        <w:trPr>
          <w:trHeight w:val="450"/>
        </w:trPr>
        <w:tc>
          <w:tcPr>
            <w:tcW w:w="1134" w:type="dxa"/>
            <w:vMerge/>
            <w:vAlign w:val="center"/>
            <w:hideMark/>
          </w:tcPr>
          <w:p w14:paraId="62E924F8" w14:textId="77777777" w:rsidR="00AA0F9E" w:rsidRPr="00AA0F9E" w:rsidRDefault="00AA0F9E" w:rsidP="0087116D">
            <w:pPr>
              <w:spacing w:after="0" w:line="240" w:lineRule="auto"/>
              <w:jc w:val="center"/>
              <w:rPr>
                <w:rFonts w:eastAsia="Times New Roman" w:cs="Times New Roman"/>
                <w:b/>
                <w:bCs/>
                <w:sz w:val="18"/>
                <w:szCs w:val="18"/>
                <w:lang w:eastAsia="cs-CZ"/>
              </w:rPr>
            </w:pPr>
          </w:p>
        </w:tc>
        <w:tc>
          <w:tcPr>
            <w:tcW w:w="1701" w:type="dxa"/>
            <w:vMerge/>
            <w:vAlign w:val="center"/>
            <w:hideMark/>
          </w:tcPr>
          <w:p w14:paraId="253C1F0E" w14:textId="77777777" w:rsidR="00AA0F9E" w:rsidRPr="00876F01" w:rsidRDefault="00AA0F9E" w:rsidP="0087116D">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0E801137" w14:textId="77777777" w:rsidR="00AA0F9E" w:rsidRPr="00AA0F9E" w:rsidRDefault="00AA0F9E" w:rsidP="00AA0F9E">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 xml:space="preserve">Podání </w:t>
            </w:r>
            <w:r w:rsidRPr="00AA0F9E">
              <w:rPr>
                <w:rFonts w:eastAsia="Times New Roman" w:cs="Times New Roman"/>
                <w:b/>
                <w:bCs/>
                <w:sz w:val="18"/>
                <w:szCs w:val="18"/>
                <w:lang w:eastAsia="cs-CZ"/>
              </w:rPr>
              <w:t>žádosti o povolení stavby</w:t>
            </w:r>
          </w:p>
        </w:tc>
        <w:tc>
          <w:tcPr>
            <w:tcW w:w="2126" w:type="dxa"/>
            <w:shd w:val="clear" w:color="auto" w:fill="auto"/>
            <w:vAlign w:val="center"/>
            <w:hideMark/>
          </w:tcPr>
          <w:p w14:paraId="62211623" w14:textId="77777777" w:rsidR="00AA0F9E" w:rsidRPr="00AA0F9E" w:rsidRDefault="00AA0F9E" w:rsidP="00AA0F9E">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Kopie žádosti o povolení záměru potvrzená stavebním úřadem</w:t>
            </w:r>
          </w:p>
        </w:tc>
        <w:tc>
          <w:tcPr>
            <w:tcW w:w="1276" w:type="dxa"/>
            <w:vMerge/>
            <w:vAlign w:val="center"/>
            <w:hideMark/>
          </w:tcPr>
          <w:p w14:paraId="2A5B2E88" w14:textId="77777777" w:rsidR="00AA0F9E" w:rsidRPr="00876F01" w:rsidRDefault="00AA0F9E" w:rsidP="00AA0F9E">
            <w:pPr>
              <w:spacing w:after="0" w:line="240" w:lineRule="auto"/>
              <w:rPr>
                <w:rFonts w:eastAsia="Times New Roman" w:cs="Times New Roman"/>
                <w:b/>
                <w:bCs/>
                <w:color w:val="404040"/>
                <w:sz w:val="16"/>
                <w:szCs w:val="16"/>
                <w:lang w:eastAsia="cs-CZ"/>
              </w:rPr>
            </w:pPr>
          </w:p>
        </w:tc>
      </w:tr>
      <w:tr w:rsidR="00AA0F9E" w:rsidRPr="00AA0F9E" w14:paraId="47F70072" w14:textId="77777777" w:rsidTr="0087116D">
        <w:trPr>
          <w:trHeight w:val="450"/>
        </w:trPr>
        <w:tc>
          <w:tcPr>
            <w:tcW w:w="1134" w:type="dxa"/>
            <w:vMerge w:val="restart"/>
            <w:shd w:val="clear" w:color="auto" w:fill="auto"/>
            <w:noWrap/>
            <w:vAlign w:val="center"/>
            <w:hideMark/>
          </w:tcPr>
          <w:p w14:paraId="48F67561" w14:textId="0BF13EF1" w:rsidR="00AA0F9E" w:rsidRPr="00AA0F9E" w:rsidRDefault="00AA0F9E" w:rsidP="00AA0F9E">
            <w:pPr>
              <w:spacing w:after="0" w:line="240" w:lineRule="auto"/>
              <w:jc w:val="center"/>
              <w:rPr>
                <w:rFonts w:eastAsia="Times New Roman" w:cs="Times New Roman"/>
                <w:b/>
                <w:bCs/>
                <w:sz w:val="18"/>
                <w:szCs w:val="18"/>
                <w:lang w:eastAsia="cs-CZ"/>
              </w:rPr>
            </w:pPr>
            <w:r w:rsidRPr="00AA0F9E">
              <w:rPr>
                <w:rFonts w:eastAsia="Times New Roman" w:cs="Times New Roman"/>
                <w:b/>
                <w:bCs/>
                <w:sz w:val="18"/>
                <w:szCs w:val="18"/>
                <w:lang w:eastAsia="cs-CZ"/>
              </w:rPr>
              <w:t>1</w:t>
            </w:r>
            <w:r w:rsidR="00522D5D">
              <w:rPr>
                <w:rFonts w:eastAsia="Times New Roman" w:cs="Times New Roman"/>
                <w:b/>
                <w:bCs/>
                <w:sz w:val="18"/>
                <w:szCs w:val="18"/>
                <w:lang w:eastAsia="cs-CZ"/>
              </w:rPr>
              <w:t>4</w:t>
            </w:r>
            <w:r w:rsidRPr="00AA0F9E">
              <w:rPr>
                <w:rFonts w:eastAsia="Times New Roman" w:cs="Times New Roman"/>
                <w:b/>
                <w:bCs/>
                <w:sz w:val="18"/>
                <w:szCs w:val="18"/>
                <w:lang w:eastAsia="cs-CZ"/>
              </w:rPr>
              <w:t>. Dílčí etapa</w:t>
            </w:r>
          </w:p>
        </w:tc>
        <w:tc>
          <w:tcPr>
            <w:tcW w:w="1701" w:type="dxa"/>
            <w:vMerge w:val="restart"/>
            <w:shd w:val="clear" w:color="000000" w:fill="FFFFFF"/>
            <w:vAlign w:val="center"/>
            <w:hideMark/>
          </w:tcPr>
          <w:p w14:paraId="3201DD43" w14:textId="77777777" w:rsidR="00AA0F9E" w:rsidRPr="00876F01" w:rsidRDefault="00AA0F9E" w:rsidP="00AA0F9E">
            <w:pPr>
              <w:spacing w:after="0" w:line="240" w:lineRule="auto"/>
              <w:jc w:val="center"/>
              <w:rPr>
                <w:rFonts w:eastAsia="Times New Roman" w:cs="Times New Roman"/>
                <w:b/>
                <w:bCs/>
                <w:sz w:val="18"/>
                <w:szCs w:val="18"/>
                <w:lang w:eastAsia="cs-CZ"/>
              </w:rPr>
            </w:pPr>
            <w:r w:rsidRPr="00876F01">
              <w:rPr>
                <w:rFonts w:eastAsia="Times New Roman" w:cs="Times New Roman"/>
                <w:b/>
                <w:bCs/>
                <w:sz w:val="18"/>
                <w:szCs w:val="18"/>
                <w:lang w:eastAsia="cs-CZ"/>
              </w:rPr>
              <w:t>Do 3 měsíců od nabytí účinnosti povolení stavby</w:t>
            </w:r>
          </w:p>
        </w:tc>
        <w:tc>
          <w:tcPr>
            <w:tcW w:w="7797" w:type="dxa"/>
            <w:shd w:val="clear" w:color="auto" w:fill="auto"/>
            <w:hideMark/>
          </w:tcPr>
          <w:p w14:paraId="0C9210B6" w14:textId="77777777" w:rsidR="00AA0F9E" w:rsidRPr="00AA0F9E" w:rsidRDefault="00AA0F9E" w:rsidP="00AA0F9E">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Aktualizace záborového elaborátu (po povolení záměru)</w:t>
            </w:r>
          </w:p>
        </w:tc>
        <w:tc>
          <w:tcPr>
            <w:tcW w:w="2126" w:type="dxa"/>
            <w:vMerge w:val="restart"/>
            <w:shd w:val="clear" w:color="auto" w:fill="auto"/>
            <w:noWrap/>
            <w:vAlign w:val="center"/>
            <w:hideMark/>
          </w:tcPr>
          <w:p w14:paraId="5A97C086" w14:textId="77777777" w:rsidR="00AA0F9E" w:rsidRPr="00AA0F9E" w:rsidRDefault="00AA0F9E" w:rsidP="00AA0F9E">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 xml:space="preserve">Předávací protokol podepsaný Objednatelem </w:t>
            </w:r>
          </w:p>
        </w:tc>
        <w:tc>
          <w:tcPr>
            <w:tcW w:w="1276" w:type="dxa"/>
            <w:vMerge w:val="restart"/>
            <w:shd w:val="clear" w:color="auto" w:fill="auto"/>
            <w:vAlign w:val="center"/>
            <w:hideMark/>
          </w:tcPr>
          <w:p w14:paraId="0AC1CD8B" w14:textId="042B3000" w:rsidR="00AA0F9E" w:rsidRPr="00876F01" w:rsidRDefault="00AA0F9E" w:rsidP="00AA0F9E">
            <w:pPr>
              <w:spacing w:after="0" w:line="240" w:lineRule="auto"/>
              <w:jc w:val="center"/>
              <w:rPr>
                <w:rFonts w:eastAsia="Times New Roman" w:cs="Times New Roman"/>
                <w:b/>
                <w:bCs/>
                <w:color w:val="404040"/>
                <w:sz w:val="16"/>
                <w:szCs w:val="16"/>
                <w:lang w:eastAsia="cs-CZ"/>
              </w:rPr>
            </w:pPr>
            <w:r w:rsidRPr="00876F01">
              <w:rPr>
                <w:rFonts w:eastAsia="Times New Roman" w:cs="Times New Roman"/>
                <w:b/>
                <w:bCs/>
                <w:color w:val="404040"/>
                <w:sz w:val="16"/>
                <w:szCs w:val="16"/>
                <w:lang w:eastAsia="cs-CZ"/>
              </w:rPr>
              <w:t xml:space="preserve">5 % z ceny ZP </w:t>
            </w:r>
            <w:r w:rsidR="00522D5D" w:rsidRPr="00876F01">
              <w:rPr>
                <w:rFonts w:eastAsia="Times New Roman" w:cs="Times New Roman"/>
                <w:b/>
                <w:bCs/>
                <w:color w:val="404040"/>
                <w:sz w:val="16"/>
                <w:szCs w:val="16"/>
                <w:lang w:eastAsia="cs-CZ"/>
              </w:rPr>
              <w:t>a</w:t>
            </w:r>
            <w:r w:rsidRPr="00876F01">
              <w:rPr>
                <w:rFonts w:eastAsia="Times New Roman" w:cs="Times New Roman"/>
                <w:b/>
                <w:bCs/>
                <w:color w:val="404040"/>
                <w:sz w:val="16"/>
                <w:szCs w:val="16"/>
                <w:lang w:eastAsia="cs-CZ"/>
              </w:rPr>
              <w:t xml:space="preserve"> DPS</w:t>
            </w:r>
          </w:p>
        </w:tc>
      </w:tr>
      <w:tr w:rsidR="00AA0F9E" w:rsidRPr="00AA0F9E" w14:paraId="73882F7A" w14:textId="77777777" w:rsidTr="0087116D">
        <w:trPr>
          <w:trHeight w:val="225"/>
        </w:trPr>
        <w:tc>
          <w:tcPr>
            <w:tcW w:w="1134" w:type="dxa"/>
            <w:vMerge/>
            <w:vAlign w:val="center"/>
            <w:hideMark/>
          </w:tcPr>
          <w:p w14:paraId="69D90308" w14:textId="77777777" w:rsidR="00AA0F9E" w:rsidRPr="00AA0F9E" w:rsidRDefault="00AA0F9E" w:rsidP="0087116D">
            <w:pPr>
              <w:spacing w:after="0" w:line="240" w:lineRule="auto"/>
              <w:jc w:val="center"/>
              <w:rPr>
                <w:rFonts w:eastAsia="Times New Roman" w:cs="Times New Roman"/>
                <w:b/>
                <w:bCs/>
                <w:sz w:val="18"/>
                <w:szCs w:val="18"/>
                <w:lang w:eastAsia="cs-CZ"/>
              </w:rPr>
            </w:pPr>
          </w:p>
        </w:tc>
        <w:tc>
          <w:tcPr>
            <w:tcW w:w="1701" w:type="dxa"/>
            <w:vMerge/>
            <w:vAlign w:val="center"/>
            <w:hideMark/>
          </w:tcPr>
          <w:p w14:paraId="45564025" w14:textId="77777777" w:rsidR="00AA0F9E" w:rsidRPr="00876F01" w:rsidRDefault="00AA0F9E" w:rsidP="0087116D">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18E7970C" w14:textId="77777777" w:rsidR="00AA0F9E" w:rsidRPr="00AA0F9E" w:rsidRDefault="00AA0F9E" w:rsidP="00AA0F9E">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Aktualizace geometrických plánů a odhadů</w:t>
            </w:r>
          </w:p>
        </w:tc>
        <w:tc>
          <w:tcPr>
            <w:tcW w:w="2126" w:type="dxa"/>
            <w:vMerge/>
            <w:vAlign w:val="center"/>
            <w:hideMark/>
          </w:tcPr>
          <w:p w14:paraId="079A6567" w14:textId="77777777" w:rsidR="00AA0F9E" w:rsidRPr="00AA0F9E" w:rsidRDefault="00AA0F9E" w:rsidP="00AA0F9E">
            <w:pPr>
              <w:spacing w:after="0" w:line="240" w:lineRule="auto"/>
              <w:rPr>
                <w:rFonts w:eastAsia="Times New Roman" w:cs="Times New Roman"/>
                <w:sz w:val="18"/>
                <w:szCs w:val="18"/>
                <w:lang w:eastAsia="cs-CZ"/>
              </w:rPr>
            </w:pPr>
          </w:p>
        </w:tc>
        <w:tc>
          <w:tcPr>
            <w:tcW w:w="1276" w:type="dxa"/>
            <w:vMerge/>
            <w:vAlign w:val="center"/>
            <w:hideMark/>
          </w:tcPr>
          <w:p w14:paraId="4930E32E" w14:textId="77777777" w:rsidR="00AA0F9E" w:rsidRPr="00876F01" w:rsidRDefault="00AA0F9E" w:rsidP="00AA0F9E">
            <w:pPr>
              <w:spacing w:after="0" w:line="240" w:lineRule="auto"/>
              <w:rPr>
                <w:rFonts w:eastAsia="Times New Roman" w:cs="Times New Roman"/>
                <w:b/>
                <w:bCs/>
                <w:color w:val="404040"/>
                <w:sz w:val="16"/>
                <w:szCs w:val="16"/>
                <w:lang w:eastAsia="cs-CZ"/>
              </w:rPr>
            </w:pPr>
          </w:p>
        </w:tc>
      </w:tr>
      <w:tr w:rsidR="00AA0F9E" w:rsidRPr="00AA0F9E" w14:paraId="62F3DDDF" w14:textId="77777777" w:rsidTr="0087116D">
        <w:trPr>
          <w:trHeight w:val="675"/>
        </w:trPr>
        <w:tc>
          <w:tcPr>
            <w:tcW w:w="1134" w:type="dxa"/>
            <w:shd w:val="clear" w:color="auto" w:fill="auto"/>
            <w:noWrap/>
            <w:vAlign w:val="center"/>
            <w:hideMark/>
          </w:tcPr>
          <w:p w14:paraId="4A925E5F" w14:textId="303E3967" w:rsidR="00AA0F9E" w:rsidRPr="00AA0F9E" w:rsidRDefault="00AA0F9E" w:rsidP="00AA0F9E">
            <w:pPr>
              <w:spacing w:after="0" w:line="240" w:lineRule="auto"/>
              <w:jc w:val="center"/>
              <w:rPr>
                <w:rFonts w:eastAsia="Times New Roman" w:cs="Times New Roman"/>
                <w:b/>
                <w:bCs/>
                <w:sz w:val="18"/>
                <w:szCs w:val="18"/>
                <w:lang w:eastAsia="cs-CZ"/>
              </w:rPr>
            </w:pPr>
            <w:r w:rsidRPr="00AA0F9E">
              <w:rPr>
                <w:rFonts w:eastAsia="Times New Roman" w:cs="Times New Roman"/>
                <w:b/>
                <w:bCs/>
                <w:sz w:val="18"/>
                <w:szCs w:val="18"/>
                <w:lang w:eastAsia="cs-CZ"/>
              </w:rPr>
              <w:t>1</w:t>
            </w:r>
            <w:r w:rsidR="00522D5D">
              <w:rPr>
                <w:rFonts w:eastAsia="Times New Roman" w:cs="Times New Roman"/>
                <w:b/>
                <w:bCs/>
                <w:sz w:val="18"/>
                <w:szCs w:val="18"/>
                <w:lang w:eastAsia="cs-CZ"/>
              </w:rPr>
              <w:t>5</w:t>
            </w:r>
            <w:r w:rsidRPr="00AA0F9E">
              <w:rPr>
                <w:rFonts w:eastAsia="Times New Roman" w:cs="Times New Roman"/>
                <w:b/>
                <w:bCs/>
                <w:sz w:val="18"/>
                <w:szCs w:val="18"/>
                <w:lang w:eastAsia="cs-CZ"/>
              </w:rPr>
              <w:t>. Dílčí etapa</w:t>
            </w:r>
          </w:p>
        </w:tc>
        <w:tc>
          <w:tcPr>
            <w:tcW w:w="1701" w:type="dxa"/>
            <w:shd w:val="clear" w:color="000000" w:fill="FFFFFF"/>
            <w:vAlign w:val="center"/>
            <w:hideMark/>
          </w:tcPr>
          <w:p w14:paraId="668E8C60" w14:textId="77777777" w:rsidR="00AA0F9E" w:rsidRDefault="00AA0F9E" w:rsidP="00AA0F9E">
            <w:pPr>
              <w:spacing w:after="0" w:line="240" w:lineRule="auto"/>
              <w:jc w:val="center"/>
              <w:rPr>
                <w:rFonts w:eastAsia="Times New Roman" w:cs="Times New Roman"/>
                <w:b/>
                <w:bCs/>
                <w:sz w:val="18"/>
                <w:szCs w:val="18"/>
                <w:lang w:eastAsia="cs-CZ"/>
              </w:rPr>
            </w:pPr>
            <w:r w:rsidRPr="00876F01">
              <w:rPr>
                <w:rFonts w:eastAsia="Times New Roman" w:cs="Times New Roman"/>
                <w:b/>
                <w:bCs/>
                <w:sz w:val="18"/>
                <w:szCs w:val="18"/>
                <w:lang w:eastAsia="cs-CZ"/>
              </w:rPr>
              <w:t>Do 8 měsíců od n</w:t>
            </w:r>
            <w:r w:rsidR="004944F4" w:rsidRPr="00876F01">
              <w:rPr>
                <w:rFonts w:eastAsia="Times New Roman" w:cs="Times New Roman"/>
                <w:b/>
                <w:bCs/>
                <w:sz w:val="18"/>
                <w:szCs w:val="18"/>
                <w:lang w:eastAsia="cs-CZ"/>
              </w:rPr>
              <w:t>a</w:t>
            </w:r>
            <w:r w:rsidRPr="00876F01">
              <w:rPr>
                <w:rFonts w:eastAsia="Times New Roman" w:cs="Times New Roman"/>
                <w:b/>
                <w:bCs/>
                <w:sz w:val="18"/>
                <w:szCs w:val="18"/>
                <w:lang w:eastAsia="cs-CZ"/>
              </w:rPr>
              <w:t>bytí účinnosti povolení stavby</w:t>
            </w:r>
          </w:p>
          <w:p w14:paraId="6C3B3082" w14:textId="5F71C48F" w:rsidR="0020774D" w:rsidRPr="00876F01" w:rsidRDefault="0020774D" w:rsidP="00AA0F9E">
            <w:pPr>
              <w:spacing w:after="0" w:line="240" w:lineRule="auto"/>
              <w:jc w:val="center"/>
              <w:rPr>
                <w:rFonts w:eastAsia="Times New Roman" w:cs="Times New Roman"/>
                <w:b/>
                <w:bCs/>
                <w:sz w:val="18"/>
                <w:szCs w:val="18"/>
                <w:lang w:eastAsia="cs-CZ"/>
              </w:rPr>
            </w:pPr>
            <w:r>
              <w:rPr>
                <w:rFonts w:eastAsia="Times New Roman" w:cs="Times New Roman"/>
                <w:b/>
                <w:bCs/>
                <w:sz w:val="18"/>
                <w:szCs w:val="18"/>
                <w:lang w:eastAsia="cs-CZ"/>
              </w:rPr>
              <w:t>(předpoklad do 51 měsíců od účinnosti Smlouvy)</w:t>
            </w:r>
          </w:p>
        </w:tc>
        <w:tc>
          <w:tcPr>
            <w:tcW w:w="7797" w:type="dxa"/>
            <w:shd w:val="clear" w:color="auto" w:fill="auto"/>
            <w:hideMark/>
          </w:tcPr>
          <w:p w14:paraId="35C0EECD" w14:textId="7E84BDFC" w:rsidR="00AA0F9E" w:rsidRPr="00AA0F9E" w:rsidRDefault="00AA0F9E" w:rsidP="00AA0F9E">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 xml:space="preserve">Majetkoprávní vypořádání </w:t>
            </w:r>
            <w:r w:rsidR="00C51A1F">
              <w:rPr>
                <w:rFonts w:eastAsia="Times New Roman" w:cs="Times New Roman"/>
                <w:sz w:val="18"/>
                <w:szCs w:val="18"/>
                <w:lang w:eastAsia="cs-CZ"/>
              </w:rPr>
              <w:t>– v</w:t>
            </w:r>
            <w:r w:rsidRPr="00AA0F9E">
              <w:rPr>
                <w:rFonts w:eastAsia="Times New Roman" w:cs="Times New Roman"/>
                <w:sz w:val="18"/>
                <w:szCs w:val="18"/>
                <w:lang w:eastAsia="cs-CZ"/>
              </w:rPr>
              <w:t>yvlastnění</w:t>
            </w:r>
          </w:p>
        </w:tc>
        <w:tc>
          <w:tcPr>
            <w:tcW w:w="2126" w:type="dxa"/>
            <w:shd w:val="clear" w:color="auto" w:fill="auto"/>
            <w:noWrap/>
            <w:vAlign w:val="center"/>
            <w:hideMark/>
          </w:tcPr>
          <w:p w14:paraId="459606D0" w14:textId="74276CAC" w:rsidR="00AA0F9E" w:rsidRPr="00AA0F9E" w:rsidRDefault="00AA0F9E" w:rsidP="00AA0F9E">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 xml:space="preserve">Předávací protokol podepsaný Objednatelem </w:t>
            </w:r>
            <w:r w:rsidR="000C75B5">
              <w:rPr>
                <w:rFonts w:eastAsia="Times New Roman" w:cs="Times New Roman"/>
                <w:sz w:val="18"/>
                <w:szCs w:val="18"/>
                <w:lang w:eastAsia="cs-CZ"/>
              </w:rPr>
              <w:t>a Protokol o provedení Díla</w:t>
            </w:r>
          </w:p>
        </w:tc>
        <w:tc>
          <w:tcPr>
            <w:tcW w:w="1276" w:type="dxa"/>
            <w:shd w:val="clear" w:color="auto" w:fill="auto"/>
            <w:vAlign w:val="center"/>
            <w:hideMark/>
          </w:tcPr>
          <w:p w14:paraId="27903953" w14:textId="7ABD40F7" w:rsidR="00AA0F9E" w:rsidRPr="00876F01" w:rsidRDefault="00AA0F9E" w:rsidP="00AA0F9E">
            <w:pPr>
              <w:spacing w:after="0" w:line="240" w:lineRule="auto"/>
              <w:jc w:val="center"/>
              <w:rPr>
                <w:rFonts w:eastAsia="Times New Roman" w:cs="Times New Roman"/>
                <w:b/>
                <w:bCs/>
                <w:color w:val="404040"/>
                <w:sz w:val="16"/>
                <w:szCs w:val="16"/>
                <w:lang w:eastAsia="cs-CZ"/>
              </w:rPr>
            </w:pPr>
            <w:r w:rsidRPr="00876F01">
              <w:rPr>
                <w:rFonts w:eastAsia="Times New Roman" w:cs="Times New Roman"/>
                <w:b/>
                <w:bCs/>
                <w:color w:val="404040"/>
                <w:sz w:val="16"/>
                <w:szCs w:val="16"/>
                <w:lang w:eastAsia="cs-CZ"/>
              </w:rPr>
              <w:t xml:space="preserve">5 % z ceny ZP </w:t>
            </w:r>
            <w:r w:rsidR="00522D5D" w:rsidRPr="00876F01">
              <w:rPr>
                <w:rFonts w:eastAsia="Times New Roman" w:cs="Times New Roman"/>
                <w:b/>
                <w:bCs/>
                <w:color w:val="404040"/>
                <w:sz w:val="16"/>
                <w:szCs w:val="16"/>
                <w:lang w:eastAsia="cs-CZ"/>
              </w:rPr>
              <w:t>a</w:t>
            </w:r>
            <w:r w:rsidRPr="00876F01">
              <w:rPr>
                <w:rFonts w:eastAsia="Times New Roman" w:cs="Times New Roman"/>
                <w:b/>
                <w:bCs/>
                <w:color w:val="404040"/>
                <w:sz w:val="16"/>
                <w:szCs w:val="16"/>
                <w:lang w:eastAsia="cs-CZ"/>
              </w:rPr>
              <w:t xml:space="preserve"> DPS</w:t>
            </w:r>
          </w:p>
        </w:tc>
      </w:tr>
    </w:tbl>
    <w:p w14:paraId="5F7805D6" w14:textId="77777777" w:rsidR="00134F0B" w:rsidRDefault="00134F0B">
      <w:r>
        <w:br w:type="page"/>
      </w:r>
    </w:p>
    <w:tbl>
      <w:tblPr>
        <w:tblW w:w="14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34"/>
        <w:gridCol w:w="1701"/>
        <w:gridCol w:w="7797"/>
        <w:gridCol w:w="2126"/>
        <w:gridCol w:w="1276"/>
      </w:tblGrid>
      <w:tr w:rsidR="004944F4" w:rsidRPr="00AA0F9E" w14:paraId="15455DB4" w14:textId="77777777" w:rsidTr="004944F4">
        <w:trPr>
          <w:trHeight w:val="338"/>
        </w:trPr>
        <w:tc>
          <w:tcPr>
            <w:tcW w:w="1134" w:type="dxa"/>
            <w:vMerge w:val="restart"/>
            <w:shd w:val="clear" w:color="auto" w:fill="auto"/>
            <w:noWrap/>
            <w:vAlign w:val="center"/>
          </w:tcPr>
          <w:p w14:paraId="0894B40C" w14:textId="0E153AA8" w:rsidR="004944F4" w:rsidRPr="00AA0F9E" w:rsidRDefault="004944F4" w:rsidP="00AA0F9E">
            <w:pPr>
              <w:spacing w:after="0" w:line="240" w:lineRule="auto"/>
              <w:jc w:val="center"/>
              <w:rPr>
                <w:rFonts w:eastAsia="Times New Roman" w:cs="Times New Roman"/>
                <w:b/>
                <w:bCs/>
                <w:sz w:val="18"/>
                <w:szCs w:val="18"/>
                <w:lang w:eastAsia="cs-CZ"/>
              </w:rPr>
            </w:pPr>
            <w:r>
              <w:rPr>
                <w:rFonts w:eastAsia="Times New Roman" w:cs="Times New Roman"/>
                <w:b/>
                <w:bCs/>
                <w:sz w:val="18"/>
                <w:szCs w:val="18"/>
                <w:lang w:eastAsia="cs-CZ"/>
              </w:rPr>
              <w:lastRenderedPageBreak/>
              <w:t>16. Dílčí etapa</w:t>
            </w:r>
          </w:p>
        </w:tc>
        <w:tc>
          <w:tcPr>
            <w:tcW w:w="1701" w:type="dxa"/>
            <w:vMerge w:val="restart"/>
            <w:shd w:val="clear" w:color="000000" w:fill="FFFFFF"/>
            <w:vAlign w:val="center"/>
          </w:tcPr>
          <w:p w14:paraId="4BCBD9F2" w14:textId="09E5C28E" w:rsidR="004944F4" w:rsidRPr="00876F01" w:rsidRDefault="004944F4" w:rsidP="00AA0F9E">
            <w:pPr>
              <w:spacing w:after="0" w:line="240" w:lineRule="auto"/>
              <w:jc w:val="center"/>
              <w:rPr>
                <w:rFonts w:eastAsia="Times New Roman" w:cs="Times New Roman"/>
                <w:b/>
                <w:bCs/>
                <w:sz w:val="18"/>
                <w:szCs w:val="18"/>
                <w:lang w:eastAsia="cs-CZ"/>
              </w:rPr>
            </w:pPr>
            <w:r w:rsidRPr="00876F01">
              <w:rPr>
                <w:rFonts w:eastAsia="Times New Roman" w:cs="Times New Roman"/>
                <w:b/>
                <w:bCs/>
                <w:color w:val="000000"/>
                <w:sz w:val="18"/>
                <w:szCs w:val="18"/>
                <w:lang w:eastAsia="cs-CZ"/>
              </w:rPr>
              <w:t>Do 2 měsíců od dílčí etapy 12</w:t>
            </w:r>
          </w:p>
        </w:tc>
        <w:tc>
          <w:tcPr>
            <w:tcW w:w="7797" w:type="dxa"/>
            <w:shd w:val="clear" w:color="auto" w:fill="auto"/>
          </w:tcPr>
          <w:p w14:paraId="23FAB112" w14:textId="77777777" w:rsidR="004944F4" w:rsidRDefault="004944F4" w:rsidP="004944F4">
            <w:pPr>
              <w:spacing w:after="0" w:line="240" w:lineRule="auto"/>
              <w:rPr>
                <w:rFonts w:eastAsia="Times New Roman" w:cs="Times New Roman"/>
                <w:sz w:val="18"/>
                <w:szCs w:val="18"/>
                <w:lang w:eastAsia="cs-CZ"/>
              </w:rPr>
            </w:pPr>
            <w:r>
              <w:rPr>
                <w:rFonts w:eastAsia="Times New Roman" w:cs="Times New Roman"/>
                <w:sz w:val="18"/>
                <w:szCs w:val="18"/>
                <w:lang w:eastAsia="cs-CZ"/>
              </w:rPr>
              <w:t>Předání kompletního Informačního modelu stavby</w:t>
            </w:r>
          </w:p>
          <w:p w14:paraId="6674EB7C" w14:textId="77777777" w:rsidR="004944F4" w:rsidRPr="00AA0F9E" w:rsidRDefault="004944F4" w:rsidP="00AA0F9E">
            <w:pPr>
              <w:spacing w:after="0" w:line="240" w:lineRule="auto"/>
              <w:rPr>
                <w:rFonts w:eastAsia="Times New Roman" w:cs="Times New Roman"/>
                <w:sz w:val="18"/>
                <w:szCs w:val="18"/>
                <w:lang w:eastAsia="cs-CZ"/>
              </w:rPr>
            </w:pPr>
          </w:p>
        </w:tc>
        <w:tc>
          <w:tcPr>
            <w:tcW w:w="2126" w:type="dxa"/>
            <w:vMerge w:val="restart"/>
            <w:shd w:val="clear" w:color="auto" w:fill="auto"/>
            <w:noWrap/>
            <w:vAlign w:val="center"/>
          </w:tcPr>
          <w:p w14:paraId="2E7AD455" w14:textId="46C57852" w:rsidR="004944F4" w:rsidRPr="00AA0F9E" w:rsidRDefault="004944F4" w:rsidP="00AA0F9E">
            <w:pPr>
              <w:spacing w:after="0" w:line="240" w:lineRule="auto"/>
              <w:jc w:val="center"/>
              <w:rPr>
                <w:rFonts w:eastAsia="Times New Roman" w:cs="Times New Roman"/>
                <w:sz w:val="18"/>
                <w:szCs w:val="18"/>
                <w:lang w:eastAsia="cs-CZ"/>
              </w:rPr>
            </w:pPr>
            <w:r w:rsidRPr="004D4672">
              <w:rPr>
                <w:rFonts w:eastAsia="Times New Roman" w:cs="Times New Roman"/>
                <w:sz w:val="18"/>
                <w:szCs w:val="18"/>
                <w:lang w:eastAsia="cs-CZ"/>
              </w:rPr>
              <w:t>Předávací protokol podepsaný Objednatelem</w:t>
            </w:r>
          </w:p>
        </w:tc>
        <w:tc>
          <w:tcPr>
            <w:tcW w:w="1276" w:type="dxa"/>
            <w:vMerge w:val="restart"/>
            <w:shd w:val="clear" w:color="auto" w:fill="auto"/>
            <w:vAlign w:val="center"/>
          </w:tcPr>
          <w:p w14:paraId="39308404" w14:textId="3D6F6C0A" w:rsidR="004944F4" w:rsidRPr="00876F01" w:rsidRDefault="004944F4" w:rsidP="00AA0F9E">
            <w:pPr>
              <w:spacing w:after="0" w:line="240" w:lineRule="auto"/>
              <w:jc w:val="center"/>
              <w:rPr>
                <w:rFonts w:eastAsia="Times New Roman" w:cs="Times New Roman"/>
                <w:b/>
                <w:bCs/>
                <w:color w:val="404040"/>
                <w:sz w:val="16"/>
                <w:szCs w:val="16"/>
                <w:lang w:eastAsia="cs-CZ"/>
              </w:rPr>
            </w:pPr>
            <w:r w:rsidRPr="00D35E30">
              <w:rPr>
                <w:rFonts w:eastAsia="Times New Roman" w:cs="Times New Roman"/>
                <w:b/>
                <w:bCs/>
                <w:sz w:val="16"/>
                <w:szCs w:val="18"/>
                <w:lang w:eastAsia="cs-CZ"/>
              </w:rPr>
              <w:t>25</w:t>
            </w:r>
            <w:r w:rsidR="00C02B85">
              <w:rPr>
                <w:rFonts w:eastAsia="Times New Roman" w:cs="Times New Roman"/>
                <w:b/>
                <w:bCs/>
                <w:sz w:val="16"/>
                <w:szCs w:val="18"/>
                <w:lang w:eastAsia="cs-CZ"/>
              </w:rPr>
              <w:t xml:space="preserve"> </w:t>
            </w:r>
            <w:r w:rsidRPr="00D35E30">
              <w:rPr>
                <w:rFonts w:eastAsia="Times New Roman" w:cs="Times New Roman"/>
                <w:b/>
                <w:bCs/>
                <w:sz w:val="16"/>
                <w:szCs w:val="18"/>
                <w:lang w:eastAsia="cs-CZ"/>
              </w:rPr>
              <w:t xml:space="preserve">% </w:t>
            </w:r>
            <w:r w:rsidR="00F814E0">
              <w:rPr>
                <w:rFonts w:eastAsia="Times New Roman" w:cs="Times New Roman"/>
                <w:b/>
                <w:bCs/>
                <w:sz w:val="16"/>
                <w:szCs w:val="18"/>
                <w:lang w:eastAsia="cs-CZ"/>
              </w:rPr>
              <w:t xml:space="preserve">z </w:t>
            </w:r>
            <w:r w:rsidRPr="00D35E30">
              <w:rPr>
                <w:rFonts w:eastAsia="Times New Roman" w:cs="Times New Roman"/>
                <w:b/>
                <w:bCs/>
                <w:sz w:val="16"/>
                <w:szCs w:val="18"/>
                <w:lang w:eastAsia="cs-CZ"/>
              </w:rPr>
              <w:t xml:space="preserve">ceny CDE </w:t>
            </w:r>
          </w:p>
        </w:tc>
      </w:tr>
      <w:tr w:rsidR="004944F4" w:rsidRPr="00AA0F9E" w14:paraId="5F888D91" w14:textId="77777777" w:rsidTr="00AA0F9E">
        <w:trPr>
          <w:trHeight w:val="337"/>
        </w:trPr>
        <w:tc>
          <w:tcPr>
            <w:tcW w:w="1134" w:type="dxa"/>
            <w:vMerge/>
            <w:shd w:val="clear" w:color="auto" w:fill="auto"/>
            <w:noWrap/>
            <w:vAlign w:val="center"/>
          </w:tcPr>
          <w:p w14:paraId="619D1157" w14:textId="77777777" w:rsidR="004944F4" w:rsidRDefault="004944F4" w:rsidP="00AA0F9E">
            <w:pPr>
              <w:spacing w:after="0" w:line="240" w:lineRule="auto"/>
              <w:jc w:val="center"/>
              <w:rPr>
                <w:rFonts w:eastAsia="Times New Roman" w:cs="Times New Roman"/>
                <w:b/>
                <w:bCs/>
                <w:sz w:val="18"/>
                <w:szCs w:val="18"/>
                <w:lang w:eastAsia="cs-CZ"/>
              </w:rPr>
            </w:pPr>
          </w:p>
        </w:tc>
        <w:tc>
          <w:tcPr>
            <w:tcW w:w="1701" w:type="dxa"/>
            <w:vMerge/>
            <w:shd w:val="clear" w:color="000000" w:fill="FFFFFF"/>
            <w:vAlign w:val="center"/>
          </w:tcPr>
          <w:p w14:paraId="61AF2CF4" w14:textId="77777777" w:rsidR="004944F4" w:rsidRPr="00876F01" w:rsidRDefault="004944F4" w:rsidP="00AA0F9E">
            <w:pPr>
              <w:spacing w:after="0" w:line="240" w:lineRule="auto"/>
              <w:jc w:val="center"/>
              <w:rPr>
                <w:rFonts w:eastAsia="Times New Roman" w:cs="Times New Roman"/>
                <w:b/>
                <w:bCs/>
                <w:color w:val="000000"/>
                <w:sz w:val="18"/>
                <w:szCs w:val="18"/>
                <w:lang w:eastAsia="cs-CZ"/>
              </w:rPr>
            </w:pPr>
          </w:p>
        </w:tc>
        <w:tc>
          <w:tcPr>
            <w:tcW w:w="7797" w:type="dxa"/>
            <w:shd w:val="clear" w:color="auto" w:fill="auto"/>
          </w:tcPr>
          <w:p w14:paraId="3C553D93" w14:textId="77777777" w:rsidR="004944F4" w:rsidRDefault="004944F4" w:rsidP="004944F4">
            <w:pPr>
              <w:spacing w:after="0" w:line="240" w:lineRule="auto"/>
              <w:rPr>
                <w:rFonts w:eastAsia="Times New Roman" w:cs="Times New Roman"/>
                <w:sz w:val="18"/>
                <w:szCs w:val="18"/>
                <w:lang w:eastAsia="cs-CZ"/>
              </w:rPr>
            </w:pPr>
            <w:r>
              <w:rPr>
                <w:rFonts w:eastAsia="Times New Roman" w:cs="Times New Roman"/>
                <w:sz w:val="18"/>
                <w:szCs w:val="18"/>
                <w:lang w:eastAsia="cs-CZ"/>
              </w:rPr>
              <w:t>Předání Závěrečné hodnotící zprávy se zapracovanými připomínkami</w:t>
            </w:r>
          </w:p>
          <w:p w14:paraId="185C75D8" w14:textId="77777777" w:rsidR="004944F4" w:rsidRPr="00AA0F9E" w:rsidRDefault="004944F4" w:rsidP="00AA0F9E">
            <w:pPr>
              <w:spacing w:after="0" w:line="240" w:lineRule="auto"/>
              <w:rPr>
                <w:rFonts w:eastAsia="Times New Roman" w:cs="Times New Roman"/>
                <w:sz w:val="18"/>
                <w:szCs w:val="18"/>
                <w:lang w:eastAsia="cs-CZ"/>
              </w:rPr>
            </w:pPr>
          </w:p>
        </w:tc>
        <w:tc>
          <w:tcPr>
            <w:tcW w:w="2126" w:type="dxa"/>
            <w:vMerge/>
            <w:shd w:val="clear" w:color="auto" w:fill="auto"/>
            <w:noWrap/>
            <w:vAlign w:val="center"/>
          </w:tcPr>
          <w:p w14:paraId="2E2193D8" w14:textId="77777777" w:rsidR="004944F4" w:rsidRPr="00AA0F9E" w:rsidRDefault="004944F4" w:rsidP="00AA0F9E">
            <w:pPr>
              <w:spacing w:after="0" w:line="240" w:lineRule="auto"/>
              <w:jc w:val="center"/>
              <w:rPr>
                <w:rFonts w:eastAsia="Times New Roman" w:cs="Times New Roman"/>
                <w:sz w:val="18"/>
                <w:szCs w:val="18"/>
                <w:lang w:eastAsia="cs-CZ"/>
              </w:rPr>
            </w:pPr>
          </w:p>
        </w:tc>
        <w:tc>
          <w:tcPr>
            <w:tcW w:w="1276" w:type="dxa"/>
            <w:vMerge/>
            <w:shd w:val="clear" w:color="auto" w:fill="auto"/>
            <w:vAlign w:val="center"/>
          </w:tcPr>
          <w:p w14:paraId="59319E08" w14:textId="77777777" w:rsidR="004944F4" w:rsidRPr="00876F01" w:rsidRDefault="004944F4" w:rsidP="00AA0F9E">
            <w:pPr>
              <w:spacing w:after="0" w:line="240" w:lineRule="auto"/>
              <w:jc w:val="center"/>
              <w:rPr>
                <w:rFonts w:eastAsia="Times New Roman" w:cs="Times New Roman"/>
                <w:b/>
                <w:bCs/>
                <w:color w:val="404040"/>
                <w:sz w:val="16"/>
                <w:szCs w:val="16"/>
                <w:lang w:eastAsia="cs-CZ"/>
              </w:rPr>
            </w:pPr>
          </w:p>
        </w:tc>
      </w:tr>
      <w:tr w:rsidR="00AA0F9E" w:rsidRPr="00AA0F9E" w14:paraId="51845E90" w14:textId="77777777" w:rsidTr="00951D6C">
        <w:trPr>
          <w:trHeight w:val="675"/>
        </w:trPr>
        <w:tc>
          <w:tcPr>
            <w:tcW w:w="1134" w:type="dxa"/>
            <w:shd w:val="clear" w:color="auto" w:fill="auto"/>
            <w:noWrap/>
            <w:vAlign w:val="center"/>
            <w:hideMark/>
          </w:tcPr>
          <w:p w14:paraId="4093A11C" w14:textId="2B174FA3" w:rsidR="00AA0F9E" w:rsidRPr="00AA0F9E" w:rsidRDefault="00AA0F9E" w:rsidP="00AA0F9E">
            <w:pPr>
              <w:spacing w:after="0" w:line="240" w:lineRule="auto"/>
              <w:jc w:val="center"/>
              <w:rPr>
                <w:rFonts w:eastAsia="Times New Roman" w:cs="Times New Roman"/>
                <w:b/>
                <w:bCs/>
                <w:sz w:val="18"/>
                <w:szCs w:val="18"/>
                <w:lang w:eastAsia="cs-CZ"/>
              </w:rPr>
            </w:pPr>
            <w:r w:rsidRPr="00AA0F9E">
              <w:rPr>
                <w:rFonts w:eastAsia="Times New Roman" w:cs="Times New Roman"/>
                <w:b/>
                <w:bCs/>
                <w:sz w:val="18"/>
                <w:szCs w:val="18"/>
                <w:lang w:eastAsia="cs-CZ"/>
              </w:rPr>
              <w:t>1</w:t>
            </w:r>
            <w:r w:rsidR="004944F4">
              <w:rPr>
                <w:rFonts w:eastAsia="Times New Roman" w:cs="Times New Roman"/>
                <w:b/>
                <w:bCs/>
                <w:sz w:val="18"/>
                <w:szCs w:val="18"/>
                <w:lang w:eastAsia="cs-CZ"/>
              </w:rPr>
              <w:t>7</w:t>
            </w:r>
            <w:r w:rsidRPr="00AA0F9E">
              <w:rPr>
                <w:rFonts w:eastAsia="Times New Roman" w:cs="Times New Roman"/>
                <w:b/>
                <w:bCs/>
                <w:sz w:val="18"/>
                <w:szCs w:val="18"/>
                <w:lang w:eastAsia="cs-CZ"/>
              </w:rPr>
              <w:t>.Dílčí etapa</w:t>
            </w:r>
          </w:p>
        </w:tc>
        <w:tc>
          <w:tcPr>
            <w:tcW w:w="1701" w:type="dxa"/>
            <w:shd w:val="clear" w:color="auto" w:fill="auto"/>
            <w:vAlign w:val="center"/>
            <w:hideMark/>
          </w:tcPr>
          <w:p w14:paraId="7A9874A1" w14:textId="77777777" w:rsidR="00AA0F9E" w:rsidRPr="00876F01" w:rsidRDefault="00AA0F9E" w:rsidP="00AA0F9E">
            <w:pPr>
              <w:spacing w:after="0" w:line="240" w:lineRule="auto"/>
              <w:jc w:val="center"/>
              <w:rPr>
                <w:rFonts w:eastAsia="Times New Roman" w:cs="Times New Roman"/>
                <w:b/>
                <w:bCs/>
                <w:color w:val="000000"/>
                <w:sz w:val="18"/>
                <w:szCs w:val="18"/>
                <w:lang w:eastAsia="cs-CZ"/>
              </w:rPr>
            </w:pPr>
            <w:r w:rsidRPr="00876F01">
              <w:rPr>
                <w:rFonts w:eastAsia="Times New Roman" w:cs="Times New Roman"/>
                <w:b/>
                <w:bCs/>
                <w:color w:val="000000"/>
                <w:sz w:val="18"/>
                <w:szCs w:val="18"/>
                <w:lang w:eastAsia="cs-CZ"/>
              </w:rPr>
              <w:t>Předpoklad 18 měsíců (VI/2028 - XII/2029)</w:t>
            </w:r>
          </w:p>
        </w:tc>
        <w:tc>
          <w:tcPr>
            <w:tcW w:w="7797" w:type="dxa"/>
            <w:shd w:val="clear" w:color="auto" w:fill="auto"/>
            <w:hideMark/>
          </w:tcPr>
          <w:p w14:paraId="45BF2CF0" w14:textId="77777777" w:rsidR="00AA0F9E" w:rsidRPr="00AA0F9E" w:rsidRDefault="00AA0F9E" w:rsidP="00AA0F9E">
            <w:pPr>
              <w:spacing w:after="0" w:line="240" w:lineRule="auto"/>
              <w:rPr>
                <w:rFonts w:eastAsia="Times New Roman" w:cs="Times New Roman"/>
                <w:color w:val="000000"/>
                <w:sz w:val="18"/>
                <w:szCs w:val="18"/>
                <w:lang w:eastAsia="cs-CZ"/>
              </w:rPr>
            </w:pPr>
            <w:r w:rsidRPr="00AA0F9E">
              <w:rPr>
                <w:rFonts w:eastAsia="Times New Roman" w:cs="Times New Roman"/>
                <w:color w:val="000000"/>
                <w:sz w:val="18"/>
                <w:szCs w:val="18"/>
                <w:lang w:eastAsia="cs-CZ"/>
              </w:rPr>
              <w:t>Součinnost Dozoru projektanta při zpracování PDPS (účast při projednání a připomínkování Dokumentace)</w:t>
            </w:r>
          </w:p>
        </w:tc>
        <w:tc>
          <w:tcPr>
            <w:tcW w:w="2126" w:type="dxa"/>
            <w:shd w:val="clear" w:color="auto" w:fill="auto"/>
            <w:vAlign w:val="center"/>
            <w:hideMark/>
          </w:tcPr>
          <w:p w14:paraId="522BD51E" w14:textId="77777777" w:rsidR="00AA0F9E" w:rsidRPr="00AA0F9E" w:rsidRDefault="00AA0F9E" w:rsidP="00AA0F9E">
            <w:pPr>
              <w:spacing w:after="0" w:line="240" w:lineRule="auto"/>
              <w:rPr>
                <w:rFonts w:eastAsia="Times New Roman" w:cs="Times New Roman"/>
                <w:color w:val="000000"/>
                <w:sz w:val="18"/>
                <w:szCs w:val="18"/>
                <w:lang w:eastAsia="cs-CZ"/>
              </w:rPr>
            </w:pPr>
            <w:r w:rsidRPr="00AA0F9E">
              <w:rPr>
                <w:rFonts w:eastAsia="Times New Roman" w:cs="Times New Roman"/>
                <w:color w:val="000000"/>
                <w:sz w:val="18"/>
                <w:szCs w:val="18"/>
                <w:lang w:eastAsia="cs-CZ"/>
              </w:rPr>
              <w:t xml:space="preserve">Vydání stanoviska Dozoru projektanta při zhotovení PDPS k souladu s návrhem technického řešení DPS </w:t>
            </w:r>
          </w:p>
        </w:tc>
        <w:tc>
          <w:tcPr>
            <w:tcW w:w="1276" w:type="dxa"/>
            <w:shd w:val="clear" w:color="auto" w:fill="auto"/>
            <w:vAlign w:val="center"/>
            <w:hideMark/>
          </w:tcPr>
          <w:p w14:paraId="769BC93F" w14:textId="62AFDAC6" w:rsidR="00AA0F9E" w:rsidRPr="00876F01" w:rsidRDefault="00AA0F9E" w:rsidP="00951D6C">
            <w:pPr>
              <w:spacing w:after="0" w:line="240" w:lineRule="auto"/>
              <w:jc w:val="center"/>
              <w:rPr>
                <w:rFonts w:eastAsia="Times New Roman" w:cs="Times New Roman"/>
                <w:b/>
                <w:bCs/>
                <w:color w:val="000000"/>
                <w:sz w:val="18"/>
                <w:szCs w:val="18"/>
                <w:lang w:eastAsia="cs-CZ"/>
              </w:rPr>
            </w:pPr>
            <w:r w:rsidRPr="00D35E30">
              <w:rPr>
                <w:rFonts w:eastAsia="Times New Roman" w:cs="Times New Roman"/>
                <w:b/>
                <w:bCs/>
                <w:color w:val="000000"/>
                <w:sz w:val="16"/>
                <w:szCs w:val="18"/>
                <w:lang w:eastAsia="cs-CZ"/>
              </w:rPr>
              <w:t>fakturace za výkon Dozoru projektanta</w:t>
            </w:r>
          </w:p>
        </w:tc>
      </w:tr>
    </w:tbl>
    <w:p w14:paraId="50E7B650" w14:textId="77777777" w:rsidR="00AA0F9E" w:rsidRDefault="00AA0F9E" w:rsidP="006737E9">
      <w:pPr>
        <w:pStyle w:val="Text2-1"/>
        <w:numPr>
          <w:ilvl w:val="0"/>
          <w:numId w:val="0"/>
        </w:numPr>
        <w:ind w:left="737" w:hanging="737"/>
        <w:rPr>
          <w:rStyle w:val="Tun"/>
          <w:i/>
          <w:color w:val="00B050"/>
          <w:sz w:val="16"/>
          <w:szCs w:val="16"/>
        </w:rPr>
      </w:pPr>
    </w:p>
    <w:p w14:paraId="2C2F5FFD" w14:textId="77777777" w:rsidR="00AA0F9E" w:rsidRDefault="00AA0F9E" w:rsidP="006737E9">
      <w:pPr>
        <w:pStyle w:val="Text2-1"/>
        <w:numPr>
          <w:ilvl w:val="0"/>
          <w:numId w:val="0"/>
        </w:numPr>
        <w:ind w:left="737" w:hanging="737"/>
        <w:rPr>
          <w:rStyle w:val="Tun"/>
          <w:i/>
          <w:color w:val="00B050"/>
          <w:sz w:val="16"/>
          <w:szCs w:val="16"/>
        </w:rPr>
      </w:pPr>
    </w:p>
    <w:p w14:paraId="4A3A299F" w14:textId="77777777" w:rsidR="00AA0F9E" w:rsidRDefault="00AA0F9E" w:rsidP="006737E9">
      <w:pPr>
        <w:pStyle w:val="Text2-1"/>
        <w:numPr>
          <w:ilvl w:val="0"/>
          <w:numId w:val="0"/>
        </w:numPr>
        <w:ind w:left="737" w:hanging="737"/>
        <w:rPr>
          <w:rStyle w:val="Tun"/>
          <w:i/>
          <w:color w:val="00B050"/>
          <w:sz w:val="16"/>
          <w:szCs w:val="16"/>
        </w:rPr>
      </w:pPr>
    </w:p>
    <w:p w14:paraId="55D2D3AC" w14:textId="77777777" w:rsidR="00AA0F9E" w:rsidRDefault="00AA0F9E" w:rsidP="006737E9">
      <w:pPr>
        <w:pStyle w:val="Text2-1"/>
        <w:numPr>
          <w:ilvl w:val="0"/>
          <w:numId w:val="0"/>
        </w:numPr>
        <w:ind w:left="737" w:hanging="737"/>
        <w:rPr>
          <w:rStyle w:val="Tun"/>
          <w:i/>
          <w:color w:val="00B050"/>
          <w:sz w:val="16"/>
          <w:szCs w:val="16"/>
        </w:rPr>
      </w:pPr>
    </w:p>
    <w:p w14:paraId="4041CCCB" w14:textId="77777777" w:rsidR="00AA0F9E" w:rsidRDefault="00AA0F9E" w:rsidP="006737E9">
      <w:pPr>
        <w:pStyle w:val="Text2-1"/>
        <w:numPr>
          <w:ilvl w:val="0"/>
          <w:numId w:val="0"/>
        </w:numPr>
        <w:ind w:left="737" w:hanging="737"/>
        <w:rPr>
          <w:rStyle w:val="Tun"/>
          <w:i/>
          <w:color w:val="00B050"/>
          <w:sz w:val="16"/>
          <w:szCs w:val="16"/>
        </w:rPr>
      </w:pPr>
    </w:p>
    <w:p w14:paraId="239A900D" w14:textId="77777777" w:rsidR="00AA0F9E" w:rsidRDefault="00AA0F9E" w:rsidP="006737E9">
      <w:pPr>
        <w:pStyle w:val="Text2-1"/>
        <w:numPr>
          <w:ilvl w:val="0"/>
          <w:numId w:val="0"/>
        </w:numPr>
        <w:ind w:left="737" w:hanging="737"/>
        <w:rPr>
          <w:rStyle w:val="Tun"/>
          <w:i/>
          <w:color w:val="00B050"/>
          <w:sz w:val="16"/>
          <w:szCs w:val="16"/>
        </w:rPr>
      </w:pPr>
    </w:p>
    <w:p w14:paraId="6DEAE4A0" w14:textId="77777777" w:rsidR="00AA0F9E" w:rsidRDefault="00AA0F9E" w:rsidP="006737E9">
      <w:pPr>
        <w:pStyle w:val="Text2-1"/>
        <w:numPr>
          <w:ilvl w:val="0"/>
          <w:numId w:val="0"/>
        </w:numPr>
        <w:ind w:left="737" w:hanging="737"/>
        <w:rPr>
          <w:rStyle w:val="Tun"/>
          <w:i/>
          <w:color w:val="00B050"/>
          <w:sz w:val="16"/>
          <w:szCs w:val="16"/>
        </w:rPr>
      </w:pPr>
    </w:p>
    <w:p w14:paraId="5D967568" w14:textId="77777777" w:rsidR="00AA0F9E" w:rsidRPr="005562D9" w:rsidRDefault="00AA0F9E" w:rsidP="006737E9">
      <w:pPr>
        <w:pStyle w:val="Text2-1"/>
        <w:numPr>
          <w:ilvl w:val="0"/>
          <w:numId w:val="0"/>
        </w:numPr>
        <w:ind w:left="737" w:hanging="737"/>
        <w:rPr>
          <w:b/>
        </w:rPr>
      </w:pPr>
    </w:p>
    <w:p w14:paraId="64D3B0E1" w14:textId="77777777" w:rsidR="00B72613" w:rsidRDefault="00B72613" w:rsidP="00B72613">
      <w:pPr>
        <w:pStyle w:val="Textbezodsazen"/>
      </w:pPr>
    </w:p>
    <w:p w14:paraId="2835816E" w14:textId="77777777" w:rsidR="00B72613" w:rsidRDefault="00B72613" w:rsidP="00B72613">
      <w:pPr>
        <w:pStyle w:val="Textbezodsazen"/>
      </w:pPr>
    </w:p>
    <w:p w14:paraId="27B31CB3" w14:textId="77777777" w:rsidR="00B72613" w:rsidRDefault="00B72613" w:rsidP="00B72613">
      <w:pPr>
        <w:pStyle w:val="Nadpisbezsl1-2"/>
        <w:sectPr w:rsidR="00B72613" w:rsidSect="00417DF5">
          <w:headerReference w:type="even" r:id="rId39"/>
          <w:headerReference w:type="default" r:id="rId40"/>
          <w:footerReference w:type="even" r:id="rId41"/>
          <w:footerReference w:type="default" r:id="rId42"/>
          <w:headerReference w:type="first" r:id="rId43"/>
          <w:pgSz w:w="16838" w:h="11906" w:orient="landscape" w:code="9"/>
          <w:pgMar w:top="1077" w:right="1588" w:bottom="1474" w:left="1588" w:header="595" w:footer="624" w:gutter="0"/>
          <w:pgNumType w:start="1"/>
          <w:cols w:space="708"/>
          <w:docGrid w:linePitch="360"/>
        </w:sectPr>
      </w:pPr>
    </w:p>
    <w:p w14:paraId="1D60BA4C" w14:textId="77777777" w:rsidR="00502690" w:rsidRPr="00B26902" w:rsidRDefault="00EC707C" w:rsidP="00B63F52">
      <w:pPr>
        <w:pStyle w:val="Nadpisbezsl1-1"/>
        <w:tabs>
          <w:tab w:val="left" w:pos="2679"/>
        </w:tabs>
      </w:pPr>
      <w:r>
        <w:lastRenderedPageBreak/>
        <w:t>Příloha č. 6</w:t>
      </w:r>
      <w:r w:rsidR="00B63F52">
        <w:tab/>
      </w:r>
    </w:p>
    <w:p w14:paraId="22D7C316" w14:textId="77777777" w:rsidR="00502690" w:rsidRPr="00B26902" w:rsidRDefault="00502690" w:rsidP="00B01693">
      <w:pPr>
        <w:pStyle w:val="Nadpisbezsl1-2"/>
        <w:outlineLvl w:val="1"/>
      </w:pPr>
      <w:r>
        <w:t>Oprávněné osoby</w:t>
      </w:r>
    </w:p>
    <w:p w14:paraId="4A63F5CA" w14:textId="77777777" w:rsidR="00EC707C" w:rsidRDefault="00EC707C" w:rsidP="00B01693">
      <w:pPr>
        <w:pStyle w:val="Nadpisbezsl1-2"/>
        <w:outlineLvl w:val="2"/>
      </w:pPr>
      <w:r>
        <w:t>Za objednatele</w:t>
      </w:r>
    </w:p>
    <w:p w14:paraId="77D91534" w14:textId="3250AD7D"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w:t>
      </w:r>
      <w:r w:rsidR="002C29B3" w:rsidRPr="002C29B3">
        <w:rPr>
          <w:rFonts w:asciiTheme="minorHAnsi" w:hAnsiTheme="minorHAnsi"/>
          <w:b w:val="0"/>
          <w:i/>
          <w:sz w:val="18"/>
          <w:szCs w:val="18"/>
        </w:rPr>
        <w:t>(vyjma podpisu této Smlouvy a jejích případných dodatků)</w:t>
      </w:r>
    </w:p>
    <w:tbl>
      <w:tblPr>
        <w:tblStyle w:val="TabulkaS-zhlav"/>
        <w:tblW w:w="8789" w:type="dxa"/>
        <w:tblLook w:val="04A0" w:firstRow="1" w:lastRow="0" w:firstColumn="1" w:lastColumn="0" w:noHBand="0" w:noVBand="1"/>
      </w:tblPr>
      <w:tblGrid>
        <w:gridCol w:w="3030"/>
        <w:gridCol w:w="5759"/>
      </w:tblGrid>
      <w:tr w:rsidR="00502690" w:rsidRPr="0017282C" w14:paraId="24C336C8" w14:textId="77777777" w:rsidTr="002C29B3">
        <w:trPr>
          <w:cnfStyle w:val="100000000000" w:firstRow="1" w:lastRow="0" w:firstColumn="0" w:lastColumn="0" w:oddVBand="0" w:evenVBand="0" w:oddHBand="0" w:evenHBand="0" w:firstRowFirstColumn="0" w:firstRowLastColumn="0" w:lastRowFirstColumn="0" w:lastRowLastColumn="0"/>
          <w:trHeight w:val="170"/>
        </w:trPr>
        <w:tc>
          <w:tcPr>
            <w:tcW w:w="3030" w:type="dxa"/>
          </w:tcPr>
          <w:p w14:paraId="5E0F6F63" w14:textId="77777777" w:rsidR="00502690" w:rsidRPr="0017282C" w:rsidRDefault="002038D5" w:rsidP="002038D5">
            <w:pPr>
              <w:pStyle w:val="Tabulka"/>
              <w:rPr>
                <w:rStyle w:val="Nadpisvtabulce"/>
                <w:b/>
              </w:rPr>
            </w:pPr>
            <w:r w:rsidRPr="0017282C">
              <w:rPr>
                <w:rStyle w:val="Nadpisvtabulce"/>
                <w:b/>
              </w:rPr>
              <w:t>Jméno a příjmení</w:t>
            </w:r>
          </w:p>
        </w:tc>
        <w:tc>
          <w:tcPr>
            <w:tcW w:w="5759" w:type="dxa"/>
          </w:tcPr>
          <w:p w14:paraId="113120C7" w14:textId="77777777" w:rsidR="00502690" w:rsidRPr="0017282C" w:rsidRDefault="00C44853" w:rsidP="002038D5">
            <w:pPr>
              <w:pStyle w:val="Tabulka"/>
              <w:rPr>
                <w:highlight w:val="green"/>
              </w:rPr>
            </w:pPr>
            <w:r w:rsidRPr="0017282C">
              <w:rPr>
                <w:highlight w:val="green"/>
              </w:rPr>
              <w:t>[VLOŽÍ OBJEDNATEL]</w:t>
            </w:r>
          </w:p>
        </w:tc>
      </w:tr>
      <w:tr w:rsidR="002038D5" w:rsidRPr="00F95FBD" w14:paraId="10512B8D" w14:textId="77777777" w:rsidTr="002C29B3">
        <w:trPr>
          <w:trHeight w:val="170"/>
        </w:trPr>
        <w:tc>
          <w:tcPr>
            <w:tcW w:w="3030" w:type="dxa"/>
          </w:tcPr>
          <w:p w14:paraId="1B97604B" w14:textId="77777777" w:rsidR="002038D5" w:rsidRPr="00F95FBD" w:rsidRDefault="002038D5" w:rsidP="002038D5">
            <w:pPr>
              <w:pStyle w:val="Tabulka"/>
            </w:pPr>
            <w:r w:rsidRPr="00F95FBD">
              <w:t>E-mail</w:t>
            </w:r>
          </w:p>
        </w:tc>
        <w:tc>
          <w:tcPr>
            <w:tcW w:w="5759" w:type="dxa"/>
          </w:tcPr>
          <w:p w14:paraId="1955EC26"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1BF20DCA" w14:textId="77777777" w:rsidTr="002C29B3">
        <w:trPr>
          <w:trHeight w:val="170"/>
        </w:trPr>
        <w:tc>
          <w:tcPr>
            <w:tcW w:w="3030" w:type="dxa"/>
          </w:tcPr>
          <w:p w14:paraId="1500671D" w14:textId="77777777" w:rsidR="002038D5" w:rsidRPr="00F95FBD" w:rsidRDefault="002038D5" w:rsidP="002038D5">
            <w:pPr>
              <w:pStyle w:val="Tabulka"/>
            </w:pPr>
            <w:r w:rsidRPr="00F95FBD">
              <w:t>Telefon</w:t>
            </w:r>
          </w:p>
        </w:tc>
        <w:tc>
          <w:tcPr>
            <w:tcW w:w="5759" w:type="dxa"/>
          </w:tcPr>
          <w:p w14:paraId="4B80816D" w14:textId="77777777" w:rsidR="002038D5" w:rsidRPr="00FB4272" w:rsidRDefault="00C44853" w:rsidP="002038D5">
            <w:pPr>
              <w:pStyle w:val="Tabulka"/>
              <w:rPr>
                <w:highlight w:val="green"/>
              </w:rPr>
            </w:pPr>
            <w:r w:rsidRPr="00FB4272">
              <w:rPr>
                <w:highlight w:val="green"/>
              </w:rPr>
              <w:t>[VLOŽÍ OBJEDNATEL]</w:t>
            </w:r>
          </w:p>
        </w:tc>
      </w:tr>
    </w:tbl>
    <w:p w14:paraId="3007B408" w14:textId="29C58D51" w:rsidR="002038D5" w:rsidRDefault="002038D5" w:rsidP="00502690">
      <w:pPr>
        <w:pStyle w:val="Textbezodsazen"/>
      </w:pPr>
    </w:p>
    <w:p w14:paraId="2D1A8FAC" w14:textId="79944034" w:rsidR="002C29B3" w:rsidRPr="00F95FBD" w:rsidRDefault="002C29B3" w:rsidP="002C29B3">
      <w:pPr>
        <w:pStyle w:val="Nadpistabulky"/>
        <w:rPr>
          <w:rFonts w:asciiTheme="minorHAnsi" w:hAnsiTheme="minorHAnsi"/>
          <w:sz w:val="18"/>
          <w:szCs w:val="18"/>
        </w:rPr>
      </w:pPr>
      <w:r w:rsidRPr="00F95FBD">
        <w:rPr>
          <w:rFonts w:asciiTheme="minorHAnsi" w:hAnsiTheme="minorHAnsi"/>
          <w:sz w:val="18"/>
          <w:szCs w:val="18"/>
        </w:rPr>
        <w:t xml:space="preserve">Ve věcech </w:t>
      </w:r>
      <w:r>
        <w:rPr>
          <w:rFonts w:asciiTheme="minorHAnsi" w:hAnsiTheme="minorHAnsi"/>
          <w:sz w:val="18"/>
          <w:szCs w:val="18"/>
        </w:rPr>
        <w:t>obchodních</w:t>
      </w:r>
    </w:p>
    <w:tbl>
      <w:tblPr>
        <w:tblStyle w:val="TabulkaS-zhlav"/>
        <w:tblW w:w="8789" w:type="dxa"/>
        <w:tblLook w:val="04A0" w:firstRow="1" w:lastRow="0" w:firstColumn="1" w:lastColumn="0" w:noHBand="0" w:noVBand="1"/>
      </w:tblPr>
      <w:tblGrid>
        <w:gridCol w:w="3030"/>
        <w:gridCol w:w="5759"/>
      </w:tblGrid>
      <w:tr w:rsidR="002C29B3" w:rsidRPr="0017282C" w14:paraId="21EE45E2" w14:textId="77777777" w:rsidTr="002C29B3">
        <w:trPr>
          <w:cnfStyle w:val="100000000000" w:firstRow="1" w:lastRow="0" w:firstColumn="0" w:lastColumn="0" w:oddVBand="0" w:evenVBand="0" w:oddHBand="0" w:evenHBand="0" w:firstRowFirstColumn="0" w:firstRowLastColumn="0" w:lastRowFirstColumn="0" w:lastRowLastColumn="0"/>
        </w:trPr>
        <w:tc>
          <w:tcPr>
            <w:tcW w:w="3030" w:type="dxa"/>
          </w:tcPr>
          <w:p w14:paraId="6F068C94" w14:textId="77777777" w:rsidR="002C29B3" w:rsidRPr="0017282C" w:rsidRDefault="002C29B3" w:rsidP="00AE0FF7">
            <w:pPr>
              <w:pStyle w:val="Tabulka"/>
              <w:rPr>
                <w:rStyle w:val="Nadpisvtabulce"/>
                <w:b/>
              </w:rPr>
            </w:pPr>
            <w:r w:rsidRPr="0017282C">
              <w:rPr>
                <w:rStyle w:val="Nadpisvtabulce"/>
                <w:b/>
              </w:rPr>
              <w:t>Jméno a příjmení</w:t>
            </w:r>
          </w:p>
        </w:tc>
        <w:tc>
          <w:tcPr>
            <w:tcW w:w="5759" w:type="dxa"/>
          </w:tcPr>
          <w:p w14:paraId="694BF476" w14:textId="77777777" w:rsidR="002C29B3" w:rsidRPr="0017282C" w:rsidRDefault="002C29B3" w:rsidP="00AE0FF7">
            <w:pPr>
              <w:pStyle w:val="Tabulka"/>
              <w:rPr>
                <w:highlight w:val="green"/>
              </w:rPr>
            </w:pPr>
            <w:r w:rsidRPr="0017282C">
              <w:rPr>
                <w:highlight w:val="green"/>
              </w:rPr>
              <w:t>[VLOŽÍ OBJEDNATEL]</w:t>
            </w:r>
          </w:p>
        </w:tc>
      </w:tr>
      <w:tr w:rsidR="002C29B3" w:rsidRPr="00F95FBD" w14:paraId="01ADA9D3" w14:textId="77777777" w:rsidTr="002C29B3">
        <w:tc>
          <w:tcPr>
            <w:tcW w:w="3030" w:type="dxa"/>
          </w:tcPr>
          <w:p w14:paraId="43FE4D73" w14:textId="77777777" w:rsidR="002C29B3" w:rsidRPr="00F95FBD" w:rsidRDefault="002C29B3" w:rsidP="00AE0FF7">
            <w:pPr>
              <w:pStyle w:val="Tabulka"/>
            </w:pPr>
            <w:r w:rsidRPr="00F95FBD">
              <w:t>E-mail</w:t>
            </w:r>
          </w:p>
        </w:tc>
        <w:tc>
          <w:tcPr>
            <w:tcW w:w="5759" w:type="dxa"/>
          </w:tcPr>
          <w:p w14:paraId="0DEE1523" w14:textId="77777777" w:rsidR="002C29B3" w:rsidRPr="00FB4272" w:rsidRDefault="002C29B3" w:rsidP="00AE0FF7">
            <w:pPr>
              <w:pStyle w:val="Tabulka"/>
              <w:rPr>
                <w:highlight w:val="green"/>
              </w:rPr>
            </w:pPr>
            <w:r w:rsidRPr="00FB4272">
              <w:rPr>
                <w:highlight w:val="green"/>
              </w:rPr>
              <w:t>[VLOŽÍ OBJEDNATEL]</w:t>
            </w:r>
          </w:p>
        </w:tc>
      </w:tr>
      <w:tr w:rsidR="002C29B3" w:rsidRPr="00F95FBD" w14:paraId="7AF917CB" w14:textId="77777777" w:rsidTr="002C29B3">
        <w:tc>
          <w:tcPr>
            <w:tcW w:w="3030" w:type="dxa"/>
          </w:tcPr>
          <w:p w14:paraId="7E58A96A" w14:textId="77777777" w:rsidR="002C29B3" w:rsidRPr="00F95FBD" w:rsidRDefault="002C29B3" w:rsidP="00AE0FF7">
            <w:pPr>
              <w:pStyle w:val="Tabulka"/>
            </w:pPr>
            <w:r w:rsidRPr="00F95FBD">
              <w:t>Telefon</w:t>
            </w:r>
          </w:p>
        </w:tc>
        <w:tc>
          <w:tcPr>
            <w:tcW w:w="5759" w:type="dxa"/>
          </w:tcPr>
          <w:p w14:paraId="2A683655" w14:textId="77777777" w:rsidR="002C29B3" w:rsidRPr="00FB4272" w:rsidRDefault="002C29B3" w:rsidP="00AE0FF7">
            <w:pPr>
              <w:pStyle w:val="Tabulka"/>
              <w:rPr>
                <w:highlight w:val="green"/>
              </w:rPr>
            </w:pPr>
            <w:r w:rsidRPr="00FB4272">
              <w:rPr>
                <w:highlight w:val="green"/>
              </w:rPr>
              <w:t>[VLOŽÍ OBJEDNATEL]</w:t>
            </w:r>
          </w:p>
        </w:tc>
      </w:tr>
    </w:tbl>
    <w:p w14:paraId="1ACB19CB" w14:textId="77777777" w:rsidR="002C29B3" w:rsidRPr="00F95FBD" w:rsidRDefault="002C29B3" w:rsidP="00502690">
      <w:pPr>
        <w:pStyle w:val="Textbezodsazen"/>
      </w:pPr>
    </w:p>
    <w:p w14:paraId="329272D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78E46D01" w14:textId="77777777" w:rsidTr="002C29B3">
        <w:trPr>
          <w:cnfStyle w:val="100000000000" w:firstRow="1" w:lastRow="0" w:firstColumn="0" w:lastColumn="0" w:oddVBand="0" w:evenVBand="0" w:oddHBand="0" w:evenHBand="0" w:firstRowFirstColumn="0" w:firstRowLastColumn="0" w:lastRowFirstColumn="0" w:lastRowLastColumn="0"/>
        </w:trPr>
        <w:tc>
          <w:tcPr>
            <w:tcW w:w="3030" w:type="dxa"/>
          </w:tcPr>
          <w:p w14:paraId="374C9D70" w14:textId="77777777" w:rsidR="002038D5" w:rsidRPr="0017282C" w:rsidRDefault="002038D5" w:rsidP="002038D5">
            <w:pPr>
              <w:pStyle w:val="Tabulka"/>
              <w:rPr>
                <w:rStyle w:val="Nadpisvtabulce"/>
                <w:b/>
              </w:rPr>
            </w:pPr>
            <w:r w:rsidRPr="0017282C">
              <w:rPr>
                <w:rStyle w:val="Nadpisvtabulce"/>
                <w:b/>
              </w:rPr>
              <w:t>Jméno a příjmení</w:t>
            </w:r>
          </w:p>
        </w:tc>
        <w:tc>
          <w:tcPr>
            <w:tcW w:w="5759" w:type="dxa"/>
          </w:tcPr>
          <w:p w14:paraId="1140AAC8"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36FD4ED2" w14:textId="77777777" w:rsidTr="002C29B3">
        <w:tc>
          <w:tcPr>
            <w:tcW w:w="3030" w:type="dxa"/>
          </w:tcPr>
          <w:p w14:paraId="4B3E91AF" w14:textId="77777777" w:rsidR="002038D5" w:rsidRPr="00F95FBD" w:rsidRDefault="002038D5" w:rsidP="002038D5">
            <w:pPr>
              <w:pStyle w:val="Tabulka"/>
            </w:pPr>
            <w:r w:rsidRPr="00F95FBD">
              <w:t>E-mail</w:t>
            </w:r>
          </w:p>
        </w:tc>
        <w:tc>
          <w:tcPr>
            <w:tcW w:w="5759" w:type="dxa"/>
          </w:tcPr>
          <w:p w14:paraId="3A67B0FB"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6A45BD39" w14:textId="77777777" w:rsidTr="002C29B3">
        <w:tc>
          <w:tcPr>
            <w:tcW w:w="3030" w:type="dxa"/>
          </w:tcPr>
          <w:p w14:paraId="2EC5ACA0" w14:textId="77777777" w:rsidR="002038D5" w:rsidRPr="00F95FBD" w:rsidRDefault="002038D5" w:rsidP="002038D5">
            <w:pPr>
              <w:pStyle w:val="Tabulka"/>
            </w:pPr>
            <w:r w:rsidRPr="00F95FBD">
              <w:t>Telefon</w:t>
            </w:r>
          </w:p>
        </w:tc>
        <w:tc>
          <w:tcPr>
            <w:tcW w:w="5759" w:type="dxa"/>
          </w:tcPr>
          <w:p w14:paraId="707C43E6" w14:textId="77777777" w:rsidR="002038D5" w:rsidRPr="00FB4272" w:rsidRDefault="00C44853" w:rsidP="002038D5">
            <w:pPr>
              <w:pStyle w:val="Tabulka"/>
              <w:rPr>
                <w:highlight w:val="green"/>
              </w:rPr>
            </w:pPr>
            <w:r w:rsidRPr="00FB4272">
              <w:rPr>
                <w:highlight w:val="green"/>
              </w:rPr>
              <w:t>[VLOŽÍ OBJEDNATEL]</w:t>
            </w:r>
          </w:p>
        </w:tc>
      </w:tr>
    </w:tbl>
    <w:p w14:paraId="1079187D" w14:textId="7CA46A0F" w:rsidR="002038D5" w:rsidRDefault="002038D5" w:rsidP="002038D5">
      <w:pPr>
        <w:pStyle w:val="Textbezodsazen"/>
      </w:pPr>
    </w:p>
    <w:tbl>
      <w:tblPr>
        <w:tblStyle w:val="TabulkaS-zhlav"/>
        <w:tblW w:w="8789" w:type="dxa"/>
        <w:tblLook w:val="04A0" w:firstRow="1" w:lastRow="0" w:firstColumn="1" w:lastColumn="0" w:noHBand="0" w:noVBand="1"/>
      </w:tblPr>
      <w:tblGrid>
        <w:gridCol w:w="3030"/>
        <w:gridCol w:w="5759"/>
      </w:tblGrid>
      <w:tr w:rsidR="002C29B3" w:rsidRPr="0017282C" w14:paraId="2B621CF9" w14:textId="77777777" w:rsidTr="002C29B3">
        <w:trPr>
          <w:cnfStyle w:val="100000000000" w:firstRow="1" w:lastRow="0" w:firstColumn="0" w:lastColumn="0" w:oddVBand="0" w:evenVBand="0" w:oddHBand="0" w:evenHBand="0" w:firstRowFirstColumn="0" w:firstRowLastColumn="0" w:lastRowFirstColumn="0" w:lastRowLastColumn="0"/>
        </w:trPr>
        <w:tc>
          <w:tcPr>
            <w:tcW w:w="3030" w:type="dxa"/>
          </w:tcPr>
          <w:p w14:paraId="45912E36" w14:textId="77777777" w:rsidR="002C29B3" w:rsidRPr="0017282C" w:rsidRDefault="002C29B3" w:rsidP="00AE0FF7">
            <w:pPr>
              <w:pStyle w:val="Tabulka"/>
              <w:rPr>
                <w:rStyle w:val="Nadpisvtabulce"/>
                <w:b/>
              </w:rPr>
            </w:pPr>
            <w:r w:rsidRPr="0017282C">
              <w:rPr>
                <w:rStyle w:val="Nadpisvtabulce"/>
                <w:b/>
              </w:rPr>
              <w:t>Jméno a příjmení</w:t>
            </w:r>
          </w:p>
        </w:tc>
        <w:tc>
          <w:tcPr>
            <w:tcW w:w="5759" w:type="dxa"/>
          </w:tcPr>
          <w:p w14:paraId="6DA699AB" w14:textId="77777777" w:rsidR="002C29B3" w:rsidRPr="0017282C" w:rsidRDefault="002C29B3" w:rsidP="00AE0FF7">
            <w:pPr>
              <w:pStyle w:val="Tabulka"/>
              <w:rPr>
                <w:highlight w:val="green"/>
              </w:rPr>
            </w:pPr>
            <w:r w:rsidRPr="0017282C">
              <w:rPr>
                <w:highlight w:val="green"/>
              </w:rPr>
              <w:t>[VLOŽÍ OBJEDNATEL]</w:t>
            </w:r>
          </w:p>
        </w:tc>
      </w:tr>
      <w:tr w:rsidR="002C29B3" w:rsidRPr="00F95FBD" w14:paraId="61EFA11C" w14:textId="77777777" w:rsidTr="002C29B3">
        <w:tc>
          <w:tcPr>
            <w:tcW w:w="3030" w:type="dxa"/>
          </w:tcPr>
          <w:p w14:paraId="474331AF" w14:textId="77777777" w:rsidR="002C29B3" w:rsidRPr="00F95FBD" w:rsidRDefault="002C29B3" w:rsidP="00AE0FF7">
            <w:pPr>
              <w:pStyle w:val="Tabulka"/>
            </w:pPr>
            <w:r w:rsidRPr="00F95FBD">
              <w:t>E-mail</w:t>
            </w:r>
          </w:p>
        </w:tc>
        <w:tc>
          <w:tcPr>
            <w:tcW w:w="5759" w:type="dxa"/>
          </w:tcPr>
          <w:p w14:paraId="77D5D8EB" w14:textId="77777777" w:rsidR="002C29B3" w:rsidRPr="00FB4272" w:rsidRDefault="002C29B3" w:rsidP="00AE0FF7">
            <w:pPr>
              <w:pStyle w:val="Tabulka"/>
              <w:rPr>
                <w:highlight w:val="green"/>
              </w:rPr>
            </w:pPr>
            <w:r w:rsidRPr="00FB4272">
              <w:rPr>
                <w:highlight w:val="green"/>
              </w:rPr>
              <w:t>[VLOŽÍ OBJEDNATEL]</w:t>
            </w:r>
          </w:p>
        </w:tc>
      </w:tr>
      <w:tr w:rsidR="002C29B3" w:rsidRPr="00F95FBD" w14:paraId="7B33DE1E" w14:textId="77777777" w:rsidTr="002C29B3">
        <w:tc>
          <w:tcPr>
            <w:tcW w:w="3030" w:type="dxa"/>
          </w:tcPr>
          <w:p w14:paraId="4104A52F" w14:textId="77777777" w:rsidR="002C29B3" w:rsidRPr="00F95FBD" w:rsidRDefault="002C29B3" w:rsidP="00AE0FF7">
            <w:pPr>
              <w:pStyle w:val="Tabulka"/>
            </w:pPr>
            <w:r w:rsidRPr="00F95FBD">
              <w:t>Telefon</w:t>
            </w:r>
          </w:p>
        </w:tc>
        <w:tc>
          <w:tcPr>
            <w:tcW w:w="5759" w:type="dxa"/>
          </w:tcPr>
          <w:p w14:paraId="6A41D922" w14:textId="77777777" w:rsidR="002C29B3" w:rsidRPr="00FB4272" w:rsidRDefault="002C29B3" w:rsidP="00AE0FF7">
            <w:pPr>
              <w:pStyle w:val="Tabulka"/>
              <w:rPr>
                <w:highlight w:val="green"/>
              </w:rPr>
            </w:pPr>
            <w:r w:rsidRPr="00FB4272">
              <w:rPr>
                <w:highlight w:val="green"/>
              </w:rPr>
              <w:t>[VLOŽÍ OBJEDNATEL]</w:t>
            </w:r>
          </w:p>
        </w:tc>
      </w:tr>
    </w:tbl>
    <w:p w14:paraId="4A85CE3D" w14:textId="77777777" w:rsidR="002C29B3" w:rsidRPr="00F95FBD" w:rsidRDefault="002C29B3" w:rsidP="002038D5">
      <w:pPr>
        <w:pStyle w:val="Textbezodsazen"/>
      </w:pPr>
    </w:p>
    <w:p w14:paraId="10AD32A7" w14:textId="45FB6A3F" w:rsidR="002038D5" w:rsidRPr="00F95FBD" w:rsidRDefault="002C29B3" w:rsidP="002038D5">
      <w:pPr>
        <w:pStyle w:val="Nadpistabulky"/>
        <w:rPr>
          <w:rFonts w:asciiTheme="minorHAnsi" w:hAnsiTheme="minorHAnsi"/>
          <w:sz w:val="18"/>
          <w:szCs w:val="18"/>
        </w:rPr>
      </w:pPr>
      <w:r>
        <w:rPr>
          <w:rFonts w:asciiTheme="minorHAnsi" w:hAnsiTheme="minorHAnsi"/>
          <w:sz w:val="18"/>
          <w:szCs w:val="18"/>
        </w:rPr>
        <w:t>Ve věci k</w:t>
      </w:r>
      <w:r w:rsidR="004E0117">
        <w:rPr>
          <w:rFonts w:asciiTheme="minorHAnsi" w:hAnsiTheme="minorHAnsi"/>
          <w:sz w:val="18"/>
          <w:szCs w:val="18"/>
        </w:rPr>
        <w:t>ontrol</w:t>
      </w:r>
      <w:r>
        <w:rPr>
          <w:rFonts w:asciiTheme="minorHAnsi" w:hAnsiTheme="minorHAnsi"/>
          <w:sz w:val="18"/>
          <w:szCs w:val="18"/>
        </w:rPr>
        <w:t>y</w:t>
      </w:r>
      <w:r w:rsidR="004E0117">
        <w:rPr>
          <w:rFonts w:asciiTheme="minorHAnsi" w:hAnsiTheme="minorHAnsi"/>
          <w:sz w:val="18"/>
          <w:szCs w:val="18"/>
        </w:rPr>
        <w:t xml:space="preserve"> </w:t>
      </w:r>
      <w:r w:rsidR="00EC707C">
        <w:rPr>
          <w:rFonts w:asciiTheme="minorHAnsi" w:hAnsiTheme="minorHAnsi"/>
          <w:sz w:val="18"/>
          <w:szCs w:val="18"/>
        </w:rPr>
        <w:t>BOZP</w:t>
      </w:r>
    </w:p>
    <w:tbl>
      <w:tblPr>
        <w:tblStyle w:val="TabulkaS-zhlav"/>
        <w:tblW w:w="8789" w:type="dxa"/>
        <w:tblLook w:val="04A0" w:firstRow="1" w:lastRow="0" w:firstColumn="1" w:lastColumn="0" w:noHBand="0" w:noVBand="1"/>
      </w:tblPr>
      <w:tblGrid>
        <w:gridCol w:w="3030"/>
        <w:gridCol w:w="5759"/>
      </w:tblGrid>
      <w:tr w:rsidR="00C44853" w:rsidRPr="0017282C" w14:paraId="26D685DF" w14:textId="413C1F1F" w:rsidTr="002C29B3">
        <w:trPr>
          <w:cnfStyle w:val="100000000000" w:firstRow="1" w:lastRow="0" w:firstColumn="0" w:lastColumn="0" w:oddVBand="0" w:evenVBand="0" w:oddHBand="0" w:evenHBand="0" w:firstRowFirstColumn="0" w:firstRowLastColumn="0" w:lastRowFirstColumn="0" w:lastRowLastColumn="0"/>
        </w:trPr>
        <w:tc>
          <w:tcPr>
            <w:tcW w:w="3030" w:type="dxa"/>
          </w:tcPr>
          <w:p w14:paraId="5F7CEFD5" w14:textId="1ACA6611"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57099CF0" w14:textId="4358D04E" w:rsidR="00C44853" w:rsidRPr="0017282C" w:rsidRDefault="00C44853" w:rsidP="005923F7">
            <w:pPr>
              <w:pStyle w:val="Tabulka"/>
              <w:rPr>
                <w:highlight w:val="green"/>
              </w:rPr>
            </w:pPr>
            <w:r w:rsidRPr="0017282C">
              <w:rPr>
                <w:highlight w:val="green"/>
              </w:rPr>
              <w:t>[VLOŽÍ OBJEDNATEL]</w:t>
            </w:r>
          </w:p>
        </w:tc>
      </w:tr>
      <w:tr w:rsidR="00C44853" w:rsidRPr="00F95FBD" w14:paraId="0FFD1CAB" w14:textId="472C7C7D" w:rsidTr="002C29B3">
        <w:tc>
          <w:tcPr>
            <w:tcW w:w="3030" w:type="dxa"/>
          </w:tcPr>
          <w:p w14:paraId="0EDA77F5" w14:textId="2BAF937B" w:rsidR="00C44853" w:rsidRPr="00F95FBD" w:rsidRDefault="002C29B3" w:rsidP="005923F7">
            <w:pPr>
              <w:pStyle w:val="Tabulka"/>
            </w:pPr>
            <w:r w:rsidRPr="00F95FBD">
              <w:t>E-mail</w:t>
            </w:r>
          </w:p>
        </w:tc>
        <w:tc>
          <w:tcPr>
            <w:tcW w:w="5759" w:type="dxa"/>
          </w:tcPr>
          <w:p w14:paraId="6E38B177" w14:textId="5A854ECA" w:rsidR="00C44853" w:rsidRPr="00FB4272" w:rsidRDefault="00C44853" w:rsidP="005923F7">
            <w:pPr>
              <w:pStyle w:val="Tabulka"/>
              <w:rPr>
                <w:highlight w:val="green"/>
              </w:rPr>
            </w:pPr>
            <w:r w:rsidRPr="00FB4272">
              <w:rPr>
                <w:highlight w:val="green"/>
              </w:rPr>
              <w:t>[VLOŽÍ OBJEDNATEL]</w:t>
            </w:r>
          </w:p>
        </w:tc>
      </w:tr>
      <w:tr w:rsidR="00C44853" w:rsidRPr="00F95FBD" w14:paraId="5D1B5416" w14:textId="7C17B0B2" w:rsidTr="002C29B3">
        <w:tc>
          <w:tcPr>
            <w:tcW w:w="3030" w:type="dxa"/>
          </w:tcPr>
          <w:p w14:paraId="7C41781A" w14:textId="78422148" w:rsidR="00C44853" w:rsidRPr="00F95FBD" w:rsidRDefault="002C29B3" w:rsidP="005923F7">
            <w:pPr>
              <w:pStyle w:val="Tabulka"/>
            </w:pPr>
            <w:r w:rsidRPr="00F95FBD">
              <w:t>Telefon</w:t>
            </w:r>
          </w:p>
        </w:tc>
        <w:tc>
          <w:tcPr>
            <w:tcW w:w="5759" w:type="dxa"/>
          </w:tcPr>
          <w:p w14:paraId="76A96F2F" w14:textId="3D5B8C07" w:rsidR="00C44853" w:rsidRPr="00FB4272" w:rsidRDefault="00C44853" w:rsidP="005923F7">
            <w:pPr>
              <w:pStyle w:val="Tabulka"/>
              <w:rPr>
                <w:highlight w:val="green"/>
              </w:rPr>
            </w:pPr>
            <w:r w:rsidRPr="00FB4272">
              <w:rPr>
                <w:highlight w:val="green"/>
              </w:rPr>
              <w:t>[VLOŽÍ OBJEDNATEL]</w:t>
            </w:r>
          </w:p>
        </w:tc>
      </w:tr>
    </w:tbl>
    <w:p w14:paraId="38DA7D6D" w14:textId="431F2E1A" w:rsidR="002038D5" w:rsidRPr="00F95FBD" w:rsidRDefault="002038D5" w:rsidP="002038D5">
      <w:pPr>
        <w:pStyle w:val="Textbezodsazen"/>
      </w:pPr>
    </w:p>
    <w:p w14:paraId="310A809C" w14:textId="4C9DB211"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5DFE1562" w14:textId="4C9BA6EB"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7AF4BB7B" w14:textId="5305323D"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19C96395" w14:textId="0851FE76" w:rsidR="00C44853" w:rsidRPr="0017282C" w:rsidRDefault="00C44853" w:rsidP="005923F7">
            <w:pPr>
              <w:pStyle w:val="Tabulka"/>
              <w:rPr>
                <w:highlight w:val="green"/>
              </w:rPr>
            </w:pPr>
            <w:r w:rsidRPr="0017282C">
              <w:rPr>
                <w:highlight w:val="green"/>
              </w:rPr>
              <w:t>[VLOŽÍ OBJEDNATEL]</w:t>
            </w:r>
          </w:p>
        </w:tc>
      </w:tr>
      <w:tr w:rsidR="00C44853" w:rsidRPr="00F95FBD" w14:paraId="2EF6548B" w14:textId="034FE439" w:rsidTr="00B96655">
        <w:tc>
          <w:tcPr>
            <w:tcW w:w="3030" w:type="dxa"/>
          </w:tcPr>
          <w:p w14:paraId="1604284A" w14:textId="5D7E4F3C" w:rsidR="00C44853" w:rsidRPr="00F95FBD" w:rsidRDefault="00C44853" w:rsidP="005923F7">
            <w:pPr>
              <w:pStyle w:val="Tabulka"/>
            </w:pPr>
            <w:r w:rsidRPr="00F95FBD">
              <w:t>E-mail</w:t>
            </w:r>
          </w:p>
        </w:tc>
        <w:tc>
          <w:tcPr>
            <w:tcW w:w="5759" w:type="dxa"/>
          </w:tcPr>
          <w:p w14:paraId="388A5BF3" w14:textId="4B186E65" w:rsidR="00C44853" w:rsidRPr="00FB4272" w:rsidRDefault="00C44853" w:rsidP="005923F7">
            <w:pPr>
              <w:pStyle w:val="Tabulka"/>
              <w:rPr>
                <w:highlight w:val="green"/>
              </w:rPr>
            </w:pPr>
            <w:r w:rsidRPr="00FB4272">
              <w:rPr>
                <w:highlight w:val="green"/>
              </w:rPr>
              <w:t>[VLOŽÍ OBJEDNATEL]</w:t>
            </w:r>
          </w:p>
        </w:tc>
      </w:tr>
      <w:tr w:rsidR="00C44853" w:rsidRPr="00F95FBD" w14:paraId="5A503F0A" w14:textId="3F106E37" w:rsidTr="00B96655">
        <w:tc>
          <w:tcPr>
            <w:tcW w:w="3030" w:type="dxa"/>
          </w:tcPr>
          <w:p w14:paraId="3B16151D" w14:textId="4A97608A" w:rsidR="00C44853" w:rsidRPr="00F95FBD" w:rsidRDefault="00C44853" w:rsidP="005923F7">
            <w:pPr>
              <w:pStyle w:val="Tabulka"/>
            </w:pPr>
            <w:r w:rsidRPr="00F95FBD">
              <w:t>Telefon</w:t>
            </w:r>
          </w:p>
        </w:tc>
        <w:tc>
          <w:tcPr>
            <w:tcW w:w="5759" w:type="dxa"/>
          </w:tcPr>
          <w:p w14:paraId="5934D15A" w14:textId="659FD08C" w:rsidR="000E2ED0" w:rsidRPr="00FB4272" w:rsidRDefault="00C44853" w:rsidP="005923F7">
            <w:pPr>
              <w:pStyle w:val="Tabulka"/>
              <w:rPr>
                <w:highlight w:val="green"/>
              </w:rPr>
            </w:pPr>
            <w:r w:rsidRPr="00FB4272">
              <w:rPr>
                <w:highlight w:val="green"/>
              </w:rPr>
              <w:t>[VLOŽÍ OBJEDNATEL]</w:t>
            </w:r>
          </w:p>
        </w:tc>
      </w:tr>
    </w:tbl>
    <w:p w14:paraId="538F3833" w14:textId="74610846" w:rsidR="005923F7" w:rsidRDefault="005923F7" w:rsidP="005923F7">
      <w:pPr>
        <w:pStyle w:val="Textbezodsazen"/>
      </w:pPr>
    </w:p>
    <w:p w14:paraId="386BE700" w14:textId="668FD4D8"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23696874" w14:textId="31A22153" w:rsidTr="002C29B3">
        <w:trPr>
          <w:cnfStyle w:val="100000000000" w:firstRow="1" w:lastRow="0" w:firstColumn="0" w:lastColumn="0" w:oddVBand="0" w:evenVBand="0" w:oddHBand="0" w:evenHBand="0" w:firstRowFirstColumn="0" w:firstRowLastColumn="0" w:lastRowFirstColumn="0" w:lastRowLastColumn="0"/>
        </w:trPr>
        <w:tc>
          <w:tcPr>
            <w:tcW w:w="3032" w:type="dxa"/>
          </w:tcPr>
          <w:p w14:paraId="1E89C91D" w14:textId="18E1D3D7" w:rsidR="000E2ED0" w:rsidRPr="0017282C" w:rsidRDefault="000E2ED0" w:rsidP="00253CBA">
            <w:pPr>
              <w:pStyle w:val="Tabulka"/>
              <w:rPr>
                <w:rStyle w:val="Nadpisvtabulce"/>
                <w:b/>
              </w:rPr>
            </w:pPr>
            <w:r w:rsidRPr="0017282C">
              <w:rPr>
                <w:rStyle w:val="Nadpisvtabulce"/>
                <w:b/>
              </w:rPr>
              <w:t>Jméno a příjmení</w:t>
            </w:r>
          </w:p>
        </w:tc>
        <w:tc>
          <w:tcPr>
            <w:tcW w:w="5757" w:type="dxa"/>
          </w:tcPr>
          <w:p w14:paraId="26F51668" w14:textId="56A27653" w:rsidR="000E2ED0" w:rsidRPr="0017282C" w:rsidRDefault="000E2ED0" w:rsidP="00253CBA">
            <w:pPr>
              <w:pStyle w:val="Tabulka"/>
              <w:rPr>
                <w:highlight w:val="green"/>
              </w:rPr>
            </w:pPr>
            <w:r w:rsidRPr="0017282C">
              <w:rPr>
                <w:highlight w:val="green"/>
              </w:rPr>
              <w:t>[VLOŽÍ OBJEDNATEL]</w:t>
            </w:r>
          </w:p>
        </w:tc>
      </w:tr>
      <w:tr w:rsidR="000E2ED0" w:rsidRPr="000C2B01" w14:paraId="4533221E" w14:textId="1706BCC0" w:rsidTr="002C29B3">
        <w:tc>
          <w:tcPr>
            <w:tcW w:w="3032" w:type="dxa"/>
          </w:tcPr>
          <w:p w14:paraId="1687BA0C" w14:textId="0E6E094B" w:rsidR="000E2ED0" w:rsidRPr="000C2B01" w:rsidRDefault="000E2ED0" w:rsidP="00253CBA">
            <w:pPr>
              <w:pStyle w:val="Tabulka"/>
            </w:pPr>
            <w:r w:rsidRPr="000C2B01">
              <w:t>E-mail</w:t>
            </w:r>
          </w:p>
        </w:tc>
        <w:tc>
          <w:tcPr>
            <w:tcW w:w="5757" w:type="dxa"/>
          </w:tcPr>
          <w:p w14:paraId="6FF92CA8" w14:textId="4F269AA0" w:rsidR="000E2ED0" w:rsidRPr="000C2B01" w:rsidRDefault="000E2ED0" w:rsidP="00253CBA">
            <w:pPr>
              <w:pStyle w:val="Tabulka"/>
              <w:rPr>
                <w:highlight w:val="green"/>
              </w:rPr>
            </w:pPr>
            <w:r w:rsidRPr="000C2B01">
              <w:rPr>
                <w:highlight w:val="green"/>
              </w:rPr>
              <w:t>[VLOŽÍ OBJEDNATEL]</w:t>
            </w:r>
          </w:p>
        </w:tc>
      </w:tr>
      <w:tr w:rsidR="000E2ED0" w:rsidRPr="000C2B01" w14:paraId="3B862683" w14:textId="00522CD6" w:rsidTr="002C29B3">
        <w:tc>
          <w:tcPr>
            <w:tcW w:w="3032" w:type="dxa"/>
          </w:tcPr>
          <w:p w14:paraId="55B0A0C1" w14:textId="74C17641" w:rsidR="000E2ED0" w:rsidRPr="000C2B01" w:rsidRDefault="000E2ED0" w:rsidP="00253CBA">
            <w:pPr>
              <w:pStyle w:val="Tabulka"/>
            </w:pPr>
            <w:r w:rsidRPr="000C2B01">
              <w:t>Telefon</w:t>
            </w:r>
          </w:p>
        </w:tc>
        <w:tc>
          <w:tcPr>
            <w:tcW w:w="5757" w:type="dxa"/>
          </w:tcPr>
          <w:p w14:paraId="7413ED5E" w14:textId="59A093C7" w:rsidR="000E2ED0" w:rsidRPr="000C2B01" w:rsidRDefault="000E2ED0" w:rsidP="00253CBA">
            <w:pPr>
              <w:pStyle w:val="Tabulka"/>
              <w:rPr>
                <w:highlight w:val="green"/>
              </w:rPr>
            </w:pPr>
            <w:r w:rsidRPr="000C2B01">
              <w:rPr>
                <w:highlight w:val="green"/>
              </w:rPr>
              <w:t>[VLOŽÍ OBJEDNATEL]</w:t>
            </w:r>
          </w:p>
        </w:tc>
      </w:tr>
    </w:tbl>
    <w:p w14:paraId="248030B4" w14:textId="6B8EC4AA" w:rsidR="002038D5" w:rsidRDefault="002038D5" w:rsidP="002038D5">
      <w:pPr>
        <w:pStyle w:val="Textbezodsazen"/>
      </w:pPr>
    </w:p>
    <w:p w14:paraId="64D93D4F" w14:textId="77777777" w:rsidR="00EC707C" w:rsidRDefault="00EC707C" w:rsidP="00B01693">
      <w:pPr>
        <w:pStyle w:val="Nadpisbezsl1-2"/>
        <w:tabs>
          <w:tab w:val="left" w:pos="2292"/>
        </w:tabs>
        <w:outlineLvl w:val="2"/>
      </w:pPr>
      <w:r>
        <w:lastRenderedPageBreak/>
        <w:t>Za Zhotovitele</w:t>
      </w:r>
      <w:r>
        <w:tab/>
      </w:r>
    </w:p>
    <w:p w14:paraId="3405E3E3" w14:textId="5B811C8F" w:rsidR="00A747C5" w:rsidRPr="005B4FC7" w:rsidRDefault="00A747C5" w:rsidP="005B4FC7">
      <w:pPr>
        <w:spacing w:after="24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r w:rsidR="00645E2C">
        <w:rPr>
          <w:sz w:val="18"/>
          <w:szCs w:val="18"/>
        </w:rPr>
        <w:t>.</w:t>
      </w:r>
    </w:p>
    <w:p w14:paraId="61043874"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1F6D381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9F6B4CC"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882DD37"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09DFC167" w14:textId="77777777" w:rsidTr="005923F7">
        <w:tc>
          <w:tcPr>
            <w:tcW w:w="3056" w:type="dxa"/>
          </w:tcPr>
          <w:p w14:paraId="3C0C7051" w14:textId="77777777" w:rsidR="002038D5" w:rsidRPr="00F95FBD" w:rsidRDefault="002038D5" w:rsidP="002038D5">
            <w:pPr>
              <w:pStyle w:val="Tabulka"/>
            </w:pPr>
            <w:r w:rsidRPr="00F95FBD">
              <w:t>Adresa</w:t>
            </w:r>
          </w:p>
        </w:tc>
        <w:tc>
          <w:tcPr>
            <w:tcW w:w="5812" w:type="dxa"/>
          </w:tcPr>
          <w:p w14:paraId="443D973C" w14:textId="77777777" w:rsidR="002038D5" w:rsidRPr="00F95FBD" w:rsidRDefault="002038D5" w:rsidP="002038D5">
            <w:pPr>
              <w:pStyle w:val="Tabulka"/>
            </w:pPr>
            <w:r w:rsidRPr="00F95FBD">
              <w:rPr>
                <w:highlight w:val="yellow"/>
              </w:rPr>
              <w:t>[VLOŽÍ ZHOTOVITEL]</w:t>
            </w:r>
          </w:p>
        </w:tc>
      </w:tr>
      <w:tr w:rsidR="002038D5" w:rsidRPr="00F95FBD" w14:paraId="352DC8BB" w14:textId="77777777" w:rsidTr="005923F7">
        <w:tc>
          <w:tcPr>
            <w:tcW w:w="3056" w:type="dxa"/>
          </w:tcPr>
          <w:p w14:paraId="680B2F68" w14:textId="77777777" w:rsidR="002038D5" w:rsidRPr="00F95FBD" w:rsidRDefault="002038D5" w:rsidP="002038D5">
            <w:pPr>
              <w:pStyle w:val="Tabulka"/>
            </w:pPr>
            <w:r w:rsidRPr="00F95FBD">
              <w:t>E-mail</w:t>
            </w:r>
          </w:p>
        </w:tc>
        <w:tc>
          <w:tcPr>
            <w:tcW w:w="5812" w:type="dxa"/>
          </w:tcPr>
          <w:p w14:paraId="1026A251" w14:textId="77777777" w:rsidR="002038D5" w:rsidRPr="00F95FBD" w:rsidRDefault="002038D5" w:rsidP="002038D5">
            <w:pPr>
              <w:pStyle w:val="Tabulka"/>
            </w:pPr>
            <w:r w:rsidRPr="00F95FBD">
              <w:rPr>
                <w:highlight w:val="yellow"/>
              </w:rPr>
              <w:t>[VLOŽÍ ZHOTOVITEL]</w:t>
            </w:r>
          </w:p>
        </w:tc>
      </w:tr>
      <w:tr w:rsidR="002038D5" w:rsidRPr="00F95FBD" w14:paraId="4D76C897" w14:textId="77777777" w:rsidTr="005923F7">
        <w:tc>
          <w:tcPr>
            <w:tcW w:w="3056" w:type="dxa"/>
          </w:tcPr>
          <w:p w14:paraId="387A7677" w14:textId="77777777" w:rsidR="002038D5" w:rsidRPr="00F95FBD" w:rsidRDefault="002038D5" w:rsidP="002038D5">
            <w:pPr>
              <w:pStyle w:val="Tabulka"/>
            </w:pPr>
            <w:r w:rsidRPr="00F95FBD">
              <w:t>Telefon</w:t>
            </w:r>
          </w:p>
        </w:tc>
        <w:tc>
          <w:tcPr>
            <w:tcW w:w="5812" w:type="dxa"/>
          </w:tcPr>
          <w:p w14:paraId="4D1F867A" w14:textId="77777777" w:rsidR="002038D5" w:rsidRPr="00F95FBD" w:rsidRDefault="002038D5" w:rsidP="002038D5">
            <w:pPr>
              <w:pStyle w:val="Tabulka"/>
            </w:pPr>
            <w:r w:rsidRPr="00F95FBD">
              <w:rPr>
                <w:highlight w:val="yellow"/>
              </w:rPr>
              <w:t>[VLOŽÍ ZHOTOVITEL]</w:t>
            </w:r>
          </w:p>
        </w:tc>
      </w:tr>
    </w:tbl>
    <w:p w14:paraId="60FA33A0" w14:textId="77777777" w:rsidR="002038D5" w:rsidRPr="00F95FBD" w:rsidRDefault="002038D5" w:rsidP="002038D5">
      <w:pPr>
        <w:pStyle w:val="Textbezodsazen"/>
      </w:pPr>
    </w:p>
    <w:p w14:paraId="799B7B1B"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29C1414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CCEAFEC"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03FC6FB"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26C95B2B" w14:textId="77777777" w:rsidTr="005923F7">
        <w:tc>
          <w:tcPr>
            <w:tcW w:w="3056" w:type="dxa"/>
          </w:tcPr>
          <w:p w14:paraId="75F2468A" w14:textId="77777777" w:rsidR="002038D5" w:rsidRPr="00F95FBD" w:rsidRDefault="002038D5" w:rsidP="00F762A8">
            <w:pPr>
              <w:pStyle w:val="Tabulka"/>
              <w:keepNext/>
            </w:pPr>
            <w:r w:rsidRPr="00F95FBD">
              <w:t>Adresa</w:t>
            </w:r>
          </w:p>
        </w:tc>
        <w:tc>
          <w:tcPr>
            <w:tcW w:w="5812" w:type="dxa"/>
          </w:tcPr>
          <w:p w14:paraId="6A890D1F" w14:textId="77777777" w:rsidR="002038D5" w:rsidRPr="00F95FBD" w:rsidRDefault="002038D5" w:rsidP="00F762A8">
            <w:pPr>
              <w:pStyle w:val="Tabulka"/>
              <w:keepNext/>
            </w:pPr>
            <w:r w:rsidRPr="00F95FBD">
              <w:rPr>
                <w:highlight w:val="yellow"/>
              </w:rPr>
              <w:t>[VLOŽÍ ZHOTOVITEL]</w:t>
            </w:r>
          </w:p>
        </w:tc>
      </w:tr>
      <w:tr w:rsidR="002038D5" w:rsidRPr="00F95FBD" w14:paraId="48E04301" w14:textId="77777777" w:rsidTr="005923F7">
        <w:tc>
          <w:tcPr>
            <w:tcW w:w="3056" w:type="dxa"/>
          </w:tcPr>
          <w:p w14:paraId="15BB5298" w14:textId="77777777" w:rsidR="002038D5" w:rsidRPr="00F95FBD" w:rsidRDefault="002038D5" w:rsidP="00F762A8">
            <w:pPr>
              <w:pStyle w:val="Tabulka"/>
              <w:keepNext/>
            </w:pPr>
            <w:r w:rsidRPr="00F95FBD">
              <w:t>E-mail</w:t>
            </w:r>
          </w:p>
        </w:tc>
        <w:tc>
          <w:tcPr>
            <w:tcW w:w="5812" w:type="dxa"/>
          </w:tcPr>
          <w:p w14:paraId="4E5C601E" w14:textId="77777777" w:rsidR="002038D5" w:rsidRPr="00F95FBD" w:rsidRDefault="002038D5" w:rsidP="00F762A8">
            <w:pPr>
              <w:pStyle w:val="Tabulka"/>
              <w:keepNext/>
            </w:pPr>
            <w:r w:rsidRPr="00F95FBD">
              <w:rPr>
                <w:highlight w:val="yellow"/>
              </w:rPr>
              <w:t>[VLOŽÍ ZHOTOVITEL]</w:t>
            </w:r>
          </w:p>
        </w:tc>
      </w:tr>
      <w:tr w:rsidR="002038D5" w:rsidRPr="00F95FBD" w14:paraId="527FEB12" w14:textId="77777777" w:rsidTr="005923F7">
        <w:tc>
          <w:tcPr>
            <w:tcW w:w="3056" w:type="dxa"/>
          </w:tcPr>
          <w:p w14:paraId="5E774A9D" w14:textId="77777777" w:rsidR="002038D5" w:rsidRPr="00F95FBD" w:rsidRDefault="002038D5" w:rsidP="00165977">
            <w:pPr>
              <w:pStyle w:val="Tabulka"/>
            </w:pPr>
            <w:r w:rsidRPr="00F95FBD">
              <w:t>Telefon</w:t>
            </w:r>
          </w:p>
        </w:tc>
        <w:tc>
          <w:tcPr>
            <w:tcW w:w="5812" w:type="dxa"/>
          </w:tcPr>
          <w:p w14:paraId="21764D4B" w14:textId="77777777" w:rsidR="002038D5" w:rsidRPr="00F95FBD" w:rsidRDefault="002038D5" w:rsidP="00165977">
            <w:pPr>
              <w:pStyle w:val="Tabulka"/>
            </w:pPr>
            <w:r w:rsidRPr="00F95FBD">
              <w:rPr>
                <w:highlight w:val="yellow"/>
              </w:rPr>
              <w:t>[VLOŽÍ ZHOTOVITEL]</w:t>
            </w:r>
          </w:p>
        </w:tc>
      </w:tr>
    </w:tbl>
    <w:p w14:paraId="1069ED8E" w14:textId="77777777" w:rsidR="002038D5" w:rsidRPr="00F95FBD" w:rsidRDefault="002038D5" w:rsidP="00165977">
      <w:pPr>
        <w:pStyle w:val="Tabulka"/>
      </w:pPr>
    </w:p>
    <w:p w14:paraId="4ACB1629" w14:textId="77777777" w:rsidR="002038D5" w:rsidRPr="0018771B" w:rsidRDefault="008E14BE" w:rsidP="00165977">
      <w:pPr>
        <w:pStyle w:val="Nadpistabulky"/>
        <w:rPr>
          <w:sz w:val="18"/>
          <w:szCs w:val="18"/>
        </w:rPr>
      </w:pPr>
      <w:bookmarkStart w:id="20"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1959E5A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C1DF7D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4BAB260"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FD65257" w14:textId="77777777" w:rsidTr="005923F7">
        <w:tc>
          <w:tcPr>
            <w:tcW w:w="3056" w:type="dxa"/>
          </w:tcPr>
          <w:p w14:paraId="28CC8DF7" w14:textId="77777777" w:rsidR="002038D5" w:rsidRPr="00F95FBD" w:rsidRDefault="002038D5" w:rsidP="00165977">
            <w:pPr>
              <w:pStyle w:val="Tabulka"/>
            </w:pPr>
            <w:r w:rsidRPr="00F95FBD">
              <w:t>Adresa</w:t>
            </w:r>
          </w:p>
        </w:tc>
        <w:tc>
          <w:tcPr>
            <w:tcW w:w="5812" w:type="dxa"/>
          </w:tcPr>
          <w:p w14:paraId="4A6F0316" w14:textId="77777777" w:rsidR="002038D5" w:rsidRPr="00F95FBD" w:rsidRDefault="002038D5" w:rsidP="00165977">
            <w:pPr>
              <w:pStyle w:val="Tabulka"/>
            </w:pPr>
            <w:r w:rsidRPr="00F95FBD">
              <w:rPr>
                <w:highlight w:val="yellow"/>
              </w:rPr>
              <w:t>[VLOŽÍ ZHOTOVITEL]</w:t>
            </w:r>
          </w:p>
        </w:tc>
      </w:tr>
      <w:tr w:rsidR="002038D5" w:rsidRPr="00F95FBD" w14:paraId="26FFBDF5" w14:textId="77777777" w:rsidTr="005923F7">
        <w:tc>
          <w:tcPr>
            <w:tcW w:w="3056" w:type="dxa"/>
          </w:tcPr>
          <w:p w14:paraId="7C2183EE" w14:textId="77777777" w:rsidR="002038D5" w:rsidRPr="00F95FBD" w:rsidRDefault="002038D5" w:rsidP="00165977">
            <w:pPr>
              <w:pStyle w:val="Tabulka"/>
            </w:pPr>
            <w:r w:rsidRPr="00F95FBD">
              <w:t>E-mail</w:t>
            </w:r>
          </w:p>
        </w:tc>
        <w:tc>
          <w:tcPr>
            <w:tcW w:w="5812" w:type="dxa"/>
          </w:tcPr>
          <w:p w14:paraId="2CCF47BC" w14:textId="77777777" w:rsidR="002038D5" w:rsidRPr="00F95FBD" w:rsidRDefault="002038D5" w:rsidP="00165977">
            <w:pPr>
              <w:pStyle w:val="Tabulka"/>
            </w:pPr>
            <w:r w:rsidRPr="00F95FBD">
              <w:rPr>
                <w:highlight w:val="yellow"/>
              </w:rPr>
              <w:t>[VLOŽÍ ZHOTOVITEL]</w:t>
            </w:r>
          </w:p>
        </w:tc>
      </w:tr>
      <w:tr w:rsidR="002038D5" w:rsidRPr="00F95FBD" w14:paraId="2C187561" w14:textId="77777777" w:rsidTr="005923F7">
        <w:tc>
          <w:tcPr>
            <w:tcW w:w="3056" w:type="dxa"/>
          </w:tcPr>
          <w:p w14:paraId="3C271E7F" w14:textId="77777777" w:rsidR="002038D5" w:rsidRPr="00F95FBD" w:rsidRDefault="002038D5" w:rsidP="00165977">
            <w:pPr>
              <w:pStyle w:val="Tabulka"/>
            </w:pPr>
            <w:r w:rsidRPr="00F95FBD">
              <w:t>Telefon</w:t>
            </w:r>
          </w:p>
        </w:tc>
        <w:tc>
          <w:tcPr>
            <w:tcW w:w="5812" w:type="dxa"/>
          </w:tcPr>
          <w:p w14:paraId="43C9B458" w14:textId="77777777" w:rsidR="002038D5" w:rsidRPr="00F95FBD" w:rsidRDefault="002038D5" w:rsidP="00165977">
            <w:pPr>
              <w:pStyle w:val="Tabulka"/>
            </w:pPr>
            <w:r w:rsidRPr="00F95FBD">
              <w:rPr>
                <w:highlight w:val="yellow"/>
              </w:rPr>
              <w:t>[VLOŽÍ ZHOTOVITEL]</w:t>
            </w:r>
          </w:p>
        </w:tc>
      </w:tr>
    </w:tbl>
    <w:p w14:paraId="415BC2CF" w14:textId="77777777" w:rsidR="002038D5" w:rsidRPr="00F95FBD" w:rsidRDefault="002038D5" w:rsidP="00165977">
      <w:pPr>
        <w:pStyle w:val="Tabulka"/>
      </w:pPr>
    </w:p>
    <w:bookmarkEnd w:id="20"/>
    <w:p w14:paraId="784D5E5B"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62AAE710"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4B29BD1F"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1B49360A" w14:textId="77777777" w:rsidR="00E06576" w:rsidRPr="0017282C" w:rsidRDefault="00E06576" w:rsidP="007A36FA">
            <w:pPr>
              <w:pStyle w:val="Tabulka"/>
            </w:pPr>
            <w:r w:rsidRPr="0017282C">
              <w:rPr>
                <w:highlight w:val="yellow"/>
              </w:rPr>
              <w:t>[VLOŽÍ ZHOTOVITEL]</w:t>
            </w:r>
          </w:p>
        </w:tc>
      </w:tr>
      <w:tr w:rsidR="00E06576" w:rsidRPr="00F95FBD" w14:paraId="274CFC8F" w14:textId="77777777" w:rsidTr="007A36FA">
        <w:tc>
          <w:tcPr>
            <w:tcW w:w="3056" w:type="dxa"/>
          </w:tcPr>
          <w:p w14:paraId="516F2AF3" w14:textId="77777777" w:rsidR="00E06576" w:rsidRPr="00F95FBD" w:rsidRDefault="00E06576" w:rsidP="007A36FA">
            <w:pPr>
              <w:pStyle w:val="Tabulka"/>
            </w:pPr>
            <w:r w:rsidRPr="00F95FBD">
              <w:t>Adresa</w:t>
            </w:r>
          </w:p>
        </w:tc>
        <w:tc>
          <w:tcPr>
            <w:tcW w:w="5812" w:type="dxa"/>
          </w:tcPr>
          <w:p w14:paraId="30CF99D3" w14:textId="77777777" w:rsidR="00E06576" w:rsidRPr="00F95FBD" w:rsidRDefault="00E06576" w:rsidP="007A36FA">
            <w:pPr>
              <w:pStyle w:val="Tabulka"/>
            </w:pPr>
            <w:r w:rsidRPr="00F95FBD">
              <w:rPr>
                <w:highlight w:val="yellow"/>
              </w:rPr>
              <w:t>[VLOŽÍ ZHOTOVITEL]</w:t>
            </w:r>
          </w:p>
        </w:tc>
      </w:tr>
      <w:tr w:rsidR="00E06576" w:rsidRPr="00F95FBD" w14:paraId="6AB4213C" w14:textId="77777777" w:rsidTr="007A36FA">
        <w:tc>
          <w:tcPr>
            <w:tcW w:w="3056" w:type="dxa"/>
          </w:tcPr>
          <w:p w14:paraId="4F81C9AC" w14:textId="77777777" w:rsidR="00E06576" w:rsidRPr="00F95FBD" w:rsidRDefault="00E06576" w:rsidP="007A36FA">
            <w:pPr>
              <w:pStyle w:val="Tabulka"/>
            </w:pPr>
            <w:r w:rsidRPr="00F95FBD">
              <w:t>E-mail</w:t>
            </w:r>
          </w:p>
        </w:tc>
        <w:tc>
          <w:tcPr>
            <w:tcW w:w="5812" w:type="dxa"/>
          </w:tcPr>
          <w:p w14:paraId="4122AF84" w14:textId="77777777" w:rsidR="00E06576" w:rsidRPr="00F95FBD" w:rsidRDefault="00E06576" w:rsidP="007A36FA">
            <w:pPr>
              <w:pStyle w:val="Tabulka"/>
            </w:pPr>
            <w:r w:rsidRPr="00F95FBD">
              <w:rPr>
                <w:highlight w:val="yellow"/>
              </w:rPr>
              <w:t>[VLOŽÍ ZHOTOVITEL]</w:t>
            </w:r>
          </w:p>
        </w:tc>
      </w:tr>
      <w:tr w:rsidR="00E06576" w:rsidRPr="00F95FBD" w14:paraId="5F7416A4" w14:textId="77777777" w:rsidTr="007A36FA">
        <w:tc>
          <w:tcPr>
            <w:tcW w:w="3056" w:type="dxa"/>
          </w:tcPr>
          <w:p w14:paraId="1B6BE32D" w14:textId="77777777" w:rsidR="00E06576" w:rsidRPr="00F95FBD" w:rsidRDefault="00E06576" w:rsidP="007A36FA">
            <w:pPr>
              <w:pStyle w:val="Tabulka"/>
            </w:pPr>
            <w:r w:rsidRPr="00F95FBD">
              <w:t>Telefon</w:t>
            </w:r>
          </w:p>
        </w:tc>
        <w:tc>
          <w:tcPr>
            <w:tcW w:w="5812" w:type="dxa"/>
          </w:tcPr>
          <w:p w14:paraId="14F6E9CD" w14:textId="77777777" w:rsidR="00E06576" w:rsidRPr="00F95FBD" w:rsidRDefault="00E06576" w:rsidP="007A36FA">
            <w:pPr>
              <w:pStyle w:val="Tabulka"/>
            </w:pPr>
            <w:r w:rsidRPr="00F95FBD">
              <w:rPr>
                <w:highlight w:val="yellow"/>
              </w:rPr>
              <w:t>[VLOŽÍ ZHOTOVITEL]</w:t>
            </w:r>
          </w:p>
        </w:tc>
      </w:tr>
    </w:tbl>
    <w:p w14:paraId="5D77B652" w14:textId="77777777" w:rsidR="002038D5" w:rsidRPr="00F95FBD" w:rsidRDefault="002038D5" w:rsidP="00165977">
      <w:pPr>
        <w:pStyle w:val="Tabulka"/>
      </w:pPr>
    </w:p>
    <w:p w14:paraId="549A5B2D"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08D020E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0A8C30F"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254FFE01"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B7F35A4" w14:textId="77777777" w:rsidTr="005923F7">
        <w:tc>
          <w:tcPr>
            <w:tcW w:w="3056" w:type="dxa"/>
          </w:tcPr>
          <w:p w14:paraId="338A8AF8" w14:textId="77777777" w:rsidR="002038D5" w:rsidRPr="00F95FBD" w:rsidRDefault="002038D5" w:rsidP="00165977">
            <w:pPr>
              <w:pStyle w:val="Tabulka"/>
            </w:pPr>
            <w:r w:rsidRPr="00F95FBD">
              <w:t>Adresa</w:t>
            </w:r>
          </w:p>
        </w:tc>
        <w:tc>
          <w:tcPr>
            <w:tcW w:w="5812" w:type="dxa"/>
          </w:tcPr>
          <w:p w14:paraId="65021226" w14:textId="77777777" w:rsidR="002038D5" w:rsidRPr="00F95FBD" w:rsidRDefault="002038D5" w:rsidP="00165977">
            <w:pPr>
              <w:pStyle w:val="Tabulka"/>
            </w:pPr>
            <w:r w:rsidRPr="00F95FBD">
              <w:rPr>
                <w:highlight w:val="yellow"/>
              </w:rPr>
              <w:t>[VLOŽÍ ZHOTOVITEL]</w:t>
            </w:r>
          </w:p>
        </w:tc>
      </w:tr>
      <w:tr w:rsidR="002038D5" w:rsidRPr="00F95FBD" w14:paraId="3BDA5668" w14:textId="77777777" w:rsidTr="005923F7">
        <w:tc>
          <w:tcPr>
            <w:tcW w:w="3056" w:type="dxa"/>
          </w:tcPr>
          <w:p w14:paraId="7A399563" w14:textId="77777777" w:rsidR="002038D5" w:rsidRPr="00F95FBD" w:rsidRDefault="002038D5" w:rsidP="00165977">
            <w:pPr>
              <w:pStyle w:val="Tabulka"/>
            </w:pPr>
            <w:r w:rsidRPr="00F95FBD">
              <w:t>E-mail</w:t>
            </w:r>
          </w:p>
        </w:tc>
        <w:tc>
          <w:tcPr>
            <w:tcW w:w="5812" w:type="dxa"/>
          </w:tcPr>
          <w:p w14:paraId="0E24FBBE" w14:textId="77777777" w:rsidR="002038D5" w:rsidRPr="00F95FBD" w:rsidRDefault="002038D5" w:rsidP="00165977">
            <w:pPr>
              <w:pStyle w:val="Tabulka"/>
            </w:pPr>
            <w:r w:rsidRPr="00F95FBD">
              <w:rPr>
                <w:highlight w:val="yellow"/>
              </w:rPr>
              <w:t>[VLOŽÍ ZHOTOVITEL]</w:t>
            </w:r>
          </w:p>
        </w:tc>
      </w:tr>
      <w:tr w:rsidR="002038D5" w:rsidRPr="00F95FBD" w14:paraId="2327B750" w14:textId="77777777" w:rsidTr="005923F7">
        <w:tc>
          <w:tcPr>
            <w:tcW w:w="3056" w:type="dxa"/>
          </w:tcPr>
          <w:p w14:paraId="423197F7" w14:textId="77777777" w:rsidR="002038D5" w:rsidRPr="00F95FBD" w:rsidRDefault="002038D5" w:rsidP="00165977">
            <w:pPr>
              <w:pStyle w:val="Tabulka"/>
            </w:pPr>
            <w:r w:rsidRPr="00F95FBD">
              <w:t>Telefon</w:t>
            </w:r>
          </w:p>
        </w:tc>
        <w:tc>
          <w:tcPr>
            <w:tcW w:w="5812" w:type="dxa"/>
          </w:tcPr>
          <w:p w14:paraId="039FC3D0" w14:textId="77777777" w:rsidR="002038D5" w:rsidRPr="00F95FBD" w:rsidRDefault="002038D5" w:rsidP="00165977">
            <w:pPr>
              <w:pStyle w:val="Tabulka"/>
            </w:pPr>
            <w:r w:rsidRPr="00F95FBD">
              <w:rPr>
                <w:highlight w:val="yellow"/>
              </w:rPr>
              <w:t>[VLOŽÍ ZHOTOVITEL]</w:t>
            </w:r>
          </w:p>
        </w:tc>
      </w:tr>
    </w:tbl>
    <w:p w14:paraId="72E39601" w14:textId="77777777" w:rsidR="002038D5" w:rsidRPr="00F95FBD" w:rsidRDefault="002038D5" w:rsidP="00165977">
      <w:pPr>
        <w:pStyle w:val="Tabulka"/>
      </w:pPr>
    </w:p>
    <w:p w14:paraId="1FFE96EE" w14:textId="7777777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C401F6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4F0F7F7"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2B65677E"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04675105" w14:textId="77777777" w:rsidTr="005923F7">
        <w:tc>
          <w:tcPr>
            <w:tcW w:w="3056" w:type="dxa"/>
          </w:tcPr>
          <w:p w14:paraId="7302331F" w14:textId="77777777" w:rsidR="002038D5" w:rsidRPr="00F95FBD" w:rsidRDefault="002038D5" w:rsidP="005923F7">
            <w:pPr>
              <w:pStyle w:val="Tabulka"/>
              <w:keepNext/>
            </w:pPr>
            <w:r w:rsidRPr="00F95FBD">
              <w:t>Adresa</w:t>
            </w:r>
          </w:p>
        </w:tc>
        <w:tc>
          <w:tcPr>
            <w:tcW w:w="5812" w:type="dxa"/>
          </w:tcPr>
          <w:p w14:paraId="367011CA" w14:textId="77777777" w:rsidR="002038D5" w:rsidRPr="00F95FBD" w:rsidRDefault="002038D5" w:rsidP="00165977">
            <w:pPr>
              <w:pStyle w:val="Tabulka"/>
            </w:pPr>
            <w:r w:rsidRPr="00F95FBD">
              <w:rPr>
                <w:highlight w:val="yellow"/>
              </w:rPr>
              <w:t>[VLOŽÍ ZHOTOVITEL]</w:t>
            </w:r>
          </w:p>
        </w:tc>
      </w:tr>
      <w:tr w:rsidR="002038D5" w:rsidRPr="00F95FBD" w14:paraId="71CD4DB0" w14:textId="77777777" w:rsidTr="005923F7">
        <w:tc>
          <w:tcPr>
            <w:tcW w:w="3056" w:type="dxa"/>
          </w:tcPr>
          <w:p w14:paraId="0A9BF01B" w14:textId="77777777" w:rsidR="002038D5" w:rsidRPr="00F95FBD" w:rsidRDefault="002038D5" w:rsidP="00165977">
            <w:pPr>
              <w:pStyle w:val="Tabulka"/>
            </w:pPr>
            <w:r w:rsidRPr="00F95FBD">
              <w:t>E-mail</w:t>
            </w:r>
          </w:p>
        </w:tc>
        <w:tc>
          <w:tcPr>
            <w:tcW w:w="5812" w:type="dxa"/>
          </w:tcPr>
          <w:p w14:paraId="1B56F3A2" w14:textId="77777777" w:rsidR="002038D5" w:rsidRPr="00F95FBD" w:rsidRDefault="002038D5" w:rsidP="00165977">
            <w:pPr>
              <w:pStyle w:val="Tabulka"/>
            </w:pPr>
            <w:r w:rsidRPr="00F95FBD">
              <w:rPr>
                <w:highlight w:val="yellow"/>
              </w:rPr>
              <w:t>[VLOŽÍ ZHOTOVITEL]</w:t>
            </w:r>
          </w:p>
        </w:tc>
      </w:tr>
      <w:tr w:rsidR="002038D5" w:rsidRPr="00F95FBD" w14:paraId="52A7B3A4" w14:textId="77777777" w:rsidTr="005923F7">
        <w:tc>
          <w:tcPr>
            <w:tcW w:w="3056" w:type="dxa"/>
          </w:tcPr>
          <w:p w14:paraId="6C2A4FD9" w14:textId="77777777" w:rsidR="002038D5" w:rsidRPr="00F95FBD" w:rsidRDefault="002038D5" w:rsidP="00165977">
            <w:pPr>
              <w:pStyle w:val="Tabulka"/>
            </w:pPr>
            <w:r w:rsidRPr="00F95FBD">
              <w:t>Telefon</w:t>
            </w:r>
          </w:p>
        </w:tc>
        <w:tc>
          <w:tcPr>
            <w:tcW w:w="5812" w:type="dxa"/>
          </w:tcPr>
          <w:p w14:paraId="2E461BDD" w14:textId="77777777" w:rsidR="002038D5" w:rsidRPr="00F95FBD" w:rsidRDefault="002038D5" w:rsidP="00165977">
            <w:pPr>
              <w:pStyle w:val="Tabulka"/>
            </w:pPr>
            <w:r w:rsidRPr="00F95FBD">
              <w:rPr>
                <w:highlight w:val="yellow"/>
              </w:rPr>
              <w:t>[VLOŽÍ ZHOTOVITEL]</w:t>
            </w:r>
          </w:p>
        </w:tc>
      </w:tr>
    </w:tbl>
    <w:p w14:paraId="06A389ED" w14:textId="78BCF830" w:rsidR="002038D5" w:rsidRDefault="002038D5" w:rsidP="00165977">
      <w:pPr>
        <w:pStyle w:val="Tabulka"/>
      </w:pPr>
    </w:p>
    <w:p w14:paraId="0599CAB6" w14:textId="77777777" w:rsidR="00075E8F" w:rsidRPr="00F95FBD" w:rsidRDefault="00075E8F" w:rsidP="00075E8F">
      <w:pPr>
        <w:pStyle w:val="Tabulka"/>
      </w:pPr>
    </w:p>
    <w:p w14:paraId="78024DA7" w14:textId="77777777" w:rsidR="00075E8F" w:rsidRPr="00F95FBD" w:rsidRDefault="00075E8F" w:rsidP="00075E8F">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075E8F" w:rsidRPr="0017282C" w14:paraId="3E9D7FDB" w14:textId="77777777" w:rsidTr="00F23CC7">
        <w:trPr>
          <w:cnfStyle w:val="100000000000" w:firstRow="1" w:lastRow="0" w:firstColumn="0" w:lastColumn="0" w:oddVBand="0" w:evenVBand="0" w:oddHBand="0" w:evenHBand="0" w:firstRowFirstColumn="0" w:firstRowLastColumn="0" w:lastRowFirstColumn="0" w:lastRowLastColumn="0"/>
        </w:trPr>
        <w:tc>
          <w:tcPr>
            <w:tcW w:w="3056" w:type="dxa"/>
          </w:tcPr>
          <w:p w14:paraId="0B69FFF3" w14:textId="77777777" w:rsidR="00075E8F" w:rsidRPr="0017282C" w:rsidRDefault="00075E8F" w:rsidP="00F23CC7">
            <w:pPr>
              <w:pStyle w:val="Tabulka"/>
              <w:keepNext/>
              <w:rPr>
                <w:rStyle w:val="Nadpisvtabulce"/>
                <w:b/>
              </w:rPr>
            </w:pPr>
            <w:r w:rsidRPr="0017282C">
              <w:rPr>
                <w:rStyle w:val="Nadpisvtabulce"/>
                <w:b/>
              </w:rPr>
              <w:t>Jméno a příjmení</w:t>
            </w:r>
          </w:p>
        </w:tc>
        <w:tc>
          <w:tcPr>
            <w:tcW w:w="5812" w:type="dxa"/>
          </w:tcPr>
          <w:p w14:paraId="7C8CBF8D" w14:textId="77777777" w:rsidR="00075E8F" w:rsidRPr="0017282C" w:rsidRDefault="00075E8F" w:rsidP="00F23CC7">
            <w:pPr>
              <w:pStyle w:val="Tabulka"/>
              <w:keepNext/>
            </w:pPr>
            <w:r w:rsidRPr="0017282C">
              <w:rPr>
                <w:highlight w:val="yellow"/>
              </w:rPr>
              <w:t>[VLOŽÍ ZHOTOVITEL]</w:t>
            </w:r>
          </w:p>
        </w:tc>
      </w:tr>
      <w:tr w:rsidR="00075E8F" w:rsidRPr="00F95FBD" w14:paraId="73EAB124" w14:textId="77777777" w:rsidTr="00F23CC7">
        <w:tc>
          <w:tcPr>
            <w:tcW w:w="3056" w:type="dxa"/>
          </w:tcPr>
          <w:p w14:paraId="3B3EC34F" w14:textId="77777777" w:rsidR="00075E8F" w:rsidRPr="00F95FBD" w:rsidRDefault="00075E8F" w:rsidP="00F23CC7">
            <w:pPr>
              <w:pStyle w:val="Tabulka"/>
              <w:keepNext/>
            </w:pPr>
            <w:r w:rsidRPr="00F95FBD">
              <w:t>Adresa</w:t>
            </w:r>
          </w:p>
        </w:tc>
        <w:tc>
          <w:tcPr>
            <w:tcW w:w="5812" w:type="dxa"/>
          </w:tcPr>
          <w:p w14:paraId="71D783DD" w14:textId="77777777" w:rsidR="00075E8F" w:rsidRPr="00F95FBD" w:rsidRDefault="00075E8F" w:rsidP="00F23CC7">
            <w:pPr>
              <w:pStyle w:val="Tabulka"/>
              <w:keepNext/>
            </w:pPr>
            <w:r w:rsidRPr="00F95FBD">
              <w:rPr>
                <w:highlight w:val="yellow"/>
              </w:rPr>
              <w:t>[VLOŽÍ ZHOTOVITEL]</w:t>
            </w:r>
          </w:p>
        </w:tc>
      </w:tr>
      <w:tr w:rsidR="00075E8F" w:rsidRPr="00F95FBD" w14:paraId="18928D0C" w14:textId="77777777" w:rsidTr="00F23CC7">
        <w:tc>
          <w:tcPr>
            <w:tcW w:w="3056" w:type="dxa"/>
          </w:tcPr>
          <w:p w14:paraId="0D9A95A9" w14:textId="77777777" w:rsidR="00075E8F" w:rsidRPr="00F95FBD" w:rsidRDefault="00075E8F" w:rsidP="00F23CC7">
            <w:pPr>
              <w:pStyle w:val="Tabulka"/>
              <w:keepNext/>
            </w:pPr>
            <w:r w:rsidRPr="00F95FBD">
              <w:t>E-mail</w:t>
            </w:r>
          </w:p>
        </w:tc>
        <w:tc>
          <w:tcPr>
            <w:tcW w:w="5812" w:type="dxa"/>
          </w:tcPr>
          <w:p w14:paraId="7E6C374D" w14:textId="77777777" w:rsidR="00075E8F" w:rsidRPr="00F95FBD" w:rsidRDefault="00075E8F" w:rsidP="00F23CC7">
            <w:pPr>
              <w:pStyle w:val="Tabulka"/>
              <w:keepNext/>
            </w:pPr>
            <w:r w:rsidRPr="00F95FBD">
              <w:rPr>
                <w:highlight w:val="yellow"/>
              </w:rPr>
              <w:t>[VLOŽÍ ZHOTOVITEL]</w:t>
            </w:r>
          </w:p>
        </w:tc>
      </w:tr>
      <w:tr w:rsidR="00075E8F" w:rsidRPr="00F95FBD" w14:paraId="0378E2C6" w14:textId="77777777" w:rsidTr="00F23CC7">
        <w:tc>
          <w:tcPr>
            <w:tcW w:w="3056" w:type="dxa"/>
          </w:tcPr>
          <w:p w14:paraId="4939B371" w14:textId="77777777" w:rsidR="00075E8F" w:rsidRPr="00F95FBD" w:rsidRDefault="00075E8F" w:rsidP="00F23CC7">
            <w:pPr>
              <w:pStyle w:val="Tabulka"/>
            </w:pPr>
            <w:r w:rsidRPr="00F95FBD">
              <w:t>Telefon</w:t>
            </w:r>
          </w:p>
        </w:tc>
        <w:tc>
          <w:tcPr>
            <w:tcW w:w="5812" w:type="dxa"/>
          </w:tcPr>
          <w:p w14:paraId="45A5C4BA" w14:textId="77777777" w:rsidR="00075E8F" w:rsidRPr="00F95FBD" w:rsidRDefault="00075E8F" w:rsidP="00F23CC7">
            <w:pPr>
              <w:pStyle w:val="Tabulka"/>
            </w:pPr>
            <w:r w:rsidRPr="00F95FBD">
              <w:rPr>
                <w:highlight w:val="yellow"/>
              </w:rPr>
              <w:t>[VLOŽÍ ZHOTOVITEL]</w:t>
            </w:r>
          </w:p>
        </w:tc>
      </w:tr>
    </w:tbl>
    <w:p w14:paraId="048A479F" w14:textId="77777777" w:rsidR="00075E8F" w:rsidRPr="00F95FBD" w:rsidRDefault="00075E8F" w:rsidP="00165977">
      <w:pPr>
        <w:pStyle w:val="Tabulka"/>
      </w:pPr>
    </w:p>
    <w:p w14:paraId="4AEEF96D"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08CED9F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E3AA81"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51103E2"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5589C1D" w14:textId="77777777" w:rsidTr="005923F7">
        <w:tc>
          <w:tcPr>
            <w:tcW w:w="3056" w:type="dxa"/>
          </w:tcPr>
          <w:p w14:paraId="028C5237" w14:textId="77777777" w:rsidR="002038D5" w:rsidRPr="00F95FBD" w:rsidRDefault="002038D5" w:rsidP="00165977">
            <w:pPr>
              <w:pStyle w:val="Tabulka"/>
            </w:pPr>
            <w:r w:rsidRPr="00F95FBD">
              <w:t>Adresa</w:t>
            </w:r>
          </w:p>
        </w:tc>
        <w:tc>
          <w:tcPr>
            <w:tcW w:w="5812" w:type="dxa"/>
          </w:tcPr>
          <w:p w14:paraId="5C3AC306" w14:textId="77777777" w:rsidR="002038D5" w:rsidRPr="00F95FBD" w:rsidRDefault="002038D5" w:rsidP="00165977">
            <w:pPr>
              <w:pStyle w:val="Tabulka"/>
            </w:pPr>
            <w:r w:rsidRPr="00F95FBD">
              <w:rPr>
                <w:highlight w:val="yellow"/>
              </w:rPr>
              <w:t>[VLOŽÍ ZHOTOVITEL]</w:t>
            </w:r>
          </w:p>
        </w:tc>
      </w:tr>
      <w:tr w:rsidR="002038D5" w:rsidRPr="00F95FBD" w14:paraId="0AB960EC" w14:textId="77777777" w:rsidTr="005923F7">
        <w:tc>
          <w:tcPr>
            <w:tcW w:w="3056" w:type="dxa"/>
          </w:tcPr>
          <w:p w14:paraId="4369FAB2" w14:textId="77777777" w:rsidR="002038D5" w:rsidRPr="00F95FBD" w:rsidRDefault="002038D5" w:rsidP="00165977">
            <w:pPr>
              <w:pStyle w:val="Tabulka"/>
            </w:pPr>
            <w:r w:rsidRPr="00F95FBD">
              <w:t>E-mail</w:t>
            </w:r>
          </w:p>
        </w:tc>
        <w:tc>
          <w:tcPr>
            <w:tcW w:w="5812" w:type="dxa"/>
          </w:tcPr>
          <w:p w14:paraId="53C369A9" w14:textId="77777777" w:rsidR="002038D5" w:rsidRPr="00F95FBD" w:rsidRDefault="002038D5" w:rsidP="00165977">
            <w:pPr>
              <w:pStyle w:val="Tabulka"/>
            </w:pPr>
            <w:r w:rsidRPr="00F95FBD">
              <w:rPr>
                <w:highlight w:val="yellow"/>
              </w:rPr>
              <w:t>[VLOŽÍ ZHOTOVITEL]</w:t>
            </w:r>
          </w:p>
        </w:tc>
      </w:tr>
      <w:tr w:rsidR="002038D5" w:rsidRPr="00F95FBD" w14:paraId="71EC1E83" w14:textId="77777777" w:rsidTr="005923F7">
        <w:tc>
          <w:tcPr>
            <w:tcW w:w="3056" w:type="dxa"/>
          </w:tcPr>
          <w:p w14:paraId="04C80020" w14:textId="77777777" w:rsidR="002038D5" w:rsidRPr="00F95FBD" w:rsidRDefault="002038D5" w:rsidP="00165977">
            <w:pPr>
              <w:pStyle w:val="Tabulka"/>
            </w:pPr>
            <w:r w:rsidRPr="00F95FBD">
              <w:t>Telefon</w:t>
            </w:r>
          </w:p>
        </w:tc>
        <w:tc>
          <w:tcPr>
            <w:tcW w:w="5812" w:type="dxa"/>
          </w:tcPr>
          <w:p w14:paraId="07B97C8F" w14:textId="77777777" w:rsidR="002038D5" w:rsidRPr="00F95FBD" w:rsidRDefault="002038D5" w:rsidP="00165977">
            <w:pPr>
              <w:pStyle w:val="Tabulka"/>
            </w:pPr>
            <w:r w:rsidRPr="00F95FBD">
              <w:rPr>
                <w:highlight w:val="yellow"/>
              </w:rPr>
              <w:t>[VLOŽÍ ZHOTOVITEL]</w:t>
            </w:r>
          </w:p>
        </w:tc>
      </w:tr>
    </w:tbl>
    <w:p w14:paraId="0A5B7A02" w14:textId="77777777" w:rsidR="00165977" w:rsidRPr="00F95FBD" w:rsidRDefault="00165977" w:rsidP="00165977">
      <w:pPr>
        <w:pStyle w:val="Tabulka"/>
      </w:pPr>
    </w:p>
    <w:p w14:paraId="72646049"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F481C7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FCECE41"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0BCB3F4D"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FEC1B19" w14:textId="77777777" w:rsidTr="005923F7">
        <w:tc>
          <w:tcPr>
            <w:tcW w:w="3056" w:type="dxa"/>
          </w:tcPr>
          <w:p w14:paraId="5C79544D" w14:textId="77777777" w:rsidR="00165977" w:rsidRPr="00F95FBD" w:rsidRDefault="00165977" w:rsidP="00165977">
            <w:pPr>
              <w:pStyle w:val="Tabulka"/>
            </w:pPr>
            <w:r w:rsidRPr="00F95FBD">
              <w:t>Adresa</w:t>
            </w:r>
          </w:p>
        </w:tc>
        <w:tc>
          <w:tcPr>
            <w:tcW w:w="5812" w:type="dxa"/>
          </w:tcPr>
          <w:p w14:paraId="35A401F6" w14:textId="77777777" w:rsidR="00165977" w:rsidRPr="00F95FBD" w:rsidRDefault="00165977" w:rsidP="00165977">
            <w:pPr>
              <w:pStyle w:val="Tabulka"/>
            </w:pPr>
            <w:r w:rsidRPr="00F95FBD">
              <w:rPr>
                <w:highlight w:val="yellow"/>
              </w:rPr>
              <w:t>[VLOŽÍ ZHOTOVITEL]</w:t>
            </w:r>
          </w:p>
        </w:tc>
      </w:tr>
      <w:tr w:rsidR="00165977" w:rsidRPr="00F95FBD" w14:paraId="48B49B08" w14:textId="77777777" w:rsidTr="005923F7">
        <w:tc>
          <w:tcPr>
            <w:tcW w:w="3056" w:type="dxa"/>
          </w:tcPr>
          <w:p w14:paraId="4FD87B07" w14:textId="77777777" w:rsidR="00165977" w:rsidRPr="00F95FBD" w:rsidRDefault="00165977" w:rsidP="00165977">
            <w:pPr>
              <w:pStyle w:val="Tabulka"/>
            </w:pPr>
            <w:r w:rsidRPr="00F95FBD">
              <w:t>E-mail</w:t>
            </w:r>
          </w:p>
        </w:tc>
        <w:tc>
          <w:tcPr>
            <w:tcW w:w="5812" w:type="dxa"/>
          </w:tcPr>
          <w:p w14:paraId="3EF49994" w14:textId="77777777" w:rsidR="00165977" w:rsidRPr="00F95FBD" w:rsidRDefault="00165977" w:rsidP="00165977">
            <w:pPr>
              <w:pStyle w:val="Tabulka"/>
            </w:pPr>
            <w:r w:rsidRPr="00F95FBD">
              <w:rPr>
                <w:highlight w:val="yellow"/>
              </w:rPr>
              <w:t>[VLOŽÍ ZHOTOVITEL]</w:t>
            </w:r>
          </w:p>
        </w:tc>
      </w:tr>
      <w:tr w:rsidR="00165977" w:rsidRPr="00F95FBD" w14:paraId="6E8BCE5E" w14:textId="77777777" w:rsidTr="005923F7">
        <w:tc>
          <w:tcPr>
            <w:tcW w:w="3056" w:type="dxa"/>
          </w:tcPr>
          <w:p w14:paraId="53AC5AB2" w14:textId="77777777" w:rsidR="00165977" w:rsidRPr="00F95FBD" w:rsidRDefault="00165977" w:rsidP="00165977">
            <w:pPr>
              <w:pStyle w:val="Tabulka"/>
            </w:pPr>
            <w:r w:rsidRPr="00F95FBD">
              <w:t>Telefon</w:t>
            </w:r>
          </w:p>
        </w:tc>
        <w:tc>
          <w:tcPr>
            <w:tcW w:w="5812" w:type="dxa"/>
          </w:tcPr>
          <w:p w14:paraId="162041DF" w14:textId="77777777" w:rsidR="00165977" w:rsidRPr="00F95FBD" w:rsidRDefault="00165977" w:rsidP="00165977">
            <w:pPr>
              <w:pStyle w:val="Tabulka"/>
            </w:pPr>
            <w:r w:rsidRPr="00F95FBD">
              <w:rPr>
                <w:highlight w:val="yellow"/>
              </w:rPr>
              <w:t>[VLOŽÍ ZHOTOVITEL]</w:t>
            </w:r>
          </w:p>
        </w:tc>
      </w:tr>
    </w:tbl>
    <w:p w14:paraId="0478DB7F" w14:textId="77777777" w:rsidR="00165977" w:rsidRPr="00F95FBD" w:rsidRDefault="00165977" w:rsidP="00165977">
      <w:pPr>
        <w:pStyle w:val="Tabulka"/>
      </w:pPr>
    </w:p>
    <w:p w14:paraId="2B89479E"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49A0D08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8D3FE1"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61D87F84"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1D2DDB67" w14:textId="77777777" w:rsidTr="005923F7">
        <w:tc>
          <w:tcPr>
            <w:tcW w:w="3056" w:type="dxa"/>
          </w:tcPr>
          <w:p w14:paraId="396DBD1D" w14:textId="77777777" w:rsidR="00165977" w:rsidRPr="00F95FBD" w:rsidRDefault="00165977" w:rsidP="00165977">
            <w:pPr>
              <w:pStyle w:val="Tabulka"/>
            </w:pPr>
            <w:r w:rsidRPr="00F95FBD">
              <w:t>Adresa</w:t>
            </w:r>
          </w:p>
        </w:tc>
        <w:tc>
          <w:tcPr>
            <w:tcW w:w="5812" w:type="dxa"/>
          </w:tcPr>
          <w:p w14:paraId="41FCE018" w14:textId="77777777" w:rsidR="00165977" w:rsidRPr="00F95FBD" w:rsidRDefault="00165977" w:rsidP="00165977">
            <w:pPr>
              <w:pStyle w:val="Tabulka"/>
            </w:pPr>
            <w:r w:rsidRPr="00F95FBD">
              <w:rPr>
                <w:highlight w:val="yellow"/>
              </w:rPr>
              <w:t>[VLOŽÍ ZHOTOVITEL]</w:t>
            </w:r>
          </w:p>
        </w:tc>
      </w:tr>
      <w:tr w:rsidR="00165977" w:rsidRPr="00F95FBD" w14:paraId="799C0852" w14:textId="77777777" w:rsidTr="005923F7">
        <w:tc>
          <w:tcPr>
            <w:tcW w:w="3056" w:type="dxa"/>
          </w:tcPr>
          <w:p w14:paraId="0346BA5D" w14:textId="77777777" w:rsidR="00165977" w:rsidRPr="00F95FBD" w:rsidRDefault="00165977" w:rsidP="00165977">
            <w:pPr>
              <w:pStyle w:val="Tabulka"/>
            </w:pPr>
            <w:r w:rsidRPr="00F95FBD">
              <w:t>E-mail</w:t>
            </w:r>
          </w:p>
        </w:tc>
        <w:tc>
          <w:tcPr>
            <w:tcW w:w="5812" w:type="dxa"/>
          </w:tcPr>
          <w:p w14:paraId="4B684140" w14:textId="77777777" w:rsidR="00165977" w:rsidRPr="00F95FBD" w:rsidRDefault="00165977" w:rsidP="00165977">
            <w:pPr>
              <w:pStyle w:val="Tabulka"/>
            </w:pPr>
            <w:r w:rsidRPr="00F95FBD">
              <w:rPr>
                <w:highlight w:val="yellow"/>
              </w:rPr>
              <w:t>[VLOŽÍ ZHOTOVITEL]</w:t>
            </w:r>
          </w:p>
        </w:tc>
      </w:tr>
      <w:tr w:rsidR="00165977" w:rsidRPr="00F95FBD" w14:paraId="12AD56F3" w14:textId="77777777" w:rsidTr="005923F7">
        <w:tc>
          <w:tcPr>
            <w:tcW w:w="3056" w:type="dxa"/>
          </w:tcPr>
          <w:p w14:paraId="71F81AFC" w14:textId="77777777" w:rsidR="00165977" w:rsidRPr="00F95FBD" w:rsidRDefault="00165977" w:rsidP="00165977">
            <w:pPr>
              <w:pStyle w:val="Tabulka"/>
            </w:pPr>
            <w:r w:rsidRPr="00F95FBD">
              <w:t>Telefon</w:t>
            </w:r>
          </w:p>
        </w:tc>
        <w:tc>
          <w:tcPr>
            <w:tcW w:w="5812" w:type="dxa"/>
          </w:tcPr>
          <w:p w14:paraId="563036A6" w14:textId="77777777" w:rsidR="00165977" w:rsidRPr="00F95FBD" w:rsidRDefault="00165977" w:rsidP="00165977">
            <w:pPr>
              <w:pStyle w:val="Tabulka"/>
            </w:pPr>
            <w:r w:rsidRPr="00F95FBD">
              <w:rPr>
                <w:highlight w:val="yellow"/>
              </w:rPr>
              <w:t>[VLOŽÍ ZHOTOVITEL]</w:t>
            </w:r>
          </w:p>
        </w:tc>
      </w:tr>
    </w:tbl>
    <w:p w14:paraId="1EED572F" w14:textId="77777777" w:rsidR="00165977" w:rsidRPr="00F95FBD" w:rsidRDefault="00165977" w:rsidP="00165977">
      <w:pPr>
        <w:pStyle w:val="Tabulka"/>
      </w:pPr>
    </w:p>
    <w:p w14:paraId="123674AD"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3C538CC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E26D914"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4362B200"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97D0EEF" w14:textId="77777777" w:rsidTr="005923F7">
        <w:tc>
          <w:tcPr>
            <w:tcW w:w="3056" w:type="dxa"/>
          </w:tcPr>
          <w:p w14:paraId="6C4BB163" w14:textId="77777777" w:rsidR="00165977" w:rsidRPr="00F95FBD" w:rsidRDefault="00165977" w:rsidP="00165977">
            <w:pPr>
              <w:pStyle w:val="Tabulka"/>
            </w:pPr>
            <w:r w:rsidRPr="00F95FBD">
              <w:t>Adresa</w:t>
            </w:r>
          </w:p>
        </w:tc>
        <w:tc>
          <w:tcPr>
            <w:tcW w:w="5812" w:type="dxa"/>
          </w:tcPr>
          <w:p w14:paraId="2EE104AC" w14:textId="77777777" w:rsidR="00165977" w:rsidRPr="00F95FBD" w:rsidRDefault="00165977" w:rsidP="00165977">
            <w:pPr>
              <w:pStyle w:val="Tabulka"/>
            </w:pPr>
            <w:r w:rsidRPr="00F95FBD">
              <w:rPr>
                <w:highlight w:val="yellow"/>
              </w:rPr>
              <w:t>[VLOŽÍ ZHOTOVITEL]</w:t>
            </w:r>
          </w:p>
        </w:tc>
      </w:tr>
      <w:tr w:rsidR="00165977" w:rsidRPr="00F95FBD" w14:paraId="7471EA9F" w14:textId="77777777" w:rsidTr="005923F7">
        <w:tc>
          <w:tcPr>
            <w:tcW w:w="3056" w:type="dxa"/>
          </w:tcPr>
          <w:p w14:paraId="1DB28F23" w14:textId="77777777" w:rsidR="00165977" w:rsidRPr="00F95FBD" w:rsidRDefault="00165977" w:rsidP="00165977">
            <w:pPr>
              <w:pStyle w:val="Tabulka"/>
            </w:pPr>
            <w:r w:rsidRPr="00F95FBD">
              <w:t>E-mail</w:t>
            </w:r>
          </w:p>
        </w:tc>
        <w:tc>
          <w:tcPr>
            <w:tcW w:w="5812" w:type="dxa"/>
          </w:tcPr>
          <w:p w14:paraId="662A00E9" w14:textId="77777777" w:rsidR="00165977" w:rsidRPr="00F95FBD" w:rsidRDefault="00165977" w:rsidP="00165977">
            <w:pPr>
              <w:pStyle w:val="Tabulka"/>
            </w:pPr>
            <w:r w:rsidRPr="00F95FBD">
              <w:rPr>
                <w:highlight w:val="yellow"/>
              </w:rPr>
              <w:t>[VLOŽÍ ZHOTOVITEL]</w:t>
            </w:r>
          </w:p>
        </w:tc>
      </w:tr>
      <w:tr w:rsidR="00165977" w:rsidRPr="00F95FBD" w14:paraId="4ED9491A" w14:textId="77777777" w:rsidTr="005923F7">
        <w:tc>
          <w:tcPr>
            <w:tcW w:w="3056" w:type="dxa"/>
          </w:tcPr>
          <w:p w14:paraId="5142B8E4" w14:textId="77777777" w:rsidR="00165977" w:rsidRPr="00F95FBD" w:rsidRDefault="00165977" w:rsidP="00165977">
            <w:pPr>
              <w:pStyle w:val="Tabulka"/>
            </w:pPr>
            <w:r w:rsidRPr="00F95FBD">
              <w:t>Telefon</w:t>
            </w:r>
          </w:p>
        </w:tc>
        <w:tc>
          <w:tcPr>
            <w:tcW w:w="5812" w:type="dxa"/>
          </w:tcPr>
          <w:p w14:paraId="07BBE8A9" w14:textId="77777777" w:rsidR="00165977" w:rsidRPr="00F95FBD" w:rsidRDefault="00165977" w:rsidP="00165977">
            <w:pPr>
              <w:pStyle w:val="Tabulka"/>
            </w:pPr>
            <w:r w:rsidRPr="00F95FBD">
              <w:rPr>
                <w:highlight w:val="yellow"/>
              </w:rPr>
              <w:t>[VLOŽÍ ZHOTOVITEL]</w:t>
            </w:r>
          </w:p>
        </w:tc>
      </w:tr>
    </w:tbl>
    <w:p w14:paraId="00D63CA5" w14:textId="77777777" w:rsidR="00165977" w:rsidRPr="00F95FBD" w:rsidRDefault="00165977" w:rsidP="00165977">
      <w:pPr>
        <w:pStyle w:val="Tabulka"/>
      </w:pPr>
    </w:p>
    <w:p w14:paraId="35E14362"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elektrotechnická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7FD69D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DE2DE59"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2378AFCF"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DF81FB1" w14:textId="77777777" w:rsidTr="005923F7">
        <w:tc>
          <w:tcPr>
            <w:tcW w:w="3056" w:type="dxa"/>
          </w:tcPr>
          <w:p w14:paraId="7FD36966" w14:textId="77777777" w:rsidR="00165977" w:rsidRPr="00F95FBD" w:rsidRDefault="00165977" w:rsidP="00165977">
            <w:pPr>
              <w:pStyle w:val="Tabulka"/>
            </w:pPr>
            <w:r w:rsidRPr="00F95FBD">
              <w:t>Adresa</w:t>
            </w:r>
          </w:p>
        </w:tc>
        <w:tc>
          <w:tcPr>
            <w:tcW w:w="5812" w:type="dxa"/>
          </w:tcPr>
          <w:p w14:paraId="6C7F62A4" w14:textId="77777777" w:rsidR="00165977" w:rsidRPr="00F95FBD" w:rsidRDefault="00165977" w:rsidP="00165977">
            <w:pPr>
              <w:pStyle w:val="Tabulka"/>
            </w:pPr>
            <w:r w:rsidRPr="00F95FBD">
              <w:rPr>
                <w:highlight w:val="yellow"/>
              </w:rPr>
              <w:t>[VLOŽÍ ZHOTOVITEL]</w:t>
            </w:r>
          </w:p>
        </w:tc>
      </w:tr>
      <w:tr w:rsidR="00165977" w:rsidRPr="00F95FBD" w14:paraId="7DE0C425" w14:textId="77777777" w:rsidTr="005923F7">
        <w:tc>
          <w:tcPr>
            <w:tcW w:w="3056" w:type="dxa"/>
          </w:tcPr>
          <w:p w14:paraId="62E4BBB7" w14:textId="77777777" w:rsidR="00165977" w:rsidRPr="00F95FBD" w:rsidRDefault="00165977" w:rsidP="00165977">
            <w:pPr>
              <w:pStyle w:val="Tabulka"/>
            </w:pPr>
            <w:r w:rsidRPr="00F95FBD">
              <w:t>E-mail</w:t>
            </w:r>
          </w:p>
        </w:tc>
        <w:tc>
          <w:tcPr>
            <w:tcW w:w="5812" w:type="dxa"/>
          </w:tcPr>
          <w:p w14:paraId="7C024367" w14:textId="77777777" w:rsidR="00165977" w:rsidRPr="00F95FBD" w:rsidRDefault="00165977" w:rsidP="00165977">
            <w:pPr>
              <w:pStyle w:val="Tabulka"/>
            </w:pPr>
            <w:r w:rsidRPr="00F95FBD">
              <w:rPr>
                <w:highlight w:val="yellow"/>
              </w:rPr>
              <w:t>[VLOŽÍ ZHOTOVITEL]</w:t>
            </w:r>
          </w:p>
        </w:tc>
      </w:tr>
      <w:tr w:rsidR="00165977" w:rsidRPr="00F95FBD" w14:paraId="7F83B1AA" w14:textId="77777777" w:rsidTr="005923F7">
        <w:tc>
          <w:tcPr>
            <w:tcW w:w="3056" w:type="dxa"/>
          </w:tcPr>
          <w:p w14:paraId="32D1B7DA" w14:textId="77777777" w:rsidR="00165977" w:rsidRPr="00F95FBD" w:rsidRDefault="00165977" w:rsidP="00165977">
            <w:pPr>
              <w:pStyle w:val="Tabulka"/>
            </w:pPr>
            <w:r w:rsidRPr="00F95FBD">
              <w:t>Telefon</w:t>
            </w:r>
          </w:p>
        </w:tc>
        <w:tc>
          <w:tcPr>
            <w:tcW w:w="5812" w:type="dxa"/>
          </w:tcPr>
          <w:p w14:paraId="3286FC24" w14:textId="77777777" w:rsidR="00165977" w:rsidRPr="00F95FBD" w:rsidRDefault="00165977" w:rsidP="00165977">
            <w:pPr>
              <w:pStyle w:val="Tabulka"/>
            </w:pPr>
            <w:r w:rsidRPr="00F95FBD">
              <w:rPr>
                <w:highlight w:val="yellow"/>
              </w:rPr>
              <w:t>[VLOŽÍ ZHOTOVITEL]</w:t>
            </w:r>
          </w:p>
        </w:tc>
      </w:tr>
    </w:tbl>
    <w:p w14:paraId="7A43B69F" w14:textId="77777777" w:rsidR="00165977" w:rsidRPr="00F95FBD" w:rsidRDefault="00165977" w:rsidP="00165977">
      <w:pPr>
        <w:pStyle w:val="Tabulka"/>
      </w:pPr>
    </w:p>
    <w:p w14:paraId="12C1F94F" w14:textId="77777777" w:rsidR="00165977" w:rsidRPr="00F95FBD" w:rsidRDefault="004436EE" w:rsidP="00165977">
      <w:pPr>
        <w:pStyle w:val="Nadpistabulky"/>
        <w:rPr>
          <w:sz w:val="18"/>
          <w:szCs w:val="18"/>
        </w:rPr>
      </w:pPr>
      <w:r>
        <w:rPr>
          <w:sz w:val="18"/>
          <w:szCs w:val="18"/>
        </w:rPr>
        <w:lastRenderedPageBreak/>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D120B2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68615CE"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50FF4BF6"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50CEB28" w14:textId="77777777" w:rsidTr="005923F7">
        <w:tc>
          <w:tcPr>
            <w:tcW w:w="3056" w:type="dxa"/>
          </w:tcPr>
          <w:p w14:paraId="6843FCB6" w14:textId="77777777" w:rsidR="00165977" w:rsidRPr="00F95FBD" w:rsidRDefault="00165977" w:rsidP="005923F7">
            <w:pPr>
              <w:pStyle w:val="Tabulka"/>
              <w:keepNext/>
            </w:pPr>
            <w:r w:rsidRPr="00F95FBD">
              <w:t>Adresa</w:t>
            </w:r>
          </w:p>
        </w:tc>
        <w:tc>
          <w:tcPr>
            <w:tcW w:w="5812" w:type="dxa"/>
          </w:tcPr>
          <w:p w14:paraId="1342CF07" w14:textId="77777777" w:rsidR="00165977" w:rsidRPr="00F95FBD" w:rsidRDefault="00165977" w:rsidP="00165977">
            <w:pPr>
              <w:pStyle w:val="Tabulka"/>
            </w:pPr>
            <w:r w:rsidRPr="00F95FBD">
              <w:rPr>
                <w:highlight w:val="yellow"/>
              </w:rPr>
              <w:t>[VLOŽÍ ZHOTOVITEL]</w:t>
            </w:r>
          </w:p>
        </w:tc>
      </w:tr>
      <w:tr w:rsidR="00165977" w:rsidRPr="00F95FBD" w14:paraId="3C1BFD68" w14:textId="77777777" w:rsidTr="005923F7">
        <w:tc>
          <w:tcPr>
            <w:tcW w:w="3056" w:type="dxa"/>
          </w:tcPr>
          <w:p w14:paraId="5BA60611" w14:textId="77777777" w:rsidR="00165977" w:rsidRPr="00F95FBD" w:rsidRDefault="00165977" w:rsidP="00165977">
            <w:pPr>
              <w:pStyle w:val="Tabulka"/>
            </w:pPr>
            <w:r w:rsidRPr="00F95FBD">
              <w:t>E-mail</w:t>
            </w:r>
          </w:p>
        </w:tc>
        <w:tc>
          <w:tcPr>
            <w:tcW w:w="5812" w:type="dxa"/>
          </w:tcPr>
          <w:p w14:paraId="0B439E49" w14:textId="77777777" w:rsidR="00165977" w:rsidRPr="00F95FBD" w:rsidRDefault="00165977" w:rsidP="00165977">
            <w:pPr>
              <w:pStyle w:val="Tabulka"/>
            </w:pPr>
            <w:r w:rsidRPr="00F95FBD">
              <w:rPr>
                <w:highlight w:val="yellow"/>
              </w:rPr>
              <w:t>[VLOŽÍ ZHOTOVITEL]</w:t>
            </w:r>
          </w:p>
        </w:tc>
      </w:tr>
      <w:tr w:rsidR="00165977" w:rsidRPr="00F95FBD" w14:paraId="71A10383" w14:textId="77777777" w:rsidTr="005923F7">
        <w:tc>
          <w:tcPr>
            <w:tcW w:w="3056" w:type="dxa"/>
          </w:tcPr>
          <w:p w14:paraId="18D5630A" w14:textId="77777777" w:rsidR="00165977" w:rsidRPr="00F95FBD" w:rsidRDefault="00165977" w:rsidP="00165977">
            <w:pPr>
              <w:pStyle w:val="Tabulka"/>
            </w:pPr>
            <w:r w:rsidRPr="00F95FBD">
              <w:t>Telefon</w:t>
            </w:r>
          </w:p>
        </w:tc>
        <w:tc>
          <w:tcPr>
            <w:tcW w:w="5812" w:type="dxa"/>
          </w:tcPr>
          <w:p w14:paraId="4D452B75" w14:textId="77777777" w:rsidR="00165977" w:rsidRPr="00F95FBD" w:rsidRDefault="00165977" w:rsidP="00165977">
            <w:pPr>
              <w:pStyle w:val="Tabulka"/>
            </w:pPr>
            <w:r w:rsidRPr="00F95FBD">
              <w:rPr>
                <w:highlight w:val="yellow"/>
              </w:rPr>
              <w:t>[VLOŽÍ ZHOTOVITEL]</w:t>
            </w:r>
          </w:p>
        </w:tc>
      </w:tr>
    </w:tbl>
    <w:p w14:paraId="4910BAE4" w14:textId="2082A8E6" w:rsidR="00EC707C" w:rsidRDefault="00EC707C" w:rsidP="00EC707C">
      <w:pPr>
        <w:pStyle w:val="Tabulka"/>
      </w:pPr>
    </w:p>
    <w:p w14:paraId="6650C6BF" w14:textId="130B865F" w:rsidR="00075E8F" w:rsidRPr="00F95FBD" w:rsidRDefault="00075E8F" w:rsidP="00075E8F">
      <w:pPr>
        <w:pStyle w:val="Nadpistabulky"/>
        <w:rPr>
          <w:sz w:val="18"/>
          <w:szCs w:val="18"/>
        </w:rPr>
      </w:pPr>
      <w:r>
        <w:rPr>
          <w:sz w:val="18"/>
          <w:szCs w:val="18"/>
        </w:rPr>
        <w:t>Autorizovaný zeměměřický inženýr</w:t>
      </w:r>
    </w:p>
    <w:tbl>
      <w:tblPr>
        <w:tblStyle w:val="TabulkaS-zhlav"/>
        <w:tblW w:w="8789" w:type="dxa"/>
        <w:tblLook w:val="04A0" w:firstRow="1" w:lastRow="0" w:firstColumn="1" w:lastColumn="0" w:noHBand="0" w:noVBand="1"/>
      </w:tblPr>
      <w:tblGrid>
        <w:gridCol w:w="3030"/>
        <w:gridCol w:w="5759"/>
      </w:tblGrid>
      <w:tr w:rsidR="00075E8F" w:rsidRPr="0017282C" w14:paraId="0EBBEDBB" w14:textId="77777777" w:rsidTr="00075E8F">
        <w:trPr>
          <w:cnfStyle w:val="100000000000" w:firstRow="1" w:lastRow="0" w:firstColumn="0" w:lastColumn="0" w:oddVBand="0" w:evenVBand="0" w:oddHBand="0" w:evenHBand="0" w:firstRowFirstColumn="0" w:firstRowLastColumn="0" w:lastRowFirstColumn="0" w:lastRowLastColumn="0"/>
        </w:trPr>
        <w:tc>
          <w:tcPr>
            <w:tcW w:w="3030" w:type="dxa"/>
          </w:tcPr>
          <w:p w14:paraId="43E56B1F" w14:textId="77777777" w:rsidR="00075E8F" w:rsidRPr="0017282C" w:rsidRDefault="00075E8F" w:rsidP="00F23CC7">
            <w:pPr>
              <w:pStyle w:val="Tabulka"/>
              <w:keepNext/>
              <w:rPr>
                <w:rStyle w:val="Nadpisvtabulce"/>
                <w:b/>
              </w:rPr>
            </w:pPr>
            <w:r w:rsidRPr="0017282C">
              <w:rPr>
                <w:rStyle w:val="Nadpisvtabulce"/>
                <w:b/>
              </w:rPr>
              <w:t>Jméno a příjmení</w:t>
            </w:r>
          </w:p>
        </w:tc>
        <w:tc>
          <w:tcPr>
            <w:tcW w:w="5759" w:type="dxa"/>
          </w:tcPr>
          <w:p w14:paraId="534B6704" w14:textId="77777777" w:rsidR="00075E8F" w:rsidRPr="0017282C" w:rsidRDefault="00075E8F" w:rsidP="00F23CC7">
            <w:pPr>
              <w:pStyle w:val="Tabulka"/>
            </w:pPr>
            <w:r w:rsidRPr="0017282C">
              <w:rPr>
                <w:highlight w:val="yellow"/>
              </w:rPr>
              <w:t>[VLOŽÍ ZHOTOVITEL]</w:t>
            </w:r>
          </w:p>
        </w:tc>
      </w:tr>
      <w:tr w:rsidR="00075E8F" w:rsidRPr="00F95FBD" w14:paraId="48BCB4D6" w14:textId="77777777" w:rsidTr="00075E8F">
        <w:tc>
          <w:tcPr>
            <w:tcW w:w="3030" w:type="dxa"/>
          </w:tcPr>
          <w:p w14:paraId="5A9BDA47" w14:textId="77777777" w:rsidR="00075E8F" w:rsidRPr="00F95FBD" w:rsidRDefault="00075E8F" w:rsidP="00F23CC7">
            <w:pPr>
              <w:pStyle w:val="Tabulka"/>
              <w:keepNext/>
            </w:pPr>
            <w:r w:rsidRPr="00F95FBD">
              <w:t>Adresa</w:t>
            </w:r>
          </w:p>
        </w:tc>
        <w:tc>
          <w:tcPr>
            <w:tcW w:w="5759" w:type="dxa"/>
          </w:tcPr>
          <w:p w14:paraId="2811AA3D" w14:textId="77777777" w:rsidR="00075E8F" w:rsidRPr="00F95FBD" w:rsidRDefault="00075E8F" w:rsidP="00F23CC7">
            <w:pPr>
              <w:pStyle w:val="Tabulka"/>
            </w:pPr>
            <w:r w:rsidRPr="00F95FBD">
              <w:rPr>
                <w:highlight w:val="yellow"/>
              </w:rPr>
              <w:t>[VLOŽÍ ZHOTOVITEL]</w:t>
            </w:r>
          </w:p>
        </w:tc>
      </w:tr>
      <w:tr w:rsidR="00075E8F" w:rsidRPr="00F95FBD" w14:paraId="0C724D64" w14:textId="77777777" w:rsidTr="00075E8F">
        <w:tc>
          <w:tcPr>
            <w:tcW w:w="3030" w:type="dxa"/>
          </w:tcPr>
          <w:p w14:paraId="0A7244F2" w14:textId="77777777" w:rsidR="00075E8F" w:rsidRPr="00F95FBD" w:rsidRDefault="00075E8F" w:rsidP="00F23CC7">
            <w:pPr>
              <w:pStyle w:val="Tabulka"/>
            </w:pPr>
            <w:r w:rsidRPr="00F95FBD">
              <w:t>E-mail</w:t>
            </w:r>
          </w:p>
        </w:tc>
        <w:tc>
          <w:tcPr>
            <w:tcW w:w="5759" w:type="dxa"/>
          </w:tcPr>
          <w:p w14:paraId="5CCBAB2A" w14:textId="77777777" w:rsidR="00075E8F" w:rsidRPr="00F95FBD" w:rsidRDefault="00075E8F" w:rsidP="00F23CC7">
            <w:pPr>
              <w:pStyle w:val="Tabulka"/>
            </w:pPr>
            <w:r w:rsidRPr="00F95FBD">
              <w:rPr>
                <w:highlight w:val="yellow"/>
              </w:rPr>
              <w:t>[VLOŽÍ ZHOTOVITEL]</w:t>
            </w:r>
          </w:p>
        </w:tc>
      </w:tr>
      <w:tr w:rsidR="00075E8F" w:rsidRPr="00F95FBD" w14:paraId="3F2DF13B" w14:textId="77777777" w:rsidTr="00075E8F">
        <w:tc>
          <w:tcPr>
            <w:tcW w:w="3030" w:type="dxa"/>
          </w:tcPr>
          <w:p w14:paraId="180FB4B8" w14:textId="77777777" w:rsidR="00075E8F" w:rsidRPr="00F95FBD" w:rsidRDefault="00075E8F" w:rsidP="00F23CC7">
            <w:pPr>
              <w:pStyle w:val="Tabulka"/>
            </w:pPr>
            <w:r w:rsidRPr="00F95FBD">
              <w:t>Telefon</w:t>
            </w:r>
          </w:p>
        </w:tc>
        <w:tc>
          <w:tcPr>
            <w:tcW w:w="5759" w:type="dxa"/>
          </w:tcPr>
          <w:p w14:paraId="2D94C3F2" w14:textId="77777777" w:rsidR="00075E8F" w:rsidRPr="00F95FBD" w:rsidRDefault="00075E8F" w:rsidP="00F23CC7">
            <w:pPr>
              <w:pStyle w:val="Tabulka"/>
            </w:pPr>
            <w:r w:rsidRPr="00F95FBD">
              <w:rPr>
                <w:highlight w:val="yellow"/>
              </w:rPr>
              <w:t>[VLOŽÍ ZHOTOVITEL]</w:t>
            </w:r>
          </w:p>
        </w:tc>
      </w:tr>
    </w:tbl>
    <w:p w14:paraId="2529726F" w14:textId="77777777" w:rsidR="00075E8F" w:rsidRPr="00F95FBD" w:rsidRDefault="00075E8F" w:rsidP="00075E8F">
      <w:pPr>
        <w:pStyle w:val="Tabulka"/>
      </w:pPr>
    </w:p>
    <w:p w14:paraId="4217D574" w14:textId="77777777" w:rsidR="00075E8F" w:rsidRPr="00F95FBD" w:rsidRDefault="00075E8F" w:rsidP="00075E8F">
      <w:pPr>
        <w:pStyle w:val="Nadpistabulky"/>
        <w:rPr>
          <w:sz w:val="18"/>
          <w:szCs w:val="18"/>
        </w:rPr>
      </w:pPr>
      <w:r>
        <w:rPr>
          <w:sz w:val="18"/>
          <w:szCs w:val="18"/>
        </w:rPr>
        <w:t>Specialista na g</w:t>
      </w:r>
      <w:r w:rsidRPr="00EC707C">
        <w:rPr>
          <w:sz w:val="18"/>
          <w:szCs w:val="18"/>
        </w:rPr>
        <w:t>eotechnik</w:t>
      </w:r>
      <w:r>
        <w:rPr>
          <w:sz w:val="18"/>
          <w:szCs w:val="18"/>
        </w:rPr>
        <w:t xml:space="preserve">u </w:t>
      </w:r>
    </w:p>
    <w:tbl>
      <w:tblPr>
        <w:tblStyle w:val="TabulkaS-zhlav"/>
        <w:tblW w:w="8789" w:type="dxa"/>
        <w:tblLook w:val="04A0" w:firstRow="1" w:lastRow="0" w:firstColumn="1" w:lastColumn="0" w:noHBand="0" w:noVBand="1"/>
      </w:tblPr>
      <w:tblGrid>
        <w:gridCol w:w="3030"/>
        <w:gridCol w:w="5759"/>
      </w:tblGrid>
      <w:tr w:rsidR="00075E8F" w:rsidRPr="0017282C" w14:paraId="1999AD35" w14:textId="77777777" w:rsidTr="00F23CC7">
        <w:trPr>
          <w:cnfStyle w:val="100000000000" w:firstRow="1" w:lastRow="0" w:firstColumn="0" w:lastColumn="0" w:oddVBand="0" w:evenVBand="0" w:oddHBand="0" w:evenHBand="0" w:firstRowFirstColumn="0" w:firstRowLastColumn="0" w:lastRowFirstColumn="0" w:lastRowLastColumn="0"/>
        </w:trPr>
        <w:tc>
          <w:tcPr>
            <w:tcW w:w="3056" w:type="dxa"/>
          </w:tcPr>
          <w:p w14:paraId="2764A7C5" w14:textId="77777777" w:rsidR="00075E8F" w:rsidRPr="0017282C" w:rsidRDefault="00075E8F" w:rsidP="00F23CC7">
            <w:pPr>
              <w:pStyle w:val="Tabulka"/>
              <w:rPr>
                <w:rStyle w:val="Nadpisvtabulce"/>
                <w:b/>
              </w:rPr>
            </w:pPr>
            <w:r w:rsidRPr="0017282C">
              <w:rPr>
                <w:rStyle w:val="Nadpisvtabulce"/>
                <w:b/>
              </w:rPr>
              <w:t>Jméno a příjmení</w:t>
            </w:r>
          </w:p>
        </w:tc>
        <w:tc>
          <w:tcPr>
            <w:tcW w:w="5812" w:type="dxa"/>
          </w:tcPr>
          <w:p w14:paraId="5B85083B" w14:textId="77777777" w:rsidR="00075E8F" w:rsidRPr="0017282C" w:rsidRDefault="00075E8F" w:rsidP="00F23CC7">
            <w:pPr>
              <w:pStyle w:val="Tabulka"/>
            </w:pPr>
            <w:r w:rsidRPr="0017282C">
              <w:rPr>
                <w:highlight w:val="yellow"/>
              </w:rPr>
              <w:t>[VLOŽÍ ZHOTOVITEL]</w:t>
            </w:r>
          </w:p>
        </w:tc>
      </w:tr>
      <w:tr w:rsidR="00075E8F" w:rsidRPr="00F95FBD" w14:paraId="5FE93FE7" w14:textId="77777777" w:rsidTr="00F23CC7">
        <w:tc>
          <w:tcPr>
            <w:tcW w:w="3056" w:type="dxa"/>
          </w:tcPr>
          <w:p w14:paraId="379681B4" w14:textId="77777777" w:rsidR="00075E8F" w:rsidRPr="00F95FBD" w:rsidRDefault="00075E8F" w:rsidP="00F23CC7">
            <w:pPr>
              <w:pStyle w:val="Tabulka"/>
            </w:pPr>
            <w:r w:rsidRPr="00F95FBD">
              <w:t>Adresa</w:t>
            </w:r>
          </w:p>
        </w:tc>
        <w:tc>
          <w:tcPr>
            <w:tcW w:w="5812" w:type="dxa"/>
          </w:tcPr>
          <w:p w14:paraId="23FA99C1" w14:textId="77777777" w:rsidR="00075E8F" w:rsidRPr="00F95FBD" w:rsidRDefault="00075E8F" w:rsidP="00F23CC7">
            <w:pPr>
              <w:pStyle w:val="Tabulka"/>
            </w:pPr>
            <w:r w:rsidRPr="00F95FBD">
              <w:rPr>
                <w:highlight w:val="yellow"/>
              </w:rPr>
              <w:t>[VLOŽÍ ZHOTOVITEL]</w:t>
            </w:r>
          </w:p>
        </w:tc>
      </w:tr>
      <w:tr w:rsidR="00075E8F" w:rsidRPr="00F95FBD" w14:paraId="4549892B" w14:textId="77777777" w:rsidTr="00F23CC7">
        <w:tc>
          <w:tcPr>
            <w:tcW w:w="3056" w:type="dxa"/>
          </w:tcPr>
          <w:p w14:paraId="12456301" w14:textId="77777777" w:rsidR="00075E8F" w:rsidRPr="00F95FBD" w:rsidRDefault="00075E8F" w:rsidP="00F23CC7">
            <w:pPr>
              <w:pStyle w:val="Tabulka"/>
            </w:pPr>
            <w:r w:rsidRPr="00F95FBD">
              <w:t>E-mail</w:t>
            </w:r>
          </w:p>
        </w:tc>
        <w:tc>
          <w:tcPr>
            <w:tcW w:w="5812" w:type="dxa"/>
          </w:tcPr>
          <w:p w14:paraId="0AF3C7ED" w14:textId="77777777" w:rsidR="00075E8F" w:rsidRPr="00F95FBD" w:rsidRDefault="00075E8F" w:rsidP="00F23CC7">
            <w:pPr>
              <w:pStyle w:val="Tabulka"/>
            </w:pPr>
            <w:r w:rsidRPr="00F95FBD">
              <w:rPr>
                <w:highlight w:val="yellow"/>
              </w:rPr>
              <w:t>[VLOŽÍ ZHOTOVITEL]</w:t>
            </w:r>
          </w:p>
        </w:tc>
      </w:tr>
      <w:tr w:rsidR="00075E8F" w:rsidRPr="00F95FBD" w14:paraId="44043251" w14:textId="77777777" w:rsidTr="00F23CC7">
        <w:tc>
          <w:tcPr>
            <w:tcW w:w="3056" w:type="dxa"/>
          </w:tcPr>
          <w:p w14:paraId="312007B2" w14:textId="77777777" w:rsidR="00075E8F" w:rsidRPr="00F95FBD" w:rsidRDefault="00075E8F" w:rsidP="00F23CC7">
            <w:pPr>
              <w:pStyle w:val="Tabulka"/>
            </w:pPr>
            <w:r w:rsidRPr="00F95FBD">
              <w:t>Telefon</w:t>
            </w:r>
          </w:p>
        </w:tc>
        <w:tc>
          <w:tcPr>
            <w:tcW w:w="5812" w:type="dxa"/>
          </w:tcPr>
          <w:p w14:paraId="34D3FFAC" w14:textId="77777777" w:rsidR="00075E8F" w:rsidRPr="00F95FBD" w:rsidRDefault="00075E8F" w:rsidP="00F23CC7">
            <w:pPr>
              <w:pStyle w:val="Tabulka"/>
            </w:pPr>
            <w:r w:rsidRPr="00F95FBD">
              <w:rPr>
                <w:highlight w:val="yellow"/>
              </w:rPr>
              <w:t>[VLOŽÍ ZHOTOVITEL]</w:t>
            </w:r>
          </w:p>
        </w:tc>
      </w:tr>
    </w:tbl>
    <w:p w14:paraId="04D48E2E" w14:textId="77777777" w:rsidR="00075E8F" w:rsidRPr="00F95FBD" w:rsidRDefault="00075E8F" w:rsidP="00EC707C">
      <w:pPr>
        <w:pStyle w:val="Tabulka"/>
      </w:pPr>
    </w:p>
    <w:p w14:paraId="21DE91E0"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4518B80A"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28EF811"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71CF9F21"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0C345F28" w14:textId="77777777" w:rsidTr="005923F7">
        <w:tc>
          <w:tcPr>
            <w:tcW w:w="3056" w:type="dxa"/>
          </w:tcPr>
          <w:p w14:paraId="605925A2" w14:textId="77777777" w:rsidR="00EC707C" w:rsidRPr="00F95FBD" w:rsidRDefault="00EC707C" w:rsidP="00964369">
            <w:pPr>
              <w:pStyle w:val="Tabulka"/>
            </w:pPr>
            <w:r w:rsidRPr="00F95FBD">
              <w:t>Adresa</w:t>
            </w:r>
          </w:p>
        </w:tc>
        <w:tc>
          <w:tcPr>
            <w:tcW w:w="5812" w:type="dxa"/>
          </w:tcPr>
          <w:p w14:paraId="57059510" w14:textId="77777777" w:rsidR="00EC707C" w:rsidRPr="00F95FBD" w:rsidRDefault="00EC707C" w:rsidP="00964369">
            <w:pPr>
              <w:pStyle w:val="Tabulka"/>
            </w:pPr>
            <w:r w:rsidRPr="00F95FBD">
              <w:rPr>
                <w:highlight w:val="yellow"/>
              </w:rPr>
              <w:t>[VLOŽÍ ZHOTOVITEL]</w:t>
            </w:r>
          </w:p>
        </w:tc>
      </w:tr>
      <w:tr w:rsidR="00EC707C" w:rsidRPr="00F95FBD" w14:paraId="3A6452CF" w14:textId="77777777" w:rsidTr="005923F7">
        <w:tc>
          <w:tcPr>
            <w:tcW w:w="3056" w:type="dxa"/>
          </w:tcPr>
          <w:p w14:paraId="50333AED" w14:textId="77777777" w:rsidR="00EC707C" w:rsidRPr="00F95FBD" w:rsidRDefault="00EC707C" w:rsidP="00964369">
            <w:pPr>
              <w:pStyle w:val="Tabulka"/>
            </w:pPr>
            <w:r w:rsidRPr="00F95FBD">
              <w:t>E-mail</w:t>
            </w:r>
          </w:p>
        </w:tc>
        <w:tc>
          <w:tcPr>
            <w:tcW w:w="5812" w:type="dxa"/>
          </w:tcPr>
          <w:p w14:paraId="5868752E" w14:textId="77777777" w:rsidR="00EC707C" w:rsidRPr="00F95FBD" w:rsidRDefault="00EC707C" w:rsidP="00964369">
            <w:pPr>
              <w:pStyle w:val="Tabulka"/>
            </w:pPr>
            <w:r w:rsidRPr="00F95FBD">
              <w:rPr>
                <w:highlight w:val="yellow"/>
              </w:rPr>
              <w:t>[VLOŽÍ ZHOTOVITEL]</w:t>
            </w:r>
          </w:p>
        </w:tc>
      </w:tr>
      <w:tr w:rsidR="00EC707C" w:rsidRPr="00F95FBD" w14:paraId="189C2578" w14:textId="77777777" w:rsidTr="005923F7">
        <w:tc>
          <w:tcPr>
            <w:tcW w:w="3056" w:type="dxa"/>
          </w:tcPr>
          <w:p w14:paraId="35C994A9" w14:textId="77777777" w:rsidR="00EC707C" w:rsidRPr="00F95FBD" w:rsidRDefault="00EC707C" w:rsidP="00964369">
            <w:pPr>
              <w:pStyle w:val="Tabulka"/>
            </w:pPr>
            <w:r w:rsidRPr="00F95FBD">
              <w:t>Telefon</w:t>
            </w:r>
          </w:p>
        </w:tc>
        <w:tc>
          <w:tcPr>
            <w:tcW w:w="5812" w:type="dxa"/>
          </w:tcPr>
          <w:p w14:paraId="1158D97C" w14:textId="77777777" w:rsidR="00EC707C" w:rsidRPr="00F95FBD" w:rsidRDefault="00EC707C" w:rsidP="00964369">
            <w:pPr>
              <w:pStyle w:val="Tabulka"/>
            </w:pPr>
            <w:r w:rsidRPr="00F95FBD">
              <w:rPr>
                <w:highlight w:val="yellow"/>
              </w:rPr>
              <w:t>[VLOŽÍ ZHOTOVITEL]</w:t>
            </w:r>
          </w:p>
        </w:tc>
      </w:tr>
    </w:tbl>
    <w:p w14:paraId="27352BB5" w14:textId="77777777" w:rsidR="00EC707C" w:rsidRPr="00F95FBD" w:rsidRDefault="00EC707C" w:rsidP="00EC707C">
      <w:pPr>
        <w:pStyle w:val="Tabulka"/>
      </w:pPr>
    </w:p>
    <w:p w14:paraId="3DDA75E7"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40EBE8B1" w14:textId="77777777" w:rsidTr="004E0117">
        <w:trPr>
          <w:cnfStyle w:val="100000000000" w:firstRow="1" w:lastRow="0" w:firstColumn="0" w:lastColumn="0" w:oddVBand="0" w:evenVBand="0" w:oddHBand="0" w:evenHBand="0" w:firstRowFirstColumn="0" w:firstRowLastColumn="0" w:lastRowFirstColumn="0" w:lastRowLastColumn="0"/>
        </w:trPr>
        <w:tc>
          <w:tcPr>
            <w:tcW w:w="3030" w:type="dxa"/>
          </w:tcPr>
          <w:p w14:paraId="00E9ECC6" w14:textId="77777777" w:rsidR="00EC707C" w:rsidRPr="0017282C" w:rsidRDefault="00EC707C" w:rsidP="00964369">
            <w:pPr>
              <w:pStyle w:val="Tabulka"/>
              <w:rPr>
                <w:rStyle w:val="Nadpisvtabulce"/>
                <w:b/>
              </w:rPr>
            </w:pPr>
            <w:r w:rsidRPr="0017282C">
              <w:rPr>
                <w:rStyle w:val="Nadpisvtabulce"/>
                <w:b/>
              </w:rPr>
              <w:t>Jméno a příjmení</w:t>
            </w:r>
          </w:p>
        </w:tc>
        <w:tc>
          <w:tcPr>
            <w:tcW w:w="5759" w:type="dxa"/>
          </w:tcPr>
          <w:p w14:paraId="292D10D8"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DCEF5DC" w14:textId="77777777" w:rsidTr="004E0117">
        <w:tc>
          <w:tcPr>
            <w:tcW w:w="3030" w:type="dxa"/>
          </w:tcPr>
          <w:p w14:paraId="354A9273" w14:textId="77777777" w:rsidR="00EC707C" w:rsidRPr="00F95FBD" w:rsidRDefault="00EC707C" w:rsidP="00964369">
            <w:pPr>
              <w:pStyle w:val="Tabulka"/>
            </w:pPr>
            <w:r w:rsidRPr="00F95FBD">
              <w:t>Adresa</w:t>
            </w:r>
          </w:p>
        </w:tc>
        <w:tc>
          <w:tcPr>
            <w:tcW w:w="5759" w:type="dxa"/>
          </w:tcPr>
          <w:p w14:paraId="08E11428" w14:textId="77777777" w:rsidR="00EC707C" w:rsidRPr="00F95FBD" w:rsidRDefault="00EC707C" w:rsidP="00964369">
            <w:pPr>
              <w:pStyle w:val="Tabulka"/>
            </w:pPr>
            <w:r w:rsidRPr="00F95FBD">
              <w:rPr>
                <w:highlight w:val="yellow"/>
              </w:rPr>
              <w:t>[VLOŽÍ ZHOTOVITEL]</w:t>
            </w:r>
          </w:p>
        </w:tc>
      </w:tr>
      <w:tr w:rsidR="00EC707C" w:rsidRPr="00F95FBD" w14:paraId="1076F93D" w14:textId="77777777" w:rsidTr="004E0117">
        <w:tc>
          <w:tcPr>
            <w:tcW w:w="3030" w:type="dxa"/>
          </w:tcPr>
          <w:p w14:paraId="47BABCA8" w14:textId="77777777" w:rsidR="00EC707C" w:rsidRPr="00F95FBD" w:rsidRDefault="00EC707C" w:rsidP="00964369">
            <w:pPr>
              <w:pStyle w:val="Tabulka"/>
            </w:pPr>
            <w:r w:rsidRPr="00F95FBD">
              <w:t>E-mail</w:t>
            </w:r>
          </w:p>
        </w:tc>
        <w:tc>
          <w:tcPr>
            <w:tcW w:w="5759" w:type="dxa"/>
          </w:tcPr>
          <w:p w14:paraId="61E45AA9" w14:textId="77777777" w:rsidR="00EC707C" w:rsidRPr="00F95FBD" w:rsidRDefault="00EC707C" w:rsidP="00964369">
            <w:pPr>
              <w:pStyle w:val="Tabulka"/>
            </w:pPr>
            <w:r w:rsidRPr="00F95FBD">
              <w:rPr>
                <w:highlight w:val="yellow"/>
              </w:rPr>
              <w:t>[VLOŽÍ ZHOTOVITEL]</w:t>
            </w:r>
          </w:p>
        </w:tc>
      </w:tr>
      <w:tr w:rsidR="00EC707C" w:rsidRPr="00F95FBD" w14:paraId="4DCB2E22" w14:textId="77777777" w:rsidTr="004E0117">
        <w:tc>
          <w:tcPr>
            <w:tcW w:w="3030" w:type="dxa"/>
          </w:tcPr>
          <w:p w14:paraId="3F444598" w14:textId="77777777" w:rsidR="00EC707C" w:rsidRPr="00F95FBD" w:rsidRDefault="00EC707C" w:rsidP="00964369">
            <w:pPr>
              <w:pStyle w:val="Tabulka"/>
            </w:pPr>
            <w:r w:rsidRPr="00F95FBD">
              <w:t>Telefon</w:t>
            </w:r>
          </w:p>
        </w:tc>
        <w:tc>
          <w:tcPr>
            <w:tcW w:w="5759" w:type="dxa"/>
          </w:tcPr>
          <w:p w14:paraId="392EA70B" w14:textId="77777777" w:rsidR="00EC707C" w:rsidRPr="00F95FBD" w:rsidRDefault="00EC707C" w:rsidP="00964369">
            <w:pPr>
              <w:pStyle w:val="Tabulka"/>
            </w:pPr>
            <w:r w:rsidRPr="00F95FBD">
              <w:rPr>
                <w:highlight w:val="yellow"/>
              </w:rPr>
              <w:t>[VLOŽÍ ZHOTOVITEL]</w:t>
            </w:r>
          </w:p>
        </w:tc>
      </w:tr>
    </w:tbl>
    <w:p w14:paraId="2A9F8ED8" w14:textId="77777777" w:rsidR="00075E8F" w:rsidRPr="00F95FBD" w:rsidRDefault="00075E8F" w:rsidP="00075E8F">
      <w:pPr>
        <w:pStyle w:val="Tabulka"/>
      </w:pPr>
    </w:p>
    <w:p w14:paraId="4637CB63" w14:textId="77777777" w:rsidR="00075E8F" w:rsidRPr="00F035CE" w:rsidRDefault="00075E8F" w:rsidP="00075E8F">
      <w:pPr>
        <w:pStyle w:val="Nadpistabulky"/>
        <w:pBdr>
          <w:top w:val="single" w:sz="12" w:space="0" w:color="00A1E0" w:themeColor="accent3"/>
        </w:pBdr>
        <w:rPr>
          <w:sz w:val="18"/>
          <w:szCs w:val="18"/>
        </w:rPr>
      </w:pPr>
      <w:r w:rsidRPr="00F035CE">
        <w:rPr>
          <w:sz w:val="18"/>
          <w:szCs w:val="18"/>
        </w:rPr>
        <w:t xml:space="preserve">Specialista na inženýrskou činnost </w:t>
      </w:r>
    </w:p>
    <w:tbl>
      <w:tblPr>
        <w:tblStyle w:val="TabulkaS-zhlav"/>
        <w:tblW w:w="8789" w:type="dxa"/>
        <w:tblLook w:val="04A0" w:firstRow="1" w:lastRow="0" w:firstColumn="1" w:lastColumn="0" w:noHBand="0" w:noVBand="1"/>
      </w:tblPr>
      <w:tblGrid>
        <w:gridCol w:w="3030"/>
        <w:gridCol w:w="5759"/>
      </w:tblGrid>
      <w:tr w:rsidR="00075E8F" w:rsidRPr="00F035CE" w14:paraId="0CEEC33D" w14:textId="77777777" w:rsidTr="00F23CC7">
        <w:trPr>
          <w:cnfStyle w:val="100000000000" w:firstRow="1" w:lastRow="0" w:firstColumn="0" w:lastColumn="0" w:oddVBand="0" w:evenVBand="0" w:oddHBand="0" w:evenHBand="0" w:firstRowFirstColumn="0" w:firstRowLastColumn="0" w:lastRowFirstColumn="0" w:lastRowLastColumn="0"/>
        </w:trPr>
        <w:tc>
          <w:tcPr>
            <w:tcW w:w="3056" w:type="dxa"/>
          </w:tcPr>
          <w:p w14:paraId="6582636A" w14:textId="77777777" w:rsidR="00075E8F" w:rsidRPr="00F035CE" w:rsidRDefault="00075E8F" w:rsidP="00F23CC7">
            <w:pPr>
              <w:pStyle w:val="Tabulka"/>
              <w:keepNext/>
              <w:rPr>
                <w:rStyle w:val="Nadpisvtabulce"/>
                <w:b/>
              </w:rPr>
            </w:pPr>
            <w:r w:rsidRPr="00F035CE">
              <w:rPr>
                <w:rStyle w:val="Nadpisvtabulce"/>
                <w:b/>
              </w:rPr>
              <w:t>Jméno a příjmení</w:t>
            </w:r>
          </w:p>
        </w:tc>
        <w:tc>
          <w:tcPr>
            <w:tcW w:w="5812" w:type="dxa"/>
          </w:tcPr>
          <w:p w14:paraId="562CBA2A" w14:textId="77777777" w:rsidR="00075E8F" w:rsidRPr="00F035CE" w:rsidRDefault="00075E8F" w:rsidP="00F23CC7">
            <w:pPr>
              <w:pStyle w:val="Tabulka"/>
            </w:pPr>
            <w:r w:rsidRPr="00F035CE">
              <w:rPr>
                <w:highlight w:val="yellow"/>
              </w:rPr>
              <w:t>[VLOŽÍ ZHOTOVITEL]</w:t>
            </w:r>
          </w:p>
        </w:tc>
      </w:tr>
      <w:tr w:rsidR="00075E8F" w:rsidRPr="00F035CE" w14:paraId="41C817F0" w14:textId="77777777" w:rsidTr="00F23CC7">
        <w:tc>
          <w:tcPr>
            <w:tcW w:w="3056" w:type="dxa"/>
          </w:tcPr>
          <w:p w14:paraId="3EC4B6CE" w14:textId="77777777" w:rsidR="00075E8F" w:rsidRPr="00F035CE" w:rsidRDefault="00075E8F" w:rsidP="00F23CC7">
            <w:pPr>
              <w:pStyle w:val="Tabulka"/>
              <w:keepNext/>
            </w:pPr>
            <w:r w:rsidRPr="00F035CE">
              <w:t>Adresa</w:t>
            </w:r>
          </w:p>
        </w:tc>
        <w:tc>
          <w:tcPr>
            <w:tcW w:w="5812" w:type="dxa"/>
          </w:tcPr>
          <w:p w14:paraId="1BA5C6CB" w14:textId="77777777" w:rsidR="00075E8F" w:rsidRPr="00F035CE" w:rsidRDefault="00075E8F" w:rsidP="00F23CC7">
            <w:pPr>
              <w:pStyle w:val="Tabulka"/>
            </w:pPr>
            <w:r w:rsidRPr="00F035CE">
              <w:rPr>
                <w:highlight w:val="yellow"/>
              </w:rPr>
              <w:t>[VLOŽÍ ZHOTOVITEL]</w:t>
            </w:r>
          </w:p>
        </w:tc>
      </w:tr>
      <w:tr w:rsidR="00075E8F" w:rsidRPr="00F035CE" w14:paraId="5305D2B5" w14:textId="77777777" w:rsidTr="00F23CC7">
        <w:tc>
          <w:tcPr>
            <w:tcW w:w="3056" w:type="dxa"/>
          </w:tcPr>
          <w:p w14:paraId="344B22E3" w14:textId="77777777" w:rsidR="00075E8F" w:rsidRPr="00F035CE" w:rsidRDefault="00075E8F" w:rsidP="00F23CC7">
            <w:pPr>
              <w:pStyle w:val="Tabulka"/>
            </w:pPr>
            <w:r w:rsidRPr="00F035CE">
              <w:t>E-mail</w:t>
            </w:r>
          </w:p>
        </w:tc>
        <w:tc>
          <w:tcPr>
            <w:tcW w:w="5812" w:type="dxa"/>
          </w:tcPr>
          <w:p w14:paraId="418629FE" w14:textId="77777777" w:rsidR="00075E8F" w:rsidRPr="00F035CE" w:rsidRDefault="00075E8F" w:rsidP="00F23CC7">
            <w:pPr>
              <w:pStyle w:val="Tabulka"/>
            </w:pPr>
            <w:r w:rsidRPr="00F035CE">
              <w:rPr>
                <w:highlight w:val="yellow"/>
              </w:rPr>
              <w:t>[VLOŽÍ ZHOTOVITEL]</w:t>
            </w:r>
          </w:p>
        </w:tc>
      </w:tr>
      <w:tr w:rsidR="00075E8F" w:rsidRPr="00F035CE" w14:paraId="2E4EF8E7" w14:textId="77777777" w:rsidTr="00F23CC7">
        <w:tc>
          <w:tcPr>
            <w:tcW w:w="3056" w:type="dxa"/>
          </w:tcPr>
          <w:p w14:paraId="21715700" w14:textId="77777777" w:rsidR="00075E8F" w:rsidRPr="00F035CE" w:rsidRDefault="00075E8F" w:rsidP="00F23CC7">
            <w:pPr>
              <w:pStyle w:val="Tabulka"/>
            </w:pPr>
            <w:r w:rsidRPr="00F035CE">
              <w:t>Telefon</w:t>
            </w:r>
          </w:p>
        </w:tc>
        <w:tc>
          <w:tcPr>
            <w:tcW w:w="5812" w:type="dxa"/>
          </w:tcPr>
          <w:p w14:paraId="14236E66" w14:textId="77777777" w:rsidR="00075E8F" w:rsidRPr="00F035CE" w:rsidRDefault="00075E8F" w:rsidP="00F23CC7">
            <w:pPr>
              <w:pStyle w:val="Tabulka"/>
            </w:pPr>
            <w:r w:rsidRPr="00F035CE">
              <w:rPr>
                <w:highlight w:val="yellow"/>
              </w:rPr>
              <w:t>[VLOŽÍ ZHOTOVITEL]</w:t>
            </w:r>
          </w:p>
        </w:tc>
      </w:tr>
    </w:tbl>
    <w:p w14:paraId="06B59FBA" w14:textId="144EE749" w:rsidR="00EC707C" w:rsidRDefault="00EC707C" w:rsidP="00EC707C">
      <w:pPr>
        <w:pStyle w:val="Tabulka"/>
      </w:pPr>
    </w:p>
    <w:p w14:paraId="320B9C7C" w14:textId="0858FEBC" w:rsidR="00075E8F" w:rsidRDefault="00075E8F" w:rsidP="00EC707C">
      <w:pPr>
        <w:pStyle w:val="Tabulka"/>
      </w:pPr>
    </w:p>
    <w:p w14:paraId="59312BFE" w14:textId="21A79F10" w:rsidR="00075E8F" w:rsidRDefault="00075E8F" w:rsidP="00EC707C">
      <w:pPr>
        <w:pStyle w:val="Tabulka"/>
      </w:pPr>
    </w:p>
    <w:p w14:paraId="368DDCAA" w14:textId="6CB1EC8F" w:rsidR="00075E8F" w:rsidRDefault="00075E8F" w:rsidP="00EC707C">
      <w:pPr>
        <w:pStyle w:val="Tabulka"/>
      </w:pPr>
    </w:p>
    <w:p w14:paraId="00CD1F97" w14:textId="77777777" w:rsidR="00075E8F" w:rsidRPr="00F95FBD" w:rsidRDefault="00075E8F" w:rsidP="00EC707C">
      <w:pPr>
        <w:pStyle w:val="Tabulka"/>
      </w:pPr>
    </w:p>
    <w:p w14:paraId="00BD6017" w14:textId="77777777" w:rsidR="00EC707C" w:rsidRPr="00F95FBD" w:rsidRDefault="004436EE" w:rsidP="00EC707C">
      <w:pPr>
        <w:pStyle w:val="Nadpistabulky"/>
        <w:rPr>
          <w:sz w:val="18"/>
          <w:szCs w:val="18"/>
        </w:rPr>
      </w:pPr>
      <w:r>
        <w:rPr>
          <w:sz w:val="18"/>
          <w:szCs w:val="18"/>
        </w:rPr>
        <w:lastRenderedPageBreak/>
        <w:t>S</w:t>
      </w:r>
      <w:r w:rsidR="00EC707C" w:rsidRPr="00EC707C">
        <w:rPr>
          <w:sz w:val="18"/>
          <w:szCs w:val="18"/>
        </w:rPr>
        <w:t xml:space="preserve">pecialista na právní poradenství </w:t>
      </w:r>
    </w:p>
    <w:tbl>
      <w:tblPr>
        <w:tblStyle w:val="TabulkaS-zhlav"/>
        <w:tblW w:w="8789" w:type="dxa"/>
        <w:tblLook w:val="04A0" w:firstRow="1" w:lastRow="0" w:firstColumn="1" w:lastColumn="0" w:noHBand="0" w:noVBand="1"/>
      </w:tblPr>
      <w:tblGrid>
        <w:gridCol w:w="3030"/>
        <w:gridCol w:w="5759"/>
      </w:tblGrid>
      <w:tr w:rsidR="00EC707C" w:rsidRPr="0017282C" w14:paraId="7AEF509E" w14:textId="77777777" w:rsidTr="00231748">
        <w:trPr>
          <w:cnfStyle w:val="100000000000" w:firstRow="1" w:lastRow="0" w:firstColumn="0" w:lastColumn="0" w:oddVBand="0" w:evenVBand="0" w:oddHBand="0" w:evenHBand="0" w:firstRowFirstColumn="0" w:firstRowLastColumn="0" w:lastRowFirstColumn="0" w:lastRowLastColumn="0"/>
        </w:trPr>
        <w:tc>
          <w:tcPr>
            <w:tcW w:w="3030" w:type="dxa"/>
          </w:tcPr>
          <w:p w14:paraId="7C1C0AB3" w14:textId="77777777" w:rsidR="00EC707C" w:rsidRPr="0017282C" w:rsidRDefault="00EC707C" w:rsidP="00964369">
            <w:pPr>
              <w:pStyle w:val="Tabulka"/>
              <w:rPr>
                <w:rStyle w:val="Nadpisvtabulce"/>
                <w:b/>
              </w:rPr>
            </w:pPr>
            <w:r w:rsidRPr="0017282C">
              <w:rPr>
                <w:rStyle w:val="Nadpisvtabulce"/>
                <w:b/>
              </w:rPr>
              <w:t>Jméno a příjmení</w:t>
            </w:r>
          </w:p>
        </w:tc>
        <w:tc>
          <w:tcPr>
            <w:tcW w:w="5759" w:type="dxa"/>
          </w:tcPr>
          <w:p w14:paraId="5AD365A5"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4487538B" w14:textId="77777777" w:rsidTr="00231748">
        <w:tc>
          <w:tcPr>
            <w:tcW w:w="3030" w:type="dxa"/>
          </w:tcPr>
          <w:p w14:paraId="49F4A9E5" w14:textId="77777777" w:rsidR="00EC707C" w:rsidRPr="00F95FBD" w:rsidRDefault="00EC707C" w:rsidP="00964369">
            <w:pPr>
              <w:pStyle w:val="Tabulka"/>
            </w:pPr>
            <w:r w:rsidRPr="00F95FBD">
              <w:t>Adresa</w:t>
            </w:r>
          </w:p>
        </w:tc>
        <w:tc>
          <w:tcPr>
            <w:tcW w:w="5759" w:type="dxa"/>
          </w:tcPr>
          <w:p w14:paraId="4A2690A1" w14:textId="77777777" w:rsidR="00EC707C" w:rsidRPr="00F95FBD" w:rsidRDefault="00EC707C" w:rsidP="00964369">
            <w:pPr>
              <w:pStyle w:val="Tabulka"/>
            </w:pPr>
            <w:r w:rsidRPr="00F95FBD">
              <w:rPr>
                <w:highlight w:val="yellow"/>
              </w:rPr>
              <w:t>[VLOŽÍ ZHOTOVITEL]</w:t>
            </w:r>
          </w:p>
        </w:tc>
      </w:tr>
      <w:tr w:rsidR="00EC707C" w:rsidRPr="00F95FBD" w14:paraId="27C9D82F" w14:textId="77777777" w:rsidTr="00231748">
        <w:tc>
          <w:tcPr>
            <w:tcW w:w="3030" w:type="dxa"/>
          </w:tcPr>
          <w:p w14:paraId="169CDA49" w14:textId="77777777" w:rsidR="00EC707C" w:rsidRPr="00F95FBD" w:rsidRDefault="00EC707C" w:rsidP="00964369">
            <w:pPr>
              <w:pStyle w:val="Tabulka"/>
            </w:pPr>
            <w:r w:rsidRPr="00F95FBD">
              <w:t>E-mail</w:t>
            </w:r>
          </w:p>
        </w:tc>
        <w:tc>
          <w:tcPr>
            <w:tcW w:w="5759" w:type="dxa"/>
          </w:tcPr>
          <w:p w14:paraId="1A6ECD62" w14:textId="77777777" w:rsidR="00EC707C" w:rsidRPr="00F95FBD" w:rsidRDefault="00EC707C" w:rsidP="00964369">
            <w:pPr>
              <w:pStyle w:val="Tabulka"/>
            </w:pPr>
            <w:r w:rsidRPr="00F95FBD">
              <w:rPr>
                <w:highlight w:val="yellow"/>
              </w:rPr>
              <w:t>[VLOŽÍ ZHOTOVITEL]</w:t>
            </w:r>
          </w:p>
        </w:tc>
      </w:tr>
      <w:tr w:rsidR="00EC707C" w:rsidRPr="00F95FBD" w14:paraId="7A09DD72" w14:textId="77777777" w:rsidTr="00231748">
        <w:tc>
          <w:tcPr>
            <w:tcW w:w="3030" w:type="dxa"/>
          </w:tcPr>
          <w:p w14:paraId="057743AB" w14:textId="77777777" w:rsidR="00EC707C" w:rsidRPr="00F95FBD" w:rsidRDefault="00EC707C" w:rsidP="00964369">
            <w:pPr>
              <w:pStyle w:val="Tabulka"/>
            </w:pPr>
            <w:r w:rsidRPr="00F95FBD">
              <w:t>Telefon</w:t>
            </w:r>
          </w:p>
        </w:tc>
        <w:tc>
          <w:tcPr>
            <w:tcW w:w="5759" w:type="dxa"/>
          </w:tcPr>
          <w:p w14:paraId="4B6B9A43" w14:textId="77777777" w:rsidR="00EC707C" w:rsidRPr="00F95FBD" w:rsidRDefault="00EC707C" w:rsidP="00964369">
            <w:pPr>
              <w:pStyle w:val="Tabulka"/>
            </w:pPr>
            <w:r w:rsidRPr="00F95FBD">
              <w:rPr>
                <w:highlight w:val="yellow"/>
              </w:rPr>
              <w:t>[VLOŽÍ ZHOTOVITEL]</w:t>
            </w:r>
          </w:p>
        </w:tc>
      </w:tr>
    </w:tbl>
    <w:p w14:paraId="3A856E32" w14:textId="77777777" w:rsidR="00231748" w:rsidRPr="00F95FBD" w:rsidRDefault="00231748" w:rsidP="00D35E30">
      <w:pPr>
        <w:pStyle w:val="Nadpistabulky"/>
        <w:spacing w:before="360"/>
        <w:rPr>
          <w:sz w:val="18"/>
          <w:szCs w:val="18"/>
        </w:rPr>
      </w:pPr>
      <w:r>
        <w:rPr>
          <w:sz w:val="18"/>
          <w:szCs w:val="18"/>
        </w:rPr>
        <w:t>S</w:t>
      </w:r>
      <w:r w:rsidRPr="00EC707C">
        <w:rPr>
          <w:sz w:val="18"/>
          <w:szCs w:val="18"/>
        </w:rPr>
        <w:t>pecialista na tunelové stavby</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31748" w:rsidRPr="0017282C" w14:paraId="4450F161" w14:textId="77777777" w:rsidTr="00D64C59">
        <w:trPr>
          <w:cnfStyle w:val="100000000000" w:firstRow="1" w:lastRow="0" w:firstColumn="0" w:lastColumn="0" w:oddVBand="0" w:evenVBand="0" w:oddHBand="0" w:evenHBand="0" w:firstRowFirstColumn="0" w:firstRowLastColumn="0" w:lastRowFirstColumn="0" w:lastRowLastColumn="0"/>
        </w:trPr>
        <w:tc>
          <w:tcPr>
            <w:tcW w:w="3030" w:type="dxa"/>
          </w:tcPr>
          <w:p w14:paraId="2BE15041" w14:textId="77777777" w:rsidR="00231748" w:rsidRPr="0017282C" w:rsidRDefault="00231748" w:rsidP="00D64C59">
            <w:pPr>
              <w:pStyle w:val="Tabulka"/>
              <w:rPr>
                <w:rStyle w:val="Nadpisvtabulce"/>
                <w:b/>
              </w:rPr>
            </w:pPr>
            <w:r w:rsidRPr="0017282C">
              <w:rPr>
                <w:rStyle w:val="Nadpisvtabulce"/>
                <w:b/>
              </w:rPr>
              <w:t>Jméno a příjmení</w:t>
            </w:r>
          </w:p>
        </w:tc>
        <w:tc>
          <w:tcPr>
            <w:tcW w:w="5759" w:type="dxa"/>
          </w:tcPr>
          <w:p w14:paraId="7DD08A27" w14:textId="77777777" w:rsidR="00231748" w:rsidRPr="0017282C" w:rsidRDefault="00231748" w:rsidP="00D64C59">
            <w:pPr>
              <w:pStyle w:val="Tabulka"/>
            </w:pPr>
            <w:r w:rsidRPr="0017282C">
              <w:rPr>
                <w:highlight w:val="yellow"/>
              </w:rPr>
              <w:t>[VLOŽÍ ZHOTOVITEL]</w:t>
            </w:r>
          </w:p>
        </w:tc>
      </w:tr>
      <w:tr w:rsidR="00231748" w:rsidRPr="00F95FBD" w14:paraId="222A292B" w14:textId="77777777" w:rsidTr="00D64C59">
        <w:tc>
          <w:tcPr>
            <w:tcW w:w="3030" w:type="dxa"/>
          </w:tcPr>
          <w:p w14:paraId="7048EFC6" w14:textId="77777777" w:rsidR="00231748" w:rsidRPr="00F95FBD" w:rsidRDefault="00231748" w:rsidP="00D64C59">
            <w:pPr>
              <w:pStyle w:val="Tabulka"/>
            </w:pPr>
            <w:r w:rsidRPr="00F95FBD">
              <w:t>Adresa</w:t>
            </w:r>
          </w:p>
        </w:tc>
        <w:tc>
          <w:tcPr>
            <w:tcW w:w="5759" w:type="dxa"/>
          </w:tcPr>
          <w:p w14:paraId="39238175" w14:textId="77777777" w:rsidR="00231748" w:rsidRPr="00F95FBD" w:rsidRDefault="00231748" w:rsidP="00D64C59">
            <w:pPr>
              <w:pStyle w:val="Tabulka"/>
            </w:pPr>
            <w:r w:rsidRPr="00F95FBD">
              <w:rPr>
                <w:highlight w:val="yellow"/>
              </w:rPr>
              <w:t>[VLOŽÍ ZHOTOVITEL]</w:t>
            </w:r>
          </w:p>
        </w:tc>
      </w:tr>
      <w:tr w:rsidR="00231748" w:rsidRPr="00F95FBD" w14:paraId="07C87C4E" w14:textId="77777777" w:rsidTr="00D64C59">
        <w:tc>
          <w:tcPr>
            <w:tcW w:w="3030" w:type="dxa"/>
          </w:tcPr>
          <w:p w14:paraId="467A0AEC" w14:textId="77777777" w:rsidR="00231748" w:rsidRPr="00F95FBD" w:rsidRDefault="00231748" w:rsidP="00D64C59">
            <w:pPr>
              <w:pStyle w:val="Tabulka"/>
            </w:pPr>
            <w:r w:rsidRPr="00F95FBD">
              <w:t>E-mail</w:t>
            </w:r>
          </w:p>
        </w:tc>
        <w:tc>
          <w:tcPr>
            <w:tcW w:w="5759" w:type="dxa"/>
          </w:tcPr>
          <w:p w14:paraId="5301D155" w14:textId="77777777" w:rsidR="00231748" w:rsidRPr="00F95FBD" w:rsidRDefault="00231748" w:rsidP="00D64C59">
            <w:pPr>
              <w:pStyle w:val="Tabulka"/>
            </w:pPr>
            <w:r w:rsidRPr="00F95FBD">
              <w:rPr>
                <w:highlight w:val="yellow"/>
              </w:rPr>
              <w:t>[VLOŽÍ ZHOTOVITEL]</w:t>
            </w:r>
          </w:p>
        </w:tc>
      </w:tr>
      <w:tr w:rsidR="00231748" w:rsidRPr="00F95FBD" w14:paraId="0E248A20" w14:textId="77777777" w:rsidTr="00D64C59">
        <w:tc>
          <w:tcPr>
            <w:tcW w:w="3030" w:type="dxa"/>
          </w:tcPr>
          <w:p w14:paraId="31556852" w14:textId="77777777" w:rsidR="00231748" w:rsidRPr="00F95FBD" w:rsidRDefault="00231748" w:rsidP="00D64C59">
            <w:pPr>
              <w:pStyle w:val="Tabulka"/>
            </w:pPr>
            <w:r w:rsidRPr="00F95FBD">
              <w:t>Telefon</w:t>
            </w:r>
          </w:p>
        </w:tc>
        <w:tc>
          <w:tcPr>
            <w:tcW w:w="5759" w:type="dxa"/>
          </w:tcPr>
          <w:p w14:paraId="348FDD2B" w14:textId="77777777" w:rsidR="00231748" w:rsidRPr="00F95FBD" w:rsidRDefault="00231748" w:rsidP="00D64C59">
            <w:pPr>
              <w:pStyle w:val="Tabulka"/>
            </w:pPr>
            <w:r w:rsidRPr="00F95FBD">
              <w:rPr>
                <w:highlight w:val="yellow"/>
              </w:rPr>
              <w:t>[VLOŽÍ ZHOTOVITEL]</w:t>
            </w:r>
          </w:p>
        </w:tc>
      </w:tr>
    </w:tbl>
    <w:p w14:paraId="678147D6" w14:textId="77777777" w:rsidR="00EC707C" w:rsidRPr="00F95FBD" w:rsidRDefault="00EC707C" w:rsidP="00EC707C">
      <w:pPr>
        <w:pStyle w:val="Tabulka"/>
      </w:pPr>
    </w:p>
    <w:p w14:paraId="3825D8BB" w14:textId="77777777" w:rsidR="00070820" w:rsidRPr="00694DF6" w:rsidRDefault="00070820" w:rsidP="00070820">
      <w:pPr>
        <w:pStyle w:val="Nadpistabulky"/>
        <w:rPr>
          <w:strike/>
          <w:color w:val="FF0000"/>
          <w:sz w:val="18"/>
        </w:rPr>
      </w:pPr>
      <w:r>
        <w:rPr>
          <w:sz w:val="18"/>
          <w:szCs w:val="18"/>
        </w:rPr>
        <w:t xml:space="preserve">Specialista na hodnocení ekonomické efektivnosti </w:t>
      </w:r>
    </w:p>
    <w:tbl>
      <w:tblPr>
        <w:tblStyle w:val="TabulkaS-zahlzap"/>
        <w:tblW w:w="8868" w:type="dxa"/>
        <w:tblLook w:val="04A0" w:firstRow="1" w:lastRow="0" w:firstColumn="1" w:lastColumn="0" w:noHBand="0" w:noVBand="1"/>
      </w:tblPr>
      <w:tblGrid>
        <w:gridCol w:w="3056"/>
        <w:gridCol w:w="5812"/>
      </w:tblGrid>
      <w:tr w:rsidR="00070820" w:rsidRPr="00F95FBD" w14:paraId="60E71D46" w14:textId="77777777" w:rsidTr="00E81F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F83DC6" w14:textId="77777777" w:rsidR="00070820" w:rsidRPr="00F95FBD" w:rsidRDefault="00070820" w:rsidP="00E81F9F">
            <w:pPr>
              <w:pStyle w:val="Tabulka"/>
              <w:rPr>
                <w:rStyle w:val="Nadpisvtabulce"/>
              </w:rPr>
            </w:pPr>
            <w:r w:rsidRPr="00F95FBD">
              <w:rPr>
                <w:rStyle w:val="Nadpisvtabulce"/>
              </w:rPr>
              <w:t>Jméno a příjmení</w:t>
            </w:r>
          </w:p>
        </w:tc>
        <w:tc>
          <w:tcPr>
            <w:tcW w:w="5812" w:type="dxa"/>
          </w:tcPr>
          <w:p w14:paraId="3466A57B" w14:textId="77777777" w:rsidR="00070820" w:rsidRPr="00F95FBD" w:rsidRDefault="00070820" w:rsidP="00E81F9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70820" w:rsidRPr="00F95FBD" w14:paraId="35B1EEC6" w14:textId="77777777" w:rsidTr="00E81F9F">
        <w:tc>
          <w:tcPr>
            <w:cnfStyle w:val="001000000000" w:firstRow="0" w:lastRow="0" w:firstColumn="1" w:lastColumn="0" w:oddVBand="0" w:evenVBand="0" w:oddHBand="0" w:evenHBand="0" w:firstRowFirstColumn="0" w:firstRowLastColumn="0" w:lastRowFirstColumn="0" w:lastRowLastColumn="0"/>
            <w:tcW w:w="3056" w:type="dxa"/>
          </w:tcPr>
          <w:p w14:paraId="1D5AEC1C" w14:textId="77777777" w:rsidR="00070820" w:rsidRPr="00F95FBD" w:rsidRDefault="00070820" w:rsidP="00E81F9F">
            <w:pPr>
              <w:pStyle w:val="Tabulka"/>
            </w:pPr>
            <w:r w:rsidRPr="00F95FBD">
              <w:t>Adresa</w:t>
            </w:r>
          </w:p>
        </w:tc>
        <w:tc>
          <w:tcPr>
            <w:tcW w:w="5812" w:type="dxa"/>
          </w:tcPr>
          <w:p w14:paraId="4420B44E" w14:textId="77777777" w:rsidR="00070820" w:rsidRPr="00F95FBD" w:rsidRDefault="00070820" w:rsidP="00E81F9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70820" w:rsidRPr="00F95FBD" w14:paraId="6A338C19" w14:textId="77777777" w:rsidTr="00E81F9F">
        <w:tc>
          <w:tcPr>
            <w:cnfStyle w:val="001000000000" w:firstRow="0" w:lastRow="0" w:firstColumn="1" w:lastColumn="0" w:oddVBand="0" w:evenVBand="0" w:oddHBand="0" w:evenHBand="0" w:firstRowFirstColumn="0" w:firstRowLastColumn="0" w:lastRowFirstColumn="0" w:lastRowLastColumn="0"/>
            <w:tcW w:w="3056" w:type="dxa"/>
          </w:tcPr>
          <w:p w14:paraId="062204FD" w14:textId="77777777" w:rsidR="00070820" w:rsidRPr="00F95FBD" w:rsidRDefault="00070820" w:rsidP="00E81F9F">
            <w:pPr>
              <w:pStyle w:val="Tabulka"/>
            </w:pPr>
            <w:r w:rsidRPr="00F95FBD">
              <w:t>E-mail</w:t>
            </w:r>
          </w:p>
        </w:tc>
        <w:tc>
          <w:tcPr>
            <w:tcW w:w="5812" w:type="dxa"/>
          </w:tcPr>
          <w:p w14:paraId="62261654" w14:textId="77777777" w:rsidR="00070820" w:rsidRPr="00F95FBD" w:rsidRDefault="00070820" w:rsidP="00E81F9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70820" w:rsidRPr="00F95FBD" w14:paraId="6DBEDBE0" w14:textId="77777777" w:rsidTr="00E81F9F">
        <w:tc>
          <w:tcPr>
            <w:cnfStyle w:val="001000000000" w:firstRow="0" w:lastRow="0" w:firstColumn="1" w:lastColumn="0" w:oddVBand="0" w:evenVBand="0" w:oddHBand="0" w:evenHBand="0" w:firstRowFirstColumn="0" w:firstRowLastColumn="0" w:lastRowFirstColumn="0" w:lastRowLastColumn="0"/>
            <w:tcW w:w="3056" w:type="dxa"/>
          </w:tcPr>
          <w:p w14:paraId="56929763" w14:textId="77777777" w:rsidR="00070820" w:rsidRPr="00F95FBD" w:rsidRDefault="00070820" w:rsidP="00E81F9F">
            <w:pPr>
              <w:pStyle w:val="Tabulka"/>
            </w:pPr>
            <w:r w:rsidRPr="00F95FBD">
              <w:t>Telefon</w:t>
            </w:r>
          </w:p>
        </w:tc>
        <w:tc>
          <w:tcPr>
            <w:tcW w:w="5812" w:type="dxa"/>
          </w:tcPr>
          <w:p w14:paraId="50C697EA" w14:textId="77777777" w:rsidR="00070820" w:rsidRPr="00F95FBD" w:rsidRDefault="00070820" w:rsidP="00E81F9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18D797E" w14:textId="77777777" w:rsidR="004436EE" w:rsidRPr="00F035CE" w:rsidRDefault="004436EE" w:rsidP="004436EE">
      <w:pPr>
        <w:pStyle w:val="Textbezodsazen"/>
      </w:pPr>
    </w:p>
    <w:p w14:paraId="5B7AC00C" w14:textId="1CC554DF" w:rsidR="00C638C4" w:rsidRPr="00F035CE" w:rsidRDefault="00C638C4" w:rsidP="00C638C4">
      <w:pPr>
        <w:pStyle w:val="Nadpistabulky"/>
        <w:pBdr>
          <w:top w:val="single" w:sz="12" w:space="0" w:color="00A1E0" w:themeColor="accent3"/>
        </w:pBdr>
        <w:rPr>
          <w:sz w:val="18"/>
          <w:szCs w:val="18"/>
        </w:rPr>
      </w:pPr>
      <w:r w:rsidRPr="00F035CE">
        <w:rPr>
          <w:sz w:val="18"/>
          <w:szCs w:val="18"/>
        </w:rPr>
        <w:t>Koordinátor</w:t>
      </w:r>
      <w:r w:rsidR="0071634C">
        <w:rPr>
          <w:sz w:val="18"/>
          <w:szCs w:val="18"/>
        </w:rPr>
        <w:t xml:space="preserve"> BIM</w:t>
      </w:r>
    </w:p>
    <w:tbl>
      <w:tblPr>
        <w:tblStyle w:val="TabulkaS-zhlav"/>
        <w:tblW w:w="8789" w:type="dxa"/>
        <w:tblLook w:val="04A0" w:firstRow="1" w:lastRow="0" w:firstColumn="1" w:lastColumn="0" w:noHBand="0" w:noVBand="1"/>
      </w:tblPr>
      <w:tblGrid>
        <w:gridCol w:w="3030"/>
        <w:gridCol w:w="5759"/>
      </w:tblGrid>
      <w:tr w:rsidR="00F035CE" w:rsidRPr="00F035CE" w14:paraId="7CA34A53" w14:textId="77777777" w:rsidTr="00C638C4">
        <w:trPr>
          <w:cnfStyle w:val="100000000000" w:firstRow="1" w:lastRow="0" w:firstColumn="0" w:lastColumn="0" w:oddVBand="0" w:evenVBand="0" w:oddHBand="0" w:evenHBand="0" w:firstRowFirstColumn="0" w:firstRowLastColumn="0" w:lastRowFirstColumn="0" w:lastRowLastColumn="0"/>
        </w:trPr>
        <w:tc>
          <w:tcPr>
            <w:tcW w:w="3030" w:type="dxa"/>
          </w:tcPr>
          <w:p w14:paraId="0F266E25" w14:textId="77777777" w:rsidR="00C638C4" w:rsidRPr="00F035CE" w:rsidRDefault="00C638C4" w:rsidP="00C638C4">
            <w:pPr>
              <w:pStyle w:val="Tabulka"/>
              <w:keepNext/>
              <w:rPr>
                <w:rStyle w:val="Nadpisvtabulce"/>
                <w:b/>
              </w:rPr>
            </w:pPr>
            <w:r w:rsidRPr="00F035CE">
              <w:rPr>
                <w:rStyle w:val="Nadpisvtabulce"/>
                <w:b/>
              </w:rPr>
              <w:t>Jméno a příjmení</w:t>
            </w:r>
          </w:p>
        </w:tc>
        <w:tc>
          <w:tcPr>
            <w:tcW w:w="5759" w:type="dxa"/>
          </w:tcPr>
          <w:p w14:paraId="505C367D" w14:textId="77777777" w:rsidR="00C638C4" w:rsidRPr="00F035CE" w:rsidRDefault="00C638C4" w:rsidP="00C638C4">
            <w:pPr>
              <w:pStyle w:val="Tabulka"/>
            </w:pPr>
            <w:r w:rsidRPr="00F035CE">
              <w:rPr>
                <w:highlight w:val="yellow"/>
              </w:rPr>
              <w:t>[VLOŽÍ ZHOTOVITEL]</w:t>
            </w:r>
          </w:p>
        </w:tc>
      </w:tr>
      <w:tr w:rsidR="00F035CE" w:rsidRPr="00F035CE" w14:paraId="7AFD7A0A" w14:textId="77777777" w:rsidTr="00C638C4">
        <w:tc>
          <w:tcPr>
            <w:tcW w:w="3030" w:type="dxa"/>
          </w:tcPr>
          <w:p w14:paraId="1F674818" w14:textId="77777777" w:rsidR="00C638C4" w:rsidRPr="00F035CE" w:rsidRDefault="00C638C4" w:rsidP="00C638C4">
            <w:pPr>
              <w:pStyle w:val="Tabulka"/>
              <w:keepNext/>
            </w:pPr>
            <w:r w:rsidRPr="00F035CE">
              <w:t>Adresa</w:t>
            </w:r>
          </w:p>
        </w:tc>
        <w:tc>
          <w:tcPr>
            <w:tcW w:w="5759" w:type="dxa"/>
          </w:tcPr>
          <w:p w14:paraId="58457099" w14:textId="77777777" w:rsidR="00C638C4" w:rsidRPr="00F035CE" w:rsidRDefault="00C638C4" w:rsidP="00C638C4">
            <w:pPr>
              <w:pStyle w:val="Tabulka"/>
            </w:pPr>
            <w:r w:rsidRPr="00F035CE">
              <w:rPr>
                <w:highlight w:val="yellow"/>
              </w:rPr>
              <w:t>[VLOŽÍ ZHOTOVITEL]</w:t>
            </w:r>
          </w:p>
        </w:tc>
      </w:tr>
      <w:tr w:rsidR="00F035CE" w:rsidRPr="00F035CE" w14:paraId="33E2C7AE" w14:textId="77777777" w:rsidTr="00C638C4">
        <w:tc>
          <w:tcPr>
            <w:tcW w:w="3030" w:type="dxa"/>
          </w:tcPr>
          <w:p w14:paraId="693FD761" w14:textId="77777777" w:rsidR="00C638C4" w:rsidRPr="00F035CE" w:rsidRDefault="00C638C4" w:rsidP="00C638C4">
            <w:pPr>
              <w:pStyle w:val="Tabulka"/>
            </w:pPr>
            <w:r w:rsidRPr="00F035CE">
              <w:t>E-mail</w:t>
            </w:r>
          </w:p>
        </w:tc>
        <w:tc>
          <w:tcPr>
            <w:tcW w:w="5759" w:type="dxa"/>
          </w:tcPr>
          <w:p w14:paraId="513686EB" w14:textId="77777777" w:rsidR="00C638C4" w:rsidRPr="00F035CE" w:rsidRDefault="00C638C4" w:rsidP="00C638C4">
            <w:pPr>
              <w:pStyle w:val="Tabulka"/>
            </w:pPr>
            <w:r w:rsidRPr="00F035CE">
              <w:rPr>
                <w:highlight w:val="yellow"/>
              </w:rPr>
              <w:t>[VLOŽÍ ZHOTOVITEL]</w:t>
            </w:r>
          </w:p>
        </w:tc>
      </w:tr>
      <w:tr w:rsidR="00F035CE" w:rsidRPr="00F035CE" w14:paraId="3620347B" w14:textId="77777777" w:rsidTr="00C638C4">
        <w:tc>
          <w:tcPr>
            <w:tcW w:w="3030" w:type="dxa"/>
          </w:tcPr>
          <w:p w14:paraId="1E131DAD" w14:textId="77777777" w:rsidR="00C638C4" w:rsidRPr="00F035CE" w:rsidRDefault="00C638C4" w:rsidP="00C638C4">
            <w:pPr>
              <w:pStyle w:val="Tabulka"/>
            </w:pPr>
            <w:r w:rsidRPr="00F035CE">
              <w:t>Telefon</w:t>
            </w:r>
          </w:p>
        </w:tc>
        <w:tc>
          <w:tcPr>
            <w:tcW w:w="5759" w:type="dxa"/>
          </w:tcPr>
          <w:p w14:paraId="152E8E92" w14:textId="0A9B8AA7" w:rsidR="00C638C4" w:rsidRPr="00F035CE" w:rsidRDefault="00C638C4" w:rsidP="00C638C4">
            <w:pPr>
              <w:pStyle w:val="Tabulka"/>
            </w:pPr>
            <w:r w:rsidRPr="00F035CE">
              <w:rPr>
                <w:highlight w:val="yellow"/>
              </w:rPr>
              <w:t>[VLOŽÍ ZHOTOVITEL]</w:t>
            </w:r>
          </w:p>
        </w:tc>
      </w:tr>
    </w:tbl>
    <w:p w14:paraId="37EFE71B" w14:textId="6706F8EA" w:rsidR="00C638C4" w:rsidRDefault="00C638C4" w:rsidP="004436EE">
      <w:pPr>
        <w:pStyle w:val="Textbezodsazen"/>
      </w:pPr>
    </w:p>
    <w:p w14:paraId="1784F9AD" w14:textId="77777777" w:rsidR="00075E8F" w:rsidRPr="00F035CE" w:rsidRDefault="00075E8F" w:rsidP="00075E8F">
      <w:pPr>
        <w:pStyle w:val="Nadpistabulky"/>
        <w:pBdr>
          <w:top w:val="single" w:sz="12" w:space="0" w:color="00A1E0" w:themeColor="accent3"/>
        </w:pBdr>
        <w:rPr>
          <w:sz w:val="18"/>
          <w:szCs w:val="18"/>
        </w:rPr>
      </w:pPr>
      <w:r w:rsidRPr="00F035CE">
        <w:rPr>
          <w:sz w:val="18"/>
          <w:szCs w:val="18"/>
        </w:rPr>
        <w:t xml:space="preserve">Manažer informací </w:t>
      </w:r>
    </w:p>
    <w:tbl>
      <w:tblPr>
        <w:tblStyle w:val="TabulkaS-zhlav"/>
        <w:tblW w:w="8789" w:type="dxa"/>
        <w:tblLook w:val="04A0" w:firstRow="1" w:lastRow="0" w:firstColumn="1" w:lastColumn="0" w:noHBand="0" w:noVBand="1"/>
      </w:tblPr>
      <w:tblGrid>
        <w:gridCol w:w="3030"/>
        <w:gridCol w:w="5759"/>
      </w:tblGrid>
      <w:tr w:rsidR="00075E8F" w:rsidRPr="0017282C" w14:paraId="1B38F623" w14:textId="77777777" w:rsidTr="00F23CC7">
        <w:trPr>
          <w:cnfStyle w:val="100000000000" w:firstRow="1" w:lastRow="0" w:firstColumn="0" w:lastColumn="0" w:oddVBand="0" w:evenVBand="0" w:oddHBand="0" w:evenHBand="0" w:firstRowFirstColumn="0" w:firstRowLastColumn="0" w:lastRowFirstColumn="0" w:lastRowLastColumn="0"/>
        </w:trPr>
        <w:tc>
          <w:tcPr>
            <w:tcW w:w="3056" w:type="dxa"/>
          </w:tcPr>
          <w:p w14:paraId="636B0FC7" w14:textId="77777777" w:rsidR="00075E8F" w:rsidRPr="0017282C" w:rsidRDefault="00075E8F" w:rsidP="00F23CC7">
            <w:pPr>
              <w:pStyle w:val="Tabulka"/>
              <w:keepNext/>
              <w:rPr>
                <w:rStyle w:val="Nadpisvtabulce"/>
                <w:b/>
              </w:rPr>
            </w:pPr>
            <w:r w:rsidRPr="0017282C">
              <w:rPr>
                <w:rStyle w:val="Nadpisvtabulce"/>
                <w:b/>
              </w:rPr>
              <w:t>Jméno a příjmení</w:t>
            </w:r>
          </w:p>
        </w:tc>
        <w:tc>
          <w:tcPr>
            <w:tcW w:w="5812" w:type="dxa"/>
          </w:tcPr>
          <w:p w14:paraId="1D492C66" w14:textId="77777777" w:rsidR="00075E8F" w:rsidRPr="0017282C" w:rsidRDefault="00075E8F" w:rsidP="00F23CC7">
            <w:pPr>
              <w:pStyle w:val="Tabulka"/>
            </w:pPr>
            <w:r w:rsidRPr="0017282C">
              <w:rPr>
                <w:highlight w:val="yellow"/>
              </w:rPr>
              <w:t>[VLOŽÍ ZHOTOVITEL]</w:t>
            </w:r>
          </w:p>
        </w:tc>
      </w:tr>
      <w:tr w:rsidR="00075E8F" w:rsidRPr="00F95FBD" w14:paraId="2F024FD8" w14:textId="77777777" w:rsidTr="00F23CC7">
        <w:tc>
          <w:tcPr>
            <w:tcW w:w="3056" w:type="dxa"/>
          </w:tcPr>
          <w:p w14:paraId="73474F37" w14:textId="77777777" w:rsidR="00075E8F" w:rsidRPr="00F95FBD" w:rsidRDefault="00075E8F" w:rsidP="00F23CC7">
            <w:pPr>
              <w:pStyle w:val="Tabulka"/>
              <w:keepNext/>
            </w:pPr>
            <w:r w:rsidRPr="00F95FBD">
              <w:t>Adresa</w:t>
            </w:r>
          </w:p>
        </w:tc>
        <w:tc>
          <w:tcPr>
            <w:tcW w:w="5812" w:type="dxa"/>
          </w:tcPr>
          <w:p w14:paraId="11B6DB28" w14:textId="77777777" w:rsidR="00075E8F" w:rsidRPr="00F95FBD" w:rsidRDefault="00075E8F" w:rsidP="00F23CC7">
            <w:pPr>
              <w:pStyle w:val="Tabulka"/>
            </w:pPr>
            <w:r w:rsidRPr="00F95FBD">
              <w:rPr>
                <w:highlight w:val="yellow"/>
              </w:rPr>
              <w:t>[VLOŽÍ ZHOTOVITEL]</w:t>
            </w:r>
          </w:p>
        </w:tc>
      </w:tr>
      <w:tr w:rsidR="00075E8F" w:rsidRPr="00F95FBD" w14:paraId="3DAE18CA" w14:textId="77777777" w:rsidTr="00F23CC7">
        <w:tc>
          <w:tcPr>
            <w:tcW w:w="3056" w:type="dxa"/>
          </w:tcPr>
          <w:p w14:paraId="06BDE1CC" w14:textId="77777777" w:rsidR="00075E8F" w:rsidRPr="00F95FBD" w:rsidRDefault="00075E8F" w:rsidP="00F23CC7">
            <w:pPr>
              <w:pStyle w:val="Tabulka"/>
            </w:pPr>
            <w:r w:rsidRPr="00F95FBD">
              <w:t>E-mail</w:t>
            </w:r>
          </w:p>
        </w:tc>
        <w:tc>
          <w:tcPr>
            <w:tcW w:w="5812" w:type="dxa"/>
          </w:tcPr>
          <w:p w14:paraId="3D8BF7CC" w14:textId="77777777" w:rsidR="00075E8F" w:rsidRPr="00F95FBD" w:rsidRDefault="00075E8F" w:rsidP="00F23CC7">
            <w:pPr>
              <w:pStyle w:val="Tabulka"/>
            </w:pPr>
            <w:r w:rsidRPr="00F95FBD">
              <w:rPr>
                <w:highlight w:val="yellow"/>
              </w:rPr>
              <w:t>[VLOŽÍ ZHOTOVITEL]</w:t>
            </w:r>
          </w:p>
        </w:tc>
      </w:tr>
      <w:tr w:rsidR="00075E8F" w:rsidRPr="00F95FBD" w14:paraId="27F3A006" w14:textId="77777777" w:rsidTr="00F23CC7">
        <w:tc>
          <w:tcPr>
            <w:tcW w:w="3056" w:type="dxa"/>
          </w:tcPr>
          <w:p w14:paraId="5AF9C264" w14:textId="77777777" w:rsidR="00075E8F" w:rsidRPr="00F95FBD" w:rsidRDefault="00075E8F" w:rsidP="00F23CC7">
            <w:pPr>
              <w:pStyle w:val="Tabulka"/>
            </w:pPr>
            <w:r w:rsidRPr="00F95FBD">
              <w:t>Telefon</w:t>
            </w:r>
          </w:p>
        </w:tc>
        <w:tc>
          <w:tcPr>
            <w:tcW w:w="5812" w:type="dxa"/>
          </w:tcPr>
          <w:p w14:paraId="3AA35B55" w14:textId="77777777" w:rsidR="00075E8F" w:rsidRPr="00F95FBD" w:rsidRDefault="00075E8F" w:rsidP="00F23CC7">
            <w:pPr>
              <w:pStyle w:val="Tabulka"/>
            </w:pPr>
            <w:r w:rsidRPr="00F95FBD">
              <w:rPr>
                <w:highlight w:val="yellow"/>
              </w:rPr>
              <w:t>[VLOŽÍ ZHOTOVITEL]</w:t>
            </w:r>
          </w:p>
        </w:tc>
      </w:tr>
    </w:tbl>
    <w:p w14:paraId="118818A7" w14:textId="77777777" w:rsidR="00075E8F" w:rsidRDefault="00075E8F" w:rsidP="004436EE">
      <w:pPr>
        <w:pStyle w:val="Textbezodsazen"/>
      </w:pPr>
    </w:p>
    <w:p w14:paraId="4A8D5CE6"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0DC26045"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74F3E392" w14:textId="77777777" w:rsidR="00EC707C" w:rsidRDefault="00EC707C" w:rsidP="004436EE">
      <w:pPr>
        <w:pStyle w:val="Textbezodsazen"/>
      </w:pPr>
    </w:p>
    <w:p w14:paraId="4B6E5432" w14:textId="77777777" w:rsidR="00EC707C" w:rsidRDefault="00EC707C" w:rsidP="004436EE">
      <w:pPr>
        <w:pStyle w:val="Textbezodsazen"/>
      </w:pPr>
    </w:p>
    <w:p w14:paraId="62A0DB41" w14:textId="77777777" w:rsidR="00EC707C" w:rsidRDefault="00EC707C" w:rsidP="004436EE">
      <w:pPr>
        <w:pStyle w:val="Textbezodsazen"/>
      </w:pPr>
    </w:p>
    <w:p w14:paraId="50082554" w14:textId="77777777" w:rsidR="00F95FBD" w:rsidRDefault="00F95FBD" w:rsidP="00165977">
      <w:pPr>
        <w:pStyle w:val="Tabulka"/>
      </w:pPr>
    </w:p>
    <w:p w14:paraId="638CE3C0" w14:textId="77777777" w:rsidR="00F95FBD" w:rsidRDefault="00F95FBD" w:rsidP="00165977">
      <w:pPr>
        <w:pStyle w:val="Tabulka"/>
        <w:sectPr w:rsidR="00F95FBD" w:rsidSect="00417DF5">
          <w:headerReference w:type="even" r:id="rId44"/>
          <w:headerReference w:type="default" r:id="rId45"/>
          <w:footerReference w:type="even" r:id="rId46"/>
          <w:footerReference w:type="default" r:id="rId47"/>
          <w:headerReference w:type="first" r:id="rId48"/>
          <w:pgSz w:w="11906" w:h="16838" w:code="9"/>
          <w:pgMar w:top="1077" w:right="1588" w:bottom="1474" w:left="1588" w:header="595" w:footer="624" w:gutter="0"/>
          <w:pgNumType w:start="1"/>
          <w:cols w:space="708"/>
          <w:docGrid w:linePitch="360"/>
        </w:sectPr>
      </w:pPr>
    </w:p>
    <w:p w14:paraId="2F0A2D98" w14:textId="77777777" w:rsidR="004436EE" w:rsidRDefault="004436EE" w:rsidP="004436EE">
      <w:pPr>
        <w:pStyle w:val="Nadpisbezsl1-1"/>
      </w:pPr>
      <w:r w:rsidRPr="004436EE">
        <w:lastRenderedPageBreak/>
        <w:t>Příloha</w:t>
      </w:r>
      <w:r>
        <w:t xml:space="preserve"> č. 7</w:t>
      </w:r>
    </w:p>
    <w:p w14:paraId="3483E8D3" w14:textId="77777777" w:rsidR="004436EE" w:rsidRDefault="004436EE" w:rsidP="00B01693">
      <w:pPr>
        <w:pStyle w:val="Nadpisbezsl1-2"/>
        <w:outlineLvl w:val="1"/>
      </w:pPr>
      <w:r>
        <w:t>Seznam požadovaných pojištění</w:t>
      </w:r>
    </w:p>
    <w:p w14:paraId="4387C0DE"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49FED2CC"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207F5C6A"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4FE9C742"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68DFF13"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2CC83A5C" w14:textId="77777777" w:rsidTr="005923F7">
        <w:tc>
          <w:tcPr>
            <w:tcW w:w="4615" w:type="dxa"/>
          </w:tcPr>
          <w:p w14:paraId="5109002F"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6158F552" w14:textId="33629309" w:rsidR="004436EE" w:rsidRPr="004436EE" w:rsidRDefault="005577D9" w:rsidP="00964369">
            <w:pPr>
              <w:pStyle w:val="Textbezodsazen"/>
            </w:pPr>
            <w:r w:rsidRPr="00F95FBD">
              <w:rPr>
                <w:highlight w:val="yellow"/>
              </w:rPr>
              <w:t>VLOŽÍ ZHOTOVITEL</w:t>
            </w:r>
            <w:r>
              <w:rPr>
                <w:highlight w:val="yellow"/>
              </w:rPr>
              <w:t xml:space="preserve"> – výše pojistného plnění musí být minimálně ve výši Ceny Díla</w:t>
            </w:r>
            <w:r w:rsidR="00FB1450">
              <w:rPr>
                <w:highlight w:val="yellow"/>
              </w:rPr>
              <w:t xml:space="preserve"> dle článku 3.3 Smlouvy</w:t>
            </w:r>
          </w:p>
        </w:tc>
      </w:tr>
    </w:tbl>
    <w:p w14:paraId="1873A0A9" w14:textId="77777777" w:rsidR="004436EE" w:rsidRDefault="004436EE" w:rsidP="004436EE">
      <w:pPr>
        <w:pStyle w:val="Textbezodsazen"/>
      </w:pPr>
    </w:p>
    <w:p w14:paraId="5F330510" w14:textId="77777777" w:rsidR="005A2756" w:rsidRDefault="005A2756" w:rsidP="00B63F52">
      <w:pPr>
        <w:pStyle w:val="Textbezodsazen"/>
        <w:rPr>
          <w:rStyle w:val="Tun"/>
          <w:b w:val="0"/>
        </w:rPr>
      </w:pPr>
    </w:p>
    <w:p w14:paraId="4356172C" w14:textId="77777777" w:rsidR="004436EE" w:rsidRDefault="004436EE" w:rsidP="00B63F52">
      <w:pPr>
        <w:pStyle w:val="Textbezodsazen"/>
      </w:pPr>
    </w:p>
    <w:p w14:paraId="58C3BD16" w14:textId="77777777" w:rsidR="00B63F52" w:rsidRPr="00B63F52" w:rsidRDefault="00B63F52" w:rsidP="00B63F52">
      <w:pPr>
        <w:pStyle w:val="Textbezodsazen"/>
        <w:sectPr w:rsidR="00B63F52" w:rsidRPr="00B63F52" w:rsidSect="00417DF5">
          <w:headerReference w:type="even" r:id="rId49"/>
          <w:headerReference w:type="default" r:id="rId50"/>
          <w:footerReference w:type="even" r:id="rId51"/>
          <w:footerReference w:type="default" r:id="rId52"/>
          <w:headerReference w:type="first" r:id="rId53"/>
          <w:pgSz w:w="11906" w:h="16838" w:code="9"/>
          <w:pgMar w:top="1077" w:right="1588" w:bottom="1474" w:left="1588" w:header="595" w:footer="624" w:gutter="0"/>
          <w:pgNumType w:start="1"/>
          <w:cols w:space="708"/>
          <w:docGrid w:linePitch="360"/>
        </w:sectPr>
      </w:pPr>
    </w:p>
    <w:p w14:paraId="6839E77B" w14:textId="77777777" w:rsidR="00F95FBD" w:rsidRDefault="004436EE" w:rsidP="00F762A8">
      <w:pPr>
        <w:pStyle w:val="Nadpisbezsl1-1"/>
      </w:pPr>
      <w:r>
        <w:lastRenderedPageBreak/>
        <w:t>Příloha č. 8</w:t>
      </w:r>
    </w:p>
    <w:p w14:paraId="10724881" w14:textId="77777777" w:rsidR="00F95FBD" w:rsidRDefault="00F95FBD" w:rsidP="00B01693">
      <w:pPr>
        <w:pStyle w:val="Nadpisbezsl1-2"/>
        <w:outlineLvl w:val="1"/>
      </w:pPr>
      <w:r>
        <w:t>Seznam poddodavatelů</w:t>
      </w:r>
    </w:p>
    <w:p w14:paraId="0B544925"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4359E3DE"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B86C079" w14:textId="77777777" w:rsidR="00F95FBD" w:rsidRPr="0017282C" w:rsidRDefault="00F95FBD" w:rsidP="00F762A8">
            <w:pPr>
              <w:pStyle w:val="Tabulka"/>
              <w:rPr>
                <w:rStyle w:val="Nadpisvtabulce"/>
                <w:b/>
              </w:rPr>
            </w:pPr>
            <w:r w:rsidRPr="0017282C">
              <w:rPr>
                <w:rStyle w:val="Nadpisvtabulce"/>
                <w:b/>
              </w:rPr>
              <w:t>Identifikace poddodavatele</w:t>
            </w:r>
          </w:p>
          <w:p w14:paraId="3B92A5FE"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03F6D86B" w14:textId="77777777" w:rsidR="00F762A8" w:rsidRPr="0017282C" w:rsidRDefault="00F762A8" w:rsidP="00F762A8">
            <w:pPr>
              <w:pStyle w:val="Tabulka"/>
              <w:jc w:val="center"/>
            </w:pPr>
            <w:r w:rsidRPr="0017282C">
              <w:t>Věcný rozsah poddodávky</w:t>
            </w:r>
          </w:p>
          <w:p w14:paraId="2FD93DDD" w14:textId="77777777" w:rsidR="00F95FBD" w:rsidRPr="0017282C" w:rsidRDefault="00F762A8" w:rsidP="00F762A8">
            <w:pPr>
              <w:pStyle w:val="Tabulka"/>
              <w:jc w:val="center"/>
            </w:pPr>
            <w:r w:rsidRPr="0017282C">
              <w:t>(označení dle čísel a názvů jednotlivých PS a SO)</w:t>
            </w:r>
          </w:p>
        </w:tc>
        <w:tc>
          <w:tcPr>
            <w:tcW w:w="2957" w:type="dxa"/>
          </w:tcPr>
          <w:p w14:paraId="3C271B94"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0019C8A2" w14:textId="77777777" w:rsidTr="005923F7">
        <w:tc>
          <w:tcPr>
            <w:tcW w:w="2774" w:type="dxa"/>
          </w:tcPr>
          <w:p w14:paraId="6A879316" w14:textId="77777777" w:rsidR="00F95FBD" w:rsidRPr="00F95FBD" w:rsidRDefault="00F95FBD" w:rsidP="003F5723">
            <w:pPr>
              <w:pStyle w:val="Tabulka"/>
            </w:pPr>
            <w:r w:rsidRPr="00F95FBD">
              <w:rPr>
                <w:highlight w:val="yellow"/>
              </w:rPr>
              <w:t>[VLOŽÍ ZHOTOVITEL]</w:t>
            </w:r>
          </w:p>
        </w:tc>
        <w:tc>
          <w:tcPr>
            <w:tcW w:w="3129" w:type="dxa"/>
          </w:tcPr>
          <w:p w14:paraId="6E22B238" w14:textId="77777777" w:rsidR="00F95FBD" w:rsidRPr="00F95FBD" w:rsidRDefault="00F95FBD" w:rsidP="00F762A8">
            <w:pPr>
              <w:pStyle w:val="Tabulka"/>
              <w:jc w:val="center"/>
            </w:pPr>
            <w:r w:rsidRPr="00F95FBD">
              <w:rPr>
                <w:highlight w:val="yellow"/>
              </w:rPr>
              <w:t>[VLOŽÍ ZHOTOVITEL]</w:t>
            </w:r>
          </w:p>
        </w:tc>
        <w:tc>
          <w:tcPr>
            <w:tcW w:w="2957" w:type="dxa"/>
          </w:tcPr>
          <w:p w14:paraId="441BF884" w14:textId="77777777" w:rsidR="00F95FBD" w:rsidRPr="00F95FBD" w:rsidRDefault="00F95FBD" w:rsidP="00F762A8">
            <w:pPr>
              <w:pStyle w:val="Tabulka"/>
              <w:jc w:val="center"/>
            </w:pPr>
            <w:r w:rsidRPr="00F95FBD">
              <w:rPr>
                <w:highlight w:val="yellow"/>
              </w:rPr>
              <w:t>[VLOŽÍ ZHOTOVITEL]</w:t>
            </w:r>
          </w:p>
        </w:tc>
      </w:tr>
      <w:tr w:rsidR="00F95FBD" w:rsidRPr="00F95FBD" w14:paraId="586A45D2" w14:textId="77777777" w:rsidTr="005923F7">
        <w:tc>
          <w:tcPr>
            <w:tcW w:w="2774" w:type="dxa"/>
          </w:tcPr>
          <w:p w14:paraId="783298CF" w14:textId="77777777" w:rsidR="00F95FBD" w:rsidRPr="00F95FBD" w:rsidRDefault="00F95FBD" w:rsidP="003F5723">
            <w:pPr>
              <w:pStyle w:val="Tabulka"/>
            </w:pPr>
            <w:r w:rsidRPr="00F95FBD">
              <w:rPr>
                <w:highlight w:val="yellow"/>
              </w:rPr>
              <w:t>[VLOŽÍ ZHOTOVITEL]</w:t>
            </w:r>
          </w:p>
        </w:tc>
        <w:tc>
          <w:tcPr>
            <w:tcW w:w="3129" w:type="dxa"/>
          </w:tcPr>
          <w:p w14:paraId="481D329D" w14:textId="77777777" w:rsidR="00F95FBD" w:rsidRPr="00F95FBD" w:rsidRDefault="00F95FBD" w:rsidP="00F762A8">
            <w:pPr>
              <w:pStyle w:val="Tabulka"/>
              <w:jc w:val="center"/>
            </w:pPr>
            <w:r w:rsidRPr="00F95FBD">
              <w:rPr>
                <w:highlight w:val="yellow"/>
              </w:rPr>
              <w:t>[VLOŽÍ ZHOTOVITEL]</w:t>
            </w:r>
          </w:p>
        </w:tc>
        <w:tc>
          <w:tcPr>
            <w:tcW w:w="2957" w:type="dxa"/>
          </w:tcPr>
          <w:p w14:paraId="232B8A6D" w14:textId="77777777" w:rsidR="00F95FBD" w:rsidRPr="00F95FBD" w:rsidRDefault="00F95FBD" w:rsidP="00F762A8">
            <w:pPr>
              <w:pStyle w:val="Tabulka"/>
              <w:jc w:val="center"/>
            </w:pPr>
            <w:r w:rsidRPr="00F95FBD">
              <w:rPr>
                <w:highlight w:val="yellow"/>
              </w:rPr>
              <w:t>[VLOŽÍ ZHOTOVITEL]</w:t>
            </w:r>
          </w:p>
        </w:tc>
      </w:tr>
      <w:tr w:rsidR="004436EE" w:rsidRPr="00F95FBD" w14:paraId="788282CD" w14:textId="77777777" w:rsidTr="005923F7">
        <w:tc>
          <w:tcPr>
            <w:tcW w:w="2774" w:type="dxa"/>
          </w:tcPr>
          <w:p w14:paraId="00057B69" w14:textId="77777777" w:rsidR="004436EE" w:rsidRPr="00F95FBD" w:rsidRDefault="004436EE" w:rsidP="00964369">
            <w:pPr>
              <w:pStyle w:val="Tabulka"/>
            </w:pPr>
            <w:r w:rsidRPr="00F95FBD">
              <w:rPr>
                <w:highlight w:val="yellow"/>
              </w:rPr>
              <w:t>[VLOŽÍ ZHOTOVITEL]</w:t>
            </w:r>
          </w:p>
        </w:tc>
        <w:tc>
          <w:tcPr>
            <w:tcW w:w="3129" w:type="dxa"/>
          </w:tcPr>
          <w:p w14:paraId="6D5C10C2" w14:textId="77777777" w:rsidR="004436EE" w:rsidRPr="00F95FBD" w:rsidRDefault="004436EE" w:rsidP="00964369">
            <w:pPr>
              <w:pStyle w:val="Tabulka"/>
              <w:jc w:val="center"/>
            </w:pPr>
            <w:r w:rsidRPr="00F95FBD">
              <w:rPr>
                <w:highlight w:val="yellow"/>
              </w:rPr>
              <w:t>[VLOŽÍ ZHOTOVITEL]</w:t>
            </w:r>
          </w:p>
        </w:tc>
        <w:tc>
          <w:tcPr>
            <w:tcW w:w="2957" w:type="dxa"/>
          </w:tcPr>
          <w:p w14:paraId="7FFBC35B" w14:textId="77777777" w:rsidR="004436EE" w:rsidRPr="00F95FBD" w:rsidRDefault="004436EE" w:rsidP="00964369">
            <w:pPr>
              <w:pStyle w:val="Tabulka"/>
              <w:jc w:val="center"/>
            </w:pPr>
            <w:r w:rsidRPr="00F95FBD">
              <w:rPr>
                <w:highlight w:val="yellow"/>
              </w:rPr>
              <w:t>[VLOŽÍ ZHOTOVITEL]</w:t>
            </w:r>
          </w:p>
        </w:tc>
      </w:tr>
      <w:tr w:rsidR="004436EE" w:rsidRPr="00F95FBD" w14:paraId="191DB68F" w14:textId="77777777" w:rsidTr="005923F7">
        <w:tc>
          <w:tcPr>
            <w:tcW w:w="2774" w:type="dxa"/>
          </w:tcPr>
          <w:p w14:paraId="41E0DF58" w14:textId="77777777" w:rsidR="004436EE" w:rsidRPr="00F95FBD" w:rsidRDefault="004436EE" w:rsidP="00964369">
            <w:pPr>
              <w:pStyle w:val="Tabulka"/>
            </w:pPr>
            <w:r w:rsidRPr="00F95FBD">
              <w:rPr>
                <w:highlight w:val="yellow"/>
              </w:rPr>
              <w:t>[VLOŽÍ ZHOTOVITEL]</w:t>
            </w:r>
          </w:p>
        </w:tc>
        <w:tc>
          <w:tcPr>
            <w:tcW w:w="3129" w:type="dxa"/>
          </w:tcPr>
          <w:p w14:paraId="6AE509F5" w14:textId="77777777" w:rsidR="004436EE" w:rsidRPr="00F95FBD" w:rsidRDefault="004436EE" w:rsidP="00964369">
            <w:pPr>
              <w:pStyle w:val="Tabulka"/>
              <w:jc w:val="center"/>
            </w:pPr>
            <w:r w:rsidRPr="00F95FBD">
              <w:rPr>
                <w:highlight w:val="yellow"/>
              </w:rPr>
              <w:t>[VLOŽÍ ZHOTOVITEL]</w:t>
            </w:r>
          </w:p>
        </w:tc>
        <w:tc>
          <w:tcPr>
            <w:tcW w:w="2957" w:type="dxa"/>
          </w:tcPr>
          <w:p w14:paraId="6FBBF7C8" w14:textId="77777777" w:rsidR="004436EE" w:rsidRPr="00F95FBD" w:rsidRDefault="004436EE" w:rsidP="00964369">
            <w:pPr>
              <w:pStyle w:val="Tabulka"/>
              <w:jc w:val="center"/>
            </w:pPr>
            <w:r w:rsidRPr="00F95FBD">
              <w:rPr>
                <w:highlight w:val="yellow"/>
              </w:rPr>
              <w:t>[VLOŽÍ ZHOTOVITEL]</w:t>
            </w:r>
          </w:p>
        </w:tc>
      </w:tr>
      <w:tr w:rsidR="004436EE" w:rsidRPr="00F95FBD" w14:paraId="105C42DF" w14:textId="77777777" w:rsidTr="005923F7">
        <w:tc>
          <w:tcPr>
            <w:tcW w:w="2774" w:type="dxa"/>
          </w:tcPr>
          <w:p w14:paraId="23F14C04" w14:textId="77777777" w:rsidR="004436EE" w:rsidRPr="00F95FBD" w:rsidRDefault="004436EE" w:rsidP="00964369">
            <w:pPr>
              <w:pStyle w:val="Tabulka"/>
            </w:pPr>
            <w:r w:rsidRPr="00F95FBD">
              <w:rPr>
                <w:highlight w:val="yellow"/>
              </w:rPr>
              <w:t>[VLOŽÍ ZHOTOVITEL]</w:t>
            </w:r>
          </w:p>
        </w:tc>
        <w:tc>
          <w:tcPr>
            <w:tcW w:w="3129" w:type="dxa"/>
          </w:tcPr>
          <w:p w14:paraId="7AFDF48A" w14:textId="77777777" w:rsidR="004436EE" w:rsidRPr="00F95FBD" w:rsidRDefault="004436EE" w:rsidP="00964369">
            <w:pPr>
              <w:pStyle w:val="Tabulka"/>
              <w:jc w:val="center"/>
            </w:pPr>
            <w:r w:rsidRPr="00F95FBD">
              <w:rPr>
                <w:highlight w:val="yellow"/>
              </w:rPr>
              <w:t>[VLOŽÍ ZHOTOVITEL]</w:t>
            </w:r>
          </w:p>
        </w:tc>
        <w:tc>
          <w:tcPr>
            <w:tcW w:w="2957" w:type="dxa"/>
          </w:tcPr>
          <w:p w14:paraId="7B9B5015" w14:textId="77777777" w:rsidR="004436EE" w:rsidRPr="00F95FBD" w:rsidRDefault="004436EE" w:rsidP="00964369">
            <w:pPr>
              <w:pStyle w:val="Tabulka"/>
              <w:jc w:val="center"/>
            </w:pPr>
            <w:r w:rsidRPr="00F95FBD">
              <w:rPr>
                <w:highlight w:val="yellow"/>
              </w:rPr>
              <w:t>[VLOŽÍ ZHOTOVITEL]</w:t>
            </w:r>
          </w:p>
        </w:tc>
      </w:tr>
      <w:tr w:rsidR="004436EE" w:rsidRPr="00F95FBD" w14:paraId="3703A700" w14:textId="77777777" w:rsidTr="005923F7">
        <w:tc>
          <w:tcPr>
            <w:tcW w:w="2774" w:type="dxa"/>
          </w:tcPr>
          <w:p w14:paraId="3E7E27A0" w14:textId="77777777" w:rsidR="004436EE" w:rsidRPr="00F95FBD" w:rsidRDefault="004436EE" w:rsidP="00964369">
            <w:pPr>
              <w:pStyle w:val="Tabulka"/>
            </w:pPr>
            <w:r w:rsidRPr="00F95FBD">
              <w:rPr>
                <w:highlight w:val="yellow"/>
              </w:rPr>
              <w:t>[VLOŽÍ ZHOTOVITEL]</w:t>
            </w:r>
          </w:p>
        </w:tc>
        <w:tc>
          <w:tcPr>
            <w:tcW w:w="3129" w:type="dxa"/>
          </w:tcPr>
          <w:p w14:paraId="08C2EAF6" w14:textId="77777777" w:rsidR="004436EE" w:rsidRPr="00F95FBD" w:rsidRDefault="004436EE" w:rsidP="00964369">
            <w:pPr>
              <w:pStyle w:val="Tabulka"/>
              <w:jc w:val="center"/>
            </w:pPr>
            <w:r w:rsidRPr="00F95FBD">
              <w:rPr>
                <w:highlight w:val="yellow"/>
              </w:rPr>
              <w:t>[VLOŽÍ ZHOTOVITEL]</w:t>
            </w:r>
          </w:p>
        </w:tc>
        <w:tc>
          <w:tcPr>
            <w:tcW w:w="2957" w:type="dxa"/>
          </w:tcPr>
          <w:p w14:paraId="38BC9DEF" w14:textId="77777777" w:rsidR="004436EE" w:rsidRPr="00F95FBD" w:rsidRDefault="004436EE" w:rsidP="00964369">
            <w:pPr>
              <w:pStyle w:val="Tabulka"/>
              <w:jc w:val="center"/>
            </w:pPr>
            <w:r w:rsidRPr="00F95FBD">
              <w:rPr>
                <w:highlight w:val="yellow"/>
              </w:rPr>
              <w:t>[VLOŽÍ ZHOTOVITEL]</w:t>
            </w:r>
          </w:p>
        </w:tc>
      </w:tr>
      <w:tr w:rsidR="004436EE" w:rsidRPr="00F95FBD" w14:paraId="61B53520" w14:textId="77777777" w:rsidTr="005923F7">
        <w:tc>
          <w:tcPr>
            <w:tcW w:w="2774" w:type="dxa"/>
          </w:tcPr>
          <w:p w14:paraId="222A884A" w14:textId="77777777" w:rsidR="004436EE" w:rsidRPr="00F95FBD" w:rsidRDefault="004436EE" w:rsidP="00964369">
            <w:pPr>
              <w:pStyle w:val="Tabulka"/>
            </w:pPr>
            <w:r w:rsidRPr="00F95FBD">
              <w:rPr>
                <w:highlight w:val="yellow"/>
              </w:rPr>
              <w:t>[VLOŽÍ ZHOTOVITEL]</w:t>
            </w:r>
          </w:p>
        </w:tc>
        <w:tc>
          <w:tcPr>
            <w:tcW w:w="3129" w:type="dxa"/>
          </w:tcPr>
          <w:p w14:paraId="54BB37D4" w14:textId="77777777" w:rsidR="004436EE" w:rsidRPr="00F95FBD" w:rsidRDefault="004436EE" w:rsidP="00964369">
            <w:pPr>
              <w:pStyle w:val="Tabulka"/>
              <w:jc w:val="center"/>
            </w:pPr>
            <w:r w:rsidRPr="00F95FBD">
              <w:rPr>
                <w:highlight w:val="yellow"/>
              </w:rPr>
              <w:t>[VLOŽÍ ZHOTOVITEL]</w:t>
            </w:r>
          </w:p>
        </w:tc>
        <w:tc>
          <w:tcPr>
            <w:tcW w:w="2957" w:type="dxa"/>
          </w:tcPr>
          <w:p w14:paraId="2D599BA8" w14:textId="77777777" w:rsidR="004436EE" w:rsidRPr="00F95FBD" w:rsidRDefault="004436EE" w:rsidP="00964369">
            <w:pPr>
              <w:pStyle w:val="Tabulka"/>
              <w:jc w:val="center"/>
            </w:pPr>
            <w:r w:rsidRPr="00F95FBD">
              <w:rPr>
                <w:highlight w:val="yellow"/>
              </w:rPr>
              <w:t>[VLOŽÍ ZHOTOVITEL]</w:t>
            </w:r>
          </w:p>
        </w:tc>
      </w:tr>
      <w:tr w:rsidR="004436EE" w:rsidRPr="00F95FBD" w14:paraId="1DBC7E82" w14:textId="77777777" w:rsidTr="005923F7">
        <w:tc>
          <w:tcPr>
            <w:tcW w:w="2774" w:type="dxa"/>
          </w:tcPr>
          <w:p w14:paraId="7FC3F632" w14:textId="77777777" w:rsidR="004436EE" w:rsidRPr="00F95FBD" w:rsidRDefault="004436EE" w:rsidP="00964369">
            <w:pPr>
              <w:pStyle w:val="Tabulka"/>
            </w:pPr>
            <w:r w:rsidRPr="00F95FBD">
              <w:rPr>
                <w:highlight w:val="yellow"/>
              </w:rPr>
              <w:t>[VLOŽÍ ZHOTOVITEL]</w:t>
            </w:r>
          </w:p>
        </w:tc>
        <w:tc>
          <w:tcPr>
            <w:tcW w:w="3129" w:type="dxa"/>
          </w:tcPr>
          <w:p w14:paraId="1BC8D9BF" w14:textId="77777777" w:rsidR="004436EE" w:rsidRPr="00F95FBD" w:rsidRDefault="004436EE" w:rsidP="00964369">
            <w:pPr>
              <w:pStyle w:val="Tabulka"/>
              <w:jc w:val="center"/>
            </w:pPr>
            <w:r w:rsidRPr="00F95FBD">
              <w:rPr>
                <w:highlight w:val="yellow"/>
              </w:rPr>
              <w:t>[VLOŽÍ ZHOTOVITEL]</w:t>
            </w:r>
          </w:p>
        </w:tc>
        <w:tc>
          <w:tcPr>
            <w:tcW w:w="2957" w:type="dxa"/>
          </w:tcPr>
          <w:p w14:paraId="0356385A" w14:textId="77777777" w:rsidR="004436EE" w:rsidRPr="00F95FBD" w:rsidRDefault="004436EE" w:rsidP="00964369">
            <w:pPr>
              <w:pStyle w:val="Tabulka"/>
              <w:jc w:val="center"/>
            </w:pPr>
            <w:r w:rsidRPr="00F95FBD">
              <w:rPr>
                <w:highlight w:val="yellow"/>
              </w:rPr>
              <w:t>[VLOŽÍ ZHOTOVITEL]</w:t>
            </w:r>
          </w:p>
        </w:tc>
      </w:tr>
      <w:tr w:rsidR="004436EE" w:rsidRPr="004436EE" w14:paraId="580DDA4D" w14:textId="77777777" w:rsidTr="005923F7">
        <w:tc>
          <w:tcPr>
            <w:tcW w:w="5903" w:type="dxa"/>
            <w:gridSpan w:val="2"/>
          </w:tcPr>
          <w:p w14:paraId="634E0256" w14:textId="77777777" w:rsidR="004436EE" w:rsidRPr="004436EE" w:rsidRDefault="004436EE" w:rsidP="004436EE">
            <w:pPr>
              <w:pStyle w:val="Tabulka"/>
              <w:jc w:val="right"/>
              <w:rPr>
                <w:rStyle w:val="Tun"/>
              </w:rPr>
            </w:pPr>
            <w:r w:rsidRPr="004436EE">
              <w:rPr>
                <w:rStyle w:val="Tun"/>
              </w:rPr>
              <w:t>CELKEM %</w:t>
            </w:r>
          </w:p>
        </w:tc>
        <w:tc>
          <w:tcPr>
            <w:tcW w:w="2957" w:type="dxa"/>
          </w:tcPr>
          <w:p w14:paraId="42BC9786" w14:textId="77777777" w:rsidR="004436EE" w:rsidRPr="004436EE" w:rsidRDefault="004436EE" w:rsidP="00F762A8">
            <w:pPr>
              <w:pStyle w:val="Tabulka"/>
              <w:jc w:val="center"/>
            </w:pPr>
            <w:r w:rsidRPr="004436EE">
              <w:rPr>
                <w:highlight w:val="yellow"/>
              </w:rPr>
              <w:t>[VLOŽÍ ZHOTOVITEL]</w:t>
            </w:r>
          </w:p>
        </w:tc>
      </w:tr>
    </w:tbl>
    <w:p w14:paraId="267CA805" w14:textId="77777777" w:rsidR="00F95FBD" w:rsidRPr="00F95FBD" w:rsidRDefault="00F95FBD" w:rsidP="006C5357">
      <w:pPr>
        <w:pStyle w:val="Textbezodsazen"/>
      </w:pPr>
    </w:p>
    <w:p w14:paraId="17469ED0" w14:textId="77777777" w:rsidR="00F95FBD" w:rsidRPr="00F95FBD" w:rsidRDefault="00F95FBD" w:rsidP="006C5357">
      <w:pPr>
        <w:pStyle w:val="Textbezodsazen"/>
      </w:pPr>
    </w:p>
    <w:p w14:paraId="0B47409F" w14:textId="77777777" w:rsidR="00F95FBD" w:rsidRDefault="00F95FBD" w:rsidP="006C5357">
      <w:pPr>
        <w:pStyle w:val="Textbezodsazen"/>
      </w:pPr>
    </w:p>
    <w:p w14:paraId="4786C9EF" w14:textId="77777777" w:rsidR="006C5357" w:rsidRDefault="006C5357" w:rsidP="006C5357">
      <w:pPr>
        <w:pStyle w:val="Textbezodsazen"/>
      </w:pPr>
    </w:p>
    <w:p w14:paraId="18FDBC2E" w14:textId="77777777" w:rsidR="006C5357" w:rsidRDefault="006C5357" w:rsidP="006C5357">
      <w:pPr>
        <w:pStyle w:val="Textbezodsazen"/>
      </w:pPr>
    </w:p>
    <w:p w14:paraId="5928E8D5" w14:textId="77777777" w:rsidR="005A2756" w:rsidRDefault="005A2756" w:rsidP="006C5357">
      <w:pPr>
        <w:pStyle w:val="Textbezodsazen"/>
      </w:pPr>
    </w:p>
    <w:p w14:paraId="11790F18" w14:textId="77777777" w:rsidR="006C5357" w:rsidRDefault="006C5357" w:rsidP="006C5357">
      <w:pPr>
        <w:pStyle w:val="Textbezodsazen"/>
      </w:pPr>
    </w:p>
    <w:p w14:paraId="6C44CBC8" w14:textId="77777777" w:rsidR="006C5357" w:rsidRDefault="006C5357" w:rsidP="006C5357">
      <w:pPr>
        <w:pStyle w:val="Textbezodsazen"/>
      </w:pPr>
    </w:p>
    <w:p w14:paraId="264A9D1C" w14:textId="77777777" w:rsidR="006C5357" w:rsidRDefault="006C5357" w:rsidP="006C5357">
      <w:pPr>
        <w:pStyle w:val="Textbezodsazen"/>
      </w:pPr>
    </w:p>
    <w:p w14:paraId="177A12EA" w14:textId="77777777" w:rsidR="00F95FBD" w:rsidRDefault="00F95FBD" w:rsidP="006C5357">
      <w:pPr>
        <w:pStyle w:val="Textbezodsazen"/>
      </w:pPr>
    </w:p>
    <w:p w14:paraId="41346962" w14:textId="77777777" w:rsidR="00F762A8" w:rsidRDefault="00F762A8" w:rsidP="00165977">
      <w:pPr>
        <w:pStyle w:val="Tabulka"/>
        <w:sectPr w:rsidR="00F762A8" w:rsidSect="00417DF5">
          <w:headerReference w:type="even" r:id="rId54"/>
          <w:headerReference w:type="default" r:id="rId55"/>
          <w:footerReference w:type="even" r:id="rId56"/>
          <w:footerReference w:type="default" r:id="rId57"/>
          <w:headerReference w:type="first" r:id="rId58"/>
          <w:pgSz w:w="11906" w:h="16838" w:code="9"/>
          <w:pgMar w:top="1077" w:right="1588" w:bottom="1474" w:left="1588" w:header="595" w:footer="624" w:gutter="0"/>
          <w:pgNumType w:start="1"/>
          <w:cols w:space="708"/>
          <w:docGrid w:linePitch="360"/>
        </w:sectPr>
      </w:pPr>
    </w:p>
    <w:p w14:paraId="12BBAE4B" w14:textId="77777777" w:rsidR="00F762A8" w:rsidRDefault="00F762A8" w:rsidP="00F762A8">
      <w:pPr>
        <w:pStyle w:val="Nadpisbezsl1-1"/>
      </w:pPr>
      <w:r>
        <w:lastRenderedPageBreak/>
        <w:t xml:space="preserve">Příloha č. </w:t>
      </w:r>
      <w:r w:rsidR="004436EE">
        <w:t>9</w:t>
      </w:r>
    </w:p>
    <w:p w14:paraId="451A36FB" w14:textId="77777777" w:rsidR="004436EE" w:rsidRDefault="004436EE" w:rsidP="00B01693">
      <w:pPr>
        <w:pStyle w:val="Nadpisbezsl1-2"/>
        <w:outlineLvl w:val="1"/>
      </w:pPr>
      <w:r>
        <w:t>Související dokumenty</w:t>
      </w:r>
    </w:p>
    <w:p w14:paraId="19BC1CD1"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346E60F9"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60AA4B66"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001B8138" w14:textId="77777777" w:rsidR="00D0544F" w:rsidRPr="0017282C" w:rsidRDefault="00D0544F" w:rsidP="00D0544F">
            <w:pPr>
              <w:pStyle w:val="Tabulka"/>
              <w:jc w:val="center"/>
            </w:pPr>
            <w:r w:rsidRPr="0017282C">
              <w:t xml:space="preserve">Č. j.: </w:t>
            </w:r>
          </w:p>
        </w:tc>
        <w:tc>
          <w:tcPr>
            <w:tcW w:w="2957" w:type="dxa"/>
          </w:tcPr>
          <w:p w14:paraId="3A38E9CE" w14:textId="77777777" w:rsidR="00D0544F" w:rsidRPr="0017282C" w:rsidRDefault="00D0544F" w:rsidP="00964369">
            <w:pPr>
              <w:pStyle w:val="Tabulka"/>
              <w:jc w:val="center"/>
              <w:rPr>
                <w:highlight w:val="yellow"/>
              </w:rPr>
            </w:pPr>
            <w:r w:rsidRPr="0017282C">
              <w:t>Datum vydání</w:t>
            </w:r>
          </w:p>
        </w:tc>
      </w:tr>
      <w:tr w:rsidR="00D0544F" w:rsidRPr="00F95FBD" w14:paraId="37208F1B" w14:textId="77777777" w:rsidTr="005923F7">
        <w:tc>
          <w:tcPr>
            <w:tcW w:w="2774" w:type="dxa"/>
          </w:tcPr>
          <w:p w14:paraId="098B1038" w14:textId="5E427FD9" w:rsidR="00D0544F" w:rsidRPr="00D0544F" w:rsidRDefault="00C02B85" w:rsidP="00945587">
            <w:pPr>
              <w:pStyle w:val="Tabulka"/>
              <w:jc w:val="center"/>
              <w:rPr>
                <w:highlight w:val="green"/>
              </w:rPr>
            </w:pPr>
            <w:r w:rsidRPr="00945587">
              <w:t>---</w:t>
            </w:r>
          </w:p>
        </w:tc>
        <w:tc>
          <w:tcPr>
            <w:tcW w:w="3129" w:type="dxa"/>
          </w:tcPr>
          <w:p w14:paraId="36F9ED11" w14:textId="20EEC23C" w:rsidR="00D0544F" w:rsidRPr="00F95FBD" w:rsidRDefault="00C02B85" w:rsidP="00964369">
            <w:pPr>
              <w:pStyle w:val="Tabulka"/>
              <w:jc w:val="center"/>
            </w:pPr>
            <w:r>
              <w:t>---</w:t>
            </w:r>
          </w:p>
        </w:tc>
        <w:tc>
          <w:tcPr>
            <w:tcW w:w="2957" w:type="dxa"/>
          </w:tcPr>
          <w:p w14:paraId="2D086BE9" w14:textId="117FB39E" w:rsidR="00D0544F" w:rsidRPr="00F95FBD" w:rsidRDefault="00C02B85" w:rsidP="00964369">
            <w:pPr>
              <w:pStyle w:val="Tabulka"/>
              <w:jc w:val="center"/>
            </w:pPr>
            <w:r>
              <w:t>---</w:t>
            </w:r>
          </w:p>
        </w:tc>
      </w:tr>
    </w:tbl>
    <w:p w14:paraId="3EC26FEA" w14:textId="77777777" w:rsidR="00D0544F" w:rsidRDefault="00D0544F" w:rsidP="00D0544F">
      <w:pPr>
        <w:pStyle w:val="Textbezodsazen"/>
      </w:pPr>
    </w:p>
    <w:p w14:paraId="444C4364" w14:textId="77777777" w:rsidR="00D0544F" w:rsidRDefault="00D0544F" w:rsidP="00D0544F">
      <w:pPr>
        <w:pStyle w:val="Textbezodsazen"/>
      </w:pPr>
    </w:p>
    <w:p w14:paraId="3CC235EF" w14:textId="77777777" w:rsidR="005A2756" w:rsidRDefault="005A2756" w:rsidP="00F762A8">
      <w:pPr>
        <w:pStyle w:val="Textbezodsazen"/>
      </w:pPr>
    </w:p>
    <w:p w14:paraId="019BED2A" w14:textId="77777777" w:rsidR="00F762A8" w:rsidRDefault="00F762A8" w:rsidP="00F762A8">
      <w:pPr>
        <w:pStyle w:val="Textbezodsazen"/>
      </w:pPr>
    </w:p>
    <w:p w14:paraId="55E627D8" w14:textId="77777777" w:rsidR="006C5357" w:rsidRDefault="006C5357" w:rsidP="00F762A8">
      <w:pPr>
        <w:pStyle w:val="Textbezodsazen"/>
      </w:pPr>
    </w:p>
    <w:p w14:paraId="79935D29" w14:textId="77777777" w:rsidR="00F762A8" w:rsidRDefault="00F762A8" w:rsidP="00F762A8">
      <w:pPr>
        <w:pStyle w:val="Textbezodsazen"/>
      </w:pPr>
    </w:p>
    <w:p w14:paraId="2569F571" w14:textId="77777777" w:rsidR="00F762A8" w:rsidRDefault="00F762A8" w:rsidP="00F762A8">
      <w:pPr>
        <w:pStyle w:val="Textbezodsazen"/>
        <w:sectPr w:rsidR="00F762A8" w:rsidSect="00417DF5">
          <w:headerReference w:type="even" r:id="rId59"/>
          <w:headerReference w:type="default" r:id="rId60"/>
          <w:footerReference w:type="even" r:id="rId61"/>
          <w:footerReference w:type="default" r:id="rId62"/>
          <w:headerReference w:type="first" r:id="rId63"/>
          <w:pgSz w:w="11906" w:h="16838" w:code="9"/>
          <w:pgMar w:top="1077" w:right="1588" w:bottom="1474" w:left="1588" w:header="595" w:footer="624" w:gutter="0"/>
          <w:pgNumType w:start="1"/>
          <w:cols w:space="708"/>
          <w:docGrid w:linePitch="360"/>
        </w:sectPr>
      </w:pPr>
    </w:p>
    <w:p w14:paraId="6CF9BA27" w14:textId="77777777" w:rsidR="00D0544F" w:rsidRDefault="00D0544F" w:rsidP="00D0544F">
      <w:pPr>
        <w:pStyle w:val="Nadpisbezsl1-1"/>
      </w:pPr>
      <w:bookmarkStart w:id="21" w:name="_Hlk161998264"/>
      <w:r>
        <w:lastRenderedPageBreak/>
        <w:t>Příloha č. 10</w:t>
      </w:r>
    </w:p>
    <w:p w14:paraId="43675CA9" w14:textId="77777777" w:rsidR="00D0544F" w:rsidRDefault="00D0544F" w:rsidP="00B01693">
      <w:pPr>
        <w:pStyle w:val="Nadpisbezsl1-2"/>
        <w:outlineLvl w:val="1"/>
      </w:pPr>
      <w:r>
        <w:t>Zmocnění Vedoucího Zhotovitele</w:t>
      </w:r>
    </w:p>
    <w:bookmarkEnd w:id="21"/>
    <w:p w14:paraId="5AC57261" w14:textId="77777777" w:rsidR="0081651F" w:rsidRDefault="00112E8B" w:rsidP="006A67D6">
      <w:pPr>
        <w:pStyle w:val="Textbezodsazen"/>
        <w:rPr>
          <w:ins w:id="22" w:author="Hocký Petr, Mgr." w:date="2025-06-25T12:28:00Z" w16du:dateUtc="2025-06-25T10:28:00Z"/>
          <w:i/>
        </w:rPr>
        <w:sectPr w:rsidR="0081651F" w:rsidSect="00417DF5">
          <w:headerReference w:type="even" r:id="rId64"/>
          <w:headerReference w:type="default" r:id="rId65"/>
          <w:footerReference w:type="even" r:id="rId66"/>
          <w:footerReference w:type="default" r:id="rId67"/>
          <w:headerReference w:type="first" r:id="rId68"/>
          <w:pgSz w:w="11906" w:h="16838" w:code="9"/>
          <w:pgMar w:top="1077" w:right="1588" w:bottom="1474" w:left="1588" w:header="595" w:footer="624" w:gutter="0"/>
          <w:pgNumType w:start="1"/>
          <w:cols w:space="708"/>
          <w:docGrid w:linePitch="360"/>
        </w:sectPr>
      </w:pPr>
      <w:r w:rsidRPr="00112E8B">
        <w:rPr>
          <w:i/>
        </w:rPr>
        <w:t xml:space="preserve">(samostatná příloha) </w:t>
      </w:r>
    </w:p>
    <w:p w14:paraId="6F5A87D9" w14:textId="1D51BDC8" w:rsidR="006A67D6" w:rsidRPr="00112E8B" w:rsidRDefault="006A67D6" w:rsidP="006A67D6">
      <w:pPr>
        <w:pStyle w:val="Textbezodsazen"/>
        <w:rPr>
          <w:i/>
        </w:rPr>
      </w:pPr>
    </w:p>
    <w:p w14:paraId="2906C92C" w14:textId="62CEB0FB" w:rsidR="001B6520" w:rsidRDefault="001B6520" w:rsidP="001B6520">
      <w:pPr>
        <w:pStyle w:val="Nadpisbezsl1-1"/>
      </w:pPr>
      <w:r>
        <w:t>Příloha č. 11</w:t>
      </w:r>
    </w:p>
    <w:p w14:paraId="0460667E" w14:textId="68ACC6C8" w:rsidR="001B6520" w:rsidRDefault="001B6520" w:rsidP="001B6520">
      <w:pPr>
        <w:pStyle w:val="Nadpisbezsl1-2"/>
        <w:outlineLvl w:val="1"/>
      </w:pPr>
      <w:r>
        <w:t>BIM Protokol</w:t>
      </w:r>
    </w:p>
    <w:p w14:paraId="5219FEEC" w14:textId="77777777" w:rsidR="00AC6B81" w:rsidRPr="00AC6B81" w:rsidRDefault="00AC6B81" w:rsidP="00AC6B81">
      <w:pPr>
        <w:pStyle w:val="Text2-1"/>
        <w:numPr>
          <w:ilvl w:val="0"/>
          <w:numId w:val="0"/>
        </w:numPr>
        <w:ind w:left="737"/>
      </w:pPr>
    </w:p>
    <w:p w14:paraId="27D6D1B4" w14:textId="2D6CB850" w:rsidR="001A453E" w:rsidRPr="00851A83" w:rsidRDefault="001A453E" w:rsidP="00F622B9">
      <w:pPr>
        <w:spacing w:after="120" w:line="264" w:lineRule="auto"/>
        <w:jc w:val="both"/>
        <w:rPr>
          <w:rFonts w:eastAsia="MS Mincho"/>
          <w:b/>
          <w:i/>
          <w:sz w:val="18"/>
          <w:szCs w:val="18"/>
        </w:rPr>
      </w:pPr>
      <w:r w:rsidRPr="00851A83">
        <w:rPr>
          <w:rFonts w:eastAsia="MS Mincho"/>
          <w:b/>
          <w:i/>
          <w:sz w:val="18"/>
          <w:szCs w:val="18"/>
        </w:rPr>
        <w:t xml:space="preserve">Přílohy uvedené v článku </w:t>
      </w:r>
      <w:r w:rsidR="00AC6B81" w:rsidRPr="00851A83">
        <w:rPr>
          <w:rFonts w:eastAsia="MS Mincho"/>
          <w:b/>
          <w:i/>
          <w:sz w:val="18"/>
          <w:szCs w:val="18"/>
        </w:rPr>
        <w:t xml:space="preserve">7 </w:t>
      </w:r>
      <w:r w:rsidR="00AC6B81" w:rsidRPr="00F622B9">
        <w:t>„</w:t>
      </w:r>
      <w:r w:rsidR="00F622B9" w:rsidRPr="00F622B9">
        <w:rPr>
          <w:rFonts w:eastAsia="MS Mincho"/>
          <w:b/>
          <w:i/>
          <w:sz w:val="18"/>
          <w:szCs w:val="18"/>
        </w:rPr>
        <w:t>Příloh</w:t>
      </w:r>
      <w:r w:rsidR="00F622B9">
        <w:rPr>
          <w:rFonts w:eastAsia="MS Mincho"/>
          <w:b/>
          <w:i/>
          <w:sz w:val="18"/>
          <w:szCs w:val="18"/>
        </w:rPr>
        <w:t>y</w:t>
      </w:r>
      <w:r w:rsidR="00F622B9" w:rsidRPr="00F622B9">
        <w:rPr>
          <w:rFonts w:eastAsia="MS Mincho"/>
          <w:b/>
          <w:i/>
          <w:sz w:val="18"/>
          <w:szCs w:val="18"/>
        </w:rPr>
        <w:t xml:space="preserve"> A</w:t>
      </w:r>
      <w:r w:rsidR="00AC6B81">
        <w:rPr>
          <w:rFonts w:eastAsia="MS Mincho"/>
          <w:b/>
          <w:i/>
          <w:sz w:val="18"/>
          <w:szCs w:val="18"/>
        </w:rPr>
        <w:t xml:space="preserve"> </w:t>
      </w:r>
      <w:r w:rsidR="00F622B9" w:rsidRPr="00F622B9">
        <w:rPr>
          <w:rFonts w:eastAsia="MS Mincho"/>
          <w:b/>
          <w:i/>
          <w:sz w:val="18"/>
          <w:szCs w:val="18"/>
        </w:rPr>
        <w:t>–</w:t>
      </w:r>
      <w:r w:rsidR="00AC6B81">
        <w:rPr>
          <w:rFonts w:eastAsia="MS Mincho"/>
          <w:b/>
          <w:i/>
          <w:sz w:val="18"/>
          <w:szCs w:val="18"/>
        </w:rPr>
        <w:t xml:space="preserve"> </w:t>
      </w:r>
      <w:r w:rsidR="00F622B9" w:rsidRPr="00F622B9">
        <w:rPr>
          <w:rFonts w:eastAsia="MS Mincho"/>
          <w:b/>
          <w:i/>
          <w:sz w:val="18"/>
          <w:szCs w:val="18"/>
        </w:rPr>
        <w:t>Požadavky na výměnu informací (EIR), včetně příloh</w:t>
      </w:r>
      <w:r w:rsidR="00AC6B81">
        <w:rPr>
          <w:rFonts w:eastAsia="MS Mincho"/>
          <w:b/>
          <w:i/>
          <w:sz w:val="18"/>
          <w:szCs w:val="18"/>
        </w:rPr>
        <w:t>“</w:t>
      </w:r>
      <w:r w:rsidR="00F622B9">
        <w:rPr>
          <w:rFonts w:eastAsia="MS Mincho"/>
          <w:b/>
          <w:i/>
          <w:sz w:val="18"/>
          <w:szCs w:val="18"/>
        </w:rPr>
        <w:t xml:space="preserve"> a </w:t>
      </w:r>
      <w:r w:rsidR="00AC6B81">
        <w:rPr>
          <w:rFonts w:eastAsia="MS Mincho"/>
          <w:b/>
          <w:i/>
          <w:sz w:val="18"/>
          <w:szCs w:val="18"/>
        </w:rPr>
        <w:t>v článku 6 „</w:t>
      </w:r>
      <w:r w:rsidR="00F622B9" w:rsidRPr="00F622B9">
        <w:rPr>
          <w:rFonts w:eastAsia="MS Mincho"/>
          <w:b/>
          <w:i/>
          <w:sz w:val="18"/>
          <w:szCs w:val="18"/>
        </w:rPr>
        <w:t>Příloh</w:t>
      </w:r>
      <w:r w:rsidR="00F622B9">
        <w:rPr>
          <w:rFonts w:eastAsia="MS Mincho"/>
          <w:b/>
          <w:i/>
          <w:sz w:val="18"/>
          <w:szCs w:val="18"/>
        </w:rPr>
        <w:t>y</w:t>
      </w:r>
      <w:r w:rsidR="00F622B9" w:rsidRPr="00F622B9">
        <w:rPr>
          <w:rFonts w:eastAsia="MS Mincho"/>
          <w:b/>
          <w:i/>
          <w:sz w:val="18"/>
          <w:szCs w:val="18"/>
        </w:rPr>
        <w:t xml:space="preserve"> B –</w:t>
      </w:r>
      <w:r w:rsidR="00AC6B81">
        <w:rPr>
          <w:rFonts w:eastAsia="MS Mincho"/>
          <w:b/>
          <w:i/>
          <w:sz w:val="18"/>
          <w:szCs w:val="18"/>
        </w:rPr>
        <w:t xml:space="preserve"> </w:t>
      </w:r>
      <w:r w:rsidR="00F622B9" w:rsidRPr="00F622B9">
        <w:rPr>
          <w:rFonts w:eastAsia="MS Mincho"/>
          <w:b/>
          <w:i/>
          <w:sz w:val="18"/>
          <w:szCs w:val="18"/>
        </w:rPr>
        <w:t>Plán realizace BIM (BEP), včetně příloh</w:t>
      </w:r>
      <w:r w:rsidR="00AC6B81">
        <w:rPr>
          <w:rFonts w:eastAsia="MS Mincho"/>
          <w:b/>
          <w:i/>
          <w:sz w:val="18"/>
          <w:szCs w:val="18"/>
        </w:rPr>
        <w:t>“</w:t>
      </w:r>
      <w:r w:rsidRPr="00851A83">
        <w:rPr>
          <w:rFonts w:eastAsia="MS Mincho"/>
          <w:b/>
          <w:i/>
          <w:sz w:val="18"/>
          <w:szCs w:val="18"/>
        </w:rPr>
        <w:t xml:space="preserve"> obdržel Zhotovitel jako součást Zadávací dokumentace a k této Smlouvě se tak ve fyzické podobě již nepřipojují.</w:t>
      </w:r>
    </w:p>
    <w:p w14:paraId="72681F5E" w14:textId="77777777" w:rsidR="001B6520" w:rsidRDefault="001B6520" w:rsidP="006A67D6">
      <w:pPr>
        <w:pStyle w:val="Textbezodsazen"/>
      </w:pPr>
    </w:p>
    <w:sectPr w:rsidR="001B6520" w:rsidSect="00417DF5">
      <w:footerReference w:type="default" r:id="rId69"/>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38E52F" w14:textId="77777777" w:rsidR="00C544EE" w:rsidRDefault="00C544EE" w:rsidP="00962258">
      <w:pPr>
        <w:spacing w:after="0" w:line="240" w:lineRule="auto"/>
      </w:pPr>
      <w:r>
        <w:separator/>
      </w:r>
    </w:p>
  </w:endnote>
  <w:endnote w:type="continuationSeparator" w:id="0">
    <w:p w14:paraId="748314BF" w14:textId="77777777" w:rsidR="00C544EE" w:rsidRDefault="00C544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02B85" w:rsidRPr="003462EB" w14:paraId="28759E4E" w14:textId="77777777" w:rsidTr="009626C4">
      <w:tc>
        <w:tcPr>
          <w:tcW w:w="907" w:type="dxa"/>
          <w:tcMar>
            <w:left w:w="0" w:type="dxa"/>
            <w:right w:w="0" w:type="dxa"/>
          </w:tcMar>
          <w:vAlign w:val="bottom"/>
        </w:tcPr>
        <w:p w14:paraId="13B4A18B" w14:textId="064F5F24" w:rsidR="00C02B85" w:rsidRPr="00B8518B" w:rsidRDefault="00C02B8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5E9E">
            <w:rPr>
              <w:rStyle w:val="slostrnky"/>
              <w:noProof/>
            </w:rPr>
            <w:t>9</w:t>
          </w:r>
          <w:r>
            <w:rPr>
              <w:rStyle w:val="slostrnky"/>
            </w:rPr>
            <w:fldChar w:fldCharType="end"/>
          </w:r>
        </w:p>
      </w:tc>
      <w:tc>
        <w:tcPr>
          <w:tcW w:w="0" w:type="auto"/>
          <w:vAlign w:val="bottom"/>
        </w:tcPr>
        <w:p w14:paraId="13A60B32" w14:textId="0D4C13B2" w:rsidR="00C02B85" w:rsidRPr="003462EB" w:rsidRDefault="00CB4927" w:rsidP="009626C4">
          <w:pPr>
            <w:pStyle w:val="Zpatvlevo"/>
          </w:pPr>
          <w:fldSimple w:instr=" STYLEREF  _Název_akce  \* MERGEFORMAT ">
            <w:r w:rsidR="00C25E9E" w:rsidRPr="00C25E9E">
              <w:rPr>
                <w:b/>
                <w:bCs/>
                <w:noProof/>
              </w:rPr>
              <w:t>“RS 5 Jaroměř – Náchod</w:t>
            </w:r>
            <w:r w:rsidR="00C25E9E">
              <w:rPr>
                <w:noProof/>
              </w:rPr>
              <w:t>“</w:t>
            </w:r>
          </w:fldSimple>
        </w:p>
        <w:p w14:paraId="64082B65" w14:textId="3874F86D" w:rsidR="00C02B85" w:rsidRPr="003462EB" w:rsidRDefault="00C02B85" w:rsidP="005A2756">
          <w:pPr>
            <w:pStyle w:val="Zpatvlevo"/>
          </w:pPr>
          <w:r>
            <w:t>Smlouva o dílo na zhotovení Dokumentace +DP</w:t>
          </w:r>
        </w:p>
      </w:tc>
    </w:tr>
  </w:tbl>
  <w:p w14:paraId="4346DD4B" w14:textId="4FD4091A" w:rsidR="00C02B85" w:rsidRPr="00402B45" w:rsidRDefault="00C02B85">
    <w:pPr>
      <w:pStyle w:val="Zpat"/>
      <w:rPr>
        <w:sz w:val="2"/>
        <w:szCs w:val="2"/>
      </w:rPr>
    </w:pPr>
    <w:r>
      <w:rPr>
        <w:sz w:val="2"/>
        <w:szCs w:val="2"/>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02B85" w:rsidRPr="003462EB" w14:paraId="6ACE0313" w14:textId="77777777" w:rsidTr="009626C4">
      <w:tc>
        <w:tcPr>
          <w:tcW w:w="907" w:type="dxa"/>
          <w:tcMar>
            <w:left w:w="0" w:type="dxa"/>
            <w:right w:w="0" w:type="dxa"/>
          </w:tcMar>
          <w:vAlign w:val="bottom"/>
        </w:tcPr>
        <w:p w14:paraId="4E892E7B" w14:textId="29B2FC96" w:rsidR="00C02B85" w:rsidRPr="00B8518B" w:rsidRDefault="00C02B8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5E9E">
            <w:rPr>
              <w:rStyle w:val="slostrnky"/>
              <w:noProof/>
            </w:rPr>
            <w:t>3</w:t>
          </w:r>
          <w:r>
            <w:rPr>
              <w:rStyle w:val="slostrnky"/>
            </w:rPr>
            <w:fldChar w:fldCharType="end"/>
          </w:r>
        </w:p>
      </w:tc>
      <w:tc>
        <w:tcPr>
          <w:tcW w:w="0" w:type="auto"/>
          <w:vAlign w:val="bottom"/>
        </w:tcPr>
        <w:p w14:paraId="7FC915BF" w14:textId="77777777" w:rsidR="00C02B85" w:rsidRPr="005328CA" w:rsidRDefault="00C02B85" w:rsidP="009626C4">
          <w:pPr>
            <w:pStyle w:val="Zpatvlevo"/>
            <w:rPr>
              <w:b/>
            </w:rPr>
          </w:pPr>
          <w:r w:rsidRPr="005328CA">
            <w:rPr>
              <w:b/>
            </w:rPr>
            <w:t xml:space="preserve">Příloha č. </w:t>
          </w:r>
          <w:r>
            <w:rPr>
              <w:b/>
            </w:rPr>
            <w:t>4</w:t>
          </w:r>
        </w:p>
        <w:p w14:paraId="60544442" w14:textId="1A83A3EC" w:rsidR="00C02B85" w:rsidRPr="0081651F" w:rsidRDefault="00CB4927" w:rsidP="009626C4">
          <w:pPr>
            <w:pStyle w:val="Zpatvlevo"/>
            <w:rPr>
              <w:b/>
              <w:bCs/>
            </w:rPr>
          </w:pPr>
          <w:fldSimple w:instr=" STYLEREF  _Název_akce  \* MERGEFORMAT ">
            <w:r w:rsidR="00C25E9E" w:rsidRPr="00C25E9E">
              <w:rPr>
                <w:b/>
                <w:bCs/>
                <w:noProof/>
              </w:rPr>
              <w:t>“RS 5 Jaroměř – Náchod“</w:t>
            </w:r>
          </w:fldSimple>
        </w:p>
        <w:p w14:paraId="1BCB8C31" w14:textId="6E77777F" w:rsidR="00C02B85" w:rsidRPr="003462EB" w:rsidRDefault="00C02B85" w:rsidP="00402B45">
          <w:pPr>
            <w:pStyle w:val="Zpatvlevo"/>
          </w:pPr>
          <w:r>
            <w:t>Smlouva o dílo na zhotovení Dokumentace</w:t>
          </w:r>
        </w:p>
      </w:tc>
    </w:tr>
  </w:tbl>
  <w:p w14:paraId="7C58D07B" w14:textId="77777777" w:rsidR="00C02B85" w:rsidRPr="00402B45" w:rsidRDefault="00C02B85">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02B85" w:rsidRPr="009E09BE" w14:paraId="43BE142E" w14:textId="77777777" w:rsidTr="009626C4">
      <w:tc>
        <w:tcPr>
          <w:tcW w:w="0" w:type="auto"/>
          <w:tcMar>
            <w:left w:w="0" w:type="dxa"/>
            <w:right w:w="0" w:type="dxa"/>
          </w:tcMar>
          <w:vAlign w:val="bottom"/>
        </w:tcPr>
        <w:p w14:paraId="0402532A" w14:textId="77777777" w:rsidR="00C02B85" w:rsidRPr="005328CA" w:rsidRDefault="00C02B85" w:rsidP="009626C4">
          <w:pPr>
            <w:pStyle w:val="Zpatvpravo"/>
            <w:rPr>
              <w:b/>
            </w:rPr>
          </w:pPr>
          <w:r w:rsidRPr="005328CA">
            <w:rPr>
              <w:b/>
            </w:rPr>
            <w:t xml:space="preserve">Příloha č. </w:t>
          </w:r>
          <w:r>
            <w:rPr>
              <w:b/>
            </w:rPr>
            <w:t>4</w:t>
          </w:r>
          <w:r w:rsidRPr="005328CA">
            <w:rPr>
              <w:b/>
            </w:rPr>
            <w:t xml:space="preserve">   </w:t>
          </w:r>
        </w:p>
        <w:p w14:paraId="683D1865" w14:textId="3B7574C8" w:rsidR="00C02B85" w:rsidRDefault="00C02B85" w:rsidP="009626C4">
          <w:pPr>
            <w:pStyle w:val="Zpatvpravo"/>
          </w:pPr>
          <w:r>
            <w:t xml:space="preserve"> </w:t>
          </w:r>
          <w:fldSimple w:instr=" STYLEREF  _Název_akce  \* MERGEFORMAT ">
            <w:r w:rsidR="00C25E9E" w:rsidRPr="00C25E9E">
              <w:rPr>
                <w:b/>
                <w:bCs/>
                <w:noProof/>
              </w:rPr>
              <w:t>“RS 5 Jaroměř – Náchod</w:t>
            </w:r>
            <w:r w:rsidR="00C25E9E">
              <w:rPr>
                <w:noProof/>
              </w:rPr>
              <w:t>“</w:t>
            </w:r>
          </w:fldSimple>
        </w:p>
        <w:p w14:paraId="0ADDC5FE" w14:textId="69D7EE71" w:rsidR="00C02B85" w:rsidRPr="003462EB" w:rsidRDefault="00C02B85" w:rsidP="009626C4">
          <w:pPr>
            <w:pStyle w:val="Zpatvpravo"/>
            <w:rPr>
              <w:rStyle w:val="slostrnky"/>
              <w:b w:val="0"/>
              <w:color w:val="auto"/>
              <w:sz w:val="12"/>
            </w:rPr>
          </w:pPr>
          <w:r>
            <w:t>Smlouva o dílo na zhotovení Dokumentace</w:t>
          </w:r>
        </w:p>
      </w:tc>
      <w:tc>
        <w:tcPr>
          <w:tcW w:w="907" w:type="dxa"/>
          <w:vAlign w:val="bottom"/>
        </w:tcPr>
        <w:p w14:paraId="790158F1" w14:textId="46125F2E" w:rsidR="00C02B85" w:rsidRPr="009E09BE" w:rsidRDefault="00C02B8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5E9E">
            <w:rPr>
              <w:rStyle w:val="slostrnky"/>
              <w:noProof/>
            </w:rPr>
            <w:t>3</w:t>
          </w:r>
          <w:r>
            <w:rPr>
              <w:rStyle w:val="slostrnky"/>
            </w:rPr>
            <w:fldChar w:fldCharType="end"/>
          </w:r>
        </w:p>
      </w:tc>
    </w:tr>
  </w:tbl>
  <w:p w14:paraId="6E1901A6" w14:textId="77777777" w:rsidR="00C02B85" w:rsidRPr="00B8518B" w:rsidRDefault="00C02B8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02B85" w:rsidRPr="003462EB" w14:paraId="0DC011D7" w14:textId="77777777" w:rsidTr="009626C4">
      <w:tc>
        <w:tcPr>
          <w:tcW w:w="907" w:type="dxa"/>
          <w:tcMar>
            <w:left w:w="0" w:type="dxa"/>
            <w:right w:w="0" w:type="dxa"/>
          </w:tcMar>
          <w:vAlign w:val="bottom"/>
        </w:tcPr>
        <w:p w14:paraId="6FE8DA29" w14:textId="2E4F174F" w:rsidR="00C02B85" w:rsidRPr="00B8518B" w:rsidRDefault="00C02B8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5E9E">
            <w:rPr>
              <w:rStyle w:val="slostrnky"/>
              <w:noProof/>
            </w:rPr>
            <w:t>4</w:t>
          </w:r>
          <w:r>
            <w:rPr>
              <w:rStyle w:val="slostrnky"/>
            </w:rPr>
            <w:fldChar w:fldCharType="end"/>
          </w:r>
        </w:p>
      </w:tc>
      <w:tc>
        <w:tcPr>
          <w:tcW w:w="0" w:type="auto"/>
          <w:vAlign w:val="bottom"/>
        </w:tcPr>
        <w:p w14:paraId="53065B11" w14:textId="77777777" w:rsidR="00C02B85" w:rsidRPr="005328CA" w:rsidRDefault="00C02B85" w:rsidP="009626C4">
          <w:pPr>
            <w:pStyle w:val="Zpatvlevo"/>
            <w:rPr>
              <w:b/>
            </w:rPr>
          </w:pPr>
          <w:r w:rsidRPr="005328CA">
            <w:rPr>
              <w:b/>
            </w:rPr>
            <w:t xml:space="preserve">Příloha č. </w:t>
          </w:r>
          <w:r>
            <w:rPr>
              <w:b/>
            </w:rPr>
            <w:t>5</w:t>
          </w:r>
        </w:p>
        <w:p w14:paraId="35E084E7" w14:textId="06A3BAEE" w:rsidR="00C02B85" w:rsidRPr="003462EB" w:rsidRDefault="00CB4927" w:rsidP="009626C4">
          <w:pPr>
            <w:pStyle w:val="Zpatvlevo"/>
          </w:pPr>
          <w:fldSimple w:instr=" STYLEREF  _Název_akce  \* MERGEFORMAT ">
            <w:r w:rsidR="00C25E9E" w:rsidRPr="00C25E9E">
              <w:rPr>
                <w:b/>
                <w:bCs/>
                <w:noProof/>
              </w:rPr>
              <w:t>“RS 5 Jaroměř – Náchod</w:t>
            </w:r>
            <w:r w:rsidR="00C25E9E">
              <w:rPr>
                <w:noProof/>
              </w:rPr>
              <w:t>“</w:t>
            </w:r>
          </w:fldSimple>
        </w:p>
        <w:p w14:paraId="015750B6" w14:textId="316D1E9D" w:rsidR="00C02B85" w:rsidRPr="003462EB" w:rsidRDefault="00C02B85" w:rsidP="00402B45">
          <w:pPr>
            <w:pStyle w:val="Zpatvlevo"/>
          </w:pPr>
          <w:r>
            <w:t>Smlouva o dílo na zhotovení Dokumentace</w:t>
          </w:r>
        </w:p>
      </w:tc>
    </w:tr>
  </w:tbl>
  <w:p w14:paraId="1C790FAB" w14:textId="77777777" w:rsidR="00C02B85" w:rsidRPr="00402B45" w:rsidRDefault="00C02B85">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02B85" w:rsidRPr="009E09BE" w14:paraId="4D5A72A8" w14:textId="77777777" w:rsidTr="00286AD1">
      <w:trPr>
        <w:jc w:val="right"/>
      </w:trPr>
      <w:tc>
        <w:tcPr>
          <w:tcW w:w="0" w:type="auto"/>
          <w:tcMar>
            <w:left w:w="0" w:type="dxa"/>
            <w:right w:w="0" w:type="dxa"/>
          </w:tcMar>
          <w:vAlign w:val="bottom"/>
        </w:tcPr>
        <w:p w14:paraId="1737DE06" w14:textId="77777777" w:rsidR="00C02B85" w:rsidRPr="005328CA" w:rsidRDefault="00C02B85" w:rsidP="009626C4">
          <w:pPr>
            <w:pStyle w:val="Zpatvpravo"/>
            <w:rPr>
              <w:b/>
            </w:rPr>
          </w:pPr>
          <w:r w:rsidRPr="005328CA">
            <w:rPr>
              <w:b/>
            </w:rPr>
            <w:t xml:space="preserve">Příloha č. </w:t>
          </w:r>
          <w:r>
            <w:rPr>
              <w:b/>
            </w:rPr>
            <w:t>5</w:t>
          </w:r>
          <w:r w:rsidRPr="005328CA">
            <w:rPr>
              <w:b/>
            </w:rPr>
            <w:t xml:space="preserve">   </w:t>
          </w:r>
        </w:p>
        <w:p w14:paraId="554D54A2" w14:textId="03D718FF" w:rsidR="00C02B85" w:rsidRDefault="00C02B85" w:rsidP="009626C4">
          <w:pPr>
            <w:pStyle w:val="Zpatvpravo"/>
          </w:pPr>
          <w:r>
            <w:t xml:space="preserve"> </w:t>
          </w:r>
          <w:fldSimple w:instr=" STYLEREF  _Název_akce  \* MERGEFORMAT ">
            <w:r w:rsidR="00C25E9E" w:rsidRPr="00C25E9E">
              <w:rPr>
                <w:b/>
                <w:bCs/>
                <w:noProof/>
              </w:rPr>
              <w:t>“RS 5 Jaroměř – Náchod</w:t>
            </w:r>
            <w:r w:rsidR="00C25E9E">
              <w:rPr>
                <w:noProof/>
              </w:rPr>
              <w:t>“</w:t>
            </w:r>
          </w:fldSimple>
        </w:p>
        <w:p w14:paraId="12B4BD7F" w14:textId="1F5FA6F6" w:rsidR="00C02B85" w:rsidRPr="003462EB" w:rsidRDefault="00C02B85" w:rsidP="009626C4">
          <w:pPr>
            <w:pStyle w:val="Zpatvpravo"/>
            <w:rPr>
              <w:rStyle w:val="slostrnky"/>
              <w:b w:val="0"/>
              <w:color w:val="auto"/>
              <w:sz w:val="12"/>
            </w:rPr>
          </w:pPr>
          <w:r>
            <w:t>Smlouva o dílo na zhotovení Dokumentace</w:t>
          </w:r>
        </w:p>
      </w:tc>
      <w:tc>
        <w:tcPr>
          <w:tcW w:w="907" w:type="dxa"/>
          <w:vAlign w:val="bottom"/>
        </w:tcPr>
        <w:p w14:paraId="3AD6612B" w14:textId="41C0FCE9" w:rsidR="00C02B85" w:rsidRPr="009E09BE" w:rsidRDefault="00C02B8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5E9E">
            <w:rPr>
              <w:rStyle w:val="slostrnky"/>
              <w:noProof/>
            </w:rPr>
            <w:t>4</w:t>
          </w:r>
          <w:r>
            <w:rPr>
              <w:rStyle w:val="slostrnky"/>
            </w:rPr>
            <w:fldChar w:fldCharType="end"/>
          </w:r>
        </w:p>
      </w:tc>
    </w:tr>
  </w:tbl>
  <w:p w14:paraId="21ED6E2D" w14:textId="77777777" w:rsidR="00C02B85" w:rsidRPr="00B8518B" w:rsidRDefault="00C02B85"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02B85" w:rsidRPr="003462EB" w14:paraId="6D1197F2" w14:textId="77777777" w:rsidTr="009626C4">
      <w:tc>
        <w:tcPr>
          <w:tcW w:w="907" w:type="dxa"/>
          <w:tcMar>
            <w:left w:w="0" w:type="dxa"/>
            <w:right w:w="0" w:type="dxa"/>
          </w:tcMar>
          <w:vAlign w:val="bottom"/>
        </w:tcPr>
        <w:p w14:paraId="6058E479" w14:textId="680FAA92" w:rsidR="00C02B85" w:rsidRPr="00B8518B" w:rsidRDefault="00C02B8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5E9E">
            <w:rPr>
              <w:rStyle w:val="slostrnky"/>
              <w:noProof/>
            </w:rPr>
            <w:t>5</w:t>
          </w:r>
          <w:r>
            <w:rPr>
              <w:rStyle w:val="slostrnky"/>
            </w:rPr>
            <w:fldChar w:fldCharType="end"/>
          </w:r>
        </w:p>
      </w:tc>
      <w:tc>
        <w:tcPr>
          <w:tcW w:w="0" w:type="auto"/>
          <w:vAlign w:val="bottom"/>
        </w:tcPr>
        <w:p w14:paraId="4D41CED2" w14:textId="77777777" w:rsidR="00C02B85" w:rsidRPr="005328CA" w:rsidRDefault="00C02B85" w:rsidP="009626C4">
          <w:pPr>
            <w:pStyle w:val="Zpatvlevo"/>
            <w:rPr>
              <w:b/>
            </w:rPr>
          </w:pPr>
          <w:r w:rsidRPr="005328CA">
            <w:rPr>
              <w:b/>
            </w:rPr>
            <w:t xml:space="preserve">Příloha č. </w:t>
          </w:r>
          <w:r>
            <w:rPr>
              <w:b/>
            </w:rPr>
            <w:t>6</w:t>
          </w:r>
        </w:p>
        <w:p w14:paraId="70A83876" w14:textId="39BADAED" w:rsidR="00C02B85" w:rsidRPr="003462EB" w:rsidRDefault="00CB4927" w:rsidP="009626C4">
          <w:pPr>
            <w:pStyle w:val="Zpatvlevo"/>
          </w:pPr>
          <w:fldSimple w:instr=" STYLEREF  _Název_akce  \* MERGEFORMAT ">
            <w:r w:rsidR="00C25E9E" w:rsidRPr="00C25E9E">
              <w:rPr>
                <w:b/>
                <w:bCs/>
                <w:noProof/>
              </w:rPr>
              <w:t>“RS 5 Jaroměř – Náchod</w:t>
            </w:r>
            <w:r w:rsidR="00C25E9E">
              <w:rPr>
                <w:noProof/>
              </w:rPr>
              <w:t>“</w:t>
            </w:r>
          </w:fldSimple>
        </w:p>
        <w:p w14:paraId="008AEF79" w14:textId="77DC4D59" w:rsidR="00C02B85" w:rsidRPr="003462EB" w:rsidRDefault="00C02B85" w:rsidP="00402B45">
          <w:pPr>
            <w:pStyle w:val="Zpatvlevo"/>
          </w:pPr>
          <w:r>
            <w:t>Smlouva o dílo na zhotovení Dokumentace</w:t>
          </w:r>
        </w:p>
      </w:tc>
    </w:tr>
  </w:tbl>
  <w:p w14:paraId="56FF1873" w14:textId="77777777" w:rsidR="00C02B85" w:rsidRPr="00402B45" w:rsidRDefault="00C02B85">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02B85" w:rsidRPr="009E09BE" w14:paraId="382F4DE9" w14:textId="77777777" w:rsidTr="00286AD1">
      <w:trPr>
        <w:jc w:val="right"/>
      </w:trPr>
      <w:tc>
        <w:tcPr>
          <w:tcW w:w="0" w:type="auto"/>
          <w:tcMar>
            <w:left w:w="0" w:type="dxa"/>
            <w:right w:w="0" w:type="dxa"/>
          </w:tcMar>
          <w:vAlign w:val="bottom"/>
        </w:tcPr>
        <w:p w14:paraId="76BEFD3E" w14:textId="77777777" w:rsidR="00C02B85" w:rsidRPr="005328CA" w:rsidRDefault="00C02B85" w:rsidP="009626C4">
          <w:pPr>
            <w:pStyle w:val="Zpatvpravo"/>
            <w:rPr>
              <w:b/>
            </w:rPr>
          </w:pPr>
          <w:r w:rsidRPr="005328CA">
            <w:rPr>
              <w:b/>
            </w:rPr>
            <w:t xml:space="preserve">Příloha č. </w:t>
          </w:r>
          <w:r>
            <w:rPr>
              <w:b/>
            </w:rPr>
            <w:t>6</w:t>
          </w:r>
          <w:r w:rsidRPr="005328CA">
            <w:rPr>
              <w:b/>
            </w:rPr>
            <w:t xml:space="preserve">   </w:t>
          </w:r>
        </w:p>
        <w:p w14:paraId="1806184E" w14:textId="15492699" w:rsidR="00C02B85" w:rsidRDefault="00C02B85" w:rsidP="009626C4">
          <w:pPr>
            <w:pStyle w:val="Zpatvpravo"/>
          </w:pPr>
          <w:r>
            <w:t xml:space="preserve"> </w:t>
          </w:r>
          <w:fldSimple w:instr=" STYLEREF  _Název_akce  \* MERGEFORMAT ">
            <w:r w:rsidR="00C25E9E" w:rsidRPr="00C25E9E">
              <w:rPr>
                <w:b/>
                <w:bCs/>
                <w:noProof/>
              </w:rPr>
              <w:t>“RS 5 Jaroměř – Náchod</w:t>
            </w:r>
            <w:r w:rsidR="00C25E9E">
              <w:rPr>
                <w:noProof/>
              </w:rPr>
              <w:t>“</w:t>
            </w:r>
          </w:fldSimple>
        </w:p>
        <w:p w14:paraId="3CDF27A7" w14:textId="59199B55" w:rsidR="00C02B85" w:rsidRPr="003462EB" w:rsidRDefault="00C02B85" w:rsidP="009626C4">
          <w:pPr>
            <w:pStyle w:val="Zpatvpravo"/>
            <w:rPr>
              <w:rStyle w:val="slostrnky"/>
              <w:b w:val="0"/>
              <w:color w:val="auto"/>
              <w:sz w:val="12"/>
            </w:rPr>
          </w:pPr>
          <w:r>
            <w:t>Smlouva o dílo na zhotovení Dokumentace</w:t>
          </w:r>
        </w:p>
      </w:tc>
      <w:tc>
        <w:tcPr>
          <w:tcW w:w="907" w:type="dxa"/>
          <w:vAlign w:val="bottom"/>
        </w:tcPr>
        <w:p w14:paraId="5800F7CD" w14:textId="51D68A75" w:rsidR="00C02B85" w:rsidRPr="009E09BE" w:rsidRDefault="00C02B8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5E9E">
            <w:rPr>
              <w:rStyle w:val="slostrnky"/>
              <w:noProof/>
            </w:rPr>
            <w:t>5</w:t>
          </w:r>
          <w:r>
            <w:rPr>
              <w:rStyle w:val="slostrnky"/>
            </w:rPr>
            <w:fldChar w:fldCharType="end"/>
          </w:r>
        </w:p>
      </w:tc>
    </w:tr>
  </w:tbl>
  <w:p w14:paraId="09CCC6B4" w14:textId="77777777" w:rsidR="00C02B85" w:rsidRPr="00B8518B" w:rsidRDefault="00C02B85"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02B85" w:rsidRPr="003462EB" w14:paraId="770DCFE8" w14:textId="77777777" w:rsidTr="009626C4">
      <w:tc>
        <w:tcPr>
          <w:tcW w:w="907" w:type="dxa"/>
          <w:tcMar>
            <w:left w:w="0" w:type="dxa"/>
            <w:right w:w="0" w:type="dxa"/>
          </w:tcMar>
          <w:vAlign w:val="bottom"/>
        </w:tcPr>
        <w:p w14:paraId="3D7F5F65" w14:textId="77777777" w:rsidR="00C02B85" w:rsidRPr="00B8518B" w:rsidRDefault="00C02B8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A7B762A" w14:textId="77777777" w:rsidR="00C02B85" w:rsidRPr="005328CA" w:rsidRDefault="00C02B85" w:rsidP="009626C4">
          <w:pPr>
            <w:pStyle w:val="Zpatvlevo"/>
            <w:rPr>
              <w:b/>
            </w:rPr>
          </w:pPr>
          <w:r w:rsidRPr="005328CA">
            <w:rPr>
              <w:b/>
            </w:rPr>
            <w:t xml:space="preserve">Příloha č. </w:t>
          </w:r>
          <w:r>
            <w:rPr>
              <w:b/>
            </w:rPr>
            <w:t>7</w:t>
          </w:r>
        </w:p>
        <w:p w14:paraId="4D71063E" w14:textId="77777777" w:rsidR="00C02B85" w:rsidRPr="003462EB" w:rsidRDefault="00C02B85" w:rsidP="009626C4">
          <w:pPr>
            <w:pStyle w:val="Zpatvlevo"/>
          </w:pPr>
          <w:fldSimple w:instr=" STYLEREF  _Název_akce  \* MERGEFORMAT ">
            <w:r w:rsidRPr="000B0C01">
              <w:rPr>
                <w:b/>
                <w:bCs/>
                <w:noProof/>
              </w:rPr>
              <w:t>„Název akce“</w:t>
            </w:r>
            <w:r>
              <w:rPr>
                <w:noProof/>
              </w:rPr>
              <w:t xml:space="preserve"> – přepíše se do zápatí</w:t>
            </w:r>
          </w:fldSimple>
        </w:p>
        <w:p w14:paraId="04096253" w14:textId="77777777" w:rsidR="00C02B85" w:rsidRPr="003462EB" w:rsidRDefault="00C02B85" w:rsidP="00402B45">
          <w:pPr>
            <w:pStyle w:val="Zpatvlevo"/>
          </w:pPr>
          <w:r>
            <w:t xml:space="preserve">Smlouva o dílo na zhotovení </w:t>
          </w:r>
          <w:proofErr w:type="spellStart"/>
          <w:r>
            <w:t>Dokumentace+AD</w:t>
          </w:r>
          <w:proofErr w:type="spellEnd"/>
        </w:p>
      </w:tc>
    </w:tr>
  </w:tbl>
  <w:p w14:paraId="67EDFB9A" w14:textId="77777777" w:rsidR="00C02B85" w:rsidRPr="00402B45" w:rsidRDefault="00C02B85">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02B85" w:rsidRPr="009E09BE" w14:paraId="10D2C1BE" w14:textId="77777777" w:rsidTr="00286AD1">
      <w:trPr>
        <w:jc w:val="right"/>
      </w:trPr>
      <w:tc>
        <w:tcPr>
          <w:tcW w:w="0" w:type="auto"/>
          <w:tcMar>
            <w:left w:w="0" w:type="dxa"/>
            <w:right w:w="0" w:type="dxa"/>
          </w:tcMar>
          <w:vAlign w:val="bottom"/>
        </w:tcPr>
        <w:p w14:paraId="620CE8F6" w14:textId="77777777" w:rsidR="00C02B85" w:rsidRPr="005328CA" w:rsidRDefault="00C02B85" w:rsidP="009626C4">
          <w:pPr>
            <w:pStyle w:val="Zpatvpravo"/>
            <w:rPr>
              <w:b/>
            </w:rPr>
          </w:pPr>
          <w:r w:rsidRPr="005328CA">
            <w:rPr>
              <w:b/>
            </w:rPr>
            <w:t xml:space="preserve">Příloha č. </w:t>
          </w:r>
          <w:r>
            <w:rPr>
              <w:b/>
            </w:rPr>
            <w:t>7</w:t>
          </w:r>
          <w:r w:rsidRPr="005328CA">
            <w:rPr>
              <w:b/>
            </w:rPr>
            <w:t xml:space="preserve">   </w:t>
          </w:r>
        </w:p>
        <w:p w14:paraId="2451FFF5" w14:textId="7420D167" w:rsidR="00C02B85" w:rsidRDefault="00C02B85" w:rsidP="009626C4">
          <w:pPr>
            <w:pStyle w:val="Zpatvpravo"/>
          </w:pPr>
          <w:r>
            <w:t xml:space="preserve"> </w:t>
          </w:r>
          <w:fldSimple w:instr=" STYLEREF  _Název_akce  \* MERGEFORMAT ">
            <w:r w:rsidR="00C25E9E" w:rsidRPr="00C25E9E">
              <w:rPr>
                <w:b/>
                <w:bCs/>
                <w:noProof/>
              </w:rPr>
              <w:t>“RS 5 Jaroměř – Náchod</w:t>
            </w:r>
            <w:r w:rsidR="00C25E9E">
              <w:rPr>
                <w:noProof/>
              </w:rPr>
              <w:t>“</w:t>
            </w:r>
          </w:fldSimple>
        </w:p>
        <w:p w14:paraId="78D524A1" w14:textId="04611544" w:rsidR="00C02B85" w:rsidRPr="003462EB" w:rsidRDefault="00C02B85" w:rsidP="009626C4">
          <w:pPr>
            <w:pStyle w:val="Zpatvpravo"/>
            <w:rPr>
              <w:rStyle w:val="slostrnky"/>
              <w:b w:val="0"/>
              <w:color w:val="auto"/>
              <w:sz w:val="12"/>
            </w:rPr>
          </w:pPr>
          <w:r>
            <w:t>Smlouva o dílo na zhotovení Dokumentace</w:t>
          </w:r>
        </w:p>
      </w:tc>
      <w:tc>
        <w:tcPr>
          <w:tcW w:w="907" w:type="dxa"/>
          <w:vAlign w:val="bottom"/>
        </w:tcPr>
        <w:p w14:paraId="23EB3165" w14:textId="010A53DC" w:rsidR="00C02B85" w:rsidRPr="009E09BE" w:rsidRDefault="00C02B8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5E9E">
            <w:rPr>
              <w:rStyle w:val="slostrnky"/>
              <w:noProof/>
            </w:rPr>
            <w:t>1</w:t>
          </w:r>
          <w:r>
            <w:rPr>
              <w:rStyle w:val="slostrnky"/>
            </w:rPr>
            <w:fldChar w:fldCharType="end"/>
          </w:r>
        </w:p>
      </w:tc>
    </w:tr>
  </w:tbl>
  <w:p w14:paraId="005F4588" w14:textId="77777777" w:rsidR="00C02B85" w:rsidRPr="00B8518B" w:rsidRDefault="00C02B85"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02B85" w:rsidRPr="003462EB" w14:paraId="6593700B" w14:textId="77777777" w:rsidTr="009626C4">
      <w:tc>
        <w:tcPr>
          <w:tcW w:w="907" w:type="dxa"/>
          <w:tcMar>
            <w:left w:w="0" w:type="dxa"/>
            <w:right w:w="0" w:type="dxa"/>
          </w:tcMar>
          <w:vAlign w:val="bottom"/>
        </w:tcPr>
        <w:p w14:paraId="578D20E2" w14:textId="77777777" w:rsidR="00C02B85" w:rsidRPr="00B8518B" w:rsidRDefault="00C02B8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C337157" w14:textId="77777777" w:rsidR="00C02B85" w:rsidRPr="005328CA" w:rsidRDefault="00C02B85" w:rsidP="009626C4">
          <w:pPr>
            <w:pStyle w:val="Zpatvlevo"/>
            <w:rPr>
              <w:b/>
            </w:rPr>
          </w:pPr>
          <w:r w:rsidRPr="005328CA">
            <w:rPr>
              <w:b/>
            </w:rPr>
            <w:t xml:space="preserve">Příloha č. </w:t>
          </w:r>
          <w:r>
            <w:rPr>
              <w:b/>
            </w:rPr>
            <w:t>8</w:t>
          </w:r>
        </w:p>
        <w:p w14:paraId="3C8FFE62" w14:textId="77777777" w:rsidR="00C02B85" w:rsidRPr="003462EB" w:rsidRDefault="00C02B85" w:rsidP="009626C4">
          <w:pPr>
            <w:pStyle w:val="Zpatvlevo"/>
          </w:pPr>
          <w:fldSimple w:instr=" STYLEREF  _Název_akce  \* MERGEFORMAT ">
            <w:r w:rsidRPr="000B0C01">
              <w:rPr>
                <w:b/>
                <w:bCs/>
                <w:noProof/>
              </w:rPr>
              <w:t>„Název akce“</w:t>
            </w:r>
            <w:r>
              <w:rPr>
                <w:noProof/>
              </w:rPr>
              <w:t xml:space="preserve"> – přepíše se do zápatí</w:t>
            </w:r>
          </w:fldSimple>
        </w:p>
        <w:p w14:paraId="7B1EBF07" w14:textId="77777777" w:rsidR="00C02B85" w:rsidRPr="003462EB" w:rsidRDefault="00C02B85" w:rsidP="00402B45">
          <w:pPr>
            <w:pStyle w:val="Zpatvlevo"/>
          </w:pPr>
          <w:r>
            <w:t xml:space="preserve">Smlouva o dílo na zhotovení </w:t>
          </w:r>
          <w:proofErr w:type="spellStart"/>
          <w:r>
            <w:t>Dokumentace+AD</w:t>
          </w:r>
          <w:proofErr w:type="spellEnd"/>
        </w:p>
      </w:tc>
    </w:tr>
  </w:tbl>
  <w:p w14:paraId="643E439D" w14:textId="77777777" w:rsidR="00C02B85" w:rsidRPr="00402B45" w:rsidRDefault="00C02B85">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02B85" w:rsidRPr="009E09BE" w14:paraId="4C57BCEC" w14:textId="77777777" w:rsidTr="00286AD1">
      <w:trPr>
        <w:jc w:val="right"/>
      </w:trPr>
      <w:tc>
        <w:tcPr>
          <w:tcW w:w="0" w:type="auto"/>
          <w:tcMar>
            <w:left w:w="0" w:type="dxa"/>
            <w:right w:w="0" w:type="dxa"/>
          </w:tcMar>
          <w:vAlign w:val="bottom"/>
        </w:tcPr>
        <w:p w14:paraId="0B404D09" w14:textId="77777777" w:rsidR="00C02B85" w:rsidRPr="005328CA" w:rsidRDefault="00C02B85" w:rsidP="009626C4">
          <w:pPr>
            <w:pStyle w:val="Zpatvpravo"/>
            <w:rPr>
              <w:b/>
            </w:rPr>
          </w:pPr>
          <w:r w:rsidRPr="005328CA">
            <w:rPr>
              <w:b/>
            </w:rPr>
            <w:t xml:space="preserve">Příloha č. </w:t>
          </w:r>
          <w:r>
            <w:rPr>
              <w:b/>
            </w:rPr>
            <w:t>8</w:t>
          </w:r>
          <w:r w:rsidRPr="005328CA">
            <w:rPr>
              <w:b/>
            </w:rPr>
            <w:t xml:space="preserve">   </w:t>
          </w:r>
        </w:p>
        <w:p w14:paraId="3CD81050" w14:textId="0282755C" w:rsidR="00C02B85" w:rsidRDefault="00C02B85" w:rsidP="009626C4">
          <w:pPr>
            <w:pStyle w:val="Zpatvpravo"/>
          </w:pPr>
          <w:r>
            <w:t xml:space="preserve"> </w:t>
          </w:r>
          <w:fldSimple w:instr=" STYLEREF  _Název_akce  \* MERGEFORMAT ">
            <w:r w:rsidR="00C25E9E" w:rsidRPr="00C25E9E">
              <w:rPr>
                <w:b/>
                <w:bCs/>
                <w:noProof/>
              </w:rPr>
              <w:t>“RS 5 Jaroměř – Náchod</w:t>
            </w:r>
            <w:r w:rsidR="00C25E9E">
              <w:rPr>
                <w:noProof/>
              </w:rPr>
              <w:t>“</w:t>
            </w:r>
          </w:fldSimple>
        </w:p>
        <w:p w14:paraId="47F68FD3" w14:textId="5BACF892" w:rsidR="00C02B85" w:rsidRPr="003462EB" w:rsidRDefault="00C02B85" w:rsidP="009626C4">
          <w:pPr>
            <w:pStyle w:val="Zpatvpravo"/>
            <w:rPr>
              <w:rStyle w:val="slostrnky"/>
              <w:b w:val="0"/>
              <w:color w:val="auto"/>
              <w:sz w:val="12"/>
            </w:rPr>
          </w:pPr>
          <w:r>
            <w:t>Smlouva o dílo na zhotovení Dokumentace</w:t>
          </w:r>
        </w:p>
      </w:tc>
      <w:tc>
        <w:tcPr>
          <w:tcW w:w="907" w:type="dxa"/>
          <w:vAlign w:val="bottom"/>
        </w:tcPr>
        <w:p w14:paraId="58F8656C" w14:textId="75D1748E" w:rsidR="00C02B85" w:rsidRPr="009E09BE" w:rsidRDefault="00C02B8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5E9E">
            <w:rPr>
              <w:rStyle w:val="slostrnky"/>
              <w:noProof/>
            </w:rPr>
            <w:t>1</w:t>
          </w:r>
          <w:r>
            <w:rPr>
              <w:rStyle w:val="slostrnky"/>
            </w:rPr>
            <w:fldChar w:fldCharType="end"/>
          </w:r>
        </w:p>
      </w:tc>
    </w:tr>
  </w:tbl>
  <w:p w14:paraId="5CF777A9" w14:textId="77777777" w:rsidR="00C02B85" w:rsidRPr="00B8518B" w:rsidRDefault="00C02B8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02B85" w:rsidRPr="009E09BE" w14:paraId="25557E3E" w14:textId="77777777" w:rsidTr="009626C4">
      <w:tc>
        <w:tcPr>
          <w:tcW w:w="0" w:type="auto"/>
          <w:tcMar>
            <w:left w:w="0" w:type="dxa"/>
            <w:right w:w="0" w:type="dxa"/>
          </w:tcMar>
          <w:vAlign w:val="bottom"/>
        </w:tcPr>
        <w:p w14:paraId="0D1B1CC3" w14:textId="01C8B253" w:rsidR="00C02B85" w:rsidRDefault="00CB4927" w:rsidP="009626C4">
          <w:pPr>
            <w:pStyle w:val="Zpatvpravo"/>
          </w:pPr>
          <w:fldSimple w:instr=" STYLEREF  _Název_akce  \* MERGEFORMAT ">
            <w:r w:rsidR="00C25E9E" w:rsidRPr="00C25E9E">
              <w:rPr>
                <w:b/>
                <w:bCs/>
                <w:noProof/>
              </w:rPr>
              <w:t>“RS 5 Jaroměř – Náchod</w:t>
            </w:r>
            <w:r w:rsidR="00C25E9E">
              <w:rPr>
                <w:noProof/>
              </w:rPr>
              <w:t>“</w:t>
            </w:r>
          </w:fldSimple>
        </w:p>
        <w:p w14:paraId="642B2161" w14:textId="76531DC7" w:rsidR="00C02B85" w:rsidRPr="003462EB" w:rsidRDefault="00C02B85" w:rsidP="009626C4">
          <w:pPr>
            <w:pStyle w:val="Zpatvpravo"/>
            <w:rPr>
              <w:rStyle w:val="slostrnky"/>
              <w:b w:val="0"/>
              <w:color w:val="auto"/>
              <w:sz w:val="12"/>
            </w:rPr>
          </w:pPr>
          <w:r>
            <w:t>Smlouva o dílo na zhotovení Dokumentace +DP</w:t>
          </w:r>
        </w:p>
      </w:tc>
      <w:tc>
        <w:tcPr>
          <w:tcW w:w="907" w:type="dxa"/>
          <w:vAlign w:val="bottom"/>
        </w:tcPr>
        <w:p w14:paraId="65AC7D72" w14:textId="0B882CEC" w:rsidR="00C02B85" w:rsidRPr="009E09BE" w:rsidRDefault="00C02B8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5E9E">
            <w:rPr>
              <w:rStyle w:val="slostrnky"/>
              <w:noProof/>
            </w:rPr>
            <w:t>9</w:t>
          </w:r>
          <w:r>
            <w:rPr>
              <w:rStyle w:val="slostrnky"/>
            </w:rPr>
            <w:fldChar w:fldCharType="end"/>
          </w:r>
        </w:p>
      </w:tc>
    </w:tr>
  </w:tbl>
  <w:p w14:paraId="5BD8E5B7" w14:textId="77777777" w:rsidR="00C02B85" w:rsidRPr="00B8518B" w:rsidRDefault="00C02B85"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02B85" w:rsidRPr="003462EB" w14:paraId="29962A30" w14:textId="77777777" w:rsidTr="009626C4">
      <w:tc>
        <w:tcPr>
          <w:tcW w:w="907" w:type="dxa"/>
          <w:tcMar>
            <w:left w:w="0" w:type="dxa"/>
            <w:right w:w="0" w:type="dxa"/>
          </w:tcMar>
          <w:vAlign w:val="bottom"/>
        </w:tcPr>
        <w:p w14:paraId="02511B0B" w14:textId="77777777" w:rsidR="00C02B85" w:rsidRPr="00B8518B" w:rsidRDefault="00C02B8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C8729F8" w14:textId="77777777" w:rsidR="00C02B85" w:rsidRPr="005328CA" w:rsidRDefault="00C02B85" w:rsidP="009626C4">
          <w:pPr>
            <w:pStyle w:val="Zpatvlevo"/>
            <w:rPr>
              <w:b/>
            </w:rPr>
          </w:pPr>
          <w:r w:rsidRPr="005328CA">
            <w:rPr>
              <w:b/>
            </w:rPr>
            <w:t xml:space="preserve">Příloha č. </w:t>
          </w:r>
          <w:r>
            <w:rPr>
              <w:b/>
            </w:rPr>
            <w:t>9</w:t>
          </w:r>
        </w:p>
        <w:p w14:paraId="6861F90B" w14:textId="77777777" w:rsidR="00C02B85" w:rsidRPr="003462EB" w:rsidRDefault="00C02B85" w:rsidP="009626C4">
          <w:pPr>
            <w:pStyle w:val="Zpatvlevo"/>
          </w:pPr>
          <w:fldSimple w:instr=" STYLEREF  _Název_akce  \* MERGEFORMAT ">
            <w:r w:rsidRPr="000B0C01">
              <w:rPr>
                <w:b/>
                <w:bCs/>
                <w:noProof/>
              </w:rPr>
              <w:t>„Název akce“</w:t>
            </w:r>
            <w:r>
              <w:rPr>
                <w:noProof/>
              </w:rPr>
              <w:t xml:space="preserve"> – přepíše se do zápatí</w:t>
            </w:r>
          </w:fldSimple>
        </w:p>
        <w:p w14:paraId="119C05C6" w14:textId="77777777" w:rsidR="00C02B85" w:rsidRPr="003462EB" w:rsidRDefault="00C02B85" w:rsidP="00402B45">
          <w:pPr>
            <w:pStyle w:val="Zpatvlevo"/>
          </w:pPr>
          <w:r>
            <w:t xml:space="preserve">Smlouva o dílo na zhotovení </w:t>
          </w:r>
          <w:proofErr w:type="spellStart"/>
          <w:r>
            <w:t>Dokumentace+AD</w:t>
          </w:r>
          <w:proofErr w:type="spellEnd"/>
        </w:p>
      </w:tc>
    </w:tr>
  </w:tbl>
  <w:p w14:paraId="00DD4231" w14:textId="77777777" w:rsidR="00C02B85" w:rsidRPr="00402B45" w:rsidRDefault="00C02B85">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02B85" w:rsidRPr="009E09BE" w14:paraId="1AB91C59" w14:textId="77777777" w:rsidTr="00286AD1">
      <w:trPr>
        <w:jc w:val="right"/>
      </w:trPr>
      <w:tc>
        <w:tcPr>
          <w:tcW w:w="0" w:type="auto"/>
          <w:tcMar>
            <w:left w:w="0" w:type="dxa"/>
            <w:right w:w="0" w:type="dxa"/>
          </w:tcMar>
          <w:vAlign w:val="bottom"/>
        </w:tcPr>
        <w:p w14:paraId="2FE76CCE" w14:textId="77777777" w:rsidR="00C02B85" w:rsidRPr="005328CA" w:rsidRDefault="00C02B85" w:rsidP="009626C4">
          <w:pPr>
            <w:pStyle w:val="Zpatvpravo"/>
            <w:rPr>
              <w:b/>
            </w:rPr>
          </w:pPr>
          <w:r w:rsidRPr="005328CA">
            <w:rPr>
              <w:b/>
            </w:rPr>
            <w:t xml:space="preserve">Příloha č. </w:t>
          </w:r>
          <w:r>
            <w:rPr>
              <w:b/>
            </w:rPr>
            <w:t>9</w:t>
          </w:r>
          <w:r w:rsidRPr="005328CA">
            <w:rPr>
              <w:b/>
            </w:rPr>
            <w:t xml:space="preserve">   </w:t>
          </w:r>
        </w:p>
        <w:p w14:paraId="5C45E371" w14:textId="7886CDB0" w:rsidR="00C02B85" w:rsidRDefault="00C02B85" w:rsidP="009626C4">
          <w:pPr>
            <w:pStyle w:val="Zpatvpravo"/>
          </w:pPr>
          <w:r>
            <w:t xml:space="preserve"> </w:t>
          </w:r>
          <w:fldSimple w:instr=" STYLEREF  _Název_akce  \* MERGEFORMAT ">
            <w:r w:rsidR="00C25E9E" w:rsidRPr="00C25E9E">
              <w:rPr>
                <w:b/>
                <w:bCs/>
                <w:noProof/>
              </w:rPr>
              <w:t>“RS 5 Jaroměř – Náchod</w:t>
            </w:r>
            <w:r w:rsidR="00C25E9E">
              <w:rPr>
                <w:noProof/>
              </w:rPr>
              <w:t>“</w:t>
            </w:r>
          </w:fldSimple>
        </w:p>
        <w:p w14:paraId="00334045" w14:textId="19F445FE" w:rsidR="00C02B85" w:rsidRPr="003462EB" w:rsidRDefault="00C02B85" w:rsidP="009626C4">
          <w:pPr>
            <w:pStyle w:val="Zpatvpravo"/>
            <w:rPr>
              <w:rStyle w:val="slostrnky"/>
              <w:b w:val="0"/>
              <w:color w:val="auto"/>
              <w:sz w:val="12"/>
            </w:rPr>
          </w:pPr>
          <w:r>
            <w:t>Smlouva o dílo na zhotovení Dokumentace</w:t>
          </w:r>
        </w:p>
      </w:tc>
      <w:tc>
        <w:tcPr>
          <w:tcW w:w="907" w:type="dxa"/>
          <w:vAlign w:val="bottom"/>
        </w:tcPr>
        <w:p w14:paraId="49353EDA" w14:textId="6AEFAA7A" w:rsidR="00C02B85" w:rsidRPr="009E09BE" w:rsidRDefault="00C02B8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5E9E">
            <w:rPr>
              <w:rStyle w:val="slostrnky"/>
              <w:noProof/>
            </w:rPr>
            <w:t>1</w:t>
          </w:r>
          <w:r>
            <w:rPr>
              <w:rStyle w:val="slostrnky"/>
            </w:rPr>
            <w:fldChar w:fldCharType="end"/>
          </w:r>
        </w:p>
      </w:tc>
    </w:tr>
  </w:tbl>
  <w:p w14:paraId="4A813A74" w14:textId="77777777" w:rsidR="00C02B85" w:rsidRPr="00B8518B" w:rsidRDefault="00C02B85"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02B85" w:rsidRPr="003462EB" w14:paraId="7B2AEB12" w14:textId="77777777" w:rsidTr="009626C4">
      <w:tc>
        <w:tcPr>
          <w:tcW w:w="907" w:type="dxa"/>
          <w:tcMar>
            <w:left w:w="0" w:type="dxa"/>
            <w:right w:w="0" w:type="dxa"/>
          </w:tcMar>
          <w:vAlign w:val="bottom"/>
        </w:tcPr>
        <w:p w14:paraId="14CBAE93" w14:textId="4F6DCB19" w:rsidR="00C02B85" w:rsidRPr="00B8518B" w:rsidRDefault="00C02B8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1651F">
            <w:rPr>
              <w:rStyle w:val="slostrnky"/>
              <w:noProof/>
            </w:rPr>
            <w:t>2</w:t>
          </w:r>
          <w:r>
            <w:rPr>
              <w:rStyle w:val="slostrnky"/>
            </w:rPr>
            <w:fldChar w:fldCharType="end"/>
          </w:r>
        </w:p>
      </w:tc>
      <w:tc>
        <w:tcPr>
          <w:tcW w:w="0" w:type="auto"/>
          <w:vAlign w:val="bottom"/>
        </w:tcPr>
        <w:p w14:paraId="64F4FDD7" w14:textId="5AFC742C" w:rsidR="00C02B85" w:rsidRPr="005328CA" w:rsidRDefault="00C02B85" w:rsidP="009626C4">
          <w:pPr>
            <w:pStyle w:val="Zpatvlevo"/>
            <w:rPr>
              <w:b/>
            </w:rPr>
          </w:pPr>
          <w:r w:rsidRPr="005328CA">
            <w:rPr>
              <w:b/>
            </w:rPr>
            <w:t xml:space="preserve">Příloha č. </w:t>
          </w:r>
          <w:r>
            <w:rPr>
              <w:b/>
            </w:rPr>
            <w:t>11</w:t>
          </w:r>
        </w:p>
        <w:p w14:paraId="25BB030A" w14:textId="46035F9E" w:rsidR="00C02B85" w:rsidRPr="003462EB" w:rsidRDefault="0081651F" w:rsidP="009626C4">
          <w:pPr>
            <w:pStyle w:val="Zpatvlevo"/>
          </w:pPr>
          <w:fldSimple w:instr=" STYLEREF  _Název_akce  \* MERGEFORMAT ">
            <w:r w:rsidRPr="0081651F">
              <w:rPr>
                <w:b/>
                <w:bCs/>
                <w:noProof/>
              </w:rPr>
              <w:t xml:space="preserve">“RS 5 </w:t>
            </w:r>
            <w:r>
              <w:rPr>
                <w:noProof/>
              </w:rPr>
              <w:t>Jaroměř – Náchod“</w:t>
            </w:r>
          </w:fldSimple>
        </w:p>
        <w:p w14:paraId="1270599F" w14:textId="2201A988" w:rsidR="00C02B85" w:rsidRPr="003462EB" w:rsidRDefault="00C02B85" w:rsidP="00402B45">
          <w:pPr>
            <w:pStyle w:val="Zpatvlevo"/>
          </w:pPr>
          <w:r>
            <w:t>Smlouva o dílo na zhotovení Dokumentace</w:t>
          </w:r>
        </w:p>
      </w:tc>
    </w:tr>
  </w:tbl>
  <w:p w14:paraId="3889083A" w14:textId="77777777" w:rsidR="00C02B85" w:rsidRPr="00402B45" w:rsidRDefault="00C02B85">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02B85" w:rsidRPr="009E09BE" w14:paraId="26A93055" w14:textId="77777777" w:rsidTr="00286AD1">
      <w:trPr>
        <w:jc w:val="right"/>
      </w:trPr>
      <w:tc>
        <w:tcPr>
          <w:tcW w:w="0" w:type="auto"/>
          <w:tcMar>
            <w:left w:w="0" w:type="dxa"/>
            <w:right w:w="0" w:type="dxa"/>
          </w:tcMar>
          <w:vAlign w:val="bottom"/>
        </w:tcPr>
        <w:p w14:paraId="296038F1" w14:textId="77777777" w:rsidR="00C02B85" w:rsidRPr="005328CA" w:rsidRDefault="00C02B85" w:rsidP="009626C4">
          <w:pPr>
            <w:pStyle w:val="Zpatvpravo"/>
            <w:rPr>
              <w:b/>
            </w:rPr>
          </w:pPr>
          <w:r w:rsidRPr="005328CA">
            <w:rPr>
              <w:b/>
            </w:rPr>
            <w:t>Příloha č.</w:t>
          </w:r>
          <w:r>
            <w:rPr>
              <w:b/>
            </w:rPr>
            <w:t xml:space="preserve"> 10</w:t>
          </w:r>
          <w:r w:rsidRPr="005328CA">
            <w:rPr>
              <w:b/>
            </w:rPr>
            <w:t xml:space="preserve">   </w:t>
          </w:r>
        </w:p>
        <w:p w14:paraId="6B753AB5" w14:textId="1CACB690" w:rsidR="00C02B85" w:rsidRDefault="00C02B85" w:rsidP="009626C4">
          <w:pPr>
            <w:pStyle w:val="Zpatvpravo"/>
          </w:pPr>
          <w:r>
            <w:t xml:space="preserve"> </w:t>
          </w:r>
          <w:fldSimple w:instr=" STYLEREF  _Název_akce  \* MERGEFORMAT ">
            <w:r w:rsidR="00C25E9E" w:rsidRPr="00C25E9E">
              <w:rPr>
                <w:b/>
                <w:bCs/>
                <w:noProof/>
              </w:rPr>
              <w:t>“RS 5 Jaroměř – Náchod</w:t>
            </w:r>
            <w:r w:rsidR="00C25E9E">
              <w:rPr>
                <w:noProof/>
              </w:rPr>
              <w:t>“</w:t>
            </w:r>
          </w:fldSimple>
        </w:p>
        <w:p w14:paraId="0B5A24B3" w14:textId="157CC9E1" w:rsidR="00C02B85" w:rsidRPr="003462EB" w:rsidRDefault="00C02B85" w:rsidP="0007452F">
          <w:pPr>
            <w:pStyle w:val="Zpatvpravo"/>
            <w:rPr>
              <w:rStyle w:val="slostrnky"/>
              <w:b w:val="0"/>
              <w:color w:val="auto"/>
              <w:sz w:val="12"/>
            </w:rPr>
          </w:pPr>
          <w:r>
            <w:t>Smlouva o dílo na zhotovení Dokumentace</w:t>
          </w:r>
        </w:p>
      </w:tc>
      <w:tc>
        <w:tcPr>
          <w:tcW w:w="907" w:type="dxa"/>
          <w:vAlign w:val="bottom"/>
        </w:tcPr>
        <w:p w14:paraId="1C3E8CB8" w14:textId="5F2FD063" w:rsidR="00C02B85" w:rsidRPr="009E09BE" w:rsidRDefault="00C02B8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5E9E">
            <w:rPr>
              <w:rStyle w:val="slostrnky"/>
              <w:noProof/>
            </w:rPr>
            <w:t>1</w:t>
          </w:r>
          <w:r>
            <w:rPr>
              <w:rStyle w:val="slostrnky"/>
            </w:rPr>
            <w:fldChar w:fldCharType="end"/>
          </w:r>
        </w:p>
      </w:tc>
    </w:tr>
  </w:tbl>
  <w:p w14:paraId="43AFFD47" w14:textId="77777777" w:rsidR="00C02B85" w:rsidRPr="00B8518B" w:rsidRDefault="00C02B85"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1651F" w:rsidRPr="009E09BE" w14:paraId="6F8443C4" w14:textId="77777777" w:rsidTr="00286AD1">
      <w:trPr>
        <w:jc w:val="right"/>
      </w:trPr>
      <w:tc>
        <w:tcPr>
          <w:tcW w:w="0" w:type="auto"/>
          <w:tcMar>
            <w:left w:w="0" w:type="dxa"/>
            <w:right w:w="0" w:type="dxa"/>
          </w:tcMar>
          <w:vAlign w:val="bottom"/>
        </w:tcPr>
        <w:p w14:paraId="5460EDA9" w14:textId="6F46E4E4" w:rsidR="0081651F" w:rsidRPr="005328CA" w:rsidRDefault="0081651F" w:rsidP="009626C4">
          <w:pPr>
            <w:pStyle w:val="Zpatvpravo"/>
            <w:rPr>
              <w:b/>
            </w:rPr>
          </w:pPr>
          <w:r w:rsidRPr="005328CA">
            <w:rPr>
              <w:b/>
            </w:rPr>
            <w:t>Příloha č.</w:t>
          </w:r>
          <w:r>
            <w:rPr>
              <w:b/>
            </w:rPr>
            <w:t xml:space="preserve"> 11</w:t>
          </w:r>
          <w:r w:rsidRPr="005328CA">
            <w:rPr>
              <w:b/>
            </w:rPr>
            <w:t xml:space="preserve">   </w:t>
          </w:r>
        </w:p>
        <w:p w14:paraId="258A6136" w14:textId="174A79E8" w:rsidR="0081651F" w:rsidRDefault="0081651F" w:rsidP="009626C4">
          <w:pPr>
            <w:pStyle w:val="Zpatvpravo"/>
          </w:pPr>
          <w:r>
            <w:t xml:space="preserve"> </w:t>
          </w:r>
          <w:fldSimple w:instr=" STYLEREF  _Název_akce  \* MERGEFORMAT ">
            <w:r w:rsidR="00C25E9E" w:rsidRPr="00C25E9E">
              <w:rPr>
                <w:b/>
                <w:bCs/>
                <w:noProof/>
              </w:rPr>
              <w:t>“RS 5 Jaroměř – Náchod</w:t>
            </w:r>
            <w:r w:rsidR="00C25E9E">
              <w:rPr>
                <w:noProof/>
              </w:rPr>
              <w:t>“</w:t>
            </w:r>
          </w:fldSimple>
        </w:p>
        <w:p w14:paraId="48C00EE9" w14:textId="77777777" w:rsidR="0081651F" w:rsidRPr="003462EB" w:rsidRDefault="0081651F" w:rsidP="0007452F">
          <w:pPr>
            <w:pStyle w:val="Zpatvpravo"/>
            <w:rPr>
              <w:rStyle w:val="slostrnky"/>
              <w:b w:val="0"/>
              <w:color w:val="auto"/>
              <w:sz w:val="12"/>
            </w:rPr>
          </w:pPr>
          <w:r>
            <w:t>Smlouva o dílo na zhotovení Dokumentace</w:t>
          </w:r>
        </w:p>
      </w:tc>
      <w:tc>
        <w:tcPr>
          <w:tcW w:w="907" w:type="dxa"/>
          <w:vAlign w:val="bottom"/>
        </w:tcPr>
        <w:p w14:paraId="0B08E6A0" w14:textId="15612350" w:rsidR="0081651F" w:rsidRPr="009E09BE" w:rsidRDefault="0081651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5E9E">
            <w:rPr>
              <w:rStyle w:val="slostrnky"/>
              <w:noProof/>
            </w:rPr>
            <w:t>1</w:t>
          </w:r>
          <w:r>
            <w:rPr>
              <w:rStyle w:val="slostrnky"/>
            </w:rPr>
            <w:fldChar w:fldCharType="end"/>
          </w:r>
        </w:p>
      </w:tc>
    </w:tr>
  </w:tbl>
  <w:p w14:paraId="4028A685" w14:textId="77777777" w:rsidR="0081651F" w:rsidRPr="00B8518B" w:rsidRDefault="0081651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9F1FB" w14:textId="77777777" w:rsidR="00C02B85" w:rsidRPr="00B8518B" w:rsidRDefault="00C02B85" w:rsidP="00460660">
    <w:pPr>
      <w:pStyle w:val="Zpat"/>
      <w:rPr>
        <w:sz w:val="2"/>
        <w:szCs w:val="2"/>
      </w:rPr>
    </w:pPr>
  </w:p>
  <w:p w14:paraId="588CE248" w14:textId="66C06EEC" w:rsidR="00C02B85" w:rsidRDefault="00C02B85" w:rsidP="007C7C99">
    <w:pPr>
      <w:spacing w:after="0" w:line="240" w:lineRule="auto"/>
      <w:rPr>
        <w:b/>
        <w:i/>
        <w:color w:val="00B050"/>
      </w:rPr>
    </w:pPr>
    <w:r w:rsidRPr="00BC322B">
      <w:rPr>
        <w:b/>
        <w:i/>
        <w:color w:val="00B050"/>
      </w:rPr>
      <w:t xml:space="preserve"> </w:t>
    </w:r>
  </w:p>
  <w:p w14:paraId="2FD1BF7F" w14:textId="77777777" w:rsidR="00C02B85" w:rsidRPr="00B3350F" w:rsidRDefault="00C02B85" w:rsidP="007C7C99">
    <w:pPr>
      <w:spacing w:after="0" w:line="240" w:lineRule="auto"/>
      <w:rPr>
        <w:sz w:val="4"/>
        <w:szCs w:val="4"/>
      </w:rPr>
    </w:pPr>
    <w:r w:rsidRPr="004C7962">
      <w:rPr>
        <w:noProof/>
        <w:lang w:eastAsia="cs-CZ"/>
      </w:rPr>
      <w:drawing>
        <wp:inline distT="0" distB="0" distL="0" distR="0" wp14:anchorId="72FC5F22" wp14:editId="56DA9CC0">
          <wp:extent cx="1098000" cy="630000"/>
          <wp:effectExtent l="0" t="0" r="6985" b="0"/>
          <wp:docPr id="1898314546" name="Obrázek 1898314546"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148942E8" w14:textId="6448FD15" w:rsidR="00C02B85" w:rsidRPr="00B3350F" w:rsidRDefault="00C02B85" w:rsidP="007C7C99">
    <w:pPr>
      <w:spacing w:after="0"/>
      <w:rPr>
        <w:i/>
        <w:sz w:val="4"/>
        <w:szCs w:val="4"/>
      </w:rPr>
    </w:pPr>
    <w:r w:rsidRPr="00BC322B">
      <w:rPr>
        <w:i/>
      </w:rPr>
      <w:t xml:space="preserve">  </w:t>
    </w:r>
  </w:p>
  <w:p w14:paraId="54595310" w14:textId="77777777" w:rsidR="00C02B85" w:rsidRPr="00460660" w:rsidRDefault="00C02B85">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02B85" w:rsidRPr="003462EB" w14:paraId="2BDDA18E" w14:textId="77777777" w:rsidTr="009626C4">
      <w:tc>
        <w:tcPr>
          <w:tcW w:w="907" w:type="dxa"/>
          <w:tcMar>
            <w:left w:w="0" w:type="dxa"/>
            <w:right w:w="0" w:type="dxa"/>
          </w:tcMar>
          <w:vAlign w:val="bottom"/>
        </w:tcPr>
        <w:p w14:paraId="4192ABE5" w14:textId="77777777" w:rsidR="00C02B85" w:rsidRPr="00B8518B" w:rsidRDefault="00C02B8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2D939B2" w14:textId="77777777" w:rsidR="00C02B85" w:rsidRPr="005328CA" w:rsidRDefault="00C02B85" w:rsidP="009626C4">
          <w:pPr>
            <w:pStyle w:val="Zpatvlevo"/>
            <w:rPr>
              <w:b/>
            </w:rPr>
          </w:pPr>
          <w:r w:rsidRPr="005328CA">
            <w:rPr>
              <w:b/>
            </w:rPr>
            <w:t>Příloha č. 1</w:t>
          </w:r>
        </w:p>
        <w:p w14:paraId="528742C5" w14:textId="77777777" w:rsidR="00C02B85" w:rsidRPr="003462EB" w:rsidRDefault="00C02B85" w:rsidP="009626C4">
          <w:pPr>
            <w:pStyle w:val="Zpatvlevo"/>
          </w:pPr>
          <w:fldSimple w:instr=" STYLEREF  _Název_akce  \* MERGEFORMAT ">
            <w:r w:rsidRPr="000B0C01">
              <w:rPr>
                <w:b/>
                <w:bCs/>
                <w:noProof/>
              </w:rPr>
              <w:t>„Název akce“</w:t>
            </w:r>
            <w:r>
              <w:rPr>
                <w:noProof/>
              </w:rPr>
              <w:t xml:space="preserve"> – přepíše se do zápatí</w:t>
            </w:r>
          </w:fldSimple>
        </w:p>
        <w:p w14:paraId="2A1968FE" w14:textId="77777777" w:rsidR="00C02B85" w:rsidRPr="003462EB" w:rsidRDefault="00C02B85" w:rsidP="00402B45">
          <w:pPr>
            <w:pStyle w:val="Zpatvlevo"/>
          </w:pPr>
          <w:r>
            <w:t xml:space="preserve">Smlouva o dílo na zhotovení </w:t>
          </w:r>
          <w:proofErr w:type="spellStart"/>
          <w:r>
            <w:t>Dokumentace+AD</w:t>
          </w:r>
          <w:proofErr w:type="spellEnd"/>
        </w:p>
      </w:tc>
    </w:tr>
  </w:tbl>
  <w:p w14:paraId="708B90C9" w14:textId="77777777" w:rsidR="00C02B85" w:rsidRPr="00402B45" w:rsidRDefault="00C02B85">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02B85" w:rsidRPr="009E09BE" w14:paraId="441154A6" w14:textId="77777777" w:rsidTr="009626C4">
      <w:tc>
        <w:tcPr>
          <w:tcW w:w="0" w:type="auto"/>
          <w:tcMar>
            <w:left w:w="0" w:type="dxa"/>
            <w:right w:w="0" w:type="dxa"/>
          </w:tcMar>
          <w:vAlign w:val="bottom"/>
        </w:tcPr>
        <w:p w14:paraId="35AE215B" w14:textId="77777777" w:rsidR="00C02B85" w:rsidRPr="005328CA" w:rsidRDefault="00C02B85" w:rsidP="009626C4">
          <w:pPr>
            <w:pStyle w:val="Zpatvpravo"/>
            <w:rPr>
              <w:b/>
            </w:rPr>
          </w:pPr>
          <w:r w:rsidRPr="005328CA">
            <w:rPr>
              <w:b/>
            </w:rPr>
            <w:t xml:space="preserve">Příloha č. 1   </w:t>
          </w:r>
        </w:p>
        <w:p w14:paraId="744276D3" w14:textId="39DBFABB" w:rsidR="00C02B85" w:rsidRDefault="00C02B85" w:rsidP="009626C4">
          <w:pPr>
            <w:pStyle w:val="Zpatvpravo"/>
          </w:pPr>
          <w:r>
            <w:t xml:space="preserve"> </w:t>
          </w:r>
          <w:fldSimple w:instr=" STYLEREF  _Název_akce  \* MERGEFORMAT ">
            <w:r w:rsidR="00C25E9E" w:rsidRPr="00C25E9E">
              <w:rPr>
                <w:b/>
                <w:bCs/>
                <w:noProof/>
              </w:rPr>
              <w:t>“RS 5 Jaroměř – Náchod</w:t>
            </w:r>
            <w:r w:rsidR="00C25E9E">
              <w:rPr>
                <w:noProof/>
              </w:rPr>
              <w:t>“</w:t>
            </w:r>
          </w:fldSimple>
        </w:p>
        <w:p w14:paraId="34D56388" w14:textId="63E0EB2B" w:rsidR="00C02B85" w:rsidRPr="003462EB" w:rsidRDefault="00C02B85" w:rsidP="009626C4">
          <w:pPr>
            <w:pStyle w:val="Zpatvpravo"/>
            <w:rPr>
              <w:rStyle w:val="slostrnky"/>
              <w:b w:val="0"/>
              <w:color w:val="auto"/>
              <w:sz w:val="12"/>
            </w:rPr>
          </w:pPr>
          <w:r>
            <w:t>Smlouva o dílo na zhotovení Dokumentace</w:t>
          </w:r>
        </w:p>
      </w:tc>
      <w:tc>
        <w:tcPr>
          <w:tcW w:w="907" w:type="dxa"/>
          <w:vAlign w:val="bottom"/>
        </w:tcPr>
        <w:p w14:paraId="79581B04" w14:textId="65B4671C" w:rsidR="00C02B85" w:rsidRPr="009E09BE" w:rsidRDefault="00C02B8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5E9E">
            <w:rPr>
              <w:rStyle w:val="slostrnky"/>
              <w:noProof/>
            </w:rPr>
            <w:t>1</w:t>
          </w:r>
          <w:r>
            <w:rPr>
              <w:rStyle w:val="slostrnky"/>
            </w:rPr>
            <w:fldChar w:fldCharType="end"/>
          </w:r>
        </w:p>
      </w:tc>
    </w:tr>
  </w:tbl>
  <w:p w14:paraId="67E9493B" w14:textId="77777777" w:rsidR="00C02B85" w:rsidRPr="00B8518B" w:rsidRDefault="00C02B8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02B85" w:rsidRPr="003462EB" w14:paraId="0055C025" w14:textId="77777777" w:rsidTr="009626C4">
      <w:tc>
        <w:tcPr>
          <w:tcW w:w="907" w:type="dxa"/>
          <w:tcMar>
            <w:left w:w="0" w:type="dxa"/>
            <w:right w:w="0" w:type="dxa"/>
          </w:tcMar>
          <w:vAlign w:val="bottom"/>
        </w:tcPr>
        <w:p w14:paraId="71E05076" w14:textId="77777777" w:rsidR="00C02B85" w:rsidRPr="00B8518B" w:rsidRDefault="00C02B8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57BA13F" w14:textId="77777777" w:rsidR="00C02B85" w:rsidRPr="005328CA" w:rsidRDefault="00C02B85" w:rsidP="009626C4">
          <w:pPr>
            <w:pStyle w:val="Zpatvlevo"/>
            <w:rPr>
              <w:b/>
            </w:rPr>
          </w:pPr>
          <w:r w:rsidRPr="005328CA">
            <w:rPr>
              <w:b/>
            </w:rPr>
            <w:t xml:space="preserve">Příloha č. </w:t>
          </w:r>
          <w:r>
            <w:rPr>
              <w:b/>
            </w:rPr>
            <w:t>2</w:t>
          </w:r>
        </w:p>
        <w:p w14:paraId="32E5DAC2" w14:textId="77777777" w:rsidR="00C02B85" w:rsidRPr="003462EB" w:rsidRDefault="00C02B85" w:rsidP="009626C4">
          <w:pPr>
            <w:pStyle w:val="Zpatvlevo"/>
          </w:pPr>
          <w:fldSimple w:instr=" STYLEREF  _Název_akce  \* MERGEFORMAT ">
            <w:r w:rsidRPr="000B0C01">
              <w:rPr>
                <w:b/>
                <w:bCs/>
                <w:noProof/>
              </w:rPr>
              <w:t>„Název akce“</w:t>
            </w:r>
            <w:r>
              <w:rPr>
                <w:noProof/>
              </w:rPr>
              <w:t xml:space="preserve"> – přepíše se do zápatí</w:t>
            </w:r>
          </w:fldSimple>
        </w:p>
        <w:p w14:paraId="37061B65" w14:textId="77777777" w:rsidR="00C02B85" w:rsidRPr="003462EB" w:rsidRDefault="00C02B85" w:rsidP="0007452F">
          <w:pPr>
            <w:pStyle w:val="Zpatvlevo"/>
          </w:pPr>
          <w:r>
            <w:t xml:space="preserve">Smlouva o dílo na zhotovení </w:t>
          </w:r>
          <w:proofErr w:type="spellStart"/>
          <w:r>
            <w:t>Dokumentace+AD</w:t>
          </w:r>
          <w:proofErr w:type="spellEnd"/>
        </w:p>
      </w:tc>
    </w:tr>
  </w:tbl>
  <w:p w14:paraId="74B905BC" w14:textId="77777777" w:rsidR="00C02B85" w:rsidRPr="00402B45" w:rsidRDefault="00C02B85">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02B85" w:rsidRPr="009E09BE" w14:paraId="5808D9AB" w14:textId="77777777" w:rsidTr="009626C4">
      <w:tc>
        <w:tcPr>
          <w:tcW w:w="0" w:type="auto"/>
          <w:tcMar>
            <w:left w:w="0" w:type="dxa"/>
            <w:right w:w="0" w:type="dxa"/>
          </w:tcMar>
          <w:vAlign w:val="bottom"/>
        </w:tcPr>
        <w:p w14:paraId="0AA4E4E7" w14:textId="77777777" w:rsidR="00C02B85" w:rsidRPr="005328CA" w:rsidRDefault="00C02B85" w:rsidP="009626C4">
          <w:pPr>
            <w:pStyle w:val="Zpatvpravo"/>
            <w:rPr>
              <w:b/>
            </w:rPr>
          </w:pPr>
          <w:r w:rsidRPr="005328CA">
            <w:rPr>
              <w:b/>
            </w:rPr>
            <w:t xml:space="preserve">Příloha č. </w:t>
          </w:r>
          <w:r>
            <w:rPr>
              <w:b/>
            </w:rPr>
            <w:t>2</w:t>
          </w:r>
          <w:r w:rsidRPr="005328CA">
            <w:rPr>
              <w:b/>
            </w:rPr>
            <w:t xml:space="preserve">   </w:t>
          </w:r>
        </w:p>
        <w:p w14:paraId="72EE17C1" w14:textId="1D481993" w:rsidR="00C02B85" w:rsidRDefault="00C02B85" w:rsidP="009626C4">
          <w:pPr>
            <w:pStyle w:val="Zpatvpravo"/>
          </w:pPr>
          <w:r>
            <w:t xml:space="preserve"> </w:t>
          </w:r>
          <w:fldSimple w:instr=" STYLEREF  _Název_akce  \* MERGEFORMAT ">
            <w:r w:rsidR="00C25E9E" w:rsidRPr="00C25E9E">
              <w:rPr>
                <w:b/>
                <w:bCs/>
                <w:noProof/>
              </w:rPr>
              <w:t>“RS 5 Jaroměř – Náchod</w:t>
            </w:r>
            <w:r w:rsidR="00C25E9E">
              <w:rPr>
                <w:noProof/>
              </w:rPr>
              <w:t>“</w:t>
            </w:r>
          </w:fldSimple>
        </w:p>
        <w:p w14:paraId="33123CE7" w14:textId="1C1C625C" w:rsidR="00C02B85" w:rsidRPr="003462EB" w:rsidRDefault="00C02B85" w:rsidP="009626C4">
          <w:pPr>
            <w:pStyle w:val="Zpatvpravo"/>
            <w:rPr>
              <w:rStyle w:val="slostrnky"/>
              <w:b w:val="0"/>
              <w:color w:val="auto"/>
              <w:sz w:val="12"/>
            </w:rPr>
          </w:pPr>
          <w:r>
            <w:t>Smlouva o dílo na zhotovení Dokumentace</w:t>
          </w:r>
        </w:p>
      </w:tc>
      <w:tc>
        <w:tcPr>
          <w:tcW w:w="907" w:type="dxa"/>
          <w:vAlign w:val="bottom"/>
        </w:tcPr>
        <w:p w14:paraId="5DB73213" w14:textId="7FA94330" w:rsidR="00C02B85" w:rsidRPr="009E09BE" w:rsidRDefault="00C02B8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5E9E">
            <w:rPr>
              <w:rStyle w:val="slostrnky"/>
              <w:noProof/>
            </w:rPr>
            <w:t>1</w:t>
          </w:r>
          <w:r>
            <w:rPr>
              <w:rStyle w:val="slostrnky"/>
            </w:rPr>
            <w:fldChar w:fldCharType="end"/>
          </w:r>
        </w:p>
      </w:tc>
    </w:tr>
  </w:tbl>
  <w:p w14:paraId="66935BFF" w14:textId="77777777" w:rsidR="00C02B85" w:rsidRPr="00B8518B" w:rsidRDefault="00C02B8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02B85" w:rsidRPr="003462EB" w14:paraId="07F92DF6" w14:textId="77777777" w:rsidTr="009626C4">
      <w:tc>
        <w:tcPr>
          <w:tcW w:w="907" w:type="dxa"/>
          <w:tcMar>
            <w:left w:w="0" w:type="dxa"/>
            <w:right w:w="0" w:type="dxa"/>
          </w:tcMar>
          <w:vAlign w:val="bottom"/>
        </w:tcPr>
        <w:p w14:paraId="0E6F21BE" w14:textId="77777777" w:rsidR="00C02B85" w:rsidRPr="00B8518B" w:rsidRDefault="00C02B8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86E3077" w14:textId="77777777" w:rsidR="00C02B85" w:rsidRPr="005328CA" w:rsidRDefault="00C02B85" w:rsidP="009626C4">
          <w:pPr>
            <w:pStyle w:val="Zpatvlevo"/>
            <w:rPr>
              <w:b/>
            </w:rPr>
          </w:pPr>
          <w:r w:rsidRPr="005328CA">
            <w:rPr>
              <w:b/>
            </w:rPr>
            <w:t xml:space="preserve">Příloha č. </w:t>
          </w:r>
          <w:r>
            <w:rPr>
              <w:b/>
            </w:rPr>
            <w:t>3</w:t>
          </w:r>
        </w:p>
        <w:p w14:paraId="16463926" w14:textId="77777777" w:rsidR="00C02B85" w:rsidRPr="003462EB" w:rsidRDefault="00C02B85" w:rsidP="009626C4">
          <w:pPr>
            <w:pStyle w:val="Zpatvlevo"/>
          </w:pPr>
          <w:fldSimple w:instr=" STYLEREF  _Název_akce  \* MERGEFORMAT ">
            <w:r w:rsidRPr="000B0C01">
              <w:rPr>
                <w:b/>
                <w:bCs/>
                <w:noProof/>
              </w:rPr>
              <w:t>„Název akce“</w:t>
            </w:r>
            <w:r>
              <w:rPr>
                <w:noProof/>
              </w:rPr>
              <w:t xml:space="preserve"> – přepíše se do zápatí</w:t>
            </w:r>
          </w:fldSimple>
        </w:p>
        <w:p w14:paraId="1F0B1A35" w14:textId="77777777" w:rsidR="00C02B85" w:rsidRPr="003462EB" w:rsidRDefault="00C02B85" w:rsidP="00402B45">
          <w:pPr>
            <w:pStyle w:val="Zpatvlevo"/>
          </w:pPr>
          <w:r>
            <w:t xml:space="preserve">Smlouva o dílo na zhotovení </w:t>
          </w:r>
          <w:proofErr w:type="spellStart"/>
          <w:r>
            <w:t>Dokumentace+AD</w:t>
          </w:r>
          <w:proofErr w:type="spellEnd"/>
        </w:p>
      </w:tc>
    </w:tr>
  </w:tbl>
  <w:p w14:paraId="7D64ED83" w14:textId="77777777" w:rsidR="00C02B85" w:rsidRPr="00402B45" w:rsidRDefault="00C02B85">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02B85" w:rsidRPr="009E09BE" w14:paraId="1B7EFD47" w14:textId="77777777" w:rsidTr="009626C4">
      <w:tc>
        <w:tcPr>
          <w:tcW w:w="0" w:type="auto"/>
          <w:tcMar>
            <w:left w:w="0" w:type="dxa"/>
            <w:right w:w="0" w:type="dxa"/>
          </w:tcMar>
          <w:vAlign w:val="bottom"/>
        </w:tcPr>
        <w:p w14:paraId="1656E430" w14:textId="77777777" w:rsidR="00C02B85" w:rsidRPr="005328CA" w:rsidRDefault="00C02B85" w:rsidP="009626C4">
          <w:pPr>
            <w:pStyle w:val="Zpatvpravo"/>
            <w:rPr>
              <w:b/>
            </w:rPr>
          </w:pPr>
          <w:r w:rsidRPr="005328CA">
            <w:rPr>
              <w:b/>
            </w:rPr>
            <w:t xml:space="preserve">Příloha č. </w:t>
          </w:r>
          <w:r>
            <w:rPr>
              <w:b/>
            </w:rPr>
            <w:t>3</w:t>
          </w:r>
          <w:r w:rsidRPr="005328CA">
            <w:rPr>
              <w:b/>
            </w:rPr>
            <w:t xml:space="preserve">   </w:t>
          </w:r>
        </w:p>
        <w:p w14:paraId="1E7CC6A1" w14:textId="315C7C25" w:rsidR="00C02B85" w:rsidRDefault="00C02B85" w:rsidP="009626C4">
          <w:pPr>
            <w:pStyle w:val="Zpatvpravo"/>
          </w:pPr>
          <w:r>
            <w:t xml:space="preserve"> </w:t>
          </w:r>
          <w:fldSimple w:instr=" STYLEREF  _Název_akce  \* MERGEFORMAT ">
            <w:r w:rsidR="00C25E9E" w:rsidRPr="00C25E9E">
              <w:rPr>
                <w:b/>
                <w:bCs/>
                <w:noProof/>
              </w:rPr>
              <w:t>“RS 5 Jaroměř – Náchod</w:t>
            </w:r>
            <w:r w:rsidR="00C25E9E">
              <w:rPr>
                <w:noProof/>
              </w:rPr>
              <w:t>“</w:t>
            </w:r>
          </w:fldSimple>
        </w:p>
        <w:p w14:paraId="33DCC304" w14:textId="16F75BC4" w:rsidR="00C02B85" w:rsidRPr="003462EB" w:rsidRDefault="00C02B85" w:rsidP="009626C4">
          <w:pPr>
            <w:pStyle w:val="Zpatvpravo"/>
            <w:rPr>
              <w:rStyle w:val="slostrnky"/>
              <w:b w:val="0"/>
              <w:color w:val="auto"/>
              <w:sz w:val="12"/>
            </w:rPr>
          </w:pPr>
          <w:r>
            <w:t>Smlouva o dílo na zhotovení Dokumentace</w:t>
          </w:r>
        </w:p>
      </w:tc>
      <w:tc>
        <w:tcPr>
          <w:tcW w:w="907" w:type="dxa"/>
          <w:vAlign w:val="bottom"/>
        </w:tcPr>
        <w:p w14:paraId="37323098" w14:textId="37529B53" w:rsidR="00C02B85" w:rsidRPr="009E09BE" w:rsidRDefault="00C02B8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5E9E">
            <w:rPr>
              <w:rStyle w:val="slostrnky"/>
              <w:noProof/>
            </w:rPr>
            <w:t>1</w:t>
          </w:r>
          <w:r>
            <w:rPr>
              <w:rStyle w:val="slostrnky"/>
            </w:rPr>
            <w:fldChar w:fldCharType="end"/>
          </w:r>
        </w:p>
      </w:tc>
    </w:tr>
  </w:tbl>
  <w:p w14:paraId="71C76043" w14:textId="77777777" w:rsidR="00C02B85" w:rsidRPr="00B8518B" w:rsidRDefault="00C02B8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6CE1A4" w14:textId="77777777" w:rsidR="00C544EE" w:rsidRDefault="00C544EE" w:rsidP="00962258">
      <w:pPr>
        <w:spacing w:after="0" w:line="240" w:lineRule="auto"/>
      </w:pPr>
      <w:r>
        <w:separator/>
      </w:r>
    </w:p>
  </w:footnote>
  <w:footnote w:type="continuationSeparator" w:id="0">
    <w:p w14:paraId="24CE46F7" w14:textId="77777777" w:rsidR="00C544EE" w:rsidRDefault="00C544E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7AAB1" w14:textId="0756AD64" w:rsidR="00C51A1F" w:rsidRDefault="00C51A1F">
    <w:pPr>
      <w:pStyle w:val="Zhlav"/>
    </w:pPr>
    <w:r>
      <w:rPr>
        <w:noProof/>
      </w:rPr>
      <mc:AlternateContent>
        <mc:Choice Requires="wps">
          <w:drawing>
            <wp:anchor distT="0" distB="0" distL="0" distR="0" simplePos="0" relativeHeight="251677696" behindDoc="0" locked="0" layoutInCell="1" allowOverlap="1" wp14:anchorId="23469A7D" wp14:editId="6812FEC7">
              <wp:simplePos x="635" y="635"/>
              <wp:positionH relativeFrom="page">
                <wp:align>center</wp:align>
              </wp:positionH>
              <wp:positionV relativeFrom="page">
                <wp:align>top</wp:align>
              </wp:positionV>
              <wp:extent cx="494030" cy="314960"/>
              <wp:effectExtent l="0" t="0" r="1270" b="8890"/>
              <wp:wrapNone/>
              <wp:docPr id="177085078" name="Textové pole 2"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1592C77B" w14:textId="3AFB6BF6"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3469A7D" id="_x0000_t202" coordsize="21600,21600" o:spt="202" path="m,l,21600r21600,l21600,xe">
              <v:stroke joinstyle="miter"/>
              <v:path gradientshapeok="t" o:connecttype="rect"/>
            </v:shapetype>
            <v:shape id="Textové pole 2" o:spid="_x0000_s1026" type="#_x0000_t202" alt="SŽ: Interní" style="position:absolute;margin-left:0;margin-top:0;width:38.9pt;height:24.8pt;z-index:25167769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" filled="f" stroked="f">
              <v:textbox style="mso-fit-shape-to-text:t" inset="0,15pt,0,0">
                <w:txbxContent>
                  <w:p w14:paraId="1592C77B" w14:textId="3AFB6BF6"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E3D36" w14:textId="662C00E2" w:rsidR="00C51A1F" w:rsidRDefault="00C51A1F">
    <w:pPr>
      <w:pStyle w:val="Zhlav"/>
    </w:pPr>
    <w:r>
      <w:rPr>
        <w:noProof/>
      </w:rPr>
      <mc:AlternateContent>
        <mc:Choice Requires="wps">
          <w:drawing>
            <wp:anchor distT="0" distB="0" distL="0" distR="0" simplePos="0" relativeHeight="251686912" behindDoc="0" locked="0" layoutInCell="1" allowOverlap="1" wp14:anchorId="412AD3BD" wp14:editId="71447CF6">
              <wp:simplePos x="635" y="635"/>
              <wp:positionH relativeFrom="page">
                <wp:align>center</wp:align>
              </wp:positionH>
              <wp:positionV relativeFrom="page">
                <wp:align>top</wp:align>
              </wp:positionV>
              <wp:extent cx="494030" cy="314960"/>
              <wp:effectExtent l="0" t="0" r="1270" b="8890"/>
              <wp:wrapNone/>
              <wp:docPr id="1921165311" name="Textové pole 11"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2AF25689" w14:textId="2DEE8F5A"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12AD3BD" id="_x0000_t202" coordsize="21600,21600" o:spt="202" path="m,l,21600r21600,l21600,xe">
              <v:stroke joinstyle="miter"/>
              <v:path gradientshapeok="t" o:connecttype="rect"/>
            </v:shapetype>
            <v:shape id="Textové pole 11" o:spid="_x0000_s1035" type="#_x0000_t202" alt="SŽ: Interní" style="position:absolute;margin-left:0;margin-top:0;width:38.9pt;height:24.8pt;z-index:25168691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BmBbBtDgIAABwE&#10;AAAOAAAAAAAAAAAAAAAAAC4CAABkcnMvZTJvRG9jLnhtbFBLAQItABQABgAIAAAAIQCkrc7l2gAA&#10;AAMBAAAPAAAAAAAAAAAAAAAAAGgEAABkcnMvZG93bnJldi54bWxQSwUGAAAAAAQABADzAAAAbwUA&#10;AAAA&#10;" filled="f" stroked="f">
              <v:textbox style="mso-fit-shape-to-text:t" inset="0,15pt,0,0">
                <w:txbxContent>
                  <w:p w14:paraId="2AF25689" w14:textId="2DEE8F5A"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v:textbox>
              <w10:wrap anchorx="page" anchory="pag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F22FF" w14:textId="6245FB7A" w:rsidR="00C02B85" w:rsidRPr="00D6163D" w:rsidRDefault="00C51A1F">
    <w:pPr>
      <w:pStyle w:val="Zhlav"/>
      <w:rPr>
        <w:sz w:val="8"/>
        <w:szCs w:val="8"/>
      </w:rPr>
    </w:pPr>
    <w:r>
      <w:rPr>
        <w:noProof/>
        <w:sz w:val="8"/>
        <w:szCs w:val="8"/>
      </w:rPr>
      <mc:AlternateContent>
        <mc:Choice Requires="wps">
          <w:drawing>
            <wp:anchor distT="0" distB="0" distL="0" distR="0" simplePos="0" relativeHeight="251687936" behindDoc="0" locked="0" layoutInCell="1" allowOverlap="1" wp14:anchorId="31CD70A1" wp14:editId="45DFC924">
              <wp:simplePos x="635" y="635"/>
              <wp:positionH relativeFrom="page">
                <wp:align>center</wp:align>
              </wp:positionH>
              <wp:positionV relativeFrom="page">
                <wp:align>top</wp:align>
              </wp:positionV>
              <wp:extent cx="494030" cy="314960"/>
              <wp:effectExtent l="0" t="0" r="1270" b="8890"/>
              <wp:wrapNone/>
              <wp:docPr id="2013412691" name="Textové pole 12"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70966E8F" w14:textId="561C6726"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1CD70A1" id="_x0000_t202" coordsize="21600,21600" o:spt="202" path="m,l,21600r21600,l21600,xe">
              <v:stroke joinstyle="miter"/>
              <v:path gradientshapeok="t" o:connecttype="rect"/>
            </v:shapetype>
            <v:shape id="Textové pole 12" o:spid="_x0000_s1036" type="#_x0000_t202" alt="SŽ: Interní" style="position:absolute;margin-left:0;margin-top:0;width:38.9pt;height:24.8pt;z-index:25168793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" filled="f" stroked="f">
              <v:textbox style="mso-fit-shape-to-text:t" inset="0,15pt,0,0">
                <w:txbxContent>
                  <w:p w14:paraId="70966E8F" w14:textId="561C6726"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v:textbox>
              <w10:wrap anchorx="page" anchory="page"/>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C1A53" w14:textId="5738EFFB" w:rsidR="00C51A1F" w:rsidRDefault="00C51A1F">
    <w:pPr>
      <w:pStyle w:val="Zhlav"/>
    </w:pPr>
    <w:r>
      <w:rPr>
        <w:noProof/>
      </w:rPr>
      <mc:AlternateContent>
        <mc:Choice Requires="wps">
          <w:drawing>
            <wp:anchor distT="0" distB="0" distL="0" distR="0" simplePos="0" relativeHeight="251685888" behindDoc="0" locked="0" layoutInCell="1" allowOverlap="1" wp14:anchorId="3E5B678B" wp14:editId="29EF55B8">
              <wp:simplePos x="635" y="635"/>
              <wp:positionH relativeFrom="page">
                <wp:align>center</wp:align>
              </wp:positionH>
              <wp:positionV relativeFrom="page">
                <wp:align>top</wp:align>
              </wp:positionV>
              <wp:extent cx="494030" cy="314960"/>
              <wp:effectExtent l="0" t="0" r="1270" b="8890"/>
              <wp:wrapNone/>
              <wp:docPr id="1876603551" name="Textové pole 10"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3E2FCD9C" w14:textId="4AEF9EFB"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E5B678B" id="_x0000_t202" coordsize="21600,21600" o:spt="202" path="m,l,21600r21600,l21600,xe">
              <v:stroke joinstyle="miter"/>
              <v:path gradientshapeok="t" o:connecttype="rect"/>
            </v:shapetype>
            <v:shape id="Textové pole 10" o:spid="_x0000_s1037" type="#_x0000_t202" alt="SŽ: Interní" style="position:absolute;margin-left:0;margin-top:0;width:38.9pt;height:24.8pt;z-index:2516858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C9+0jnDgIAAB0E&#10;AAAOAAAAAAAAAAAAAAAAAC4CAABkcnMvZTJvRG9jLnhtbFBLAQItABQABgAIAAAAIQCkrc7l2gAA&#10;AAMBAAAPAAAAAAAAAAAAAAAAAGgEAABkcnMvZG93bnJldi54bWxQSwUGAAAAAAQABADzAAAAbwUA&#10;AAAA&#10;" filled="f" stroked="f">
              <v:textbox style="mso-fit-shape-to-text:t" inset="0,15pt,0,0">
                <w:txbxContent>
                  <w:p w14:paraId="3E2FCD9C" w14:textId="4AEF9EFB"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v:textbox>
              <w10:wrap anchorx="page" anchory="page"/>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18FEF" w14:textId="60056604" w:rsidR="00C51A1F" w:rsidRDefault="00C51A1F">
    <w:pPr>
      <w:pStyle w:val="Zhlav"/>
    </w:pPr>
    <w:r>
      <w:rPr>
        <w:noProof/>
      </w:rPr>
      <mc:AlternateContent>
        <mc:Choice Requires="wps">
          <w:drawing>
            <wp:anchor distT="0" distB="0" distL="0" distR="0" simplePos="0" relativeHeight="251689984" behindDoc="0" locked="0" layoutInCell="1" allowOverlap="1" wp14:anchorId="4A279838" wp14:editId="505CC10B">
              <wp:simplePos x="635" y="635"/>
              <wp:positionH relativeFrom="page">
                <wp:align>center</wp:align>
              </wp:positionH>
              <wp:positionV relativeFrom="page">
                <wp:align>top</wp:align>
              </wp:positionV>
              <wp:extent cx="494030" cy="314960"/>
              <wp:effectExtent l="0" t="0" r="1270" b="8890"/>
              <wp:wrapNone/>
              <wp:docPr id="1488435701" name="Textové pole 14"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2BFE3830" w14:textId="52BE58C9"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A279838" id="_x0000_t202" coordsize="21600,21600" o:spt="202" path="m,l,21600r21600,l21600,xe">
              <v:stroke joinstyle="miter"/>
              <v:path gradientshapeok="t" o:connecttype="rect"/>
            </v:shapetype>
            <v:shape id="Textové pole 14" o:spid="_x0000_s1038" type="#_x0000_t202" alt="SŽ: Interní" style="position:absolute;margin-left:0;margin-top:0;width:38.9pt;height:24.8pt;z-index:25168998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AKOp+hDgIAAB0E&#10;AAAOAAAAAAAAAAAAAAAAAC4CAABkcnMvZTJvRG9jLnhtbFBLAQItABQABgAIAAAAIQCkrc7l2gAA&#10;AAMBAAAPAAAAAAAAAAAAAAAAAGgEAABkcnMvZG93bnJldi54bWxQSwUGAAAAAAQABADzAAAAbwUA&#10;AAAA&#10;" filled="f" stroked="f">
              <v:textbox style="mso-fit-shape-to-text:t" inset="0,15pt,0,0">
                <w:txbxContent>
                  <w:p w14:paraId="2BFE3830" w14:textId="52BE58C9"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v:textbox>
              <w10:wrap anchorx="page" anchory="page"/>
            </v:shape>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69371" w14:textId="2892EFCE" w:rsidR="00C02B85" w:rsidRPr="00D6163D" w:rsidRDefault="00C51A1F">
    <w:pPr>
      <w:pStyle w:val="Zhlav"/>
      <w:rPr>
        <w:sz w:val="8"/>
        <w:szCs w:val="8"/>
      </w:rPr>
    </w:pPr>
    <w:r>
      <w:rPr>
        <w:noProof/>
        <w:sz w:val="8"/>
        <w:szCs w:val="8"/>
      </w:rPr>
      <mc:AlternateContent>
        <mc:Choice Requires="wps">
          <w:drawing>
            <wp:anchor distT="0" distB="0" distL="0" distR="0" simplePos="0" relativeHeight="251691008" behindDoc="0" locked="0" layoutInCell="1" allowOverlap="1" wp14:anchorId="2806713A" wp14:editId="1A9E9671">
              <wp:simplePos x="635" y="635"/>
              <wp:positionH relativeFrom="page">
                <wp:align>center</wp:align>
              </wp:positionH>
              <wp:positionV relativeFrom="page">
                <wp:align>top</wp:align>
              </wp:positionV>
              <wp:extent cx="494030" cy="314960"/>
              <wp:effectExtent l="0" t="0" r="1270" b="8890"/>
              <wp:wrapNone/>
              <wp:docPr id="110327347" name="Textové pole 15"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6AC98666" w14:textId="5035F8AE"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806713A" id="_x0000_t202" coordsize="21600,21600" o:spt="202" path="m,l,21600r21600,l21600,xe">
              <v:stroke joinstyle="miter"/>
              <v:path gradientshapeok="t" o:connecttype="rect"/>
            </v:shapetype>
            <v:shape id="Textové pole 15" o:spid="_x0000_s1039" type="#_x0000_t202" alt="SŽ: Interní" style="position:absolute;margin-left:0;margin-top:0;width:38.9pt;height:24.8pt;z-index:25169100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BnhS2cDgIAAB0E&#10;AAAOAAAAAAAAAAAAAAAAAC4CAABkcnMvZTJvRG9jLnhtbFBLAQItABQABgAIAAAAIQCkrc7l2gAA&#10;AAMBAAAPAAAAAAAAAAAAAAAAAGgEAABkcnMvZG93bnJldi54bWxQSwUGAAAAAAQABADzAAAAbwUA&#10;AAAA&#10;" filled="f" stroked="f">
              <v:textbox style="mso-fit-shape-to-text:t" inset="0,15pt,0,0">
                <w:txbxContent>
                  <w:p w14:paraId="6AC98666" w14:textId="5035F8AE"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v:textbox>
              <w10:wrap anchorx="page" anchory="page"/>
            </v:shape>
          </w:pict>
        </mc:Fallback>
      </mc:AlternateConten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893DCA" w14:textId="3D63188E" w:rsidR="00C51A1F" w:rsidRDefault="00C51A1F">
    <w:pPr>
      <w:pStyle w:val="Zhlav"/>
    </w:pPr>
    <w:r>
      <w:rPr>
        <w:noProof/>
      </w:rPr>
      <mc:AlternateContent>
        <mc:Choice Requires="wps">
          <w:drawing>
            <wp:anchor distT="0" distB="0" distL="0" distR="0" simplePos="0" relativeHeight="251688960" behindDoc="0" locked="0" layoutInCell="1" allowOverlap="1" wp14:anchorId="1DB1CFB0" wp14:editId="39EAAAF1">
              <wp:simplePos x="635" y="635"/>
              <wp:positionH relativeFrom="page">
                <wp:align>center</wp:align>
              </wp:positionH>
              <wp:positionV relativeFrom="page">
                <wp:align>top</wp:align>
              </wp:positionV>
              <wp:extent cx="494030" cy="314960"/>
              <wp:effectExtent l="0" t="0" r="1270" b="8890"/>
              <wp:wrapNone/>
              <wp:docPr id="21331337" name="Textové pole 13"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0099E860" w14:textId="2B744DB8"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DB1CFB0" id="_x0000_t202" coordsize="21600,21600" o:spt="202" path="m,l,21600r21600,l21600,xe">
              <v:stroke joinstyle="miter"/>
              <v:path gradientshapeok="t" o:connecttype="rect"/>
            </v:shapetype>
            <v:shape id="Textové pole 13" o:spid="_x0000_s1040" type="#_x0000_t202" alt="SŽ: Interní" style="position:absolute;margin-left:0;margin-top:0;width:38.9pt;height:24.8pt;z-index:25168896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BkuTAsDgIAAB0E&#10;AAAOAAAAAAAAAAAAAAAAAC4CAABkcnMvZTJvRG9jLnhtbFBLAQItABQABgAIAAAAIQCkrc7l2gAA&#10;AAMBAAAPAAAAAAAAAAAAAAAAAGgEAABkcnMvZG93bnJldi54bWxQSwUGAAAAAAQABADzAAAAbwUA&#10;AAAA&#10;" filled="f" stroked="f">
              <v:textbox style="mso-fit-shape-to-text:t" inset="0,15pt,0,0">
                <w:txbxContent>
                  <w:p w14:paraId="0099E860" w14:textId="2B744DB8"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v:textbox>
              <w10:wrap anchorx="page" anchory="page"/>
            </v:shape>
          </w:pict>
        </mc:Fallback>
      </mc:AlternateConten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C442C" w14:textId="3A053D85" w:rsidR="00C51A1F" w:rsidRDefault="00C51A1F">
    <w:pPr>
      <w:pStyle w:val="Zhlav"/>
    </w:pPr>
    <w:r>
      <w:rPr>
        <w:noProof/>
      </w:rPr>
      <mc:AlternateContent>
        <mc:Choice Requires="wps">
          <w:drawing>
            <wp:anchor distT="0" distB="0" distL="0" distR="0" simplePos="0" relativeHeight="251693056" behindDoc="0" locked="0" layoutInCell="1" allowOverlap="1" wp14:anchorId="7615DA60" wp14:editId="04CB8984">
              <wp:simplePos x="635" y="635"/>
              <wp:positionH relativeFrom="page">
                <wp:align>center</wp:align>
              </wp:positionH>
              <wp:positionV relativeFrom="page">
                <wp:align>top</wp:align>
              </wp:positionV>
              <wp:extent cx="494030" cy="314960"/>
              <wp:effectExtent l="0" t="0" r="1270" b="8890"/>
              <wp:wrapNone/>
              <wp:docPr id="338304329" name="Textové pole 17"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0260B37C" w14:textId="52D25BF6"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615DA60" id="_x0000_t202" coordsize="21600,21600" o:spt="202" path="m,l,21600r21600,l21600,xe">
              <v:stroke joinstyle="miter"/>
              <v:path gradientshapeok="t" o:connecttype="rect"/>
            </v:shapetype>
            <v:shape id="Textové pole 17" o:spid="_x0000_s1041" type="#_x0000_t202" alt="SŽ: Interní" style="position:absolute;margin-left:0;margin-top:0;width:38.9pt;height:24.8pt;z-index:25169305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AJBoIRDgIAAB0E&#10;AAAOAAAAAAAAAAAAAAAAAC4CAABkcnMvZTJvRG9jLnhtbFBLAQItABQABgAIAAAAIQCkrc7l2gAA&#10;AAMBAAAPAAAAAAAAAAAAAAAAAGgEAABkcnMvZG93bnJldi54bWxQSwUGAAAAAAQABADzAAAAbwUA&#10;AAAA&#10;" filled="f" stroked="f">
              <v:textbox style="mso-fit-shape-to-text:t" inset="0,15pt,0,0">
                <w:txbxContent>
                  <w:p w14:paraId="0260B37C" w14:textId="52D25BF6"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v:textbox>
              <w10:wrap anchorx="page" anchory="page"/>
            </v:shape>
          </w:pict>
        </mc:Fallback>
      </mc:AlternateConten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FB00B" w14:textId="08C8FA7F" w:rsidR="00C02B85" w:rsidRPr="00D6163D" w:rsidRDefault="00C51A1F">
    <w:pPr>
      <w:pStyle w:val="Zhlav"/>
      <w:rPr>
        <w:sz w:val="8"/>
        <w:szCs w:val="8"/>
      </w:rPr>
    </w:pPr>
    <w:r>
      <w:rPr>
        <w:noProof/>
        <w:sz w:val="8"/>
        <w:szCs w:val="8"/>
      </w:rPr>
      <mc:AlternateContent>
        <mc:Choice Requires="wps">
          <w:drawing>
            <wp:anchor distT="0" distB="0" distL="0" distR="0" simplePos="0" relativeHeight="251694080" behindDoc="0" locked="0" layoutInCell="1" allowOverlap="1" wp14:anchorId="213E9110" wp14:editId="06391271">
              <wp:simplePos x="635" y="635"/>
              <wp:positionH relativeFrom="page">
                <wp:align>center</wp:align>
              </wp:positionH>
              <wp:positionV relativeFrom="page">
                <wp:align>top</wp:align>
              </wp:positionV>
              <wp:extent cx="494030" cy="314960"/>
              <wp:effectExtent l="0" t="0" r="1270" b="8890"/>
              <wp:wrapNone/>
              <wp:docPr id="2030915241" name="Textové pole 18"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07261113" w14:textId="5A69A9B7"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13E9110" id="_x0000_t202" coordsize="21600,21600" o:spt="202" path="m,l,21600r21600,l21600,xe">
              <v:stroke joinstyle="miter"/>
              <v:path gradientshapeok="t" o:connecttype="rect"/>
            </v:shapetype>
            <v:shape id="Textové pole 18" o:spid="_x0000_s1042" type="#_x0000_t202" alt="SŽ: Interní" style="position:absolute;margin-left:0;margin-top:0;width:38.9pt;height:24.8pt;z-index:25169408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C+x1VXDgIAAB0E&#10;AAAOAAAAAAAAAAAAAAAAAC4CAABkcnMvZTJvRG9jLnhtbFBLAQItABQABgAIAAAAIQCkrc7l2gAA&#10;AAMBAAAPAAAAAAAAAAAAAAAAAGgEAABkcnMvZG93bnJldi54bWxQSwUGAAAAAAQABADzAAAAbwUA&#10;AAAA&#10;" filled="f" stroked="f">
              <v:textbox style="mso-fit-shape-to-text:t" inset="0,15pt,0,0">
                <w:txbxContent>
                  <w:p w14:paraId="07261113" w14:textId="5A69A9B7"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v:textbox>
              <w10:wrap anchorx="page" anchory="page"/>
            </v:shape>
          </w:pict>
        </mc:Fallback>
      </mc:AlternateConten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971CAE" w14:textId="30C92F62" w:rsidR="00C51A1F" w:rsidRDefault="00C51A1F">
    <w:pPr>
      <w:pStyle w:val="Zhlav"/>
    </w:pPr>
    <w:r>
      <w:rPr>
        <w:noProof/>
      </w:rPr>
      <mc:AlternateContent>
        <mc:Choice Requires="wps">
          <w:drawing>
            <wp:anchor distT="0" distB="0" distL="0" distR="0" simplePos="0" relativeHeight="251692032" behindDoc="0" locked="0" layoutInCell="1" allowOverlap="1" wp14:anchorId="312B7FAB" wp14:editId="1527E2D4">
              <wp:simplePos x="635" y="635"/>
              <wp:positionH relativeFrom="page">
                <wp:align>center</wp:align>
              </wp:positionH>
              <wp:positionV relativeFrom="page">
                <wp:align>top</wp:align>
              </wp:positionV>
              <wp:extent cx="494030" cy="314960"/>
              <wp:effectExtent l="0" t="0" r="1270" b="8890"/>
              <wp:wrapNone/>
              <wp:docPr id="1121019326" name="Textové pole 16"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28EA4406" w14:textId="3E405021"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12B7FAB" id="_x0000_t202" coordsize="21600,21600" o:spt="202" path="m,l,21600r21600,l21600,xe">
              <v:stroke joinstyle="miter"/>
              <v:path gradientshapeok="t" o:connecttype="rect"/>
            </v:shapetype>
            <v:shape id="Textové pole 16" o:spid="_x0000_s1043" type="#_x0000_t202" alt="SŽ: Interní" style="position:absolute;margin-left:0;margin-top:0;width:38.9pt;height:24.8pt;z-index:25169203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" filled="f" stroked="f">
              <v:textbox style="mso-fit-shape-to-text:t" inset="0,15pt,0,0">
                <w:txbxContent>
                  <w:p w14:paraId="28EA4406" w14:textId="3E405021"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v:textbox>
              <w10:wrap anchorx="page" anchory="page"/>
            </v:shape>
          </w:pict>
        </mc:Fallback>
      </mc:AlternateConten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1A7B10" w14:textId="4AA659B8" w:rsidR="00C51A1F" w:rsidRDefault="00C51A1F">
    <w:pPr>
      <w:pStyle w:val="Zhlav"/>
    </w:pPr>
    <w:r>
      <w:rPr>
        <w:noProof/>
      </w:rPr>
      <mc:AlternateContent>
        <mc:Choice Requires="wps">
          <w:drawing>
            <wp:anchor distT="0" distB="0" distL="0" distR="0" simplePos="0" relativeHeight="251696128" behindDoc="0" locked="0" layoutInCell="1" allowOverlap="1" wp14:anchorId="6ACCD2C4" wp14:editId="3D4018A8">
              <wp:simplePos x="635" y="635"/>
              <wp:positionH relativeFrom="page">
                <wp:align>center</wp:align>
              </wp:positionH>
              <wp:positionV relativeFrom="page">
                <wp:align>top</wp:align>
              </wp:positionV>
              <wp:extent cx="494030" cy="314960"/>
              <wp:effectExtent l="0" t="0" r="1270" b="8890"/>
              <wp:wrapNone/>
              <wp:docPr id="735892052" name="Textové pole 20"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2AB7E9FE" w14:textId="6C987BA1"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ACCD2C4" id="_x0000_t202" coordsize="21600,21600" o:spt="202" path="m,l,21600r21600,l21600,xe">
              <v:stroke joinstyle="miter"/>
              <v:path gradientshapeok="t" o:connecttype="rect"/>
            </v:shapetype>
            <v:shape id="Textové pole 20" o:spid="_x0000_s1044" type="#_x0000_t202" alt="SŽ: Interní" style="position:absolute;margin-left:0;margin-top:0;width:38.9pt;height:24.8pt;z-index:25169612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D5uR7sDgIAAB0E&#10;AAAOAAAAAAAAAAAAAAAAAC4CAABkcnMvZTJvRG9jLnhtbFBLAQItABQABgAIAAAAIQCkrc7l2gAA&#10;AAMBAAAPAAAAAAAAAAAAAAAAAGgEAABkcnMvZG93bnJldi54bWxQSwUGAAAAAAQABADzAAAAbwUA&#10;AAAA&#10;" filled="f" stroked="f">
              <v:textbox style="mso-fit-shape-to-text:t" inset="0,15pt,0,0">
                <w:txbxContent>
                  <w:p w14:paraId="2AB7E9FE" w14:textId="6C987BA1"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B19E68" w14:textId="0EB7A673" w:rsidR="00C51A1F" w:rsidRDefault="00C51A1F">
    <w:pPr>
      <w:pStyle w:val="Zhlav"/>
    </w:pPr>
    <w:r>
      <w:rPr>
        <w:noProof/>
      </w:rPr>
      <mc:AlternateContent>
        <mc:Choice Requires="wps">
          <w:drawing>
            <wp:anchor distT="0" distB="0" distL="0" distR="0" simplePos="0" relativeHeight="251678720" behindDoc="0" locked="0" layoutInCell="1" allowOverlap="1" wp14:anchorId="36793217" wp14:editId="3C7DB99F">
              <wp:simplePos x="635" y="635"/>
              <wp:positionH relativeFrom="page">
                <wp:align>center</wp:align>
              </wp:positionH>
              <wp:positionV relativeFrom="page">
                <wp:align>top</wp:align>
              </wp:positionV>
              <wp:extent cx="494030" cy="314960"/>
              <wp:effectExtent l="0" t="0" r="1270" b="8890"/>
              <wp:wrapNone/>
              <wp:docPr id="261112895" name="Textové pole 3"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3B8E87A8" w14:textId="65F71DC8"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6793217" id="_x0000_t202" coordsize="21600,21600" o:spt="202" path="m,l,21600r21600,l21600,xe">
              <v:stroke joinstyle="miter"/>
              <v:path gradientshapeok="t" o:connecttype="rect"/>
            </v:shapetype>
            <v:shape id="Textové pole 3" o:spid="_x0000_s1027" type="#_x0000_t202" alt="SŽ: Interní" style="position:absolute;margin-left:0;margin-top:0;width:38.9pt;height:24.8pt;z-index:25167872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" filled="f" stroked="f">
              <v:textbox style="mso-fit-shape-to-text:t" inset="0,15pt,0,0">
                <w:txbxContent>
                  <w:p w14:paraId="3B8E87A8" w14:textId="65F71DC8"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v:textbox>
              <w10:wrap anchorx="page" anchory="page"/>
            </v:shape>
          </w:pict>
        </mc:Fallback>
      </mc:AlternateConten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0EAE6" w14:textId="6EA25A89" w:rsidR="00C02B85" w:rsidRPr="00D6163D" w:rsidRDefault="00C51A1F">
    <w:pPr>
      <w:pStyle w:val="Zhlav"/>
      <w:rPr>
        <w:sz w:val="8"/>
        <w:szCs w:val="8"/>
      </w:rPr>
    </w:pPr>
    <w:r>
      <w:rPr>
        <w:noProof/>
        <w:sz w:val="8"/>
        <w:szCs w:val="8"/>
      </w:rPr>
      <mc:AlternateContent>
        <mc:Choice Requires="wps">
          <w:drawing>
            <wp:anchor distT="0" distB="0" distL="0" distR="0" simplePos="0" relativeHeight="251697152" behindDoc="0" locked="0" layoutInCell="1" allowOverlap="1" wp14:anchorId="65781C13" wp14:editId="3E6CEFF1">
              <wp:simplePos x="635" y="635"/>
              <wp:positionH relativeFrom="page">
                <wp:align>center</wp:align>
              </wp:positionH>
              <wp:positionV relativeFrom="page">
                <wp:align>top</wp:align>
              </wp:positionV>
              <wp:extent cx="494030" cy="314960"/>
              <wp:effectExtent l="0" t="0" r="1270" b="8890"/>
              <wp:wrapNone/>
              <wp:docPr id="2061786806" name="Textové pole 21"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0F1AE490" w14:textId="15BF25C2"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5781C13" id="_x0000_t202" coordsize="21600,21600" o:spt="202" path="m,l,21600r21600,l21600,xe">
              <v:stroke joinstyle="miter"/>
              <v:path gradientshapeok="t" o:connecttype="rect"/>
            </v:shapetype>
            <v:shape id="Textové pole 21" o:spid="_x0000_s1045" type="#_x0000_t202" alt="SŽ: Interní" style="position:absolute;margin-left:0;margin-top:0;width:38.9pt;height:24.8pt;z-index:25169715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CUBqzRDgIAAB0E&#10;AAAOAAAAAAAAAAAAAAAAAC4CAABkcnMvZTJvRG9jLnhtbFBLAQItABQABgAIAAAAIQCkrc7l2gAA&#10;AAMBAAAPAAAAAAAAAAAAAAAAAGgEAABkcnMvZG93bnJldi54bWxQSwUGAAAAAAQABADzAAAAbwUA&#10;AAAA&#10;" filled="f" stroked="f">
              <v:textbox style="mso-fit-shape-to-text:t" inset="0,15pt,0,0">
                <w:txbxContent>
                  <w:p w14:paraId="0F1AE490" w14:textId="15BF25C2"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v:textbox>
              <w10:wrap anchorx="page" anchory="page"/>
            </v:shape>
          </w:pict>
        </mc:Fallback>
      </mc:AlternateConten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396AE" w14:textId="34A3BC57" w:rsidR="00C51A1F" w:rsidRDefault="00C51A1F">
    <w:pPr>
      <w:pStyle w:val="Zhlav"/>
    </w:pPr>
    <w:r>
      <w:rPr>
        <w:noProof/>
      </w:rPr>
      <mc:AlternateContent>
        <mc:Choice Requires="wps">
          <w:drawing>
            <wp:anchor distT="0" distB="0" distL="0" distR="0" simplePos="0" relativeHeight="251695104" behindDoc="0" locked="0" layoutInCell="1" allowOverlap="1" wp14:anchorId="087D1E11" wp14:editId="4F2C4D2B">
              <wp:simplePos x="635" y="635"/>
              <wp:positionH relativeFrom="page">
                <wp:align>center</wp:align>
              </wp:positionH>
              <wp:positionV relativeFrom="page">
                <wp:align>top</wp:align>
              </wp:positionV>
              <wp:extent cx="494030" cy="314960"/>
              <wp:effectExtent l="0" t="0" r="1270" b="8890"/>
              <wp:wrapNone/>
              <wp:docPr id="484341014" name="Textové pole 19"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437D89C9" w14:textId="421BBB29"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87D1E11" id="_x0000_t202" coordsize="21600,21600" o:spt="202" path="m,l,21600r21600,l21600,xe">
              <v:stroke joinstyle="miter"/>
              <v:path gradientshapeok="t" o:connecttype="rect"/>
            </v:shapetype>
            <v:shape id="Textové pole 19" o:spid="_x0000_s1046" type="#_x0000_t202" alt="SŽ: Interní" style="position:absolute;margin-left:0;margin-top:0;width:38.9pt;height:24.8pt;z-index:25169510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" filled="f" stroked="f">
              <v:textbox style="mso-fit-shape-to-text:t" inset="0,15pt,0,0">
                <w:txbxContent>
                  <w:p w14:paraId="437D89C9" w14:textId="421BBB29"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v:textbox>
              <w10:wrap anchorx="page" anchory="page"/>
            </v:shape>
          </w:pict>
        </mc:Fallback>
      </mc:AlternateConten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97342" w14:textId="2E3F51D7" w:rsidR="00C51A1F" w:rsidRDefault="00C51A1F">
    <w:pPr>
      <w:pStyle w:val="Zhlav"/>
    </w:pPr>
    <w:r>
      <w:rPr>
        <w:noProof/>
      </w:rPr>
      <mc:AlternateContent>
        <mc:Choice Requires="wps">
          <w:drawing>
            <wp:anchor distT="0" distB="0" distL="0" distR="0" simplePos="0" relativeHeight="251699200" behindDoc="0" locked="0" layoutInCell="1" allowOverlap="1" wp14:anchorId="4E335EE0" wp14:editId="25194378">
              <wp:simplePos x="635" y="635"/>
              <wp:positionH relativeFrom="page">
                <wp:align>center</wp:align>
              </wp:positionH>
              <wp:positionV relativeFrom="page">
                <wp:align>top</wp:align>
              </wp:positionV>
              <wp:extent cx="494030" cy="314960"/>
              <wp:effectExtent l="0" t="0" r="1270" b="8890"/>
              <wp:wrapNone/>
              <wp:docPr id="2122224063" name="Textové pole 23"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0E3BAF8C" w14:textId="22CA3E57"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E335EE0" id="_x0000_t202" coordsize="21600,21600" o:spt="202" path="m,l,21600r21600,l21600,xe">
              <v:stroke joinstyle="miter"/>
              <v:path gradientshapeok="t" o:connecttype="rect"/>
            </v:shapetype>
            <v:shape id="Textové pole 23" o:spid="_x0000_s1047" type="#_x0000_t202" alt="SŽ: Interní" style="position:absolute;margin-left:0;margin-top:0;width:38.9pt;height:24.8pt;z-index:25169920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BTCguyDgIAAB0E&#10;AAAOAAAAAAAAAAAAAAAAAC4CAABkcnMvZTJvRG9jLnhtbFBLAQItABQABgAIAAAAIQCkrc7l2gAA&#10;AAMBAAAPAAAAAAAAAAAAAAAAAGgEAABkcnMvZG93bnJldi54bWxQSwUGAAAAAAQABADzAAAAbwUA&#10;AAAA&#10;" filled="f" stroked="f">
              <v:textbox style="mso-fit-shape-to-text:t" inset="0,15pt,0,0">
                <w:txbxContent>
                  <w:p w14:paraId="0E3BAF8C" w14:textId="22CA3E57"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v:textbox>
              <w10:wrap anchorx="page" anchory="page"/>
            </v:shape>
          </w:pict>
        </mc:Fallback>
      </mc:AlternateConten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2BFC8" w14:textId="48C08399" w:rsidR="00C02B85" w:rsidRPr="00D6163D" w:rsidRDefault="00C51A1F">
    <w:pPr>
      <w:pStyle w:val="Zhlav"/>
      <w:rPr>
        <w:sz w:val="8"/>
        <w:szCs w:val="8"/>
      </w:rPr>
    </w:pPr>
    <w:r>
      <w:rPr>
        <w:noProof/>
        <w:sz w:val="8"/>
        <w:szCs w:val="8"/>
      </w:rPr>
      <mc:AlternateContent>
        <mc:Choice Requires="wps">
          <w:drawing>
            <wp:anchor distT="0" distB="0" distL="0" distR="0" simplePos="0" relativeHeight="251700224" behindDoc="0" locked="0" layoutInCell="1" allowOverlap="1" wp14:anchorId="1C8558A7" wp14:editId="3272498D">
              <wp:simplePos x="635" y="635"/>
              <wp:positionH relativeFrom="page">
                <wp:align>center</wp:align>
              </wp:positionH>
              <wp:positionV relativeFrom="page">
                <wp:align>top</wp:align>
              </wp:positionV>
              <wp:extent cx="494030" cy="314960"/>
              <wp:effectExtent l="0" t="0" r="1270" b="8890"/>
              <wp:wrapNone/>
              <wp:docPr id="1909271751" name="Textové pole 24"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7B9C5418" w14:textId="37531175"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C8558A7" id="_x0000_t202" coordsize="21600,21600" o:spt="202" path="m,l,21600r21600,l21600,xe">
              <v:stroke joinstyle="miter"/>
              <v:path gradientshapeok="t" o:connecttype="rect"/>
            </v:shapetype>
            <v:shape id="Textové pole 24" o:spid="_x0000_s1048" type="#_x0000_t202" alt="SŽ: Interní" style="position:absolute;margin-left:0;margin-top:0;width:38.9pt;height:24.8pt;z-index:25170022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" filled="f" stroked="f">
              <v:textbox style="mso-fit-shape-to-text:t" inset="0,15pt,0,0">
                <w:txbxContent>
                  <w:p w14:paraId="7B9C5418" w14:textId="37531175"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v:textbox>
              <w10:wrap anchorx="page" anchory="page"/>
            </v:shape>
          </w:pict>
        </mc:Fallback>
      </mc:AlternateConten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444C1" w14:textId="00DE7112" w:rsidR="00C51A1F" w:rsidRDefault="00C51A1F">
    <w:pPr>
      <w:pStyle w:val="Zhlav"/>
    </w:pPr>
    <w:r>
      <w:rPr>
        <w:noProof/>
      </w:rPr>
      <mc:AlternateContent>
        <mc:Choice Requires="wps">
          <w:drawing>
            <wp:anchor distT="0" distB="0" distL="0" distR="0" simplePos="0" relativeHeight="251698176" behindDoc="0" locked="0" layoutInCell="1" allowOverlap="1" wp14:anchorId="70A47855" wp14:editId="4AFC4850">
              <wp:simplePos x="635" y="635"/>
              <wp:positionH relativeFrom="page">
                <wp:align>center</wp:align>
              </wp:positionH>
              <wp:positionV relativeFrom="page">
                <wp:align>top</wp:align>
              </wp:positionV>
              <wp:extent cx="494030" cy="314960"/>
              <wp:effectExtent l="0" t="0" r="1270" b="8890"/>
              <wp:wrapNone/>
              <wp:docPr id="805606073" name="Textové pole 22"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6B72651A" w14:textId="1E9D8917"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0A47855" id="_x0000_t202" coordsize="21600,21600" o:spt="202" path="m,l,21600r21600,l21600,xe">
              <v:stroke joinstyle="miter"/>
              <v:path gradientshapeok="t" o:connecttype="rect"/>
            </v:shapetype>
            <v:shape id="Textové pole 22" o:spid="_x0000_s1049" type="#_x0000_t202" alt="SŽ: Interní" style="position:absolute;margin-left:0;margin-top:0;width:38.9pt;height:24.8pt;z-index:25169817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" filled="f" stroked="f">
              <v:textbox style="mso-fit-shape-to-text:t" inset="0,15pt,0,0">
                <w:txbxContent>
                  <w:p w14:paraId="6B72651A" w14:textId="1E9D8917"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v:textbox>
              <w10:wrap anchorx="page" anchory="page"/>
            </v:shape>
          </w:pict>
        </mc:Fallback>
      </mc:AlternateConten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B9AF5" w14:textId="25AC95A7" w:rsidR="00C51A1F" w:rsidRDefault="00C51A1F">
    <w:pPr>
      <w:pStyle w:val="Zhlav"/>
    </w:pPr>
    <w:r>
      <w:rPr>
        <w:noProof/>
      </w:rPr>
      <mc:AlternateContent>
        <mc:Choice Requires="wps">
          <w:drawing>
            <wp:anchor distT="0" distB="0" distL="0" distR="0" simplePos="0" relativeHeight="251702272" behindDoc="0" locked="0" layoutInCell="1" allowOverlap="1" wp14:anchorId="68F5F032" wp14:editId="6773D61B">
              <wp:simplePos x="635" y="635"/>
              <wp:positionH relativeFrom="page">
                <wp:align>center</wp:align>
              </wp:positionH>
              <wp:positionV relativeFrom="page">
                <wp:align>top</wp:align>
              </wp:positionV>
              <wp:extent cx="494030" cy="314960"/>
              <wp:effectExtent l="0" t="0" r="1270" b="8890"/>
              <wp:wrapNone/>
              <wp:docPr id="1663271620" name="Textové pole 26"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7072744C" w14:textId="71E48197"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8F5F032" id="_x0000_t202" coordsize="21600,21600" o:spt="202" path="m,l,21600r21600,l21600,xe">
              <v:stroke joinstyle="miter"/>
              <v:path gradientshapeok="t" o:connecttype="rect"/>
            </v:shapetype>
            <v:shape id="Textové pole 26" o:spid="_x0000_s1050" type="#_x0000_t202" alt="SŽ: Interní" style="position:absolute;margin-left:0;margin-top:0;width:38.9pt;height:24.8pt;z-index:25170227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" filled="f" stroked="f">
              <v:textbox style="mso-fit-shape-to-text:t" inset="0,15pt,0,0">
                <w:txbxContent>
                  <w:p w14:paraId="7072744C" w14:textId="71E48197"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v:textbox>
              <w10:wrap anchorx="page" anchory="page"/>
            </v:shape>
          </w:pict>
        </mc:Fallback>
      </mc:AlternateConten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4D62B" w14:textId="5DA1ED2C" w:rsidR="00C02B85" w:rsidRPr="00D6163D" w:rsidRDefault="00C51A1F">
    <w:pPr>
      <w:pStyle w:val="Zhlav"/>
      <w:rPr>
        <w:sz w:val="8"/>
        <w:szCs w:val="8"/>
      </w:rPr>
    </w:pPr>
    <w:r>
      <w:rPr>
        <w:noProof/>
        <w:sz w:val="8"/>
        <w:szCs w:val="8"/>
      </w:rPr>
      <mc:AlternateContent>
        <mc:Choice Requires="wps">
          <w:drawing>
            <wp:anchor distT="0" distB="0" distL="0" distR="0" simplePos="0" relativeHeight="251703296" behindDoc="0" locked="0" layoutInCell="1" allowOverlap="1" wp14:anchorId="281486B4" wp14:editId="21777567">
              <wp:simplePos x="635" y="635"/>
              <wp:positionH relativeFrom="page">
                <wp:align>center</wp:align>
              </wp:positionH>
              <wp:positionV relativeFrom="page">
                <wp:align>top</wp:align>
              </wp:positionV>
              <wp:extent cx="494030" cy="314960"/>
              <wp:effectExtent l="0" t="0" r="1270" b="8890"/>
              <wp:wrapNone/>
              <wp:docPr id="1641625654" name="Textové pole 27"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458C8E92" w14:textId="3C4644BE"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81486B4" id="_x0000_t202" coordsize="21600,21600" o:spt="202" path="m,l,21600r21600,l21600,xe">
              <v:stroke joinstyle="miter"/>
              <v:path gradientshapeok="t" o:connecttype="rect"/>
            </v:shapetype>
            <v:shape id="Textové pole 27" o:spid="_x0000_s1051" type="#_x0000_t202" alt="SŽ: Interní" style="position:absolute;margin-left:0;margin-top:0;width:38.9pt;height:24.8pt;z-index:25170329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" filled="f" stroked="f">
              <v:textbox style="mso-fit-shape-to-text:t" inset="0,15pt,0,0">
                <w:txbxContent>
                  <w:p w14:paraId="458C8E92" w14:textId="3C4644BE"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v:textbox>
              <w10:wrap anchorx="page" anchory="page"/>
            </v:shape>
          </w:pict>
        </mc:Fallback>
      </mc:AlternateConten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66162" w14:textId="3642BA4B" w:rsidR="00C51A1F" w:rsidRDefault="00C51A1F">
    <w:pPr>
      <w:pStyle w:val="Zhlav"/>
    </w:pPr>
    <w:r>
      <w:rPr>
        <w:noProof/>
      </w:rPr>
      <mc:AlternateContent>
        <mc:Choice Requires="wps">
          <w:drawing>
            <wp:anchor distT="0" distB="0" distL="0" distR="0" simplePos="0" relativeHeight="251701248" behindDoc="0" locked="0" layoutInCell="1" allowOverlap="1" wp14:anchorId="38F19814" wp14:editId="77C99A8A">
              <wp:simplePos x="635" y="635"/>
              <wp:positionH relativeFrom="page">
                <wp:align>center</wp:align>
              </wp:positionH>
              <wp:positionV relativeFrom="page">
                <wp:align>top</wp:align>
              </wp:positionV>
              <wp:extent cx="494030" cy="314960"/>
              <wp:effectExtent l="0" t="0" r="1270" b="8890"/>
              <wp:wrapNone/>
              <wp:docPr id="329455158" name="Textové pole 25"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37759B01" w14:textId="35C83AE6"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8F19814" id="_x0000_t202" coordsize="21600,21600" o:spt="202" path="m,l,21600r21600,l21600,xe">
              <v:stroke joinstyle="miter"/>
              <v:path gradientshapeok="t" o:connecttype="rect"/>
            </v:shapetype>
            <v:shape id="Textové pole 25" o:spid="_x0000_s1052" type="#_x0000_t202" alt="SŽ: Interní" style="position:absolute;margin-left:0;margin-top:0;width:38.9pt;height:24.8pt;z-index:25170124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" filled="f" stroked="f">
              <v:textbox style="mso-fit-shape-to-text:t" inset="0,15pt,0,0">
                <w:txbxContent>
                  <w:p w14:paraId="37759B01" w14:textId="35C83AE6"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v:textbox>
              <w10:wrap anchorx="page" anchory="page"/>
            </v:shape>
          </w:pict>
        </mc:Fallback>
      </mc:AlternateConten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236114" w14:textId="141CE1A2" w:rsidR="00C51A1F" w:rsidRDefault="00C51A1F">
    <w:pPr>
      <w:pStyle w:val="Zhlav"/>
    </w:pPr>
    <w:r>
      <w:rPr>
        <w:noProof/>
      </w:rPr>
      <mc:AlternateContent>
        <mc:Choice Requires="wps">
          <w:drawing>
            <wp:anchor distT="0" distB="0" distL="0" distR="0" simplePos="0" relativeHeight="251705344" behindDoc="0" locked="0" layoutInCell="1" allowOverlap="1" wp14:anchorId="3308D154" wp14:editId="19B4DD6C">
              <wp:simplePos x="635" y="635"/>
              <wp:positionH relativeFrom="page">
                <wp:align>center</wp:align>
              </wp:positionH>
              <wp:positionV relativeFrom="page">
                <wp:align>top</wp:align>
              </wp:positionV>
              <wp:extent cx="494030" cy="314960"/>
              <wp:effectExtent l="0" t="0" r="1270" b="8890"/>
              <wp:wrapNone/>
              <wp:docPr id="1081398549" name="Textové pole 29"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273F269A" w14:textId="3CB8B351"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308D154" id="_x0000_t202" coordsize="21600,21600" o:spt="202" path="m,l,21600r21600,l21600,xe">
              <v:stroke joinstyle="miter"/>
              <v:path gradientshapeok="t" o:connecttype="rect"/>
            </v:shapetype>
            <v:shape id="Textové pole 29" o:spid="_x0000_s1053" type="#_x0000_t202" alt="SŽ: Interní" style="position:absolute;margin-left:0;margin-top:0;width:38.9pt;height:24.8pt;z-index:25170534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" filled="f" stroked="f">
              <v:textbox style="mso-fit-shape-to-text:t" inset="0,15pt,0,0">
                <w:txbxContent>
                  <w:p w14:paraId="273F269A" w14:textId="3CB8B351"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v:textbox>
              <w10:wrap anchorx="page" anchory="page"/>
            </v:shape>
          </w:pict>
        </mc:Fallback>
      </mc:AlternateConten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F9DAE" w14:textId="5B8A06AE" w:rsidR="00C02B85" w:rsidRPr="00D6163D" w:rsidRDefault="00C51A1F">
    <w:pPr>
      <w:pStyle w:val="Zhlav"/>
      <w:rPr>
        <w:sz w:val="8"/>
        <w:szCs w:val="8"/>
      </w:rPr>
    </w:pPr>
    <w:r>
      <w:rPr>
        <w:noProof/>
        <w:sz w:val="8"/>
        <w:szCs w:val="8"/>
      </w:rPr>
      <mc:AlternateContent>
        <mc:Choice Requires="wps">
          <w:drawing>
            <wp:anchor distT="0" distB="0" distL="0" distR="0" simplePos="0" relativeHeight="251706368" behindDoc="0" locked="0" layoutInCell="1" allowOverlap="1" wp14:anchorId="592F1C19" wp14:editId="0305CAFF">
              <wp:simplePos x="635" y="635"/>
              <wp:positionH relativeFrom="page">
                <wp:align>center</wp:align>
              </wp:positionH>
              <wp:positionV relativeFrom="page">
                <wp:align>top</wp:align>
              </wp:positionV>
              <wp:extent cx="494030" cy="314960"/>
              <wp:effectExtent l="0" t="0" r="1270" b="8890"/>
              <wp:wrapNone/>
              <wp:docPr id="124105592" name="Textové pole 30"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771E4DC4" w14:textId="609A4659"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92F1C19" id="_x0000_t202" coordsize="21600,21600" o:spt="202" path="m,l,21600r21600,l21600,xe">
              <v:stroke joinstyle="miter"/>
              <v:path gradientshapeok="t" o:connecttype="rect"/>
            </v:shapetype>
            <v:shape id="Textové pole 30" o:spid="_x0000_s1054" type="#_x0000_t202" alt="SŽ: Interní" style="position:absolute;margin-left:0;margin-top:0;width:38.9pt;height:24.8pt;z-index:25170636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" filled="f" stroked="f">
              <v:textbox style="mso-fit-shape-to-text:t" inset="0,15pt,0,0">
                <w:txbxContent>
                  <w:p w14:paraId="771E4DC4" w14:textId="609A4659"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02B85" w14:paraId="10BB04E8" w14:textId="77777777" w:rsidTr="00B22106">
      <w:trPr>
        <w:trHeight w:hRule="exact" w:val="936"/>
      </w:trPr>
      <w:tc>
        <w:tcPr>
          <w:tcW w:w="1361" w:type="dxa"/>
          <w:tcMar>
            <w:left w:w="0" w:type="dxa"/>
            <w:right w:w="0" w:type="dxa"/>
          </w:tcMar>
        </w:tcPr>
        <w:p w14:paraId="0F8093AD" w14:textId="26B99843" w:rsidR="00C02B85" w:rsidRPr="00B8518B" w:rsidRDefault="00C51A1F" w:rsidP="00FC6389">
          <w:pPr>
            <w:pStyle w:val="Zpat"/>
            <w:rPr>
              <w:rStyle w:val="slostrnky"/>
            </w:rPr>
          </w:pPr>
          <w:r>
            <w:rPr>
              <w:b/>
              <w:noProof/>
              <w:color w:val="FF5200" w:themeColor="accent2"/>
              <w:sz w:val="14"/>
            </w:rPr>
            <mc:AlternateContent>
              <mc:Choice Requires="wps">
                <w:drawing>
                  <wp:anchor distT="0" distB="0" distL="0" distR="0" simplePos="0" relativeHeight="251676672" behindDoc="0" locked="0" layoutInCell="1" allowOverlap="1" wp14:anchorId="39130EB1" wp14:editId="3ED53181">
                    <wp:simplePos x="142875" y="381000"/>
                    <wp:positionH relativeFrom="page">
                      <wp:align>center</wp:align>
                    </wp:positionH>
                    <wp:positionV relativeFrom="page">
                      <wp:align>top</wp:align>
                    </wp:positionV>
                    <wp:extent cx="494030" cy="314960"/>
                    <wp:effectExtent l="0" t="0" r="1270" b="8890"/>
                    <wp:wrapNone/>
                    <wp:docPr id="2124184683" name="Textové pole 1"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71D253FF" w14:textId="2CED63D6"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9130EB1" id="_x0000_t202" coordsize="21600,21600" o:spt="202" path="m,l,21600r21600,l21600,xe">
                    <v:stroke joinstyle="miter"/>
                    <v:path gradientshapeok="t" o:connecttype="rect"/>
                  </v:shapetype>
                  <v:shape id="Textové pole 1" o:spid="_x0000_s1028" type="#_x0000_t202" alt="SŽ: Interní" style="position:absolute;margin-left:0;margin-top:0;width:38.9pt;height:24.8pt;z-index:25167667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D4OYMdDgIAABwE&#10;AAAOAAAAAAAAAAAAAAAAAC4CAABkcnMvZTJvRG9jLnhtbFBLAQItABQABgAIAAAAIQCkrc7l2gAA&#10;AAMBAAAPAAAAAAAAAAAAAAAAAGgEAABkcnMvZG93bnJldi54bWxQSwUGAAAAAAQABADzAAAAbwUA&#10;AAAA&#10;" filled="f" stroked="f">
                    <v:textbox style="mso-fit-shape-to-text:t" inset="0,15pt,0,0">
                      <w:txbxContent>
                        <w:p w14:paraId="71D253FF" w14:textId="2CED63D6"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v:textbox>
                    <w10:wrap anchorx="page" anchory="page"/>
                  </v:shape>
                </w:pict>
              </mc:Fallback>
            </mc:AlternateContent>
          </w:r>
        </w:p>
      </w:tc>
      <w:tc>
        <w:tcPr>
          <w:tcW w:w="3458" w:type="dxa"/>
          <w:shd w:val="clear" w:color="auto" w:fill="auto"/>
          <w:tcMar>
            <w:left w:w="0" w:type="dxa"/>
            <w:right w:w="0" w:type="dxa"/>
          </w:tcMar>
        </w:tcPr>
        <w:p w14:paraId="52AE0AD8" w14:textId="68B6D1F3" w:rsidR="00C02B85" w:rsidRDefault="00F622B9" w:rsidP="00FC6389">
          <w:pPr>
            <w:pStyle w:val="Zpat"/>
          </w:pPr>
          <w:ins w:id="17" w:author="Hrušková Pavlína" w:date="2025-06-25T11:48:00Z" w16du:dateUtc="2025-06-25T09:48:00Z">
            <w:r w:rsidRPr="007A1C44">
              <w:rPr>
                <w:caps/>
                <w:noProof/>
                <w:lang w:eastAsia="cs-CZ"/>
              </w:rPr>
              <w:drawing>
                <wp:anchor distT="0" distB="0" distL="114300" distR="114300" simplePos="0" relativeHeight="251675648" behindDoc="0" locked="0" layoutInCell="1" allowOverlap="1" wp14:anchorId="2FF534FD" wp14:editId="49EDA38C">
                  <wp:simplePos x="0" y="0"/>
                  <wp:positionH relativeFrom="margin">
                    <wp:posOffset>19050</wp:posOffset>
                  </wp:positionH>
                  <wp:positionV relativeFrom="margin">
                    <wp:posOffset>42545</wp:posOffset>
                  </wp:positionV>
                  <wp:extent cx="3508375" cy="545908"/>
                  <wp:effectExtent l="0" t="0" r="0" b="6985"/>
                  <wp:wrapNone/>
                  <wp:docPr id="17565455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77152"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3508375" cy="545908"/>
                          </a:xfrm>
                          <a:prstGeom prst="rect">
                            <a:avLst/>
                          </a:prstGeom>
                        </pic:spPr>
                      </pic:pic>
                    </a:graphicData>
                  </a:graphic>
                  <wp14:sizeRelH relativeFrom="margin">
                    <wp14:pctWidth>0</wp14:pctWidth>
                  </wp14:sizeRelH>
                  <wp14:sizeRelV relativeFrom="margin">
                    <wp14:pctHeight>0</wp14:pctHeight>
                  </wp14:sizeRelV>
                </wp:anchor>
              </w:drawing>
            </w:r>
          </w:ins>
        </w:p>
      </w:tc>
      <w:tc>
        <w:tcPr>
          <w:tcW w:w="5756" w:type="dxa"/>
          <w:shd w:val="clear" w:color="auto" w:fill="auto"/>
          <w:tcMar>
            <w:left w:w="0" w:type="dxa"/>
            <w:right w:w="0" w:type="dxa"/>
          </w:tcMar>
        </w:tcPr>
        <w:p w14:paraId="79E2E6BE" w14:textId="77777777" w:rsidR="00C02B85" w:rsidRPr="00D6163D" w:rsidRDefault="00C02B85" w:rsidP="00FC6389">
          <w:pPr>
            <w:pStyle w:val="Druhdokumentu"/>
          </w:pPr>
        </w:p>
      </w:tc>
    </w:tr>
    <w:tr w:rsidR="00C02B85" w14:paraId="2FB9365A" w14:textId="77777777" w:rsidTr="00536161">
      <w:trPr>
        <w:trHeight w:hRule="exact" w:val="340"/>
      </w:trPr>
      <w:tc>
        <w:tcPr>
          <w:tcW w:w="1361" w:type="dxa"/>
          <w:tcMar>
            <w:left w:w="0" w:type="dxa"/>
            <w:right w:w="0" w:type="dxa"/>
          </w:tcMar>
        </w:tcPr>
        <w:p w14:paraId="71B7F1C0" w14:textId="77777777" w:rsidR="00C02B85" w:rsidRPr="00B8518B" w:rsidRDefault="00C02B85" w:rsidP="00FC6389">
          <w:pPr>
            <w:pStyle w:val="Zpat"/>
            <w:rPr>
              <w:rStyle w:val="slostrnky"/>
            </w:rPr>
          </w:pPr>
        </w:p>
      </w:tc>
      <w:tc>
        <w:tcPr>
          <w:tcW w:w="3458" w:type="dxa"/>
          <w:shd w:val="clear" w:color="auto" w:fill="auto"/>
          <w:tcMar>
            <w:left w:w="0" w:type="dxa"/>
            <w:right w:w="0" w:type="dxa"/>
          </w:tcMar>
        </w:tcPr>
        <w:p w14:paraId="38C238CE" w14:textId="5C2E26BE" w:rsidR="00C02B85" w:rsidRDefault="00C02B85" w:rsidP="00FC6389">
          <w:pPr>
            <w:pStyle w:val="Zpat"/>
          </w:pPr>
        </w:p>
      </w:tc>
      <w:tc>
        <w:tcPr>
          <w:tcW w:w="5756" w:type="dxa"/>
          <w:shd w:val="clear" w:color="auto" w:fill="auto"/>
          <w:tcMar>
            <w:left w:w="0" w:type="dxa"/>
            <w:right w:w="0" w:type="dxa"/>
          </w:tcMar>
        </w:tcPr>
        <w:p w14:paraId="0E09F99A" w14:textId="77777777" w:rsidR="00C02B85" w:rsidRPr="00D6163D" w:rsidRDefault="00C02B85" w:rsidP="00FC6389">
          <w:pPr>
            <w:pStyle w:val="Druhdokumentu"/>
          </w:pPr>
        </w:p>
      </w:tc>
    </w:tr>
  </w:tbl>
  <w:p w14:paraId="6F66F761" w14:textId="066D0345" w:rsidR="00C02B85" w:rsidRPr="00D6163D" w:rsidRDefault="00C02B85" w:rsidP="00FC6389">
    <w:pPr>
      <w:pStyle w:val="Zhlav"/>
      <w:rPr>
        <w:sz w:val="8"/>
        <w:szCs w:val="8"/>
      </w:rPr>
    </w:pPr>
  </w:p>
  <w:p w14:paraId="5C2D3887" w14:textId="4C68BA10" w:rsidR="00C02B85" w:rsidRPr="00460660" w:rsidRDefault="00C02B85">
    <w:pPr>
      <w:pStyle w:val="Zhlav"/>
      <w:rPr>
        <w:sz w:val="2"/>
        <w:szCs w:val="2"/>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75196" w14:textId="2D6F23CB" w:rsidR="00C51A1F" w:rsidRDefault="00C51A1F">
    <w:pPr>
      <w:pStyle w:val="Zhlav"/>
    </w:pPr>
    <w:r>
      <w:rPr>
        <w:noProof/>
      </w:rPr>
      <mc:AlternateContent>
        <mc:Choice Requires="wps">
          <w:drawing>
            <wp:anchor distT="0" distB="0" distL="0" distR="0" simplePos="0" relativeHeight="251704320" behindDoc="0" locked="0" layoutInCell="1" allowOverlap="1" wp14:anchorId="1BBCEB0E" wp14:editId="02563B21">
              <wp:simplePos x="635" y="635"/>
              <wp:positionH relativeFrom="page">
                <wp:align>center</wp:align>
              </wp:positionH>
              <wp:positionV relativeFrom="page">
                <wp:align>top</wp:align>
              </wp:positionV>
              <wp:extent cx="494030" cy="314960"/>
              <wp:effectExtent l="0" t="0" r="1270" b="8890"/>
              <wp:wrapNone/>
              <wp:docPr id="2146174834" name="Textové pole 28"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3A140B15" w14:textId="2DFA02D1"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BBCEB0E" id="_x0000_t202" coordsize="21600,21600" o:spt="202" path="m,l,21600r21600,l21600,xe">
              <v:stroke joinstyle="miter"/>
              <v:path gradientshapeok="t" o:connecttype="rect"/>
            </v:shapetype>
            <v:shape id="Textové pole 28" o:spid="_x0000_s1055" type="#_x0000_t202" alt="SŽ: Interní" style="position:absolute;margin-left:0;margin-top:0;width:38.9pt;height:24.8pt;z-index:25170432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" filled="f" stroked="f">
              <v:textbox style="mso-fit-shape-to-text:t" inset="0,15pt,0,0">
                <w:txbxContent>
                  <w:p w14:paraId="3A140B15" w14:textId="2DFA02D1"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v:textbox>
              <w10:wrap anchorx="page" anchory="page"/>
            </v:shape>
          </w:pict>
        </mc:Fallback>
      </mc:AlternateConten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738A50" w14:textId="0F6A4967" w:rsidR="00C51A1F" w:rsidRDefault="00C51A1F">
    <w:pPr>
      <w:pStyle w:val="Zhlav"/>
    </w:pPr>
    <w:r>
      <w:rPr>
        <w:noProof/>
      </w:rPr>
      <mc:AlternateContent>
        <mc:Choice Requires="wps">
          <w:drawing>
            <wp:anchor distT="0" distB="0" distL="0" distR="0" simplePos="0" relativeHeight="251708416" behindDoc="0" locked="0" layoutInCell="1" allowOverlap="1" wp14:anchorId="7B8EBAC6" wp14:editId="13EB7038">
              <wp:simplePos x="635" y="635"/>
              <wp:positionH relativeFrom="page">
                <wp:align>center</wp:align>
              </wp:positionH>
              <wp:positionV relativeFrom="page">
                <wp:align>top</wp:align>
              </wp:positionV>
              <wp:extent cx="494030" cy="314960"/>
              <wp:effectExtent l="0" t="0" r="1270" b="8890"/>
              <wp:wrapNone/>
              <wp:docPr id="1091314191" name="Textové pole 32"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10051DEA" w14:textId="2F595893"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B8EBAC6" id="_x0000_t202" coordsize="21600,21600" o:spt="202" path="m,l,21600r21600,l21600,xe">
              <v:stroke joinstyle="miter"/>
              <v:path gradientshapeok="t" o:connecttype="rect"/>
            </v:shapetype>
            <v:shape id="Textové pole 32" o:spid="_x0000_s1056" type="#_x0000_t202" alt="SŽ: Interní" style="position:absolute;margin-left:0;margin-top:0;width:38.9pt;height:24.8pt;z-index:25170841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" filled="f" stroked="f">
              <v:textbox style="mso-fit-shape-to-text:t" inset="0,15pt,0,0">
                <w:txbxContent>
                  <w:p w14:paraId="10051DEA" w14:textId="2F595893"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v:textbox>
              <w10:wrap anchorx="page" anchory="page"/>
            </v:shape>
          </w:pict>
        </mc:Fallback>
      </mc:AlternateConten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044A0" w14:textId="1865F97D" w:rsidR="00C02B85" w:rsidRPr="00D6163D" w:rsidRDefault="00C51A1F">
    <w:pPr>
      <w:pStyle w:val="Zhlav"/>
      <w:rPr>
        <w:sz w:val="8"/>
        <w:szCs w:val="8"/>
      </w:rPr>
    </w:pPr>
    <w:r>
      <w:rPr>
        <w:noProof/>
        <w:sz w:val="8"/>
        <w:szCs w:val="8"/>
      </w:rPr>
      <mc:AlternateContent>
        <mc:Choice Requires="wps">
          <w:drawing>
            <wp:anchor distT="0" distB="0" distL="0" distR="0" simplePos="0" relativeHeight="251709440" behindDoc="0" locked="0" layoutInCell="1" allowOverlap="1" wp14:anchorId="1B210096" wp14:editId="74B6F58D">
              <wp:simplePos x="635" y="635"/>
              <wp:positionH relativeFrom="page">
                <wp:align>center</wp:align>
              </wp:positionH>
              <wp:positionV relativeFrom="page">
                <wp:align>top</wp:align>
              </wp:positionV>
              <wp:extent cx="494030" cy="314960"/>
              <wp:effectExtent l="0" t="0" r="1270" b="8890"/>
              <wp:wrapNone/>
              <wp:docPr id="1038020956" name="Textové pole 33"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772004B1" w14:textId="2260E659"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B210096" id="_x0000_t202" coordsize="21600,21600" o:spt="202" path="m,l,21600r21600,l21600,xe">
              <v:stroke joinstyle="miter"/>
              <v:path gradientshapeok="t" o:connecttype="rect"/>
            </v:shapetype>
            <v:shape id="Textové pole 33" o:spid="_x0000_s1057" type="#_x0000_t202" alt="SŽ: Interní" style="position:absolute;margin-left:0;margin-top:0;width:38.9pt;height:24.8pt;z-index:2517094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" filled="f" stroked="f">
              <v:textbox style="mso-fit-shape-to-text:t" inset="0,15pt,0,0">
                <w:txbxContent>
                  <w:p w14:paraId="772004B1" w14:textId="2260E659"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v:textbox>
              <w10:wrap anchorx="page" anchory="page"/>
            </v:shape>
          </w:pict>
        </mc:Fallback>
      </mc:AlternateConten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872267" w14:textId="376F8C43" w:rsidR="00C51A1F" w:rsidRDefault="00C51A1F">
    <w:pPr>
      <w:pStyle w:val="Zhlav"/>
    </w:pPr>
    <w:r>
      <w:rPr>
        <w:noProof/>
      </w:rPr>
      <mc:AlternateContent>
        <mc:Choice Requires="wps">
          <w:drawing>
            <wp:anchor distT="0" distB="0" distL="0" distR="0" simplePos="0" relativeHeight="251707392" behindDoc="0" locked="0" layoutInCell="1" allowOverlap="1" wp14:anchorId="4D64B35E" wp14:editId="11FDF410">
              <wp:simplePos x="635" y="635"/>
              <wp:positionH relativeFrom="page">
                <wp:align>center</wp:align>
              </wp:positionH>
              <wp:positionV relativeFrom="page">
                <wp:align>top</wp:align>
              </wp:positionV>
              <wp:extent cx="494030" cy="314960"/>
              <wp:effectExtent l="0" t="0" r="1270" b="8890"/>
              <wp:wrapNone/>
              <wp:docPr id="721654915" name="Textové pole 31"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693959D3" w14:textId="5837DA27"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D64B35E" id="_x0000_t202" coordsize="21600,21600" o:spt="202" path="m,l,21600r21600,l21600,xe">
              <v:stroke joinstyle="miter"/>
              <v:path gradientshapeok="t" o:connecttype="rect"/>
            </v:shapetype>
            <v:shape id="Textové pole 31" o:spid="_x0000_s1058" type="#_x0000_t202" alt="SŽ: Interní" style="position:absolute;margin-left:0;margin-top:0;width:38.9pt;height:24.8pt;z-index:25170739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C+ZOLHDgIAAB0E&#10;AAAOAAAAAAAAAAAAAAAAAC4CAABkcnMvZTJvRG9jLnhtbFBLAQItABQABgAIAAAAIQCkrc7l2gAA&#10;AAMBAAAPAAAAAAAAAAAAAAAAAGgEAABkcnMvZG93bnJldi54bWxQSwUGAAAAAAQABADzAAAAbwUA&#10;AAAA&#10;" filled="f" stroked="f">
              <v:textbox style="mso-fit-shape-to-text:t" inset="0,15pt,0,0">
                <w:txbxContent>
                  <w:p w14:paraId="693959D3" w14:textId="5837DA27"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760B5" w14:textId="20069CC6" w:rsidR="00C02B85" w:rsidRDefault="00C51A1F">
    <w:pPr>
      <w:pStyle w:val="Zhlav"/>
    </w:pPr>
    <w:r>
      <w:rPr>
        <w:noProof/>
      </w:rPr>
      <mc:AlternateContent>
        <mc:Choice Requires="wps">
          <w:drawing>
            <wp:anchor distT="0" distB="0" distL="0" distR="0" simplePos="0" relativeHeight="251680768" behindDoc="0" locked="0" layoutInCell="1" allowOverlap="1" wp14:anchorId="38B918E5" wp14:editId="0178F457">
              <wp:simplePos x="635" y="635"/>
              <wp:positionH relativeFrom="page">
                <wp:align>center</wp:align>
              </wp:positionH>
              <wp:positionV relativeFrom="page">
                <wp:align>top</wp:align>
              </wp:positionV>
              <wp:extent cx="494030" cy="314960"/>
              <wp:effectExtent l="0" t="0" r="1270" b="8890"/>
              <wp:wrapNone/>
              <wp:docPr id="43879395" name="Textové pole 5"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1B141922" w14:textId="6D14E505"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8B918E5" id="_x0000_t202" coordsize="21600,21600" o:spt="202" path="m,l,21600r21600,l21600,xe">
              <v:stroke joinstyle="miter"/>
              <v:path gradientshapeok="t" o:connecttype="rect"/>
            </v:shapetype>
            <v:shape id="Textové pole 5" o:spid="_x0000_s1029" type="#_x0000_t202" alt="SŽ: Interní" style="position:absolute;margin-left:0;margin-top:0;width:38.9pt;height:24.8pt;z-index:25168076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" filled="f" stroked="f">
              <v:textbox style="mso-fit-shape-to-text:t" inset="0,15pt,0,0">
                <w:txbxContent>
                  <w:p w14:paraId="1B141922" w14:textId="6D14E505"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9F6DE" w14:textId="460ECEBE" w:rsidR="00C02B85" w:rsidRPr="00D6163D" w:rsidRDefault="00C51A1F">
    <w:pPr>
      <w:pStyle w:val="Zhlav"/>
      <w:rPr>
        <w:sz w:val="8"/>
        <w:szCs w:val="8"/>
      </w:rPr>
    </w:pPr>
    <w:r>
      <w:rPr>
        <w:noProof/>
        <w:sz w:val="8"/>
        <w:szCs w:val="8"/>
      </w:rPr>
      <mc:AlternateContent>
        <mc:Choice Requires="wps">
          <w:drawing>
            <wp:anchor distT="0" distB="0" distL="0" distR="0" simplePos="0" relativeHeight="251681792" behindDoc="0" locked="0" layoutInCell="1" allowOverlap="1" wp14:anchorId="411E1C2A" wp14:editId="2A967FB4">
              <wp:simplePos x="635" y="635"/>
              <wp:positionH relativeFrom="page">
                <wp:align>center</wp:align>
              </wp:positionH>
              <wp:positionV relativeFrom="page">
                <wp:align>top</wp:align>
              </wp:positionV>
              <wp:extent cx="494030" cy="314960"/>
              <wp:effectExtent l="0" t="0" r="1270" b="8890"/>
              <wp:wrapNone/>
              <wp:docPr id="1834137507" name="Textové pole 6"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0FAD609B" w14:textId="095FD4FB"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11E1C2A" id="_x0000_t202" coordsize="21600,21600" o:spt="202" path="m,l,21600r21600,l21600,xe">
              <v:stroke joinstyle="miter"/>
              <v:path gradientshapeok="t" o:connecttype="rect"/>
            </v:shapetype>
            <v:shape id="Textové pole 6" o:spid="_x0000_s1030" type="#_x0000_t202" alt="SŽ: Interní" style="position:absolute;margin-left:0;margin-top:0;width:38.9pt;height:24.8pt;z-index:25168179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" filled="f" stroked="f">
              <v:textbox style="mso-fit-shape-to-text:t" inset="0,15pt,0,0">
                <w:txbxContent>
                  <w:p w14:paraId="0FAD609B" w14:textId="095FD4FB"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B6E8C" w14:textId="1EDF5360" w:rsidR="00C51A1F" w:rsidRDefault="00C51A1F">
    <w:pPr>
      <w:pStyle w:val="Zhlav"/>
    </w:pPr>
    <w:r>
      <w:rPr>
        <w:noProof/>
      </w:rPr>
      <mc:AlternateContent>
        <mc:Choice Requires="wps">
          <w:drawing>
            <wp:anchor distT="0" distB="0" distL="0" distR="0" simplePos="0" relativeHeight="251679744" behindDoc="0" locked="0" layoutInCell="1" allowOverlap="1" wp14:anchorId="788E5121" wp14:editId="2A752F80">
              <wp:simplePos x="635" y="635"/>
              <wp:positionH relativeFrom="page">
                <wp:align>center</wp:align>
              </wp:positionH>
              <wp:positionV relativeFrom="page">
                <wp:align>top</wp:align>
              </wp:positionV>
              <wp:extent cx="494030" cy="314960"/>
              <wp:effectExtent l="0" t="0" r="1270" b="8890"/>
              <wp:wrapNone/>
              <wp:docPr id="1241236640" name="Textové pole 4"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00C933A2" w14:textId="41CE885F"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88E5121" id="_x0000_t202" coordsize="21600,21600" o:spt="202" path="m,l,21600r21600,l21600,xe">
              <v:stroke joinstyle="miter"/>
              <v:path gradientshapeok="t" o:connecttype="rect"/>
            </v:shapetype>
            <v:shape id="Textové pole 4" o:spid="_x0000_s1031" type="#_x0000_t202" alt="SŽ: Interní" style="position:absolute;margin-left:0;margin-top:0;width:38.9pt;height:24.8pt;z-index:25167974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D7BZ6tDgIAABwE&#10;AAAOAAAAAAAAAAAAAAAAAC4CAABkcnMvZTJvRG9jLnhtbFBLAQItABQABgAIAAAAIQCkrc7l2gAA&#10;AAMBAAAPAAAAAAAAAAAAAAAAAGgEAABkcnMvZG93bnJldi54bWxQSwUGAAAAAAQABADzAAAAbwUA&#10;AAAA&#10;" filled="f" stroked="f">
              <v:textbox style="mso-fit-shape-to-text:t" inset="0,15pt,0,0">
                <w:txbxContent>
                  <w:p w14:paraId="00C933A2" w14:textId="41CE885F"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80298" w14:textId="267CD47C" w:rsidR="00C51A1F" w:rsidRDefault="00C51A1F">
    <w:pPr>
      <w:pStyle w:val="Zhlav"/>
    </w:pPr>
    <w:r>
      <w:rPr>
        <w:noProof/>
      </w:rPr>
      <mc:AlternateContent>
        <mc:Choice Requires="wps">
          <w:drawing>
            <wp:anchor distT="0" distB="0" distL="0" distR="0" simplePos="0" relativeHeight="251683840" behindDoc="0" locked="0" layoutInCell="1" allowOverlap="1" wp14:anchorId="1DF058D0" wp14:editId="16973516">
              <wp:simplePos x="635" y="635"/>
              <wp:positionH relativeFrom="page">
                <wp:align>center</wp:align>
              </wp:positionH>
              <wp:positionV relativeFrom="page">
                <wp:align>top</wp:align>
              </wp:positionV>
              <wp:extent cx="494030" cy="314960"/>
              <wp:effectExtent l="0" t="0" r="1270" b="8890"/>
              <wp:wrapNone/>
              <wp:docPr id="378135235" name="Textové pole 8"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1EFCCB79" w14:textId="6316AA9C"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DF058D0" id="_x0000_t202" coordsize="21600,21600" o:spt="202" path="m,l,21600r21600,l21600,xe">
              <v:stroke joinstyle="miter"/>
              <v:path gradientshapeok="t" o:connecttype="rect"/>
            </v:shapetype>
            <v:shape id="Textové pole 8" o:spid="_x0000_s1032" type="#_x0000_t202" alt="SŽ: Interní" style="position:absolute;margin-left:0;margin-top:0;width:38.9pt;height:24.8pt;z-index:2516838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BMxEnrDgIAABwE&#10;AAAOAAAAAAAAAAAAAAAAAC4CAABkcnMvZTJvRG9jLnhtbFBLAQItABQABgAIAAAAIQCkrc7l2gAA&#10;AAMBAAAPAAAAAAAAAAAAAAAAAGgEAABkcnMvZG93bnJldi54bWxQSwUGAAAAAAQABADzAAAAbwUA&#10;AAAA&#10;" filled="f" stroked="f">
              <v:textbox style="mso-fit-shape-to-text:t" inset="0,15pt,0,0">
                <w:txbxContent>
                  <w:p w14:paraId="1EFCCB79" w14:textId="6316AA9C"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7E0BD" w14:textId="3A292730" w:rsidR="00C02B85" w:rsidRPr="00D6163D" w:rsidRDefault="00C51A1F">
    <w:pPr>
      <w:pStyle w:val="Zhlav"/>
      <w:rPr>
        <w:sz w:val="8"/>
        <w:szCs w:val="8"/>
      </w:rPr>
    </w:pPr>
    <w:r>
      <w:rPr>
        <w:noProof/>
        <w:sz w:val="8"/>
        <w:szCs w:val="8"/>
      </w:rPr>
      <mc:AlternateContent>
        <mc:Choice Requires="wps">
          <w:drawing>
            <wp:anchor distT="0" distB="0" distL="0" distR="0" simplePos="0" relativeHeight="251684864" behindDoc="0" locked="0" layoutInCell="1" allowOverlap="1" wp14:anchorId="57D133F4" wp14:editId="3A80CC2C">
              <wp:simplePos x="635" y="635"/>
              <wp:positionH relativeFrom="page">
                <wp:align>center</wp:align>
              </wp:positionH>
              <wp:positionV relativeFrom="page">
                <wp:align>top</wp:align>
              </wp:positionV>
              <wp:extent cx="494030" cy="314960"/>
              <wp:effectExtent l="0" t="0" r="1270" b="8890"/>
              <wp:wrapNone/>
              <wp:docPr id="1360618340" name="Textové pole 9"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29F20CB4" w14:textId="45DE1B39"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7D133F4" id="_x0000_t202" coordsize="21600,21600" o:spt="202" path="m,l,21600r21600,l21600,xe">
              <v:stroke joinstyle="miter"/>
              <v:path gradientshapeok="t" o:connecttype="rect"/>
            </v:shapetype>
            <v:shape id="Textové pole 9" o:spid="_x0000_s1033" type="#_x0000_t202" alt="SŽ: Interní" style="position:absolute;margin-left:0;margin-top:0;width:38.9pt;height:24.8pt;z-index:2516848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Ahe/vWDgIAABwE&#10;AAAOAAAAAAAAAAAAAAAAAC4CAABkcnMvZTJvRG9jLnhtbFBLAQItABQABgAIAAAAIQCkrc7l2gAA&#10;AAMBAAAPAAAAAAAAAAAAAAAAAGgEAABkcnMvZG93bnJldi54bWxQSwUGAAAAAAQABADzAAAAbwUA&#10;AAAA&#10;" filled="f" stroked="f">
              <v:textbox style="mso-fit-shape-to-text:t" inset="0,15pt,0,0">
                <w:txbxContent>
                  <w:p w14:paraId="29F20CB4" w14:textId="45DE1B39"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6D44C" w14:textId="3A2A2E12" w:rsidR="00C51A1F" w:rsidRDefault="00C51A1F">
    <w:pPr>
      <w:pStyle w:val="Zhlav"/>
    </w:pPr>
    <w:r>
      <w:rPr>
        <w:noProof/>
      </w:rPr>
      <mc:AlternateContent>
        <mc:Choice Requires="wps">
          <w:drawing>
            <wp:anchor distT="0" distB="0" distL="0" distR="0" simplePos="0" relativeHeight="251682816" behindDoc="0" locked="0" layoutInCell="1" allowOverlap="1" wp14:anchorId="7F364260" wp14:editId="449EA620">
              <wp:simplePos x="635" y="635"/>
              <wp:positionH relativeFrom="page">
                <wp:align>center</wp:align>
              </wp:positionH>
              <wp:positionV relativeFrom="page">
                <wp:align>top</wp:align>
              </wp:positionV>
              <wp:extent cx="494030" cy="314960"/>
              <wp:effectExtent l="0" t="0" r="1270" b="8890"/>
              <wp:wrapNone/>
              <wp:docPr id="1398634420" name="Textové pole 7"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78110F3C" w14:textId="41825AAC"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F364260" id="_x0000_t202" coordsize="21600,21600" o:spt="202" path="m,l,21600r21600,l21600,xe">
              <v:stroke joinstyle="miter"/>
              <v:path gradientshapeok="t" o:connecttype="rect"/>
            </v:shapetype>
            <v:shape id="Textové pole 7" o:spid="_x0000_s1034" type="#_x0000_t202" alt="SŽ: Interní" style="position:absolute;margin-left:0;margin-top:0;width:38.9pt;height:24.8pt;z-index:25168281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ALugJQDgIAABwE&#10;AAAOAAAAAAAAAAAAAAAAAC4CAABkcnMvZTJvRG9jLnhtbFBLAQItABQABgAIAAAAIQCkrc7l2gAA&#10;AAMBAAAPAAAAAAAAAAAAAAAAAGgEAABkcnMvZG93bnJldi54bWxQSwUGAAAAAAQABADzAAAAbwUA&#10;AAAA&#10;" filled="f" stroked="f">
              <v:textbox style="mso-fit-shape-to-text:t" inset="0,15pt,0,0">
                <w:txbxContent>
                  <w:p w14:paraId="78110F3C" w14:textId="41825AAC" w:rsidR="00C51A1F" w:rsidRPr="00C51A1F" w:rsidRDefault="00C51A1F" w:rsidP="00C51A1F">
                    <w:pPr>
                      <w:spacing w:after="0"/>
                      <w:rPr>
                        <w:rFonts w:eastAsia="Verdana" w:cs="Verdana"/>
                        <w:noProof/>
                        <w:color w:val="000000"/>
                        <w:sz w:val="14"/>
                        <w:szCs w:val="14"/>
                      </w:rPr>
                    </w:pPr>
                    <w:r w:rsidRPr="00C51A1F">
                      <w:rPr>
                        <w:rFonts w:eastAsia="Verdana" w:cs="Verdana"/>
                        <w:noProof/>
                        <w:color w:val="000000"/>
                        <w:sz w:val="14"/>
                        <w:szCs w:val="14"/>
                      </w:rPr>
                      <w:t>SŽ: Interní</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D9C60BD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8557B1"/>
    <w:multiLevelType w:val="hybridMultilevel"/>
    <w:tmpl w:val="959ABE8C"/>
    <w:lvl w:ilvl="0" w:tplc="87E4C0A4">
      <w:start w:val="1"/>
      <w:numFmt w:val="lowerLetter"/>
      <w:lvlText w:val="%1)"/>
      <w:lvlJc w:val="left"/>
      <w:pPr>
        <w:ind w:left="2061" w:hanging="360"/>
      </w:pPr>
      <w:rPr>
        <w:rFonts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93304684"/>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lowerLetter"/>
      <w:pStyle w:val="Odrka1-4"/>
      <w:lvlText w:val="%4)"/>
      <w:lvlJc w:val="left"/>
      <w:pPr>
        <w:tabs>
          <w:tab w:val="num" w:pos="2041"/>
        </w:tabs>
        <w:ind w:left="1814" w:hanging="340"/>
      </w:pPr>
      <w:rPr>
        <w:rFonts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8" w15:restartNumberingAfterBreak="0">
    <w:nsid w:val="50D96BA2"/>
    <w:multiLevelType w:val="hybridMultilevel"/>
    <w:tmpl w:val="842C2530"/>
    <w:lvl w:ilvl="0" w:tplc="29FE5406">
      <w:start w:val="1"/>
      <w:numFmt w:val="lowerLetter"/>
      <w:lvlText w:val="%1)"/>
      <w:lvlJc w:val="left"/>
      <w:pPr>
        <w:ind w:left="1097" w:hanging="360"/>
      </w:pPr>
      <w:rPr>
        <w:rFonts w:eastAsia="Times New Roman"/>
        <w:sz w:val="18"/>
        <w:szCs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9532ECE"/>
    <w:multiLevelType w:val="hybridMultilevel"/>
    <w:tmpl w:val="737267FC"/>
    <w:lvl w:ilvl="0" w:tplc="252ED9F0">
      <w:start w:val="1"/>
      <w:numFmt w:val="lowerLetter"/>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4" w15:restartNumberingAfterBreak="0">
    <w:nsid w:val="7BEA04B0"/>
    <w:multiLevelType w:val="hybridMultilevel"/>
    <w:tmpl w:val="7494B26C"/>
    <w:lvl w:ilvl="0" w:tplc="5A0875FE">
      <w:start w:val="1"/>
      <w:numFmt w:val="lowerLetter"/>
      <w:pStyle w:val="Odstavec1-4a"/>
      <w:lvlText w:val="%1)"/>
      <w:lvlJc w:val="left"/>
      <w:pPr>
        <w:ind w:left="1814" w:hanging="34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num w:numId="1" w16cid:durableId="773476878">
    <w:abstractNumId w:val="4"/>
  </w:num>
  <w:num w:numId="2" w16cid:durableId="1621570503">
    <w:abstractNumId w:val="1"/>
  </w:num>
  <w:num w:numId="3" w16cid:durableId="1102067466">
    <w:abstractNumId w:val="11"/>
  </w:num>
  <w:num w:numId="4" w16cid:durableId="977538328">
    <w:abstractNumId w:val="5"/>
  </w:num>
  <w:num w:numId="5" w16cid:durableId="1884511916">
    <w:abstractNumId w:val="0"/>
  </w:num>
  <w:num w:numId="6" w16cid:durableId="901137849">
    <w:abstractNumId w:val="6"/>
  </w:num>
  <w:num w:numId="7" w16cid:durableId="954168850">
    <w:abstractNumId w:val="9"/>
  </w:num>
  <w:num w:numId="8" w16cid:durableId="1140730753">
    <w:abstractNumId w:val="10"/>
  </w:num>
  <w:num w:numId="9" w16cid:durableId="173691673">
    <w:abstractNumId w:val="0"/>
  </w:num>
  <w:num w:numId="10" w16cid:durableId="289210685">
    <w:abstractNumId w:val="3"/>
  </w:num>
  <w:num w:numId="11" w16cid:durableId="1801025418">
    <w:abstractNumId w:val="12"/>
  </w:num>
  <w:num w:numId="12" w16cid:durableId="9337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095146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942806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18261726">
    <w:abstractNumId w:val="7"/>
  </w:num>
  <w:num w:numId="16" w16cid:durableId="916935582">
    <w:abstractNumId w:val="0"/>
  </w:num>
  <w:num w:numId="17" w16cid:durableId="2025402893">
    <w:abstractNumId w:val="8"/>
  </w:num>
  <w:num w:numId="18" w16cid:durableId="1707830725">
    <w:abstractNumId w:val="2"/>
  </w:num>
  <w:num w:numId="19" w16cid:durableId="484472073">
    <w:abstractNumId w:val="14"/>
  </w:num>
  <w:num w:numId="20" w16cid:durableId="235210680">
    <w:abstractNumId w:val="14"/>
    <w:lvlOverride w:ilvl="0">
      <w:startOverride w:val="1"/>
    </w:lvlOverride>
  </w:num>
  <w:num w:numId="21" w16cid:durableId="853957147">
    <w:abstractNumId w:val="13"/>
  </w:num>
  <w:num w:numId="22" w16cid:durableId="15674943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rušková Pavlína">
    <w15:presenceInfo w15:providerId="AD" w15:userId="S::HruskovaP@spravazeleznic.cz::5fd76108-5c51-42bd-9715-d8552782103c"/>
  </w15:person>
  <w15:person w15:author="Hocký Petr, Mgr.">
    <w15:presenceInfo w15:providerId="AD" w15:userId="S::HockyP@spravazeleznic.cz::1d22fd2f-aafd-4802-9a62-204b66dd2d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11C9B"/>
    <w:rsid w:val="0001673F"/>
    <w:rsid w:val="00017F3C"/>
    <w:rsid w:val="00020257"/>
    <w:rsid w:val="00031538"/>
    <w:rsid w:val="000352AE"/>
    <w:rsid w:val="000353C1"/>
    <w:rsid w:val="0003687B"/>
    <w:rsid w:val="0003798E"/>
    <w:rsid w:val="00041EC8"/>
    <w:rsid w:val="0006588D"/>
    <w:rsid w:val="00067A5E"/>
    <w:rsid w:val="00070820"/>
    <w:rsid w:val="000719BB"/>
    <w:rsid w:val="00072A65"/>
    <w:rsid w:val="00072C1E"/>
    <w:rsid w:val="000740F6"/>
    <w:rsid w:val="0007452F"/>
    <w:rsid w:val="00075E8F"/>
    <w:rsid w:val="0008410C"/>
    <w:rsid w:val="000841E0"/>
    <w:rsid w:val="00086EA4"/>
    <w:rsid w:val="00097789"/>
    <w:rsid w:val="000A25E7"/>
    <w:rsid w:val="000A298B"/>
    <w:rsid w:val="000B0C01"/>
    <w:rsid w:val="000B4EB8"/>
    <w:rsid w:val="000B6376"/>
    <w:rsid w:val="000B7860"/>
    <w:rsid w:val="000C41F2"/>
    <w:rsid w:val="000C75B5"/>
    <w:rsid w:val="000D227E"/>
    <w:rsid w:val="000D22C4"/>
    <w:rsid w:val="000D27D1"/>
    <w:rsid w:val="000E0335"/>
    <w:rsid w:val="000E1A7F"/>
    <w:rsid w:val="000E2ED0"/>
    <w:rsid w:val="000F18F2"/>
    <w:rsid w:val="000F3302"/>
    <w:rsid w:val="000F69FD"/>
    <w:rsid w:val="000F71A4"/>
    <w:rsid w:val="00112864"/>
    <w:rsid w:val="00112E8B"/>
    <w:rsid w:val="00114472"/>
    <w:rsid w:val="00114988"/>
    <w:rsid w:val="00115069"/>
    <w:rsid w:val="001150F2"/>
    <w:rsid w:val="00115127"/>
    <w:rsid w:val="00124751"/>
    <w:rsid w:val="00130470"/>
    <w:rsid w:val="00130C53"/>
    <w:rsid w:val="00134C6D"/>
    <w:rsid w:val="00134F0B"/>
    <w:rsid w:val="0013670D"/>
    <w:rsid w:val="00143EC0"/>
    <w:rsid w:val="0014474C"/>
    <w:rsid w:val="00147F39"/>
    <w:rsid w:val="00150E3F"/>
    <w:rsid w:val="001529CF"/>
    <w:rsid w:val="001621F3"/>
    <w:rsid w:val="001656A2"/>
    <w:rsid w:val="00165977"/>
    <w:rsid w:val="00170EC5"/>
    <w:rsid w:val="0017152F"/>
    <w:rsid w:val="0017282C"/>
    <w:rsid w:val="001747C1"/>
    <w:rsid w:val="00176567"/>
    <w:rsid w:val="001779E6"/>
    <w:rsid w:val="00177D6B"/>
    <w:rsid w:val="001828A0"/>
    <w:rsid w:val="0018771B"/>
    <w:rsid w:val="00191F90"/>
    <w:rsid w:val="0019301D"/>
    <w:rsid w:val="00195628"/>
    <w:rsid w:val="001977A2"/>
    <w:rsid w:val="001A2701"/>
    <w:rsid w:val="001A453E"/>
    <w:rsid w:val="001A5B98"/>
    <w:rsid w:val="001B4800"/>
    <w:rsid w:val="001B4E74"/>
    <w:rsid w:val="001B6520"/>
    <w:rsid w:val="001C61BC"/>
    <w:rsid w:val="001C645F"/>
    <w:rsid w:val="001D60FF"/>
    <w:rsid w:val="001E678E"/>
    <w:rsid w:val="001E692B"/>
    <w:rsid w:val="001F0202"/>
    <w:rsid w:val="002038D5"/>
    <w:rsid w:val="002071BB"/>
    <w:rsid w:val="0020774D"/>
    <w:rsid w:val="00207DF5"/>
    <w:rsid w:val="0022584E"/>
    <w:rsid w:val="00231748"/>
    <w:rsid w:val="00236511"/>
    <w:rsid w:val="00236D4F"/>
    <w:rsid w:val="00236DCC"/>
    <w:rsid w:val="00240B81"/>
    <w:rsid w:val="002423E1"/>
    <w:rsid w:val="00243F67"/>
    <w:rsid w:val="00247CC4"/>
    <w:rsid w:val="00247D01"/>
    <w:rsid w:val="00253646"/>
    <w:rsid w:val="00253CBA"/>
    <w:rsid w:val="00261A5B"/>
    <w:rsid w:val="00262E5B"/>
    <w:rsid w:val="00264215"/>
    <w:rsid w:val="00276AFE"/>
    <w:rsid w:val="00277C7C"/>
    <w:rsid w:val="00280028"/>
    <w:rsid w:val="00286AD1"/>
    <w:rsid w:val="0029222F"/>
    <w:rsid w:val="00296D7F"/>
    <w:rsid w:val="002A3B57"/>
    <w:rsid w:val="002A5468"/>
    <w:rsid w:val="002C29B3"/>
    <w:rsid w:val="002C31BF"/>
    <w:rsid w:val="002D29F2"/>
    <w:rsid w:val="002D648A"/>
    <w:rsid w:val="002D6790"/>
    <w:rsid w:val="002D7FD6"/>
    <w:rsid w:val="002E0CD7"/>
    <w:rsid w:val="002E0CFB"/>
    <w:rsid w:val="002E1771"/>
    <w:rsid w:val="002E325D"/>
    <w:rsid w:val="002E3C62"/>
    <w:rsid w:val="002E5C7B"/>
    <w:rsid w:val="002E6478"/>
    <w:rsid w:val="002F4333"/>
    <w:rsid w:val="0030059C"/>
    <w:rsid w:val="003058E4"/>
    <w:rsid w:val="00305AEC"/>
    <w:rsid w:val="003060B3"/>
    <w:rsid w:val="00315C27"/>
    <w:rsid w:val="00327EEF"/>
    <w:rsid w:val="0033239F"/>
    <w:rsid w:val="0033304E"/>
    <w:rsid w:val="00335223"/>
    <w:rsid w:val="0034274B"/>
    <w:rsid w:val="00347085"/>
    <w:rsid w:val="0034719F"/>
    <w:rsid w:val="00350A35"/>
    <w:rsid w:val="003571D8"/>
    <w:rsid w:val="00357BC6"/>
    <w:rsid w:val="00361422"/>
    <w:rsid w:val="00362C8D"/>
    <w:rsid w:val="0036325E"/>
    <w:rsid w:val="00370364"/>
    <w:rsid w:val="0037149A"/>
    <w:rsid w:val="003739DD"/>
    <w:rsid w:val="0037545D"/>
    <w:rsid w:val="00376B87"/>
    <w:rsid w:val="00377DAB"/>
    <w:rsid w:val="00381EFC"/>
    <w:rsid w:val="00392910"/>
    <w:rsid w:val="00392EB6"/>
    <w:rsid w:val="003956C6"/>
    <w:rsid w:val="003A0802"/>
    <w:rsid w:val="003A197F"/>
    <w:rsid w:val="003A32C6"/>
    <w:rsid w:val="003A3924"/>
    <w:rsid w:val="003B5E09"/>
    <w:rsid w:val="003C0F2C"/>
    <w:rsid w:val="003C33F2"/>
    <w:rsid w:val="003C4AA4"/>
    <w:rsid w:val="003C56BB"/>
    <w:rsid w:val="003D178E"/>
    <w:rsid w:val="003D733B"/>
    <w:rsid w:val="003D756E"/>
    <w:rsid w:val="003E1372"/>
    <w:rsid w:val="003E34BE"/>
    <w:rsid w:val="003E420D"/>
    <w:rsid w:val="003E4C13"/>
    <w:rsid w:val="003E6596"/>
    <w:rsid w:val="003F37B2"/>
    <w:rsid w:val="003F5723"/>
    <w:rsid w:val="003F5C24"/>
    <w:rsid w:val="00400E31"/>
    <w:rsid w:val="00401D2F"/>
    <w:rsid w:val="00402B45"/>
    <w:rsid w:val="004034A7"/>
    <w:rsid w:val="00406C51"/>
    <w:rsid w:val="004078F3"/>
    <w:rsid w:val="00417DF5"/>
    <w:rsid w:val="00427596"/>
    <w:rsid w:val="00427794"/>
    <w:rsid w:val="00433CD6"/>
    <w:rsid w:val="00437993"/>
    <w:rsid w:val="00443525"/>
    <w:rsid w:val="004436EE"/>
    <w:rsid w:val="00444C0D"/>
    <w:rsid w:val="004500D2"/>
    <w:rsid w:val="00450F07"/>
    <w:rsid w:val="00453CD3"/>
    <w:rsid w:val="00456385"/>
    <w:rsid w:val="0046002F"/>
    <w:rsid w:val="00460660"/>
    <w:rsid w:val="00460964"/>
    <w:rsid w:val="00461526"/>
    <w:rsid w:val="004648CB"/>
    <w:rsid w:val="00464BA9"/>
    <w:rsid w:val="0046536D"/>
    <w:rsid w:val="00467000"/>
    <w:rsid w:val="004776AF"/>
    <w:rsid w:val="00483969"/>
    <w:rsid w:val="00486107"/>
    <w:rsid w:val="0048746B"/>
    <w:rsid w:val="00490561"/>
    <w:rsid w:val="0049065C"/>
    <w:rsid w:val="00491827"/>
    <w:rsid w:val="00493C28"/>
    <w:rsid w:val="004944F4"/>
    <w:rsid w:val="004A4204"/>
    <w:rsid w:val="004B2ED0"/>
    <w:rsid w:val="004C4399"/>
    <w:rsid w:val="004C5F36"/>
    <w:rsid w:val="004C787C"/>
    <w:rsid w:val="004D0033"/>
    <w:rsid w:val="004D09FB"/>
    <w:rsid w:val="004D7138"/>
    <w:rsid w:val="004D796D"/>
    <w:rsid w:val="004E0117"/>
    <w:rsid w:val="004E0E05"/>
    <w:rsid w:val="004E1D1A"/>
    <w:rsid w:val="004E62E9"/>
    <w:rsid w:val="004E7A1F"/>
    <w:rsid w:val="004E7D48"/>
    <w:rsid w:val="004F4B9B"/>
    <w:rsid w:val="004F5564"/>
    <w:rsid w:val="004F703B"/>
    <w:rsid w:val="00502690"/>
    <w:rsid w:val="0050508B"/>
    <w:rsid w:val="0050666E"/>
    <w:rsid w:val="00506DE0"/>
    <w:rsid w:val="005073C3"/>
    <w:rsid w:val="00511AB9"/>
    <w:rsid w:val="00513BF1"/>
    <w:rsid w:val="00516E8C"/>
    <w:rsid w:val="00517090"/>
    <w:rsid w:val="00517C58"/>
    <w:rsid w:val="00517EEC"/>
    <w:rsid w:val="00522D5D"/>
    <w:rsid w:val="00523BB5"/>
    <w:rsid w:val="00523D5F"/>
    <w:rsid w:val="00523EA7"/>
    <w:rsid w:val="005328CA"/>
    <w:rsid w:val="00533541"/>
    <w:rsid w:val="0053477C"/>
    <w:rsid w:val="00535F7C"/>
    <w:rsid w:val="00536161"/>
    <w:rsid w:val="00536D8F"/>
    <w:rsid w:val="00536E48"/>
    <w:rsid w:val="005406EB"/>
    <w:rsid w:val="00541324"/>
    <w:rsid w:val="00543FF3"/>
    <w:rsid w:val="005463C5"/>
    <w:rsid w:val="00547A2D"/>
    <w:rsid w:val="00551AB5"/>
    <w:rsid w:val="00553375"/>
    <w:rsid w:val="00555884"/>
    <w:rsid w:val="005562D9"/>
    <w:rsid w:val="00556A81"/>
    <w:rsid w:val="005577D9"/>
    <w:rsid w:val="005625AF"/>
    <w:rsid w:val="005636C7"/>
    <w:rsid w:val="00570648"/>
    <w:rsid w:val="00570AF1"/>
    <w:rsid w:val="005720B0"/>
    <w:rsid w:val="005736B7"/>
    <w:rsid w:val="00575E5A"/>
    <w:rsid w:val="00580245"/>
    <w:rsid w:val="005816A6"/>
    <w:rsid w:val="00581D6F"/>
    <w:rsid w:val="0058327B"/>
    <w:rsid w:val="00583CF6"/>
    <w:rsid w:val="005923F7"/>
    <w:rsid w:val="005A150D"/>
    <w:rsid w:val="005A1F44"/>
    <w:rsid w:val="005A269F"/>
    <w:rsid w:val="005A2756"/>
    <w:rsid w:val="005A3013"/>
    <w:rsid w:val="005B0493"/>
    <w:rsid w:val="005B4FC7"/>
    <w:rsid w:val="005B7B70"/>
    <w:rsid w:val="005D02DF"/>
    <w:rsid w:val="005D3A62"/>
    <w:rsid w:val="005D3C39"/>
    <w:rsid w:val="005E6CD4"/>
    <w:rsid w:val="005F7A77"/>
    <w:rsid w:val="006004DD"/>
    <w:rsid w:val="00601A8C"/>
    <w:rsid w:val="0061068E"/>
    <w:rsid w:val="006115D3"/>
    <w:rsid w:val="00612107"/>
    <w:rsid w:val="006217CD"/>
    <w:rsid w:val="00643F79"/>
    <w:rsid w:val="00644B90"/>
    <w:rsid w:val="00644E0F"/>
    <w:rsid w:val="00645E2C"/>
    <w:rsid w:val="0065600E"/>
    <w:rsid w:val="0065610E"/>
    <w:rsid w:val="006576AF"/>
    <w:rsid w:val="00660AD3"/>
    <w:rsid w:val="006729CB"/>
    <w:rsid w:val="006737E9"/>
    <w:rsid w:val="006776B6"/>
    <w:rsid w:val="00681B49"/>
    <w:rsid w:val="00684568"/>
    <w:rsid w:val="006923FD"/>
    <w:rsid w:val="00693150"/>
    <w:rsid w:val="006A05F1"/>
    <w:rsid w:val="006A06B6"/>
    <w:rsid w:val="006A5570"/>
    <w:rsid w:val="006A57A4"/>
    <w:rsid w:val="006A67D6"/>
    <w:rsid w:val="006A689C"/>
    <w:rsid w:val="006B0921"/>
    <w:rsid w:val="006B3D79"/>
    <w:rsid w:val="006B6FE4"/>
    <w:rsid w:val="006C2343"/>
    <w:rsid w:val="006C442A"/>
    <w:rsid w:val="006C5357"/>
    <w:rsid w:val="006D3D66"/>
    <w:rsid w:val="006D5572"/>
    <w:rsid w:val="006E0578"/>
    <w:rsid w:val="006E0B06"/>
    <w:rsid w:val="006E314D"/>
    <w:rsid w:val="006F56B7"/>
    <w:rsid w:val="006F6E10"/>
    <w:rsid w:val="00707200"/>
    <w:rsid w:val="00710723"/>
    <w:rsid w:val="007145F3"/>
    <w:rsid w:val="0071634C"/>
    <w:rsid w:val="007172B3"/>
    <w:rsid w:val="007224BB"/>
    <w:rsid w:val="00723ED1"/>
    <w:rsid w:val="007271F6"/>
    <w:rsid w:val="00740AF5"/>
    <w:rsid w:val="00740C39"/>
    <w:rsid w:val="00743525"/>
    <w:rsid w:val="00744076"/>
    <w:rsid w:val="00746BF1"/>
    <w:rsid w:val="007500E5"/>
    <w:rsid w:val="0075096D"/>
    <w:rsid w:val="007541A2"/>
    <w:rsid w:val="00755818"/>
    <w:rsid w:val="00760192"/>
    <w:rsid w:val="007616C2"/>
    <w:rsid w:val="00762832"/>
    <w:rsid w:val="0076286B"/>
    <w:rsid w:val="007657D8"/>
    <w:rsid w:val="00766846"/>
    <w:rsid w:val="0077673A"/>
    <w:rsid w:val="007846E1"/>
    <w:rsid w:val="007847D6"/>
    <w:rsid w:val="00786062"/>
    <w:rsid w:val="007940A0"/>
    <w:rsid w:val="007A36FA"/>
    <w:rsid w:val="007A5172"/>
    <w:rsid w:val="007A67A0"/>
    <w:rsid w:val="007A6974"/>
    <w:rsid w:val="007A7401"/>
    <w:rsid w:val="007B02C9"/>
    <w:rsid w:val="007B570C"/>
    <w:rsid w:val="007B6EFE"/>
    <w:rsid w:val="007C38C6"/>
    <w:rsid w:val="007C7C99"/>
    <w:rsid w:val="007D35BF"/>
    <w:rsid w:val="007D63B2"/>
    <w:rsid w:val="007E312A"/>
    <w:rsid w:val="007E4A6E"/>
    <w:rsid w:val="007E4B0D"/>
    <w:rsid w:val="007F22CD"/>
    <w:rsid w:val="007F56A7"/>
    <w:rsid w:val="007F7493"/>
    <w:rsid w:val="00800851"/>
    <w:rsid w:val="00805DD7"/>
    <w:rsid w:val="008063CD"/>
    <w:rsid w:val="00807DD0"/>
    <w:rsid w:val="0081651F"/>
    <w:rsid w:val="00820A67"/>
    <w:rsid w:val="00821D01"/>
    <w:rsid w:val="00826B7B"/>
    <w:rsid w:val="00840C3D"/>
    <w:rsid w:val="008426F8"/>
    <w:rsid w:val="00846413"/>
    <w:rsid w:val="00846789"/>
    <w:rsid w:val="00846E51"/>
    <w:rsid w:val="008475BE"/>
    <w:rsid w:val="0085130B"/>
    <w:rsid w:val="00852187"/>
    <w:rsid w:val="00856D0F"/>
    <w:rsid w:val="00865E6D"/>
    <w:rsid w:val="00866994"/>
    <w:rsid w:val="0087116D"/>
    <w:rsid w:val="00871C95"/>
    <w:rsid w:val="00876F01"/>
    <w:rsid w:val="00885005"/>
    <w:rsid w:val="0088733A"/>
    <w:rsid w:val="00891E0A"/>
    <w:rsid w:val="00892DFE"/>
    <w:rsid w:val="00897796"/>
    <w:rsid w:val="008979F9"/>
    <w:rsid w:val="008A318A"/>
    <w:rsid w:val="008A3568"/>
    <w:rsid w:val="008A45D4"/>
    <w:rsid w:val="008A469E"/>
    <w:rsid w:val="008A4D1B"/>
    <w:rsid w:val="008B04F3"/>
    <w:rsid w:val="008B3A8A"/>
    <w:rsid w:val="008B64CA"/>
    <w:rsid w:val="008C50F3"/>
    <w:rsid w:val="008C5A2E"/>
    <w:rsid w:val="008C6CE7"/>
    <w:rsid w:val="008C71B2"/>
    <w:rsid w:val="008C7AC3"/>
    <w:rsid w:val="008C7EFE"/>
    <w:rsid w:val="008D03B9"/>
    <w:rsid w:val="008D1943"/>
    <w:rsid w:val="008D30C7"/>
    <w:rsid w:val="008D4471"/>
    <w:rsid w:val="008D46E1"/>
    <w:rsid w:val="008D7E3C"/>
    <w:rsid w:val="008E0C52"/>
    <w:rsid w:val="008E0F80"/>
    <w:rsid w:val="008E14BE"/>
    <w:rsid w:val="008E1AFC"/>
    <w:rsid w:val="008E74F3"/>
    <w:rsid w:val="008F18D6"/>
    <w:rsid w:val="008F2C9B"/>
    <w:rsid w:val="008F649D"/>
    <w:rsid w:val="008F797B"/>
    <w:rsid w:val="00904780"/>
    <w:rsid w:val="0090635B"/>
    <w:rsid w:val="00906FF4"/>
    <w:rsid w:val="009150E7"/>
    <w:rsid w:val="00916F55"/>
    <w:rsid w:val="00922385"/>
    <w:rsid w:val="009223DF"/>
    <w:rsid w:val="009227F1"/>
    <w:rsid w:val="00926437"/>
    <w:rsid w:val="009265EE"/>
    <w:rsid w:val="009314A4"/>
    <w:rsid w:val="009318A0"/>
    <w:rsid w:val="00932BDF"/>
    <w:rsid w:val="00936091"/>
    <w:rsid w:val="00940C6E"/>
    <w:rsid w:val="00940D8A"/>
    <w:rsid w:val="0094122D"/>
    <w:rsid w:val="00945587"/>
    <w:rsid w:val="00945856"/>
    <w:rsid w:val="00946FD1"/>
    <w:rsid w:val="00951D6C"/>
    <w:rsid w:val="009521A1"/>
    <w:rsid w:val="00957B84"/>
    <w:rsid w:val="00960E25"/>
    <w:rsid w:val="00962258"/>
    <w:rsid w:val="009626C4"/>
    <w:rsid w:val="00964369"/>
    <w:rsid w:val="009678B7"/>
    <w:rsid w:val="00970A63"/>
    <w:rsid w:val="00971321"/>
    <w:rsid w:val="00974329"/>
    <w:rsid w:val="00985856"/>
    <w:rsid w:val="00985D7A"/>
    <w:rsid w:val="0099122E"/>
    <w:rsid w:val="00992D9C"/>
    <w:rsid w:val="00996CB8"/>
    <w:rsid w:val="009A4867"/>
    <w:rsid w:val="009B2E97"/>
    <w:rsid w:val="009B30A2"/>
    <w:rsid w:val="009B3196"/>
    <w:rsid w:val="009B4201"/>
    <w:rsid w:val="009B5146"/>
    <w:rsid w:val="009C325E"/>
    <w:rsid w:val="009C418E"/>
    <w:rsid w:val="009C442C"/>
    <w:rsid w:val="009D1FF9"/>
    <w:rsid w:val="009D4282"/>
    <w:rsid w:val="009E07F4"/>
    <w:rsid w:val="009F0867"/>
    <w:rsid w:val="009F0D3E"/>
    <w:rsid w:val="009F309B"/>
    <w:rsid w:val="009F33C6"/>
    <w:rsid w:val="009F392E"/>
    <w:rsid w:val="009F39BB"/>
    <w:rsid w:val="009F53C5"/>
    <w:rsid w:val="009F638B"/>
    <w:rsid w:val="00A05E94"/>
    <w:rsid w:val="00A0740E"/>
    <w:rsid w:val="00A11A2F"/>
    <w:rsid w:val="00A11F43"/>
    <w:rsid w:val="00A12290"/>
    <w:rsid w:val="00A1360B"/>
    <w:rsid w:val="00A17E3B"/>
    <w:rsid w:val="00A21A01"/>
    <w:rsid w:val="00A339F8"/>
    <w:rsid w:val="00A41306"/>
    <w:rsid w:val="00A46D25"/>
    <w:rsid w:val="00A50641"/>
    <w:rsid w:val="00A51DBE"/>
    <w:rsid w:val="00A530BF"/>
    <w:rsid w:val="00A60156"/>
    <w:rsid w:val="00A6177B"/>
    <w:rsid w:val="00A64728"/>
    <w:rsid w:val="00A66136"/>
    <w:rsid w:val="00A66496"/>
    <w:rsid w:val="00A71189"/>
    <w:rsid w:val="00A7364A"/>
    <w:rsid w:val="00A747C5"/>
    <w:rsid w:val="00A74DCC"/>
    <w:rsid w:val="00A753ED"/>
    <w:rsid w:val="00A75BED"/>
    <w:rsid w:val="00A77512"/>
    <w:rsid w:val="00A802FD"/>
    <w:rsid w:val="00A84D0E"/>
    <w:rsid w:val="00A94351"/>
    <w:rsid w:val="00A94C2F"/>
    <w:rsid w:val="00A960A7"/>
    <w:rsid w:val="00AA0F9E"/>
    <w:rsid w:val="00AA181B"/>
    <w:rsid w:val="00AA258C"/>
    <w:rsid w:val="00AA4CBB"/>
    <w:rsid w:val="00AA64F7"/>
    <w:rsid w:val="00AA65FA"/>
    <w:rsid w:val="00AA7351"/>
    <w:rsid w:val="00AA7AB8"/>
    <w:rsid w:val="00AC389E"/>
    <w:rsid w:val="00AC6B81"/>
    <w:rsid w:val="00AD056F"/>
    <w:rsid w:val="00AD0C7B"/>
    <w:rsid w:val="00AD4AEF"/>
    <w:rsid w:val="00AD5F1A"/>
    <w:rsid w:val="00AD6731"/>
    <w:rsid w:val="00AE0304"/>
    <w:rsid w:val="00AE0EB4"/>
    <w:rsid w:val="00AE0FF7"/>
    <w:rsid w:val="00AE2ABE"/>
    <w:rsid w:val="00AE2FF8"/>
    <w:rsid w:val="00AE55C6"/>
    <w:rsid w:val="00AF3A20"/>
    <w:rsid w:val="00AF4393"/>
    <w:rsid w:val="00AF6A69"/>
    <w:rsid w:val="00B008D5"/>
    <w:rsid w:val="00B01693"/>
    <w:rsid w:val="00B0208F"/>
    <w:rsid w:val="00B02F73"/>
    <w:rsid w:val="00B05B31"/>
    <w:rsid w:val="00B05FE4"/>
    <w:rsid w:val="00B0619F"/>
    <w:rsid w:val="00B06D17"/>
    <w:rsid w:val="00B13A26"/>
    <w:rsid w:val="00B144D4"/>
    <w:rsid w:val="00B156AC"/>
    <w:rsid w:val="00B15D0D"/>
    <w:rsid w:val="00B16327"/>
    <w:rsid w:val="00B16611"/>
    <w:rsid w:val="00B1772C"/>
    <w:rsid w:val="00B22106"/>
    <w:rsid w:val="00B259EF"/>
    <w:rsid w:val="00B271B1"/>
    <w:rsid w:val="00B3241B"/>
    <w:rsid w:val="00B32638"/>
    <w:rsid w:val="00B3317B"/>
    <w:rsid w:val="00B3350F"/>
    <w:rsid w:val="00B340C1"/>
    <w:rsid w:val="00B42F40"/>
    <w:rsid w:val="00B4362E"/>
    <w:rsid w:val="00B46CA0"/>
    <w:rsid w:val="00B473C2"/>
    <w:rsid w:val="00B50DDC"/>
    <w:rsid w:val="00B5171E"/>
    <w:rsid w:val="00B53090"/>
    <w:rsid w:val="00B5431A"/>
    <w:rsid w:val="00B56004"/>
    <w:rsid w:val="00B6272D"/>
    <w:rsid w:val="00B628A9"/>
    <w:rsid w:val="00B63F52"/>
    <w:rsid w:val="00B6658C"/>
    <w:rsid w:val="00B67A51"/>
    <w:rsid w:val="00B72613"/>
    <w:rsid w:val="00B75EE1"/>
    <w:rsid w:val="00B77481"/>
    <w:rsid w:val="00B8518B"/>
    <w:rsid w:val="00B8541B"/>
    <w:rsid w:val="00B87937"/>
    <w:rsid w:val="00B92ABC"/>
    <w:rsid w:val="00B96655"/>
    <w:rsid w:val="00B97CC3"/>
    <w:rsid w:val="00BA4547"/>
    <w:rsid w:val="00BA4C88"/>
    <w:rsid w:val="00BA5CBC"/>
    <w:rsid w:val="00BA5D63"/>
    <w:rsid w:val="00BB59BA"/>
    <w:rsid w:val="00BB77A4"/>
    <w:rsid w:val="00BC06C4"/>
    <w:rsid w:val="00BC0A82"/>
    <w:rsid w:val="00BC322B"/>
    <w:rsid w:val="00BC36F2"/>
    <w:rsid w:val="00BC78B2"/>
    <w:rsid w:val="00BD2689"/>
    <w:rsid w:val="00BD4B75"/>
    <w:rsid w:val="00BD6F42"/>
    <w:rsid w:val="00BD7E91"/>
    <w:rsid w:val="00BD7F0D"/>
    <w:rsid w:val="00BE148C"/>
    <w:rsid w:val="00BE23C1"/>
    <w:rsid w:val="00C02B85"/>
    <w:rsid w:val="00C02D0A"/>
    <w:rsid w:val="00C03A6E"/>
    <w:rsid w:val="00C06EFF"/>
    <w:rsid w:val="00C11B44"/>
    <w:rsid w:val="00C21592"/>
    <w:rsid w:val="00C22047"/>
    <w:rsid w:val="00C226C0"/>
    <w:rsid w:val="00C25E9E"/>
    <w:rsid w:val="00C321B7"/>
    <w:rsid w:val="00C37459"/>
    <w:rsid w:val="00C41F26"/>
    <w:rsid w:val="00C42FE6"/>
    <w:rsid w:val="00C43AFC"/>
    <w:rsid w:val="00C44853"/>
    <w:rsid w:val="00C44F6A"/>
    <w:rsid w:val="00C45470"/>
    <w:rsid w:val="00C5042A"/>
    <w:rsid w:val="00C51A1F"/>
    <w:rsid w:val="00C544EE"/>
    <w:rsid w:val="00C55CD2"/>
    <w:rsid w:val="00C604D7"/>
    <w:rsid w:val="00C6198E"/>
    <w:rsid w:val="00C638C4"/>
    <w:rsid w:val="00C641FF"/>
    <w:rsid w:val="00C708EA"/>
    <w:rsid w:val="00C778A5"/>
    <w:rsid w:val="00C95162"/>
    <w:rsid w:val="00C95774"/>
    <w:rsid w:val="00C95FD4"/>
    <w:rsid w:val="00C96D8E"/>
    <w:rsid w:val="00C97592"/>
    <w:rsid w:val="00CA02DE"/>
    <w:rsid w:val="00CA4018"/>
    <w:rsid w:val="00CB4927"/>
    <w:rsid w:val="00CB4F6D"/>
    <w:rsid w:val="00CB64C9"/>
    <w:rsid w:val="00CB64D0"/>
    <w:rsid w:val="00CB6A37"/>
    <w:rsid w:val="00CB7684"/>
    <w:rsid w:val="00CB7C7D"/>
    <w:rsid w:val="00CC12E0"/>
    <w:rsid w:val="00CC1B50"/>
    <w:rsid w:val="00CC7C8F"/>
    <w:rsid w:val="00CD1B48"/>
    <w:rsid w:val="00CD1FC4"/>
    <w:rsid w:val="00CD4E71"/>
    <w:rsid w:val="00CE079B"/>
    <w:rsid w:val="00CE67B3"/>
    <w:rsid w:val="00CE6822"/>
    <w:rsid w:val="00D00395"/>
    <w:rsid w:val="00D01608"/>
    <w:rsid w:val="00D034A0"/>
    <w:rsid w:val="00D0544F"/>
    <w:rsid w:val="00D108D9"/>
    <w:rsid w:val="00D21061"/>
    <w:rsid w:val="00D35E30"/>
    <w:rsid w:val="00D4108E"/>
    <w:rsid w:val="00D4328E"/>
    <w:rsid w:val="00D4391F"/>
    <w:rsid w:val="00D5069C"/>
    <w:rsid w:val="00D540AD"/>
    <w:rsid w:val="00D54111"/>
    <w:rsid w:val="00D565C4"/>
    <w:rsid w:val="00D60640"/>
    <w:rsid w:val="00D6163D"/>
    <w:rsid w:val="00D64C59"/>
    <w:rsid w:val="00D65162"/>
    <w:rsid w:val="00D831A3"/>
    <w:rsid w:val="00D966CE"/>
    <w:rsid w:val="00D97BE3"/>
    <w:rsid w:val="00DA363A"/>
    <w:rsid w:val="00DA3711"/>
    <w:rsid w:val="00DB1BE4"/>
    <w:rsid w:val="00DB3294"/>
    <w:rsid w:val="00DC4C0E"/>
    <w:rsid w:val="00DD34D8"/>
    <w:rsid w:val="00DD46F3"/>
    <w:rsid w:val="00DE05B9"/>
    <w:rsid w:val="00DE56F2"/>
    <w:rsid w:val="00DF0CB6"/>
    <w:rsid w:val="00DF0E50"/>
    <w:rsid w:val="00DF116D"/>
    <w:rsid w:val="00DF7312"/>
    <w:rsid w:val="00E0077F"/>
    <w:rsid w:val="00E00BFB"/>
    <w:rsid w:val="00E04A33"/>
    <w:rsid w:val="00E06576"/>
    <w:rsid w:val="00E10FF2"/>
    <w:rsid w:val="00E13D3A"/>
    <w:rsid w:val="00E14CAF"/>
    <w:rsid w:val="00E14DD5"/>
    <w:rsid w:val="00E16FF7"/>
    <w:rsid w:val="00E21BED"/>
    <w:rsid w:val="00E26D68"/>
    <w:rsid w:val="00E32466"/>
    <w:rsid w:val="00E32F3B"/>
    <w:rsid w:val="00E35301"/>
    <w:rsid w:val="00E40E66"/>
    <w:rsid w:val="00E435EA"/>
    <w:rsid w:val="00E43F26"/>
    <w:rsid w:val="00E44045"/>
    <w:rsid w:val="00E502C6"/>
    <w:rsid w:val="00E54AD9"/>
    <w:rsid w:val="00E618C4"/>
    <w:rsid w:val="00E63A40"/>
    <w:rsid w:val="00E73655"/>
    <w:rsid w:val="00E73FFB"/>
    <w:rsid w:val="00E7415D"/>
    <w:rsid w:val="00E81F9F"/>
    <w:rsid w:val="00E84AF1"/>
    <w:rsid w:val="00E878EE"/>
    <w:rsid w:val="00E901A3"/>
    <w:rsid w:val="00E90890"/>
    <w:rsid w:val="00E91BCA"/>
    <w:rsid w:val="00EA0343"/>
    <w:rsid w:val="00EA31B6"/>
    <w:rsid w:val="00EA33C9"/>
    <w:rsid w:val="00EA585B"/>
    <w:rsid w:val="00EA6EC7"/>
    <w:rsid w:val="00EA706A"/>
    <w:rsid w:val="00EB104F"/>
    <w:rsid w:val="00EB46E5"/>
    <w:rsid w:val="00EC3527"/>
    <w:rsid w:val="00EC707C"/>
    <w:rsid w:val="00ED0187"/>
    <w:rsid w:val="00ED14BD"/>
    <w:rsid w:val="00ED5FDD"/>
    <w:rsid w:val="00EE0351"/>
    <w:rsid w:val="00EE0DE1"/>
    <w:rsid w:val="00EF529C"/>
    <w:rsid w:val="00EF59BC"/>
    <w:rsid w:val="00EF7679"/>
    <w:rsid w:val="00EF7F1F"/>
    <w:rsid w:val="00F016C7"/>
    <w:rsid w:val="00F035CE"/>
    <w:rsid w:val="00F060B5"/>
    <w:rsid w:val="00F0665B"/>
    <w:rsid w:val="00F068E6"/>
    <w:rsid w:val="00F12DEC"/>
    <w:rsid w:val="00F1715C"/>
    <w:rsid w:val="00F178DF"/>
    <w:rsid w:val="00F20BF6"/>
    <w:rsid w:val="00F23CC7"/>
    <w:rsid w:val="00F25BB4"/>
    <w:rsid w:val="00F27CF8"/>
    <w:rsid w:val="00F302A1"/>
    <w:rsid w:val="00F310F8"/>
    <w:rsid w:val="00F3277F"/>
    <w:rsid w:val="00F35939"/>
    <w:rsid w:val="00F422D3"/>
    <w:rsid w:val="00F42DAB"/>
    <w:rsid w:val="00F45607"/>
    <w:rsid w:val="00F4722B"/>
    <w:rsid w:val="00F54432"/>
    <w:rsid w:val="00F5656F"/>
    <w:rsid w:val="00F568F9"/>
    <w:rsid w:val="00F579D3"/>
    <w:rsid w:val="00F622B9"/>
    <w:rsid w:val="00F62DB6"/>
    <w:rsid w:val="00F659EB"/>
    <w:rsid w:val="00F746C8"/>
    <w:rsid w:val="00F762A8"/>
    <w:rsid w:val="00F811FE"/>
    <w:rsid w:val="00F814E0"/>
    <w:rsid w:val="00F86BA6"/>
    <w:rsid w:val="00F905B1"/>
    <w:rsid w:val="00F95FBD"/>
    <w:rsid w:val="00F9740F"/>
    <w:rsid w:val="00FA6380"/>
    <w:rsid w:val="00FB1450"/>
    <w:rsid w:val="00FB17B9"/>
    <w:rsid w:val="00FB3523"/>
    <w:rsid w:val="00FB4272"/>
    <w:rsid w:val="00FB6342"/>
    <w:rsid w:val="00FC2624"/>
    <w:rsid w:val="00FC6389"/>
    <w:rsid w:val="00FD09CC"/>
    <w:rsid w:val="00FD36B8"/>
    <w:rsid w:val="00FD6EBB"/>
    <w:rsid w:val="00FE6AEC"/>
    <w:rsid w:val="00FF1625"/>
    <w:rsid w:val="00FF1D63"/>
    <w:rsid w:val="00FF2013"/>
    <w:rsid w:val="00FF4F0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C55A6E"/>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seseznamem"/>
    <w:link w:val="Odstavec1-4aChar"/>
    <w:qFormat/>
    <w:rsid w:val="00A41306"/>
    <w:pPr>
      <w:numPr>
        <w:numId w:val="19"/>
      </w:numPr>
      <w:spacing w:after="80" w:line="264" w:lineRule="auto"/>
      <w:contextualSpacing w:val="0"/>
      <w:jc w:val="both"/>
    </w:pPr>
    <w:rPr>
      <w:sz w:val="18"/>
      <w:szCs w:val="18"/>
    </w:rPr>
  </w:style>
  <w:style w:type="character" w:customStyle="1" w:styleId="Odstavec1-4aChar">
    <w:name w:val="_Odstavec_1-4_(a) Char"/>
    <w:basedOn w:val="Odstavec1-1aChar"/>
    <w:link w:val="Odstavec1-4a"/>
    <w:rsid w:val="00A41306"/>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table" w:customStyle="1" w:styleId="Tabulka11">
    <w:name w:val="_Tabulka_11"/>
    <w:basedOn w:val="Mkatabulky"/>
    <w:uiPriority w:val="99"/>
    <w:rsid w:val="00957B84"/>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1828A0"/>
    <w:rPr>
      <w:color w:val="605E5C"/>
      <w:shd w:val="clear" w:color="auto" w:fill="E1DFDD"/>
    </w:rPr>
  </w:style>
  <w:style w:type="paragraph" w:customStyle="1" w:styleId="xmsonormal">
    <w:name w:val="x_msonormal"/>
    <w:basedOn w:val="Normln"/>
    <w:rsid w:val="006737E9"/>
    <w:pPr>
      <w:spacing w:after="0" w:line="240" w:lineRule="auto"/>
    </w:pPr>
    <w:rPr>
      <w:rFonts w:ascii="Calibri"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141320">
      <w:bodyDiv w:val="1"/>
      <w:marLeft w:val="0"/>
      <w:marRight w:val="0"/>
      <w:marTop w:val="0"/>
      <w:marBottom w:val="0"/>
      <w:divBdr>
        <w:top w:val="none" w:sz="0" w:space="0" w:color="auto"/>
        <w:left w:val="none" w:sz="0" w:space="0" w:color="auto"/>
        <w:bottom w:val="none" w:sz="0" w:space="0" w:color="auto"/>
        <w:right w:val="none" w:sz="0" w:space="0" w:color="auto"/>
      </w:divBdr>
    </w:div>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589628668">
      <w:bodyDiv w:val="1"/>
      <w:marLeft w:val="0"/>
      <w:marRight w:val="0"/>
      <w:marTop w:val="0"/>
      <w:marBottom w:val="0"/>
      <w:divBdr>
        <w:top w:val="none" w:sz="0" w:space="0" w:color="auto"/>
        <w:left w:val="none" w:sz="0" w:space="0" w:color="auto"/>
        <w:bottom w:val="none" w:sz="0" w:space="0" w:color="auto"/>
        <w:right w:val="none" w:sz="0" w:space="0" w:color="auto"/>
      </w:divBdr>
    </w:div>
    <w:div w:id="609551471">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633973841">
      <w:bodyDiv w:val="1"/>
      <w:marLeft w:val="0"/>
      <w:marRight w:val="0"/>
      <w:marTop w:val="0"/>
      <w:marBottom w:val="0"/>
      <w:divBdr>
        <w:top w:val="none" w:sz="0" w:space="0" w:color="auto"/>
        <w:left w:val="none" w:sz="0" w:space="0" w:color="auto"/>
        <w:bottom w:val="none" w:sz="0" w:space="0" w:color="auto"/>
        <w:right w:val="none" w:sz="0" w:space="0" w:color="auto"/>
      </w:divBdr>
    </w:div>
    <w:div w:id="1739785879">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 w:id="1882983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9" Type="http://schemas.openxmlformats.org/officeDocument/2006/relationships/header" Target="header16.xml"/><Relationship Id="rId21" Type="http://schemas.openxmlformats.org/officeDocument/2006/relationships/footer" Target="footer5.xml"/><Relationship Id="rId34" Type="http://schemas.openxmlformats.org/officeDocument/2006/relationships/header" Target="header13.xml"/><Relationship Id="rId42" Type="http://schemas.openxmlformats.org/officeDocument/2006/relationships/footer" Target="footer13.xml"/><Relationship Id="rId47" Type="http://schemas.openxmlformats.org/officeDocument/2006/relationships/footer" Target="footer15.xml"/><Relationship Id="rId50" Type="http://schemas.openxmlformats.org/officeDocument/2006/relationships/header" Target="header23.xml"/><Relationship Id="rId55" Type="http://schemas.openxmlformats.org/officeDocument/2006/relationships/header" Target="header26.xml"/><Relationship Id="rId63" Type="http://schemas.openxmlformats.org/officeDocument/2006/relationships/header" Target="header30.xml"/><Relationship Id="rId68" Type="http://schemas.openxmlformats.org/officeDocument/2006/relationships/header" Target="header33.xml"/><Relationship Id="rId7" Type="http://schemas.openxmlformats.org/officeDocument/2006/relationships/settings" Target="settings.xml"/><Relationship Id="rId71"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8.xml"/><Relationship Id="rId32" Type="http://schemas.openxmlformats.org/officeDocument/2006/relationships/footer" Target="footer9.xml"/><Relationship Id="rId37" Type="http://schemas.openxmlformats.org/officeDocument/2006/relationships/footer" Target="footer11.xml"/><Relationship Id="rId40" Type="http://schemas.openxmlformats.org/officeDocument/2006/relationships/header" Target="header17.xml"/><Relationship Id="rId45" Type="http://schemas.openxmlformats.org/officeDocument/2006/relationships/header" Target="header20.xml"/><Relationship Id="rId53" Type="http://schemas.openxmlformats.org/officeDocument/2006/relationships/header" Target="header24.xml"/><Relationship Id="rId58" Type="http://schemas.openxmlformats.org/officeDocument/2006/relationships/header" Target="header27.xml"/><Relationship Id="rId66"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hyperlink" Target="http://typdok.tudc.cz" TargetMode="External"/><Relationship Id="rId36" Type="http://schemas.openxmlformats.org/officeDocument/2006/relationships/footer" Target="footer10.xml"/><Relationship Id="rId49" Type="http://schemas.openxmlformats.org/officeDocument/2006/relationships/header" Target="header22.xml"/><Relationship Id="rId57" Type="http://schemas.openxmlformats.org/officeDocument/2006/relationships/footer" Target="footer19.xml"/><Relationship Id="rId61" Type="http://schemas.openxmlformats.org/officeDocument/2006/relationships/footer" Target="footer20.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footer" Target="footer8.xml"/><Relationship Id="rId44" Type="http://schemas.openxmlformats.org/officeDocument/2006/relationships/header" Target="header19.xml"/><Relationship Id="rId52" Type="http://schemas.openxmlformats.org/officeDocument/2006/relationships/footer" Target="footer17.xml"/><Relationship Id="rId60" Type="http://schemas.openxmlformats.org/officeDocument/2006/relationships/header" Target="header29.xml"/><Relationship Id="rId65" Type="http://schemas.openxmlformats.org/officeDocument/2006/relationships/header" Target="header3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header" Target="header21.xml"/><Relationship Id="rId56" Type="http://schemas.openxmlformats.org/officeDocument/2006/relationships/footer" Target="footer18.xml"/><Relationship Id="rId64" Type="http://schemas.openxmlformats.org/officeDocument/2006/relationships/header" Target="header31.xml"/><Relationship Id="rId69" Type="http://schemas.openxmlformats.org/officeDocument/2006/relationships/footer" Target="footer24.xml"/><Relationship Id="rId8" Type="http://schemas.openxmlformats.org/officeDocument/2006/relationships/webSettings" Target="webSettings.xml"/><Relationship Id="rId51" Type="http://schemas.openxmlformats.org/officeDocument/2006/relationships/footer" Target="footer16.xml"/><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33" Type="http://schemas.openxmlformats.org/officeDocument/2006/relationships/header" Target="header12.xml"/><Relationship Id="rId38" Type="http://schemas.openxmlformats.org/officeDocument/2006/relationships/header" Target="header15.xml"/><Relationship Id="rId46" Type="http://schemas.openxmlformats.org/officeDocument/2006/relationships/footer" Target="footer14.xml"/><Relationship Id="rId59" Type="http://schemas.openxmlformats.org/officeDocument/2006/relationships/header" Target="header28.xml"/><Relationship Id="rId67" Type="http://schemas.openxmlformats.org/officeDocument/2006/relationships/footer" Target="footer23.xml"/><Relationship Id="rId20" Type="http://schemas.openxmlformats.org/officeDocument/2006/relationships/footer" Target="footer4.xml"/><Relationship Id="rId41" Type="http://schemas.openxmlformats.org/officeDocument/2006/relationships/footer" Target="footer12.xml"/><Relationship Id="rId54" Type="http://schemas.openxmlformats.org/officeDocument/2006/relationships/header" Target="header25.xml"/><Relationship Id="rId62" Type="http://schemas.openxmlformats.org/officeDocument/2006/relationships/footer" Target="footer21.xml"/><Relationship Id="rId70"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activity xmlns="11114de8-59ab-4a1f-8a5f-49a0bd066a0f" xsi:nil="tru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9ADD29CA-03A2-4BEE-9287-4666C03D91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4B9331-B828-44D7-8752-AEDDEBC11361}">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docMetadata/LabelInfo.xml><?xml version="1.0" encoding="utf-8"?>
<clbl:labelList xmlns:clbl="http://schemas.microsoft.com/office/2020/mipLabelMetadata">
  <clbl:label id="{65334bdb-ef60-40ad-ad10-aebc1eeffaa2}" enabled="1" method="Standard" siteId="{f0ab7d6a-64b0-4696-9f4d-d69909c6e895}" removed="0"/>
</clbl:labelList>
</file>

<file path=docProps/app.xml><?xml version="1.0" encoding="utf-8"?>
<Properties xmlns="http://schemas.openxmlformats.org/officeDocument/2006/extended-properties" xmlns:vt="http://schemas.openxmlformats.org/officeDocument/2006/docPropsVTypes">
  <Template>SOD_DOKUMENTACE_(DUSP-DUSL-DSP+PDPS)-03-23_VZOR</Template>
  <TotalTime>3</TotalTime>
  <Pages>39</Pages>
  <Words>6757</Words>
  <Characters>39870</Characters>
  <Application>Microsoft Office Word</Application>
  <DocSecurity>0</DocSecurity>
  <Lines>332</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Hrušková Pavlína</cp:lastModifiedBy>
  <cp:revision>3</cp:revision>
  <cp:lastPrinted>2023-04-11T09:26:00Z</cp:lastPrinted>
  <dcterms:created xsi:type="dcterms:W3CDTF">2025-06-27T08:55:00Z</dcterms:created>
  <dcterms:modified xsi:type="dcterms:W3CDTF">2025-07-03T12:04:00Z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y fmtid="{D5CDD505-2E9C-101B-9397-08002B2CF9AE}" pid="3" name="ClassificationContentMarkingHeaderShapeIds">
    <vt:lpwstr>7e9c7c6b,a8e1a96,f90443f,49fbc4a0,29d8be3,6d52b7a3,535d77b4,1689e2c3,51196364,6fdab29f,7282a7ff,78023d53,1457d89,58b7b9f5,6937633,42d165be,142a1d49,790d4ea9,1cde7516,2bdcd254,7ae45eb6,300492b9,7e7e91bf</vt:lpwstr>
  </property>
  <property fmtid="{D5CDD505-2E9C-101B-9397-08002B2CF9AE}" pid="4" name="ClassificationContentMarkingHeaderShapeIds-1">
    <vt:lpwstr>71cd2cc7,13a31636,632382c4,61d93836,7fec0772,4074d515,765b378,2b039483,410c220f,3ddef15c</vt:lpwstr>
  </property>
  <property fmtid="{D5CDD505-2E9C-101B-9397-08002B2CF9AE}" pid="5" name="ClassificationContentMarkingHeaderFontProps">
    <vt:lpwstr>#000000,7,Verdana</vt:lpwstr>
  </property>
  <property fmtid="{D5CDD505-2E9C-101B-9397-08002B2CF9AE}" pid="6" name="ClassificationContentMarkingHeaderText">
    <vt:lpwstr>SŽ: Interní</vt:lpwstr>
  </property>
</Properties>
</file>