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18694B" w14:textId="415057D0" w:rsidR="00AD0C7B" w:rsidRPr="00EF3FE5" w:rsidRDefault="00000000" w:rsidP="006F60B7">
      <w:pPr>
        <w:pStyle w:val="Titul1"/>
        <w:spacing w:before="2400"/>
        <w:ind w:right="-57"/>
        <w:rPr>
          <w:szCs w:val="48"/>
        </w:rPr>
      </w:pPr>
      <w:sdt>
        <w:sdtPr>
          <w:rPr>
            <w:szCs w:val="48"/>
          </w:rPr>
          <w:alias w:val="Název"/>
          <w:tag w:val=""/>
          <w:id w:val="1091428847"/>
          <w:placeholder>
            <w:docPart w:val="BBE471799B8948219C6ADD55BAA110A5"/>
          </w:placeholder>
          <w:dataBinding w:prefixMappings="xmlns:ns0='http://purl.org/dc/elements/1.1/' xmlns:ns1='http://schemas.openxmlformats.org/package/2006/metadata/core-properties' " w:xpath="/ns1:coreProperties[1]/ns0:title[1]" w:storeItemID="{6C3C8BC8-F283-45AE-878A-BAB7291924A1}"/>
          <w:text/>
        </w:sdtPr>
        <w:sdtContent>
          <w:r w:rsidR="00B259C3">
            <w:rPr>
              <w:szCs w:val="48"/>
            </w:rPr>
            <w:t>Požadavky na výměnu informací (EIR)</w:t>
          </w:r>
        </w:sdtContent>
      </w:sdt>
    </w:p>
    <w:p w14:paraId="5D756FE8" w14:textId="4C50749A" w:rsidR="008D63E4" w:rsidRPr="00EF3FE5" w:rsidRDefault="00D3365C" w:rsidP="009916DF">
      <w:pPr>
        <w:pStyle w:val="Titul2"/>
        <w:tabs>
          <w:tab w:val="clear" w:pos="6796"/>
        </w:tabs>
        <w:spacing w:before="2400"/>
      </w:pPr>
      <w:r w:rsidRPr="00EF3FE5">
        <w:rPr>
          <w:rFonts w:ascii="Verdana" w:hAnsi="Verdana"/>
          <w:szCs w:val="36"/>
        </w:rPr>
        <w:t>Stavba</w:t>
      </w:r>
      <w:r w:rsidR="009E0953" w:rsidRPr="00EF3FE5">
        <w:t>:</w:t>
      </w:r>
    </w:p>
    <w:bookmarkStart w:id="0" w:name="_Hlk189471782"/>
    <w:bookmarkStart w:id="1" w:name="_Toc488655332"/>
    <w:bookmarkStart w:id="2" w:name="_Toc489536447"/>
    <w:bookmarkStart w:id="3" w:name="_Toc489617455"/>
    <w:bookmarkStart w:id="4" w:name="_Toc20977904"/>
    <w:bookmarkStart w:id="5" w:name="_Toc389559699"/>
    <w:bookmarkStart w:id="6" w:name="_Toc397429847"/>
    <w:bookmarkStart w:id="7" w:name="_Ref433028040"/>
    <w:bookmarkStart w:id="8" w:name="_Toc1048197"/>
    <w:p w14:paraId="32EFE525" w14:textId="399CC82F" w:rsidR="00D3365C" w:rsidRPr="00AA6A11" w:rsidRDefault="00000000" w:rsidP="00D3365C">
      <w:pPr>
        <w:pStyle w:val="Titul2"/>
        <w:tabs>
          <w:tab w:val="clear" w:pos="6796"/>
        </w:tabs>
        <w:rPr>
          <w:rStyle w:val="ZhlavChar"/>
          <w:highlight w:val="cyan"/>
        </w:rPr>
        <w:sectPr w:rsidR="00D3365C" w:rsidRPr="00AA6A11" w:rsidSect="000F4276">
          <w:footerReference w:type="even" r:id="rId11"/>
          <w:footerReference w:type="default" r:id="rId12"/>
          <w:headerReference w:type="first" r:id="rId13"/>
          <w:footerReference w:type="first" r:id="rId14"/>
          <w:pgSz w:w="11906" w:h="16838" w:code="9"/>
          <w:pgMar w:top="1049" w:right="1588" w:bottom="1474" w:left="1588" w:header="595" w:footer="624" w:gutter="0"/>
          <w:cols w:space="708"/>
          <w:titlePg/>
          <w:docGrid w:linePitch="360"/>
        </w:sectPr>
      </w:pPr>
      <w:sdt>
        <w:sdtPr>
          <w:rPr>
            <w:szCs w:val="24"/>
          </w:rPr>
          <w:alias w:val="Předmět"/>
          <w:tag w:val=""/>
          <w:id w:val="1432005146"/>
          <w:placeholder>
            <w:docPart w:val="EA2A5204C6954B4E889543CF8DA97EF3"/>
          </w:placeholder>
          <w:dataBinding w:prefixMappings="xmlns:ns0='http://purl.org/dc/elements/1.1/' xmlns:ns1='http://schemas.openxmlformats.org/package/2006/metadata/core-properties' " w:xpath="/ns1:coreProperties[1]/ns0:subject[1]" w:storeItemID="{6C3C8BC8-F283-45AE-878A-BAB7291924A1}"/>
          <w:text/>
        </w:sdtPr>
        <w:sdtContent>
          <w:r w:rsidR="000733E5">
            <w:rPr>
              <w:szCs w:val="24"/>
            </w:rPr>
            <w:t>Modernizace trati Plzeň - Domažlice - st.hranice SRN, 2. stavba, úsek  Plzeň (mimo) - Nýřany - Chotěšov (mimo) – TNS Skvrňany</w:t>
          </w:r>
        </w:sdtContent>
      </w:sdt>
      <w:bookmarkEnd w:id="0"/>
    </w:p>
    <w:p w14:paraId="00E6CD8D" w14:textId="0B123A56" w:rsidR="009E0953" w:rsidRPr="00F27BB3" w:rsidRDefault="00D40E02" w:rsidP="00316F44">
      <w:pPr>
        <w:pStyle w:val="Nadpisbezsl1-1"/>
      </w:pPr>
      <w:r>
        <w:lastRenderedPageBreak/>
        <w:t>Obsah</w:t>
      </w:r>
      <w:bookmarkEnd w:id="1"/>
      <w:bookmarkEnd w:id="2"/>
      <w:bookmarkEnd w:id="3"/>
    </w:p>
    <w:p w14:paraId="33C609FA" w14:textId="2C21A3C3" w:rsidR="007E6F64" w:rsidRDefault="009E0953">
      <w:pPr>
        <w:pStyle w:val="Obsah1"/>
        <w:rPr>
          <w:rFonts w:asciiTheme="minorHAnsi" w:eastAsiaTheme="minorEastAsia" w:hAnsiTheme="minorHAnsi"/>
          <w:b w:val="0"/>
          <w:caps w:val="0"/>
          <w:noProof/>
          <w:spacing w:val="0"/>
          <w:kern w:val="2"/>
          <w:sz w:val="24"/>
          <w:szCs w:val="24"/>
          <w:lang w:eastAsia="cs-CZ"/>
          <w14:ligatures w14:val="standardContextual"/>
        </w:rPr>
      </w:pPr>
      <w:r w:rsidRPr="00F27BB3">
        <w:rPr>
          <w:rFonts w:ascii="Arial Narrow" w:eastAsia="SimSun" w:hAnsi="Arial Narrow" w:cs="font350"/>
          <w:b w:val="0"/>
          <w:caps w:val="0"/>
          <w:szCs w:val="22"/>
          <w:lang w:eastAsia="ar-SA"/>
        </w:rPr>
        <w:fldChar w:fldCharType="begin"/>
      </w:r>
      <w:r w:rsidRPr="00F27BB3">
        <w:rPr>
          <w:rFonts w:ascii="Arial Narrow" w:eastAsia="SimSun" w:hAnsi="Arial Narrow" w:cs="font350"/>
          <w:szCs w:val="22"/>
          <w:lang w:eastAsia="ar-SA"/>
        </w:rPr>
        <w:instrText xml:space="preserve"> TOC </w:instrText>
      </w:r>
      <w:r w:rsidRPr="00F27BB3">
        <w:rPr>
          <w:rFonts w:ascii="Arial Narrow" w:eastAsia="SimSun" w:hAnsi="Arial Narrow" w:cs="font350"/>
          <w:b w:val="0"/>
          <w:caps w:val="0"/>
          <w:szCs w:val="22"/>
          <w:lang w:eastAsia="ar-SA"/>
        </w:rPr>
        <w:fldChar w:fldCharType="separate"/>
      </w:r>
      <w:r w:rsidR="007E6F64">
        <w:rPr>
          <w:noProof/>
        </w:rPr>
        <w:t>1.</w:t>
      </w:r>
      <w:r w:rsidR="007E6F64">
        <w:rPr>
          <w:rFonts w:asciiTheme="minorHAnsi" w:eastAsiaTheme="minorEastAsia" w:hAnsiTheme="minorHAnsi"/>
          <w:b w:val="0"/>
          <w:caps w:val="0"/>
          <w:noProof/>
          <w:spacing w:val="0"/>
          <w:kern w:val="2"/>
          <w:sz w:val="24"/>
          <w:szCs w:val="24"/>
          <w:lang w:eastAsia="cs-CZ"/>
          <w14:ligatures w14:val="standardContextual"/>
        </w:rPr>
        <w:tab/>
      </w:r>
      <w:r w:rsidR="007E6F64">
        <w:rPr>
          <w:noProof/>
        </w:rPr>
        <w:t>Identifikační údaje stavby</w:t>
      </w:r>
      <w:r w:rsidR="007E6F64">
        <w:rPr>
          <w:noProof/>
        </w:rPr>
        <w:tab/>
      </w:r>
      <w:r w:rsidR="007E6F64">
        <w:rPr>
          <w:noProof/>
        </w:rPr>
        <w:fldChar w:fldCharType="begin"/>
      </w:r>
      <w:r w:rsidR="007E6F64">
        <w:rPr>
          <w:noProof/>
        </w:rPr>
        <w:instrText xml:space="preserve"> PAGEREF _Toc180428352 \h </w:instrText>
      </w:r>
      <w:r w:rsidR="007E6F64">
        <w:rPr>
          <w:noProof/>
        </w:rPr>
      </w:r>
      <w:r w:rsidR="007E6F64">
        <w:rPr>
          <w:noProof/>
        </w:rPr>
        <w:fldChar w:fldCharType="separate"/>
      </w:r>
      <w:r w:rsidR="007E6F64">
        <w:rPr>
          <w:noProof/>
        </w:rPr>
        <w:t>3</w:t>
      </w:r>
      <w:r w:rsidR="007E6F64">
        <w:rPr>
          <w:noProof/>
        </w:rPr>
        <w:fldChar w:fldCharType="end"/>
      </w:r>
    </w:p>
    <w:p w14:paraId="4F797F55" w14:textId="264B7749"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1.1</w:t>
      </w:r>
      <w:r>
        <w:rPr>
          <w:rFonts w:asciiTheme="minorHAnsi" w:eastAsiaTheme="minorEastAsia" w:hAnsiTheme="minorHAnsi"/>
          <w:noProof/>
          <w:spacing w:val="0"/>
          <w:kern w:val="2"/>
          <w:sz w:val="24"/>
          <w:szCs w:val="24"/>
          <w:lang w:eastAsia="cs-CZ"/>
          <w14:ligatures w14:val="standardContextual"/>
        </w:rPr>
        <w:tab/>
      </w:r>
      <w:r>
        <w:rPr>
          <w:noProof/>
        </w:rPr>
        <w:t>Základní informace</w:t>
      </w:r>
      <w:r>
        <w:rPr>
          <w:noProof/>
        </w:rPr>
        <w:tab/>
      </w:r>
      <w:r>
        <w:rPr>
          <w:noProof/>
        </w:rPr>
        <w:fldChar w:fldCharType="begin"/>
      </w:r>
      <w:r>
        <w:rPr>
          <w:noProof/>
        </w:rPr>
        <w:instrText xml:space="preserve"> PAGEREF _Toc180428353 \h </w:instrText>
      </w:r>
      <w:r>
        <w:rPr>
          <w:noProof/>
        </w:rPr>
      </w:r>
      <w:r>
        <w:rPr>
          <w:noProof/>
        </w:rPr>
        <w:fldChar w:fldCharType="separate"/>
      </w:r>
      <w:r>
        <w:rPr>
          <w:noProof/>
        </w:rPr>
        <w:t>3</w:t>
      </w:r>
      <w:r>
        <w:rPr>
          <w:noProof/>
        </w:rPr>
        <w:fldChar w:fldCharType="end"/>
      </w:r>
    </w:p>
    <w:p w14:paraId="0316AC9C" w14:textId="05475F0A"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1.2</w:t>
      </w:r>
      <w:r>
        <w:rPr>
          <w:rFonts w:asciiTheme="minorHAnsi" w:eastAsiaTheme="minorEastAsia" w:hAnsiTheme="minorHAnsi"/>
          <w:noProof/>
          <w:spacing w:val="0"/>
          <w:kern w:val="2"/>
          <w:sz w:val="24"/>
          <w:szCs w:val="24"/>
          <w:lang w:eastAsia="cs-CZ"/>
          <w14:ligatures w14:val="standardContextual"/>
        </w:rPr>
        <w:tab/>
      </w:r>
      <w:r>
        <w:rPr>
          <w:noProof/>
        </w:rPr>
        <w:t>Objednatel</w:t>
      </w:r>
      <w:r>
        <w:rPr>
          <w:noProof/>
        </w:rPr>
        <w:tab/>
      </w:r>
      <w:r>
        <w:rPr>
          <w:noProof/>
        </w:rPr>
        <w:fldChar w:fldCharType="begin"/>
      </w:r>
      <w:r>
        <w:rPr>
          <w:noProof/>
        </w:rPr>
        <w:instrText xml:space="preserve"> PAGEREF _Toc180428354 \h </w:instrText>
      </w:r>
      <w:r>
        <w:rPr>
          <w:noProof/>
        </w:rPr>
      </w:r>
      <w:r>
        <w:rPr>
          <w:noProof/>
        </w:rPr>
        <w:fldChar w:fldCharType="separate"/>
      </w:r>
      <w:r>
        <w:rPr>
          <w:noProof/>
        </w:rPr>
        <w:t>3</w:t>
      </w:r>
      <w:r>
        <w:rPr>
          <w:noProof/>
        </w:rPr>
        <w:fldChar w:fldCharType="end"/>
      </w:r>
    </w:p>
    <w:p w14:paraId="17E89026" w14:textId="3780E482"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1.3</w:t>
      </w:r>
      <w:r>
        <w:rPr>
          <w:rFonts w:asciiTheme="minorHAnsi" w:eastAsiaTheme="minorEastAsia" w:hAnsiTheme="minorHAnsi"/>
          <w:noProof/>
          <w:spacing w:val="0"/>
          <w:kern w:val="2"/>
          <w:sz w:val="24"/>
          <w:szCs w:val="24"/>
          <w:lang w:eastAsia="cs-CZ"/>
          <w14:ligatures w14:val="standardContextual"/>
        </w:rPr>
        <w:tab/>
      </w:r>
      <w:r>
        <w:rPr>
          <w:noProof/>
        </w:rPr>
        <w:t>Dodavatel</w:t>
      </w:r>
      <w:r>
        <w:rPr>
          <w:noProof/>
        </w:rPr>
        <w:tab/>
      </w:r>
      <w:r>
        <w:rPr>
          <w:noProof/>
        </w:rPr>
        <w:fldChar w:fldCharType="begin"/>
      </w:r>
      <w:r>
        <w:rPr>
          <w:noProof/>
        </w:rPr>
        <w:instrText xml:space="preserve"> PAGEREF _Toc180428355 \h </w:instrText>
      </w:r>
      <w:r>
        <w:rPr>
          <w:noProof/>
        </w:rPr>
      </w:r>
      <w:r>
        <w:rPr>
          <w:noProof/>
        </w:rPr>
        <w:fldChar w:fldCharType="separate"/>
      </w:r>
      <w:r>
        <w:rPr>
          <w:noProof/>
        </w:rPr>
        <w:t>3</w:t>
      </w:r>
      <w:r>
        <w:rPr>
          <w:noProof/>
        </w:rPr>
        <w:fldChar w:fldCharType="end"/>
      </w:r>
    </w:p>
    <w:p w14:paraId="4FEED37A" w14:textId="347F1961"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1.4</w:t>
      </w:r>
      <w:r>
        <w:rPr>
          <w:rFonts w:asciiTheme="minorHAnsi" w:eastAsiaTheme="minorEastAsia" w:hAnsiTheme="minorHAnsi"/>
          <w:noProof/>
          <w:spacing w:val="0"/>
          <w:kern w:val="2"/>
          <w:sz w:val="24"/>
          <w:szCs w:val="24"/>
          <w:lang w:eastAsia="cs-CZ"/>
          <w14:ligatures w14:val="standardContextual"/>
        </w:rPr>
        <w:tab/>
      </w:r>
      <w:r>
        <w:rPr>
          <w:noProof/>
        </w:rPr>
        <w:t>Popis stavby</w:t>
      </w:r>
      <w:r>
        <w:rPr>
          <w:noProof/>
        </w:rPr>
        <w:tab/>
      </w:r>
      <w:r>
        <w:rPr>
          <w:noProof/>
        </w:rPr>
        <w:fldChar w:fldCharType="begin"/>
      </w:r>
      <w:r>
        <w:rPr>
          <w:noProof/>
        </w:rPr>
        <w:instrText xml:space="preserve"> PAGEREF _Toc180428356 \h </w:instrText>
      </w:r>
      <w:r>
        <w:rPr>
          <w:noProof/>
        </w:rPr>
      </w:r>
      <w:r>
        <w:rPr>
          <w:noProof/>
        </w:rPr>
        <w:fldChar w:fldCharType="separate"/>
      </w:r>
      <w:r>
        <w:rPr>
          <w:noProof/>
        </w:rPr>
        <w:t>3</w:t>
      </w:r>
      <w:r>
        <w:rPr>
          <w:noProof/>
        </w:rPr>
        <w:fldChar w:fldCharType="end"/>
      </w:r>
    </w:p>
    <w:p w14:paraId="1833DFB7" w14:textId="4E8A414F" w:rsidR="007E6F64" w:rsidRDefault="007E6F64">
      <w:pPr>
        <w:pStyle w:val="Obsah1"/>
        <w:rPr>
          <w:rFonts w:asciiTheme="minorHAnsi" w:eastAsiaTheme="minorEastAsia" w:hAnsiTheme="minorHAnsi"/>
          <w:b w:val="0"/>
          <w:caps w:val="0"/>
          <w:noProof/>
          <w:spacing w:val="0"/>
          <w:kern w:val="2"/>
          <w:sz w:val="24"/>
          <w:szCs w:val="24"/>
          <w:lang w:eastAsia="cs-CZ"/>
          <w14:ligatures w14:val="standardContextual"/>
        </w:rPr>
      </w:pPr>
      <w:r>
        <w:rPr>
          <w:noProof/>
        </w:rPr>
        <w:t>2.</w:t>
      </w:r>
      <w:r>
        <w:rPr>
          <w:rFonts w:asciiTheme="minorHAnsi" w:eastAsiaTheme="minorEastAsia" w:hAnsiTheme="minorHAnsi"/>
          <w:b w:val="0"/>
          <w:caps w:val="0"/>
          <w:noProof/>
          <w:spacing w:val="0"/>
          <w:kern w:val="2"/>
          <w:sz w:val="24"/>
          <w:szCs w:val="24"/>
          <w:lang w:eastAsia="cs-CZ"/>
          <w14:ligatures w14:val="standardContextual"/>
        </w:rPr>
        <w:tab/>
      </w:r>
      <w:r>
        <w:rPr>
          <w:noProof/>
        </w:rPr>
        <w:t>Odpovědné osoby a Projektový tým</w:t>
      </w:r>
      <w:r>
        <w:rPr>
          <w:noProof/>
        </w:rPr>
        <w:tab/>
      </w:r>
      <w:r>
        <w:rPr>
          <w:noProof/>
        </w:rPr>
        <w:fldChar w:fldCharType="begin"/>
      </w:r>
      <w:r>
        <w:rPr>
          <w:noProof/>
        </w:rPr>
        <w:instrText xml:space="preserve"> PAGEREF _Toc180428357 \h </w:instrText>
      </w:r>
      <w:r>
        <w:rPr>
          <w:noProof/>
        </w:rPr>
      </w:r>
      <w:r>
        <w:rPr>
          <w:noProof/>
        </w:rPr>
        <w:fldChar w:fldCharType="separate"/>
      </w:r>
      <w:r>
        <w:rPr>
          <w:noProof/>
        </w:rPr>
        <w:t>4</w:t>
      </w:r>
      <w:r>
        <w:rPr>
          <w:noProof/>
        </w:rPr>
        <w:fldChar w:fldCharType="end"/>
      </w:r>
    </w:p>
    <w:p w14:paraId="191A34A4" w14:textId="4DCE46DC"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2.1</w:t>
      </w:r>
      <w:r>
        <w:rPr>
          <w:rFonts w:asciiTheme="minorHAnsi" w:eastAsiaTheme="minorEastAsia" w:hAnsiTheme="minorHAnsi"/>
          <w:noProof/>
          <w:spacing w:val="0"/>
          <w:kern w:val="2"/>
          <w:sz w:val="24"/>
          <w:szCs w:val="24"/>
          <w:lang w:eastAsia="cs-CZ"/>
          <w14:ligatures w14:val="standardContextual"/>
        </w:rPr>
        <w:tab/>
      </w:r>
      <w:r>
        <w:rPr>
          <w:noProof/>
        </w:rPr>
        <w:t>Definice činností odpovědných osob Objednatele</w:t>
      </w:r>
      <w:r>
        <w:rPr>
          <w:noProof/>
        </w:rPr>
        <w:tab/>
      </w:r>
      <w:r>
        <w:rPr>
          <w:noProof/>
        </w:rPr>
        <w:fldChar w:fldCharType="begin"/>
      </w:r>
      <w:r>
        <w:rPr>
          <w:noProof/>
        </w:rPr>
        <w:instrText xml:space="preserve"> PAGEREF _Toc180428358 \h </w:instrText>
      </w:r>
      <w:r>
        <w:rPr>
          <w:noProof/>
        </w:rPr>
      </w:r>
      <w:r>
        <w:rPr>
          <w:noProof/>
        </w:rPr>
        <w:fldChar w:fldCharType="separate"/>
      </w:r>
      <w:r>
        <w:rPr>
          <w:noProof/>
        </w:rPr>
        <w:t>4</w:t>
      </w:r>
      <w:r>
        <w:rPr>
          <w:noProof/>
        </w:rPr>
        <w:fldChar w:fldCharType="end"/>
      </w:r>
    </w:p>
    <w:p w14:paraId="1D624428" w14:textId="7EA5B821"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2.2</w:t>
      </w:r>
      <w:r>
        <w:rPr>
          <w:rFonts w:asciiTheme="minorHAnsi" w:eastAsiaTheme="minorEastAsia" w:hAnsiTheme="minorHAnsi"/>
          <w:noProof/>
          <w:spacing w:val="0"/>
          <w:kern w:val="2"/>
          <w:sz w:val="24"/>
          <w:szCs w:val="24"/>
          <w:lang w:eastAsia="cs-CZ"/>
          <w14:ligatures w14:val="standardContextual"/>
        </w:rPr>
        <w:tab/>
      </w:r>
      <w:r>
        <w:rPr>
          <w:noProof/>
        </w:rPr>
        <w:t>Definice činností odpovědných osob Dodavatele</w:t>
      </w:r>
      <w:r>
        <w:rPr>
          <w:noProof/>
        </w:rPr>
        <w:tab/>
      </w:r>
      <w:r>
        <w:rPr>
          <w:noProof/>
        </w:rPr>
        <w:fldChar w:fldCharType="begin"/>
      </w:r>
      <w:r>
        <w:rPr>
          <w:noProof/>
        </w:rPr>
        <w:instrText xml:space="preserve"> PAGEREF _Toc180428359 \h </w:instrText>
      </w:r>
      <w:r>
        <w:rPr>
          <w:noProof/>
        </w:rPr>
      </w:r>
      <w:r>
        <w:rPr>
          <w:noProof/>
        </w:rPr>
        <w:fldChar w:fldCharType="separate"/>
      </w:r>
      <w:r>
        <w:rPr>
          <w:noProof/>
        </w:rPr>
        <w:t>4</w:t>
      </w:r>
      <w:r>
        <w:rPr>
          <w:noProof/>
        </w:rPr>
        <w:fldChar w:fldCharType="end"/>
      </w:r>
    </w:p>
    <w:p w14:paraId="5DDD7E6F" w14:textId="761C4940"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2.3</w:t>
      </w:r>
      <w:r>
        <w:rPr>
          <w:rFonts w:asciiTheme="minorHAnsi" w:eastAsiaTheme="minorEastAsia" w:hAnsiTheme="minorHAnsi"/>
          <w:noProof/>
          <w:spacing w:val="0"/>
          <w:kern w:val="2"/>
          <w:sz w:val="24"/>
          <w:szCs w:val="24"/>
          <w:lang w:eastAsia="cs-CZ"/>
          <w14:ligatures w14:val="standardContextual"/>
        </w:rPr>
        <w:tab/>
      </w:r>
      <w:r>
        <w:rPr>
          <w:noProof/>
        </w:rPr>
        <w:t>Odpovědné osoby Objednatele</w:t>
      </w:r>
      <w:r>
        <w:rPr>
          <w:noProof/>
        </w:rPr>
        <w:tab/>
      </w:r>
      <w:r>
        <w:rPr>
          <w:noProof/>
        </w:rPr>
        <w:fldChar w:fldCharType="begin"/>
      </w:r>
      <w:r>
        <w:rPr>
          <w:noProof/>
        </w:rPr>
        <w:instrText xml:space="preserve"> PAGEREF _Toc180428360 \h </w:instrText>
      </w:r>
      <w:r>
        <w:rPr>
          <w:noProof/>
        </w:rPr>
      </w:r>
      <w:r>
        <w:rPr>
          <w:noProof/>
        </w:rPr>
        <w:fldChar w:fldCharType="separate"/>
      </w:r>
      <w:r>
        <w:rPr>
          <w:noProof/>
        </w:rPr>
        <w:t>6</w:t>
      </w:r>
      <w:r>
        <w:rPr>
          <w:noProof/>
        </w:rPr>
        <w:fldChar w:fldCharType="end"/>
      </w:r>
    </w:p>
    <w:p w14:paraId="1548423E" w14:textId="6B5FA6AA"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2.4</w:t>
      </w:r>
      <w:r>
        <w:rPr>
          <w:rFonts w:asciiTheme="minorHAnsi" w:eastAsiaTheme="minorEastAsia" w:hAnsiTheme="minorHAnsi"/>
          <w:noProof/>
          <w:spacing w:val="0"/>
          <w:kern w:val="2"/>
          <w:sz w:val="24"/>
          <w:szCs w:val="24"/>
          <w:lang w:eastAsia="cs-CZ"/>
          <w14:ligatures w14:val="standardContextual"/>
        </w:rPr>
        <w:tab/>
      </w:r>
      <w:r>
        <w:rPr>
          <w:noProof/>
        </w:rPr>
        <w:t>Odpovědné osoby Dodavatele</w:t>
      </w:r>
      <w:r>
        <w:rPr>
          <w:noProof/>
        </w:rPr>
        <w:tab/>
      </w:r>
      <w:r>
        <w:rPr>
          <w:noProof/>
        </w:rPr>
        <w:fldChar w:fldCharType="begin"/>
      </w:r>
      <w:r>
        <w:rPr>
          <w:noProof/>
        </w:rPr>
        <w:instrText xml:space="preserve"> PAGEREF _Toc180428361 \h </w:instrText>
      </w:r>
      <w:r>
        <w:rPr>
          <w:noProof/>
        </w:rPr>
      </w:r>
      <w:r>
        <w:rPr>
          <w:noProof/>
        </w:rPr>
        <w:fldChar w:fldCharType="separate"/>
      </w:r>
      <w:r>
        <w:rPr>
          <w:noProof/>
        </w:rPr>
        <w:t>6</w:t>
      </w:r>
      <w:r>
        <w:rPr>
          <w:noProof/>
        </w:rPr>
        <w:fldChar w:fldCharType="end"/>
      </w:r>
    </w:p>
    <w:p w14:paraId="1021F6CE" w14:textId="0AAB6812" w:rsidR="007E6F64" w:rsidRDefault="007E6F64">
      <w:pPr>
        <w:pStyle w:val="Obsah1"/>
        <w:rPr>
          <w:rFonts w:asciiTheme="minorHAnsi" w:eastAsiaTheme="minorEastAsia" w:hAnsiTheme="minorHAnsi"/>
          <w:b w:val="0"/>
          <w:caps w:val="0"/>
          <w:noProof/>
          <w:spacing w:val="0"/>
          <w:kern w:val="2"/>
          <w:sz w:val="24"/>
          <w:szCs w:val="24"/>
          <w:lang w:eastAsia="cs-CZ"/>
          <w14:ligatures w14:val="standardContextual"/>
        </w:rPr>
      </w:pPr>
      <w:r>
        <w:rPr>
          <w:noProof/>
        </w:rPr>
        <w:t>3.</w:t>
      </w:r>
      <w:r>
        <w:rPr>
          <w:rFonts w:asciiTheme="minorHAnsi" w:eastAsiaTheme="minorEastAsia" w:hAnsiTheme="minorHAnsi"/>
          <w:b w:val="0"/>
          <w:caps w:val="0"/>
          <w:noProof/>
          <w:spacing w:val="0"/>
          <w:kern w:val="2"/>
          <w:sz w:val="24"/>
          <w:szCs w:val="24"/>
          <w:lang w:eastAsia="cs-CZ"/>
          <w14:ligatures w14:val="standardContextual"/>
        </w:rPr>
        <w:tab/>
      </w:r>
      <w:r>
        <w:rPr>
          <w:noProof/>
        </w:rPr>
        <w:t>Cíle BIM projektu</w:t>
      </w:r>
      <w:r>
        <w:rPr>
          <w:noProof/>
        </w:rPr>
        <w:tab/>
      </w:r>
      <w:r>
        <w:rPr>
          <w:noProof/>
        </w:rPr>
        <w:fldChar w:fldCharType="begin"/>
      </w:r>
      <w:r>
        <w:rPr>
          <w:noProof/>
        </w:rPr>
        <w:instrText xml:space="preserve"> PAGEREF _Toc180428362 \h </w:instrText>
      </w:r>
      <w:r>
        <w:rPr>
          <w:noProof/>
        </w:rPr>
      </w:r>
      <w:r>
        <w:rPr>
          <w:noProof/>
        </w:rPr>
        <w:fldChar w:fldCharType="separate"/>
      </w:r>
      <w:r>
        <w:rPr>
          <w:noProof/>
        </w:rPr>
        <w:t>7</w:t>
      </w:r>
      <w:r>
        <w:rPr>
          <w:noProof/>
        </w:rPr>
        <w:fldChar w:fldCharType="end"/>
      </w:r>
    </w:p>
    <w:p w14:paraId="0205EBBF" w14:textId="49538ADB"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3.1</w:t>
      </w:r>
      <w:r>
        <w:rPr>
          <w:rFonts w:asciiTheme="minorHAnsi" w:eastAsiaTheme="minorEastAsia" w:hAnsiTheme="minorHAnsi"/>
          <w:noProof/>
          <w:spacing w:val="0"/>
          <w:kern w:val="2"/>
          <w:sz w:val="24"/>
          <w:szCs w:val="24"/>
          <w:lang w:eastAsia="cs-CZ"/>
          <w14:ligatures w14:val="standardContextual"/>
        </w:rPr>
        <w:tab/>
      </w:r>
      <w:r>
        <w:rPr>
          <w:noProof/>
        </w:rPr>
        <w:t>Základní charakteristika cílů BIM projektu</w:t>
      </w:r>
      <w:r>
        <w:rPr>
          <w:noProof/>
        </w:rPr>
        <w:tab/>
      </w:r>
      <w:r>
        <w:rPr>
          <w:noProof/>
        </w:rPr>
        <w:fldChar w:fldCharType="begin"/>
      </w:r>
      <w:r>
        <w:rPr>
          <w:noProof/>
        </w:rPr>
        <w:instrText xml:space="preserve"> PAGEREF _Toc180428363 \h </w:instrText>
      </w:r>
      <w:r>
        <w:rPr>
          <w:noProof/>
        </w:rPr>
      </w:r>
      <w:r>
        <w:rPr>
          <w:noProof/>
        </w:rPr>
        <w:fldChar w:fldCharType="separate"/>
      </w:r>
      <w:r>
        <w:rPr>
          <w:noProof/>
        </w:rPr>
        <w:t>7</w:t>
      </w:r>
      <w:r>
        <w:rPr>
          <w:noProof/>
        </w:rPr>
        <w:fldChar w:fldCharType="end"/>
      </w:r>
    </w:p>
    <w:p w14:paraId="3831A6A0" w14:textId="0A02B605"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3.2</w:t>
      </w:r>
      <w:r>
        <w:rPr>
          <w:rFonts w:asciiTheme="minorHAnsi" w:eastAsiaTheme="minorEastAsia" w:hAnsiTheme="minorHAnsi"/>
          <w:noProof/>
          <w:spacing w:val="0"/>
          <w:kern w:val="2"/>
          <w:sz w:val="24"/>
          <w:szCs w:val="24"/>
          <w:lang w:eastAsia="cs-CZ"/>
          <w14:ligatures w14:val="standardContextual"/>
        </w:rPr>
        <w:tab/>
      </w:r>
      <w:r>
        <w:rPr>
          <w:noProof/>
        </w:rPr>
        <w:t>Cíle BIM projektu</w:t>
      </w:r>
      <w:r>
        <w:rPr>
          <w:noProof/>
        </w:rPr>
        <w:tab/>
      </w:r>
      <w:r>
        <w:rPr>
          <w:noProof/>
        </w:rPr>
        <w:fldChar w:fldCharType="begin"/>
      </w:r>
      <w:r>
        <w:rPr>
          <w:noProof/>
        </w:rPr>
        <w:instrText xml:space="preserve"> PAGEREF _Toc180428364 \h </w:instrText>
      </w:r>
      <w:r>
        <w:rPr>
          <w:noProof/>
        </w:rPr>
      </w:r>
      <w:r>
        <w:rPr>
          <w:noProof/>
        </w:rPr>
        <w:fldChar w:fldCharType="separate"/>
      </w:r>
      <w:r>
        <w:rPr>
          <w:noProof/>
        </w:rPr>
        <w:t>8</w:t>
      </w:r>
      <w:r>
        <w:rPr>
          <w:noProof/>
        </w:rPr>
        <w:fldChar w:fldCharType="end"/>
      </w:r>
    </w:p>
    <w:p w14:paraId="63D2105B" w14:textId="209A40F2" w:rsidR="007E6F64" w:rsidRDefault="007E6F64">
      <w:pPr>
        <w:pStyle w:val="Obsah1"/>
        <w:rPr>
          <w:rFonts w:asciiTheme="minorHAnsi" w:eastAsiaTheme="minorEastAsia" w:hAnsiTheme="minorHAnsi"/>
          <w:b w:val="0"/>
          <w:caps w:val="0"/>
          <w:noProof/>
          <w:spacing w:val="0"/>
          <w:kern w:val="2"/>
          <w:sz w:val="24"/>
          <w:szCs w:val="24"/>
          <w:lang w:eastAsia="cs-CZ"/>
          <w14:ligatures w14:val="standardContextual"/>
        </w:rPr>
      </w:pPr>
      <w:r>
        <w:rPr>
          <w:noProof/>
        </w:rPr>
        <w:t>4.</w:t>
      </w:r>
      <w:r>
        <w:rPr>
          <w:rFonts w:asciiTheme="minorHAnsi" w:eastAsiaTheme="minorEastAsia" w:hAnsiTheme="minorHAnsi"/>
          <w:b w:val="0"/>
          <w:caps w:val="0"/>
          <w:noProof/>
          <w:spacing w:val="0"/>
          <w:kern w:val="2"/>
          <w:sz w:val="24"/>
          <w:szCs w:val="24"/>
          <w:lang w:eastAsia="cs-CZ"/>
          <w14:ligatures w14:val="standardContextual"/>
        </w:rPr>
        <w:tab/>
      </w:r>
      <w:r>
        <w:rPr>
          <w:noProof/>
        </w:rPr>
        <w:t>Informační model stavby</w:t>
      </w:r>
      <w:r>
        <w:rPr>
          <w:noProof/>
        </w:rPr>
        <w:tab/>
      </w:r>
      <w:r>
        <w:rPr>
          <w:noProof/>
        </w:rPr>
        <w:fldChar w:fldCharType="begin"/>
      </w:r>
      <w:r>
        <w:rPr>
          <w:noProof/>
        </w:rPr>
        <w:instrText xml:space="preserve"> PAGEREF _Toc180428365 \h </w:instrText>
      </w:r>
      <w:r>
        <w:rPr>
          <w:noProof/>
        </w:rPr>
      </w:r>
      <w:r>
        <w:rPr>
          <w:noProof/>
        </w:rPr>
        <w:fldChar w:fldCharType="separate"/>
      </w:r>
      <w:r>
        <w:rPr>
          <w:noProof/>
        </w:rPr>
        <w:t>11</w:t>
      </w:r>
      <w:r>
        <w:rPr>
          <w:noProof/>
        </w:rPr>
        <w:fldChar w:fldCharType="end"/>
      </w:r>
    </w:p>
    <w:p w14:paraId="0CCA67CD" w14:textId="2C0A974C"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4.1</w:t>
      </w:r>
      <w:r>
        <w:rPr>
          <w:rFonts w:asciiTheme="minorHAnsi" w:eastAsiaTheme="minorEastAsia" w:hAnsiTheme="minorHAnsi"/>
          <w:noProof/>
          <w:spacing w:val="0"/>
          <w:kern w:val="2"/>
          <w:sz w:val="24"/>
          <w:szCs w:val="24"/>
          <w:lang w:eastAsia="cs-CZ"/>
          <w14:ligatures w14:val="standardContextual"/>
        </w:rPr>
        <w:tab/>
      </w:r>
      <w:r>
        <w:rPr>
          <w:noProof/>
        </w:rPr>
        <w:t>Obecné požadavky na IMS</w:t>
      </w:r>
      <w:r>
        <w:rPr>
          <w:noProof/>
        </w:rPr>
        <w:tab/>
      </w:r>
      <w:r>
        <w:rPr>
          <w:noProof/>
        </w:rPr>
        <w:fldChar w:fldCharType="begin"/>
      </w:r>
      <w:r>
        <w:rPr>
          <w:noProof/>
        </w:rPr>
        <w:instrText xml:space="preserve"> PAGEREF _Toc180428366 \h </w:instrText>
      </w:r>
      <w:r>
        <w:rPr>
          <w:noProof/>
        </w:rPr>
      </w:r>
      <w:r>
        <w:rPr>
          <w:noProof/>
        </w:rPr>
        <w:fldChar w:fldCharType="separate"/>
      </w:r>
      <w:r>
        <w:rPr>
          <w:noProof/>
        </w:rPr>
        <w:t>11</w:t>
      </w:r>
      <w:r>
        <w:rPr>
          <w:noProof/>
        </w:rPr>
        <w:fldChar w:fldCharType="end"/>
      </w:r>
    </w:p>
    <w:p w14:paraId="4BFCD6CC" w14:textId="244ED95C"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4.2</w:t>
      </w:r>
      <w:r>
        <w:rPr>
          <w:rFonts w:asciiTheme="minorHAnsi" w:eastAsiaTheme="minorEastAsia" w:hAnsiTheme="minorHAnsi"/>
          <w:noProof/>
          <w:spacing w:val="0"/>
          <w:kern w:val="2"/>
          <w:sz w:val="24"/>
          <w:szCs w:val="24"/>
          <w:lang w:eastAsia="cs-CZ"/>
          <w14:ligatures w14:val="standardContextual"/>
        </w:rPr>
        <w:tab/>
      </w:r>
      <w:r>
        <w:rPr>
          <w:noProof/>
        </w:rPr>
        <w:t>Společné datové prostředí (CDE)</w:t>
      </w:r>
      <w:r>
        <w:rPr>
          <w:noProof/>
        </w:rPr>
        <w:tab/>
      </w:r>
      <w:r>
        <w:rPr>
          <w:noProof/>
        </w:rPr>
        <w:fldChar w:fldCharType="begin"/>
      </w:r>
      <w:r>
        <w:rPr>
          <w:noProof/>
        </w:rPr>
        <w:instrText xml:space="preserve"> PAGEREF _Toc180428367 \h </w:instrText>
      </w:r>
      <w:r>
        <w:rPr>
          <w:noProof/>
        </w:rPr>
      </w:r>
      <w:r>
        <w:rPr>
          <w:noProof/>
        </w:rPr>
        <w:fldChar w:fldCharType="separate"/>
      </w:r>
      <w:r>
        <w:rPr>
          <w:noProof/>
        </w:rPr>
        <w:t>12</w:t>
      </w:r>
      <w:r>
        <w:rPr>
          <w:noProof/>
        </w:rPr>
        <w:fldChar w:fldCharType="end"/>
      </w:r>
    </w:p>
    <w:p w14:paraId="3DC93A35" w14:textId="03638B6F"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4.3</w:t>
      </w:r>
      <w:r>
        <w:rPr>
          <w:rFonts w:asciiTheme="minorHAnsi" w:eastAsiaTheme="minorEastAsia" w:hAnsiTheme="minorHAnsi"/>
          <w:noProof/>
          <w:spacing w:val="0"/>
          <w:kern w:val="2"/>
          <w:sz w:val="24"/>
          <w:szCs w:val="24"/>
          <w:lang w:eastAsia="cs-CZ"/>
          <w14:ligatures w14:val="standardContextual"/>
        </w:rPr>
        <w:tab/>
      </w:r>
      <w:r>
        <w:rPr>
          <w:noProof/>
        </w:rPr>
        <w:t>Digitální model stavby (DiMS)</w:t>
      </w:r>
      <w:r>
        <w:rPr>
          <w:noProof/>
        </w:rPr>
        <w:tab/>
      </w:r>
      <w:r>
        <w:rPr>
          <w:noProof/>
        </w:rPr>
        <w:fldChar w:fldCharType="begin"/>
      </w:r>
      <w:r>
        <w:rPr>
          <w:noProof/>
        </w:rPr>
        <w:instrText xml:space="preserve"> PAGEREF _Toc180428368 \h </w:instrText>
      </w:r>
      <w:r>
        <w:rPr>
          <w:noProof/>
        </w:rPr>
      </w:r>
      <w:r>
        <w:rPr>
          <w:noProof/>
        </w:rPr>
        <w:fldChar w:fldCharType="separate"/>
      </w:r>
      <w:r>
        <w:rPr>
          <w:noProof/>
        </w:rPr>
        <w:t>14</w:t>
      </w:r>
      <w:r>
        <w:rPr>
          <w:noProof/>
        </w:rPr>
        <w:fldChar w:fldCharType="end"/>
      </w:r>
    </w:p>
    <w:p w14:paraId="6BCAE4E2" w14:textId="74A71860" w:rsidR="007E6F64" w:rsidRDefault="007E6F64">
      <w:pPr>
        <w:pStyle w:val="Obsah1"/>
        <w:rPr>
          <w:rFonts w:asciiTheme="minorHAnsi" w:eastAsiaTheme="minorEastAsia" w:hAnsiTheme="minorHAnsi"/>
          <w:b w:val="0"/>
          <w:caps w:val="0"/>
          <w:noProof/>
          <w:spacing w:val="0"/>
          <w:kern w:val="2"/>
          <w:sz w:val="24"/>
          <w:szCs w:val="24"/>
          <w:lang w:eastAsia="cs-CZ"/>
          <w14:ligatures w14:val="standardContextual"/>
        </w:rPr>
      </w:pPr>
      <w:r w:rsidRPr="000A7E98">
        <w:rPr>
          <w:noProof/>
          <w:w w:val="95"/>
        </w:rPr>
        <w:t>5.</w:t>
      </w:r>
      <w:r>
        <w:rPr>
          <w:rFonts w:asciiTheme="minorHAnsi" w:eastAsiaTheme="minorEastAsia" w:hAnsiTheme="minorHAnsi"/>
          <w:b w:val="0"/>
          <w:caps w:val="0"/>
          <w:noProof/>
          <w:spacing w:val="0"/>
          <w:kern w:val="2"/>
          <w:sz w:val="24"/>
          <w:szCs w:val="24"/>
          <w:lang w:eastAsia="cs-CZ"/>
          <w14:ligatures w14:val="standardContextual"/>
        </w:rPr>
        <w:tab/>
      </w:r>
      <w:r w:rsidRPr="000A7E98">
        <w:rPr>
          <w:noProof/>
          <w:w w:val="95"/>
        </w:rPr>
        <w:t>Požadavky na software, datové formáty a strukturu dat</w:t>
      </w:r>
      <w:r>
        <w:rPr>
          <w:noProof/>
        </w:rPr>
        <w:tab/>
      </w:r>
      <w:r>
        <w:rPr>
          <w:noProof/>
        </w:rPr>
        <w:fldChar w:fldCharType="begin"/>
      </w:r>
      <w:r>
        <w:rPr>
          <w:noProof/>
        </w:rPr>
        <w:instrText xml:space="preserve"> PAGEREF _Toc180428369 \h </w:instrText>
      </w:r>
      <w:r>
        <w:rPr>
          <w:noProof/>
        </w:rPr>
      </w:r>
      <w:r>
        <w:rPr>
          <w:noProof/>
        </w:rPr>
        <w:fldChar w:fldCharType="separate"/>
      </w:r>
      <w:r>
        <w:rPr>
          <w:noProof/>
        </w:rPr>
        <w:t>19</w:t>
      </w:r>
      <w:r>
        <w:rPr>
          <w:noProof/>
        </w:rPr>
        <w:fldChar w:fldCharType="end"/>
      </w:r>
    </w:p>
    <w:p w14:paraId="61BBA5F0" w14:textId="448A7447"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5.1</w:t>
      </w:r>
      <w:r>
        <w:rPr>
          <w:rFonts w:asciiTheme="minorHAnsi" w:eastAsiaTheme="minorEastAsia" w:hAnsiTheme="minorHAnsi"/>
          <w:noProof/>
          <w:spacing w:val="0"/>
          <w:kern w:val="2"/>
          <w:sz w:val="24"/>
          <w:szCs w:val="24"/>
          <w:lang w:eastAsia="cs-CZ"/>
          <w14:ligatures w14:val="standardContextual"/>
        </w:rPr>
        <w:tab/>
      </w:r>
      <w:r>
        <w:rPr>
          <w:noProof/>
        </w:rPr>
        <w:t>Datové formáty DiMS</w:t>
      </w:r>
      <w:r>
        <w:rPr>
          <w:noProof/>
        </w:rPr>
        <w:tab/>
      </w:r>
      <w:r>
        <w:rPr>
          <w:noProof/>
        </w:rPr>
        <w:fldChar w:fldCharType="begin"/>
      </w:r>
      <w:r>
        <w:rPr>
          <w:noProof/>
        </w:rPr>
        <w:instrText xml:space="preserve"> PAGEREF _Toc180428370 \h </w:instrText>
      </w:r>
      <w:r>
        <w:rPr>
          <w:noProof/>
        </w:rPr>
      </w:r>
      <w:r>
        <w:rPr>
          <w:noProof/>
        </w:rPr>
        <w:fldChar w:fldCharType="separate"/>
      </w:r>
      <w:r>
        <w:rPr>
          <w:noProof/>
        </w:rPr>
        <w:t>19</w:t>
      </w:r>
      <w:r>
        <w:rPr>
          <w:noProof/>
        </w:rPr>
        <w:fldChar w:fldCharType="end"/>
      </w:r>
    </w:p>
    <w:p w14:paraId="76D9E17E" w14:textId="0FAD528B"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5.2</w:t>
      </w:r>
      <w:r>
        <w:rPr>
          <w:rFonts w:asciiTheme="minorHAnsi" w:eastAsiaTheme="minorEastAsia" w:hAnsiTheme="minorHAnsi"/>
          <w:noProof/>
          <w:spacing w:val="0"/>
          <w:kern w:val="2"/>
          <w:sz w:val="24"/>
          <w:szCs w:val="24"/>
          <w:lang w:eastAsia="cs-CZ"/>
          <w14:ligatures w14:val="standardContextual"/>
        </w:rPr>
        <w:tab/>
      </w:r>
      <w:r>
        <w:rPr>
          <w:noProof/>
        </w:rPr>
        <w:t>Softwarové nástroje</w:t>
      </w:r>
      <w:r>
        <w:rPr>
          <w:noProof/>
        </w:rPr>
        <w:tab/>
      </w:r>
      <w:r>
        <w:rPr>
          <w:noProof/>
        </w:rPr>
        <w:fldChar w:fldCharType="begin"/>
      </w:r>
      <w:r>
        <w:rPr>
          <w:noProof/>
        </w:rPr>
        <w:instrText xml:space="preserve"> PAGEREF _Toc180428371 \h </w:instrText>
      </w:r>
      <w:r>
        <w:rPr>
          <w:noProof/>
        </w:rPr>
      </w:r>
      <w:r>
        <w:rPr>
          <w:noProof/>
        </w:rPr>
        <w:fldChar w:fldCharType="separate"/>
      </w:r>
      <w:r>
        <w:rPr>
          <w:noProof/>
        </w:rPr>
        <w:t>19</w:t>
      </w:r>
      <w:r>
        <w:rPr>
          <w:noProof/>
        </w:rPr>
        <w:fldChar w:fldCharType="end"/>
      </w:r>
    </w:p>
    <w:p w14:paraId="1FACA1E6" w14:textId="3B67F2AF"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5.3</w:t>
      </w:r>
      <w:r>
        <w:rPr>
          <w:rFonts w:asciiTheme="minorHAnsi" w:eastAsiaTheme="minorEastAsia" w:hAnsiTheme="minorHAnsi"/>
          <w:noProof/>
          <w:spacing w:val="0"/>
          <w:kern w:val="2"/>
          <w:sz w:val="24"/>
          <w:szCs w:val="24"/>
          <w:lang w:eastAsia="cs-CZ"/>
          <w14:ligatures w14:val="standardContextual"/>
        </w:rPr>
        <w:tab/>
      </w:r>
      <w:r>
        <w:rPr>
          <w:noProof/>
        </w:rPr>
        <w:t>Struktura negrafických informací elementů DiMS</w:t>
      </w:r>
      <w:r>
        <w:rPr>
          <w:noProof/>
        </w:rPr>
        <w:tab/>
      </w:r>
      <w:r>
        <w:rPr>
          <w:noProof/>
        </w:rPr>
        <w:fldChar w:fldCharType="begin"/>
      </w:r>
      <w:r>
        <w:rPr>
          <w:noProof/>
        </w:rPr>
        <w:instrText xml:space="preserve"> PAGEREF _Toc180428372 \h </w:instrText>
      </w:r>
      <w:r>
        <w:rPr>
          <w:noProof/>
        </w:rPr>
      </w:r>
      <w:r>
        <w:rPr>
          <w:noProof/>
        </w:rPr>
        <w:fldChar w:fldCharType="separate"/>
      </w:r>
      <w:r>
        <w:rPr>
          <w:noProof/>
        </w:rPr>
        <w:t>19</w:t>
      </w:r>
      <w:r>
        <w:rPr>
          <w:noProof/>
        </w:rPr>
        <w:fldChar w:fldCharType="end"/>
      </w:r>
    </w:p>
    <w:p w14:paraId="3CCBC999" w14:textId="29EC1F8A"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5.4</w:t>
      </w:r>
      <w:r>
        <w:rPr>
          <w:rFonts w:asciiTheme="minorHAnsi" w:eastAsiaTheme="minorEastAsia" w:hAnsiTheme="minorHAnsi"/>
          <w:noProof/>
          <w:spacing w:val="0"/>
          <w:kern w:val="2"/>
          <w:sz w:val="24"/>
          <w:szCs w:val="24"/>
          <w:lang w:eastAsia="cs-CZ"/>
          <w14:ligatures w14:val="standardContextual"/>
        </w:rPr>
        <w:tab/>
      </w:r>
      <w:r>
        <w:rPr>
          <w:noProof/>
        </w:rPr>
        <w:t>Klasifikace CCI</w:t>
      </w:r>
      <w:r>
        <w:rPr>
          <w:noProof/>
        </w:rPr>
        <w:tab/>
      </w:r>
      <w:r>
        <w:rPr>
          <w:noProof/>
        </w:rPr>
        <w:fldChar w:fldCharType="begin"/>
      </w:r>
      <w:r>
        <w:rPr>
          <w:noProof/>
        </w:rPr>
        <w:instrText xml:space="preserve"> PAGEREF _Toc180428373 \h </w:instrText>
      </w:r>
      <w:r>
        <w:rPr>
          <w:noProof/>
        </w:rPr>
      </w:r>
      <w:r>
        <w:rPr>
          <w:noProof/>
        </w:rPr>
        <w:fldChar w:fldCharType="separate"/>
      </w:r>
      <w:r>
        <w:rPr>
          <w:noProof/>
        </w:rPr>
        <w:t>20</w:t>
      </w:r>
      <w:r>
        <w:rPr>
          <w:noProof/>
        </w:rPr>
        <w:fldChar w:fldCharType="end"/>
      </w:r>
    </w:p>
    <w:p w14:paraId="7101D2A3" w14:textId="29045C83"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5.5</w:t>
      </w:r>
      <w:r>
        <w:rPr>
          <w:rFonts w:asciiTheme="minorHAnsi" w:eastAsiaTheme="minorEastAsia" w:hAnsiTheme="minorHAnsi"/>
          <w:noProof/>
          <w:spacing w:val="0"/>
          <w:kern w:val="2"/>
          <w:sz w:val="24"/>
          <w:szCs w:val="24"/>
          <w:lang w:eastAsia="cs-CZ"/>
          <w14:ligatures w14:val="standardContextual"/>
        </w:rPr>
        <w:tab/>
      </w:r>
      <w:r>
        <w:rPr>
          <w:noProof/>
        </w:rPr>
        <w:t>Datový standard</w:t>
      </w:r>
      <w:r>
        <w:rPr>
          <w:noProof/>
        </w:rPr>
        <w:tab/>
      </w:r>
      <w:r>
        <w:rPr>
          <w:noProof/>
        </w:rPr>
        <w:fldChar w:fldCharType="begin"/>
      </w:r>
      <w:r>
        <w:rPr>
          <w:noProof/>
        </w:rPr>
        <w:instrText xml:space="preserve"> PAGEREF _Toc180428374 \h </w:instrText>
      </w:r>
      <w:r>
        <w:rPr>
          <w:noProof/>
        </w:rPr>
      </w:r>
      <w:r>
        <w:rPr>
          <w:noProof/>
        </w:rPr>
        <w:fldChar w:fldCharType="separate"/>
      </w:r>
      <w:r>
        <w:rPr>
          <w:noProof/>
        </w:rPr>
        <w:t>21</w:t>
      </w:r>
      <w:r>
        <w:rPr>
          <w:noProof/>
        </w:rPr>
        <w:fldChar w:fldCharType="end"/>
      </w:r>
    </w:p>
    <w:p w14:paraId="6DFAB22B" w14:textId="4DD6FCE6"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5.6</w:t>
      </w:r>
      <w:r>
        <w:rPr>
          <w:rFonts w:asciiTheme="minorHAnsi" w:eastAsiaTheme="minorEastAsia" w:hAnsiTheme="minorHAnsi"/>
          <w:noProof/>
          <w:spacing w:val="0"/>
          <w:kern w:val="2"/>
          <w:sz w:val="24"/>
          <w:szCs w:val="24"/>
          <w:lang w:eastAsia="cs-CZ"/>
          <w14:ligatures w14:val="standardContextual"/>
        </w:rPr>
        <w:tab/>
      </w:r>
      <w:r>
        <w:rPr>
          <w:noProof/>
        </w:rPr>
        <w:t>Výjimky z datového standardu</w:t>
      </w:r>
      <w:r>
        <w:rPr>
          <w:noProof/>
        </w:rPr>
        <w:tab/>
      </w:r>
      <w:r>
        <w:rPr>
          <w:noProof/>
        </w:rPr>
        <w:fldChar w:fldCharType="begin"/>
      </w:r>
      <w:r>
        <w:rPr>
          <w:noProof/>
        </w:rPr>
        <w:instrText xml:space="preserve"> PAGEREF _Toc180428375 \h </w:instrText>
      </w:r>
      <w:r>
        <w:rPr>
          <w:noProof/>
        </w:rPr>
      </w:r>
      <w:r>
        <w:rPr>
          <w:noProof/>
        </w:rPr>
        <w:fldChar w:fldCharType="separate"/>
      </w:r>
      <w:r>
        <w:rPr>
          <w:noProof/>
        </w:rPr>
        <w:t>23</w:t>
      </w:r>
      <w:r>
        <w:rPr>
          <w:noProof/>
        </w:rPr>
        <w:fldChar w:fldCharType="end"/>
      </w:r>
    </w:p>
    <w:p w14:paraId="45921EAC" w14:textId="4D9E6C67" w:rsidR="007E6F64" w:rsidRDefault="007E6F64">
      <w:pPr>
        <w:pStyle w:val="Obsah1"/>
        <w:rPr>
          <w:rFonts w:asciiTheme="minorHAnsi" w:eastAsiaTheme="minorEastAsia" w:hAnsiTheme="minorHAnsi"/>
          <w:b w:val="0"/>
          <w:caps w:val="0"/>
          <w:noProof/>
          <w:spacing w:val="0"/>
          <w:kern w:val="2"/>
          <w:sz w:val="24"/>
          <w:szCs w:val="24"/>
          <w:lang w:eastAsia="cs-CZ"/>
          <w14:ligatures w14:val="standardContextual"/>
        </w:rPr>
      </w:pPr>
      <w:r w:rsidRPr="000A7E98">
        <w:rPr>
          <w:noProof/>
          <w:w w:val="95"/>
        </w:rPr>
        <w:t>6.</w:t>
      </w:r>
      <w:r>
        <w:rPr>
          <w:rFonts w:asciiTheme="minorHAnsi" w:eastAsiaTheme="minorEastAsia" w:hAnsiTheme="minorHAnsi"/>
          <w:b w:val="0"/>
          <w:caps w:val="0"/>
          <w:noProof/>
          <w:spacing w:val="0"/>
          <w:kern w:val="2"/>
          <w:sz w:val="24"/>
          <w:szCs w:val="24"/>
          <w:lang w:eastAsia="cs-CZ"/>
          <w14:ligatures w14:val="standardContextual"/>
        </w:rPr>
        <w:tab/>
      </w:r>
      <w:r w:rsidRPr="000A7E98">
        <w:rPr>
          <w:noProof/>
          <w:w w:val="95"/>
        </w:rPr>
        <w:t>Datová kontrola DiMS</w:t>
      </w:r>
      <w:r>
        <w:rPr>
          <w:noProof/>
        </w:rPr>
        <w:tab/>
      </w:r>
      <w:r>
        <w:rPr>
          <w:noProof/>
        </w:rPr>
        <w:fldChar w:fldCharType="begin"/>
      </w:r>
      <w:r>
        <w:rPr>
          <w:noProof/>
        </w:rPr>
        <w:instrText xml:space="preserve"> PAGEREF _Toc180428376 \h </w:instrText>
      </w:r>
      <w:r>
        <w:rPr>
          <w:noProof/>
        </w:rPr>
      </w:r>
      <w:r>
        <w:rPr>
          <w:noProof/>
        </w:rPr>
        <w:fldChar w:fldCharType="separate"/>
      </w:r>
      <w:r>
        <w:rPr>
          <w:noProof/>
        </w:rPr>
        <w:t>24</w:t>
      </w:r>
      <w:r>
        <w:rPr>
          <w:noProof/>
        </w:rPr>
        <w:fldChar w:fldCharType="end"/>
      </w:r>
    </w:p>
    <w:p w14:paraId="11AF7A7D" w14:textId="206EBDD2"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6.1</w:t>
      </w:r>
      <w:r>
        <w:rPr>
          <w:rFonts w:asciiTheme="minorHAnsi" w:eastAsiaTheme="minorEastAsia" w:hAnsiTheme="minorHAnsi"/>
          <w:noProof/>
          <w:spacing w:val="0"/>
          <w:kern w:val="2"/>
          <w:sz w:val="24"/>
          <w:szCs w:val="24"/>
          <w:lang w:eastAsia="cs-CZ"/>
          <w14:ligatures w14:val="standardContextual"/>
        </w:rPr>
        <w:tab/>
      </w:r>
      <w:r>
        <w:rPr>
          <w:noProof/>
        </w:rPr>
        <w:t>Kontrola negrafických informací</w:t>
      </w:r>
      <w:r>
        <w:rPr>
          <w:noProof/>
        </w:rPr>
        <w:tab/>
      </w:r>
      <w:r>
        <w:rPr>
          <w:noProof/>
        </w:rPr>
        <w:fldChar w:fldCharType="begin"/>
      </w:r>
      <w:r>
        <w:rPr>
          <w:noProof/>
        </w:rPr>
        <w:instrText xml:space="preserve"> PAGEREF _Toc180428377 \h </w:instrText>
      </w:r>
      <w:r>
        <w:rPr>
          <w:noProof/>
        </w:rPr>
      </w:r>
      <w:r>
        <w:rPr>
          <w:noProof/>
        </w:rPr>
        <w:fldChar w:fldCharType="separate"/>
      </w:r>
      <w:r>
        <w:rPr>
          <w:noProof/>
        </w:rPr>
        <w:t>24</w:t>
      </w:r>
      <w:r>
        <w:rPr>
          <w:noProof/>
        </w:rPr>
        <w:fldChar w:fldCharType="end"/>
      </w:r>
    </w:p>
    <w:p w14:paraId="13FAC443" w14:textId="5B0E2858" w:rsidR="007E6F64" w:rsidRDefault="007E6F64">
      <w:pPr>
        <w:pStyle w:val="Obsah2"/>
        <w:rPr>
          <w:rFonts w:asciiTheme="minorHAnsi" w:eastAsiaTheme="minorEastAsia" w:hAnsiTheme="minorHAnsi"/>
          <w:noProof/>
          <w:spacing w:val="0"/>
          <w:kern w:val="2"/>
          <w:sz w:val="24"/>
          <w:szCs w:val="24"/>
          <w:lang w:eastAsia="cs-CZ"/>
          <w14:ligatures w14:val="standardContextual"/>
        </w:rPr>
      </w:pPr>
      <w:r w:rsidRPr="000A7E98">
        <w:rPr>
          <w:rFonts w:asciiTheme="majorHAnsi" w:hAnsiTheme="majorHAnsi"/>
          <w:noProof/>
        </w:rPr>
        <w:t>6.2</w:t>
      </w:r>
      <w:r>
        <w:rPr>
          <w:rFonts w:asciiTheme="minorHAnsi" w:eastAsiaTheme="minorEastAsia" w:hAnsiTheme="minorHAnsi"/>
          <w:noProof/>
          <w:spacing w:val="0"/>
          <w:kern w:val="2"/>
          <w:sz w:val="24"/>
          <w:szCs w:val="24"/>
          <w:lang w:eastAsia="cs-CZ"/>
          <w14:ligatures w14:val="standardContextual"/>
        </w:rPr>
        <w:tab/>
      </w:r>
      <w:r>
        <w:rPr>
          <w:noProof/>
        </w:rPr>
        <w:t>Kontrola grafických informací</w:t>
      </w:r>
      <w:r>
        <w:rPr>
          <w:noProof/>
        </w:rPr>
        <w:tab/>
      </w:r>
      <w:r>
        <w:rPr>
          <w:noProof/>
        </w:rPr>
        <w:fldChar w:fldCharType="begin"/>
      </w:r>
      <w:r>
        <w:rPr>
          <w:noProof/>
        </w:rPr>
        <w:instrText xml:space="preserve"> PAGEREF _Toc180428378 \h </w:instrText>
      </w:r>
      <w:r>
        <w:rPr>
          <w:noProof/>
        </w:rPr>
      </w:r>
      <w:r>
        <w:rPr>
          <w:noProof/>
        </w:rPr>
        <w:fldChar w:fldCharType="separate"/>
      </w:r>
      <w:r>
        <w:rPr>
          <w:noProof/>
        </w:rPr>
        <w:t>26</w:t>
      </w:r>
      <w:r>
        <w:rPr>
          <w:noProof/>
        </w:rPr>
        <w:fldChar w:fldCharType="end"/>
      </w:r>
    </w:p>
    <w:p w14:paraId="1647F052" w14:textId="14BEFE42" w:rsidR="007E6F64" w:rsidRDefault="007E6F64">
      <w:pPr>
        <w:pStyle w:val="Obsah1"/>
        <w:rPr>
          <w:rFonts w:asciiTheme="minorHAnsi" w:eastAsiaTheme="minorEastAsia" w:hAnsiTheme="minorHAnsi"/>
          <w:b w:val="0"/>
          <w:caps w:val="0"/>
          <w:noProof/>
          <w:spacing w:val="0"/>
          <w:kern w:val="2"/>
          <w:sz w:val="24"/>
          <w:szCs w:val="24"/>
          <w:lang w:eastAsia="cs-CZ"/>
          <w14:ligatures w14:val="standardContextual"/>
        </w:rPr>
      </w:pPr>
      <w:r>
        <w:rPr>
          <w:noProof/>
        </w:rPr>
        <w:t>7.</w:t>
      </w:r>
      <w:r>
        <w:rPr>
          <w:rFonts w:asciiTheme="minorHAnsi" w:eastAsiaTheme="minorEastAsia" w:hAnsiTheme="minorHAnsi"/>
          <w:b w:val="0"/>
          <w:caps w:val="0"/>
          <w:noProof/>
          <w:spacing w:val="0"/>
          <w:kern w:val="2"/>
          <w:sz w:val="24"/>
          <w:szCs w:val="24"/>
          <w:lang w:eastAsia="cs-CZ"/>
          <w14:ligatures w14:val="standardContextual"/>
        </w:rPr>
        <w:tab/>
      </w:r>
      <w:r>
        <w:rPr>
          <w:noProof/>
        </w:rPr>
        <w:t>Přílohy</w:t>
      </w:r>
      <w:r>
        <w:rPr>
          <w:noProof/>
        </w:rPr>
        <w:tab/>
      </w:r>
      <w:r>
        <w:rPr>
          <w:noProof/>
        </w:rPr>
        <w:fldChar w:fldCharType="begin"/>
      </w:r>
      <w:r>
        <w:rPr>
          <w:noProof/>
        </w:rPr>
        <w:instrText xml:space="preserve"> PAGEREF _Toc180428379 \h </w:instrText>
      </w:r>
      <w:r>
        <w:rPr>
          <w:noProof/>
        </w:rPr>
      </w:r>
      <w:r>
        <w:rPr>
          <w:noProof/>
        </w:rPr>
        <w:fldChar w:fldCharType="separate"/>
      </w:r>
      <w:r>
        <w:rPr>
          <w:noProof/>
        </w:rPr>
        <w:t>27</w:t>
      </w:r>
      <w:r>
        <w:rPr>
          <w:noProof/>
        </w:rPr>
        <w:fldChar w:fldCharType="end"/>
      </w:r>
    </w:p>
    <w:p w14:paraId="5BF94CAA" w14:textId="60DB332F" w:rsidR="000B7A56" w:rsidRDefault="009E0953">
      <w:r w:rsidRPr="00F27BB3">
        <w:rPr>
          <w:lang w:eastAsia="ar-SA"/>
        </w:rPr>
        <w:fldChar w:fldCharType="end"/>
      </w:r>
      <w:bookmarkEnd w:id="4"/>
      <w:r w:rsidR="00D70454">
        <w:br w:type="page"/>
      </w:r>
    </w:p>
    <w:p w14:paraId="5AC63892" w14:textId="59531F48" w:rsidR="00280C98" w:rsidRPr="00D97184" w:rsidRDefault="00D40E02" w:rsidP="00316F44">
      <w:pPr>
        <w:pStyle w:val="Nadpisbezsl1-1"/>
      </w:pPr>
      <w:r>
        <w:lastRenderedPageBreak/>
        <w:t>Seznam zkratek</w:t>
      </w:r>
    </w:p>
    <w:tbl>
      <w:tblPr>
        <w:tblStyle w:val="Mkatabulky"/>
        <w:tblW w:w="0" w:type="auto"/>
        <w:tblBorders>
          <w:insideH w:val="none" w:sz="0" w:space="0" w:color="auto"/>
          <w:insideV w:val="none" w:sz="0" w:space="0" w:color="auto"/>
        </w:tblBorders>
        <w:tblLook w:val="04A0" w:firstRow="1" w:lastRow="0" w:firstColumn="1" w:lastColumn="0" w:noHBand="0" w:noVBand="1"/>
      </w:tblPr>
      <w:tblGrid>
        <w:gridCol w:w="1250"/>
        <w:gridCol w:w="7452"/>
      </w:tblGrid>
      <w:tr w:rsidR="005A26DD" w:rsidRPr="00AD0C7B" w14:paraId="7606A3DB" w14:textId="77777777" w:rsidTr="16EB36B8">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41CAF90F" w14:textId="77777777" w:rsidR="005A26DD" w:rsidRPr="00E91823" w:rsidRDefault="005A26DD" w:rsidP="00192C19">
            <w:pPr>
              <w:pStyle w:val="Zkratky1"/>
              <w:spacing w:before="0"/>
              <w:rPr>
                <w:szCs w:val="16"/>
              </w:rPr>
            </w:pPr>
            <w:bookmarkStart w:id="11" w:name="_Toc20977909"/>
            <w:r w:rsidRPr="00E91823">
              <w:rPr>
                <w:szCs w:val="16"/>
              </w:rPr>
              <w:t>BEP</w:t>
            </w:r>
            <w:r w:rsidRPr="00E91823">
              <w:rPr>
                <w:szCs w:val="16"/>
              </w:rPr>
              <w:tab/>
            </w:r>
          </w:p>
        </w:tc>
        <w:tc>
          <w:tcPr>
            <w:tcW w:w="7452" w:type="dxa"/>
            <w:shd w:val="clear" w:color="auto" w:fill="FFFFFF" w:themeFill="background1"/>
            <w:tcMar>
              <w:top w:w="28" w:type="dxa"/>
              <w:left w:w="0" w:type="dxa"/>
              <w:bottom w:w="28" w:type="dxa"/>
              <w:right w:w="0" w:type="dxa"/>
            </w:tcMar>
          </w:tcPr>
          <w:p w14:paraId="22C18B38" w14:textId="6BADB2E6" w:rsidR="005A26DD" w:rsidRPr="00E91823" w:rsidRDefault="00D238E2" w:rsidP="00192C19">
            <w:pPr>
              <w:pStyle w:val="Zkratky2"/>
              <w:spacing w:before="0"/>
              <w:cnfStyle w:val="100000000000" w:firstRow="1" w:lastRow="0" w:firstColumn="0" w:lastColumn="0" w:oddVBand="0" w:evenVBand="0" w:oddHBand="0" w:evenHBand="0" w:firstRowFirstColumn="0" w:firstRowLastColumn="0" w:lastRowFirstColumn="0" w:lastRowLastColumn="0"/>
            </w:pPr>
            <w:r>
              <w:rPr>
                <w:lang w:val="en-US"/>
              </w:rPr>
              <w:t xml:space="preserve">BIM </w:t>
            </w:r>
            <w:r w:rsidR="005A26DD" w:rsidRPr="00D238E2">
              <w:rPr>
                <w:lang w:val="en-US"/>
              </w:rPr>
              <w:t>Execution Plan</w:t>
            </w:r>
            <w:r w:rsidR="005A26DD" w:rsidRPr="00E91823">
              <w:t xml:space="preserve"> </w:t>
            </w:r>
            <w:r w:rsidR="00F40971">
              <w:t>–</w:t>
            </w:r>
            <w:r w:rsidR="005A26DD" w:rsidRPr="00E91823">
              <w:t xml:space="preserve"> </w:t>
            </w:r>
            <w:r w:rsidR="00F40971">
              <w:t xml:space="preserve">dokument </w:t>
            </w:r>
            <w:r w:rsidR="00724795">
              <w:t>P</w:t>
            </w:r>
            <w:r w:rsidR="00F40971">
              <w:t>lán realizace BIM</w:t>
            </w:r>
          </w:p>
        </w:tc>
      </w:tr>
      <w:tr w:rsidR="00B64861" w:rsidRPr="00AD0C7B" w14:paraId="4EC6B930"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F54386F" w14:textId="4F31A115" w:rsidR="00B64861" w:rsidRPr="00E91823" w:rsidRDefault="00B64861" w:rsidP="00B64861">
            <w:pPr>
              <w:pStyle w:val="Zkratky1"/>
              <w:spacing w:before="0"/>
              <w:rPr>
                <w:szCs w:val="16"/>
              </w:rPr>
            </w:pPr>
            <w:r w:rsidRPr="00E91823">
              <w:rPr>
                <w:szCs w:val="16"/>
              </w:rPr>
              <w:t>BIM</w:t>
            </w:r>
            <w:r w:rsidRPr="00E91823">
              <w:rPr>
                <w:szCs w:val="16"/>
              </w:rPr>
              <w:tab/>
            </w:r>
          </w:p>
        </w:tc>
        <w:tc>
          <w:tcPr>
            <w:tcW w:w="7452" w:type="dxa"/>
            <w:shd w:val="clear" w:color="auto" w:fill="FFFFFF" w:themeFill="background1"/>
            <w:tcMar>
              <w:top w:w="28" w:type="dxa"/>
              <w:left w:w="0" w:type="dxa"/>
              <w:bottom w:w="28" w:type="dxa"/>
              <w:right w:w="0" w:type="dxa"/>
            </w:tcMar>
          </w:tcPr>
          <w:p w14:paraId="2D05B392" w14:textId="3DFD72E1"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lang w:val="en-US"/>
              </w:rPr>
            </w:pPr>
            <w:r w:rsidRPr="00D238E2">
              <w:rPr>
                <w:lang w:val="en-US"/>
              </w:rPr>
              <w:t>Building Information Management</w:t>
            </w:r>
            <w:r>
              <w:t xml:space="preserve"> – informační management staveb</w:t>
            </w:r>
          </w:p>
        </w:tc>
      </w:tr>
      <w:tr w:rsidR="00B64861" w:rsidRPr="00AD0C7B" w14:paraId="5EFFFDA3"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EBB5175" w14:textId="6D1019A7" w:rsidR="00B64861" w:rsidRPr="00E91823" w:rsidRDefault="00B64861" w:rsidP="00B64861">
            <w:pPr>
              <w:pStyle w:val="Zkratky1"/>
              <w:spacing w:before="0"/>
              <w:rPr>
                <w:szCs w:val="16"/>
              </w:rPr>
            </w:pPr>
            <w:r w:rsidRPr="00E91823">
              <w:rPr>
                <w:szCs w:val="16"/>
              </w:rPr>
              <w:t>C</w:t>
            </w:r>
            <w:r>
              <w:rPr>
                <w:szCs w:val="16"/>
              </w:rPr>
              <w:t>CI</w:t>
            </w:r>
            <w:r w:rsidRPr="00E91823">
              <w:rPr>
                <w:szCs w:val="16"/>
              </w:rPr>
              <w:tab/>
            </w:r>
          </w:p>
        </w:tc>
        <w:tc>
          <w:tcPr>
            <w:tcW w:w="7452" w:type="dxa"/>
            <w:shd w:val="clear" w:color="auto" w:fill="FFFFFF" w:themeFill="background1"/>
            <w:tcMar>
              <w:top w:w="28" w:type="dxa"/>
              <w:left w:w="0" w:type="dxa"/>
              <w:bottom w:w="28" w:type="dxa"/>
              <w:right w:w="0" w:type="dxa"/>
            </w:tcMar>
          </w:tcPr>
          <w:p w14:paraId="6330B797" w14:textId="1DB50F49"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lang w:val="en-US"/>
              </w:rPr>
            </w:pPr>
            <w:r w:rsidRPr="00D238E2">
              <w:rPr>
                <w:lang w:val="en-US"/>
              </w:rPr>
              <w:t>Construction Classification International</w:t>
            </w:r>
            <w:r>
              <w:t xml:space="preserve"> – mezinárodní klasifikační systém pro stavebnictví</w:t>
            </w:r>
          </w:p>
        </w:tc>
      </w:tr>
      <w:tr w:rsidR="00B64861" w:rsidRPr="00AD0C7B" w14:paraId="2F16C10F"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77C8F175" w14:textId="77777777" w:rsidR="00B64861" w:rsidRPr="00E91823" w:rsidRDefault="00B64861" w:rsidP="00B64861">
            <w:pPr>
              <w:pStyle w:val="Zkratky1"/>
              <w:spacing w:before="0"/>
              <w:rPr>
                <w:szCs w:val="16"/>
              </w:rPr>
            </w:pPr>
            <w:r w:rsidRPr="00E91823">
              <w:rPr>
                <w:szCs w:val="16"/>
              </w:rPr>
              <w:t>CDE</w:t>
            </w:r>
            <w:r w:rsidRPr="00E91823">
              <w:rPr>
                <w:szCs w:val="16"/>
              </w:rPr>
              <w:tab/>
            </w:r>
          </w:p>
        </w:tc>
        <w:tc>
          <w:tcPr>
            <w:tcW w:w="7452" w:type="dxa"/>
            <w:shd w:val="clear" w:color="auto" w:fill="FFFFFF" w:themeFill="background1"/>
            <w:tcMar>
              <w:top w:w="28" w:type="dxa"/>
              <w:left w:w="0" w:type="dxa"/>
              <w:bottom w:w="28" w:type="dxa"/>
              <w:right w:w="0" w:type="dxa"/>
            </w:tcMar>
          </w:tcPr>
          <w:p w14:paraId="72E3FABB" w14:textId="2CCC8D48" w:rsidR="00B64861" w:rsidRPr="00E91823" w:rsidRDefault="00C864B7"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AA6A11">
              <w:rPr>
                <w:lang w:val="fr-FR"/>
              </w:rPr>
              <w:t>Com</w:t>
            </w:r>
            <w:r w:rsidR="00023064" w:rsidRPr="00AA6A11">
              <w:rPr>
                <w:lang w:val="fr-FR"/>
              </w:rPr>
              <w:t>m</w:t>
            </w:r>
            <w:r w:rsidRPr="00AA6A11">
              <w:rPr>
                <w:lang w:val="fr-FR"/>
              </w:rPr>
              <w:t>on Data Environment</w:t>
            </w:r>
            <w:r>
              <w:t xml:space="preserve"> – </w:t>
            </w:r>
            <w:r w:rsidR="00B64861" w:rsidRPr="00E91823">
              <w:t>Společné datové prostředí</w:t>
            </w:r>
          </w:p>
        </w:tc>
      </w:tr>
      <w:tr w:rsidR="00B64861" w:rsidRPr="00AD0C7B" w14:paraId="6C862612"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E77DA36" w14:textId="25441107" w:rsidR="00B64861" w:rsidRPr="00E91823" w:rsidRDefault="00B64861" w:rsidP="00B64861">
            <w:pPr>
              <w:pStyle w:val="Zkratky1"/>
              <w:spacing w:before="0"/>
              <w:rPr>
                <w:szCs w:val="16"/>
              </w:rPr>
            </w:pPr>
            <w:r>
              <w:rPr>
                <w:szCs w:val="16"/>
              </w:rPr>
              <w:t>ČAS</w:t>
            </w:r>
            <w:r w:rsidRPr="00E91823">
              <w:rPr>
                <w:szCs w:val="16"/>
              </w:rPr>
              <w:tab/>
            </w:r>
          </w:p>
        </w:tc>
        <w:tc>
          <w:tcPr>
            <w:tcW w:w="7452" w:type="dxa"/>
            <w:shd w:val="clear" w:color="auto" w:fill="FFFFFF" w:themeFill="background1"/>
            <w:tcMar>
              <w:top w:w="28" w:type="dxa"/>
              <w:left w:w="0" w:type="dxa"/>
              <w:bottom w:w="28" w:type="dxa"/>
              <w:right w:w="0" w:type="dxa"/>
            </w:tcMar>
          </w:tcPr>
          <w:p w14:paraId="06FB29FB" w14:textId="6926340A" w:rsidR="00B64861" w:rsidRP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B64861">
              <w:t>Česká agentura pro standardizaci</w:t>
            </w:r>
          </w:p>
        </w:tc>
      </w:tr>
      <w:tr w:rsidR="00B64861" w:rsidRPr="00AD0C7B" w14:paraId="59C9B7B9"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6F9304C" w14:textId="77777777" w:rsidR="00B64861" w:rsidRPr="00E91823" w:rsidRDefault="00B64861" w:rsidP="00B64861">
            <w:pPr>
              <w:pStyle w:val="Zkratky1"/>
              <w:spacing w:before="0"/>
              <w:rPr>
                <w:szCs w:val="16"/>
              </w:rPr>
            </w:pPr>
            <w:r w:rsidRPr="00E91823">
              <w:rPr>
                <w:szCs w:val="16"/>
              </w:rPr>
              <w:t>D</w:t>
            </w:r>
            <w:r>
              <w:rPr>
                <w:szCs w:val="16"/>
              </w:rPr>
              <w:t>iMS</w:t>
            </w:r>
            <w:r w:rsidRPr="00E91823">
              <w:rPr>
                <w:szCs w:val="16"/>
              </w:rPr>
              <w:tab/>
            </w:r>
          </w:p>
        </w:tc>
        <w:tc>
          <w:tcPr>
            <w:tcW w:w="7452" w:type="dxa"/>
            <w:shd w:val="clear" w:color="auto" w:fill="FFFFFF" w:themeFill="background1"/>
            <w:tcMar>
              <w:top w:w="28" w:type="dxa"/>
              <w:left w:w="0" w:type="dxa"/>
              <w:bottom w:w="28" w:type="dxa"/>
              <w:right w:w="0" w:type="dxa"/>
            </w:tcMar>
          </w:tcPr>
          <w:p w14:paraId="70BE90E6" w14:textId="77777777"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t>Digitální model stavby</w:t>
            </w:r>
          </w:p>
        </w:tc>
      </w:tr>
      <w:tr w:rsidR="00B64861" w:rsidRPr="00AD0C7B" w14:paraId="4469E364"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2867891" w14:textId="7D86901C" w:rsidR="00B64861" w:rsidRPr="00E91823" w:rsidRDefault="00B64861" w:rsidP="00B64861">
            <w:pPr>
              <w:pStyle w:val="Zkratky1"/>
              <w:spacing w:before="0"/>
              <w:rPr>
                <w:szCs w:val="16"/>
              </w:rPr>
            </w:pPr>
            <w:r>
              <w:rPr>
                <w:szCs w:val="16"/>
              </w:rPr>
              <w:t>DOC(X)</w:t>
            </w:r>
            <w:r w:rsidRPr="00E91823">
              <w:rPr>
                <w:szCs w:val="16"/>
              </w:rPr>
              <w:tab/>
            </w:r>
          </w:p>
        </w:tc>
        <w:tc>
          <w:tcPr>
            <w:tcW w:w="7452" w:type="dxa"/>
            <w:shd w:val="clear" w:color="auto" w:fill="FFFFFF" w:themeFill="background1"/>
            <w:tcMar>
              <w:top w:w="28" w:type="dxa"/>
              <w:left w:w="0" w:type="dxa"/>
              <w:bottom w:w="28" w:type="dxa"/>
              <w:right w:w="0" w:type="dxa"/>
            </w:tcMar>
          </w:tcPr>
          <w:p w14:paraId="5BCC3714" w14:textId="722AAB0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Formát textového dokumentu</w:t>
            </w:r>
          </w:p>
        </w:tc>
      </w:tr>
      <w:tr w:rsidR="00B64861" w:rsidRPr="00AD0C7B" w14:paraId="15F335F0"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F87B965" w14:textId="64D850B9" w:rsidR="00B64861" w:rsidRPr="00E91823" w:rsidRDefault="00B64861" w:rsidP="00B64861">
            <w:pPr>
              <w:pStyle w:val="Zkratky1"/>
              <w:spacing w:before="0"/>
              <w:rPr>
                <w:szCs w:val="16"/>
              </w:rPr>
            </w:pPr>
            <w:r w:rsidRPr="00E91823">
              <w:rPr>
                <w:szCs w:val="16"/>
              </w:rPr>
              <w:t>DS</w:t>
            </w:r>
            <w:r w:rsidRPr="00E91823">
              <w:rPr>
                <w:szCs w:val="16"/>
              </w:rPr>
              <w:tab/>
            </w:r>
          </w:p>
        </w:tc>
        <w:tc>
          <w:tcPr>
            <w:tcW w:w="7452" w:type="dxa"/>
            <w:shd w:val="clear" w:color="auto" w:fill="FFFFFF" w:themeFill="background1"/>
            <w:tcMar>
              <w:top w:w="28" w:type="dxa"/>
              <w:left w:w="0" w:type="dxa"/>
              <w:bottom w:w="28" w:type="dxa"/>
              <w:right w:w="0" w:type="dxa"/>
            </w:tcMar>
          </w:tcPr>
          <w:p w14:paraId="34E024DE" w14:textId="6AB6C84C"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E91823">
              <w:t>Datový standard</w:t>
            </w:r>
          </w:p>
        </w:tc>
      </w:tr>
      <w:tr w:rsidR="00B64861" w:rsidRPr="00AD0C7B" w14:paraId="541C495E"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E68F122" w14:textId="77777777" w:rsidR="00B64861" w:rsidRPr="00E91823" w:rsidRDefault="00B64861" w:rsidP="00B64861">
            <w:pPr>
              <w:pStyle w:val="Zkratky1"/>
              <w:spacing w:before="0"/>
              <w:rPr>
                <w:szCs w:val="16"/>
              </w:rPr>
            </w:pPr>
            <w:r>
              <w:rPr>
                <w:szCs w:val="16"/>
              </w:rPr>
              <w:t>EIR</w:t>
            </w:r>
            <w:r w:rsidRPr="00E91823">
              <w:rPr>
                <w:szCs w:val="16"/>
              </w:rPr>
              <w:tab/>
            </w:r>
          </w:p>
        </w:tc>
        <w:tc>
          <w:tcPr>
            <w:tcW w:w="7452" w:type="dxa"/>
            <w:shd w:val="clear" w:color="auto" w:fill="FFFFFF" w:themeFill="background1"/>
            <w:tcMar>
              <w:top w:w="28" w:type="dxa"/>
              <w:left w:w="0" w:type="dxa"/>
              <w:bottom w:w="28" w:type="dxa"/>
              <w:right w:w="0" w:type="dxa"/>
            </w:tcMar>
          </w:tcPr>
          <w:p w14:paraId="0AF780FE" w14:textId="37AD77D2"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t xml:space="preserve">Dokument </w:t>
            </w:r>
            <w:r w:rsidRPr="00D068FA">
              <w:t xml:space="preserve">Požadavky </w:t>
            </w:r>
            <w:r>
              <w:t>na výměnu informací</w:t>
            </w:r>
          </w:p>
        </w:tc>
      </w:tr>
      <w:tr w:rsidR="00B64861" w:rsidRPr="00AD0C7B" w14:paraId="5E440D8E"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C3784B9" w14:textId="77777777" w:rsidR="00B64861" w:rsidRPr="00E91823" w:rsidRDefault="00B64861" w:rsidP="00B64861">
            <w:pPr>
              <w:pStyle w:val="Zkratky1"/>
              <w:spacing w:before="0"/>
              <w:rPr>
                <w:szCs w:val="16"/>
              </w:rPr>
            </w:pPr>
            <w:r w:rsidRPr="00E91823">
              <w:rPr>
                <w:szCs w:val="16"/>
              </w:rPr>
              <w:t>GŘ</w:t>
            </w:r>
            <w:r w:rsidRPr="00E91823">
              <w:rPr>
                <w:szCs w:val="16"/>
              </w:rPr>
              <w:tab/>
            </w:r>
          </w:p>
        </w:tc>
        <w:tc>
          <w:tcPr>
            <w:tcW w:w="7452" w:type="dxa"/>
            <w:shd w:val="clear" w:color="auto" w:fill="FFFFFF" w:themeFill="background1"/>
            <w:tcMar>
              <w:top w:w="28" w:type="dxa"/>
              <w:left w:w="0" w:type="dxa"/>
              <w:bottom w:w="28" w:type="dxa"/>
              <w:right w:w="0" w:type="dxa"/>
            </w:tcMar>
          </w:tcPr>
          <w:p w14:paraId="58EB846C" w14:textId="1446D05C"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t>Generální ředitelství</w:t>
            </w:r>
            <w:r>
              <w:t xml:space="preserve"> Správy železnic</w:t>
            </w:r>
          </w:p>
        </w:tc>
      </w:tr>
      <w:tr w:rsidR="00B64861" w:rsidRPr="00AD0C7B" w14:paraId="1B75F1A8"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73C8F71F" w14:textId="77777777" w:rsidR="00B64861" w:rsidRPr="00E91823" w:rsidRDefault="00B64861" w:rsidP="00B64861">
            <w:pPr>
              <w:pStyle w:val="Zkratky1"/>
              <w:spacing w:before="0"/>
              <w:rPr>
                <w:szCs w:val="16"/>
              </w:rPr>
            </w:pPr>
            <w:r w:rsidRPr="00E91823">
              <w:rPr>
                <w:szCs w:val="16"/>
              </w:rPr>
              <w:t>HIP</w:t>
            </w:r>
            <w:r w:rsidRPr="00E91823">
              <w:rPr>
                <w:szCs w:val="16"/>
              </w:rPr>
              <w:tab/>
            </w:r>
          </w:p>
        </w:tc>
        <w:tc>
          <w:tcPr>
            <w:tcW w:w="7452" w:type="dxa"/>
            <w:shd w:val="clear" w:color="auto" w:fill="FFFFFF" w:themeFill="background1"/>
            <w:tcMar>
              <w:top w:w="28" w:type="dxa"/>
              <w:left w:w="0" w:type="dxa"/>
              <w:bottom w:w="28" w:type="dxa"/>
              <w:right w:w="0" w:type="dxa"/>
            </w:tcMar>
          </w:tcPr>
          <w:p w14:paraId="7FBD47BC" w14:textId="66D1CEB5"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t xml:space="preserve">Hlavní </w:t>
            </w:r>
            <w:r>
              <w:t xml:space="preserve">inženýr projektu </w:t>
            </w:r>
            <w:r w:rsidRPr="00D43D37">
              <w:t xml:space="preserve">– projektový manažer </w:t>
            </w:r>
            <w:r>
              <w:t>Dodavatel</w:t>
            </w:r>
            <w:r w:rsidRPr="00D43D37">
              <w:t>e – vedoucí týmu</w:t>
            </w:r>
          </w:p>
        </w:tc>
      </w:tr>
      <w:tr w:rsidR="00B64861" w:rsidRPr="00AD0C7B" w14:paraId="745D0B2C"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6C48556" w14:textId="77777777" w:rsidR="00B64861" w:rsidRPr="00E91823" w:rsidRDefault="00B64861" w:rsidP="00B64861">
            <w:pPr>
              <w:pStyle w:val="Zkratky1"/>
              <w:spacing w:before="0"/>
              <w:rPr>
                <w:szCs w:val="16"/>
              </w:rPr>
            </w:pPr>
            <w:r w:rsidRPr="00E91823">
              <w:rPr>
                <w:szCs w:val="16"/>
              </w:rPr>
              <w:t>HIS</w:t>
            </w:r>
            <w:r w:rsidRPr="00E91823">
              <w:rPr>
                <w:szCs w:val="16"/>
              </w:rPr>
              <w:tab/>
            </w:r>
          </w:p>
        </w:tc>
        <w:tc>
          <w:tcPr>
            <w:tcW w:w="7452" w:type="dxa"/>
            <w:shd w:val="clear" w:color="auto" w:fill="FFFFFF" w:themeFill="background1"/>
            <w:tcMar>
              <w:top w:w="28" w:type="dxa"/>
              <w:left w:w="0" w:type="dxa"/>
              <w:bottom w:w="28" w:type="dxa"/>
              <w:right w:w="0" w:type="dxa"/>
            </w:tcMar>
          </w:tcPr>
          <w:p w14:paraId="0C3BFCC7" w14:textId="1E2A3CCC" w:rsidR="00B64861" w:rsidRPr="00D43D37" w:rsidRDefault="610BE292" w:rsidP="00B64861">
            <w:pPr>
              <w:pStyle w:val="Zkratky2"/>
              <w:spacing w:before="0"/>
              <w:cnfStyle w:val="000000000000" w:firstRow="0" w:lastRow="0" w:firstColumn="0" w:lastColumn="0" w:oddVBand="0" w:evenVBand="0" w:oddHBand="0" w:evenHBand="0" w:firstRowFirstColumn="0" w:firstRowLastColumn="0" w:lastRowFirstColumn="0" w:lastRowLastColumn="0"/>
            </w:pPr>
            <w:r>
              <w:t>Hlavní inženýr stavby – projektový manažer Objednatele</w:t>
            </w:r>
            <w:r w:rsidR="00904B80">
              <w:t xml:space="preserve"> – vedoucí týmu</w:t>
            </w:r>
          </w:p>
        </w:tc>
      </w:tr>
      <w:tr w:rsidR="00B64861" w:rsidRPr="00AD0C7B" w14:paraId="51F90C4C"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52F0398" w14:textId="587C14C6" w:rsidR="00B64861" w:rsidRPr="00E91823" w:rsidRDefault="00B64861" w:rsidP="00B64861">
            <w:pPr>
              <w:pStyle w:val="Zkratky1"/>
              <w:spacing w:before="0"/>
              <w:rPr>
                <w:szCs w:val="16"/>
              </w:rPr>
            </w:pPr>
            <w:r>
              <w:rPr>
                <w:szCs w:val="16"/>
              </w:rPr>
              <w:t>HW</w:t>
            </w:r>
            <w:r w:rsidRPr="00E91823">
              <w:rPr>
                <w:szCs w:val="16"/>
              </w:rPr>
              <w:tab/>
            </w:r>
          </w:p>
        </w:tc>
        <w:tc>
          <w:tcPr>
            <w:tcW w:w="7452" w:type="dxa"/>
            <w:shd w:val="clear" w:color="auto" w:fill="FFFFFF" w:themeFill="background1"/>
            <w:tcMar>
              <w:top w:w="28" w:type="dxa"/>
              <w:left w:w="0" w:type="dxa"/>
              <w:bottom w:w="28" w:type="dxa"/>
              <w:right w:w="0" w:type="dxa"/>
            </w:tcMar>
          </w:tcPr>
          <w:p w14:paraId="47A9A3AD" w14:textId="51D3FC73"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Hardware (vybavení výpočetní technikou</w:t>
            </w:r>
            <w:r w:rsidRPr="00854DAB">
              <w:rPr>
                <w:rFonts w:asciiTheme="minorHAnsi" w:eastAsia="SimSun" w:hAnsiTheme="minorHAnsi" w:cs="font350"/>
                <w:lang w:eastAsia="ar-SA"/>
              </w:rPr>
              <w:t>)</w:t>
            </w:r>
          </w:p>
        </w:tc>
      </w:tr>
      <w:tr w:rsidR="00B64861" w:rsidRPr="00AD0C7B" w14:paraId="1109AA59"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0828F9F" w14:textId="77777777" w:rsidR="00B64861" w:rsidRPr="00E91823" w:rsidRDefault="00B64861" w:rsidP="00B64861">
            <w:pPr>
              <w:pStyle w:val="Zkratky1"/>
              <w:spacing w:before="0"/>
              <w:rPr>
                <w:szCs w:val="16"/>
              </w:rPr>
            </w:pPr>
            <w:r w:rsidRPr="00E91823">
              <w:rPr>
                <w:szCs w:val="16"/>
              </w:rPr>
              <w:t>IFC</w:t>
            </w:r>
            <w:r w:rsidRPr="00E91823">
              <w:rPr>
                <w:szCs w:val="16"/>
              </w:rPr>
              <w:tab/>
            </w:r>
          </w:p>
        </w:tc>
        <w:tc>
          <w:tcPr>
            <w:tcW w:w="7452" w:type="dxa"/>
            <w:shd w:val="clear" w:color="auto" w:fill="FFFFFF" w:themeFill="background1"/>
            <w:tcMar>
              <w:top w:w="28" w:type="dxa"/>
              <w:left w:w="0" w:type="dxa"/>
              <w:bottom w:w="28" w:type="dxa"/>
              <w:right w:w="0" w:type="dxa"/>
            </w:tcMar>
          </w:tcPr>
          <w:p w14:paraId="1BCC8B53" w14:textId="1AFD44B6"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386F02">
              <w:rPr>
                <w:rFonts w:asciiTheme="minorHAnsi" w:eastAsia="SimSun" w:hAnsiTheme="minorHAnsi" w:cs="font350"/>
                <w:lang w:val="en-US" w:eastAsia="ar-SA"/>
              </w:rPr>
              <w:t>Industry Foundation Classes</w:t>
            </w:r>
            <w:r w:rsidRPr="00D43D37">
              <w:rPr>
                <w:rFonts w:asciiTheme="minorHAnsi" w:eastAsia="SimSun" w:hAnsiTheme="minorHAnsi" w:cs="font350"/>
                <w:lang w:eastAsia="ar-SA"/>
              </w:rPr>
              <w:t xml:space="preserve"> – </w:t>
            </w:r>
            <w:r>
              <w:rPr>
                <w:rFonts w:asciiTheme="minorHAnsi" w:eastAsia="SimSun" w:hAnsiTheme="minorHAnsi" w:cs="font350"/>
                <w:lang w:eastAsia="ar-SA"/>
              </w:rPr>
              <w:t>otevřený výměnný</w:t>
            </w:r>
            <w:r w:rsidRPr="00D43D37">
              <w:rPr>
                <w:rFonts w:asciiTheme="minorHAnsi" w:eastAsia="SimSun" w:hAnsiTheme="minorHAnsi" w:cs="font350"/>
                <w:lang w:eastAsia="ar-SA"/>
              </w:rPr>
              <w:t xml:space="preserve"> datový formát</w:t>
            </w:r>
            <w:r>
              <w:rPr>
                <w:rFonts w:asciiTheme="minorHAnsi" w:eastAsia="SimSun" w:hAnsiTheme="minorHAnsi" w:cs="font350"/>
                <w:lang w:eastAsia="ar-SA"/>
              </w:rPr>
              <w:t xml:space="preserve"> DiMS</w:t>
            </w:r>
          </w:p>
        </w:tc>
      </w:tr>
      <w:tr w:rsidR="00B64861" w:rsidRPr="00AD0C7B" w14:paraId="1CD275A2"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AD8DED7" w14:textId="77777777" w:rsidR="00B64861" w:rsidRPr="00E91823" w:rsidRDefault="00B64861" w:rsidP="00B64861">
            <w:pPr>
              <w:pStyle w:val="Zkratky1"/>
              <w:spacing w:before="0"/>
              <w:rPr>
                <w:szCs w:val="16"/>
              </w:rPr>
            </w:pPr>
            <w:r w:rsidRPr="00E91823">
              <w:rPr>
                <w:szCs w:val="16"/>
              </w:rPr>
              <w:t>I</w:t>
            </w:r>
            <w:r>
              <w:rPr>
                <w:szCs w:val="16"/>
              </w:rPr>
              <w:t>MS</w:t>
            </w:r>
            <w:r w:rsidRPr="00E91823">
              <w:rPr>
                <w:szCs w:val="16"/>
              </w:rPr>
              <w:tab/>
            </w:r>
          </w:p>
        </w:tc>
        <w:tc>
          <w:tcPr>
            <w:tcW w:w="7452" w:type="dxa"/>
            <w:shd w:val="clear" w:color="auto" w:fill="FFFFFF" w:themeFill="background1"/>
            <w:tcMar>
              <w:top w:w="28" w:type="dxa"/>
              <w:left w:w="0" w:type="dxa"/>
              <w:bottom w:w="28" w:type="dxa"/>
              <w:right w:w="0" w:type="dxa"/>
            </w:tcMar>
          </w:tcPr>
          <w:p w14:paraId="2CE9B506"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Informační model stavby</w:t>
            </w:r>
          </w:p>
        </w:tc>
      </w:tr>
      <w:tr w:rsidR="00B64861" w:rsidRPr="00AD0C7B" w14:paraId="151973E6"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5193CC2" w14:textId="1C56EDB2" w:rsidR="00B64861" w:rsidRPr="00E91823" w:rsidRDefault="00B64861" w:rsidP="00B64861">
            <w:pPr>
              <w:pStyle w:val="Zkratky1"/>
              <w:spacing w:before="0"/>
              <w:rPr>
                <w:szCs w:val="16"/>
              </w:rPr>
            </w:pPr>
            <w:r>
              <w:rPr>
                <w:szCs w:val="16"/>
              </w:rPr>
              <w:t>O</w:t>
            </w:r>
            <w:r w:rsidRPr="00E91823">
              <w:rPr>
                <w:szCs w:val="16"/>
              </w:rPr>
              <w:t>Ř</w:t>
            </w:r>
            <w:r w:rsidRPr="00E91823">
              <w:rPr>
                <w:szCs w:val="16"/>
              </w:rPr>
              <w:tab/>
            </w:r>
          </w:p>
        </w:tc>
        <w:tc>
          <w:tcPr>
            <w:tcW w:w="7452" w:type="dxa"/>
            <w:shd w:val="clear" w:color="auto" w:fill="FFFFFF" w:themeFill="background1"/>
            <w:tcMar>
              <w:top w:w="28" w:type="dxa"/>
              <w:left w:w="0" w:type="dxa"/>
              <w:bottom w:w="28" w:type="dxa"/>
              <w:right w:w="0" w:type="dxa"/>
            </w:tcMar>
          </w:tcPr>
          <w:p w14:paraId="343CA1D7" w14:textId="4DE97C1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t>Oblast</w:t>
            </w:r>
            <w:r w:rsidRPr="00D43D37">
              <w:t>ní ředitelství</w:t>
            </w:r>
            <w:r>
              <w:t xml:space="preserve"> Správy železnic</w:t>
            </w:r>
          </w:p>
        </w:tc>
      </w:tr>
      <w:tr w:rsidR="00B64861" w:rsidRPr="00AD0C7B" w14:paraId="208410F3"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116C8D2" w14:textId="114946B6" w:rsidR="00B64861" w:rsidRPr="00E91823" w:rsidRDefault="00B64861" w:rsidP="00B64861">
            <w:pPr>
              <w:pStyle w:val="Zkratky1"/>
              <w:spacing w:before="0"/>
              <w:rPr>
                <w:szCs w:val="16"/>
              </w:rPr>
            </w:pPr>
            <w:r w:rsidRPr="00E91823">
              <w:rPr>
                <w:szCs w:val="16"/>
              </w:rPr>
              <w:t>PDF</w:t>
            </w:r>
            <w:r w:rsidRPr="00E91823">
              <w:rPr>
                <w:szCs w:val="16"/>
              </w:rPr>
              <w:tab/>
            </w:r>
          </w:p>
        </w:tc>
        <w:tc>
          <w:tcPr>
            <w:tcW w:w="7452" w:type="dxa"/>
            <w:shd w:val="clear" w:color="auto" w:fill="FFFFFF" w:themeFill="background1"/>
            <w:tcMar>
              <w:top w:w="28" w:type="dxa"/>
              <w:left w:w="0" w:type="dxa"/>
              <w:bottom w:w="28" w:type="dxa"/>
              <w:right w:w="0" w:type="dxa"/>
            </w:tcMar>
          </w:tcPr>
          <w:p w14:paraId="5222EA51" w14:textId="432A5FE0"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Formát přenosného dokumentu</w:t>
            </w:r>
          </w:p>
        </w:tc>
      </w:tr>
      <w:tr w:rsidR="00B64861" w:rsidRPr="00AD0C7B" w14:paraId="38911924"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3D7F0DF9" w14:textId="4BACF136" w:rsidR="00B64861" w:rsidRPr="00E91823" w:rsidRDefault="00B64861" w:rsidP="00B64861">
            <w:pPr>
              <w:pStyle w:val="Zkratky1"/>
              <w:spacing w:before="0"/>
              <w:rPr>
                <w:szCs w:val="16"/>
              </w:rPr>
            </w:pPr>
            <w:r w:rsidRPr="00E91823">
              <w:rPr>
                <w:szCs w:val="16"/>
              </w:rPr>
              <w:t>PS</w:t>
            </w:r>
            <w:r w:rsidRPr="00E91823">
              <w:rPr>
                <w:szCs w:val="16"/>
              </w:rPr>
              <w:tab/>
            </w:r>
          </w:p>
        </w:tc>
        <w:tc>
          <w:tcPr>
            <w:tcW w:w="7452" w:type="dxa"/>
            <w:shd w:val="clear" w:color="auto" w:fill="FFFFFF" w:themeFill="background1"/>
            <w:tcMar>
              <w:top w:w="28" w:type="dxa"/>
              <w:left w:w="0" w:type="dxa"/>
              <w:bottom w:w="28" w:type="dxa"/>
              <w:right w:w="0" w:type="dxa"/>
            </w:tcMar>
          </w:tcPr>
          <w:p w14:paraId="4E47EE63" w14:textId="44AE807B"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Provozní soubor – objekt technologické části dokumentace</w:t>
            </w:r>
          </w:p>
        </w:tc>
      </w:tr>
      <w:tr w:rsidR="00B64861" w:rsidRPr="00AD0C7B" w14:paraId="522CC04C"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50F999D" w14:textId="6BEB0768" w:rsidR="00B64861" w:rsidRPr="00E91823" w:rsidRDefault="00B64861" w:rsidP="00B64861">
            <w:pPr>
              <w:pStyle w:val="Zkratky1"/>
              <w:spacing w:before="0"/>
              <w:rPr>
                <w:szCs w:val="16"/>
              </w:rPr>
            </w:pPr>
            <w:r>
              <w:rPr>
                <w:szCs w:val="16"/>
              </w:rPr>
              <w:t>s</w:t>
            </w:r>
            <w:r w:rsidRPr="00E91823">
              <w:rPr>
                <w:szCs w:val="16"/>
              </w:rPr>
              <w:t>D</w:t>
            </w:r>
            <w:r>
              <w:rPr>
                <w:szCs w:val="16"/>
              </w:rPr>
              <w:t>iMS</w:t>
            </w:r>
            <w:r w:rsidRPr="00E91823">
              <w:rPr>
                <w:szCs w:val="16"/>
              </w:rPr>
              <w:tab/>
            </w:r>
          </w:p>
        </w:tc>
        <w:tc>
          <w:tcPr>
            <w:tcW w:w="7452" w:type="dxa"/>
            <w:shd w:val="clear" w:color="auto" w:fill="FFFFFF" w:themeFill="background1"/>
            <w:tcMar>
              <w:top w:w="28" w:type="dxa"/>
              <w:left w:w="0" w:type="dxa"/>
              <w:bottom w:w="28" w:type="dxa"/>
              <w:right w:w="0" w:type="dxa"/>
            </w:tcMar>
          </w:tcPr>
          <w:p w14:paraId="5284F80C" w14:textId="32880663" w:rsidR="00B64861"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t>Sdružený digitální model stavby</w:t>
            </w:r>
          </w:p>
        </w:tc>
      </w:tr>
      <w:tr w:rsidR="00B64861" w:rsidRPr="00AD0C7B" w14:paraId="78E509E0"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0F78225" w14:textId="77777777" w:rsidR="00B64861" w:rsidRPr="00E91823" w:rsidRDefault="00B64861" w:rsidP="00B64861">
            <w:pPr>
              <w:pStyle w:val="Zkratky1"/>
              <w:spacing w:before="0"/>
              <w:rPr>
                <w:szCs w:val="16"/>
              </w:rPr>
            </w:pPr>
            <w:r>
              <w:rPr>
                <w:szCs w:val="16"/>
              </w:rPr>
              <w:t>SFDI</w:t>
            </w:r>
            <w:r w:rsidRPr="00E91823">
              <w:rPr>
                <w:szCs w:val="16"/>
              </w:rPr>
              <w:tab/>
            </w:r>
          </w:p>
        </w:tc>
        <w:tc>
          <w:tcPr>
            <w:tcW w:w="7452" w:type="dxa"/>
            <w:shd w:val="clear" w:color="auto" w:fill="FFFFFF" w:themeFill="background1"/>
            <w:tcMar>
              <w:top w:w="28" w:type="dxa"/>
              <w:left w:w="0" w:type="dxa"/>
              <w:bottom w:w="28" w:type="dxa"/>
              <w:right w:w="0" w:type="dxa"/>
            </w:tcMar>
          </w:tcPr>
          <w:p w14:paraId="4248AB6B"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Státní fond dopravní infrastruktury</w:t>
            </w:r>
          </w:p>
        </w:tc>
      </w:tr>
      <w:tr w:rsidR="00B64861" w:rsidRPr="00AD0C7B" w14:paraId="747F7A20"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5B8C6B2" w14:textId="77777777" w:rsidR="00B64861" w:rsidRPr="00E91823" w:rsidRDefault="00B64861" w:rsidP="00B64861">
            <w:pPr>
              <w:pStyle w:val="Zkratky1"/>
              <w:spacing w:before="0"/>
              <w:rPr>
                <w:szCs w:val="16"/>
              </w:rPr>
            </w:pPr>
            <w:r w:rsidRPr="00E91823">
              <w:rPr>
                <w:szCs w:val="16"/>
              </w:rPr>
              <w:t>SO</w:t>
            </w:r>
            <w:r w:rsidRPr="00E91823">
              <w:rPr>
                <w:szCs w:val="16"/>
              </w:rPr>
              <w:tab/>
            </w:r>
          </w:p>
        </w:tc>
        <w:tc>
          <w:tcPr>
            <w:tcW w:w="7452" w:type="dxa"/>
            <w:shd w:val="clear" w:color="auto" w:fill="FFFFFF" w:themeFill="background1"/>
            <w:tcMar>
              <w:top w:w="28" w:type="dxa"/>
              <w:left w:w="0" w:type="dxa"/>
              <w:bottom w:w="28" w:type="dxa"/>
              <w:right w:w="0" w:type="dxa"/>
            </w:tcMar>
          </w:tcPr>
          <w:p w14:paraId="1CAB58EF"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rPr>
                <w:rFonts w:asciiTheme="minorHAnsi" w:eastAsia="SimSun" w:hAnsiTheme="minorHAnsi" w:cs="font350"/>
                <w:lang w:eastAsia="ar-SA"/>
              </w:rPr>
              <w:t>Stavební objekt</w:t>
            </w:r>
          </w:p>
        </w:tc>
      </w:tr>
      <w:tr w:rsidR="00B64861" w:rsidRPr="00AD0C7B" w14:paraId="268CCEA8"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1D99C8C1" w14:textId="394AFF73" w:rsidR="00B64861" w:rsidRPr="00E91823" w:rsidRDefault="00B64861" w:rsidP="00B64861">
            <w:pPr>
              <w:pStyle w:val="Zkratky1"/>
              <w:spacing w:before="0"/>
              <w:rPr>
                <w:szCs w:val="16"/>
              </w:rPr>
            </w:pPr>
            <w:r w:rsidRPr="00E91823">
              <w:rPr>
                <w:szCs w:val="16"/>
              </w:rPr>
              <w:t>S</w:t>
            </w:r>
            <w:r>
              <w:rPr>
                <w:szCs w:val="16"/>
              </w:rPr>
              <w:t>o</w:t>
            </w:r>
            <w:r w:rsidRPr="00E91823">
              <w:rPr>
                <w:szCs w:val="16"/>
              </w:rPr>
              <w:t>D</w:t>
            </w:r>
            <w:r w:rsidRPr="00E91823">
              <w:rPr>
                <w:szCs w:val="16"/>
              </w:rPr>
              <w:tab/>
            </w:r>
          </w:p>
        </w:tc>
        <w:tc>
          <w:tcPr>
            <w:tcW w:w="7452" w:type="dxa"/>
            <w:shd w:val="clear" w:color="auto" w:fill="FFFFFF" w:themeFill="background1"/>
            <w:tcMar>
              <w:top w:w="28" w:type="dxa"/>
              <w:left w:w="0" w:type="dxa"/>
              <w:bottom w:w="28" w:type="dxa"/>
              <w:right w:w="0" w:type="dxa"/>
            </w:tcMar>
          </w:tcPr>
          <w:p w14:paraId="2FB75035"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pPr>
            <w:r w:rsidRPr="00D43D37">
              <w:rPr>
                <w:rFonts w:asciiTheme="minorHAnsi" w:eastAsia="SimSun" w:hAnsiTheme="minorHAnsi" w:cs="font350"/>
                <w:lang w:eastAsia="ar-SA"/>
              </w:rPr>
              <w:t>Smlouva o dílo</w:t>
            </w:r>
          </w:p>
        </w:tc>
      </w:tr>
      <w:tr w:rsidR="00B64861" w:rsidRPr="00AD0C7B" w14:paraId="311436B8"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48CA596" w14:textId="750F9579" w:rsidR="00B64861" w:rsidRPr="00E91823" w:rsidRDefault="00B64861" w:rsidP="00B64861">
            <w:pPr>
              <w:pStyle w:val="Zkratky1"/>
              <w:spacing w:before="0"/>
              <w:rPr>
                <w:szCs w:val="16"/>
              </w:rPr>
            </w:pPr>
            <w:r w:rsidRPr="00E91823">
              <w:rPr>
                <w:szCs w:val="16"/>
              </w:rPr>
              <w:t>SS</w:t>
            </w:r>
            <w:r>
              <w:rPr>
                <w:szCs w:val="16"/>
              </w:rPr>
              <w:t>V</w:t>
            </w:r>
            <w:r w:rsidRPr="00E91823">
              <w:rPr>
                <w:szCs w:val="16"/>
              </w:rPr>
              <w:tab/>
            </w:r>
          </w:p>
        </w:tc>
        <w:tc>
          <w:tcPr>
            <w:tcW w:w="7452" w:type="dxa"/>
            <w:shd w:val="clear" w:color="auto" w:fill="FFFFFF" w:themeFill="background1"/>
            <w:tcMar>
              <w:top w:w="28" w:type="dxa"/>
              <w:left w:w="0" w:type="dxa"/>
              <w:bottom w:w="28" w:type="dxa"/>
              <w:right w:w="0" w:type="dxa"/>
            </w:tcMar>
          </w:tcPr>
          <w:p w14:paraId="22B912D5" w14:textId="3EC6A7CA"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 xml:space="preserve">Stavení správa </w:t>
            </w:r>
            <w:r>
              <w:rPr>
                <w:rFonts w:asciiTheme="minorHAnsi" w:eastAsia="SimSun" w:hAnsiTheme="minorHAnsi" w:cs="font350"/>
                <w:lang w:eastAsia="ar-SA"/>
              </w:rPr>
              <w:t>výcho</w:t>
            </w:r>
            <w:r w:rsidRPr="00D43D37">
              <w:rPr>
                <w:rFonts w:asciiTheme="minorHAnsi" w:eastAsia="SimSun" w:hAnsiTheme="minorHAnsi" w:cs="font350"/>
                <w:lang w:eastAsia="ar-SA"/>
              </w:rPr>
              <w:t>d</w:t>
            </w:r>
          </w:p>
        </w:tc>
      </w:tr>
      <w:tr w:rsidR="00B64861" w:rsidRPr="00AD0C7B" w14:paraId="391D682D"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58753847" w14:textId="6226AAC8" w:rsidR="00B64861" w:rsidRPr="00E91823" w:rsidRDefault="00B64861" w:rsidP="00B64861">
            <w:pPr>
              <w:pStyle w:val="Zkratky1"/>
              <w:spacing w:before="0"/>
              <w:rPr>
                <w:szCs w:val="16"/>
              </w:rPr>
            </w:pPr>
            <w:r w:rsidRPr="00E91823">
              <w:rPr>
                <w:szCs w:val="16"/>
              </w:rPr>
              <w:t>SS</w:t>
            </w:r>
            <w:r>
              <w:rPr>
                <w:szCs w:val="16"/>
              </w:rPr>
              <w:t>VRT</w:t>
            </w:r>
            <w:r w:rsidRPr="00E91823">
              <w:rPr>
                <w:szCs w:val="16"/>
              </w:rPr>
              <w:tab/>
            </w:r>
          </w:p>
        </w:tc>
        <w:tc>
          <w:tcPr>
            <w:tcW w:w="7452" w:type="dxa"/>
            <w:shd w:val="clear" w:color="auto" w:fill="FFFFFF" w:themeFill="background1"/>
            <w:tcMar>
              <w:top w:w="28" w:type="dxa"/>
              <w:left w:w="0" w:type="dxa"/>
              <w:bottom w:w="28" w:type="dxa"/>
              <w:right w:w="0" w:type="dxa"/>
            </w:tcMar>
          </w:tcPr>
          <w:p w14:paraId="23FCED04" w14:textId="007296D2"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 xml:space="preserve">Stavení správa </w:t>
            </w:r>
            <w:r>
              <w:rPr>
                <w:rFonts w:asciiTheme="minorHAnsi" w:eastAsia="SimSun" w:hAnsiTheme="minorHAnsi" w:cs="font350"/>
                <w:lang w:eastAsia="ar-SA"/>
              </w:rPr>
              <w:t>vysokorychlostních tratí</w:t>
            </w:r>
          </w:p>
        </w:tc>
      </w:tr>
      <w:tr w:rsidR="00B64861" w:rsidRPr="00AD0C7B" w14:paraId="3364416A"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02E0CEDD" w14:textId="77777777" w:rsidR="00B64861" w:rsidRPr="00E91823" w:rsidRDefault="00B64861" w:rsidP="00B64861">
            <w:pPr>
              <w:pStyle w:val="Zkratky1"/>
              <w:spacing w:before="0"/>
              <w:rPr>
                <w:szCs w:val="16"/>
              </w:rPr>
            </w:pPr>
            <w:r w:rsidRPr="00E91823">
              <w:rPr>
                <w:szCs w:val="16"/>
              </w:rPr>
              <w:t>SSZ</w:t>
            </w:r>
            <w:r w:rsidRPr="00E91823">
              <w:rPr>
                <w:szCs w:val="16"/>
              </w:rPr>
              <w:tab/>
            </w:r>
          </w:p>
        </w:tc>
        <w:tc>
          <w:tcPr>
            <w:tcW w:w="7452" w:type="dxa"/>
            <w:shd w:val="clear" w:color="auto" w:fill="FFFFFF" w:themeFill="background1"/>
            <w:tcMar>
              <w:top w:w="28" w:type="dxa"/>
              <w:left w:w="0" w:type="dxa"/>
              <w:bottom w:w="28" w:type="dxa"/>
              <w:right w:w="0" w:type="dxa"/>
            </w:tcMar>
          </w:tcPr>
          <w:p w14:paraId="056CA0DF"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Stavení správa západ</w:t>
            </w:r>
          </w:p>
        </w:tc>
      </w:tr>
      <w:tr w:rsidR="00B64861" w:rsidRPr="00AD0C7B" w14:paraId="3643DF22"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282E4509" w14:textId="77777777" w:rsidR="00B64861" w:rsidRPr="00E91823" w:rsidRDefault="00B64861" w:rsidP="00B64861">
            <w:pPr>
              <w:pStyle w:val="Zkratky1"/>
              <w:spacing w:before="0"/>
              <w:rPr>
                <w:szCs w:val="16"/>
              </w:rPr>
            </w:pPr>
            <w:r w:rsidRPr="00E91823">
              <w:rPr>
                <w:szCs w:val="16"/>
              </w:rPr>
              <w:t>SŽ</w:t>
            </w:r>
            <w:r w:rsidRPr="00E91823">
              <w:rPr>
                <w:szCs w:val="16"/>
              </w:rPr>
              <w:tab/>
            </w:r>
          </w:p>
        </w:tc>
        <w:tc>
          <w:tcPr>
            <w:tcW w:w="7452" w:type="dxa"/>
            <w:shd w:val="clear" w:color="auto" w:fill="FFFFFF" w:themeFill="background1"/>
            <w:tcMar>
              <w:top w:w="28" w:type="dxa"/>
              <w:left w:w="0" w:type="dxa"/>
              <w:bottom w:w="28" w:type="dxa"/>
              <w:right w:w="0" w:type="dxa"/>
            </w:tcMar>
          </w:tcPr>
          <w:p w14:paraId="121B2414"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Správa železnic, státní organizace</w:t>
            </w:r>
          </w:p>
        </w:tc>
      </w:tr>
      <w:tr w:rsidR="00B64861" w:rsidRPr="00AD0C7B" w14:paraId="00E51761"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14:paraId="64D3DE99" w14:textId="77777777" w:rsidR="00B64861" w:rsidRPr="00E91823" w:rsidRDefault="00B64861" w:rsidP="00B64861">
            <w:pPr>
              <w:pStyle w:val="Zkratky1"/>
              <w:spacing w:before="0"/>
              <w:rPr>
                <w:szCs w:val="16"/>
              </w:rPr>
            </w:pPr>
            <w:r>
              <w:rPr>
                <w:szCs w:val="16"/>
              </w:rPr>
              <w:t>SW</w:t>
            </w:r>
            <w:r w:rsidRPr="00E91823">
              <w:rPr>
                <w:szCs w:val="16"/>
              </w:rPr>
              <w:tab/>
            </w:r>
          </w:p>
        </w:tc>
        <w:tc>
          <w:tcPr>
            <w:tcW w:w="7452" w:type="dxa"/>
            <w:shd w:val="clear" w:color="auto" w:fill="FFFFFF" w:themeFill="background1"/>
            <w:tcMar>
              <w:top w:w="28" w:type="dxa"/>
              <w:left w:w="0" w:type="dxa"/>
              <w:bottom w:w="28" w:type="dxa"/>
              <w:right w:w="0" w:type="dxa"/>
            </w:tcMar>
          </w:tcPr>
          <w:p w14:paraId="2F0F816E" w14:textId="77777777" w:rsidR="00B64861" w:rsidRPr="00D43D37"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Software (</w:t>
            </w:r>
            <w:r w:rsidRPr="00854DAB">
              <w:rPr>
                <w:rFonts w:asciiTheme="minorHAnsi" w:eastAsia="SimSun" w:hAnsiTheme="minorHAnsi" w:cs="font350"/>
                <w:lang w:eastAsia="ar-SA"/>
              </w:rPr>
              <w:t>programové vybavení)</w:t>
            </w:r>
          </w:p>
        </w:tc>
      </w:tr>
      <w:tr w:rsidR="00B64861" w:rsidRPr="00AD0C7B" w14:paraId="0B5FB81A"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14:paraId="60BEEAE8" w14:textId="6B54E497" w:rsidR="00B64861" w:rsidRPr="00E91823" w:rsidRDefault="00B64861" w:rsidP="00B64861">
            <w:pPr>
              <w:pStyle w:val="Zkratky1"/>
              <w:spacing w:before="0"/>
              <w:rPr>
                <w:szCs w:val="16"/>
              </w:rPr>
            </w:pPr>
            <w:r w:rsidRPr="00E91823">
              <w:rPr>
                <w:szCs w:val="16"/>
              </w:rPr>
              <w:t>XLS</w:t>
            </w:r>
            <w:r>
              <w:rPr>
                <w:szCs w:val="16"/>
              </w:rPr>
              <w:t>(X)</w:t>
            </w:r>
            <w:r w:rsidRPr="00E91823">
              <w:rPr>
                <w:szCs w:val="16"/>
              </w:rPr>
              <w:tab/>
            </w:r>
          </w:p>
        </w:tc>
        <w:tc>
          <w:tcPr>
            <w:tcW w:w="7452" w:type="dxa"/>
            <w:tcMar>
              <w:top w:w="28" w:type="dxa"/>
              <w:left w:w="0" w:type="dxa"/>
              <w:bottom w:w="28" w:type="dxa"/>
              <w:right w:w="0" w:type="dxa"/>
            </w:tcMar>
          </w:tcPr>
          <w:p w14:paraId="17469F73" w14:textId="5FFCE7FD" w:rsidR="00B64861" w:rsidRPr="00E91823" w:rsidRDefault="00B64861" w:rsidP="00B64861">
            <w:pPr>
              <w:pStyle w:val="Zkratky2"/>
              <w:spacing w:before="0"/>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Formát tabulkového dokumentu</w:t>
            </w:r>
          </w:p>
        </w:tc>
      </w:tr>
    </w:tbl>
    <w:p w14:paraId="622DF2AF" w14:textId="77777777" w:rsidR="00D70454" w:rsidRDefault="00D70454">
      <w:pPr>
        <w:rPr>
          <w:rFonts w:asciiTheme="majorHAnsi" w:hAnsiTheme="majorHAnsi"/>
          <w:b/>
          <w:caps/>
          <w:sz w:val="22"/>
        </w:rPr>
      </w:pPr>
      <w:r>
        <w:br w:type="page"/>
      </w:r>
    </w:p>
    <w:p w14:paraId="17C3FB8B" w14:textId="652B0211" w:rsidR="00273380" w:rsidRPr="00C02C9D" w:rsidRDefault="002E37A9" w:rsidP="00273380">
      <w:pPr>
        <w:pStyle w:val="Nadpis2-1"/>
        <w:keepNext w:val="0"/>
        <w:widowControl w:val="0"/>
      </w:pPr>
      <w:bookmarkStart w:id="12" w:name="_Toc180428352"/>
      <w:r w:rsidRPr="00C02C9D">
        <w:lastRenderedPageBreak/>
        <w:t>Identifikační údaje</w:t>
      </w:r>
      <w:r w:rsidR="009E5209" w:rsidRPr="00C02C9D">
        <w:t xml:space="preserve"> </w:t>
      </w:r>
      <w:r w:rsidR="00D40E02" w:rsidRPr="00C02C9D">
        <w:t>stavby</w:t>
      </w:r>
      <w:bookmarkEnd w:id="12"/>
    </w:p>
    <w:p w14:paraId="5495C069" w14:textId="77777777" w:rsidR="009977AA" w:rsidRPr="00C02C9D" w:rsidRDefault="002E37A9" w:rsidP="00D70454">
      <w:pPr>
        <w:pStyle w:val="Nadpis2-2"/>
      </w:pPr>
      <w:bookmarkStart w:id="13" w:name="_Toc180428353"/>
      <w:bookmarkStart w:id="14" w:name="_Toc20977905"/>
      <w:r w:rsidRPr="00C02C9D">
        <w:t>Základní informace</w:t>
      </w:r>
      <w:bookmarkEnd w:id="13"/>
    </w:p>
    <w:tbl>
      <w:tblPr>
        <w:tblStyle w:val="Mkatabulky"/>
        <w:tblW w:w="0" w:type="auto"/>
        <w:tblInd w:w="737" w:type="dxa"/>
        <w:tblLook w:val="04A0" w:firstRow="1" w:lastRow="0" w:firstColumn="1" w:lastColumn="0" w:noHBand="0" w:noVBand="1"/>
      </w:tblPr>
      <w:tblGrid>
        <w:gridCol w:w="2744"/>
        <w:gridCol w:w="5407"/>
      </w:tblGrid>
      <w:tr w:rsidR="00D70454" w:rsidRPr="00C02C9D" w14:paraId="6EE62999"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Pr>
          <w:p w14:paraId="10036FD6" w14:textId="5A253CD7" w:rsidR="00D70454" w:rsidRPr="00C02C9D" w:rsidRDefault="00D70454" w:rsidP="00B435A5">
            <w:pPr>
              <w:pStyle w:val="Textbezslovn"/>
              <w:spacing w:before="40" w:after="40"/>
              <w:ind w:left="0"/>
              <w:rPr>
                <w:b/>
                <w:sz w:val="18"/>
              </w:rPr>
            </w:pPr>
            <w:r w:rsidRPr="00C02C9D">
              <w:rPr>
                <w:b/>
                <w:sz w:val="18"/>
              </w:rPr>
              <w:t>Údaje o stavbě</w:t>
            </w:r>
            <w:r w:rsidR="00652062" w:rsidRPr="00C02C9D">
              <w:rPr>
                <w:b/>
                <w:sz w:val="18"/>
              </w:rPr>
              <w:t>:</w:t>
            </w:r>
          </w:p>
        </w:tc>
      </w:tr>
      <w:tr w:rsidR="000763BC" w:rsidRPr="00C02C9D" w14:paraId="56EDE37A"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0ED6D004" w14:textId="7A2B9CBA" w:rsidR="000763BC" w:rsidRPr="00C02C9D" w:rsidRDefault="000763BC" w:rsidP="00B435A5">
            <w:pPr>
              <w:pStyle w:val="Textbezslovn"/>
              <w:spacing w:before="40" w:after="40"/>
              <w:ind w:left="0"/>
              <w:jc w:val="left"/>
              <w:rPr>
                <w:sz w:val="18"/>
              </w:rPr>
            </w:pPr>
            <w:r w:rsidRPr="00C02C9D">
              <w:rPr>
                <w:sz w:val="18"/>
              </w:rPr>
              <w:t>Název stavb</w:t>
            </w:r>
            <w:r w:rsidR="005B3104" w:rsidRPr="00C02C9D">
              <w:rPr>
                <w:sz w:val="18"/>
              </w:rPr>
              <w:t>y</w:t>
            </w:r>
            <w:r w:rsidR="002C3CC2" w:rsidRPr="00C02C9D">
              <w:rPr>
                <w:sz w:val="18"/>
              </w:rPr>
              <w:t>:</w:t>
            </w:r>
          </w:p>
        </w:tc>
        <w:tc>
          <w:tcPr>
            <w:tcW w:w="5407" w:type="dxa"/>
            <w:tcBorders>
              <w:right w:val="nil"/>
            </w:tcBorders>
            <w:vAlign w:val="center"/>
          </w:tcPr>
          <w:p w14:paraId="61F6DFA0" w14:textId="782F9D10" w:rsidR="000763BC" w:rsidRPr="00C02C9D" w:rsidRDefault="00FA3BF8"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b/>
                <w:sz w:val="18"/>
                <w:highlight w:val="cyan"/>
              </w:rPr>
            </w:pPr>
            <w:r w:rsidRPr="00FA3BF8">
              <w:rPr>
                <w:sz w:val="18"/>
              </w:rPr>
              <w:t xml:space="preserve">Modernizace trati Plzeň – Domažlice - st.hranice SRN, 2. stavba, úsek Plzeň (mimo) - Nýřany - Chotěšov (mimo) – </w:t>
            </w:r>
            <w:r w:rsidRPr="00473FEE">
              <w:rPr>
                <w:b/>
                <w:bCs/>
                <w:sz w:val="18"/>
              </w:rPr>
              <w:t>TNS Skvrňany</w:t>
            </w:r>
          </w:p>
        </w:tc>
      </w:tr>
      <w:tr w:rsidR="000763BC" w:rsidRPr="00C02C9D" w14:paraId="4120B84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7F3C9DCD" w14:textId="77777777" w:rsidR="000763BC" w:rsidRPr="00C02C9D" w:rsidRDefault="000763BC" w:rsidP="00B435A5">
            <w:pPr>
              <w:pStyle w:val="Textbezslovn"/>
              <w:spacing w:before="40" w:after="40"/>
              <w:ind w:left="0"/>
              <w:jc w:val="left"/>
              <w:rPr>
                <w:sz w:val="18"/>
              </w:rPr>
            </w:pPr>
            <w:r w:rsidRPr="00C02C9D">
              <w:rPr>
                <w:sz w:val="18"/>
              </w:rPr>
              <w:t>Stupeň dokumentace:</w:t>
            </w:r>
          </w:p>
        </w:tc>
        <w:tc>
          <w:tcPr>
            <w:tcW w:w="5407" w:type="dxa"/>
            <w:tcBorders>
              <w:right w:val="nil"/>
            </w:tcBorders>
            <w:vAlign w:val="center"/>
          </w:tcPr>
          <w:p w14:paraId="537EC38C" w14:textId="5FFADB70" w:rsidR="000763BC" w:rsidRPr="00C02C9D" w:rsidRDefault="00FA3BF8"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Pr>
                <w:sz w:val="18"/>
              </w:rPr>
              <w:t xml:space="preserve"> </w:t>
            </w:r>
            <w:r w:rsidRPr="00FA3BF8">
              <w:rPr>
                <w:sz w:val="18"/>
              </w:rPr>
              <w:t xml:space="preserve">PDPS, </w:t>
            </w:r>
            <w:r>
              <w:rPr>
                <w:sz w:val="18"/>
              </w:rPr>
              <w:t>DSPS</w:t>
            </w:r>
          </w:p>
        </w:tc>
      </w:tr>
      <w:tr w:rsidR="000763BC" w:rsidRPr="00C02C9D" w14:paraId="3492102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1F4AADFA" w14:textId="637C4A9C" w:rsidR="000763BC" w:rsidRPr="00C02C9D" w:rsidRDefault="000763BC" w:rsidP="00B435A5">
            <w:pPr>
              <w:pStyle w:val="Textbezslovn"/>
              <w:spacing w:before="40" w:after="40"/>
              <w:ind w:left="0"/>
              <w:jc w:val="left"/>
              <w:rPr>
                <w:sz w:val="18"/>
              </w:rPr>
            </w:pPr>
            <w:r w:rsidRPr="00C02C9D">
              <w:rPr>
                <w:sz w:val="18"/>
              </w:rPr>
              <w:t xml:space="preserve">Číslo stavby </w:t>
            </w:r>
            <w:r w:rsidR="00652062" w:rsidRPr="00C02C9D">
              <w:rPr>
                <w:sz w:val="18"/>
              </w:rPr>
              <w:t>Objednatel</w:t>
            </w:r>
            <w:r w:rsidRPr="00C02C9D">
              <w:rPr>
                <w:sz w:val="18"/>
              </w:rPr>
              <w:t xml:space="preserve">e </w:t>
            </w:r>
            <w:r w:rsidRPr="00C02C9D">
              <w:rPr>
                <w:sz w:val="18"/>
              </w:rPr>
              <w:br/>
              <w:t>(S-kód):</w:t>
            </w:r>
          </w:p>
        </w:tc>
        <w:tc>
          <w:tcPr>
            <w:tcW w:w="5407" w:type="dxa"/>
            <w:tcBorders>
              <w:right w:val="nil"/>
            </w:tcBorders>
            <w:vAlign w:val="center"/>
          </w:tcPr>
          <w:p w14:paraId="0F01010D" w14:textId="599EC8DE" w:rsidR="000763BC" w:rsidRPr="00C02C9D" w:rsidRDefault="00473FEE"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Pr>
                <w:sz w:val="18"/>
              </w:rPr>
              <w:t xml:space="preserve">S631500862  </w:t>
            </w:r>
          </w:p>
        </w:tc>
      </w:tr>
      <w:tr w:rsidR="0007147F" w:rsidRPr="00C02C9D" w14:paraId="02CF8563"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7707C6D3" w14:textId="3C31E513" w:rsidR="0007147F" w:rsidRPr="00C02C9D" w:rsidRDefault="0007147F" w:rsidP="0007147F">
            <w:pPr>
              <w:pStyle w:val="Textbezslovn"/>
              <w:spacing w:before="40" w:after="40"/>
              <w:ind w:left="0"/>
              <w:jc w:val="left"/>
            </w:pPr>
            <w:r w:rsidRPr="00C02C9D">
              <w:rPr>
                <w:sz w:val="18"/>
              </w:rPr>
              <w:t>ISPROFOND:</w:t>
            </w:r>
          </w:p>
        </w:tc>
        <w:tc>
          <w:tcPr>
            <w:tcW w:w="5407" w:type="dxa"/>
            <w:tcBorders>
              <w:right w:val="nil"/>
            </w:tcBorders>
            <w:vAlign w:val="center"/>
          </w:tcPr>
          <w:p w14:paraId="006376C1" w14:textId="33E9A96E" w:rsidR="0007147F" w:rsidRPr="00C02C9D" w:rsidRDefault="00473FEE"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highlight w:val="cyan"/>
              </w:rPr>
            </w:pPr>
            <w:r w:rsidRPr="00473FEE">
              <w:rPr>
                <w:sz w:val="18"/>
              </w:rPr>
              <w:t xml:space="preserve">5323520022 </w:t>
            </w:r>
          </w:p>
        </w:tc>
      </w:tr>
      <w:tr w:rsidR="0007147F" w:rsidRPr="00C02C9D" w14:paraId="312256AD"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6282D6D3" w14:textId="185DB007" w:rsidR="0007147F" w:rsidRPr="00C02C9D" w:rsidRDefault="0007147F" w:rsidP="0007147F">
            <w:pPr>
              <w:pStyle w:val="Textbezslovn"/>
              <w:spacing w:before="40" w:after="40"/>
              <w:ind w:left="0"/>
              <w:jc w:val="left"/>
              <w:rPr>
                <w:sz w:val="18"/>
              </w:rPr>
            </w:pPr>
            <w:r w:rsidRPr="00C02C9D">
              <w:rPr>
                <w:sz w:val="18"/>
              </w:rPr>
              <w:t xml:space="preserve">Číslo stavby </w:t>
            </w:r>
            <w:r w:rsidR="008047DF" w:rsidRPr="00C02C9D">
              <w:rPr>
                <w:sz w:val="18"/>
              </w:rPr>
              <w:t>Dodava</w:t>
            </w:r>
            <w:r w:rsidRPr="00C02C9D">
              <w:rPr>
                <w:sz w:val="18"/>
              </w:rPr>
              <w:t>tele:</w:t>
            </w:r>
          </w:p>
        </w:tc>
        <w:tc>
          <w:tcPr>
            <w:tcW w:w="5407" w:type="dxa"/>
            <w:tcBorders>
              <w:right w:val="nil"/>
            </w:tcBorders>
            <w:vAlign w:val="center"/>
          </w:tcPr>
          <w:p w14:paraId="50784600" w14:textId="2BAA6F74" w:rsidR="0007147F" w:rsidRPr="00C02C9D" w:rsidRDefault="0007147F"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w:t>
            </w:r>
            <w:r w:rsidR="000E474B" w:rsidRPr="00C02C9D">
              <w:rPr>
                <w:sz w:val="18"/>
                <w:highlight w:val="yellow"/>
              </w:rPr>
              <w:t>*</w:t>
            </w:r>
            <w:r w:rsidR="00116D13" w:rsidRPr="00C02C9D">
              <w:rPr>
                <w:sz w:val="18"/>
                <w:highlight w:val="yellow"/>
              </w:rPr>
              <w:t>ČÍSLO_STAVBY_</w:t>
            </w:r>
            <w:r w:rsidR="00652062" w:rsidRPr="00C02C9D">
              <w:rPr>
                <w:sz w:val="18"/>
                <w:highlight w:val="yellow"/>
              </w:rPr>
              <w:t>DODAVATEL</w:t>
            </w:r>
            <w:r w:rsidR="00116D13" w:rsidRPr="00C02C9D">
              <w:rPr>
                <w:sz w:val="18"/>
                <w:highlight w:val="yellow"/>
              </w:rPr>
              <w:t>E</w:t>
            </w:r>
            <w:r w:rsidRPr="00C02C9D">
              <w:rPr>
                <w:sz w:val="18"/>
                <w:highlight w:val="yellow"/>
              </w:rPr>
              <w:t>]</w:t>
            </w:r>
          </w:p>
        </w:tc>
      </w:tr>
      <w:tr w:rsidR="0007147F" w:rsidRPr="00C02C9D" w14:paraId="6B33A2F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tcBorders>
            <w:vAlign w:val="center"/>
          </w:tcPr>
          <w:p w14:paraId="0D63FB2D" w14:textId="77777777" w:rsidR="0007147F" w:rsidRPr="00C02C9D" w:rsidRDefault="0007147F" w:rsidP="0007147F">
            <w:pPr>
              <w:pStyle w:val="Textbezslovn"/>
              <w:spacing w:before="40" w:after="40"/>
              <w:ind w:left="0"/>
              <w:jc w:val="left"/>
              <w:rPr>
                <w:sz w:val="18"/>
              </w:rPr>
            </w:pPr>
            <w:r w:rsidRPr="00C02C9D">
              <w:rPr>
                <w:sz w:val="18"/>
              </w:rPr>
              <w:t>Místo stavby:</w:t>
            </w:r>
          </w:p>
        </w:tc>
        <w:tc>
          <w:tcPr>
            <w:tcW w:w="5407" w:type="dxa"/>
            <w:tcBorders>
              <w:right w:val="nil"/>
            </w:tcBorders>
            <w:vAlign w:val="center"/>
          </w:tcPr>
          <w:p w14:paraId="4FA79608" w14:textId="5AF7E51C" w:rsidR="0007147F" w:rsidRPr="00473FEE" w:rsidRDefault="00473FEE"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Pr>
                <w:sz w:val="18"/>
              </w:rPr>
              <w:t xml:space="preserve">u stanice </w:t>
            </w:r>
            <w:r w:rsidRPr="00473FEE">
              <w:rPr>
                <w:sz w:val="18"/>
              </w:rPr>
              <w:t>Plzeň-Skvrňany</w:t>
            </w:r>
          </w:p>
        </w:tc>
      </w:tr>
      <w:tr w:rsidR="0007147F" w:rsidRPr="00C02C9D" w14:paraId="2B4D3AB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left w:val="nil"/>
              <w:bottom w:val="single" w:sz="2" w:space="0" w:color="auto"/>
            </w:tcBorders>
            <w:vAlign w:val="center"/>
          </w:tcPr>
          <w:p w14:paraId="36FF094A" w14:textId="192C0C47" w:rsidR="0007147F" w:rsidRPr="00C02C9D" w:rsidRDefault="0007147F" w:rsidP="0007147F">
            <w:pPr>
              <w:pStyle w:val="Textbezslovn"/>
              <w:spacing w:before="40" w:after="40"/>
              <w:ind w:left="0"/>
              <w:jc w:val="left"/>
              <w:rPr>
                <w:sz w:val="18"/>
              </w:rPr>
            </w:pPr>
            <w:r w:rsidRPr="00C02C9D">
              <w:rPr>
                <w:sz w:val="18"/>
              </w:rPr>
              <w:t>TU/DU:</w:t>
            </w:r>
          </w:p>
        </w:tc>
        <w:tc>
          <w:tcPr>
            <w:tcW w:w="5407" w:type="dxa"/>
            <w:tcBorders>
              <w:bottom w:val="single" w:sz="2" w:space="0" w:color="auto"/>
              <w:right w:val="nil"/>
            </w:tcBorders>
            <w:vAlign w:val="center"/>
          </w:tcPr>
          <w:p w14:paraId="71141A98" w14:textId="6F05C87F" w:rsidR="0007147F" w:rsidRPr="00473FEE" w:rsidRDefault="000733E5"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Pr>
                <w:sz w:val="18"/>
              </w:rPr>
              <w:t>technologický objekt</w:t>
            </w:r>
          </w:p>
        </w:tc>
      </w:tr>
      <w:tr w:rsidR="0007147F" w:rsidRPr="00C02C9D" w14:paraId="1FA10E29"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single" w:sz="2" w:space="0" w:color="auto"/>
              <w:right w:val="single" w:sz="2" w:space="0" w:color="auto"/>
            </w:tcBorders>
            <w:vAlign w:val="center"/>
          </w:tcPr>
          <w:p w14:paraId="4CD193B5" w14:textId="77777777" w:rsidR="0007147F" w:rsidRPr="00C02C9D" w:rsidRDefault="0007147F" w:rsidP="0007147F">
            <w:pPr>
              <w:pStyle w:val="Textbezslovn"/>
              <w:spacing w:before="40" w:after="40"/>
              <w:ind w:left="0"/>
              <w:jc w:val="left"/>
              <w:rPr>
                <w:sz w:val="18"/>
              </w:rPr>
            </w:pPr>
            <w:r w:rsidRPr="00C02C9D">
              <w:rPr>
                <w:sz w:val="18"/>
              </w:rPr>
              <w:t>Kraj:</w:t>
            </w:r>
          </w:p>
        </w:tc>
        <w:tc>
          <w:tcPr>
            <w:tcW w:w="5407" w:type="dxa"/>
            <w:tcBorders>
              <w:top w:val="single" w:sz="2" w:space="0" w:color="auto"/>
              <w:left w:val="single" w:sz="2" w:space="0" w:color="auto"/>
              <w:bottom w:val="single" w:sz="2" w:space="0" w:color="auto"/>
              <w:right w:val="nil"/>
            </w:tcBorders>
            <w:vAlign w:val="center"/>
          </w:tcPr>
          <w:p w14:paraId="1F1C66D0" w14:textId="64A36D6E" w:rsidR="0007147F" w:rsidRPr="00473FEE" w:rsidRDefault="00473FEE"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473FEE">
              <w:rPr>
                <w:sz w:val="18"/>
              </w:rPr>
              <w:t>Plzeňský</w:t>
            </w:r>
          </w:p>
        </w:tc>
      </w:tr>
      <w:tr w:rsidR="0007147F" w:rsidRPr="00C02C9D" w14:paraId="3682266C"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single" w:sz="4" w:space="0" w:color="auto"/>
              <w:right w:val="single" w:sz="2" w:space="0" w:color="auto"/>
            </w:tcBorders>
            <w:vAlign w:val="center"/>
          </w:tcPr>
          <w:p w14:paraId="00A8F126" w14:textId="77777777" w:rsidR="0007147F" w:rsidRPr="00C02C9D" w:rsidRDefault="0007147F" w:rsidP="0007147F">
            <w:pPr>
              <w:pStyle w:val="Textbezslovn"/>
              <w:spacing w:before="40" w:after="40"/>
              <w:ind w:left="0"/>
              <w:jc w:val="left"/>
              <w:rPr>
                <w:sz w:val="18"/>
              </w:rPr>
            </w:pPr>
            <w:r w:rsidRPr="00C02C9D">
              <w:rPr>
                <w:sz w:val="18"/>
              </w:rPr>
              <w:t>Katastrální území:</w:t>
            </w:r>
          </w:p>
        </w:tc>
        <w:tc>
          <w:tcPr>
            <w:tcW w:w="5407" w:type="dxa"/>
            <w:tcBorders>
              <w:top w:val="single" w:sz="2" w:space="0" w:color="auto"/>
              <w:left w:val="single" w:sz="2" w:space="0" w:color="auto"/>
              <w:bottom w:val="single" w:sz="4" w:space="0" w:color="auto"/>
              <w:right w:val="nil"/>
            </w:tcBorders>
            <w:vAlign w:val="center"/>
          </w:tcPr>
          <w:p w14:paraId="6C37DF65" w14:textId="03348A95" w:rsidR="0007147F" w:rsidRPr="00C02C9D" w:rsidRDefault="00473FEE" w:rsidP="0007147F">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Pr>
                <w:sz w:val="18"/>
              </w:rPr>
              <w:t>Dle dokumentace</w:t>
            </w:r>
          </w:p>
        </w:tc>
      </w:tr>
    </w:tbl>
    <w:p w14:paraId="7C80EFFD" w14:textId="77777777" w:rsidR="009977AA" w:rsidRPr="00C02C9D" w:rsidRDefault="00717EC8" w:rsidP="00D70454">
      <w:pPr>
        <w:pStyle w:val="Nadpis2-2"/>
      </w:pPr>
      <w:bookmarkStart w:id="15" w:name="_Toc180428354"/>
      <w:r w:rsidRPr="00C02C9D">
        <w:t>Objednatel</w:t>
      </w:r>
      <w:bookmarkEnd w:id="15"/>
    </w:p>
    <w:tbl>
      <w:tblPr>
        <w:tblStyle w:val="Mkatabulky"/>
        <w:tblW w:w="0" w:type="auto"/>
        <w:tblInd w:w="737" w:type="dxa"/>
        <w:tblLook w:val="04A0" w:firstRow="1" w:lastRow="0" w:firstColumn="1" w:lastColumn="0" w:noHBand="0" w:noVBand="1"/>
      </w:tblPr>
      <w:tblGrid>
        <w:gridCol w:w="2744"/>
        <w:gridCol w:w="5407"/>
      </w:tblGrid>
      <w:tr w:rsidR="00C7349F" w:rsidRPr="00C02C9D" w14:paraId="45E37920"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Borders>
              <w:bottom w:val="single" w:sz="4" w:space="0" w:color="auto"/>
            </w:tcBorders>
            <w:vAlign w:val="center"/>
          </w:tcPr>
          <w:p w14:paraId="4F42848A" w14:textId="48CFE805" w:rsidR="00C7349F" w:rsidRPr="00C02C9D" w:rsidRDefault="00C7349F" w:rsidP="00B018B7">
            <w:pPr>
              <w:pStyle w:val="Textbezslovn"/>
              <w:spacing w:before="40" w:after="40"/>
              <w:ind w:left="0"/>
              <w:jc w:val="left"/>
              <w:rPr>
                <w:b/>
                <w:sz w:val="18"/>
              </w:rPr>
            </w:pPr>
            <w:r w:rsidRPr="00C02C9D">
              <w:rPr>
                <w:b/>
                <w:sz w:val="18"/>
              </w:rPr>
              <w:t xml:space="preserve">Údaje o </w:t>
            </w:r>
            <w:r w:rsidR="00652062" w:rsidRPr="00C02C9D">
              <w:rPr>
                <w:b/>
                <w:sz w:val="18"/>
              </w:rPr>
              <w:t>Objednatel</w:t>
            </w:r>
            <w:r w:rsidR="00F536F8" w:rsidRPr="00C02C9D">
              <w:rPr>
                <w:b/>
                <w:sz w:val="18"/>
              </w:rPr>
              <w:t>i</w:t>
            </w:r>
            <w:r w:rsidR="00652062" w:rsidRPr="00C02C9D">
              <w:rPr>
                <w:b/>
                <w:sz w:val="18"/>
              </w:rPr>
              <w:t>:</w:t>
            </w:r>
          </w:p>
        </w:tc>
      </w:tr>
      <w:tr w:rsidR="000733E5" w:rsidRPr="00C02C9D" w14:paraId="08AAFC79"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bottom w:val="nil"/>
            </w:tcBorders>
            <w:vAlign w:val="center"/>
          </w:tcPr>
          <w:p w14:paraId="0FFFDD80" w14:textId="780A1ADB" w:rsidR="000733E5" w:rsidRPr="00C02C9D" w:rsidRDefault="000733E5" w:rsidP="000733E5">
            <w:pPr>
              <w:pStyle w:val="Textbezslovn"/>
              <w:spacing w:before="40" w:after="40"/>
              <w:ind w:left="0"/>
              <w:jc w:val="left"/>
            </w:pPr>
            <w:r w:rsidRPr="00C02C9D">
              <w:rPr>
                <w:sz w:val="18"/>
              </w:rPr>
              <w:t>Objednatel:</w:t>
            </w:r>
          </w:p>
        </w:tc>
        <w:tc>
          <w:tcPr>
            <w:tcW w:w="5407" w:type="dxa"/>
            <w:tcBorders>
              <w:bottom w:val="nil"/>
            </w:tcBorders>
            <w:vAlign w:val="center"/>
          </w:tcPr>
          <w:p w14:paraId="65E1208F" w14:textId="608D9B9F" w:rsidR="000733E5" w:rsidRPr="00C02C9D" w:rsidRDefault="000733E5" w:rsidP="000733E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b/>
                <w:highlight w:val="cyan"/>
              </w:rPr>
            </w:pPr>
            <w:r w:rsidRPr="00122EFB">
              <w:rPr>
                <w:b/>
                <w:sz w:val="18"/>
              </w:rPr>
              <w:t xml:space="preserve">Správa železnic, státní organizace  </w:t>
            </w:r>
          </w:p>
        </w:tc>
      </w:tr>
      <w:tr w:rsidR="000733E5" w:rsidRPr="00C02C9D" w14:paraId="496047C2" w14:textId="77777777" w:rsidTr="00B435A5">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left w:val="nil"/>
              <w:bottom w:val="single" w:sz="2" w:space="0" w:color="auto"/>
            </w:tcBorders>
            <w:vAlign w:val="center"/>
          </w:tcPr>
          <w:p w14:paraId="42AA960B" w14:textId="22DB8A47" w:rsidR="000733E5" w:rsidRPr="00C02C9D" w:rsidRDefault="000733E5" w:rsidP="000733E5">
            <w:pPr>
              <w:pStyle w:val="Textbezslovn"/>
              <w:spacing w:before="40" w:after="40"/>
              <w:ind w:left="0"/>
              <w:jc w:val="left"/>
              <w:rPr>
                <w:sz w:val="18"/>
              </w:rPr>
            </w:pPr>
            <w:r w:rsidRPr="00C02C9D">
              <w:rPr>
                <w:sz w:val="18"/>
              </w:rPr>
              <w:t>Adresa:</w:t>
            </w:r>
          </w:p>
        </w:tc>
        <w:tc>
          <w:tcPr>
            <w:tcW w:w="5407" w:type="dxa"/>
            <w:tcBorders>
              <w:top w:val="nil"/>
              <w:bottom w:val="single" w:sz="2" w:space="0" w:color="auto"/>
              <w:right w:val="nil"/>
            </w:tcBorders>
            <w:vAlign w:val="center"/>
          </w:tcPr>
          <w:p w14:paraId="254B0089" w14:textId="6AD639B1" w:rsidR="000733E5" w:rsidRPr="00C02C9D" w:rsidRDefault="000733E5" w:rsidP="000733E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highlight w:val="cyan"/>
              </w:rPr>
            </w:pPr>
            <w:r w:rsidRPr="00122EFB">
              <w:rPr>
                <w:sz w:val="18"/>
              </w:rPr>
              <w:t>Dlážděná 1003/7, 110 00 Praha 1 - Nové Město</w:t>
            </w:r>
          </w:p>
        </w:tc>
      </w:tr>
      <w:tr w:rsidR="000733E5" w:rsidRPr="00C02C9D" w14:paraId="4CA05B32"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nil"/>
            </w:tcBorders>
            <w:vAlign w:val="center"/>
          </w:tcPr>
          <w:p w14:paraId="5D10A814" w14:textId="3AC39A96" w:rsidR="000733E5" w:rsidRPr="00C02C9D" w:rsidRDefault="000733E5" w:rsidP="000733E5">
            <w:pPr>
              <w:pStyle w:val="Textbezslovn"/>
              <w:spacing w:before="40" w:after="40"/>
              <w:ind w:left="0"/>
              <w:jc w:val="left"/>
              <w:rPr>
                <w:sz w:val="18"/>
              </w:rPr>
            </w:pPr>
            <w:r w:rsidRPr="00C02C9D">
              <w:rPr>
                <w:sz w:val="18"/>
              </w:rPr>
              <w:t>Zástupce Objednatele:</w:t>
            </w:r>
          </w:p>
        </w:tc>
        <w:tc>
          <w:tcPr>
            <w:tcW w:w="5407" w:type="dxa"/>
            <w:tcBorders>
              <w:top w:val="single" w:sz="2" w:space="0" w:color="auto"/>
              <w:bottom w:val="nil"/>
              <w:right w:val="nil"/>
            </w:tcBorders>
            <w:vAlign w:val="center"/>
          </w:tcPr>
          <w:p w14:paraId="757CB7B4" w14:textId="62917045" w:rsidR="000733E5" w:rsidRPr="00C02C9D" w:rsidRDefault="000733E5" w:rsidP="000733E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7662E4">
              <w:rPr>
                <w:sz w:val="18"/>
              </w:rPr>
              <w:t>Stavební správa západ</w:t>
            </w:r>
          </w:p>
        </w:tc>
      </w:tr>
      <w:tr w:rsidR="000733E5" w:rsidRPr="00C02C9D" w14:paraId="6CE42257"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left w:val="nil"/>
              <w:bottom w:val="single" w:sz="4" w:space="0" w:color="auto"/>
            </w:tcBorders>
            <w:vAlign w:val="center"/>
          </w:tcPr>
          <w:p w14:paraId="0DF55C7F" w14:textId="12426F8E" w:rsidR="000733E5" w:rsidRPr="00C02C9D" w:rsidRDefault="000733E5" w:rsidP="000733E5">
            <w:pPr>
              <w:pStyle w:val="Textbezslovn"/>
              <w:spacing w:before="40" w:after="40"/>
              <w:ind w:left="0"/>
              <w:jc w:val="left"/>
            </w:pPr>
            <w:r w:rsidRPr="00C02C9D">
              <w:rPr>
                <w:sz w:val="18"/>
              </w:rPr>
              <w:t>Korespondenční adresa:</w:t>
            </w:r>
          </w:p>
        </w:tc>
        <w:tc>
          <w:tcPr>
            <w:tcW w:w="5407" w:type="dxa"/>
            <w:tcBorders>
              <w:top w:val="nil"/>
              <w:bottom w:val="single" w:sz="4" w:space="0" w:color="auto"/>
              <w:right w:val="nil"/>
            </w:tcBorders>
            <w:vAlign w:val="center"/>
          </w:tcPr>
          <w:p w14:paraId="18EA3AF2" w14:textId="37B1150C" w:rsidR="000733E5" w:rsidRPr="00C02C9D" w:rsidRDefault="000733E5" w:rsidP="000733E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highlight w:val="cyan"/>
              </w:rPr>
            </w:pPr>
            <w:r w:rsidRPr="007662E4">
              <w:rPr>
                <w:sz w:val="18"/>
              </w:rPr>
              <w:t xml:space="preserve">Ke Štvanici 656/3, 186 00, Praha 8 </w:t>
            </w:r>
            <w:r>
              <w:rPr>
                <w:sz w:val="18"/>
              </w:rPr>
              <w:t>–</w:t>
            </w:r>
            <w:r w:rsidRPr="007662E4">
              <w:rPr>
                <w:sz w:val="18"/>
              </w:rPr>
              <w:t xml:space="preserve"> Karlín</w:t>
            </w:r>
            <w:r>
              <w:rPr>
                <w:sz w:val="18"/>
              </w:rPr>
              <w:t xml:space="preserve">  </w:t>
            </w:r>
          </w:p>
        </w:tc>
      </w:tr>
    </w:tbl>
    <w:p w14:paraId="38577428" w14:textId="3D0A8261" w:rsidR="00717EC8" w:rsidRPr="00C02C9D" w:rsidRDefault="00652062" w:rsidP="00D70454">
      <w:pPr>
        <w:pStyle w:val="Nadpis2-2"/>
      </w:pPr>
      <w:bookmarkStart w:id="16" w:name="_Toc180428355"/>
      <w:r w:rsidRPr="00C02C9D">
        <w:t>Dodavatel</w:t>
      </w:r>
      <w:bookmarkEnd w:id="16"/>
    </w:p>
    <w:tbl>
      <w:tblPr>
        <w:tblStyle w:val="Mkatabulky"/>
        <w:tblW w:w="0" w:type="auto"/>
        <w:tblInd w:w="737" w:type="dxa"/>
        <w:tblBorders>
          <w:top w:val="single" w:sz="2" w:space="0" w:color="auto"/>
          <w:bottom w:val="single" w:sz="2" w:space="0" w:color="auto"/>
          <w:insideH w:val="none" w:sz="0" w:space="0" w:color="auto"/>
        </w:tblBorders>
        <w:tblLook w:val="04A0" w:firstRow="1" w:lastRow="0" w:firstColumn="1" w:lastColumn="0" w:noHBand="0" w:noVBand="1"/>
      </w:tblPr>
      <w:tblGrid>
        <w:gridCol w:w="2744"/>
        <w:gridCol w:w="5407"/>
      </w:tblGrid>
      <w:tr w:rsidR="00CB5229" w:rsidRPr="00C02C9D" w14:paraId="57BFF5E9" w14:textId="77777777" w:rsidTr="00B435A5">
        <w:trPr>
          <w:cnfStyle w:val="100000000000" w:firstRow="1" w:lastRow="0" w:firstColumn="0" w:lastColumn="0" w:oddVBand="0" w:evenVBand="0" w:oddHBand="0"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8151" w:type="dxa"/>
            <w:gridSpan w:val="2"/>
            <w:tcBorders>
              <w:bottom w:val="single" w:sz="4" w:space="0" w:color="auto"/>
            </w:tcBorders>
          </w:tcPr>
          <w:p w14:paraId="14F00A18" w14:textId="3232E93B" w:rsidR="00CB5229" w:rsidRPr="00C02C9D" w:rsidRDefault="00CB5229" w:rsidP="00B435A5">
            <w:pPr>
              <w:pStyle w:val="Textbezslovn"/>
              <w:spacing w:before="40" w:after="40"/>
              <w:ind w:left="0"/>
              <w:jc w:val="left"/>
              <w:rPr>
                <w:sz w:val="18"/>
              </w:rPr>
            </w:pPr>
            <w:r w:rsidRPr="00C02C9D">
              <w:rPr>
                <w:b/>
                <w:sz w:val="18"/>
              </w:rPr>
              <w:t xml:space="preserve">Údaje o </w:t>
            </w:r>
            <w:r w:rsidR="00652062" w:rsidRPr="00C02C9D">
              <w:rPr>
                <w:b/>
                <w:sz w:val="18"/>
              </w:rPr>
              <w:t>Dodavateli:</w:t>
            </w:r>
          </w:p>
        </w:tc>
      </w:tr>
      <w:tr w:rsidR="0068683E" w:rsidRPr="00C02C9D" w14:paraId="2D71B8AA"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bottom w:val="nil"/>
            </w:tcBorders>
          </w:tcPr>
          <w:p w14:paraId="25BADFF0" w14:textId="7A52DF08" w:rsidR="0068683E" w:rsidRPr="00C02C9D" w:rsidRDefault="00652062" w:rsidP="00B435A5">
            <w:pPr>
              <w:pStyle w:val="Textbezslovn"/>
              <w:spacing w:before="40" w:after="40"/>
              <w:ind w:left="0"/>
              <w:jc w:val="left"/>
            </w:pPr>
            <w:r w:rsidRPr="00C02C9D">
              <w:rPr>
                <w:sz w:val="18"/>
              </w:rPr>
              <w:t>Dodavatel</w:t>
            </w:r>
            <w:r w:rsidR="0068683E" w:rsidRPr="00C02C9D">
              <w:rPr>
                <w:sz w:val="18"/>
              </w:rPr>
              <w:t>:</w:t>
            </w:r>
          </w:p>
        </w:tc>
        <w:tc>
          <w:tcPr>
            <w:tcW w:w="5407" w:type="dxa"/>
            <w:tcBorders>
              <w:bottom w:val="nil"/>
            </w:tcBorders>
            <w:vAlign w:val="center"/>
          </w:tcPr>
          <w:p w14:paraId="0D2DB47C" w14:textId="5D865DF1" w:rsidR="0068683E" w:rsidRPr="00C02C9D" w:rsidRDefault="00EB45F3"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b/>
                <w:bCs/>
              </w:rPr>
            </w:pPr>
            <w:r w:rsidRPr="00C02C9D">
              <w:rPr>
                <w:b/>
                <w:bCs/>
                <w:sz w:val="18"/>
                <w:highlight w:val="yellow"/>
              </w:rPr>
              <w:t>[</w:t>
            </w:r>
            <w:r w:rsidR="000E474B" w:rsidRPr="00C02C9D">
              <w:rPr>
                <w:b/>
                <w:bCs/>
                <w:sz w:val="18"/>
                <w:highlight w:val="yellow"/>
              </w:rPr>
              <w:t>*</w:t>
            </w:r>
            <w:r w:rsidR="00652062" w:rsidRPr="00C02C9D">
              <w:rPr>
                <w:b/>
                <w:bCs/>
                <w:sz w:val="18"/>
                <w:highlight w:val="yellow"/>
              </w:rPr>
              <w:t>DODAVATEL</w:t>
            </w:r>
            <w:r w:rsidRPr="00C02C9D">
              <w:rPr>
                <w:b/>
                <w:bCs/>
                <w:sz w:val="18"/>
                <w:highlight w:val="yellow"/>
              </w:rPr>
              <w:t>]</w:t>
            </w:r>
          </w:p>
        </w:tc>
      </w:tr>
      <w:tr w:rsidR="0068683E" w:rsidRPr="00C02C9D" w14:paraId="7DEE3775" w14:textId="77777777" w:rsidTr="00B567B3">
        <w:trPr>
          <w:trHeight w:val="20"/>
        </w:trPr>
        <w:tc>
          <w:tcPr>
            <w:cnfStyle w:val="001000000000" w:firstRow="0" w:lastRow="0" w:firstColumn="1" w:lastColumn="0" w:oddVBand="0" w:evenVBand="0" w:oddHBand="0" w:evenHBand="0" w:firstRowFirstColumn="0" w:firstRowLastColumn="0" w:lastRowFirstColumn="0" w:lastRowLastColumn="0"/>
            <w:tcW w:w="2744" w:type="dxa"/>
            <w:tcBorders>
              <w:top w:val="nil"/>
              <w:bottom w:val="single" w:sz="4" w:space="0" w:color="auto"/>
            </w:tcBorders>
          </w:tcPr>
          <w:p w14:paraId="7A49D883" w14:textId="77777777" w:rsidR="0068683E" w:rsidRPr="00C02C9D" w:rsidRDefault="0068683E" w:rsidP="00B435A5">
            <w:pPr>
              <w:pStyle w:val="Textbezslovn"/>
              <w:spacing w:before="40" w:after="40"/>
              <w:ind w:left="0"/>
              <w:jc w:val="left"/>
              <w:rPr>
                <w:sz w:val="18"/>
              </w:rPr>
            </w:pPr>
            <w:r w:rsidRPr="00C02C9D">
              <w:rPr>
                <w:sz w:val="18"/>
              </w:rPr>
              <w:t>Adresa:</w:t>
            </w:r>
          </w:p>
        </w:tc>
        <w:tc>
          <w:tcPr>
            <w:tcW w:w="5407" w:type="dxa"/>
            <w:tcBorders>
              <w:top w:val="nil"/>
              <w:bottom w:val="single" w:sz="4" w:space="0" w:color="auto"/>
            </w:tcBorders>
            <w:vAlign w:val="center"/>
          </w:tcPr>
          <w:p w14:paraId="7E0416DE" w14:textId="497A572A" w:rsidR="0068683E" w:rsidRPr="00C02C9D" w:rsidRDefault="00EB45F3" w:rsidP="00B435A5">
            <w:pPr>
              <w:pStyle w:val="Textbezslovn"/>
              <w:spacing w:before="40" w:after="40"/>
              <w:ind w:left="0"/>
              <w:jc w:val="left"/>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w:t>
            </w:r>
            <w:r w:rsidR="000E474B" w:rsidRPr="00C02C9D">
              <w:rPr>
                <w:sz w:val="18"/>
                <w:highlight w:val="yellow"/>
              </w:rPr>
              <w:t>*</w:t>
            </w:r>
            <w:r w:rsidR="00652062" w:rsidRPr="00C02C9D">
              <w:rPr>
                <w:sz w:val="18"/>
                <w:highlight w:val="yellow"/>
              </w:rPr>
              <w:t>DODAVATEL</w:t>
            </w:r>
            <w:r w:rsidR="00116D13" w:rsidRPr="00C02C9D">
              <w:rPr>
                <w:sz w:val="18"/>
                <w:highlight w:val="yellow"/>
              </w:rPr>
              <w:t>_ADRESA</w:t>
            </w:r>
            <w:r w:rsidRPr="00C02C9D">
              <w:rPr>
                <w:sz w:val="18"/>
                <w:highlight w:val="yellow"/>
              </w:rPr>
              <w:t>]</w:t>
            </w:r>
          </w:p>
        </w:tc>
      </w:tr>
    </w:tbl>
    <w:p w14:paraId="36D28A9A" w14:textId="299D2E75" w:rsidR="000E0D96" w:rsidRPr="00C02C9D" w:rsidRDefault="000E0D96" w:rsidP="000E0D96">
      <w:pPr>
        <w:pStyle w:val="Nadpis2-2"/>
      </w:pPr>
      <w:bookmarkStart w:id="17" w:name="_Toc180428356"/>
      <w:r w:rsidRPr="00C02C9D">
        <w:t>Popis stavby</w:t>
      </w:r>
      <w:bookmarkEnd w:id="17"/>
    </w:p>
    <w:p w14:paraId="416FCF00" w14:textId="5F889418" w:rsidR="00D37D60" w:rsidRDefault="00D37D60" w:rsidP="00D37D60">
      <w:pPr>
        <w:pStyle w:val="Text2-1"/>
        <w:spacing w:before="0" w:line="264" w:lineRule="auto"/>
      </w:pPr>
      <w:bookmarkStart w:id="18" w:name="_Hlk189471916"/>
      <w:r w:rsidRPr="003F4264">
        <w:rPr>
          <w:b/>
          <w:bCs/>
        </w:rPr>
        <w:t>Cílem Díla</w:t>
      </w:r>
      <w:r>
        <w:t xml:space="preserve"> je</w:t>
      </w:r>
      <w:r w:rsidR="00F30B80">
        <w:t xml:space="preserve"> výs</w:t>
      </w:r>
      <w:r w:rsidR="00AF20F5">
        <w:t>tavb</w:t>
      </w:r>
      <w:r w:rsidR="00F319A1">
        <w:t>a</w:t>
      </w:r>
      <w:r w:rsidR="00AF20F5">
        <w:t xml:space="preserve"> </w:t>
      </w:r>
      <w:r w:rsidRPr="007C7DD3">
        <w:t xml:space="preserve"> Trakční napájecí stanice (TNS) Skvrňany v prostoru u zastávky Plzeň-Skvrňany, která umožní změnu způsobu provozu z nezávislé trakce na elektrickou a bude zajišťovat napájení elektrickou energií pro Uzel Plzeň, tratě Plzeň – Nýřany – Chotěšov/Heřmanova Huť a novostavbu železniční tratě mezi Plzní a Stodem. Po dokončení dále uvažovaných investičních akcí mezi Plzní a Domažlicemi bude spolupracovat s dalšími TNS na tomto rameni a vytvoří tak kapacitní síť umožňující provoz drážní dopravy rychlostí 200 km/h při splnění podmínek dle TSI ENE.</w:t>
      </w:r>
      <w:r>
        <w:t xml:space="preserve"> </w:t>
      </w:r>
      <w:r w:rsidR="00220FD1">
        <w:t xml:space="preserve"> </w:t>
      </w:r>
      <w:r w:rsidR="00FB7985">
        <w:t>Dílo bude zpracováno v režimu BIM</w:t>
      </w:r>
      <w:r w:rsidR="00645F06">
        <w:t>.</w:t>
      </w:r>
    </w:p>
    <w:bookmarkEnd w:id="18"/>
    <w:p w14:paraId="340492D4" w14:textId="796514A1" w:rsidR="003A35F4" w:rsidRDefault="003A35F4" w:rsidP="0082567B">
      <w:pPr>
        <w:ind w:left="709"/>
        <w:rPr>
          <w:highlight w:val="cyan"/>
        </w:rPr>
      </w:pPr>
    </w:p>
    <w:p w14:paraId="19D3AF17" w14:textId="47AA6CAD" w:rsidR="00D37D60" w:rsidRDefault="00D37D60" w:rsidP="00D37D60">
      <w:pPr>
        <w:ind w:left="709"/>
        <w:rPr>
          <w:highlight w:val="cyan"/>
        </w:rPr>
      </w:pPr>
      <w:r w:rsidRPr="00675035">
        <w:t>Digitální</w:t>
      </w:r>
      <w:r w:rsidRPr="00994AD7">
        <w:t xml:space="preserve"> model stavby bude prováděn a vytvářen </w:t>
      </w:r>
      <w:r w:rsidR="00B75560">
        <w:t>ve stupni</w:t>
      </w:r>
      <w:r w:rsidRPr="00994AD7">
        <w:t xml:space="preserve"> </w:t>
      </w:r>
      <w:r w:rsidR="009B1EB4">
        <w:t>D</w:t>
      </w:r>
      <w:r>
        <w:t>SPS</w:t>
      </w:r>
      <w:r w:rsidRPr="00994AD7">
        <w:t xml:space="preserve">. </w:t>
      </w:r>
      <w:r w:rsidRPr="003A7D4A">
        <w:t xml:space="preserve">Ve stupni </w:t>
      </w:r>
      <w:r>
        <w:t>PDPS</w:t>
      </w:r>
      <w:r w:rsidRPr="003A7D4A">
        <w:t xml:space="preserve"> se uplatní režim BIM pouze v rozsahu požadavků na sdílení dat a dokumentů v rámci CDE a uplatnění cílů spojených s využití CDE</w:t>
      </w:r>
      <w:r>
        <w:t>.</w:t>
      </w:r>
      <w:r w:rsidRPr="00C02C9D">
        <w:rPr>
          <w:highlight w:val="cyan"/>
        </w:rPr>
        <w:t xml:space="preserve"> </w:t>
      </w:r>
    </w:p>
    <w:p w14:paraId="43FA43E8" w14:textId="68F0C651" w:rsidR="00B259C3" w:rsidRDefault="00B259C3" w:rsidP="0082567B">
      <w:pPr>
        <w:ind w:left="709"/>
        <w:rPr>
          <w:highlight w:val="cyan"/>
        </w:rPr>
      </w:pPr>
    </w:p>
    <w:p w14:paraId="4FDF1A93" w14:textId="5493C505" w:rsidR="00DE1242" w:rsidRDefault="00DE1242" w:rsidP="00BD4B1F">
      <w:pPr>
        <w:spacing w:before="0"/>
        <w:rPr>
          <w:highlight w:val="cyan"/>
          <w:lang w:val="en-US"/>
        </w:rPr>
      </w:pPr>
      <w:r>
        <w:rPr>
          <w:highlight w:val="cyan"/>
          <w:lang w:val="en-US"/>
        </w:rPr>
        <w:br w:type="page"/>
      </w:r>
    </w:p>
    <w:p w14:paraId="43695E9E" w14:textId="237F4DF5" w:rsidR="000E0D96" w:rsidRDefault="00F2688E" w:rsidP="000E0D96">
      <w:pPr>
        <w:pStyle w:val="Nadpis2-1"/>
        <w:keepNext w:val="0"/>
        <w:widowControl w:val="0"/>
      </w:pPr>
      <w:bookmarkStart w:id="19" w:name="_Toc180428357"/>
      <w:r>
        <w:lastRenderedPageBreak/>
        <w:t xml:space="preserve">Odpovědné osoby a </w:t>
      </w:r>
      <w:r w:rsidR="00D40E02">
        <w:t>P</w:t>
      </w:r>
      <w:r w:rsidR="000A419A">
        <w:t>rojektový tým</w:t>
      </w:r>
      <w:bookmarkEnd w:id="19"/>
    </w:p>
    <w:p w14:paraId="3E49460A" w14:textId="031593CF" w:rsidR="0097207A" w:rsidRDefault="0097207A" w:rsidP="00DE1242">
      <w:pPr>
        <w:pStyle w:val="Nadpis2-2"/>
      </w:pPr>
      <w:bookmarkStart w:id="20" w:name="_Toc180428358"/>
      <w:r>
        <w:t>Definice činností odpovědných osob</w:t>
      </w:r>
      <w:r w:rsidR="00DE1242">
        <w:t xml:space="preserve"> Objednatele</w:t>
      </w:r>
      <w:bookmarkEnd w:id="20"/>
    </w:p>
    <w:tbl>
      <w:tblPr>
        <w:tblStyle w:val="Mkatabulky"/>
        <w:tblW w:w="8080" w:type="dxa"/>
        <w:tblInd w:w="709" w:type="dxa"/>
        <w:tblLook w:val="04A0" w:firstRow="1" w:lastRow="0" w:firstColumn="1" w:lastColumn="0" w:noHBand="0" w:noVBand="1"/>
      </w:tblPr>
      <w:tblGrid>
        <w:gridCol w:w="1985"/>
        <w:gridCol w:w="6095"/>
      </w:tblGrid>
      <w:tr w:rsidR="0097207A" w:rsidRPr="00F2688E" w14:paraId="29FD7D98"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5" w:type="dxa"/>
          </w:tcPr>
          <w:p w14:paraId="1C10BB56" w14:textId="77777777" w:rsidR="0097207A" w:rsidRPr="00C96066" w:rsidRDefault="0097207A" w:rsidP="009D77EA">
            <w:pPr>
              <w:spacing w:before="40" w:after="40"/>
              <w:jc w:val="center"/>
              <w:rPr>
                <w:b/>
                <w:sz w:val="18"/>
              </w:rPr>
            </w:pPr>
            <w:r w:rsidRPr="00C96066">
              <w:rPr>
                <w:b/>
                <w:sz w:val="18"/>
              </w:rPr>
              <w:t>Název funkce</w:t>
            </w:r>
          </w:p>
        </w:tc>
        <w:tc>
          <w:tcPr>
            <w:tcW w:w="6095" w:type="dxa"/>
          </w:tcPr>
          <w:p w14:paraId="48EF9394" w14:textId="77777777" w:rsidR="0097207A" w:rsidRPr="00C96066" w:rsidRDefault="0097207A" w:rsidP="009D77EA">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76698E" w:rsidRPr="00F2688E" w14:paraId="27E92542" w14:textId="77777777" w:rsidTr="009343F5">
        <w:trPr>
          <w:trHeight w:val="283"/>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7CC7E81D" w14:textId="654E4826" w:rsidR="0076698E" w:rsidRPr="00885F2A" w:rsidRDefault="0076698E" w:rsidP="00DB2BB6">
            <w:pPr>
              <w:spacing w:before="0" w:line="288" w:lineRule="auto"/>
              <w:jc w:val="center"/>
              <w:rPr>
                <w:sz w:val="16"/>
                <w:szCs w:val="16"/>
              </w:rPr>
            </w:pPr>
            <w:r>
              <w:rPr>
                <w:sz w:val="16"/>
                <w:szCs w:val="16"/>
              </w:rPr>
              <w:t>Správce stavby</w:t>
            </w:r>
          </w:p>
        </w:tc>
        <w:tc>
          <w:tcPr>
            <w:tcW w:w="6095" w:type="dxa"/>
            <w:vAlign w:val="center"/>
          </w:tcPr>
          <w:p w14:paraId="1C208DB5" w14:textId="2B7106B8" w:rsidR="0076698E" w:rsidRPr="00B52735" w:rsidRDefault="0076698E" w:rsidP="00DB2BB6">
            <w:pPr>
              <w:spacing w:before="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00885F2A">
              <w:rPr>
                <w:rStyle w:val="Tun"/>
                <w:b w:val="0"/>
                <w:sz w:val="16"/>
                <w:szCs w:val="16"/>
              </w:rPr>
              <w:t xml:space="preserve">Osoba projektového manažera zastupující Objednatele, která řídí </w:t>
            </w:r>
            <w:r w:rsidRPr="00720A9C">
              <w:rPr>
                <w:rStyle w:val="Tun"/>
                <w:b w:val="0"/>
                <w:sz w:val="16"/>
                <w:szCs w:val="16"/>
              </w:rPr>
              <w:t>a</w:t>
            </w:r>
            <w:r w:rsidRPr="00720A9C">
              <w:rPr>
                <w:sz w:val="16"/>
                <w:szCs w:val="16"/>
              </w:rPr>
              <w:t> </w:t>
            </w:r>
            <w:r w:rsidRPr="00720A9C">
              <w:rPr>
                <w:rStyle w:val="Tun"/>
                <w:b w:val="0"/>
                <w:sz w:val="16"/>
                <w:szCs w:val="16"/>
              </w:rPr>
              <w:t>koordinuje zpracování Díla ve věcech technických</w:t>
            </w:r>
            <w:r>
              <w:rPr>
                <w:rStyle w:val="Tun"/>
                <w:b w:val="0"/>
                <w:sz w:val="16"/>
                <w:szCs w:val="16"/>
              </w:rPr>
              <w:t xml:space="preserve">. Jeho </w:t>
            </w:r>
            <w:r w:rsidRPr="00720A9C">
              <w:rPr>
                <w:rStyle w:val="Tun"/>
                <w:b w:val="0"/>
                <w:sz w:val="16"/>
                <w:szCs w:val="16"/>
              </w:rPr>
              <w:t>odpovědnost</w:t>
            </w:r>
            <w:r>
              <w:rPr>
                <w:rStyle w:val="Tun"/>
                <w:b w:val="0"/>
                <w:sz w:val="16"/>
                <w:szCs w:val="16"/>
              </w:rPr>
              <w:t xml:space="preserve"> </w:t>
            </w:r>
            <w:r w:rsidRPr="00885F2A">
              <w:rPr>
                <w:rStyle w:val="Tun"/>
                <w:b w:val="0"/>
                <w:sz w:val="16"/>
                <w:szCs w:val="16"/>
              </w:rPr>
              <w:t xml:space="preserve">vůči </w:t>
            </w:r>
            <w:r>
              <w:rPr>
                <w:rStyle w:val="Tun"/>
                <w:b w:val="0"/>
                <w:sz w:val="16"/>
                <w:szCs w:val="16"/>
              </w:rPr>
              <w:t>ostatním</w:t>
            </w:r>
            <w:r w:rsidRPr="00885F2A">
              <w:rPr>
                <w:rStyle w:val="Tun"/>
                <w:b w:val="0"/>
                <w:sz w:val="16"/>
                <w:szCs w:val="16"/>
              </w:rPr>
              <w:t xml:space="preserve"> zástupcům Objednatele, podílející</w:t>
            </w:r>
            <w:r>
              <w:rPr>
                <w:rStyle w:val="Tun"/>
                <w:b w:val="0"/>
                <w:sz w:val="16"/>
                <w:szCs w:val="16"/>
              </w:rPr>
              <w:t>m</w:t>
            </w:r>
            <w:r w:rsidRPr="00885F2A">
              <w:rPr>
                <w:rStyle w:val="Tun"/>
                <w:b w:val="0"/>
                <w:sz w:val="16"/>
                <w:szCs w:val="16"/>
              </w:rPr>
              <w:t xml:space="preserve"> se na projednání a</w:t>
            </w:r>
            <w:r w:rsidRPr="00885F2A">
              <w:rPr>
                <w:sz w:val="16"/>
                <w:szCs w:val="16"/>
              </w:rPr>
              <w:t> </w:t>
            </w:r>
            <w:r w:rsidRPr="00885F2A">
              <w:rPr>
                <w:rStyle w:val="Tun"/>
                <w:b w:val="0"/>
                <w:sz w:val="16"/>
                <w:szCs w:val="16"/>
              </w:rPr>
              <w:t>koordinaci návrhu technického řešení</w:t>
            </w:r>
            <w:r>
              <w:rPr>
                <w:rStyle w:val="Tun"/>
                <w:b w:val="0"/>
                <w:sz w:val="16"/>
                <w:szCs w:val="16"/>
              </w:rPr>
              <w:t>,</w:t>
            </w:r>
            <w:r w:rsidRPr="00885F2A">
              <w:rPr>
                <w:rStyle w:val="Tun"/>
                <w:b w:val="0"/>
                <w:sz w:val="16"/>
                <w:szCs w:val="16"/>
              </w:rPr>
              <w:t xml:space="preserve"> se řídí interními předpisy </w:t>
            </w:r>
            <w:r>
              <w:rPr>
                <w:rStyle w:val="Tun"/>
                <w:b w:val="0"/>
                <w:sz w:val="16"/>
                <w:szCs w:val="16"/>
              </w:rPr>
              <w:t>SŽ.</w:t>
            </w:r>
          </w:p>
        </w:tc>
      </w:tr>
      <w:tr w:rsidR="0076698E" w:rsidRPr="00F2688E" w14:paraId="557A347A" w14:textId="77777777" w:rsidTr="00B64CC2">
        <w:trPr>
          <w:trHeight w:val="283"/>
        </w:trPr>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vAlign w:val="center"/>
          </w:tcPr>
          <w:p w14:paraId="364719E9" w14:textId="77777777" w:rsidR="0076698E" w:rsidRPr="00885F2A" w:rsidRDefault="0076698E" w:rsidP="00DB2BB6">
            <w:pPr>
              <w:spacing w:before="0" w:line="288" w:lineRule="auto"/>
              <w:jc w:val="center"/>
              <w:rPr>
                <w:sz w:val="16"/>
                <w:szCs w:val="16"/>
              </w:rPr>
            </w:pPr>
            <w:r w:rsidRPr="00885F2A">
              <w:rPr>
                <w:sz w:val="16"/>
                <w:szCs w:val="16"/>
              </w:rPr>
              <w:t>Manažer BIM</w:t>
            </w:r>
          </w:p>
        </w:tc>
        <w:tc>
          <w:tcPr>
            <w:tcW w:w="6095" w:type="dxa"/>
            <w:tcBorders>
              <w:bottom w:val="single" w:sz="2" w:space="0" w:color="auto"/>
            </w:tcBorders>
            <w:vAlign w:val="center"/>
          </w:tcPr>
          <w:p w14:paraId="60B9DDAE" w14:textId="2531493D" w:rsidR="0076698E" w:rsidRPr="00B52735" w:rsidRDefault="0076698E" w:rsidP="00DB2BB6">
            <w:pPr>
              <w:spacing w:before="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Osoba zastupující Objednatele ve věcech implementace BIM v rámci procesu digitalizace stavebních projektů SŽ.</w:t>
            </w:r>
          </w:p>
        </w:tc>
      </w:tr>
      <w:tr w:rsidR="0076698E" w:rsidRPr="00F2688E" w14:paraId="4B29AB0A" w14:textId="77777777" w:rsidTr="00B64CC2">
        <w:trPr>
          <w:trHeight w:val="283"/>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bottom w:val="single" w:sz="4" w:space="0" w:color="auto"/>
            </w:tcBorders>
            <w:vAlign w:val="center"/>
          </w:tcPr>
          <w:p w14:paraId="4C3C051C" w14:textId="77777777" w:rsidR="0076698E" w:rsidRPr="00885F2A" w:rsidRDefault="0076698E" w:rsidP="00DB2BB6">
            <w:pPr>
              <w:spacing w:before="0" w:line="288" w:lineRule="auto"/>
              <w:jc w:val="center"/>
              <w:rPr>
                <w:sz w:val="16"/>
                <w:szCs w:val="16"/>
              </w:rPr>
            </w:pPr>
            <w:r w:rsidRPr="00885F2A">
              <w:rPr>
                <w:sz w:val="16"/>
                <w:szCs w:val="16"/>
              </w:rPr>
              <w:t>Koordinátor BIM SŽ</w:t>
            </w:r>
          </w:p>
        </w:tc>
        <w:tc>
          <w:tcPr>
            <w:tcW w:w="6095" w:type="dxa"/>
            <w:tcBorders>
              <w:top w:val="single" w:sz="2" w:space="0" w:color="auto"/>
              <w:bottom w:val="single" w:sz="4" w:space="0" w:color="auto"/>
            </w:tcBorders>
            <w:vAlign w:val="center"/>
          </w:tcPr>
          <w:p w14:paraId="359CE661" w14:textId="460FB223" w:rsidR="0076698E" w:rsidRPr="00B52735" w:rsidRDefault="0076698E" w:rsidP="00DB2BB6">
            <w:pPr>
              <w:spacing w:before="0" w:line="288"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Osoba zastupující Objednatele ve věcech implementace procesu BIM,</w:t>
            </w:r>
            <w:r w:rsidRPr="00B52735">
              <w:rPr>
                <w:rStyle w:val="Tun"/>
                <w:b w:val="0"/>
                <w:sz w:val="16"/>
                <w:szCs w:val="16"/>
              </w:rPr>
              <w:br/>
              <w:t>která řídí a kontroluje průběh zpracování Informačního modelu stavby (IMS). P</w:t>
            </w:r>
            <w:r w:rsidRPr="00B52735">
              <w:rPr>
                <w:sz w:val="16"/>
                <w:szCs w:val="16"/>
              </w:rPr>
              <w:t xml:space="preserve">oskytuje </w:t>
            </w:r>
            <w:r w:rsidRPr="00B52735">
              <w:rPr>
                <w:rStyle w:val="Tun"/>
                <w:b w:val="0"/>
                <w:sz w:val="16"/>
                <w:szCs w:val="16"/>
              </w:rPr>
              <w:t>Objednateli technickou podporu – zejména ve věcech:</w:t>
            </w:r>
          </w:p>
          <w:p w14:paraId="5F3EDD98" w14:textId="3C56E4D9" w:rsidR="0076698E" w:rsidRPr="00B52735" w:rsidRDefault="0076698E" w:rsidP="00DB2BB6">
            <w:pPr>
              <w:pStyle w:val="Odstavecseseznamem"/>
              <w:numPr>
                <w:ilvl w:val="0"/>
                <w:numId w:val="10"/>
              </w:numPr>
              <w:spacing w:before="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kontroly a dohledu při zpracování Informačního modelu stavby;</w:t>
            </w:r>
          </w:p>
          <w:p w14:paraId="09C7FF91" w14:textId="6C6B34EF" w:rsidR="0076698E" w:rsidRPr="00B52735" w:rsidRDefault="0076698E" w:rsidP="00DB2BB6">
            <w:pPr>
              <w:pStyle w:val="Odstavecseseznamem"/>
              <w:numPr>
                <w:ilvl w:val="0"/>
                <w:numId w:val="10"/>
              </w:numPr>
              <w:spacing w:before="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asistence při posuzování návrhu řešení technických, operativních, manažerských nebo strategických problémů;</w:t>
            </w:r>
          </w:p>
          <w:p w14:paraId="58A40E01" w14:textId="3D355BE1" w:rsidR="0076698E" w:rsidRPr="00B52735" w:rsidRDefault="0076698E" w:rsidP="00DB2BB6">
            <w:pPr>
              <w:pStyle w:val="Odstavecseseznamem"/>
              <w:numPr>
                <w:ilvl w:val="0"/>
                <w:numId w:val="10"/>
              </w:numPr>
              <w:spacing w:before="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aplikace požadavků a podmínek vycházejících z</w:t>
            </w:r>
            <w:r w:rsidRPr="00B52735">
              <w:rPr>
                <w:sz w:val="16"/>
                <w:szCs w:val="16"/>
              </w:rPr>
              <w:t> </w:t>
            </w:r>
            <w:r w:rsidRPr="00B52735">
              <w:rPr>
                <w:rStyle w:val="Tun"/>
                <w:b w:val="0"/>
                <w:sz w:val="16"/>
                <w:szCs w:val="16"/>
              </w:rPr>
              <w:t>přílohy EIR</w:t>
            </w:r>
            <w:r w:rsidRPr="00B52735">
              <w:rPr>
                <w:rStyle w:val="Tun"/>
                <w:sz w:val="16"/>
                <w:szCs w:val="16"/>
              </w:rPr>
              <w:t xml:space="preserve"> </w:t>
            </w:r>
            <w:r w:rsidRPr="00B52735">
              <w:rPr>
                <w:rStyle w:val="Tun"/>
                <w:b w:val="0"/>
                <w:bCs/>
                <w:sz w:val="16"/>
                <w:szCs w:val="16"/>
              </w:rPr>
              <w:t>č.</w:t>
            </w:r>
            <w:r w:rsidRPr="00B52735">
              <w:rPr>
                <w:sz w:val="16"/>
                <w:szCs w:val="16"/>
              </w:rPr>
              <w:t> </w:t>
            </w:r>
            <w:r w:rsidRPr="00254BF1">
              <w:rPr>
                <w:rStyle w:val="Tun"/>
                <w:b w:val="0"/>
              </w:rPr>
              <w:t>5</w:t>
            </w:r>
            <w:r w:rsidRPr="00B52735">
              <w:rPr>
                <w:rStyle w:val="Tun"/>
                <w:b w:val="0"/>
                <w:bCs/>
                <w:sz w:val="16"/>
                <w:szCs w:val="16"/>
              </w:rPr>
              <w:t xml:space="preserve"> </w:t>
            </w:r>
            <w:r w:rsidRPr="00B52735">
              <w:rPr>
                <w:rStyle w:val="Tun"/>
                <w:b w:val="0"/>
                <w:bCs/>
                <w:i/>
                <w:iCs/>
                <w:sz w:val="16"/>
                <w:szCs w:val="16"/>
              </w:rPr>
              <w:t>Předpis pro</w:t>
            </w:r>
            <w:r w:rsidRPr="00B52735">
              <w:rPr>
                <w:i/>
                <w:iCs/>
                <w:sz w:val="16"/>
                <w:szCs w:val="16"/>
              </w:rPr>
              <w:t> </w:t>
            </w:r>
            <w:r w:rsidRPr="00B52735">
              <w:rPr>
                <w:rStyle w:val="Tun"/>
                <w:b w:val="0"/>
                <w:bCs/>
                <w:i/>
                <w:iCs/>
                <w:sz w:val="16"/>
                <w:szCs w:val="16"/>
              </w:rPr>
              <w:t>informační modelování staveb (BIM) pro</w:t>
            </w:r>
            <w:r w:rsidRPr="00B52735">
              <w:rPr>
                <w:i/>
                <w:iCs/>
                <w:sz w:val="16"/>
                <w:szCs w:val="16"/>
              </w:rPr>
              <w:t> </w:t>
            </w:r>
            <w:r w:rsidRPr="00B52735">
              <w:rPr>
                <w:rStyle w:val="Tun"/>
                <w:b w:val="0"/>
                <w:bCs/>
                <w:i/>
                <w:iCs/>
                <w:sz w:val="16"/>
                <w:szCs w:val="16"/>
              </w:rPr>
              <w:t>stavby dopravní infrastruktury – Datový standard DÚR, DSP, PDPS, RDS</w:t>
            </w:r>
            <w:r w:rsidRPr="00B52735">
              <w:rPr>
                <w:rStyle w:val="Tun"/>
                <w:b w:val="0"/>
                <w:sz w:val="16"/>
                <w:szCs w:val="16"/>
              </w:rPr>
              <w:t>);</w:t>
            </w:r>
          </w:p>
          <w:p w14:paraId="28BA1C46" w14:textId="2392C4DA" w:rsidR="0076698E" w:rsidRPr="00B52735" w:rsidRDefault="0076698E" w:rsidP="00DB2BB6">
            <w:pPr>
              <w:pStyle w:val="Odstavecseseznamem"/>
              <w:numPr>
                <w:ilvl w:val="0"/>
                <w:numId w:val="10"/>
              </w:numPr>
              <w:spacing w:before="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B52735">
              <w:rPr>
                <w:rStyle w:val="Tun"/>
                <w:b w:val="0"/>
                <w:sz w:val="16"/>
                <w:szCs w:val="16"/>
              </w:rPr>
              <w:t>aktivní spolupráce při řešení problémů při zpracování DiMS;</w:t>
            </w:r>
          </w:p>
          <w:p w14:paraId="06DB7017" w14:textId="1517D93E" w:rsidR="0076698E" w:rsidRPr="00B52735" w:rsidRDefault="0076698E" w:rsidP="00DB2BB6">
            <w:pPr>
              <w:pStyle w:val="Odstavecseseznamem"/>
              <w:numPr>
                <w:ilvl w:val="0"/>
                <w:numId w:val="10"/>
              </w:numPr>
              <w:spacing w:before="0" w:line="288" w:lineRule="auto"/>
              <w:ind w:left="419" w:hanging="284"/>
              <w:jc w:val="both"/>
              <w:cnfStyle w:val="000000000000" w:firstRow="0" w:lastRow="0" w:firstColumn="0" w:lastColumn="0" w:oddVBand="0" w:evenVBand="0" w:oddHBand="0" w:evenHBand="0" w:firstRowFirstColumn="0" w:firstRowLastColumn="0" w:lastRowFirstColumn="0" w:lastRowLastColumn="0"/>
              <w:rPr>
                <w:rStyle w:val="Tun"/>
                <w:sz w:val="16"/>
                <w:szCs w:val="16"/>
              </w:rPr>
            </w:pPr>
            <w:r w:rsidRPr="00B52735">
              <w:rPr>
                <w:rStyle w:val="Tun"/>
                <w:b w:val="0"/>
                <w:sz w:val="16"/>
                <w:szCs w:val="16"/>
              </w:rPr>
              <w:t>pravidelné aktualizace celkového přehledu o stavu IMS;</w:t>
            </w:r>
          </w:p>
          <w:p w14:paraId="2B67E0D9" w14:textId="07FEE323" w:rsidR="0076698E" w:rsidRPr="00B52735" w:rsidRDefault="0076698E" w:rsidP="00DB2BB6">
            <w:pPr>
              <w:pStyle w:val="Odstavecseseznamem"/>
              <w:numPr>
                <w:ilvl w:val="0"/>
                <w:numId w:val="10"/>
              </w:numPr>
              <w:spacing w:before="0" w:line="288" w:lineRule="auto"/>
              <w:ind w:left="419" w:hanging="284"/>
              <w:jc w:val="both"/>
              <w:cnfStyle w:val="000000000000" w:firstRow="0" w:lastRow="0" w:firstColumn="0" w:lastColumn="0" w:oddVBand="0" w:evenVBand="0" w:oddHBand="0" w:evenHBand="0" w:firstRowFirstColumn="0" w:firstRowLastColumn="0" w:lastRowFirstColumn="0" w:lastRowLastColumn="0"/>
              <w:rPr>
                <w:b/>
                <w:sz w:val="16"/>
                <w:szCs w:val="16"/>
              </w:rPr>
            </w:pPr>
            <w:r w:rsidRPr="00B52735">
              <w:rPr>
                <w:rStyle w:val="Tun"/>
                <w:b w:val="0"/>
                <w:sz w:val="16"/>
                <w:szCs w:val="16"/>
              </w:rPr>
              <w:t>účasti na jednáních v souvislosti se zpracováním DiMS.</w:t>
            </w:r>
          </w:p>
        </w:tc>
      </w:tr>
    </w:tbl>
    <w:p w14:paraId="3E2C5273" w14:textId="6A10A9B0" w:rsidR="00DE1242" w:rsidRPr="00DE1242" w:rsidRDefault="00DE1242" w:rsidP="00DE1242">
      <w:pPr>
        <w:pStyle w:val="Nadpis2-2"/>
      </w:pPr>
      <w:bookmarkStart w:id="21" w:name="_Toc180428359"/>
      <w:r>
        <w:t xml:space="preserve">Definice činností odpovědných osob </w:t>
      </w:r>
      <w:r w:rsidR="00652062">
        <w:t>Dodavatel</w:t>
      </w:r>
      <w:r>
        <w:t>e</w:t>
      </w:r>
      <w:bookmarkEnd w:id="21"/>
    </w:p>
    <w:tbl>
      <w:tblPr>
        <w:tblStyle w:val="Mkatabulky"/>
        <w:tblW w:w="8078" w:type="dxa"/>
        <w:tblInd w:w="709" w:type="dxa"/>
        <w:tblLook w:val="04A0" w:firstRow="1" w:lastRow="0" w:firstColumn="1" w:lastColumn="0" w:noHBand="0" w:noVBand="1"/>
      </w:tblPr>
      <w:tblGrid>
        <w:gridCol w:w="1984"/>
        <w:gridCol w:w="6094"/>
      </w:tblGrid>
      <w:tr w:rsidR="0097207A" w:rsidRPr="00C96066" w14:paraId="727E925A" w14:textId="77777777" w:rsidTr="00D82ABC">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4" w:type="dxa"/>
          </w:tcPr>
          <w:p w14:paraId="4C03C298" w14:textId="77777777" w:rsidR="0097207A" w:rsidRPr="00C96066" w:rsidRDefault="0097207A" w:rsidP="009D77EA">
            <w:pPr>
              <w:spacing w:before="40" w:after="40"/>
              <w:jc w:val="center"/>
              <w:rPr>
                <w:b/>
                <w:sz w:val="18"/>
              </w:rPr>
            </w:pPr>
            <w:r w:rsidRPr="00C96066">
              <w:rPr>
                <w:b/>
                <w:sz w:val="18"/>
              </w:rPr>
              <w:t>Název funkce</w:t>
            </w:r>
          </w:p>
        </w:tc>
        <w:tc>
          <w:tcPr>
            <w:tcW w:w="6094" w:type="dxa"/>
          </w:tcPr>
          <w:p w14:paraId="474D107E" w14:textId="77777777" w:rsidR="0097207A" w:rsidRPr="00C96066" w:rsidRDefault="0097207A" w:rsidP="009D77EA">
            <w:pPr>
              <w:spacing w:before="40" w:after="40"/>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3C082D" w:rsidRPr="00F2688E" w14:paraId="06F3CFFF" w14:textId="77777777" w:rsidTr="00D82ABC">
        <w:trPr>
          <w:trHeight w:val="283"/>
        </w:trPr>
        <w:tc>
          <w:tcPr>
            <w:cnfStyle w:val="001000000000" w:firstRow="0" w:lastRow="0" w:firstColumn="1" w:lastColumn="0" w:oddVBand="0" w:evenVBand="0" w:oddHBand="0" w:evenHBand="0" w:firstRowFirstColumn="0" w:firstRowLastColumn="0" w:lastRowFirstColumn="0" w:lastRowLastColumn="0"/>
            <w:tcW w:w="1984" w:type="dxa"/>
            <w:tcBorders>
              <w:bottom w:val="single" w:sz="2" w:space="0" w:color="auto"/>
            </w:tcBorders>
            <w:vAlign w:val="center"/>
          </w:tcPr>
          <w:p w14:paraId="7CC18C10" w14:textId="5CEE3A24" w:rsidR="003C082D" w:rsidRPr="009D77EA" w:rsidRDefault="003C082D" w:rsidP="00D82ABC">
            <w:pPr>
              <w:spacing w:before="0" w:line="276" w:lineRule="auto"/>
              <w:jc w:val="center"/>
              <w:rPr>
                <w:sz w:val="16"/>
                <w:szCs w:val="16"/>
              </w:rPr>
            </w:pPr>
            <w:r w:rsidRPr="0041114C">
              <w:rPr>
                <w:sz w:val="16"/>
                <w:szCs w:val="16"/>
              </w:rPr>
              <w:t>Ředitel stavby</w:t>
            </w:r>
          </w:p>
        </w:tc>
        <w:tc>
          <w:tcPr>
            <w:tcW w:w="6094" w:type="dxa"/>
            <w:tcBorders>
              <w:bottom w:val="single" w:sz="2" w:space="0" w:color="auto"/>
            </w:tcBorders>
            <w:vAlign w:val="center"/>
          </w:tcPr>
          <w:p w14:paraId="28274E4E" w14:textId="2E85B101" w:rsidR="003C082D" w:rsidRPr="00B52735" w:rsidRDefault="003C082D" w:rsidP="00D82ABC">
            <w:pPr>
              <w:spacing w:before="0" w:line="276"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Osoba</w:t>
            </w:r>
            <w:r w:rsidRPr="008752A0">
              <w:rPr>
                <w:sz w:val="16"/>
                <w:szCs w:val="16"/>
              </w:rPr>
              <w:t xml:space="preserve"> vedoucího týmu </w:t>
            </w:r>
            <w:r>
              <w:rPr>
                <w:sz w:val="16"/>
                <w:szCs w:val="16"/>
              </w:rPr>
              <w:t>Dodavatele v roli projektového manažera</w:t>
            </w:r>
            <w:r w:rsidRPr="008752A0">
              <w:rPr>
                <w:sz w:val="16"/>
                <w:szCs w:val="16"/>
              </w:rPr>
              <w:t>, kterého stavebník pověřil koordinací prací na Díle.</w:t>
            </w:r>
          </w:p>
        </w:tc>
      </w:tr>
      <w:tr w:rsidR="007009D6" w:rsidRPr="00F2688E" w14:paraId="7B8FB3FB" w14:textId="77777777" w:rsidTr="00D82ABC">
        <w:trPr>
          <w:trHeight w:val="283"/>
        </w:trPr>
        <w:tc>
          <w:tcPr>
            <w:cnfStyle w:val="001000000000" w:firstRow="0" w:lastRow="0" w:firstColumn="1" w:lastColumn="0" w:oddVBand="0" w:evenVBand="0" w:oddHBand="0" w:evenHBand="0" w:firstRowFirstColumn="0" w:firstRowLastColumn="0" w:lastRowFirstColumn="0" w:lastRowLastColumn="0"/>
            <w:tcW w:w="1984" w:type="dxa"/>
            <w:tcBorders>
              <w:bottom w:val="single" w:sz="2" w:space="0" w:color="auto"/>
            </w:tcBorders>
            <w:vAlign w:val="center"/>
          </w:tcPr>
          <w:p w14:paraId="21BE5E85" w14:textId="38339402" w:rsidR="007009D6" w:rsidRPr="00865D6F" w:rsidRDefault="007009D6" w:rsidP="00D82ABC">
            <w:pPr>
              <w:spacing w:before="0" w:line="276" w:lineRule="auto"/>
              <w:jc w:val="center"/>
              <w:rPr>
                <w:sz w:val="16"/>
                <w:szCs w:val="16"/>
              </w:rPr>
            </w:pPr>
            <w:r w:rsidRPr="0041114C">
              <w:rPr>
                <w:sz w:val="16"/>
                <w:szCs w:val="16"/>
              </w:rPr>
              <w:t>Stavbyvedoucí</w:t>
            </w:r>
          </w:p>
        </w:tc>
        <w:tc>
          <w:tcPr>
            <w:tcW w:w="6094" w:type="dxa"/>
            <w:tcBorders>
              <w:bottom w:val="single" w:sz="2" w:space="0" w:color="auto"/>
            </w:tcBorders>
            <w:vAlign w:val="center"/>
          </w:tcPr>
          <w:p w14:paraId="1F3CD3A2" w14:textId="6F5207A0" w:rsidR="007009D6" w:rsidRPr="00B52735" w:rsidRDefault="007009D6" w:rsidP="00D82ABC">
            <w:pPr>
              <w:spacing w:before="0" w:line="276"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O</w:t>
            </w:r>
            <w:r w:rsidRPr="007C657F">
              <w:rPr>
                <w:sz w:val="16"/>
                <w:szCs w:val="16"/>
              </w:rPr>
              <w:t>sob</w:t>
            </w:r>
            <w:r>
              <w:rPr>
                <w:sz w:val="16"/>
                <w:szCs w:val="16"/>
              </w:rPr>
              <w:t>a</w:t>
            </w:r>
            <w:r w:rsidRPr="007C657F">
              <w:rPr>
                <w:sz w:val="16"/>
                <w:szCs w:val="16"/>
              </w:rPr>
              <w:t xml:space="preserve"> </w:t>
            </w:r>
            <w:r>
              <w:rPr>
                <w:sz w:val="16"/>
                <w:szCs w:val="16"/>
              </w:rPr>
              <w:t xml:space="preserve">kvalifikovaného člena týmu </w:t>
            </w:r>
            <w:r w:rsidRPr="00D85B61">
              <w:rPr>
                <w:sz w:val="16"/>
                <w:szCs w:val="16"/>
              </w:rPr>
              <w:t>Dodavatel</w:t>
            </w:r>
            <w:r>
              <w:rPr>
                <w:sz w:val="16"/>
                <w:szCs w:val="16"/>
              </w:rPr>
              <w:t xml:space="preserve">e, pověřená </w:t>
            </w:r>
            <w:r w:rsidRPr="003A0F78">
              <w:rPr>
                <w:sz w:val="16"/>
                <w:szCs w:val="16"/>
              </w:rPr>
              <w:t>odborn</w:t>
            </w:r>
            <w:r>
              <w:rPr>
                <w:sz w:val="16"/>
                <w:szCs w:val="16"/>
              </w:rPr>
              <w:t>ým</w:t>
            </w:r>
            <w:r w:rsidRPr="003A0F78">
              <w:rPr>
                <w:sz w:val="16"/>
                <w:szCs w:val="16"/>
              </w:rPr>
              <w:t xml:space="preserve"> vedení</w:t>
            </w:r>
            <w:r>
              <w:rPr>
                <w:sz w:val="16"/>
                <w:szCs w:val="16"/>
              </w:rPr>
              <w:t>m</w:t>
            </w:r>
            <w:r w:rsidRPr="003A0F78">
              <w:rPr>
                <w:sz w:val="16"/>
                <w:szCs w:val="16"/>
              </w:rPr>
              <w:t xml:space="preserve"> provádění stavby</w:t>
            </w:r>
            <w:r>
              <w:rPr>
                <w:sz w:val="16"/>
                <w:szCs w:val="16"/>
              </w:rPr>
              <w:t xml:space="preserve"> dle zákona č. 2</w:t>
            </w:r>
            <w:r w:rsidRPr="00B52735">
              <w:rPr>
                <w:sz w:val="16"/>
                <w:szCs w:val="16"/>
              </w:rPr>
              <w:t>83/20</w:t>
            </w:r>
            <w:r>
              <w:rPr>
                <w:sz w:val="16"/>
                <w:szCs w:val="16"/>
              </w:rPr>
              <w:t>21</w:t>
            </w:r>
            <w:r w:rsidRPr="00B52735">
              <w:rPr>
                <w:sz w:val="16"/>
                <w:szCs w:val="16"/>
              </w:rPr>
              <w:t xml:space="preserve"> Sb.</w:t>
            </w:r>
          </w:p>
        </w:tc>
      </w:tr>
      <w:tr w:rsidR="007009D6" w:rsidRPr="00F2688E" w14:paraId="66D9DAF7" w14:textId="77777777" w:rsidTr="00D82ABC">
        <w:trPr>
          <w:trHeight w:val="283"/>
        </w:trPr>
        <w:tc>
          <w:tcPr>
            <w:cnfStyle w:val="001000000000" w:firstRow="0" w:lastRow="0" w:firstColumn="1" w:lastColumn="0" w:oddVBand="0" w:evenVBand="0" w:oddHBand="0" w:evenHBand="0" w:firstRowFirstColumn="0" w:firstRowLastColumn="0" w:lastRowFirstColumn="0" w:lastRowLastColumn="0"/>
            <w:tcW w:w="1984" w:type="dxa"/>
            <w:tcBorders>
              <w:top w:val="single" w:sz="2" w:space="0" w:color="auto"/>
              <w:bottom w:val="single" w:sz="4" w:space="0" w:color="auto"/>
            </w:tcBorders>
            <w:vAlign w:val="center"/>
          </w:tcPr>
          <w:p w14:paraId="527F0BF4" w14:textId="77777777" w:rsidR="007009D6" w:rsidRPr="001F698B" w:rsidRDefault="007009D6" w:rsidP="00D82ABC">
            <w:pPr>
              <w:spacing w:before="0" w:line="276" w:lineRule="auto"/>
              <w:jc w:val="center"/>
              <w:rPr>
                <w:sz w:val="16"/>
                <w:szCs w:val="16"/>
              </w:rPr>
            </w:pPr>
            <w:r w:rsidRPr="001F698B">
              <w:rPr>
                <w:sz w:val="16"/>
                <w:szCs w:val="16"/>
              </w:rPr>
              <w:t>Koordinátor BIM</w:t>
            </w:r>
          </w:p>
        </w:tc>
        <w:tc>
          <w:tcPr>
            <w:tcW w:w="6094" w:type="dxa"/>
            <w:tcBorders>
              <w:top w:val="single" w:sz="2" w:space="0" w:color="auto"/>
              <w:bottom w:val="single" w:sz="4" w:space="0" w:color="auto"/>
            </w:tcBorders>
            <w:vAlign w:val="center"/>
          </w:tcPr>
          <w:p w14:paraId="24C3609A" w14:textId="77777777" w:rsidR="007009D6" w:rsidRPr="008644D3" w:rsidRDefault="007009D6" w:rsidP="00D82ABC">
            <w:pPr>
              <w:spacing w:before="0" w:line="276"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O</w:t>
            </w:r>
            <w:r w:rsidRPr="0060187E">
              <w:rPr>
                <w:rStyle w:val="Tun"/>
                <w:b w:val="0"/>
                <w:sz w:val="16"/>
                <w:szCs w:val="16"/>
              </w:rPr>
              <w:t>soba zastupující</w:t>
            </w:r>
            <w:r w:rsidRPr="00B70D51">
              <w:rPr>
                <w:rStyle w:val="Tun"/>
                <w:b w:val="0"/>
                <w:sz w:val="16"/>
                <w:szCs w:val="16"/>
              </w:rPr>
              <w:t xml:space="preserve"> </w:t>
            </w:r>
            <w:r>
              <w:rPr>
                <w:rStyle w:val="Tun"/>
                <w:b w:val="0"/>
                <w:sz w:val="16"/>
                <w:szCs w:val="16"/>
              </w:rPr>
              <w:t>Dodavatel</w:t>
            </w:r>
            <w:r w:rsidRPr="00B70D51">
              <w:rPr>
                <w:rStyle w:val="Tun"/>
                <w:b w:val="0"/>
                <w:sz w:val="16"/>
                <w:szCs w:val="16"/>
              </w:rPr>
              <w:t xml:space="preserve">e, </w:t>
            </w:r>
            <w:r>
              <w:rPr>
                <w:rStyle w:val="Tun"/>
                <w:b w:val="0"/>
                <w:sz w:val="16"/>
                <w:szCs w:val="16"/>
              </w:rPr>
              <w:t>která vytváří a koordinuje</w:t>
            </w:r>
            <w:r w:rsidRPr="00B70D51">
              <w:rPr>
                <w:rStyle w:val="Tun"/>
                <w:b w:val="0"/>
                <w:sz w:val="16"/>
                <w:szCs w:val="16"/>
              </w:rPr>
              <w:t xml:space="preserve"> </w:t>
            </w:r>
            <w:r>
              <w:rPr>
                <w:rStyle w:val="Tun"/>
                <w:b w:val="0"/>
                <w:sz w:val="16"/>
                <w:szCs w:val="16"/>
              </w:rPr>
              <w:t>IMS</w:t>
            </w:r>
            <w:r w:rsidRPr="00B70D51">
              <w:rPr>
                <w:rStyle w:val="Tun"/>
                <w:b w:val="0"/>
                <w:sz w:val="16"/>
                <w:szCs w:val="16"/>
              </w:rPr>
              <w:t xml:space="preserve"> na úrovni řízení procesů se zaměřením na vztah</w:t>
            </w:r>
            <w:r>
              <w:rPr>
                <w:rStyle w:val="Tun"/>
                <w:b w:val="0"/>
                <w:sz w:val="16"/>
                <w:szCs w:val="16"/>
              </w:rPr>
              <w:t>y</w:t>
            </w:r>
            <w:r w:rsidRPr="00B70D51">
              <w:rPr>
                <w:rStyle w:val="Tun"/>
                <w:b w:val="0"/>
                <w:sz w:val="16"/>
                <w:szCs w:val="16"/>
              </w:rPr>
              <w:t xml:space="preserve"> </w:t>
            </w:r>
            <w:r>
              <w:rPr>
                <w:rStyle w:val="Tun"/>
                <w:b w:val="0"/>
                <w:sz w:val="16"/>
                <w:szCs w:val="16"/>
              </w:rPr>
              <w:t>mezi Dodavatelem</w:t>
            </w:r>
            <w:r w:rsidRPr="00B70D51">
              <w:rPr>
                <w:rStyle w:val="Tun"/>
                <w:b w:val="0"/>
                <w:sz w:val="16"/>
                <w:szCs w:val="16"/>
              </w:rPr>
              <w:t xml:space="preserve"> a</w:t>
            </w:r>
            <w:r w:rsidRPr="00B567B3">
              <w:t> </w:t>
            </w:r>
            <w:r w:rsidRPr="00B70D51">
              <w:rPr>
                <w:rStyle w:val="Tun"/>
                <w:b w:val="0"/>
                <w:sz w:val="16"/>
                <w:szCs w:val="16"/>
              </w:rPr>
              <w:t>Objednatel</w:t>
            </w:r>
            <w:r>
              <w:rPr>
                <w:rStyle w:val="Tun"/>
                <w:b w:val="0"/>
                <w:sz w:val="16"/>
                <w:szCs w:val="16"/>
              </w:rPr>
              <w:t>em. J</w:t>
            </w:r>
            <w:r>
              <w:rPr>
                <w:sz w:val="16"/>
                <w:szCs w:val="16"/>
              </w:rPr>
              <w:t>eh</w:t>
            </w:r>
            <w:r>
              <w:t>o</w:t>
            </w:r>
            <w:r>
              <w:rPr>
                <w:sz w:val="16"/>
                <w:szCs w:val="16"/>
              </w:rPr>
              <w:t xml:space="preserve"> činností je:</w:t>
            </w:r>
          </w:p>
          <w:p w14:paraId="765DC038" w14:textId="6E31543A" w:rsidR="007009D6" w:rsidRPr="00CA7AB0" w:rsidRDefault="007009D6" w:rsidP="00D82ABC">
            <w:pPr>
              <w:pStyle w:val="Odstavecseseznamem"/>
              <w:numPr>
                <w:ilvl w:val="0"/>
                <w:numId w:val="10"/>
              </w:numPr>
              <w:spacing w:before="0" w:line="276"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zastupov</w:t>
            </w:r>
            <w:r>
              <w:rPr>
                <w:rStyle w:val="Tun"/>
                <w:b w:val="0"/>
                <w:sz w:val="16"/>
                <w:szCs w:val="16"/>
              </w:rPr>
              <w:t>ání</w:t>
            </w:r>
            <w:r w:rsidRPr="00CA7AB0">
              <w:rPr>
                <w:rStyle w:val="Tun"/>
                <w:b w:val="0"/>
                <w:sz w:val="16"/>
                <w:szCs w:val="16"/>
              </w:rPr>
              <w:t xml:space="preserve"> </w:t>
            </w:r>
            <w:r>
              <w:rPr>
                <w:rStyle w:val="Tun"/>
                <w:b w:val="0"/>
                <w:sz w:val="16"/>
                <w:szCs w:val="16"/>
              </w:rPr>
              <w:t>Dodavatel</w:t>
            </w:r>
            <w:r w:rsidRPr="00CA7AB0">
              <w:rPr>
                <w:rStyle w:val="Tun"/>
                <w:b w:val="0"/>
                <w:sz w:val="16"/>
                <w:szCs w:val="16"/>
              </w:rPr>
              <w:t xml:space="preserve">e ve věcech týkajících se </w:t>
            </w:r>
            <w:r>
              <w:rPr>
                <w:rStyle w:val="Tun"/>
                <w:b w:val="0"/>
                <w:sz w:val="16"/>
                <w:szCs w:val="16"/>
              </w:rPr>
              <w:t>IMS</w:t>
            </w:r>
            <w:r w:rsidRPr="00CA7AB0">
              <w:rPr>
                <w:rStyle w:val="Tun"/>
                <w:b w:val="0"/>
                <w:sz w:val="16"/>
                <w:szCs w:val="16"/>
              </w:rPr>
              <w:t xml:space="preserve"> po</w:t>
            </w:r>
            <w:r w:rsidRPr="00B567B3">
              <w:t> </w:t>
            </w:r>
            <w:r w:rsidRPr="00CA7AB0">
              <w:rPr>
                <w:rStyle w:val="Tun"/>
                <w:b w:val="0"/>
                <w:sz w:val="16"/>
                <w:szCs w:val="16"/>
              </w:rPr>
              <w:t>technické i</w:t>
            </w:r>
            <w:r>
              <w:rPr>
                <w:rStyle w:val="Tun"/>
                <w:b w:val="0"/>
                <w:sz w:val="16"/>
                <w:szCs w:val="16"/>
              </w:rPr>
              <w:t> </w:t>
            </w:r>
            <w:r w:rsidRPr="00CA7AB0">
              <w:rPr>
                <w:rStyle w:val="Tun"/>
                <w:b w:val="0"/>
                <w:sz w:val="16"/>
                <w:szCs w:val="16"/>
              </w:rPr>
              <w:t>manažerské stránce</w:t>
            </w:r>
            <w:r>
              <w:rPr>
                <w:rStyle w:val="Tun"/>
                <w:b w:val="0"/>
                <w:sz w:val="16"/>
                <w:szCs w:val="16"/>
              </w:rPr>
              <w:t>;</w:t>
            </w:r>
          </w:p>
          <w:p w14:paraId="05A4211A" w14:textId="77777777" w:rsidR="007009D6" w:rsidRPr="006733A3" w:rsidRDefault="007009D6" w:rsidP="00D82ABC">
            <w:pPr>
              <w:pStyle w:val="Odstavecseseznamem"/>
              <w:numPr>
                <w:ilvl w:val="0"/>
                <w:numId w:val="10"/>
              </w:numPr>
              <w:spacing w:before="0" w:line="276"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6733A3">
              <w:rPr>
                <w:rStyle w:val="Tun"/>
                <w:b w:val="0"/>
                <w:sz w:val="16"/>
                <w:szCs w:val="16"/>
              </w:rPr>
              <w:t xml:space="preserve">aktualizace </w:t>
            </w:r>
            <w:r>
              <w:rPr>
                <w:rStyle w:val="Tun"/>
                <w:b w:val="0"/>
                <w:sz w:val="16"/>
                <w:szCs w:val="16"/>
              </w:rPr>
              <w:t>Plánu realizace BIM (BEP) a jeho příloh</w:t>
            </w:r>
            <w:r w:rsidRPr="006733A3">
              <w:rPr>
                <w:rStyle w:val="Tun"/>
                <w:b w:val="0"/>
                <w:sz w:val="16"/>
                <w:szCs w:val="16"/>
              </w:rPr>
              <w:t>;</w:t>
            </w:r>
          </w:p>
          <w:p w14:paraId="0496A68F" w14:textId="77777777" w:rsidR="007009D6" w:rsidRPr="00CA7AB0" w:rsidRDefault="007009D6" w:rsidP="00D82ABC">
            <w:pPr>
              <w:pStyle w:val="Odstavecseseznamem"/>
              <w:numPr>
                <w:ilvl w:val="0"/>
                <w:numId w:val="10"/>
              </w:numPr>
              <w:spacing w:before="0" w:line="276"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 xml:space="preserve">vedení koordinačních schůzí </w:t>
            </w:r>
            <w:r>
              <w:rPr>
                <w:rStyle w:val="Tun"/>
                <w:b w:val="0"/>
                <w:sz w:val="16"/>
                <w:szCs w:val="16"/>
              </w:rPr>
              <w:t>(</w:t>
            </w:r>
            <w:r w:rsidRPr="00CA7AB0">
              <w:rPr>
                <w:rStyle w:val="Tun"/>
                <w:b w:val="0"/>
                <w:sz w:val="16"/>
                <w:szCs w:val="16"/>
              </w:rPr>
              <w:t>koordinace profesí, prostorového uspořádání prvků, zamezení kolizím a rozhodování ve věcech priorit při koordinaci</w:t>
            </w:r>
            <w:r>
              <w:rPr>
                <w:rStyle w:val="Tun"/>
                <w:b w:val="0"/>
                <w:sz w:val="16"/>
                <w:szCs w:val="16"/>
              </w:rPr>
              <w:t>);</w:t>
            </w:r>
          </w:p>
          <w:p w14:paraId="228073B3" w14:textId="37AC0BDE" w:rsidR="007009D6" w:rsidRDefault="007009D6" w:rsidP="00D82ABC">
            <w:pPr>
              <w:pStyle w:val="Odstavecseseznamem"/>
              <w:numPr>
                <w:ilvl w:val="0"/>
                <w:numId w:val="10"/>
              </w:numPr>
              <w:spacing w:before="0" w:line="276" w:lineRule="auto"/>
              <w:ind w:left="419" w:hanging="284"/>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zajištění tvorby</w:t>
            </w:r>
            <w:r>
              <w:rPr>
                <w:rStyle w:val="Tun"/>
                <w:b w:val="0"/>
                <w:sz w:val="16"/>
                <w:szCs w:val="16"/>
              </w:rPr>
              <w:t xml:space="preserve"> a aktualizace š</w:t>
            </w:r>
            <w:r w:rsidRPr="00CA7AB0">
              <w:rPr>
                <w:rStyle w:val="Tun"/>
                <w:b w:val="0"/>
                <w:sz w:val="16"/>
                <w:szCs w:val="16"/>
              </w:rPr>
              <w:t>ablon, vzorů a</w:t>
            </w:r>
            <w:r w:rsidRPr="00B567B3">
              <w:t> </w:t>
            </w:r>
            <w:r w:rsidRPr="00CA7AB0">
              <w:rPr>
                <w:rStyle w:val="Tun"/>
                <w:b w:val="0"/>
                <w:sz w:val="16"/>
                <w:szCs w:val="16"/>
              </w:rPr>
              <w:t>podkladů</w:t>
            </w:r>
            <w:r>
              <w:rPr>
                <w:rStyle w:val="Tun"/>
                <w:b w:val="0"/>
                <w:sz w:val="16"/>
                <w:szCs w:val="16"/>
              </w:rPr>
              <w:t xml:space="preserve"> včetně </w:t>
            </w:r>
            <w:r w:rsidRPr="00CA7AB0">
              <w:rPr>
                <w:rStyle w:val="Tun"/>
                <w:b w:val="0"/>
                <w:sz w:val="16"/>
                <w:szCs w:val="16"/>
              </w:rPr>
              <w:t>zajištění jejich správné aplikace</w:t>
            </w:r>
            <w:r>
              <w:rPr>
                <w:rStyle w:val="Tun"/>
                <w:b w:val="0"/>
                <w:sz w:val="16"/>
                <w:szCs w:val="16"/>
              </w:rPr>
              <w:t>;</w:t>
            </w:r>
          </w:p>
          <w:p w14:paraId="6787FBF5" w14:textId="5752F8D0" w:rsidR="007009D6" w:rsidRPr="00E468C8" w:rsidRDefault="007009D6" w:rsidP="00D82ABC">
            <w:pPr>
              <w:pStyle w:val="Odstavecseseznamem"/>
              <w:numPr>
                <w:ilvl w:val="0"/>
                <w:numId w:val="10"/>
              </w:numPr>
              <w:spacing w:before="0" w:line="276" w:lineRule="auto"/>
              <w:ind w:left="419" w:hanging="284"/>
              <w:cnfStyle w:val="000000000000" w:firstRow="0" w:lastRow="0" w:firstColumn="0" w:lastColumn="0" w:oddVBand="0" w:evenVBand="0" w:oddHBand="0" w:evenHBand="0" w:firstRowFirstColumn="0" w:firstRowLastColumn="0" w:lastRowFirstColumn="0" w:lastRowLastColumn="0"/>
              <w:rPr>
                <w:sz w:val="16"/>
                <w:szCs w:val="16"/>
              </w:rPr>
            </w:pPr>
            <w:r>
              <w:rPr>
                <w:rStyle w:val="Tun"/>
                <w:b w:val="0"/>
                <w:sz w:val="16"/>
                <w:szCs w:val="16"/>
              </w:rPr>
              <w:t xml:space="preserve">definice přístupových pravidel workflow </w:t>
            </w:r>
            <w:r w:rsidRPr="00CA7AB0">
              <w:rPr>
                <w:rStyle w:val="Tun"/>
                <w:b w:val="0"/>
                <w:sz w:val="16"/>
                <w:szCs w:val="16"/>
              </w:rPr>
              <w:t>(</w:t>
            </w:r>
            <w:r>
              <w:rPr>
                <w:rStyle w:val="Tun"/>
                <w:b w:val="0"/>
                <w:sz w:val="16"/>
                <w:szCs w:val="16"/>
              </w:rPr>
              <w:t xml:space="preserve">např. připomínkové řízení, vypořádání připomínek, </w:t>
            </w:r>
            <w:r w:rsidRPr="00CA7AB0">
              <w:rPr>
                <w:rStyle w:val="Tun"/>
                <w:b w:val="0"/>
                <w:sz w:val="16"/>
                <w:szCs w:val="16"/>
              </w:rPr>
              <w:t>apod.)</w:t>
            </w:r>
            <w:r>
              <w:rPr>
                <w:rStyle w:val="Tun"/>
                <w:b w:val="0"/>
                <w:sz w:val="16"/>
                <w:szCs w:val="16"/>
              </w:rPr>
              <w:t>.</w:t>
            </w:r>
          </w:p>
        </w:tc>
      </w:tr>
      <w:tr w:rsidR="009C2DF4" w:rsidRPr="00C96066" w14:paraId="3210A2C4" w14:textId="77777777" w:rsidTr="00D82ABC">
        <w:trPr>
          <w:trHeight w:val="283"/>
        </w:trPr>
        <w:tc>
          <w:tcPr>
            <w:cnfStyle w:val="001000000000" w:firstRow="0" w:lastRow="0" w:firstColumn="1" w:lastColumn="0" w:oddVBand="0" w:evenVBand="0" w:oddHBand="0" w:evenHBand="0" w:firstRowFirstColumn="0" w:firstRowLastColumn="0" w:lastRowFirstColumn="0" w:lastRowLastColumn="0"/>
            <w:tcW w:w="1984" w:type="dxa"/>
            <w:tcBorders>
              <w:top w:val="single" w:sz="4" w:space="0" w:color="auto"/>
              <w:bottom w:val="single" w:sz="4" w:space="0" w:color="auto"/>
            </w:tcBorders>
            <w:vAlign w:val="center"/>
          </w:tcPr>
          <w:p w14:paraId="404B030C" w14:textId="6C95854D" w:rsidR="009C2DF4" w:rsidRPr="00C96066" w:rsidRDefault="009C2DF4" w:rsidP="00D82ABC">
            <w:pPr>
              <w:spacing w:before="0" w:line="276" w:lineRule="auto"/>
              <w:jc w:val="center"/>
              <w:rPr>
                <w:b/>
              </w:rPr>
            </w:pPr>
            <w:r w:rsidRPr="001F698B">
              <w:rPr>
                <w:sz w:val="16"/>
                <w:szCs w:val="16"/>
              </w:rPr>
              <w:t>Manažer informací</w:t>
            </w:r>
          </w:p>
        </w:tc>
        <w:tc>
          <w:tcPr>
            <w:tcW w:w="6094" w:type="dxa"/>
            <w:tcBorders>
              <w:top w:val="single" w:sz="4" w:space="0" w:color="auto"/>
              <w:bottom w:val="single" w:sz="4" w:space="0" w:color="auto"/>
            </w:tcBorders>
            <w:vAlign w:val="center"/>
          </w:tcPr>
          <w:p w14:paraId="3F27CA9E" w14:textId="02055462" w:rsidR="009C2DF4" w:rsidRPr="0041068C" w:rsidRDefault="00154847" w:rsidP="00D82ABC">
            <w:pPr>
              <w:spacing w:before="0" w:line="276" w:lineRule="auto"/>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O</w:t>
            </w:r>
            <w:r w:rsidR="009C2DF4" w:rsidRPr="0041068C">
              <w:rPr>
                <w:rStyle w:val="Tun"/>
                <w:b w:val="0"/>
                <w:sz w:val="16"/>
                <w:szCs w:val="16"/>
              </w:rPr>
              <w:t xml:space="preserve">soba </w:t>
            </w:r>
            <w:r w:rsidR="004D4E59">
              <w:rPr>
                <w:rStyle w:val="Tun"/>
                <w:b w:val="0"/>
                <w:sz w:val="16"/>
                <w:szCs w:val="16"/>
              </w:rPr>
              <w:t xml:space="preserve">zastupující </w:t>
            </w:r>
            <w:r w:rsidR="00652062">
              <w:rPr>
                <w:rStyle w:val="Tun"/>
                <w:b w:val="0"/>
                <w:sz w:val="16"/>
                <w:szCs w:val="16"/>
              </w:rPr>
              <w:t>Dodavatel</w:t>
            </w:r>
            <w:r w:rsidR="009C2DF4" w:rsidRPr="0041068C">
              <w:rPr>
                <w:rStyle w:val="Tun"/>
                <w:b w:val="0"/>
                <w:sz w:val="16"/>
                <w:szCs w:val="16"/>
              </w:rPr>
              <w:t>e</w:t>
            </w:r>
            <w:r w:rsidR="003B2572">
              <w:rPr>
                <w:rStyle w:val="Tun"/>
                <w:b w:val="0"/>
                <w:sz w:val="16"/>
                <w:szCs w:val="16"/>
              </w:rPr>
              <w:t xml:space="preserve">, která </w:t>
            </w:r>
            <w:r w:rsidR="000E3923">
              <w:rPr>
                <w:rStyle w:val="Tun"/>
                <w:b w:val="0"/>
                <w:sz w:val="16"/>
                <w:szCs w:val="16"/>
              </w:rPr>
              <w:t>tvoří</w:t>
            </w:r>
            <w:r w:rsidR="003B2572">
              <w:rPr>
                <w:rStyle w:val="Tun"/>
                <w:b w:val="0"/>
                <w:sz w:val="16"/>
                <w:szCs w:val="16"/>
              </w:rPr>
              <w:t xml:space="preserve">, </w:t>
            </w:r>
            <w:r w:rsidR="000E3923">
              <w:rPr>
                <w:rStyle w:val="Tun"/>
                <w:b w:val="0"/>
                <w:sz w:val="16"/>
                <w:szCs w:val="16"/>
              </w:rPr>
              <w:t>upravuj</w:t>
            </w:r>
            <w:r w:rsidR="003B2572">
              <w:rPr>
                <w:rStyle w:val="Tun"/>
                <w:b w:val="0"/>
                <w:sz w:val="16"/>
                <w:szCs w:val="16"/>
              </w:rPr>
              <w:t>e</w:t>
            </w:r>
            <w:r w:rsidR="000E3923">
              <w:rPr>
                <w:rStyle w:val="Tun"/>
                <w:b w:val="0"/>
                <w:sz w:val="16"/>
                <w:szCs w:val="16"/>
              </w:rPr>
              <w:t xml:space="preserve"> nebo spravuj</w:t>
            </w:r>
            <w:r w:rsidR="003B2572">
              <w:rPr>
                <w:rStyle w:val="Tun"/>
                <w:b w:val="0"/>
                <w:sz w:val="16"/>
                <w:szCs w:val="16"/>
              </w:rPr>
              <w:t>e</w:t>
            </w:r>
            <w:r w:rsidR="000E3923">
              <w:rPr>
                <w:rStyle w:val="Tun"/>
                <w:b w:val="0"/>
                <w:sz w:val="16"/>
                <w:szCs w:val="16"/>
              </w:rPr>
              <w:t xml:space="preserve"> </w:t>
            </w:r>
            <w:r w:rsidR="00D40E02" w:rsidRPr="00D40E02">
              <w:rPr>
                <w:rStyle w:val="Tun"/>
                <w:b w:val="0"/>
                <w:sz w:val="16"/>
                <w:szCs w:val="16"/>
              </w:rPr>
              <w:t>D</w:t>
            </w:r>
            <w:r w:rsidR="00D40E02">
              <w:rPr>
                <w:rStyle w:val="Tun"/>
                <w:b w:val="0"/>
                <w:sz w:val="16"/>
                <w:szCs w:val="16"/>
              </w:rPr>
              <w:t>iM</w:t>
            </w:r>
            <w:r w:rsidR="000E3923" w:rsidRPr="00D40E02">
              <w:rPr>
                <w:rStyle w:val="Tun"/>
                <w:b w:val="0"/>
                <w:sz w:val="16"/>
                <w:szCs w:val="16"/>
              </w:rPr>
              <w:t>S</w:t>
            </w:r>
            <w:r w:rsidR="003B2572">
              <w:rPr>
                <w:rStyle w:val="Tun"/>
                <w:b w:val="0"/>
                <w:sz w:val="16"/>
                <w:szCs w:val="16"/>
              </w:rPr>
              <w:t>. Z</w:t>
            </w:r>
            <w:r w:rsidR="003B2572" w:rsidRPr="0041068C">
              <w:rPr>
                <w:rStyle w:val="Tun"/>
                <w:b w:val="0"/>
                <w:sz w:val="16"/>
                <w:szCs w:val="16"/>
              </w:rPr>
              <w:t xml:space="preserve">pravidla </w:t>
            </w:r>
            <w:r w:rsidR="003B2572">
              <w:rPr>
                <w:rStyle w:val="Tun"/>
                <w:b w:val="0"/>
                <w:sz w:val="16"/>
                <w:szCs w:val="16"/>
              </w:rPr>
              <w:t xml:space="preserve">se jedná o </w:t>
            </w:r>
            <w:r w:rsidR="003B2572" w:rsidRPr="0041068C">
              <w:rPr>
                <w:rStyle w:val="Tun"/>
                <w:b w:val="0"/>
                <w:sz w:val="16"/>
                <w:szCs w:val="16"/>
              </w:rPr>
              <w:t>projektant</w:t>
            </w:r>
            <w:r w:rsidR="003B2572">
              <w:rPr>
                <w:rStyle w:val="Tun"/>
                <w:b w:val="0"/>
                <w:sz w:val="16"/>
                <w:szCs w:val="16"/>
              </w:rPr>
              <w:t>a, m</w:t>
            </w:r>
            <w:r w:rsidR="008644D3">
              <w:rPr>
                <w:rStyle w:val="Tun"/>
                <w:b w:val="0"/>
                <w:sz w:val="16"/>
                <w:szCs w:val="16"/>
              </w:rPr>
              <w:t>ezi jeho</w:t>
            </w:r>
            <w:r w:rsidR="003B2572">
              <w:rPr>
                <w:rStyle w:val="Tun"/>
                <w:b w:val="0"/>
                <w:sz w:val="16"/>
                <w:szCs w:val="16"/>
              </w:rPr>
              <w:t>ž</w:t>
            </w:r>
            <w:r w:rsidR="008644D3">
              <w:rPr>
                <w:rStyle w:val="Tun"/>
                <w:b w:val="0"/>
                <w:sz w:val="16"/>
                <w:szCs w:val="16"/>
              </w:rPr>
              <w:t xml:space="preserve"> činnosti patří </w:t>
            </w:r>
            <w:r w:rsidR="009C2DF4">
              <w:rPr>
                <w:sz w:val="16"/>
                <w:szCs w:val="16"/>
              </w:rPr>
              <w:t>zejména</w:t>
            </w:r>
            <w:r w:rsidR="009C2DF4" w:rsidRPr="0041068C">
              <w:rPr>
                <w:rStyle w:val="Tun"/>
                <w:b w:val="0"/>
                <w:sz w:val="16"/>
                <w:szCs w:val="16"/>
              </w:rPr>
              <w:t>:</w:t>
            </w:r>
          </w:p>
          <w:p w14:paraId="7494DBBF" w14:textId="1F7EE3C0" w:rsidR="009C2DF4" w:rsidRPr="00E468C8" w:rsidRDefault="009C2DF4" w:rsidP="00D82ABC">
            <w:pPr>
              <w:pStyle w:val="Odstavecseseznamem"/>
              <w:numPr>
                <w:ilvl w:val="0"/>
                <w:numId w:val="10"/>
              </w:numPr>
              <w:spacing w:before="0" w:line="276"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 xml:space="preserve">zpracování </w:t>
            </w:r>
            <w:r>
              <w:rPr>
                <w:rStyle w:val="Tun"/>
                <w:b w:val="0"/>
                <w:sz w:val="16"/>
                <w:szCs w:val="16"/>
              </w:rPr>
              <w:t>K</w:t>
            </w:r>
            <w:r w:rsidRPr="00E468C8">
              <w:rPr>
                <w:rStyle w:val="Tun"/>
                <w:b w:val="0"/>
                <w:sz w:val="16"/>
                <w:szCs w:val="16"/>
              </w:rPr>
              <w:t>oordinačního modelu</w:t>
            </w:r>
            <w:r>
              <w:rPr>
                <w:rStyle w:val="Tun"/>
                <w:b w:val="0"/>
                <w:sz w:val="16"/>
                <w:szCs w:val="16"/>
              </w:rPr>
              <w:t xml:space="preserve"> DiMS a sdružených DiMS</w:t>
            </w:r>
            <w:r w:rsidR="00154847">
              <w:rPr>
                <w:rStyle w:val="Tun"/>
                <w:b w:val="0"/>
                <w:sz w:val="16"/>
                <w:szCs w:val="16"/>
              </w:rPr>
              <w:t>;</w:t>
            </w:r>
          </w:p>
          <w:p w14:paraId="0DBF321D" w14:textId="52541C16" w:rsidR="009C2DF4" w:rsidRPr="00E468C8" w:rsidRDefault="009C2DF4" w:rsidP="00D82ABC">
            <w:pPr>
              <w:pStyle w:val="Odstavecseseznamem"/>
              <w:numPr>
                <w:ilvl w:val="0"/>
                <w:numId w:val="10"/>
              </w:numPr>
              <w:spacing w:before="0" w:line="276"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 xml:space="preserve">dodržování BEP a dalších požadavků na tvorbu </w:t>
            </w:r>
            <w:r>
              <w:rPr>
                <w:rStyle w:val="Tun"/>
                <w:b w:val="0"/>
                <w:sz w:val="16"/>
                <w:szCs w:val="16"/>
              </w:rPr>
              <w:t>IMS</w:t>
            </w:r>
            <w:r w:rsidR="00154847">
              <w:rPr>
                <w:rStyle w:val="Tun"/>
                <w:b w:val="0"/>
                <w:sz w:val="16"/>
                <w:szCs w:val="16"/>
              </w:rPr>
              <w:t>;</w:t>
            </w:r>
          </w:p>
          <w:p w14:paraId="7AF24298" w14:textId="01D8655B" w:rsidR="009C2DF4" w:rsidRPr="00E468C8" w:rsidRDefault="009C2DF4" w:rsidP="00D82ABC">
            <w:pPr>
              <w:pStyle w:val="Odstavecseseznamem"/>
              <w:numPr>
                <w:ilvl w:val="0"/>
                <w:numId w:val="10"/>
              </w:numPr>
              <w:spacing w:before="0" w:line="276"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koordinac</w:t>
            </w:r>
            <w:r w:rsidR="003B2572">
              <w:rPr>
                <w:rStyle w:val="Tun"/>
                <w:b w:val="0"/>
                <w:sz w:val="16"/>
                <w:szCs w:val="16"/>
              </w:rPr>
              <w:t>e</w:t>
            </w:r>
            <w:r w:rsidRPr="00E468C8">
              <w:rPr>
                <w:rStyle w:val="Tun"/>
                <w:b w:val="0"/>
                <w:sz w:val="16"/>
                <w:szCs w:val="16"/>
              </w:rPr>
              <w:t xml:space="preserve"> a detekc</w:t>
            </w:r>
            <w:r w:rsidR="003B2572">
              <w:rPr>
                <w:rStyle w:val="Tun"/>
                <w:b w:val="0"/>
                <w:sz w:val="16"/>
                <w:szCs w:val="16"/>
              </w:rPr>
              <w:t>e</w:t>
            </w:r>
            <w:r w:rsidRPr="00E468C8">
              <w:rPr>
                <w:rStyle w:val="Tun"/>
                <w:b w:val="0"/>
                <w:sz w:val="16"/>
                <w:szCs w:val="16"/>
              </w:rPr>
              <w:t xml:space="preserve"> kolizí v rámci </w:t>
            </w:r>
            <w:r>
              <w:rPr>
                <w:rStyle w:val="Tun"/>
                <w:b w:val="0"/>
                <w:sz w:val="16"/>
                <w:szCs w:val="16"/>
              </w:rPr>
              <w:t>DiMS</w:t>
            </w:r>
            <w:r w:rsidR="00154847">
              <w:rPr>
                <w:rStyle w:val="Tun"/>
                <w:b w:val="0"/>
                <w:sz w:val="16"/>
                <w:szCs w:val="16"/>
              </w:rPr>
              <w:t>;</w:t>
            </w:r>
          </w:p>
          <w:p w14:paraId="3AF1CD09" w14:textId="0E5683CE" w:rsidR="009C2DF4" w:rsidRPr="00E468C8" w:rsidRDefault="009C2DF4" w:rsidP="00D82ABC">
            <w:pPr>
              <w:pStyle w:val="Odstavecseseznamem"/>
              <w:numPr>
                <w:ilvl w:val="0"/>
                <w:numId w:val="10"/>
              </w:numPr>
              <w:spacing w:before="0" w:line="276"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aktualizace a odpovědnost za kompatibilitu dat v průběhu zpracování Díla</w:t>
            </w:r>
            <w:r w:rsidR="00154847">
              <w:rPr>
                <w:rStyle w:val="Tun"/>
                <w:b w:val="0"/>
                <w:sz w:val="16"/>
                <w:szCs w:val="16"/>
              </w:rPr>
              <w:t>;</w:t>
            </w:r>
          </w:p>
          <w:p w14:paraId="6953AA02" w14:textId="4141FD15" w:rsidR="009C2DF4" w:rsidRPr="000E3923" w:rsidRDefault="009C2DF4" w:rsidP="00D82ABC">
            <w:pPr>
              <w:pStyle w:val="Odstavecseseznamem"/>
              <w:numPr>
                <w:ilvl w:val="0"/>
                <w:numId w:val="10"/>
              </w:numPr>
              <w:spacing w:before="0" w:line="276"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zajištění informační kontinuity v průběhu zpracování Díla</w:t>
            </w:r>
            <w:r w:rsidR="003B2572">
              <w:rPr>
                <w:rStyle w:val="Tun"/>
                <w:b w:val="0"/>
                <w:sz w:val="16"/>
                <w:szCs w:val="16"/>
              </w:rPr>
              <w:t xml:space="preserve">, tak aby se </w:t>
            </w:r>
            <w:r w:rsidRPr="000E3923">
              <w:rPr>
                <w:rStyle w:val="Tun"/>
                <w:b w:val="0"/>
                <w:sz w:val="16"/>
                <w:szCs w:val="16"/>
              </w:rPr>
              <w:t>v</w:t>
            </w:r>
            <w:r w:rsidR="003B2572">
              <w:rPr>
                <w:rStyle w:val="Tun"/>
                <w:b w:val="0"/>
                <w:sz w:val="16"/>
                <w:szCs w:val="16"/>
              </w:rPr>
              <w:t> </w:t>
            </w:r>
            <w:r w:rsidRPr="000E3923">
              <w:rPr>
                <w:rStyle w:val="Tun"/>
                <w:b w:val="0"/>
                <w:sz w:val="16"/>
                <w:szCs w:val="16"/>
              </w:rPr>
              <w:t>maximální</w:t>
            </w:r>
            <w:r w:rsidR="003B2572">
              <w:rPr>
                <w:rStyle w:val="Tun"/>
                <w:b w:val="0"/>
                <w:sz w:val="16"/>
                <w:szCs w:val="16"/>
              </w:rPr>
              <w:t xml:space="preserve"> </w:t>
            </w:r>
            <w:r w:rsidRPr="000E3923">
              <w:rPr>
                <w:rStyle w:val="Tun"/>
                <w:b w:val="0"/>
                <w:sz w:val="16"/>
                <w:szCs w:val="16"/>
              </w:rPr>
              <w:t xml:space="preserve">míře </w:t>
            </w:r>
            <w:r w:rsidR="003B2572">
              <w:rPr>
                <w:rStyle w:val="Tun"/>
                <w:b w:val="0"/>
                <w:sz w:val="16"/>
                <w:szCs w:val="16"/>
              </w:rPr>
              <w:t xml:space="preserve">předešlo </w:t>
            </w:r>
            <w:r w:rsidRPr="000E3923">
              <w:rPr>
                <w:rStyle w:val="Tun"/>
                <w:b w:val="0"/>
                <w:sz w:val="16"/>
                <w:szCs w:val="16"/>
              </w:rPr>
              <w:t>ztrátě dat při sdílení a</w:t>
            </w:r>
            <w:r w:rsidR="009F5BBA" w:rsidRPr="00B567B3">
              <w:t> </w:t>
            </w:r>
            <w:r w:rsidRPr="000E3923">
              <w:rPr>
                <w:rStyle w:val="Tun"/>
                <w:b w:val="0"/>
                <w:sz w:val="16"/>
                <w:szCs w:val="16"/>
              </w:rPr>
              <w:t>přenosu</w:t>
            </w:r>
            <w:r w:rsidR="00154847">
              <w:rPr>
                <w:rStyle w:val="Tun"/>
                <w:b w:val="0"/>
                <w:sz w:val="16"/>
                <w:szCs w:val="16"/>
              </w:rPr>
              <w:t>;</w:t>
            </w:r>
          </w:p>
          <w:p w14:paraId="0407FAF2" w14:textId="53B9CF01" w:rsidR="000E3923" w:rsidRPr="008F338B" w:rsidRDefault="009C2DF4" w:rsidP="00D82ABC">
            <w:pPr>
              <w:pStyle w:val="Odstavecseseznamem"/>
              <w:numPr>
                <w:ilvl w:val="0"/>
                <w:numId w:val="10"/>
              </w:numPr>
              <w:spacing w:before="0" w:line="276"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zapracování smluvních požadavků včetně požadavků vycházejících</w:t>
            </w:r>
            <w:r w:rsidR="000E3923">
              <w:rPr>
                <w:rStyle w:val="Tun"/>
                <w:b w:val="0"/>
                <w:sz w:val="16"/>
                <w:szCs w:val="16"/>
              </w:rPr>
              <w:br/>
            </w:r>
            <w:r w:rsidRPr="00E468C8">
              <w:rPr>
                <w:rStyle w:val="Tun"/>
                <w:b w:val="0"/>
                <w:sz w:val="16"/>
                <w:szCs w:val="16"/>
              </w:rPr>
              <w:t xml:space="preserve">ze schválených metodik, které jsou součástí příloh </w:t>
            </w:r>
            <w:r w:rsidR="008F338B" w:rsidRPr="008F338B">
              <w:rPr>
                <w:rStyle w:val="Tun"/>
                <w:b w:val="0"/>
                <w:sz w:val="16"/>
                <w:szCs w:val="16"/>
              </w:rPr>
              <w:t>EIR</w:t>
            </w:r>
            <w:r w:rsidR="00154847" w:rsidRPr="008F338B">
              <w:rPr>
                <w:rStyle w:val="Tun"/>
                <w:b w:val="0"/>
                <w:sz w:val="16"/>
                <w:szCs w:val="16"/>
              </w:rPr>
              <w:t>;</w:t>
            </w:r>
          </w:p>
          <w:p w14:paraId="18C0A899" w14:textId="2DBD1765" w:rsidR="009C2DF4" w:rsidRPr="00D82ABC" w:rsidRDefault="009C2DF4" w:rsidP="00D82ABC">
            <w:pPr>
              <w:pStyle w:val="Odstavecseseznamem"/>
              <w:numPr>
                <w:ilvl w:val="0"/>
                <w:numId w:val="10"/>
              </w:numPr>
              <w:spacing w:before="0" w:line="276" w:lineRule="auto"/>
              <w:ind w:left="584" w:hanging="357"/>
              <w:cnfStyle w:val="000000000000" w:firstRow="0" w:lastRow="0" w:firstColumn="0" w:lastColumn="0" w:oddVBand="0" w:evenVBand="0" w:oddHBand="0" w:evenHBand="0" w:firstRowFirstColumn="0" w:firstRowLastColumn="0" w:lastRowFirstColumn="0" w:lastRowLastColumn="0"/>
              <w:rPr>
                <w:sz w:val="16"/>
                <w:szCs w:val="16"/>
              </w:rPr>
            </w:pPr>
            <w:r w:rsidRPr="000E3923">
              <w:rPr>
                <w:rStyle w:val="Tun"/>
                <w:b w:val="0"/>
                <w:sz w:val="16"/>
                <w:szCs w:val="16"/>
              </w:rPr>
              <w:t>příprava a aktualizace podkladů pro koordinační jednání</w:t>
            </w:r>
            <w:r w:rsidR="00154847">
              <w:rPr>
                <w:rStyle w:val="Tun"/>
                <w:b w:val="0"/>
                <w:sz w:val="16"/>
                <w:szCs w:val="16"/>
              </w:rPr>
              <w:t>.</w:t>
            </w:r>
          </w:p>
        </w:tc>
      </w:tr>
    </w:tbl>
    <w:p w14:paraId="1C5622E9" w14:textId="77777777" w:rsidR="00D82ABC" w:rsidRDefault="00D82ABC" w:rsidP="00D82ABC">
      <w:pPr>
        <w:spacing w:before="0"/>
      </w:pPr>
      <w:r>
        <w:br w:type="page"/>
      </w:r>
    </w:p>
    <w:tbl>
      <w:tblPr>
        <w:tblStyle w:val="Mkatabulky"/>
        <w:tblW w:w="8078" w:type="dxa"/>
        <w:tblInd w:w="709" w:type="dxa"/>
        <w:tblLook w:val="04A0" w:firstRow="1" w:lastRow="0" w:firstColumn="1" w:lastColumn="0" w:noHBand="0" w:noVBand="1"/>
      </w:tblPr>
      <w:tblGrid>
        <w:gridCol w:w="1984"/>
        <w:gridCol w:w="6094"/>
      </w:tblGrid>
      <w:tr w:rsidR="00031110" w:rsidRPr="00C96066" w14:paraId="15E1E4CB" w14:textId="77777777" w:rsidTr="00D82ABC">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984" w:type="dxa"/>
            <w:tcBorders>
              <w:top w:val="single" w:sz="4" w:space="0" w:color="auto"/>
              <w:bottom w:val="single" w:sz="2" w:space="0" w:color="auto"/>
            </w:tcBorders>
          </w:tcPr>
          <w:p w14:paraId="5847A582" w14:textId="5FD3AC5B" w:rsidR="00031110" w:rsidRPr="001F698B" w:rsidRDefault="00031110" w:rsidP="00CC712C">
            <w:pPr>
              <w:spacing w:before="40" w:after="40" w:line="288" w:lineRule="auto"/>
              <w:jc w:val="center"/>
              <w:rPr>
                <w:sz w:val="16"/>
                <w:szCs w:val="16"/>
              </w:rPr>
            </w:pPr>
            <w:r w:rsidRPr="00C96066">
              <w:rPr>
                <w:b/>
                <w:sz w:val="18"/>
              </w:rPr>
              <w:lastRenderedPageBreak/>
              <w:t>Název funkce</w:t>
            </w:r>
          </w:p>
        </w:tc>
        <w:tc>
          <w:tcPr>
            <w:tcW w:w="6094" w:type="dxa"/>
            <w:tcBorders>
              <w:top w:val="single" w:sz="4" w:space="0" w:color="auto"/>
              <w:bottom w:val="single" w:sz="2" w:space="0" w:color="auto"/>
            </w:tcBorders>
          </w:tcPr>
          <w:p w14:paraId="4FA55CB1" w14:textId="5687F6B9" w:rsidR="00031110" w:rsidRDefault="00031110" w:rsidP="00CC712C">
            <w:pPr>
              <w:spacing w:before="40" w:after="40" w:line="288" w:lineRule="auto"/>
              <w:ind w:left="5"/>
              <w:jc w:val="both"/>
              <w:cnfStyle w:val="100000000000" w:firstRow="1" w:lastRow="0" w:firstColumn="0" w:lastColumn="0" w:oddVBand="0" w:evenVBand="0" w:oddHBand="0" w:evenHBand="0" w:firstRowFirstColumn="0" w:firstRowLastColumn="0" w:lastRowFirstColumn="0" w:lastRowLastColumn="0"/>
              <w:rPr>
                <w:sz w:val="16"/>
                <w:szCs w:val="16"/>
              </w:rPr>
            </w:pPr>
            <w:r w:rsidRPr="00C96066">
              <w:rPr>
                <w:b/>
                <w:sz w:val="18"/>
              </w:rPr>
              <w:t>Definice činností</w:t>
            </w:r>
          </w:p>
        </w:tc>
      </w:tr>
      <w:tr w:rsidR="009C2DF4" w:rsidRPr="00C96066" w14:paraId="10D578DD" w14:textId="77777777" w:rsidTr="00D82ABC">
        <w:trPr>
          <w:trHeight w:val="283"/>
        </w:trPr>
        <w:tc>
          <w:tcPr>
            <w:cnfStyle w:val="001000000000" w:firstRow="0" w:lastRow="0" w:firstColumn="1" w:lastColumn="0" w:oddVBand="0" w:evenVBand="0" w:oddHBand="0" w:evenHBand="0" w:firstRowFirstColumn="0" w:firstRowLastColumn="0" w:lastRowFirstColumn="0" w:lastRowLastColumn="0"/>
            <w:tcW w:w="1984" w:type="dxa"/>
            <w:tcBorders>
              <w:top w:val="single" w:sz="2" w:space="0" w:color="auto"/>
            </w:tcBorders>
            <w:vAlign w:val="center"/>
          </w:tcPr>
          <w:p w14:paraId="5268124E" w14:textId="1200B279" w:rsidR="009C2DF4" w:rsidRPr="00C96066" w:rsidRDefault="009C2DF4" w:rsidP="008A3DC7">
            <w:pPr>
              <w:spacing w:before="40" w:after="40" w:line="288" w:lineRule="auto"/>
              <w:jc w:val="center"/>
              <w:rPr>
                <w:b/>
              </w:rPr>
            </w:pPr>
            <w:r w:rsidRPr="001F698B">
              <w:rPr>
                <w:sz w:val="16"/>
                <w:szCs w:val="16"/>
              </w:rPr>
              <w:t>Správce informací</w:t>
            </w:r>
          </w:p>
        </w:tc>
        <w:tc>
          <w:tcPr>
            <w:tcW w:w="6094" w:type="dxa"/>
            <w:tcBorders>
              <w:top w:val="single" w:sz="2" w:space="0" w:color="auto"/>
            </w:tcBorders>
            <w:vAlign w:val="center"/>
          </w:tcPr>
          <w:p w14:paraId="3FCB873A" w14:textId="227F126E" w:rsidR="009C2DF4" w:rsidRDefault="00154847" w:rsidP="00B567B3">
            <w:pPr>
              <w:spacing w:before="40" w:after="40" w:line="288" w:lineRule="auto"/>
              <w:ind w:left="5"/>
              <w:jc w:val="both"/>
              <w:cnfStyle w:val="000000000000" w:firstRow="0" w:lastRow="0" w:firstColumn="0" w:lastColumn="0" w:oddVBand="0" w:evenVBand="0" w:oddHBand="0" w:evenHBand="0" w:firstRowFirstColumn="0" w:firstRowLastColumn="0" w:lastRowFirstColumn="0" w:lastRowLastColumn="0"/>
              <w:rPr>
                <w:rStyle w:val="Tun"/>
                <w:b w:val="0"/>
                <w:sz w:val="16"/>
                <w:szCs w:val="16"/>
              </w:rPr>
            </w:pPr>
            <w:r>
              <w:rPr>
                <w:sz w:val="16"/>
                <w:szCs w:val="16"/>
              </w:rPr>
              <w:t>O</w:t>
            </w:r>
            <w:r w:rsidR="009C2DF4" w:rsidRPr="002465F4">
              <w:rPr>
                <w:sz w:val="16"/>
                <w:szCs w:val="16"/>
              </w:rPr>
              <w:t>soba</w:t>
            </w:r>
            <w:r w:rsidR="009C2DF4">
              <w:rPr>
                <w:sz w:val="16"/>
                <w:szCs w:val="16"/>
              </w:rPr>
              <w:t xml:space="preserve"> </w:t>
            </w:r>
            <w:r w:rsidR="008644D3">
              <w:rPr>
                <w:sz w:val="16"/>
                <w:szCs w:val="16"/>
              </w:rPr>
              <w:t>zastupující</w:t>
            </w:r>
            <w:r w:rsidR="009C2DF4">
              <w:rPr>
                <w:sz w:val="16"/>
                <w:szCs w:val="16"/>
              </w:rPr>
              <w:t xml:space="preserve"> </w:t>
            </w:r>
            <w:r w:rsidR="00652062">
              <w:rPr>
                <w:sz w:val="16"/>
                <w:szCs w:val="16"/>
              </w:rPr>
              <w:t>Dodavatel</w:t>
            </w:r>
            <w:r w:rsidR="009C2DF4">
              <w:rPr>
                <w:sz w:val="16"/>
                <w:szCs w:val="16"/>
              </w:rPr>
              <w:t>e</w:t>
            </w:r>
            <w:r w:rsidR="008644D3">
              <w:rPr>
                <w:sz w:val="16"/>
                <w:szCs w:val="16"/>
              </w:rPr>
              <w:t>,</w:t>
            </w:r>
            <w:r w:rsidR="009C2DF4" w:rsidRPr="002465F4">
              <w:rPr>
                <w:sz w:val="16"/>
                <w:szCs w:val="16"/>
              </w:rPr>
              <w:t xml:space="preserve"> zodpovídající za správu datového úložiště</w:t>
            </w:r>
            <w:r w:rsidR="008644D3">
              <w:rPr>
                <w:sz w:val="16"/>
                <w:szCs w:val="16"/>
              </w:rPr>
              <w:t>;</w:t>
            </w:r>
            <w:r w:rsidR="008644D3">
              <w:rPr>
                <w:sz w:val="16"/>
                <w:szCs w:val="16"/>
              </w:rPr>
              <w:br/>
              <w:t xml:space="preserve">mezi jeho činnosti </w:t>
            </w:r>
            <w:r w:rsidR="008644D3" w:rsidRPr="00C017DA">
              <w:rPr>
                <w:sz w:val="16"/>
                <w:szCs w:val="16"/>
              </w:rPr>
              <w:t>patří</w:t>
            </w:r>
            <w:r w:rsidR="000E3923" w:rsidRPr="00C017DA">
              <w:rPr>
                <w:sz w:val="16"/>
                <w:szCs w:val="16"/>
              </w:rPr>
              <w:t xml:space="preserve"> zejména</w:t>
            </w:r>
            <w:r w:rsidR="008644D3">
              <w:rPr>
                <w:sz w:val="16"/>
                <w:szCs w:val="16"/>
              </w:rPr>
              <w:t>:</w:t>
            </w:r>
          </w:p>
          <w:p w14:paraId="7E0F898B" w14:textId="5C2E942C"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9E2594">
              <w:rPr>
                <w:rStyle w:val="Tun"/>
                <w:b w:val="0"/>
                <w:sz w:val="16"/>
                <w:szCs w:val="16"/>
              </w:rPr>
              <w:t>nastavení pracovních postupů v</w:t>
            </w:r>
            <w:r w:rsidR="00C017DA">
              <w:rPr>
                <w:rStyle w:val="Tun"/>
                <w:b w:val="0"/>
                <w:sz w:val="16"/>
                <w:szCs w:val="16"/>
              </w:rPr>
              <w:t> </w:t>
            </w:r>
            <w:r>
              <w:rPr>
                <w:rStyle w:val="Tun"/>
                <w:b w:val="0"/>
                <w:sz w:val="16"/>
                <w:szCs w:val="16"/>
              </w:rPr>
              <w:t>IMS</w:t>
            </w:r>
            <w:r w:rsidR="00C017DA">
              <w:rPr>
                <w:rStyle w:val="Tun"/>
                <w:b w:val="0"/>
                <w:sz w:val="16"/>
                <w:szCs w:val="16"/>
              </w:rPr>
              <w:t>;</w:t>
            </w:r>
          </w:p>
          <w:p w14:paraId="351C92A8" w14:textId="7EA8AA45" w:rsidR="009C2DF4" w:rsidRPr="00CD056C"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9E2594">
              <w:rPr>
                <w:rStyle w:val="Tun"/>
                <w:b w:val="0"/>
                <w:sz w:val="16"/>
                <w:szCs w:val="16"/>
              </w:rPr>
              <w:t>nastavení šablony modelu pro členy Projektového týmu a</w:t>
            </w:r>
            <w:r w:rsidR="00454E4E">
              <w:rPr>
                <w:sz w:val="16"/>
              </w:rPr>
              <w:t> </w:t>
            </w:r>
            <w:r w:rsidRPr="009E2594">
              <w:rPr>
                <w:rStyle w:val="Tun"/>
                <w:b w:val="0"/>
                <w:sz w:val="16"/>
                <w:szCs w:val="16"/>
              </w:rPr>
              <w:t>Objednatele,</w:t>
            </w:r>
            <w:r>
              <w:rPr>
                <w:rStyle w:val="Tun"/>
                <w:b w:val="0"/>
                <w:sz w:val="16"/>
                <w:szCs w:val="16"/>
              </w:rPr>
              <w:t xml:space="preserve"> a</w:t>
            </w:r>
            <w:r w:rsidR="009F5BBA" w:rsidRPr="00B567B3">
              <w:t> </w:t>
            </w:r>
            <w:r>
              <w:rPr>
                <w:rStyle w:val="Tun"/>
                <w:b w:val="0"/>
                <w:sz w:val="16"/>
                <w:szCs w:val="16"/>
              </w:rPr>
              <w:t>to dle stanovené struktury pro datové úložiště a</w:t>
            </w:r>
            <w:r w:rsidR="00454E4E">
              <w:rPr>
                <w:sz w:val="16"/>
              </w:rPr>
              <w:t> </w:t>
            </w:r>
            <w:r>
              <w:rPr>
                <w:rStyle w:val="Tun"/>
                <w:b w:val="0"/>
                <w:sz w:val="16"/>
                <w:szCs w:val="16"/>
              </w:rPr>
              <w:t xml:space="preserve">metodik, které jsou </w:t>
            </w:r>
            <w:r w:rsidRPr="00203B47">
              <w:rPr>
                <w:rStyle w:val="Tun"/>
                <w:b w:val="0"/>
                <w:sz w:val="16"/>
                <w:szCs w:val="16"/>
              </w:rPr>
              <w:t>příloho</w:t>
            </w:r>
            <w:r w:rsidR="008F338B" w:rsidRPr="00203B47">
              <w:rPr>
                <w:rStyle w:val="Tun"/>
                <w:b w:val="0"/>
                <w:sz w:val="16"/>
                <w:szCs w:val="16"/>
              </w:rPr>
              <w:t xml:space="preserve">u </w:t>
            </w:r>
            <w:r w:rsidR="00203B47" w:rsidRPr="00203B47">
              <w:rPr>
                <w:rStyle w:val="Tun"/>
                <w:b w:val="0"/>
                <w:sz w:val="16"/>
                <w:szCs w:val="16"/>
              </w:rPr>
              <w:t>BEP</w:t>
            </w:r>
            <w:r w:rsidR="00C017DA">
              <w:rPr>
                <w:rStyle w:val="Tun"/>
                <w:b w:val="0"/>
                <w:sz w:val="16"/>
                <w:szCs w:val="16"/>
              </w:rPr>
              <w:t>;</w:t>
            </w:r>
          </w:p>
          <w:p w14:paraId="243305EF" w14:textId="10FB2F1D"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technická podpora při p</w:t>
            </w:r>
            <w:r w:rsidRPr="009E2594">
              <w:rPr>
                <w:rStyle w:val="Tun"/>
                <w:b w:val="0"/>
                <w:sz w:val="16"/>
                <w:szCs w:val="16"/>
              </w:rPr>
              <w:t xml:space="preserve">oskytování </w:t>
            </w:r>
            <w:r>
              <w:rPr>
                <w:rStyle w:val="Tun"/>
                <w:b w:val="0"/>
                <w:sz w:val="16"/>
                <w:szCs w:val="16"/>
              </w:rPr>
              <w:t>součinnosti při práci v</w:t>
            </w:r>
            <w:r w:rsidR="00C017DA">
              <w:rPr>
                <w:rStyle w:val="Tun"/>
                <w:b w:val="0"/>
                <w:sz w:val="16"/>
                <w:szCs w:val="16"/>
              </w:rPr>
              <w:t> </w:t>
            </w:r>
            <w:r>
              <w:rPr>
                <w:rStyle w:val="Tun"/>
                <w:b w:val="0"/>
                <w:sz w:val="16"/>
                <w:szCs w:val="16"/>
              </w:rPr>
              <w:t>IMS</w:t>
            </w:r>
            <w:r w:rsidR="00C017DA">
              <w:rPr>
                <w:rStyle w:val="Tun"/>
                <w:b w:val="0"/>
                <w:sz w:val="16"/>
                <w:szCs w:val="16"/>
              </w:rPr>
              <w:t>;</w:t>
            </w:r>
          </w:p>
          <w:p w14:paraId="54775F90" w14:textId="2164A1E2"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p</w:t>
            </w:r>
            <w:r w:rsidRPr="009E2594">
              <w:rPr>
                <w:rStyle w:val="Tun"/>
                <w:b w:val="0"/>
                <w:sz w:val="16"/>
                <w:szCs w:val="16"/>
              </w:rPr>
              <w:t>rovádění každodenní správy a údržby</w:t>
            </w:r>
            <w:r>
              <w:rPr>
                <w:rStyle w:val="Tun"/>
                <w:b w:val="0"/>
                <w:sz w:val="16"/>
                <w:szCs w:val="16"/>
              </w:rPr>
              <w:t xml:space="preserve"> IMS</w:t>
            </w:r>
            <w:r w:rsidR="00C017DA">
              <w:rPr>
                <w:rStyle w:val="Tun"/>
                <w:b w:val="0"/>
                <w:sz w:val="16"/>
                <w:szCs w:val="16"/>
              </w:rPr>
              <w:t>;</w:t>
            </w:r>
          </w:p>
          <w:p w14:paraId="029A0AEE" w14:textId="16E1F4CE"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i</w:t>
            </w:r>
            <w:r w:rsidRPr="009E2594">
              <w:rPr>
                <w:rStyle w:val="Tun"/>
                <w:b w:val="0"/>
                <w:sz w:val="16"/>
                <w:szCs w:val="16"/>
              </w:rPr>
              <w:t>ntegrování a propojení různých softwarových produktů</w:t>
            </w:r>
            <w:r w:rsidR="00C017DA">
              <w:rPr>
                <w:rStyle w:val="Tun"/>
                <w:b w:val="0"/>
                <w:sz w:val="16"/>
                <w:szCs w:val="16"/>
              </w:rPr>
              <w:t>;</w:t>
            </w:r>
          </w:p>
          <w:p w14:paraId="6AA20A59" w14:textId="6DF34DFF"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w:t>
            </w:r>
            <w:r w:rsidRPr="009E2594">
              <w:rPr>
                <w:rStyle w:val="Tun"/>
                <w:b w:val="0"/>
                <w:sz w:val="16"/>
                <w:szCs w:val="16"/>
              </w:rPr>
              <w:t xml:space="preserve">estování </w:t>
            </w:r>
            <w:r w:rsidR="00454E4E">
              <w:rPr>
                <w:rStyle w:val="Tun"/>
                <w:b w:val="0"/>
                <w:sz w:val="16"/>
                <w:szCs w:val="16"/>
              </w:rPr>
              <w:t>HW</w:t>
            </w:r>
            <w:r w:rsidRPr="009E2594">
              <w:rPr>
                <w:rStyle w:val="Tun"/>
                <w:b w:val="0"/>
                <w:sz w:val="16"/>
                <w:szCs w:val="16"/>
              </w:rPr>
              <w:t xml:space="preserve"> k zajištění plynulé funkčnosti </w:t>
            </w:r>
            <w:r w:rsidR="00454E4E">
              <w:rPr>
                <w:rStyle w:val="Tun"/>
                <w:b w:val="0"/>
                <w:sz w:val="16"/>
                <w:szCs w:val="16"/>
              </w:rPr>
              <w:t>SW</w:t>
            </w:r>
            <w:r w:rsidRPr="009E2594">
              <w:rPr>
                <w:rStyle w:val="Tun"/>
                <w:b w:val="0"/>
                <w:sz w:val="16"/>
                <w:szCs w:val="16"/>
              </w:rPr>
              <w:t xml:space="preserve"> na síti WAN/LAN</w:t>
            </w:r>
            <w:r w:rsidR="00C017DA">
              <w:rPr>
                <w:rStyle w:val="Tun"/>
                <w:b w:val="0"/>
                <w:sz w:val="16"/>
                <w:szCs w:val="16"/>
              </w:rPr>
              <w:t>;</w:t>
            </w:r>
          </w:p>
          <w:p w14:paraId="6573F9E2" w14:textId="12EA6668"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i</w:t>
            </w:r>
            <w:r w:rsidRPr="009E2594">
              <w:rPr>
                <w:rStyle w:val="Tun"/>
                <w:b w:val="0"/>
                <w:sz w:val="16"/>
                <w:szCs w:val="16"/>
              </w:rPr>
              <w:t>nstalace, nastavení, přizpůsobení a úvodní spuštění programů</w:t>
            </w:r>
            <w:r w:rsidR="00C017DA">
              <w:rPr>
                <w:rStyle w:val="Tun"/>
                <w:b w:val="0"/>
                <w:sz w:val="16"/>
                <w:szCs w:val="16"/>
              </w:rPr>
              <w:t>;</w:t>
            </w:r>
          </w:p>
          <w:p w14:paraId="2D46461E" w14:textId="6A22F6E6" w:rsidR="009C2DF4" w:rsidRPr="009E2594"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w:t>
            </w:r>
            <w:r w:rsidRPr="009E2594">
              <w:rPr>
                <w:rStyle w:val="Tun"/>
                <w:b w:val="0"/>
                <w:sz w:val="16"/>
                <w:szCs w:val="16"/>
              </w:rPr>
              <w:t xml:space="preserve">vorba podkladů k instalaci a individuálnímu nastavení </w:t>
            </w:r>
            <w:r>
              <w:rPr>
                <w:rStyle w:val="Tun"/>
                <w:b w:val="0"/>
                <w:sz w:val="16"/>
                <w:szCs w:val="16"/>
              </w:rPr>
              <w:t xml:space="preserve">SW </w:t>
            </w:r>
            <w:r w:rsidR="00454E4E">
              <w:rPr>
                <w:rStyle w:val="Tun"/>
                <w:b w:val="0"/>
                <w:sz w:val="16"/>
                <w:szCs w:val="16"/>
              </w:rPr>
              <w:t xml:space="preserve">či </w:t>
            </w:r>
            <w:r>
              <w:rPr>
                <w:rStyle w:val="Tun"/>
                <w:b w:val="0"/>
                <w:sz w:val="16"/>
                <w:szCs w:val="16"/>
              </w:rPr>
              <w:t>HW</w:t>
            </w:r>
            <w:r w:rsidR="00C017DA">
              <w:rPr>
                <w:rStyle w:val="Tun"/>
                <w:b w:val="0"/>
                <w:sz w:val="16"/>
                <w:szCs w:val="16"/>
              </w:rPr>
              <w:t>;</w:t>
            </w:r>
            <w:r w:rsidRPr="009E2594">
              <w:rPr>
                <w:rStyle w:val="Tun"/>
                <w:b w:val="0"/>
                <w:sz w:val="16"/>
                <w:szCs w:val="16"/>
              </w:rPr>
              <w:t xml:space="preserve"> </w:t>
            </w:r>
          </w:p>
          <w:p w14:paraId="6168F650" w14:textId="4628C628" w:rsid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n</w:t>
            </w:r>
            <w:r w:rsidRPr="009E2594">
              <w:rPr>
                <w:rStyle w:val="Tun"/>
                <w:b w:val="0"/>
                <w:sz w:val="16"/>
                <w:szCs w:val="16"/>
              </w:rPr>
              <w:t xml:space="preserve">astavení přístupů </w:t>
            </w:r>
            <w:r w:rsidR="00454E4E">
              <w:rPr>
                <w:rStyle w:val="Tun"/>
                <w:b w:val="0"/>
                <w:sz w:val="16"/>
                <w:szCs w:val="16"/>
              </w:rPr>
              <w:t xml:space="preserve">a </w:t>
            </w:r>
            <w:r w:rsidRPr="009E2594">
              <w:rPr>
                <w:rStyle w:val="Tun"/>
                <w:b w:val="0"/>
                <w:sz w:val="16"/>
                <w:szCs w:val="16"/>
              </w:rPr>
              <w:t xml:space="preserve">uživatelských </w:t>
            </w:r>
            <w:r w:rsidR="00454E4E">
              <w:rPr>
                <w:rStyle w:val="Tun"/>
                <w:b w:val="0"/>
                <w:sz w:val="16"/>
                <w:szCs w:val="16"/>
              </w:rPr>
              <w:t xml:space="preserve">oprávnění </w:t>
            </w:r>
            <w:r w:rsidRPr="009E2594">
              <w:rPr>
                <w:rStyle w:val="Tun"/>
                <w:b w:val="0"/>
                <w:sz w:val="16"/>
                <w:szCs w:val="16"/>
              </w:rPr>
              <w:t>skupin</w:t>
            </w:r>
            <w:r w:rsidR="00454E4E">
              <w:rPr>
                <w:rStyle w:val="Tun"/>
                <w:b w:val="0"/>
                <w:sz w:val="16"/>
                <w:szCs w:val="16"/>
              </w:rPr>
              <w:t xml:space="preserve"> uživatelů</w:t>
            </w:r>
            <w:r w:rsidR="00C017DA">
              <w:rPr>
                <w:rStyle w:val="Tun"/>
                <w:b w:val="0"/>
                <w:sz w:val="16"/>
                <w:szCs w:val="16"/>
              </w:rPr>
              <w:t>;</w:t>
            </w:r>
          </w:p>
          <w:p w14:paraId="7D9323E8" w14:textId="7CBCB1A6" w:rsidR="009C2DF4" w:rsidRPr="000E3923" w:rsidRDefault="009C2DF4" w:rsidP="008A3DC7">
            <w:pPr>
              <w:pStyle w:val="Odstavecseseznamem"/>
              <w:numPr>
                <w:ilvl w:val="0"/>
                <w:numId w:val="10"/>
              </w:numPr>
              <w:spacing w:before="40" w:after="40" w:line="288" w:lineRule="auto"/>
              <w:ind w:left="584" w:hanging="357"/>
              <w:cnfStyle w:val="000000000000" w:firstRow="0" w:lastRow="0" w:firstColumn="0" w:lastColumn="0" w:oddVBand="0" w:evenVBand="0" w:oddHBand="0" w:evenHBand="0" w:firstRowFirstColumn="0" w:firstRowLastColumn="0" w:lastRowFirstColumn="0" w:lastRowLastColumn="0"/>
              <w:rPr>
                <w:sz w:val="16"/>
                <w:szCs w:val="16"/>
              </w:rPr>
            </w:pPr>
            <w:r w:rsidRPr="000E3923">
              <w:rPr>
                <w:rStyle w:val="Tun"/>
                <w:b w:val="0"/>
                <w:sz w:val="16"/>
                <w:szCs w:val="16"/>
              </w:rPr>
              <w:t>spravování licencí SW</w:t>
            </w:r>
            <w:r w:rsidR="00C017DA">
              <w:rPr>
                <w:rStyle w:val="Tun"/>
                <w:b w:val="0"/>
                <w:sz w:val="16"/>
                <w:szCs w:val="16"/>
              </w:rPr>
              <w:t>.</w:t>
            </w:r>
          </w:p>
        </w:tc>
      </w:tr>
      <w:tr w:rsidR="009C2DF4" w:rsidRPr="00F2688E" w14:paraId="2F6B8E8A" w14:textId="77777777" w:rsidTr="00D82ABC">
        <w:trPr>
          <w:trHeight w:val="283"/>
        </w:trPr>
        <w:tc>
          <w:tcPr>
            <w:cnfStyle w:val="001000000000" w:firstRow="0" w:lastRow="0" w:firstColumn="1" w:lastColumn="0" w:oddVBand="0" w:evenVBand="0" w:oddHBand="0" w:evenHBand="0" w:firstRowFirstColumn="0" w:firstRowLastColumn="0" w:lastRowFirstColumn="0" w:lastRowLastColumn="0"/>
            <w:tcW w:w="1984" w:type="dxa"/>
            <w:vAlign w:val="center"/>
          </w:tcPr>
          <w:p w14:paraId="353AB24F" w14:textId="77777777" w:rsidR="009C2DF4" w:rsidRPr="001F698B" w:rsidRDefault="009C2DF4" w:rsidP="008A3DC7">
            <w:pPr>
              <w:spacing w:before="40" w:after="40" w:line="288" w:lineRule="auto"/>
              <w:jc w:val="center"/>
              <w:rPr>
                <w:sz w:val="16"/>
                <w:szCs w:val="16"/>
              </w:rPr>
            </w:pPr>
            <w:r w:rsidRPr="001F698B">
              <w:rPr>
                <w:sz w:val="16"/>
                <w:szCs w:val="16"/>
              </w:rPr>
              <w:t>Specialist</w:t>
            </w:r>
            <w:r>
              <w:rPr>
                <w:sz w:val="16"/>
                <w:szCs w:val="16"/>
              </w:rPr>
              <w:t>a</w:t>
            </w:r>
          </w:p>
        </w:tc>
        <w:tc>
          <w:tcPr>
            <w:tcW w:w="6094" w:type="dxa"/>
            <w:vAlign w:val="center"/>
          </w:tcPr>
          <w:p w14:paraId="64E8E2B4" w14:textId="3E5BF445" w:rsidR="00D76885" w:rsidRDefault="7B288157"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16EB36B8">
              <w:rPr>
                <w:sz w:val="16"/>
                <w:szCs w:val="16"/>
              </w:rPr>
              <w:t>O</w:t>
            </w:r>
            <w:r w:rsidR="159DACCC" w:rsidRPr="16EB36B8">
              <w:rPr>
                <w:sz w:val="16"/>
                <w:szCs w:val="16"/>
              </w:rPr>
              <w:t xml:space="preserve">soba kvalifikovaného člena týmu </w:t>
            </w:r>
            <w:r w:rsidR="4FBCDDD2" w:rsidRPr="16EB36B8">
              <w:rPr>
                <w:sz w:val="16"/>
                <w:szCs w:val="16"/>
              </w:rPr>
              <w:t>Dodavatel</w:t>
            </w:r>
            <w:r w:rsidR="159DACCC" w:rsidRPr="16EB36B8">
              <w:rPr>
                <w:sz w:val="16"/>
                <w:szCs w:val="16"/>
              </w:rPr>
              <w:t>e s profesní specializací</w:t>
            </w:r>
            <w:r w:rsidR="08F53632" w:rsidRPr="16EB36B8">
              <w:rPr>
                <w:sz w:val="16"/>
                <w:szCs w:val="16"/>
              </w:rPr>
              <w:t xml:space="preserve">, která zodpovídá za </w:t>
            </w:r>
            <w:r w:rsidR="159DACCC" w:rsidRPr="16EB36B8">
              <w:rPr>
                <w:sz w:val="16"/>
                <w:szCs w:val="16"/>
              </w:rPr>
              <w:t>část Díla v pozici Odpovědného projektanta v oboru své specializace</w:t>
            </w:r>
            <w:r w:rsidR="08F53632" w:rsidRPr="16EB36B8">
              <w:rPr>
                <w:sz w:val="16"/>
                <w:szCs w:val="16"/>
              </w:rPr>
              <w:t xml:space="preserve">, ale </w:t>
            </w:r>
            <w:r w:rsidR="159DACCC" w:rsidRPr="16EB36B8">
              <w:rPr>
                <w:sz w:val="16"/>
                <w:szCs w:val="16"/>
              </w:rPr>
              <w:t>současně koordin</w:t>
            </w:r>
            <w:r w:rsidR="43B5F39E" w:rsidRPr="16EB36B8">
              <w:rPr>
                <w:sz w:val="16"/>
                <w:szCs w:val="16"/>
              </w:rPr>
              <w:t>uj</w:t>
            </w:r>
            <w:r w:rsidR="08F53632" w:rsidRPr="16EB36B8">
              <w:rPr>
                <w:sz w:val="16"/>
                <w:szCs w:val="16"/>
              </w:rPr>
              <w:t xml:space="preserve">e </w:t>
            </w:r>
            <w:r w:rsidR="159DACCC" w:rsidRPr="16EB36B8">
              <w:rPr>
                <w:sz w:val="16"/>
                <w:szCs w:val="16"/>
              </w:rPr>
              <w:t xml:space="preserve">návrh technického řešení příslušné části Díla v rámci </w:t>
            </w:r>
            <w:r w:rsidR="08F53632" w:rsidRPr="16EB36B8">
              <w:rPr>
                <w:sz w:val="16"/>
                <w:szCs w:val="16"/>
              </w:rPr>
              <w:t>celé</w:t>
            </w:r>
            <w:r w:rsidR="159DACCC" w:rsidRPr="16EB36B8">
              <w:rPr>
                <w:sz w:val="16"/>
                <w:szCs w:val="16"/>
              </w:rPr>
              <w:t xml:space="preserve"> specializace</w:t>
            </w:r>
            <w:r w:rsidR="08F53632" w:rsidRPr="16EB36B8">
              <w:rPr>
                <w:sz w:val="16"/>
                <w:szCs w:val="16"/>
              </w:rPr>
              <w:t>. V</w:t>
            </w:r>
            <w:r w:rsidR="159DACCC" w:rsidRPr="16EB36B8">
              <w:rPr>
                <w:sz w:val="16"/>
                <w:szCs w:val="16"/>
              </w:rPr>
              <w:t xml:space="preserve"> oboru své specializace provádí také koordinaci </w:t>
            </w:r>
            <w:r w:rsidR="0D158C6B" w:rsidRPr="16EB36B8">
              <w:rPr>
                <w:sz w:val="16"/>
                <w:szCs w:val="16"/>
              </w:rPr>
              <w:t>profesního</w:t>
            </w:r>
            <w:r w:rsidR="159DACCC" w:rsidRPr="16EB36B8">
              <w:rPr>
                <w:sz w:val="16"/>
                <w:szCs w:val="16"/>
              </w:rPr>
              <w:t xml:space="preserve"> BIM modelu</w:t>
            </w:r>
            <w:r w:rsidR="00252E57">
              <w:rPr>
                <w:sz w:val="16"/>
                <w:szCs w:val="16"/>
              </w:rPr>
              <w:t>.</w:t>
            </w:r>
          </w:p>
          <w:p w14:paraId="1E8E919C" w14:textId="750FAC0A" w:rsidR="00D76885"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9C2DF4">
              <w:rPr>
                <w:sz w:val="16"/>
                <w:szCs w:val="16"/>
              </w:rPr>
              <w:t xml:space="preserve">edná se o </w:t>
            </w:r>
            <w:r w:rsidR="009C2DF4" w:rsidRPr="00CC201D">
              <w:rPr>
                <w:sz w:val="16"/>
                <w:szCs w:val="16"/>
              </w:rPr>
              <w:t>člena odborného personálu</w:t>
            </w:r>
            <w:r w:rsidR="009C2DF4">
              <w:rPr>
                <w:sz w:val="16"/>
                <w:szCs w:val="16"/>
              </w:rPr>
              <w:t xml:space="preserve">, který byl </w:t>
            </w:r>
            <w:r w:rsidR="00652062">
              <w:rPr>
                <w:sz w:val="16"/>
                <w:szCs w:val="16"/>
              </w:rPr>
              <w:t>Dodavatel</w:t>
            </w:r>
            <w:r w:rsidR="009C2DF4">
              <w:rPr>
                <w:sz w:val="16"/>
                <w:szCs w:val="16"/>
              </w:rPr>
              <w:t>em doložen v </w:t>
            </w:r>
            <w:r w:rsidR="009C2DF4" w:rsidRPr="00CC201D">
              <w:rPr>
                <w:sz w:val="16"/>
                <w:szCs w:val="16"/>
              </w:rPr>
              <w:t>nabídce</w:t>
            </w:r>
            <w:r w:rsidR="009C2DF4">
              <w:rPr>
                <w:sz w:val="16"/>
                <w:szCs w:val="16"/>
              </w:rPr>
              <w:t xml:space="preserve"> veřejné zakázky na zpracování Díla, nebo určen v průběhu zpracování Díla dle S</w:t>
            </w:r>
            <w:r w:rsidR="000D5177">
              <w:rPr>
                <w:sz w:val="16"/>
                <w:szCs w:val="16"/>
              </w:rPr>
              <w:t>o</w:t>
            </w:r>
            <w:r w:rsidR="009C2DF4">
              <w:rPr>
                <w:sz w:val="16"/>
                <w:szCs w:val="16"/>
              </w:rPr>
              <w:t>D</w:t>
            </w:r>
            <w:r>
              <w:rPr>
                <w:sz w:val="16"/>
                <w:szCs w:val="16"/>
              </w:rPr>
              <w:t>.</w:t>
            </w:r>
          </w:p>
          <w:p w14:paraId="0B96B35C" w14:textId="0EBE21E7" w:rsidR="009C2DF4" w:rsidRPr="001F698B"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8039DA">
              <w:rPr>
                <w:sz w:val="16"/>
                <w:szCs w:val="16"/>
              </w:rPr>
              <w:t>e</w:t>
            </w:r>
            <w:r w:rsidR="009C2DF4">
              <w:rPr>
                <w:sz w:val="16"/>
                <w:szCs w:val="16"/>
              </w:rPr>
              <w:t xml:space="preserve">dná se o oprávněnou osobu </w:t>
            </w:r>
            <w:r w:rsidR="00652062">
              <w:rPr>
                <w:sz w:val="16"/>
                <w:szCs w:val="16"/>
              </w:rPr>
              <w:t>Dodavatel</w:t>
            </w:r>
            <w:r w:rsidR="009C2DF4">
              <w:rPr>
                <w:sz w:val="16"/>
                <w:szCs w:val="16"/>
              </w:rPr>
              <w:t xml:space="preserve">e, u které je vyžadováno doložení </w:t>
            </w:r>
            <w:r w:rsidR="009C2DF4" w:rsidRPr="001A5F4E">
              <w:rPr>
                <w:sz w:val="16"/>
                <w:szCs w:val="16"/>
              </w:rPr>
              <w:t>odborn</w:t>
            </w:r>
            <w:r w:rsidR="009C2DF4">
              <w:rPr>
                <w:sz w:val="16"/>
                <w:szCs w:val="16"/>
              </w:rPr>
              <w:t>á</w:t>
            </w:r>
            <w:r w:rsidR="009C2DF4" w:rsidRPr="001A5F4E">
              <w:rPr>
                <w:sz w:val="16"/>
                <w:szCs w:val="16"/>
              </w:rPr>
              <w:t xml:space="preserve"> způsobilost</w:t>
            </w:r>
            <w:r w:rsidR="009C2DF4">
              <w:rPr>
                <w:sz w:val="16"/>
                <w:szCs w:val="16"/>
              </w:rPr>
              <w:t>i v rozsahu oprávnění, nebo registrace</w:t>
            </w:r>
            <w:r w:rsidR="009C2DF4" w:rsidRPr="001A5F4E">
              <w:rPr>
                <w:sz w:val="16"/>
                <w:szCs w:val="16"/>
              </w:rPr>
              <w:t xml:space="preserve"> </w:t>
            </w:r>
            <w:r w:rsidR="009C2DF4">
              <w:rPr>
                <w:sz w:val="16"/>
                <w:szCs w:val="16"/>
              </w:rPr>
              <w:t>či jiného oprávnění k výkonu činnosti odpovídající</w:t>
            </w:r>
            <w:r w:rsidR="009C2DF4" w:rsidRPr="001A5F4E">
              <w:rPr>
                <w:sz w:val="16"/>
                <w:szCs w:val="16"/>
              </w:rPr>
              <w:t xml:space="preserve"> předmětu</w:t>
            </w:r>
            <w:r w:rsidR="009C2DF4">
              <w:rPr>
                <w:sz w:val="16"/>
                <w:szCs w:val="16"/>
              </w:rPr>
              <w:t xml:space="preserve"> specializace</w:t>
            </w:r>
            <w:r w:rsidR="00230B10">
              <w:rPr>
                <w:sz w:val="16"/>
                <w:szCs w:val="16"/>
              </w:rPr>
              <w:t>.</w:t>
            </w:r>
          </w:p>
        </w:tc>
      </w:tr>
      <w:tr w:rsidR="009C2DF4" w:rsidRPr="00F2688E" w14:paraId="6DCF2CA6" w14:textId="77777777" w:rsidTr="00D82ABC">
        <w:trPr>
          <w:trHeight w:val="283"/>
        </w:trPr>
        <w:tc>
          <w:tcPr>
            <w:cnfStyle w:val="001000000000" w:firstRow="0" w:lastRow="0" w:firstColumn="1" w:lastColumn="0" w:oddVBand="0" w:evenVBand="0" w:oddHBand="0" w:evenHBand="0" w:firstRowFirstColumn="0" w:firstRowLastColumn="0" w:lastRowFirstColumn="0" w:lastRowLastColumn="0"/>
            <w:tcW w:w="1984" w:type="dxa"/>
            <w:tcBorders>
              <w:bottom w:val="single" w:sz="2" w:space="0" w:color="auto"/>
            </w:tcBorders>
            <w:vAlign w:val="center"/>
          </w:tcPr>
          <w:p w14:paraId="4C480DDD" w14:textId="77777777" w:rsidR="009C2DF4" w:rsidRPr="004C2606" w:rsidRDefault="009C2DF4" w:rsidP="008A3DC7">
            <w:pPr>
              <w:spacing w:before="40" w:after="40" w:line="288" w:lineRule="auto"/>
              <w:jc w:val="center"/>
              <w:rPr>
                <w:sz w:val="16"/>
              </w:rPr>
            </w:pPr>
            <w:r>
              <w:rPr>
                <w:sz w:val="16"/>
              </w:rPr>
              <w:t>Odpovědný projektant</w:t>
            </w:r>
          </w:p>
        </w:tc>
        <w:tc>
          <w:tcPr>
            <w:tcW w:w="6094" w:type="dxa"/>
            <w:tcBorders>
              <w:bottom w:val="single" w:sz="2" w:space="0" w:color="auto"/>
            </w:tcBorders>
          </w:tcPr>
          <w:p w14:paraId="44A85E2A" w14:textId="77777777" w:rsidR="003B2572" w:rsidRDefault="00230B10"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O</w:t>
            </w:r>
            <w:r w:rsidR="009C2DF4" w:rsidRPr="007C657F">
              <w:rPr>
                <w:sz w:val="16"/>
                <w:szCs w:val="16"/>
              </w:rPr>
              <w:t>sob</w:t>
            </w:r>
            <w:r w:rsidR="009C2DF4">
              <w:rPr>
                <w:sz w:val="16"/>
                <w:szCs w:val="16"/>
              </w:rPr>
              <w:t>a</w:t>
            </w:r>
            <w:r w:rsidR="009C2DF4" w:rsidRPr="007C657F">
              <w:rPr>
                <w:sz w:val="16"/>
                <w:szCs w:val="16"/>
              </w:rPr>
              <w:t xml:space="preserve"> </w:t>
            </w:r>
            <w:r w:rsidR="009C2DF4">
              <w:rPr>
                <w:sz w:val="16"/>
                <w:szCs w:val="16"/>
              </w:rPr>
              <w:t xml:space="preserve">kvalifikovaného člena týmu </w:t>
            </w:r>
            <w:r w:rsidR="00652062">
              <w:rPr>
                <w:sz w:val="16"/>
                <w:szCs w:val="16"/>
              </w:rPr>
              <w:t>Dodavatel</w:t>
            </w:r>
            <w:r w:rsidR="009C2DF4">
              <w:rPr>
                <w:sz w:val="16"/>
                <w:szCs w:val="16"/>
              </w:rPr>
              <w:t>e s profesní specializací</w:t>
            </w:r>
            <w:r w:rsidR="003B2572">
              <w:rPr>
                <w:sz w:val="16"/>
                <w:szCs w:val="16"/>
              </w:rPr>
              <w:t>, která zodpovídá za č</w:t>
            </w:r>
            <w:r w:rsidR="009C2DF4">
              <w:rPr>
                <w:sz w:val="16"/>
                <w:szCs w:val="16"/>
              </w:rPr>
              <w:t>ást Díla v oboru své specializac</w:t>
            </w:r>
            <w:r w:rsidR="003B2572">
              <w:rPr>
                <w:sz w:val="16"/>
                <w:szCs w:val="16"/>
              </w:rPr>
              <w:t>e</w:t>
            </w:r>
            <w:r w:rsidR="00B567B3">
              <w:rPr>
                <w:sz w:val="16"/>
                <w:szCs w:val="16"/>
              </w:rPr>
              <w:t>.</w:t>
            </w:r>
          </w:p>
          <w:p w14:paraId="1538FBE3" w14:textId="1E4B1629" w:rsidR="009C2DF4"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w:t>
            </w:r>
            <w:r w:rsidR="008039DA">
              <w:rPr>
                <w:sz w:val="16"/>
                <w:szCs w:val="16"/>
              </w:rPr>
              <w:t>e</w:t>
            </w:r>
            <w:r w:rsidR="009C2DF4">
              <w:rPr>
                <w:sz w:val="16"/>
                <w:szCs w:val="16"/>
              </w:rPr>
              <w:t>dná se o</w:t>
            </w:r>
            <w:r w:rsidR="003B2572">
              <w:rPr>
                <w:sz w:val="16"/>
                <w:szCs w:val="16"/>
              </w:rPr>
              <w:t> </w:t>
            </w:r>
            <w:r w:rsidR="009C2DF4">
              <w:rPr>
                <w:sz w:val="16"/>
                <w:szCs w:val="16"/>
              </w:rPr>
              <w:t xml:space="preserve">oprávněnou osobu </w:t>
            </w:r>
            <w:r w:rsidR="00652062">
              <w:rPr>
                <w:sz w:val="16"/>
                <w:szCs w:val="16"/>
              </w:rPr>
              <w:t>Dodavatel</w:t>
            </w:r>
            <w:r w:rsidR="009C2DF4">
              <w:rPr>
                <w:sz w:val="16"/>
                <w:szCs w:val="16"/>
              </w:rPr>
              <w:t xml:space="preserve">e, u které je vyžadováno doložení </w:t>
            </w:r>
            <w:r w:rsidR="009C2DF4" w:rsidRPr="001A5F4E">
              <w:rPr>
                <w:sz w:val="16"/>
                <w:szCs w:val="16"/>
              </w:rPr>
              <w:t>odborn</w:t>
            </w:r>
            <w:r w:rsidR="003B2572">
              <w:rPr>
                <w:sz w:val="16"/>
                <w:szCs w:val="16"/>
              </w:rPr>
              <w:t>é</w:t>
            </w:r>
            <w:r w:rsidR="009C2DF4" w:rsidRPr="001A5F4E">
              <w:rPr>
                <w:sz w:val="16"/>
                <w:szCs w:val="16"/>
              </w:rPr>
              <w:t xml:space="preserve"> způsobilost</w:t>
            </w:r>
            <w:r w:rsidR="009C2DF4">
              <w:rPr>
                <w:sz w:val="16"/>
                <w:szCs w:val="16"/>
              </w:rPr>
              <w:t>i v rozsahu oprávnění, nebo registrace</w:t>
            </w:r>
            <w:r w:rsidR="003B2572">
              <w:rPr>
                <w:sz w:val="16"/>
                <w:szCs w:val="16"/>
              </w:rPr>
              <w:t>,</w:t>
            </w:r>
            <w:r w:rsidR="009C2DF4" w:rsidRPr="001A5F4E">
              <w:rPr>
                <w:sz w:val="16"/>
                <w:szCs w:val="16"/>
              </w:rPr>
              <w:t xml:space="preserve"> </w:t>
            </w:r>
            <w:r w:rsidR="009C2DF4">
              <w:rPr>
                <w:sz w:val="16"/>
                <w:szCs w:val="16"/>
              </w:rPr>
              <w:t>či jiného oprávnění k výkonu činnosti odpovídající</w:t>
            </w:r>
            <w:r w:rsidR="009C2DF4" w:rsidRPr="001A5F4E">
              <w:rPr>
                <w:sz w:val="16"/>
                <w:szCs w:val="16"/>
              </w:rPr>
              <w:t xml:space="preserve"> předmětu</w:t>
            </w:r>
            <w:r w:rsidR="009C2DF4">
              <w:rPr>
                <w:sz w:val="16"/>
                <w:szCs w:val="16"/>
              </w:rPr>
              <w:t xml:space="preserve"> specializace</w:t>
            </w:r>
            <w:r>
              <w:rPr>
                <w:sz w:val="16"/>
                <w:szCs w:val="16"/>
              </w:rPr>
              <w:t>.</w:t>
            </w:r>
          </w:p>
          <w:p w14:paraId="4623FDDF" w14:textId="3E2A8B29" w:rsidR="009C2DF4" w:rsidRPr="001A5F4E"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M</w:t>
            </w:r>
            <w:r w:rsidR="009C2DF4">
              <w:rPr>
                <w:sz w:val="16"/>
                <w:szCs w:val="16"/>
              </w:rPr>
              <w:t xml:space="preserve">ůže také plnit funkci Specialisty, v případě že je současně osobou kvalifikovaného člena týmu </w:t>
            </w:r>
            <w:r w:rsidR="00652062">
              <w:rPr>
                <w:sz w:val="16"/>
                <w:szCs w:val="16"/>
              </w:rPr>
              <w:t>Dodavatel</w:t>
            </w:r>
            <w:r w:rsidR="009C2DF4">
              <w:rPr>
                <w:sz w:val="16"/>
                <w:szCs w:val="16"/>
              </w:rPr>
              <w:t>e s profesní specializací pro části jim zpracovávaného Díla</w:t>
            </w:r>
            <w:r w:rsidR="00230B10">
              <w:rPr>
                <w:sz w:val="16"/>
                <w:szCs w:val="16"/>
              </w:rPr>
              <w:t>.</w:t>
            </w:r>
          </w:p>
        </w:tc>
      </w:tr>
      <w:tr w:rsidR="009C2DF4" w14:paraId="2CAAD18E" w14:textId="77777777" w:rsidTr="00D82ABC">
        <w:trPr>
          <w:trHeight w:val="283"/>
        </w:trPr>
        <w:tc>
          <w:tcPr>
            <w:cnfStyle w:val="001000000000" w:firstRow="0" w:lastRow="0" w:firstColumn="1" w:lastColumn="0" w:oddVBand="0" w:evenVBand="0" w:oddHBand="0" w:evenHBand="0" w:firstRowFirstColumn="0" w:firstRowLastColumn="0" w:lastRowFirstColumn="0" w:lastRowLastColumn="0"/>
            <w:tcW w:w="1984" w:type="dxa"/>
            <w:tcBorders>
              <w:top w:val="single" w:sz="2" w:space="0" w:color="auto"/>
              <w:bottom w:val="single" w:sz="4" w:space="0" w:color="auto"/>
            </w:tcBorders>
            <w:vAlign w:val="center"/>
          </w:tcPr>
          <w:p w14:paraId="3FF0D7F0" w14:textId="77777777" w:rsidR="009C2DF4" w:rsidRDefault="009C2DF4" w:rsidP="008A3DC7">
            <w:pPr>
              <w:spacing w:before="40" w:after="40" w:line="288" w:lineRule="auto"/>
              <w:jc w:val="center"/>
              <w:rPr>
                <w:sz w:val="16"/>
              </w:rPr>
            </w:pPr>
            <w:r>
              <w:rPr>
                <w:sz w:val="16"/>
              </w:rPr>
              <w:t>Zpracovatel dílčí části Díla</w:t>
            </w:r>
          </w:p>
        </w:tc>
        <w:tc>
          <w:tcPr>
            <w:tcW w:w="6094" w:type="dxa"/>
            <w:tcBorders>
              <w:top w:val="single" w:sz="2" w:space="0" w:color="auto"/>
              <w:bottom w:val="single" w:sz="4" w:space="0" w:color="auto"/>
            </w:tcBorders>
          </w:tcPr>
          <w:p w14:paraId="1598E0F1" w14:textId="077FF5E4" w:rsidR="009C2DF4" w:rsidRDefault="00230B10"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O</w:t>
            </w:r>
            <w:r w:rsidR="00D76885">
              <w:rPr>
                <w:sz w:val="16"/>
              </w:rPr>
              <w:t>soba</w:t>
            </w:r>
            <w:r w:rsidR="009C2DF4">
              <w:rPr>
                <w:sz w:val="16"/>
              </w:rPr>
              <w:t xml:space="preserve"> člena týmu </w:t>
            </w:r>
            <w:r w:rsidR="00652062">
              <w:rPr>
                <w:sz w:val="16"/>
              </w:rPr>
              <w:t>Dodavatel</w:t>
            </w:r>
            <w:r w:rsidR="009C2DF4">
              <w:rPr>
                <w:sz w:val="16"/>
              </w:rPr>
              <w:t xml:space="preserve">e, </w:t>
            </w:r>
            <w:r w:rsidR="00D76885">
              <w:rPr>
                <w:sz w:val="16"/>
              </w:rPr>
              <w:t>zpracovávající</w:t>
            </w:r>
            <w:r w:rsidR="009C2DF4" w:rsidRPr="00D354BC">
              <w:rPr>
                <w:sz w:val="16"/>
              </w:rPr>
              <w:t xml:space="preserve"> </w:t>
            </w:r>
            <w:r w:rsidR="009C2DF4">
              <w:rPr>
                <w:sz w:val="16"/>
              </w:rPr>
              <w:t>dílčí</w:t>
            </w:r>
            <w:r w:rsidR="009C2DF4" w:rsidRPr="00D354BC">
              <w:rPr>
                <w:sz w:val="16"/>
              </w:rPr>
              <w:t xml:space="preserve"> části</w:t>
            </w:r>
            <w:r w:rsidR="009C2DF4">
              <w:rPr>
                <w:sz w:val="16"/>
              </w:rPr>
              <w:t xml:space="preserve"> Díla</w:t>
            </w:r>
            <w:r w:rsidR="009C2DF4" w:rsidRPr="00D354BC">
              <w:rPr>
                <w:sz w:val="16"/>
              </w:rPr>
              <w:t xml:space="preserve"> dokumentace</w:t>
            </w:r>
            <w:r w:rsidR="009C2DF4">
              <w:rPr>
                <w:sz w:val="16"/>
              </w:rPr>
              <w:t xml:space="preserve"> pod</w:t>
            </w:r>
            <w:r w:rsidR="009F5BBA" w:rsidRPr="00B567B3">
              <w:t> </w:t>
            </w:r>
            <w:r w:rsidR="009C2DF4">
              <w:rPr>
                <w:sz w:val="16"/>
              </w:rPr>
              <w:t xml:space="preserve">vedením osoby Odpovědného projektanta </w:t>
            </w:r>
            <w:r w:rsidR="00D76885">
              <w:rPr>
                <w:sz w:val="16"/>
              </w:rPr>
              <w:t>(</w:t>
            </w:r>
            <w:r w:rsidR="009C2DF4">
              <w:rPr>
                <w:sz w:val="16"/>
              </w:rPr>
              <w:t xml:space="preserve">v případě, že </w:t>
            </w:r>
            <w:r w:rsidR="00D76885">
              <w:rPr>
                <w:sz w:val="16"/>
              </w:rPr>
              <w:t>Odpovědný projektant není sám</w:t>
            </w:r>
            <w:r w:rsidR="009C2DF4">
              <w:rPr>
                <w:sz w:val="16"/>
              </w:rPr>
              <w:t xml:space="preserve"> zpracovatelem </w:t>
            </w:r>
            <w:r w:rsidR="00D76885">
              <w:rPr>
                <w:sz w:val="16"/>
              </w:rPr>
              <w:t>těchto</w:t>
            </w:r>
            <w:r w:rsidR="009C2DF4">
              <w:rPr>
                <w:sz w:val="16"/>
              </w:rPr>
              <w:t xml:space="preserve"> část</w:t>
            </w:r>
            <w:r w:rsidR="00D76885">
              <w:rPr>
                <w:sz w:val="16"/>
              </w:rPr>
              <w:t>í</w:t>
            </w:r>
            <w:r w:rsidR="009C2DF4">
              <w:rPr>
                <w:sz w:val="16"/>
              </w:rPr>
              <w:t xml:space="preserve"> dokumentace</w:t>
            </w:r>
            <w:r w:rsidR="00D76885">
              <w:rPr>
                <w:sz w:val="16"/>
              </w:rPr>
              <w:t>)</w:t>
            </w:r>
            <w:r w:rsidR="00B567B3">
              <w:rPr>
                <w:sz w:val="16"/>
              </w:rPr>
              <w:t>.</w:t>
            </w:r>
          </w:p>
          <w:p w14:paraId="24FA2D5B" w14:textId="724FF53F" w:rsidR="009C2DF4" w:rsidRDefault="00B567B3" w:rsidP="00B567B3">
            <w:pPr>
              <w:spacing w:before="40" w:after="40" w:line="288" w:lineRule="auto"/>
              <w:jc w:val="both"/>
              <w:cnfStyle w:val="000000000000" w:firstRow="0" w:lastRow="0" w:firstColumn="0" w:lastColumn="0" w:oddVBand="0" w:evenVBand="0" w:oddHBand="0" w:evenHBand="0" w:firstRowFirstColumn="0" w:firstRowLastColumn="0" w:lastRowFirstColumn="0" w:lastRowLastColumn="0"/>
              <w:rPr>
                <w:sz w:val="16"/>
              </w:rPr>
            </w:pPr>
            <w:r>
              <w:rPr>
                <w:sz w:val="16"/>
                <w:szCs w:val="16"/>
              </w:rPr>
              <w:t>N</w:t>
            </w:r>
            <w:r w:rsidR="009C2DF4">
              <w:rPr>
                <w:sz w:val="16"/>
                <w:szCs w:val="16"/>
              </w:rPr>
              <w:t xml:space="preserve">ení vyžadováno doložení </w:t>
            </w:r>
            <w:r w:rsidR="009C2DF4" w:rsidRPr="001A5F4E">
              <w:rPr>
                <w:sz w:val="16"/>
                <w:szCs w:val="16"/>
              </w:rPr>
              <w:t>odborn</w:t>
            </w:r>
            <w:r>
              <w:rPr>
                <w:sz w:val="16"/>
                <w:szCs w:val="16"/>
              </w:rPr>
              <w:t>é</w:t>
            </w:r>
            <w:r w:rsidR="009C2DF4" w:rsidRPr="001A5F4E">
              <w:rPr>
                <w:sz w:val="16"/>
                <w:szCs w:val="16"/>
              </w:rPr>
              <w:t xml:space="preserve"> způsobilost</w:t>
            </w:r>
            <w:r w:rsidR="009C2DF4">
              <w:rPr>
                <w:sz w:val="16"/>
                <w:szCs w:val="16"/>
              </w:rPr>
              <w:t>i v rozsahu oprávnění, nebo registrace</w:t>
            </w:r>
            <w:r w:rsidR="009C2DF4" w:rsidRPr="001A5F4E">
              <w:rPr>
                <w:sz w:val="16"/>
                <w:szCs w:val="16"/>
              </w:rPr>
              <w:t xml:space="preserve"> </w:t>
            </w:r>
            <w:r w:rsidR="009C2DF4">
              <w:rPr>
                <w:sz w:val="16"/>
                <w:szCs w:val="16"/>
              </w:rPr>
              <w:t>odpovídající</w:t>
            </w:r>
            <w:r w:rsidR="009C2DF4" w:rsidRPr="001A5F4E">
              <w:rPr>
                <w:sz w:val="16"/>
                <w:szCs w:val="16"/>
              </w:rPr>
              <w:t xml:space="preserve"> předmětu</w:t>
            </w:r>
            <w:r w:rsidR="009C2DF4">
              <w:rPr>
                <w:sz w:val="16"/>
                <w:szCs w:val="16"/>
              </w:rPr>
              <w:t xml:space="preserve"> specializace</w:t>
            </w:r>
            <w:r w:rsidR="00373453">
              <w:rPr>
                <w:sz w:val="16"/>
                <w:szCs w:val="16"/>
              </w:rPr>
              <w:t>.</w:t>
            </w:r>
          </w:p>
        </w:tc>
      </w:tr>
    </w:tbl>
    <w:p w14:paraId="5A8DD6D9" w14:textId="77777777" w:rsidR="009C2DF4" w:rsidRDefault="009C2DF4">
      <w:pPr>
        <w:rPr>
          <w:sz w:val="22"/>
        </w:rPr>
      </w:pPr>
      <w:r>
        <w:rPr>
          <w:sz w:val="22"/>
        </w:rPr>
        <w:br w:type="page"/>
      </w:r>
    </w:p>
    <w:p w14:paraId="20874ECE" w14:textId="77777777" w:rsidR="00224780" w:rsidRDefault="00224780" w:rsidP="00224780">
      <w:pPr>
        <w:pStyle w:val="Nadpis2-2"/>
      </w:pPr>
      <w:bookmarkStart w:id="22" w:name="_Toc180428360"/>
      <w:r>
        <w:lastRenderedPageBreak/>
        <w:t>Odpovědné osoby</w:t>
      </w:r>
      <w:r w:rsidR="00F2688E">
        <w:t xml:space="preserve"> </w:t>
      </w:r>
      <w:r w:rsidR="0097207A">
        <w:t>Objednatele</w:t>
      </w:r>
      <w:bookmarkEnd w:id="22"/>
    </w:p>
    <w:tbl>
      <w:tblPr>
        <w:tblStyle w:val="Mkatabulky"/>
        <w:tblW w:w="8052" w:type="dxa"/>
        <w:tblInd w:w="737" w:type="dxa"/>
        <w:tblLook w:val="04A0" w:firstRow="1" w:lastRow="0" w:firstColumn="1" w:lastColumn="0" w:noHBand="0" w:noVBand="1"/>
      </w:tblPr>
      <w:tblGrid>
        <w:gridCol w:w="2835"/>
        <w:gridCol w:w="5217"/>
      </w:tblGrid>
      <w:tr w:rsidR="0097207A" w:rsidRPr="00C02C9D" w14:paraId="0DC1BA5E"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835" w:type="dxa"/>
            <w:tcBorders>
              <w:bottom w:val="single" w:sz="2" w:space="0" w:color="auto"/>
            </w:tcBorders>
          </w:tcPr>
          <w:p w14:paraId="01E6ED56" w14:textId="75366CF7" w:rsidR="0097207A" w:rsidRPr="00C02C9D" w:rsidRDefault="00EF456C" w:rsidP="008A3DC7">
            <w:pPr>
              <w:pStyle w:val="Textbezslovn"/>
              <w:spacing w:before="40" w:after="40"/>
              <w:ind w:left="0"/>
              <w:jc w:val="left"/>
              <w:rPr>
                <w:b/>
                <w:sz w:val="18"/>
              </w:rPr>
            </w:pPr>
            <w:r w:rsidRPr="00C02C9D">
              <w:rPr>
                <w:b/>
                <w:sz w:val="18"/>
              </w:rPr>
              <w:t>Objednatel:</w:t>
            </w:r>
          </w:p>
        </w:tc>
        <w:tc>
          <w:tcPr>
            <w:tcW w:w="5217" w:type="dxa"/>
            <w:tcBorders>
              <w:bottom w:val="single" w:sz="2" w:space="0" w:color="auto"/>
            </w:tcBorders>
          </w:tcPr>
          <w:p w14:paraId="132BAE13" w14:textId="0922EEBA" w:rsidR="0097207A" w:rsidRPr="00C02C9D" w:rsidRDefault="000733E5" w:rsidP="008A3DC7">
            <w:pPr>
              <w:pStyle w:val="Textbezslovn"/>
              <w:spacing w:before="40" w:after="40"/>
              <w:ind w:left="0"/>
              <w:jc w:val="left"/>
              <w:cnfStyle w:val="100000000000" w:firstRow="1" w:lastRow="0" w:firstColumn="0" w:lastColumn="0" w:oddVBand="0" w:evenVBand="0" w:oddHBand="0" w:evenHBand="0" w:firstRowFirstColumn="0" w:firstRowLastColumn="0" w:lastRowFirstColumn="0" w:lastRowLastColumn="0"/>
              <w:rPr>
                <w:b/>
                <w:sz w:val="18"/>
              </w:rPr>
            </w:pPr>
            <w:r w:rsidRPr="007662E4">
              <w:rPr>
                <w:b/>
                <w:sz w:val="18"/>
              </w:rPr>
              <w:t>Správa železnic, státní organizace</w:t>
            </w:r>
          </w:p>
        </w:tc>
      </w:tr>
      <w:tr w:rsidR="000733E5" w:rsidRPr="00C02C9D" w14:paraId="4B5619EA"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2" w:space="0" w:color="auto"/>
            </w:tcBorders>
            <w:vAlign w:val="center"/>
          </w:tcPr>
          <w:p w14:paraId="14A330A9" w14:textId="041ED705" w:rsidR="000733E5" w:rsidRPr="00C02C9D" w:rsidRDefault="000733E5" w:rsidP="000733E5">
            <w:pPr>
              <w:pStyle w:val="Textbezslovn"/>
              <w:spacing w:before="40" w:after="40"/>
              <w:ind w:left="0"/>
              <w:jc w:val="left"/>
              <w:rPr>
                <w:sz w:val="18"/>
              </w:rPr>
            </w:pPr>
            <w:r>
              <w:rPr>
                <w:sz w:val="18"/>
              </w:rPr>
              <w:t>Správce stavby</w:t>
            </w:r>
            <w:r w:rsidRPr="005F0952">
              <w:rPr>
                <w:sz w:val="18"/>
              </w:rPr>
              <w:t>:</w:t>
            </w:r>
          </w:p>
        </w:tc>
        <w:tc>
          <w:tcPr>
            <w:tcW w:w="5217" w:type="dxa"/>
            <w:tcBorders>
              <w:top w:val="single" w:sz="2" w:space="0" w:color="auto"/>
              <w:bottom w:val="single" w:sz="2" w:space="0" w:color="auto"/>
              <w:right w:val="nil"/>
            </w:tcBorders>
          </w:tcPr>
          <w:p w14:paraId="24BAAC13" w14:textId="77777777" w:rsidR="000733E5" w:rsidRPr="009B3FF4" w:rsidRDefault="000733E5" w:rsidP="000733E5">
            <w:pPr>
              <w:spacing w:before="40" w:after="40"/>
              <w:cnfStyle w:val="000000000000" w:firstRow="0" w:lastRow="0" w:firstColumn="0" w:lastColumn="0" w:oddVBand="0" w:evenVBand="0" w:oddHBand="0" w:evenHBand="0" w:firstRowFirstColumn="0" w:firstRowLastColumn="0" w:lastRowFirstColumn="0" w:lastRowLastColumn="0"/>
              <w:rPr>
                <w:sz w:val="18"/>
              </w:rPr>
            </w:pPr>
            <w:r w:rsidRPr="009B3FF4">
              <w:rPr>
                <w:sz w:val="18"/>
              </w:rPr>
              <w:t>Správa železnic, státní organizace</w:t>
            </w:r>
          </w:p>
          <w:p w14:paraId="28681F4F" w14:textId="77777777" w:rsidR="000733E5" w:rsidRPr="009B3FF4" w:rsidRDefault="000733E5" w:rsidP="000733E5">
            <w:pPr>
              <w:spacing w:before="40" w:after="40"/>
              <w:cnfStyle w:val="000000000000" w:firstRow="0" w:lastRow="0" w:firstColumn="0" w:lastColumn="0" w:oddVBand="0" w:evenVBand="0" w:oddHBand="0" w:evenHBand="0" w:firstRowFirstColumn="0" w:firstRowLastColumn="0" w:lastRowFirstColumn="0" w:lastRowLastColumn="0"/>
              <w:rPr>
                <w:sz w:val="18"/>
              </w:rPr>
            </w:pPr>
            <w:r w:rsidRPr="009B3FF4">
              <w:rPr>
                <w:sz w:val="18"/>
              </w:rPr>
              <w:t>Stavební správa západ</w:t>
            </w:r>
          </w:p>
          <w:p w14:paraId="3D85DB56" w14:textId="19FD36E6" w:rsidR="000733E5" w:rsidRPr="009B3FF4" w:rsidRDefault="000E2426" w:rsidP="000733E5">
            <w:pPr>
              <w:spacing w:before="40" w:after="40"/>
              <w:cnfStyle w:val="000000000000" w:firstRow="0" w:lastRow="0" w:firstColumn="0" w:lastColumn="0" w:oddVBand="0" w:evenVBand="0" w:oddHBand="0" w:evenHBand="0" w:firstRowFirstColumn="0" w:firstRowLastColumn="0" w:lastRowFirstColumn="0" w:lastRowLastColumn="0"/>
              <w:rPr>
                <w:sz w:val="18"/>
              </w:rPr>
            </w:pPr>
            <w:r w:rsidRPr="009B3FF4">
              <w:rPr>
                <w:sz w:val="18"/>
              </w:rPr>
              <w:t>Ing. Karel Altman</w:t>
            </w:r>
          </w:p>
          <w:p w14:paraId="533C5093" w14:textId="74980C26" w:rsidR="000733E5" w:rsidRPr="009B3FF4" w:rsidRDefault="000733E5" w:rsidP="000733E5">
            <w:pPr>
              <w:spacing w:before="40" w:after="40"/>
              <w:cnfStyle w:val="000000000000" w:firstRow="0" w:lastRow="0" w:firstColumn="0" w:lastColumn="0" w:oddVBand="0" w:evenVBand="0" w:oddHBand="0" w:evenHBand="0" w:firstRowFirstColumn="0" w:firstRowLastColumn="0" w:lastRowFirstColumn="0" w:lastRowLastColumn="0"/>
              <w:rPr>
                <w:sz w:val="18"/>
              </w:rPr>
            </w:pPr>
            <w:r w:rsidRPr="009B3FF4">
              <w:rPr>
                <w:sz w:val="18"/>
              </w:rPr>
              <w:t>M: +420 725</w:t>
            </w:r>
            <w:r w:rsidR="000E2426" w:rsidRPr="009B3FF4">
              <w:rPr>
                <w:sz w:val="18"/>
              </w:rPr>
              <w:t> 526 669</w:t>
            </w:r>
            <w:r w:rsidRPr="009B3FF4">
              <w:rPr>
                <w:sz w:val="18"/>
              </w:rPr>
              <w:t xml:space="preserve">        </w:t>
            </w:r>
          </w:p>
          <w:p w14:paraId="6797F31A" w14:textId="5A480651" w:rsidR="000733E5" w:rsidRPr="009B3FF4" w:rsidRDefault="000733E5" w:rsidP="000733E5">
            <w:pPr>
              <w:spacing w:before="0"/>
              <w:cnfStyle w:val="000000000000" w:firstRow="0" w:lastRow="0" w:firstColumn="0" w:lastColumn="0" w:oddVBand="0" w:evenVBand="0" w:oddHBand="0" w:evenHBand="0" w:firstRowFirstColumn="0" w:firstRowLastColumn="0" w:lastRowFirstColumn="0" w:lastRowLastColumn="0"/>
              <w:rPr>
                <w:sz w:val="18"/>
              </w:rPr>
            </w:pPr>
            <w:r w:rsidRPr="009B3FF4">
              <w:rPr>
                <w:sz w:val="18"/>
              </w:rPr>
              <w:t>E:</w:t>
            </w:r>
            <w:r w:rsidRPr="009B3FF4">
              <w:rPr>
                <w:sz w:val="18"/>
              </w:rPr>
              <w:t> </w:t>
            </w:r>
            <w:r w:rsidR="009B3FF4" w:rsidRPr="009B3FF4">
              <w:rPr>
                <w:sz w:val="18"/>
              </w:rPr>
              <w:t>Altman</w:t>
            </w:r>
            <w:r w:rsidRPr="009B3FF4">
              <w:rPr>
                <w:sz w:val="18"/>
              </w:rPr>
              <w:t>@spravazeleznic.cz</w:t>
            </w:r>
          </w:p>
        </w:tc>
      </w:tr>
      <w:tr w:rsidR="000733E5" w:rsidRPr="00C02C9D" w14:paraId="4E91EC4A"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2" w:space="0" w:color="auto"/>
            </w:tcBorders>
            <w:vAlign w:val="center"/>
          </w:tcPr>
          <w:p w14:paraId="7511A96B" w14:textId="4E17FF0F" w:rsidR="000733E5" w:rsidRPr="00C02C9D" w:rsidRDefault="000733E5" w:rsidP="000733E5">
            <w:pPr>
              <w:pStyle w:val="Textbezslovn"/>
              <w:spacing w:before="40" w:after="40"/>
              <w:ind w:left="0"/>
              <w:jc w:val="left"/>
              <w:rPr>
                <w:sz w:val="18"/>
              </w:rPr>
            </w:pPr>
            <w:r w:rsidRPr="00C02C9D">
              <w:rPr>
                <w:sz w:val="18"/>
              </w:rPr>
              <w:t>Manažer BIM:</w:t>
            </w:r>
          </w:p>
        </w:tc>
        <w:tc>
          <w:tcPr>
            <w:tcW w:w="5217" w:type="dxa"/>
            <w:tcBorders>
              <w:top w:val="single" w:sz="2" w:space="0" w:color="auto"/>
              <w:bottom w:val="single" w:sz="2" w:space="0" w:color="auto"/>
              <w:right w:val="nil"/>
            </w:tcBorders>
          </w:tcPr>
          <w:p w14:paraId="08FCEC2E" w14:textId="77777777" w:rsidR="000733E5" w:rsidRPr="001A6B79" w:rsidRDefault="000733E5" w:rsidP="000733E5">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Ing. Stanislav Vitásek, Ph.D.</w:t>
            </w:r>
          </w:p>
          <w:p w14:paraId="69FD58FB" w14:textId="77777777" w:rsidR="000733E5" w:rsidRPr="001A6B79" w:rsidRDefault="000733E5" w:rsidP="000733E5">
            <w:pPr>
              <w:spacing w:before="40" w:after="40"/>
              <w:cnfStyle w:val="000000000000" w:firstRow="0" w:lastRow="0" w:firstColumn="0" w:lastColumn="0" w:oddVBand="0" w:evenVBand="0" w:oddHBand="0" w:evenHBand="0" w:firstRowFirstColumn="0" w:firstRowLastColumn="0" w:lastRowFirstColumn="0" w:lastRowLastColumn="0"/>
              <w:rPr>
                <w:b/>
                <w:sz w:val="18"/>
              </w:rPr>
            </w:pPr>
            <w:r w:rsidRPr="001A6B79">
              <w:rPr>
                <w:sz w:val="18"/>
              </w:rPr>
              <w:t>SŽ GŘ - Odbor strategie,</w:t>
            </w:r>
          </w:p>
          <w:p w14:paraId="374B7ED5" w14:textId="77777777" w:rsidR="000733E5" w:rsidRPr="001A6B79" w:rsidRDefault="000733E5" w:rsidP="000733E5">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 xml:space="preserve">Oddělení digitalizace stavebních projektů </w:t>
            </w:r>
          </w:p>
          <w:p w14:paraId="664D8F90" w14:textId="77777777" w:rsidR="000733E5" w:rsidRPr="001A6B79" w:rsidRDefault="000733E5" w:rsidP="000733E5">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M: +420 736 260 403</w:t>
            </w:r>
          </w:p>
          <w:p w14:paraId="419D6755" w14:textId="48896D84" w:rsidR="000733E5" w:rsidRPr="00C02C9D" w:rsidRDefault="000733E5" w:rsidP="000733E5">
            <w:pPr>
              <w:spacing w:before="0"/>
              <w:cnfStyle w:val="000000000000" w:firstRow="0" w:lastRow="0" w:firstColumn="0" w:lastColumn="0" w:oddVBand="0" w:evenVBand="0" w:oddHBand="0" w:evenHBand="0" w:firstRowFirstColumn="0" w:firstRowLastColumn="0" w:lastRowFirstColumn="0" w:lastRowLastColumn="0"/>
              <w:rPr>
                <w:highlight w:val="cyan"/>
              </w:rPr>
            </w:pPr>
            <w:r w:rsidRPr="001A6B79">
              <w:rPr>
                <w:sz w:val="18"/>
              </w:rPr>
              <w:t>E: vitasek@spravazeleznic.cz</w:t>
            </w:r>
          </w:p>
        </w:tc>
      </w:tr>
      <w:tr w:rsidR="000733E5" w:rsidRPr="00C02C9D" w14:paraId="6A747E4E"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left w:val="nil"/>
              <w:bottom w:val="single" w:sz="4" w:space="0" w:color="auto"/>
            </w:tcBorders>
            <w:vAlign w:val="center"/>
          </w:tcPr>
          <w:p w14:paraId="4C533A1F" w14:textId="6ECC82EA" w:rsidR="000733E5" w:rsidRPr="00C02C9D" w:rsidRDefault="000733E5" w:rsidP="000733E5">
            <w:pPr>
              <w:pStyle w:val="Textbezslovn"/>
              <w:spacing w:before="40" w:after="40"/>
              <w:ind w:left="0"/>
              <w:jc w:val="left"/>
              <w:rPr>
                <w:sz w:val="18"/>
              </w:rPr>
            </w:pPr>
            <w:r w:rsidRPr="00C02C9D">
              <w:rPr>
                <w:sz w:val="18"/>
              </w:rPr>
              <w:t>Koordinátor BIM SŽ:</w:t>
            </w:r>
          </w:p>
        </w:tc>
        <w:tc>
          <w:tcPr>
            <w:tcW w:w="5217" w:type="dxa"/>
            <w:tcBorders>
              <w:top w:val="single" w:sz="2" w:space="0" w:color="auto"/>
              <w:bottom w:val="single" w:sz="4" w:space="0" w:color="auto"/>
              <w:right w:val="nil"/>
            </w:tcBorders>
          </w:tcPr>
          <w:p w14:paraId="08E6DF75" w14:textId="77777777" w:rsidR="000733E5" w:rsidRPr="001A6B79" w:rsidRDefault="000733E5" w:rsidP="000733E5">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Ing. Mariana Salavová</w:t>
            </w:r>
          </w:p>
          <w:p w14:paraId="1C174AD2" w14:textId="77777777" w:rsidR="000733E5" w:rsidRPr="001A6B79" w:rsidRDefault="000733E5" w:rsidP="000733E5">
            <w:pPr>
              <w:spacing w:before="40" w:after="40"/>
              <w:cnfStyle w:val="000000000000" w:firstRow="0" w:lastRow="0" w:firstColumn="0" w:lastColumn="0" w:oddVBand="0" w:evenVBand="0" w:oddHBand="0" w:evenHBand="0" w:firstRowFirstColumn="0" w:firstRowLastColumn="0" w:lastRowFirstColumn="0" w:lastRowLastColumn="0"/>
              <w:rPr>
                <w:b/>
                <w:sz w:val="18"/>
              </w:rPr>
            </w:pPr>
            <w:r w:rsidRPr="001A6B79">
              <w:rPr>
                <w:sz w:val="18"/>
              </w:rPr>
              <w:t xml:space="preserve"> SŽ GŘ - Odbor strategie,</w:t>
            </w:r>
          </w:p>
          <w:p w14:paraId="449E206C" w14:textId="77777777" w:rsidR="000733E5" w:rsidRPr="001A6B79" w:rsidRDefault="000733E5" w:rsidP="000733E5">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 xml:space="preserve">Oddělení digitalizace stavebních projektů </w:t>
            </w:r>
          </w:p>
          <w:p w14:paraId="014EA9AD" w14:textId="77777777" w:rsidR="000733E5" w:rsidRPr="001A6B79" w:rsidRDefault="000733E5" w:rsidP="000733E5">
            <w:pPr>
              <w:spacing w:before="40" w:after="40"/>
              <w:cnfStyle w:val="000000000000" w:firstRow="0" w:lastRow="0" w:firstColumn="0" w:lastColumn="0" w:oddVBand="0" w:evenVBand="0" w:oddHBand="0" w:evenHBand="0" w:firstRowFirstColumn="0" w:firstRowLastColumn="0" w:lastRowFirstColumn="0" w:lastRowLastColumn="0"/>
              <w:rPr>
                <w:sz w:val="18"/>
              </w:rPr>
            </w:pPr>
            <w:r w:rsidRPr="001A6B79">
              <w:rPr>
                <w:sz w:val="18"/>
              </w:rPr>
              <w:t>M: +420 606 054 261</w:t>
            </w:r>
          </w:p>
          <w:p w14:paraId="30593C8B" w14:textId="41D00E8A" w:rsidR="000733E5" w:rsidRPr="00C02C9D" w:rsidRDefault="000733E5" w:rsidP="000733E5">
            <w:pPr>
              <w:spacing w:before="0"/>
              <w:cnfStyle w:val="000000000000" w:firstRow="0" w:lastRow="0" w:firstColumn="0" w:lastColumn="0" w:oddVBand="0" w:evenVBand="0" w:oddHBand="0" w:evenHBand="0" w:firstRowFirstColumn="0" w:firstRowLastColumn="0" w:lastRowFirstColumn="0" w:lastRowLastColumn="0"/>
              <w:rPr>
                <w:sz w:val="18"/>
                <w:highlight w:val="cyan"/>
              </w:rPr>
            </w:pPr>
            <w:r w:rsidRPr="001A6B79">
              <w:rPr>
                <w:sz w:val="18"/>
              </w:rPr>
              <w:t>E: salavovam@spravazeleznic.cz</w:t>
            </w:r>
          </w:p>
        </w:tc>
      </w:tr>
    </w:tbl>
    <w:p w14:paraId="121E6010" w14:textId="0827CE09" w:rsidR="0097207A" w:rsidRPr="00C02C9D" w:rsidRDefault="00717CF4" w:rsidP="0097207A">
      <w:pPr>
        <w:pStyle w:val="Textbezslovn"/>
        <w:rPr>
          <w:sz w:val="22"/>
        </w:rPr>
      </w:pPr>
      <w:r w:rsidRPr="00C02C9D">
        <w:t>Ostatní o</w:t>
      </w:r>
      <w:r w:rsidR="0097207A" w:rsidRPr="00C02C9D">
        <w:t xml:space="preserve">soby zastupující Objednatele </w:t>
      </w:r>
      <w:r w:rsidRPr="00C02C9D">
        <w:t xml:space="preserve">budou </w:t>
      </w:r>
      <w:r w:rsidR="0097207A" w:rsidRPr="00C02C9D">
        <w:t>uveden</w:t>
      </w:r>
      <w:r w:rsidRPr="00C02C9D">
        <w:t>y</w:t>
      </w:r>
      <w:r w:rsidR="0097207A" w:rsidRPr="00C02C9D">
        <w:t xml:space="preserve"> </w:t>
      </w:r>
      <w:bookmarkStart w:id="23" w:name="_Toc51660002"/>
      <w:r w:rsidR="00E56344" w:rsidRPr="00C02C9D">
        <w:t>v </w:t>
      </w:r>
      <w:r w:rsidR="00B567B3" w:rsidRPr="00C02C9D">
        <w:t xml:space="preserve">příloze </w:t>
      </w:r>
      <w:r w:rsidR="008F338B" w:rsidRPr="00C02C9D">
        <w:t xml:space="preserve">BEP </w:t>
      </w:r>
      <w:r w:rsidR="00B567B3" w:rsidRPr="00C02C9D">
        <w:t>č.</w:t>
      </w:r>
      <w:bookmarkStart w:id="24" w:name="_Hlk151554224"/>
      <w:r w:rsidR="008F338B" w:rsidRPr="00C02C9D">
        <w:t> </w:t>
      </w:r>
      <w:bookmarkEnd w:id="24"/>
      <w:r w:rsidR="00B567B3" w:rsidRPr="00C02C9D">
        <w:t xml:space="preserve">2 </w:t>
      </w:r>
      <w:r w:rsidR="00B567B3" w:rsidRPr="00C02C9D">
        <w:rPr>
          <w:i/>
          <w:iCs/>
        </w:rPr>
        <w:t>Struktura DiMS a</w:t>
      </w:r>
      <w:r w:rsidR="00424628" w:rsidRPr="00C02C9D">
        <w:t> </w:t>
      </w:r>
      <w:r w:rsidR="00B567B3" w:rsidRPr="00C02C9D">
        <w:rPr>
          <w:i/>
          <w:iCs/>
        </w:rPr>
        <w:t>odpovědné osoby</w:t>
      </w:r>
      <w:r w:rsidR="00B567B3" w:rsidRPr="00C02C9D">
        <w:t>.</w:t>
      </w:r>
    </w:p>
    <w:p w14:paraId="75B56A06" w14:textId="6E855871" w:rsidR="0097207A" w:rsidRPr="00C02C9D" w:rsidRDefault="0097207A" w:rsidP="0097207A">
      <w:pPr>
        <w:pStyle w:val="Nadpis2-2"/>
      </w:pPr>
      <w:bookmarkStart w:id="25" w:name="_Toc180428361"/>
      <w:r w:rsidRPr="00C02C9D">
        <w:t xml:space="preserve">Odpovědné osoby </w:t>
      </w:r>
      <w:r w:rsidR="00652062" w:rsidRPr="00C02C9D">
        <w:t>Dodavatel</w:t>
      </w:r>
      <w:bookmarkEnd w:id="23"/>
      <w:r w:rsidR="00331F0C" w:rsidRPr="00C02C9D">
        <w:t>e</w:t>
      </w:r>
      <w:bookmarkEnd w:id="25"/>
    </w:p>
    <w:tbl>
      <w:tblPr>
        <w:tblStyle w:val="Mkatabulky"/>
        <w:tblW w:w="8052" w:type="dxa"/>
        <w:tblInd w:w="737" w:type="dxa"/>
        <w:tblBorders>
          <w:top w:val="single" w:sz="2" w:space="0" w:color="auto"/>
          <w:bottom w:val="single" w:sz="2" w:space="0" w:color="auto"/>
          <w:insideH w:val="none" w:sz="0" w:space="0" w:color="auto"/>
        </w:tblBorders>
        <w:tblLook w:val="04A0" w:firstRow="1" w:lastRow="0" w:firstColumn="1" w:lastColumn="0" w:noHBand="0" w:noVBand="1"/>
      </w:tblPr>
      <w:tblGrid>
        <w:gridCol w:w="2835"/>
        <w:gridCol w:w="5217"/>
      </w:tblGrid>
      <w:tr w:rsidR="0097207A" w:rsidRPr="00C02C9D" w14:paraId="4692A2D5" w14:textId="77777777" w:rsidTr="009343F5">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835" w:type="dxa"/>
            <w:tcBorders>
              <w:bottom w:val="single" w:sz="2" w:space="0" w:color="auto"/>
            </w:tcBorders>
          </w:tcPr>
          <w:p w14:paraId="4BB15F77" w14:textId="39A9CB30" w:rsidR="0097207A" w:rsidRPr="00C02C9D" w:rsidRDefault="00652062" w:rsidP="008A3DC7">
            <w:pPr>
              <w:pStyle w:val="Textbezslovn"/>
              <w:spacing w:before="40" w:after="40"/>
              <w:ind w:left="0"/>
              <w:jc w:val="left"/>
              <w:rPr>
                <w:b/>
                <w:sz w:val="18"/>
              </w:rPr>
            </w:pPr>
            <w:r w:rsidRPr="00C02C9D">
              <w:rPr>
                <w:b/>
                <w:sz w:val="18"/>
              </w:rPr>
              <w:t>Dodavatel</w:t>
            </w:r>
            <w:r w:rsidR="0097207A" w:rsidRPr="00C02C9D">
              <w:rPr>
                <w:b/>
                <w:sz w:val="18"/>
              </w:rPr>
              <w:t>:</w:t>
            </w:r>
          </w:p>
        </w:tc>
        <w:tc>
          <w:tcPr>
            <w:tcW w:w="5217" w:type="dxa"/>
            <w:tcBorders>
              <w:bottom w:val="single" w:sz="2" w:space="0" w:color="auto"/>
            </w:tcBorders>
          </w:tcPr>
          <w:p w14:paraId="6EA838A9" w14:textId="776C50CA" w:rsidR="0097207A" w:rsidRPr="00C02C9D" w:rsidRDefault="00116D13" w:rsidP="008A3DC7">
            <w:pPr>
              <w:pStyle w:val="Textbezslovn"/>
              <w:spacing w:before="40" w:after="40"/>
              <w:ind w:left="0"/>
              <w:jc w:val="left"/>
              <w:cnfStyle w:val="100000000000" w:firstRow="1" w:lastRow="0" w:firstColumn="0" w:lastColumn="0" w:oddVBand="0" w:evenVBand="0" w:oddHBand="0" w:evenHBand="0" w:firstRowFirstColumn="0" w:firstRowLastColumn="0" w:lastRowFirstColumn="0" w:lastRowLastColumn="0"/>
              <w:rPr>
                <w:b/>
                <w:sz w:val="18"/>
                <w:highlight w:val="yellow"/>
              </w:rPr>
            </w:pPr>
            <w:r w:rsidRPr="00C02C9D">
              <w:rPr>
                <w:b/>
                <w:sz w:val="18"/>
                <w:highlight w:val="yellow"/>
              </w:rPr>
              <w:t>[*</w:t>
            </w:r>
            <w:r w:rsidR="00652062" w:rsidRPr="00C02C9D">
              <w:rPr>
                <w:b/>
                <w:sz w:val="18"/>
                <w:highlight w:val="yellow"/>
              </w:rPr>
              <w:t>DODAVATEL</w:t>
            </w:r>
            <w:r w:rsidRPr="00C02C9D">
              <w:rPr>
                <w:b/>
                <w:sz w:val="18"/>
                <w:highlight w:val="yellow"/>
              </w:rPr>
              <w:t>]</w:t>
            </w:r>
          </w:p>
        </w:tc>
      </w:tr>
      <w:tr w:rsidR="00157B99" w:rsidRPr="00C02C9D" w14:paraId="5E1EC0A1"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nil"/>
            </w:tcBorders>
            <w:vAlign w:val="center"/>
          </w:tcPr>
          <w:p w14:paraId="42E149A6" w14:textId="76988F45" w:rsidR="00157B99" w:rsidRPr="00C02C9D" w:rsidRDefault="00157B99" w:rsidP="00157B99">
            <w:pPr>
              <w:spacing w:before="40" w:after="40"/>
              <w:rPr>
                <w:sz w:val="18"/>
              </w:rPr>
            </w:pPr>
            <w:r>
              <w:rPr>
                <w:sz w:val="18"/>
              </w:rPr>
              <w:t>Ředitel stavby</w:t>
            </w:r>
            <w:r w:rsidRPr="00331F0C">
              <w:rPr>
                <w:sz w:val="18"/>
              </w:rPr>
              <w:t>:</w:t>
            </w:r>
          </w:p>
        </w:tc>
        <w:tc>
          <w:tcPr>
            <w:tcW w:w="5217" w:type="dxa"/>
            <w:tcBorders>
              <w:top w:val="single" w:sz="2" w:space="0" w:color="auto"/>
              <w:bottom w:val="nil"/>
            </w:tcBorders>
          </w:tcPr>
          <w:p w14:paraId="5B4F99F2" w14:textId="77777777" w:rsidR="00157B99" w:rsidRPr="00320BF1" w:rsidRDefault="00157B99" w:rsidP="00157B99">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320BF1">
              <w:rPr>
                <w:sz w:val="18"/>
                <w:highlight w:val="yellow"/>
              </w:rPr>
              <w:t>[*</w:t>
            </w:r>
            <w:r>
              <w:rPr>
                <w:sz w:val="18"/>
                <w:highlight w:val="yellow"/>
              </w:rPr>
              <w:t>ŘEDITEL_STAVBY</w:t>
            </w:r>
            <w:r w:rsidRPr="00320BF1">
              <w:rPr>
                <w:sz w:val="18"/>
                <w:highlight w:val="yellow"/>
              </w:rPr>
              <w:t>_JMÉNO]</w:t>
            </w:r>
          </w:p>
          <w:p w14:paraId="17D1BD78" w14:textId="77777777" w:rsidR="00157B99" w:rsidRDefault="00157B99" w:rsidP="00157B99">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320BF1">
              <w:rPr>
                <w:sz w:val="18"/>
                <w:highlight w:val="yellow"/>
              </w:rPr>
              <w:t>[*</w:t>
            </w:r>
            <w:r>
              <w:rPr>
                <w:sz w:val="18"/>
                <w:highlight w:val="yellow"/>
              </w:rPr>
              <w:t>ŘEDITEL_STAVBY</w:t>
            </w:r>
            <w:r w:rsidRPr="00320BF1">
              <w:rPr>
                <w:sz w:val="18"/>
                <w:highlight w:val="yellow"/>
              </w:rPr>
              <w:t>_ZAŘAZENÍ]</w:t>
            </w:r>
          </w:p>
          <w:p w14:paraId="106D576E" w14:textId="77777777" w:rsidR="005566C2" w:rsidRDefault="00157B99" w:rsidP="005566C2">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320BF1">
              <w:rPr>
                <w:sz w:val="18"/>
                <w:highlight w:val="yellow"/>
              </w:rPr>
              <w:t>[*</w:t>
            </w:r>
            <w:r>
              <w:rPr>
                <w:sz w:val="18"/>
                <w:highlight w:val="yellow"/>
              </w:rPr>
              <w:t>ŘEDITEL_STAVBY</w:t>
            </w:r>
            <w:r w:rsidRPr="00320BF1">
              <w:rPr>
                <w:sz w:val="18"/>
                <w:highlight w:val="yellow"/>
              </w:rPr>
              <w:t>_ADRESA]</w:t>
            </w:r>
          </w:p>
          <w:p w14:paraId="17934085" w14:textId="77777777" w:rsidR="005566C2" w:rsidRDefault="00157B99" w:rsidP="005566C2">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320BF1">
              <w:rPr>
                <w:sz w:val="18"/>
                <w:highlight w:val="yellow"/>
              </w:rPr>
              <w:t>[</w:t>
            </w:r>
            <w:r w:rsidRPr="00320BF1">
              <w:rPr>
                <w:sz w:val="18"/>
                <w:highlight w:val="yellow"/>
                <w:lang w:val="en-US"/>
              </w:rPr>
              <w:t>*</w:t>
            </w:r>
            <w:r>
              <w:rPr>
                <w:sz w:val="18"/>
                <w:highlight w:val="yellow"/>
              </w:rPr>
              <w:t>ŘEDITEL_STAVBY</w:t>
            </w:r>
            <w:r w:rsidRPr="00320BF1">
              <w:rPr>
                <w:sz w:val="18"/>
                <w:highlight w:val="yellow"/>
              </w:rPr>
              <w:t>_E-MAIL]</w:t>
            </w:r>
          </w:p>
          <w:p w14:paraId="57D33ED8" w14:textId="07F3305E" w:rsidR="00157B99" w:rsidRPr="00C02C9D" w:rsidRDefault="00157B99" w:rsidP="005566C2">
            <w:pPr>
              <w:spacing w:before="0"/>
              <w:cnfStyle w:val="000000000000" w:firstRow="0" w:lastRow="0" w:firstColumn="0" w:lastColumn="0" w:oddVBand="0" w:evenVBand="0" w:oddHBand="0" w:evenHBand="0" w:firstRowFirstColumn="0" w:firstRowLastColumn="0" w:lastRowFirstColumn="0" w:lastRowLastColumn="0"/>
              <w:rPr>
                <w:sz w:val="18"/>
              </w:rPr>
            </w:pPr>
            <w:r w:rsidRPr="00320BF1">
              <w:rPr>
                <w:sz w:val="18"/>
                <w:highlight w:val="yellow"/>
              </w:rPr>
              <w:t>[</w:t>
            </w:r>
            <w:r w:rsidRPr="00320BF1">
              <w:rPr>
                <w:sz w:val="18"/>
                <w:highlight w:val="yellow"/>
                <w:lang w:val="en-US"/>
              </w:rPr>
              <w:t>*</w:t>
            </w:r>
            <w:r>
              <w:rPr>
                <w:sz w:val="18"/>
                <w:highlight w:val="yellow"/>
              </w:rPr>
              <w:t>ŘEDITEL_STAVBY</w:t>
            </w:r>
            <w:r w:rsidRPr="00320BF1">
              <w:rPr>
                <w:sz w:val="18"/>
                <w:highlight w:val="yellow"/>
              </w:rPr>
              <w:t>_TELEFON]</w:t>
            </w:r>
          </w:p>
        </w:tc>
      </w:tr>
      <w:tr w:rsidR="005566C2" w:rsidRPr="00C02C9D" w14:paraId="3C2D315D" w14:textId="77777777" w:rsidTr="002F0758">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nil"/>
            </w:tcBorders>
            <w:vAlign w:val="center"/>
          </w:tcPr>
          <w:p w14:paraId="6B4A5CB7" w14:textId="48B3A212" w:rsidR="005566C2" w:rsidRPr="00C02C9D" w:rsidRDefault="005566C2" w:rsidP="005566C2">
            <w:pPr>
              <w:spacing w:before="40" w:after="40"/>
            </w:pPr>
            <w:r>
              <w:rPr>
                <w:sz w:val="18"/>
              </w:rPr>
              <w:t>Stavbyvedoucí</w:t>
            </w:r>
            <w:r w:rsidRPr="00331F0C">
              <w:rPr>
                <w:sz w:val="18"/>
              </w:rPr>
              <w:t>:</w:t>
            </w:r>
          </w:p>
        </w:tc>
        <w:tc>
          <w:tcPr>
            <w:tcW w:w="5217" w:type="dxa"/>
            <w:tcBorders>
              <w:top w:val="single" w:sz="2" w:space="0" w:color="auto"/>
              <w:bottom w:val="nil"/>
            </w:tcBorders>
          </w:tcPr>
          <w:p w14:paraId="2E5D5838" w14:textId="77777777" w:rsidR="005566C2" w:rsidRPr="00320BF1" w:rsidRDefault="005566C2" w:rsidP="005566C2">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320BF1">
              <w:rPr>
                <w:sz w:val="18"/>
                <w:highlight w:val="yellow"/>
              </w:rPr>
              <w:t>[*STAVBYVEDOUCÍ_JMÉNO]</w:t>
            </w:r>
          </w:p>
          <w:p w14:paraId="4E0E215A" w14:textId="77777777" w:rsidR="005566C2" w:rsidRDefault="005566C2" w:rsidP="005566C2">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320BF1">
              <w:rPr>
                <w:sz w:val="18"/>
                <w:highlight w:val="yellow"/>
              </w:rPr>
              <w:t>[*STAVBYVEDOUCÍ_ZAŘAZENÍ]</w:t>
            </w:r>
          </w:p>
          <w:p w14:paraId="0FB4E1DA" w14:textId="77777777" w:rsidR="005566C2" w:rsidRDefault="005566C2" w:rsidP="005566C2">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320BF1">
              <w:rPr>
                <w:sz w:val="18"/>
                <w:highlight w:val="yellow"/>
              </w:rPr>
              <w:t>[*STAVBYVEDOUCÍ_ADRESA]</w:t>
            </w:r>
          </w:p>
          <w:p w14:paraId="793CED5B" w14:textId="77777777" w:rsidR="005566C2" w:rsidRDefault="005566C2" w:rsidP="005566C2">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320BF1">
              <w:rPr>
                <w:sz w:val="18"/>
                <w:highlight w:val="yellow"/>
              </w:rPr>
              <w:t>[</w:t>
            </w:r>
            <w:r w:rsidRPr="00320BF1">
              <w:rPr>
                <w:sz w:val="18"/>
                <w:highlight w:val="yellow"/>
                <w:lang w:val="en-US"/>
              </w:rPr>
              <w:t>*STAVBYVEDOUCÍ</w:t>
            </w:r>
            <w:r w:rsidRPr="00320BF1">
              <w:rPr>
                <w:sz w:val="18"/>
                <w:highlight w:val="yellow"/>
              </w:rPr>
              <w:t>_E-MAIL]</w:t>
            </w:r>
          </w:p>
          <w:p w14:paraId="1ED3BE03" w14:textId="715C33D2" w:rsidR="005566C2" w:rsidRPr="00C02C9D" w:rsidRDefault="005566C2" w:rsidP="005566C2">
            <w:pPr>
              <w:spacing w:before="0"/>
              <w:cnfStyle w:val="000000000000" w:firstRow="0" w:lastRow="0" w:firstColumn="0" w:lastColumn="0" w:oddVBand="0" w:evenVBand="0" w:oddHBand="0" w:evenHBand="0" w:firstRowFirstColumn="0" w:firstRowLastColumn="0" w:lastRowFirstColumn="0" w:lastRowLastColumn="0"/>
              <w:rPr>
                <w:highlight w:val="yellow"/>
              </w:rPr>
            </w:pPr>
            <w:r w:rsidRPr="00320BF1">
              <w:rPr>
                <w:sz w:val="18"/>
                <w:highlight w:val="yellow"/>
              </w:rPr>
              <w:t>[</w:t>
            </w:r>
            <w:r w:rsidRPr="00320BF1">
              <w:rPr>
                <w:sz w:val="18"/>
                <w:highlight w:val="yellow"/>
                <w:lang w:val="en-US"/>
              </w:rPr>
              <w:t>*STAVBYVEDOUCÍ</w:t>
            </w:r>
            <w:r w:rsidRPr="00320BF1">
              <w:rPr>
                <w:sz w:val="18"/>
                <w:highlight w:val="yellow"/>
              </w:rPr>
              <w:t>_TELEFON]</w:t>
            </w:r>
          </w:p>
        </w:tc>
      </w:tr>
      <w:tr w:rsidR="002F0758" w:rsidRPr="00C02C9D" w14:paraId="40A8423E"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nil"/>
            </w:tcBorders>
            <w:vAlign w:val="center"/>
          </w:tcPr>
          <w:p w14:paraId="26CF616E" w14:textId="55FA5B57" w:rsidR="002F0758" w:rsidRPr="00C02C9D" w:rsidRDefault="002F0758" w:rsidP="002F0758">
            <w:pPr>
              <w:spacing w:before="40" w:after="40"/>
              <w:rPr>
                <w:sz w:val="18"/>
              </w:rPr>
            </w:pPr>
            <w:r w:rsidRPr="00C02C9D">
              <w:rPr>
                <w:sz w:val="18"/>
              </w:rPr>
              <w:t>Koordinátor BIM:</w:t>
            </w:r>
          </w:p>
        </w:tc>
        <w:tc>
          <w:tcPr>
            <w:tcW w:w="5217" w:type="dxa"/>
            <w:tcBorders>
              <w:top w:val="single" w:sz="2" w:space="0" w:color="auto"/>
              <w:bottom w:val="nil"/>
            </w:tcBorders>
          </w:tcPr>
          <w:p w14:paraId="5E96B6D0" w14:textId="75483D9E"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[*KOORDINÁTOR_BIM_JMÉNO]</w:t>
            </w:r>
          </w:p>
          <w:p w14:paraId="6EA07DA5" w14:textId="7777777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[*KOORDINÁTOR_BIM_ZAŘAZENÍ]</w:t>
            </w:r>
          </w:p>
          <w:p w14:paraId="21619D54"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[*KOORDINÁTOR_BIM_ADRESA]</w:t>
            </w:r>
          </w:p>
          <w:p w14:paraId="1DD46C7D"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[*KOORDINÁTOR_BIM_E-MAIL]</w:t>
            </w:r>
          </w:p>
          <w:p w14:paraId="7CD98AA1" w14:textId="34117C25" w:rsidR="002F0758" w:rsidRPr="00C02C9D"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[*KOORDINÁTOR_BIM_TELEFON]</w:t>
            </w:r>
          </w:p>
        </w:tc>
      </w:tr>
      <w:tr w:rsidR="002F0758" w:rsidRPr="00C02C9D" w14:paraId="63A7D4AB"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single" w:sz="2" w:space="0" w:color="auto"/>
            </w:tcBorders>
            <w:vAlign w:val="center"/>
          </w:tcPr>
          <w:p w14:paraId="2BF059BC" w14:textId="0A33ABD8" w:rsidR="002F0758" w:rsidRPr="00C02C9D" w:rsidRDefault="002F0758" w:rsidP="002F0758">
            <w:pPr>
              <w:spacing w:before="40" w:after="40"/>
              <w:rPr>
                <w:sz w:val="18"/>
              </w:rPr>
            </w:pPr>
            <w:r w:rsidRPr="00C02C9D">
              <w:rPr>
                <w:sz w:val="18"/>
              </w:rPr>
              <w:t>Manažer informací:</w:t>
            </w:r>
          </w:p>
        </w:tc>
        <w:tc>
          <w:tcPr>
            <w:tcW w:w="5217" w:type="dxa"/>
            <w:tcBorders>
              <w:top w:val="single" w:sz="2" w:space="0" w:color="auto"/>
              <w:bottom w:val="single" w:sz="2" w:space="0" w:color="auto"/>
            </w:tcBorders>
          </w:tcPr>
          <w:p w14:paraId="36D60A0A" w14:textId="0F1B8CDE"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[*MANAŽER_INFORMACÍ_JMÉNO]</w:t>
            </w:r>
          </w:p>
          <w:p w14:paraId="364D7598" w14:textId="7777777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[*MANAŽER_INFORMACÍ_ZAŘAZENÍ]</w:t>
            </w:r>
          </w:p>
          <w:p w14:paraId="4D549CCE"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[*MANAŽER_INFORMACÍ_ADRESA]</w:t>
            </w:r>
          </w:p>
          <w:p w14:paraId="3D8A5A23"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[*MANAŽER_INFORMACÍ_E-MAIL]</w:t>
            </w:r>
          </w:p>
          <w:p w14:paraId="3EAF3C44" w14:textId="68130A98" w:rsidR="002F0758" w:rsidRPr="00C02C9D"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[*MANAŽER_INFORMACÍ_TELEFON]</w:t>
            </w:r>
          </w:p>
        </w:tc>
      </w:tr>
      <w:tr w:rsidR="002F0758" w:rsidRPr="00C02C9D" w14:paraId="6CC9361A" w14:textId="77777777" w:rsidTr="001B7536">
        <w:trPr>
          <w:trHeight w:val="283"/>
        </w:trPr>
        <w:tc>
          <w:tcPr>
            <w:cnfStyle w:val="001000000000" w:firstRow="0" w:lastRow="0" w:firstColumn="1" w:lastColumn="0" w:oddVBand="0" w:evenVBand="0" w:oddHBand="0" w:evenHBand="0" w:firstRowFirstColumn="0" w:firstRowLastColumn="0" w:lastRowFirstColumn="0" w:lastRowLastColumn="0"/>
            <w:tcW w:w="2835" w:type="dxa"/>
            <w:tcBorders>
              <w:top w:val="single" w:sz="2" w:space="0" w:color="auto"/>
              <w:bottom w:val="single" w:sz="4" w:space="0" w:color="auto"/>
            </w:tcBorders>
            <w:vAlign w:val="center"/>
          </w:tcPr>
          <w:p w14:paraId="6E2E2F3E" w14:textId="68314DB9" w:rsidR="002F0758" w:rsidRPr="00C02C9D" w:rsidRDefault="002F0758" w:rsidP="002F0758">
            <w:pPr>
              <w:spacing w:before="40" w:after="40"/>
              <w:rPr>
                <w:sz w:val="18"/>
              </w:rPr>
            </w:pPr>
            <w:r w:rsidRPr="00C02C9D">
              <w:rPr>
                <w:sz w:val="18"/>
              </w:rPr>
              <w:t>Správce informací:</w:t>
            </w:r>
          </w:p>
        </w:tc>
        <w:tc>
          <w:tcPr>
            <w:tcW w:w="5217" w:type="dxa"/>
            <w:tcBorders>
              <w:top w:val="single" w:sz="2" w:space="0" w:color="auto"/>
              <w:bottom w:val="single" w:sz="4" w:space="0" w:color="auto"/>
            </w:tcBorders>
          </w:tcPr>
          <w:p w14:paraId="20B64ED3" w14:textId="3B140CB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[*SPRÁVCE_INFORMACÍ_JMÉNO]</w:t>
            </w:r>
          </w:p>
          <w:p w14:paraId="14CB2225" w14:textId="77777777" w:rsidR="002F0758" w:rsidRPr="00C02C9D" w:rsidRDefault="002F0758" w:rsidP="002F0758">
            <w:pPr>
              <w:spacing w:before="40" w:after="4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[*SPRÁVCE_INFORMACÍ_ZAŘAZENÍ]</w:t>
            </w:r>
          </w:p>
          <w:p w14:paraId="2A133626"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[*SPRÁVCE_INFORMACÍ_ADRESA]</w:t>
            </w:r>
          </w:p>
          <w:p w14:paraId="473966D4" w14:textId="77777777" w:rsidR="00FC0054"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highlight w:val="yellow"/>
              </w:rPr>
            </w:pPr>
            <w:r w:rsidRPr="00C02C9D">
              <w:rPr>
                <w:sz w:val="18"/>
                <w:highlight w:val="yellow"/>
              </w:rPr>
              <w:t>[*SPRÁVCE_INFORMACÍ_E-MAIL]</w:t>
            </w:r>
          </w:p>
          <w:p w14:paraId="7CD75AF4" w14:textId="173429EF" w:rsidR="002F0758" w:rsidRPr="00C02C9D" w:rsidRDefault="002F0758" w:rsidP="00FC0054">
            <w:pPr>
              <w:spacing w:before="0"/>
              <w:cnfStyle w:val="000000000000" w:firstRow="0" w:lastRow="0" w:firstColumn="0" w:lastColumn="0" w:oddVBand="0" w:evenVBand="0" w:oddHBand="0" w:evenHBand="0" w:firstRowFirstColumn="0" w:firstRowLastColumn="0" w:lastRowFirstColumn="0" w:lastRowLastColumn="0"/>
              <w:rPr>
                <w:sz w:val="18"/>
              </w:rPr>
            </w:pPr>
            <w:r w:rsidRPr="00C02C9D">
              <w:rPr>
                <w:sz w:val="18"/>
                <w:highlight w:val="yellow"/>
              </w:rPr>
              <w:t>[*SPRÁVCE_INFORMACÍ_TELEFON]</w:t>
            </w:r>
          </w:p>
        </w:tc>
      </w:tr>
    </w:tbl>
    <w:p w14:paraId="0BCFE498" w14:textId="751DFE88" w:rsidR="00E1742E" w:rsidRPr="00A76C46" w:rsidRDefault="00B567B3" w:rsidP="00B567B3">
      <w:pPr>
        <w:ind w:left="709"/>
        <w:jc w:val="both"/>
      </w:pPr>
      <w:bookmarkStart w:id="26" w:name="_Hlk151554234"/>
      <w:r>
        <w:t>Ostatní osoby zastupující Dodavatele</w:t>
      </w:r>
      <w:r w:rsidR="003A5271" w:rsidRPr="00A76C46">
        <w:t xml:space="preserve"> </w:t>
      </w:r>
      <w:r w:rsidR="00586EF2" w:rsidRPr="00A76C46">
        <w:t>budou uveden</w:t>
      </w:r>
      <w:r w:rsidR="00424628">
        <w:t>y</w:t>
      </w:r>
      <w:r w:rsidR="00586EF2" w:rsidRPr="00A76C46">
        <w:t xml:space="preserve"> v</w:t>
      </w:r>
      <w:r w:rsidR="00E56344" w:rsidRPr="008F338B">
        <w:t> </w:t>
      </w:r>
      <w:r>
        <w:t xml:space="preserve">příloze </w:t>
      </w:r>
      <w:r w:rsidR="008F338B">
        <w:t xml:space="preserve">BEP </w:t>
      </w:r>
      <w:r>
        <w:t xml:space="preserve">č. 2 </w:t>
      </w:r>
      <w:r w:rsidRPr="008F338B">
        <w:rPr>
          <w:i/>
          <w:iCs/>
        </w:rPr>
        <w:t>Struktura DiMS a odpovědné osoby</w:t>
      </w:r>
      <w:r>
        <w:t>.</w:t>
      </w:r>
    </w:p>
    <w:bookmarkEnd w:id="26"/>
    <w:p w14:paraId="5A43F736" w14:textId="0095BF13" w:rsidR="009C2DF4" w:rsidRDefault="009C2DF4">
      <w:r>
        <w:br w:type="page"/>
      </w:r>
    </w:p>
    <w:p w14:paraId="1AE6B55E" w14:textId="6FAD0872" w:rsidR="00304C18" w:rsidRDefault="00304C18" w:rsidP="00810A09">
      <w:pPr>
        <w:pStyle w:val="Nadpis2-1"/>
        <w:keepNext w:val="0"/>
        <w:widowControl w:val="0"/>
      </w:pPr>
      <w:bookmarkStart w:id="27" w:name="_Toc180428362"/>
      <w:r>
        <w:lastRenderedPageBreak/>
        <w:t>Cíle BIM projektu</w:t>
      </w:r>
      <w:bookmarkEnd w:id="27"/>
    </w:p>
    <w:p w14:paraId="1FC8986A" w14:textId="77777777" w:rsidR="00B67C4E" w:rsidRDefault="00B67C4E" w:rsidP="00B67C4E">
      <w:pPr>
        <w:pStyle w:val="Nadpis2-2"/>
      </w:pPr>
      <w:bookmarkStart w:id="28" w:name="_Toc180428363"/>
      <w:r>
        <w:t>Základní charakteristika cílů BIM projektu</w:t>
      </w:r>
      <w:bookmarkEnd w:id="28"/>
    </w:p>
    <w:p w14:paraId="1DD60C1A" w14:textId="77777777" w:rsidR="008E4756" w:rsidRDefault="008E4756" w:rsidP="008E4756">
      <w:pPr>
        <w:pStyle w:val="Text2-1"/>
      </w:pPr>
      <w:r>
        <w:t xml:space="preserve">Základním cílem zpracování díla v režimu BIM (dále cíl BIM projektu) je vypracování Informačního modelu stavby, dle zadávací </w:t>
      </w:r>
      <w:r w:rsidRPr="007D6AB6">
        <w:t>dokumentace</w:t>
      </w:r>
      <w:r>
        <w:t>, zejména jednotlivých příloh EIR a BEP a dle základních požadavků na strukturu a členění DiMS (viz kap. 4.3). DiMS</w:t>
      </w:r>
      <w:r w:rsidRPr="00885F2A">
        <w:rPr>
          <w:sz w:val="16"/>
          <w:szCs w:val="16"/>
        </w:rPr>
        <w:t> </w:t>
      </w:r>
      <w:r w:rsidRPr="002C60C2">
        <w:t>je</w:t>
      </w:r>
      <w:r w:rsidRPr="00B567B3">
        <w:t> </w:t>
      </w:r>
      <w:r w:rsidRPr="002C60C2">
        <w:t>součást Díla a bude zpracováván a projednává</w:t>
      </w:r>
      <w:r>
        <w:t>n</w:t>
      </w:r>
      <w:r w:rsidRPr="002C60C2">
        <w:t xml:space="preserve"> průběžně a společně s</w:t>
      </w:r>
      <w:r w:rsidRPr="00885F2A">
        <w:rPr>
          <w:sz w:val="16"/>
          <w:szCs w:val="16"/>
        </w:rPr>
        <w:t> </w:t>
      </w:r>
      <w:r w:rsidRPr="002C60C2">
        <w:t>ostatními část</w:t>
      </w:r>
      <w:r>
        <w:t>m</w:t>
      </w:r>
      <w:r w:rsidRPr="002C60C2">
        <w:t xml:space="preserve">i Díla dle </w:t>
      </w:r>
      <w:r w:rsidRPr="003F74C7">
        <w:rPr>
          <w:i/>
          <w:iCs/>
        </w:rPr>
        <w:t>Harmonogramu plnění</w:t>
      </w:r>
      <w:r w:rsidRPr="002C60C2">
        <w:t>.</w:t>
      </w:r>
      <w:r>
        <w:t xml:space="preserve"> Pro vyloučení pochybností se uvádí, že Dílo je</w:t>
      </w:r>
      <w:r w:rsidRPr="00B567B3">
        <w:t> </w:t>
      </w:r>
      <w:r>
        <w:t>zpracováváno v režimu BIM, a to v daném stupni dokumentace, jako celek, tj.</w:t>
      </w:r>
      <w:r w:rsidRPr="00885F2A">
        <w:rPr>
          <w:sz w:val="16"/>
          <w:szCs w:val="16"/>
        </w:rPr>
        <w:t> </w:t>
      </w:r>
      <w:r>
        <w:t>DiMS bude zpracován a</w:t>
      </w:r>
      <w:r w:rsidRPr="00393918">
        <w:t> </w:t>
      </w:r>
      <w:r>
        <w:t>prezentován průběžně dle postupu zpracování projekčních prací a bude prezentován na</w:t>
      </w:r>
      <w:r w:rsidRPr="00393918">
        <w:t> </w:t>
      </w:r>
      <w:r>
        <w:t xml:space="preserve">dílčích poradách dle aktuálního stavu rozpracování Díla. </w:t>
      </w:r>
    </w:p>
    <w:p w14:paraId="289DA062" w14:textId="72C5BF09" w:rsidR="0057040F" w:rsidRPr="00AE27BA" w:rsidRDefault="005F7AE0" w:rsidP="00A21C61">
      <w:pPr>
        <w:pStyle w:val="Text2-1"/>
      </w:pPr>
      <w:r w:rsidRPr="00AE27BA">
        <w:t xml:space="preserve">Dílo </w:t>
      </w:r>
      <w:r w:rsidR="00AD3ADF" w:rsidRPr="00AE27BA">
        <w:t>v rozsahu</w:t>
      </w:r>
      <w:r w:rsidRPr="00AE27BA">
        <w:t xml:space="preserve"> </w:t>
      </w:r>
      <w:r w:rsidR="0032351D" w:rsidRPr="00AE27BA">
        <w:t>Informačn</w:t>
      </w:r>
      <w:r w:rsidRPr="00AE27BA">
        <w:t>ího</w:t>
      </w:r>
      <w:r w:rsidR="0032351D" w:rsidRPr="00AE27BA">
        <w:t xml:space="preserve"> model</w:t>
      </w:r>
      <w:r w:rsidRPr="00AE27BA">
        <w:t>u</w:t>
      </w:r>
      <w:r w:rsidR="0032351D" w:rsidRPr="00AE27BA">
        <w:t xml:space="preserve"> </w:t>
      </w:r>
      <w:r w:rsidR="00AD3ADF" w:rsidRPr="00AE27BA">
        <w:t xml:space="preserve">stavby (IMS) včetně </w:t>
      </w:r>
      <w:r w:rsidR="00393918">
        <w:t>Dokumentace stavby a</w:t>
      </w:r>
      <w:r w:rsidR="00393918" w:rsidRPr="00393918">
        <w:t> </w:t>
      </w:r>
      <w:r w:rsidR="00AD3ADF" w:rsidRPr="00AE27BA">
        <w:t>Digitálního modelu stavby (DiMS)</w:t>
      </w:r>
      <w:r w:rsidR="0032351D" w:rsidRPr="00AE27BA">
        <w:t xml:space="preserve"> bude</w:t>
      </w:r>
      <w:r w:rsidR="00902934" w:rsidRPr="00AE27BA">
        <w:t xml:space="preserve"> v daném stupni </w:t>
      </w:r>
      <w:r w:rsidR="00393918">
        <w:t>PD</w:t>
      </w:r>
      <w:r w:rsidR="0032351D" w:rsidRPr="00AE27BA">
        <w:t xml:space="preserve"> zpracováván</w:t>
      </w:r>
      <w:r w:rsidRPr="00AE27BA">
        <w:t>o</w:t>
      </w:r>
      <w:r w:rsidR="0032351D" w:rsidRPr="00AE27BA">
        <w:t xml:space="preserve"> průběžně a</w:t>
      </w:r>
      <w:r w:rsidR="00393918" w:rsidRPr="00393918">
        <w:t> </w:t>
      </w:r>
      <w:r w:rsidR="0032351D" w:rsidRPr="00AE27BA">
        <w:t xml:space="preserve">bude </w:t>
      </w:r>
      <w:r w:rsidR="00393918">
        <w:t>pravidelně aktualizováno v</w:t>
      </w:r>
      <w:r w:rsidR="0032351D" w:rsidRPr="00AE27BA">
        <w:t xml:space="preserve"> rámci CDE</w:t>
      </w:r>
      <w:r w:rsidR="00393918">
        <w:t>, kde bude dostupné Objednateli</w:t>
      </w:r>
      <w:r w:rsidR="0032351D" w:rsidRPr="00AE27BA">
        <w:t>.</w:t>
      </w:r>
    </w:p>
    <w:p w14:paraId="421E961C" w14:textId="6E1C77E5" w:rsidR="00B67C4E" w:rsidRDefault="00B67C4E" w:rsidP="00A21C61">
      <w:pPr>
        <w:pStyle w:val="Text2-1"/>
      </w:pPr>
      <w:r w:rsidRPr="00094163">
        <w:t xml:space="preserve">Cílem </w:t>
      </w:r>
      <w:r w:rsidR="00AE0956" w:rsidRPr="00094163">
        <w:t xml:space="preserve">BIM </w:t>
      </w:r>
      <w:r w:rsidR="001472A2" w:rsidRPr="00094163">
        <w:t xml:space="preserve">projektu </w:t>
      </w:r>
      <w:r w:rsidRPr="00094163">
        <w:t>je také prověření informačních toků v</w:t>
      </w:r>
      <w:r w:rsidR="001472A2" w:rsidRPr="00094163">
        <w:t> </w:t>
      </w:r>
      <w:r w:rsidRPr="00094163">
        <w:t>průběhu</w:t>
      </w:r>
      <w:r w:rsidR="001472A2" w:rsidRPr="00094163">
        <w:t xml:space="preserve"> projektových prací</w:t>
      </w:r>
      <w:r w:rsidR="001472A2">
        <w:t xml:space="preserve"> a</w:t>
      </w:r>
      <w:r w:rsidR="00BF1EF2">
        <w:t> </w:t>
      </w:r>
      <w:r>
        <w:t xml:space="preserve">zpracování </w:t>
      </w:r>
      <w:r w:rsidR="00AD3ADF">
        <w:t>DiMS</w:t>
      </w:r>
      <w:r>
        <w:t>, tj.</w:t>
      </w:r>
      <w:r w:rsidR="0011668C">
        <w:t xml:space="preserve"> </w:t>
      </w:r>
      <w:r>
        <w:t>nastavení optimálního způsobu komunikace v rámci Projektového týmu a současně komunikace mezi členy Projektového týmu a zástupci odborných složek Objednatele.</w:t>
      </w:r>
    </w:p>
    <w:p w14:paraId="2A718717" w14:textId="5E7EE177" w:rsidR="00B67C4E" w:rsidRDefault="00B67C4E" w:rsidP="00A21C61">
      <w:pPr>
        <w:pStyle w:val="Text2-1"/>
      </w:pPr>
      <w:r>
        <w:t xml:space="preserve">Detailně jsou dílčí </w:t>
      </w:r>
      <w:r w:rsidR="00F64A6E">
        <w:t>cíle podrobně pops</w:t>
      </w:r>
      <w:r w:rsidR="00DF7B7D">
        <w:t>á</w:t>
      </w:r>
      <w:r w:rsidR="00F64A6E">
        <w:t>n</w:t>
      </w:r>
      <w:r w:rsidR="00DF7B7D">
        <w:t>y</w:t>
      </w:r>
      <w:r w:rsidR="00F64A6E">
        <w:t xml:space="preserve"> v kapitole </w:t>
      </w:r>
      <w:r w:rsidR="0011668C">
        <w:t>3</w:t>
      </w:r>
      <w:r w:rsidR="00F64A6E">
        <w:t xml:space="preserve">.2. </w:t>
      </w:r>
      <w:bookmarkStart w:id="29" w:name="_Hlk151555118"/>
      <w:r w:rsidR="00F64A6E">
        <w:t>Pro jednotlivé cíle jsou stanoven</w:t>
      </w:r>
      <w:r w:rsidR="00547189">
        <w:t>y</w:t>
      </w:r>
      <w:r w:rsidR="00F64A6E">
        <w:t xml:space="preserve"> různé priority, které charakterizují </w:t>
      </w:r>
      <w:r>
        <w:t>důležitost a následně pořadí úkolů</w:t>
      </w:r>
      <w:r w:rsidR="00F64A6E">
        <w:t xml:space="preserve"> a</w:t>
      </w:r>
      <w:r w:rsidR="00393918" w:rsidRPr="00393918">
        <w:t> </w:t>
      </w:r>
      <w:r>
        <w:t>požadavků</w:t>
      </w:r>
      <w:r w:rsidR="00F64A6E">
        <w:t>, které jsou součástí Díla.</w:t>
      </w:r>
      <w:r w:rsidR="00235BFF">
        <w:t xml:space="preserve"> Žádný z uvedených cílů není nadřazen hlavní nápln</w:t>
      </w:r>
      <w:r w:rsidR="00EA587E">
        <w:t>i</w:t>
      </w:r>
      <w:r w:rsidR="00235BFF">
        <w:t xml:space="preserve"> Díla, tj. zpracování </w:t>
      </w:r>
      <w:r w:rsidR="00AD3ADF">
        <w:t>D</w:t>
      </w:r>
      <w:r w:rsidR="00235BFF">
        <w:t>okumentace dle S</w:t>
      </w:r>
      <w:r w:rsidR="00547189">
        <w:t>o</w:t>
      </w:r>
      <w:r w:rsidR="00235BFF">
        <w:t>D.</w:t>
      </w:r>
      <w:r w:rsidR="00F64A6E">
        <w:t xml:space="preserve"> </w:t>
      </w:r>
      <w:r w:rsidR="00F64A6E" w:rsidRPr="00F64A6E">
        <w:t xml:space="preserve">Priorita </w:t>
      </w:r>
      <w:r w:rsidR="00F64A6E">
        <w:t>cíle</w:t>
      </w:r>
      <w:r w:rsidR="00F64A6E" w:rsidRPr="00F64A6E">
        <w:t xml:space="preserve"> </w:t>
      </w:r>
      <w:r w:rsidR="00F64A6E">
        <w:t xml:space="preserve">tedy </w:t>
      </w:r>
      <w:r w:rsidR="00F64A6E" w:rsidRPr="00F64A6E">
        <w:t>defin</w:t>
      </w:r>
      <w:r w:rsidR="00F64A6E">
        <w:t>uje</w:t>
      </w:r>
      <w:r w:rsidR="00F64A6E" w:rsidRPr="00F64A6E">
        <w:t xml:space="preserve"> úroveň významnosti </w:t>
      </w:r>
      <w:r w:rsidR="00F64A6E">
        <w:t>cíle</w:t>
      </w:r>
      <w:r w:rsidR="00F64A6E" w:rsidRPr="00F64A6E">
        <w:t xml:space="preserve"> z pohledu </w:t>
      </w:r>
      <w:r w:rsidR="00F64A6E">
        <w:t>účelu zpracování BIM projektu, a její charakteristiky jsou následující</w:t>
      </w:r>
      <w:bookmarkEnd w:id="29"/>
      <w:r w:rsidR="00F64A6E">
        <w:t>:</w:t>
      </w:r>
    </w:p>
    <w:p w14:paraId="60584BCE" w14:textId="362C682A" w:rsidR="00F64A6E" w:rsidRDefault="006C7E81" w:rsidP="000946C9">
      <w:pPr>
        <w:pStyle w:val="Textbezslovn"/>
        <w:numPr>
          <w:ilvl w:val="0"/>
          <w:numId w:val="11"/>
        </w:numPr>
      </w:pPr>
      <w:bookmarkStart w:id="30" w:name="_Hlk151554988"/>
      <w:r w:rsidRPr="006C7E81">
        <w:rPr>
          <w:b/>
        </w:rPr>
        <w:t>vysoká priorita</w:t>
      </w:r>
      <w:r>
        <w:t>: cíl s tímto označením je zásadní pro řešení a zpracování Díla a</w:t>
      </w:r>
      <w:r w:rsidR="00BF1EF2">
        <w:t> </w:t>
      </w:r>
      <w:r>
        <w:t>Objednatel bude trvat na naplnění cíle v </w:t>
      </w:r>
      <w:r w:rsidR="006546CE">
        <w:t>maximálním</w:t>
      </w:r>
      <w:r>
        <w:t xml:space="preserve"> rozsahu,</w:t>
      </w:r>
    </w:p>
    <w:p w14:paraId="3660FE7F" w14:textId="0C3B2754" w:rsidR="006C7E81" w:rsidRDefault="006C7E81" w:rsidP="000946C9">
      <w:pPr>
        <w:pStyle w:val="Textbezslovn"/>
        <w:numPr>
          <w:ilvl w:val="0"/>
          <w:numId w:val="11"/>
        </w:numPr>
      </w:pPr>
      <w:r w:rsidRPr="006C7E81">
        <w:rPr>
          <w:b/>
        </w:rPr>
        <w:t>střední priorita</w:t>
      </w:r>
      <w:r>
        <w:t>: cíl s tímto označením je důležitý pro řešení a zpracování Díla a</w:t>
      </w:r>
      <w:r w:rsidR="00BF1EF2">
        <w:t> </w:t>
      </w:r>
      <w:r>
        <w:t xml:space="preserve">Objednatel bude trvat na naplnění cíle v takovém rozsahu, který </w:t>
      </w:r>
      <w:r w:rsidR="00671DD4">
        <w:t>je bezprostředně nezbytný pro zpracování Díla,</w:t>
      </w:r>
    </w:p>
    <w:p w14:paraId="42100DC0" w14:textId="77777777" w:rsidR="00F65E53" w:rsidRDefault="006C7E81" w:rsidP="000946C9">
      <w:pPr>
        <w:pStyle w:val="Textbezslovn"/>
        <w:numPr>
          <w:ilvl w:val="0"/>
          <w:numId w:val="11"/>
        </w:numPr>
      </w:pPr>
      <w:r w:rsidRPr="00671DD4">
        <w:rPr>
          <w:b/>
        </w:rPr>
        <w:t>nízká priorita</w:t>
      </w:r>
      <w:r>
        <w:t xml:space="preserve">: cíl s tímto označením není zásadní pro řešení a zpracování Díla </w:t>
      </w:r>
      <w:r w:rsidR="00671DD4">
        <w:br/>
      </w:r>
      <w:r>
        <w:t>a Objednatel bude trvat na naplnění cíle pouze v rozsahu stanovení základních parametrů</w:t>
      </w:r>
      <w:r w:rsidR="00671DD4">
        <w:t>, struktury a požadavků na výstupy</w:t>
      </w:r>
      <w:r w:rsidR="006546CE">
        <w:t>, a to dle charakteru cíle</w:t>
      </w:r>
      <w:r w:rsidR="00902934">
        <w:t>,</w:t>
      </w:r>
    </w:p>
    <w:p w14:paraId="7CEC60C1" w14:textId="74DAB690" w:rsidR="00902934" w:rsidRPr="00094163" w:rsidRDefault="00902934" w:rsidP="000946C9">
      <w:pPr>
        <w:pStyle w:val="Textbezslovn"/>
        <w:numPr>
          <w:ilvl w:val="0"/>
          <w:numId w:val="11"/>
        </w:numPr>
      </w:pPr>
      <w:r w:rsidRPr="00094163">
        <w:rPr>
          <w:b/>
        </w:rPr>
        <w:t>vyhrazená priorita</w:t>
      </w:r>
      <w:r w:rsidRPr="00094163">
        <w:t>: cíl s tímto označením je zásadní pro řešení a zpracování Díla a</w:t>
      </w:r>
      <w:r w:rsidR="00BF1EF2" w:rsidRPr="00094163">
        <w:t> </w:t>
      </w:r>
      <w:r w:rsidRPr="00094163">
        <w:t>Objednatel bude trvat na naplnění cíle v maximálním rozsahu avšak až na vyzvání k plnění cíle, pokud Objednatel k plnění cíle nevyzve, cíl nebude plněn.</w:t>
      </w:r>
      <w:bookmarkEnd w:id="30"/>
    </w:p>
    <w:p w14:paraId="1348BC6F" w14:textId="4E46CBDD" w:rsidR="00E73358" w:rsidRDefault="00E73358" w:rsidP="00A21C61">
      <w:pPr>
        <w:pStyle w:val="Text2-1"/>
      </w:pPr>
      <w:bookmarkStart w:id="31" w:name="_Hlk151554995"/>
      <w:r w:rsidRPr="00094163">
        <w:t xml:space="preserve">U priorit s označením nízká a střední, </w:t>
      </w:r>
      <w:r w:rsidR="00652062">
        <w:t>Dodavatel</w:t>
      </w:r>
      <w:r w:rsidRPr="00094163">
        <w:t xml:space="preserve"> prokáže postup, kterým cíle</w:t>
      </w:r>
      <w:r>
        <w:t xml:space="preserve"> bude dosahovat. Objednatel nebude trvat na dosažení cíle v plném rozsahu, pouze pokud </w:t>
      </w:r>
      <w:r w:rsidR="00652062">
        <w:t>Dodavatel</w:t>
      </w:r>
      <w:r>
        <w:t xml:space="preserve"> prokáže, že dosažení daného cíle v pleném rozsahu je z časového nebo technického hlediska v rozporu s naplněním základního cíle, tj. </w:t>
      </w:r>
      <w:r w:rsidR="00EF580E">
        <w:t xml:space="preserve">s </w:t>
      </w:r>
      <w:r>
        <w:t>vypracování</w:t>
      </w:r>
      <w:r w:rsidR="00EF580E">
        <w:t>m</w:t>
      </w:r>
      <w:r>
        <w:t xml:space="preserve"> </w:t>
      </w:r>
      <w:r w:rsidR="00AD3ADF">
        <w:t>Dokumentace</w:t>
      </w:r>
      <w:r>
        <w:t xml:space="preserve"> dle stanoveného </w:t>
      </w:r>
      <w:r w:rsidR="00863893" w:rsidRPr="00863893">
        <w:rPr>
          <w:i/>
          <w:iCs/>
        </w:rPr>
        <w:t>H</w:t>
      </w:r>
      <w:r w:rsidRPr="00863893">
        <w:rPr>
          <w:i/>
          <w:iCs/>
        </w:rPr>
        <w:t>armonogramu</w:t>
      </w:r>
      <w:r w:rsidR="00863893" w:rsidRPr="00863893">
        <w:rPr>
          <w:i/>
          <w:iCs/>
        </w:rPr>
        <w:t xml:space="preserve"> plnění</w:t>
      </w:r>
      <w:r>
        <w:t>. Rozsah zpracování cíle musí být vždy ze</w:t>
      </w:r>
      <w:r w:rsidR="007D2836" w:rsidRPr="00B567B3">
        <w:t> </w:t>
      </w:r>
      <w:r>
        <w:t>strany Objednatele odsouhlasen.</w:t>
      </w:r>
    </w:p>
    <w:p w14:paraId="6871AC96" w14:textId="214DDAC8" w:rsidR="00145FDA" w:rsidRPr="00094163" w:rsidRDefault="00145FDA" w:rsidP="00A21C61">
      <w:pPr>
        <w:pStyle w:val="Text2-1"/>
      </w:pPr>
      <w:bookmarkStart w:id="32" w:name="_Hlk151555192"/>
      <w:bookmarkEnd w:id="31"/>
      <w:r w:rsidRPr="00094163">
        <w:t>Za vyzvání k plnění všech cílů s</w:t>
      </w:r>
      <w:r w:rsidR="00547189">
        <w:t> prioritou ve stupni „</w:t>
      </w:r>
      <w:r w:rsidRPr="00094163">
        <w:t>vyhrazená“ je pokládáno jednorázové oznámení, písemnou formou že cíle s tímto označením je vyžadováno plnit, přičemž v oznámení bude uveden postup plnění uvedených cílů.</w:t>
      </w:r>
    </w:p>
    <w:bookmarkEnd w:id="32"/>
    <w:p w14:paraId="7C0F8015" w14:textId="77777777" w:rsidR="00EA2FEB" w:rsidRDefault="00EA2FEB">
      <w:pPr>
        <w:rPr>
          <w:sz w:val="22"/>
        </w:rPr>
      </w:pPr>
      <w:r>
        <w:br w:type="page"/>
      </w:r>
    </w:p>
    <w:p w14:paraId="451EB58C" w14:textId="77777777" w:rsidR="00771AB1" w:rsidRDefault="00771AB1" w:rsidP="00771AB1">
      <w:pPr>
        <w:pStyle w:val="Nadpis2-2"/>
      </w:pPr>
      <w:bookmarkStart w:id="33" w:name="_Toc180428364"/>
      <w:r>
        <w:lastRenderedPageBreak/>
        <w:t>Cíle BIM projektu</w:t>
      </w:r>
      <w:bookmarkEnd w:id="33"/>
    </w:p>
    <w:p w14:paraId="462786B6" w14:textId="77777777" w:rsidR="00771AB1" w:rsidRDefault="00771AB1" w:rsidP="00771AB1">
      <w:pPr>
        <w:pStyle w:val="Text2-1"/>
      </w:pPr>
      <w:r>
        <w:t>Podrobný popis jednotlivých cílů zpracování Díla v režimu BIM:</w:t>
      </w:r>
    </w:p>
    <w:tbl>
      <w:tblPr>
        <w:tblStyle w:val="Mkatabulky"/>
        <w:tblW w:w="8159" w:type="dxa"/>
        <w:tblInd w:w="709" w:type="dxa"/>
        <w:tblLook w:val="04A0" w:firstRow="1" w:lastRow="0" w:firstColumn="1" w:lastColumn="0" w:noHBand="0" w:noVBand="1"/>
      </w:tblPr>
      <w:tblGrid>
        <w:gridCol w:w="693"/>
        <w:gridCol w:w="16"/>
        <w:gridCol w:w="6360"/>
        <w:gridCol w:w="6"/>
        <w:gridCol w:w="1084"/>
      </w:tblGrid>
      <w:tr w:rsidR="00771AB1" w:rsidRPr="00B46D03" w14:paraId="54D1579E" w14:textId="77777777" w:rsidTr="007D2836">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069" w:type="dxa"/>
            <w:gridSpan w:val="3"/>
            <w:tcBorders>
              <w:bottom w:val="single" w:sz="2" w:space="0" w:color="auto"/>
            </w:tcBorders>
            <w:shd w:val="clear" w:color="auto" w:fill="D9D9D9" w:themeFill="background1" w:themeFillShade="D9"/>
          </w:tcPr>
          <w:p w14:paraId="7567DF90" w14:textId="77777777" w:rsidR="00771AB1" w:rsidRPr="00622673" w:rsidRDefault="00771AB1" w:rsidP="00771AB1">
            <w:pPr>
              <w:spacing w:before="40" w:after="40" w:line="276" w:lineRule="auto"/>
              <w:rPr>
                <w:b/>
                <w:sz w:val="18"/>
              </w:rPr>
            </w:pPr>
            <w:r w:rsidRPr="00622673">
              <w:rPr>
                <w:b/>
                <w:sz w:val="18"/>
              </w:rPr>
              <w:t>Označení a popis cíle</w:t>
            </w:r>
          </w:p>
        </w:tc>
        <w:tc>
          <w:tcPr>
            <w:tcW w:w="1090" w:type="dxa"/>
            <w:gridSpan w:val="2"/>
            <w:tcBorders>
              <w:bottom w:val="single" w:sz="2" w:space="0" w:color="auto"/>
            </w:tcBorders>
            <w:shd w:val="clear" w:color="auto" w:fill="D9D9D9" w:themeFill="background1" w:themeFillShade="D9"/>
            <w:vAlign w:val="center"/>
          </w:tcPr>
          <w:p w14:paraId="2CF88349" w14:textId="77777777" w:rsidR="00771AB1" w:rsidRPr="00622673" w:rsidRDefault="00771AB1" w:rsidP="007D2836">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b/>
                <w:sz w:val="18"/>
              </w:rPr>
            </w:pPr>
            <w:r w:rsidRPr="00622673">
              <w:rPr>
                <w:b/>
                <w:sz w:val="18"/>
              </w:rPr>
              <w:t>Priorita</w:t>
            </w:r>
          </w:p>
        </w:tc>
      </w:tr>
      <w:tr w:rsidR="007D2836" w:rsidRPr="00B46D03" w14:paraId="72FD2452" w14:textId="77777777" w:rsidTr="00A53BF5">
        <w:trPr>
          <w:trHeight w:val="283"/>
        </w:trPr>
        <w:tc>
          <w:tcPr>
            <w:cnfStyle w:val="001000000000" w:firstRow="0" w:lastRow="0" w:firstColumn="1" w:lastColumn="0" w:oddVBand="0" w:evenVBand="0" w:oddHBand="0" w:evenHBand="0" w:firstRowFirstColumn="0" w:firstRowLastColumn="0" w:lastRowFirstColumn="0" w:lastRowLastColumn="0"/>
            <w:tcW w:w="693" w:type="dxa"/>
            <w:tcBorders>
              <w:bottom w:val="single" w:sz="2" w:space="0" w:color="auto"/>
              <w:right w:val="nil"/>
            </w:tcBorders>
            <w:shd w:val="clear" w:color="auto" w:fill="F2F2F2" w:themeFill="background1" w:themeFillShade="F2"/>
          </w:tcPr>
          <w:p w14:paraId="69AE7000" w14:textId="55431596" w:rsidR="007D2836" w:rsidRPr="005D7DF1" w:rsidRDefault="007D2836" w:rsidP="00EE1F89">
            <w:pPr>
              <w:spacing w:before="40" w:after="40" w:line="276" w:lineRule="auto"/>
              <w:rPr>
                <w:b/>
                <w:sz w:val="16"/>
              </w:rPr>
            </w:pPr>
            <w:r w:rsidRPr="00B46D03">
              <w:rPr>
                <w:b/>
                <w:sz w:val="16"/>
              </w:rPr>
              <w:t>CÍL 1</w:t>
            </w:r>
          </w:p>
        </w:tc>
        <w:tc>
          <w:tcPr>
            <w:tcW w:w="6376" w:type="dxa"/>
            <w:gridSpan w:val="2"/>
            <w:tcBorders>
              <w:left w:val="nil"/>
              <w:bottom w:val="single" w:sz="2" w:space="0" w:color="auto"/>
              <w:right w:val="nil"/>
            </w:tcBorders>
            <w:shd w:val="clear" w:color="auto" w:fill="F2F2F2" w:themeFill="background1" w:themeFillShade="F2"/>
          </w:tcPr>
          <w:p w14:paraId="640B94B4" w14:textId="6B87B232" w:rsidR="007D2836" w:rsidRPr="005D7DF1" w:rsidRDefault="007D2836" w:rsidP="00771AB1">
            <w:pPr>
              <w:spacing w:before="40" w:after="40" w:line="276" w:lineRule="auto"/>
              <w:cnfStyle w:val="000000000000" w:firstRow="0" w:lastRow="0" w:firstColumn="0" w:lastColumn="0" w:oddVBand="0" w:evenVBand="0" w:oddHBand="0" w:evenHBand="0" w:firstRowFirstColumn="0" w:firstRowLastColumn="0" w:lastRowFirstColumn="0" w:lastRowLastColumn="0"/>
              <w:rPr>
                <w:b/>
                <w:sz w:val="16"/>
              </w:rPr>
            </w:pPr>
            <w:bookmarkStart w:id="34" w:name="_Hlk151556440"/>
            <w:r w:rsidRPr="00B46D03">
              <w:rPr>
                <w:b/>
                <w:sz w:val="16"/>
                <w:szCs w:val="16"/>
              </w:rPr>
              <w:t>Společné datové prostředí (CDE)</w:t>
            </w:r>
            <w:bookmarkEnd w:id="34"/>
          </w:p>
        </w:tc>
        <w:tc>
          <w:tcPr>
            <w:tcW w:w="1090" w:type="dxa"/>
            <w:gridSpan w:val="2"/>
            <w:tcBorders>
              <w:left w:val="nil"/>
              <w:bottom w:val="single" w:sz="2" w:space="0" w:color="auto"/>
            </w:tcBorders>
            <w:shd w:val="clear" w:color="auto" w:fill="F2F2F2" w:themeFill="background1" w:themeFillShade="F2"/>
          </w:tcPr>
          <w:p w14:paraId="7E1B28E7" w14:textId="67EC2759" w:rsidR="007D2836" w:rsidRPr="005D7DF1" w:rsidRDefault="007D2836" w:rsidP="00771AB1">
            <w:pPr>
              <w:spacing w:before="40" w:after="40" w:line="276" w:lineRule="auto"/>
              <w:cnfStyle w:val="000000000000" w:firstRow="0" w:lastRow="0" w:firstColumn="0" w:lastColumn="0" w:oddVBand="0" w:evenVBand="0" w:oddHBand="0" w:evenHBand="0" w:firstRowFirstColumn="0" w:firstRowLastColumn="0" w:lastRowFirstColumn="0" w:lastRowLastColumn="0"/>
              <w:rPr>
                <w:b/>
                <w:sz w:val="16"/>
              </w:rPr>
            </w:pPr>
          </w:p>
        </w:tc>
      </w:tr>
      <w:tr w:rsidR="00771AB1" w:rsidRPr="00B46D03" w14:paraId="6938501D"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7467481C" w14:textId="196D0F61" w:rsidR="00771AB1" w:rsidRPr="00186A7F" w:rsidRDefault="00771AB1" w:rsidP="00FF46C0">
            <w:pPr>
              <w:spacing w:before="20" w:after="20" w:line="276" w:lineRule="auto"/>
              <w:rPr>
                <w:sz w:val="16"/>
                <w:szCs w:val="14"/>
              </w:rPr>
            </w:pPr>
            <w:r>
              <w:rPr>
                <w:sz w:val="16"/>
                <w:szCs w:val="14"/>
              </w:rPr>
              <w:t>Cíl 1.</w:t>
            </w:r>
            <w:r w:rsidR="00413E59">
              <w:rPr>
                <w:sz w:val="16"/>
                <w:szCs w:val="14"/>
              </w:rPr>
              <w:t>1</w:t>
            </w:r>
          </w:p>
        </w:tc>
        <w:tc>
          <w:tcPr>
            <w:tcW w:w="6376" w:type="dxa"/>
            <w:gridSpan w:val="2"/>
            <w:tcBorders>
              <w:top w:val="single" w:sz="2" w:space="0" w:color="auto"/>
              <w:bottom w:val="single" w:sz="4" w:space="0" w:color="auto"/>
            </w:tcBorders>
            <w:shd w:val="clear" w:color="auto" w:fill="auto"/>
            <w:vAlign w:val="center"/>
          </w:tcPr>
          <w:p w14:paraId="394650C9" w14:textId="2C977096" w:rsidR="00771AB1" w:rsidRPr="00186A7F" w:rsidRDefault="00771AB1"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sidRPr="00186A7F">
              <w:rPr>
                <w:sz w:val="16"/>
                <w:szCs w:val="14"/>
              </w:rPr>
              <w:t>Vytvoření společného datového prostředí</w:t>
            </w:r>
            <w:r>
              <w:rPr>
                <w:sz w:val="16"/>
                <w:szCs w:val="14"/>
              </w:rPr>
              <w:t xml:space="preserve"> pro ukládání </w:t>
            </w:r>
            <w:r w:rsidR="00353FA4">
              <w:rPr>
                <w:sz w:val="16"/>
                <w:szCs w:val="14"/>
              </w:rPr>
              <w:t>D</w:t>
            </w:r>
            <w:r>
              <w:rPr>
                <w:sz w:val="16"/>
                <w:szCs w:val="14"/>
              </w:rPr>
              <w:t>okumentace</w:t>
            </w:r>
            <w:r w:rsidR="00F50A92">
              <w:rPr>
                <w:sz w:val="16"/>
                <w:szCs w:val="14"/>
              </w:rPr>
              <w:t xml:space="preserve"> </w:t>
            </w:r>
            <w:r w:rsidR="00362E2B">
              <w:rPr>
                <w:sz w:val="16"/>
                <w:szCs w:val="14"/>
              </w:rPr>
              <w:t xml:space="preserve">a jiných dokumentů </w:t>
            </w:r>
            <w:r w:rsidR="00F50A92">
              <w:rPr>
                <w:sz w:val="16"/>
                <w:szCs w:val="14"/>
              </w:rPr>
              <w:t>tak</w:t>
            </w:r>
            <w:r>
              <w:rPr>
                <w:sz w:val="16"/>
              </w:rPr>
              <w:t xml:space="preserve">, aby bylo možné orientovat </w:t>
            </w:r>
            <w:r w:rsidR="00362E2B">
              <w:rPr>
                <w:sz w:val="16"/>
              </w:rPr>
              <w:t xml:space="preserve">se </w:t>
            </w:r>
            <w:r>
              <w:rPr>
                <w:sz w:val="16"/>
              </w:rPr>
              <w:t xml:space="preserve">v dokumentech předávaných ze strany </w:t>
            </w:r>
            <w:r w:rsidR="00652062">
              <w:rPr>
                <w:sz w:val="16"/>
              </w:rPr>
              <w:t>Dodavatel</w:t>
            </w:r>
            <w:r>
              <w:rPr>
                <w:sz w:val="16"/>
              </w:rPr>
              <w:t>e včetně výkonu průběžné kontroly provádění Díla a</w:t>
            </w:r>
            <w:r w:rsidR="00EE1F89" w:rsidRPr="00EE1F89">
              <w:rPr>
                <w:sz w:val="16"/>
              </w:rPr>
              <w:t> </w:t>
            </w:r>
            <w:r>
              <w:rPr>
                <w:sz w:val="16"/>
              </w:rPr>
              <w:t xml:space="preserve">plnění dílčích termínů dle </w:t>
            </w:r>
            <w:r w:rsidRPr="00565EA5">
              <w:rPr>
                <w:i/>
                <w:iCs/>
                <w:sz w:val="16"/>
              </w:rPr>
              <w:t>Harmonogram</w:t>
            </w:r>
            <w:r w:rsidR="00B04436">
              <w:rPr>
                <w:i/>
                <w:iCs/>
                <w:sz w:val="16"/>
              </w:rPr>
              <w:t>u</w:t>
            </w:r>
            <w:r w:rsidRPr="00565EA5">
              <w:rPr>
                <w:i/>
                <w:iCs/>
                <w:sz w:val="16"/>
              </w:rPr>
              <w:t xml:space="preserve"> plnění</w:t>
            </w:r>
            <w:r>
              <w:rPr>
                <w:sz w:val="16"/>
              </w:rPr>
              <w:t>.</w:t>
            </w:r>
          </w:p>
        </w:tc>
        <w:tc>
          <w:tcPr>
            <w:tcW w:w="1090" w:type="dxa"/>
            <w:gridSpan w:val="2"/>
            <w:tcBorders>
              <w:top w:val="single" w:sz="2" w:space="0" w:color="auto"/>
              <w:bottom w:val="single" w:sz="2" w:space="0" w:color="auto"/>
            </w:tcBorders>
            <w:shd w:val="clear" w:color="auto" w:fill="auto"/>
          </w:tcPr>
          <w:p w14:paraId="5995F72D" w14:textId="77777777" w:rsidR="00771AB1" w:rsidRPr="005D7DF1" w:rsidRDefault="00771AB1"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5D7DF1">
              <w:rPr>
                <w:b/>
                <w:sz w:val="16"/>
              </w:rPr>
              <w:t>vysoká</w:t>
            </w:r>
          </w:p>
        </w:tc>
      </w:tr>
      <w:tr w:rsidR="008B5876" w:rsidRPr="00B46D03" w14:paraId="23F96668"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2A23D3B8" w14:textId="2AC4576F" w:rsidR="008B5876" w:rsidRDefault="008B5876" w:rsidP="008B5876">
            <w:pPr>
              <w:spacing w:before="20" w:after="20" w:line="276" w:lineRule="auto"/>
              <w:rPr>
                <w:sz w:val="16"/>
                <w:szCs w:val="14"/>
              </w:rPr>
            </w:pPr>
            <w:r>
              <w:rPr>
                <w:sz w:val="16"/>
                <w:szCs w:val="14"/>
              </w:rPr>
              <w:t>Cíl 1.2</w:t>
            </w:r>
          </w:p>
        </w:tc>
        <w:tc>
          <w:tcPr>
            <w:tcW w:w="6376" w:type="dxa"/>
            <w:gridSpan w:val="2"/>
            <w:tcBorders>
              <w:top w:val="single" w:sz="2" w:space="0" w:color="auto"/>
              <w:bottom w:val="single" w:sz="4" w:space="0" w:color="auto"/>
            </w:tcBorders>
            <w:shd w:val="clear" w:color="auto" w:fill="auto"/>
            <w:vAlign w:val="center"/>
          </w:tcPr>
          <w:p w14:paraId="3B7DF82F" w14:textId="7BCFF72F" w:rsidR="008B5876" w:rsidRPr="00186A7F"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4"/>
              </w:rPr>
            </w:pPr>
            <w:r>
              <w:rPr>
                <w:sz w:val="16"/>
              </w:rPr>
              <w:t>Průběžná aktualizace dat v</w:t>
            </w:r>
            <w:r w:rsidRPr="00E84FC4">
              <w:rPr>
                <w:sz w:val="16"/>
              </w:rPr>
              <w:t xml:space="preserve"> CDE</w:t>
            </w:r>
            <w:r>
              <w:rPr>
                <w:color w:val="FF0000"/>
                <w:sz w:val="16"/>
              </w:rPr>
              <w:t xml:space="preserve"> </w:t>
            </w:r>
            <w:r>
              <w:rPr>
                <w:sz w:val="16"/>
              </w:rPr>
              <w:t>v časovém horizontu jednou týdně a současně v termínech dle přílo</w:t>
            </w:r>
            <w:r w:rsidR="007D01CB">
              <w:rPr>
                <w:sz w:val="16"/>
              </w:rPr>
              <w:t>hy</w:t>
            </w:r>
            <w:r>
              <w:rPr>
                <w:sz w:val="16"/>
              </w:rPr>
              <w:t xml:space="preserve"> BEP č.</w:t>
            </w:r>
            <w:r w:rsidRPr="00393918">
              <w:t> </w:t>
            </w:r>
            <w:r>
              <w:rPr>
                <w:sz w:val="16"/>
              </w:rPr>
              <w:t xml:space="preserve">3 </w:t>
            </w:r>
            <w:r w:rsidR="007D01CB" w:rsidRPr="00067A86">
              <w:rPr>
                <w:i/>
                <w:iCs/>
                <w:sz w:val="16"/>
              </w:rPr>
              <w:t>Harmonogram cílů BIM</w:t>
            </w:r>
            <w:r w:rsidR="007D01CB">
              <w:rPr>
                <w:sz w:val="16"/>
              </w:rPr>
              <w:t xml:space="preserve"> </w:t>
            </w:r>
            <w:r>
              <w:rPr>
                <w:sz w:val="16"/>
              </w:rPr>
              <w:t>tak, aby bylo možné provádět průběžnou kontrolu zpracování celého Díla a</w:t>
            </w:r>
            <w:r w:rsidRPr="00EE1F89">
              <w:rPr>
                <w:sz w:val="16"/>
              </w:rPr>
              <w:t> </w:t>
            </w:r>
            <w:r>
              <w:rPr>
                <w:sz w:val="16"/>
              </w:rPr>
              <w:t>předávat všechny podklady a dokumenty potřebné k procesům projednání Díla</w:t>
            </w:r>
            <w:r w:rsidRPr="00EE1F89">
              <w:rPr>
                <w:sz w:val="16"/>
              </w:rPr>
              <w:t> </w:t>
            </w:r>
            <w:r>
              <w:rPr>
                <w:sz w:val="16"/>
              </w:rPr>
              <w:t>s</w:t>
            </w:r>
            <w:r w:rsidRPr="00EE1F89">
              <w:rPr>
                <w:sz w:val="16"/>
              </w:rPr>
              <w:t> </w:t>
            </w:r>
            <w:r>
              <w:rPr>
                <w:sz w:val="16"/>
              </w:rPr>
              <w:t>Objednatelem včetně provádění připomínkovacího procesu.</w:t>
            </w:r>
          </w:p>
        </w:tc>
        <w:tc>
          <w:tcPr>
            <w:tcW w:w="1090" w:type="dxa"/>
            <w:gridSpan w:val="2"/>
            <w:tcBorders>
              <w:top w:val="single" w:sz="2" w:space="0" w:color="auto"/>
              <w:bottom w:val="single" w:sz="2" w:space="0" w:color="auto"/>
            </w:tcBorders>
            <w:shd w:val="clear" w:color="auto" w:fill="auto"/>
          </w:tcPr>
          <w:p w14:paraId="6AA701B5" w14:textId="49C7FE4C"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8B5876" w:rsidRPr="00B46D03" w14:paraId="7576C7F9"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45D78147" w14:textId="0B6392E9" w:rsidR="008B5876" w:rsidRPr="00186A7F" w:rsidRDefault="008B5876" w:rsidP="008B5876">
            <w:pPr>
              <w:spacing w:before="20" w:after="20" w:line="276" w:lineRule="auto"/>
              <w:rPr>
                <w:sz w:val="16"/>
                <w:szCs w:val="14"/>
              </w:rPr>
            </w:pPr>
            <w:r>
              <w:rPr>
                <w:sz w:val="16"/>
                <w:szCs w:val="14"/>
              </w:rPr>
              <w:t>Cíl 1.</w:t>
            </w:r>
            <w:r w:rsidR="004411B9">
              <w:rPr>
                <w:sz w:val="16"/>
                <w:szCs w:val="14"/>
              </w:rPr>
              <w:t>3</w:t>
            </w:r>
          </w:p>
        </w:tc>
        <w:tc>
          <w:tcPr>
            <w:tcW w:w="6376" w:type="dxa"/>
            <w:gridSpan w:val="2"/>
            <w:tcBorders>
              <w:top w:val="single" w:sz="4" w:space="0" w:color="auto"/>
              <w:bottom w:val="single" w:sz="2" w:space="0" w:color="auto"/>
            </w:tcBorders>
            <w:shd w:val="clear" w:color="auto" w:fill="auto"/>
            <w:vAlign w:val="center"/>
          </w:tcPr>
          <w:p w14:paraId="77876199" w14:textId="327C27E2" w:rsidR="008B5876" w:rsidRPr="00186A7F"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Vytvoření </w:t>
            </w:r>
            <w:r w:rsidR="00DF5BBE">
              <w:rPr>
                <w:sz w:val="16"/>
              </w:rPr>
              <w:t xml:space="preserve">adresářové </w:t>
            </w:r>
            <w:r>
              <w:rPr>
                <w:sz w:val="16"/>
              </w:rPr>
              <w:t>struktury CDE dle kap. 4.2 EIR pro cíl 1.1.</w:t>
            </w:r>
          </w:p>
        </w:tc>
        <w:tc>
          <w:tcPr>
            <w:tcW w:w="1090" w:type="dxa"/>
            <w:gridSpan w:val="2"/>
            <w:tcBorders>
              <w:top w:val="single" w:sz="2" w:space="0" w:color="auto"/>
              <w:bottom w:val="single" w:sz="2" w:space="0" w:color="auto"/>
            </w:tcBorders>
            <w:shd w:val="clear" w:color="auto" w:fill="auto"/>
          </w:tcPr>
          <w:p w14:paraId="1FB81E80"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sidRPr="005D7DF1">
              <w:rPr>
                <w:b/>
                <w:sz w:val="16"/>
              </w:rPr>
              <w:t>vysoká</w:t>
            </w:r>
          </w:p>
        </w:tc>
      </w:tr>
      <w:tr w:rsidR="008B5876" w:rsidRPr="00B46D03" w14:paraId="65E3983E" w14:textId="77777777" w:rsidTr="00EE1F89">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2" w:space="0" w:color="auto"/>
              <w:bottom w:val="single" w:sz="2" w:space="0" w:color="auto"/>
            </w:tcBorders>
            <w:shd w:val="clear" w:color="auto" w:fill="auto"/>
          </w:tcPr>
          <w:p w14:paraId="3C02D8D2" w14:textId="7E52F8AF" w:rsidR="008B5876" w:rsidRPr="00186A7F" w:rsidRDefault="008B5876" w:rsidP="008B5876">
            <w:pPr>
              <w:spacing w:before="20" w:after="20" w:line="276" w:lineRule="auto"/>
              <w:rPr>
                <w:sz w:val="16"/>
                <w:szCs w:val="14"/>
              </w:rPr>
            </w:pPr>
            <w:r>
              <w:rPr>
                <w:sz w:val="16"/>
                <w:szCs w:val="14"/>
              </w:rPr>
              <w:t>Cíl 1.</w:t>
            </w:r>
            <w:r w:rsidR="004411B9">
              <w:rPr>
                <w:sz w:val="16"/>
                <w:szCs w:val="14"/>
              </w:rPr>
              <w:t>4</w:t>
            </w:r>
          </w:p>
        </w:tc>
        <w:tc>
          <w:tcPr>
            <w:tcW w:w="6376" w:type="dxa"/>
            <w:gridSpan w:val="2"/>
            <w:tcBorders>
              <w:top w:val="single" w:sz="2" w:space="0" w:color="auto"/>
              <w:bottom w:val="single" w:sz="2" w:space="0" w:color="auto"/>
            </w:tcBorders>
            <w:shd w:val="clear" w:color="auto" w:fill="auto"/>
            <w:vAlign w:val="center"/>
          </w:tcPr>
          <w:p w14:paraId="5444B18D" w14:textId="0FE83B02" w:rsidR="008B5876"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Proškolení vybraných zaměstnanců Objednatele pro cíle 1.1 tak, aby bylo možné se orientovat v dokumentech předávaných ze strany Dodavatele včetně výkonu průběžné kontroly provádění Díla a plnění dílčích termínů dle</w:t>
            </w:r>
            <w:r w:rsidR="00B04436">
              <w:rPr>
                <w:sz w:val="16"/>
              </w:rPr>
              <w:t xml:space="preserve"> </w:t>
            </w:r>
            <w:r w:rsidRPr="00FE1A3B">
              <w:rPr>
                <w:i/>
                <w:iCs/>
                <w:sz w:val="16"/>
              </w:rPr>
              <w:t>Harmonogram</w:t>
            </w:r>
            <w:r w:rsidR="00B04436">
              <w:rPr>
                <w:i/>
                <w:iCs/>
                <w:sz w:val="16"/>
              </w:rPr>
              <w:t>u</w:t>
            </w:r>
            <w:r w:rsidRPr="00FE1A3B">
              <w:rPr>
                <w:i/>
                <w:iCs/>
                <w:sz w:val="16"/>
              </w:rPr>
              <w:t xml:space="preserve"> plnění</w:t>
            </w:r>
            <w:r>
              <w:rPr>
                <w:sz w:val="16"/>
              </w:rPr>
              <w:t xml:space="preserve">. Vypracování jednoduché verze manuálu pro práci v CDE a jeho předání 3 pracovní dny před zahájením školení: </w:t>
            </w:r>
          </w:p>
          <w:p w14:paraId="6A5C5014" w14:textId="77777777" w:rsidR="008B5876" w:rsidRPr="009F4AD2"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Požadavky na provedení školení:</w:t>
            </w:r>
          </w:p>
          <w:p w14:paraId="7278F1A5" w14:textId="403AC120" w:rsidR="008B5876" w:rsidRPr="009F4AD2"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školení bude provedeno výukovou praktickou formou tak, aby se školený mohl ze své pracovní stanice přihlásit do prostředí CDE a</w:t>
            </w:r>
            <w:r>
              <w:rPr>
                <w:sz w:val="16"/>
              </w:rPr>
              <w:t> </w:t>
            </w:r>
            <w:r w:rsidRPr="009F4AD2">
              <w:rPr>
                <w:sz w:val="16"/>
              </w:rPr>
              <w:t>ve</w:t>
            </w:r>
            <w:r>
              <w:rPr>
                <w:sz w:val="16"/>
              </w:rPr>
              <w:t> </w:t>
            </w:r>
            <w:r w:rsidRPr="009F4AD2">
              <w:rPr>
                <w:sz w:val="16"/>
              </w:rPr>
              <w:t xml:space="preserve">virtuální stavbě provádět úkony pro práci CDE, </w:t>
            </w:r>
          </w:p>
          <w:p w14:paraId="24DB33BD" w14:textId="5ED05E8C" w:rsidR="008B5876" w:rsidRPr="008F6FAD" w:rsidRDefault="008B5876" w:rsidP="008B5876">
            <w:pPr>
              <w:pStyle w:val="Odstavecseseznamem"/>
              <w:numPr>
                <w:ilvl w:val="0"/>
                <w:numId w:val="11"/>
              </w:numPr>
              <w:spacing w:before="20" w:after="20" w:line="276"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Dodavatel</w:t>
            </w:r>
            <w:r w:rsidRPr="009F4AD2">
              <w:rPr>
                <w:sz w:val="16"/>
              </w:rPr>
              <w:t xml:space="preserve"> předá Objednateli po ukončení školení školící video</w:t>
            </w:r>
            <w:r>
              <w:rPr>
                <w:sz w:val="16"/>
              </w:rPr>
              <w:t xml:space="preserve"> (ne záznam ze školení)</w:t>
            </w:r>
            <w:r w:rsidRPr="009F4AD2">
              <w:rPr>
                <w:sz w:val="16"/>
              </w:rPr>
              <w:t xml:space="preserve"> a současně zachová přístup do výukové virtuální stavby pro umožnění procvičování práce v CDE.</w:t>
            </w:r>
          </w:p>
        </w:tc>
        <w:tc>
          <w:tcPr>
            <w:tcW w:w="1090" w:type="dxa"/>
            <w:gridSpan w:val="2"/>
            <w:tcBorders>
              <w:top w:val="single" w:sz="2" w:space="0" w:color="auto"/>
              <w:bottom w:val="single" w:sz="2" w:space="0" w:color="auto"/>
            </w:tcBorders>
            <w:shd w:val="clear" w:color="auto" w:fill="auto"/>
          </w:tcPr>
          <w:p w14:paraId="085CA99D" w14:textId="77777777" w:rsidR="008B5876" w:rsidRPr="005D7DF1" w:rsidRDefault="008B5876"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8B5876" w:rsidRPr="00B46D03" w14:paraId="1D6770AB" w14:textId="77777777" w:rsidTr="00FF46C0">
        <w:trPr>
          <w:trHeight w:val="283"/>
        </w:trPr>
        <w:tc>
          <w:tcPr>
            <w:cnfStyle w:val="001000000000" w:firstRow="0" w:lastRow="0" w:firstColumn="1" w:lastColumn="0" w:oddVBand="0" w:evenVBand="0" w:oddHBand="0" w:evenHBand="0" w:firstRowFirstColumn="0" w:firstRowLastColumn="0" w:lastRowFirstColumn="0" w:lastRowLastColumn="0"/>
            <w:tcW w:w="693" w:type="dxa"/>
            <w:tcBorders>
              <w:top w:val="single" w:sz="4" w:space="0" w:color="auto"/>
              <w:bottom w:val="single" w:sz="4" w:space="0" w:color="auto"/>
            </w:tcBorders>
            <w:shd w:val="clear" w:color="auto" w:fill="auto"/>
          </w:tcPr>
          <w:p w14:paraId="19857B5C" w14:textId="5F4E4BFD" w:rsidR="008B5876" w:rsidRDefault="008B5876" w:rsidP="008B5876">
            <w:pPr>
              <w:spacing w:before="20" w:after="20" w:line="276" w:lineRule="auto"/>
              <w:rPr>
                <w:sz w:val="16"/>
                <w:szCs w:val="14"/>
              </w:rPr>
            </w:pPr>
            <w:r>
              <w:rPr>
                <w:sz w:val="16"/>
                <w:szCs w:val="14"/>
              </w:rPr>
              <w:t>Cíl 1.</w:t>
            </w:r>
            <w:r w:rsidR="004411B9">
              <w:rPr>
                <w:sz w:val="16"/>
                <w:szCs w:val="14"/>
              </w:rPr>
              <w:t>5</w:t>
            </w:r>
          </w:p>
        </w:tc>
        <w:tc>
          <w:tcPr>
            <w:tcW w:w="6376" w:type="dxa"/>
            <w:gridSpan w:val="2"/>
            <w:tcBorders>
              <w:top w:val="single" w:sz="4" w:space="0" w:color="auto"/>
              <w:bottom w:val="single" w:sz="4" w:space="0" w:color="auto"/>
            </w:tcBorders>
            <w:shd w:val="clear" w:color="auto" w:fill="auto"/>
            <w:vAlign w:val="center"/>
          </w:tcPr>
          <w:p w14:paraId="4F615A82" w14:textId="0C3C4381" w:rsidR="008B5876" w:rsidRPr="00511843" w:rsidRDefault="008B5876" w:rsidP="008B5876">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V</w:t>
            </w:r>
            <w:r w:rsidRPr="0055082D">
              <w:rPr>
                <w:sz w:val="16"/>
              </w:rPr>
              <w:t xml:space="preserve">ytvoření manuálu </w:t>
            </w:r>
            <w:r>
              <w:rPr>
                <w:sz w:val="16"/>
              </w:rPr>
              <w:t xml:space="preserve">pro práci v CDE (dále také Manuál CDE) </w:t>
            </w:r>
            <w:r w:rsidRPr="0055082D">
              <w:rPr>
                <w:sz w:val="16"/>
              </w:rPr>
              <w:t xml:space="preserve">s návodným postupem pro práci </w:t>
            </w:r>
            <w:r>
              <w:rPr>
                <w:sz w:val="16"/>
              </w:rPr>
              <w:t xml:space="preserve">a využívaní </w:t>
            </w:r>
            <w:r w:rsidRPr="0055082D">
              <w:rPr>
                <w:sz w:val="16"/>
              </w:rPr>
              <w:t>CDE</w:t>
            </w:r>
            <w:r>
              <w:rPr>
                <w:sz w:val="16"/>
              </w:rPr>
              <w:t xml:space="preserve"> </w:t>
            </w:r>
            <w:r w:rsidR="00324491">
              <w:rPr>
                <w:sz w:val="16"/>
              </w:rPr>
              <w:t>ke </w:t>
            </w:r>
            <w:r>
              <w:rPr>
                <w:sz w:val="16"/>
              </w:rPr>
              <w:t>zpracování díla v režimu BIM</w:t>
            </w:r>
            <w:r w:rsidRPr="0055082D">
              <w:rPr>
                <w:sz w:val="16"/>
              </w:rPr>
              <w:t>.</w:t>
            </w:r>
            <w:r>
              <w:rPr>
                <w:sz w:val="16"/>
              </w:rPr>
              <w:t xml:space="preserve"> Manuál CDE bude vytvořen </w:t>
            </w:r>
            <w:r w:rsidR="00EB385C">
              <w:rPr>
                <w:sz w:val="16"/>
              </w:rPr>
              <w:t>v popisné</w:t>
            </w:r>
            <w:r>
              <w:rPr>
                <w:sz w:val="16"/>
              </w:rPr>
              <w:t xml:space="preserve"> formě </w:t>
            </w:r>
            <w:r w:rsidRPr="0055082D">
              <w:rPr>
                <w:sz w:val="16"/>
              </w:rPr>
              <w:t>v</w:t>
            </w:r>
            <w:r>
              <w:rPr>
                <w:sz w:val="16"/>
              </w:rPr>
              <w:t>e</w:t>
            </w:r>
            <w:r w:rsidRPr="0055082D">
              <w:rPr>
                <w:sz w:val="16"/>
              </w:rPr>
              <w:t> formátu PDF</w:t>
            </w:r>
            <w:r w:rsidR="00DC72D6">
              <w:rPr>
                <w:sz w:val="16"/>
              </w:rPr>
              <w:t xml:space="preserve"> (</w:t>
            </w:r>
            <w:r w:rsidRPr="0055082D">
              <w:rPr>
                <w:sz w:val="16"/>
              </w:rPr>
              <w:t>v českém jazyce</w:t>
            </w:r>
            <w:r w:rsidR="00DC72D6">
              <w:rPr>
                <w:sz w:val="16"/>
              </w:rPr>
              <w:t xml:space="preserve">) a také </w:t>
            </w:r>
            <w:r>
              <w:rPr>
                <w:sz w:val="16"/>
              </w:rPr>
              <w:t>ve</w:t>
            </w:r>
            <w:r w:rsidRPr="00EE1F89">
              <w:rPr>
                <w:sz w:val="16"/>
              </w:rPr>
              <w:t> </w:t>
            </w:r>
            <w:r>
              <w:rPr>
                <w:sz w:val="16"/>
              </w:rPr>
              <w:t xml:space="preserve">formě výukového videa, které bude na principu práce </w:t>
            </w:r>
            <w:r w:rsidR="00DC72D6">
              <w:rPr>
                <w:sz w:val="16"/>
              </w:rPr>
              <w:t>na</w:t>
            </w:r>
            <w:r>
              <w:rPr>
                <w:sz w:val="16"/>
              </w:rPr>
              <w:t xml:space="preserve"> fiktivní stavbě uvádět postupné kroky pro</w:t>
            </w:r>
            <w:r w:rsidR="00DC72D6">
              <w:rPr>
                <w:sz w:val="16"/>
              </w:rPr>
              <w:t> </w:t>
            </w:r>
            <w:r>
              <w:rPr>
                <w:sz w:val="16"/>
              </w:rPr>
              <w:t>práci v</w:t>
            </w:r>
            <w:r w:rsidR="00DC72D6">
              <w:rPr>
                <w:sz w:val="16"/>
              </w:rPr>
              <w:t> </w:t>
            </w:r>
            <w:r>
              <w:rPr>
                <w:sz w:val="16"/>
              </w:rPr>
              <w:t>CDE</w:t>
            </w:r>
            <w:r w:rsidR="00DC72D6">
              <w:rPr>
                <w:sz w:val="16"/>
              </w:rPr>
              <w:t>.</w:t>
            </w:r>
          </w:p>
        </w:tc>
        <w:tc>
          <w:tcPr>
            <w:tcW w:w="1090" w:type="dxa"/>
            <w:gridSpan w:val="2"/>
            <w:tcBorders>
              <w:top w:val="single" w:sz="4" w:space="0" w:color="auto"/>
              <w:bottom w:val="single" w:sz="4" w:space="0" w:color="auto"/>
            </w:tcBorders>
            <w:shd w:val="clear" w:color="auto" w:fill="auto"/>
          </w:tcPr>
          <w:p w14:paraId="64DA1513" w14:textId="5BDF68F1" w:rsidR="008B5876" w:rsidRPr="005D7DF1" w:rsidRDefault="00EB2EB1" w:rsidP="008B5876">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7D2836" w:rsidRPr="00B46D03" w14:paraId="2BB63CDA"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709" w:type="dxa"/>
            <w:gridSpan w:val="2"/>
            <w:tcBorders>
              <w:top w:val="single" w:sz="2" w:space="0" w:color="auto"/>
              <w:bottom w:val="single" w:sz="2" w:space="0" w:color="auto"/>
              <w:right w:val="nil"/>
            </w:tcBorders>
            <w:shd w:val="clear" w:color="auto" w:fill="F2F2F2" w:themeFill="background1" w:themeFillShade="F2"/>
          </w:tcPr>
          <w:p w14:paraId="743F5B23" w14:textId="3AA84871" w:rsidR="007D2836" w:rsidRPr="005D7DF1" w:rsidRDefault="007D2836" w:rsidP="00EE1F89">
            <w:pPr>
              <w:spacing w:before="40" w:after="40" w:line="276" w:lineRule="auto"/>
              <w:rPr>
                <w:b/>
                <w:sz w:val="16"/>
              </w:rPr>
            </w:pPr>
            <w:bookmarkStart w:id="35" w:name="_Hlk151555525"/>
            <w:r>
              <w:rPr>
                <w:b/>
                <w:sz w:val="16"/>
              </w:rPr>
              <w:t>C</w:t>
            </w:r>
            <w:r w:rsidRPr="00B46D03">
              <w:rPr>
                <w:b/>
                <w:sz w:val="16"/>
              </w:rPr>
              <w:t xml:space="preserve">ÍL </w:t>
            </w:r>
            <w:r>
              <w:rPr>
                <w:b/>
                <w:sz w:val="16"/>
              </w:rPr>
              <w:t>2</w:t>
            </w:r>
          </w:p>
        </w:tc>
        <w:tc>
          <w:tcPr>
            <w:tcW w:w="6366" w:type="dxa"/>
            <w:gridSpan w:val="2"/>
            <w:tcBorders>
              <w:top w:val="single" w:sz="2" w:space="0" w:color="auto"/>
              <w:left w:val="nil"/>
              <w:bottom w:val="single" w:sz="2" w:space="0" w:color="auto"/>
              <w:right w:val="nil"/>
            </w:tcBorders>
            <w:shd w:val="clear" w:color="auto" w:fill="F2F2F2" w:themeFill="background1" w:themeFillShade="F2"/>
          </w:tcPr>
          <w:p w14:paraId="3D984C92" w14:textId="7E8B87D3" w:rsidR="007D2836" w:rsidRPr="005D7DF1" w:rsidRDefault="0AE0301A" w:rsidP="16EB36B8">
            <w:pPr>
              <w:spacing w:before="40" w:after="40" w:line="276" w:lineRule="auto"/>
              <w:cnfStyle w:val="000000000000" w:firstRow="0" w:lastRow="0" w:firstColumn="0" w:lastColumn="0" w:oddVBand="0" w:evenVBand="0" w:oddHBand="0" w:evenHBand="0" w:firstRowFirstColumn="0" w:firstRowLastColumn="0" w:lastRowFirstColumn="0" w:lastRowLastColumn="0"/>
              <w:rPr>
                <w:b/>
                <w:bCs/>
                <w:sz w:val="16"/>
                <w:szCs w:val="16"/>
              </w:rPr>
            </w:pPr>
            <w:r w:rsidRPr="16EB36B8">
              <w:rPr>
                <w:b/>
                <w:bCs/>
                <w:sz w:val="16"/>
                <w:szCs w:val="16"/>
              </w:rPr>
              <w:t>Modelování stávajícího stavu</w:t>
            </w:r>
          </w:p>
        </w:tc>
        <w:tc>
          <w:tcPr>
            <w:tcW w:w="1084" w:type="dxa"/>
            <w:tcBorders>
              <w:top w:val="single" w:sz="2" w:space="0" w:color="auto"/>
              <w:left w:val="nil"/>
              <w:bottom w:val="single" w:sz="2" w:space="0" w:color="auto"/>
            </w:tcBorders>
            <w:shd w:val="clear" w:color="auto" w:fill="F2F2F2" w:themeFill="background1" w:themeFillShade="F2"/>
          </w:tcPr>
          <w:p w14:paraId="2459FFC7" w14:textId="6F60EBB4" w:rsidR="007D2836" w:rsidRPr="005D7DF1" w:rsidRDefault="007D2836" w:rsidP="007D2836">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rPr>
            </w:pPr>
          </w:p>
        </w:tc>
      </w:tr>
      <w:bookmarkEnd w:id="35"/>
      <w:tr w:rsidR="00771AB1" w:rsidRPr="00B46D03" w14:paraId="7DF4516B" w14:textId="77777777" w:rsidTr="16EB36B8">
        <w:trPr>
          <w:trHeight w:val="283"/>
        </w:trPr>
        <w:tc>
          <w:tcPr>
            <w:cnfStyle w:val="001000000000" w:firstRow="0" w:lastRow="0" w:firstColumn="1" w:lastColumn="0" w:oddVBand="0" w:evenVBand="0" w:oddHBand="0" w:evenHBand="0" w:firstRowFirstColumn="0" w:firstRowLastColumn="0" w:lastRowFirstColumn="0" w:lastRowLastColumn="0"/>
            <w:tcW w:w="709" w:type="dxa"/>
            <w:gridSpan w:val="2"/>
            <w:shd w:val="clear" w:color="auto" w:fill="auto"/>
          </w:tcPr>
          <w:p w14:paraId="09493C95" w14:textId="77777777" w:rsidR="00771AB1" w:rsidRPr="00186A7F" w:rsidRDefault="00771AB1" w:rsidP="00FF46C0">
            <w:pPr>
              <w:spacing w:before="20" w:after="20" w:line="276" w:lineRule="auto"/>
              <w:jc w:val="both"/>
              <w:rPr>
                <w:sz w:val="16"/>
                <w:szCs w:val="14"/>
              </w:rPr>
            </w:pPr>
            <w:r>
              <w:rPr>
                <w:sz w:val="16"/>
                <w:szCs w:val="14"/>
              </w:rPr>
              <w:t>Cíl 2.1</w:t>
            </w:r>
          </w:p>
        </w:tc>
        <w:tc>
          <w:tcPr>
            <w:tcW w:w="6366" w:type="dxa"/>
            <w:gridSpan w:val="2"/>
            <w:tcBorders>
              <w:top w:val="single" w:sz="2" w:space="0" w:color="auto"/>
              <w:bottom w:val="single" w:sz="2" w:space="0" w:color="auto"/>
            </w:tcBorders>
            <w:shd w:val="clear" w:color="auto" w:fill="auto"/>
          </w:tcPr>
          <w:p w14:paraId="59A5DB3F" w14:textId="57EE18A2" w:rsidR="00771AB1" w:rsidRPr="00A675FC" w:rsidRDefault="00771AB1"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837696">
              <w:rPr>
                <w:sz w:val="16"/>
              </w:rPr>
              <w:t>Zpracování DiMS stávajícího stavu</w:t>
            </w:r>
            <w:r w:rsidR="00A0629A">
              <w:rPr>
                <w:sz w:val="16"/>
              </w:rPr>
              <w:t xml:space="preserve"> (mimo inženýrské sítě) b</w:t>
            </w:r>
            <w:r w:rsidRPr="00837696">
              <w:rPr>
                <w:sz w:val="16"/>
              </w:rPr>
              <w:t>ude</w:t>
            </w:r>
            <w:r w:rsidR="00A0629A">
              <w:rPr>
                <w:sz w:val="16"/>
              </w:rPr>
              <w:t> </w:t>
            </w:r>
            <w:r w:rsidRPr="00837696">
              <w:rPr>
                <w:sz w:val="16"/>
              </w:rPr>
              <w:t>proveden</w:t>
            </w:r>
            <w:r w:rsidR="00345847">
              <w:rPr>
                <w:sz w:val="16"/>
              </w:rPr>
              <w:t>o</w:t>
            </w:r>
            <w:r w:rsidRPr="00837696">
              <w:rPr>
                <w:sz w:val="16"/>
              </w:rPr>
              <w:t xml:space="preserve"> v takovém rozsahu a podrobnosti, aby bylo </w:t>
            </w:r>
            <w:r w:rsidR="00923DF7">
              <w:rPr>
                <w:sz w:val="16"/>
              </w:rPr>
              <w:t xml:space="preserve">obsahovalo </w:t>
            </w:r>
            <w:r w:rsidR="00A675FC">
              <w:rPr>
                <w:sz w:val="16"/>
              </w:rPr>
              <w:t xml:space="preserve">stávající konstrukce zachované </w:t>
            </w:r>
            <w:r w:rsidR="00923DF7">
              <w:rPr>
                <w:sz w:val="16"/>
              </w:rPr>
              <w:t>po provedení stavebních prací.</w:t>
            </w:r>
            <w:r w:rsidR="00A675FC">
              <w:rPr>
                <w:sz w:val="16"/>
              </w:rPr>
              <w:t xml:space="preserve"> </w:t>
            </w:r>
            <w:r w:rsidR="00E844FF">
              <w:rPr>
                <w:sz w:val="16"/>
              </w:rPr>
              <w:t>Model st</w:t>
            </w:r>
            <w:r w:rsidR="00E844FF" w:rsidRPr="00E844FF">
              <w:rPr>
                <w:sz w:val="16"/>
              </w:rPr>
              <w:t>ávající</w:t>
            </w:r>
            <w:r w:rsidR="00E844FF">
              <w:rPr>
                <w:sz w:val="16"/>
              </w:rPr>
              <w:t>ho</w:t>
            </w:r>
            <w:r w:rsidR="00E844FF" w:rsidRPr="00E844FF">
              <w:rPr>
                <w:sz w:val="16"/>
              </w:rPr>
              <w:t xml:space="preserve"> stav</w:t>
            </w:r>
            <w:r w:rsidR="00E844FF">
              <w:rPr>
                <w:sz w:val="16"/>
              </w:rPr>
              <w:t>u</w:t>
            </w:r>
            <w:r w:rsidR="00E844FF" w:rsidRPr="00E844FF">
              <w:rPr>
                <w:sz w:val="16"/>
              </w:rPr>
              <w:t xml:space="preserve"> </w:t>
            </w:r>
            <w:r w:rsidR="00E844FF">
              <w:rPr>
                <w:sz w:val="16"/>
              </w:rPr>
              <w:t>bude modelován do</w:t>
            </w:r>
            <w:r w:rsidR="00781E3A">
              <w:rPr>
                <w:sz w:val="16"/>
              </w:rPr>
              <w:t> </w:t>
            </w:r>
            <w:r w:rsidR="00E844FF" w:rsidRPr="00E844FF">
              <w:rPr>
                <w:sz w:val="16"/>
              </w:rPr>
              <w:t xml:space="preserve">vzdálenosti min. 5 m od </w:t>
            </w:r>
            <w:r w:rsidR="00F44B1F">
              <w:rPr>
                <w:sz w:val="16"/>
              </w:rPr>
              <w:t>obvodu stavby.</w:t>
            </w:r>
          </w:p>
        </w:tc>
        <w:tc>
          <w:tcPr>
            <w:tcW w:w="1084" w:type="dxa"/>
            <w:tcBorders>
              <w:top w:val="single" w:sz="2" w:space="0" w:color="auto"/>
              <w:bottom w:val="single" w:sz="2" w:space="0" w:color="auto"/>
            </w:tcBorders>
            <w:shd w:val="clear" w:color="auto" w:fill="auto"/>
          </w:tcPr>
          <w:p w14:paraId="4AD8E5CA" w14:textId="77777777" w:rsidR="00771AB1" w:rsidRPr="00F535CA" w:rsidRDefault="00771AB1"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r w:rsidRPr="00F535CA">
              <w:rPr>
                <w:b/>
                <w:sz w:val="16"/>
                <w:szCs w:val="14"/>
              </w:rPr>
              <w:t>vysoká</w:t>
            </w:r>
          </w:p>
        </w:tc>
      </w:tr>
      <w:tr w:rsidR="00771AB1" w:rsidRPr="00B46D03" w14:paraId="28606256" w14:textId="77777777" w:rsidTr="16EB36B8">
        <w:tc>
          <w:tcPr>
            <w:cnfStyle w:val="001000000000" w:firstRow="0" w:lastRow="0" w:firstColumn="1" w:lastColumn="0" w:oddVBand="0" w:evenVBand="0" w:oddHBand="0" w:evenHBand="0" w:firstRowFirstColumn="0" w:firstRowLastColumn="0" w:lastRowFirstColumn="0" w:lastRowLastColumn="0"/>
            <w:tcW w:w="709" w:type="dxa"/>
            <w:gridSpan w:val="2"/>
            <w:tcBorders>
              <w:top w:val="single" w:sz="2" w:space="0" w:color="auto"/>
            </w:tcBorders>
            <w:shd w:val="clear" w:color="auto" w:fill="auto"/>
          </w:tcPr>
          <w:p w14:paraId="29DD7788" w14:textId="6C086C6F" w:rsidR="00771AB1" w:rsidRPr="00F535CA" w:rsidRDefault="00771AB1" w:rsidP="00FF46C0">
            <w:pPr>
              <w:spacing w:before="20" w:after="20" w:line="276" w:lineRule="auto"/>
              <w:jc w:val="both"/>
              <w:rPr>
                <w:sz w:val="16"/>
              </w:rPr>
            </w:pPr>
            <w:r>
              <w:rPr>
                <w:sz w:val="16"/>
                <w:szCs w:val="14"/>
              </w:rPr>
              <w:t>Cíl 2.</w:t>
            </w:r>
            <w:r w:rsidR="00A0629A">
              <w:rPr>
                <w:sz w:val="16"/>
                <w:szCs w:val="14"/>
              </w:rPr>
              <w:t>2</w:t>
            </w:r>
          </w:p>
        </w:tc>
        <w:tc>
          <w:tcPr>
            <w:tcW w:w="6366" w:type="dxa"/>
            <w:gridSpan w:val="2"/>
            <w:tcBorders>
              <w:top w:val="single" w:sz="2" w:space="0" w:color="auto"/>
              <w:bottom w:val="single" w:sz="2" w:space="0" w:color="auto"/>
            </w:tcBorders>
            <w:shd w:val="clear" w:color="auto" w:fill="auto"/>
          </w:tcPr>
          <w:p w14:paraId="0932F3E8" w14:textId="4A0D41CE" w:rsidR="00575912" w:rsidRPr="00F535CA" w:rsidRDefault="00771AB1" w:rsidP="00002D93">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F535CA">
              <w:rPr>
                <w:sz w:val="16"/>
              </w:rPr>
              <w:t xml:space="preserve">Zpracování </w:t>
            </w:r>
            <w:r>
              <w:rPr>
                <w:sz w:val="16"/>
              </w:rPr>
              <w:t>DiMS</w:t>
            </w:r>
            <w:r w:rsidRPr="00F535CA">
              <w:rPr>
                <w:sz w:val="16"/>
              </w:rPr>
              <w:t xml:space="preserve"> stávajícího stavu </w:t>
            </w:r>
            <w:r w:rsidRPr="00454E4E">
              <w:rPr>
                <w:sz w:val="16"/>
                <w:szCs w:val="16"/>
              </w:rPr>
              <w:t xml:space="preserve">inženýrských sítí </w:t>
            </w:r>
            <w:r w:rsidR="00454E4E" w:rsidRPr="00454E4E">
              <w:rPr>
                <w:sz w:val="16"/>
                <w:szCs w:val="16"/>
              </w:rPr>
              <w:t xml:space="preserve">v oblasti stavby </w:t>
            </w:r>
            <w:r w:rsidRPr="00454E4E">
              <w:rPr>
                <w:sz w:val="16"/>
                <w:szCs w:val="16"/>
              </w:rPr>
              <w:t>bude provedeno v takovém rozsahu a podrobnosti, aby bylo možné v</w:t>
            </w:r>
            <w:r w:rsidR="002C3AB3">
              <w:rPr>
                <w:sz w:val="16"/>
                <w:szCs w:val="16"/>
              </w:rPr>
              <w:t xml:space="preserve"> profesních </w:t>
            </w:r>
            <w:r w:rsidRPr="00454E4E">
              <w:rPr>
                <w:sz w:val="16"/>
                <w:szCs w:val="16"/>
              </w:rPr>
              <w:t>modelech jednotlivých specializací doložit</w:t>
            </w:r>
            <w:r w:rsidRPr="00F535CA">
              <w:rPr>
                <w:sz w:val="16"/>
              </w:rPr>
              <w:t xml:space="preserve"> napojení nového navrhovaného stavu na stávající stav.</w:t>
            </w:r>
            <w:r w:rsidR="00780FBB">
              <w:rPr>
                <w:sz w:val="16"/>
              </w:rPr>
              <w:t xml:space="preserve"> </w:t>
            </w:r>
            <w:r w:rsidR="00796D56">
              <w:rPr>
                <w:sz w:val="16"/>
              </w:rPr>
              <w:t>I</w:t>
            </w:r>
            <w:r w:rsidR="00780FBB">
              <w:rPr>
                <w:sz w:val="16"/>
              </w:rPr>
              <w:t>nženýrské sítě budou modelovány</w:t>
            </w:r>
            <w:r w:rsidR="00AF59D2">
              <w:rPr>
                <w:sz w:val="16"/>
              </w:rPr>
              <w:t xml:space="preserve"> včetně svých ochranných pásem</w:t>
            </w:r>
            <w:r w:rsidR="003718B0">
              <w:rPr>
                <w:sz w:val="16"/>
              </w:rPr>
              <w:t xml:space="preserve">. Pokud je </w:t>
            </w:r>
            <w:r w:rsidR="00B669F3">
              <w:rPr>
                <w:sz w:val="16"/>
              </w:rPr>
              <w:t xml:space="preserve">znalost </w:t>
            </w:r>
            <w:r w:rsidR="00850C77">
              <w:rPr>
                <w:sz w:val="16"/>
              </w:rPr>
              <w:t xml:space="preserve">jejich </w:t>
            </w:r>
            <w:r w:rsidR="00B669F3">
              <w:rPr>
                <w:sz w:val="16"/>
              </w:rPr>
              <w:t xml:space="preserve">polohy </w:t>
            </w:r>
            <w:r w:rsidR="009C13D4">
              <w:rPr>
                <w:sz w:val="16"/>
              </w:rPr>
              <w:t>pouze orientační</w:t>
            </w:r>
            <w:r w:rsidR="000F5151">
              <w:rPr>
                <w:sz w:val="16"/>
              </w:rPr>
              <w:t>,</w:t>
            </w:r>
            <w:r w:rsidR="009C13D4">
              <w:rPr>
                <w:sz w:val="16"/>
              </w:rPr>
              <w:t xml:space="preserve"> bud</w:t>
            </w:r>
            <w:r w:rsidR="000F5151">
              <w:rPr>
                <w:sz w:val="16"/>
              </w:rPr>
              <w:t>ou</w:t>
            </w:r>
            <w:r w:rsidR="009C13D4">
              <w:rPr>
                <w:sz w:val="16"/>
              </w:rPr>
              <w:t xml:space="preserve"> modelován</w:t>
            </w:r>
            <w:r w:rsidR="000F5151">
              <w:rPr>
                <w:sz w:val="16"/>
              </w:rPr>
              <w:t>y</w:t>
            </w:r>
            <w:r w:rsidR="009C13D4">
              <w:rPr>
                <w:sz w:val="16"/>
              </w:rPr>
              <w:t xml:space="preserve"> pouze ochrann</w:t>
            </w:r>
            <w:r w:rsidR="000F5151">
              <w:rPr>
                <w:sz w:val="16"/>
              </w:rPr>
              <w:t xml:space="preserve">ým </w:t>
            </w:r>
            <w:r w:rsidR="009C13D4">
              <w:rPr>
                <w:sz w:val="16"/>
              </w:rPr>
              <w:t>pásm</w:t>
            </w:r>
            <w:r w:rsidR="000F5151">
              <w:rPr>
                <w:sz w:val="16"/>
              </w:rPr>
              <w:t>em</w:t>
            </w:r>
            <w:r w:rsidR="00736CEE">
              <w:rPr>
                <w:sz w:val="16"/>
              </w:rPr>
              <w:t xml:space="preserve">, které ale bude </w:t>
            </w:r>
            <w:r w:rsidR="00002D93">
              <w:rPr>
                <w:sz w:val="16"/>
              </w:rPr>
              <w:t xml:space="preserve">na všechny strany </w:t>
            </w:r>
            <w:r w:rsidR="009C13D4">
              <w:rPr>
                <w:sz w:val="16"/>
              </w:rPr>
              <w:t>rozšířen</w:t>
            </w:r>
            <w:r w:rsidR="00736CEE">
              <w:rPr>
                <w:sz w:val="16"/>
              </w:rPr>
              <w:t>o</w:t>
            </w:r>
            <w:r w:rsidR="009C13D4">
              <w:rPr>
                <w:sz w:val="16"/>
              </w:rPr>
              <w:t xml:space="preserve"> o</w:t>
            </w:r>
            <w:r w:rsidR="00736CEE">
              <w:rPr>
                <w:sz w:val="16"/>
              </w:rPr>
              <w:t> </w:t>
            </w:r>
            <w:r w:rsidR="00ED03B4">
              <w:rPr>
                <w:sz w:val="16"/>
              </w:rPr>
              <w:t xml:space="preserve">příslušné </w:t>
            </w:r>
            <w:r w:rsidR="009C13D4">
              <w:rPr>
                <w:sz w:val="16"/>
              </w:rPr>
              <w:t>předpokládan</w:t>
            </w:r>
            <w:r w:rsidR="00EE2E38">
              <w:rPr>
                <w:sz w:val="16"/>
              </w:rPr>
              <w:t>é výškové a</w:t>
            </w:r>
            <w:r w:rsidR="008905A7">
              <w:rPr>
                <w:sz w:val="16"/>
              </w:rPr>
              <w:t xml:space="preserve"> směrové odchylky.</w:t>
            </w:r>
            <w:r w:rsidR="00564551">
              <w:rPr>
                <w:sz w:val="16"/>
              </w:rPr>
              <w:t xml:space="preserve"> Model st</w:t>
            </w:r>
            <w:r w:rsidR="00564551" w:rsidRPr="00E844FF">
              <w:rPr>
                <w:sz w:val="16"/>
              </w:rPr>
              <w:t>ávající</w:t>
            </w:r>
            <w:r w:rsidR="00564551">
              <w:rPr>
                <w:sz w:val="16"/>
              </w:rPr>
              <w:t>ch sítí bude modelován do </w:t>
            </w:r>
            <w:r w:rsidR="00564551" w:rsidRPr="00E844FF">
              <w:rPr>
                <w:sz w:val="16"/>
              </w:rPr>
              <w:t xml:space="preserve">vzdálenosti min. 5 m od </w:t>
            </w:r>
            <w:r w:rsidR="00564551">
              <w:rPr>
                <w:sz w:val="16"/>
              </w:rPr>
              <w:t>obvodu stavby.</w:t>
            </w:r>
          </w:p>
        </w:tc>
        <w:tc>
          <w:tcPr>
            <w:tcW w:w="1084" w:type="dxa"/>
            <w:tcBorders>
              <w:top w:val="single" w:sz="2" w:space="0" w:color="auto"/>
              <w:bottom w:val="single" w:sz="2" w:space="0" w:color="auto"/>
            </w:tcBorders>
            <w:shd w:val="clear" w:color="auto" w:fill="auto"/>
          </w:tcPr>
          <w:p w14:paraId="02C3B0C0" w14:textId="7AC339DD" w:rsidR="00771AB1" w:rsidRPr="00454E4E" w:rsidRDefault="00454E4E"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sidRPr="00454E4E">
              <w:rPr>
                <w:b/>
                <w:sz w:val="16"/>
                <w:szCs w:val="16"/>
              </w:rPr>
              <w:t>vysoká</w:t>
            </w:r>
          </w:p>
        </w:tc>
      </w:tr>
      <w:tr w:rsidR="00E844FF" w:rsidRPr="00B46D03" w14:paraId="3E884392" w14:textId="77777777" w:rsidTr="16EB36B8">
        <w:tc>
          <w:tcPr>
            <w:cnfStyle w:val="001000000000" w:firstRow="0" w:lastRow="0" w:firstColumn="1" w:lastColumn="0" w:oddVBand="0" w:evenVBand="0" w:oddHBand="0" w:evenHBand="0" w:firstRowFirstColumn="0" w:firstRowLastColumn="0" w:lastRowFirstColumn="0" w:lastRowLastColumn="0"/>
            <w:tcW w:w="709" w:type="dxa"/>
            <w:gridSpan w:val="2"/>
            <w:tcBorders>
              <w:top w:val="single" w:sz="2" w:space="0" w:color="auto"/>
            </w:tcBorders>
            <w:shd w:val="clear" w:color="auto" w:fill="auto"/>
          </w:tcPr>
          <w:p w14:paraId="4ED0A788" w14:textId="6FC316A2" w:rsidR="00E844FF" w:rsidRDefault="00E844FF" w:rsidP="00FF46C0">
            <w:pPr>
              <w:spacing w:before="20" w:after="20" w:line="276" w:lineRule="auto"/>
              <w:jc w:val="both"/>
              <w:rPr>
                <w:sz w:val="16"/>
                <w:szCs w:val="14"/>
              </w:rPr>
            </w:pPr>
            <w:r>
              <w:rPr>
                <w:sz w:val="16"/>
                <w:szCs w:val="14"/>
              </w:rPr>
              <w:t>Cíl 2.</w:t>
            </w:r>
            <w:r w:rsidR="00811C22">
              <w:rPr>
                <w:sz w:val="16"/>
                <w:szCs w:val="14"/>
              </w:rPr>
              <w:t>3</w:t>
            </w:r>
          </w:p>
        </w:tc>
        <w:tc>
          <w:tcPr>
            <w:tcW w:w="6366" w:type="dxa"/>
            <w:gridSpan w:val="2"/>
            <w:tcBorders>
              <w:top w:val="single" w:sz="2" w:space="0" w:color="auto"/>
              <w:bottom w:val="single" w:sz="2" w:space="0" w:color="auto"/>
            </w:tcBorders>
            <w:shd w:val="clear" w:color="auto" w:fill="auto"/>
          </w:tcPr>
          <w:p w14:paraId="35B7E1FA" w14:textId="4ADC2D26" w:rsidR="00E844FF" w:rsidRPr="00F535CA" w:rsidRDefault="00E844FF"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837696">
              <w:rPr>
                <w:sz w:val="16"/>
              </w:rPr>
              <w:t>V</w:t>
            </w:r>
            <w:r>
              <w:rPr>
                <w:sz w:val="16"/>
              </w:rPr>
              <w:t> </w:t>
            </w:r>
            <w:r w:rsidRPr="00837696">
              <w:rPr>
                <w:sz w:val="16"/>
              </w:rPr>
              <w:t>případě, že je součástí projektu i průzkum geologického podloží, bude do</w:t>
            </w:r>
            <w:r>
              <w:rPr>
                <w:sz w:val="16"/>
              </w:rPr>
              <w:t> </w:t>
            </w:r>
            <w:r w:rsidRPr="00837696">
              <w:rPr>
                <w:sz w:val="16"/>
              </w:rPr>
              <w:t>samostatného DiMS zapracován průběh geologických podkladních vrstev, zejména předpokládaný průběh skalního podloží a hladiny spodní vody</w:t>
            </w:r>
            <w:r w:rsidR="00605004">
              <w:rPr>
                <w:sz w:val="16"/>
              </w:rPr>
              <w:t>.</w:t>
            </w:r>
          </w:p>
        </w:tc>
        <w:tc>
          <w:tcPr>
            <w:tcW w:w="1084" w:type="dxa"/>
            <w:tcBorders>
              <w:top w:val="single" w:sz="2" w:space="0" w:color="auto"/>
              <w:bottom w:val="single" w:sz="2" w:space="0" w:color="auto"/>
            </w:tcBorders>
            <w:shd w:val="clear" w:color="auto" w:fill="auto"/>
          </w:tcPr>
          <w:p w14:paraId="6A64F7EE" w14:textId="75F30269" w:rsidR="00E844FF" w:rsidRPr="00454E4E" w:rsidRDefault="00E844FF"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střední</w:t>
            </w:r>
          </w:p>
        </w:tc>
      </w:tr>
      <w:tr w:rsidR="00771AB1" w:rsidRPr="00B46D03" w14:paraId="72442388" w14:textId="77777777" w:rsidTr="16EB36B8">
        <w:tc>
          <w:tcPr>
            <w:cnfStyle w:val="001000000000" w:firstRow="0" w:lastRow="0" w:firstColumn="1" w:lastColumn="0" w:oddVBand="0" w:evenVBand="0" w:oddHBand="0" w:evenHBand="0" w:firstRowFirstColumn="0" w:firstRowLastColumn="0" w:lastRowFirstColumn="0" w:lastRowLastColumn="0"/>
            <w:tcW w:w="709" w:type="dxa"/>
            <w:gridSpan w:val="2"/>
            <w:tcBorders>
              <w:bottom w:val="single" w:sz="2" w:space="0" w:color="auto"/>
            </w:tcBorders>
            <w:shd w:val="clear" w:color="auto" w:fill="auto"/>
          </w:tcPr>
          <w:p w14:paraId="14A933A5" w14:textId="1DC6B7B3" w:rsidR="00771AB1" w:rsidRPr="00F535CA" w:rsidRDefault="00771AB1" w:rsidP="00FF46C0">
            <w:pPr>
              <w:spacing w:before="20" w:after="20" w:line="276" w:lineRule="auto"/>
              <w:jc w:val="both"/>
              <w:rPr>
                <w:sz w:val="16"/>
              </w:rPr>
            </w:pPr>
            <w:r>
              <w:rPr>
                <w:sz w:val="16"/>
                <w:szCs w:val="14"/>
              </w:rPr>
              <w:t>Cíl 2.</w:t>
            </w:r>
            <w:r w:rsidR="00811C22">
              <w:rPr>
                <w:sz w:val="16"/>
                <w:szCs w:val="14"/>
              </w:rPr>
              <w:t>4</w:t>
            </w:r>
          </w:p>
        </w:tc>
        <w:tc>
          <w:tcPr>
            <w:tcW w:w="6366" w:type="dxa"/>
            <w:gridSpan w:val="2"/>
            <w:tcBorders>
              <w:top w:val="single" w:sz="2" w:space="0" w:color="auto"/>
              <w:bottom w:val="single" w:sz="2" w:space="0" w:color="auto"/>
            </w:tcBorders>
            <w:shd w:val="clear" w:color="auto" w:fill="auto"/>
          </w:tcPr>
          <w:p w14:paraId="3A2F067A" w14:textId="7F5B6CE5" w:rsidR="00771AB1" w:rsidRPr="00F535CA" w:rsidRDefault="007C72E8"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Modelování </w:t>
            </w:r>
            <w:r w:rsidR="00771AB1" w:rsidRPr="00377EB2">
              <w:rPr>
                <w:sz w:val="16"/>
              </w:rPr>
              <w:t xml:space="preserve">stávajících </w:t>
            </w:r>
            <w:r w:rsidR="00A0629A">
              <w:rPr>
                <w:sz w:val="16"/>
              </w:rPr>
              <w:t xml:space="preserve">inženýrských </w:t>
            </w:r>
            <w:r w:rsidR="00771AB1" w:rsidRPr="00377EB2">
              <w:rPr>
                <w:sz w:val="16"/>
              </w:rPr>
              <w:t>sítí mimo oblast stavby (například v případě přípojek kabelových tras samostatně vedených z důvodu napojení na technická a technologická zařízení mimo oblast stavby</w:t>
            </w:r>
            <w:r w:rsidR="00771AB1" w:rsidRPr="00454E4E">
              <w:rPr>
                <w:sz w:val="16"/>
                <w:szCs w:val="16"/>
              </w:rPr>
              <w:t>)</w:t>
            </w:r>
            <w:r w:rsidR="001000B0" w:rsidRPr="00454E4E">
              <w:rPr>
                <w:sz w:val="16"/>
                <w:szCs w:val="16"/>
              </w:rPr>
              <w:t>.</w:t>
            </w:r>
            <w:r w:rsidR="00771AB1" w:rsidRPr="00454E4E">
              <w:rPr>
                <w:sz w:val="16"/>
                <w:szCs w:val="16"/>
              </w:rPr>
              <w:t xml:space="preserve"> </w:t>
            </w:r>
            <w:r w:rsidR="00454E4E">
              <w:rPr>
                <w:sz w:val="16"/>
                <w:szCs w:val="16"/>
              </w:rPr>
              <w:t xml:space="preserve">Na základě </w:t>
            </w:r>
            <w:r w:rsidR="00771AB1" w:rsidRPr="00454E4E">
              <w:rPr>
                <w:sz w:val="16"/>
                <w:szCs w:val="16"/>
              </w:rPr>
              <w:t>projednán</w:t>
            </w:r>
            <w:r w:rsidR="00454E4E">
              <w:rPr>
                <w:sz w:val="16"/>
                <w:szCs w:val="16"/>
              </w:rPr>
              <w:t>í</w:t>
            </w:r>
            <w:r w:rsidR="00771AB1" w:rsidRPr="00454E4E">
              <w:rPr>
                <w:sz w:val="16"/>
                <w:szCs w:val="16"/>
              </w:rPr>
              <w:t xml:space="preserve"> </w:t>
            </w:r>
            <w:r w:rsidR="00E844FF">
              <w:rPr>
                <w:sz w:val="16"/>
                <w:szCs w:val="16"/>
              </w:rPr>
              <w:t xml:space="preserve">s </w:t>
            </w:r>
            <w:r w:rsidR="00771AB1" w:rsidRPr="00454E4E">
              <w:rPr>
                <w:sz w:val="16"/>
                <w:szCs w:val="16"/>
              </w:rPr>
              <w:t>Objednatelem</w:t>
            </w:r>
            <w:r w:rsidR="00E844FF">
              <w:rPr>
                <w:sz w:val="16"/>
                <w:szCs w:val="16"/>
              </w:rPr>
              <w:t xml:space="preserve"> a odsouhlasení může být tento cíl redukován.</w:t>
            </w:r>
          </w:p>
        </w:tc>
        <w:tc>
          <w:tcPr>
            <w:tcW w:w="1084" w:type="dxa"/>
            <w:tcBorders>
              <w:top w:val="single" w:sz="2" w:space="0" w:color="auto"/>
              <w:bottom w:val="single" w:sz="2" w:space="0" w:color="auto"/>
            </w:tcBorders>
            <w:shd w:val="clear" w:color="auto" w:fill="auto"/>
          </w:tcPr>
          <w:p w14:paraId="39183F60" w14:textId="3652D5AF" w:rsidR="00771AB1" w:rsidRPr="00F535CA" w:rsidRDefault="00AA0241"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r>
              <w:rPr>
                <w:b/>
                <w:sz w:val="16"/>
                <w:szCs w:val="14"/>
              </w:rPr>
              <w:t>nízká</w:t>
            </w:r>
          </w:p>
        </w:tc>
      </w:tr>
    </w:tbl>
    <w:p w14:paraId="3B95F482" w14:textId="77777777" w:rsidR="00AB0758" w:rsidRDefault="00AB0758">
      <w:r>
        <w:br w:type="page"/>
      </w:r>
    </w:p>
    <w:tbl>
      <w:tblPr>
        <w:tblStyle w:val="Mkatabulky"/>
        <w:tblW w:w="8164" w:type="dxa"/>
        <w:tblInd w:w="709" w:type="dxa"/>
        <w:tblLook w:val="04A0" w:firstRow="1" w:lastRow="0" w:firstColumn="1" w:lastColumn="0" w:noHBand="0" w:noVBand="1"/>
      </w:tblPr>
      <w:tblGrid>
        <w:gridCol w:w="646"/>
        <w:gridCol w:w="63"/>
        <w:gridCol w:w="6366"/>
        <w:gridCol w:w="14"/>
        <w:gridCol w:w="1057"/>
        <w:gridCol w:w="18"/>
      </w:tblGrid>
      <w:tr w:rsidR="00253646" w:rsidRPr="00B46D03" w14:paraId="3701E987" w14:textId="77777777" w:rsidTr="16EB36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89" w:type="dxa"/>
            <w:gridSpan w:val="4"/>
            <w:tcBorders>
              <w:bottom w:val="single" w:sz="2" w:space="0" w:color="auto"/>
              <w:right w:val="single" w:sz="4" w:space="0" w:color="auto"/>
            </w:tcBorders>
            <w:shd w:val="clear" w:color="auto" w:fill="D9D9D9" w:themeFill="background1" w:themeFillShade="D9"/>
          </w:tcPr>
          <w:p w14:paraId="06ECD883" w14:textId="6DFF3F8D" w:rsidR="00253646" w:rsidRDefault="00253646" w:rsidP="00A0629A">
            <w:pPr>
              <w:spacing w:before="40" w:after="40" w:line="276" w:lineRule="auto"/>
              <w:jc w:val="both"/>
              <w:rPr>
                <w:b/>
                <w:sz w:val="16"/>
                <w:szCs w:val="16"/>
              </w:rPr>
            </w:pPr>
            <w:r w:rsidRPr="00622673">
              <w:rPr>
                <w:b/>
                <w:sz w:val="18"/>
              </w:rPr>
              <w:lastRenderedPageBreak/>
              <w:t>Označení a popis cíle</w:t>
            </w:r>
          </w:p>
        </w:tc>
        <w:tc>
          <w:tcPr>
            <w:tcW w:w="1075" w:type="dxa"/>
            <w:gridSpan w:val="2"/>
            <w:tcBorders>
              <w:left w:val="single" w:sz="4" w:space="0" w:color="auto"/>
              <w:bottom w:val="single" w:sz="2" w:space="0" w:color="auto"/>
            </w:tcBorders>
            <w:shd w:val="clear" w:color="auto" w:fill="D9D9D9" w:themeFill="background1" w:themeFillShade="D9"/>
          </w:tcPr>
          <w:p w14:paraId="473AD4C8" w14:textId="48D56086" w:rsidR="00253646" w:rsidRDefault="00253646" w:rsidP="00A0629A">
            <w:pPr>
              <w:spacing w:before="40" w:after="40" w:line="276" w:lineRule="auto"/>
              <w:jc w:val="center"/>
              <w:cnfStyle w:val="100000000000" w:firstRow="1" w:lastRow="0" w:firstColumn="0" w:lastColumn="0" w:oddVBand="0" w:evenVBand="0" w:oddHBand="0" w:evenHBand="0" w:firstRowFirstColumn="0" w:firstRowLastColumn="0" w:lastRowFirstColumn="0" w:lastRowLastColumn="0"/>
              <w:rPr>
                <w:b/>
                <w:sz w:val="16"/>
                <w:szCs w:val="14"/>
              </w:rPr>
            </w:pPr>
            <w:r w:rsidRPr="00622673">
              <w:rPr>
                <w:b/>
                <w:sz w:val="18"/>
              </w:rPr>
              <w:t>Priorita</w:t>
            </w:r>
          </w:p>
        </w:tc>
      </w:tr>
      <w:tr w:rsidR="00A0629A" w:rsidRPr="00B46D03" w14:paraId="7DFA2100" w14:textId="77777777" w:rsidTr="16EB36B8">
        <w:tc>
          <w:tcPr>
            <w:cnfStyle w:val="001000000000" w:firstRow="0" w:lastRow="0" w:firstColumn="1" w:lastColumn="0" w:oddVBand="0" w:evenVBand="0" w:oddHBand="0" w:evenHBand="0" w:firstRowFirstColumn="0" w:firstRowLastColumn="0" w:lastRowFirstColumn="0" w:lastRowLastColumn="0"/>
            <w:tcW w:w="646" w:type="dxa"/>
            <w:tcBorders>
              <w:bottom w:val="single" w:sz="2" w:space="0" w:color="auto"/>
              <w:right w:val="nil"/>
            </w:tcBorders>
            <w:shd w:val="clear" w:color="auto" w:fill="F2F2F2" w:themeFill="background1" w:themeFillShade="F2"/>
          </w:tcPr>
          <w:p w14:paraId="3B29E461" w14:textId="60766790" w:rsidR="00A0629A" w:rsidRDefault="00A0629A" w:rsidP="00A0629A">
            <w:pPr>
              <w:spacing w:before="40" w:after="40" w:line="276" w:lineRule="auto"/>
              <w:jc w:val="both"/>
              <w:rPr>
                <w:sz w:val="16"/>
                <w:szCs w:val="14"/>
              </w:rPr>
            </w:pPr>
            <w:r>
              <w:rPr>
                <w:b/>
                <w:sz w:val="16"/>
              </w:rPr>
              <w:t>C</w:t>
            </w:r>
            <w:r w:rsidRPr="00B46D03">
              <w:rPr>
                <w:b/>
                <w:sz w:val="16"/>
              </w:rPr>
              <w:t xml:space="preserve">ÍL </w:t>
            </w:r>
            <w:r>
              <w:rPr>
                <w:b/>
                <w:sz w:val="16"/>
              </w:rPr>
              <w:t>3</w:t>
            </w:r>
          </w:p>
        </w:tc>
        <w:tc>
          <w:tcPr>
            <w:tcW w:w="6443" w:type="dxa"/>
            <w:gridSpan w:val="3"/>
            <w:tcBorders>
              <w:top w:val="single" w:sz="2" w:space="0" w:color="auto"/>
              <w:left w:val="nil"/>
              <w:bottom w:val="single" w:sz="2" w:space="0" w:color="auto"/>
              <w:right w:val="nil"/>
            </w:tcBorders>
            <w:shd w:val="clear" w:color="auto" w:fill="F2F2F2" w:themeFill="background1" w:themeFillShade="F2"/>
          </w:tcPr>
          <w:p w14:paraId="512B3FB1" w14:textId="6A6855B3" w:rsidR="00A0629A" w:rsidRDefault="66F138E8" w:rsidP="16EB36B8">
            <w:pPr>
              <w:spacing w:before="40" w:after="40" w:line="276"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16EB36B8">
              <w:rPr>
                <w:b/>
                <w:bCs/>
                <w:sz w:val="16"/>
                <w:szCs w:val="16"/>
              </w:rPr>
              <w:t>Modelování nového stavu</w:t>
            </w:r>
          </w:p>
        </w:tc>
        <w:tc>
          <w:tcPr>
            <w:tcW w:w="1075" w:type="dxa"/>
            <w:gridSpan w:val="2"/>
            <w:tcBorders>
              <w:top w:val="single" w:sz="2" w:space="0" w:color="auto"/>
              <w:left w:val="nil"/>
              <w:bottom w:val="single" w:sz="2" w:space="0" w:color="auto"/>
            </w:tcBorders>
            <w:shd w:val="clear" w:color="auto" w:fill="F2F2F2" w:themeFill="background1" w:themeFillShade="F2"/>
          </w:tcPr>
          <w:p w14:paraId="03375D12" w14:textId="77777777" w:rsidR="00A0629A" w:rsidRDefault="00A0629A" w:rsidP="00A0629A">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szCs w:val="14"/>
              </w:rPr>
            </w:pPr>
          </w:p>
        </w:tc>
      </w:tr>
      <w:tr w:rsidR="00A0629A" w:rsidRPr="00B46D03" w14:paraId="2655F667"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Pr>
          <w:p w14:paraId="2A54AC63" w14:textId="77777777" w:rsidR="00A0629A" w:rsidRPr="00253646" w:rsidRDefault="00A0629A" w:rsidP="00FF46C0">
            <w:pPr>
              <w:spacing w:before="20" w:after="20" w:line="276" w:lineRule="auto"/>
              <w:jc w:val="both"/>
              <w:rPr>
                <w:sz w:val="16"/>
              </w:rPr>
            </w:pPr>
            <w:r w:rsidRPr="00253646">
              <w:rPr>
                <w:sz w:val="16"/>
              </w:rPr>
              <w:t>Cíl 3.1</w:t>
            </w:r>
          </w:p>
        </w:tc>
        <w:tc>
          <w:tcPr>
            <w:tcW w:w="6366" w:type="dxa"/>
            <w:tcBorders>
              <w:top w:val="single" w:sz="2" w:space="0" w:color="auto"/>
              <w:bottom w:val="single" w:sz="2" w:space="0" w:color="auto"/>
            </w:tcBorders>
            <w:shd w:val="clear" w:color="auto" w:fill="auto"/>
            <w:vAlign w:val="center"/>
          </w:tcPr>
          <w:p w14:paraId="22C559DB" w14:textId="0F61D0BE" w:rsidR="00A0629A" w:rsidRPr="00A703A2" w:rsidRDefault="00A0629A" w:rsidP="0043269D">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V</w:t>
            </w:r>
            <w:r w:rsidRPr="00A703A2">
              <w:rPr>
                <w:sz w:val="16"/>
              </w:rPr>
              <w:t>ytv</w:t>
            </w:r>
            <w:r w:rsidR="00253646">
              <w:rPr>
                <w:sz w:val="16"/>
              </w:rPr>
              <w:t>á</w:t>
            </w:r>
            <w:r w:rsidRPr="00A703A2">
              <w:rPr>
                <w:sz w:val="16"/>
              </w:rPr>
              <w:t>ření, zpracová</w:t>
            </w:r>
            <w:r w:rsidR="00253646">
              <w:rPr>
                <w:sz w:val="16"/>
              </w:rPr>
              <w:t>n</w:t>
            </w:r>
            <w:r w:rsidRPr="00A703A2">
              <w:rPr>
                <w:sz w:val="16"/>
              </w:rPr>
              <w:t>í a</w:t>
            </w:r>
            <w:r w:rsidRPr="00EE1F89">
              <w:rPr>
                <w:sz w:val="16"/>
              </w:rPr>
              <w:t> </w:t>
            </w:r>
            <w:r w:rsidRPr="00A703A2">
              <w:rPr>
                <w:sz w:val="16"/>
              </w:rPr>
              <w:t xml:space="preserve">projednání </w:t>
            </w:r>
            <w:r>
              <w:rPr>
                <w:sz w:val="16"/>
              </w:rPr>
              <w:t>DiMS</w:t>
            </w:r>
            <w:r w:rsidR="00480652">
              <w:rPr>
                <w:sz w:val="16"/>
              </w:rPr>
              <w:t>.</w:t>
            </w:r>
            <w:r w:rsidRPr="00A703A2">
              <w:rPr>
                <w:sz w:val="16"/>
              </w:rPr>
              <w:t xml:space="preserve"> </w:t>
            </w:r>
            <w:r w:rsidR="00253646">
              <w:rPr>
                <w:sz w:val="16"/>
              </w:rPr>
              <w:t xml:space="preserve">Tyto činnosti budou probíhat </w:t>
            </w:r>
            <w:r w:rsidRPr="00A703A2">
              <w:rPr>
                <w:sz w:val="16"/>
              </w:rPr>
              <w:t xml:space="preserve">průběžně a společně s </w:t>
            </w:r>
            <w:r w:rsidR="00E844FF" w:rsidRPr="00A703A2">
              <w:rPr>
                <w:sz w:val="16"/>
              </w:rPr>
              <w:t>ostatními</w:t>
            </w:r>
            <w:r w:rsidRPr="00A703A2">
              <w:rPr>
                <w:sz w:val="16"/>
              </w:rPr>
              <w:t xml:space="preserve"> část</w:t>
            </w:r>
            <w:r w:rsidR="005F1ED1">
              <w:rPr>
                <w:sz w:val="16"/>
              </w:rPr>
              <w:t>m</w:t>
            </w:r>
            <w:r w:rsidRPr="00A703A2">
              <w:rPr>
                <w:sz w:val="16"/>
              </w:rPr>
              <w:t xml:space="preserve">i Díla dle </w:t>
            </w:r>
            <w:r w:rsidR="00E844FF" w:rsidRPr="00067A86">
              <w:rPr>
                <w:i/>
                <w:iCs/>
                <w:sz w:val="16"/>
              </w:rPr>
              <w:t>Harmonogram</w:t>
            </w:r>
            <w:r w:rsidR="008E47DF">
              <w:rPr>
                <w:i/>
                <w:iCs/>
                <w:sz w:val="16"/>
              </w:rPr>
              <w:t>u</w:t>
            </w:r>
            <w:r w:rsidRPr="00067A86">
              <w:rPr>
                <w:i/>
                <w:iCs/>
                <w:sz w:val="16"/>
              </w:rPr>
              <w:t xml:space="preserve"> plnění</w:t>
            </w:r>
            <w:r>
              <w:rPr>
                <w:sz w:val="16"/>
              </w:rPr>
              <w:t>.</w:t>
            </w:r>
            <w:r w:rsidR="00067A86">
              <w:rPr>
                <w:sz w:val="16"/>
              </w:rPr>
              <w:t xml:space="preserve"> </w:t>
            </w:r>
            <w:r w:rsidR="00D72E3B">
              <w:rPr>
                <w:sz w:val="16"/>
              </w:rPr>
              <w:t>Bude zajištěna p</w:t>
            </w:r>
            <w:r w:rsidRPr="00A703A2">
              <w:rPr>
                <w:sz w:val="16"/>
              </w:rPr>
              <w:t xml:space="preserve">růběžná aktualizace informací v </w:t>
            </w:r>
            <w:r w:rsidR="00D72E3B">
              <w:rPr>
                <w:sz w:val="16"/>
              </w:rPr>
              <w:t>IMS</w:t>
            </w:r>
            <w:r w:rsidRPr="00A703A2">
              <w:rPr>
                <w:sz w:val="16"/>
              </w:rPr>
              <w:t xml:space="preserve"> a</w:t>
            </w:r>
            <w:r>
              <w:rPr>
                <w:sz w:val="16"/>
              </w:rPr>
              <w:t> </w:t>
            </w:r>
            <w:r w:rsidRPr="00A703A2">
              <w:rPr>
                <w:sz w:val="16"/>
              </w:rPr>
              <w:t>informačních toků Projektového týmu a týmu Objednatele.</w:t>
            </w:r>
          </w:p>
        </w:tc>
        <w:tc>
          <w:tcPr>
            <w:tcW w:w="1071" w:type="dxa"/>
            <w:gridSpan w:val="2"/>
            <w:tcBorders>
              <w:top w:val="single" w:sz="2" w:space="0" w:color="auto"/>
              <w:bottom w:val="single" w:sz="2" w:space="0" w:color="auto"/>
            </w:tcBorders>
            <w:shd w:val="clear" w:color="auto" w:fill="auto"/>
          </w:tcPr>
          <w:p w14:paraId="0814F05E" w14:textId="77777777" w:rsidR="00A0629A" w:rsidRPr="00B46D03"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01912F91"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Pr>
          <w:p w14:paraId="48AE224E" w14:textId="1E660FAF" w:rsidR="00A0629A" w:rsidRPr="00A703A2" w:rsidRDefault="00A0629A" w:rsidP="00FF46C0">
            <w:pPr>
              <w:spacing w:before="20" w:after="20" w:line="276" w:lineRule="auto"/>
              <w:jc w:val="both"/>
              <w:rPr>
                <w:sz w:val="16"/>
              </w:rPr>
            </w:pPr>
            <w:r>
              <w:rPr>
                <w:sz w:val="16"/>
              </w:rPr>
              <w:t>Cíl 3.2</w:t>
            </w:r>
          </w:p>
        </w:tc>
        <w:tc>
          <w:tcPr>
            <w:tcW w:w="6366" w:type="dxa"/>
            <w:tcBorders>
              <w:top w:val="single" w:sz="2" w:space="0" w:color="auto"/>
              <w:bottom w:val="single" w:sz="2" w:space="0" w:color="auto"/>
            </w:tcBorders>
            <w:shd w:val="clear" w:color="auto" w:fill="auto"/>
            <w:vAlign w:val="center"/>
          </w:tcPr>
          <w:p w14:paraId="5B66DBB5" w14:textId="554681AF"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Návrh rozsahu </w:t>
            </w:r>
            <w:r w:rsidR="00253646">
              <w:rPr>
                <w:sz w:val="16"/>
              </w:rPr>
              <w:t>profesních</w:t>
            </w:r>
            <w:r>
              <w:rPr>
                <w:sz w:val="16"/>
              </w:rPr>
              <w:t xml:space="preserve"> DiMS viz také </w:t>
            </w:r>
            <w:r w:rsidRPr="009061D6">
              <w:rPr>
                <w:sz w:val="16"/>
              </w:rPr>
              <w:t>kap</w:t>
            </w:r>
            <w:r>
              <w:rPr>
                <w:sz w:val="16"/>
              </w:rPr>
              <w:t>.</w:t>
            </w:r>
            <w:r w:rsidRPr="009061D6">
              <w:rPr>
                <w:sz w:val="16"/>
              </w:rPr>
              <w:t xml:space="preserve"> 4.3. Přesn</w:t>
            </w:r>
            <w:r>
              <w:rPr>
                <w:sz w:val="16"/>
              </w:rPr>
              <w:t xml:space="preserve">é zařazení </w:t>
            </w:r>
            <w:r w:rsidR="00B93037">
              <w:rPr>
                <w:sz w:val="16"/>
              </w:rPr>
              <w:t xml:space="preserve">dílčích DiMS </w:t>
            </w:r>
            <w:r>
              <w:rPr>
                <w:sz w:val="16"/>
              </w:rPr>
              <w:t xml:space="preserve">jednotlivých objektů (SO/PS) dle objektové skladby do </w:t>
            </w:r>
            <w:r w:rsidR="009D66CB">
              <w:rPr>
                <w:sz w:val="16"/>
              </w:rPr>
              <w:t>profesních</w:t>
            </w:r>
            <w:r>
              <w:rPr>
                <w:sz w:val="16"/>
              </w:rPr>
              <w:t xml:space="preserve"> DiMS s využitím příloh</w:t>
            </w:r>
            <w:r w:rsidR="003E1F94">
              <w:rPr>
                <w:sz w:val="16"/>
              </w:rPr>
              <w:t>y</w:t>
            </w:r>
            <w:r>
              <w:rPr>
                <w:sz w:val="16"/>
              </w:rPr>
              <w:t xml:space="preserve"> </w:t>
            </w:r>
            <w:r w:rsidR="00CF1852">
              <w:rPr>
                <w:sz w:val="16"/>
              </w:rPr>
              <w:t>BEP</w:t>
            </w:r>
            <w:r w:rsidR="00393918">
              <w:rPr>
                <w:sz w:val="16"/>
              </w:rPr>
              <w:t xml:space="preserve"> </w:t>
            </w:r>
            <w:r w:rsidR="003E1F94">
              <w:rPr>
                <w:sz w:val="16"/>
              </w:rPr>
              <w:t xml:space="preserve">č. </w:t>
            </w:r>
            <w:r>
              <w:rPr>
                <w:sz w:val="16"/>
              </w:rPr>
              <w:t>2</w:t>
            </w:r>
            <w:r w:rsidR="003E1F94">
              <w:rPr>
                <w:sz w:val="16"/>
              </w:rPr>
              <w:t xml:space="preserve"> </w:t>
            </w:r>
            <w:r w:rsidR="003E1F94" w:rsidRPr="003E1F94">
              <w:rPr>
                <w:i/>
                <w:iCs/>
                <w:sz w:val="16"/>
              </w:rPr>
              <w:t>Struktura DiMS a odpovědné osoby</w:t>
            </w:r>
            <w:r w:rsidR="003E1F94">
              <w:rPr>
                <w:sz w:val="16"/>
              </w:rPr>
              <w:t>.</w:t>
            </w:r>
          </w:p>
        </w:tc>
        <w:tc>
          <w:tcPr>
            <w:tcW w:w="1071" w:type="dxa"/>
            <w:gridSpan w:val="2"/>
            <w:tcBorders>
              <w:top w:val="single" w:sz="2" w:space="0" w:color="auto"/>
              <w:bottom w:val="single" w:sz="2" w:space="0" w:color="auto"/>
            </w:tcBorders>
            <w:shd w:val="clear" w:color="auto" w:fill="auto"/>
          </w:tcPr>
          <w:p w14:paraId="140792A3" w14:textId="77777777" w:rsidR="00A0629A"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4733DB66"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Pr>
          <w:p w14:paraId="39DA7191" w14:textId="50641C8B" w:rsidR="00A0629A" w:rsidRPr="00A703A2" w:rsidRDefault="00A0629A" w:rsidP="00FF46C0">
            <w:pPr>
              <w:spacing w:before="20" w:after="20" w:line="276" w:lineRule="auto"/>
              <w:jc w:val="both"/>
              <w:rPr>
                <w:sz w:val="16"/>
              </w:rPr>
            </w:pPr>
            <w:r>
              <w:rPr>
                <w:sz w:val="16"/>
              </w:rPr>
              <w:t>Cíl 3.3</w:t>
            </w:r>
          </w:p>
        </w:tc>
        <w:tc>
          <w:tcPr>
            <w:tcW w:w="6366" w:type="dxa"/>
            <w:tcBorders>
              <w:top w:val="single" w:sz="2" w:space="0" w:color="auto"/>
              <w:bottom w:val="single" w:sz="2" w:space="0" w:color="auto"/>
            </w:tcBorders>
            <w:shd w:val="clear" w:color="auto" w:fill="auto"/>
            <w:vAlign w:val="center"/>
          </w:tcPr>
          <w:p w14:paraId="0C43A1BF" w14:textId="2089DF09"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Návrh rozsahu a obsahové náplně s</w:t>
            </w:r>
            <w:r w:rsidRPr="00FC4E82">
              <w:rPr>
                <w:sz w:val="16"/>
              </w:rPr>
              <w:t>družený</w:t>
            </w:r>
            <w:r>
              <w:rPr>
                <w:sz w:val="16"/>
              </w:rPr>
              <w:t>ch</w:t>
            </w:r>
            <w:r w:rsidRPr="00FC4E82">
              <w:rPr>
                <w:sz w:val="16"/>
              </w:rPr>
              <w:t xml:space="preserve"> DiMS (sDiMS)</w:t>
            </w:r>
            <w:r>
              <w:rPr>
                <w:sz w:val="16"/>
              </w:rPr>
              <w:t xml:space="preserve"> s využitím přílohy </w:t>
            </w:r>
            <w:r w:rsidR="00CF1852">
              <w:rPr>
                <w:sz w:val="16"/>
              </w:rPr>
              <w:t>BEP</w:t>
            </w:r>
            <w:r w:rsidR="00393918">
              <w:rPr>
                <w:sz w:val="16"/>
              </w:rPr>
              <w:t xml:space="preserve"> </w:t>
            </w:r>
            <w:r>
              <w:rPr>
                <w:sz w:val="16"/>
              </w:rPr>
              <w:t>č.</w:t>
            </w:r>
            <w:r w:rsidR="00393918" w:rsidRPr="00393918">
              <w:t> </w:t>
            </w:r>
            <w:r w:rsidR="003E1F94">
              <w:rPr>
                <w:sz w:val="16"/>
              </w:rPr>
              <w:t xml:space="preserve">2 </w:t>
            </w:r>
            <w:r w:rsidR="003E1F94" w:rsidRPr="003E1F94">
              <w:rPr>
                <w:i/>
                <w:iCs/>
                <w:sz w:val="16"/>
              </w:rPr>
              <w:t>Struktura DiMS a odpovědné osoby</w:t>
            </w:r>
            <w:r w:rsidR="003E1F94">
              <w:rPr>
                <w:i/>
                <w:iCs/>
                <w:sz w:val="16"/>
              </w:rPr>
              <w:t>.</w:t>
            </w:r>
          </w:p>
        </w:tc>
        <w:tc>
          <w:tcPr>
            <w:tcW w:w="1071" w:type="dxa"/>
            <w:gridSpan w:val="2"/>
            <w:tcBorders>
              <w:top w:val="single" w:sz="2" w:space="0" w:color="auto"/>
              <w:bottom w:val="single" w:sz="2" w:space="0" w:color="auto"/>
            </w:tcBorders>
            <w:shd w:val="clear" w:color="auto" w:fill="auto"/>
          </w:tcPr>
          <w:p w14:paraId="19A0C1B4" w14:textId="77777777" w:rsidR="00A0629A"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734E5C7A"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Borders>
              <w:bottom w:val="single" w:sz="2" w:space="0" w:color="auto"/>
            </w:tcBorders>
            <w:vAlign w:val="center"/>
          </w:tcPr>
          <w:p w14:paraId="3415B884" w14:textId="59B60F66" w:rsidR="00A0629A" w:rsidRPr="00A703A2" w:rsidRDefault="66F138E8" w:rsidP="00CD3E38">
            <w:pPr>
              <w:spacing w:before="20" w:after="20" w:line="276" w:lineRule="auto"/>
              <w:jc w:val="both"/>
              <w:rPr>
                <w:sz w:val="16"/>
                <w:szCs w:val="16"/>
              </w:rPr>
            </w:pPr>
            <w:r w:rsidRPr="16EB36B8">
              <w:rPr>
                <w:sz w:val="16"/>
                <w:szCs w:val="16"/>
              </w:rPr>
              <w:t>Cíl 3.4</w:t>
            </w:r>
          </w:p>
        </w:tc>
        <w:tc>
          <w:tcPr>
            <w:tcW w:w="6366" w:type="dxa"/>
            <w:tcBorders>
              <w:top w:val="single" w:sz="2" w:space="0" w:color="auto"/>
              <w:bottom w:val="single" w:sz="2" w:space="0" w:color="auto"/>
            </w:tcBorders>
            <w:shd w:val="clear" w:color="auto" w:fill="auto"/>
          </w:tcPr>
          <w:p w14:paraId="40546603" w14:textId="3A1932B9"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A703A2">
              <w:rPr>
                <w:sz w:val="16"/>
              </w:rPr>
              <w:t>V</w:t>
            </w:r>
            <w:r w:rsidR="00393918" w:rsidRPr="00393918">
              <w:t> </w:t>
            </w:r>
            <w:r w:rsidRPr="00A703A2">
              <w:rPr>
                <w:sz w:val="16"/>
              </w:rPr>
              <w:t>rámci postupného zpracová</w:t>
            </w:r>
            <w:r w:rsidR="00393918">
              <w:rPr>
                <w:sz w:val="16"/>
              </w:rPr>
              <w:t>vá</w:t>
            </w:r>
            <w:r w:rsidRPr="00A703A2">
              <w:rPr>
                <w:sz w:val="16"/>
              </w:rPr>
              <w:t xml:space="preserve">ní a projednávání </w:t>
            </w:r>
            <w:r>
              <w:rPr>
                <w:sz w:val="16"/>
              </w:rPr>
              <w:t>DiMS</w:t>
            </w:r>
            <w:r w:rsidRPr="00A703A2">
              <w:rPr>
                <w:sz w:val="16"/>
              </w:rPr>
              <w:t xml:space="preserve"> bude prováděn</w:t>
            </w:r>
            <w:r>
              <w:rPr>
                <w:sz w:val="16"/>
              </w:rPr>
              <w:t>a</w:t>
            </w:r>
            <w:r w:rsidRPr="00A703A2">
              <w:rPr>
                <w:sz w:val="16"/>
              </w:rPr>
              <w:t xml:space="preserve"> detekce kolizí a prostorové koordinace v rozsahu předmětu plnění Díla.</w:t>
            </w:r>
          </w:p>
          <w:p w14:paraId="52EAD920" w14:textId="66AFE337" w:rsidR="00A0629A" w:rsidRPr="00A703A2" w:rsidRDefault="00A0629A" w:rsidP="00FF46C0">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rPr>
            </w:pPr>
            <w:r w:rsidRPr="00A703A2">
              <w:rPr>
                <w:sz w:val="16"/>
              </w:rPr>
              <w:t>Výstupem bude protokol se zaznamenanými kolizemi a způsob vypořádání</w:t>
            </w:r>
            <w:r>
              <w:rPr>
                <w:sz w:val="16"/>
              </w:rPr>
              <w:t xml:space="preserve"> v souladu s požadavky kap. </w:t>
            </w:r>
            <w:r w:rsidR="00625613">
              <w:rPr>
                <w:sz w:val="16"/>
              </w:rPr>
              <w:t>6</w:t>
            </w:r>
            <w:r w:rsidR="005403B2">
              <w:rPr>
                <w:sz w:val="16"/>
              </w:rPr>
              <w:t>.2</w:t>
            </w:r>
            <w:r w:rsidR="001C6AEE">
              <w:rPr>
                <w:sz w:val="16"/>
              </w:rPr>
              <w:t xml:space="preserve"> EIR.</w:t>
            </w:r>
          </w:p>
        </w:tc>
        <w:tc>
          <w:tcPr>
            <w:tcW w:w="1071" w:type="dxa"/>
            <w:gridSpan w:val="2"/>
            <w:tcBorders>
              <w:top w:val="single" w:sz="2" w:space="0" w:color="auto"/>
              <w:bottom w:val="single" w:sz="2" w:space="0" w:color="auto"/>
            </w:tcBorders>
            <w:shd w:val="clear" w:color="auto" w:fill="auto"/>
          </w:tcPr>
          <w:p w14:paraId="16987F0A" w14:textId="77777777" w:rsidR="00A0629A" w:rsidRPr="00B46D03" w:rsidRDefault="00A0629A"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137B7C" w:rsidRPr="00B46D03" w14:paraId="0181D95A" w14:textId="77777777" w:rsidTr="16EB36B8">
        <w:trPr>
          <w:gridAfter w:val="1"/>
          <w:wAfter w:w="18" w:type="dxa"/>
        </w:trPr>
        <w:tc>
          <w:tcPr>
            <w:cnfStyle w:val="001000000000" w:firstRow="0" w:lastRow="0" w:firstColumn="1" w:lastColumn="0" w:oddVBand="0" w:evenVBand="0" w:oddHBand="0" w:evenHBand="0" w:firstRowFirstColumn="0" w:firstRowLastColumn="0" w:lastRowFirstColumn="0" w:lastRowLastColumn="0"/>
            <w:tcW w:w="709" w:type="dxa"/>
            <w:gridSpan w:val="2"/>
            <w:tcBorders>
              <w:top w:val="single" w:sz="2" w:space="0" w:color="auto"/>
              <w:bottom w:val="single" w:sz="4" w:space="0" w:color="auto"/>
            </w:tcBorders>
            <w:vAlign w:val="center"/>
          </w:tcPr>
          <w:p w14:paraId="644203BB" w14:textId="56DABDD1" w:rsidR="00137B7C" w:rsidRDefault="4EC020D6" w:rsidP="00CD3E38">
            <w:pPr>
              <w:spacing w:before="20" w:after="20" w:line="276" w:lineRule="auto"/>
              <w:jc w:val="both"/>
              <w:rPr>
                <w:sz w:val="16"/>
                <w:szCs w:val="16"/>
              </w:rPr>
            </w:pPr>
            <w:r w:rsidRPr="16EB36B8">
              <w:rPr>
                <w:sz w:val="16"/>
                <w:szCs w:val="16"/>
              </w:rPr>
              <w:t>Cíl 3.5</w:t>
            </w:r>
          </w:p>
        </w:tc>
        <w:tc>
          <w:tcPr>
            <w:tcW w:w="6366" w:type="dxa"/>
            <w:tcBorders>
              <w:top w:val="single" w:sz="2" w:space="0" w:color="auto"/>
              <w:bottom w:val="single" w:sz="4" w:space="0" w:color="auto"/>
            </w:tcBorders>
            <w:shd w:val="clear" w:color="auto" w:fill="auto"/>
          </w:tcPr>
          <w:p w14:paraId="53960EC0" w14:textId="3B9D294C" w:rsidR="00E72865" w:rsidRPr="00A703A2" w:rsidRDefault="60ADDBF3" w:rsidP="16EB36B8">
            <w:pPr>
              <w:spacing w:before="20" w:after="20" w:line="276" w:lineRule="auto"/>
              <w:jc w:val="both"/>
              <w:cnfStyle w:val="000000000000" w:firstRow="0" w:lastRow="0" w:firstColumn="0" w:lastColumn="0" w:oddVBand="0" w:evenVBand="0" w:oddHBand="0" w:evenHBand="0" w:firstRowFirstColumn="0" w:firstRowLastColumn="0" w:lastRowFirstColumn="0" w:lastRowLastColumn="0"/>
              <w:rPr>
                <w:sz w:val="16"/>
                <w:szCs w:val="16"/>
              </w:rPr>
            </w:pPr>
            <w:r w:rsidRPr="16EB36B8">
              <w:rPr>
                <w:sz w:val="16"/>
                <w:szCs w:val="16"/>
              </w:rPr>
              <w:t>D</w:t>
            </w:r>
            <w:r w:rsidR="055E815D" w:rsidRPr="16EB36B8">
              <w:rPr>
                <w:sz w:val="16"/>
                <w:szCs w:val="16"/>
              </w:rPr>
              <w:t xml:space="preserve">odavatel předloží testovací vzorek </w:t>
            </w:r>
            <w:r w:rsidR="4FCA1937" w:rsidRPr="16EB36B8">
              <w:rPr>
                <w:sz w:val="16"/>
                <w:szCs w:val="16"/>
              </w:rPr>
              <w:t xml:space="preserve">DiMS </w:t>
            </w:r>
            <w:r w:rsidR="000E099B">
              <w:rPr>
                <w:sz w:val="16"/>
                <w:szCs w:val="16"/>
              </w:rPr>
              <w:t>dle Harmonogramu plnění</w:t>
            </w:r>
            <w:r w:rsidR="00001A7A">
              <w:rPr>
                <w:sz w:val="16"/>
                <w:szCs w:val="16"/>
              </w:rPr>
              <w:t xml:space="preserve"> před začátkem modelovacích prací</w:t>
            </w:r>
            <w:r w:rsidR="16B3E996" w:rsidRPr="16EB36B8">
              <w:rPr>
                <w:sz w:val="16"/>
                <w:szCs w:val="16"/>
              </w:rPr>
              <w:t xml:space="preserve"> </w:t>
            </w:r>
            <w:r w:rsidR="4FCA1937" w:rsidRPr="16EB36B8">
              <w:rPr>
                <w:sz w:val="16"/>
                <w:szCs w:val="16"/>
              </w:rPr>
              <w:t>pro</w:t>
            </w:r>
            <w:r w:rsidR="00E26DA8">
              <w:rPr>
                <w:sz w:val="16"/>
                <w:szCs w:val="16"/>
              </w:rPr>
              <w:t> </w:t>
            </w:r>
            <w:r w:rsidR="071AF62B" w:rsidRPr="16EB36B8">
              <w:rPr>
                <w:sz w:val="16"/>
                <w:szCs w:val="16"/>
              </w:rPr>
              <w:t>ov</w:t>
            </w:r>
            <w:r w:rsidR="6AF42C22" w:rsidRPr="16EB36B8">
              <w:rPr>
                <w:sz w:val="16"/>
                <w:szCs w:val="16"/>
              </w:rPr>
              <w:t>ě</w:t>
            </w:r>
            <w:r w:rsidR="071AF62B" w:rsidRPr="16EB36B8">
              <w:rPr>
                <w:sz w:val="16"/>
                <w:szCs w:val="16"/>
              </w:rPr>
              <w:t>ření správné aplikace</w:t>
            </w:r>
            <w:r w:rsidR="09B4B7E5" w:rsidRPr="16EB36B8">
              <w:rPr>
                <w:sz w:val="16"/>
                <w:szCs w:val="16"/>
              </w:rPr>
              <w:t xml:space="preserve"> </w:t>
            </w:r>
            <w:r w:rsidR="071AF62B" w:rsidRPr="16EB36B8">
              <w:rPr>
                <w:sz w:val="16"/>
                <w:szCs w:val="16"/>
              </w:rPr>
              <w:t>požadav</w:t>
            </w:r>
            <w:r w:rsidR="6AF42C22" w:rsidRPr="16EB36B8">
              <w:rPr>
                <w:sz w:val="16"/>
                <w:szCs w:val="16"/>
              </w:rPr>
              <w:t>ků na</w:t>
            </w:r>
            <w:r w:rsidR="00001A7A">
              <w:rPr>
                <w:sz w:val="16"/>
                <w:szCs w:val="16"/>
              </w:rPr>
              <w:t> </w:t>
            </w:r>
            <w:r w:rsidR="2ACEEF84" w:rsidRPr="16EB36B8">
              <w:rPr>
                <w:sz w:val="16"/>
                <w:szCs w:val="16"/>
              </w:rPr>
              <w:t xml:space="preserve">obsah a formu zápisu </w:t>
            </w:r>
            <w:r w:rsidR="2DEED3FF" w:rsidRPr="16EB36B8">
              <w:rPr>
                <w:sz w:val="16"/>
                <w:szCs w:val="16"/>
              </w:rPr>
              <w:t>negrafický</w:t>
            </w:r>
            <w:r w:rsidR="1F5F42B7" w:rsidRPr="16EB36B8">
              <w:rPr>
                <w:sz w:val="16"/>
                <w:szCs w:val="16"/>
              </w:rPr>
              <w:t>ch</w:t>
            </w:r>
            <w:r w:rsidR="2DEED3FF" w:rsidRPr="16EB36B8">
              <w:rPr>
                <w:sz w:val="16"/>
                <w:szCs w:val="16"/>
              </w:rPr>
              <w:t xml:space="preserve"> in</w:t>
            </w:r>
            <w:r w:rsidR="253A75E2" w:rsidRPr="16EB36B8">
              <w:rPr>
                <w:sz w:val="16"/>
                <w:szCs w:val="16"/>
              </w:rPr>
              <w:t>formací</w:t>
            </w:r>
            <w:r w:rsidR="3A18D4D3" w:rsidRPr="16EB36B8">
              <w:rPr>
                <w:sz w:val="16"/>
                <w:szCs w:val="16"/>
              </w:rPr>
              <w:t xml:space="preserve">. Vzorek musí </w:t>
            </w:r>
            <w:r w:rsidR="04113BDC" w:rsidRPr="16EB36B8">
              <w:rPr>
                <w:sz w:val="16"/>
                <w:szCs w:val="16"/>
              </w:rPr>
              <w:t xml:space="preserve">úspěšně </w:t>
            </w:r>
            <w:r w:rsidR="3A18D4D3" w:rsidRPr="16EB36B8">
              <w:rPr>
                <w:sz w:val="16"/>
                <w:szCs w:val="16"/>
              </w:rPr>
              <w:t xml:space="preserve">projít </w:t>
            </w:r>
            <w:r w:rsidR="49FE8721" w:rsidRPr="16EB36B8">
              <w:rPr>
                <w:sz w:val="16"/>
                <w:szCs w:val="16"/>
              </w:rPr>
              <w:t xml:space="preserve">všemi </w:t>
            </w:r>
            <w:r w:rsidR="153C42CA" w:rsidRPr="16EB36B8">
              <w:rPr>
                <w:sz w:val="16"/>
                <w:szCs w:val="16"/>
              </w:rPr>
              <w:t>ú</w:t>
            </w:r>
            <w:r w:rsidR="49FE8721" w:rsidRPr="16EB36B8">
              <w:rPr>
                <w:sz w:val="16"/>
                <w:szCs w:val="16"/>
              </w:rPr>
              <w:t>rovn</w:t>
            </w:r>
            <w:r w:rsidR="153C42CA" w:rsidRPr="16EB36B8">
              <w:rPr>
                <w:sz w:val="16"/>
                <w:szCs w:val="16"/>
              </w:rPr>
              <w:t>ě</w:t>
            </w:r>
            <w:r w:rsidR="49FE8721" w:rsidRPr="16EB36B8">
              <w:rPr>
                <w:sz w:val="16"/>
                <w:szCs w:val="16"/>
              </w:rPr>
              <w:t>mi kontroly dle kap.</w:t>
            </w:r>
            <w:r w:rsidR="153C42CA" w:rsidRPr="16EB36B8">
              <w:rPr>
                <w:sz w:val="16"/>
                <w:szCs w:val="16"/>
              </w:rPr>
              <w:t xml:space="preserve"> </w:t>
            </w:r>
            <w:r w:rsidR="613C830C" w:rsidRPr="16EB36B8">
              <w:rPr>
                <w:sz w:val="16"/>
                <w:szCs w:val="16"/>
              </w:rPr>
              <w:t>6.1</w:t>
            </w:r>
            <w:r w:rsidR="153C42CA" w:rsidRPr="16EB36B8">
              <w:rPr>
                <w:sz w:val="16"/>
                <w:szCs w:val="16"/>
              </w:rPr>
              <w:t xml:space="preserve"> EIR</w:t>
            </w:r>
            <w:r w:rsidR="40E3AF96" w:rsidRPr="16EB36B8">
              <w:rPr>
                <w:sz w:val="16"/>
                <w:szCs w:val="16"/>
              </w:rPr>
              <w:t>,</w:t>
            </w:r>
            <w:r w:rsidR="27DCBCEC" w:rsidRPr="16EB36B8">
              <w:rPr>
                <w:sz w:val="16"/>
                <w:szCs w:val="16"/>
              </w:rPr>
              <w:t xml:space="preserve"> aby b</w:t>
            </w:r>
            <w:r w:rsidR="3769C8CC" w:rsidRPr="16EB36B8">
              <w:rPr>
                <w:sz w:val="16"/>
                <w:szCs w:val="16"/>
              </w:rPr>
              <w:t>yl schválen.</w:t>
            </w:r>
            <w:r w:rsidR="1F5F42B7" w:rsidRPr="16EB36B8">
              <w:rPr>
                <w:sz w:val="16"/>
                <w:szCs w:val="16"/>
              </w:rPr>
              <w:t xml:space="preserve"> </w:t>
            </w:r>
            <w:r w:rsidR="04113BDC" w:rsidRPr="16EB36B8">
              <w:rPr>
                <w:sz w:val="16"/>
                <w:szCs w:val="16"/>
              </w:rPr>
              <w:t>Jeho o</w:t>
            </w:r>
            <w:r w:rsidR="2FA8C3E1" w:rsidRPr="16EB36B8">
              <w:rPr>
                <w:sz w:val="16"/>
                <w:szCs w:val="16"/>
              </w:rPr>
              <w:t>bsah</w:t>
            </w:r>
            <w:r w:rsidR="3745265C" w:rsidRPr="16EB36B8">
              <w:rPr>
                <w:sz w:val="16"/>
                <w:szCs w:val="16"/>
              </w:rPr>
              <w:t xml:space="preserve"> </w:t>
            </w:r>
            <w:r w:rsidR="2FA8C3E1" w:rsidRPr="16EB36B8">
              <w:rPr>
                <w:sz w:val="16"/>
                <w:szCs w:val="16"/>
              </w:rPr>
              <w:t>i</w:t>
            </w:r>
            <w:r w:rsidR="5A29FF8F" w:rsidRPr="16EB36B8">
              <w:rPr>
                <w:sz w:val="16"/>
                <w:szCs w:val="16"/>
              </w:rPr>
              <w:t> </w:t>
            </w:r>
            <w:r w:rsidR="2FA8C3E1" w:rsidRPr="16EB36B8">
              <w:rPr>
                <w:sz w:val="16"/>
                <w:szCs w:val="16"/>
              </w:rPr>
              <w:t xml:space="preserve">rozsah bude </w:t>
            </w:r>
            <w:r w:rsidR="4D6CFD59" w:rsidRPr="16EB36B8">
              <w:rPr>
                <w:sz w:val="16"/>
                <w:szCs w:val="16"/>
              </w:rPr>
              <w:t xml:space="preserve">předem </w:t>
            </w:r>
            <w:r w:rsidR="2FA8C3E1" w:rsidRPr="16EB36B8">
              <w:rPr>
                <w:sz w:val="16"/>
                <w:szCs w:val="16"/>
              </w:rPr>
              <w:t>projednán a</w:t>
            </w:r>
            <w:r w:rsidR="00E26DA8">
              <w:rPr>
                <w:sz w:val="16"/>
                <w:szCs w:val="16"/>
              </w:rPr>
              <w:t> </w:t>
            </w:r>
            <w:r w:rsidR="4D6CFD59" w:rsidRPr="16EB36B8">
              <w:rPr>
                <w:sz w:val="16"/>
                <w:szCs w:val="16"/>
              </w:rPr>
              <w:t>odsouhlasen Objednatelem</w:t>
            </w:r>
            <w:r w:rsidR="2473415C" w:rsidRPr="16EB36B8">
              <w:rPr>
                <w:sz w:val="16"/>
                <w:szCs w:val="16"/>
              </w:rPr>
              <w:t>.</w:t>
            </w:r>
          </w:p>
        </w:tc>
        <w:tc>
          <w:tcPr>
            <w:tcW w:w="1071" w:type="dxa"/>
            <w:gridSpan w:val="2"/>
            <w:tcBorders>
              <w:top w:val="single" w:sz="2" w:space="0" w:color="auto"/>
              <w:bottom w:val="single" w:sz="4" w:space="0" w:color="auto"/>
            </w:tcBorders>
            <w:shd w:val="clear" w:color="auto" w:fill="auto"/>
          </w:tcPr>
          <w:p w14:paraId="3EC0B238" w14:textId="4B40E854" w:rsidR="00137B7C" w:rsidRDefault="00B659F6" w:rsidP="00FF46C0">
            <w:pPr>
              <w:spacing w:before="20" w:after="20" w:line="276"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7814C796" w14:textId="77777777" w:rsidTr="16EB36B8">
        <w:tc>
          <w:tcPr>
            <w:cnfStyle w:val="001000000000" w:firstRow="0" w:lastRow="0" w:firstColumn="1" w:lastColumn="0" w:oddVBand="0" w:evenVBand="0" w:oddHBand="0" w:evenHBand="0" w:firstRowFirstColumn="0" w:firstRowLastColumn="0" w:lastRowFirstColumn="0" w:lastRowLastColumn="0"/>
            <w:tcW w:w="709" w:type="dxa"/>
            <w:gridSpan w:val="2"/>
            <w:tcBorders>
              <w:right w:val="nil"/>
            </w:tcBorders>
            <w:shd w:val="clear" w:color="auto" w:fill="F2F2F2" w:themeFill="background1" w:themeFillShade="F2"/>
          </w:tcPr>
          <w:p w14:paraId="4CA76A8C" w14:textId="37CEC7FA" w:rsidR="00A0629A" w:rsidRDefault="00A0629A" w:rsidP="00A0629A">
            <w:pPr>
              <w:spacing w:before="40" w:after="40" w:line="276" w:lineRule="auto"/>
              <w:jc w:val="center"/>
              <w:rPr>
                <w:sz w:val="16"/>
              </w:rPr>
            </w:pPr>
            <w:r>
              <w:rPr>
                <w:b/>
                <w:sz w:val="16"/>
              </w:rPr>
              <w:t>C</w:t>
            </w:r>
            <w:r w:rsidRPr="00B46D03">
              <w:rPr>
                <w:b/>
                <w:sz w:val="16"/>
              </w:rPr>
              <w:t xml:space="preserve">ÍL </w:t>
            </w:r>
            <w:r>
              <w:rPr>
                <w:b/>
                <w:sz w:val="16"/>
              </w:rPr>
              <w:t>4</w:t>
            </w:r>
          </w:p>
        </w:tc>
        <w:tc>
          <w:tcPr>
            <w:tcW w:w="6366" w:type="dxa"/>
            <w:tcBorders>
              <w:top w:val="single" w:sz="2" w:space="0" w:color="auto"/>
              <w:left w:val="nil"/>
              <w:bottom w:val="single" w:sz="2" w:space="0" w:color="auto"/>
              <w:right w:val="nil"/>
            </w:tcBorders>
            <w:shd w:val="clear" w:color="auto" w:fill="F2F2F2" w:themeFill="background1" w:themeFillShade="F2"/>
          </w:tcPr>
          <w:p w14:paraId="4DAF5486" w14:textId="777455A5" w:rsidR="00A0629A" w:rsidRPr="00A703A2" w:rsidRDefault="00A0629A" w:rsidP="00A0629A">
            <w:pPr>
              <w:spacing w:before="40" w:after="40" w:line="276" w:lineRule="auto"/>
              <w:cnfStyle w:val="000000000000" w:firstRow="0" w:lastRow="0" w:firstColumn="0" w:lastColumn="0" w:oddVBand="0" w:evenVBand="0" w:oddHBand="0" w:evenHBand="0" w:firstRowFirstColumn="0" w:firstRowLastColumn="0" w:lastRowFirstColumn="0" w:lastRowLastColumn="0"/>
              <w:rPr>
                <w:sz w:val="16"/>
              </w:rPr>
            </w:pPr>
            <w:r>
              <w:rPr>
                <w:b/>
                <w:sz w:val="16"/>
                <w:szCs w:val="16"/>
              </w:rPr>
              <w:t xml:space="preserve">Ostatní </w:t>
            </w:r>
            <w:r w:rsidR="00D84A93">
              <w:rPr>
                <w:b/>
                <w:sz w:val="16"/>
                <w:szCs w:val="16"/>
              </w:rPr>
              <w:t>cíle</w:t>
            </w:r>
          </w:p>
        </w:tc>
        <w:tc>
          <w:tcPr>
            <w:tcW w:w="1089" w:type="dxa"/>
            <w:gridSpan w:val="3"/>
            <w:tcBorders>
              <w:top w:val="single" w:sz="2" w:space="0" w:color="auto"/>
              <w:left w:val="nil"/>
              <w:bottom w:val="single" w:sz="2" w:space="0" w:color="auto"/>
            </w:tcBorders>
            <w:shd w:val="clear" w:color="auto" w:fill="F2F2F2" w:themeFill="background1" w:themeFillShade="F2"/>
          </w:tcPr>
          <w:p w14:paraId="5A4A8673" w14:textId="77777777" w:rsidR="00A0629A" w:rsidRDefault="00A0629A" w:rsidP="00A0629A">
            <w:pPr>
              <w:spacing w:before="40" w:after="40" w:line="276" w:lineRule="auto"/>
              <w:jc w:val="center"/>
              <w:cnfStyle w:val="000000000000" w:firstRow="0" w:lastRow="0" w:firstColumn="0" w:lastColumn="0" w:oddVBand="0" w:evenVBand="0" w:oddHBand="0" w:evenHBand="0" w:firstRowFirstColumn="0" w:firstRowLastColumn="0" w:lastRowFirstColumn="0" w:lastRowLastColumn="0"/>
              <w:rPr>
                <w:b/>
                <w:sz w:val="16"/>
              </w:rPr>
            </w:pPr>
          </w:p>
        </w:tc>
      </w:tr>
      <w:tr w:rsidR="00A0629A" w:rsidRPr="00B46D03" w14:paraId="4F3D878F" w14:textId="77777777" w:rsidTr="16EB36B8">
        <w:tc>
          <w:tcPr>
            <w:cnfStyle w:val="001000000000" w:firstRow="0" w:lastRow="0" w:firstColumn="1" w:lastColumn="0" w:oddVBand="0" w:evenVBand="0" w:oddHBand="0" w:evenHBand="0" w:firstRowFirstColumn="0" w:firstRowLastColumn="0" w:lastRowFirstColumn="0" w:lastRowLastColumn="0"/>
            <w:tcW w:w="709" w:type="dxa"/>
            <w:gridSpan w:val="2"/>
            <w:tcBorders>
              <w:top w:val="single" w:sz="2" w:space="0" w:color="auto"/>
              <w:bottom w:val="single" w:sz="2" w:space="0" w:color="auto"/>
            </w:tcBorders>
          </w:tcPr>
          <w:p w14:paraId="220212C6" w14:textId="1DCD0393" w:rsidR="00A0629A" w:rsidRPr="008A5F0D" w:rsidRDefault="00A0629A" w:rsidP="00FF46C0">
            <w:pPr>
              <w:spacing w:before="20" w:after="20" w:line="300" w:lineRule="auto"/>
              <w:rPr>
                <w:rFonts w:asciiTheme="minorHAnsi" w:hAnsiTheme="minorHAnsi"/>
                <w:b/>
                <w:sz w:val="16"/>
              </w:rPr>
            </w:pPr>
            <w:r w:rsidRPr="001F30AD">
              <w:rPr>
                <w:sz w:val="16"/>
              </w:rPr>
              <w:t xml:space="preserve">Cíl </w:t>
            </w:r>
            <w:r>
              <w:rPr>
                <w:sz w:val="16"/>
              </w:rPr>
              <w:t>4.1</w:t>
            </w:r>
          </w:p>
        </w:tc>
        <w:tc>
          <w:tcPr>
            <w:tcW w:w="6366" w:type="dxa"/>
            <w:tcBorders>
              <w:top w:val="single" w:sz="2" w:space="0" w:color="auto"/>
              <w:bottom w:val="single" w:sz="2" w:space="0" w:color="auto"/>
            </w:tcBorders>
            <w:shd w:val="clear" w:color="auto" w:fill="auto"/>
            <w:vAlign w:val="center"/>
          </w:tcPr>
          <w:p w14:paraId="187CF5BC" w14:textId="3DBDBB1F" w:rsidR="00A0629A" w:rsidRPr="00714F63" w:rsidRDefault="00A0629A" w:rsidP="00FF46C0">
            <w:pPr>
              <w:spacing w:before="20" w:after="20" w:line="300" w:lineRule="auto"/>
              <w:jc w:val="both"/>
              <w:cnfStyle w:val="000000000000" w:firstRow="0" w:lastRow="0" w:firstColumn="0" w:lastColumn="0" w:oddVBand="0" w:evenVBand="0" w:oddHBand="0" w:evenHBand="0" w:firstRowFirstColumn="0" w:firstRowLastColumn="0" w:lastRowFirstColumn="0" w:lastRowLastColumn="0"/>
            </w:pPr>
            <w:r w:rsidRPr="00201ED4">
              <w:rPr>
                <w:rFonts w:asciiTheme="minorHAnsi" w:hAnsiTheme="minorHAnsi"/>
                <w:bCs/>
                <w:sz w:val="16"/>
              </w:rPr>
              <w:t>Vypracování Závěrečné hodnotící zprávy v</w:t>
            </w:r>
            <w:r>
              <w:rPr>
                <w:rFonts w:asciiTheme="minorHAnsi" w:hAnsiTheme="minorHAnsi"/>
                <w:bCs/>
                <w:sz w:val="16"/>
              </w:rPr>
              <w:t> </w:t>
            </w:r>
            <w:r w:rsidRPr="00201ED4">
              <w:rPr>
                <w:rFonts w:asciiTheme="minorHAnsi" w:hAnsiTheme="minorHAnsi"/>
                <w:bCs/>
                <w:sz w:val="16"/>
              </w:rPr>
              <w:t>rozsahu</w:t>
            </w:r>
            <w:r>
              <w:rPr>
                <w:rFonts w:asciiTheme="minorHAnsi" w:hAnsiTheme="minorHAnsi"/>
                <w:bCs/>
                <w:sz w:val="16"/>
              </w:rPr>
              <w:t xml:space="preserve"> </w:t>
            </w:r>
            <w:r w:rsidRPr="002F5046">
              <w:rPr>
                <w:sz w:val="16"/>
                <w:szCs w:val="20"/>
              </w:rPr>
              <w:t>vyhodnocení postupu implementace procesu BIM v projektu, včetně popisu kladných a záporných zkušeností s implementací.</w:t>
            </w:r>
          </w:p>
        </w:tc>
        <w:tc>
          <w:tcPr>
            <w:tcW w:w="1089" w:type="dxa"/>
            <w:gridSpan w:val="3"/>
            <w:tcBorders>
              <w:top w:val="single" w:sz="2" w:space="0" w:color="auto"/>
              <w:bottom w:val="single" w:sz="2" w:space="0" w:color="auto"/>
            </w:tcBorders>
            <w:shd w:val="clear" w:color="auto" w:fill="auto"/>
          </w:tcPr>
          <w:p w14:paraId="0CEBDB02" w14:textId="77777777" w:rsidR="00A0629A" w:rsidRPr="00B46D03" w:rsidRDefault="00A0629A" w:rsidP="00FF46C0">
            <w:pPr>
              <w:spacing w:before="20" w:after="20" w:line="300"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A0629A" w:rsidRPr="00B46D03" w14:paraId="4F305200" w14:textId="77777777" w:rsidTr="16EB36B8">
        <w:tc>
          <w:tcPr>
            <w:cnfStyle w:val="001000000000" w:firstRow="0" w:lastRow="0" w:firstColumn="1" w:lastColumn="0" w:oddVBand="0" w:evenVBand="0" w:oddHBand="0" w:evenHBand="0" w:firstRowFirstColumn="0" w:firstRowLastColumn="0" w:lastRowFirstColumn="0" w:lastRowLastColumn="0"/>
            <w:tcW w:w="709" w:type="dxa"/>
            <w:gridSpan w:val="2"/>
            <w:tcBorders>
              <w:top w:val="single" w:sz="2" w:space="0" w:color="auto"/>
              <w:bottom w:val="single" w:sz="4" w:space="0" w:color="auto"/>
            </w:tcBorders>
          </w:tcPr>
          <w:p w14:paraId="180D4048" w14:textId="3C784FF1" w:rsidR="00A0629A" w:rsidRPr="001F30AD" w:rsidRDefault="00A0629A" w:rsidP="00FF46C0">
            <w:pPr>
              <w:spacing w:before="20" w:after="20" w:line="300" w:lineRule="auto"/>
              <w:rPr>
                <w:sz w:val="16"/>
              </w:rPr>
            </w:pPr>
            <w:r w:rsidRPr="001F30AD">
              <w:rPr>
                <w:sz w:val="16"/>
              </w:rPr>
              <w:t xml:space="preserve">Cíl </w:t>
            </w:r>
            <w:r>
              <w:rPr>
                <w:sz w:val="16"/>
              </w:rPr>
              <w:t>4.2</w:t>
            </w:r>
          </w:p>
        </w:tc>
        <w:tc>
          <w:tcPr>
            <w:tcW w:w="6366" w:type="dxa"/>
            <w:tcBorders>
              <w:top w:val="single" w:sz="2" w:space="0" w:color="auto"/>
              <w:bottom w:val="single" w:sz="4" w:space="0" w:color="auto"/>
            </w:tcBorders>
            <w:shd w:val="clear" w:color="auto" w:fill="auto"/>
            <w:vAlign w:val="center"/>
          </w:tcPr>
          <w:p w14:paraId="4F67CD71" w14:textId="66DA7446" w:rsidR="00A0629A" w:rsidRPr="00201ED4" w:rsidRDefault="00A0629A" w:rsidP="00FF46C0">
            <w:pPr>
              <w:spacing w:before="20" w:after="20" w:line="30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bCs/>
                <w:sz w:val="16"/>
              </w:rPr>
            </w:pPr>
            <w:r>
              <w:rPr>
                <w:rFonts w:asciiTheme="minorHAnsi" w:hAnsiTheme="minorHAnsi"/>
                <w:bCs/>
                <w:sz w:val="16"/>
              </w:rPr>
              <w:t>Návrh na doplnění datových standardů o zatím nedefinované typy elementů. Dodavatel odevzdá seznam navrhovaných názvů typů elementů a šablon vlastností.</w:t>
            </w:r>
          </w:p>
        </w:tc>
        <w:tc>
          <w:tcPr>
            <w:tcW w:w="1089" w:type="dxa"/>
            <w:gridSpan w:val="3"/>
            <w:tcBorders>
              <w:top w:val="single" w:sz="2" w:space="0" w:color="auto"/>
              <w:bottom w:val="single" w:sz="4" w:space="0" w:color="auto"/>
            </w:tcBorders>
            <w:shd w:val="clear" w:color="auto" w:fill="auto"/>
          </w:tcPr>
          <w:p w14:paraId="5C41463C" w14:textId="43BE4BC3" w:rsidR="00A0629A" w:rsidRDefault="00A0629A" w:rsidP="00FF46C0">
            <w:pPr>
              <w:spacing w:before="20" w:after="20" w:line="300" w:lineRule="auto"/>
              <w:jc w:val="center"/>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bl>
    <w:p w14:paraId="4C30E76D" w14:textId="1D1D3C1C" w:rsidR="00FC7703" w:rsidRDefault="00FC7703" w:rsidP="00FC7703"/>
    <w:p w14:paraId="0597C55C" w14:textId="77777777" w:rsidR="00FC7703" w:rsidRDefault="00FC7703">
      <w:r>
        <w:br w:type="page"/>
      </w:r>
    </w:p>
    <w:p w14:paraId="25BCB0CC" w14:textId="0447A927" w:rsidR="00371085" w:rsidRDefault="00371085" w:rsidP="00371085">
      <w:pPr>
        <w:pStyle w:val="Nadpis2-1"/>
        <w:keepNext w:val="0"/>
        <w:widowControl w:val="0"/>
      </w:pPr>
      <w:bookmarkStart w:id="36" w:name="_Toc180428365"/>
      <w:r>
        <w:lastRenderedPageBreak/>
        <w:t>Informační model stavby</w:t>
      </w:r>
      <w:bookmarkEnd w:id="36"/>
    </w:p>
    <w:p w14:paraId="52D738E2" w14:textId="222D8DA3" w:rsidR="00C61850" w:rsidRDefault="00C61850" w:rsidP="00C61850">
      <w:pPr>
        <w:pStyle w:val="Nadpis2-2"/>
      </w:pPr>
      <w:bookmarkStart w:id="37" w:name="_Toc180428366"/>
      <w:r>
        <w:t xml:space="preserve">Obecné požadavky na </w:t>
      </w:r>
      <w:r w:rsidR="0031579E">
        <w:t>IMS</w:t>
      </w:r>
      <w:bookmarkEnd w:id="37"/>
    </w:p>
    <w:p w14:paraId="4E584903" w14:textId="3DE0DE90" w:rsidR="00990A16" w:rsidRPr="00280475" w:rsidRDefault="00C61850" w:rsidP="00990A16">
      <w:pPr>
        <w:pStyle w:val="Text2-1"/>
      </w:pPr>
      <w:r>
        <w:t>Dílo bude zpracov</w:t>
      </w:r>
      <w:r w:rsidR="001C6AEE">
        <w:t>á</w:t>
      </w:r>
      <w:r>
        <w:t>n</w:t>
      </w:r>
      <w:r w:rsidR="001C6AEE">
        <w:t>o</w:t>
      </w:r>
      <w:r>
        <w:t xml:space="preserve"> v plnohodnotném režimu BIM </w:t>
      </w:r>
      <w:r w:rsidR="008F338B">
        <w:t xml:space="preserve">na základě podmínek stanovených ve Smlouvě o dílo. </w:t>
      </w:r>
      <w:r w:rsidR="0091568C">
        <w:t xml:space="preserve">Na základě </w:t>
      </w:r>
      <w:r w:rsidR="0091568C" w:rsidRPr="0091568C">
        <w:rPr>
          <w:i/>
          <w:iCs/>
        </w:rPr>
        <w:t>Harmonogram</w:t>
      </w:r>
      <w:r w:rsidR="00B04436">
        <w:rPr>
          <w:i/>
          <w:iCs/>
        </w:rPr>
        <w:t>u</w:t>
      </w:r>
      <w:r w:rsidR="0091568C" w:rsidRPr="0091568C">
        <w:rPr>
          <w:i/>
          <w:iCs/>
        </w:rPr>
        <w:t xml:space="preserve"> plnění</w:t>
      </w:r>
      <w:r w:rsidR="0091568C">
        <w:rPr>
          <w:i/>
          <w:iCs/>
        </w:rPr>
        <w:t xml:space="preserve"> </w:t>
      </w:r>
      <w:r w:rsidR="0091568C">
        <w:t>bude projednán a</w:t>
      </w:r>
      <w:r w:rsidR="0091568C" w:rsidRPr="00393918">
        <w:t> </w:t>
      </w:r>
      <w:r w:rsidR="0091568C">
        <w:t>schválen Plán</w:t>
      </w:r>
      <w:r w:rsidR="00B04436">
        <w:t> </w:t>
      </w:r>
      <w:r w:rsidR="0091568C">
        <w:t>realizace BIM (BEP)</w:t>
      </w:r>
      <w:r w:rsidR="00B64861">
        <w:t>, kde D</w:t>
      </w:r>
      <w:r w:rsidR="00990A16">
        <w:t xml:space="preserve">odavatel podrobně popíše plánovaný způsob naplnění jednotlivých cílů </w:t>
      </w:r>
      <w:r w:rsidR="00B64861">
        <w:t xml:space="preserve">BIM </w:t>
      </w:r>
      <w:r w:rsidR="00990A16">
        <w:t>uvedených v kap. 3.2.</w:t>
      </w:r>
    </w:p>
    <w:p w14:paraId="5CA6FF45" w14:textId="703086E4" w:rsidR="0091568C" w:rsidRDefault="0091568C">
      <w:pPr>
        <w:pStyle w:val="Text2-1"/>
      </w:pPr>
      <w:r w:rsidRPr="0091568C">
        <w:rPr>
          <w:i/>
          <w:iCs/>
        </w:rPr>
        <w:t>S</w:t>
      </w:r>
      <w:r w:rsidR="00067A86">
        <w:t xml:space="preserve">chválený </w:t>
      </w:r>
      <w:r w:rsidR="00BA14BC">
        <w:t xml:space="preserve">BEP </w:t>
      </w:r>
      <w:r w:rsidR="00067A86">
        <w:t>bude</w:t>
      </w:r>
      <w:r w:rsidR="00BA14BC">
        <w:t xml:space="preserve"> podkladem pro zpracování </w:t>
      </w:r>
      <w:r w:rsidR="00067A86">
        <w:t>přílo</w:t>
      </w:r>
      <w:r>
        <w:t>hy</w:t>
      </w:r>
      <w:r w:rsidR="00067A86">
        <w:t xml:space="preserve"> BEP č.</w:t>
      </w:r>
      <w:r w:rsidR="00067A86" w:rsidRPr="00393918">
        <w:t> </w:t>
      </w:r>
      <w:r w:rsidR="00067A86">
        <w:t xml:space="preserve">3 </w:t>
      </w:r>
      <w:r w:rsidRPr="0091568C">
        <w:rPr>
          <w:i/>
          <w:iCs/>
        </w:rPr>
        <w:t>Harmonogram cílů BIM</w:t>
      </w:r>
      <w:r>
        <w:t xml:space="preserve"> </w:t>
      </w:r>
      <w:r w:rsidR="00BA14BC">
        <w:t xml:space="preserve">a nastavení základních postupů pro plnění jednotlivých cílů </w:t>
      </w:r>
      <w:r>
        <w:t xml:space="preserve">BIM </w:t>
      </w:r>
      <w:r w:rsidR="00BA14BC">
        <w:t>(viz</w:t>
      </w:r>
      <w:r w:rsidR="00330D6C">
        <w:t> </w:t>
      </w:r>
      <w:r w:rsidR="00BA14BC">
        <w:t>kap</w:t>
      </w:r>
      <w:r w:rsidR="00330D6C">
        <w:t>. </w:t>
      </w:r>
      <w:r w:rsidR="00BA14BC">
        <w:t>3.2</w:t>
      </w:r>
      <w:r w:rsidR="00D72E3B">
        <w:t>)</w:t>
      </w:r>
      <w:r>
        <w:t>.</w:t>
      </w:r>
      <w:r w:rsidRPr="0091568C">
        <w:t xml:space="preserve"> </w:t>
      </w:r>
      <w:r>
        <w:t>Způsob řešení a</w:t>
      </w:r>
      <w:r w:rsidRPr="00393918">
        <w:t> </w:t>
      </w:r>
      <w:r>
        <w:t>podrobný popis plnění jednotlivých cílů bude průběžně doplňován a</w:t>
      </w:r>
      <w:r w:rsidRPr="00393918">
        <w:t> </w:t>
      </w:r>
      <w:r>
        <w:t xml:space="preserve">schvalován Objednatelem ve vazbě na projednání jednotlivých částí Díla. </w:t>
      </w:r>
      <w:r w:rsidRPr="0091568C">
        <w:rPr>
          <w:i/>
          <w:iCs/>
        </w:rPr>
        <w:t>Harmonogram cílů BIM</w:t>
      </w:r>
      <w:r w:rsidRPr="008F338B">
        <w:t xml:space="preserve"> </w:t>
      </w:r>
      <w:r>
        <w:t>bude uložen ve formátu XLSX nebo jiném vhodném formátu.</w:t>
      </w:r>
    </w:p>
    <w:p w14:paraId="1C3C5C93" w14:textId="77777777" w:rsidR="0091568C" w:rsidRDefault="0091568C" w:rsidP="0091568C">
      <w:pPr>
        <w:pStyle w:val="Text2-1"/>
      </w:pPr>
      <w:r>
        <w:t>Informační model stavby (IMS) zahrnuje dokumenty vztahující se ke zpracování Díla v režimu BIM (podklady, smluvní dokumenty, záznamy, dílčí stanoviska, požadavky externích subjektů, nebo smluvních stran apod.), dále Dokumentaci stavby v příslušném stupni zpracování a Digitální model stavby (DiMS) tvořený jednotlivými dílčími DiMS.</w:t>
      </w:r>
    </w:p>
    <w:p w14:paraId="169A9FBA" w14:textId="305639CB" w:rsidR="00990A16" w:rsidRDefault="00990A16" w:rsidP="00990A16">
      <w:pPr>
        <w:pStyle w:val="Text2-1"/>
      </w:pPr>
      <w:r>
        <w:t>IMS bude uložen ve Společném datovém prostředí (CDE), které bude využíváno pro ukládání podkladů, dokladů a rozpracovaných i finálních verzí dokumentů, aby bylo možné průběžně kontrolovat provádění Díla. Veškeré soubory v CDE musí být dohledatelné (dle uživatelských oprávnění) včetně historie provádění jejich úprav. CDE</w:t>
      </w:r>
      <w:r w:rsidR="00B64861">
        <w:t> </w:t>
      </w:r>
      <w:r>
        <w:t xml:space="preserve">musí </w:t>
      </w:r>
      <w:r w:rsidR="004D3DD6">
        <w:t xml:space="preserve">také </w:t>
      </w:r>
      <w:r>
        <w:t>poskytovat funkce spojené s tvorbou a</w:t>
      </w:r>
      <w:r w:rsidRPr="00393918">
        <w:t> </w:t>
      </w:r>
      <w:r>
        <w:t>vypořádáním připomínek</w:t>
      </w:r>
      <w:r w:rsidR="004D3DD6">
        <w:t xml:space="preserve"> a schvalováním v rámci schvalovacích procesů, </w:t>
      </w:r>
      <w:r w:rsidR="004D3DD6" w:rsidRPr="00004A5B">
        <w:t>které jsou v rámci Díla požadované</w:t>
      </w:r>
      <w:r w:rsidR="004D3DD6">
        <w:t>.</w:t>
      </w:r>
    </w:p>
    <w:p w14:paraId="4DDA5012" w14:textId="4CF5DECF" w:rsidR="00D72E3B" w:rsidRDefault="77EBD82D">
      <w:pPr>
        <w:pStyle w:val="Text2-1"/>
      </w:pPr>
      <w:r>
        <w:t xml:space="preserve">Jednou z částí IMS je </w:t>
      </w:r>
      <w:r w:rsidR="7799E2D8">
        <w:t>Di</w:t>
      </w:r>
      <w:r w:rsidR="300434B8">
        <w:t>gitální model stavby (Di</w:t>
      </w:r>
      <w:r w:rsidR="7799E2D8">
        <w:t>MS</w:t>
      </w:r>
      <w:r w:rsidR="300434B8">
        <w:t>)</w:t>
      </w:r>
      <w:r>
        <w:t>, který bude</w:t>
      </w:r>
      <w:r w:rsidR="7799E2D8">
        <w:t xml:space="preserve"> v součinnosti </w:t>
      </w:r>
      <w:r w:rsidR="300434B8">
        <w:t>s</w:t>
      </w:r>
      <w:r w:rsidR="26F582E7">
        <w:t> </w:t>
      </w:r>
      <w:r w:rsidR="300434B8">
        <w:t>Objednatelem</w:t>
      </w:r>
      <w:r w:rsidR="26F582E7">
        <w:t xml:space="preserve"> </w:t>
      </w:r>
      <w:r w:rsidR="548E6987">
        <w:t>tvořen a strukturován podle</w:t>
      </w:r>
      <w:r w:rsidR="26F582E7">
        <w:t xml:space="preserve"> požadavků v </w:t>
      </w:r>
      <w:r w:rsidR="7799E2D8">
        <w:t>kap</w:t>
      </w:r>
      <w:r w:rsidR="26F582E7">
        <w:t>. </w:t>
      </w:r>
      <w:r w:rsidR="548E6987">
        <w:t xml:space="preserve">4.3 a kap. </w:t>
      </w:r>
      <w:r w:rsidR="1E063CAA">
        <w:t>5</w:t>
      </w:r>
      <w:r>
        <w:t>.</w:t>
      </w:r>
    </w:p>
    <w:p w14:paraId="46D29554" w14:textId="1734556B" w:rsidR="00280475" w:rsidRDefault="00496A36" w:rsidP="00280475">
      <w:pPr>
        <w:pStyle w:val="Text2-1"/>
      </w:pPr>
      <w:r>
        <w:t>Schematická s</w:t>
      </w:r>
      <w:r w:rsidR="00280475">
        <w:t>truktura IM</w:t>
      </w:r>
      <w:r>
        <w:t>S</w:t>
      </w:r>
      <w:r w:rsidR="00990A16">
        <w:t>:</w:t>
      </w:r>
    </w:p>
    <w:p w14:paraId="17B786DE" w14:textId="77777777" w:rsidR="00280475" w:rsidRDefault="00280475" w:rsidP="00280475">
      <w:pPr>
        <w:pStyle w:val="Text2-1"/>
        <w:numPr>
          <w:ilvl w:val="0"/>
          <w:numId w:val="0"/>
        </w:numPr>
        <w:ind w:left="737"/>
      </w:pPr>
      <w:r w:rsidRPr="003A366B">
        <w:rPr>
          <w:noProof/>
          <w:lang w:eastAsia="cs-CZ"/>
        </w:rPr>
        <w:drawing>
          <wp:inline distT="0" distB="0" distL="0" distR="0" wp14:anchorId="14885B37" wp14:editId="4E85FF62">
            <wp:extent cx="5278582" cy="4005192"/>
            <wp:effectExtent l="0" t="0" r="0" b="0"/>
            <wp:docPr id="1026" name="Obrázek 1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78582" cy="4005192"/>
                    </a:xfrm>
                    <a:prstGeom prst="rect">
                      <a:avLst/>
                    </a:prstGeom>
                    <a:noFill/>
                    <a:ln>
                      <a:noFill/>
                    </a:ln>
                    <a:effectLst/>
                  </pic:spPr>
                </pic:pic>
              </a:graphicData>
            </a:graphic>
          </wp:inline>
        </w:drawing>
      </w:r>
    </w:p>
    <w:p w14:paraId="09F4F4F7" w14:textId="77777777" w:rsidR="00FC7703" w:rsidRDefault="00FC7703">
      <w:pPr>
        <w:rPr>
          <w:sz w:val="22"/>
        </w:rPr>
      </w:pPr>
      <w:r>
        <w:br w:type="page"/>
      </w:r>
    </w:p>
    <w:p w14:paraId="046FEA1C" w14:textId="7BDA8A34" w:rsidR="002C61F1" w:rsidRDefault="002C61F1" w:rsidP="002C61F1">
      <w:pPr>
        <w:pStyle w:val="Nadpis2-2"/>
      </w:pPr>
      <w:bookmarkStart w:id="38" w:name="_Toc180428367"/>
      <w:r>
        <w:lastRenderedPageBreak/>
        <w:t>Společné datové prostředí</w:t>
      </w:r>
      <w:r w:rsidR="006D434E">
        <w:t xml:space="preserve"> (CDE)</w:t>
      </w:r>
      <w:bookmarkEnd w:id="38"/>
    </w:p>
    <w:p w14:paraId="1DBCD643" w14:textId="71953A6F" w:rsidR="002C61F1" w:rsidRDefault="002C61F1">
      <w:pPr>
        <w:pStyle w:val="Text2-1"/>
      </w:pPr>
      <w:bookmarkStart w:id="39" w:name="_Toc79761485"/>
      <w:r w:rsidRPr="006006EE">
        <w:t xml:space="preserve">Společné datové prostředí (CDE) zajistí </w:t>
      </w:r>
      <w:r>
        <w:t>Dodavatel (pokud Objednatel nestanoví jinak) v rozsahu uvedeném v kap. 3.2</w:t>
      </w:r>
      <w:r w:rsidRPr="006006EE">
        <w:t xml:space="preserve">. </w:t>
      </w:r>
      <w:bookmarkEnd w:id="39"/>
      <w:r>
        <w:t>Dodavatel bude v pravidelných týdenních intervalech a </w:t>
      </w:r>
      <w:r w:rsidR="00D92E04">
        <w:t>stanovených</w:t>
      </w:r>
      <w:r>
        <w:t xml:space="preserve"> termínech dle </w:t>
      </w:r>
      <w:r w:rsidR="00E63903" w:rsidRPr="00E63903">
        <w:rPr>
          <w:i/>
          <w:iCs/>
        </w:rPr>
        <w:t>Harmonogram</w:t>
      </w:r>
      <w:r w:rsidR="00B04436">
        <w:rPr>
          <w:i/>
          <w:iCs/>
        </w:rPr>
        <w:t>u</w:t>
      </w:r>
      <w:r w:rsidR="00E63903" w:rsidRPr="00E63903">
        <w:rPr>
          <w:i/>
          <w:iCs/>
        </w:rPr>
        <w:t xml:space="preserve"> plnění</w:t>
      </w:r>
      <w:r w:rsidR="00D92E04">
        <w:t xml:space="preserve"> data aktualizovat.</w:t>
      </w:r>
    </w:p>
    <w:p w14:paraId="09C2517A" w14:textId="2D72C17C" w:rsidR="002C61F1" w:rsidRDefault="002C61F1" w:rsidP="002C61F1">
      <w:pPr>
        <w:pStyle w:val="Text2-1"/>
      </w:pPr>
      <w:bookmarkStart w:id="40" w:name="_Toc79761486"/>
      <w:r w:rsidRPr="00004A5B">
        <w:t xml:space="preserve">Informace v CDE budou zahrnovat veškeré dokumenty (např. </w:t>
      </w:r>
      <w:r>
        <w:t>DiMS</w:t>
      </w:r>
      <w:r w:rsidRPr="00004A5B">
        <w:t xml:space="preserve"> – obsahující grafické </w:t>
      </w:r>
      <w:r w:rsidR="00B647D7">
        <w:t>a</w:t>
      </w:r>
      <w:r w:rsidRPr="00004A5B">
        <w:t xml:space="preserve"> negrafické informace, 2D výkresov</w:t>
      </w:r>
      <w:r w:rsidR="00B647D7">
        <w:t>ou</w:t>
      </w:r>
      <w:r w:rsidRPr="00004A5B">
        <w:t xml:space="preserve"> dokumentac</w:t>
      </w:r>
      <w:r w:rsidR="00B647D7">
        <w:t>i</w:t>
      </w:r>
      <w:r w:rsidRPr="00004A5B">
        <w:t>, textové, tabulkové či</w:t>
      </w:r>
      <w:r w:rsidR="004D3DD6">
        <w:t> </w:t>
      </w:r>
      <w:r w:rsidRPr="00004A5B">
        <w:t>naskenované dokumenty</w:t>
      </w:r>
      <w:r w:rsidR="00B647D7">
        <w:t xml:space="preserve"> apod.</w:t>
      </w:r>
      <w:r w:rsidRPr="00004A5B">
        <w:t>) včetně jejich popisných údajů (</w:t>
      </w:r>
      <w:r w:rsidR="00B647D7">
        <w:t>metadat</w:t>
      </w:r>
      <w:r w:rsidRPr="00004A5B">
        <w:t>), a veškeré komunikace a proces</w:t>
      </w:r>
      <w:r w:rsidR="00B647D7">
        <w:t>ů</w:t>
      </w:r>
      <w:r w:rsidRPr="00004A5B">
        <w:t xml:space="preserve"> spojen</w:t>
      </w:r>
      <w:r w:rsidR="00B647D7">
        <w:t>ých</w:t>
      </w:r>
      <w:r w:rsidRPr="00004A5B">
        <w:t xml:space="preserve"> se zpracováním a projednáním Díla.</w:t>
      </w:r>
      <w:bookmarkEnd w:id="40"/>
    </w:p>
    <w:p w14:paraId="7EBC74C8" w14:textId="5BFB61A1" w:rsidR="002C61F1" w:rsidRPr="00004A5B" w:rsidRDefault="002C61F1" w:rsidP="002C61F1">
      <w:pPr>
        <w:pStyle w:val="Text2-1"/>
      </w:pPr>
      <w:r>
        <w:t xml:space="preserve">Dokumentace stavby bude </w:t>
      </w:r>
      <w:r w:rsidR="00B647D7">
        <w:t xml:space="preserve">Objednateli </w:t>
      </w:r>
      <w:r>
        <w:t xml:space="preserve">v CDE dostupná po celou dobu zpracování Díla, a to </w:t>
      </w:r>
      <w:r w:rsidR="00B647D7">
        <w:t xml:space="preserve">v </w:t>
      </w:r>
      <w:r>
        <w:t xml:space="preserve">příslušném stupni rozpracování odpovídající projednání dle </w:t>
      </w:r>
      <w:r w:rsidR="006C7516" w:rsidRPr="00B04436">
        <w:rPr>
          <w:i/>
          <w:iCs/>
        </w:rPr>
        <w:t>H</w:t>
      </w:r>
      <w:r w:rsidRPr="00B04436">
        <w:rPr>
          <w:i/>
          <w:iCs/>
        </w:rPr>
        <w:t>armonogramu</w:t>
      </w:r>
      <w:r w:rsidR="006C7516" w:rsidRPr="00B04436">
        <w:rPr>
          <w:i/>
          <w:iCs/>
        </w:rPr>
        <w:t xml:space="preserve"> plnění</w:t>
      </w:r>
      <w:r>
        <w:t xml:space="preserve">. Pro vyloučení pochybností se upřesňuje, že za rozpracovanou </w:t>
      </w:r>
      <w:r w:rsidR="00353FA4">
        <w:t>D</w:t>
      </w:r>
      <w:r>
        <w:t>okumentaci se</w:t>
      </w:r>
      <w:r w:rsidR="004D3DD6">
        <w:t> </w:t>
      </w:r>
      <w:r>
        <w:t xml:space="preserve">pokládá i dílčí odsouhlasené technické řešení stavby nebo její části. </w:t>
      </w:r>
    </w:p>
    <w:p w14:paraId="1ED91717" w14:textId="245DD814" w:rsidR="002C61F1" w:rsidRPr="00004A5B" w:rsidRDefault="002C61F1" w:rsidP="002C61F1">
      <w:pPr>
        <w:pStyle w:val="Text2-1"/>
      </w:pPr>
      <w:bookmarkStart w:id="41" w:name="_Toc79761487"/>
      <w:r w:rsidRPr="00004A5B">
        <w:t xml:space="preserve">Komunikace v rámci </w:t>
      </w:r>
      <w:r w:rsidR="00B647D7">
        <w:t xml:space="preserve">CDE </w:t>
      </w:r>
      <w:r w:rsidRPr="00004A5B">
        <w:t xml:space="preserve">bude probíhat v českém jazyce. Vyžadují-li některé procesy jiný komunikační jazyk (např. </w:t>
      </w:r>
      <w:r w:rsidR="00B647D7">
        <w:t>pojmy z oblasti IT nebo BIM</w:t>
      </w:r>
      <w:r w:rsidRPr="00004A5B">
        <w:t>) budou výstupy v nezbytné míře přeložen</w:t>
      </w:r>
      <w:r w:rsidR="00D30E1F">
        <w:t>y</w:t>
      </w:r>
      <w:r w:rsidRPr="00004A5B">
        <w:t xml:space="preserve"> do českého jazyka, a to v takovém </w:t>
      </w:r>
      <w:r w:rsidR="004D3DD6" w:rsidRPr="00004A5B">
        <w:t>rozsahu,</w:t>
      </w:r>
      <w:r w:rsidRPr="00004A5B">
        <w:t xml:space="preserve"> aby nedošlo k pochybení při zpracování Díla.</w:t>
      </w:r>
      <w:bookmarkEnd w:id="41"/>
    </w:p>
    <w:p w14:paraId="0D08DBD4" w14:textId="77A1CFB6" w:rsidR="004D3DD6" w:rsidRDefault="004D3DD6" w:rsidP="002C61F1">
      <w:pPr>
        <w:pStyle w:val="Text2-1"/>
      </w:pPr>
      <w:bookmarkStart w:id="42" w:name="_Toc79761488"/>
      <w:r w:rsidRPr="00004A5B">
        <w:t xml:space="preserve">CDE bude umožňovat aktivní propojení </w:t>
      </w:r>
      <w:r>
        <w:t>DiMS</w:t>
      </w:r>
      <w:r w:rsidRPr="00004A5B">
        <w:t xml:space="preserve"> s</w:t>
      </w:r>
      <w:r>
        <w:t> jinými částmi IMS a v</w:t>
      </w:r>
      <w:r w:rsidRPr="00140F19">
        <w:t> případě, že</w:t>
      </w:r>
      <w:r>
        <w:t> </w:t>
      </w:r>
      <w:r w:rsidRPr="00140F19">
        <w:t>se</w:t>
      </w:r>
      <w:r>
        <w:t xml:space="preserve"> </w:t>
      </w:r>
      <w:r w:rsidRPr="00140F19">
        <w:t>DiMS na</w:t>
      </w:r>
      <w:r>
        <w:t xml:space="preserve"> jiné </w:t>
      </w:r>
      <w:r w:rsidRPr="00140F19">
        <w:t>části IMS</w:t>
      </w:r>
      <w:r>
        <w:t xml:space="preserve"> odkazuje,</w:t>
      </w:r>
      <w:r w:rsidRPr="00140F19">
        <w:t xml:space="preserve"> musí být po předání Díla zajištěno zachováni </w:t>
      </w:r>
      <w:r>
        <w:t>funkčnosti odkazů</w:t>
      </w:r>
      <w:r w:rsidRPr="00140F19">
        <w:t xml:space="preserve"> k odkazovaným souborům nebo složkám.</w:t>
      </w:r>
    </w:p>
    <w:p w14:paraId="16DF9C21" w14:textId="47AD4473" w:rsidR="002A1F21" w:rsidRPr="00001205" w:rsidRDefault="002A1F21">
      <w:pPr>
        <w:pStyle w:val="Text2-1"/>
      </w:pPr>
      <w:bookmarkStart w:id="43" w:name="_Hlk151558488"/>
      <w:bookmarkEnd w:id="42"/>
      <w:r>
        <w:t>Základní členění společného datového prostředí</w:t>
      </w:r>
      <w:r w:rsidR="00A725B2">
        <w:t>:</w:t>
      </w:r>
    </w:p>
    <w:tbl>
      <w:tblPr>
        <w:tblStyle w:val="Mkatabulky"/>
        <w:tblW w:w="8001" w:type="dxa"/>
        <w:tblInd w:w="788" w:type="dxa"/>
        <w:tblLook w:val="04A0" w:firstRow="1" w:lastRow="0" w:firstColumn="1" w:lastColumn="0" w:noHBand="0" w:noVBand="1"/>
      </w:tblPr>
      <w:tblGrid>
        <w:gridCol w:w="567"/>
        <w:gridCol w:w="3323"/>
        <w:gridCol w:w="4111"/>
      </w:tblGrid>
      <w:tr w:rsidR="002A1F21" w:rsidRPr="00E52C44" w14:paraId="2BF761B7" w14:textId="77777777" w:rsidTr="00A725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90" w:type="dxa"/>
            <w:gridSpan w:val="2"/>
          </w:tcPr>
          <w:p w14:paraId="1B756BEB" w14:textId="77777777" w:rsidR="002A1F21" w:rsidRPr="000124A7" w:rsidRDefault="002A1F21" w:rsidP="00A725B2">
            <w:pPr>
              <w:spacing w:before="40" w:after="40"/>
              <w:contextualSpacing/>
              <w:jc w:val="both"/>
              <w:rPr>
                <w:b/>
                <w:bCs/>
                <w:sz w:val="18"/>
              </w:rPr>
            </w:pPr>
            <w:r w:rsidRPr="00E52C44">
              <w:rPr>
                <w:b/>
                <w:bCs/>
                <w:sz w:val="18"/>
              </w:rPr>
              <w:t xml:space="preserve">Základní </w:t>
            </w:r>
            <w:r>
              <w:rPr>
                <w:b/>
                <w:bCs/>
                <w:sz w:val="18"/>
              </w:rPr>
              <w:t xml:space="preserve">adresářová </w:t>
            </w:r>
            <w:r w:rsidRPr="00E52C44">
              <w:rPr>
                <w:b/>
                <w:bCs/>
                <w:sz w:val="18"/>
              </w:rPr>
              <w:t xml:space="preserve">struktura CDE </w:t>
            </w:r>
          </w:p>
        </w:tc>
        <w:tc>
          <w:tcPr>
            <w:tcW w:w="4111" w:type="dxa"/>
          </w:tcPr>
          <w:p w14:paraId="02B9C641" w14:textId="77777777" w:rsidR="002A1F21" w:rsidRPr="00E52C44" w:rsidRDefault="002A1F21" w:rsidP="00A725B2">
            <w:pPr>
              <w:spacing w:before="40" w:after="40"/>
              <w:jc w:val="both"/>
              <w:cnfStyle w:val="100000000000" w:firstRow="1" w:lastRow="0" w:firstColumn="0" w:lastColumn="0" w:oddVBand="0" w:evenVBand="0" w:oddHBand="0" w:evenHBand="0" w:firstRowFirstColumn="0" w:firstRowLastColumn="0" w:lastRowFirstColumn="0" w:lastRowLastColumn="0"/>
              <w:rPr>
                <w:b/>
                <w:bCs/>
                <w:sz w:val="18"/>
              </w:rPr>
            </w:pPr>
            <w:r w:rsidRPr="00E52C44">
              <w:rPr>
                <w:b/>
                <w:bCs/>
                <w:sz w:val="18"/>
              </w:rPr>
              <w:t>Popis</w:t>
            </w:r>
          </w:p>
        </w:tc>
      </w:tr>
      <w:tr w:rsidR="002A1F21" w14:paraId="49599FF9" w14:textId="77777777" w:rsidTr="00A725B2">
        <w:tc>
          <w:tcPr>
            <w:cnfStyle w:val="001000000000" w:firstRow="0" w:lastRow="0" w:firstColumn="1" w:lastColumn="0" w:oddVBand="0" w:evenVBand="0" w:oddHBand="0" w:evenHBand="0" w:firstRowFirstColumn="0" w:firstRowLastColumn="0" w:lastRowFirstColumn="0" w:lastRowLastColumn="0"/>
            <w:tcW w:w="567" w:type="dxa"/>
          </w:tcPr>
          <w:p w14:paraId="4C6C6281" w14:textId="77777777" w:rsidR="002A1F21" w:rsidRPr="000124A7" w:rsidRDefault="002A1F21">
            <w:pPr>
              <w:spacing w:before="0"/>
              <w:jc w:val="center"/>
              <w:rPr>
                <w:bCs/>
                <w:sz w:val="16"/>
                <w:szCs w:val="16"/>
              </w:rPr>
            </w:pPr>
            <w:r w:rsidRPr="000124A7">
              <w:rPr>
                <w:bCs/>
                <w:sz w:val="16"/>
                <w:szCs w:val="16"/>
              </w:rPr>
              <w:t>1</w:t>
            </w:r>
          </w:p>
        </w:tc>
        <w:tc>
          <w:tcPr>
            <w:tcW w:w="3323" w:type="dxa"/>
          </w:tcPr>
          <w:p w14:paraId="750BC21B"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Údaje o stavbě</w:t>
            </w:r>
          </w:p>
        </w:tc>
        <w:tc>
          <w:tcPr>
            <w:tcW w:w="4111" w:type="dxa"/>
          </w:tcPr>
          <w:p w14:paraId="5F227E71" w14:textId="77777777" w:rsidR="002A1F21" w:rsidRPr="008B02AB" w:rsidRDefault="002A1F21">
            <w:pPr>
              <w:spacing w:before="0"/>
              <w:jc w:val="both"/>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Správa projektu, BIM.</w:t>
            </w:r>
          </w:p>
        </w:tc>
      </w:tr>
      <w:tr w:rsidR="002A1F21" w14:paraId="20AF82F9" w14:textId="77777777" w:rsidTr="00A725B2">
        <w:tc>
          <w:tcPr>
            <w:cnfStyle w:val="001000000000" w:firstRow="0" w:lastRow="0" w:firstColumn="1" w:lastColumn="0" w:oddVBand="0" w:evenVBand="0" w:oddHBand="0" w:evenHBand="0" w:firstRowFirstColumn="0" w:firstRowLastColumn="0" w:lastRowFirstColumn="0" w:lastRowLastColumn="0"/>
            <w:tcW w:w="567" w:type="dxa"/>
          </w:tcPr>
          <w:p w14:paraId="0E5AF504" w14:textId="77777777" w:rsidR="002A1F21" w:rsidRPr="000124A7" w:rsidRDefault="002A1F21">
            <w:pPr>
              <w:spacing w:before="0"/>
              <w:jc w:val="center"/>
              <w:rPr>
                <w:bCs/>
                <w:sz w:val="16"/>
                <w:szCs w:val="16"/>
              </w:rPr>
            </w:pPr>
            <w:r w:rsidRPr="000124A7">
              <w:rPr>
                <w:bCs/>
                <w:sz w:val="16"/>
                <w:szCs w:val="16"/>
              </w:rPr>
              <w:t>2</w:t>
            </w:r>
          </w:p>
        </w:tc>
        <w:tc>
          <w:tcPr>
            <w:tcW w:w="3323" w:type="dxa"/>
          </w:tcPr>
          <w:p w14:paraId="527660F6"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Smluvní dokumenty</w:t>
            </w:r>
          </w:p>
        </w:tc>
        <w:tc>
          <w:tcPr>
            <w:tcW w:w="4111" w:type="dxa"/>
          </w:tcPr>
          <w:p w14:paraId="22729449" w14:textId="51E46661" w:rsidR="002A1F21" w:rsidRPr="008B02AB" w:rsidRDefault="002A1F21">
            <w:pPr>
              <w:spacing w:before="0"/>
              <w:jc w:val="both"/>
              <w:cnfStyle w:val="000000000000" w:firstRow="0" w:lastRow="0" w:firstColumn="0" w:lastColumn="0" w:oddVBand="0" w:evenVBand="0" w:oddHBand="0" w:evenHBand="0" w:firstRowFirstColumn="0" w:firstRowLastColumn="0" w:lastRowFirstColumn="0" w:lastRowLastColumn="0"/>
              <w:rPr>
                <w:sz w:val="16"/>
                <w:szCs w:val="16"/>
              </w:rPr>
            </w:pPr>
            <w:r w:rsidRPr="008B02AB">
              <w:rPr>
                <w:sz w:val="16"/>
                <w:szCs w:val="16"/>
              </w:rPr>
              <w:t>Základní smluvní dokumenty (S</w:t>
            </w:r>
            <w:r w:rsidR="00657249">
              <w:rPr>
                <w:sz w:val="16"/>
                <w:szCs w:val="16"/>
              </w:rPr>
              <w:t>o</w:t>
            </w:r>
            <w:r w:rsidRPr="008B02AB">
              <w:rPr>
                <w:sz w:val="16"/>
                <w:szCs w:val="16"/>
              </w:rPr>
              <w:t>D)</w:t>
            </w:r>
            <w:r>
              <w:rPr>
                <w:sz w:val="16"/>
                <w:szCs w:val="16"/>
              </w:rPr>
              <w:t>.</w:t>
            </w:r>
          </w:p>
        </w:tc>
      </w:tr>
      <w:tr w:rsidR="002A1F21" w14:paraId="1BEEABB9" w14:textId="77777777" w:rsidTr="00A725B2">
        <w:tc>
          <w:tcPr>
            <w:cnfStyle w:val="001000000000" w:firstRow="0" w:lastRow="0" w:firstColumn="1" w:lastColumn="0" w:oddVBand="0" w:evenVBand="0" w:oddHBand="0" w:evenHBand="0" w:firstRowFirstColumn="0" w:firstRowLastColumn="0" w:lastRowFirstColumn="0" w:lastRowLastColumn="0"/>
            <w:tcW w:w="567" w:type="dxa"/>
            <w:tcBorders>
              <w:bottom w:val="single" w:sz="2" w:space="0" w:color="auto"/>
            </w:tcBorders>
          </w:tcPr>
          <w:p w14:paraId="084044C1" w14:textId="77777777" w:rsidR="002A1F21" w:rsidRPr="000124A7" w:rsidRDefault="002A1F21">
            <w:pPr>
              <w:spacing w:before="0"/>
              <w:jc w:val="center"/>
              <w:rPr>
                <w:bCs/>
                <w:sz w:val="16"/>
                <w:szCs w:val="16"/>
              </w:rPr>
            </w:pPr>
            <w:r w:rsidRPr="000124A7">
              <w:rPr>
                <w:bCs/>
                <w:sz w:val="16"/>
                <w:szCs w:val="16"/>
              </w:rPr>
              <w:t>3</w:t>
            </w:r>
          </w:p>
        </w:tc>
        <w:tc>
          <w:tcPr>
            <w:tcW w:w="3323" w:type="dxa"/>
            <w:tcBorders>
              <w:bottom w:val="single" w:sz="2" w:space="0" w:color="auto"/>
            </w:tcBorders>
          </w:tcPr>
          <w:p w14:paraId="249A5FBB"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Podklady</w:t>
            </w:r>
          </w:p>
        </w:tc>
        <w:tc>
          <w:tcPr>
            <w:tcW w:w="4111" w:type="dxa"/>
            <w:tcBorders>
              <w:bottom w:val="single" w:sz="2" w:space="0" w:color="auto"/>
            </w:tcBorders>
          </w:tcPr>
          <w:p w14:paraId="51574493" w14:textId="77777777" w:rsidR="002A1F21" w:rsidRPr="00C872DA"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C872DA">
              <w:rPr>
                <w:bCs/>
                <w:sz w:val="16"/>
                <w:szCs w:val="16"/>
              </w:rPr>
              <w:t>Stávající stav, metodické dokumenty.</w:t>
            </w:r>
          </w:p>
        </w:tc>
      </w:tr>
      <w:tr w:rsidR="002A1F21" w14:paraId="47647B03" w14:textId="77777777" w:rsidTr="009A338D">
        <w:tc>
          <w:tcPr>
            <w:cnfStyle w:val="001000000000" w:firstRow="0" w:lastRow="0" w:firstColumn="1" w:lastColumn="0" w:oddVBand="0" w:evenVBand="0" w:oddHBand="0" w:evenHBand="0" w:firstRowFirstColumn="0" w:firstRowLastColumn="0" w:lastRowFirstColumn="0" w:lastRowLastColumn="0"/>
            <w:tcW w:w="567" w:type="dxa"/>
            <w:tcBorders>
              <w:top w:val="single" w:sz="2" w:space="0" w:color="auto"/>
              <w:bottom w:val="single" w:sz="2" w:space="0" w:color="auto"/>
            </w:tcBorders>
          </w:tcPr>
          <w:p w14:paraId="2E3E9666" w14:textId="77777777" w:rsidR="002A1F21" w:rsidRPr="000124A7" w:rsidRDefault="002A1F21">
            <w:pPr>
              <w:spacing w:before="0"/>
              <w:jc w:val="center"/>
              <w:rPr>
                <w:bCs/>
                <w:sz w:val="16"/>
                <w:szCs w:val="16"/>
              </w:rPr>
            </w:pPr>
            <w:r w:rsidRPr="000124A7">
              <w:rPr>
                <w:bCs/>
                <w:sz w:val="16"/>
                <w:szCs w:val="16"/>
              </w:rPr>
              <w:t>4</w:t>
            </w:r>
          </w:p>
        </w:tc>
        <w:tc>
          <w:tcPr>
            <w:tcW w:w="3323" w:type="dxa"/>
            <w:tcBorders>
              <w:top w:val="single" w:sz="2" w:space="0" w:color="auto"/>
              <w:bottom w:val="single" w:sz="2" w:space="0" w:color="auto"/>
            </w:tcBorders>
          </w:tcPr>
          <w:p w14:paraId="321C97C1"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Dokumentace stavby</w:t>
            </w:r>
          </w:p>
        </w:tc>
        <w:tc>
          <w:tcPr>
            <w:tcW w:w="4111" w:type="dxa"/>
            <w:tcBorders>
              <w:top w:val="single" w:sz="2" w:space="0" w:color="auto"/>
              <w:bottom w:val="single" w:sz="2" w:space="0" w:color="auto"/>
            </w:tcBorders>
          </w:tcPr>
          <w:p w14:paraId="0DF692A5" w14:textId="77777777" w:rsidR="002A1F21" w:rsidRPr="00E52C44" w:rsidRDefault="002A1F21">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E52C44">
              <w:rPr>
                <w:bCs/>
                <w:sz w:val="16"/>
                <w:szCs w:val="16"/>
              </w:rPr>
              <w:t>Adresáře pro jednotlivé stupně PD.</w:t>
            </w:r>
          </w:p>
        </w:tc>
      </w:tr>
      <w:tr w:rsidR="00A55255" w14:paraId="27BEBDE7" w14:textId="77777777" w:rsidTr="009A338D">
        <w:tc>
          <w:tcPr>
            <w:cnfStyle w:val="001000000000" w:firstRow="0" w:lastRow="0" w:firstColumn="1" w:lastColumn="0" w:oddVBand="0" w:evenVBand="0" w:oddHBand="0" w:evenHBand="0" w:firstRowFirstColumn="0" w:firstRowLastColumn="0" w:lastRowFirstColumn="0" w:lastRowLastColumn="0"/>
            <w:tcW w:w="567" w:type="dxa"/>
            <w:tcBorders>
              <w:top w:val="single" w:sz="2" w:space="0" w:color="auto"/>
              <w:bottom w:val="single" w:sz="2" w:space="0" w:color="auto"/>
            </w:tcBorders>
          </w:tcPr>
          <w:p w14:paraId="47C38620" w14:textId="002CD994" w:rsidR="00A55255" w:rsidRPr="000124A7" w:rsidRDefault="00A55255" w:rsidP="00A55255">
            <w:pPr>
              <w:spacing w:before="0"/>
              <w:jc w:val="center"/>
              <w:rPr>
                <w:bCs/>
                <w:sz w:val="16"/>
                <w:szCs w:val="16"/>
              </w:rPr>
            </w:pPr>
            <w:r>
              <w:rPr>
                <w:bCs/>
                <w:sz w:val="16"/>
                <w:szCs w:val="16"/>
              </w:rPr>
              <w:t>5</w:t>
            </w:r>
          </w:p>
        </w:tc>
        <w:tc>
          <w:tcPr>
            <w:tcW w:w="3323" w:type="dxa"/>
            <w:tcBorders>
              <w:top w:val="single" w:sz="2" w:space="0" w:color="auto"/>
              <w:bottom w:val="single" w:sz="2" w:space="0" w:color="auto"/>
            </w:tcBorders>
          </w:tcPr>
          <w:p w14:paraId="32FD4925" w14:textId="53A3C141" w:rsidR="00A55255" w:rsidRPr="00E52C44" w:rsidRDefault="00A55255" w:rsidP="00A55255">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Pr>
                <w:bCs/>
                <w:sz w:val="16"/>
                <w:szCs w:val="16"/>
              </w:rPr>
              <w:t>Jednání</w:t>
            </w:r>
          </w:p>
        </w:tc>
        <w:tc>
          <w:tcPr>
            <w:tcW w:w="4111" w:type="dxa"/>
            <w:tcBorders>
              <w:top w:val="single" w:sz="2" w:space="0" w:color="auto"/>
              <w:bottom w:val="single" w:sz="2" w:space="0" w:color="auto"/>
            </w:tcBorders>
          </w:tcPr>
          <w:p w14:paraId="39EBD7B3" w14:textId="4C39C72F" w:rsidR="00A55255" w:rsidRPr="00E52C44" w:rsidRDefault="00A55255" w:rsidP="00A55255">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Pr>
                <w:bCs/>
                <w:sz w:val="16"/>
                <w:szCs w:val="16"/>
              </w:rPr>
              <w:t>Zápisy z jednání a kontrolních dnů.</w:t>
            </w:r>
          </w:p>
        </w:tc>
      </w:tr>
      <w:tr w:rsidR="00A55255" w14:paraId="45BB6FCA" w14:textId="77777777" w:rsidTr="009A338D">
        <w:tc>
          <w:tcPr>
            <w:cnfStyle w:val="001000000000" w:firstRow="0" w:lastRow="0" w:firstColumn="1" w:lastColumn="0" w:oddVBand="0" w:evenVBand="0" w:oddHBand="0" w:evenHBand="0" w:firstRowFirstColumn="0" w:firstRowLastColumn="0" w:lastRowFirstColumn="0" w:lastRowLastColumn="0"/>
            <w:tcW w:w="567" w:type="dxa"/>
            <w:tcBorders>
              <w:top w:val="single" w:sz="2" w:space="0" w:color="auto"/>
              <w:bottom w:val="single" w:sz="2" w:space="0" w:color="auto"/>
            </w:tcBorders>
          </w:tcPr>
          <w:p w14:paraId="2C82ACE9" w14:textId="5F9B45DE" w:rsidR="00A55255" w:rsidRPr="00DE28CF" w:rsidRDefault="00A55255" w:rsidP="00A55255">
            <w:pPr>
              <w:spacing w:before="0"/>
              <w:jc w:val="center"/>
              <w:rPr>
                <w:bCs/>
                <w:sz w:val="16"/>
                <w:szCs w:val="16"/>
              </w:rPr>
            </w:pPr>
            <w:r w:rsidRPr="00DE28CF">
              <w:rPr>
                <w:bCs/>
                <w:sz w:val="16"/>
                <w:szCs w:val="16"/>
              </w:rPr>
              <w:t>6</w:t>
            </w:r>
          </w:p>
        </w:tc>
        <w:tc>
          <w:tcPr>
            <w:tcW w:w="3323" w:type="dxa"/>
            <w:tcBorders>
              <w:top w:val="single" w:sz="2" w:space="0" w:color="auto"/>
              <w:bottom w:val="single" w:sz="2" w:space="0" w:color="auto"/>
            </w:tcBorders>
          </w:tcPr>
          <w:p w14:paraId="2C303732" w14:textId="62D42FC9" w:rsidR="00A55255" w:rsidRPr="00DE28CF" w:rsidRDefault="00A55255" w:rsidP="00A55255">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DE28CF">
              <w:rPr>
                <w:bCs/>
                <w:sz w:val="16"/>
                <w:szCs w:val="16"/>
              </w:rPr>
              <w:t>Realizace</w:t>
            </w:r>
          </w:p>
        </w:tc>
        <w:tc>
          <w:tcPr>
            <w:tcW w:w="4111" w:type="dxa"/>
            <w:tcBorders>
              <w:top w:val="single" w:sz="2" w:space="0" w:color="auto"/>
              <w:bottom w:val="single" w:sz="2" w:space="0" w:color="auto"/>
            </w:tcBorders>
          </w:tcPr>
          <w:p w14:paraId="50C236C1" w14:textId="013A1F92" w:rsidR="00A55255" w:rsidRPr="00DE28CF" w:rsidRDefault="00A55255" w:rsidP="00A55255">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DE28CF">
              <w:rPr>
                <w:bCs/>
                <w:sz w:val="16"/>
                <w:szCs w:val="16"/>
              </w:rPr>
              <w:t>Dokumenty z realizace a podklady k fakturaci.</w:t>
            </w:r>
          </w:p>
        </w:tc>
      </w:tr>
      <w:tr w:rsidR="00A55255" w14:paraId="0AC6DED7" w14:textId="77777777" w:rsidTr="0047468D">
        <w:tc>
          <w:tcPr>
            <w:cnfStyle w:val="001000000000" w:firstRow="0" w:lastRow="0" w:firstColumn="1" w:lastColumn="0" w:oddVBand="0" w:evenVBand="0" w:oddHBand="0" w:evenHBand="0" w:firstRowFirstColumn="0" w:firstRowLastColumn="0" w:lastRowFirstColumn="0" w:lastRowLastColumn="0"/>
            <w:tcW w:w="567" w:type="dxa"/>
            <w:tcBorders>
              <w:top w:val="single" w:sz="2" w:space="0" w:color="auto"/>
              <w:bottom w:val="single" w:sz="2" w:space="0" w:color="auto"/>
            </w:tcBorders>
          </w:tcPr>
          <w:p w14:paraId="1A420584" w14:textId="2DD9C695" w:rsidR="00A55255" w:rsidRPr="00DE28CF" w:rsidRDefault="00A55255" w:rsidP="00A55255">
            <w:pPr>
              <w:spacing w:before="0"/>
              <w:jc w:val="center"/>
              <w:rPr>
                <w:bCs/>
                <w:sz w:val="16"/>
                <w:szCs w:val="16"/>
              </w:rPr>
            </w:pPr>
            <w:r w:rsidRPr="00DE28CF">
              <w:rPr>
                <w:bCs/>
                <w:sz w:val="16"/>
                <w:szCs w:val="16"/>
              </w:rPr>
              <w:t>7</w:t>
            </w:r>
          </w:p>
        </w:tc>
        <w:tc>
          <w:tcPr>
            <w:tcW w:w="3323" w:type="dxa"/>
            <w:tcBorders>
              <w:top w:val="single" w:sz="2" w:space="0" w:color="auto"/>
              <w:bottom w:val="single" w:sz="2" w:space="0" w:color="auto"/>
            </w:tcBorders>
          </w:tcPr>
          <w:p w14:paraId="71DA4E13" w14:textId="16A411DB" w:rsidR="00A55255" w:rsidRPr="00DE28CF" w:rsidRDefault="00A55255" w:rsidP="00A55255">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DE28CF">
              <w:rPr>
                <w:bCs/>
                <w:sz w:val="16"/>
                <w:szCs w:val="16"/>
              </w:rPr>
              <w:t>Změnové řízení</w:t>
            </w:r>
          </w:p>
        </w:tc>
        <w:tc>
          <w:tcPr>
            <w:tcW w:w="4111" w:type="dxa"/>
            <w:tcBorders>
              <w:top w:val="single" w:sz="2" w:space="0" w:color="auto"/>
              <w:bottom w:val="single" w:sz="2" w:space="0" w:color="auto"/>
            </w:tcBorders>
          </w:tcPr>
          <w:p w14:paraId="5EF226C9" w14:textId="2F4DC7BA" w:rsidR="00A55255" w:rsidRPr="00DE28CF" w:rsidRDefault="00A55255" w:rsidP="00A55255">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DE28CF">
              <w:rPr>
                <w:bCs/>
                <w:sz w:val="16"/>
                <w:szCs w:val="16"/>
              </w:rPr>
              <w:t>Dokumenty ke změnovým řízením.</w:t>
            </w:r>
          </w:p>
        </w:tc>
      </w:tr>
      <w:tr w:rsidR="00DE28CF" w14:paraId="47B470EF" w14:textId="77777777" w:rsidTr="0047468D">
        <w:tc>
          <w:tcPr>
            <w:cnfStyle w:val="001000000000" w:firstRow="0" w:lastRow="0" w:firstColumn="1" w:lastColumn="0" w:oddVBand="0" w:evenVBand="0" w:oddHBand="0" w:evenHBand="0" w:firstRowFirstColumn="0" w:firstRowLastColumn="0" w:lastRowFirstColumn="0" w:lastRowLastColumn="0"/>
            <w:tcW w:w="567" w:type="dxa"/>
            <w:tcBorders>
              <w:top w:val="single" w:sz="2" w:space="0" w:color="auto"/>
              <w:bottom w:val="single" w:sz="2" w:space="0" w:color="auto"/>
            </w:tcBorders>
          </w:tcPr>
          <w:p w14:paraId="168EE6AB" w14:textId="05C61DF3" w:rsidR="00DE28CF" w:rsidRPr="00DE28CF" w:rsidRDefault="00DE28CF" w:rsidP="00DE28CF">
            <w:pPr>
              <w:spacing w:before="0"/>
              <w:jc w:val="center"/>
              <w:rPr>
                <w:bCs/>
                <w:sz w:val="16"/>
                <w:szCs w:val="16"/>
              </w:rPr>
            </w:pPr>
            <w:r w:rsidRPr="00DE28CF">
              <w:rPr>
                <w:sz w:val="16"/>
                <w:szCs w:val="16"/>
              </w:rPr>
              <w:t>8</w:t>
            </w:r>
          </w:p>
        </w:tc>
        <w:tc>
          <w:tcPr>
            <w:tcW w:w="3323" w:type="dxa"/>
            <w:tcBorders>
              <w:top w:val="single" w:sz="2" w:space="0" w:color="auto"/>
              <w:bottom w:val="single" w:sz="2" w:space="0" w:color="auto"/>
            </w:tcBorders>
          </w:tcPr>
          <w:p w14:paraId="0333EC9E" w14:textId="1C77973F" w:rsidR="00DE28CF" w:rsidRPr="00DE28CF" w:rsidRDefault="00DE28CF" w:rsidP="00DE28CF">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DE28CF">
              <w:rPr>
                <w:sz w:val="16"/>
                <w:szCs w:val="16"/>
              </w:rPr>
              <w:t>BOZP</w:t>
            </w:r>
          </w:p>
        </w:tc>
        <w:tc>
          <w:tcPr>
            <w:tcW w:w="4111" w:type="dxa"/>
            <w:tcBorders>
              <w:top w:val="single" w:sz="2" w:space="0" w:color="auto"/>
              <w:bottom w:val="single" w:sz="2" w:space="0" w:color="auto"/>
            </w:tcBorders>
          </w:tcPr>
          <w:p w14:paraId="7A09093D" w14:textId="32F2068F" w:rsidR="00DE28CF" w:rsidRPr="00DE28CF" w:rsidRDefault="00DE28CF" w:rsidP="00DE28CF">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DE28CF">
              <w:rPr>
                <w:sz w:val="16"/>
                <w:szCs w:val="16"/>
              </w:rPr>
              <w:t>Plán BOZP, další plány a související dokumenty.</w:t>
            </w:r>
          </w:p>
        </w:tc>
      </w:tr>
      <w:tr w:rsidR="00DE28CF" w14:paraId="0BD30D95" w14:textId="77777777" w:rsidTr="0047468D">
        <w:tc>
          <w:tcPr>
            <w:cnfStyle w:val="001000000000" w:firstRow="0" w:lastRow="0" w:firstColumn="1" w:lastColumn="0" w:oddVBand="0" w:evenVBand="0" w:oddHBand="0" w:evenHBand="0" w:firstRowFirstColumn="0" w:firstRowLastColumn="0" w:lastRowFirstColumn="0" w:lastRowLastColumn="0"/>
            <w:tcW w:w="567" w:type="dxa"/>
            <w:tcBorders>
              <w:top w:val="single" w:sz="2" w:space="0" w:color="auto"/>
              <w:bottom w:val="single" w:sz="2" w:space="0" w:color="auto"/>
            </w:tcBorders>
          </w:tcPr>
          <w:p w14:paraId="5E293CCA" w14:textId="09F2580C" w:rsidR="00DE28CF" w:rsidRPr="00DE28CF" w:rsidRDefault="00DE28CF" w:rsidP="00DE28CF">
            <w:pPr>
              <w:spacing w:before="0"/>
              <w:jc w:val="center"/>
              <w:rPr>
                <w:bCs/>
                <w:sz w:val="16"/>
                <w:szCs w:val="16"/>
              </w:rPr>
            </w:pPr>
            <w:r w:rsidRPr="00DE28CF">
              <w:rPr>
                <w:sz w:val="16"/>
                <w:szCs w:val="16"/>
              </w:rPr>
              <w:t>9</w:t>
            </w:r>
          </w:p>
        </w:tc>
        <w:tc>
          <w:tcPr>
            <w:tcW w:w="3323" w:type="dxa"/>
            <w:tcBorders>
              <w:top w:val="single" w:sz="2" w:space="0" w:color="auto"/>
              <w:bottom w:val="single" w:sz="2" w:space="0" w:color="auto"/>
            </w:tcBorders>
          </w:tcPr>
          <w:p w14:paraId="6F0DF928" w14:textId="31286B66" w:rsidR="00DE28CF" w:rsidRPr="00DE28CF" w:rsidRDefault="00DE28CF" w:rsidP="00DE28CF">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DE28CF">
              <w:rPr>
                <w:sz w:val="16"/>
                <w:szCs w:val="16"/>
              </w:rPr>
              <w:t>Správce stavby</w:t>
            </w:r>
          </w:p>
        </w:tc>
        <w:tc>
          <w:tcPr>
            <w:tcW w:w="4111" w:type="dxa"/>
            <w:tcBorders>
              <w:top w:val="single" w:sz="2" w:space="0" w:color="auto"/>
              <w:bottom w:val="single" w:sz="2" w:space="0" w:color="auto"/>
            </w:tcBorders>
          </w:tcPr>
          <w:p w14:paraId="061C6ECB" w14:textId="76ACF3E1" w:rsidR="00DE28CF" w:rsidRPr="00DE28CF" w:rsidRDefault="00DE28CF" w:rsidP="00DE28CF">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DE28CF">
              <w:rPr>
                <w:sz w:val="16"/>
                <w:szCs w:val="16"/>
              </w:rPr>
              <w:t>Jmenování, oznámení, pokyny a claimy.</w:t>
            </w:r>
          </w:p>
        </w:tc>
      </w:tr>
      <w:tr w:rsidR="00DE28CF" w14:paraId="515B3E75" w14:textId="77777777" w:rsidTr="0047468D">
        <w:tc>
          <w:tcPr>
            <w:cnfStyle w:val="001000000000" w:firstRow="0" w:lastRow="0" w:firstColumn="1" w:lastColumn="0" w:oddVBand="0" w:evenVBand="0" w:oddHBand="0" w:evenHBand="0" w:firstRowFirstColumn="0" w:firstRowLastColumn="0" w:lastRowFirstColumn="0" w:lastRowLastColumn="0"/>
            <w:tcW w:w="567" w:type="dxa"/>
            <w:tcBorders>
              <w:top w:val="single" w:sz="2" w:space="0" w:color="auto"/>
              <w:bottom w:val="single" w:sz="2" w:space="0" w:color="auto"/>
            </w:tcBorders>
          </w:tcPr>
          <w:p w14:paraId="680EBEC1" w14:textId="6414F80C" w:rsidR="00DE28CF" w:rsidRPr="00DE28CF" w:rsidRDefault="00DE28CF" w:rsidP="00DE28CF">
            <w:pPr>
              <w:spacing w:before="0"/>
              <w:jc w:val="center"/>
              <w:rPr>
                <w:bCs/>
                <w:sz w:val="16"/>
                <w:szCs w:val="16"/>
              </w:rPr>
            </w:pPr>
            <w:r w:rsidRPr="00DE28CF">
              <w:rPr>
                <w:sz w:val="16"/>
                <w:szCs w:val="16"/>
              </w:rPr>
              <w:t>10</w:t>
            </w:r>
          </w:p>
        </w:tc>
        <w:tc>
          <w:tcPr>
            <w:tcW w:w="3323" w:type="dxa"/>
            <w:tcBorders>
              <w:top w:val="single" w:sz="2" w:space="0" w:color="auto"/>
              <w:bottom w:val="single" w:sz="2" w:space="0" w:color="auto"/>
            </w:tcBorders>
          </w:tcPr>
          <w:p w14:paraId="18B8DA57" w14:textId="137CC133" w:rsidR="00DE28CF" w:rsidRPr="00DE28CF" w:rsidRDefault="00DE28CF" w:rsidP="00DE28CF">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DE28CF">
              <w:rPr>
                <w:sz w:val="16"/>
                <w:szCs w:val="16"/>
              </w:rPr>
              <w:t>Legislativní procesy</w:t>
            </w:r>
          </w:p>
        </w:tc>
        <w:tc>
          <w:tcPr>
            <w:tcW w:w="4111" w:type="dxa"/>
            <w:tcBorders>
              <w:top w:val="single" w:sz="2" w:space="0" w:color="auto"/>
              <w:bottom w:val="single" w:sz="2" w:space="0" w:color="auto"/>
            </w:tcBorders>
          </w:tcPr>
          <w:p w14:paraId="069D087C" w14:textId="340C7707" w:rsidR="00DE28CF" w:rsidRPr="00DE28CF" w:rsidRDefault="00DE28CF" w:rsidP="00DE28CF">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DE28CF">
              <w:rPr>
                <w:sz w:val="16"/>
                <w:szCs w:val="16"/>
              </w:rPr>
              <w:t>Povolovací, kolaudační a obdobné procesy.</w:t>
            </w:r>
          </w:p>
        </w:tc>
      </w:tr>
      <w:tr w:rsidR="00DE28CF" w14:paraId="77147D10" w14:textId="77777777" w:rsidTr="00A725B2">
        <w:tc>
          <w:tcPr>
            <w:cnfStyle w:val="001000000000" w:firstRow="0" w:lastRow="0" w:firstColumn="1" w:lastColumn="0" w:oddVBand="0" w:evenVBand="0" w:oddHBand="0" w:evenHBand="0" w:firstRowFirstColumn="0" w:firstRowLastColumn="0" w:lastRowFirstColumn="0" w:lastRowLastColumn="0"/>
            <w:tcW w:w="567" w:type="dxa"/>
            <w:tcBorders>
              <w:top w:val="single" w:sz="2" w:space="0" w:color="auto"/>
              <w:bottom w:val="single" w:sz="4" w:space="0" w:color="auto"/>
            </w:tcBorders>
          </w:tcPr>
          <w:p w14:paraId="5B3FE00E" w14:textId="5D3F158B" w:rsidR="00DE28CF" w:rsidRPr="00DE28CF" w:rsidRDefault="00DE28CF" w:rsidP="00DE28CF">
            <w:pPr>
              <w:spacing w:before="0"/>
              <w:jc w:val="center"/>
              <w:rPr>
                <w:bCs/>
                <w:sz w:val="16"/>
                <w:szCs w:val="16"/>
              </w:rPr>
            </w:pPr>
            <w:r w:rsidRPr="00DE28CF">
              <w:rPr>
                <w:sz w:val="16"/>
                <w:szCs w:val="16"/>
              </w:rPr>
              <w:t>11</w:t>
            </w:r>
          </w:p>
        </w:tc>
        <w:tc>
          <w:tcPr>
            <w:tcW w:w="3323" w:type="dxa"/>
            <w:tcBorders>
              <w:top w:val="single" w:sz="2" w:space="0" w:color="auto"/>
              <w:bottom w:val="single" w:sz="4" w:space="0" w:color="auto"/>
            </w:tcBorders>
          </w:tcPr>
          <w:p w14:paraId="3C837086" w14:textId="582A52B5" w:rsidR="00DE28CF" w:rsidRPr="00DE28CF" w:rsidRDefault="00DE28CF" w:rsidP="00DE28CF">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DE28CF">
              <w:rPr>
                <w:sz w:val="16"/>
                <w:szCs w:val="16"/>
              </w:rPr>
              <w:t>Ekonomické řízení stavby</w:t>
            </w:r>
          </w:p>
        </w:tc>
        <w:tc>
          <w:tcPr>
            <w:tcW w:w="4111" w:type="dxa"/>
            <w:tcBorders>
              <w:top w:val="single" w:sz="2" w:space="0" w:color="auto"/>
              <w:bottom w:val="single" w:sz="4" w:space="0" w:color="auto"/>
            </w:tcBorders>
          </w:tcPr>
          <w:p w14:paraId="1980A3B1" w14:textId="6AB3C218" w:rsidR="00DE28CF" w:rsidRPr="00DE28CF" w:rsidRDefault="00DE28CF" w:rsidP="00DE28CF">
            <w:pPr>
              <w:spacing w:before="0"/>
              <w:jc w:val="both"/>
              <w:cnfStyle w:val="000000000000" w:firstRow="0" w:lastRow="0" w:firstColumn="0" w:lastColumn="0" w:oddVBand="0" w:evenVBand="0" w:oddHBand="0" w:evenHBand="0" w:firstRowFirstColumn="0" w:firstRowLastColumn="0" w:lastRowFirstColumn="0" w:lastRowLastColumn="0"/>
              <w:rPr>
                <w:bCs/>
                <w:sz w:val="16"/>
                <w:szCs w:val="16"/>
              </w:rPr>
            </w:pPr>
            <w:r w:rsidRPr="00DE28CF">
              <w:rPr>
                <w:sz w:val="16"/>
                <w:szCs w:val="16"/>
              </w:rPr>
              <w:t>Přehledy nákladů a fakturací.</w:t>
            </w:r>
          </w:p>
        </w:tc>
      </w:tr>
    </w:tbl>
    <w:bookmarkEnd w:id="43"/>
    <w:p w14:paraId="4339FC0C" w14:textId="5E353D72" w:rsidR="009912C5" w:rsidRDefault="009912C5" w:rsidP="009912C5">
      <w:pPr>
        <w:pStyle w:val="Text2-1"/>
        <w:numPr>
          <w:ilvl w:val="0"/>
          <w:numId w:val="0"/>
        </w:numPr>
        <w:ind w:left="737"/>
      </w:pPr>
      <w:r>
        <w:t>A</w:t>
      </w:r>
      <w:r w:rsidR="002A1F21">
        <w:t>dresářov</w:t>
      </w:r>
      <w:r>
        <w:t>á</w:t>
      </w:r>
      <w:r w:rsidR="002A1F21">
        <w:t xml:space="preserve"> struktur</w:t>
      </w:r>
      <w:r>
        <w:t xml:space="preserve">a je detailně popsána </w:t>
      </w:r>
      <w:r w:rsidR="002A1F21">
        <w:t xml:space="preserve">v příloze </w:t>
      </w:r>
      <w:r w:rsidR="00DE5871">
        <w:t>BEP</w:t>
      </w:r>
      <w:r w:rsidR="00586CF6">
        <w:t xml:space="preserve"> </w:t>
      </w:r>
      <w:r w:rsidR="002A1F21">
        <w:t xml:space="preserve">č. 1 </w:t>
      </w:r>
      <w:r w:rsidR="002A1F21" w:rsidRPr="009912C5">
        <w:rPr>
          <w:i/>
          <w:iCs/>
        </w:rPr>
        <w:t>Adresářová struktura CDE</w:t>
      </w:r>
      <w:r w:rsidR="002A1F21">
        <w:t>.</w:t>
      </w:r>
    </w:p>
    <w:p w14:paraId="6CE929A3" w14:textId="7821C971" w:rsidR="002A1F21" w:rsidRDefault="002A1F21" w:rsidP="009912C5">
      <w:pPr>
        <w:pStyle w:val="Text2-1"/>
        <w:numPr>
          <w:ilvl w:val="0"/>
          <w:numId w:val="0"/>
        </w:numPr>
        <w:ind w:left="737"/>
      </w:pPr>
      <w:r>
        <w:t>Navržená výchozí adresářová struktura nemusí být definitivní. V případě potřeby je možné po schválení Objednatelem složkovou strukturu rozšířit.</w:t>
      </w:r>
    </w:p>
    <w:p w14:paraId="3A8619FF" w14:textId="77777777" w:rsidR="000733E5" w:rsidRDefault="000733E5" w:rsidP="000733E5">
      <w:pPr>
        <w:pStyle w:val="Odrka1-1"/>
        <w:numPr>
          <w:ilvl w:val="0"/>
          <w:numId w:val="0"/>
        </w:numPr>
        <w:ind w:left="1077" w:hanging="340"/>
      </w:pPr>
      <w:r>
        <w:t>Základní adresářová struktura dokumentace bude rozdělena na:</w:t>
      </w:r>
    </w:p>
    <w:p w14:paraId="46DC419F" w14:textId="475AACDB" w:rsidR="000733E5" w:rsidRDefault="000733E5" w:rsidP="009912C5">
      <w:pPr>
        <w:pStyle w:val="Text2-1"/>
        <w:numPr>
          <w:ilvl w:val="0"/>
          <w:numId w:val="0"/>
        </w:numPr>
        <w:ind w:left="737"/>
        <w:rPr>
          <w:b/>
          <w:bCs/>
        </w:rPr>
      </w:pPr>
      <w:r w:rsidRPr="000733E5">
        <w:rPr>
          <w:b/>
          <w:bCs/>
        </w:rPr>
        <w:t>4.1 PDPS</w:t>
      </w:r>
      <w:r>
        <w:t xml:space="preserve"> </w:t>
      </w:r>
      <w:r w:rsidRPr="00FA3BF8">
        <w:t xml:space="preserve">Modernizace trati Plzeň – Domažlice - st.hranice SRN, 2. stavba, úsek Plzeň (mimo) - Nýřany - Chotěšov (mimo) – </w:t>
      </w:r>
      <w:r w:rsidRPr="00473FEE">
        <w:rPr>
          <w:b/>
          <w:bCs/>
        </w:rPr>
        <w:t>TNS Skvrňany</w:t>
      </w:r>
    </w:p>
    <w:p w14:paraId="7A90222A" w14:textId="05B7D3B7" w:rsidR="000733E5" w:rsidRPr="000733E5" w:rsidRDefault="000733E5" w:rsidP="009912C5">
      <w:pPr>
        <w:pStyle w:val="Text2-1"/>
        <w:numPr>
          <w:ilvl w:val="0"/>
          <w:numId w:val="0"/>
        </w:numPr>
        <w:ind w:left="737"/>
        <w:rPr>
          <w:b/>
          <w:bCs/>
        </w:rPr>
      </w:pPr>
      <w:r w:rsidRPr="000733E5">
        <w:rPr>
          <w:b/>
          <w:bCs/>
        </w:rPr>
        <w:t>4.2 DSPS</w:t>
      </w:r>
      <w:r>
        <w:rPr>
          <w:b/>
          <w:bCs/>
        </w:rPr>
        <w:t xml:space="preserve"> </w:t>
      </w:r>
      <w:r w:rsidRPr="00FA3BF8">
        <w:t xml:space="preserve">Modernizace trati Plzeň – Domažlice - st.hranice SRN, 2. stavba, úsek Plzeň (mimo) - Nýřany - Chotěšov (mimo) – </w:t>
      </w:r>
      <w:r w:rsidRPr="00473FEE">
        <w:rPr>
          <w:b/>
          <w:bCs/>
        </w:rPr>
        <w:t>TNS Skvrňany</w:t>
      </w:r>
    </w:p>
    <w:p w14:paraId="1D94D71F" w14:textId="6BCF1CB3" w:rsidR="002C61F1" w:rsidRDefault="002C61F1" w:rsidP="00170794">
      <w:pPr>
        <w:pStyle w:val="Text2-1"/>
        <w:spacing w:after="0"/>
        <w:rPr>
          <w:rFonts w:asciiTheme="minorHAnsi" w:hAnsiTheme="minorHAnsi" w:cstheme="minorHAnsi"/>
        </w:rPr>
      </w:pPr>
      <w:bookmarkStart w:id="44" w:name="_Hlk151559899"/>
      <w:r>
        <w:rPr>
          <w:rFonts w:asciiTheme="minorHAnsi" w:hAnsiTheme="minorHAnsi" w:cstheme="minorHAnsi"/>
        </w:rPr>
        <w:t>D</w:t>
      </w:r>
      <w:r w:rsidRPr="00261806">
        <w:rPr>
          <w:rFonts w:asciiTheme="minorHAnsi" w:hAnsiTheme="minorHAnsi" w:cstheme="minorHAnsi"/>
        </w:rPr>
        <w:t>okumenty v rámci CDE budou po celou dobu zpracování Díla zařazen</w:t>
      </w:r>
      <w:r>
        <w:rPr>
          <w:rFonts w:asciiTheme="minorHAnsi" w:hAnsiTheme="minorHAnsi" w:cstheme="minorHAnsi"/>
        </w:rPr>
        <w:t>y</w:t>
      </w:r>
      <w:r w:rsidRPr="00261806">
        <w:rPr>
          <w:rFonts w:asciiTheme="minorHAnsi" w:hAnsiTheme="minorHAnsi" w:cstheme="minorHAnsi"/>
        </w:rPr>
        <w:t xml:space="preserve"> </w:t>
      </w:r>
      <w:r>
        <w:rPr>
          <w:rFonts w:asciiTheme="minorHAnsi" w:hAnsiTheme="minorHAnsi" w:cstheme="minorHAnsi"/>
        </w:rPr>
        <w:t>a </w:t>
      </w:r>
      <w:r w:rsidRPr="00261806">
        <w:rPr>
          <w:rFonts w:asciiTheme="minorHAnsi" w:hAnsiTheme="minorHAnsi" w:cstheme="minorHAnsi"/>
        </w:rPr>
        <w:t>označen</w:t>
      </w:r>
      <w:r>
        <w:rPr>
          <w:rFonts w:asciiTheme="minorHAnsi" w:hAnsiTheme="minorHAnsi" w:cstheme="minorHAnsi"/>
        </w:rPr>
        <w:t>y</w:t>
      </w:r>
      <w:r w:rsidRPr="00261806">
        <w:rPr>
          <w:rFonts w:asciiTheme="minorHAnsi" w:hAnsiTheme="minorHAnsi" w:cstheme="minorHAnsi"/>
        </w:rPr>
        <w:t xml:space="preserve"> </w:t>
      </w:r>
      <w:r>
        <w:rPr>
          <w:rFonts w:asciiTheme="minorHAnsi" w:hAnsiTheme="minorHAnsi" w:cstheme="minorHAnsi"/>
        </w:rPr>
        <w:t>v rámci work</w:t>
      </w:r>
      <w:r w:rsidRPr="00261806">
        <w:rPr>
          <w:rFonts w:asciiTheme="minorHAnsi" w:hAnsiTheme="minorHAnsi" w:cstheme="minorHAnsi"/>
        </w:rPr>
        <w:t>flow</w:t>
      </w:r>
      <w:r>
        <w:rPr>
          <w:rFonts w:asciiTheme="minorHAnsi" w:hAnsiTheme="minorHAnsi" w:cstheme="minorHAnsi"/>
        </w:rPr>
        <w:t xml:space="preserve"> těmito stavy (j</w:t>
      </w:r>
      <w:r w:rsidRPr="004822FF">
        <w:rPr>
          <w:rFonts w:asciiTheme="minorHAnsi" w:hAnsiTheme="minorHAnsi" w:cstheme="minorHAnsi"/>
        </w:rPr>
        <w:t xml:space="preserve">ednotlivé úrovně workflow lze </w:t>
      </w:r>
      <w:r w:rsidR="002D1FE0">
        <w:rPr>
          <w:rFonts w:asciiTheme="minorHAnsi" w:hAnsiTheme="minorHAnsi" w:cstheme="minorHAnsi"/>
        </w:rPr>
        <w:t xml:space="preserve">dle potřeby </w:t>
      </w:r>
      <w:r w:rsidRPr="004822FF">
        <w:rPr>
          <w:rFonts w:asciiTheme="minorHAnsi" w:hAnsiTheme="minorHAnsi" w:cstheme="minorHAnsi"/>
        </w:rPr>
        <w:t>rozšíři</w:t>
      </w:r>
      <w:r w:rsidR="002D1FE0">
        <w:rPr>
          <w:rFonts w:asciiTheme="minorHAnsi" w:hAnsiTheme="minorHAnsi" w:cstheme="minorHAnsi"/>
        </w:rPr>
        <w:t>t</w:t>
      </w:r>
      <w:r>
        <w:rPr>
          <w:rFonts w:asciiTheme="minorHAnsi" w:hAnsiTheme="minorHAnsi" w:cstheme="minorHAnsi"/>
        </w:rPr>
        <w:t>):</w:t>
      </w:r>
      <w:r w:rsidRPr="00261806">
        <w:rPr>
          <w:rFonts w:asciiTheme="minorHAnsi" w:hAnsiTheme="minorHAnsi" w:cstheme="minorHAnsi"/>
        </w:rPr>
        <w:t xml:space="preserve"> </w:t>
      </w:r>
    </w:p>
    <w:p w14:paraId="720D8FD5" w14:textId="1D344665" w:rsidR="002C61F1" w:rsidRPr="00A7488B" w:rsidRDefault="002C61F1" w:rsidP="00067B10">
      <w:pPr>
        <w:pStyle w:val="Odrka1-1"/>
        <w:spacing w:before="40" w:after="40"/>
        <w:ind w:hanging="226"/>
        <w:rPr>
          <w:rFonts w:asciiTheme="minorHAnsi" w:hAnsiTheme="minorHAnsi" w:cstheme="minorHAnsi"/>
          <w:i/>
          <w:sz w:val="16"/>
          <w:szCs w:val="16"/>
        </w:rPr>
      </w:pPr>
      <w:r w:rsidRPr="00586C0F">
        <w:rPr>
          <w:b/>
          <w:bCs/>
          <w:sz w:val="16"/>
          <w:szCs w:val="16"/>
        </w:rPr>
        <w:t>Rozpracováno</w:t>
      </w:r>
      <w:r w:rsidRPr="00A7488B">
        <w:rPr>
          <w:sz w:val="16"/>
          <w:szCs w:val="16"/>
        </w:rPr>
        <w:t xml:space="preserve"> </w:t>
      </w:r>
      <w:r w:rsidRPr="00A7488B">
        <w:rPr>
          <w:i/>
          <w:sz w:val="16"/>
          <w:szCs w:val="16"/>
        </w:rPr>
        <w:t>(pracovních verz</w:t>
      </w:r>
      <w:r w:rsidR="00AD3194">
        <w:rPr>
          <w:i/>
          <w:sz w:val="16"/>
          <w:szCs w:val="16"/>
        </w:rPr>
        <w:t>e dokumentu sdílená</w:t>
      </w:r>
      <w:r w:rsidRPr="00A7488B">
        <w:rPr>
          <w:i/>
          <w:sz w:val="16"/>
          <w:szCs w:val="16"/>
        </w:rPr>
        <w:t xml:space="preserve"> </w:t>
      </w:r>
      <w:r w:rsidR="00AD3194">
        <w:rPr>
          <w:i/>
          <w:sz w:val="16"/>
          <w:szCs w:val="16"/>
        </w:rPr>
        <w:t>pro</w:t>
      </w:r>
      <w:r w:rsidRPr="00A7488B">
        <w:rPr>
          <w:i/>
          <w:sz w:val="16"/>
          <w:szCs w:val="16"/>
        </w:rPr>
        <w:t xml:space="preserve"> potřeby zpracovatele) - povinně</w:t>
      </w:r>
    </w:p>
    <w:p w14:paraId="0D53DAD7" w14:textId="3EC20B56" w:rsidR="002C61F1" w:rsidRPr="00A7488B" w:rsidRDefault="002C61F1" w:rsidP="00067B10">
      <w:pPr>
        <w:pStyle w:val="Odrka1-1"/>
        <w:spacing w:before="40" w:after="40"/>
        <w:ind w:hanging="226"/>
        <w:rPr>
          <w:rFonts w:asciiTheme="minorHAnsi" w:hAnsiTheme="minorHAnsi" w:cstheme="minorHAnsi"/>
          <w:sz w:val="16"/>
          <w:szCs w:val="16"/>
        </w:rPr>
      </w:pPr>
      <w:r w:rsidRPr="00586C0F">
        <w:rPr>
          <w:b/>
          <w:bCs/>
          <w:sz w:val="16"/>
          <w:szCs w:val="16"/>
        </w:rPr>
        <w:t>Sdíleno</w:t>
      </w:r>
      <w:r w:rsidRPr="00A7488B">
        <w:rPr>
          <w:sz w:val="16"/>
          <w:szCs w:val="16"/>
        </w:rPr>
        <w:t xml:space="preserve"> </w:t>
      </w:r>
      <w:r w:rsidRPr="00A7488B">
        <w:rPr>
          <w:i/>
          <w:sz w:val="16"/>
          <w:szCs w:val="16"/>
        </w:rPr>
        <w:t>(pracovní verz</w:t>
      </w:r>
      <w:r w:rsidR="00AD3194">
        <w:rPr>
          <w:i/>
          <w:sz w:val="16"/>
          <w:szCs w:val="16"/>
        </w:rPr>
        <w:t xml:space="preserve">e dokumentu sdílená </w:t>
      </w:r>
      <w:r w:rsidRPr="00A7488B">
        <w:rPr>
          <w:i/>
          <w:sz w:val="16"/>
          <w:szCs w:val="16"/>
        </w:rPr>
        <w:t>v rámci Projektového týmu) - povinně</w:t>
      </w:r>
    </w:p>
    <w:p w14:paraId="64FF1257" w14:textId="69601F78" w:rsidR="002C61F1" w:rsidRPr="00A7488B" w:rsidRDefault="002C61F1" w:rsidP="00067B10">
      <w:pPr>
        <w:pStyle w:val="Odrka1-1"/>
        <w:spacing w:before="40" w:after="40"/>
        <w:ind w:hanging="226"/>
        <w:rPr>
          <w:rFonts w:asciiTheme="minorHAnsi" w:hAnsiTheme="minorHAnsi" w:cstheme="minorHAnsi"/>
          <w:sz w:val="16"/>
          <w:szCs w:val="16"/>
        </w:rPr>
      </w:pPr>
      <w:r w:rsidRPr="00586C0F">
        <w:rPr>
          <w:b/>
          <w:bCs/>
          <w:sz w:val="16"/>
          <w:szCs w:val="16"/>
        </w:rPr>
        <w:t>Publikováno</w:t>
      </w:r>
      <w:r w:rsidRPr="00A7488B">
        <w:rPr>
          <w:sz w:val="16"/>
          <w:szCs w:val="16"/>
        </w:rPr>
        <w:t xml:space="preserve"> </w:t>
      </w:r>
      <w:r w:rsidRPr="00A7488B">
        <w:rPr>
          <w:i/>
          <w:sz w:val="16"/>
          <w:szCs w:val="16"/>
        </w:rPr>
        <w:t>(</w:t>
      </w:r>
      <w:r w:rsidR="004D097B">
        <w:rPr>
          <w:i/>
          <w:sz w:val="16"/>
          <w:szCs w:val="16"/>
        </w:rPr>
        <w:t>dokončen</w:t>
      </w:r>
      <w:r w:rsidR="00AD3194">
        <w:rPr>
          <w:i/>
          <w:sz w:val="16"/>
          <w:szCs w:val="16"/>
        </w:rPr>
        <w:t xml:space="preserve">á verze dokumentu sdílená </w:t>
      </w:r>
      <w:r w:rsidRPr="00A7488B">
        <w:rPr>
          <w:i/>
          <w:sz w:val="16"/>
          <w:szCs w:val="16"/>
        </w:rPr>
        <w:t>s Objednatelem) - povinně</w:t>
      </w:r>
    </w:p>
    <w:p w14:paraId="286F8234" w14:textId="64A2103F" w:rsidR="002C61F1" w:rsidRPr="0056431D" w:rsidRDefault="002C61F1" w:rsidP="00067B10">
      <w:pPr>
        <w:pStyle w:val="Odrka1-1"/>
        <w:spacing w:before="40" w:after="40"/>
        <w:ind w:hanging="226"/>
        <w:rPr>
          <w:rFonts w:asciiTheme="minorHAnsi" w:hAnsiTheme="minorHAnsi" w:cstheme="minorHAnsi"/>
          <w:i/>
          <w:sz w:val="16"/>
          <w:szCs w:val="16"/>
        </w:rPr>
      </w:pPr>
      <w:r w:rsidRPr="00715087">
        <w:rPr>
          <w:b/>
          <w:bCs/>
          <w:i/>
          <w:iCs/>
          <w:sz w:val="16"/>
          <w:szCs w:val="16"/>
        </w:rPr>
        <w:t>Schváleno</w:t>
      </w:r>
      <w:r w:rsidRPr="00715087">
        <w:rPr>
          <w:i/>
          <w:iCs/>
          <w:sz w:val="16"/>
          <w:szCs w:val="16"/>
        </w:rPr>
        <w:t xml:space="preserve"> </w:t>
      </w:r>
      <w:r w:rsidR="004D097B" w:rsidRPr="0056431D">
        <w:rPr>
          <w:i/>
          <w:iCs/>
          <w:sz w:val="16"/>
          <w:szCs w:val="16"/>
        </w:rPr>
        <w:t>(</w:t>
      </w:r>
      <w:r w:rsidR="00CE7FD2">
        <w:rPr>
          <w:i/>
          <w:iCs/>
          <w:sz w:val="16"/>
          <w:szCs w:val="16"/>
        </w:rPr>
        <w:t>finální</w:t>
      </w:r>
      <w:r w:rsidR="0056431D">
        <w:rPr>
          <w:i/>
          <w:iCs/>
          <w:sz w:val="16"/>
          <w:szCs w:val="16"/>
        </w:rPr>
        <w:t xml:space="preserve"> </w:t>
      </w:r>
      <w:r w:rsidR="004D097B" w:rsidRPr="0056431D">
        <w:rPr>
          <w:i/>
          <w:iCs/>
          <w:sz w:val="16"/>
          <w:szCs w:val="16"/>
        </w:rPr>
        <w:t xml:space="preserve">podoba </w:t>
      </w:r>
      <w:r w:rsidRPr="0056431D">
        <w:rPr>
          <w:i/>
          <w:iCs/>
          <w:sz w:val="16"/>
          <w:szCs w:val="16"/>
        </w:rPr>
        <w:t>dokument</w:t>
      </w:r>
      <w:r w:rsidR="0056431D">
        <w:rPr>
          <w:i/>
          <w:iCs/>
          <w:sz w:val="16"/>
          <w:szCs w:val="16"/>
        </w:rPr>
        <w:t>u</w:t>
      </w:r>
      <w:r w:rsidR="00CE7FD2">
        <w:rPr>
          <w:i/>
          <w:iCs/>
          <w:sz w:val="16"/>
          <w:szCs w:val="16"/>
        </w:rPr>
        <w:t xml:space="preserve"> schválená Objednatelem</w:t>
      </w:r>
      <w:r w:rsidRPr="00A7488B">
        <w:rPr>
          <w:i/>
          <w:sz w:val="16"/>
          <w:szCs w:val="16"/>
        </w:rPr>
        <w:t xml:space="preserve">) </w:t>
      </w:r>
      <w:r w:rsidR="0056431D">
        <w:rPr>
          <w:i/>
          <w:sz w:val="16"/>
          <w:szCs w:val="16"/>
        </w:rPr>
        <w:t>–</w:t>
      </w:r>
      <w:r w:rsidRPr="00A7488B">
        <w:rPr>
          <w:i/>
          <w:sz w:val="16"/>
          <w:szCs w:val="16"/>
        </w:rPr>
        <w:t xml:space="preserve"> </w:t>
      </w:r>
      <w:r w:rsidR="00DB2CB0">
        <w:rPr>
          <w:i/>
          <w:sz w:val="16"/>
          <w:szCs w:val="16"/>
        </w:rPr>
        <w:t>volitelně</w:t>
      </w:r>
    </w:p>
    <w:p w14:paraId="3686B063" w14:textId="744D12A8" w:rsidR="0056431D" w:rsidRPr="0056431D" w:rsidRDefault="0056431D" w:rsidP="00067B10">
      <w:pPr>
        <w:pStyle w:val="Odrka1-1"/>
        <w:spacing w:before="40" w:after="40"/>
        <w:ind w:hanging="226"/>
        <w:rPr>
          <w:rFonts w:asciiTheme="minorHAnsi" w:hAnsiTheme="minorHAnsi" w:cstheme="minorHAnsi"/>
          <w:i/>
          <w:sz w:val="16"/>
          <w:szCs w:val="16"/>
        </w:rPr>
      </w:pPr>
      <w:r w:rsidRPr="00715087">
        <w:rPr>
          <w:b/>
          <w:bCs/>
          <w:i/>
          <w:iCs/>
          <w:sz w:val="16"/>
          <w:szCs w:val="16"/>
        </w:rPr>
        <w:t>Vráceno</w:t>
      </w:r>
      <w:r w:rsidRPr="00A7488B">
        <w:rPr>
          <w:sz w:val="16"/>
          <w:szCs w:val="16"/>
        </w:rPr>
        <w:t xml:space="preserve"> </w:t>
      </w:r>
      <w:r w:rsidRPr="00AD3194">
        <w:rPr>
          <w:i/>
          <w:iCs/>
          <w:sz w:val="16"/>
          <w:szCs w:val="16"/>
        </w:rPr>
        <w:t>(</w:t>
      </w:r>
      <w:r w:rsidR="0080668C">
        <w:rPr>
          <w:i/>
          <w:iCs/>
          <w:sz w:val="16"/>
          <w:szCs w:val="16"/>
        </w:rPr>
        <w:t>zamítnutá</w:t>
      </w:r>
      <w:r w:rsidR="008B7F7A">
        <w:rPr>
          <w:i/>
          <w:iCs/>
          <w:sz w:val="16"/>
          <w:szCs w:val="16"/>
        </w:rPr>
        <w:t xml:space="preserve"> verze </w:t>
      </w:r>
      <w:r w:rsidRPr="00AD3194">
        <w:rPr>
          <w:i/>
          <w:iCs/>
          <w:sz w:val="16"/>
          <w:szCs w:val="16"/>
        </w:rPr>
        <w:t>dokument</w:t>
      </w:r>
      <w:r w:rsidR="008B7F7A">
        <w:rPr>
          <w:i/>
          <w:iCs/>
          <w:sz w:val="16"/>
          <w:szCs w:val="16"/>
        </w:rPr>
        <w:t>u</w:t>
      </w:r>
      <w:r w:rsidRPr="00AD3194">
        <w:rPr>
          <w:i/>
          <w:iCs/>
          <w:sz w:val="16"/>
          <w:szCs w:val="16"/>
        </w:rPr>
        <w:t xml:space="preserve"> </w:t>
      </w:r>
      <w:r w:rsidR="008B7F7A">
        <w:rPr>
          <w:i/>
          <w:iCs/>
          <w:sz w:val="16"/>
          <w:szCs w:val="16"/>
        </w:rPr>
        <w:t>vrácená k přepracování</w:t>
      </w:r>
      <w:r w:rsidRPr="00AD3194">
        <w:rPr>
          <w:i/>
          <w:iCs/>
          <w:sz w:val="16"/>
          <w:szCs w:val="16"/>
        </w:rPr>
        <w:t>)</w:t>
      </w:r>
      <w:r w:rsidRPr="00A7488B">
        <w:rPr>
          <w:i/>
          <w:sz w:val="16"/>
          <w:szCs w:val="16"/>
        </w:rPr>
        <w:t xml:space="preserve"> </w:t>
      </w:r>
      <w:r>
        <w:rPr>
          <w:i/>
          <w:sz w:val="16"/>
          <w:szCs w:val="16"/>
        </w:rPr>
        <w:t>–</w:t>
      </w:r>
      <w:r w:rsidRPr="00A7488B">
        <w:rPr>
          <w:i/>
          <w:sz w:val="16"/>
          <w:szCs w:val="16"/>
        </w:rPr>
        <w:t xml:space="preserve"> </w:t>
      </w:r>
      <w:r>
        <w:rPr>
          <w:i/>
          <w:sz w:val="16"/>
          <w:szCs w:val="16"/>
        </w:rPr>
        <w:t>volitelně</w:t>
      </w:r>
    </w:p>
    <w:p w14:paraId="58E2BC43" w14:textId="019629FF" w:rsidR="002C61F1" w:rsidRPr="00CE7FD2" w:rsidRDefault="002C61F1" w:rsidP="00067B10">
      <w:pPr>
        <w:pStyle w:val="Odrka1-1"/>
        <w:spacing w:before="40" w:after="40"/>
        <w:ind w:hanging="226"/>
        <w:rPr>
          <w:rFonts w:asciiTheme="minorHAnsi" w:hAnsiTheme="minorHAnsi" w:cstheme="minorHAnsi"/>
          <w:sz w:val="16"/>
          <w:szCs w:val="16"/>
        </w:rPr>
      </w:pPr>
      <w:r w:rsidRPr="00586C0F">
        <w:rPr>
          <w:b/>
          <w:bCs/>
          <w:sz w:val="16"/>
          <w:szCs w:val="16"/>
        </w:rPr>
        <w:t>Archivováno</w:t>
      </w:r>
      <w:r w:rsidRPr="00A7488B">
        <w:rPr>
          <w:sz w:val="16"/>
          <w:szCs w:val="16"/>
        </w:rPr>
        <w:t xml:space="preserve"> </w:t>
      </w:r>
      <w:r w:rsidRPr="00A7488B">
        <w:rPr>
          <w:i/>
          <w:sz w:val="16"/>
          <w:szCs w:val="16"/>
        </w:rPr>
        <w:t xml:space="preserve">(archivace informací z předešlých úrovní) </w:t>
      </w:r>
      <w:r w:rsidR="00CE7FD2">
        <w:rPr>
          <w:i/>
          <w:sz w:val="16"/>
          <w:szCs w:val="16"/>
        </w:rPr>
        <w:t>–</w:t>
      </w:r>
      <w:r w:rsidRPr="00A7488B">
        <w:rPr>
          <w:i/>
          <w:sz w:val="16"/>
          <w:szCs w:val="16"/>
        </w:rPr>
        <w:t xml:space="preserve"> povinně</w:t>
      </w:r>
    </w:p>
    <w:bookmarkEnd w:id="44"/>
    <w:p w14:paraId="72C505D8" w14:textId="03B1945E" w:rsidR="00FC7703" w:rsidRDefault="00715087" w:rsidP="009D0D77">
      <w:pPr>
        <w:pStyle w:val="Odrka1-1"/>
        <w:numPr>
          <w:ilvl w:val="0"/>
          <w:numId w:val="0"/>
        </w:numPr>
        <w:spacing w:before="0"/>
        <w:ind w:left="737"/>
        <w:rPr>
          <w:rFonts w:asciiTheme="minorHAnsi" w:hAnsiTheme="minorHAnsi" w:cstheme="minorHAnsi"/>
        </w:rPr>
      </w:pPr>
      <w:r w:rsidRPr="00E35554">
        <w:rPr>
          <w:rFonts w:asciiTheme="minorHAnsi" w:hAnsiTheme="minorHAnsi" w:cstheme="minorHAnsi"/>
        </w:rPr>
        <w:t>Pokud CDE neumožňuje použití volitelných stavů Schváleno</w:t>
      </w:r>
      <w:r w:rsidR="005C5C8D" w:rsidRPr="00E35554">
        <w:rPr>
          <w:rFonts w:asciiTheme="minorHAnsi" w:hAnsiTheme="minorHAnsi" w:cstheme="minorHAnsi"/>
        </w:rPr>
        <w:t xml:space="preserve"> a Vráceno, bude stav Sdíleno </w:t>
      </w:r>
      <w:r w:rsidR="00E96439" w:rsidRPr="00E35554">
        <w:rPr>
          <w:rFonts w:asciiTheme="minorHAnsi" w:hAnsiTheme="minorHAnsi" w:cstheme="minorHAnsi"/>
        </w:rPr>
        <w:t xml:space="preserve">popisovat dokument sdílený s Objednatelem a stav Publikováno </w:t>
      </w:r>
      <w:r w:rsidR="00163BA8" w:rsidRPr="00E35554">
        <w:rPr>
          <w:rFonts w:asciiTheme="minorHAnsi" w:hAnsiTheme="minorHAnsi" w:cstheme="minorHAnsi"/>
        </w:rPr>
        <w:t>bude popisovat dokument schválený Objednatelem.</w:t>
      </w:r>
    </w:p>
    <w:p w14:paraId="563B5431" w14:textId="2F50B64D" w:rsidR="00AE5CE2" w:rsidRPr="00D70BB4" w:rsidRDefault="00FC7703" w:rsidP="00B25724">
      <w:pPr>
        <w:rPr>
          <w:rFonts w:asciiTheme="minorHAnsi" w:hAnsiTheme="minorHAnsi" w:cstheme="minorHAnsi"/>
        </w:rPr>
      </w:pPr>
      <w:r>
        <w:rPr>
          <w:rFonts w:asciiTheme="minorHAnsi" w:hAnsiTheme="minorHAnsi" w:cstheme="minorHAnsi"/>
        </w:rPr>
        <w:br w:type="page"/>
      </w:r>
      <w:r w:rsidR="00B663C9" w:rsidRPr="00D70BB4">
        <w:rPr>
          <w:rFonts w:asciiTheme="minorHAnsi" w:hAnsiTheme="minorHAnsi"/>
        </w:rPr>
        <w:lastRenderedPageBreak/>
        <w:t>Workflow stav</w:t>
      </w:r>
      <w:r w:rsidR="00C2370E">
        <w:rPr>
          <w:rFonts w:asciiTheme="minorHAnsi" w:hAnsiTheme="minorHAnsi"/>
        </w:rPr>
        <w:t>u</w:t>
      </w:r>
      <w:r w:rsidR="00B663C9" w:rsidRPr="00D70BB4">
        <w:rPr>
          <w:rFonts w:asciiTheme="minorHAnsi" w:hAnsiTheme="minorHAnsi"/>
        </w:rPr>
        <w:t xml:space="preserve"> dokumentů</w:t>
      </w:r>
      <w:r w:rsidR="00DF1EF1" w:rsidRPr="00D70BB4">
        <w:rPr>
          <w:rFonts w:asciiTheme="minorHAnsi" w:hAnsiTheme="minorHAnsi"/>
        </w:rPr>
        <w:t xml:space="preserve"> v</w:t>
      </w:r>
      <w:r w:rsidR="000B6AEF" w:rsidRPr="00D70BB4">
        <w:rPr>
          <w:rFonts w:asciiTheme="minorHAnsi" w:hAnsiTheme="minorHAnsi"/>
        </w:rPr>
        <w:t> základní i rozšířené variantě:</w:t>
      </w:r>
    </w:p>
    <w:p w14:paraId="4D372CFA" w14:textId="1C96D32C" w:rsidR="00D41B24" w:rsidRDefault="00367EB4" w:rsidP="00606BB9">
      <w:pPr>
        <w:spacing w:after="120"/>
        <w:ind w:firstLine="709"/>
        <w:rPr>
          <w:rFonts w:asciiTheme="minorHAnsi" w:hAnsiTheme="minorHAnsi"/>
        </w:rPr>
      </w:pPr>
      <w:r>
        <w:rPr>
          <w:rFonts w:asciiTheme="minorHAnsi" w:hAnsiTheme="minorHAnsi" w:cstheme="minorHAnsi"/>
          <w:noProof/>
        </w:rPr>
        <w:drawing>
          <wp:inline distT="0" distB="0" distL="0" distR="0" wp14:anchorId="1C4B5844" wp14:editId="1A57F11F">
            <wp:extent cx="3960000" cy="1325739"/>
            <wp:effectExtent l="19050" t="19050" r="2540" b="8255"/>
            <wp:docPr id="124612512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6125122" name="Obrázek 2"/>
                    <pic:cNvPicPr/>
                  </pic:nvPicPr>
                  <pic:blipFill rotWithShape="1">
                    <a:blip r:embed="rId16" cstate="print">
                      <a:extLst>
                        <a:ext uri="{28A0092B-C50C-407E-A947-70E740481C1C}">
                          <a14:useLocalDpi xmlns:a14="http://schemas.microsoft.com/office/drawing/2010/main" val="0"/>
                        </a:ext>
                      </a:extLst>
                    </a:blip>
                    <a:srcRect l="-1322" t="1" r="-925" b="-3789"/>
                    <a:stretch/>
                  </pic:blipFill>
                  <pic:spPr bwMode="auto">
                    <a:xfrm>
                      <a:off x="0" y="0"/>
                      <a:ext cx="3960000" cy="1325739"/>
                    </a:xfrm>
                    <a:prstGeom prst="rect">
                      <a:avLst/>
                    </a:prstGeom>
                    <a:ln w="9525">
                      <a:solidFill>
                        <a:schemeClr val="bg1">
                          <a:lumMod val="65000"/>
                        </a:schemeClr>
                      </a:solidFill>
                      <a:prstDash val="dash"/>
                    </a:ln>
                    <a:effectLst/>
                    <a:extLst>
                      <a:ext uri="{53640926-AAD7-44D8-BBD7-CCE9431645EC}">
                        <a14:shadowObscured xmlns:a14="http://schemas.microsoft.com/office/drawing/2010/main"/>
                      </a:ext>
                    </a:extLst>
                  </pic:spPr>
                </pic:pic>
              </a:graphicData>
            </a:graphic>
          </wp:inline>
        </w:drawing>
      </w:r>
    </w:p>
    <w:p w14:paraId="237DA12F" w14:textId="270C684F" w:rsidR="008531E6" w:rsidRPr="00B259C3" w:rsidRDefault="00134672">
      <w:pPr>
        <w:pStyle w:val="Text2-1"/>
        <w:rPr>
          <w:rFonts w:asciiTheme="minorHAnsi" w:hAnsiTheme="minorHAnsi"/>
        </w:rPr>
      </w:pPr>
      <w:r w:rsidRPr="008531E6">
        <w:rPr>
          <w:rFonts w:asciiTheme="minorHAnsi" w:hAnsiTheme="minorHAnsi" w:cstheme="minorHAnsi"/>
        </w:rPr>
        <w:t xml:space="preserve">Nastavení uživatelských oprávnění v CDE bude odpovídat pozicím členů Projektového týmu Dodavatele a zástupců Objednatele vycházejících z matic odpovědnosti a pracovního postupu provádění, projednávání, kontroly a schvalování Díla (workflow). Oprávnění budou popsána v příloze BEP č.2 </w:t>
      </w:r>
      <w:r w:rsidRPr="008531E6">
        <w:rPr>
          <w:rFonts w:asciiTheme="minorHAnsi" w:hAnsiTheme="minorHAnsi" w:cstheme="minorHAnsi"/>
          <w:i/>
          <w:iCs/>
        </w:rPr>
        <w:t>Struktura DiMS a odpovědné osoby.</w:t>
      </w:r>
    </w:p>
    <w:p w14:paraId="7BAD3DF0" w14:textId="58026C73" w:rsidR="000B7A56" w:rsidRPr="0029378A" w:rsidRDefault="00134672" w:rsidP="0029378A">
      <w:pPr>
        <w:pStyle w:val="Text2-1"/>
        <w:rPr>
          <w:rFonts w:asciiTheme="minorHAnsi" w:hAnsiTheme="minorHAnsi" w:cstheme="minorHAnsi"/>
        </w:rPr>
      </w:pPr>
      <w:r w:rsidRPr="00395512">
        <w:rPr>
          <w:rFonts w:asciiTheme="minorHAnsi" w:hAnsiTheme="minorHAnsi" w:cstheme="minorHAnsi"/>
        </w:rPr>
        <w:t>Pro potřeby Objednatele vytvoř</w:t>
      </w:r>
      <w:r>
        <w:rPr>
          <w:rFonts w:asciiTheme="minorHAnsi" w:hAnsiTheme="minorHAnsi" w:cstheme="minorHAnsi"/>
        </w:rPr>
        <w:t>í Dodavatel</w:t>
      </w:r>
      <w:r w:rsidRPr="00395512">
        <w:rPr>
          <w:rFonts w:asciiTheme="minorHAnsi" w:hAnsiTheme="minorHAnsi" w:cstheme="minorHAnsi"/>
        </w:rPr>
        <w:t xml:space="preserve"> několik základních skupin</w:t>
      </w:r>
      <w:r>
        <w:rPr>
          <w:rFonts w:asciiTheme="minorHAnsi" w:hAnsiTheme="minorHAnsi" w:cstheme="minorHAnsi"/>
        </w:rPr>
        <w:t xml:space="preserve"> uživatelských oprávnění </w:t>
      </w:r>
      <w:r w:rsidRPr="00395512">
        <w:rPr>
          <w:rFonts w:asciiTheme="minorHAnsi" w:hAnsiTheme="minorHAnsi" w:cstheme="minorHAnsi"/>
        </w:rPr>
        <w:t xml:space="preserve">pro práci v CDE. </w:t>
      </w:r>
      <w:r>
        <w:rPr>
          <w:rFonts w:asciiTheme="minorHAnsi" w:hAnsiTheme="minorHAnsi" w:cstheme="minorHAnsi"/>
        </w:rPr>
        <w:t>S</w:t>
      </w:r>
      <w:r w:rsidRPr="008058B7">
        <w:rPr>
          <w:rFonts w:asciiTheme="minorHAnsi" w:hAnsiTheme="minorHAnsi" w:cstheme="minorHAnsi"/>
        </w:rPr>
        <w:t xml:space="preserve">kupiny </w:t>
      </w:r>
      <w:r>
        <w:rPr>
          <w:rFonts w:asciiTheme="minorHAnsi" w:hAnsiTheme="minorHAnsi" w:cstheme="minorHAnsi"/>
        </w:rPr>
        <w:t>uživatelských oprávnění</w:t>
      </w:r>
      <w:r w:rsidRPr="008058B7">
        <w:rPr>
          <w:rFonts w:asciiTheme="minorHAnsi" w:hAnsiTheme="minorHAnsi" w:cstheme="minorHAnsi"/>
        </w:rPr>
        <w:t xml:space="preserve"> </w:t>
      </w:r>
      <w:r>
        <w:rPr>
          <w:rFonts w:asciiTheme="minorHAnsi" w:hAnsiTheme="minorHAnsi" w:cstheme="minorHAnsi"/>
        </w:rPr>
        <w:t>budou</w:t>
      </w:r>
      <w:r w:rsidRPr="008058B7">
        <w:rPr>
          <w:rFonts w:asciiTheme="minorHAnsi" w:hAnsiTheme="minorHAnsi" w:cstheme="minorHAnsi"/>
        </w:rPr>
        <w:t xml:space="preserve"> odpovída</w:t>
      </w:r>
      <w:r>
        <w:rPr>
          <w:rFonts w:asciiTheme="minorHAnsi" w:hAnsiTheme="minorHAnsi" w:cstheme="minorHAnsi"/>
        </w:rPr>
        <w:t>t</w:t>
      </w:r>
      <w:r w:rsidRPr="008058B7">
        <w:rPr>
          <w:rFonts w:asciiTheme="minorHAnsi" w:hAnsiTheme="minorHAnsi" w:cstheme="minorHAnsi"/>
        </w:rPr>
        <w:t xml:space="preserve"> </w:t>
      </w:r>
      <w:r>
        <w:rPr>
          <w:rFonts w:asciiTheme="minorHAnsi" w:hAnsiTheme="minorHAnsi" w:cstheme="minorHAnsi"/>
        </w:rPr>
        <w:t>úrovním procesní odpovědnosti definovaným</w:t>
      </w:r>
      <w:r w:rsidRPr="00395512">
        <w:rPr>
          <w:rFonts w:asciiTheme="minorHAnsi" w:hAnsiTheme="minorHAnsi" w:cstheme="minorHAnsi"/>
        </w:rPr>
        <w:t xml:space="preserve"> </w:t>
      </w:r>
      <w:r>
        <w:rPr>
          <w:rFonts w:asciiTheme="minorHAnsi" w:hAnsiTheme="minorHAnsi" w:cstheme="minorHAnsi"/>
        </w:rPr>
        <w:t>v m</w:t>
      </w:r>
      <w:r w:rsidRPr="00395512">
        <w:rPr>
          <w:rFonts w:asciiTheme="minorHAnsi" w:hAnsiTheme="minorHAnsi" w:cstheme="minorHAnsi"/>
        </w:rPr>
        <w:t>atic</w:t>
      </w:r>
      <w:r>
        <w:rPr>
          <w:rFonts w:asciiTheme="minorHAnsi" w:hAnsiTheme="minorHAnsi" w:cstheme="minorHAnsi"/>
        </w:rPr>
        <w:t>ích odpovědnosti</w:t>
      </w:r>
      <w:r w:rsidRPr="00395512">
        <w:rPr>
          <w:rFonts w:asciiTheme="minorHAnsi" w:hAnsiTheme="minorHAnsi" w:cstheme="minorHAnsi"/>
        </w:rPr>
        <w:t>. Typ a</w:t>
      </w:r>
      <w:r>
        <w:rPr>
          <w:rFonts w:asciiTheme="minorHAnsi" w:hAnsiTheme="minorHAnsi" w:cstheme="minorHAnsi"/>
        </w:rPr>
        <w:t> </w:t>
      </w:r>
      <w:r w:rsidRPr="00395512">
        <w:rPr>
          <w:rFonts w:asciiTheme="minorHAnsi" w:hAnsiTheme="minorHAnsi" w:cstheme="minorHAnsi"/>
        </w:rPr>
        <w:t xml:space="preserve">charakter skupin oprávnění bude upřesněn v rámci </w:t>
      </w:r>
      <w:r w:rsidRPr="008058B7">
        <w:rPr>
          <w:rFonts w:asciiTheme="minorHAnsi" w:hAnsiTheme="minorHAnsi" w:cstheme="minorHAnsi"/>
        </w:rPr>
        <w:t>projednání Díla</w:t>
      </w:r>
      <w:r>
        <w:rPr>
          <w:rFonts w:asciiTheme="minorHAnsi" w:hAnsiTheme="minorHAnsi" w:cstheme="minorHAnsi"/>
        </w:rPr>
        <w:t xml:space="preserve"> a bude uveden v příloze BEP</w:t>
      </w:r>
      <w:r w:rsidRPr="008058B7">
        <w:rPr>
          <w:rFonts w:asciiTheme="minorHAnsi" w:hAnsiTheme="minorHAnsi" w:cstheme="minorHAnsi"/>
        </w:rPr>
        <w:t>.</w:t>
      </w:r>
    </w:p>
    <w:p w14:paraId="46E64B77" w14:textId="77777777" w:rsidR="000B7A56" w:rsidRDefault="000B7A56" w:rsidP="003D49B3">
      <w:pPr>
        <w:spacing w:before="0"/>
        <w:rPr>
          <w:rFonts w:asciiTheme="minorHAnsi" w:hAnsiTheme="minorHAnsi"/>
        </w:rPr>
      </w:pPr>
      <w:r>
        <w:rPr>
          <w:rFonts w:asciiTheme="minorHAnsi" w:hAnsiTheme="minorHAnsi"/>
        </w:rPr>
        <w:br w:type="page"/>
      </w:r>
    </w:p>
    <w:p w14:paraId="2C687502" w14:textId="3EC3543F" w:rsidR="006C447C" w:rsidRDefault="00AD79F1" w:rsidP="006C447C">
      <w:pPr>
        <w:pStyle w:val="Nadpis2-2"/>
      </w:pPr>
      <w:bookmarkStart w:id="45" w:name="_Toc180428368"/>
      <w:r>
        <w:lastRenderedPageBreak/>
        <w:t>Digitální model stavby (</w:t>
      </w:r>
      <w:r w:rsidR="00E34425">
        <w:t>DiMS</w:t>
      </w:r>
      <w:r>
        <w:t>)</w:t>
      </w:r>
      <w:bookmarkEnd w:id="45"/>
    </w:p>
    <w:p w14:paraId="00FA4A9A" w14:textId="77777777" w:rsidR="00D17360" w:rsidRPr="00B259C3" w:rsidRDefault="002A7711" w:rsidP="002A7711">
      <w:pPr>
        <w:pStyle w:val="Text2-1"/>
      </w:pPr>
      <w:r>
        <w:rPr>
          <w:rStyle w:val="Tun"/>
        </w:rPr>
        <w:t xml:space="preserve">Digitální model stavby (DiMS) </w:t>
      </w:r>
      <w:r>
        <w:rPr>
          <w:rStyle w:val="Tun"/>
          <w:b w:val="0"/>
        </w:rPr>
        <w:t xml:space="preserve">je </w:t>
      </w:r>
      <w:r w:rsidRPr="0013053A">
        <w:rPr>
          <w:rStyle w:val="Tun"/>
          <w:b w:val="0"/>
        </w:rPr>
        <w:t>strukturovan</w:t>
      </w:r>
      <w:r>
        <w:rPr>
          <w:rStyle w:val="Tun"/>
          <w:b w:val="0"/>
        </w:rPr>
        <w:t>á</w:t>
      </w:r>
      <w:r w:rsidRPr="0013053A">
        <w:rPr>
          <w:rStyle w:val="Tun"/>
          <w:b w:val="0"/>
        </w:rPr>
        <w:t xml:space="preserve"> a objektově orientovan</w:t>
      </w:r>
      <w:r>
        <w:rPr>
          <w:rStyle w:val="Tun"/>
          <w:b w:val="0"/>
        </w:rPr>
        <w:t>á</w:t>
      </w:r>
      <w:r w:rsidRPr="0013053A">
        <w:rPr>
          <w:rStyle w:val="Tun"/>
          <w:b w:val="0"/>
        </w:rPr>
        <w:t xml:space="preserve"> reprezentac</w:t>
      </w:r>
      <w:r>
        <w:rPr>
          <w:rStyle w:val="Tun"/>
          <w:b w:val="0"/>
        </w:rPr>
        <w:t>e</w:t>
      </w:r>
      <w:r w:rsidRPr="0013053A">
        <w:rPr>
          <w:rStyle w:val="Tun"/>
          <w:b w:val="0"/>
        </w:rPr>
        <w:t xml:space="preserve"> stavby </w:t>
      </w:r>
      <w:r>
        <w:rPr>
          <w:rStyle w:val="Tun"/>
          <w:b w:val="0"/>
        </w:rPr>
        <w:t>jako celku</w:t>
      </w:r>
      <w:r w:rsidRPr="0013053A">
        <w:rPr>
          <w:rStyle w:val="Tun"/>
          <w:b w:val="0"/>
        </w:rPr>
        <w:t xml:space="preserve">, obsahující jednotlivé </w:t>
      </w:r>
      <w:r>
        <w:rPr>
          <w:rStyle w:val="Tun"/>
          <w:b w:val="0"/>
        </w:rPr>
        <w:t>D</w:t>
      </w:r>
      <w:r w:rsidRPr="0013053A">
        <w:rPr>
          <w:rStyle w:val="Tun"/>
          <w:b w:val="0"/>
        </w:rPr>
        <w:t xml:space="preserve">atové objekty </w:t>
      </w:r>
      <w:r>
        <w:rPr>
          <w:rStyle w:val="Tun"/>
          <w:b w:val="0"/>
        </w:rPr>
        <w:t xml:space="preserve">v rozsahu požadavků Datové struktury, tj. v rozsahu </w:t>
      </w:r>
      <w:r w:rsidRPr="002A7711">
        <w:rPr>
          <w:rStyle w:val="Tun"/>
          <w:b w:val="0"/>
        </w:rPr>
        <w:t>grafick</w:t>
      </w:r>
      <w:r>
        <w:rPr>
          <w:rStyle w:val="Tun"/>
          <w:b w:val="0"/>
        </w:rPr>
        <w:t>ých</w:t>
      </w:r>
      <w:r w:rsidRPr="002A7711">
        <w:rPr>
          <w:rStyle w:val="Tun"/>
          <w:b w:val="0"/>
        </w:rPr>
        <w:t xml:space="preserve"> i negrafick</w:t>
      </w:r>
      <w:r>
        <w:rPr>
          <w:rStyle w:val="Tun"/>
          <w:b w:val="0"/>
        </w:rPr>
        <w:t>ých</w:t>
      </w:r>
      <w:r w:rsidRPr="002A7711">
        <w:rPr>
          <w:rStyle w:val="Tun"/>
          <w:b w:val="0"/>
        </w:rPr>
        <w:t xml:space="preserve"> informac</w:t>
      </w:r>
      <w:r>
        <w:rPr>
          <w:rStyle w:val="Tun"/>
          <w:b w:val="0"/>
        </w:rPr>
        <w:t>í</w:t>
      </w:r>
      <w:r w:rsidRPr="002A7711">
        <w:rPr>
          <w:rStyle w:val="Tun"/>
          <w:b w:val="0"/>
        </w:rPr>
        <w:t xml:space="preserve"> </w:t>
      </w:r>
      <w:r w:rsidR="00373F8A">
        <w:rPr>
          <w:rStyle w:val="Tun"/>
          <w:b w:val="0"/>
        </w:rPr>
        <w:t>zobrazovaných v di</w:t>
      </w:r>
      <w:r w:rsidRPr="002A7711">
        <w:rPr>
          <w:rStyle w:val="Tun"/>
          <w:b w:val="0"/>
        </w:rPr>
        <w:t>gitální podobě</w:t>
      </w:r>
      <w:r>
        <w:rPr>
          <w:rStyle w:val="Tun"/>
          <w:b w:val="0"/>
        </w:rPr>
        <w:t>.</w:t>
      </w:r>
    </w:p>
    <w:p w14:paraId="261843B5" w14:textId="2E109319" w:rsidR="00491D20" w:rsidRDefault="183C7021" w:rsidP="00491D20">
      <w:pPr>
        <w:pStyle w:val="Text2-1"/>
      </w:pPr>
      <w:r w:rsidRPr="384C746E">
        <w:rPr>
          <w:b/>
          <w:bCs/>
        </w:rPr>
        <w:t>Dílčí DiMS</w:t>
      </w:r>
      <w:r>
        <w:t xml:space="preserve"> reprezent</w:t>
      </w:r>
      <w:r w:rsidR="505307EB">
        <w:t>uje</w:t>
      </w:r>
      <w:r>
        <w:t xml:space="preserve"> dílčí logick</w:t>
      </w:r>
      <w:r w:rsidR="505307EB">
        <w:t>ý</w:t>
      </w:r>
      <w:r>
        <w:t xml:space="preserve"> cel</w:t>
      </w:r>
      <w:r w:rsidR="505307EB">
        <w:t>e</w:t>
      </w:r>
      <w:r>
        <w:t xml:space="preserve">k stavby </w:t>
      </w:r>
      <w:r w:rsidR="004665C8">
        <w:t xml:space="preserve">dle základních principů členění na Objekty </w:t>
      </w:r>
      <w:r>
        <w:t xml:space="preserve">odpovídající členění dokumentace </w:t>
      </w:r>
      <w:r w:rsidR="004665C8">
        <w:t>stavby</w:t>
      </w:r>
      <w:r w:rsidR="212BAEA7">
        <w:t>.</w:t>
      </w:r>
      <w:r>
        <w:t xml:space="preserve"> </w:t>
      </w:r>
      <w:r w:rsidR="268452A3">
        <w:t xml:space="preserve">Každý dílčí DiMS musí být jednoznačně pojmenován </w:t>
      </w:r>
      <w:r w:rsidR="75E964B1">
        <w:t xml:space="preserve">číslem </w:t>
      </w:r>
      <w:r w:rsidR="004665C8">
        <w:t xml:space="preserve">Objektu </w:t>
      </w:r>
      <w:r w:rsidR="004665C8" w:rsidRPr="384C746E">
        <w:rPr>
          <w:i/>
          <w:iCs/>
        </w:rPr>
        <w:t>(</w:t>
      </w:r>
      <w:r w:rsidR="268452A3" w:rsidRPr="384C746E">
        <w:rPr>
          <w:i/>
          <w:iCs/>
        </w:rPr>
        <w:t xml:space="preserve">např. </w:t>
      </w:r>
      <w:r w:rsidR="75E964B1" w:rsidRPr="384C746E">
        <w:rPr>
          <w:i/>
          <w:iCs/>
        </w:rPr>
        <w:t xml:space="preserve">SO1411102) </w:t>
      </w:r>
      <w:r w:rsidR="1E911035">
        <w:t xml:space="preserve">dle přílohy č. 10 směrnice </w:t>
      </w:r>
      <w:r w:rsidR="1E911035" w:rsidRPr="384C746E">
        <w:rPr>
          <w:i/>
          <w:iCs/>
        </w:rPr>
        <w:t>SŽ SM011</w:t>
      </w:r>
      <w:r w:rsidR="1E911035">
        <w:t xml:space="preserve"> </w:t>
      </w:r>
      <w:r w:rsidR="1E911035" w:rsidRPr="384C746E">
        <w:rPr>
          <w:i/>
          <w:iCs/>
        </w:rPr>
        <w:t>Manuál pro strukturu dokumentace a</w:t>
      </w:r>
      <w:r w:rsidR="1E911035" w:rsidRPr="384C746E">
        <w:rPr>
          <w:rStyle w:val="Tun"/>
          <w:b w:val="0"/>
        </w:rPr>
        <w:t> </w:t>
      </w:r>
      <w:r w:rsidR="1E911035" w:rsidRPr="384C746E">
        <w:rPr>
          <w:i/>
          <w:iCs/>
        </w:rPr>
        <w:t>popisové pole</w:t>
      </w:r>
      <w:r w:rsidR="1E911035">
        <w:t>.</w:t>
      </w:r>
    </w:p>
    <w:p w14:paraId="7BAAEF46" w14:textId="58F835A0" w:rsidR="009D3E6D" w:rsidRDefault="0B08720E">
      <w:pPr>
        <w:pStyle w:val="Text2-1"/>
      </w:pPr>
      <w:r w:rsidRPr="384C746E">
        <w:rPr>
          <w:b/>
          <w:bCs/>
        </w:rPr>
        <w:t>Profesní DiMS</w:t>
      </w:r>
      <w:r>
        <w:t xml:space="preserve"> </w:t>
      </w:r>
      <w:r w:rsidR="1B332828">
        <w:t xml:space="preserve">seskupuje </w:t>
      </w:r>
      <w:r w:rsidR="23F72A86">
        <w:t xml:space="preserve">všechny </w:t>
      </w:r>
      <w:r w:rsidR="1BAF4441">
        <w:t>dílčí</w:t>
      </w:r>
      <w:r w:rsidR="1B332828">
        <w:t xml:space="preserve"> </w:t>
      </w:r>
      <w:r w:rsidR="23F72A86">
        <w:t xml:space="preserve">DiMS </w:t>
      </w:r>
      <w:r w:rsidR="653D8BF1">
        <w:t xml:space="preserve">jednotlivých </w:t>
      </w:r>
      <w:r w:rsidR="00FD2302">
        <w:t xml:space="preserve">Objektů </w:t>
      </w:r>
      <w:r w:rsidR="452982F3">
        <w:t>s</w:t>
      </w:r>
      <w:r w:rsidR="1BAF4441">
        <w:t>padající</w:t>
      </w:r>
      <w:r w:rsidR="3CC481F4">
        <w:t>ch</w:t>
      </w:r>
      <w:r w:rsidR="34B9DE99">
        <w:t xml:space="preserve"> do</w:t>
      </w:r>
      <w:r w:rsidR="1747A0BE">
        <w:t> </w:t>
      </w:r>
      <w:r w:rsidR="34B9DE99">
        <w:t xml:space="preserve">stejné </w:t>
      </w:r>
      <w:r w:rsidR="701D37BF">
        <w:t>„</w:t>
      </w:r>
      <w:r w:rsidR="7B43F9D8">
        <w:t>p</w:t>
      </w:r>
      <w:r w:rsidR="2A42D740">
        <w:t>odrobné řady pro číselné kódování objektů</w:t>
      </w:r>
      <w:r w:rsidR="003D49B3">
        <w:t>“</w:t>
      </w:r>
      <w:r w:rsidR="00CF0143">
        <w:t xml:space="preserve"> </w:t>
      </w:r>
      <w:r w:rsidR="009D76C4">
        <w:t>(</w:t>
      </w:r>
      <w:r w:rsidR="003073BF">
        <w:t xml:space="preserve">dle </w:t>
      </w:r>
      <w:r w:rsidR="00F903D8">
        <w:t>„</w:t>
      </w:r>
      <w:r w:rsidR="003073BF">
        <w:t>Manuálu pro strukturu dokumentace a popisové pole</w:t>
      </w:r>
      <w:r w:rsidR="00F903D8">
        <w:t>“</w:t>
      </w:r>
      <w:r w:rsidR="00014987">
        <w:t xml:space="preserve"> </w:t>
      </w:r>
      <w:r w:rsidR="00B820BE">
        <w:t>vycházejícího z vyhl</w:t>
      </w:r>
      <w:r w:rsidR="000901E2">
        <w:t>ášky</w:t>
      </w:r>
      <w:r w:rsidR="00B820BE">
        <w:t xml:space="preserve"> č.</w:t>
      </w:r>
      <w:r w:rsidR="000901E2">
        <w:t> </w:t>
      </w:r>
      <w:r w:rsidR="00B820BE">
        <w:t>227/2024 Sb</w:t>
      </w:r>
      <w:r w:rsidR="003D49B3">
        <w:t>.</w:t>
      </w:r>
      <w:r w:rsidR="009D76C4">
        <w:t>),</w:t>
      </w:r>
      <w:r w:rsidR="003D49B3">
        <w:t xml:space="preserve"> </w:t>
      </w:r>
      <w:r w:rsidR="009D76C4">
        <w:t>p</w:t>
      </w:r>
      <w:r w:rsidR="50832658">
        <w:t xml:space="preserve">řípadně </w:t>
      </w:r>
      <w:r w:rsidR="710C1A0A">
        <w:t xml:space="preserve">reprezentuje </w:t>
      </w:r>
      <w:r w:rsidR="22EA2D82">
        <w:t>ostatní podklady</w:t>
      </w:r>
      <w:r w:rsidR="66F3A43A">
        <w:t xml:space="preserve"> s charakterem profesního DiMS</w:t>
      </w:r>
      <w:r w:rsidR="22EA2D82">
        <w:t>, jako jsou např. stávající stav, stávající sítě</w:t>
      </w:r>
      <w:r w:rsidR="66F3A43A">
        <w:t xml:space="preserve">, </w:t>
      </w:r>
      <w:r w:rsidR="134C1F74">
        <w:t>geologický</w:t>
      </w:r>
      <w:r w:rsidR="42B9AC90">
        <w:t xml:space="preserve"> model</w:t>
      </w:r>
      <w:r w:rsidR="134C1F74">
        <w:t xml:space="preserve"> </w:t>
      </w:r>
      <w:r w:rsidR="22EA2D82">
        <w:t>apod.</w:t>
      </w:r>
      <w:r w:rsidR="3819F28D">
        <w:t xml:space="preserve"> </w:t>
      </w:r>
      <w:r w:rsidR="447FF3DF">
        <w:t xml:space="preserve">V případě pozemních objektů spadajících pod základní řady 210 a 220 neseskupuje jeden profesní DiMS více Objektů, </w:t>
      </w:r>
      <w:r w:rsidR="1C7363EC">
        <w:t>ale naopak</w:t>
      </w:r>
      <w:r w:rsidR="447FF3DF">
        <w:t xml:space="preserve"> </w:t>
      </w:r>
      <w:r w:rsidR="41A3A7AB">
        <w:t xml:space="preserve">je </w:t>
      </w:r>
      <w:r w:rsidR="447FF3DF">
        <w:t>jeden Objekt</w:t>
      </w:r>
      <w:r w:rsidR="1C7363EC">
        <w:t xml:space="preserve"> tvořen </w:t>
      </w:r>
      <w:r w:rsidR="447FF3DF">
        <w:t>více profesní</w:t>
      </w:r>
      <w:r w:rsidR="1C7363EC">
        <w:t>mi</w:t>
      </w:r>
      <w:r w:rsidR="447FF3DF">
        <w:t xml:space="preserve"> DiMS. Profesní DiMS těchto Objektů proto budou v adresáři s profesními DiMS umístěny do samostatných podsložek nazvaných číslem Objektu. </w:t>
      </w:r>
      <w:r w:rsidR="1113B839">
        <w:t xml:space="preserve">Každý </w:t>
      </w:r>
      <w:r w:rsidR="5C15DC90">
        <w:t>profesní</w:t>
      </w:r>
      <w:r w:rsidR="1113B839">
        <w:t xml:space="preserve"> D</w:t>
      </w:r>
      <w:r w:rsidR="584B13E0">
        <w:t xml:space="preserve">iMS musí být jednoznačně pojmenován </w:t>
      </w:r>
      <w:r w:rsidR="57EDCC45">
        <w:t>dle</w:t>
      </w:r>
      <w:r w:rsidR="584B13E0">
        <w:t xml:space="preserve"> označení </w:t>
      </w:r>
      <w:r w:rsidR="2D006298">
        <w:t>podrobné řady</w:t>
      </w:r>
      <w:r w:rsidR="34B6F182">
        <w:t xml:space="preserve"> </w:t>
      </w:r>
      <w:r w:rsidR="4D82BEED" w:rsidRPr="384C746E">
        <w:rPr>
          <w:i/>
          <w:iCs/>
        </w:rPr>
        <w:t>(např. 111_Železniční svršek</w:t>
      </w:r>
      <w:r w:rsidR="75DCC502" w:rsidRPr="384C746E">
        <w:rPr>
          <w:i/>
          <w:iCs/>
        </w:rPr>
        <w:t xml:space="preserve">, </w:t>
      </w:r>
      <w:r w:rsidR="1FE97E52" w:rsidRPr="384C746E">
        <w:rPr>
          <w:i/>
          <w:iCs/>
        </w:rPr>
        <w:t>SO</w:t>
      </w:r>
      <w:r w:rsidR="5A81EB02" w:rsidRPr="384C746E">
        <w:rPr>
          <w:i/>
          <w:iCs/>
        </w:rPr>
        <w:t>21</w:t>
      </w:r>
      <w:r w:rsidR="53BCC6E3" w:rsidRPr="384C746E">
        <w:rPr>
          <w:i/>
          <w:iCs/>
        </w:rPr>
        <w:t>1</w:t>
      </w:r>
      <w:r w:rsidR="4C342F78" w:rsidRPr="384C746E">
        <w:rPr>
          <w:i/>
          <w:iCs/>
        </w:rPr>
        <w:t>22</w:t>
      </w:r>
      <w:r w:rsidR="59F58056" w:rsidRPr="384C746E">
        <w:rPr>
          <w:i/>
          <w:iCs/>
        </w:rPr>
        <w:t>01</w:t>
      </w:r>
      <w:r w:rsidR="2F3D1372" w:rsidRPr="384C746E">
        <w:rPr>
          <w:i/>
          <w:iCs/>
        </w:rPr>
        <w:t>_34_Vnitřní plynovod</w:t>
      </w:r>
      <w:r w:rsidR="4D82BEED" w:rsidRPr="384C746E">
        <w:rPr>
          <w:i/>
          <w:iCs/>
        </w:rPr>
        <w:t>)</w:t>
      </w:r>
      <w:r w:rsidR="61496A30">
        <w:t>, nebo</w:t>
      </w:r>
      <w:r w:rsidR="2F3D1372">
        <w:t> </w:t>
      </w:r>
      <w:r w:rsidR="4D82BEED">
        <w:t xml:space="preserve">jiného </w:t>
      </w:r>
      <w:r w:rsidR="23273F8B">
        <w:t xml:space="preserve">logického celku </w:t>
      </w:r>
      <w:r w:rsidR="4D82BEED">
        <w:t>(viz 4.3.1</w:t>
      </w:r>
      <w:r w:rsidR="5ECD6634">
        <w:t>7</w:t>
      </w:r>
      <w:r w:rsidR="4D82BEED">
        <w:t xml:space="preserve"> a</w:t>
      </w:r>
      <w:r w:rsidR="5BDCFC9F">
        <w:t>ž</w:t>
      </w:r>
      <w:r w:rsidR="4D82BEED">
        <w:t xml:space="preserve"> 4.3.</w:t>
      </w:r>
      <w:r w:rsidR="5ECD6634">
        <w:t>19</w:t>
      </w:r>
      <w:r w:rsidR="4D82BEED">
        <w:t>).</w:t>
      </w:r>
      <w:r w:rsidR="78F16526">
        <w:t xml:space="preserve"> </w:t>
      </w:r>
      <w:r w:rsidR="517EEEFE">
        <w:t>V průběhu projek</w:t>
      </w:r>
      <w:r w:rsidR="6438824A">
        <w:t>čních prací</w:t>
      </w:r>
      <w:r w:rsidR="59657D1D">
        <w:t xml:space="preserve"> </w:t>
      </w:r>
      <w:r w:rsidR="517EEEFE">
        <w:t xml:space="preserve">může mít </w:t>
      </w:r>
      <w:r w:rsidR="3C833091">
        <w:t xml:space="preserve">profesní DiMS </w:t>
      </w:r>
      <w:r w:rsidR="517EEEFE">
        <w:t xml:space="preserve">podobu </w:t>
      </w:r>
      <w:r w:rsidR="78F16526">
        <w:t>koordinované</w:t>
      </w:r>
      <w:r w:rsidR="517EEEFE">
        <w:t>ho</w:t>
      </w:r>
      <w:r w:rsidR="78F16526">
        <w:t xml:space="preserve"> zobrazení příslušných dílčích DiMS</w:t>
      </w:r>
      <w:r w:rsidR="59657D1D">
        <w:t>,</w:t>
      </w:r>
      <w:r w:rsidR="78F16526">
        <w:t xml:space="preserve"> ale</w:t>
      </w:r>
      <w:r w:rsidR="00B820BE">
        <w:t> </w:t>
      </w:r>
      <w:r w:rsidR="59657D1D">
        <w:t>odev</w:t>
      </w:r>
      <w:r w:rsidR="295C7018">
        <w:t>zdán bude</w:t>
      </w:r>
      <w:r w:rsidR="4EE69749">
        <w:t xml:space="preserve"> jako </w:t>
      </w:r>
      <w:r w:rsidR="78F16526">
        <w:t xml:space="preserve">jediný </w:t>
      </w:r>
      <w:r w:rsidR="4EE69749">
        <w:t xml:space="preserve">sloučený </w:t>
      </w:r>
      <w:r w:rsidR="471E5AA4">
        <w:t>a</w:t>
      </w:r>
      <w:r w:rsidR="1747A0BE">
        <w:t> </w:t>
      </w:r>
      <w:r w:rsidR="471E5AA4">
        <w:t xml:space="preserve">zkoordinovaný </w:t>
      </w:r>
      <w:r w:rsidR="78F16526">
        <w:t>datový kontejner.</w:t>
      </w:r>
    </w:p>
    <w:p w14:paraId="0BEA4A3A" w14:textId="7067D292" w:rsidR="001A1F90" w:rsidRDefault="001A1F90" w:rsidP="001A1F90">
      <w:pPr>
        <w:pStyle w:val="Text2-1"/>
      </w:pPr>
      <w:r w:rsidRPr="001A1F90">
        <w:rPr>
          <w:b/>
        </w:rPr>
        <w:t>Sdružen</w:t>
      </w:r>
      <w:r w:rsidR="00066AC0">
        <w:rPr>
          <w:b/>
        </w:rPr>
        <w:t>ý</w:t>
      </w:r>
      <w:r w:rsidRPr="001A1F90">
        <w:rPr>
          <w:b/>
        </w:rPr>
        <w:t xml:space="preserve"> DiMS</w:t>
      </w:r>
      <w:r w:rsidR="00E54BA6">
        <w:rPr>
          <w:b/>
        </w:rPr>
        <w:t xml:space="preserve"> (sDiMS)</w:t>
      </w:r>
      <w:r>
        <w:t xml:space="preserve"> je</w:t>
      </w:r>
      <w:r w:rsidR="00A86A88">
        <w:rPr>
          <w:rFonts w:asciiTheme="minorHAnsi" w:hAnsiTheme="minorHAnsi" w:cstheme="minorHAnsi"/>
        </w:rPr>
        <w:t> </w:t>
      </w:r>
      <w:r>
        <w:t xml:space="preserve">určen pro náhled na vybranou část DiMS </w:t>
      </w:r>
      <w:r w:rsidR="00FC12DD">
        <w:t xml:space="preserve">dle členění stavby na úseky nebo </w:t>
      </w:r>
      <w:r w:rsidR="001A33D0">
        <w:t>stavební etapy</w:t>
      </w:r>
      <w:r w:rsidR="00CC60DB">
        <w:t xml:space="preserve"> na základě potřeb Dodavatele nebo Objednatele</w:t>
      </w:r>
      <w:r>
        <w:t>. Rozsah</w:t>
      </w:r>
      <w:r w:rsidR="004D4F2B">
        <w:t>,</w:t>
      </w:r>
      <w:r>
        <w:t xml:space="preserve"> počet a typ </w:t>
      </w:r>
      <w:r w:rsidR="004D4F2B">
        <w:t>s</w:t>
      </w:r>
      <w:r>
        <w:t>družených DiMS bude projednán s</w:t>
      </w:r>
      <w:r w:rsidR="00CA7564">
        <w:t>e zástupci</w:t>
      </w:r>
      <w:r>
        <w:t> Objednatele.</w:t>
      </w:r>
    </w:p>
    <w:p w14:paraId="362E53E2" w14:textId="3BF858CC" w:rsidR="00794545" w:rsidRDefault="2F2A2213" w:rsidP="00794545">
      <w:pPr>
        <w:pStyle w:val="Text2-1"/>
      </w:pPr>
      <w:r w:rsidRPr="384C746E">
        <w:rPr>
          <w:b/>
          <w:bCs/>
        </w:rPr>
        <w:t xml:space="preserve">Koordinační </w:t>
      </w:r>
      <w:r w:rsidR="4BD135BD" w:rsidRPr="384C746E">
        <w:rPr>
          <w:b/>
          <w:bCs/>
        </w:rPr>
        <w:t>DiMS</w:t>
      </w:r>
      <w:r>
        <w:t xml:space="preserve"> reprezent</w:t>
      </w:r>
      <w:r w:rsidR="342316EB">
        <w:t xml:space="preserve">uje </w:t>
      </w:r>
      <w:r>
        <w:t>DiMS jako cel</w:t>
      </w:r>
      <w:r w:rsidR="342316EB">
        <w:t>e</w:t>
      </w:r>
      <w:r>
        <w:t xml:space="preserve">k za účelem </w:t>
      </w:r>
      <w:r w:rsidR="4B9CAAB3">
        <w:t>zobrazení celé stavby a</w:t>
      </w:r>
      <w:r w:rsidR="030635B9">
        <w:t> </w:t>
      </w:r>
      <w:r w:rsidR="4B9CAAB3">
        <w:t>s</w:t>
      </w:r>
      <w:r>
        <w:t>louž</w:t>
      </w:r>
      <w:r w:rsidR="4B9CAAB3">
        <w:t>í</w:t>
      </w:r>
      <w:r>
        <w:t xml:space="preserve"> </w:t>
      </w:r>
      <w:r w:rsidR="4BD135BD">
        <w:t>ke</w:t>
      </w:r>
      <w:r w:rsidR="4BD135BD" w:rsidRPr="384C746E">
        <w:rPr>
          <w:rStyle w:val="Tun"/>
          <w:b w:val="0"/>
        </w:rPr>
        <w:t> </w:t>
      </w:r>
      <w:r>
        <w:t>vzájemn</w:t>
      </w:r>
      <w:r w:rsidR="4BD135BD">
        <w:t>é</w:t>
      </w:r>
      <w:r>
        <w:t xml:space="preserve"> koordinaci </w:t>
      </w:r>
      <w:r w:rsidR="727D5425">
        <w:t>profesních</w:t>
      </w:r>
      <w:r>
        <w:t xml:space="preserve"> </w:t>
      </w:r>
      <w:r w:rsidR="06AF20F8">
        <w:t>DiMS</w:t>
      </w:r>
      <w:r w:rsidR="6398B01E">
        <w:t xml:space="preserve">. </w:t>
      </w:r>
      <w:r w:rsidR="67AD1C0C">
        <w:t xml:space="preserve">Umožňuje </w:t>
      </w:r>
      <w:r>
        <w:t>kontrolu</w:t>
      </w:r>
      <w:r w:rsidR="32E89DD0">
        <w:t xml:space="preserve"> </w:t>
      </w:r>
      <w:r w:rsidR="1F55A4CA">
        <w:t xml:space="preserve">stavu </w:t>
      </w:r>
      <w:r w:rsidR="32E89DD0">
        <w:t xml:space="preserve">Díla dle </w:t>
      </w:r>
      <w:r w:rsidR="32E89DD0" w:rsidRPr="384C746E">
        <w:rPr>
          <w:i/>
          <w:iCs/>
        </w:rPr>
        <w:t>H</w:t>
      </w:r>
      <w:r w:rsidRPr="384C746E">
        <w:rPr>
          <w:i/>
          <w:iCs/>
        </w:rPr>
        <w:t>armonogramu plnění</w:t>
      </w:r>
      <w:r w:rsidR="7A49E264" w:rsidRPr="384C746E">
        <w:rPr>
          <w:i/>
          <w:iCs/>
        </w:rPr>
        <w:t xml:space="preserve"> i Ha</w:t>
      </w:r>
      <w:r w:rsidR="2549BF1D" w:rsidRPr="384C746E">
        <w:rPr>
          <w:i/>
          <w:iCs/>
        </w:rPr>
        <w:t>r</w:t>
      </w:r>
      <w:r w:rsidR="7A49E264" w:rsidRPr="384C746E">
        <w:rPr>
          <w:i/>
          <w:iCs/>
        </w:rPr>
        <w:t>monogramu cílů BIM</w:t>
      </w:r>
      <w:r>
        <w:t xml:space="preserve">, </w:t>
      </w:r>
      <w:r w:rsidR="1F55A4CA">
        <w:t xml:space="preserve">kontrolu </w:t>
      </w:r>
      <w:r>
        <w:t>kolizí, návrh etapizace díla, vazby na</w:t>
      </w:r>
      <w:r w:rsidR="4BD135BD" w:rsidRPr="384C746E">
        <w:rPr>
          <w:rStyle w:val="Tun"/>
          <w:b w:val="0"/>
        </w:rPr>
        <w:t> </w:t>
      </w:r>
      <w:r>
        <w:t>stávající infrastrukturu apod.</w:t>
      </w:r>
      <w:r w:rsidR="6327D40D">
        <w:t xml:space="preserve"> </w:t>
      </w:r>
      <w:r w:rsidR="528F0FAA">
        <w:t>Do</w:t>
      </w:r>
      <w:r w:rsidR="58B93FE2">
        <w:t> </w:t>
      </w:r>
      <w:r w:rsidR="528F0FAA">
        <w:t xml:space="preserve">celkového koordinačního DiMS </w:t>
      </w:r>
      <w:r w:rsidR="2DFD1392">
        <w:t xml:space="preserve">se v případě </w:t>
      </w:r>
      <w:r w:rsidR="58B93FE2">
        <w:t>pozemních objektů spadajících pod základní řady 210 a 220</w:t>
      </w:r>
      <w:r w:rsidR="2FA039F8">
        <w:t xml:space="preserve"> umisťují pouze profesní modely Architektonicko-stavebního řešení a Stavebně konstrukčního řešení</w:t>
      </w:r>
      <w:r w:rsidR="0658339D">
        <w:t>.</w:t>
      </w:r>
      <w:r w:rsidR="2A5CBAAB">
        <w:t xml:space="preserve"> </w:t>
      </w:r>
      <w:r w:rsidR="00A139F4" w:rsidRPr="00A139F4">
        <w:t>Pro tyto Objekty jsou vytvářeny další samostatné koordinační DiMS zahrnující také profesní modely Techniky prostředí staveb</w:t>
      </w:r>
      <w:r w:rsidR="3BA184D4">
        <w:t>.</w:t>
      </w:r>
      <w:r w:rsidR="2A5CBAAB">
        <w:t xml:space="preserve"> </w:t>
      </w:r>
      <w:r w:rsidR="4EE69749">
        <w:t xml:space="preserve">V průběhu projekčních prací může mít </w:t>
      </w:r>
      <w:r w:rsidR="601D9527">
        <w:t xml:space="preserve">koordinační DiMS </w:t>
      </w:r>
      <w:r w:rsidR="4EE69749">
        <w:t xml:space="preserve">podobu koordinovaného zobrazení příslušných dílčích nebo profesních DiMS, ale odevzdán bude jako jediný sloučený </w:t>
      </w:r>
      <w:r w:rsidR="471E5AA4">
        <w:t>a</w:t>
      </w:r>
      <w:r w:rsidR="2CCB8995">
        <w:t> </w:t>
      </w:r>
      <w:r w:rsidR="471E5AA4">
        <w:t xml:space="preserve">zkoordinovaný </w:t>
      </w:r>
      <w:r w:rsidR="4EE69749">
        <w:t>datový kontejner.</w:t>
      </w:r>
    </w:p>
    <w:p w14:paraId="28314588" w14:textId="5B569DB3" w:rsidR="009D6559" w:rsidRPr="002A7711" w:rsidRDefault="006C358F" w:rsidP="009D6559">
      <w:pPr>
        <w:pStyle w:val="Text2-1"/>
      </w:pPr>
      <w:r>
        <w:t>Když</w:t>
      </w:r>
      <w:r w:rsidR="611046A5">
        <w:t xml:space="preserve"> </w:t>
      </w:r>
      <w:r>
        <w:t xml:space="preserve">je </w:t>
      </w:r>
      <w:r w:rsidR="611046A5">
        <w:t>stav</w:t>
      </w:r>
      <w:r w:rsidR="00DD1C45">
        <w:t xml:space="preserve">ba </w:t>
      </w:r>
      <w:r>
        <w:t xml:space="preserve">velmi </w:t>
      </w:r>
      <w:r w:rsidR="7B4C5C45">
        <w:t>rozsáhlá</w:t>
      </w:r>
      <w:r>
        <w:t>,</w:t>
      </w:r>
      <w:r w:rsidR="7B4C5C45">
        <w:t xml:space="preserve"> nebo je </w:t>
      </w:r>
      <w:r w:rsidR="31FCB538">
        <w:t xml:space="preserve">členěna na </w:t>
      </w:r>
      <w:r w:rsidR="2432DDE5">
        <w:t>více částí (</w:t>
      </w:r>
      <w:r w:rsidR="0068262B">
        <w:t>typově</w:t>
      </w:r>
      <w:r w:rsidR="00C649A6">
        <w:t xml:space="preserve"> </w:t>
      </w:r>
      <w:r w:rsidR="0068262B">
        <w:t xml:space="preserve">např. </w:t>
      </w:r>
      <w:r w:rsidR="00C649A6">
        <w:t>VRT</w:t>
      </w:r>
      <w:r w:rsidR="474077E5">
        <w:t>)</w:t>
      </w:r>
      <w:r w:rsidR="31FCB538">
        <w:t xml:space="preserve">, </w:t>
      </w:r>
      <w:r w:rsidR="611046A5">
        <w:t>a</w:t>
      </w:r>
      <w:r w:rsidR="0068262B">
        <w:t> </w:t>
      </w:r>
      <w:r w:rsidR="611046A5">
        <w:t>pro</w:t>
      </w:r>
      <w:r w:rsidR="0068262B">
        <w:t> </w:t>
      </w:r>
      <w:r w:rsidR="611046A5">
        <w:t>více než jed</w:t>
      </w:r>
      <w:r w:rsidR="2AE23586">
        <w:t xml:space="preserve">nu dílčí část </w:t>
      </w:r>
      <w:r w:rsidR="611046A5">
        <w:t xml:space="preserve">je zpracováván DiMS, je nutné názvy </w:t>
      </w:r>
      <w:r w:rsidR="7B4C5C45">
        <w:t xml:space="preserve">všech </w:t>
      </w:r>
      <w:r w:rsidR="06145FDF">
        <w:t>dílčích</w:t>
      </w:r>
      <w:r w:rsidR="471E5AA4">
        <w:t>, profesních</w:t>
      </w:r>
      <w:r w:rsidR="06145FDF">
        <w:t xml:space="preserve">, sdružených i koordinačních DiMS </w:t>
      </w:r>
      <w:r w:rsidR="611046A5">
        <w:t>rozšířit o</w:t>
      </w:r>
      <w:r w:rsidR="06145FDF">
        <w:t> </w:t>
      </w:r>
      <w:r w:rsidR="66F7DAEB">
        <w:t xml:space="preserve">odsouhlasené </w:t>
      </w:r>
      <w:r w:rsidR="611046A5">
        <w:t>číselné prefixy</w:t>
      </w:r>
      <w:r w:rsidR="1727441B">
        <w:t xml:space="preserve"> jednotli</w:t>
      </w:r>
      <w:r w:rsidR="31F72CFB">
        <w:t xml:space="preserve">vých </w:t>
      </w:r>
      <w:r w:rsidR="2AE23586">
        <w:t>částí stavby</w:t>
      </w:r>
      <w:r w:rsidR="1F2A6324">
        <w:t xml:space="preserve"> </w:t>
      </w:r>
      <w:r w:rsidR="611046A5" w:rsidRPr="384C746E">
        <w:rPr>
          <w:i/>
          <w:iCs/>
        </w:rPr>
        <w:t xml:space="preserve">(např.: </w:t>
      </w:r>
      <w:r w:rsidR="611046A5" w:rsidRPr="00C35CFE">
        <w:rPr>
          <w:b/>
          <w:bCs/>
          <w:i/>
          <w:iCs/>
        </w:rPr>
        <w:t>1_</w:t>
      </w:r>
      <w:r w:rsidR="74EF2BDA" w:rsidRPr="384C746E">
        <w:rPr>
          <w:i/>
          <w:iCs/>
        </w:rPr>
        <w:t>111</w:t>
      </w:r>
      <w:r w:rsidR="611046A5" w:rsidRPr="384C746E">
        <w:rPr>
          <w:i/>
          <w:iCs/>
        </w:rPr>
        <w:t xml:space="preserve">_Kolejový svršek, </w:t>
      </w:r>
      <w:r w:rsidR="611046A5" w:rsidRPr="00C35CFE">
        <w:rPr>
          <w:b/>
          <w:bCs/>
          <w:i/>
          <w:iCs/>
        </w:rPr>
        <w:t>2_</w:t>
      </w:r>
      <w:r w:rsidR="54BBE8A8" w:rsidRPr="384C746E">
        <w:rPr>
          <w:i/>
          <w:iCs/>
        </w:rPr>
        <w:t>111</w:t>
      </w:r>
      <w:r w:rsidR="611046A5" w:rsidRPr="384C746E">
        <w:rPr>
          <w:i/>
          <w:iCs/>
        </w:rPr>
        <w:t>_Kolejový svršek)</w:t>
      </w:r>
      <w:r w:rsidR="4E4D8E01" w:rsidRPr="384C746E">
        <w:rPr>
          <w:i/>
          <w:iCs/>
        </w:rPr>
        <w:t>.</w:t>
      </w:r>
    </w:p>
    <w:p w14:paraId="3A92F093" w14:textId="6C6DD085" w:rsidR="00FD5792" w:rsidRDefault="00FD5792" w:rsidP="000D2E18">
      <w:pPr>
        <w:pStyle w:val="Text2-1"/>
      </w:pPr>
      <w:r>
        <w:t xml:space="preserve">Podrobné členění stavby </w:t>
      </w:r>
      <w:r w:rsidR="004E1E7D">
        <w:t xml:space="preserve">na </w:t>
      </w:r>
      <w:r w:rsidR="00D32BFA">
        <w:t xml:space="preserve">profesní a </w:t>
      </w:r>
      <w:r w:rsidR="004E1E7D">
        <w:t xml:space="preserve">dílčí DiMS </w:t>
      </w:r>
      <w:r w:rsidR="00D32BFA">
        <w:t xml:space="preserve">dle </w:t>
      </w:r>
      <w:r>
        <w:t>stavebních objektů a</w:t>
      </w:r>
      <w:r w:rsidR="004E1E7D">
        <w:rPr>
          <w:rStyle w:val="Tun"/>
          <w:b w:val="0"/>
        </w:rPr>
        <w:t> </w:t>
      </w:r>
      <w:r>
        <w:t xml:space="preserve">provozních souborů bude popsáno v příloze BEP č. 2 </w:t>
      </w:r>
      <w:r w:rsidRPr="00FD5792">
        <w:rPr>
          <w:i/>
          <w:iCs/>
        </w:rPr>
        <w:t>Struktura DiMS a odpovědné osoby</w:t>
      </w:r>
      <w:r>
        <w:t>.</w:t>
      </w:r>
      <w:r w:rsidR="00FE7B6F">
        <w:t xml:space="preserve"> </w:t>
      </w:r>
      <w:r w:rsidR="00FE7B6F" w:rsidRPr="000B6F7B">
        <w:t>Součástí bude</w:t>
      </w:r>
      <w:r w:rsidR="00FE7B6F">
        <w:t xml:space="preserve"> také</w:t>
      </w:r>
      <w:r w:rsidR="00FE7B6F" w:rsidRPr="000B6F7B">
        <w:t xml:space="preserve"> popis použitých SW nástrojů, verze a jednotlivé nástavby použité k tvorbě DiMS tak, aby mohl</w:t>
      </w:r>
      <w:r w:rsidR="00F21544">
        <w:t>a</w:t>
      </w:r>
      <w:r w:rsidR="00FE7B6F" w:rsidRPr="000B6F7B">
        <w:t xml:space="preserve"> být data snadněji interpretován</w:t>
      </w:r>
      <w:r w:rsidR="00F21544">
        <w:t>a.</w:t>
      </w:r>
    </w:p>
    <w:p w14:paraId="3A757801" w14:textId="5867D9AA" w:rsidR="002C3391" w:rsidRDefault="6DC4B1AD" w:rsidP="001B7536">
      <w:pPr>
        <w:pStyle w:val="Text2-1"/>
      </w:pPr>
      <w:bookmarkStart w:id="46" w:name="_Hlk153901578"/>
      <w:r>
        <w:t xml:space="preserve">Objednatel </w:t>
      </w:r>
      <w:r w:rsidR="004D6EFB">
        <w:t xml:space="preserve">vždy </w:t>
      </w:r>
      <w:r>
        <w:t>požaduje vytvoření nového DiMS</w:t>
      </w:r>
      <w:r w:rsidR="004D6EFB">
        <w:t xml:space="preserve">, </w:t>
      </w:r>
      <w:r w:rsidR="00213CEB">
        <w:t xml:space="preserve">avšak </w:t>
      </w:r>
      <w:r w:rsidR="004D6EFB">
        <w:t xml:space="preserve">Dodavatel může využít </w:t>
      </w:r>
      <w:r w:rsidR="00213CEB">
        <w:t xml:space="preserve">jako podklad </w:t>
      </w:r>
      <w:r w:rsidR="004D6EFB">
        <w:t>DiMS z dříve zpracovaných dokumentací</w:t>
      </w:r>
      <w:r w:rsidR="00213CEB">
        <w:t xml:space="preserve">, pokud je </w:t>
      </w:r>
      <w:r w:rsidR="00C65821">
        <w:t xml:space="preserve">starší </w:t>
      </w:r>
      <w:r w:rsidR="00213CEB">
        <w:t>DiMS k dispozici.</w:t>
      </w:r>
    </w:p>
    <w:bookmarkEnd w:id="46"/>
    <w:p w14:paraId="15A8ED56" w14:textId="01A65042" w:rsidR="000D2E18" w:rsidRDefault="1D6F2607">
      <w:pPr>
        <w:pStyle w:val="Text2-1"/>
      </w:pPr>
      <w:r>
        <w:t xml:space="preserve">Profesní </w:t>
      </w:r>
      <w:r w:rsidR="7D03133C">
        <w:t>DiMS</w:t>
      </w:r>
      <w:r w:rsidR="5FCC6CFF">
        <w:t xml:space="preserve"> stávající</w:t>
      </w:r>
      <w:r w:rsidR="7D03133C">
        <w:t>ho</w:t>
      </w:r>
      <w:r w:rsidR="5FCC6CFF">
        <w:t xml:space="preserve"> stavu </w:t>
      </w:r>
      <w:r w:rsidR="7D03133C">
        <w:t xml:space="preserve">může </w:t>
      </w:r>
      <w:r w:rsidR="687D56EC">
        <w:t>být</w:t>
      </w:r>
      <w:r w:rsidR="00D73876" w:rsidRPr="00D73876">
        <w:t xml:space="preserve"> </w:t>
      </w:r>
      <w:r w:rsidR="00D73876">
        <w:t xml:space="preserve">s ohledem na charakter stavby </w:t>
      </w:r>
      <w:r w:rsidR="00EC4491">
        <w:t xml:space="preserve">v případě potřeby </w:t>
      </w:r>
      <w:r w:rsidR="00D73876">
        <w:t xml:space="preserve">podrobněji </w:t>
      </w:r>
      <w:r w:rsidR="00EC4491">
        <w:t>rozčleněn</w:t>
      </w:r>
      <w:r w:rsidR="00D73876">
        <w:t xml:space="preserve">. </w:t>
      </w:r>
      <w:r w:rsidR="7D03133C">
        <w:t xml:space="preserve">Rozsah a obsahová náplň </w:t>
      </w:r>
      <w:r w:rsidR="0019669E">
        <w:t>těchto DiMS</w:t>
      </w:r>
      <w:r w:rsidR="7D03133C">
        <w:t xml:space="preserve"> bude detailně projedn</w:t>
      </w:r>
      <w:r w:rsidR="5D1F1261">
        <w:t>á</w:t>
      </w:r>
      <w:r w:rsidR="7D03133C">
        <w:t>n</w:t>
      </w:r>
      <w:r w:rsidR="5D1F1261">
        <w:t>a</w:t>
      </w:r>
      <w:r w:rsidR="7D03133C">
        <w:t xml:space="preserve"> s Objednatele</w:t>
      </w:r>
      <w:r w:rsidR="5D1F1261">
        <w:t>m</w:t>
      </w:r>
      <w:r w:rsidR="7D03133C">
        <w:t xml:space="preserve"> a pops</w:t>
      </w:r>
      <w:r w:rsidR="2F4F84A2">
        <w:t xml:space="preserve">ána </w:t>
      </w:r>
      <w:r w:rsidR="7D03133C">
        <w:t>v</w:t>
      </w:r>
      <w:r w:rsidR="7B9E46AC">
        <w:t> </w:t>
      </w:r>
      <w:r w:rsidR="4B47B705">
        <w:t>kap</w:t>
      </w:r>
      <w:r w:rsidR="7B9E46AC">
        <w:t>.</w:t>
      </w:r>
      <w:r w:rsidR="4B47B705">
        <w:t xml:space="preserve"> 3.3 </w:t>
      </w:r>
      <w:r w:rsidR="7D03133C">
        <w:t>BEP</w:t>
      </w:r>
      <w:r w:rsidR="4B47B705">
        <w:t xml:space="preserve"> </w:t>
      </w:r>
      <w:r w:rsidR="7B9E46AC">
        <w:t>Podrobný popis plnění cílů BIM</w:t>
      </w:r>
      <w:r w:rsidR="7D03133C">
        <w:t>.</w:t>
      </w:r>
    </w:p>
    <w:p w14:paraId="4E8EB160" w14:textId="49CD05E1" w:rsidR="00B86D79" w:rsidRDefault="4E6BA598" w:rsidP="00B86D79">
      <w:pPr>
        <w:pStyle w:val="Text2-1"/>
      </w:pPr>
      <w:r>
        <w:t>DiMS stávající</w:t>
      </w:r>
      <w:r w:rsidR="4E201509">
        <w:t>c</w:t>
      </w:r>
      <w:r>
        <w:t>h inženýrských sítí bud</w:t>
      </w:r>
      <w:r w:rsidR="6AD34E7C">
        <w:t>e</w:t>
      </w:r>
      <w:r>
        <w:t xml:space="preserve"> </w:t>
      </w:r>
      <w:r w:rsidR="1F1254B0">
        <w:t>zobrazovat</w:t>
      </w:r>
      <w:r w:rsidR="00EC3B28">
        <w:t xml:space="preserve"> primárně</w:t>
      </w:r>
      <w:r w:rsidR="6AD34E7C">
        <w:t xml:space="preserve"> </w:t>
      </w:r>
      <w:r>
        <w:t>dotčené sítě a</w:t>
      </w:r>
      <w:r w:rsidRPr="16EB36B8">
        <w:rPr>
          <w:rStyle w:val="Tun"/>
          <w:b w:val="0"/>
        </w:rPr>
        <w:t> </w:t>
      </w:r>
      <w:r>
        <w:t>oblasti ochranných a zájmových pásem.</w:t>
      </w:r>
      <w:r w:rsidR="4105B4F1">
        <w:t xml:space="preserve"> Stávající inženýrské sítě sloužící k provozování dráhy </w:t>
      </w:r>
      <w:r w:rsidR="26A0CE4B">
        <w:t xml:space="preserve">budou modelovány </w:t>
      </w:r>
      <w:r w:rsidR="6120736E">
        <w:t>odděleně</w:t>
      </w:r>
      <w:r w:rsidR="44265FF8">
        <w:t xml:space="preserve"> od ostatních </w:t>
      </w:r>
      <w:r w:rsidR="569A9838">
        <w:t xml:space="preserve">stávajících </w:t>
      </w:r>
      <w:r w:rsidR="44265FF8">
        <w:t>inženýrských sítí</w:t>
      </w:r>
      <w:r w:rsidR="00EC3B28">
        <w:t xml:space="preserve"> (viz 4.3.19)</w:t>
      </w:r>
      <w:r w:rsidR="44265FF8">
        <w:t>.</w:t>
      </w:r>
    </w:p>
    <w:p w14:paraId="28E3E100" w14:textId="77777777" w:rsidR="005E1686" w:rsidRDefault="005B0872">
      <w:pPr>
        <w:pStyle w:val="Text2-1"/>
        <w:spacing w:before="0" w:after="0"/>
      </w:pPr>
      <w:r>
        <w:t xml:space="preserve">Rozsah </w:t>
      </w:r>
      <w:r w:rsidR="00471E74">
        <w:t xml:space="preserve">modelování </w:t>
      </w:r>
      <w:r>
        <w:t>DiMS</w:t>
      </w:r>
      <w:r w:rsidRPr="00F535CA">
        <w:t xml:space="preserve"> </w:t>
      </w:r>
      <w:r>
        <w:t xml:space="preserve">stávajícího stavu </w:t>
      </w:r>
      <w:r w:rsidRPr="00F535CA">
        <w:t>inženýrských sítí</w:t>
      </w:r>
      <w:r>
        <w:t xml:space="preserve"> mimo</w:t>
      </w:r>
      <w:r w:rsidRPr="00F535CA">
        <w:t xml:space="preserve"> oblast stavby (například v případě přípojek kabelových tras samostatně vedených z důvodu napojení na</w:t>
      </w:r>
      <w:r w:rsidR="00471E74" w:rsidRPr="00B02892">
        <w:rPr>
          <w:rStyle w:val="Tun"/>
          <w:b w:val="0"/>
        </w:rPr>
        <w:t> </w:t>
      </w:r>
      <w:r w:rsidRPr="00F535CA">
        <w:t xml:space="preserve">technická a technologická zařízení mimo oblast stavby) </w:t>
      </w:r>
      <w:r w:rsidR="00471E74">
        <w:t>bude předmětem dalších jednání</w:t>
      </w:r>
      <w:r w:rsidR="006226A4">
        <w:t xml:space="preserve"> a </w:t>
      </w:r>
      <w:r w:rsidR="00C4290A">
        <w:t xml:space="preserve">musí být </w:t>
      </w:r>
      <w:r w:rsidRPr="00F535CA">
        <w:t>odsouhlasen Objednatelem.</w:t>
      </w:r>
      <w:r>
        <w:t xml:space="preserve"> </w:t>
      </w:r>
      <w:r w:rsidR="00901023">
        <w:t xml:space="preserve">Pro </w:t>
      </w:r>
      <w:r w:rsidR="007E7250">
        <w:t>doložení prostorových vztahů, vizuální kontrolu výškových vazeb vůči povrchu terénu</w:t>
      </w:r>
      <w:r w:rsidR="00901023">
        <w:t xml:space="preserve"> v tomto případě lze </w:t>
      </w:r>
      <w:r w:rsidR="007E7250">
        <w:t xml:space="preserve">jako </w:t>
      </w:r>
      <w:r w:rsidR="00901023">
        <w:t>podklady pro</w:t>
      </w:r>
      <w:r w:rsidR="00A53246" w:rsidRPr="00B02892">
        <w:rPr>
          <w:sz w:val="16"/>
        </w:rPr>
        <w:t> </w:t>
      </w:r>
      <w:r w:rsidR="007E7250">
        <w:t>tvorbu</w:t>
      </w:r>
      <w:r>
        <w:t xml:space="preserve"> DiMS stávajícího stavu převzít 3D údaje o stávajícím stavu z</w:t>
      </w:r>
      <w:r w:rsidR="006226A4" w:rsidRPr="00B02892">
        <w:rPr>
          <w:rStyle w:val="Tun"/>
          <w:b w:val="0"/>
        </w:rPr>
        <w:t> </w:t>
      </w:r>
      <w:r>
        <w:t>katastrálních dat</w:t>
      </w:r>
      <w:r w:rsidR="00462FE5">
        <w:t xml:space="preserve"> a starších zaměření.</w:t>
      </w:r>
    </w:p>
    <w:p w14:paraId="64879F8A" w14:textId="76475063" w:rsidR="00D13C92" w:rsidRDefault="00D13C92" w:rsidP="00AA0EA2">
      <w:pPr>
        <w:pStyle w:val="Text2-1"/>
        <w:numPr>
          <w:ilvl w:val="0"/>
          <w:numId w:val="0"/>
        </w:numPr>
        <w:spacing w:before="0" w:after="0"/>
      </w:pPr>
      <w:r>
        <w:br w:type="page"/>
      </w:r>
    </w:p>
    <w:p w14:paraId="33824597" w14:textId="17C34DCB" w:rsidR="005C28A1" w:rsidRDefault="00BA58FC" w:rsidP="00424ABA">
      <w:pPr>
        <w:pStyle w:val="Text2-1"/>
      </w:pPr>
      <w:r>
        <w:lastRenderedPageBreak/>
        <w:t>Čle</w:t>
      </w:r>
      <w:r w:rsidR="00E85EDF">
        <w:t xml:space="preserve">nění </w:t>
      </w:r>
      <w:r w:rsidR="6A73E919">
        <w:t xml:space="preserve">DiMS </w:t>
      </w:r>
      <w:r w:rsidR="00E217EB">
        <w:t xml:space="preserve">dle typů elementů </w:t>
      </w:r>
      <w:r w:rsidR="6A73E919">
        <w:t xml:space="preserve">bude </w:t>
      </w:r>
      <w:r w:rsidR="35D2CBE8">
        <w:t xml:space="preserve">v příslušné fázi zpracování dokumentace </w:t>
      </w:r>
      <w:r w:rsidR="6A73E919">
        <w:t xml:space="preserve">odpovídat </w:t>
      </w:r>
      <w:r>
        <w:t xml:space="preserve">členění </w:t>
      </w:r>
      <w:r w:rsidR="007843DF">
        <w:t xml:space="preserve">elementů </w:t>
      </w:r>
      <w:r w:rsidR="333C16D4">
        <w:t xml:space="preserve">v </w:t>
      </w:r>
      <w:r w:rsidR="35D2CBE8">
        <w:t>datové</w:t>
      </w:r>
      <w:r w:rsidR="333C16D4">
        <w:t>m</w:t>
      </w:r>
      <w:r w:rsidR="35D2CBE8">
        <w:t xml:space="preserve"> standardu</w:t>
      </w:r>
      <w:r w:rsidR="025F87C6">
        <w:t>.</w:t>
      </w:r>
      <w:r w:rsidR="19F2C718">
        <w:t xml:space="preserve"> </w:t>
      </w:r>
      <w:r w:rsidR="34E855AD">
        <w:t>Navrhovaný z</w:t>
      </w:r>
      <w:r w:rsidR="19F2C718">
        <w:t xml:space="preserve">působ modelování </w:t>
      </w:r>
      <w:r w:rsidR="6E2EC096">
        <w:t>různých</w:t>
      </w:r>
      <w:r w:rsidR="534F85E2">
        <w:t xml:space="preserve"> typů </w:t>
      </w:r>
      <w:r w:rsidR="3B036B56">
        <w:t>elementů</w:t>
      </w:r>
      <w:r w:rsidR="34E855AD">
        <w:t xml:space="preserve"> by měl být projednán s Objednatelem.</w:t>
      </w:r>
    </w:p>
    <w:p w14:paraId="651675B1" w14:textId="4AE66EA7" w:rsidR="00A70031" w:rsidRDefault="00352AAD" w:rsidP="00A70031">
      <w:pPr>
        <w:pStyle w:val="Text2-1"/>
      </w:pPr>
      <w:r>
        <w:t xml:space="preserve">Úrovně geometrické přesnosti vyžadované v datovém standardu </w:t>
      </w:r>
      <w:r w:rsidR="00A70031">
        <w:t xml:space="preserve">pro </w:t>
      </w:r>
      <w:r w:rsidR="00C95CC8">
        <w:t xml:space="preserve">železniční a silniční stavby </w:t>
      </w:r>
      <w:r w:rsidR="00424ABA">
        <w:t>j</w:t>
      </w:r>
      <w:r>
        <w:t>sou</w:t>
      </w:r>
      <w:r w:rsidR="00424ABA">
        <w:t xml:space="preserve"> definová</w:t>
      </w:r>
      <w:r>
        <w:t>ny</w:t>
      </w:r>
      <w:r w:rsidR="00424ABA">
        <w:t xml:space="preserve"> v </w:t>
      </w:r>
      <w:r w:rsidR="005E6B8F">
        <w:t>p</w:t>
      </w:r>
      <w:r w:rsidR="00424ABA">
        <w:t xml:space="preserve">říloze </w:t>
      </w:r>
      <w:r>
        <w:t xml:space="preserve">EIR </w:t>
      </w:r>
      <w:r w:rsidR="00424ABA">
        <w:t xml:space="preserve">č. </w:t>
      </w:r>
      <w:r w:rsidR="00DE5871">
        <w:t>5</w:t>
      </w:r>
      <w:r>
        <w:t xml:space="preserve"> </w:t>
      </w:r>
      <w:r w:rsidR="00424ABA" w:rsidRPr="00BF75D8">
        <w:rPr>
          <w:i/>
          <w:iCs/>
        </w:rPr>
        <w:t>Předpis pro informační modelování staveb (BIM) pro stavby dopravní infrastruktury</w:t>
      </w:r>
      <w:r w:rsidR="00BF75D8">
        <w:rPr>
          <w:i/>
          <w:iCs/>
        </w:rPr>
        <w:t>.</w:t>
      </w:r>
    </w:p>
    <w:p w14:paraId="70C3E9FE" w14:textId="220940D7" w:rsidR="00A66563" w:rsidRDefault="00A70031" w:rsidP="001B7536">
      <w:pPr>
        <w:pStyle w:val="Text2-1"/>
        <w:rPr>
          <w:i/>
          <w:iCs/>
        </w:rPr>
      </w:pPr>
      <w:r>
        <w:t xml:space="preserve">Úrovně grafické podrobnosti vyžadované v datovém standardu pro </w:t>
      </w:r>
      <w:r w:rsidR="00C95CC8">
        <w:t>pozemní stavby jsou definovány v</w:t>
      </w:r>
      <w:r w:rsidR="005E6B8F">
        <w:t xml:space="preserve"> přílo</w:t>
      </w:r>
      <w:r w:rsidR="00FE7E52">
        <w:t>hách</w:t>
      </w:r>
      <w:r w:rsidR="005E6B8F">
        <w:t xml:space="preserve"> EIR č. </w:t>
      </w:r>
      <w:r w:rsidR="00DE5871">
        <w:t>6</w:t>
      </w:r>
      <w:r w:rsidR="005E6B8F">
        <w:t>a/</w:t>
      </w:r>
      <w:r w:rsidR="00DE5871">
        <w:t>6</w:t>
      </w:r>
      <w:r w:rsidR="005E6B8F">
        <w:t>b/</w:t>
      </w:r>
      <w:r w:rsidR="00DE5871">
        <w:t>6</w:t>
      </w:r>
      <w:r w:rsidR="005E6B8F">
        <w:t xml:space="preserve">c </w:t>
      </w:r>
      <w:r w:rsidR="00FE7E52" w:rsidRPr="00A65C4F">
        <w:rPr>
          <w:i/>
          <w:iCs/>
        </w:rPr>
        <w:t>Principy tvorby DiMS podle DSS pro pozemní stavby DUR</w:t>
      </w:r>
      <w:r w:rsidR="008B2A26" w:rsidRPr="00A65C4F">
        <w:rPr>
          <w:i/>
          <w:iCs/>
        </w:rPr>
        <w:t>/DSP/DPS</w:t>
      </w:r>
      <w:r w:rsidR="006B3AF2" w:rsidRPr="00A65C4F">
        <w:rPr>
          <w:i/>
          <w:iCs/>
        </w:rPr>
        <w:t>.</w:t>
      </w:r>
    </w:p>
    <w:p w14:paraId="76B05161" w14:textId="67192FAE" w:rsidR="00A65C4F" w:rsidRDefault="11BEF5A4" w:rsidP="00E56B16">
      <w:pPr>
        <w:pStyle w:val="Text2-1"/>
      </w:pPr>
      <w:r>
        <w:t>Souřadnicové údaje jsou udávány v souřadném systému S-JTSK, Bpv. Výkresy musí být vytvořeny v souřadnicovém systému ve 3. kvadrantu (–Y, –X). Souřadnice –X ve výkresu odpovídá souřadnici Y v S-JTSK a souřadnice –Y výkresu odpovídá souřadnici X v S-JTSK. Data určující souřadnicový systém jsou zapsány v rámci třídy IfcCoordinateReferenceSystem její podtřídy IfcProjectedCRS.</w:t>
      </w:r>
    </w:p>
    <w:p w14:paraId="5069DCEB" w14:textId="77777777" w:rsidR="00353FA4" w:rsidRDefault="00353FA4" w:rsidP="007C1251">
      <w:pPr>
        <w:pStyle w:val="Text2-1"/>
        <w:spacing w:after="0"/>
      </w:pPr>
      <w:bookmarkStart w:id="47" w:name="_Hlk153901615"/>
      <w:r>
        <w:t>Doplňující požadavky související s DiMS:</w:t>
      </w:r>
    </w:p>
    <w:p w14:paraId="0A74D8B2" w14:textId="77777777" w:rsidR="00D62345" w:rsidRDefault="00353FA4" w:rsidP="00D62345">
      <w:pPr>
        <w:pStyle w:val="Text2-2"/>
        <w:numPr>
          <w:ilvl w:val="3"/>
          <w:numId w:val="27"/>
        </w:numPr>
        <w:spacing w:before="0" w:after="0"/>
        <w:ind w:hanging="246"/>
      </w:pPr>
      <w:r>
        <w:t>DiMS bude Objednateli dodán zkoordinovaný, bez zjevných závad a nedostatků.</w:t>
      </w:r>
    </w:p>
    <w:p w14:paraId="52B97CE8" w14:textId="77777777" w:rsidR="00D62345" w:rsidRDefault="6DC4B1AD" w:rsidP="00D62345">
      <w:pPr>
        <w:pStyle w:val="Text2-2"/>
        <w:numPr>
          <w:ilvl w:val="3"/>
          <w:numId w:val="27"/>
        </w:numPr>
        <w:spacing w:before="0" w:after="0"/>
        <w:ind w:hanging="246"/>
      </w:pPr>
      <w:r>
        <w:t xml:space="preserve">DiMS bude v metrickém systému, </w:t>
      </w:r>
      <w:r w:rsidR="24EB3180">
        <w:t xml:space="preserve">v </w:t>
      </w:r>
      <w:r>
        <w:t>jednotkách SI.</w:t>
      </w:r>
    </w:p>
    <w:p w14:paraId="20E0A8D9" w14:textId="4D410715" w:rsidR="00353FA4" w:rsidRDefault="6DC4B1AD" w:rsidP="00D62345">
      <w:pPr>
        <w:pStyle w:val="Text2-2"/>
        <w:numPr>
          <w:ilvl w:val="3"/>
          <w:numId w:val="27"/>
        </w:numPr>
        <w:spacing w:before="0" w:after="0"/>
        <w:ind w:hanging="246"/>
      </w:pPr>
      <w:r>
        <w:t>Jednotlivé dílčí DiMS nebudou obsahovat duplicitní elementy.</w:t>
      </w:r>
    </w:p>
    <w:p w14:paraId="388F025A" w14:textId="7A42FA71" w:rsidR="00353FA4" w:rsidRDefault="00353FA4" w:rsidP="007C1251">
      <w:pPr>
        <w:pStyle w:val="Text2-2"/>
        <w:numPr>
          <w:ilvl w:val="3"/>
          <w:numId w:val="27"/>
        </w:numPr>
        <w:spacing w:before="0" w:after="0"/>
        <w:ind w:hanging="246"/>
      </w:pPr>
      <w:r>
        <w:t>Geometrie výkresů bude v maximální možné míře generována z DiMS.</w:t>
      </w:r>
    </w:p>
    <w:p w14:paraId="7FD489CB" w14:textId="77777777" w:rsidR="006347C4" w:rsidRDefault="006347C4" w:rsidP="007C1251">
      <w:pPr>
        <w:pStyle w:val="Text2-2"/>
        <w:numPr>
          <w:ilvl w:val="3"/>
          <w:numId w:val="27"/>
        </w:numPr>
        <w:spacing w:before="0" w:after="0"/>
        <w:ind w:hanging="246"/>
      </w:pPr>
      <w:r>
        <w:t>Výkresová dokumentace stavby v příslušném stupni zpracování bude odpovídat informacím reprezentovaným DiMS.</w:t>
      </w:r>
    </w:p>
    <w:p w14:paraId="6159F9C1" w14:textId="77777777" w:rsidR="00353FA4" w:rsidRDefault="00353FA4" w:rsidP="007C1251">
      <w:pPr>
        <w:pStyle w:val="Text2-2"/>
        <w:numPr>
          <w:ilvl w:val="3"/>
          <w:numId w:val="27"/>
        </w:numPr>
        <w:spacing w:before="0" w:after="0"/>
        <w:ind w:hanging="246"/>
      </w:pPr>
      <w:r w:rsidRPr="006006EE">
        <w:t>Vlastnosti jednotlivých elementů budou transparentní</w:t>
      </w:r>
      <w:r>
        <w:t>,</w:t>
      </w:r>
      <w:r w:rsidRPr="006006EE">
        <w:t xml:space="preserve"> dostatečně vypovídající </w:t>
      </w:r>
      <w:r>
        <w:t>a </w:t>
      </w:r>
      <w:r w:rsidRPr="006006EE">
        <w:t>navzájem konformní (pro jeden údaj se nevyskytuje více označení).</w:t>
      </w:r>
    </w:p>
    <w:p w14:paraId="53CF50C1" w14:textId="3B52108B" w:rsidR="00353FA4" w:rsidRDefault="0034158A" w:rsidP="007C1251">
      <w:pPr>
        <w:pStyle w:val="Text2-2"/>
        <w:numPr>
          <w:ilvl w:val="3"/>
          <w:numId w:val="27"/>
        </w:numPr>
        <w:spacing w:before="0" w:after="0"/>
        <w:ind w:hanging="246"/>
      </w:pPr>
      <w:r>
        <w:t>Názvy i hodnoty v</w:t>
      </w:r>
      <w:r w:rsidR="00353FA4">
        <w:t>lastnost</w:t>
      </w:r>
      <w:r>
        <w:t>í</w:t>
      </w:r>
      <w:r w:rsidR="00353FA4">
        <w:t xml:space="preserve"> </w:t>
      </w:r>
      <w:r>
        <w:t>v </w:t>
      </w:r>
      <w:r w:rsidR="00353FA4">
        <w:t>DiMS</w:t>
      </w:r>
      <w:r>
        <w:t xml:space="preserve"> </w:t>
      </w:r>
      <w:r w:rsidR="001A6622">
        <w:t>vytvořené</w:t>
      </w:r>
      <w:r w:rsidR="00353FA4">
        <w:t xml:space="preserve"> Dodavatelem budou v českém jazyce. </w:t>
      </w:r>
    </w:p>
    <w:p w14:paraId="5359EEAE" w14:textId="621102D3" w:rsidR="007C1251" w:rsidRDefault="00353FA4" w:rsidP="007C1251">
      <w:pPr>
        <w:pStyle w:val="Text2-2"/>
        <w:numPr>
          <w:ilvl w:val="3"/>
          <w:numId w:val="27"/>
        </w:numPr>
        <w:spacing w:before="0" w:after="0"/>
        <w:ind w:hanging="246"/>
      </w:pPr>
      <w:r>
        <w:t>Materiály, konstrukce a skladby jsou v DiMS dostatečně označeny pro účely jejich identifikace a vykazovaní.</w:t>
      </w:r>
    </w:p>
    <w:bookmarkEnd w:id="47"/>
    <w:p w14:paraId="65AAD419" w14:textId="4D1ABB2F" w:rsidR="00AE21D3" w:rsidRDefault="2181E2E1" w:rsidP="00AE21D3">
      <w:pPr>
        <w:pStyle w:val="Text2-1"/>
      </w:pPr>
      <w:r>
        <w:t xml:space="preserve">Členění na </w:t>
      </w:r>
      <w:r w:rsidR="58A2C79D">
        <w:t xml:space="preserve">profesní </w:t>
      </w:r>
      <w:r>
        <w:t>DiMS</w:t>
      </w:r>
      <w:r w:rsidR="3132409A">
        <w:t xml:space="preserve"> </w:t>
      </w:r>
      <w:r w:rsidR="3132409A" w:rsidRPr="16EB36B8">
        <w:rPr>
          <w:b/>
          <w:bCs/>
        </w:rPr>
        <w:t>u objektů dopravní infrastruktury</w:t>
      </w:r>
      <w:r w:rsidR="4BA523E9">
        <w:t>:</w:t>
      </w:r>
    </w:p>
    <w:p w14:paraId="27AD2776" w14:textId="77777777" w:rsidR="00581361" w:rsidRDefault="002D1322" w:rsidP="00581361">
      <w:pPr>
        <w:spacing w:before="0"/>
        <w:ind w:left="709"/>
      </w:pPr>
      <w:r w:rsidRPr="00F00CC1">
        <w:t>000_Objekty přípravy staveniště</w:t>
      </w:r>
    </w:p>
    <w:p w14:paraId="67EA67F5" w14:textId="6C0473E0" w:rsidR="00AC02C4" w:rsidRPr="00F00CC1" w:rsidRDefault="00A614DC" w:rsidP="009832DA">
      <w:pPr>
        <w:spacing w:before="0" w:after="120"/>
        <w:ind w:left="709"/>
        <w:rPr>
          <w:w w:val="85"/>
        </w:rPr>
      </w:pPr>
      <w:r w:rsidRPr="00F00CC1">
        <w:rPr>
          <w:w w:val="85"/>
        </w:rPr>
        <w:tab/>
      </w:r>
      <w:r w:rsidR="00852C33" w:rsidRPr="00F00CC1">
        <w:rPr>
          <w:b/>
          <w:bCs/>
          <w:w w:val="85"/>
        </w:rPr>
        <w:t>0</w:t>
      </w:r>
      <w:r w:rsidR="002609EA" w:rsidRPr="00F00CC1">
        <w:rPr>
          <w:b/>
          <w:bCs/>
          <w:w w:val="85"/>
        </w:rPr>
        <w:t>0</w:t>
      </w:r>
      <w:r w:rsidR="00E42E67" w:rsidRPr="00F00CC1">
        <w:rPr>
          <w:b/>
          <w:bCs/>
          <w:w w:val="85"/>
        </w:rPr>
        <w:t>1</w:t>
      </w:r>
      <w:r w:rsidR="00BA7D11" w:rsidRPr="00F00CC1">
        <w:rPr>
          <w:b/>
          <w:bCs/>
          <w:w w:val="85"/>
        </w:rPr>
        <w:t>_</w:t>
      </w:r>
      <w:r w:rsidR="00E42E67" w:rsidRPr="00F00CC1">
        <w:rPr>
          <w:b/>
          <w:bCs/>
          <w:w w:val="85"/>
        </w:rPr>
        <w:t>???</w:t>
      </w:r>
    </w:p>
    <w:p w14:paraId="2CA5797E" w14:textId="77777777" w:rsidR="002D1322" w:rsidRPr="00F00CC1" w:rsidRDefault="002D1322" w:rsidP="00F9080A">
      <w:pPr>
        <w:spacing w:before="0"/>
        <w:ind w:left="709"/>
      </w:pPr>
      <w:r w:rsidRPr="00F00CC1">
        <w:t>110_Objekty kolejového svršku a spodku</w:t>
      </w:r>
    </w:p>
    <w:p w14:paraId="6332B28F" w14:textId="77777777" w:rsidR="002D1322" w:rsidRPr="00F00CC1" w:rsidRDefault="002D1322" w:rsidP="00BF4CEA">
      <w:pPr>
        <w:spacing w:before="0"/>
        <w:ind w:left="1418"/>
        <w:rPr>
          <w:b/>
          <w:bCs/>
          <w:w w:val="85"/>
        </w:rPr>
      </w:pPr>
      <w:bookmarkStart w:id="48" w:name="OLE_LINK1"/>
      <w:r w:rsidRPr="00F00CC1">
        <w:rPr>
          <w:b/>
          <w:bCs/>
          <w:w w:val="85"/>
        </w:rPr>
        <w:t>111_Železniční svršek</w:t>
      </w:r>
    </w:p>
    <w:p w14:paraId="2AF90559" w14:textId="77777777" w:rsidR="002D1322" w:rsidRPr="00F00CC1" w:rsidRDefault="002D1322" w:rsidP="00BF4CEA">
      <w:pPr>
        <w:spacing w:before="0"/>
        <w:ind w:left="1418"/>
        <w:rPr>
          <w:b/>
          <w:bCs/>
          <w:w w:val="85"/>
        </w:rPr>
      </w:pPr>
      <w:r w:rsidRPr="00F00CC1">
        <w:rPr>
          <w:b/>
          <w:bCs/>
          <w:w w:val="85"/>
        </w:rPr>
        <w:t>112_Železniční spodek</w:t>
      </w:r>
    </w:p>
    <w:p w14:paraId="2E4EE24D" w14:textId="77777777" w:rsidR="002D1322" w:rsidRPr="00F00CC1" w:rsidRDefault="002D1322" w:rsidP="00BF4CEA">
      <w:pPr>
        <w:spacing w:before="0"/>
        <w:ind w:left="1418"/>
        <w:rPr>
          <w:b/>
          <w:bCs/>
          <w:w w:val="85"/>
        </w:rPr>
      </w:pPr>
      <w:r w:rsidRPr="00F00CC1">
        <w:rPr>
          <w:b/>
          <w:bCs/>
          <w:w w:val="85"/>
        </w:rPr>
        <w:t>114_Vybraná zařízení železničního spodku</w:t>
      </w:r>
    </w:p>
    <w:p w14:paraId="234C7BF1" w14:textId="77777777" w:rsidR="002D1322" w:rsidRPr="00F00CC1" w:rsidRDefault="002D1322" w:rsidP="00BF4CEA">
      <w:pPr>
        <w:spacing w:before="0"/>
        <w:ind w:left="1418"/>
        <w:rPr>
          <w:b/>
          <w:bCs/>
          <w:w w:val="85"/>
        </w:rPr>
      </w:pPr>
      <w:r w:rsidRPr="00F00CC1">
        <w:rPr>
          <w:b/>
          <w:bCs/>
          <w:w w:val="85"/>
        </w:rPr>
        <w:t>115_Výstroj trati a zajištění prostorové polohy koleje</w:t>
      </w:r>
    </w:p>
    <w:p w14:paraId="483B8978" w14:textId="77777777" w:rsidR="002D1322" w:rsidRPr="00F00CC1" w:rsidRDefault="002D1322" w:rsidP="009832DA">
      <w:pPr>
        <w:spacing w:before="0" w:after="120"/>
        <w:ind w:left="1418"/>
        <w:rPr>
          <w:b/>
          <w:bCs/>
          <w:w w:val="85"/>
        </w:rPr>
      </w:pPr>
      <w:r w:rsidRPr="00F00CC1">
        <w:rPr>
          <w:b/>
          <w:bCs/>
          <w:w w:val="85"/>
        </w:rPr>
        <w:t>116_Kabelovody</w:t>
      </w:r>
    </w:p>
    <w:bookmarkEnd w:id="48"/>
    <w:p w14:paraId="2F158DEC" w14:textId="77777777" w:rsidR="002D1322" w:rsidRPr="00F00CC1" w:rsidRDefault="002D1322" w:rsidP="00BF4CEA">
      <w:pPr>
        <w:spacing w:before="0"/>
        <w:ind w:left="709"/>
      </w:pPr>
      <w:r w:rsidRPr="00F00CC1">
        <w:t>120_</w:t>
      </w:r>
      <w:bookmarkStart w:id="49" w:name="OLE_LINK2"/>
      <w:r w:rsidRPr="00F00CC1">
        <w:t>Objekty dopravních ploch dráhy</w:t>
      </w:r>
      <w:bookmarkEnd w:id="49"/>
    </w:p>
    <w:p w14:paraId="68F25B97" w14:textId="77777777" w:rsidR="002D1322" w:rsidRPr="00F00CC1" w:rsidRDefault="002D1322" w:rsidP="00BF4CEA">
      <w:pPr>
        <w:spacing w:before="0"/>
        <w:ind w:left="1418"/>
        <w:rPr>
          <w:b/>
          <w:bCs/>
          <w:w w:val="85"/>
        </w:rPr>
      </w:pPr>
      <w:r w:rsidRPr="00F00CC1">
        <w:rPr>
          <w:b/>
          <w:bCs/>
          <w:w w:val="85"/>
        </w:rPr>
        <w:t>121_Nástupiště</w:t>
      </w:r>
    </w:p>
    <w:p w14:paraId="34B0AD49" w14:textId="77777777" w:rsidR="002D1322" w:rsidRPr="00F00CC1" w:rsidRDefault="002D1322" w:rsidP="00BF4CEA">
      <w:pPr>
        <w:spacing w:before="0"/>
        <w:ind w:left="1418"/>
        <w:rPr>
          <w:b/>
          <w:bCs/>
          <w:w w:val="85"/>
        </w:rPr>
      </w:pPr>
      <w:r w:rsidRPr="00F00CC1">
        <w:rPr>
          <w:b/>
          <w:bCs/>
          <w:w w:val="85"/>
        </w:rPr>
        <w:t>122_Orientační systém pro cestující</w:t>
      </w:r>
    </w:p>
    <w:p w14:paraId="78F4A5E7" w14:textId="77777777" w:rsidR="002D1322" w:rsidRPr="00F00CC1" w:rsidRDefault="002D1322" w:rsidP="00BF4CEA">
      <w:pPr>
        <w:spacing w:before="0"/>
        <w:ind w:left="1418"/>
        <w:rPr>
          <w:b/>
          <w:bCs/>
          <w:w w:val="85"/>
        </w:rPr>
      </w:pPr>
      <w:r w:rsidRPr="00F00CC1">
        <w:rPr>
          <w:b/>
          <w:bCs/>
          <w:w w:val="85"/>
        </w:rPr>
        <w:t>123_Nákladové rampy a nákladiště</w:t>
      </w:r>
    </w:p>
    <w:p w14:paraId="5C8D8DB2" w14:textId="77777777" w:rsidR="002D1322" w:rsidRPr="00F00CC1" w:rsidRDefault="002D1322" w:rsidP="009832DA">
      <w:pPr>
        <w:spacing w:before="0" w:after="120"/>
        <w:ind w:left="1418"/>
        <w:rPr>
          <w:b/>
          <w:bCs/>
          <w:w w:val="85"/>
        </w:rPr>
      </w:pPr>
      <w:r w:rsidRPr="00F00CC1">
        <w:rPr>
          <w:b/>
          <w:bCs/>
          <w:w w:val="85"/>
        </w:rPr>
        <w:t>124_Ostatní dopravní plochy</w:t>
      </w:r>
    </w:p>
    <w:p w14:paraId="3D81CC64" w14:textId="77777777" w:rsidR="002D1322" w:rsidRPr="00F00CC1" w:rsidRDefault="002D1322" w:rsidP="00BF4CEA">
      <w:pPr>
        <w:spacing w:before="0"/>
        <w:ind w:left="709"/>
      </w:pPr>
      <w:r w:rsidRPr="00F00CC1">
        <w:t>130_Objekty přejezdů a přechodů</w:t>
      </w:r>
    </w:p>
    <w:p w14:paraId="378AF34B" w14:textId="77777777" w:rsidR="002D1322" w:rsidRPr="00F00CC1" w:rsidRDefault="002D1322" w:rsidP="00BF4CEA">
      <w:pPr>
        <w:spacing w:before="0"/>
        <w:ind w:left="1418"/>
        <w:rPr>
          <w:b/>
          <w:bCs/>
          <w:w w:val="85"/>
        </w:rPr>
      </w:pPr>
      <w:r w:rsidRPr="00F00CC1">
        <w:rPr>
          <w:b/>
          <w:bCs/>
          <w:w w:val="85"/>
        </w:rPr>
        <w:t>131_Železniční přejezdy</w:t>
      </w:r>
    </w:p>
    <w:p w14:paraId="68A44B5A" w14:textId="77777777" w:rsidR="002D1322" w:rsidRPr="00F00CC1" w:rsidRDefault="002D1322" w:rsidP="00BF4CEA">
      <w:pPr>
        <w:spacing w:before="0"/>
        <w:ind w:left="1418"/>
        <w:rPr>
          <w:b/>
          <w:bCs/>
          <w:w w:val="85"/>
        </w:rPr>
      </w:pPr>
      <w:r w:rsidRPr="00F00CC1">
        <w:rPr>
          <w:b/>
          <w:bCs/>
          <w:w w:val="85"/>
        </w:rPr>
        <w:t>132_Železniční přechody</w:t>
      </w:r>
    </w:p>
    <w:p w14:paraId="01EBA400" w14:textId="77777777" w:rsidR="002D1322" w:rsidRPr="00F00CC1" w:rsidRDefault="002D1322" w:rsidP="00BF4CEA">
      <w:pPr>
        <w:spacing w:before="0"/>
        <w:ind w:left="1418"/>
        <w:rPr>
          <w:b/>
          <w:bCs/>
          <w:w w:val="85"/>
        </w:rPr>
      </w:pPr>
      <w:r w:rsidRPr="00F00CC1">
        <w:rPr>
          <w:b/>
          <w:bCs/>
          <w:w w:val="85"/>
        </w:rPr>
        <w:t>133_Úrovňové přechody kolejí</w:t>
      </w:r>
    </w:p>
    <w:p w14:paraId="225E40EE" w14:textId="6D90471C" w:rsidR="005838F7" w:rsidRPr="00F00CC1" w:rsidRDefault="002D1322" w:rsidP="009832DA">
      <w:pPr>
        <w:spacing w:before="0" w:after="120"/>
        <w:ind w:left="1418"/>
        <w:rPr>
          <w:b/>
          <w:bCs/>
          <w:w w:val="85"/>
        </w:rPr>
      </w:pPr>
      <w:r w:rsidRPr="00F00CC1">
        <w:rPr>
          <w:b/>
          <w:bCs/>
          <w:w w:val="85"/>
        </w:rPr>
        <w:t>134_Ostatní přejezdové konstrukce</w:t>
      </w:r>
    </w:p>
    <w:p w14:paraId="267FEF58" w14:textId="77777777" w:rsidR="002D1322" w:rsidRPr="00F00CC1" w:rsidRDefault="002D1322" w:rsidP="00BF4CEA">
      <w:pPr>
        <w:spacing w:before="0"/>
        <w:ind w:left="709"/>
      </w:pPr>
      <w:r w:rsidRPr="00F00CC1">
        <w:t>140_Objekty mostů, propustků, zdí a konstrukcí</w:t>
      </w:r>
    </w:p>
    <w:p w14:paraId="150DBD6A" w14:textId="77777777" w:rsidR="002D1322" w:rsidRPr="00F00CC1" w:rsidRDefault="002D1322" w:rsidP="00BF4CEA">
      <w:pPr>
        <w:spacing w:before="0"/>
        <w:ind w:left="1418"/>
        <w:rPr>
          <w:b/>
          <w:bCs/>
          <w:w w:val="85"/>
        </w:rPr>
      </w:pPr>
      <w:r w:rsidRPr="00F00CC1">
        <w:rPr>
          <w:b/>
          <w:bCs/>
          <w:w w:val="85"/>
        </w:rPr>
        <w:t>141_Mosty</w:t>
      </w:r>
    </w:p>
    <w:p w14:paraId="4B28590F" w14:textId="77777777" w:rsidR="002D1322" w:rsidRPr="00F00CC1" w:rsidRDefault="002D1322" w:rsidP="00BF4CEA">
      <w:pPr>
        <w:spacing w:before="0"/>
        <w:ind w:left="1418"/>
        <w:rPr>
          <w:b/>
          <w:bCs/>
          <w:w w:val="85"/>
        </w:rPr>
      </w:pPr>
      <w:r w:rsidRPr="00F00CC1">
        <w:rPr>
          <w:b/>
          <w:bCs/>
          <w:w w:val="85"/>
        </w:rPr>
        <w:t>142_Propustky</w:t>
      </w:r>
    </w:p>
    <w:p w14:paraId="65ED6E36" w14:textId="77777777" w:rsidR="002D1322" w:rsidRPr="00F00CC1" w:rsidRDefault="002D1322" w:rsidP="00BF4CEA">
      <w:pPr>
        <w:spacing w:before="0"/>
        <w:ind w:left="1418"/>
        <w:rPr>
          <w:b/>
          <w:bCs/>
          <w:w w:val="85"/>
        </w:rPr>
      </w:pPr>
      <w:r w:rsidRPr="00F00CC1">
        <w:rPr>
          <w:b/>
          <w:bCs/>
          <w:w w:val="85"/>
        </w:rPr>
        <w:t>143_Silniční mosty, propustky, lávky pro chodce a cyklisty</w:t>
      </w:r>
    </w:p>
    <w:p w14:paraId="60A9FEAF" w14:textId="77777777" w:rsidR="002D1322" w:rsidRPr="00F00CC1" w:rsidRDefault="002D1322" w:rsidP="00BF4CEA">
      <w:pPr>
        <w:spacing w:before="0"/>
        <w:ind w:left="1418"/>
        <w:rPr>
          <w:b/>
          <w:bCs/>
          <w:w w:val="85"/>
        </w:rPr>
      </w:pPr>
      <w:r w:rsidRPr="00F00CC1">
        <w:rPr>
          <w:b/>
          <w:bCs/>
          <w:w w:val="85"/>
        </w:rPr>
        <w:t>144_Opěrné a zárubní zdi</w:t>
      </w:r>
    </w:p>
    <w:p w14:paraId="749C5D15" w14:textId="77777777" w:rsidR="002D1322" w:rsidRPr="00F00CC1" w:rsidRDefault="002D1322" w:rsidP="00BF4CEA">
      <w:pPr>
        <w:spacing w:before="0"/>
        <w:ind w:left="1418"/>
        <w:rPr>
          <w:b/>
          <w:bCs/>
          <w:w w:val="85"/>
        </w:rPr>
      </w:pPr>
      <w:r w:rsidRPr="00F00CC1">
        <w:rPr>
          <w:b/>
          <w:bCs/>
          <w:w w:val="85"/>
        </w:rPr>
        <w:t>145_Obkladní zdi</w:t>
      </w:r>
    </w:p>
    <w:p w14:paraId="2DABE2D8" w14:textId="7E998E52" w:rsidR="002D1322" w:rsidRPr="00F00CC1" w:rsidRDefault="002D1322" w:rsidP="00BF4CEA">
      <w:pPr>
        <w:spacing w:before="0"/>
        <w:ind w:left="1418"/>
        <w:rPr>
          <w:b/>
          <w:bCs/>
          <w:w w:val="85"/>
        </w:rPr>
      </w:pPr>
      <w:r w:rsidRPr="00F00CC1">
        <w:rPr>
          <w:b/>
          <w:bCs/>
          <w:w w:val="85"/>
        </w:rPr>
        <w:t>146_Návěstní lávky a</w:t>
      </w:r>
      <w:r w:rsidR="00EC0316">
        <w:rPr>
          <w:b/>
          <w:bCs/>
          <w:w w:val="85"/>
        </w:rPr>
        <w:t xml:space="preserve"> </w:t>
      </w:r>
      <w:r w:rsidRPr="00F00CC1">
        <w:rPr>
          <w:b/>
          <w:bCs/>
          <w:w w:val="85"/>
        </w:rPr>
        <w:t>krakorce</w:t>
      </w:r>
    </w:p>
    <w:p w14:paraId="362A47D2" w14:textId="6095ACC6" w:rsidR="002D1322" w:rsidRPr="00F00CC1" w:rsidRDefault="002D1322" w:rsidP="00BF4CEA">
      <w:pPr>
        <w:spacing w:before="0"/>
        <w:ind w:left="1418"/>
        <w:rPr>
          <w:b/>
          <w:bCs/>
          <w:w w:val="85"/>
        </w:rPr>
      </w:pPr>
      <w:r w:rsidRPr="00F00CC1">
        <w:rPr>
          <w:b/>
          <w:bCs/>
          <w:w w:val="85"/>
        </w:rPr>
        <w:t>147_Zastřešení nástupišť a výstupů z podchodu</w:t>
      </w:r>
    </w:p>
    <w:p w14:paraId="0F12047B" w14:textId="77777777" w:rsidR="002D1322" w:rsidRPr="00F00CC1" w:rsidRDefault="002D1322" w:rsidP="009832DA">
      <w:pPr>
        <w:spacing w:before="0" w:after="120"/>
        <w:ind w:left="1418"/>
        <w:rPr>
          <w:b/>
          <w:bCs/>
          <w:w w:val="85"/>
        </w:rPr>
      </w:pPr>
      <w:r w:rsidRPr="00F00CC1">
        <w:rPr>
          <w:b/>
          <w:bCs/>
          <w:w w:val="85"/>
        </w:rPr>
        <w:t>148_Objekty ostatních konstrukcí</w:t>
      </w:r>
    </w:p>
    <w:p w14:paraId="41429735" w14:textId="77777777" w:rsidR="002D1322" w:rsidRPr="00F00CC1" w:rsidRDefault="002D1322" w:rsidP="00BF4CEA">
      <w:pPr>
        <w:spacing w:before="0"/>
        <w:ind w:left="709"/>
      </w:pPr>
      <w:r w:rsidRPr="00F00CC1">
        <w:t>150_Protihlukové objekty a oplocení</w:t>
      </w:r>
    </w:p>
    <w:p w14:paraId="32AFB2C2" w14:textId="77777777" w:rsidR="002D1322" w:rsidRPr="00F00CC1" w:rsidRDefault="002D1322" w:rsidP="00BF4CEA">
      <w:pPr>
        <w:spacing w:before="0"/>
        <w:ind w:left="1418"/>
        <w:rPr>
          <w:b/>
          <w:bCs/>
          <w:w w:val="85"/>
        </w:rPr>
      </w:pPr>
      <w:r w:rsidRPr="00F00CC1">
        <w:rPr>
          <w:b/>
          <w:bCs/>
          <w:w w:val="85"/>
        </w:rPr>
        <w:t>151_Protihlukové stěny</w:t>
      </w:r>
    </w:p>
    <w:p w14:paraId="1969828A" w14:textId="77777777" w:rsidR="002D1322" w:rsidRPr="00F00CC1" w:rsidRDefault="002D1322" w:rsidP="00BF4CEA">
      <w:pPr>
        <w:spacing w:before="0"/>
        <w:ind w:left="1418"/>
        <w:rPr>
          <w:b/>
          <w:bCs/>
          <w:w w:val="85"/>
        </w:rPr>
      </w:pPr>
      <w:r w:rsidRPr="00F00CC1">
        <w:rPr>
          <w:b/>
          <w:bCs/>
          <w:w w:val="85"/>
        </w:rPr>
        <w:t>152_Protihlukové valy</w:t>
      </w:r>
    </w:p>
    <w:p w14:paraId="7FC1953C" w14:textId="77777777" w:rsidR="002D1322" w:rsidRPr="00F00CC1" w:rsidRDefault="002D1322" w:rsidP="00BF4CEA">
      <w:pPr>
        <w:spacing w:before="0"/>
        <w:ind w:left="1418"/>
        <w:rPr>
          <w:b/>
          <w:bCs/>
          <w:w w:val="85"/>
        </w:rPr>
      </w:pPr>
      <w:r w:rsidRPr="00F00CC1">
        <w:rPr>
          <w:b/>
          <w:bCs/>
          <w:w w:val="85"/>
        </w:rPr>
        <w:t>153_Ostatní protihlukové konstrukce</w:t>
      </w:r>
    </w:p>
    <w:p w14:paraId="44DC2E33" w14:textId="69DDC6EC" w:rsidR="00324865" w:rsidRDefault="002D1322" w:rsidP="00EC0316">
      <w:pPr>
        <w:spacing w:before="0"/>
        <w:ind w:left="1418"/>
        <w:rPr>
          <w:b/>
          <w:bCs/>
          <w:w w:val="85"/>
        </w:rPr>
      </w:pPr>
      <w:r w:rsidRPr="00F00CC1">
        <w:rPr>
          <w:b/>
          <w:bCs/>
          <w:w w:val="85"/>
        </w:rPr>
        <w:t>154_Oplocení</w:t>
      </w:r>
      <w:r w:rsidR="00324865">
        <w:rPr>
          <w:b/>
          <w:bCs/>
          <w:w w:val="85"/>
        </w:rPr>
        <w:br w:type="page"/>
      </w:r>
    </w:p>
    <w:p w14:paraId="1CBCBDBB" w14:textId="77777777" w:rsidR="002D1322" w:rsidRPr="009F0AB5" w:rsidRDefault="002D1322" w:rsidP="00BF4CEA">
      <w:pPr>
        <w:spacing w:before="0"/>
        <w:ind w:left="709"/>
      </w:pPr>
      <w:r w:rsidRPr="009F0AB5">
        <w:lastRenderedPageBreak/>
        <w:t>160_Objekty podzemních staveb</w:t>
      </w:r>
    </w:p>
    <w:p w14:paraId="0FC76449" w14:textId="77777777" w:rsidR="002D1322" w:rsidRPr="009F0AB5" w:rsidRDefault="002D1322" w:rsidP="00BF4CEA">
      <w:pPr>
        <w:spacing w:before="0"/>
        <w:ind w:left="1418"/>
        <w:rPr>
          <w:b/>
          <w:bCs/>
          <w:w w:val="85"/>
        </w:rPr>
      </w:pPr>
      <w:r w:rsidRPr="009F0AB5">
        <w:rPr>
          <w:b/>
          <w:bCs/>
          <w:w w:val="85"/>
        </w:rPr>
        <w:t>161_Tunely</w:t>
      </w:r>
    </w:p>
    <w:p w14:paraId="6F5F0495" w14:textId="77777777" w:rsidR="002D1322" w:rsidRPr="009F0AB5" w:rsidRDefault="002D1322" w:rsidP="00BF4CEA">
      <w:pPr>
        <w:spacing w:before="0"/>
        <w:ind w:left="1418"/>
        <w:rPr>
          <w:b/>
          <w:bCs/>
          <w:w w:val="85"/>
        </w:rPr>
      </w:pPr>
      <w:r w:rsidRPr="009F0AB5">
        <w:rPr>
          <w:b/>
          <w:bCs/>
          <w:w w:val="85"/>
        </w:rPr>
        <w:t>162_Podzemní konstrukce</w:t>
      </w:r>
    </w:p>
    <w:p w14:paraId="2B3FAD95" w14:textId="77777777" w:rsidR="002D1322" w:rsidRPr="009F0AB5" w:rsidRDefault="002D1322" w:rsidP="00BF4CEA">
      <w:pPr>
        <w:spacing w:before="0"/>
        <w:ind w:left="1418"/>
        <w:rPr>
          <w:b/>
          <w:bCs/>
          <w:w w:val="85"/>
        </w:rPr>
      </w:pPr>
      <w:r w:rsidRPr="009F0AB5">
        <w:rPr>
          <w:b/>
          <w:bCs/>
          <w:w w:val="85"/>
        </w:rPr>
        <w:t>163_Galerie</w:t>
      </w:r>
    </w:p>
    <w:p w14:paraId="44F304DF" w14:textId="77777777" w:rsidR="002D1322" w:rsidRPr="009F0AB5" w:rsidRDefault="002D1322" w:rsidP="00B97C73">
      <w:pPr>
        <w:spacing w:before="0" w:after="100"/>
        <w:ind w:left="1418"/>
        <w:rPr>
          <w:b/>
          <w:bCs/>
          <w:w w:val="85"/>
        </w:rPr>
      </w:pPr>
      <w:r w:rsidRPr="009F0AB5">
        <w:rPr>
          <w:b/>
          <w:bCs/>
          <w:w w:val="85"/>
        </w:rPr>
        <w:t>164_Kolektory</w:t>
      </w:r>
    </w:p>
    <w:p w14:paraId="3A0EAD63" w14:textId="77777777" w:rsidR="002D1322" w:rsidRPr="009F0AB5" w:rsidRDefault="002D1322" w:rsidP="00BF4CEA">
      <w:pPr>
        <w:spacing w:before="0"/>
        <w:ind w:left="709"/>
      </w:pPr>
      <w:r w:rsidRPr="009F0AB5">
        <w:t>170_Objekty pozemních komunikací</w:t>
      </w:r>
    </w:p>
    <w:p w14:paraId="601E88A7" w14:textId="77777777" w:rsidR="002D1322" w:rsidRPr="009F0AB5" w:rsidRDefault="002D1322" w:rsidP="00BF4CEA">
      <w:pPr>
        <w:spacing w:before="0"/>
        <w:ind w:left="1418"/>
        <w:rPr>
          <w:b/>
          <w:bCs/>
          <w:w w:val="85"/>
        </w:rPr>
      </w:pPr>
      <w:r w:rsidRPr="009F0AB5">
        <w:rPr>
          <w:b/>
          <w:bCs/>
          <w:w w:val="85"/>
        </w:rPr>
        <w:t>171_Pozemní komunikace</w:t>
      </w:r>
    </w:p>
    <w:p w14:paraId="0E6D58C5" w14:textId="77777777" w:rsidR="002D1322" w:rsidRPr="009F0AB5" w:rsidRDefault="002D1322" w:rsidP="00BF4CEA">
      <w:pPr>
        <w:spacing w:before="0"/>
        <w:ind w:left="1418"/>
        <w:rPr>
          <w:b/>
          <w:bCs/>
          <w:w w:val="85"/>
        </w:rPr>
      </w:pPr>
      <w:r w:rsidRPr="009F0AB5">
        <w:rPr>
          <w:b/>
          <w:bCs/>
          <w:w w:val="85"/>
        </w:rPr>
        <w:t>172_Parkovací stání pro veřejnost</w:t>
      </w:r>
    </w:p>
    <w:p w14:paraId="13F338D6" w14:textId="77777777" w:rsidR="002D1322" w:rsidRPr="009F0AB5" w:rsidRDefault="002D1322" w:rsidP="00BF4CEA">
      <w:pPr>
        <w:spacing w:before="0"/>
        <w:ind w:left="1418"/>
        <w:rPr>
          <w:b/>
          <w:bCs/>
          <w:w w:val="85"/>
        </w:rPr>
      </w:pPr>
      <w:r w:rsidRPr="009F0AB5">
        <w:rPr>
          <w:b/>
          <w:bCs/>
          <w:w w:val="85"/>
        </w:rPr>
        <w:t>173_Cyklo-parkovací stání pro veřejnost</w:t>
      </w:r>
    </w:p>
    <w:p w14:paraId="74D83737" w14:textId="77777777" w:rsidR="002D1322" w:rsidRPr="009F0AB5" w:rsidRDefault="002D1322" w:rsidP="00BF4CEA">
      <w:pPr>
        <w:spacing w:before="0"/>
        <w:ind w:left="1418"/>
        <w:rPr>
          <w:b/>
          <w:bCs/>
          <w:w w:val="85"/>
        </w:rPr>
      </w:pPr>
      <w:r w:rsidRPr="009F0AB5">
        <w:rPr>
          <w:b/>
          <w:bCs/>
          <w:w w:val="85"/>
        </w:rPr>
        <w:t>174_Ostatní zpevněné plochy a prostranství</w:t>
      </w:r>
    </w:p>
    <w:p w14:paraId="25CB3224" w14:textId="77777777" w:rsidR="002D1322" w:rsidRPr="009F0AB5" w:rsidRDefault="002D1322" w:rsidP="00B97C73">
      <w:pPr>
        <w:spacing w:before="0" w:after="100"/>
        <w:ind w:left="1418"/>
        <w:rPr>
          <w:b/>
          <w:bCs/>
          <w:w w:val="85"/>
        </w:rPr>
      </w:pPr>
      <w:r w:rsidRPr="009F0AB5">
        <w:rPr>
          <w:b/>
          <w:bCs/>
          <w:w w:val="85"/>
        </w:rPr>
        <w:t>175_Dopravní opatření</w:t>
      </w:r>
    </w:p>
    <w:p w14:paraId="7F4F5DF9" w14:textId="77777777" w:rsidR="002D1322" w:rsidRPr="009F0AB5" w:rsidRDefault="002D1322" w:rsidP="00BF4CEA">
      <w:pPr>
        <w:spacing w:before="0"/>
        <w:ind w:left="709"/>
      </w:pPr>
      <w:r w:rsidRPr="009F0AB5">
        <w:t>180_Vodohospodářské objekty</w:t>
      </w:r>
    </w:p>
    <w:p w14:paraId="22D523ED" w14:textId="77777777" w:rsidR="002D1322" w:rsidRPr="009F0AB5" w:rsidRDefault="002D1322" w:rsidP="00BF4CEA">
      <w:pPr>
        <w:spacing w:before="0"/>
        <w:ind w:left="1418"/>
        <w:rPr>
          <w:b/>
          <w:bCs/>
          <w:w w:val="85"/>
        </w:rPr>
      </w:pPr>
      <w:r w:rsidRPr="009F0AB5">
        <w:rPr>
          <w:b/>
          <w:bCs/>
          <w:w w:val="85"/>
        </w:rPr>
        <w:t>181_Objekty čištění a odvádění odpadních vod</w:t>
      </w:r>
    </w:p>
    <w:p w14:paraId="65D00859" w14:textId="709D67EB" w:rsidR="002D1322" w:rsidRPr="009F0AB5" w:rsidRDefault="002D1322" w:rsidP="00BF4CEA">
      <w:pPr>
        <w:spacing w:before="0"/>
        <w:ind w:left="1418"/>
        <w:rPr>
          <w:b/>
          <w:bCs/>
          <w:w w:val="85"/>
        </w:rPr>
      </w:pPr>
      <w:r w:rsidRPr="009F0AB5">
        <w:rPr>
          <w:b/>
          <w:bCs/>
          <w:w w:val="85"/>
        </w:rPr>
        <w:t>182_Objekty výroby, sběru a distribuce vod</w:t>
      </w:r>
    </w:p>
    <w:p w14:paraId="78DD2295" w14:textId="77777777" w:rsidR="002D1322" w:rsidRPr="009F0AB5" w:rsidRDefault="002D1322" w:rsidP="00BF4CEA">
      <w:pPr>
        <w:spacing w:before="0"/>
        <w:ind w:left="1418"/>
        <w:rPr>
          <w:b/>
          <w:bCs/>
          <w:w w:val="85"/>
        </w:rPr>
      </w:pPr>
      <w:r w:rsidRPr="009F0AB5">
        <w:rPr>
          <w:b/>
          <w:bCs/>
          <w:w w:val="85"/>
        </w:rPr>
        <w:t>183_Objekty úpravy nebo výstavby vodních toků a vodních ploch</w:t>
      </w:r>
    </w:p>
    <w:p w14:paraId="5684AFAE" w14:textId="06F32CD3" w:rsidR="002D1322" w:rsidRPr="009F0AB5" w:rsidRDefault="002D1322" w:rsidP="00BF4CEA">
      <w:pPr>
        <w:spacing w:before="0"/>
        <w:ind w:left="1418"/>
        <w:rPr>
          <w:b/>
          <w:bCs/>
          <w:w w:val="85"/>
        </w:rPr>
      </w:pPr>
      <w:r w:rsidRPr="009F0AB5">
        <w:rPr>
          <w:b/>
          <w:bCs/>
          <w:w w:val="85"/>
        </w:rPr>
        <w:t>184_Objekty sběru a regulace vod</w:t>
      </w:r>
    </w:p>
    <w:p w14:paraId="3B54824C" w14:textId="449B6FE9" w:rsidR="002D1322" w:rsidRPr="009F0AB5" w:rsidRDefault="002D1322" w:rsidP="00B97C73">
      <w:pPr>
        <w:spacing w:before="0" w:after="100"/>
        <w:ind w:left="1418"/>
        <w:rPr>
          <w:b/>
          <w:bCs/>
          <w:w w:val="85"/>
        </w:rPr>
      </w:pPr>
      <w:r w:rsidRPr="009F0AB5">
        <w:rPr>
          <w:b/>
          <w:bCs/>
          <w:w w:val="85"/>
        </w:rPr>
        <w:t>185_Ostatní vodohospodářské objekty</w:t>
      </w:r>
    </w:p>
    <w:p w14:paraId="34178084" w14:textId="77777777" w:rsidR="002D1322" w:rsidRPr="009F0AB5" w:rsidRDefault="002D1322" w:rsidP="00BF4CEA">
      <w:pPr>
        <w:spacing w:before="0"/>
        <w:ind w:left="709"/>
      </w:pPr>
      <w:r w:rsidRPr="009F0AB5">
        <w:t>190_Ostatní objekty technické infrastruktury</w:t>
      </w:r>
    </w:p>
    <w:p w14:paraId="04AA18CE" w14:textId="77777777" w:rsidR="002D1322" w:rsidRPr="009F0AB5" w:rsidRDefault="002D1322" w:rsidP="00BF4CEA">
      <w:pPr>
        <w:spacing w:before="0"/>
        <w:ind w:left="1418"/>
        <w:rPr>
          <w:b/>
          <w:bCs/>
          <w:w w:val="85"/>
        </w:rPr>
      </w:pPr>
      <w:r w:rsidRPr="009F0AB5">
        <w:rPr>
          <w:b/>
          <w:bCs/>
          <w:w w:val="85"/>
        </w:rPr>
        <w:t>191_Inženýrské sítě</w:t>
      </w:r>
    </w:p>
    <w:p w14:paraId="0C8649F1" w14:textId="77777777" w:rsidR="002D1322" w:rsidRPr="009F0AB5" w:rsidRDefault="002D1322" w:rsidP="00BF4CEA">
      <w:pPr>
        <w:spacing w:before="0"/>
        <w:ind w:left="1418"/>
        <w:rPr>
          <w:b/>
          <w:bCs/>
          <w:w w:val="85"/>
        </w:rPr>
      </w:pPr>
      <w:r w:rsidRPr="009F0AB5">
        <w:rPr>
          <w:b/>
          <w:bCs/>
          <w:w w:val="85"/>
        </w:rPr>
        <w:t>192_Teplovody</w:t>
      </w:r>
    </w:p>
    <w:p w14:paraId="58DD373E" w14:textId="77777777" w:rsidR="00D13C92" w:rsidRPr="009F0AB5" w:rsidRDefault="002D1322" w:rsidP="00D13C92">
      <w:pPr>
        <w:spacing w:before="0"/>
        <w:ind w:left="1418"/>
        <w:rPr>
          <w:b/>
          <w:bCs/>
          <w:w w:val="85"/>
        </w:rPr>
      </w:pPr>
      <w:r w:rsidRPr="009F0AB5">
        <w:rPr>
          <w:b/>
          <w:bCs/>
          <w:w w:val="85"/>
        </w:rPr>
        <w:t>193_Plynovody</w:t>
      </w:r>
    </w:p>
    <w:p w14:paraId="2A71E43C" w14:textId="1BB70F93" w:rsidR="002D1322" w:rsidRDefault="002D1322" w:rsidP="001B0882">
      <w:pPr>
        <w:spacing w:before="0"/>
        <w:ind w:left="1418"/>
        <w:rPr>
          <w:b/>
          <w:bCs/>
          <w:w w:val="85"/>
        </w:rPr>
      </w:pPr>
      <w:r w:rsidRPr="009F0AB5">
        <w:rPr>
          <w:b/>
          <w:bCs/>
          <w:w w:val="85"/>
        </w:rPr>
        <w:t>194_Ostatní objekty technické infrastruktury</w:t>
      </w:r>
    </w:p>
    <w:p w14:paraId="36475CC6" w14:textId="4F566085" w:rsidR="001B0882" w:rsidRDefault="001B0882" w:rsidP="00B97C73">
      <w:pPr>
        <w:spacing w:before="0" w:after="100"/>
        <w:ind w:left="1418"/>
        <w:rPr>
          <w:b/>
          <w:bCs/>
          <w:w w:val="85"/>
        </w:rPr>
      </w:pPr>
      <w:r w:rsidRPr="009F0AB5">
        <w:rPr>
          <w:b/>
          <w:bCs/>
          <w:w w:val="85"/>
        </w:rPr>
        <w:t>19</w:t>
      </w:r>
      <w:r>
        <w:rPr>
          <w:b/>
          <w:bCs/>
          <w:w w:val="85"/>
        </w:rPr>
        <w:t>5</w:t>
      </w:r>
      <w:r w:rsidRPr="009F0AB5">
        <w:rPr>
          <w:b/>
          <w:bCs/>
          <w:w w:val="85"/>
        </w:rPr>
        <w:t>_</w:t>
      </w:r>
      <w:r>
        <w:rPr>
          <w:b/>
          <w:bCs/>
          <w:w w:val="85"/>
        </w:rPr>
        <w:t>Produktovody</w:t>
      </w:r>
    </w:p>
    <w:p w14:paraId="21BCE414" w14:textId="77777777" w:rsidR="00CC0A83" w:rsidRPr="00CC0A83" w:rsidRDefault="00864D0D" w:rsidP="00CC0A83">
      <w:pPr>
        <w:pStyle w:val="Text2-2"/>
        <w:numPr>
          <w:ilvl w:val="0"/>
          <w:numId w:val="0"/>
        </w:numPr>
        <w:spacing w:before="0" w:after="0"/>
        <w:ind w:left="709"/>
        <w:jc w:val="left"/>
      </w:pPr>
      <w:bookmarkStart w:id="50" w:name="OLE_LINK5"/>
      <w:r w:rsidRPr="00347ED7">
        <w:t>210_</w:t>
      </w:r>
      <w:r w:rsidRPr="00CC0A83">
        <w:t>Pozemní objekty výpravních budov a budov zastávek</w:t>
      </w:r>
    </w:p>
    <w:bookmarkEnd w:id="50"/>
    <w:p w14:paraId="6FE41999" w14:textId="6BD7B09D" w:rsidR="00864D0D" w:rsidRPr="00CC0A83" w:rsidRDefault="00415D03" w:rsidP="00B97C73">
      <w:pPr>
        <w:pStyle w:val="Text2-2"/>
        <w:numPr>
          <w:ilvl w:val="0"/>
          <w:numId w:val="0"/>
        </w:numPr>
        <w:spacing w:before="0" w:after="100"/>
        <w:ind w:left="709" w:firstLine="709"/>
        <w:jc w:val="left"/>
      </w:pPr>
      <w:r w:rsidRPr="00CC0A83">
        <w:t>(</w:t>
      </w:r>
      <w:r w:rsidR="00CC0A83" w:rsidRPr="00CC0A83">
        <w:t>bude ř</w:t>
      </w:r>
      <w:r w:rsidRPr="00CC0A83">
        <w:t xml:space="preserve">ešeno samostatně </w:t>
      </w:r>
      <w:r w:rsidR="00CC0A83" w:rsidRPr="00CC0A83">
        <w:t>viz</w:t>
      </w:r>
      <w:r w:rsidRPr="00CC0A83">
        <w:t xml:space="preserve"> 4.3.</w:t>
      </w:r>
      <w:r w:rsidR="00666238">
        <w:t>3</w:t>
      </w:r>
      <w:r w:rsidRPr="00CC0A83">
        <w:t xml:space="preserve"> a 4.3.</w:t>
      </w:r>
      <w:r w:rsidR="00666238">
        <w:t>18</w:t>
      </w:r>
      <w:r w:rsidRPr="00CC0A83">
        <w:t>)</w:t>
      </w:r>
    </w:p>
    <w:p w14:paraId="1CB704F6" w14:textId="77777777" w:rsidR="00864D0D" w:rsidRPr="00CC0A83" w:rsidRDefault="00864D0D" w:rsidP="00CC0A83">
      <w:pPr>
        <w:pStyle w:val="Text2-2"/>
        <w:numPr>
          <w:ilvl w:val="0"/>
          <w:numId w:val="0"/>
        </w:numPr>
        <w:spacing w:before="0" w:after="0"/>
        <w:ind w:left="709"/>
      </w:pPr>
      <w:bookmarkStart w:id="51" w:name="OLE_LINK4"/>
      <w:r w:rsidRPr="00CC0A83">
        <w:t>220_Pozemní objekty samostatných provozních budov dráhy</w:t>
      </w:r>
    </w:p>
    <w:bookmarkEnd w:id="51"/>
    <w:p w14:paraId="36F49CCF" w14:textId="7579FF41" w:rsidR="00CC0A83" w:rsidRPr="00CC0A83" w:rsidRDefault="00CC0A83" w:rsidP="00B97C73">
      <w:pPr>
        <w:pStyle w:val="Text2-2"/>
        <w:numPr>
          <w:ilvl w:val="0"/>
          <w:numId w:val="0"/>
        </w:numPr>
        <w:spacing w:before="0" w:after="100"/>
        <w:ind w:left="709" w:firstLine="709"/>
        <w:jc w:val="left"/>
      </w:pPr>
      <w:r w:rsidRPr="00CC0A83">
        <w:t>(bude řešeno samostatně viz 4.3.</w:t>
      </w:r>
      <w:r w:rsidR="00666238">
        <w:t>3</w:t>
      </w:r>
      <w:r w:rsidRPr="00CC0A83">
        <w:t xml:space="preserve"> a 4.3.</w:t>
      </w:r>
      <w:r w:rsidR="00666238">
        <w:t>18</w:t>
      </w:r>
      <w:r w:rsidRPr="00CC0A83">
        <w:t>)</w:t>
      </w:r>
    </w:p>
    <w:p w14:paraId="59241775" w14:textId="7E64601C" w:rsidR="0089692C" w:rsidRPr="009F0AB5" w:rsidRDefault="0089692C" w:rsidP="00BF4CEA">
      <w:pPr>
        <w:pStyle w:val="Text2-2"/>
        <w:numPr>
          <w:ilvl w:val="0"/>
          <w:numId w:val="0"/>
        </w:numPr>
        <w:spacing w:before="0" w:after="0"/>
        <w:ind w:left="709"/>
      </w:pPr>
      <w:r w:rsidRPr="009F0AB5">
        <w:t>230_Pozemní objekty ostatní</w:t>
      </w:r>
    </w:p>
    <w:p w14:paraId="58A4C49C" w14:textId="00DFB999" w:rsidR="0089692C" w:rsidRPr="009F0AB5" w:rsidRDefault="0089692C" w:rsidP="00BF4CEA">
      <w:pPr>
        <w:pStyle w:val="Text2-2"/>
        <w:numPr>
          <w:ilvl w:val="0"/>
          <w:numId w:val="0"/>
        </w:numPr>
        <w:spacing w:before="0" w:after="0"/>
        <w:ind w:left="1418"/>
        <w:rPr>
          <w:b/>
          <w:bCs/>
          <w:w w:val="85"/>
        </w:rPr>
      </w:pPr>
      <w:r w:rsidRPr="009F0AB5">
        <w:rPr>
          <w:b/>
          <w:bCs/>
          <w:w w:val="85"/>
        </w:rPr>
        <w:t>231_Přístřešky na nástupištích</w:t>
      </w:r>
    </w:p>
    <w:p w14:paraId="44177E19" w14:textId="2F550FFC" w:rsidR="0089692C" w:rsidRPr="009F0AB5" w:rsidRDefault="0089692C" w:rsidP="00BF4CEA">
      <w:pPr>
        <w:pStyle w:val="Text2-2"/>
        <w:numPr>
          <w:ilvl w:val="0"/>
          <w:numId w:val="0"/>
        </w:numPr>
        <w:spacing w:before="0" w:after="0"/>
        <w:ind w:left="1418"/>
        <w:rPr>
          <w:b/>
          <w:bCs/>
          <w:w w:val="85"/>
        </w:rPr>
      </w:pPr>
      <w:r w:rsidRPr="009F0AB5">
        <w:rPr>
          <w:b/>
          <w:bCs/>
          <w:w w:val="85"/>
        </w:rPr>
        <w:t>232_Individuální protihluková opatření</w:t>
      </w:r>
    </w:p>
    <w:p w14:paraId="544D4E5C" w14:textId="77777777" w:rsidR="0089692C" w:rsidRPr="009F0AB5" w:rsidRDefault="0089692C" w:rsidP="00BF4CEA">
      <w:pPr>
        <w:pStyle w:val="Text2-2"/>
        <w:numPr>
          <w:ilvl w:val="0"/>
          <w:numId w:val="0"/>
        </w:numPr>
        <w:spacing w:before="0" w:after="0"/>
        <w:ind w:left="1418"/>
        <w:rPr>
          <w:b/>
          <w:bCs/>
          <w:w w:val="85"/>
        </w:rPr>
      </w:pPr>
      <w:r w:rsidRPr="009F0AB5">
        <w:rPr>
          <w:b/>
          <w:bCs/>
          <w:w w:val="85"/>
        </w:rPr>
        <w:t>233_Mobiliář</w:t>
      </w:r>
    </w:p>
    <w:p w14:paraId="34C411FD" w14:textId="77777777" w:rsidR="0089692C" w:rsidRPr="009F0AB5" w:rsidRDefault="0089692C" w:rsidP="00BF4CEA">
      <w:pPr>
        <w:pStyle w:val="Text2-2"/>
        <w:numPr>
          <w:ilvl w:val="0"/>
          <w:numId w:val="0"/>
        </w:numPr>
        <w:spacing w:before="0" w:after="0"/>
        <w:ind w:left="1418"/>
        <w:rPr>
          <w:b/>
          <w:bCs/>
          <w:w w:val="85"/>
        </w:rPr>
      </w:pPr>
      <w:r w:rsidRPr="009F0AB5">
        <w:rPr>
          <w:b/>
          <w:bCs/>
          <w:w w:val="85"/>
        </w:rPr>
        <w:t>234_Drobná architektura</w:t>
      </w:r>
    </w:p>
    <w:p w14:paraId="60F2E655" w14:textId="77777777" w:rsidR="0089692C" w:rsidRPr="009F0AB5" w:rsidRDefault="0089692C" w:rsidP="00B97C73">
      <w:pPr>
        <w:pStyle w:val="Text2-2"/>
        <w:numPr>
          <w:ilvl w:val="0"/>
          <w:numId w:val="0"/>
        </w:numPr>
        <w:spacing w:before="0" w:after="100"/>
        <w:ind w:left="1418"/>
        <w:rPr>
          <w:b/>
          <w:bCs/>
          <w:w w:val="85"/>
        </w:rPr>
      </w:pPr>
      <w:r w:rsidRPr="009F0AB5">
        <w:rPr>
          <w:b/>
          <w:bCs/>
          <w:w w:val="85"/>
        </w:rPr>
        <w:t>235_Ostatní pozemní objekty</w:t>
      </w:r>
    </w:p>
    <w:p w14:paraId="6986BABA" w14:textId="77777777" w:rsidR="00795A34" w:rsidRPr="009F0AB5" w:rsidRDefault="00795A34" w:rsidP="00BF4CEA">
      <w:pPr>
        <w:pStyle w:val="Text2-2"/>
        <w:numPr>
          <w:ilvl w:val="0"/>
          <w:numId w:val="0"/>
        </w:numPr>
        <w:spacing w:before="0" w:after="0"/>
        <w:ind w:left="709"/>
      </w:pPr>
      <w:r w:rsidRPr="009F0AB5">
        <w:t>300_Objekty trakční a energetické</w:t>
      </w:r>
    </w:p>
    <w:p w14:paraId="70B65E5D" w14:textId="39A42D9F" w:rsidR="00795A34" w:rsidRPr="009F0AB5" w:rsidRDefault="00795A34" w:rsidP="00BF4CEA">
      <w:pPr>
        <w:pStyle w:val="Text2-2"/>
        <w:numPr>
          <w:ilvl w:val="0"/>
          <w:numId w:val="0"/>
        </w:numPr>
        <w:spacing w:before="0" w:after="0"/>
        <w:ind w:left="1418"/>
        <w:rPr>
          <w:b/>
          <w:bCs/>
          <w:w w:val="85"/>
        </w:rPr>
      </w:pPr>
      <w:r w:rsidRPr="009F0AB5">
        <w:rPr>
          <w:b/>
          <w:bCs/>
          <w:w w:val="85"/>
        </w:rPr>
        <w:t>310_Trakční vedení</w:t>
      </w:r>
    </w:p>
    <w:p w14:paraId="1F4F0C19" w14:textId="77777777" w:rsidR="00795A34" w:rsidRPr="009F0AB5" w:rsidRDefault="00795A34" w:rsidP="00BF4CEA">
      <w:pPr>
        <w:pStyle w:val="Text2-2"/>
        <w:numPr>
          <w:ilvl w:val="0"/>
          <w:numId w:val="0"/>
        </w:numPr>
        <w:spacing w:before="0" w:after="0"/>
        <w:ind w:left="1418"/>
        <w:rPr>
          <w:b/>
          <w:bCs/>
          <w:w w:val="85"/>
        </w:rPr>
      </w:pPr>
      <w:r w:rsidRPr="009F0AB5">
        <w:rPr>
          <w:b/>
          <w:bCs/>
          <w:w w:val="85"/>
        </w:rPr>
        <w:t>320_Ohřev výměn</w:t>
      </w:r>
    </w:p>
    <w:p w14:paraId="368FEDBB" w14:textId="663654C8" w:rsidR="00795A34" w:rsidRPr="009F0AB5" w:rsidRDefault="00795A34" w:rsidP="00BF4CEA">
      <w:pPr>
        <w:pStyle w:val="Text2-2"/>
        <w:numPr>
          <w:ilvl w:val="0"/>
          <w:numId w:val="0"/>
        </w:numPr>
        <w:spacing w:before="0" w:after="0"/>
        <w:ind w:left="1418"/>
        <w:rPr>
          <w:b/>
          <w:bCs/>
          <w:w w:val="85"/>
        </w:rPr>
      </w:pPr>
      <w:r w:rsidRPr="009F0AB5">
        <w:rPr>
          <w:b/>
          <w:bCs/>
          <w:w w:val="85"/>
        </w:rPr>
        <w:t>330_Elektrické předtápěcí zařízení</w:t>
      </w:r>
    </w:p>
    <w:p w14:paraId="4A9FDFD2" w14:textId="77777777" w:rsidR="00795A34" w:rsidRPr="009F0AB5" w:rsidRDefault="00795A34" w:rsidP="00BF4CEA">
      <w:pPr>
        <w:pStyle w:val="Text2-2"/>
        <w:numPr>
          <w:ilvl w:val="0"/>
          <w:numId w:val="0"/>
        </w:numPr>
        <w:spacing w:before="0" w:after="0"/>
        <w:ind w:left="1418"/>
        <w:rPr>
          <w:b/>
          <w:bCs/>
          <w:w w:val="85"/>
        </w:rPr>
      </w:pPr>
      <w:r w:rsidRPr="009F0AB5">
        <w:rPr>
          <w:b/>
          <w:bCs/>
          <w:w w:val="85"/>
        </w:rPr>
        <w:t>340_Rozvody VN, NN, osvětlení, dálkové ovládání odpojovačů</w:t>
      </w:r>
    </w:p>
    <w:p w14:paraId="725A60AA" w14:textId="5BF3952B" w:rsidR="00795A34" w:rsidRPr="009F0AB5" w:rsidRDefault="00795A34" w:rsidP="00BF4CEA">
      <w:pPr>
        <w:pStyle w:val="Text2-2"/>
        <w:numPr>
          <w:ilvl w:val="0"/>
          <w:numId w:val="0"/>
        </w:numPr>
        <w:spacing w:before="0" w:after="0"/>
        <w:ind w:left="1418"/>
        <w:rPr>
          <w:b/>
          <w:bCs/>
          <w:w w:val="85"/>
        </w:rPr>
      </w:pPr>
      <w:r w:rsidRPr="009F0AB5">
        <w:rPr>
          <w:b/>
          <w:bCs/>
          <w:w w:val="85"/>
        </w:rPr>
        <w:t>350_Ukolejnění kovových konstrukcí</w:t>
      </w:r>
    </w:p>
    <w:p w14:paraId="103B50BF" w14:textId="77777777" w:rsidR="00795A34" w:rsidRPr="009F0AB5" w:rsidRDefault="00795A34" w:rsidP="00BF4CEA">
      <w:pPr>
        <w:pStyle w:val="Text2-2"/>
        <w:numPr>
          <w:ilvl w:val="0"/>
          <w:numId w:val="0"/>
        </w:numPr>
        <w:spacing w:before="0" w:after="0"/>
        <w:ind w:left="1418"/>
        <w:rPr>
          <w:b/>
          <w:bCs/>
          <w:w w:val="85"/>
        </w:rPr>
      </w:pPr>
      <w:r w:rsidRPr="009F0AB5">
        <w:rPr>
          <w:b/>
          <w:bCs/>
          <w:w w:val="85"/>
        </w:rPr>
        <w:t>360_Vnější uzemnění</w:t>
      </w:r>
    </w:p>
    <w:p w14:paraId="539DB5BB" w14:textId="3079B8E1" w:rsidR="00795A34" w:rsidRPr="009F0AB5" w:rsidRDefault="00795A34" w:rsidP="00B97C73">
      <w:pPr>
        <w:pStyle w:val="Text2-2"/>
        <w:numPr>
          <w:ilvl w:val="0"/>
          <w:numId w:val="0"/>
        </w:numPr>
        <w:spacing w:before="0" w:after="100"/>
        <w:ind w:left="1418"/>
        <w:rPr>
          <w:b/>
          <w:bCs/>
          <w:w w:val="85"/>
        </w:rPr>
      </w:pPr>
      <w:r w:rsidRPr="009F0AB5">
        <w:rPr>
          <w:b/>
          <w:bCs/>
          <w:w w:val="85"/>
        </w:rPr>
        <w:t>370_Ostatní kabelizace</w:t>
      </w:r>
    </w:p>
    <w:p w14:paraId="4E5077E3" w14:textId="77777777" w:rsidR="002D1322" w:rsidRPr="009F0AB5" w:rsidRDefault="002D1322" w:rsidP="00BF4CEA">
      <w:pPr>
        <w:spacing w:before="0"/>
        <w:ind w:left="709"/>
      </w:pPr>
      <w:r w:rsidRPr="009F0AB5">
        <w:t>400_Zabezpečovací zařízení</w:t>
      </w:r>
    </w:p>
    <w:p w14:paraId="00143003" w14:textId="77777777" w:rsidR="002D1322" w:rsidRPr="009F0AB5" w:rsidRDefault="002D1322" w:rsidP="00BF4CEA">
      <w:pPr>
        <w:spacing w:before="0"/>
        <w:ind w:left="1418"/>
        <w:rPr>
          <w:b/>
          <w:bCs/>
          <w:w w:val="85"/>
        </w:rPr>
      </w:pPr>
      <w:r w:rsidRPr="009F0AB5">
        <w:rPr>
          <w:b/>
          <w:bCs/>
          <w:w w:val="85"/>
        </w:rPr>
        <w:t xml:space="preserve">410_Staniční zabezpečovací zařízení </w:t>
      </w:r>
    </w:p>
    <w:p w14:paraId="21828FD3" w14:textId="77777777" w:rsidR="002D1322" w:rsidRPr="009F0AB5" w:rsidRDefault="002D1322" w:rsidP="00BF4CEA">
      <w:pPr>
        <w:spacing w:before="0"/>
        <w:ind w:left="1418"/>
        <w:rPr>
          <w:b/>
          <w:bCs/>
          <w:w w:val="85"/>
        </w:rPr>
      </w:pPr>
      <w:r w:rsidRPr="009F0AB5">
        <w:rPr>
          <w:b/>
          <w:bCs/>
          <w:w w:val="85"/>
        </w:rPr>
        <w:t xml:space="preserve">420_Traťové zabezpečovací zařízení </w:t>
      </w:r>
    </w:p>
    <w:p w14:paraId="28D455FD" w14:textId="7F297E71" w:rsidR="002D1322" w:rsidRPr="009F0AB5" w:rsidRDefault="002D1322" w:rsidP="00BF4CEA">
      <w:pPr>
        <w:spacing w:before="0"/>
        <w:ind w:left="1418"/>
        <w:rPr>
          <w:b/>
          <w:bCs/>
          <w:w w:val="85"/>
        </w:rPr>
      </w:pPr>
      <w:r w:rsidRPr="009F0AB5">
        <w:rPr>
          <w:b/>
          <w:bCs/>
          <w:w w:val="85"/>
        </w:rPr>
        <w:t>430_Přejezdové zabezpečovací zařízení</w:t>
      </w:r>
    </w:p>
    <w:p w14:paraId="74F3A532" w14:textId="5A8FFE2C" w:rsidR="002D1322" w:rsidRPr="009F0AB5" w:rsidRDefault="002D1322" w:rsidP="00BF4CEA">
      <w:pPr>
        <w:spacing w:before="0"/>
        <w:ind w:left="1418"/>
        <w:rPr>
          <w:b/>
          <w:bCs/>
          <w:w w:val="85"/>
        </w:rPr>
      </w:pPr>
      <w:r w:rsidRPr="009F0AB5">
        <w:rPr>
          <w:b/>
          <w:bCs/>
          <w:w w:val="85"/>
        </w:rPr>
        <w:t>440_Výstražné zařízení pro přechod kolejí</w:t>
      </w:r>
    </w:p>
    <w:p w14:paraId="42156AA5" w14:textId="77777777" w:rsidR="002D1322" w:rsidRPr="009F0AB5" w:rsidRDefault="002D1322" w:rsidP="00BF4CEA">
      <w:pPr>
        <w:spacing w:before="0"/>
        <w:ind w:left="1418"/>
        <w:rPr>
          <w:b/>
          <w:bCs/>
          <w:w w:val="85"/>
        </w:rPr>
      </w:pPr>
      <w:r w:rsidRPr="009F0AB5">
        <w:rPr>
          <w:b/>
          <w:bCs/>
          <w:w w:val="85"/>
        </w:rPr>
        <w:t>450_Spádovištní a automatizační zařízení</w:t>
      </w:r>
    </w:p>
    <w:p w14:paraId="4AA922F8" w14:textId="42746566" w:rsidR="002D1322" w:rsidRPr="009F0AB5" w:rsidRDefault="002D1322" w:rsidP="00BF4CEA">
      <w:pPr>
        <w:spacing w:before="0"/>
        <w:ind w:left="1418"/>
        <w:rPr>
          <w:b/>
          <w:bCs/>
          <w:w w:val="85"/>
        </w:rPr>
      </w:pPr>
      <w:r w:rsidRPr="009F0AB5">
        <w:rPr>
          <w:b/>
          <w:bCs/>
          <w:w w:val="85"/>
        </w:rPr>
        <w:t>460_Dálkové ovládání zabezpečovacího zařízení</w:t>
      </w:r>
    </w:p>
    <w:p w14:paraId="55AF5491" w14:textId="77777777" w:rsidR="002D1322" w:rsidRPr="009F0AB5" w:rsidRDefault="002D1322" w:rsidP="00BF4CEA">
      <w:pPr>
        <w:spacing w:before="0"/>
        <w:ind w:left="1418"/>
        <w:rPr>
          <w:b/>
          <w:bCs/>
          <w:w w:val="85"/>
        </w:rPr>
      </w:pPr>
      <w:r w:rsidRPr="009F0AB5">
        <w:rPr>
          <w:b/>
          <w:bCs/>
          <w:w w:val="85"/>
        </w:rPr>
        <w:t>470_Indikátory vlakové jízdy</w:t>
      </w:r>
    </w:p>
    <w:p w14:paraId="2D7A64FA" w14:textId="24547293" w:rsidR="00D13C92" w:rsidRPr="009F0AB5" w:rsidRDefault="002D1322" w:rsidP="00B97C73">
      <w:pPr>
        <w:spacing w:before="0" w:after="100"/>
        <w:ind w:left="1418"/>
        <w:rPr>
          <w:w w:val="85"/>
        </w:rPr>
      </w:pPr>
      <w:r w:rsidRPr="009F0AB5">
        <w:rPr>
          <w:b/>
          <w:bCs/>
          <w:w w:val="85"/>
        </w:rPr>
        <w:t>480_Evropský vlakový zabezpečovací systém</w:t>
      </w:r>
    </w:p>
    <w:p w14:paraId="7CCE0C31" w14:textId="77777777" w:rsidR="002D1322" w:rsidRPr="009F0AB5" w:rsidRDefault="002D1322" w:rsidP="00BF4CEA">
      <w:pPr>
        <w:spacing w:before="0"/>
        <w:ind w:left="709"/>
      </w:pPr>
      <w:r w:rsidRPr="009F0AB5">
        <w:t>500_Sdělovací zařízení</w:t>
      </w:r>
    </w:p>
    <w:p w14:paraId="07B69FED" w14:textId="77777777" w:rsidR="002D1322" w:rsidRPr="009F0AB5" w:rsidRDefault="002D1322" w:rsidP="00BF4CEA">
      <w:pPr>
        <w:spacing w:before="0"/>
        <w:ind w:left="1418"/>
        <w:rPr>
          <w:b/>
          <w:bCs/>
          <w:w w:val="85"/>
        </w:rPr>
      </w:pPr>
      <w:r w:rsidRPr="009F0AB5">
        <w:rPr>
          <w:b/>
          <w:bCs/>
          <w:w w:val="85"/>
        </w:rPr>
        <w:t>510_Rozhlasové zařízení</w:t>
      </w:r>
    </w:p>
    <w:p w14:paraId="0421FEC6" w14:textId="77777777" w:rsidR="002D1322" w:rsidRPr="009F0AB5" w:rsidRDefault="002D1322" w:rsidP="00BF4CEA">
      <w:pPr>
        <w:spacing w:before="0"/>
        <w:ind w:left="1418"/>
        <w:rPr>
          <w:b/>
          <w:bCs/>
          <w:w w:val="85"/>
        </w:rPr>
      </w:pPr>
      <w:r w:rsidRPr="009F0AB5">
        <w:rPr>
          <w:b/>
          <w:bCs/>
          <w:w w:val="85"/>
        </w:rPr>
        <w:t>520_Integrovaná telekomunikační zařízení</w:t>
      </w:r>
    </w:p>
    <w:p w14:paraId="2737A3D5" w14:textId="77777777" w:rsidR="002D1322" w:rsidRPr="009F0AB5" w:rsidRDefault="002D1322" w:rsidP="00BF4CEA">
      <w:pPr>
        <w:spacing w:before="0"/>
        <w:ind w:left="1418"/>
        <w:rPr>
          <w:b/>
          <w:bCs/>
          <w:w w:val="85"/>
        </w:rPr>
      </w:pPr>
      <w:r w:rsidRPr="009F0AB5">
        <w:rPr>
          <w:b/>
          <w:bCs/>
          <w:w w:val="85"/>
        </w:rPr>
        <w:t>530_Zabezpečovací signalizace</w:t>
      </w:r>
    </w:p>
    <w:p w14:paraId="1C94FB2C" w14:textId="77777777" w:rsidR="002D1322" w:rsidRPr="009F0AB5" w:rsidRDefault="002D1322" w:rsidP="00BF4CEA">
      <w:pPr>
        <w:spacing w:before="0"/>
        <w:ind w:left="1418"/>
        <w:rPr>
          <w:b/>
          <w:bCs/>
          <w:w w:val="85"/>
        </w:rPr>
      </w:pPr>
      <w:r w:rsidRPr="009F0AB5">
        <w:rPr>
          <w:b/>
          <w:bCs/>
          <w:w w:val="85"/>
        </w:rPr>
        <w:t>540_Informační systém pro cestující</w:t>
      </w:r>
    </w:p>
    <w:p w14:paraId="1A7483D4" w14:textId="77777777" w:rsidR="002D1322" w:rsidRPr="009F0AB5" w:rsidRDefault="002D1322" w:rsidP="00BF4CEA">
      <w:pPr>
        <w:spacing w:before="0"/>
        <w:ind w:left="1418"/>
        <w:rPr>
          <w:b/>
          <w:bCs/>
          <w:w w:val="85"/>
        </w:rPr>
      </w:pPr>
      <w:r w:rsidRPr="009F0AB5">
        <w:rPr>
          <w:b/>
          <w:bCs/>
          <w:w w:val="85"/>
        </w:rPr>
        <w:t>550_Přenosový systém</w:t>
      </w:r>
    </w:p>
    <w:p w14:paraId="02F22261" w14:textId="77777777" w:rsidR="002D1322" w:rsidRPr="009F0AB5" w:rsidRDefault="002D1322" w:rsidP="00BF4CEA">
      <w:pPr>
        <w:spacing w:before="0"/>
        <w:ind w:left="1418"/>
        <w:rPr>
          <w:b/>
          <w:bCs/>
          <w:w w:val="85"/>
        </w:rPr>
      </w:pPr>
      <w:r w:rsidRPr="009F0AB5">
        <w:rPr>
          <w:b/>
          <w:bCs/>
          <w:w w:val="85"/>
        </w:rPr>
        <w:t>560_Rádiové systémy</w:t>
      </w:r>
    </w:p>
    <w:p w14:paraId="1E1D85DC" w14:textId="77777777" w:rsidR="002D1322" w:rsidRPr="009F0AB5" w:rsidRDefault="002D1322" w:rsidP="00BF4CEA">
      <w:pPr>
        <w:spacing w:before="0"/>
        <w:ind w:left="1418"/>
        <w:rPr>
          <w:b/>
          <w:bCs/>
          <w:w w:val="85"/>
        </w:rPr>
      </w:pPr>
      <w:r w:rsidRPr="009F0AB5">
        <w:rPr>
          <w:b/>
          <w:bCs/>
          <w:w w:val="85"/>
        </w:rPr>
        <w:t>570_Dálkové ovládání pro sdělovací zařízení a nadstavbové systémy</w:t>
      </w:r>
    </w:p>
    <w:p w14:paraId="6DA4F940" w14:textId="77777777" w:rsidR="002D1322" w:rsidRPr="009F0AB5" w:rsidRDefault="002D1322" w:rsidP="00BF4CEA">
      <w:pPr>
        <w:spacing w:before="0"/>
        <w:ind w:left="1418"/>
        <w:rPr>
          <w:b/>
          <w:bCs/>
          <w:w w:val="85"/>
        </w:rPr>
      </w:pPr>
      <w:r w:rsidRPr="009F0AB5">
        <w:rPr>
          <w:b/>
          <w:bCs/>
          <w:w w:val="85"/>
        </w:rPr>
        <w:t>580_Dálková kabelizace</w:t>
      </w:r>
    </w:p>
    <w:p w14:paraId="6CFB0329" w14:textId="77777777" w:rsidR="002D1322" w:rsidRPr="009F0AB5" w:rsidRDefault="002D1322" w:rsidP="00BF4CEA">
      <w:pPr>
        <w:spacing w:before="0"/>
        <w:ind w:left="1418"/>
        <w:rPr>
          <w:b/>
          <w:bCs/>
          <w:w w:val="85"/>
        </w:rPr>
      </w:pPr>
      <w:r w:rsidRPr="009F0AB5">
        <w:rPr>
          <w:b/>
          <w:bCs/>
          <w:w w:val="85"/>
        </w:rPr>
        <w:t>590_Místní kabelizace</w:t>
      </w:r>
    </w:p>
    <w:p w14:paraId="7A5502E9" w14:textId="3FF3FA25" w:rsidR="00CC0A83" w:rsidRDefault="002D1322" w:rsidP="00B97C73">
      <w:pPr>
        <w:spacing w:before="0" w:after="100"/>
        <w:ind w:left="1418"/>
        <w:rPr>
          <w:b/>
          <w:bCs/>
          <w:w w:val="85"/>
        </w:rPr>
      </w:pPr>
      <w:r w:rsidRPr="009F0AB5">
        <w:rPr>
          <w:b/>
          <w:bCs/>
          <w:w w:val="85"/>
        </w:rPr>
        <w:t>595_Jiná sdělovací zařízení</w:t>
      </w:r>
      <w:r w:rsidR="00CC0A83">
        <w:rPr>
          <w:b/>
          <w:bCs/>
          <w:w w:val="85"/>
        </w:rPr>
        <w:br w:type="page"/>
      </w:r>
    </w:p>
    <w:p w14:paraId="63968D74" w14:textId="77777777" w:rsidR="002D1322" w:rsidRPr="009F0AB5" w:rsidRDefault="002D1322" w:rsidP="00BF4CEA">
      <w:pPr>
        <w:spacing w:before="0"/>
        <w:ind w:left="709"/>
      </w:pPr>
      <w:r w:rsidRPr="009F0AB5">
        <w:lastRenderedPageBreak/>
        <w:t>600_Zařízení silnoproudé technologie</w:t>
      </w:r>
    </w:p>
    <w:p w14:paraId="21BD8A90" w14:textId="77777777" w:rsidR="002D1322" w:rsidRPr="009F0AB5" w:rsidRDefault="002D1322" w:rsidP="00BF4CEA">
      <w:pPr>
        <w:spacing w:before="0"/>
        <w:ind w:left="1418"/>
        <w:rPr>
          <w:b/>
          <w:bCs/>
          <w:w w:val="85"/>
        </w:rPr>
      </w:pPr>
      <w:r w:rsidRPr="009F0AB5">
        <w:rPr>
          <w:b/>
          <w:bCs/>
          <w:w w:val="85"/>
        </w:rPr>
        <w:t>610_Dispečerská řídící technika</w:t>
      </w:r>
    </w:p>
    <w:p w14:paraId="7F796D9B" w14:textId="77777777" w:rsidR="002D1322" w:rsidRPr="009F0AB5" w:rsidRDefault="002D1322" w:rsidP="00BF4CEA">
      <w:pPr>
        <w:spacing w:before="0"/>
        <w:ind w:left="1418"/>
        <w:rPr>
          <w:b/>
          <w:bCs/>
          <w:w w:val="85"/>
        </w:rPr>
      </w:pPr>
      <w:r w:rsidRPr="009F0AB5">
        <w:rPr>
          <w:b/>
          <w:bCs/>
          <w:w w:val="85"/>
        </w:rPr>
        <w:t>620_Silnoproudá technologie rozvoden</w:t>
      </w:r>
    </w:p>
    <w:p w14:paraId="706ED575" w14:textId="77777777" w:rsidR="002D1322" w:rsidRPr="009F0AB5" w:rsidRDefault="002D1322" w:rsidP="00BF4CEA">
      <w:pPr>
        <w:spacing w:before="0"/>
        <w:ind w:left="1418"/>
        <w:rPr>
          <w:b/>
          <w:bCs/>
          <w:w w:val="85"/>
        </w:rPr>
      </w:pPr>
      <w:r w:rsidRPr="009F0AB5">
        <w:rPr>
          <w:b/>
          <w:bCs/>
          <w:w w:val="85"/>
        </w:rPr>
        <w:t>630_Silnoproudá technologie trakčních napájecích stanic</w:t>
      </w:r>
    </w:p>
    <w:p w14:paraId="66FFD6F9" w14:textId="0E90B627" w:rsidR="002D1322" w:rsidRPr="009F0AB5" w:rsidRDefault="002D1322" w:rsidP="00BF4CEA">
      <w:pPr>
        <w:spacing w:before="0"/>
        <w:ind w:left="1418"/>
        <w:rPr>
          <w:b/>
          <w:bCs/>
          <w:w w:val="85"/>
        </w:rPr>
      </w:pPr>
      <w:r w:rsidRPr="009F0AB5">
        <w:rPr>
          <w:b/>
          <w:bCs/>
          <w:w w:val="85"/>
        </w:rPr>
        <w:t>640_Silnoproudá technologie trakčních spínacích stanic</w:t>
      </w:r>
    </w:p>
    <w:p w14:paraId="7FE6F6D4" w14:textId="77777777" w:rsidR="002D1322" w:rsidRPr="009F0AB5" w:rsidRDefault="002D1322" w:rsidP="00BF4CEA">
      <w:pPr>
        <w:spacing w:before="0"/>
        <w:ind w:left="1418"/>
        <w:rPr>
          <w:b/>
          <w:bCs/>
          <w:w w:val="85"/>
        </w:rPr>
      </w:pPr>
      <w:r w:rsidRPr="009F0AB5">
        <w:rPr>
          <w:b/>
          <w:bCs/>
          <w:w w:val="85"/>
        </w:rPr>
        <w:t>650_Silnoproudá technologie netrakčních odběrů</w:t>
      </w:r>
    </w:p>
    <w:p w14:paraId="387749FA" w14:textId="15AE7E68" w:rsidR="00555834" w:rsidRDefault="002D1322" w:rsidP="00555834">
      <w:pPr>
        <w:spacing w:before="0" w:after="120"/>
        <w:ind w:left="1418"/>
        <w:rPr>
          <w:b/>
          <w:bCs/>
          <w:w w:val="85"/>
        </w:rPr>
      </w:pPr>
      <w:r w:rsidRPr="009F0AB5">
        <w:rPr>
          <w:b/>
          <w:bCs/>
          <w:w w:val="85"/>
        </w:rPr>
        <w:t>660_Provozní rozvod silnoproudu</w:t>
      </w:r>
    </w:p>
    <w:p w14:paraId="19B14B56" w14:textId="77777777" w:rsidR="002D1322" w:rsidRPr="009F0AB5" w:rsidRDefault="002D1322" w:rsidP="00BF4CEA">
      <w:pPr>
        <w:spacing w:before="0"/>
        <w:ind w:left="709"/>
      </w:pPr>
      <w:r w:rsidRPr="009F0AB5">
        <w:t>700_Ostatní technologická zařízení</w:t>
      </w:r>
    </w:p>
    <w:p w14:paraId="41A3EC6C" w14:textId="77777777" w:rsidR="002D1322" w:rsidRPr="009F0AB5" w:rsidRDefault="002D1322" w:rsidP="00BF4CEA">
      <w:pPr>
        <w:spacing w:before="0"/>
        <w:ind w:left="1418"/>
        <w:rPr>
          <w:b/>
          <w:bCs/>
          <w:w w:val="85"/>
        </w:rPr>
      </w:pPr>
      <w:r w:rsidRPr="009F0AB5">
        <w:rPr>
          <w:b/>
          <w:bCs/>
          <w:w w:val="85"/>
        </w:rPr>
        <w:t>710_Výtahy a plošiny</w:t>
      </w:r>
    </w:p>
    <w:p w14:paraId="48B1BE54" w14:textId="1F028E2E" w:rsidR="002D1322" w:rsidRPr="009F0AB5" w:rsidRDefault="002D1322" w:rsidP="00BF4CEA">
      <w:pPr>
        <w:spacing w:before="0"/>
        <w:ind w:left="1418"/>
        <w:rPr>
          <w:b/>
          <w:bCs/>
          <w:w w:val="85"/>
        </w:rPr>
      </w:pPr>
      <w:r w:rsidRPr="009F0AB5">
        <w:rPr>
          <w:b/>
          <w:bCs/>
          <w:w w:val="85"/>
        </w:rPr>
        <w:t xml:space="preserve">720_Eskalátory a </w:t>
      </w:r>
      <w:r w:rsidR="00AA6A11">
        <w:rPr>
          <w:b/>
          <w:bCs/>
          <w:w w:val="85"/>
        </w:rPr>
        <w:t>travelátory</w:t>
      </w:r>
    </w:p>
    <w:p w14:paraId="65DF8736" w14:textId="77777777" w:rsidR="002D1322" w:rsidRPr="009F0AB5" w:rsidRDefault="002D1322" w:rsidP="00BF4CEA">
      <w:pPr>
        <w:spacing w:before="0"/>
        <w:ind w:left="1418"/>
        <w:rPr>
          <w:b/>
          <w:bCs/>
          <w:w w:val="85"/>
        </w:rPr>
      </w:pPr>
      <w:r w:rsidRPr="009F0AB5">
        <w:rPr>
          <w:b/>
          <w:bCs/>
          <w:w w:val="85"/>
        </w:rPr>
        <w:t>730_Fotovoltaické systémy</w:t>
      </w:r>
    </w:p>
    <w:p w14:paraId="4B5315A2" w14:textId="77777777" w:rsidR="002D1322" w:rsidRPr="009F0AB5" w:rsidRDefault="002D1322" w:rsidP="00BF4CEA">
      <w:pPr>
        <w:spacing w:before="0"/>
        <w:ind w:left="1418"/>
        <w:rPr>
          <w:b/>
          <w:bCs/>
          <w:w w:val="85"/>
        </w:rPr>
      </w:pPr>
      <w:r w:rsidRPr="009F0AB5">
        <w:rPr>
          <w:b/>
          <w:bCs/>
          <w:w w:val="85"/>
        </w:rPr>
        <w:t>740_Napájení nedrážních technologií</w:t>
      </w:r>
    </w:p>
    <w:p w14:paraId="4D71BAB9" w14:textId="77777777" w:rsidR="002D1322" w:rsidRPr="009F0AB5" w:rsidRDefault="002D1322" w:rsidP="00BF4CEA">
      <w:pPr>
        <w:spacing w:before="0"/>
        <w:ind w:left="1418"/>
        <w:rPr>
          <w:b/>
          <w:bCs/>
          <w:w w:val="85"/>
        </w:rPr>
      </w:pPr>
      <w:r w:rsidRPr="009F0AB5">
        <w:rPr>
          <w:b/>
          <w:bCs/>
          <w:w w:val="85"/>
        </w:rPr>
        <w:t>750_Kolejové brzdy</w:t>
      </w:r>
    </w:p>
    <w:p w14:paraId="1F152101" w14:textId="77777777" w:rsidR="002D1322" w:rsidRPr="009F0AB5" w:rsidRDefault="002D1322" w:rsidP="00BF4CEA">
      <w:pPr>
        <w:spacing w:before="0"/>
        <w:ind w:left="1418"/>
        <w:rPr>
          <w:b/>
          <w:bCs/>
          <w:w w:val="85"/>
        </w:rPr>
      </w:pPr>
      <w:r w:rsidRPr="009F0AB5">
        <w:rPr>
          <w:b/>
          <w:bCs/>
          <w:w w:val="85"/>
        </w:rPr>
        <w:t>760_Monitorovací systémy</w:t>
      </w:r>
    </w:p>
    <w:p w14:paraId="089FD605" w14:textId="77777777" w:rsidR="002D1322" w:rsidRPr="009F0AB5" w:rsidRDefault="002D1322" w:rsidP="00D13C92">
      <w:pPr>
        <w:spacing w:before="0" w:after="120"/>
        <w:ind w:left="1418"/>
        <w:rPr>
          <w:b/>
          <w:bCs/>
          <w:w w:val="85"/>
        </w:rPr>
      </w:pPr>
      <w:r w:rsidRPr="009F0AB5">
        <w:rPr>
          <w:b/>
          <w:bCs/>
          <w:w w:val="85"/>
        </w:rPr>
        <w:t>770_Ostatní nezařazené technologické zařízení</w:t>
      </w:r>
    </w:p>
    <w:p w14:paraId="76E22932" w14:textId="77777777" w:rsidR="002D1322" w:rsidRPr="009F0AB5" w:rsidRDefault="002D1322" w:rsidP="00BF4CEA">
      <w:pPr>
        <w:spacing w:before="0"/>
        <w:ind w:left="709"/>
      </w:pPr>
      <w:r w:rsidRPr="009F0AB5">
        <w:t>800_Objekty úpravy území</w:t>
      </w:r>
    </w:p>
    <w:p w14:paraId="5D5369E2" w14:textId="77777777" w:rsidR="002D1322" w:rsidRPr="009F0AB5" w:rsidRDefault="002D1322" w:rsidP="00BF4CEA">
      <w:pPr>
        <w:spacing w:before="0"/>
        <w:ind w:left="1418"/>
        <w:rPr>
          <w:b/>
          <w:bCs/>
          <w:w w:val="85"/>
        </w:rPr>
      </w:pPr>
      <w:r w:rsidRPr="009F0AB5">
        <w:rPr>
          <w:b/>
          <w:bCs/>
          <w:w w:val="85"/>
        </w:rPr>
        <w:t>810_Příprava území</w:t>
      </w:r>
    </w:p>
    <w:p w14:paraId="6411F3B8" w14:textId="77777777" w:rsidR="002D1322" w:rsidRPr="009F0AB5" w:rsidRDefault="002D1322" w:rsidP="00BF4CEA">
      <w:pPr>
        <w:spacing w:before="0"/>
        <w:ind w:left="1418"/>
        <w:rPr>
          <w:b/>
          <w:bCs/>
          <w:w w:val="85"/>
        </w:rPr>
      </w:pPr>
      <w:r w:rsidRPr="009F0AB5">
        <w:rPr>
          <w:b/>
          <w:bCs/>
          <w:w w:val="85"/>
        </w:rPr>
        <w:t>820_Kácení</w:t>
      </w:r>
    </w:p>
    <w:p w14:paraId="1FBFB3E9" w14:textId="77777777" w:rsidR="002D1322" w:rsidRPr="009F0AB5" w:rsidRDefault="002D1322" w:rsidP="00BF4CEA">
      <w:pPr>
        <w:spacing w:before="0"/>
        <w:ind w:left="1418"/>
        <w:rPr>
          <w:b/>
          <w:bCs/>
          <w:w w:val="85"/>
        </w:rPr>
      </w:pPr>
      <w:r w:rsidRPr="009F0AB5">
        <w:rPr>
          <w:b/>
          <w:bCs/>
          <w:w w:val="85"/>
        </w:rPr>
        <w:t>830_Rekultivace</w:t>
      </w:r>
    </w:p>
    <w:p w14:paraId="1865B1DC" w14:textId="77777777" w:rsidR="002D1322" w:rsidRPr="009F0AB5" w:rsidRDefault="002D1322" w:rsidP="00BF4CEA">
      <w:pPr>
        <w:spacing w:before="0"/>
        <w:ind w:left="1418"/>
        <w:rPr>
          <w:b/>
          <w:bCs/>
          <w:w w:val="85"/>
        </w:rPr>
      </w:pPr>
      <w:r w:rsidRPr="009F0AB5">
        <w:rPr>
          <w:b/>
          <w:bCs/>
          <w:w w:val="85"/>
        </w:rPr>
        <w:t>840_Náhradní výsadba</w:t>
      </w:r>
    </w:p>
    <w:p w14:paraId="106511F4" w14:textId="4D911975" w:rsidR="002D1322" w:rsidRPr="009F0AB5" w:rsidRDefault="002D1322" w:rsidP="00BF4CEA">
      <w:pPr>
        <w:spacing w:before="0"/>
        <w:ind w:left="1418"/>
        <w:rPr>
          <w:b/>
          <w:bCs/>
          <w:w w:val="85"/>
        </w:rPr>
      </w:pPr>
      <w:r w:rsidRPr="009F0AB5">
        <w:rPr>
          <w:b/>
          <w:bCs/>
          <w:w w:val="85"/>
        </w:rPr>
        <w:t>850_Ostatní vegetační úprava</w:t>
      </w:r>
    </w:p>
    <w:p w14:paraId="106E66A1" w14:textId="77777777" w:rsidR="002D1322" w:rsidRPr="009F0AB5" w:rsidRDefault="002D1322" w:rsidP="00D2109D">
      <w:pPr>
        <w:spacing w:before="0" w:after="120"/>
        <w:ind w:left="1418"/>
        <w:rPr>
          <w:b/>
          <w:bCs/>
          <w:w w:val="85"/>
        </w:rPr>
      </w:pPr>
      <w:r w:rsidRPr="009F0AB5">
        <w:rPr>
          <w:b/>
          <w:bCs/>
          <w:w w:val="85"/>
        </w:rPr>
        <w:t>860_Zabezpečení veřejných zájmů</w:t>
      </w:r>
    </w:p>
    <w:p w14:paraId="7663EFAC" w14:textId="77777777" w:rsidR="002D1322" w:rsidRPr="009F0AB5" w:rsidRDefault="002D1322" w:rsidP="00BF4CEA">
      <w:pPr>
        <w:spacing w:before="0"/>
        <w:ind w:left="709"/>
      </w:pPr>
      <w:r w:rsidRPr="009F0AB5">
        <w:t>900_Ostatní objekty</w:t>
      </w:r>
    </w:p>
    <w:p w14:paraId="72EE9ABC" w14:textId="2C9CF78D" w:rsidR="002D1322" w:rsidRPr="009F0AB5" w:rsidRDefault="002D1322" w:rsidP="00BF4CEA">
      <w:pPr>
        <w:spacing w:before="0"/>
        <w:ind w:left="1418"/>
        <w:rPr>
          <w:b/>
          <w:bCs/>
          <w:w w:val="85"/>
        </w:rPr>
      </w:pPr>
      <w:r w:rsidRPr="009F0AB5">
        <w:rPr>
          <w:b/>
          <w:bCs/>
          <w:w w:val="85"/>
        </w:rPr>
        <w:t>910_Odstranění stavby</w:t>
      </w:r>
    </w:p>
    <w:p w14:paraId="46B304E0" w14:textId="77777777" w:rsidR="002D1322" w:rsidRPr="009F0AB5" w:rsidRDefault="002D1322" w:rsidP="00BF4CEA">
      <w:pPr>
        <w:spacing w:before="0"/>
        <w:ind w:left="1418"/>
        <w:rPr>
          <w:b/>
          <w:bCs/>
          <w:w w:val="85"/>
        </w:rPr>
      </w:pPr>
      <w:r w:rsidRPr="009F0AB5">
        <w:rPr>
          <w:b/>
          <w:bCs/>
          <w:w w:val="85"/>
        </w:rPr>
        <w:t>920_Geotechnický monitoring</w:t>
      </w:r>
    </w:p>
    <w:p w14:paraId="4494723F" w14:textId="24AD6FF8" w:rsidR="00654DE7" w:rsidRPr="009F0AB5" w:rsidRDefault="002D1322" w:rsidP="00555834">
      <w:pPr>
        <w:spacing w:before="0" w:after="120"/>
        <w:ind w:left="1418"/>
        <w:rPr>
          <w:b/>
          <w:bCs/>
          <w:w w:val="85"/>
        </w:rPr>
      </w:pPr>
      <w:r w:rsidRPr="009F0AB5">
        <w:rPr>
          <w:b/>
          <w:bCs/>
          <w:w w:val="85"/>
        </w:rPr>
        <w:t>930_Ostatní objekty</w:t>
      </w:r>
    </w:p>
    <w:p w14:paraId="51D27860" w14:textId="10E648F8" w:rsidR="00110E17" w:rsidRPr="00CC0A83" w:rsidRDefault="4EFA877F" w:rsidP="16EB36B8">
      <w:pPr>
        <w:pStyle w:val="Text2-1"/>
        <w:rPr>
          <w:i/>
          <w:iCs/>
        </w:rPr>
      </w:pPr>
      <w:r>
        <w:t xml:space="preserve">Členění modelu na </w:t>
      </w:r>
      <w:r w:rsidR="339D500C">
        <w:t>profesní</w:t>
      </w:r>
      <w:r>
        <w:t xml:space="preserve"> DiMS </w:t>
      </w:r>
      <w:r w:rsidR="4BA523E9" w:rsidRPr="16EB36B8">
        <w:rPr>
          <w:b/>
          <w:bCs/>
        </w:rPr>
        <w:t xml:space="preserve">u </w:t>
      </w:r>
      <w:r w:rsidR="2AC61057" w:rsidRPr="16EB36B8">
        <w:rPr>
          <w:b/>
          <w:bCs/>
        </w:rPr>
        <w:t xml:space="preserve">pozemních </w:t>
      </w:r>
      <w:r w:rsidR="36276B3F" w:rsidRPr="16EB36B8">
        <w:rPr>
          <w:b/>
          <w:bCs/>
        </w:rPr>
        <w:t>objektů</w:t>
      </w:r>
      <w:r w:rsidR="36276B3F">
        <w:t xml:space="preserve"> spadajících pod základní řady 210 a 220</w:t>
      </w:r>
      <w:r w:rsidR="2F3D1372">
        <w:t xml:space="preserve"> (210_Pozemní objekty výpravních budov a budov zastávek; 220_Pozemní objekty samostatných provozních budov dráhy)</w:t>
      </w:r>
      <w:r w:rsidR="3F77500C">
        <w:t xml:space="preserve">, které budou </w:t>
      </w:r>
      <w:r w:rsidR="4022813B">
        <w:t xml:space="preserve">pod svým číslem </w:t>
      </w:r>
      <w:r w:rsidR="61B8768B">
        <w:t>Objektu</w:t>
      </w:r>
      <w:r w:rsidR="19846080">
        <w:t xml:space="preserve"> </w:t>
      </w:r>
      <w:r w:rsidR="2F3D1372">
        <w:t>umístěny do samostatných složek (viz 4.3.</w:t>
      </w:r>
      <w:r w:rsidR="00666238">
        <w:t>3</w:t>
      </w:r>
      <w:r w:rsidR="2F3D1372">
        <w:t>) a v</w:t>
      </w:r>
      <w:r w:rsidR="540666CF">
        <w:t xml:space="preserve"> </w:t>
      </w:r>
      <w:r w:rsidR="2F3D1372">
        <w:t xml:space="preserve">nich </w:t>
      </w:r>
      <w:r w:rsidR="19846080">
        <w:t>dále členěny takto</w:t>
      </w:r>
      <w:r w:rsidR="2F3D1372">
        <w:t>:</w:t>
      </w:r>
    </w:p>
    <w:p w14:paraId="1746ECBF" w14:textId="629DA271" w:rsidR="00897696" w:rsidRPr="009F0AB5" w:rsidRDefault="00853341" w:rsidP="00666E58">
      <w:pPr>
        <w:pStyle w:val="Text2-2"/>
        <w:numPr>
          <w:ilvl w:val="0"/>
          <w:numId w:val="0"/>
        </w:numPr>
        <w:spacing w:before="0" w:after="0"/>
        <w:ind w:left="1418"/>
        <w:rPr>
          <w:b/>
          <w:bCs/>
          <w:w w:val="85"/>
        </w:rPr>
      </w:pPr>
      <w:r>
        <w:rPr>
          <w:b/>
          <w:bCs/>
          <w:w w:val="85"/>
        </w:rPr>
        <w:t>SO</w:t>
      </w:r>
      <w:r w:rsidR="00666E58">
        <w:rPr>
          <w:b/>
          <w:bCs/>
          <w:w w:val="85"/>
        </w:rPr>
        <w:t>2######</w:t>
      </w:r>
      <w:r w:rsidR="00666E58">
        <w:rPr>
          <w:b/>
          <w:w w:val="85"/>
        </w:rPr>
        <w:t>_</w:t>
      </w:r>
      <w:r w:rsidR="00897696" w:rsidRPr="009F0AB5">
        <w:rPr>
          <w:b/>
          <w:bCs/>
          <w:w w:val="85"/>
        </w:rPr>
        <w:t>01</w:t>
      </w:r>
      <w:r w:rsidR="00F938C5">
        <w:rPr>
          <w:b/>
          <w:bCs/>
          <w:w w:val="85"/>
        </w:rPr>
        <w:t>_</w:t>
      </w:r>
      <w:r w:rsidR="00897696" w:rsidRPr="009F0AB5">
        <w:rPr>
          <w:b/>
          <w:bCs/>
          <w:w w:val="85"/>
        </w:rPr>
        <w:t>Architektonicko-stavební řešení</w:t>
      </w:r>
    </w:p>
    <w:p w14:paraId="16F50832" w14:textId="0AAAF58E" w:rsidR="00897696" w:rsidRPr="009F0AB5" w:rsidRDefault="00666E58" w:rsidP="00666E5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02</w:t>
      </w:r>
      <w:r w:rsidR="00F938C5">
        <w:rPr>
          <w:b/>
          <w:bCs/>
          <w:w w:val="85"/>
        </w:rPr>
        <w:t>_</w:t>
      </w:r>
      <w:r w:rsidR="00897696" w:rsidRPr="009F0AB5">
        <w:rPr>
          <w:b/>
          <w:bCs/>
          <w:w w:val="85"/>
        </w:rPr>
        <w:t>Stavebně konstrukční řešení</w:t>
      </w:r>
    </w:p>
    <w:p w14:paraId="51483177" w14:textId="0C4B7286" w:rsidR="00897696" w:rsidRPr="009F0AB5" w:rsidRDefault="00897696" w:rsidP="00353578">
      <w:pPr>
        <w:pStyle w:val="Text2-2"/>
        <w:numPr>
          <w:ilvl w:val="0"/>
          <w:numId w:val="0"/>
        </w:numPr>
        <w:spacing w:after="0"/>
        <w:ind w:left="709"/>
      </w:pPr>
      <w:r w:rsidRPr="009F0AB5">
        <w:t>Technika prostředí staveb</w:t>
      </w:r>
      <w:r w:rsidR="00F938C5">
        <w:t xml:space="preserve"> (</w:t>
      </w:r>
      <w:r w:rsidR="00FF5BDD">
        <w:t>bude podrobněji členěno)</w:t>
      </w:r>
      <w:r w:rsidR="000537F8">
        <w:t>:</w:t>
      </w:r>
    </w:p>
    <w:p w14:paraId="33324BDF" w14:textId="25C54A25" w:rsidR="00897696" w:rsidRPr="009F0AB5" w:rsidRDefault="00106F4E" w:rsidP="000537F8">
      <w:pPr>
        <w:pStyle w:val="Text2-2"/>
        <w:numPr>
          <w:ilvl w:val="0"/>
          <w:numId w:val="0"/>
        </w:numPr>
        <w:spacing w:before="0" w:after="0"/>
        <w:ind w:left="1418"/>
        <w:rPr>
          <w:b/>
          <w:bCs/>
          <w:w w:val="85"/>
        </w:rPr>
      </w:pPr>
      <w:bookmarkStart w:id="52" w:name="OLE_LINK3"/>
      <w:r>
        <w:rPr>
          <w:b/>
          <w:bCs/>
          <w:w w:val="85"/>
        </w:rPr>
        <w:t>SO2######</w:t>
      </w:r>
      <w:r>
        <w:rPr>
          <w:b/>
          <w:w w:val="85"/>
        </w:rPr>
        <w:t>_</w:t>
      </w:r>
      <w:r w:rsidR="00897696" w:rsidRPr="009F0AB5">
        <w:rPr>
          <w:b/>
          <w:bCs/>
          <w:w w:val="85"/>
        </w:rPr>
        <w:t>31</w:t>
      </w:r>
      <w:r w:rsidR="00F938C5">
        <w:rPr>
          <w:b/>
          <w:bCs/>
          <w:w w:val="85"/>
        </w:rPr>
        <w:t>_</w:t>
      </w:r>
      <w:r w:rsidR="00897696" w:rsidRPr="009F0AB5">
        <w:rPr>
          <w:b/>
          <w:bCs/>
          <w:w w:val="85"/>
        </w:rPr>
        <w:t>Zdravotně technické instalace (vodovod a kanalizace)</w:t>
      </w:r>
    </w:p>
    <w:p w14:paraId="2B957C49" w14:textId="6C80A396"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32</w:t>
      </w:r>
      <w:r w:rsidR="00F938C5">
        <w:rPr>
          <w:b/>
          <w:bCs/>
          <w:w w:val="85"/>
        </w:rPr>
        <w:t>_</w:t>
      </w:r>
      <w:r w:rsidR="00897696" w:rsidRPr="009F0AB5">
        <w:rPr>
          <w:b/>
          <w:bCs/>
          <w:w w:val="85"/>
        </w:rPr>
        <w:t>Vzduchotechnické zařízení</w:t>
      </w:r>
    </w:p>
    <w:p w14:paraId="20CDC0EE" w14:textId="1300E714"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33</w:t>
      </w:r>
      <w:r w:rsidR="00F938C5">
        <w:rPr>
          <w:b/>
          <w:bCs/>
          <w:w w:val="85"/>
        </w:rPr>
        <w:t>_</w:t>
      </w:r>
      <w:r w:rsidR="00897696" w:rsidRPr="009F0AB5">
        <w:rPr>
          <w:b/>
          <w:bCs/>
          <w:w w:val="85"/>
        </w:rPr>
        <w:t>Zařízení pro ochlazování staveb</w:t>
      </w:r>
    </w:p>
    <w:p w14:paraId="106F3E16" w14:textId="44EC493B"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34</w:t>
      </w:r>
      <w:r w:rsidR="00F938C5">
        <w:rPr>
          <w:b/>
          <w:bCs/>
          <w:w w:val="85"/>
        </w:rPr>
        <w:t>_</w:t>
      </w:r>
      <w:r w:rsidR="00897696" w:rsidRPr="009F0AB5">
        <w:rPr>
          <w:b/>
          <w:bCs/>
          <w:w w:val="85"/>
        </w:rPr>
        <w:t>Vnitřní plynovod</w:t>
      </w:r>
    </w:p>
    <w:p w14:paraId="16AD7A62" w14:textId="1691AE1F"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35</w:t>
      </w:r>
      <w:r w:rsidR="00F938C5">
        <w:rPr>
          <w:b/>
          <w:bCs/>
          <w:w w:val="85"/>
        </w:rPr>
        <w:t>_</w:t>
      </w:r>
      <w:r w:rsidR="00897696" w:rsidRPr="009F0AB5">
        <w:rPr>
          <w:b/>
          <w:bCs/>
          <w:w w:val="85"/>
        </w:rPr>
        <w:t>Zařízení pro vytápění staveb</w:t>
      </w:r>
    </w:p>
    <w:p w14:paraId="183CB169" w14:textId="6FD702B6"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36</w:t>
      </w:r>
      <w:r w:rsidR="00F938C5">
        <w:rPr>
          <w:b/>
          <w:bCs/>
          <w:w w:val="85"/>
        </w:rPr>
        <w:t>_</w:t>
      </w:r>
      <w:r w:rsidR="00897696" w:rsidRPr="009F0AB5">
        <w:rPr>
          <w:b/>
          <w:bCs/>
          <w:w w:val="85"/>
        </w:rPr>
        <w:t>Měření a regulace</w:t>
      </w:r>
    </w:p>
    <w:p w14:paraId="6B6EB846" w14:textId="1FFBF6F0"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37</w:t>
      </w:r>
      <w:r w:rsidR="00F938C5">
        <w:rPr>
          <w:b/>
          <w:bCs/>
          <w:w w:val="85"/>
        </w:rPr>
        <w:t>_</w:t>
      </w:r>
      <w:r w:rsidR="00897696" w:rsidRPr="009F0AB5">
        <w:rPr>
          <w:b/>
          <w:bCs/>
          <w:w w:val="85"/>
        </w:rPr>
        <w:t>Zařízení silnoproudé elektrotechniky včetně ochrany před bleskem</w:t>
      </w:r>
    </w:p>
    <w:p w14:paraId="11A038F0" w14:textId="5150F511" w:rsidR="00897696" w:rsidRPr="009F0AB5" w:rsidRDefault="00106F4E" w:rsidP="000537F8">
      <w:pPr>
        <w:pStyle w:val="Text2-2"/>
        <w:numPr>
          <w:ilvl w:val="0"/>
          <w:numId w:val="0"/>
        </w:numPr>
        <w:spacing w:before="0" w:after="0"/>
        <w:ind w:left="1418"/>
        <w:rPr>
          <w:b/>
          <w:bCs/>
          <w:w w:val="85"/>
        </w:rPr>
      </w:pPr>
      <w:r>
        <w:rPr>
          <w:b/>
          <w:bCs/>
          <w:w w:val="85"/>
        </w:rPr>
        <w:t>SO2######</w:t>
      </w:r>
      <w:r>
        <w:rPr>
          <w:b/>
          <w:w w:val="85"/>
        </w:rPr>
        <w:t>_</w:t>
      </w:r>
      <w:r w:rsidR="00897696" w:rsidRPr="009F0AB5">
        <w:rPr>
          <w:b/>
          <w:bCs/>
          <w:w w:val="85"/>
        </w:rPr>
        <w:t>38</w:t>
      </w:r>
      <w:r w:rsidR="00F938C5">
        <w:rPr>
          <w:b/>
          <w:bCs/>
          <w:w w:val="85"/>
        </w:rPr>
        <w:t>_</w:t>
      </w:r>
      <w:r w:rsidR="00897696" w:rsidRPr="009F0AB5">
        <w:rPr>
          <w:b/>
          <w:bCs/>
          <w:w w:val="85"/>
        </w:rPr>
        <w:t>Zařízení slaboproudé elektrotechniky</w:t>
      </w:r>
    </w:p>
    <w:p w14:paraId="48C0203D" w14:textId="47A37A21" w:rsidR="009E79CE" w:rsidRDefault="00106F4E" w:rsidP="000537F8">
      <w:pPr>
        <w:pStyle w:val="Text2-2"/>
        <w:numPr>
          <w:ilvl w:val="0"/>
          <w:numId w:val="0"/>
        </w:numPr>
        <w:spacing w:before="0"/>
        <w:ind w:left="1418"/>
        <w:rPr>
          <w:b/>
          <w:bCs/>
          <w:w w:val="85"/>
        </w:rPr>
      </w:pPr>
      <w:r>
        <w:rPr>
          <w:b/>
          <w:bCs/>
          <w:w w:val="85"/>
        </w:rPr>
        <w:t>SO2######</w:t>
      </w:r>
      <w:r>
        <w:rPr>
          <w:b/>
          <w:w w:val="85"/>
        </w:rPr>
        <w:t>_</w:t>
      </w:r>
      <w:r w:rsidR="00897696" w:rsidRPr="009F0AB5">
        <w:rPr>
          <w:b/>
          <w:bCs/>
          <w:w w:val="85"/>
        </w:rPr>
        <w:t>39</w:t>
      </w:r>
      <w:r w:rsidR="00F938C5">
        <w:rPr>
          <w:b/>
          <w:bCs/>
          <w:w w:val="85"/>
        </w:rPr>
        <w:t>_</w:t>
      </w:r>
      <w:r w:rsidR="00897696" w:rsidRPr="009F0AB5">
        <w:rPr>
          <w:b/>
          <w:bCs/>
          <w:w w:val="85"/>
        </w:rPr>
        <w:t>Systémy technické ochrany objektu</w:t>
      </w:r>
    </w:p>
    <w:bookmarkEnd w:id="52"/>
    <w:p w14:paraId="2C9F73BB" w14:textId="22707C49" w:rsidR="00477A00" w:rsidRPr="009F0AB5" w:rsidRDefault="188A4B5B" w:rsidP="00665351">
      <w:pPr>
        <w:pStyle w:val="Text2-1"/>
        <w:spacing w:before="240" w:after="0"/>
      </w:pPr>
      <w:r>
        <w:t xml:space="preserve">Členění </w:t>
      </w:r>
      <w:r w:rsidR="2F3D1372">
        <w:t xml:space="preserve">modelů </w:t>
      </w:r>
      <w:r w:rsidRPr="16EB36B8">
        <w:rPr>
          <w:b/>
          <w:bCs/>
        </w:rPr>
        <w:t>podklad</w:t>
      </w:r>
      <w:r w:rsidR="713F1B73" w:rsidRPr="16EB36B8">
        <w:rPr>
          <w:b/>
          <w:bCs/>
        </w:rPr>
        <w:t>ů</w:t>
      </w:r>
      <w:r w:rsidRPr="16EB36B8">
        <w:rPr>
          <w:b/>
          <w:bCs/>
        </w:rPr>
        <w:t xml:space="preserve"> s charakterem profesního </w:t>
      </w:r>
      <w:r w:rsidR="713F1B73" w:rsidRPr="16EB36B8">
        <w:rPr>
          <w:b/>
          <w:bCs/>
        </w:rPr>
        <w:t>DiMS</w:t>
      </w:r>
      <w:r w:rsidRPr="16EB36B8">
        <w:rPr>
          <w:b/>
          <w:bCs/>
        </w:rPr>
        <w:t>:</w:t>
      </w:r>
    </w:p>
    <w:p w14:paraId="7C27862D" w14:textId="77777777" w:rsidR="00477A00" w:rsidRPr="009F0AB5" w:rsidRDefault="00477A00" w:rsidP="00477A00">
      <w:pPr>
        <w:spacing w:before="0"/>
        <w:ind w:left="1418"/>
        <w:rPr>
          <w:b/>
          <w:bCs/>
          <w:w w:val="85"/>
        </w:rPr>
      </w:pPr>
      <w:r w:rsidRPr="009F0AB5">
        <w:rPr>
          <w:b/>
          <w:bCs/>
          <w:w w:val="85"/>
        </w:rPr>
        <w:t>X10_Stávající stav</w:t>
      </w:r>
    </w:p>
    <w:p w14:paraId="135363DD" w14:textId="1422EC79" w:rsidR="00477A00" w:rsidRPr="009F0AB5" w:rsidRDefault="00477A00" w:rsidP="00477A00">
      <w:pPr>
        <w:spacing w:before="0"/>
        <w:ind w:left="1418"/>
        <w:rPr>
          <w:b/>
          <w:bCs/>
          <w:w w:val="85"/>
        </w:rPr>
      </w:pPr>
      <w:r w:rsidRPr="009F0AB5">
        <w:rPr>
          <w:b/>
          <w:bCs/>
          <w:w w:val="85"/>
        </w:rPr>
        <w:t>X21_Stávající sítě k</w:t>
      </w:r>
      <w:r w:rsidR="00DE1174">
        <w:rPr>
          <w:b/>
          <w:bCs/>
          <w:w w:val="85"/>
        </w:rPr>
        <w:t xml:space="preserve"> </w:t>
      </w:r>
      <w:r w:rsidRPr="009F0AB5">
        <w:rPr>
          <w:b/>
          <w:bCs/>
          <w:w w:val="85"/>
        </w:rPr>
        <w:t>provozování dráhy</w:t>
      </w:r>
    </w:p>
    <w:p w14:paraId="012ABDFA" w14:textId="77777777" w:rsidR="00477A00" w:rsidRPr="009F0AB5" w:rsidRDefault="00477A00" w:rsidP="00477A00">
      <w:pPr>
        <w:spacing w:before="0"/>
        <w:ind w:left="1418"/>
        <w:rPr>
          <w:b/>
          <w:bCs/>
          <w:w w:val="85"/>
        </w:rPr>
      </w:pPr>
      <w:r w:rsidRPr="009F0AB5">
        <w:rPr>
          <w:b/>
          <w:bCs/>
          <w:w w:val="85"/>
        </w:rPr>
        <w:t>X22_Stávající sítě ostatní</w:t>
      </w:r>
    </w:p>
    <w:p w14:paraId="542751F9" w14:textId="77777777" w:rsidR="00477A00" w:rsidRPr="009F0AB5" w:rsidRDefault="00477A00" w:rsidP="00477A00">
      <w:pPr>
        <w:spacing w:before="0"/>
        <w:ind w:left="1418"/>
        <w:rPr>
          <w:b/>
          <w:bCs/>
          <w:w w:val="85"/>
        </w:rPr>
      </w:pPr>
      <w:r w:rsidRPr="009F0AB5">
        <w:rPr>
          <w:b/>
          <w:bCs/>
          <w:w w:val="85"/>
        </w:rPr>
        <w:t>X51_Výkopové práce</w:t>
      </w:r>
    </w:p>
    <w:p w14:paraId="7DA636D6" w14:textId="77777777" w:rsidR="00EC0316" w:rsidRDefault="00477A00" w:rsidP="00EC0316">
      <w:pPr>
        <w:spacing w:before="0"/>
        <w:ind w:left="1418"/>
        <w:rPr>
          <w:b/>
          <w:bCs/>
          <w:w w:val="85"/>
        </w:rPr>
      </w:pPr>
      <w:r w:rsidRPr="009F0AB5">
        <w:rPr>
          <w:b/>
          <w:bCs/>
          <w:w w:val="85"/>
        </w:rPr>
        <w:t>X52_Geologický model</w:t>
      </w:r>
    </w:p>
    <w:p w14:paraId="7DC495F3" w14:textId="2F24F79A" w:rsidR="00715F4F" w:rsidRDefault="00330D6C" w:rsidP="00715F4F">
      <w:pPr>
        <w:pStyle w:val="Text2-1"/>
      </w:pPr>
      <w:r w:rsidRPr="009F0AB5">
        <w:br w:type="page"/>
      </w:r>
      <w:bookmarkStart w:id="53" w:name="_Ref24089821"/>
      <w:bookmarkEnd w:id="5"/>
      <w:bookmarkEnd w:id="6"/>
      <w:bookmarkEnd w:id="7"/>
      <w:bookmarkEnd w:id="8"/>
      <w:bookmarkEnd w:id="11"/>
      <w:bookmarkEnd w:id="14"/>
      <w:r w:rsidR="00715F4F">
        <w:lastRenderedPageBreak/>
        <w:t xml:space="preserve">Členění na profesní DiMS </w:t>
      </w:r>
      <w:r w:rsidR="00715F4F" w:rsidRPr="16EB36B8">
        <w:rPr>
          <w:b/>
          <w:bCs/>
        </w:rPr>
        <w:t>u objektů dopravní infrastruktury</w:t>
      </w:r>
      <w:r w:rsidR="00F97C57">
        <w:rPr>
          <w:b/>
          <w:bCs/>
        </w:rPr>
        <w:t xml:space="preserve"> dle starší legislativy</w:t>
      </w:r>
      <w:r w:rsidR="00F97C57">
        <w:rPr>
          <w:b/>
          <w:bCs/>
        </w:rPr>
        <w:br/>
      </w:r>
      <w:r w:rsidR="002D1BF8" w:rsidRPr="00116D4A">
        <w:t>(</w:t>
      </w:r>
      <w:r w:rsidR="002D1BF8">
        <w:t>p</w:t>
      </w:r>
      <w:r w:rsidR="002D1BF8" w:rsidRPr="00116D4A">
        <w:t>oužije se pouze u projektů</w:t>
      </w:r>
      <w:r w:rsidR="002D1BF8">
        <w:t xml:space="preserve"> povolených na základě dokumentace zpracované</w:t>
      </w:r>
      <w:r w:rsidR="002D1BF8" w:rsidRPr="00116D4A">
        <w:t xml:space="preserve"> </w:t>
      </w:r>
      <w:r w:rsidR="002D1BF8">
        <w:t>podle již zrušených vyhlášek č. 499/2006 Sb. a 146/2008 Sb.):</w:t>
      </w:r>
    </w:p>
    <w:p w14:paraId="79B98CC0" w14:textId="77777777" w:rsidR="00715F4F" w:rsidRPr="002D1BF8" w:rsidRDefault="00715F4F" w:rsidP="002D1BF8">
      <w:pPr>
        <w:pStyle w:val="Text2-2"/>
        <w:numPr>
          <w:ilvl w:val="0"/>
          <w:numId w:val="0"/>
        </w:numPr>
        <w:spacing w:before="0" w:after="0"/>
        <w:ind w:left="1418"/>
        <w:rPr>
          <w:b/>
          <w:bCs/>
          <w:w w:val="85"/>
        </w:rPr>
      </w:pPr>
      <w:bookmarkStart w:id="54" w:name="OLE_LINK6"/>
      <w:r w:rsidRPr="002D1BF8">
        <w:rPr>
          <w:b/>
          <w:bCs/>
          <w:w w:val="85"/>
        </w:rPr>
        <w:t>D11XX_Železniční zabezpečovací zařízení</w:t>
      </w:r>
    </w:p>
    <w:bookmarkEnd w:id="54"/>
    <w:p w14:paraId="5E599D28" w14:textId="77777777" w:rsidR="00715F4F" w:rsidRPr="002D1BF8" w:rsidRDefault="00715F4F" w:rsidP="002D1BF8">
      <w:pPr>
        <w:pStyle w:val="Text2-2"/>
        <w:numPr>
          <w:ilvl w:val="0"/>
          <w:numId w:val="0"/>
        </w:numPr>
        <w:spacing w:before="0" w:after="0"/>
        <w:ind w:left="1418"/>
        <w:rPr>
          <w:b/>
          <w:bCs/>
          <w:w w:val="85"/>
        </w:rPr>
      </w:pPr>
      <w:r w:rsidRPr="002D1BF8">
        <w:rPr>
          <w:b/>
          <w:bCs/>
          <w:w w:val="85"/>
        </w:rPr>
        <w:t>D12XX_Železniční sdělovací zařízení</w:t>
      </w:r>
    </w:p>
    <w:p w14:paraId="2EEEE7AA" w14:textId="77777777" w:rsidR="00715F4F" w:rsidRPr="002D1BF8" w:rsidRDefault="00715F4F" w:rsidP="002D1BF8">
      <w:pPr>
        <w:pStyle w:val="Text2-2"/>
        <w:numPr>
          <w:ilvl w:val="0"/>
          <w:numId w:val="0"/>
        </w:numPr>
        <w:spacing w:before="0" w:after="0"/>
        <w:ind w:left="1418"/>
        <w:rPr>
          <w:b/>
          <w:bCs/>
          <w:w w:val="85"/>
        </w:rPr>
      </w:pPr>
      <w:r w:rsidRPr="002D1BF8">
        <w:rPr>
          <w:b/>
          <w:bCs/>
          <w:w w:val="85"/>
        </w:rPr>
        <w:t>D13XX_Silnoproudá technologie včetně DŘT</w:t>
      </w:r>
    </w:p>
    <w:p w14:paraId="1E3A4053" w14:textId="77777777" w:rsidR="00715F4F" w:rsidRPr="002D1BF8" w:rsidRDefault="00715F4F" w:rsidP="000E5CCC">
      <w:pPr>
        <w:pStyle w:val="Text2-2"/>
        <w:numPr>
          <w:ilvl w:val="0"/>
          <w:numId w:val="0"/>
        </w:numPr>
        <w:spacing w:before="0" w:after="0"/>
        <w:ind w:left="1418"/>
        <w:rPr>
          <w:b/>
          <w:bCs/>
          <w:w w:val="85"/>
        </w:rPr>
      </w:pPr>
      <w:r w:rsidRPr="002D1BF8">
        <w:rPr>
          <w:b/>
          <w:bCs/>
          <w:w w:val="85"/>
        </w:rPr>
        <w:t>D14XX_Ostatní technologická zařízení</w:t>
      </w:r>
    </w:p>
    <w:p w14:paraId="3BC26248" w14:textId="77777777" w:rsidR="00715F4F" w:rsidRPr="002D1BF8" w:rsidRDefault="00715F4F" w:rsidP="002D1BF8">
      <w:pPr>
        <w:pStyle w:val="Text2-2"/>
        <w:numPr>
          <w:ilvl w:val="0"/>
          <w:numId w:val="0"/>
        </w:numPr>
        <w:spacing w:before="0" w:after="0"/>
        <w:ind w:left="1418"/>
        <w:rPr>
          <w:b/>
          <w:bCs/>
          <w:w w:val="85"/>
        </w:rPr>
      </w:pPr>
      <w:r w:rsidRPr="002D1BF8">
        <w:rPr>
          <w:b/>
          <w:bCs/>
          <w:w w:val="85"/>
        </w:rPr>
        <w:t>D2110_Kolejový svršek</w:t>
      </w:r>
    </w:p>
    <w:p w14:paraId="2B412B7D" w14:textId="77777777" w:rsidR="00715F4F" w:rsidRPr="002D1BF8" w:rsidRDefault="00715F4F" w:rsidP="002D1BF8">
      <w:pPr>
        <w:pStyle w:val="Text2-2"/>
        <w:numPr>
          <w:ilvl w:val="0"/>
          <w:numId w:val="0"/>
        </w:numPr>
        <w:spacing w:before="0" w:after="0"/>
        <w:ind w:left="1418"/>
        <w:rPr>
          <w:b/>
          <w:bCs/>
          <w:w w:val="85"/>
        </w:rPr>
      </w:pPr>
      <w:r w:rsidRPr="002D1BF8">
        <w:rPr>
          <w:b/>
          <w:bCs/>
          <w:w w:val="85"/>
        </w:rPr>
        <w:t>D2111_Kolejový spodek</w:t>
      </w:r>
    </w:p>
    <w:p w14:paraId="7E2E3140" w14:textId="77777777" w:rsidR="00715F4F" w:rsidRPr="002D1BF8" w:rsidRDefault="00715F4F" w:rsidP="002D1BF8">
      <w:pPr>
        <w:pStyle w:val="Text2-2"/>
        <w:numPr>
          <w:ilvl w:val="0"/>
          <w:numId w:val="0"/>
        </w:numPr>
        <w:spacing w:before="0" w:after="0"/>
        <w:ind w:left="1418"/>
        <w:rPr>
          <w:b/>
          <w:bCs/>
          <w:w w:val="85"/>
        </w:rPr>
      </w:pPr>
      <w:r w:rsidRPr="002D1BF8">
        <w:rPr>
          <w:b/>
          <w:bCs/>
          <w:w w:val="85"/>
        </w:rPr>
        <w:t>D212X_Nástupiště</w:t>
      </w:r>
    </w:p>
    <w:p w14:paraId="4D245218" w14:textId="77777777" w:rsidR="00715F4F" w:rsidRPr="002D1BF8" w:rsidRDefault="00715F4F" w:rsidP="002D1BF8">
      <w:pPr>
        <w:pStyle w:val="Text2-2"/>
        <w:numPr>
          <w:ilvl w:val="0"/>
          <w:numId w:val="0"/>
        </w:numPr>
        <w:spacing w:before="0" w:after="0"/>
        <w:ind w:left="1418"/>
        <w:rPr>
          <w:b/>
          <w:bCs/>
          <w:w w:val="85"/>
        </w:rPr>
      </w:pPr>
      <w:r w:rsidRPr="002D1BF8">
        <w:rPr>
          <w:b/>
          <w:bCs/>
          <w:w w:val="85"/>
        </w:rPr>
        <w:t>D213X_Přejezdy a přechody</w:t>
      </w:r>
    </w:p>
    <w:p w14:paraId="056E47A7" w14:textId="77777777" w:rsidR="00715F4F" w:rsidRPr="002D1BF8" w:rsidRDefault="00715F4F" w:rsidP="002D1BF8">
      <w:pPr>
        <w:pStyle w:val="Text2-2"/>
        <w:numPr>
          <w:ilvl w:val="0"/>
          <w:numId w:val="0"/>
        </w:numPr>
        <w:spacing w:before="0" w:after="0"/>
        <w:ind w:left="1418"/>
        <w:rPr>
          <w:b/>
          <w:bCs/>
          <w:w w:val="85"/>
        </w:rPr>
      </w:pPr>
      <w:r w:rsidRPr="002D1BF8">
        <w:rPr>
          <w:b/>
          <w:bCs/>
          <w:w w:val="85"/>
        </w:rPr>
        <w:t>D214X_Mosty, propustky a zdi</w:t>
      </w:r>
    </w:p>
    <w:p w14:paraId="72BF787A" w14:textId="77777777" w:rsidR="00715F4F" w:rsidRPr="002D1BF8" w:rsidRDefault="00715F4F" w:rsidP="002D1BF8">
      <w:pPr>
        <w:pStyle w:val="Text2-2"/>
        <w:numPr>
          <w:ilvl w:val="0"/>
          <w:numId w:val="0"/>
        </w:numPr>
        <w:spacing w:before="0" w:after="0"/>
        <w:ind w:left="1418"/>
        <w:rPr>
          <w:b/>
          <w:bCs/>
          <w:w w:val="85"/>
        </w:rPr>
      </w:pPr>
      <w:r w:rsidRPr="002D1BF8">
        <w:rPr>
          <w:b/>
          <w:bCs/>
          <w:w w:val="85"/>
        </w:rPr>
        <w:t>D215X_Ostatní inženýrské objekty</w:t>
      </w:r>
    </w:p>
    <w:p w14:paraId="367DE3F8" w14:textId="77777777" w:rsidR="00715F4F" w:rsidRPr="002D1BF8" w:rsidRDefault="00715F4F" w:rsidP="002D1BF8">
      <w:pPr>
        <w:pStyle w:val="Text2-2"/>
        <w:numPr>
          <w:ilvl w:val="0"/>
          <w:numId w:val="0"/>
        </w:numPr>
        <w:spacing w:before="0" w:after="0"/>
        <w:ind w:left="1418"/>
        <w:rPr>
          <w:b/>
          <w:bCs/>
          <w:w w:val="85"/>
        </w:rPr>
      </w:pPr>
      <w:r w:rsidRPr="002D1BF8">
        <w:rPr>
          <w:b/>
          <w:bCs/>
          <w:w w:val="85"/>
        </w:rPr>
        <w:t>D216X_Potrubní vedení</w:t>
      </w:r>
    </w:p>
    <w:p w14:paraId="169F807B" w14:textId="77777777" w:rsidR="00715F4F" w:rsidRPr="002D1BF8" w:rsidRDefault="00715F4F" w:rsidP="002D1BF8">
      <w:pPr>
        <w:pStyle w:val="Text2-2"/>
        <w:numPr>
          <w:ilvl w:val="0"/>
          <w:numId w:val="0"/>
        </w:numPr>
        <w:spacing w:before="0" w:after="0"/>
        <w:ind w:left="1418"/>
        <w:rPr>
          <w:b/>
          <w:bCs/>
          <w:w w:val="85"/>
        </w:rPr>
      </w:pPr>
      <w:r w:rsidRPr="002D1BF8">
        <w:rPr>
          <w:b/>
          <w:bCs/>
          <w:w w:val="85"/>
        </w:rPr>
        <w:t>D217X_Tunely</w:t>
      </w:r>
    </w:p>
    <w:p w14:paraId="0010AAEE" w14:textId="77777777" w:rsidR="00715F4F" w:rsidRPr="002D1BF8" w:rsidRDefault="00715F4F" w:rsidP="002D1BF8">
      <w:pPr>
        <w:pStyle w:val="Text2-2"/>
        <w:numPr>
          <w:ilvl w:val="0"/>
          <w:numId w:val="0"/>
        </w:numPr>
        <w:spacing w:before="0" w:after="0"/>
        <w:ind w:left="1418"/>
        <w:rPr>
          <w:b/>
          <w:bCs/>
          <w:w w:val="85"/>
        </w:rPr>
      </w:pPr>
      <w:r w:rsidRPr="002D1BF8">
        <w:rPr>
          <w:b/>
          <w:bCs/>
          <w:w w:val="85"/>
        </w:rPr>
        <w:t>D218X_Pozemní komunikace</w:t>
      </w:r>
    </w:p>
    <w:p w14:paraId="1A7A2170" w14:textId="77777777" w:rsidR="00715F4F" w:rsidRPr="002D1BF8" w:rsidRDefault="00715F4F" w:rsidP="002D1BF8">
      <w:pPr>
        <w:pStyle w:val="Text2-2"/>
        <w:numPr>
          <w:ilvl w:val="0"/>
          <w:numId w:val="0"/>
        </w:numPr>
        <w:spacing w:before="0" w:after="0"/>
        <w:ind w:left="1418"/>
        <w:rPr>
          <w:b/>
          <w:bCs/>
          <w:w w:val="85"/>
        </w:rPr>
      </w:pPr>
      <w:r w:rsidRPr="002D1BF8">
        <w:rPr>
          <w:b/>
          <w:bCs/>
          <w:w w:val="85"/>
        </w:rPr>
        <w:t>D219X_Kabelovody, kolektory</w:t>
      </w:r>
    </w:p>
    <w:p w14:paraId="5A618946" w14:textId="77777777" w:rsidR="00715F4F" w:rsidRPr="002D1BF8" w:rsidRDefault="00715F4F" w:rsidP="002D1BF8">
      <w:pPr>
        <w:pStyle w:val="Text2-2"/>
        <w:numPr>
          <w:ilvl w:val="0"/>
          <w:numId w:val="0"/>
        </w:numPr>
        <w:spacing w:before="0" w:after="0"/>
        <w:ind w:left="1418"/>
        <w:rPr>
          <w:b/>
          <w:bCs/>
          <w:w w:val="85"/>
        </w:rPr>
      </w:pPr>
      <w:r w:rsidRPr="002D1BF8">
        <w:rPr>
          <w:b/>
          <w:bCs/>
          <w:w w:val="85"/>
        </w:rPr>
        <w:t>D21XX_Protihlukové objekty</w:t>
      </w:r>
    </w:p>
    <w:p w14:paraId="6ADC23C7" w14:textId="2604B756" w:rsidR="00715F4F" w:rsidRPr="002D1BF8" w:rsidRDefault="00715F4F" w:rsidP="002D1BF8">
      <w:pPr>
        <w:pStyle w:val="Text2-2"/>
        <w:numPr>
          <w:ilvl w:val="0"/>
          <w:numId w:val="0"/>
        </w:numPr>
        <w:spacing w:before="0" w:after="0"/>
        <w:ind w:left="1418"/>
      </w:pPr>
      <w:r w:rsidRPr="002D1BF8">
        <w:t xml:space="preserve">D221X_Pozemní </w:t>
      </w:r>
      <w:r w:rsidR="00A123E6">
        <w:t xml:space="preserve">objekty budov </w:t>
      </w:r>
      <w:r w:rsidR="00552848" w:rsidRPr="002D1BF8">
        <w:t>(bude řešeno samostatně viz 4.3.3 a 4.3.</w:t>
      </w:r>
      <w:r w:rsidR="00CF0060" w:rsidRPr="002D1BF8">
        <w:t>21</w:t>
      </w:r>
      <w:r w:rsidR="00552848" w:rsidRPr="002D1BF8">
        <w:t>)</w:t>
      </w:r>
    </w:p>
    <w:p w14:paraId="5D12EFB2" w14:textId="77777777" w:rsidR="00715F4F" w:rsidRPr="002D1BF8" w:rsidRDefault="00715F4F" w:rsidP="002D1BF8">
      <w:pPr>
        <w:pStyle w:val="Text2-2"/>
        <w:numPr>
          <w:ilvl w:val="0"/>
          <w:numId w:val="0"/>
        </w:numPr>
        <w:spacing w:before="0" w:after="0"/>
        <w:ind w:left="1418"/>
        <w:rPr>
          <w:b/>
          <w:bCs/>
          <w:w w:val="85"/>
        </w:rPr>
      </w:pPr>
      <w:r w:rsidRPr="002D1BF8">
        <w:rPr>
          <w:b/>
          <w:bCs/>
          <w:w w:val="85"/>
        </w:rPr>
        <w:t>D222X_Přístřešky na nástupištích</w:t>
      </w:r>
    </w:p>
    <w:p w14:paraId="3A825EAC" w14:textId="77777777" w:rsidR="00715F4F" w:rsidRPr="002D1BF8" w:rsidRDefault="00715F4F" w:rsidP="002D1BF8">
      <w:pPr>
        <w:pStyle w:val="Text2-2"/>
        <w:numPr>
          <w:ilvl w:val="0"/>
          <w:numId w:val="0"/>
        </w:numPr>
        <w:spacing w:before="0" w:after="0"/>
        <w:ind w:left="1418"/>
        <w:rPr>
          <w:b/>
          <w:bCs/>
          <w:w w:val="85"/>
        </w:rPr>
      </w:pPr>
      <w:r w:rsidRPr="002D1BF8">
        <w:rPr>
          <w:b/>
          <w:bCs/>
          <w:w w:val="85"/>
        </w:rPr>
        <w:t>D223X_Individuální protihluková opatření</w:t>
      </w:r>
    </w:p>
    <w:p w14:paraId="3676D29D" w14:textId="77777777" w:rsidR="00715F4F" w:rsidRPr="002D1BF8" w:rsidRDefault="00715F4F" w:rsidP="002D1BF8">
      <w:pPr>
        <w:pStyle w:val="Text2-2"/>
        <w:numPr>
          <w:ilvl w:val="0"/>
          <w:numId w:val="0"/>
        </w:numPr>
        <w:spacing w:before="0" w:after="0"/>
        <w:ind w:left="1418"/>
        <w:rPr>
          <w:b/>
          <w:bCs/>
          <w:w w:val="85"/>
        </w:rPr>
      </w:pPr>
      <w:r w:rsidRPr="002D1BF8">
        <w:rPr>
          <w:b/>
          <w:bCs/>
          <w:w w:val="85"/>
        </w:rPr>
        <w:t>D224X_Orientační systém</w:t>
      </w:r>
    </w:p>
    <w:p w14:paraId="077A9A9E" w14:textId="77777777" w:rsidR="00715F4F" w:rsidRPr="002D1BF8" w:rsidRDefault="00715F4F" w:rsidP="002D1BF8">
      <w:pPr>
        <w:pStyle w:val="Text2-2"/>
        <w:numPr>
          <w:ilvl w:val="0"/>
          <w:numId w:val="0"/>
        </w:numPr>
        <w:spacing w:before="0" w:after="0"/>
        <w:ind w:left="1418"/>
        <w:rPr>
          <w:b/>
          <w:bCs/>
          <w:w w:val="85"/>
        </w:rPr>
      </w:pPr>
      <w:r w:rsidRPr="002D1BF8">
        <w:rPr>
          <w:b/>
          <w:bCs/>
          <w:w w:val="85"/>
        </w:rPr>
        <w:t>D225X_Demolice</w:t>
      </w:r>
    </w:p>
    <w:p w14:paraId="058A611D" w14:textId="77777777" w:rsidR="00715F4F" w:rsidRPr="002D1BF8" w:rsidRDefault="00715F4F" w:rsidP="002D1BF8">
      <w:pPr>
        <w:pStyle w:val="Text2-2"/>
        <w:numPr>
          <w:ilvl w:val="0"/>
          <w:numId w:val="0"/>
        </w:numPr>
        <w:spacing w:before="0" w:after="0"/>
        <w:ind w:left="1418"/>
        <w:rPr>
          <w:b/>
          <w:bCs/>
          <w:w w:val="85"/>
        </w:rPr>
      </w:pPr>
      <w:r w:rsidRPr="002D1BF8">
        <w:rPr>
          <w:b/>
          <w:bCs/>
          <w:w w:val="85"/>
        </w:rPr>
        <w:t>D226X_Drobná architektura a oplocení</w:t>
      </w:r>
    </w:p>
    <w:p w14:paraId="28BC547A" w14:textId="77777777" w:rsidR="00715F4F" w:rsidRPr="002D1BF8" w:rsidRDefault="00715F4F" w:rsidP="002D1BF8">
      <w:pPr>
        <w:pStyle w:val="Text2-2"/>
        <w:numPr>
          <w:ilvl w:val="0"/>
          <w:numId w:val="0"/>
        </w:numPr>
        <w:spacing w:before="0" w:after="0"/>
        <w:ind w:left="1418"/>
        <w:rPr>
          <w:b/>
          <w:bCs/>
          <w:w w:val="85"/>
        </w:rPr>
      </w:pPr>
      <w:r w:rsidRPr="002D1BF8">
        <w:rPr>
          <w:b/>
          <w:bCs/>
          <w:w w:val="85"/>
        </w:rPr>
        <w:t>D231X_Trakční vedení</w:t>
      </w:r>
    </w:p>
    <w:p w14:paraId="5C0195F9" w14:textId="77777777" w:rsidR="00715F4F" w:rsidRPr="002D1BF8" w:rsidRDefault="00715F4F" w:rsidP="002D1BF8">
      <w:pPr>
        <w:pStyle w:val="Text2-2"/>
        <w:numPr>
          <w:ilvl w:val="0"/>
          <w:numId w:val="0"/>
        </w:numPr>
        <w:spacing w:before="0" w:after="0"/>
        <w:ind w:left="1418"/>
        <w:rPr>
          <w:b/>
          <w:bCs/>
          <w:w w:val="85"/>
        </w:rPr>
      </w:pPr>
      <w:r w:rsidRPr="002D1BF8">
        <w:rPr>
          <w:b/>
          <w:bCs/>
          <w:w w:val="85"/>
        </w:rPr>
        <w:t>D232X_Napájecí stanice – stavební část</w:t>
      </w:r>
    </w:p>
    <w:p w14:paraId="43E36080" w14:textId="77777777" w:rsidR="00715F4F" w:rsidRPr="002D1BF8" w:rsidRDefault="00715F4F" w:rsidP="002D1BF8">
      <w:pPr>
        <w:pStyle w:val="Text2-2"/>
        <w:numPr>
          <w:ilvl w:val="0"/>
          <w:numId w:val="0"/>
        </w:numPr>
        <w:spacing w:before="0" w:after="0"/>
        <w:ind w:left="1418"/>
        <w:rPr>
          <w:b/>
          <w:bCs/>
          <w:w w:val="85"/>
        </w:rPr>
      </w:pPr>
      <w:r w:rsidRPr="002D1BF8">
        <w:rPr>
          <w:b/>
          <w:bCs/>
          <w:w w:val="85"/>
        </w:rPr>
        <w:t>D233X_Spínací stanice – stavební část</w:t>
      </w:r>
    </w:p>
    <w:p w14:paraId="04F9EFB0" w14:textId="77777777" w:rsidR="00715F4F" w:rsidRPr="002D1BF8" w:rsidRDefault="00715F4F" w:rsidP="002D1BF8">
      <w:pPr>
        <w:pStyle w:val="Text2-2"/>
        <w:numPr>
          <w:ilvl w:val="0"/>
          <w:numId w:val="0"/>
        </w:numPr>
        <w:spacing w:before="0" w:after="0"/>
        <w:ind w:left="1418"/>
        <w:rPr>
          <w:b/>
          <w:bCs/>
          <w:w w:val="85"/>
        </w:rPr>
      </w:pPr>
      <w:r w:rsidRPr="002D1BF8">
        <w:rPr>
          <w:b/>
          <w:bCs/>
          <w:w w:val="85"/>
        </w:rPr>
        <w:t>D234X_Ohřev výhybek</w:t>
      </w:r>
    </w:p>
    <w:p w14:paraId="036CD69B" w14:textId="77777777" w:rsidR="00715F4F" w:rsidRPr="002D1BF8" w:rsidRDefault="00715F4F" w:rsidP="002D1BF8">
      <w:pPr>
        <w:pStyle w:val="Text2-2"/>
        <w:numPr>
          <w:ilvl w:val="0"/>
          <w:numId w:val="0"/>
        </w:numPr>
        <w:spacing w:before="0" w:after="0"/>
        <w:ind w:left="1418"/>
        <w:rPr>
          <w:b/>
          <w:bCs/>
          <w:w w:val="85"/>
        </w:rPr>
      </w:pPr>
      <w:r w:rsidRPr="002D1BF8">
        <w:rPr>
          <w:b/>
          <w:bCs/>
          <w:w w:val="85"/>
        </w:rPr>
        <w:t>D235X_Elektrické předtápěcí zařízení</w:t>
      </w:r>
    </w:p>
    <w:p w14:paraId="0171BD79" w14:textId="77777777" w:rsidR="00715F4F" w:rsidRPr="002D1BF8" w:rsidRDefault="00715F4F" w:rsidP="002D1BF8">
      <w:pPr>
        <w:pStyle w:val="Text2-2"/>
        <w:numPr>
          <w:ilvl w:val="0"/>
          <w:numId w:val="0"/>
        </w:numPr>
        <w:spacing w:before="0" w:after="0"/>
        <w:ind w:left="1418"/>
        <w:rPr>
          <w:b/>
          <w:bCs/>
          <w:w w:val="85"/>
        </w:rPr>
      </w:pPr>
      <w:r w:rsidRPr="002D1BF8">
        <w:rPr>
          <w:b/>
          <w:bCs/>
          <w:w w:val="85"/>
        </w:rPr>
        <w:t>D236X_Rozvody VN, NN, osvětlení a dálkové ovládání ÚO</w:t>
      </w:r>
    </w:p>
    <w:p w14:paraId="037E712D" w14:textId="77777777" w:rsidR="00715F4F" w:rsidRPr="002D1BF8" w:rsidRDefault="00715F4F" w:rsidP="002D1BF8">
      <w:pPr>
        <w:pStyle w:val="Text2-2"/>
        <w:numPr>
          <w:ilvl w:val="0"/>
          <w:numId w:val="0"/>
        </w:numPr>
        <w:spacing w:before="0" w:after="0"/>
        <w:ind w:left="1418"/>
        <w:rPr>
          <w:b/>
          <w:bCs/>
          <w:w w:val="85"/>
        </w:rPr>
      </w:pPr>
      <w:r w:rsidRPr="002D1BF8">
        <w:rPr>
          <w:b/>
          <w:bCs/>
          <w:w w:val="85"/>
        </w:rPr>
        <w:t>D237X_Ukolejnění vodivých konstrukcí</w:t>
      </w:r>
    </w:p>
    <w:p w14:paraId="24C870E4" w14:textId="77777777" w:rsidR="00715F4F" w:rsidRPr="002D1BF8" w:rsidRDefault="00715F4F" w:rsidP="002D1BF8">
      <w:pPr>
        <w:pStyle w:val="Text2-2"/>
        <w:numPr>
          <w:ilvl w:val="0"/>
          <w:numId w:val="0"/>
        </w:numPr>
        <w:spacing w:before="0" w:after="0"/>
        <w:ind w:left="1418"/>
        <w:rPr>
          <w:b/>
          <w:bCs/>
          <w:w w:val="85"/>
        </w:rPr>
      </w:pPr>
      <w:r w:rsidRPr="002D1BF8">
        <w:rPr>
          <w:b/>
          <w:bCs/>
          <w:w w:val="85"/>
        </w:rPr>
        <w:t>D238X_Vnější uzemnění</w:t>
      </w:r>
    </w:p>
    <w:p w14:paraId="389F99E0" w14:textId="77777777" w:rsidR="00715F4F" w:rsidRPr="002D1BF8" w:rsidRDefault="00715F4F" w:rsidP="002D1BF8">
      <w:pPr>
        <w:pStyle w:val="Text2-2"/>
        <w:numPr>
          <w:ilvl w:val="0"/>
          <w:numId w:val="0"/>
        </w:numPr>
        <w:spacing w:before="0" w:after="0"/>
        <w:ind w:left="1418"/>
        <w:rPr>
          <w:b/>
          <w:bCs/>
          <w:w w:val="85"/>
        </w:rPr>
      </w:pPr>
      <w:r w:rsidRPr="002D1BF8">
        <w:rPr>
          <w:b/>
          <w:bCs/>
          <w:w w:val="85"/>
        </w:rPr>
        <w:t>D241X_Příprava území a kácení</w:t>
      </w:r>
    </w:p>
    <w:p w14:paraId="5DDF0605" w14:textId="77777777" w:rsidR="00715F4F" w:rsidRPr="002D1BF8" w:rsidRDefault="00715F4F" w:rsidP="002D1BF8">
      <w:pPr>
        <w:pStyle w:val="Text2-2"/>
        <w:numPr>
          <w:ilvl w:val="0"/>
          <w:numId w:val="0"/>
        </w:numPr>
        <w:spacing w:before="0" w:after="0"/>
        <w:ind w:left="1418"/>
        <w:rPr>
          <w:b/>
          <w:bCs/>
          <w:w w:val="85"/>
        </w:rPr>
      </w:pPr>
      <w:r w:rsidRPr="002D1BF8">
        <w:rPr>
          <w:b/>
          <w:bCs/>
          <w:w w:val="85"/>
        </w:rPr>
        <w:t>D242X_Náhradní výsadba</w:t>
      </w:r>
    </w:p>
    <w:p w14:paraId="4FF6D5AB" w14:textId="77777777" w:rsidR="00715F4F" w:rsidRPr="002D1BF8" w:rsidRDefault="00715F4F" w:rsidP="002D1BF8">
      <w:pPr>
        <w:pStyle w:val="Text2-2"/>
        <w:numPr>
          <w:ilvl w:val="0"/>
          <w:numId w:val="0"/>
        </w:numPr>
        <w:spacing w:before="0" w:after="0"/>
        <w:ind w:left="1418"/>
        <w:rPr>
          <w:b/>
          <w:bCs/>
          <w:w w:val="85"/>
        </w:rPr>
      </w:pPr>
      <w:r w:rsidRPr="002D1BF8">
        <w:rPr>
          <w:b/>
          <w:bCs/>
          <w:w w:val="85"/>
        </w:rPr>
        <w:t>D243X_Zabezpečení veřejných zájmů</w:t>
      </w:r>
    </w:p>
    <w:p w14:paraId="6CD1FED0" w14:textId="0132084D" w:rsidR="007B434E" w:rsidRDefault="00715F4F" w:rsidP="00A523D6">
      <w:pPr>
        <w:pStyle w:val="Text2-1"/>
      </w:pPr>
      <w:r>
        <w:t xml:space="preserve">Členění modelu na </w:t>
      </w:r>
      <w:r w:rsidR="00913627">
        <w:t>profesní</w:t>
      </w:r>
      <w:r>
        <w:t xml:space="preserve"> DiMS </w:t>
      </w:r>
      <w:r w:rsidRPr="006B7B71">
        <w:rPr>
          <w:b/>
          <w:bCs/>
        </w:rPr>
        <w:t xml:space="preserve">u </w:t>
      </w:r>
      <w:r w:rsidR="0072600A">
        <w:rPr>
          <w:b/>
          <w:bCs/>
        </w:rPr>
        <w:t xml:space="preserve">pozemních objektů </w:t>
      </w:r>
      <w:r w:rsidR="0065113D">
        <w:rPr>
          <w:b/>
          <w:bCs/>
        </w:rPr>
        <w:t>budov</w:t>
      </w:r>
      <w:r w:rsidR="00C93BE2">
        <w:rPr>
          <w:b/>
          <w:bCs/>
        </w:rPr>
        <w:t xml:space="preserve"> </w:t>
      </w:r>
      <w:r w:rsidR="00913627">
        <w:rPr>
          <w:b/>
          <w:bCs/>
        </w:rPr>
        <w:t>dle starší legislativy</w:t>
      </w:r>
      <w:r w:rsidR="00A92B8C">
        <w:rPr>
          <w:b/>
          <w:bCs/>
        </w:rPr>
        <w:t xml:space="preserve"> </w:t>
      </w:r>
      <w:r w:rsidR="00496B3B" w:rsidRPr="00116D4A">
        <w:t>(</w:t>
      </w:r>
      <w:r w:rsidR="00496B3B">
        <w:t>p</w:t>
      </w:r>
      <w:r w:rsidR="00496B3B" w:rsidRPr="00116D4A">
        <w:t>oužije se pouze u projektů</w:t>
      </w:r>
      <w:r w:rsidR="00496B3B">
        <w:t xml:space="preserve"> povolených na základě dokumentace zpracované</w:t>
      </w:r>
      <w:r w:rsidR="00496B3B" w:rsidRPr="00116D4A">
        <w:t xml:space="preserve"> </w:t>
      </w:r>
      <w:r w:rsidR="00332D0A">
        <w:t>podle již zrušen</w:t>
      </w:r>
      <w:r w:rsidR="002D1BF8">
        <w:t>ých</w:t>
      </w:r>
      <w:r w:rsidR="00332D0A">
        <w:t xml:space="preserve"> vyhláš</w:t>
      </w:r>
      <w:r w:rsidR="002D1BF8">
        <w:t>e</w:t>
      </w:r>
      <w:r w:rsidR="00332D0A">
        <w:t xml:space="preserve">k </w:t>
      </w:r>
      <w:r w:rsidR="00496B3B">
        <w:t>č. 499/2006 Sb.</w:t>
      </w:r>
      <w:r w:rsidR="002D1BF8">
        <w:t xml:space="preserve"> a 146/2008 Sb.</w:t>
      </w:r>
      <w:r w:rsidR="00496B3B">
        <w:t xml:space="preserve">), </w:t>
      </w:r>
      <w:r w:rsidR="00A92B8C">
        <w:t>které budou pod svým číslem Objektu umístěny do</w:t>
      </w:r>
      <w:r w:rsidR="00496B3B">
        <w:t> </w:t>
      </w:r>
      <w:r w:rsidR="00A92B8C">
        <w:t>samostatných složek (viz 4.3.</w:t>
      </w:r>
      <w:r w:rsidR="00520739">
        <w:t>3</w:t>
      </w:r>
      <w:r w:rsidR="00A92B8C">
        <w:t>) a v</w:t>
      </w:r>
      <w:r w:rsidR="00FC03E9">
        <w:t> </w:t>
      </w:r>
      <w:r w:rsidR="00A92B8C">
        <w:t>nich dále členěny takto</w:t>
      </w:r>
      <w:r w:rsidR="00FC03E9">
        <w:t>:</w:t>
      </w:r>
    </w:p>
    <w:p w14:paraId="4C5E8345" w14:textId="77777777" w:rsidR="00A523D6" w:rsidRPr="002D1BF8" w:rsidRDefault="00A523D6" w:rsidP="002D1BF8">
      <w:pPr>
        <w:pStyle w:val="Text2-1"/>
        <w:numPr>
          <w:ilvl w:val="0"/>
          <w:numId w:val="0"/>
        </w:numPr>
        <w:spacing w:before="0" w:after="0"/>
        <w:ind w:left="1418"/>
        <w:rPr>
          <w:b/>
          <w:bCs/>
          <w:w w:val="85"/>
        </w:rPr>
      </w:pPr>
      <w:r w:rsidRPr="002D1BF8">
        <w:rPr>
          <w:b/>
          <w:bCs/>
          <w:w w:val="85"/>
        </w:rPr>
        <w:t>SO</w:t>
      </w:r>
      <w:r w:rsidRPr="00AA6A11">
        <w:rPr>
          <w:b/>
          <w:bCs/>
          <w:w w:val="85"/>
        </w:rPr>
        <w:t>##7###</w:t>
      </w:r>
      <w:r w:rsidRPr="002D1BF8">
        <w:rPr>
          <w:b/>
          <w:w w:val="85"/>
        </w:rPr>
        <w:t>_</w:t>
      </w:r>
      <w:r w:rsidRPr="002D1BF8">
        <w:rPr>
          <w:b/>
          <w:bCs/>
          <w:w w:val="85"/>
        </w:rPr>
        <w:t>D221X_Pozemní stavební objekty</w:t>
      </w:r>
    </w:p>
    <w:p w14:paraId="60DEB9E4" w14:textId="77777777" w:rsidR="00A523D6" w:rsidRPr="00BF27CB" w:rsidRDefault="00A523D6" w:rsidP="002D1BF8">
      <w:pPr>
        <w:pStyle w:val="Text2-1"/>
        <w:numPr>
          <w:ilvl w:val="0"/>
          <w:numId w:val="0"/>
        </w:numPr>
        <w:spacing w:after="0"/>
        <w:ind w:left="1418"/>
      </w:pPr>
      <w:r w:rsidRPr="00BF27CB">
        <w:t>Technické zařízení budov (bude podrobněji členěno):</w:t>
      </w:r>
    </w:p>
    <w:p w14:paraId="5B8E5923" w14:textId="77777777" w:rsidR="00A523D6" w:rsidRPr="002D1BF8" w:rsidRDefault="00A523D6" w:rsidP="002D1BF8">
      <w:pPr>
        <w:pStyle w:val="Text2-1"/>
        <w:numPr>
          <w:ilvl w:val="0"/>
          <w:numId w:val="0"/>
        </w:numPr>
        <w:spacing w:before="0" w:after="0"/>
        <w:ind w:left="1418"/>
        <w:rPr>
          <w:b/>
          <w:bCs/>
          <w:w w:val="85"/>
        </w:rPr>
      </w:pPr>
      <w:r w:rsidRPr="002D1BF8">
        <w:rPr>
          <w:b/>
          <w:bCs/>
          <w:w w:val="85"/>
        </w:rPr>
        <w:t>SO</w:t>
      </w:r>
      <w:r w:rsidRPr="00AA6A11">
        <w:rPr>
          <w:b/>
          <w:bCs/>
          <w:w w:val="85"/>
        </w:rPr>
        <w:t>##7###</w:t>
      </w:r>
      <w:r w:rsidRPr="002D1BF8">
        <w:rPr>
          <w:b/>
          <w:w w:val="85"/>
        </w:rPr>
        <w:t>_</w:t>
      </w:r>
      <w:r w:rsidRPr="002D1BF8">
        <w:rPr>
          <w:b/>
          <w:bCs/>
          <w:w w:val="85"/>
        </w:rPr>
        <w:t>D221X_TZB_Vzduchotechnika</w:t>
      </w:r>
    </w:p>
    <w:p w14:paraId="7EFE7079" w14:textId="77777777" w:rsidR="00A523D6" w:rsidRPr="002D1BF8" w:rsidRDefault="00A523D6" w:rsidP="002D1BF8">
      <w:pPr>
        <w:pStyle w:val="Text2-1"/>
        <w:numPr>
          <w:ilvl w:val="0"/>
          <w:numId w:val="0"/>
        </w:numPr>
        <w:spacing w:before="0" w:after="0"/>
        <w:ind w:left="1418"/>
        <w:rPr>
          <w:b/>
          <w:bCs/>
          <w:w w:val="85"/>
        </w:rPr>
      </w:pPr>
      <w:r w:rsidRPr="002D1BF8">
        <w:rPr>
          <w:b/>
          <w:bCs/>
          <w:w w:val="85"/>
        </w:rPr>
        <w:t>SO</w:t>
      </w:r>
      <w:r w:rsidRPr="00AA6A11">
        <w:rPr>
          <w:b/>
          <w:bCs/>
          <w:w w:val="85"/>
        </w:rPr>
        <w:t>##7###</w:t>
      </w:r>
      <w:r w:rsidRPr="002D1BF8">
        <w:rPr>
          <w:b/>
          <w:w w:val="85"/>
        </w:rPr>
        <w:t>_</w:t>
      </w:r>
      <w:r w:rsidRPr="002D1BF8">
        <w:rPr>
          <w:b/>
          <w:bCs/>
          <w:w w:val="85"/>
        </w:rPr>
        <w:t>D221X_TZB_Ústřední topení a chlazení</w:t>
      </w:r>
    </w:p>
    <w:p w14:paraId="022DCD38" w14:textId="77777777" w:rsidR="00A523D6" w:rsidRPr="002D1BF8" w:rsidRDefault="00A523D6" w:rsidP="002D1BF8">
      <w:pPr>
        <w:pStyle w:val="Text2-1"/>
        <w:numPr>
          <w:ilvl w:val="0"/>
          <w:numId w:val="0"/>
        </w:numPr>
        <w:spacing w:before="0" w:after="0"/>
        <w:ind w:left="1418"/>
        <w:rPr>
          <w:b/>
          <w:bCs/>
          <w:w w:val="85"/>
        </w:rPr>
      </w:pPr>
      <w:r w:rsidRPr="002D1BF8">
        <w:rPr>
          <w:b/>
          <w:bCs/>
          <w:w w:val="85"/>
        </w:rPr>
        <w:t>SO</w:t>
      </w:r>
      <w:r w:rsidRPr="00AA6A11">
        <w:rPr>
          <w:b/>
          <w:bCs/>
          <w:w w:val="85"/>
        </w:rPr>
        <w:t>##7###</w:t>
      </w:r>
      <w:r w:rsidRPr="002D1BF8">
        <w:rPr>
          <w:b/>
          <w:w w:val="85"/>
        </w:rPr>
        <w:t>_</w:t>
      </w:r>
      <w:r w:rsidRPr="002D1BF8">
        <w:rPr>
          <w:b/>
          <w:bCs/>
          <w:w w:val="85"/>
        </w:rPr>
        <w:t>D221X_TZB_Společný model částí vodovod a kanalizace</w:t>
      </w:r>
    </w:p>
    <w:p w14:paraId="3226892E" w14:textId="77777777" w:rsidR="00A523D6" w:rsidRPr="002D1BF8" w:rsidRDefault="00A523D6" w:rsidP="002D1BF8">
      <w:pPr>
        <w:pStyle w:val="Text2-1"/>
        <w:numPr>
          <w:ilvl w:val="0"/>
          <w:numId w:val="0"/>
        </w:numPr>
        <w:spacing w:before="0" w:after="0"/>
        <w:ind w:left="1418"/>
        <w:rPr>
          <w:b/>
          <w:bCs/>
          <w:w w:val="85"/>
        </w:rPr>
      </w:pPr>
      <w:r w:rsidRPr="002D1BF8">
        <w:rPr>
          <w:b/>
          <w:bCs/>
          <w:w w:val="85"/>
        </w:rPr>
        <w:t>SO</w:t>
      </w:r>
      <w:r w:rsidRPr="00AA6A11">
        <w:rPr>
          <w:b/>
          <w:bCs/>
          <w:w w:val="85"/>
        </w:rPr>
        <w:t>##7###</w:t>
      </w:r>
      <w:r w:rsidRPr="002D1BF8">
        <w:rPr>
          <w:b/>
          <w:w w:val="85"/>
        </w:rPr>
        <w:t>_</w:t>
      </w:r>
      <w:r w:rsidRPr="002D1BF8">
        <w:rPr>
          <w:b/>
          <w:bCs/>
          <w:w w:val="85"/>
        </w:rPr>
        <w:t>D221X_TZB_Elektroinstalace – silnoproud</w:t>
      </w:r>
    </w:p>
    <w:p w14:paraId="0B696728" w14:textId="77777777" w:rsidR="00A523D6" w:rsidRPr="002D1BF8" w:rsidRDefault="00A523D6" w:rsidP="002D1BF8">
      <w:pPr>
        <w:pStyle w:val="Text2-1"/>
        <w:numPr>
          <w:ilvl w:val="0"/>
          <w:numId w:val="0"/>
        </w:numPr>
        <w:spacing w:before="0" w:after="0"/>
        <w:ind w:left="1418"/>
        <w:rPr>
          <w:b/>
          <w:bCs/>
          <w:w w:val="85"/>
        </w:rPr>
      </w:pPr>
      <w:r w:rsidRPr="002D1BF8">
        <w:rPr>
          <w:b/>
          <w:bCs/>
          <w:w w:val="85"/>
        </w:rPr>
        <w:t>SO</w:t>
      </w:r>
      <w:r w:rsidRPr="00AA6A11">
        <w:rPr>
          <w:b/>
          <w:bCs/>
          <w:w w:val="85"/>
        </w:rPr>
        <w:t>##7###</w:t>
      </w:r>
      <w:r w:rsidRPr="002D1BF8">
        <w:rPr>
          <w:b/>
          <w:w w:val="85"/>
        </w:rPr>
        <w:t>_</w:t>
      </w:r>
      <w:r w:rsidRPr="002D1BF8">
        <w:rPr>
          <w:b/>
          <w:bCs/>
          <w:w w:val="85"/>
        </w:rPr>
        <w:t>D221X_TZB_Elektroinstalace – slaboproud</w:t>
      </w:r>
    </w:p>
    <w:p w14:paraId="65A731E9" w14:textId="77777777" w:rsidR="00A523D6" w:rsidRPr="002D1BF8" w:rsidRDefault="00A523D6" w:rsidP="002D1BF8">
      <w:pPr>
        <w:pStyle w:val="Text2-1"/>
        <w:numPr>
          <w:ilvl w:val="0"/>
          <w:numId w:val="0"/>
        </w:numPr>
        <w:spacing w:before="0" w:after="0"/>
        <w:ind w:left="1418"/>
        <w:rPr>
          <w:b/>
          <w:bCs/>
          <w:w w:val="85"/>
        </w:rPr>
      </w:pPr>
      <w:r w:rsidRPr="002D1BF8">
        <w:rPr>
          <w:b/>
          <w:bCs/>
          <w:w w:val="85"/>
        </w:rPr>
        <w:t>SO</w:t>
      </w:r>
      <w:r w:rsidRPr="00AA6A11">
        <w:rPr>
          <w:b/>
          <w:bCs/>
          <w:w w:val="85"/>
        </w:rPr>
        <w:t>##7###</w:t>
      </w:r>
      <w:r w:rsidRPr="002D1BF8">
        <w:rPr>
          <w:b/>
          <w:w w:val="85"/>
        </w:rPr>
        <w:t>_</w:t>
      </w:r>
      <w:r w:rsidRPr="002D1BF8">
        <w:rPr>
          <w:b/>
          <w:bCs/>
          <w:w w:val="85"/>
        </w:rPr>
        <w:t>D221X_TZB_Informační systém</w:t>
      </w:r>
    </w:p>
    <w:p w14:paraId="5A32A351" w14:textId="77777777" w:rsidR="00A523D6" w:rsidRPr="002D1BF8" w:rsidRDefault="00A523D6" w:rsidP="002D1BF8">
      <w:pPr>
        <w:pStyle w:val="Text2-1"/>
        <w:numPr>
          <w:ilvl w:val="0"/>
          <w:numId w:val="0"/>
        </w:numPr>
        <w:spacing w:before="0" w:after="0"/>
        <w:ind w:left="1418"/>
        <w:rPr>
          <w:b/>
          <w:bCs/>
          <w:w w:val="85"/>
        </w:rPr>
      </w:pPr>
      <w:r w:rsidRPr="002D1BF8">
        <w:rPr>
          <w:b/>
          <w:bCs/>
          <w:w w:val="85"/>
        </w:rPr>
        <w:t>SO</w:t>
      </w:r>
      <w:r w:rsidRPr="002D1BF8">
        <w:rPr>
          <w:b/>
          <w:bCs/>
          <w:w w:val="85"/>
          <w:lang w:val="en-US"/>
        </w:rPr>
        <w:t>##7###</w:t>
      </w:r>
      <w:r w:rsidRPr="002D1BF8">
        <w:rPr>
          <w:b/>
          <w:w w:val="85"/>
        </w:rPr>
        <w:t>_</w:t>
      </w:r>
      <w:r w:rsidRPr="002D1BF8">
        <w:rPr>
          <w:b/>
          <w:bCs/>
          <w:w w:val="85"/>
        </w:rPr>
        <w:t>D221X_TZB_Plynovod</w:t>
      </w:r>
    </w:p>
    <w:p w14:paraId="63B034F0" w14:textId="77777777" w:rsidR="00A523D6" w:rsidRPr="002D1BF8" w:rsidRDefault="00A523D6" w:rsidP="002D1BF8">
      <w:pPr>
        <w:pStyle w:val="Text2-1"/>
        <w:numPr>
          <w:ilvl w:val="0"/>
          <w:numId w:val="0"/>
        </w:numPr>
        <w:spacing w:before="0" w:after="0"/>
        <w:ind w:left="1418"/>
        <w:rPr>
          <w:b/>
          <w:bCs/>
          <w:w w:val="85"/>
        </w:rPr>
      </w:pPr>
      <w:r w:rsidRPr="002D1BF8">
        <w:rPr>
          <w:b/>
          <w:bCs/>
          <w:w w:val="85"/>
        </w:rPr>
        <w:t>SO</w:t>
      </w:r>
      <w:r w:rsidRPr="002D1BF8">
        <w:rPr>
          <w:b/>
          <w:bCs/>
          <w:w w:val="85"/>
          <w:lang w:val="en-US"/>
        </w:rPr>
        <w:t>##7###</w:t>
      </w:r>
      <w:r w:rsidRPr="002D1BF8">
        <w:rPr>
          <w:b/>
          <w:w w:val="85"/>
        </w:rPr>
        <w:t>_</w:t>
      </w:r>
      <w:r w:rsidRPr="002D1BF8">
        <w:rPr>
          <w:b/>
          <w:bCs/>
          <w:w w:val="85"/>
        </w:rPr>
        <w:t>D221X_TZB_Systémy měření a regulace</w:t>
      </w:r>
    </w:p>
    <w:p w14:paraId="79EBC535" w14:textId="77777777" w:rsidR="00A523D6" w:rsidRPr="002D1BF8" w:rsidRDefault="00A523D6" w:rsidP="002D1BF8">
      <w:pPr>
        <w:pStyle w:val="Text2-1"/>
        <w:numPr>
          <w:ilvl w:val="0"/>
          <w:numId w:val="0"/>
        </w:numPr>
        <w:spacing w:before="0" w:after="0"/>
        <w:ind w:left="1418"/>
        <w:rPr>
          <w:b/>
          <w:bCs/>
          <w:w w:val="85"/>
        </w:rPr>
      </w:pPr>
      <w:r w:rsidRPr="002D1BF8">
        <w:rPr>
          <w:b/>
          <w:bCs/>
          <w:w w:val="85"/>
        </w:rPr>
        <w:t>SO</w:t>
      </w:r>
      <w:r w:rsidRPr="00AA6A11">
        <w:rPr>
          <w:b/>
          <w:bCs/>
          <w:w w:val="85"/>
        </w:rPr>
        <w:t>##7###</w:t>
      </w:r>
      <w:r w:rsidRPr="002D1BF8">
        <w:rPr>
          <w:b/>
          <w:w w:val="85"/>
        </w:rPr>
        <w:t>_</w:t>
      </w:r>
      <w:r w:rsidRPr="002D1BF8">
        <w:rPr>
          <w:b/>
          <w:bCs/>
          <w:w w:val="85"/>
        </w:rPr>
        <w:t>D221X_TZB_Zařízení pro odvod tepla a kouře</w:t>
      </w:r>
    </w:p>
    <w:p w14:paraId="64F98347" w14:textId="126BADE7" w:rsidR="00716A0D" w:rsidRPr="002D1BF8" w:rsidRDefault="00A523D6" w:rsidP="002D1BF8">
      <w:pPr>
        <w:pStyle w:val="Text2-1"/>
        <w:numPr>
          <w:ilvl w:val="0"/>
          <w:numId w:val="0"/>
        </w:numPr>
        <w:spacing w:before="0" w:after="0"/>
        <w:ind w:left="1418"/>
        <w:rPr>
          <w:b/>
          <w:bCs/>
          <w:w w:val="85"/>
        </w:rPr>
      </w:pPr>
      <w:r w:rsidRPr="002D1BF8">
        <w:rPr>
          <w:b/>
          <w:bCs/>
          <w:w w:val="85"/>
        </w:rPr>
        <w:t>SO</w:t>
      </w:r>
      <w:r w:rsidRPr="00AA6A11">
        <w:rPr>
          <w:b/>
          <w:bCs/>
          <w:w w:val="85"/>
        </w:rPr>
        <w:t>##7###</w:t>
      </w:r>
      <w:r w:rsidRPr="002D1BF8">
        <w:rPr>
          <w:b/>
          <w:w w:val="85"/>
        </w:rPr>
        <w:t>_</w:t>
      </w:r>
      <w:r w:rsidRPr="002D1BF8">
        <w:rPr>
          <w:b/>
          <w:bCs/>
          <w:w w:val="85"/>
        </w:rPr>
        <w:t>D221X_TZB_Samočinné hasicí zařízení</w:t>
      </w:r>
    </w:p>
    <w:p w14:paraId="47FB1FAE" w14:textId="77777777" w:rsidR="00716A0D" w:rsidRDefault="00716A0D">
      <w:pPr>
        <w:rPr>
          <w:b/>
          <w:bCs/>
        </w:rPr>
      </w:pPr>
      <w:r>
        <w:rPr>
          <w:b/>
          <w:bCs/>
        </w:rPr>
        <w:br w:type="page"/>
      </w:r>
    </w:p>
    <w:p w14:paraId="55FDE163" w14:textId="4C51E24C" w:rsidR="00F536BC" w:rsidRPr="00F536BC" w:rsidRDefault="00D40E02" w:rsidP="00F536BC">
      <w:pPr>
        <w:pStyle w:val="Nadpis2-1"/>
        <w:rPr>
          <w:w w:val="95"/>
        </w:rPr>
      </w:pPr>
      <w:bookmarkStart w:id="55" w:name="_Toc126673189"/>
      <w:bookmarkStart w:id="56" w:name="_Toc180428369"/>
      <w:bookmarkEnd w:id="53"/>
      <w:r>
        <w:rPr>
          <w:w w:val="95"/>
        </w:rPr>
        <w:lastRenderedPageBreak/>
        <w:t>P</w:t>
      </w:r>
      <w:r w:rsidR="00F536BC" w:rsidRPr="00F536BC">
        <w:rPr>
          <w:w w:val="95"/>
        </w:rPr>
        <w:t xml:space="preserve">ožadavky na </w:t>
      </w:r>
      <w:r w:rsidR="00AF24F5">
        <w:rPr>
          <w:w w:val="95"/>
        </w:rPr>
        <w:t>s</w:t>
      </w:r>
      <w:r w:rsidR="00F536BC" w:rsidRPr="00F536BC">
        <w:rPr>
          <w:w w:val="95"/>
        </w:rPr>
        <w:t>oftware, datové formáty</w:t>
      </w:r>
      <w:bookmarkEnd w:id="55"/>
      <w:r w:rsidR="00F536BC" w:rsidRPr="00F536BC">
        <w:rPr>
          <w:w w:val="95"/>
        </w:rPr>
        <w:t xml:space="preserve"> a strukturu dat</w:t>
      </w:r>
      <w:bookmarkEnd w:id="56"/>
    </w:p>
    <w:p w14:paraId="07BC7BB8" w14:textId="77777777" w:rsidR="00F536BC" w:rsidRDefault="00F536BC" w:rsidP="00FE7ACA">
      <w:pPr>
        <w:pStyle w:val="Nadpis2-2"/>
      </w:pPr>
      <w:bookmarkStart w:id="57" w:name="_Toc116892188"/>
      <w:bookmarkStart w:id="58" w:name="_Toc126673190"/>
      <w:bookmarkStart w:id="59" w:name="_Toc180428370"/>
      <w:r w:rsidRPr="006B5754">
        <w:t>Datové formáty DiMS</w:t>
      </w:r>
      <w:bookmarkEnd w:id="57"/>
      <w:bookmarkEnd w:id="58"/>
      <w:bookmarkEnd w:id="59"/>
    </w:p>
    <w:p w14:paraId="718860DB" w14:textId="067E792B" w:rsidR="00F536BC" w:rsidRDefault="00F536BC">
      <w:pPr>
        <w:pStyle w:val="Text2-1"/>
        <w:tabs>
          <w:tab w:val="clear" w:pos="737"/>
        </w:tabs>
        <w:spacing w:after="0"/>
        <w:ind w:left="709"/>
      </w:pPr>
      <w:r w:rsidRPr="006B5754">
        <w:t>V </w:t>
      </w:r>
      <w:r w:rsidR="0047590A">
        <w:t>příloze</w:t>
      </w:r>
      <w:r w:rsidRPr="006B5754">
        <w:t xml:space="preserve"> BEP</w:t>
      </w:r>
      <w:r w:rsidR="0047590A">
        <w:t xml:space="preserve"> č. 2</w:t>
      </w:r>
      <w:r w:rsidRPr="006B5754">
        <w:t xml:space="preserve"> </w:t>
      </w:r>
      <w:r w:rsidR="0052389C" w:rsidRPr="00760B09">
        <w:rPr>
          <w:i/>
          <w:iCs/>
        </w:rPr>
        <w:t>Struktura DiMS a odpovědné osoby</w:t>
      </w:r>
      <w:r w:rsidR="0052389C">
        <w:t xml:space="preserve"> </w:t>
      </w:r>
      <w:r w:rsidRPr="006B5754">
        <w:t xml:space="preserve">bude uveden přehledný seznam všech jednotlivých dílčích DiMS s rozepsanými </w:t>
      </w:r>
      <w:r>
        <w:t xml:space="preserve">stavebními objekty a jejich </w:t>
      </w:r>
      <w:r w:rsidRPr="006B5754">
        <w:t>profesními celky v dílčím DiMS obsaženými.</w:t>
      </w:r>
      <w:r w:rsidR="00760B09">
        <w:t xml:space="preserve"> </w:t>
      </w:r>
      <w:r w:rsidRPr="006B5754">
        <w:t>U každého profesního celku budou uvedeny celé názvy a čísla verzí softwarových nástrojů a doplňků použitých k tvorbě dané profesní části.</w:t>
      </w:r>
    </w:p>
    <w:p w14:paraId="17F8A3FA" w14:textId="77777777" w:rsidR="00F536BC" w:rsidRDefault="00F536BC" w:rsidP="005138DB">
      <w:pPr>
        <w:pStyle w:val="Text2-1"/>
        <w:tabs>
          <w:tab w:val="clear" w:pos="737"/>
          <w:tab w:val="left" w:pos="709"/>
        </w:tabs>
        <w:spacing w:after="0"/>
        <w:ind w:left="709"/>
      </w:pPr>
      <w:r w:rsidRPr="006B5754">
        <w:t>Uveden bude také výstupní nativní formát a výměnný formát. Pokud použitý software nepracuje v nativním či výměnném formátu s jediným souborem, bude u příslušného formátu uvedeno podle typu software „databáze“</w:t>
      </w:r>
      <w:r>
        <w:t xml:space="preserve"> nebo „archiv“.</w:t>
      </w:r>
    </w:p>
    <w:p w14:paraId="38B76F62" w14:textId="4CD409D8" w:rsidR="00F536BC" w:rsidRDefault="00F536BC" w:rsidP="005138DB">
      <w:pPr>
        <w:pStyle w:val="Text2-1"/>
        <w:tabs>
          <w:tab w:val="clear" w:pos="737"/>
          <w:tab w:val="left" w:pos="709"/>
        </w:tabs>
        <w:spacing w:after="0"/>
        <w:ind w:left="709"/>
      </w:pPr>
      <w:r w:rsidRPr="006B5754">
        <w:t xml:space="preserve">U každého profesního celku bude uveden Specialista zodpovědný za tvorbu dané části modelu a Odpovědný projektant s profesní autorizací garantující obsahovou správnost (viz </w:t>
      </w:r>
      <w:r w:rsidR="00E43E04">
        <w:t xml:space="preserve">kap. </w:t>
      </w:r>
      <w:r w:rsidR="005E689A">
        <w:t>2</w:t>
      </w:r>
      <w:r w:rsidR="00644423">
        <w:t>.2</w:t>
      </w:r>
      <w:r w:rsidR="005E689A">
        <w:t xml:space="preserve"> </w:t>
      </w:r>
      <w:r w:rsidRPr="006B5754">
        <w:t xml:space="preserve">Definice činností odpovědných osob </w:t>
      </w:r>
      <w:r w:rsidR="00652062">
        <w:t>Dodavatel</w:t>
      </w:r>
      <w:r w:rsidRPr="006B5754">
        <w:t xml:space="preserve">e). U těchto osob bude uvedeno jejich celé jméno, telefonní </w:t>
      </w:r>
      <w:r>
        <w:t xml:space="preserve">číslo </w:t>
      </w:r>
      <w:r w:rsidRPr="006B5754">
        <w:t>a e-mailový kontakt.</w:t>
      </w:r>
    </w:p>
    <w:p w14:paraId="7038D9F7" w14:textId="1F28C606" w:rsidR="00F536BC" w:rsidRDefault="00652062" w:rsidP="005138DB">
      <w:pPr>
        <w:pStyle w:val="Text2-1"/>
        <w:tabs>
          <w:tab w:val="clear" w:pos="737"/>
          <w:tab w:val="left" w:pos="709"/>
        </w:tabs>
        <w:spacing w:after="0"/>
        <w:ind w:left="709"/>
      </w:pPr>
      <w:r>
        <w:t>Dodavatel</w:t>
      </w:r>
      <w:r w:rsidR="00F536BC" w:rsidRPr="006B5754">
        <w:t xml:space="preserve"> předá Objednateli DiMS ve formátech:</w:t>
      </w:r>
    </w:p>
    <w:p w14:paraId="47EDCF2A" w14:textId="77777777" w:rsidR="006646BF" w:rsidRDefault="00F536BC" w:rsidP="00A4115A">
      <w:pPr>
        <w:pStyle w:val="Text2-2"/>
        <w:numPr>
          <w:ilvl w:val="3"/>
          <w:numId w:val="16"/>
        </w:numPr>
        <w:spacing w:before="0" w:after="60"/>
        <w:ind w:hanging="246"/>
      </w:pPr>
      <w:r w:rsidRPr="006B5754">
        <w:t>výměnný formát IFC (po vzájemné dohodě případně IFCZIP, IFCXML, SAF, atd.);</w:t>
      </w:r>
    </w:p>
    <w:p w14:paraId="5BFF4B96" w14:textId="77777777" w:rsidR="006646BF" w:rsidRDefault="00F536BC" w:rsidP="00A4115A">
      <w:pPr>
        <w:pStyle w:val="Text2-2"/>
        <w:numPr>
          <w:ilvl w:val="3"/>
          <w:numId w:val="16"/>
        </w:numPr>
        <w:spacing w:before="0" w:after="60"/>
        <w:ind w:hanging="246"/>
      </w:pPr>
      <w:r w:rsidRPr="006B5754">
        <w:t xml:space="preserve">nativní formát (DWG, DGN, RVT, PLN, </w:t>
      </w:r>
      <w:r>
        <w:t xml:space="preserve">PLA, </w:t>
      </w:r>
      <w:r w:rsidRPr="006B5754">
        <w:t>databáze, a</w:t>
      </w:r>
      <w:r>
        <w:t>rchiv</w:t>
      </w:r>
      <w:r w:rsidRPr="006B5754">
        <w:t xml:space="preserve"> ZIP, atd.);</w:t>
      </w:r>
    </w:p>
    <w:p w14:paraId="03D15AFE" w14:textId="6C1425E9" w:rsidR="00F536BC" w:rsidRDefault="00F536BC" w:rsidP="00A4115A">
      <w:pPr>
        <w:pStyle w:val="Text2-2"/>
        <w:numPr>
          <w:ilvl w:val="3"/>
          <w:numId w:val="16"/>
        </w:numPr>
        <w:spacing w:before="0" w:after="60"/>
        <w:ind w:hanging="246"/>
      </w:pPr>
      <w:r w:rsidRPr="006B5754">
        <w:t xml:space="preserve">nativní formát </w:t>
      </w:r>
      <w:r>
        <w:t xml:space="preserve">určený </w:t>
      </w:r>
      <w:r w:rsidRPr="006B5754">
        <w:t>k prohlížení (NWD</w:t>
      </w:r>
      <w:r>
        <w:t>,</w:t>
      </w:r>
      <w:r w:rsidRPr="006B5754">
        <w:t xml:space="preserve"> IDGN, DWF, BIMX, atd.) – volitelné.</w:t>
      </w:r>
    </w:p>
    <w:p w14:paraId="119C64AB" w14:textId="77777777" w:rsidR="00F536BC" w:rsidRPr="006B5754" w:rsidRDefault="00F536BC" w:rsidP="00FE7ACA">
      <w:pPr>
        <w:pStyle w:val="Nadpis2-2"/>
      </w:pPr>
      <w:bookmarkStart w:id="60" w:name="_Toc116892189"/>
      <w:bookmarkStart w:id="61" w:name="_Toc126673191"/>
      <w:bookmarkStart w:id="62" w:name="_Toc180428371"/>
      <w:r w:rsidRPr="006B5754">
        <w:t>Softwarové nástroj</w:t>
      </w:r>
      <w:bookmarkEnd w:id="60"/>
      <w:bookmarkEnd w:id="61"/>
      <w:r w:rsidRPr="006B5754">
        <w:t>e</w:t>
      </w:r>
      <w:bookmarkEnd w:id="62"/>
    </w:p>
    <w:p w14:paraId="7C7BA9DE" w14:textId="40233C83" w:rsidR="00056B08" w:rsidRDefault="00056B08" w:rsidP="005138DB">
      <w:pPr>
        <w:pStyle w:val="Text2-1"/>
        <w:tabs>
          <w:tab w:val="clear" w:pos="737"/>
          <w:tab w:val="left" w:pos="709"/>
        </w:tabs>
        <w:spacing w:after="0"/>
        <w:ind w:left="709"/>
      </w:pPr>
      <w:bookmarkStart w:id="63" w:name="_Toc116892190"/>
      <w:bookmarkStart w:id="64" w:name="_Toc126673192"/>
      <w:r w:rsidRPr="006B5754">
        <w:t xml:space="preserve">Při využívání SW nástrojů bude </w:t>
      </w:r>
      <w:r w:rsidR="00652062">
        <w:t>Dodavatel</w:t>
      </w:r>
      <w:r w:rsidRPr="006B5754">
        <w:t xml:space="preserve"> respektovat Cíle BIM projektu, které jsou detailně specifikov</w:t>
      </w:r>
      <w:r>
        <w:t>á</w:t>
      </w:r>
      <w:r w:rsidRPr="006B5754">
        <w:t>n</w:t>
      </w:r>
      <w:r>
        <w:t>y</w:t>
      </w:r>
      <w:r w:rsidRPr="006B5754">
        <w:t xml:space="preserve"> v</w:t>
      </w:r>
      <w:r>
        <w:t> samostatné kapitole</w:t>
      </w:r>
      <w:r w:rsidRPr="006B5754">
        <w:t>.</w:t>
      </w:r>
    </w:p>
    <w:p w14:paraId="1718F012" w14:textId="77777777" w:rsidR="00140C07" w:rsidRDefault="00140C07" w:rsidP="00140C07">
      <w:pPr>
        <w:pStyle w:val="Text2-1"/>
        <w:tabs>
          <w:tab w:val="clear" w:pos="737"/>
          <w:tab w:val="left" w:pos="709"/>
        </w:tabs>
        <w:spacing w:after="0"/>
        <w:ind w:left="709"/>
      </w:pPr>
      <w:r>
        <w:t xml:space="preserve">Jednotlivé </w:t>
      </w:r>
      <w:r w:rsidRPr="006B5754">
        <w:t xml:space="preserve">SW nástroje musí být mezi sebou kompatibilní v rámci dodržení základních požadavků na CDE – komunikace pomocí výměnných formátů ve sdíleném prostředí. </w:t>
      </w:r>
    </w:p>
    <w:p w14:paraId="4773BB5C" w14:textId="77777777" w:rsidR="00F536BC" w:rsidRPr="006B5754" w:rsidRDefault="00F536BC" w:rsidP="00FE7ACA">
      <w:pPr>
        <w:pStyle w:val="Nadpis2-2"/>
      </w:pPr>
      <w:bookmarkStart w:id="65" w:name="_Toc180428372"/>
      <w:r w:rsidRPr="006B5754">
        <w:t>S</w:t>
      </w:r>
      <w:bookmarkEnd w:id="63"/>
      <w:bookmarkEnd w:id="64"/>
      <w:r w:rsidRPr="006B5754">
        <w:t xml:space="preserve">truktura </w:t>
      </w:r>
      <w:r>
        <w:t>negrafických informací elementů DiMS</w:t>
      </w:r>
      <w:bookmarkEnd w:id="65"/>
    </w:p>
    <w:p w14:paraId="511234C6" w14:textId="1E4ADAE4" w:rsidR="008D0BCF" w:rsidRDefault="7D773A1D" w:rsidP="008D0BCF">
      <w:pPr>
        <w:pStyle w:val="Text2-1"/>
        <w:tabs>
          <w:tab w:val="clear" w:pos="737"/>
          <w:tab w:val="left" w:pos="709"/>
        </w:tabs>
        <w:spacing w:after="0"/>
        <w:ind w:left="709"/>
      </w:pPr>
      <w:r>
        <w:t>Negrafické informace požadované předloženými datovými standardy budou strukturovány v podobě tzv. vlastností</w:t>
      </w:r>
      <w:r w:rsidR="084C0F3F">
        <w:t xml:space="preserve"> (SŽ vlastnosti)</w:t>
      </w:r>
      <w:r>
        <w:t>, které budou u všech elementů zařazeny do skupin vlastností</w:t>
      </w:r>
      <w:r w:rsidR="084C0F3F">
        <w:t xml:space="preserve"> </w:t>
      </w:r>
      <w:r>
        <w:t xml:space="preserve">dle </w:t>
      </w:r>
      <w:r w:rsidR="4A3F5BAA">
        <w:t>5</w:t>
      </w:r>
      <w:r>
        <w:t xml:space="preserve">.4 a </w:t>
      </w:r>
      <w:r w:rsidR="4A3F5BAA">
        <w:t>5</w:t>
      </w:r>
      <w:r>
        <w:t xml:space="preserve">.5. Všechny SŽ vlastnosti budou </w:t>
      </w:r>
      <w:r w:rsidR="3AD088A8">
        <w:t>v</w:t>
      </w:r>
      <w:r w:rsidR="12E86550">
        <w:t xml:space="preserve"> IFC souboru </w:t>
      </w:r>
      <w:r>
        <w:t xml:space="preserve">zařazeny do příslušných skupin </w:t>
      </w:r>
      <w:r w:rsidR="12E86550">
        <w:t xml:space="preserve">vlastností </w:t>
      </w:r>
      <w:r>
        <w:t>bez ohledu na to</w:t>
      </w:r>
      <w:r w:rsidR="084C0F3F">
        <w:t>, jak zvolený</w:t>
      </w:r>
      <w:r>
        <w:t xml:space="preserve"> software </w:t>
      </w:r>
      <w:r w:rsidR="3AD088A8">
        <w:t>pracuje s</w:t>
      </w:r>
      <w:r w:rsidR="12E86550">
        <w:t xml:space="preserve"> </w:t>
      </w:r>
      <w:r w:rsidR="3AD088A8">
        <w:t>vlastnostmi</w:t>
      </w:r>
      <w:r w:rsidR="12E86550">
        <w:t xml:space="preserve"> v nativním formátu</w:t>
      </w:r>
      <w:r>
        <w:t xml:space="preserve">. </w:t>
      </w:r>
      <w:r w:rsidR="62CB60A7">
        <w:t xml:space="preserve">Hodnoty SŽ vlastností je vhodné získávat automaticky mapováním z nativních vlastností (zejména rozměry či množstevní údaje). </w:t>
      </w:r>
      <w:r>
        <w:t>Nativní vlastnosti software či</w:t>
      </w:r>
      <w:r w:rsidR="12E86550">
        <w:t> </w:t>
      </w:r>
      <w:r>
        <w:t>vlastnosti standardu IFC mohou být</w:t>
      </w:r>
      <w:r w:rsidR="62CB60A7">
        <w:t xml:space="preserve"> v modelu</w:t>
      </w:r>
      <w:r>
        <w:t xml:space="preserve"> zachovány</w:t>
      </w:r>
      <w:r w:rsidR="62CB60A7">
        <w:t>.</w:t>
      </w:r>
    </w:p>
    <w:p w14:paraId="23781953" w14:textId="79D03DAE" w:rsidR="00F536BC" w:rsidRDefault="00F536BC" w:rsidP="005138DB">
      <w:pPr>
        <w:pStyle w:val="Text2-1"/>
        <w:tabs>
          <w:tab w:val="clear" w:pos="737"/>
          <w:tab w:val="left" w:pos="709"/>
        </w:tabs>
        <w:spacing w:after="0"/>
        <w:ind w:left="709"/>
      </w:pPr>
      <w:r>
        <w:t xml:space="preserve">Názvy typů elementů </w:t>
      </w:r>
      <w:r w:rsidR="007B6C2F">
        <w:t xml:space="preserve">budou </w:t>
      </w:r>
      <w:r w:rsidR="00FD24C5">
        <w:t>v českém jazyce</w:t>
      </w:r>
      <w:r w:rsidR="007B6C2F">
        <w:t xml:space="preserve">, </w:t>
      </w:r>
      <w:r w:rsidR="001F4444">
        <w:t>b</w:t>
      </w:r>
      <w:r w:rsidR="002A1731">
        <w:t>udou z</w:t>
      </w:r>
      <w:r>
        <w:t>ačínat velkým počátečním písmenem a obsahovat diakritiku</w:t>
      </w:r>
      <w:r w:rsidR="00A06989">
        <w:t>; v</w:t>
      </w:r>
      <w:r>
        <w:t>íceslovné názvy budou obsahovat znaky mezer</w:t>
      </w:r>
      <w:r w:rsidR="00493CC7">
        <w:t xml:space="preserve">. </w:t>
      </w:r>
      <w:r w:rsidR="00A06989">
        <w:t>Názvy b</w:t>
      </w:r>
      <w:r w:rsidR="00493CC7">
        <w:t xml:space="preserve">udou </w:t>
      </w:r>
      <w:r w:rsidR="00AD2DC9">
        <w:t>odpovídat p</w:t>
      </w:r>
      <w:r w:rsidR="00493CC7">
        <w:t>říslušném</w:t>
      </w:r>
      <w:r w:rsidR="00AD2DC9">
        <w:t>u</w:t>
      </w:r>
      <w:r w:rsidR="00493CC7">
        <w:t xml:space="preserve"> datovém standardu</w:t>
      </w:r>
      <w:r w:rsidR="00CF0CA8">
        <w:t>.</w:t>
      </w:r>
    </w:p>
    <w:p w14:paraId="3D026D2B" w14:textId="4BA9ADFB" w:rsidR="003D2DFD" w:rsidRDefault="002F3B75" w:rsidP="005138DB">
      <w:pPr>
        <w:pStyle w:val="Text2-1"/>
        <w:tabs>
          <w:tab w:val="clear" w:pos="737"/>
          <w:tab w:val="left" w:pos="709"/>
        </w:tabs>
        <w:spacing w:after="0"/>
        <w:ind w:left="709"/>
      </w:pPr>
      <w:r>
        <w:t>Názvy požadovaných vlastností</w:t>
      </w:r>
      <w:r w:rsidR="002A6228">
        <w:t xml:space="preserve"> </w:t>
      </w:r>
      <w:r w:rsidR="00C55655">
        <w:t xml:space="preserve">budou v českém jazyce, budou začínat velkým počátečním písmenem a obsahovat diakritiku; víceslovné názvy budou obsahovat znaky mezer. </w:t>
      </w:r>
      <w:r w:rsidR="00AD2DC9">
        <w:t xml:space="preserve">Názvy vlastností budou odpovídat příslušnému datovém standardu </w:t>
      </w:r>
      <w:r w:rsidR="001F4444">
        <w:t>(v</w:t>
      </w:r>
      <w:r w:rsidR="00A06989">
        <w:t> </w:t>
      </w:r>
      <w:r w:rsidR="001F4444">
        <w:t>datových standardech používat sloupce B).</w:t>
      </w:r>
      <w:r w:rsidR="00F92BBD">
        <w:t xml:space="preserve"> </w:t>
      </w:r>
      <w:r w:rsidR="00F75B0B">
        <w:t>Názvy vlastností a skupin vlastností budou rozšířeny o</w:t>
      </w:r>
      <w:r w:rsidR="0052024B">
        <w:t> </w:t>
      </w:r>
      <w:r w:rsidR="00F75B0B">
        <w:t>prefixy</w:t>
      </w:r>
      <w:r w:rsidR="00865D90">
        <w:t xml:space="preserve"> popsané </w:t>
      </w:r>
      <w:r w:rsidR="0052024B">
        <w:t>detailně v 5.5</w:t>
      </w:r>
      <w:r w:rsidR="00DA0060">
        <w:t>.7 a 5.5.8</w:t>
      </w:r>
      <w:r w:rsidR="0052024B">
        <w:t>.</w:t>
      </w:r>
    </w:p>
    <w:p w14:paraId="63CE54E8" w14:textId="6B08EA43" w:rsidR="002F3B75" w:rsidRDefault="003D2DFD" w:rsidP="005138DB">
      <w:pPr>
        <w:pStyle w:val="Text2-1"/>
        <w:tabs>
          <w:tab w:val="clear" w:pos="737"/>
          <w:tab w:val="left" w:pos="709"/>
        </w:tabs>
        <w:spacing w:after="0"/>
        <w:ind w:left="709"/>
      </w:pPr>
      <w:r>
        <w:t>Hodnoty požadovaných vlastností</w:t>
      </w:r>
      <w:r w:rsidR="008317E2">
        <w:t>, které budou vy</w:t>
      </w:r>
      <w:r w:rsidR="00F92BBD">
        <w:t>já</w:t>
      </w:r>
      <w:r w:rsidR="008317E2">
        <w:t xml:space="preserve">dřeny slovně, </w:t>
      </w:r>
      <w:r>
        <w:t>budou v českém jazyce, budou začínat velkým počátečním písmenem a </w:t>
      </w:r>
      <w:r w:rsidR="008317E2">
        <w:t xml:space="preserve">budou </w:t>
      </w:r>
      <w:r>
        <w:t>obsahovat diakritiku</w:t>
      </w:r>
      <w:r w:rsidR="008317E2">
        <w:t>.</w:t>
      </w:r>
    </w:p>
    <w:p w14:paraId="4E07C26D" w14:textId="77777777" w:rsidR="00EE62DF" w:rsidRDefault="00EE62DF" w:rsidP="00EE62DF">
      <w:pPr>
        <w:pStyle w:val="Text2-1"/>
        <w:tabs>
          <w:tab w:val="clear" w:pos="737"/>
          <w:tab w:val="left" w:pos="709"/>
        </w:tabs>
        <w:spacing w:after="0"/>
        <w:ind w:left="709"/>
      </w:pPr>
      <w:r>
        <w:t>Před názvy vlastností i skupin vlastností budou prefixy specifikované níže, oddělené podtržítkem. Prefixy umožňují v seznamu všech vlastností odlišit SŽ vlastnosti od nativních vlastností zvoleného software a vlastností IFC standardu, a také hromadně vybírat vlastnosti stejné kategorie a řadit je k sobě v různých seznamech a výkazech.</w:t>
      </w:r>
    </w:p>
    <w:p w14:paraId="04A79B4B" w14:textId="65606FFF" w:rsidR="00FE7ACA" w:rsidRDefault="3C3A9042" w:rsidP="00FE7ACA">
      <w:pPr>
        <w:pStyle w:val="Text2-1"/>
        <w:tabs>
          <w:tab w:val="clear" w:pos="737"/>
          <w:tab w:val="left" w:pos="709"/>
        </w:tabs>
        <w:spacing w:after="0"/>
        <w:ind w:left="709"/>
      </w:pPr>
      <w:r>
        <w:t>Elementy, u kterých je to možné, budou zařazeny do příslušných IFC tříd elementů (IfcWall, IfcBeam, IfcWindow atd). Pomocné a nežádaně exportované elementy bez negrafických informací budou zařazeny do IFC třídy IfcVirtualElement, nebo bude dodán seznam identifikátorů GUID těchto elementů.</w:t>
      </w:r>
    </w:p>
    <w:p w14:paraId="691B053E" w14:textId="49C3EC04" w:rsidR="002418A3" w:rsidRDefault="2D170019">
      <w:pPr>
        <w:pStyle w:val="Text2-1"/>
      </w:pPr>
      <w:r>
        <w:t>Pro klasifikaci</w:t>
      </w:r>
      <w:r w:rsidR="7DE2B610">
        <w:t xml:space="preserve"> </w:t>
      </w:r>
      <w:r w:rsidR="6E9D5E04">
        <w:t xml:space="preserve">elementů tvořících DiMS </w:t>
      </w:r>
      <w:r w:rsidR="4F8C5563">
        <w:t>bude</w:t>
      </w:r>
      <w:r w:rsidR="76479483">
        <w:t xml:space="preserve"> použ</w:t>
      </w:r>
      <w:r w:rsidR="78977C06">
        <w:t>ívána</w:t>
      </w:r>
      <w:r w:rsidR="76479483">
        <w:t xml:space="preserve"> mezinárodní klasifika</w:t>
      </w:r>
      <w:r w:rsidR="6EC41E67">
        <w:t xml:space="preserve">ce </w:t>
      </w:r>
      <w:r w:rsidR="76479483">
        <w:t xml:space="preserve">CCI. </w:t>
      </w:r>
      <w:r w:rsidR="44733307">
        <w:t xml:space="preserve">Pokud </w:t>
      </w:r>
      <w:r w:rsidR="0B69D656">
        <w:t xml:space="preserve">bude součástí zadání </w:t>
      </w:r>
      <w:r w:rsidR="44733307">
        <w:t>návrh klasifikace</w:t>
      </w:r>
      <w:r w:rsidR="1B86D23B">
        <w:t xml:space="preserve"> jednotlivých typů elementů</w:t>
      </w:r>
      <w:r w:rsidR="63B5D741">
        <w:t>,</w:t>
      </w:r>
      <w:r w:rsidR="54BB124B">
        <w:t xml:space="preserve"> bud</w:t>
      </w:r>
      <w:r w:rsidR="0352EDB3">
        <w:t>e</w:t>
      </w:r>
      <w:r w:rsidR="54BB124B">
        <w:t xml:space="preserve"> primárně </w:t>
      </w:r>
      <w:r w:rsidR="15D96D28">
        <w:t>po</w:t>
      </w:r>
      <w:r w:rsidR="54BB124B">
        <w:t>užit</w:t>
      </w:r>
      <w:r w:rsidR="0278B52F">
        <w:t>o</w:t>
      </w:r>
      <w:r w:rsidR="54BB124B">
        <w:t xml:space="preserve"> </w:t>
      </w:r>
      <w:r w:rsidR="0352EDB3">
        <w:t>zatřídění</w:t>
      </w:r>
      <w:r w:rsidR="6E35496F">
        <w:t xml:space="preserve"> navržené Objednatelem</w:t>
      </w:r>
      <w:r w:rsidR="0352EDB3">
        <w:t>.</w:t>
      </w:r>
      <w:r w:rsidR="745DAB8F">
        <w:t xml:space="preserve"> Pokud </w:t>
      </w:r>
      <w:r w:rsidR="77D8A40E">
        <w:t>součástí zadání</w:t>
      </w:r>
      <w:r w:rsidR="6E35496F">
        <w:t xml:space="preserve"> návrh klasifikace nebude</w:t>
      </w:r>
      <w:r w:rsidR="77D8A40E">
        <w:t>,</w:t>
      </w:r>
      <w:r w:rsidR="09B8FF0F">
        <w:t xml:space="preserve"> </w:t>
      </w:r>
      <w:r w:rsidR="456061BB">
        <w:t xml:space="preserve">provede návrh zatřídění </w:t>
      </w:r>
      <w:r w:rsidR="6E35496F">
        <w:t xml:space="preserve">Dodavatel </w:t>
      </w:r>
      <w:r w:rsidR="456061BB">
        <w:t xml:space="preserve">a projedná jej </w:t>
      </w:r>
      <w:r w:rsidR="44B09048">
        <w:t>s</w:t>
      </w:r>
      <w:r w:rsidR="7DE2B610">
        <w:t xml:space="preserve"> Objednatelem.</w:t>
      </w:r>
    </w:p>
    <w:p w14:paraId="48E59C5D" w14:textId="77777777" w:rsidR="002418A3" w:rsidRDefault="002418A3">
      <w:r>
        <w:br w:type="page"/>
      </w:r>
    </w:p>
    <w:p w14:paraId="3C952F5B" w14:textId="77777777" w:rsidR="00F536BC" w:rsidRPr="006B5754" w:rsidRDefault="00F536BC" w:rsidP="00F536BC">
      <w:pPr>
        <w:pStyle w:val="Nadpis2-2"/>
      </w:pPr>
      <w:bookmarkStart w:id="66" w:name="_Toc129191028"/>
      <w:bookmarkStart w:id="67" w:name="_Toc180428373"/>
      <w:r w:rsidRPr="006B5754">
        <w:lastRenderedPageBreak/>
        <w:t>Klasifikace CCI</w:t>
      </w:r>
      <w:bookmarkEnd w:id="66"/>
      <w:bookmarkEnd w:id="67"/>
    </w:p>
    <w:p w14:paraId="42468CFA" w14:textId="77777777" w:rsidR="00F536BC" w:rsidRPr="006B5754" w:rsidRDefault="00F536BC" w:rsidP="00F536BC">
      <w:pPr>
        <w:pStyle w:val="Text2-1"/>
      </w:pPr>
      <w:r w:rsidRPr="006B5754">
        <w:t xml:space="preserve">Klasifikace CCI je navržena s ohledem na potřeby informačního modelování a digitálního zpracování informací. Má umožňovat třídění a vyhledávání podobných elementů v modelu. Proto je její struktura je založena na fazetovém principu a skládá se z několika nezávislých klasifikačních úrovní popsaných pomocí samostatných </w:t>
      </w:r>
      <w:r>
        <w:t xml:space="preserve">nezávislých </w:t>
      </w:r>
      <w:r w:rsidRPr="006B5754">
        <w:t>klasifikačních vlastností.</w:t>
      </w:r>
    </w:p>
    <w:p w14:paraId="279B2146" w14:textId="77777777" w:rsidR="00F536BC" w:rsidRPr="006B5754" w:rsidRDefault="00F536BC" w:rsidP="00F536BC">
      <w:pPr>
        <w:pStyle w:val="Text2-1"/>
      </w:pPr>
      <w:r w:rsidRPr="006B5754">
        <w:t>Element modelu není při klasifikování vyhledáván v jednom velkém kaskádovitě uspořádaném stromu s mnoha podúrovněmi, ale jednotlivé úrovně klasifikují nezávisle z šesti různých aspektů (hledisek) v šesti samostatných nezávislých stromových strukturách. Nevzniká jeden dlouhý ucelený klasifikační kód ale samostatné kódy pro jednotlivé klasifikační úrovně.</w:t>
      </w:r>
    </w:p>
    <w:p w14:paraId="055834BA" w14:textId="77777777" w:rsidR="00F536BC" w:rsidRPr="006B5754" w:rsidRDefault="00F536BC" w:rsidP="00F536BC">
      <w:pPr>
        <w:pStyle w:val="Text2-1"/>
      </w:pPr>
      <w:r w:rsidRPr="006B5754">
        <w:t>Některé elementy je možné klasifikovat ve všech 6 úrovních, jiné elementy v některých úrovních klasifikovat nelze a klasifikují se jen tam, kde je to relevantní. (Například objemové elementy reprezentující vybudované prostory nelze klasifikovat v posledních třech úrovních, protože se jedná o nehmotné elementy a mnoho dělicích stavebních konstrukcí nelze klasifikovat z hlediska vybudovaných prostorů, protože narozdíl od některých jiných zařízení je není možné jednoznačně přidělit k některé místnosti.)</w:t>
      </w:r>
    </w:p>
    <w:p w14:paraId="23EB8330" w14:textId="77777777" w:rsidR="00F536BC" w:rsidRPr="006B5754" w:rsidRDefault="00F536BC" w:rsidP="00F536BC">
      <w:pPr>
        <w:pStyle w:val="Text2-1"/>
      </w:pPr>
      <w:r w:rsidRPr="006B5754">
        <w:t xml:space="preserve">Pokud není na některé úrovni klasifikace relevantní, nebo pokud na dané úrovni není možné provést klasifikaci do všech stupňů, daná úroveň klasifikace nebude vynechána, ale použijí se </w:t>
      </w:r>
      <w:r>
        <w:t xml:space="preserve">znaky </w:t>
      </w:r>
      <w:r w:rsidRPr="006B5754">
        <w:t>otazník</w:t>
      </w:r>
      <w:r>
        <w:t>ů</w:t>
      </w:r>
      <w:r w:rsidRPr="006B5754">
        <w:t xml:space="preserve"> jako zástupné symboly</w:t>
      </w:r>
      <w:r>
        <w:t xml:space="preserve"> – podle počtu stupňů dané úrovně (n</w:t>
      </w:r>
      <w:r w:rsidRPr="006B5754">
        <w:t>apř.</w:t>
      </w:r>
      <w:r>
        <w:t xml:space="preserve"> </w:t>
      </w:r>
      <w:r w:rsidRPr="006B5754">
        <w:t>?,</w:t>
      </w:r>
      <w:r>
        <w:t xml:space="preserve"> </w:t>
      </w:r>
      <w:r w:rsidRPr="006B5754">
        <w:t>??,</w:t>
      </w:r>
      <w:r>
        <w:t xml:space="preserve"> </w:t>
      </w:r>
      <w:r w:rsidRPr="006B5754">
        <w:t>???,</w:t>
      </w:r>
      <w:r>
        <w:t xml:space="preserve"> </w:t>
      </w:r>
      <w:r w:rsidRPr="006B5754">
        <w:t>D?</w:t>
      </w:r>
      <w:r>
        <w:t xml:space="preserve">, </w:t>
      </w:r>
      <w:r w:rsidRPr="006B5754">
        <w:t>AB?,</w:t>
      </w:r>
      <w:r>
        <w:t xml:space="preserve"> </w:t>
      </w:r>
      <w:r w:rsidRPr="006B5754">
        <w:t>F??)</w:t>
      </w:r>
      <w:r>
        <w:t>.</w:t>
      </w:r>
    </w:p>
    <w:p w14:paraId="1D148415" w14:textId="77777777" w:rsidR="00F536BC" w:rsidRPr="006B5754" w:rsidRDefault="00F536BC" w:rsidP="00F536BC">
      <w:pPr>
        <w:pStyle w:val="Text2-1"/>
        <w:numPr>
          <w:ilvl w:val="0"/>
          <w:numId w:val="0"/>
        </w:numPr>
        <w:ind w:left="737"/>
        <w:rPr>
          <w:b/>
          <w:bCs/>
        </w:rPr>
      </w:pPr>
      <w:r w:rsidRPr="006B5754">
        <w:rPr>
          <w:b/>
          <w:noProof/>
          <w:lang w:eastAsia="cs-CZ"/>
        </w:rPr>
        <w:drawing>
          <wp:inline distT="0" distB="0" distL="0" distR="0" wp14:anchorId="54946821" wp14:editId="5C6B90FB">
            <wp:extent cx="5039995" cy="2272030"/>
            <wp:effectExtent l="0" t="0" r="0" b="9525"/>
            <wp:docPr id="1540911527" name="Obrázek 1540911527" descr="Obsah obrázku text, snímek obrazovky, Písmo, řada/pruh&#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0911527" name="Obrázek 1540911527" descr="Obsah obrázku text, snímek obrazovky, Písmo, řada/pruh&#10;&#10;Popis byl vytvořen automaticky"/>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l="-43444" t="8092" r="-43444"/>
                    <a:stretch/>
                  </pic:blipFill>
                  <pic:spPr bwMode="auto">
                    <a:xfrm>
                      <a:off x="0" y="0"/>
                      <a:ext cx="5039995" cy="2272030"/>
                    </a:xfrm>
                    <a:prstGeom prst="rect">
                      <a:avLst/>
                    </a:prstGeom>
                    <a:noFill/>
                    <a:ln>
                      <a:noFill/>
                    </a:ln>
                    <a:extLst>
                      <a:ext uri="{53640926-AAD7-44D8-BBD7-CCE9431645EC}">
                        <a14:shadowObscured xmlns:a14="http://schemas.microsoft.com/office/drawing/2010/main"/>
                      </a:ext>
                    </a:extLst>
                  </pic:spPr>
                </pic:pic>
              </a:graphicData>
            </a:graphic>
          </wp:inline>
        </w:drawing>
      </w:r>
    </w:p>
    <w:p w14:paraId="371BE396" w14:textId="77777777" w:rsidR="00F536BC" w:rsidRPr="00377E2A" w:rsidRDefault="00F536BC" w:rsidP="00B259C3">
      <w:pPr>
        <w:pStyle w:val="Text2-1"/>
        <w:numPr>
          <w:ilvl w:val="0"/>
          <w:numId w:val="0"/>
        </w:numPr>
        <w:tabs>
          <w:tab w:val="left" w:pos="6521"/>
        </w:tabs>
        <w:spacing w:after="0"/>
        <w:ind w:left="1134" w:right="83"/>
        <w:rPr>
          <w:b/>
          <w:bCs/>
          <w:i/>
          <w:iCs/>
        </w:rPr>
      </w:pPr>
      <w:r w:rsidRPr="006B5754">
        <w:rPr>
          <w:b/>
          <w:bCs/>
        </w:rPr>
        <w:t>CCI</w:t>
      </w:r>
      <w:r>
        <w:rPr>
          <w:b/>
          <w:bCs/>
        </w:rPr>
        <w:t xml:space="preserve"> </w:t>
      </w:r>
      <w:r w:rsidRPr="006B5754">
        <w:rPr>
          <w:b/>
          <w:bCs/>
        </w:rPr>
        <w:t>1 – Stavební komplex</w:t>
      </w:r>
      <w:r w:rsidRPr="006B5754">
        <w:rPr>
          <w:b/>
          <w:bCs/>
        </w:rPr>
        <w:tab/>
      </w:r>
      <w:r w:rsidRPr="00377E2A">
        <w:rPr>
          <w:b/>
          <w:bCs/>
          <w:i/>
          <w:iCs/>
        </w:rPr>
        <w:t>(1 stupeň zatřídění)</w:t>
      </w:r>
    </w:p>
    <w:p w14:paraId="43F6AFAF" w14:textId="5F25462F" w:rsidR="00F536BC" w:rsidRPr="006B5754" w:rsidRDefault="00F536BC" w:rsidP="00B259C3">
      <w:pPr>
        <w:pStyle w:val="Text2-1"/>
        <w:numPr>
          <w:ilvl w:val="0"/>
          <w:numId w:val="0"/>
        </w:numPr>
        <w:tabs>
          <w:tab w:val="left" w:pos="6521"/>
        </w:tabs>
        <w:spacing w:before="0" w:after="0"/>
        <w:ind w:left="1134" w:right="83"/>
      </w:pPr>
      <w:r w:rsidRPr="006B5754">
        <w:t>Klasifikace stavebních objektů, jež jsou součástí větších stavebních komplexů, a</w:t>
      </w:r>
      <w:r w:rsidR="00595AAF">
        <w:t> </w:t>
      </w:r>
      <w:r w:rsidRPr="006B5754">
        <w:t xml:space="preserve">lokalizace vybudovaných prostorů </w:t>
      </w:r>
      <w:r>
        <w:t>či</w:t>
      </w:r>
      <w:r w:rsidRPr="006B5754">
        <w:t xml:space="preserve"> stavebních prvků tvořících stavební objekt.</w:t>
      </w:r>
    </w:p>
    <w:p w14:paraId="69BE9D45" w14:textId="77777777" w:rsidR="00F536BC" w:rsidRPr="006B5754" w:rsidRDefault="00F536BC" w:rsidP="00B259C3">
      <w:pPr>
        <w:pStyle w:val="Text2-1"/>
        <w:numPr>
          <w:ilvl w:val="0"/>
          <w:numId w:val="0"/>
        </w:numPr>
        <w:tabs>
          <w:tab w:val="left" w:pos="6521"/>
        </w:tabs>
        <w:spacing w:before="0" w:after="0"/>
        <w:ind w:left="1134" w:right="83"/>
      </w:pPr>
    </w:p>
    <w:p w14:paraId="50A451F5" w14:textId="77777777" w:rsidR="00F536BC" w:rsidRPr="00377E2A" w:rsidRDefault="00F536BC" w:rsidP="00B259C3">
      <w:pPr>
        <w:pStyle w:val="Text2-1"/>
        <w:numPr>
          <w:ilvl w:val="0"/>
          <w:numId w:val="0"/>
        </w:numPr>
        <w:tabs>
          <w:tab w:val="left" w:pos="6521"/>
        </w:tabs>
        <w:spacing w:before="0" w:after="0"/>
        <w:ind w:left="1134" w:right="83"/>
        <w:rPr>
          <w:b/>
          <w:bCs/>
        </w:rPr>
      </w:pPr>
      <w:r w:rsidRPr="006B5754">
        <w:rPr>
          <w:b/>
          <w:bCs/>
        </w:rPr>
        <w:t>CCI</w:t>
      </w:r>
      <w:r>
        <w:rPr>
          <w:b/>
          <w:bCs/>
        </w:rPr>
        <w:t xml:space="preserve"> </w:t>
      </w:r>
      <w:r w:rsidRPr="006B5754">
        <w:rPr>
          <w:b/>
          <w:bCs/>
        </w:rPr>
        <w:t>2 – Stavební entit</w:t>
      </w:r>
      <w:r>
        <w:rPr>
          <w:b/>
          <w:bCs/>
        </w:rPr>
        <w:t>a</w:t>
      </w:r>
      <w:r w:rsidRPr="006B5754">
        <w:tab/>
      </w:r>
      <w:r w:rsidRPr="00377E2A">
        <w:rPr>
          <w:b/>
          <w:bCs/>
          <w:i/>
          <w:iCs/>
        </w:rPr>
        <w:t>(2 stupně zatřídění)</w:t>
      </w:r>
    </w:p>
    <w:p w14:paraId="4AE90170" w14:textId="77777777" w:rsidR="00F536BC" w:rsidRPr="006B5754" w:rsidRDefault="00F536BC" w:rsidP="00B259C3">
      <w:pPr>
        <w:pStyle w:val="Text2-1"/>
        <w:numPr>
          <w:ilvl w:val="0"/>
          <w:numId w:val="0"/>
        </w:numPr>
        <w:tabs>
          <w:tab w:val="left" w:pos="6521"/>
        </w:tabs>
        <w:spacing w:before="0" w:after="0"/>
        <w:ind w:left="1134" w:right="83"/>
      </w:pPr>
      <w:r w:rsidRPr="006B5754">
        <w:t>Klasifikace stavebních objektů z hlediska jejich typologie, ale také lokalizace vybudovaných prostorů nebo stavebních prvků tvořících daný stavební objekt.</w:t>
      </w:r>
    </w:p>
    <w:p w14:paraId="67E912EE" w14:textId="77777777" w:rsidR="00F536BC" w:rsidRPr="006B5754" w:rsidRDefault="00F536BC" w:rsidP="00B259C3">
      <w:pPr>
        <w:pStyle w:val="Text2-1"/>
        <w:numPr>
          <w:ilvl w:val="0"/>
          <w:numId w:val="0"/>
        </w:numPr>
        <w:tabs>
          <w:tab w:val="left" w:pos="6521"/>
        </w:tabs>
        <w:spacing w:before="0" w:after="0"/>
        <w:ind w:left="1134" w:right="83"/>
      </w:pPr>
    </w:p>
    <w:p w14:paraId="73882E37" w14:textId="77777777" w:rsidR="00F536BC" w:rsidRPr="00377E2A" w:rsidRDefault="00F536BC" w:rsidP="00B259C3">
      <w:pPr>
        <w:pStyle w:val="Text2-1"/>
        <w:numPr>
          <w:ilvl w:val="0"/>
          <w:numId w:val="0"/>
        </w:numPr>
        <w:tabs>
          <w:tab w:val="left" w:pos="6521"/>
        </w:tabs>
        <w:spacing w:before="0" w:after="0"/>
        <w:ind w:left="1134" w:right="83"/>
        <w:rPr>
          <w:b/>
          <w:bCs/>
        </w:rPr>
      </w:pPr>
      <w:r w:rsidRPr="006B5754">
        <w:rPr>
          <w:b/>
          <w:bCs/>
        </w:rPr>
        <w:t>CCI</w:t>
      </w:r>
      <w:r>
        <w:rPr>
          <w:b/>
          <w:bCs/>
        </w:rPr>
        <w:t xml:space="preserve"> </w:t>
      </w:r>
      <w:r w:rsidRPr="006B5754">
        <w:rPr>
          <w:b/>
          <w:bCs/>
        </w:rPr>
        <w:t>3 – Vybudovan</w:t>
      </w:r>
      <w:r>
        <w:rPr>
          <w:b/>
          <w:bCs/>
        </w:rPr>
        <w:t>ý</w:t>
      </w:r>
      <w:r w:rsidRPr="006B5754">
        <w:rPr>
          <w:b/>
          <w:bCs/>
        </w:rPr>
        <w:t xml:space="preserve"> prostor</w:t>
      </w:r>
      <w:r w:rsidRPr="006B5754">
        <w:rPr>
          <w:b/>
          <w:bCs/>
        </w:rPr>
        <w:tab/>
      </w:r>
      <w:r w:rsidRPr="00377E2A">
        <w:rPr>
          <w:b/>
          <w:bCs/>
          <w:i/>
          <w:iCs/>
        </w:rPr>
        <w:t>(3 stupně zatřídění)</w:t>
      </w:r>
    </w:p>
    <w:p w14:paraId="4A61FA8D" w14:textId="0F85745D" w:rsidR="00F536BC" w:rsidRPr="006B5754" w:rsidRDefault="00F536BC" w:rsidP="00B259C3">
      <w:pPr>
        <w:pStyle w:val="Text2-1"/>
        <w:numPr>
          <w:ilvl w:val="0"/>
          <w:numId w:val="0"/>
        </w:numPr>
        <w:tabs>
          <w:tab w:val="left" w:pos="6521"/>
        </w:tabs>
        <w:spacing w:before="0" w:after="0"/>
        <w:ind w:left="1134" w:right="83"/>
      </w:pPr>
      <w:r w:rsidRPr="006B5754">
        <w:t>Klasifikace abstraktních prostorových elementů (místnost, požárně nebezpečný prostor, průjezdný profil, atd.), ale také lokalizace prvků v</w:t>
      </w:r>
      <w:r w:rsidR="00D269B7">
        <w:t xml:space="preserve"> konkrétní </w:t>
      </w:r>
      <w:r w:rsidRPr="006B5754">
        <w:t>místnosti.</w:t>
      </w:r>
    </w:p>
    <w:p w14:paraId="2BD5D5C1" w14:textId="77777777" w:rsidR="00F536BC" w:rsidRPr="006B5754" w:rsidRDefault="00F536BC" w:rsidP="00B259C3">
      <w:pPr>
        <w:pStyle w:val="Text2-1"/>
        <w:numPr>
          <w:ilvl w:val="0"/>
          <w:numId w:val="0"/>
        </w:numPr>
        <w:tabs>
          <w:tab w:val="left" w:pos="6521"/>
        </w:tabs>
        <w:spacing w:before="0" w:after="0"/>
        <w:ind w:left="1134" w:right="83"/>
      </w:pPr>
    </w:p>
    <w:p w14:paraId="4576217C" w14:textId="77777777" w:rsidR="00F536BC" w:rsidRPr="00377E2A" w:rsidRDefault="00F536BC" w:rsidP="00B259C3">
      <w:pPr>
        <w:pStyle w:val="Text2-1"/>
        <w:numPr>
          <w:ilvl w:val="0"/>
          <w:numId w:val="0"/>
        </w:numPr>
        <w:tabs>
          <w:tab w:val="left" w:pos="6521"/>
        </w:tabs>
        <w:spacing w:before="0" w:after="0"/>
        <w:ind w:left="1134" w:right="83"/>
        <w:rPr>
          <w:b/>
          <w:bCs/>
        </w:rPr>
      </w:pPr>
      <w:r w:rsidRPr="006B5754">
        <w:rPr>
          <w:b/>
          <w:bCs/>
        </w:rPr>
        <w:t>CCI</w:t>
      </w:r>
      <w:r>
        <w:rPr>
          <w:b/>
          <w:bCs/>
        </w:rPr>
        <w:t xml:space="preserve"> </w:t>
      </w:r>
      <w:r w:rsidRPr="006B5754">
        <w:rPr>
          <w:b/>
          <w:bCs/>
        </w:rPr>
        <w:t>4 – Funkční systém</w:t>
      </w:r>
      <w:r w:rsidRPr="006B5754">
        <w:tab/>
      </w:r>
      <w:r w:rsidRPr="00377E2A">
        <w:rPr>
          <w:b/>
          <w:bCs/>
          <w:i/>
          <w:iCs/>
        </w:rPr>
        <w:t>(1 stupeň zatřídění)</w:t>
      </w:r>
    </w:p>
    <w:p w14:paraId="5FEF59C0" w14:textId="77777777" w:rsidR="00F536BC" w:rsidRPr="006B5754" w:rsidRDefault="00F536BC" w:rsidP="00B259C3">
      <w:pPr>
        <w:pStyle w:val="Text2-1"/>
        <w:numPr>
          <w:ilvl w:val="0"/>
          <w:numId w:val="0"/>
        </w:numPr>
        <w:tabs>
          <w:tab w:val="left" w:pos="6521"/>
        </w:tabs>
        <w:spacing w:before="0" w:after="0"/>
        <w:ind w:left="1134" w:right="83"/>
      </w:pPr>
      <w:r w:rsidRPr="006B5754">
        <w:t xml:space="preserve">Zatřídění stavebních prvků z hlediska jejich </w:t>
      </w:r>
      <w:r>
        <w:t>příslušnosti k</w:t>
      </w:r>
      <w:r w:rsidRPr="006B5754">
        <w:t xml:space="preserve"> funkční</w:t>
      </w:r>
      <w:r>
        <w:t>mu</w:t>
      </w:r>
      <w:r w:rsidRPr="006B5754">
        <w:t xml:space="preserve"> systém</w:t>
      </w:r>
      <w:r>
        <w:t>u</w:t>
      </w:r>
      <w:r w:rsidRPr="006B5754">
        <w:t>.</w:t>
      </w:r>
    </w:p>
    <w:p w14:paraId="7C53146E" w14:textId="77777777" w:rsidR="00F536BC" w:rsidRPr="006B5754" w:rsidRDefault="00F536BC" w:rsidP="00B259C3">
      <w:pPr>
        <w:pStyle w:val="Text2-1"/>
        <w:numPr>
          <w:ilvl w:val="0"/>
          <w:numId w:val="0"/>
        </w:numPr>
        <w:tabs>
          <w:tab w:val="left" w:pos="6521"/>
        </w:tabs>
        <w:spacing w:before="0" w:after="0"/>
        <w:ind w:left="1134" w:right="83"/>
      </w:pPr>
    </w:p>
    <w:p w14:paraId="1A43BF91" w14:textId="77777777" w:rsidR="00F536BC" w:rsidRPr="006B5754" w:rsidRDefault="00F536BC" w:rsidP="00B259C3">
      <w:pPr>
        <w:pStyle w:val="Text2-1"/>
        <w:numPr>
          <w:ilvl w:val="0"/>
          <w:numId w:val="0"/>
        </w:numPr>
        <w:tabs>
          <w:tab w:val="left" w:pos="6521"/>
        </w:tabs>
        <w:spacing w:before="0" w:after="0"/>
        <w:ind w:left="1134" w:right="83"/>
      </w:pPr>
      <w:r w:rsidRPr="006B5754">
        <w:rPr>
          <w:b/>
          <w:bCs/>
        </w:rPr>
        <w:t>CCI</w:t>
      </w:r>
      <w:r>
        <w:rPr>
          <w:b/>
          <w:bCs/>
        </w:rPr>
        <w:t xml:space="preserve"> </w:t>
      </w:r>
      <w:r w:rsidRPr="006B5754">
        <w:rPr>
          <w:b/>
          <w:bCs/>
        </w:rPr>
        <w:t>5 – Technický systém</w:t>
      </w:r>
      <w:r w:rsidRPr="006B5754">
        <w:tab/>
      </w:r>
      <w:r w:rsidRPr="00377E2A">
        <w:rPr>
          <w:b/>
          <w:bCs/>
          <w:i/>
          <w:iCs/>
        </w:rPr>
        <w:t>(2 stupně zatřídění)</w:t>
      </w:r>
    </w:p>
    <w:p w14:paraId="3418DE0A" w14:textId="77777777" w:rsidR="00F536BC" w:rsidRPr="006B5754" w:rsidRDefault="00F536BC" w:rsidP="00B259C3">
      <w:pPr>
        <w:pStyle w:val="Text2-1"/>
        <w:numPr>
          <w:ilvl w:val="0"/>
          <w:numId w:val="0"/>
        </w:numPr>
        <w:tabs>
          <w:tab w:val="left" w:pos="6521"/>
        </w:tabs>
        <w:spacing w:before="0" w:after="0"/>
        <w:ind w:left="1134" w:right="83"/>
      </w:pPr>
      <w:r w:rsidRPr="006B5754">
        <w:t xml:space="preserve">Zatřídění stavebních prvků z hlediska jejich </w:t>
      </w:r>
      <w:r>
        <w:t xml:space="preserve">příslušnosti k </w:t>
      </w:r>
      <w:r w:rsidRPr="006B5754">
        <w:t>technick</w:t>
      </w:r>
      <w:r>
        <w:t>ému</w:t>
      </w:r>
      <w:r w:rsidRPr="006B5754">
        <w:t xml:space="preserve"> systém</w:t>
      </w:r>
      <w:r>
        <w:t>u</w:t>
      </w:r>
      <w:r w:rsidRPr="006B5754">
        <w:t>.</w:t>
      </w:r>
    </w:p>
    <w:p w14:paraId="390B0099" w14:textId="77777777" w:rsidR="00F536BC" w:rsidRPr="006B5754" w:rsidRDefault="00F536BC" w:rsidP="00B259C3">
      <w:pPr>
        <w:pStyle w:val="Text2-1"/>
        <w:numPr>
          <w:ilvl w:val="0"/>
          <w:numId w:val="0"/>
        </w:numPr>
        <w:tabs>
          <w:tab w:val="left" w:pos="6521"/>
        </w:tabs>
        <w:spacing w:before="0" w:after="0"/>
        <w:ind w:left="1134" w:right="83"/>
      </w:pPr>
    </w:p>
    <w:p w14:paraId="7622B4B0" w14:textId="77777777" w:rsidR="00F536BC" w:rsidRPr="006B5754" w:rsidRDefault="00F536BC" w:rsidP="00B259C3">
      <w:pPr>
        <w:pStyle w:val="Text2-1"/>
        <w:numPr>
          <w:ilvl w:val="0"/>
          <w:numId w:val="0"/>
        </w:numPr>
        <w:tabs>
          <w:tab w:val="left" w:pos="6521"/>
        </w:tabs>
        <w:spacing w:before="0" w:after="0"/>
        <w:ind w:left="1134" w:right="83"/>
      </w:pPr>
      <w:r w:rsidRPr="006B5754">
        <w:rPr>
          <w:b/>
          <w:bCs/>
        </w:rPr>
        <w:t>CCI</w:t>
      </w:r>
      <w:r>
        <w:rPr>
          <w:b/>
          <w:bCs/>
        </w:rPr>
        <w:t xml:space="preserve"> </w:t>
      </w:r>
      <w:r w:rsidRPr="006B5754">
        <w:rPr>
          <w:b/>
          <w:bCs/>
        </w:rPr>
        <w:t>6 – Komponent</w:t>
      </w:r>
      <w:r w:rsidRPr="006B5754">
        <w:rPr>
          <w:b/>
          <w:bCs/>
        </w:rPr>
        <w:tab/>
      </w:r>
      <w:r w:rsidRPr="00377E2A">
        <w:rPr>
          <w:b/>
          <w:bCs/>
          <w:i/>
          <w:iCs/>
        </w:rPr>
        <w:t>(3 stupně zatřídění)</w:t>
      </w:r>
    </w:p>
    <w:p w14:paraId="2C7AAC3D" w14:textId="77777777" w:rsidR="00F536BC" w:rsidRDefault="00F536BC" w:rsidP="00B259C3">
      <w:pPr>
        <w:pStyle w:val="Text2-1"/>
        <w:numPr>
          <w:ilvl w:val="0"/>
          <w:numId w:val="0"/>
        </w:numPr>
        <w:tabs>
          <w:tab w:val="left" w:pos="6521"/>
        </w:tabs>
        <w:spacing w:before="0" w:after="0"/>
        <w:ind w:left="1134" w:right="83"/>
      </w:pPr>
      <w:r w:rsidRPr="006B5754">
        <w:t xml:space="preserve">Zatřídění stavebních prvků z hlediska jejich typu v </w:t>
      </w:r>
      <w:r>
        <w:t>nej</w:t>
      </w:r>
      <w:r w:rsidRPr="006B5754">
        <w:t xml:space="preserve">širším </w:t>
      </w:r>
      <w:r>
        <w:t xml:space="preserve">možném </w:t>
      </w:r>
      <w:r w:rsidRPr="006B5754">
        <w:t>významu.</w:t>
      </w:r>
    </w:p>
    <w:p w14:paraId="792E7400" w14:textId="77777777" w:rsidR="00F536BC" w:rsidRDefault="00F536BC" w:rsidP="00F536BC">
      <w:r>
        <w:br w:type="page"/>
      </w:r>
    </w:p>
    <w:p w14:paraId="06252E06" w14:textId="52B8A674" w:rsidR="00F536BC" w:rsidRDefault="00F536BC" w:rsidP="00F536BC">
      <w:pPr>
        <w:pStyle w:val="Text2-1"/>
      </w:pPr>
      <w:r>
        <w:lastRenderedPageBreak/>
        <w:t xml:space="preserve">Všechny </w:t>
      </w:r>
      <w:r w:rsidRPr="006B5754">
        <w:t>element</w:t>
      </w:r>
      <w:r>
        <w:t>y</w:t>
      </w:r>
      <w:r w:rsidRPr="006B5754">
        <w:t xml:space="preserve"> DiMS bud</w:t>
      </w:r>
      <w:r>
        <w:t>ou</w:t>
      </w:r>
      <w:r w:rsidRPr="006B5754">
        <w:t xml:space="preserve"> </w:t>
      </w:r>
      <w:r>
        <w:t>mít přiřazenu</w:t>
      </w:r>
      <w:r w:rsidRPr="006B5754">
        <w:t xml:space="preserve"> skupinu vlastností „CCI_Klasifikace“. </w:t>
      </w:r>
      <w:r>
        <w:t>Ta</w:t>
      </w:r>
      <w:r w:rsidR="002374D6">
        <w:t> má</w:t>
      </w:r>
      <w:r>
        <w:t> </w:t>
      </w:r>
      <w:r w:rsidRPr="006B5754">
        <w:t>obsahovat</w:t>
      </w:r>
      <w:r>
        <w:t xml:space="preserve"> klasifikaci CCI v podobě</w:t>
      </w:r>
      <w:r w:rsidRPr="006B5754">
        <w:t xml:space="preserve"> klasifikační</w:t>
      </w:r>
      <w:r>
        <w:t>ch</w:t>
      </w:r>
      <w:r w:rsidRPr="006B5754">
        <w:t xml:space="preserve"> vlastnost</w:t>
      </w:r>
      <w:r>
        <w:t>í</w:t>
      </w:r>
      <w:r w:rsidRPr="006B5754">
        <w:t xml:space="preserve"> „CCI_1“ až „CCI_6“</w:t>
      </w:r>
      <w:r>
        <w:t>. Hodnotami klasifikace CCI jsou jen kódy bez slovních popisů (</w:t>
      </w:r>
      <w:r w:rsidR="008112B1">
        <w:t xml:space="preserve">mezinárodní </w:t>
      </w:r>
      <w:r>
        <w:t>klasifikace)</w:t>
      </w:r>
      <w:r w:rsidRPr="00C223B0">
        <w:t>.</w:t>
      </w:r>
    </w:p>
    <w:p w14:paraId="5B633FC5" w14:textId="77777777" w:rsidR="00F536BC" w:rsidRDefault="00F536BC" w:rsidP="00F536BC">
      <w:pPr>
        <w:pStyle w:val="Text2-1"/>
        <w:tabs>
          <w:tab w:val="clear" w:pos="737"/>
          <w:tab w:val="left" w:pos="709"/>
        </w:tabs>
        <w:spacing w:after="60"/>
        <w:ind w:left="709"/>
      </w:pPr>
      <w:r>
        <w:t>Vzor klasifikační skupiny vlastností „CCI_Klasifikace“:</w:t>
      </w:r>
    </w:p>
    <w:tbl>
      <w:tblPr>
        <w:tblStyle w:val="Mkatabulky"/>
        <w:tblW w:w="0" w:type="auto"/>
        <w:tblInd w:w="1213" w:type="dxa"/>
        <w:tblLook w:val="04A0" w:firstRow="1" w:lastRow="0" w:firstColumn="1" w:lastColumn="0" w:noHBand="0" w:noVBand="1"/>
      </w:tblPr>
      <w:tblGrid>
        <w:gridCol w:w="2693"/>
        <w:gridCol w:w="3543"/>
      </w:tblGrid>
      <w:tr w:rsidR="00F536BC" w:rsidRPr="006B5754" w14:paraId="4CA56EF6" w14:textId="77777777" w:rsidTr="00696C3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6236"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09924D20" w14:textId="77777777" w:rsidR="00F536BC" w:rsidRPr="00B259C3" w:rsidRDefault="00F536BC" w:rsidP="00C52D8D">
            <w:pPr>
              <w:pStyle w:val="Text2-1"/>
              <w:numPr>
                <w:ilvl w:val="0"/>
                <w:numId w:val="0"/>
              </w:numPr>
              <w:spacing w:before="0" w:after="0"/>
              <w:jc w:val="left"/>
              <w:rPr>
                <w:b/>
                <w:sz w:val="16"/>
              </w:rPr>
            </w:pPr>
            <w:r w:rsidRPr="00B259C3">
              <w:rPr>
                <w:b/>
                <w:sz w:val="16"/>
              </w:rPr>
              <w:t>CCI_Klasifikace</w:t>
            </w:r>
          </w:p>
        </w:tc>
      </w:tr>
      <w:tr w:rsidR="00B259C3" w:rsidRPr="006B5754" w14:paraId="3E4CAB5F"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019E9EE6" w14:textId="77777777" w:rsidR="00F536BC" w:rsidRPr="00B259C3" w:rsidRDefault="00F536BC" w:rsidP="00B259C3">
            <w:pPr>
              <w:pStyle w:val="Text2-1"/>
              <w:numPr>
                <w:ilvl w:val="0"/>
                <w:numId w:val="0"/>
              </w:numPr>
              <w:spacing w:before="0" w:after="0"/>
              <w:jc w:val="left"/>
              <w:rPr>
                <w:sz w:val="16"/>
              </w:rPr>
            </w:pPr>
            <w:r w:rsidRPr="00B259C3">
              <w:rPr>
                <w:sz w:val="16"/>
              </w:rPr>
              <w:t>CCI_1</w:t>
            </w:r>
          </w:p>
        </w:tc>
        <w:tc>
          <w:tcPr>
            <w:tcW w:w="3543" w:type="dxa"/>
            <w:tcBorders>
              <w:right w:val="single" w:sz="4" w:space="0" w:color="auto"/>
            </w:tcBorders>
            <w:vAlign w:val="center"/>
          </w:tcPr>
          <w:p w14:paraId="3D4294A1" w14:textId="77777777" w:rsidR="00F536BC" w:rsidRPr="00B259C3"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B259C3">
              <w:rPr>
                <w:sz w:val="16"/>
              </w:rPr>
              <w:t>R</w:t>
            </w:r>
          </w:p>
        </w:tc>
      </w:tr>
      <w:tr w:rsidR="00B259C3" w:rsidRPr="006B5754" w14:paraId="77449936"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E573A60" w14:textId="77777777" w:rsidR="00F536BC" w:rsidRPr="00B259C3" w:rsidRDefault="00F536BC" w:rsidP="00B259C3">
            <w:pPr>
              <w:pStyle w:val="Text2-1"/>
              <w:numPr>
                <w:ilvl w:val="0"/>
                <w:numId w:val="0"/>
              </w:numPr>
              <w:spacing w:before="0" w:after="0"/>
              <w:jc w:val="left"/>
              <w:rPr>
                <w:sz w:val="16"/>
              </w:rPr>
            </w:pPr>
            <w:r w:rsidRPr="00B259C3">
              <w:rPr>
                <w:sz w:val="16"/>
              </w:rPr>
              <w:t>CCI_2</w:t>
            </w:r>
          </w:p>
        </w:tc>
        <w:tc>
          <w:tcPr>
            <w:tcW w:w="3543" w:type="dxa"/>
            <w:tcBorders>
              <w:right w:val="single" w:sz="4" w:space="0" w:color="auto"/>
            </w:tcBorders>
            <w:vAlign w:val="center"/>
          </w:tcPr>
          <w:p w14:paraId="136726B5" w14:textId="10D69526" w:rsidR="00F536BC" w:rsidRPr="00B259C3" w:rsidRDefault="00C77AD3"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RB</w:t>
            </w:r>
          </w:p>
        </w:tc>
      </w:tr>
      <w:tr w:rsidR="00B259C3" w:rsidRPr="006B5754" w14:paraId="0F38D3EE"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DB693F2" w14:textId="77777777" w:rsidR="00F536BC" w:rsidRPr="00B259C3" w:rsidRDefault="00F536BC" w:rsidP="00B259C3">
            <w:pPr>
              <w:pStyle w:val="Text2-1"/>
              <w:numPr>
                <w:ilvl w:val="0"/>
                <w:numId w:val="0"/>
              </w:numPr>
              <w:spacing w:before="0" w:after="0"/>
              <w:jc w:val="left"/>
              <w:rPr>
                <w:sz w:val="16"/>
              </w:rPr>
            </w:pPr>
            <w:r w:rsidRPr="00B259C3">
              <w:rPr>
                <w:sz w:val="16"/>
              </w:rPr>
              <w:t>CCI_3</w:t>
            </w:r>
          </w:p>
        </w:tc>
        <w:tc>
          <w:tcPr>
            <w:tcW w:w="3543" w:type="dxa"/>
            <w:tcBorders>
              <w:right w:val="single" w:sz="4" w:space="0" w:color="auto"/>
            </w:tcBorders>
            <w:vAlign w:val="center"/>
          </w:tcPr>
          <w:p w14:paraId="005670FA" w14:textId="13248097" w:rsidR="00F536BC" w:rsidRPr="00B259C3"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F</w:t>
            </w:r>
            <w:r w:rsidR="000D22AB" w:rsidRPr="00F02866">
              <w:rPr>
                <w:sz w:val="16"/>
                <w:szCs w:val="16"/>
              </w:rPr>
              <w:t>DA</w:t>
            </w:r>
          </w:p>
        </w:tc>
      </w:tr>
      <w:tr w:rsidR="00B259C3" w:rsidRPr="006B5754" w14:paraId="73496D0C"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2271247" w14:textId="77777777" w:rsidR="00F536BC" w:rsidRPr="00B259C3" w:rsidRDefault="00F536BC" w:rsidP="00B259C3">
            <w:pPr>
              <w:pStyle w:val="Text2-1"/>
              <w:numPr>
                <w:ilvl w:val="0"/>
                <w:numId w:val="0"/>
              </w:numPr>
              <w:spacing w:before="0" w:after="0"/>
              <w:jc w:val="left"/>
              <w:rPr>
                <w:sz w:val="16"/>
              </w:rPr>
            </w:pPr>
            <w:r w:rsidRPr="00B259C3">
              <w:rPr>
                <w:sz w:val="16"/>
              </w:rPr>
              <w:t>CCI_4</w:t>
            </w:r>
          </w:p>
        </w:tc>
        <w:tc>
          <w:tcPr>
            <w:tcW w:w="3543" w:type="dxa"/>
            <w:tcBorders>
              <w:right w:val="single" w:sz="4" w:space="0" w:color="auto"/>
            </w:tcBorders>
            <w:vAlign w:val="center"/>
          </w:tcPr>
          <w:p w14:paraId="7FF4F434" w14:textId="7A65D3A7" w:rsidR="00F536BC" w:rsidRPr="00B259C3" w:rsidRDefault="00084FB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P</w:t>
            </w:r>
          </w:p>
        </w:tc>
      </w:tr>
      <w:tr w:rsidR="00B259C3" w:rsidRPr="006B5754" w14:paraId="362A81C7"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62E96902" w14:textId="77777777" w:rsidR="00F536BC" w:rsidRPr="00B259C3" w:rsidRDefault="00F536BC" w:rsidP="00B259C3">
            <w:pPr>
              <w:pStyle w:val="Text2-1"/>
              <w:numPr>
                <w:ilvl w:val="0"/>
                <w:numId w:val="0"/>
              </w:numPr>
              <w:spacing w:before="0" w:after="0"/>
              <w:jc w:val="left"/>
              <w:rPr>
                <w:sz w:val="16"/>
              </w:rPr>
            </w:pPr>
            <w:r w:rsidRPr="00B259C3">
              <w:rPr>
                <w:sz w:val="16"/>
              </w:rPr>
              <w:t>CCI_5</w:t>
            </w:r>
          </w:p>
        </w:tc>
        <w:tc>
          <w:tcPr>
            <w:tcW w:w="3543" w:type="dxa"/>
            <w:tcBorders>
              <w:right w:val="single" w:sz="4" w:space="0" w:color="auto"/>
            </w:tcBorders>
            <w:vAlign w:val="center"/>
          </w:tcPr>
          <w:p w14:paraId="2F6E511D" w14:textId="2F75B3B7" w:rsidR="00F536BC" w:rsidRPr="00B259C3" w:rsidRDefault="00084FB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LD</w:t>
            </w:r>
          </w:p>
        </w:tc>
      </w:tr>
      <w:tr w:rsidR="00B259C3" w:rsidRPr="006B5754" w14:paraId="76E59861" w14:textId="77777777" w:rsidTr="00696C31">
        <w:trPr>
          <w:trHeight w:val="113"/>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bottom w:val="single" w:sz="4" w:space="0" w:color="auto"/>
            </w:tcBorders>
            <w:shd w:val="clear" w:color="auto" w:fill="E7E6E6" w:themeFill="background2"/>
            <w:vAlign w:val="center"/>
          </w:tcPr>
          <w:p w14:paraId="17C18AA2" w14:textId="77777777" w:rsidR="00F536BC" w:rsidRPr="00B259C3" w:rsidRDefault="00F536BC" w:rsidP="00B259C3">
            <w:pPr>
              <w:pStyle w:val="Text2-1"/>
              <w:numPr>
                <w:ilvl w:val="0"/>
                <w:numId w:val="0"/>
              </w:numPr>
              <w:spacing w:before="0" w:after="0"/>
              <w:jc w:val="left"/>
              <w:rPr>
                <w:sz w:val="16"/>
              </w:rPr>
            </w:pPr>
            <w:r w:rsidRPr="00B259C3">
              <w:rPr>
                <w:sz w:val="16"/>
              </w:rPr>
              <w:t>CCI_6</w:t>
            </w:r>
          </w:p>
        </w:tc>
        <w:tc>
          <w:tcPr>
            <w:tcW w:w="3543" w:type="dxa"/>
            <w:tcBorders>
              <w:bottom w:val="single" w:sz="4" w:space="0" w:color="auto"/>
              <w:right w:val="single" w:sz="4" w:space="0" w:color="auto"/>
            </w:tcBorders>
            <w:vAlign w:val="center"/>
          </w:tcPr>
          <w:p w14:paraId="76F02C6F" w14:textId="517C4BAC" w:rsidR="00F536BC" w:rsidRPr="00B259C3" w:rsidRDefault="005B121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rPr>
            </w:pPr>
            <w:r w:rsidRPr="00F02866">
              <w:rPr>
                <w:sz w:val="16"/>
                <w:szCs w:val="16"/>
              </w:rPr>
              <w:t>PF</w:t>
            </w:r>
            <w:r w:rsidR="00F371B6" w:rsidRPr="00F02866">
              <w:rPr>
                <w:sz w:val="16"/>
                <w:szCs w:val="16"/>
              </w:rPr>
              <w:t>A</w:t>
            </w:r>
          </w:p>
        </w:tc>
      </w:tr>
    </w:tbl>
    <w:p w14:paraId="6113BD65" w14:textId="77777777" w:rsidR="00F536BC" w:rsidRPr="006B5754" w:rsidRDefault="00F536BC" w:rsidP="005A2205">
      <w:pPr>
        <w:pStyle w:val="Nadpis2-2"/>
      </w:pPr>
      <w:bookmarkStart w:id="68" w:name="_Toc180428374"/>
      <w:r w:rsidRPr="006B5754">
        <w:t>Datový standard</w:t>
      </w:r>
      <w:bookmarkEnd w:id="68"/>
    </w:p>
    <w:p w14:paraId="4D55A4C8" w14:textId="0F9AB1DC" w:rsidR="00F536BC" w:rsidRDefault="00F536BC" w:rsidP="00F536BC">
      <w:pPr>
        <w:pStyle w:val="Text2-1"/>
        <w:tabs>
          <w:tab w:val="clear" w:pos="737"/>
          <w:tab w:val="left" w:pos="709"/>
        </w:tabs>
        <w:spacing w:after="60"/>
        <w:ind w:left="709"/>
      </w:pPr>
      <w:r>
        <w:t>Všechny elementy DiMS budou dále obsahovat také skupinu vlastností „DS_Standard“</w:t>
      </w:r>
      <w:r w:rsidR="00E03306">
        <w:t>. I</w:t>
      </w:r>
      <w:r>
        <w:t>nformuje o datové</w:t>
      </w:r>
      <w:r w:rsidR="00B5159A">
        <w:t>m</w:t>
      </w:r>
      <w:r>
        <w:t xml:space="preserve"> standard</w:t>
      </w:r>
      <w:r w:rsidR="00ED704C">
        <w:t xml:space="preserve">u, </w:t>
      </w:r>
      <w:r>
        <w:t>profesní</w:t>
      </w:r>
      <w:r w:rsidR="00EF3130">
        <w:t>m celku</w:t>
      </w:r>
      <w:r w:rsidR="00A377EF">
        <w:t xml:space="preserve">, typu elementu a jeho </w:t>
      </w:r>
      <w:r w:rsidR="00893A1A">
        <w:t>datov</w:t>
      </w:r>
      <w:r w:rsidR="00A377EF">
        <w:t>é</w:t>
      </w:r>
      <w:r w:rsidR="00893A1A">
        <w:t xml:space="preserve"> šablon</w:t>
      </w:r>
      <w:r w:rsidR="00A377EF">
        <w:t>ě</w:t>
      </w:r>
      <w:r w:rsidR="008B38BF">
        <w:t xml:space="preserve"> a </w:t>
      </w:r>
      <w:r w:rsidR="00A377EF">
        <w:t>přiřazuje všem el</w:t>
      </w:r>
      <w:r>
        <w:t>ement</w:t>
      </w:r>
      <w:r w:rsidR="00A377EF">
        <w:t>ům</w:t>
      </w:r>
      <w:r>
        <w:t xml:space="preserve"> jedinečný identifikátor</w:t>
      </w:r>
      <w:r w:rsidR="00EF3130">
        <w:t xml:space="preserve"> GUID.</w:t>
      </w:r>
    </w:p>
    <w:p w14:paraId="699F655E" w14:textId="67FC2818" w:rsidR="00F536BC" w:rsidRPr="005A2205" w:rsidRDefault="00F536BC" w:rsidP="00B259C3">
      <w:pPr>
        <w:pStyle w:val="Text2-2"/>
        <w:numPr>
          <w:ilvl w:val="0"/>
          <w:numId w:val="0"/>
        </w:numPr>
        <w:tabs>
          <w:tab w:val="left" w:pos="2835"/>
        </w:tabs>
        <w:spacing w:before="0" w:after="0"/>
        <w:ind w:left="1134"/>
        <w:rPr>
          <w:rFonts w:asciiTheme="minorHAnsi" w:hAnsiTheme="minorHAnsi"/>
          <w:sz w:val="16"/>
          <w:szCs w:val="16"/>
        </w:rPr>
      </w:pPr>
      <w:r w:rsidRPr="005A2205">
        <w:rPr>
          <w:rFonts w:asciiTheme="minorHAnsi" w:hAnsiTheme="minorHAnsi"/>
          <w:b/>
          <w:bCs/>
          <w:sz w:val="16"/>
          <w:szCs w:val="16"/>
        </w:rPr>
        <w:t>DS_DS</w:t>
      </w:r>
      <w:r w:rsidRPr="005A2205">
        <w:rPr>
          <w:rFonts w:asciiTheme="minorHAnsi" w:hAnsiTheme="minorHAnsi"/>
          <w:sz w:val="16"/>
          <w:szCs w:val="16"/>
        </w:rPr>
        <w:tab/>
        <w:t>Druh a verze použitého datového standardu</w:t>
      </w:r>
    </w:p>
    <w:p w14:paraId="2300C9C0" w14:textId="6EC797BD" w:rsidR="00F536BC" w:rsidRPr="005A2205" w:rsidRDefault="00F536BC" w:rsidP="00B259C3">
      <w:pPr>
        <w:pStyle w:val="Text2-2"/>
        <w:numPr>
          <w:ilvl w:val="0"/>
          <w:numId w:val="0"/>
        </w:numPr>
        <w:tabs>
          <w:tab w:val="left" w:pos="2835"/>
        </w:tabs>
        <w:spacing w:before="0" w:after="0"/>
        <w:ind w:left="1134"/>
        <w:rPr>
          <w:rFonts w:asciiTheme="minorHAnsi" w:hAnsiTheme="minorHAnsi"/>
          <w:sz w:val="16"/>
          <w:szCs w:val="16"/>
        </w:rPr>
      </w:pPr>
      <w:r w:rsidRPr="005A2205">
        <w:rPr>
          <w:rFonts w:asciiTheme="minorHAnsi" w:hAnsiTheme="minorHAnsi"/>
          <w:b/>
          <w:bCs/>
          <w:sz w:val="16"/>
          <w:szCs w:val="16"/>
        </w:rPr>
        <w:t>DS_Element</w:t>
      </w:r>
      <w:r w:rsidRPr="005A2205">
        <w:rPr>
          <w:rFonts w:asciiTheme="minorHAnsi" w:hAnsiTheme="minorHAnsi"/>
          <w:sz w:val="16"/>
          <w:szCs w:val="16"/>
        </w:rPr>
        <w:tab/>
        <w:t>Hlavní identifikátor definující typ elementu</w:t>
      </w:r>
    </w:p>
    <w:p w14:paraId="6D17EC93" w14:textId="2C0AB833" w:rsidR="00302BA9" w:rsidRPr="005A2205" w:rsidRDefault="7D773A1D" w:rsidP="009379F0">
      <w:pPr>
        <w:pStyle w:val="Text2-2"/>
        <w:numPr>
          <w:ilvl w:val="0"/>
          <w:numId w:val="0"/>
        </w:numPr>
        <w:tabs>
          <w:tab w:val="left" w:pos="2835"/>
        </w:tabs>
        <w:spacing w:before="0" w:after="0"/>
        <w:ind w:left="2836" w:hanging="1702"/>
        <w:rPr>
          <w:rFonts w:asciiTheme="minorHAnsi" w:hAnsiTheme="minorHAnsi"/>
          <w:sz w:val="16"/>
          <w:szCs w:val="16"/>
        </w:rPr>
      </w:pPr>
      <w:r w:rsidRPr="16EB36B8">
        <w:rPr>
          <w:rFonts w:asciiTheme="minorHAnsi" w:hAnsiTheme="minorHAnsi"/>
          <w:b/>
          <w:bCs/>
          <w:sz w:val="16"/>
          <w:szCs w:val="16"/>
        </w:rPr>
        <w:t>DS_GUID</w:t>
      </w:r>
      <w:r w:rsidR="00F536BC">
        <w:tab/>
      </w:r>
      <w:r w:rsidRPr="16EB36B8">
        <w:rPr>
          <w:rFonts w:asciiTheme="minorHAnsi" w:hAnsiTheme="minorHAnsi"/>
          <w:sz w:val="16"/>
          <w:szCs w:val="16"/>
        </w:rPr>
        <w:t>Jedinečný identifikátor</w:t>
      </w:r>
      <w:r w:rsidR="6FFBF935" w:rsidRPr="16EB36B8">
        <w:rPr>
          <w:rFonts w:asciiTheme="minorHAnsi" w:hAnsiTheme="minorHAnsi"/>
          <w:sz w:val="16"/>
          <w:szCs w:val="16"/>
        </w:rPr>
        <w:t xml:space="preserve"> pro ztotožnění </w:t>
      </w:r>
      <w:r w:rsidR="5DF4605F" w:rsidRPr="16EB36B8">
        <w:rPr>
          <w:rFonts w:asciiTheme="minorHAnsi" w:hAnsiTheme="minorHAnsi"/>
          <w:sz w:val="16"/>
          <w:szCs w:val="16"/>
        </w:rPr>
        <w:t xml:space="preserve">elementů </w:t>
      </w:r>
      <w:r w:rsidR="6FFBF935" w:rsidRPr="16EB36B8">
        <w:rPr>
          <w:rFonts w:asciiTheme="minorHAnsi" w:hAnsiTheme="minorHAnsi"/>
          <w:sz w:val="16"/>
          <w:szCs w:val="16"/>
        </w:rPr>
        <w:t>v projekčním softw</w:t>
      </w:r>
      <w:r w:rsidR="5DF4605F" w:rsidRPr="16EB36B8">
        <w:rPr>
          <w:rFonts w:asciiTheme="minorHAnsi" w:hAnsiTheme="minorHAnsi"/>
          <w:sz w:val="16"/>
          <w:szCs w:val="16"/>
        </w:rPr>
        <w:t>are</w:t>
      </w:r>
      <w:r w:rsidR="5E0BC5BF" w:rsidRPr="16EB36B8">
        <w:rPr>
          <w:rFonts w:asciiTheme="minorHAnsi" w:hAnsiTheme="minorHAnsi"/>
          <w:sz w:val="16"/>
          <w:szCs w:val="16"/>
        </w:rPr>
        <w:t>.</w:t>
      </w:r>
      <w:r w:rsidR="008B52FD" w:rsidRPr="008B52FD">
        <w:t xml:space="preserve"> </w:t>
      </w:r>
      <w:r w:rsidR="008B52FD" w:rsidRPr="008B52FD">
        <w:rPr>
          <w:rFonts w:asciiTheme="minorHAnsi" w:hAnsiTheme="minorHAnsi"/>
          <w:sz w:val="16"/>
          <w:szCs w:val="16"/>
        </w:rPr>
        <w:t>U software nepodporujícího v nativním formátu IfcGuid je vhodné mapovat do hodnoty DS_GUID vlastní identifikátor projekčního software; u software plně podporujícího v nativním formátu vlastnost IfcGuid, je vhodné do hodnoty DS_GUID mapovat hodnotu IfcGuid</w:t>
      </w:r>
    </w:p>
    <w:p w14:paraId="2B91C10A" w14:textId="2330D3FE" w:rsidR="00F536BC" w:rsidRPr="005A2205" w:rsidRDefault="7D773A1D" w:rsidP="16EB36B8">
      <w:pPr>
        <w:pStyle w:val="Text2-2"/>
        <w:numPr>
          <w:ilvl w:val="0"/>
          <w:numId w:val="0"/>
        </w:numPr>
        <w:tabs>
          <w:tab w:val="left" w:pos="2835"/>
        </w:tabs>
        <w:spacing w:before="0" w:after="0"/>
        <w:ind w:left="1134"/>
        <w:rPr>
          <w:rFonts w:asciiTheme="minorHAnsi" w:hAnsiTheme="minorHAnsi"/>
          <w:sz w:val="16"/>
          <w:szCs w:val="16"/>
        </w:rPr>
      </w:pPr>
      <w:r w:rsidRPr="16EB36B8">
        <w:rPr>
          <w:rFonts w:asciiTheme="minorHAnsi" w:hAnsiTheme="minorHAnsi"/>
          <w:b/>
          <w:bCs/>
          <w:sz w:val="16"/>
          <w:szCs w:val="16"/>
        </w:rPr>
        <w:t>DS_Profese</w:t>
      </w:r>
      <w:r w:rsidR="00F536BC">
        <w:tab/>
      </w:r>
      <w:r w:rsidRPr="16EB36B8">
        <w:rPr>
          <w:rFonts w:asciiTheme="minorHAnsi" w:hAnsiTheme="minorHAnsi"/>
          <w:sz w:val="16"/>
          <w:szCs w:val="16"/>
        </w:rPr>
        <w:t>P</w:t>
      </w:r>
      <w:r w:rsidR="4B3AABC1" w:rsidRPr="16EB36B8">
        <w:rPr>
          <w:rFonts w:asciiTheme="minorHAnsi" w:hAnsiTheme="minorHAnsi"/>
          <w:sz w:val="16"/>
          <w:szCs w:val="16"/>
        </w:rPr>
        <w:t>říslušnost k</w:t>
      </w:r>
      <w:r w:rsidR="238C9EAA" w:rsidRPr="16EB36B8">
        <w:rPr>
          <w:rFonts w:asciiTheme="minorHAnsi" w:hAnsiTheme="minorHAnsi"/>
          <w:sz w:val="16"/>
          <w:szCs w:val="16"/>
        </w:rPr>
        <w:t> </w:t>
      </w:r>
      <w:r w:rsidR="74D93CE4" w:rsidRPr="16EB36B8">
        <w:rPr>
          <w:rFonts w:asciiTheme="minorHAnsi" w:hAnsiTheme="minorHAnsi"/>
          <w:sz w:val="16"/>
          <w:szCs w:val="16"/>
        </w:rPr>
        <w:t>profes</w:t>
      </w:r>
      <w:r w:rsidR="238C9EAA" w:rsidRPr="16EB36B8">
        <w:rPr>
          <w:rFonts w:asciiTheme="minorHAnsi" w:hAnsiTheme="minorHAnsi"/>
          <w:sz w:val="16"/>
          <w:szCs w:val="16"/>
        </w:rPr>
        <w:t xml:space="preserve">nímu </w:t>
      </w:r>
      <w:r w:rsidR="551E2CD9" w:rsidRPr="16EB36B8">
        <w:rPr>
          <w:rFonts w:asciiTheme="minorHAnsi" w:hAnsiTheme="minorHAnsi"/>
          <w:sz w:val="16"/>
          <w:szCs w:val="16"/>
        </w:rPr>
        <w:t>DiMS</w:t>
      </w:r>
      <w:r w:rsidR="761DBE1E" w:rsidRPr="16EB36B8">
        <w:rPr>
          <w:rFonts w:asciiTheme="minorHAnsi" w:hAnsiTheme="minorHAnsi"/>
          <w:sz w:val="16"/>
          <w:szCs w:val="16"/>
        </w:rPr>
        <w:t xml:space="preserve"> na základě</w:t>
      </w:r>
      <w:r w:rsidR="238C9EAA" w:rsidRPr="16EB36B8">
        <w:rPr>
          <w:rFonts w:asciiTheme="minorHAnsi" w:hAnsiTheme="minorHAnsi"/>
          <w:sz w:val="16"/>
          <w:szCs w:val="16"/>
        </w:rPr>
        <w:t xml:space="preserve"> členění </w:t>
      </w:r>
      <w:r w:rsidR="761DBE1E" w:rsidRPr="16EB36B8">
        <w:rPr>
          <w:rFonts w:asciiTheme="minorHAnsi" w:hAnsiTheme="minorHAnsi"/>
          <w:sz w:val="16"/>
          <w:szCs w:val="16"/>
        </w:rPr>
        <w:t>podrobných řad</w:t>
      </w:r>
    </w:p>
    <w:p w14:paraId="11A776ED" w14:textId="17C958A2" w:rsidR="00F536BC" w:rsidRDefault="00F536BC" w:rsidP="00B259C3">
      <w:pPr>
        <w:pStyle w:val="Text2-2"/>
        <w:numPr>
          <w:ilvl w:val="0"/>
          <w:numId w:val="0"/>
        </w:numPr>
        <w:tabs>
          <w:tab w:val="left" w:pos="2835"/>
        </w:tabs>
        <w:spacing w:before="0" w:after="0"/>
        <w:ind w:left="1134"/>
      </w:pPr>
      <w:r w:rsidRPr="005A2205">
        <w:rPr>
          <w:rFonts w:asciiTheme="minorHAnsi" w:hAnsiTheme="minorHAnsi"/>
          <w:b/>
          <w:bCs/>
          <w:sz w:val="16"/>
          <w:szCs w:val="16"/>
        </w:rPr>
        <w:t>DS_Šablona</w:t>
      </w:r>
      <w:r w:rsidRPr="005A2205">
        <w:rPr>
          <w:rFonts w:asciiTheme="minorHAnsi" w:hAnsiTheme="minorHAnsi"/>
          <w:sz w:val="16"/>
          <w:szCs w:val="16"/>
        </w:rPr>
        <w:tab/>
        <w:t>Řetězec s kódy dílčích datových</w:t>
      </w:r>
      <w:r>
        <w:t xml:space="preserve"> šablon daného typ elementu</w:t>
      </w:r>
      <w:r w:rsidR="008B52FD">
        <w:t>.</w:t>
      </w:r>
    </w:p>
    <w:p w14:paraId="608A10DA" w14:textId="45312837" w:rsidR="00F536BC" w:rsidRDefault="00F536BC" w:rsidP="005A2205">
      <w:pPr>
        <w:pStyle w:val="Text2-1"/>
        <w:tabs>
          <w:tab w:val="clear" w:pos="737"/>
          <w:tab w:val="left" w:pos="709"/>
        </w:tabs>
        <w:ind w:left="709"/>
      </w:pPr>
      <w:r>
        <w:t>Vlastnost „DS_Šablona“ bude kvůli automatizované kontrole negrafických informací vždy začínat a končit znakem „+“, a stejný znak bude oddělovat</w:t>
      </w:r>
      <w:r w:rsidR="00567186">
        <w:t> </w:t>
      </w:r>
      <w:r>
        <w:t>také jednotlivé kódy všech dílčích datových šablon.</w:t>
      </w:r>
      <w:r w:rsidR="00EC675A">
        <w:t xml:space="preserve"> </w:t>
      </w:r>
      <w:r w:rsidR="00B9546C">
        <w:t xml:space="preserve">Dílčí šablony </w:t>
      </w:r>
      <w:r w:rsidR="00C46E87">
        <w:t>b</w:t>
      </w:r>
      <w:r w:rsidR="007B1646">
        <w:t>udou řazeny v pořadí I, S, E, Z, M, F, P a</w:t>
      </w:r>
      <w:r w:rsidR="00D12954">
        <w:t> </w:t>
      </w:r>
      <w:r w:rsidR="00C46E87">
        <w:t xml:space="preserve">v rámci stejné </w:t>
      </w:r>
      <w:r w:rsidR="007B1646">
        <w:t xml:space="preserve">kategorie </w:t>
      </w:r>
      <w:r w:rsidR="00F57283">
        <w:t xml:space="preserve">budou </w:t>
      </w:r>
      <w:r w:rsidR="007B1646">
        <w:t xml:space="preserve">řazeny </w:t>
      </w:r>
      <w:r w:rsidR="00B1373C">
        <w:t xml:space="preserve">z hlediska číselné kombinace </w:t>
      </w:r>
      <w:r w:rsidR="007B1646">
        <w:t>vzestupně.</w:t>
      </w:r>
    </w:p>
    <w:p w14:paraId="2BB56239" w14:textId="1661F1C6" w:rsidR="00F536BC" w:rsidRDefault="00F536BC" w:rsidP="005A2205">
      <w:pPr>
        <w:pStyle w:val="Text2-1"/>
        <w:tabs>
          <w:tab w:val="clear" w:pos="737"/>
          <w:tab w:val="left" w:pos="709"/>
        </w:tabs>
        <w:ind w:left="709"/>
      </w:pPr>
      <w:r w:rsidRPr="005454AB">
        <w:t xml:space="preserve">Pokud </w:t>
      </w:r>
      <w:r>
        <w:t>v žádném z datových s</w:t>
      </w:r>
      <w:r w:rsidRPr="005454AB">
        <w:t>tandard</w:t>
      </w:r>
      <w:r>
        <w:t>ů</w:t>
      </w:r>
      <w:r w:rsidRPr="005454AB">
        <w:t xml:space="preserve"> </w:t>
      </w:r>
      <w:r>
        <w:t>nebyl nalezen vh</w:t>
      </w:r>
      <w:r w:rsidRPr="005454AB">
        <w:t xml:space="preserve">odný typ elementu, navrhne </w:t>
      </w:r>
      <w:r w:rsidR="00652062">
        <w:t>Dodavatel</w:t>
      </w:r>
      <w:r w:rsidRPr="005454AB">
        <w:t xml:space="preserve"> po vzájemné dohodě s oprávněnými zástupci Objednatele doplnění datového standardu</w:t>
      </w:r>
      <w:r>
        <w:t xml:space="preserve"> a dodá seznam navržených typů elementů a navržených datových šablon.</w:t>
      </w:r>
    </w:p>
    <w:p w14:paraId="6885F52E" w14:textId="77777777" w:rsidR="00F536BC" w:rsidRDefault="00F536BC" w:rsidP="00F536BC">
      <w:pPr>
        <w:pStyle w:val="Text2-1"/>
        <w:tabs>
          <w:tab w:val="clear" w:pos="737"/>
          <w:tab w:val="left" w:pos="709"/>
        </w:tabs>
        <w:spacing w:after="60"/>
        <w:ind w:left="709"/>
      </w:pPr>
      <w:r>
        <w:t>Vzor hlavní popisné skupiny vlastností „DS_Standard“:</w:t>
      </w:r>
    </w:p>
    <w:tbl>
      <w:tblPr>
        <w:tblStyle w:val="Mkatabulky"/>
        <w:tblW w:w="0" w:type="auto"/>
        <w:tblInd w:w="1213" w:type="dxa"/>
        <w:tblLook w:val="04A0" w:firstRow="1" w:lastRow="0" w:firstColumn="1" w:lastColumn="0" w:noHBand="0" w:noVBand="1"/>
      </w:tblPr>
      <w:tblGrid>
        <w:gridCol w:w="2693"/>
        <w:gridCol w:w="3543"/>
      </w:tblGrid>
      <w:tr w:rsidR="00F536BC" w:rsidRPr="006B5754" w14:paraId="22091077" w14:textId="77777777" w:rsidTr="00696C3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6236"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761BC2B2" w14:textId="77777777" w:rsidR="00F536BC" w:rsidRPr="00B259C3" w:rsidRDefault="00F536BC" w:rsidP="00C52D8D">
            <w:pPr>
              <w:pStyle w:val="Text2-1"/>
              <w:numPr>
                <w:ilvl w:val="0"/>
                <w:numId w:val="0"/>
              </w:numPr>
              <w:spacing w:before="0" w:after="0"/>
              <w:jc w:val="left"/>
              <w:rPr>
                <w:b/>
                <w:sz w:val="16"/>
              </w:rPr>
            </w:pPr>
            <w:r w:rsidRPr="00B259C3">
              <w:rPr>
                <w:b/>
                <w:sz w:val="16"/>
              </w:rPr>
              <w:t>DS_Standard</w:t>
            </w:r>
          </w:p>
        </w:tc>
      </w:tr>
      <w:tr w:rsidR="00B259C3" w:rsidRPr="006B5754" w14:paraId="3D90C14F"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50C96AFD"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DS_DS</w:t>
            </w:r>
          </w:p>
        </w:tc>
        <w:tc>
          <w:tcPr>
            <w:tcW w:w="3543" w:type="dxa"/>
            <w:tcBorders>
              <w:right w:val="single" w:sz="4" w:space="0" w:color="auto"/>
            </w:tcBorders>
            <w:vAlign w:val="center"/>
          </w:tcPr>
          <w:p w14:paraId="5A1A49DE" w14:textId="77777777" w:rsidR="00F536BC" w:rsidRPr="00F02866"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Železniční stavby 5.0</w:t>
            </w:r>
          </w:p>
        </w:tc>
      </w:tr>
      <w:tr w:rsidR="00B259C3" w:rsidRPr="006B5754" w14:paraId="4665C5D1"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7554D09B"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DS_Element</w:t>
            </w:r>
          </w:p>
        </w:tc>
        <w:tc>
          <w:tcPr>
            <w:tcW w:w="3543" w:type="dxa"/>
            <w:tcBorders>
              <w:right w:val="single" w:sz="4" w:space="0" w:color="auto"/>
            </w:tcBorders>
            <w:vAlign w:val="center"/>
          </w:tcPr>
          <w:p w14:paraId="51D3D380" w14:textId="09E0B028" w:rsidR="00F536BC" w:rsidRPr="00F02866" w:rsidRDefault="0092099F"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Proměnné návěstidlo</w:t>
            </w:r>
          </w:p>
        </w:tc>
      </w:tr>
      <w:tr w:rsidR="00B259C3" w:rsidRPr="006B5754" w14:paraId="1D489D22"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4962C77B"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DS_GUID</w:t>
            </w:r>
          </w:p>
        </w:tc>
        <w:tc>
          <w:tcPr>
            <w:tcW w:w="3543" w:type="dxa"/>
            <w:tcBorders>
              <w:right w:val="single" w:sz="4" w:space="0" w:color="auto"/>
            </w:tcBorders>
            <w:vAlign w:val="center"/>
          </w:tcPr>
          <w:p w14:paraId="6D8B8A61" w14:textId="77777777" w:rsidR="00F536BC" w:rsidRPr="00F02866" w:rsidRDefault="00F536BC"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09oCPtYL2jIx8ga27FwIe7</w:t>
            </w:r>
          </w:p>
        </w:tc>
      </w:tr>
      <w:tr w:rsidR="00B259C3" w:rsidRPr="005454AB" w14:paraId="52BC0614"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05C0D86E" w14:textId="77777777" w:rsidR="00F536BC" w:rsidRPr="00F02866" w:rsidRDefault="00F536BC" w:rsidP="00B259C3">
            <w:pPr>
              <w:pStyle w:val="Text2-1"/>
              <w:numPr>
                <w:ilvl w:val="0"/>
                <w:numId w:val="0"/>
              </w:numPr>
              <w:spacing w:before="0" w:after="0"/>
              <w:jc w:val="left"/>
              <w:rPr>
                <w:sz w:val="16"/>
                <w:szCs w:val="16"/>
              </w:rPr>
            </w:pPr>
            <w:r w:rsidRPr="00F02866">
              <w:rPr>
                <w:sz w:val="16"/>
                <w:szCs w:val="16"/>
              </w:rPr>
              <w:t>DS_Profese</w:t>
            </w:r>
          </w:p>
        </w:tc>
        <w:tc>
          <w:tcPr>
            <w:tcW w:w="3543" w:type="dxa"/>
            <w:tcBorders>
              <w:right w:val="single" w:sz="4" w:space="0" w:color="auto"/>
            </w:tcBorders>
            <w:vAlign w:val="center"/>
          </w:tcPr>
          <w:p w14:paraId="523B947B" w14:textId="65BF5778" w:rsidR="00F536BC" w:rsidRPr="00F02866" w:rsidRDefault="51C29548"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16EB36B8">
              <w:rPr>
                <w:sz w:val="16"/>
                <w:szCs w:val="16"/>
              </w:rPr>
              <w:t>420</w:t>
            </w:r>
            <w:r w:rsidR="296ACD0A" w:rsidRPr="16EB36B8">
              <w:rPr>
                <w:sz w:val="16"/>
                <w:szCs w:val="16"/>
              </w:rPr>
              <w:t>_</w:t>
            </w:r>
            <w:r w:rsidRPr="16EB36B8">
              <w:rPr>
                <w:sz w:val="16"/>
                <w:szCs w:val="16"/>
              </w:rPr>
              <w:t>Traťové</w:t>
            </w:r>
            <w:r w:rsidR="43C7A914" w:rsidRPr="16EB36B8">
              <w:rPr>
                <w:sz w:val="16"/>
                <w:szCs w:val="16"/>
              </w:rPr>
              <w:t xml:space="preserve"> zabezpečovací zařízení</w:t>
            </w:r>
          </w:p>
        </w:tc>
      </w:tr>
      <w:tr w:rsidR="00B259C3" w:rsidRPr="005454AB" w14:paraId="5C7138C7"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bottom w:val="single" w:sz="4" w:space="0" w:color="auto"/>
            </w:tcBorders>
            <w:shd w:val="clear" w:color="auto" w:fill="E7E6E6" w:themeFill="background2"/>
            <w:vAlign w:val="center"/>
          </w:tcPr>
          <w:p w14:paraId="12420D7A" w14:textId="44BD899F" w:rsidR="00F536BC" w:rsidRPr="00F02866" w:rsidRDefault="00F536BC" w:rsidP="00B259C3">
            <w:pPr>
              <w:pStyle w:val="Text2-1"/>
              <w:numPr>
                <w:ilvl w:val="0"/>
                <w:numId w:val="0"/>
              </w:numPr>
              <w:spacing w:before="0" w:after="0"/>
              <w:jc w:val="left"/>
              <w:rPr>
                <w:sz w:val="16"/>
                <w:szCs w:val="16"/>
              </w:rPr>
            </w:pPr>
            <w:r w:rsidRPr="00F02866">
              <w:rPr>
                <w:sz w:val="16"/>
                <w:szCs w:val="16"/>
              </w:rPr>
              <w:t>DS_Šablona</w:t>
            </w:r>
          </w:p>
        </w:tc>
        <w:tc>
          <w:tcPr>
            <w:tcW w:w="3543" w:type="dxa"/>
            <w:tcBorders>
              <w:bottom w:val="single" w:sz="4" w:space="0" w:color="auto"/>
              <w:right w:val="single" w:sz="4" w:space="0" w:color="auto"/>
            </w:tcBorders>
            <w:vAlign w:val="center"/>
          </w:tcPr>
          <w:p w14:paraId="0B0BBD7E" w14:textId="657EB6E7" w:rsidR="00F536BC" w:rsidRPr="00F02866" w:rsidRDefault="009A4646" w:rsidP="00B259C3">
            <w:pPr>
              <w:pStyle w:val="Text2-1"/>
              <w:numPr>
                <w:ilvl w:val="0"/>
                <w:numId w:val="0"/>
              </w:numPr>
              <w:spacing w:before="0" w:after="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+I1+I2+I5+S2+E1+Z1+M4+F1+</w:t>
            </w:r>
          </w:p>
        </w:tc>
      </w:tr>
    </w:tbl>
    <w:p w14:paraId="7E9C185C" w14:textId="77777777" w:rsidR="00F536BC" w:rsidRDefault="00F536BC" w:rsidP="00F536BC">
      <w:pPr>
        <w:pStyle w:val="Text2-1"/>
        <w:tabs>
          <w:tab w:val="clear" w:pos="737"/>
          <w:tab w:val="left" w:pos="709"/>
        </w:tabs>
        <w:spacing w:after="60"/>
        <w:ind w:left="709"/>
      </w:pPr>
      <w:r>
        <w:t xml:space="preserve">V datových standardech jsou datové šablony jednotlivých typů elementů rozděleny </w:t>
      </w:r>
      <w:r w:rsidRPr="006B5754">
        <w:t xml:space="preserve">z důvodu </w:t>
      </w:r>
      <w:r>
        <w:t xml:space="preserve">větší </w:t>
      </w:r>
      <w:r w:rsidRPr="006B5754">
        <w:t xml:space="preserve">přehlednosti do </w:t>
      </w:r>
      <w:r>
        <w:t>několika kategorií</w:t>
      </w:r>
      <w:r w:rsidRPr="006B5754">
        <w:t xml:space="preserve"> </w:t>
      </w:r>
      <w:r>
        <w:t>podle typu poskytovaných údajů.</w:t>
      </w:r>
    </w:p>
    <w:p w14:paraId="455F7B1B" w14:textId="29011968" w:rsidR="00F536BC" w:rsidRDefault="00F536BC" w:rsidP="00B259C3">
      <w:pPr>
        <w:pStyle w:val="Text2-2"/>
        <w:numPr>
          <w:ilvl w:val="0"/>
          <w:numId w:val="0"/>
        </w:numPr>
        <w:spacing w:before="40" w:after="40"/>
        <w:ind w:left="1134"/>
      </w:pPr>
      <w:r w:rsidRPr="006B5754">
        <w:rPr>
          <w:b/>
        </w:rPr>
        <w:t>Identifikace</w:t>
      </w:r>
      <w:r>
        <w:rPr>
          <w:b/>
        </w:rPr>
        <w:t xml:space="preserve"> </w:t>
      </w:r>
      <w:r w:rsidRPr="00D74B89">
        <w:rPr>
          <w:bCs/>
        </w:rPr>
        <w:t>– vlastnosti</w:t>
      </w:r>
      <w:r w:rsidRPr="006B5754">
        <w:t xml:space="preserve"> </w:t>
      </w:r>
      <w:r>
        <w:t xml:space="preserve">popisující </w:t>
      </w:r>
      <w:r w:rsidRPr="006B5754">
        <w:t>poloh</w:t>
      </w:r>
      <w:r>
        <w:t>u</w:t>
      </w:r>
      <w:r w:rsidRPr="006B5754">
        <w:t>, umístění, zatřídění nebo označení konstrukce</w:t>
      </w:r>
      <w:r>
        <w:t xml:space="preserve"> (n</w:t>
      </w:r>
      <w:r w:rsidRPr="006B5754">
        <w:t>apř. název</w:t>
      </w:r>
      <w:r>
        <w:t xml:space="preserve"> objektu</w:t>
      </w:r>
      <w:r w:rsidRPr="006B5754">
        <w:t xml:space="preserve">, číslo </w:t>
      </w:r>
      <w:r>
        <w:t>PS/SO/IO,</w:t>
      </w:r>
      <w:r w:rsidRPr="006B5754">
        <w:t xml:space="preserve"> číslo komunikace, staničení</w:t>
      </w:r>
      <w:r w:rsidR="005457F6">
        <w:t>,</w:t>
      </w:r>
      <w:r w:rsidRPr="006B5754">
        <w:t xml:space="preserve"> a</w:t>
      </w:r>
      <w:r w:rsidR="00105A07">
        <w:t>td</w:t>
      </w:r>
      <w:r w:rsidRPr="006B5754">
        <w:t>.)</w:t>
      </w:r>
    </w:p>
    <w:p w14:paraId="7B02940B" w14:textId="244CBCAC" w:rsidR="00F536BC" w:rsidRPr="006B5754" w:rsidRDefault="00F536BC" w:rsidP="00B259C3">
      <w:pPr>
        <w:pStyle w:val="Text2-2"/>
        <w:numPr>
          <w:ilvl w:val="0"/>
          <w:numId w:val="0"/>
        </w:numPr>
        <w:spacing w:before="40" w:after="40"/>
        <w:ind w:left="1134"/>
      </w:pPr>
      <w:r w:rsidRPr="006B5754">
        <w:rPr>
          <w:b/>
        </w:rPr>
        <w:t>Stavební výrobek / konstrukce</w:t>
      </w:r>
      <w:r>
        <w:rPr>
          <w:b/>
        </w:rPr>
        <w:t xml:space="preserve"> – </w:t>
      </w:r>
      <w:r w:rsidRPr="006B5754">
        <w:t xml:space="preserve">vlastnosti </w:t>
      </w:r>
      <w:r>
        <w:t xml:space="preserve">určující druh a </w:t>
      </w:r>
      <w:r w:rsidRPr="006B5754">
        <w:t>charakter konstrukce</w:t>
      </w:r>
      <w:r>
        <w:t xml:space="preserve"> (</w:t>
      </w:r>
      <w:r w:rsidRPr="006B5754">
        <w:t>např. materiálov</w:t>
      </w:r>
      <w:r>
        <w:t>é</w:t>
      </w:r>
      <w:r w:rsidRPr="006B5754">
        <w:t xml:space="preserve"> charakteristik</w:t>
      </w:r>
      <w:r>
        <w:t>y</w:t>
      </w:r>
      <w:r w:rsidRPr="006B5754">
        <w:t>, návrhové parametry</w:t>
      </w:r>
      <w:r>
        <w:t>, typ výrobku</w:t>
      </w:r>
      <w:r w:rsidR="005457F6">
        <w:t>,</w:t>
      </w:r>
      <w:r w:rsidRPr="006B5754">
        <w:t xml:space="preserve"> a</w:t>
      </w:r>
      <w:r w:rsidR="005457F6">
        <w:t>td</w:t>
      </w:r>
      <w:r w:rsidRPr="006B5754">
        <w:t>.)</w:t>
      </w:r>
    </w:p>
    <w:p w14:paraId="2CF67703" w14:textId="4B78F885" w:rsidR="00F536BC" w:rsidRPr="006B5754" w:rsidRDefault="00F536BC" w:rsidP="00B259C3">
      <w:pPr>
        <w:pStyle w:val="Text2-2"/>
        <w:numPr>
          <w:ilvl w:val="0"/>
          <w:numId w:val="0"/>
        </w:numPr>
        <w:spacing w:before="40" w:after="40"/>
        <w:ind w:left="1134"/>
      </w:pPr>
      <w:r w:rsidRPr="006B5754">
        <w:rPr>
          <w:b/>
        </w:rPr>
        <w:t>Etapizace</w:t>
      </w:r>
      <w:r>
        <w:rPr>
          <w:b/>
        </w:rPr>
        <w:t xml:space="preserve"> – </w:t>
      </w:r>
      <w:r w:rsidRPr="006B5754">
        <w:t>vlastnosti s vazbou na čas</w:t>
      </w:r>
      <w:r>
        <w:t xml:space="preserve"> a</w:t>
      </w:r>
      <w:r w:rsidRPr="006B5754">
        <w:t xml:space="preserve"> dobu provádění stavby</w:t>
      </w:r>
      <w:r>
        <w:t xml:space="preserve"> (</w:t>
      </w:r>
      <w:r w:rsidRPr="006B5754">
        <w:t>např.</w:t>
      </w:r>
      <w:r>
        <w:t xml:space="preserve"> </w:t>
      </w:r>
      <w:r w:rsidRPr="006B5754">
        <w:t>zahájení</w:t>
      </w:r>
      <w:r>
        <w:t xml:space="preserve"> nebo </w:t>
      </w:r>
      <w:r w:rsidRPr="006B5754">
        <w:t>ukončení realizace, doba trvání, stavební postup/etapa výstavby</w:t>
      </w:r>
      <w:r w:rsidR="005457F6">
        <w:t>,</w:t>
      </w:r>
      <w:r w:rsidRPr="006B5754">
        <w:t xml:space="preserve"> a</w:t>
      </w:r>
      <w:r w:rsidR="005457F6">
        <w:t>t</w:t>
      </w:r>
      <w:r w:rsidRPr="006B5754">
        <w:t>d.</w:t>
      </w:r>
      <w:r>
        <w:t>)</w:t>
      </w:r>
    </w:p>
    <w:p w14:paraId="0640823D" w14:textId="24A47FC8" w:rsidR="00F536BC" w:rsidRPr="006B5754" w:rsidRDefault="00F536BC" w:rsidP="00B259C3">
      <w:pPr>
        <w:pStyle w:val="Text2-2"/>
        <w:numPr>
          <w:ilvl w:val="0"/>
          <w:numId w:val="0"/>
        </w:numPr>
        <w:spacing w:before="40" w:after="40"/>
        <w:ind w:left="1134"/>
      </w:pPr>
      <w:r w:rsidRPr="006B5754">
        <w:rPr>
          <w:b/>
        </w:rPr>
        <w:t>Zobrazení</w:t>
      </w:r>
      <w:r>
        <w:rPr>
          <w:b/>
        </w:rPr>
        <w:t xml:space="preserve"> – </w:t>
      </w:r>
      <w:r w:rsidRPr="006B5754">
        <w:t>vlastnosti s vazbou na grafické požadavky</w:t>
      </w:r>
      <w:r>
        <w:t xml:space="preserve"> (</w:t>
      </w:r>
      <w:r w:rsidRPr="006B5754">
        <w:t>např. barva, textura,</w:t>
      </w:r>
      <w:r>
        <w:t xml:space="preserve"> grafická podrobnost, geometrická </w:t>
      </w:r>
      <w:r w:rsidRPr="006B5754">
        <w:t>přesnost</w:t>
      </w:r>
      <w:r w:rsidR="005457F6">
        <w:t>,</w:t>
      </w:r>
      <w:r w:rsidRPr="006B5754">
        <w:t xml:space="preserve"> a</w:t>
      </w:r>
      <w:r w:rsidR="005457F6">
        <w:t>t</w:t>
      </w:r>
      <w:r w:rsidRPr="006B5754">
        <w:t>d.</w:t>
      </w:r>
      <w:r>
        <w:t>)</w:t>
      </w:r>
    </w:p>
    <w:p w14:paraId="73D110F5" w14:textId="6846276B" w:rsidR="00F536BC" w:rsidRPr="006B5754" w:rsidRDefault="00F536BC" w:rsidP="00B259C3">
      <w:pPr>
        <w:pStyle w:val="Text2-2"/>
        <w:numPr>
          <w:ilvl w:val="0"/>
          <w:numId w:val="0"/>
        </w:numPr>
        <w:spacing w:before="40" w:after="40"/>
        <w:ind w:left="1134"/>
      </w:pPr>
      <w:r w:rsidRPr="006B5754">
        <w:rPr>
          <w:b/>
        </w:rPr>
        <w:t>Množství</w:t>
      </w:r>
      <w:r>
        <w:rPr>
          <w:b/>
        </w:rPr>
        <w:t xml:space="preserve"> – </w:t>
      </w:r>
      <w:r w:rsidRPr="006B5754">
        <w:t>vlastnosti vyjadř</w:t>
      </w:r>
      <w:r>
        <w:t>ující</w:t>
      </w:r>
      <w:r w:rsidRPr="006B5754">
        <w:t xml:space="preserve"> číseln</w:t>
      </w:r>
      <w:r>
        <w:t>é</w:t>
      </w:r>
      <w:r w:rsidRPr="006B5754">
        <w:t xml:space="preserve"> hodnot</w:t>
      </w:r>
      <w:r>
        <w:t>y</w:t>
      </w:r>
      <w:r w:rsidRPr="006B5754">
        <w:t xml:space="preserve"> reprezentující informac</w:t>
      </w:r>
      <w:r>
        <w:t xml:space="preserve">e </w:t>
      </w:r>
      <w:r w:rsidRPr="006B5754">
        <w:t>pro</w:t>
      </w:r>
      <w:r w:rsidR="00EC21A9">
        <w:t> s</w:t>
      </w:r>
      <w:r w:rsidRPr="006B5754">
        <w:t>tanovení výkazu množství</w:t>
      </w:r>
      <w:r>
        <w:t xml:space="preserve"> (</w:t>
      </w:r>
      <w:r w:rsidRPr="006B5754">
        <w:t>např. délka,</w:t>
      </w:r>
      <w:r>
        <w:t xml:space="preserve"> plocha</w:t>
      </w:r>
      <w:r w:rsidRPr="006B5754">
        <w:t xml:space="preserve"> objem</w:t>
      </w:r>
      <w:r>
        <w:t>, hmotnost, počet</w:t>
      </w:r>
      <w:r w:rsidRPr="006B5754">
        <w:t xml:space="preserve"> a</w:t>
      </w:r>
      <w:r w:rsidR="005457F6">
        <w:t>t</w:t>
      </w:r>
      <w:r w:rsidRPr="006B5754">
        <w:t>d</w:t>
      </w:r>
      <w:r>
        <w:t>.).</w:t>
      </w:r>
    </w:p>
    <w:p w14:paraId="36848D0D" w14:textId="66632DED" w:rsidR="00F536BC" w:rsidRDefault="00F536BC" w:rsidP="00B259C3">
      <w:pPr>
        <w:pStyle w:val="Text2-2"/>
        <w:numPr>
          <w:ilvl w:val="0"/>
          <w:numId w:val="0"/>
        </w:numPr>
        <w:spacing w:before="40" w:after="40"/>
        <w:ind w:left="1134"/>
      </w:pPr>
      <w:r w:rsidRPr="006B5754">
        <w:rPr>
          <w:b/>
        </w:rPr>
        <w:t>Fáze</w:t>
      </w:r>
      <w:r>
        <w:rPr>
          <w:b/>
        </w:rPr>
        <w:t xml:space="preserve"> –</w:t>
      </w:r>
      <w:r w:rsidR="00EC21A9">
        <w:rPr>
          <w:b/>
        </w:rPr>
        <w:t xml:space="preserve"> </w:t>
      </w:r>
      <w:r w:rsidR="0099744C" w:rsidRPr="0099744C">
        <w:rPr>
          <w:bCs/>
        </w:rPr>
        <w:t xml:space="preserve">vlastnosti </w:t>
      </w:r>
      <w:r w:rsidR="00F829C1">
        <w:rPr>
          <w:bCs/>
        </w:rPr>
        <w:t>popisující</w:t>
      </w:r>
      <w:r w:rsidR="0099744C" w:rsidRPr="0099744C">
        <w:rPr>
          <w:bCs/>
        </w:rPr>
        <w:t xml:space="preserve"> </w:t>
      </w:r>
      <w:r w:rsidRPr="0099744C">
        <w:rPr>
          <w:bCs/>
        </w:rPr>
        <w:t>status konstrukce</w:t>
      </w:r>
      <w:r>
        <w:t xml:space="preserve"> (</w:t>
      </w:r>
      <w:r w:rsidRPr="006B5754">
        <w:t>např. provizorní stav, trvalý</w:t>
      </w:r>
      <w:r>
        <w:t> </w:t>
      </w:r>
      <w:r w:rsidRPr="006B5754">
        <w:t>stav, demolice</w:t>
      </w:r>
      <w:r w:rsidR="005457F6">
        <w:t>,</w:t>
      </w:r>
      <w:r w:rsidRPr="006B5754">
        <w:t xml:space="preserve"> a</w:t>
      </w:r>
      <w:r w:rsidR="005457F6">
        <w:t>t</w:t>
      </w:r>
      <w:r w:rsidRPr="006B5754">
        <w:t>d.)</w:t>
      </w:r>
    </w:p>
    <w:p w14:paraId="162403EB" w14:textId="05E5D92F" w:rsidR="00F536BC" w:rsidRDefault="00F536BC" w:rsidP="005A2205">
      <w:pPr>
        <w:pStyle w:val="Text2-2"/>
        <w:numPr>
          <w:ilvl w:val="0"/>
          <w:numId w:val="0"/>
        </w:numPr>
        <w:spacing w:before="40" w:after="0"/>
        <w:ind w:left="1134"/>
      </w:pPr>
      <w:r w:rsidRPr="006C03F7">
        <w:rPr>
          <w:b/>
        </w:rPr>
        <w:t xml:space="preserve">Pasportizace – </w:t>
      </w:r>
      <w:r w:rsidR="00806B5D" w:rsidRPr="00806B5D">
        <w:rPr>
          <w:bCs/>
        </w:rPr>
        <w:t xml:space="preserve">vlastnosti klíčové </w:t>
      </w:r>
      <w:r w:rsidR="00806B5D">
        <w:rPr>
          <w:bCs/>
        </w:rPr>
        <w:t>z</w:t>
      </w:r>
      <w:r>
        <w:t> hlediska informačních potřeb pasportních systémů Objednatele (např. povrchové materiály, různé identifikační kódy</w:t>
      </w:r>
      <w:r w:rsidR="005457F6">
        <w:t>,</w:t>
      </w:r>
      <w:r>
        <w:t xml:space="preserve"> a</w:t>
      </w:r>
      <w:r w:rsidR="005457F6">
        <w:t>t</w:t>
      </w:r>
      <w:r>
        <w:t>d.)</w:t>
      </w:r>
    </w:p>
    <w:p w14:paraId="7EB6F9D3" w14:textId="77777777" w:rsidR="00F536BC" w:rsidRDefault="00F536BC" w:rsidP="00F536BC">
      <w:pPr>
        <w:pStyle w:val="Text2-2"/>
        <w:numPr>
          <w:ilvl w:val="0"/>
          <w:numId w:val="0"/>
        </w:numPr>
        <w:spacing w:before="0" w:after="0"/>
        <w:ind w:left="737"/>
      </w:pPr>
      <w:r>
        <w:br w:type="page"/>
      </w:r>
    </w:p>
    <w:p w14:paraId="4C9B2157" w14:textId="54259465" w:rsidR="00F536BC" w:rsidRDefault="00F536BC" w:rsidP="00F536BC">
      <w:pPr>
        <w:pStyle w:val="Text2-1"/>
        <w:tabs>
          <w:tab w:val="clear" w:pos="737"/>
          <w:tab w:val="left" w:pos="709"/>
        </w:tabs>
        <w:ind w:left="709"/>
      </w:pPr>
      <w:r>
        <w:lastRenderedPageBreak/>
        <w:t xml:space="preserve">V rámci jednotlivých kategorií jsou vytvořeny očíslované kombinace vlastností – tedy jakési dílčí datové šablony. Všechny dílčí šablony přiřazené danému elementu </w:t>
      </w:r>
      <w:r w:rsidR="00076D9A">
        <w:t>zastupují</w:t>
      </w:r>
      <w:r>
        <w:t xml:space="preserve"> samostatné skupiny vlastností a budou vypsány ve vlastnosti „</w:t>
      </w:r>
      <w:r w:rsidR="00076D9A">
        <w:t>DS</w:t>
      </w:r>
      <w:r>
        <w:t>_Šablona“ (viz výše).</w:t>
      </w:r>
    </w:p>
    <w:p w14:paraId="765AF306" w14:textId="77777777" w:rsidR="00F536BC" w:rsidRDefault="00F536BC" w:rsidP="00F536BC">
      <w:pPr>
        <w:pStyle w:val="Text2-1"/>
        <w:tabs>
          <w:tab w:val="clear" w:pos="737"/>
          <w:tab w:val="left" w:pos="709"/>
        </w:tabs>
        <w:spacing w:after="60"/>
        <w:ind w:left="709"/>
      </w:pPr>
      <w:r w:rsidRPr="005118B7">
        <w:rPr>
          <w:b/>
          <w:bCs/>
        </w:rPr>
        <w:t>Názvy skupin vlastností</w:t>
      </w:r>
      <w:r>
        <w:t xml:space="preserve"> budou pojmenovány dle příslušné dílčí šablony a budou obsahovat prefix specifikující použitý datový standard:</w:t>
      </w:r>
    </w:p>
    <w:p w14:paraId="1A2A2704" w14:textId="77777777" w:rsidR="00F536BC" w:rsidRPr="00FF6CE8" w:rsidRDefault="00F536BC" w:rsidP="00B259C3">
      <w:pPr>
        <w:pStyle w:val="Text2-1"/>
        <w:numPr>
          <w:ilvl w:val="0"/>
          <w:numId w:val="0"/>
        </w:numPr>
        <w:tabs>
          <w:tab w:val="left" w:pos="709"/>
          <w:tab w:val="left" w:pos="3686"/>
        </w:tabs>
        <w:spacing w:before="40" w:after="40"/>
        <w:ind w:left="1134"/>
        <w:rPr>
          <w:sz w:val="16"/>
          <w:szCs w:val="16"/>
        </w:rPr>
      </w:pPr>
      <w:r w:rsidRPr="00FF6CE8">
        <w:rPr>
          <w:sz w:val="16"/>
          <w:szCs w:val="16"/>
        </w:rPr>
        <w:t>SŽ_</w:t>
      </w:r>
      <w:r w:rsidRPr="00FF6CE8">
        <w:rPr>
          <w:b/>
          <w:sz w:val="16"/>
          <w:szCs w:val="16"/>
        </w:rPr>
        <w:t>Ž</w:t>
      </w:r>
      <w:r w:rsidRPr="00FF6CE8">
        <w:rPr>
          <w:sz w:val="16"/>
          <w:szCs w:val="16"/>
        </w:rPr>
        <w:t>_M1</w:t>
      </w:r>
      <w:r w:rsidRPr="00FF6CE8">
        <w:rPr>
          <w:sz w:val="16"/>
          <w:szCs w:val="16"/>
        </w:rPr>
        <w:tab/>
        <w:t xml:space="preserve">skupina vlastností M1 dle DS pro </w:t>
      </w:r>
      <w:r w:rsidRPr="00FF6CE8">
        <w:rPr>
          <w:b/>
          <w:sz w:val="16"/>
          <w:szCs w:val="16"/>
        </w:rPr>
        <w:t>železniční stavby</w:t>
      </w:r>
    </w:p>
    <w:p w14:paraId="5E27856A" w14:textId="77777777" w:rsidR="00F536BC" w:rsidRPr="00FF6CE8" w:rsidRDefault="00F536BC" w:rsidP="00B259C3">
      <w:pPr>
        <w:pStyle w:val="Text2-1"/>
        <w:numPr>
          <w:ilvl w:val="0"/>
          <w:numId w:val="0"/>
        </w:numPr>
        <w:tabs>
          <w:tab w:val="left" w:pos="709"/>
          <w:tab w:val="left" w:pos="3686"/>
        </w:tabs>
        <w:spacing w:before="40" w:after="40"/>
        <w:ind w:left="1134"/>
        <w:rPr>
          <w:sz w:val="16"/>
          <w:szCs w:val="16"/>
        </w:rPr>
      </w:pPr>
      <w:r w:rsidRPr="00FF6CE8">
        <w:rPr>
          <w:sz w:val="16"/>
          <w:szCs w:val="16"/>
        </w:rPr>
        <w:t>SŽ_</w:t>
      </w:r>
      <w:r w:rsidRPr="00FF6CE8">
        <w:rPr>
          <w:b/>
          <w:sz w:val="16"/>
          <w:szCs w:val="16"/>
        </w:rPr>
        <w:t>S</w:t>
      </w:r>
      <w:r w:rsidRPr="00FF6CE8">
        <w:rPr>
          <w:sz w:val="16"/>
          <w:szCs w:val="16"/>
        </w:rPr>
        <w:t>_M1</w:t>
      </w:r>
      <w:r w:rsidRPr="00FF6CE8">
        <w:rPr>
          <w:sz w:val="16"/>
          <w:szCs w:val="16"/>
        </w:rPr>
        <w:tab/>
        <w:t xml:space="preserve">skupina vlastností M1 dle DS pro </w:t>
      </w:r>
      <w:r w:rsidRPr="00FF6CE8">
        <w:rPr>
          <w:b/>
          <w:sz w:val="16"/>
          <w:szCs w:val="16"/>
        </w:rPr>
        <w:t>silniční stavby</w:t>
      </w:r>
    </w:p>
    <w:p w14:paraId="2D361FDB" w14:textId="77777777" w:rsidR="00F536BC" w:rsidRPr="00FF6CE8" w:rsidRDefault="00F536BC" w:rsidP="00B259C3">
      <w:pPr>
        <w:pStyle w:val="Text2-1"/>
        <w:numPr>
          <w:ilvl w:val="0"/>
          <w:numId w:val="0"/>
        </w:numPr>
        <w:tabs>
          <w:tab w:val="left" w:pos="709"/>
          <w:tab w:val="left" w:pos="3686"/>
        </w:tabs>
        <w:spacing w:before="40" w:after="40"/>
        <w:ind w:left="1134"/>
        <w:rPr>
          <w:sz w:val="16"/>
          <w:szCs w:val="16"/>
        </w:rPr>
      </w:pPr>
      <w:r w:rsidRPr="00FF6CE8">
        <w:rPr>
          <w:sz w:val="16"/>
          <w:szCs w:val="16"/>
        </w:rPr>
        <w:t>SŽ_</w:t>
      </w:r>
      <w:r w:rsidRPr="00FF6CE8">
        <w:rPr>
          <w:b/>
          <w:sz w:val="16"/>
          <w:szCs w:val="16"/>
        </w:rPr>
        <w:t>P</w:t>
      </w:r>
      <w:r w:rsidRPr="00FF6CE8">
        <w:rPr>
          <w:sz w:val="16"/>
          <w:szCs w:val="16"/>
        </w:rPr>
        <w:t>_M1</w:t>
      </w:r>
      <w:r w:rsidRPr="00FF6CE8">
        <w:rPr>
          <w:sz w:val="16"/>
          <w:szCs w:val="16"/>
        </w:rPr>
        <w:tab/>
        <w:t xml:space="preserve">skupina vlastností M1 dle DS pro </w:t>
      </w:r>
      <w:r w:rsidRPr="00FF6CE8">
        <w:rPr>
          <w:b/>
          <w:bCs/>
          <w:sz w:val="16"/>
          <w:szCs w:val="16"/>
        </w:rPr>
        <w:t>pozemní stavby</w:t>
      </w:r>
    </w:p>
    <w:p w14:paraId="1070E110" w14:textId="77777777" w:rsidR="00F536BC" w:rsidRDefault="00F536BC" w:rsidP="00F536BC">
      <w:pPr>
        <w:pStyle w:val="Text2-1"/>
        <w:tabs>
          <w:tab w:val="clear" w:pos="737"/>
          <w:tab w:val="left" w:pos="709"/>
        </w:tabs>
        <w:spacing w:after="60"/>
        <w:ind w:left="709"/>
      </w:pPr>
      <w:r w:rsidRPr="007032E4">
        <w:rPr>
          <w:b/>
          <w:bCs/>
        </w:rPr>
        <w:t>Názvy vlastností</w:t>
      </w:r>
      <w:r>
        <w:t xml:space="preserve"> samotných budou také obsahovat prefix, který ale vyjadřuje kategorii dané vlastnosti (bez čísla kombinace dané dílčí šablony). </w:t>
      </w:r>
      <w:r w:rsidRPr="005077C8">
        <w:t xml:space="preserve">Důvodem je možnost </w:t>
      </w:r>
      <w:r>
        <w:t>slučovat stejné ú</w:t>
      </w:r>
      <w:r w:rsidRPr="005077C8">
        <w:t>daje bez</w:t>
      </w:r>
      <w:r>
        <w:t> </w:t>
      </w:r>
      <w:r w:rsidRPr="005077C8">
        <w:t>ohledu na použitý datový standard</w:t>
      </w:r>
      <w:r>
        <w:t xml:space="preserve"> a číslo dané dílčí šablony.</w:t>
      </w:r>
    </w:p>
    <w:p w14:paraId="5576E7BF"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I_</w:t>
      </w:r>
      <w:r w:rsidRPr="00B259C3">
        <w:rPr>
          <w:sz w:val="16"/>
        </w:rPr>
        <w:t>Staničení</w:t>
      </w:r>
      <w:r w:rsidRPr="00B259C3">
        <w:rPr>
          <w:sz w:val="16"/>
        </w:rPr>
        <w:tab/>
        <w:t>vlastnost z kategorie „Identifikace“</w:t>
      </w:r>
    </w:p>
    <w:p w14:paraId="4DA5686C"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S_</w:t>
      </w:r>
      <w:r w:rsidRPr="00B259C3">
        <w:rPr>
          <w:sz w:val="16"/>
        </w:rPr>
        <w:t>Materiál</w:t>
      </w:r>
      <w:r w:rsidRPr="00B259C3">
        <w:rPr>
          <w:sz w:val="16"/>
        </w:rPr>
        <w:tab/>
        <w:t>vlastnost z kategorie „Stavební výrobek / konstrukce“</w:t>
      </w:r>
    </w:p>
    <w:p w14:paraId="5DA3CF80"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E_</w:t>
      </w:r>
      <w:r w:rsidRPr="00B259C3">
        <w:rPr>
          <w:sz w:val="16"/>
        </w:rPr>
        <w:t>Doba trvání</w:t>
      </w:r>
      <w:r w:rsidRPr="00B259C3">
        <w:rPr>
          <w:sz w:val="16"/>
        </w:rPr>
        <w:tab/>
        <w:t>vlastnost z kategorie „Etapizace“</w:t>
      </w:r>
    </w:p>
    <w:p w14:paraId="705C3A4A"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Z_</w:t>
      </w:r>
      <w:r w:rsidRPr="00B259C3">
        <w:rPr>
          <w:sz w:val="16"/>
        </w:rPr>
        <w:t>Třída přesnosti</w:t>
      </w:r>
      <w:r w:rsidRPr="00B259C3">
        <w:rPr>
          <w:sz w:val="16"/>
        </w:rPr>
        <w:tab/>
        <w:t>vlastnost z kategorie „Zobrazení“</w:t>
      </w:r>
    </w:p>
    <w:p w14:paraId="1D350C17"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M_</w:t>
      </w:r>
      <w:r w:rsidRPr="00B259C3">
        <w:rPr>
          <w:sz w:val="16"/>
        </w:rPr>
        <w:t>Hmotnost</w:t>
      </w:r>
      <w:r w:rsidRPr="00B259C3">
        <w:rPr>
          <w:sz w:val="16"/>
        </w:rPr>
        <w:tab/>
        <w:t>vlastnost z kategorie „Množství“</w:t>
      </w:r>
    </w:p>
    <w:p w14:paraId="171D94B7" w14:textId="77777777" w:rsidR="00F536BC" w:rsidRPr="00B259C3" w:rsidRDefault="00F536BC" w:rsidP="00B259C3">
      <w:pPr>
        <w:pStyle w:val="Text2-1"/>
        <w:numPr>
          <w:ilvl w:val="0"/>
          <w:numId w:val="0"/>
        </w:numPr>
        <w:tabs>
          <w:tab w:val="left" w:pos="3686"/>
        </w:tabs>
        <w:spacing w:before="40" w:after="40"/>
        <w:ind w:left="1134"/>
        <w:rPr>
          <w:sz w:val="16"/>
        </w:rPr>
      </w:pPr>
      <w:r w:rsidRPr="00B259C3">
        <w:rPr>
          <w:sz w:val="16"/>
        </w:rPr>
        <w:t>SŽ_</w:t>
      </w:r>
      <w:r w:rsidRPr="00B259C3">
        <w:rPr>
          <w:b/>
          <w:sz w:val="16"/>
        </w:rPr>
        <w:t>F_</w:t>
      </w:r>
      <w:r w:rsidRPr="00B259C3">
        <w:rPr>
          <w:sz w:val="16"/>
        </w:rPr>
        <w:t>Fáze</w:t>
      </w:r>
      <w:r w:rsidRPr="00B259C3">
        <w:rPr>
          <w:sz w:val="16"/>
        </w:rPr>
        <w:tab/>
        <w:t>vlastnost z kategorie „Fáze“</w:t>
      </w:r>
    </w:p>
    <w:p w14:paraId="64DEF975" w14:textId="77777777" w:rsidR="00F536BC" w:rsidRDefault="00F536BC" w:rsidP="00B259C3">
      <w:pPr>
        <w:pStyle w:val="Text2-1"/>
        <w:numPr>
          <w:ilvl w:val="0"/>
          <w:numId w:val="0"/>
        </w:numPr>
        <w:tabs>
          <w:tab w:val="left" w:pos="3686"/>
        </w:tabs>
        <w:spacing w:before="40" w:after="40"/>
        <w:ind w:left="1134"/>
      </w:pPr>
      <w:r w:rsidRPr="00B259C3">
        <w:rPr>
          <w:sz w:val="16"/>
        </w:rPr>
        <w:t>SŽ_</w:t>
      </w:r>
      <w:r w:rsidRPr="00B259C3">
        <w:rPr>
          <w:b/>
          <w:sz w:val="16"/>
        </w:rPr>
        <w:t>P_</w:t>
      </w:r>
      <w:r w:rsidRPr="00B259C3">
        <w:rPr>
          <w:sz w:val="16"/>
        </w:rPr>
        <w:t>Povrch vnitřní</w:t>
      </w:r>
      <w:r w:rsidRPr="00B259C3">
        <w:rPr>
          <w:sz w:val="16"/>
        </w:rPr>
        <w:tab/>
        <w:t xml:space="preserve">vlastnost z </w:t>
      </w:r>
      <w:r w:rsidRPr="00FF6CE8">
        <w:rPr>
          <w:sz w:val="16"/>
          <w:szCs w:val="16"/>
        </w:rPr>
        <w:t>kategorie „Pasportizace“</w:t>
      </w:r>
    </w:p>
    <w:p w14:paraId="5914FA8F" w14:textId="77777777" w:rsidR="00F536BC" w:rsidRDefault="00F536BC" w:rsidP="00F536BC">
      <w:pPr>
        <w:pStyle w:val="Text2-1"/>
        <w:tabs>
          <w:tab w:val="clear" w:pos="737"/>
          <w:tab w:val="left" w:pos="709"/>
        </w:tabs>
        <w:spacing w:after="60"/>
        <w:ind w:left="709"/>
      </w:pPr>
      <w:r>
        <w:t>Vzor skupiny vlastností S2 dle DS pro železniční stavby:</w:t>
      </w:r>
    </w:p>
    <w:tbl>
      <w:tblPr>
        <w:tblStyle w:val="Mkatabulky"/>
        <w:tblW w:w="0" w:type="auto"/>
        <w:tblInd w:w="1213" w:type="dxa"/>
        <w:tblLayout w:type="fixed"/>
        <w:tblLook w:val="04A0" w:firstRow="1" w:lastRow="0" w:firstColumn="1" w:lastColumn="0" w:noHBand="0" w:noVBand="1"/>
      </w:tblPr>
      <w:tblGrid>
        <w:gridCol w:w="2693"/>
        <w:gridCol w:w="3544"/>
      </w:tblGrid>
      <w:tr w:rsidR="00F536BC" w:rsidRPr="006C0B7F" w14:paraId="021C0195" w14:textId="77777777" w:rsidTr="00696C31">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237"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14DD1FDC" w14:textId="77777777" w:rsidR="00F536BC" w:rsidRPr="00B259C3" w:rsidRDefault="00F536BC" w:rsidP="00413E59">
            <w:pPr>
              <w:pStyle w:val="Text2-1"/>
              <w:numPr>
                <w:ilvl w:val="0"/>
                <w:numId w:val="0"/>
              </w:numPr>
              <w:spacing w:before="0" w:after="0"/>
              <w:ind w:right="-60"/>
              <w:jc w:val="left"/>
              <w:rPr>
                <w:b/>
                <w:sz w:val="16"/>
              </w:rPr>
            </w:pPr>
            <w:r w:rsidRPr="00B259C3">
              <w:rPr>
                <w:b/>
                <w:sz w:val="16"/>
              </w:rPr>
              <w:t>SŽ_Ž_S2</w:t>
            </w:r>
          </w:p>
        </w:tc>
      </w:tr>
      <w:tr w:rsidR="00B259C3" w:rsidRPr="006B5754" w14:paraId="455ADE7F"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07756F9F"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SŽ_S_Typ stavebního výrobku</w:t>
            </w:r>
          </w:p>
        </w:tc>
        <w:tc>
          <w:tcPr>
            <w:tcW w:w="3543" w:type="dxa"/>
            <w:tcBorders>
              <w:right w:val="single" w:sz="4" w:space="0" w:color="auto"/>
            </w:tcBorders>
            <w:vAlign w:val="center"/>
          </w:tcPr>
          <w:p w14:paraId="3F47ECF9" w14:textId="55A07AF3" w:rsidR="00F536BC" w:rsidRPr="00F02866" w:rsidRDefault="00F3485E"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Návěstidlo</w:t>
            </w:r>
          </w:p>
        </w:tc>
      </w:tr>
      <w:tr w:rsidR="00B259C3" w:rsidRPr="006B5754" w14:paraId="44BE9443"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4A1674B8"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SŽ_S_Stavební výrobek</w:t>
            </w:r>
          </w:p>
        </w:tc>
        <w:tc>
          <w:tcPr>
            <w:tcW w:w="3543" w:type="dxa"/>
            <w:tcBorders>
              <w:right w:val="single" w:sz="4" w:space="0" w:color="auto"/>
            </w:tcBorders>
            <w:vAlign w:val="center"/>
          </w:tcPr>
          <w:p w14:paraId="5A8894BA" w14:textId="0899B045" w:rsidR="00F536BC" w:rsidRPr="00F02866" w:rsidRDefault="00F3485E"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Proměnné návěstidlo</w:t>
            </w:r>
          </w:p>
        </w:tc>
      </w:tr>
      <w:tr w:rsidR="00B259C3" w:rsidRPr="006B5754" w14:paraId="3756447F"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5E4AAF5F"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SŽ_S_Specifikace</w:t>
            </w:r>
          </w:p>
        </w:tc>
        <w:tc>
          <w:tcPr>
            <w:tcW w:w="3543" w:type="dxa"/>
            <w:tcBorders>
              <w:right w:val="single" w:sz="4" w:space="0" w:color="auto"/>
            </w:tcBorders>
            <w:vAlign w:val="center"/>
          </w:tcPr>
          <w:p w14:paraId="7236B1F7" w14:textId="0B0C0170" w:rsidR="00F536BC" w:rsidRPr="00F02866" w:rsidRDefault="00C65F39"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3</w:t>
            </w:r>
            <w:r w:rsidR="00AC4F64" w:rsidRPr="00F02866">
              <w:rPr>
                <w:sz w:val="16"/>
                <w:szCs w:val="16"/>
              </w:rPr>
              <w:t xml:space="preserve"> svítiln</w:t>
            </w:r>
            <w:r w:rsidRPr="00F02866">
              <w:rPr>
                <w:sz w:val="16"/>
                <w:szCs w:val="16"/>
              </w:rPr>
              <w:t>y</w:t>
            </w:r>
          </w:p>
        </w:tc>
      </w:tr>
      <w:tr w:rsidR="00B259C3" w:rsidRPr="006B5754" w14:paraId="0DDEF081"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038E880B"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SŽ_S_Podrobná specifikace</w:t>
            </w:r>
          </w:p>
        </w:tc>
        <w:tc>
          <w:tcPr>
            <w:tcW w:w="3543" w:type="dxa"/>
            <w:tcBorders>
              <w:right w:val="single" w:sz="4" w:space="0" w:color="auto"/>
            </w:tcBorders>
            <w:vAlign w:val="center"/>
          </w:tcPr>
          <w:p w14:paraId="0E05C18D" w14:textId="24A00FAA" w:rsidR="00F536BC" w:rsidRPr="00F02866" w:rsidRDefault="2B76FBC3"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16EB36B8">
              <w:rPr>
                <w:sz w:val="16"/>
                <w:szCs w:val="16"/>
              </w:rPr>
              <w:t>žlutá, zelená, červená</w:t>
            </w:r>
          </w:p>
        </w:tc>
      </w:tr>
      <w:tr w:rsidR="00B259C3" w:rsidRPr="006B5754" w14:paraId="2E1FC8DA"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3CBD33C5"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 xml:space="preserve">SŽ_S_Reference </w:t>
            </w:r>
          </w:p>
        </w:tc>
        <w:tc>
          <w:tcPr>
            <w:tcW w:w="3543" w:type="dxa"/>
            <w:tcBorders>
              <w:right w:val="single" w:sz="4" w:space="0" w:color="auto"/>
            </w:tcBorders>
            <w:vAlign w:val="center"/>
          </w:tcPr>
          <w:p w14:paraId="4177DB2B" w14:textId="77972D1F" w:rsidR="00F536BC" w:rsidRPr="00F02866" w:rsidRDefault="00CA03D3"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https://...</w:t>
            </w:r>
          </w:p>
        </w:tc>
      </w:tr>
      <w:tr w:rsidR="00B259C3" w:rsidRPr="006B5754" w14:paraId="2FAD1042"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46930EF"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SŽ_S_Výrobce</w:t>
            </w:r>
          </w:p>
        </w:tc>
        <w:tc>
          <w:tcPr>
            <w:tcW w:w="3543" w:type="dxa"/>
            <w:tcBorders>
              <w:right w:val="single" w:sz="4" w:space="0" w:color="auto"/>
            </w:tcBorders>
            <w:vAlign w:val="center"/>
          </w:tcPr>
          <w:p w14:paraId="2286FD38" w14:textId="7DAB0714" w:rsidR="00F536BC" w:rsidRPr="00F02866" w:rsidRDefault="00F536BC"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F02866">
              <w:rPr>
                <w:sz w:val="16"/>
                <w:szCs w:val="16"/>
              </w:rPr>
              <w:t xml:space="preserve">Výrobce </w:t>
            </w:r>
            <w:r w:rsidR="00CA03D3" w:rsidRPr="00F02866">
              <w:rPr>
                <w:sz w:val="16"/>
                <w:szCs w:val="16"/>
              </w:rPr>
              <w:t>návěstidel</w:t>
            </w:r>
            <w:r w:rsidRPr="00F02866">
              <w:rPr>
                <w:sz w:val="16"/>
                <w:szCs w:val="16"/>
              </w:rPr>
              <w:t xml:space="preserve"> s.r.o.</w:t>
            </w:r>
          </w:p>
        </w:tc>
      </w:tr>
      <w:tr w:rsidR="00B259C3" w14:paraId="19B0D979"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bottom w:val="single" w:sz="4" w:space="0" w:color="auto"/>
            </w:tcBorders>
            <w:shd w:val="clear" w:color="auto" w:fill="E7E6E6" w:themeFill="background2"/>
            <w:vAlign w:val="center"/>
          </w:tcPr>
          <w:p w14:paraId="1D556F52" w14:textId="77777777" w:rsidR="00F536BC" w:rsidRPr="00F02866" w:rsidRDefault="00F536BC" w:rsidP="00413E59">
            <w:pPr>
              <w:pStyle w:val="Text2-1"/>
              <w:numPr>
                <w:ilvl w:val="0"/>
                <w:numId w:val="0"/>
              </w:numPr>
              <w:spacing w:before="0" w:after="0"/>
              <w:ind w:left="63" w:right="-60"/>
              <w:jc w:val="left"/>
              <w:rPr>
                <w:sz w:val="16"/>
                <w:szCs w:val="16"/>
              </w:rPr>
            </w:pPr>
            <w:r w:rsidRPr="00F02866">
              <w:rPr>
                <w:sz w:val="16"/>
                <w:szCs w:val="16"/>
              </w:rPr>
              <w:t>SŽ_S_Datum výroby</w:t>
            </w:r>
          </w:p>
        </w:tc>
        <w:tc>
          <w:tcPr>
            <w:tcW w:w="3543" w:type="dxa"/>
            <w:tcBorders>
              <w:bottom w:val="single" w:sz="4" w:space="0" w:color="auto"/>
              <w:right w:val="single" w:sz="4" w:space="0" w:color="auto"/>
            </w:tcBorders>
            <w:vAlign w:val="center"/>
          </w:tcPr>
          <w:p w14:paraId="719C713B" w14:textId="6E61B6E6" w:rsidR="00F536BC" w:rsidRPr="00F02866" w:rsidRDefault="009F7D18" w:rsidP="00413E59">
            <w:pPr>
              <w:pStyle w:val="Text2-1"/>
              <w:numPr>
                <w:ilvl w:val="0"/>
                <w:numId w:val="0"/>
              </w:numPr>
              <w:spacing w:before="0" w:after="0"/>
              <w:ind w:left="60" w:right="-60"/>
              <w:jc w:val="lef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2025-01-02</w:t>
            </w:r>
          </w:p>
        </w:tc>
      </w:tr>
    </w:tbl>
    <w:p w14:paraId="3093C64F" w14:textId="1BC9C501" w:rsidR="00F536BC" w:rsidRDefault="009C58B7" w:rsidP="00F536BC">
      <w:pPr>
        <w:pStyle w:val="Text2-1"/>
        <w:tabs>
          <w:tab w:val="clear" w:pos="737"/>
          <w:tab w:val="left" w:pos="709"/>
        </w:tabs>
        <w:ind w:left="709"/>
      </w:pPr>
      <w:r>
        <w:t xml:space="preserve">Dodavatel </w:t>
      </w:r>
      <w:r w:rsidR="00F536BC">
        <w:t>může navrhnout</w:t>
      </w:r>
      <w:r w:rsidR="00F536BC" w:rsidRPr="00C07758">
        <w:t xml:space="preserve"> </w:t>
      </w:r>
      <w:r w:rsidR="00F536BC">
        <w:t xml:space="preserve">optimalizaci DS </w:t>
      </w:r>
      <w:r w:rsidR="00F536BC" w:rsidRPr="00C07758">
        <w:t>přiřazen</w:t>
      </w:r>
      <w:r w:rsidR="00F536BC">
        <w:t>ím jiných dílčích datových šablon k danému typu elementu nebo definováním nových vlastností</w:t>
      </w:r>
      <w:r w:rsidR="001D2D3F">
        <w:t xml:space="preserve"> a vytvořením nových dílčích šablon</w:t>
      </w:r>
      <w:r w:rsidR="00F536BC">
        <w:t xml:space="preserve">. </w:t>
      </w:r>
      <w:r w:rsidR="00A2736E">
        <w:t xml:space="preserve">Pokud Objednatel tyto změny schválí, může je </w:t>
      </w:r>
      <w:r w:rsidR="00C148E6">
        <w:t xml:space="preserve">Dodavatel </w:t>
      </w:r>
      <w:r w:rsidR="00A2736E">
        <w:t>aplikovat</w:t>
      </w:r>
      <w:r w:rsidR="00380AA6">
        <w:t>.</w:t>
      </w:r>
    </w:p>
    <w:p w14:paraId="302B85E3" w14:textId="715C5237" w:rsidR="00F536BC" w:rsidRPr="006B5754" w:rsidRDefault="00D9665A" w:rsidP="009C1B01">
      <w:pPr>
        <w:pStyle w:val="Text2-1"/>
        <w:tabs>
          <w:tab w:val="clear" w:pos="737"/>
          <w:tab w:val="left" w:pos="709"/>
        </w:tabs>
        <w:ind w:left="709"/>
      </w:pPr>
      <w:r>
        <w:t xml:space="preserve">Všechny </w:t>
      </w:r>
      <w:r w:rsidR="00F536BC">
        <w:t>požadovan</w:t>
      </w:r>
      <w:r>
        <w:t>é</w:t>
      </w:r>
      <w:r w:rsidR="00F536BC">
        <w:t xml:space="preserve"> vlastnost</w:t>
      </w:r>
      <w:r>
        <w:t>i budou vždy přítomny</w:t>
      </w:r>
      <w:r w:rsidR="00640E81">
        <w:t>,</w:t>
      </w:r>
      <w:r w:rsidR="00965F20">
        <w:t xml:space="preserve"> aby bylo možné provádět automatizovanou datovou kontrolu na všech úrovních</w:t>
      </w:r>
      <w:r w:rsidR="00640E81">
        <w:t>.</w:t>
      </w:r>
      <w:r w:rsidR="004E244C">
        <w:t xml:space="preserve"> </w:t>
      </w:r>
      <w:r w:rsidR="009C1B01">
        <w:t>Pokud</w:t>
      </w:r>
      <w:r w:rsidR="00F536BC">
        <w:t xml:space="preserve"> vlastnost </w:t>
      </w:r>
      <w:r w:rsidR="00640E81">
        <w:t>nelze</w:t>
      </w:r>
      <w:r w:rsidR="00B7363F">
        <w:t xml:space="preserve"> </w:t>
      </w:r>
      <w:r w:rsidR="00F536BC">
        <w:t xml:space="preserve">vyplnit, použijí se dle </w:t>
      </w:r>
      <w:r w:rsidR="009C1B01">
        <w:t>důvodu</w:t>
      </w:r>
      <w:r>
        <w:t xml:space="preserve"> nevyplnění </w:t>
      </w:r>
      <w:r w:rsidR="00965F20">
        <w:t>pro různé datové typy</w:t>
      </w:r>
      <w:r w:rsidR="00507449">
        <w:t xml:space="preserve"> následující zástupné hodnoty</w:t>
      </w:r>
      <w:r w:rsidR="00640E81">
        <w:t>:</w:t>
      </w:r>
    </w:p>
    <w:tbl>
      <w:tblPr>
        <w:tblW w:w="7655" w:type="dxa"/>
        <w:tblInd w:w="1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34"/>
        <w:gridCol w:w="2173"/>
        <w:gridCol w:w="2174"/>
        <w:gridCol w:w="2174"/>
      </w:tblGrid>
      <w:tr w:rsidR="00F45328" w:rsidRPr="006B5754" w14:paraId="3E8B168B" w14:textId="77777777" w:rsidTr="16EB36B8">
        <w:trPr>
          <w:trHeight w:val="283"/>
        </w:trPr>
        <w:tc>
          <w:tcPr>
            <w:tcW w:w="1134" w:type="dxa"/>
            <w:shd w:val="clear" w:color="auto" w:fill="BFBFBF" w:themeFill="background1" w:themeFillShade="BF"/>
            <w:noWrap/>
            <w:tcMar>
              <w:top w:w="0" w:type="dxa"/>
              <w:left w:w="70" w:type="dxa"/>
              <w:bottom w:w="0" w:type="dxa"/>
              <w:right w:w="70" w:type="dxa"/>
            </w:tcMar>
            <w:vAlign w:val="center"/>
            <w:hideMark/>
          </w:tcPr>
          <w:p w14:paraId="10BC305B" w14:textId="06B35CAA" w:rsidR="00F45328" w:rsidRPr="00F45328" w:rsidRDefault="51D4A96C" w:rsidP="00F45328">
            <w:pPr>
              <w:spacing w:before="0"/>
              <w:jc w:val="center"/>
              <w:rPr>
                <w:b/>
                <w:bCs/>
                <w:sz w:val="16"/>
                <w:szCs w:val="16"/>
              </w:rPr>
            </w:pPr>
            <w:r w:rsidRPr="16EB36B8">
              <w:rPr>
                <w:b/>
                <w:bCs/>
                <w:sz w:val="16"/>
                <w:szCs w:val="16"/>
              </w:rPr>
              <w:t>DATOVÝ</w:t>
            </w:r>
            <w:r w:rsidR="00F45328">
              <w:br/>
            </w:r>
            <w:r w:rsidRPr="16EB36B8">
              <w:rPr>
                <w:b/>
                <w:bCs/>
                <w:sz w:val="16"/>
                <w:szCs w:val="16"/>
              </w:rPr>
              <w:t>TYP</w:t>
            </w:r>
          </w:p>
        </w:tc>
        <w:tc>
          <w:tcPr>
            <w:tcW w:w="2173" w:type="dxa"/>
            <w:shd w:val="clear" w:color="auto" w:fill="BFBFBF" w:themeFill="background1" w:themeFillShade="BF"/>
            <w:vAlign w:val="center"/>
          </w:tcPr>
          <w:p w14:paraId="1E97D333" w14:textId="78EB6C93" w:rsidR="00F45328" w:rsidRPr="00F45328" w:rsidRDefault="00F45328" w:rsidP="00F45328">
            <w:pPr>
              <w:spacing w:before="0"/>
              <w:jc w:val="center"/>
              <w:rPr>
                <w:b/>
                <w:color w:val="000000"/>
                <w:w w:val="90"/>
                <w:sz w:val="16"/>
              </w:rPr>
            </w:pPr>
            <w:r w:rsidRPr="00F45328">
              <w:rPr>
                <w:b/>
                <w:color w:val="000000"/>
                <w:w w:val="90"/>
                <w:sz w:val="16"/>
              </w:rPr>
              <w:t>NERELEVANTNÍ</w:t>
            </w:r>
            <w:r w:rsidRPr="00F45328">
              <w:rPr>
                <w:b/>
                <w:color w:val="000000"/>
                <w:w w:val="90"/>
                <w:sz w:val="16"/>
              </w:rPr>
              <w:br/>
            </w:r>
            <w:r w:rsidRPr="00F45328">
              <w:rPr>
                <w:b/>
                <w:bCs/>
                <w:color w:val="000000"/>
                <w:w w:val="90"/>
                <w:sz w:val="16"/>
                <w:szCs w:val="16"/>
                <w:lang w:eastAsia="cs-CZ"/>
              </w:rPr>
              <w:t xml:space="preserve">vlastnost </w:t>
            </w:r>
            <w:r w:rsidRPr="00F45328">
              <w:rPr>
                <w:b/>
                <w:color w:val="000000"/>
                <w:w w:val="90"/>
                <w:sz w:val="16"/>
              </w:rPr>
              <w:t>pro daný</w:t>
            </w:r>
            <w:r w:rsidRPr="00F45328">
              <w:rPr>
                <w:b/>
                <w:bCs/>
                <w:color w:val="000000"/>
                <w:w w:val="90"/>
                <w:sz w:val="16"/>
                <w:szCs w:val="16"/>
                <w:lang w:eastAsia="cs-CZ"/>
              </w:rPr>
              <w:br/>
            </w:r>
            <w:r w:rsidRPr="00F45328">
              <w:rPr>
                <w:b/>
                <w:color w:val="000000"/>
                <w:w w:val="90"/>
                <w:sz w:val="16"/>
              </w:rPr>
              <w:t>TYP ELEMENTU</w:t>
            </w:r>
            <w:r w:rsidRPr="00F45328">
              <w:rPr>
                <w:b/>
                <w:bCs/>
                <w:color w:val="000000"/>
                <w:w w:val="90"/>
                <w:sz w:val="16"/>
                <w:szCs w:val="16"/>
                <w:lang w:eastAsia="cs-CZ"/>
              </w:rPr>
              <w:t xml:space="preserve"> *</w:t>
            </w:r>
          </w:p>
        </w:tc>
        <w:tc>
          <w:tcPr>
            <w:tcW w:w="2174" w:type="dxa"/>
            <w:shd w:val="clear" w:color="auto" w:fill="BFBFBF" w:themeFill="background1" w:themeFillShade="BF"/>
            <w:vAlign w:val="center"/>
          </w:tcPr>
          <w:p w14:paraId="418E1196" w14:textId="7AB13571" w:rsidR="00F45328" w:rsidRPr="00F45328" w:rsidRDefault="00F45328" w:rsidP="00F45328">
            <w:pPr>
              <w:spacing w:before="0"/>
              <w:jc w:val="center"/>
              <w:rPr>
                <w:color w:val="000000"/>
                <w:w w:val="90"/>
                <w:sz w:val="16"/>
              </w:rPr>
            </w:pPr>
            <w:r w:rsidRPr="00F45328">
              <w:rPr>
                <w:b/>
                <w:color w:val="000000"/>
                <w:w w:val="90"/>
                <w:sz w:val="16"/>
              </w:rPr>
              <w:t>NERELEVANTNÍ</w:t>
            </w:r>
            <w:r w:rsidRPr="00F45328">
              <w:rPr>
                <w:b/>
                <w:color w:val="000000"/>
                <w:w w:val="90"/>
                <w:sz w:val="16"/>
              </w:rPr>
              <w:br/>
            </w:r>
            <w:r w:rsidRPr="00F45328">
              <w:rPr>
                <w:b/>
                <w:bCs/>
                <w:color w:val="000000"/>
                <w:w w:val="90"/>
                <w:sz w:val="16"/>
                <w:szCs w:val="16"/>
                <w:lang w:eastAsia="cs-CZ"/>
              </w:rPr>
              <w:t xml:space="preserve">vlastnost </w:t>
            </w:r>
            <w:r w:rsidRPr="00F45328">
              <w:rPr>
                <w:b/>
                <w:color w:val="000000"/>
                <w:w w:val="90"/>
                <w:sz w:val="16"/>
              </w:rPr>
              <w:t>pro daný STUPEŇ PD</w:t>
            </w:r>
            <w:r w:rsidRPr="00F45328">
              <w:rPr>
                <w:b/>
                <w:bCs/>
                <w:color w:val="000000"/>
                <w:w w:val="90"/>
                <w:sz w:val="16"/>
                <w:szCs w:val="16"/>
                <w:lang w:eastAsia="cs-CZ"/>
              </w:rPr>
              <w:t xml:space="preserve"> **</w:t>
            </w:r>
          </w:p>
        </w:tc>
        <w:tc>
          <w:tcPr>
            <w:tcW w:w="2174" w:type="dxa"/>
            <w:shd w:val="clear" w:color="auto" w:fill="BFBFBF" w:themeFill="background1" w:themeFillShade="BF"/>
            <w:vAlign w:val="center"/>
          </w:tcPr>
          <w:p w14:paraId="02457AF7" w14:textId="76C9EDC1" w:rsidR="00F45328" w:rsidRPr="00F45328" w:rsidRDefault="00F45328" w:rsidP="00F45328">
            <w:pPr>
              <w:spacing w:before="0"/>
              <w:jc w:val="center"/>
              <w:rPr>
                <w:b/>
                <w:color w:val="000000"/>
                <w:w w:val="90"/>
                <w:sz w:val="16"/>
              </w:rPr>
            </w:pPr>
            <w:r w:rsidRPr="00F45328">
              <w:rPr>
                <w:b/>
                <w:color w:val="000000"/>
                <w:w w:val="90"/>
                <w:sz w:val="16"/>
              </w:rPr>
              <w:t>RELEVANTNÍ,</w:t>
            </w:r>
            <w:r>
              <w:rPr>
                <w:b/>
                <w:color w:val="000000"/>
                <w:w w:val="90"/>
                <w:sz w:val="16"/>
              </w:rPr>
              <w:br/>
            </w:r>
            <w:r w:rsidRPr="00F45328">
              <w:rPr>
                <w:b/>
                <w:color w:val="000000"/>
                <w:w w:val="90"/>
                <w:sz w:val="16"/>
              </w:rPr>
              <w:t>ale</w:t>
            </w:r>
            <w:r w:rsidR="00180699">
              <w:rPr>
                <w:b/>
                <w:color w:val="000000"/>
                <w:w w:val="90"/>
                <w:sz w:val="16"/>
              </w:rPr>
              <w:t xml:space="preserve"> </w:t>
            </w:r>
            <w:r w:rsidRPr="00F45328">
              <w:rPr>
                <w:b/>
                <w:color w:val="000000"/>
                <w:w w:val="90"/>
                <w:sz w:val="16"/>
              </w:rPr>
              <w:t>NE V </w:t>
            </w:r>
            <w:r w:rsidRPr="00F45328">
              <w:rPr>
                <w:b/>
                <w:bCs/>
                <w:color w:val="000000"/>
                <w:w w:val="90"/>
                <w:sz w:val="16"/>
                <w:szCs w:val="16"/>
                <w:lang w:eastAsia="cs-CZ"/>
              </w:rPr>
              <w:t>DANÉM</w:t>
            </w:r>
            <w:r w:rsidRPr="00F45328">
              <w:rPr>
                <w:b/>
                <w:color w:val="000000"/>
                <w:w w:val="90"/>
                <w:sz w:val="16"/>
              </w:rPr>
              <w:t xml:space="preserve"> PŘÍPADĚ, nebo </w:t>
            </w:r>
            <w:r w:rsidRPr="00F45328">
              <w:rPr>
                <w:b/>
                <w:bCs/>
                <w:color w:val="000000"/>
                <w:w w:val="90"/>
                <w:sz w:val="16"/>
                <w:szCs w:val="16"/>
                <w:lang w:eastAsia="cs-CZ"/>
              </w:rPr>
              <w:t>NENÍ ZNÁMÁ ***</w:t>
            </w:r>
          </w:p>
        </w:tc>
      </w:tr>
      <w:tr w:rsidR="00F45328" w:rsidRPr="006B5754" w14:paraId="333F9B6C" w14:textId="77777777" w:rsidTr="16EB36B8">
        <w:trPr>
          <w:trHeight w:val="283"/>
        </w:trPr>
        <w:tc>
          <w:tcPr>
            <w:tcW w:w="1134" w:type="dxa"/>
            <w:shd w:val="clear" w:color="auto" w:fill="E7E6E6" w:themeFill="background2"/>
            <w:noWrap/>
            <w:tcMar>
              <w:top w:w="0" w:type="dxa"/>
              <w:left w:w="70" w:type="dxa"/>
              <w:bottom w:w="0" w:type="dxa"/>
              <w:right w:w="70" w:type="dxa"/>
            </w:tcMar>
            <w:vAlign w:val="center"/>
          </w:tcPr>
          <w:p w14:paraId="66857D33" w14:textId="38087344" w:rsidR="00F45328" w:rsidRPr="008B397A" w:rsidRDefault="00F45328" w:rsidP="00F45328">
            <w:pPr>
              <w:spacing w:before="0"/>
              <w:jc w:val="center"/>
              <w:rPr>
                <w:b/>
                <w:bCs/>
                <w:sz w:val="16"/>
                <w:szCs w:val="16"/>
                <w:lang w:eastAsia="cs-CZ"/>
              </w:rPr>
            </w:pPr>
            <w:r w:rsidRPr="008B397A">
              <w:rPr>
                <w:b/>
                <w:bCs/>
                <w:sz w:val="16"/>
                <w:szCs w:val="16"/>
                <w:lang w:eastAsia="cs-CZ"/>
              </w:rPr>
              <w:t>Number</w:t>
            </w:r>
          </w:p>
        </w:tc>
        <w:tc>
          <w:tcPr>
            <w:tcW w:w="2173" w:type="dxa"/>
            <w:vAlign w:val="center"/>
          </w:tcPr>
          <w:p w14:paraId="2A20F741" w14:textId="7B870D33" w:rsidR="00F45328" w:rsidRDefault="00F45328" w:rsidP="00F45328">
            <w:pPr>
              <w:spacing w:before="0"/>
              <w:jc w:val="center"/>
              <w:rPr>
                <w:color w:val="000000"/>
                <w:sz w:val="16"/>
                <w:szCs w:val="16"/>
                <w:lang w:eastAsia="cs-CZ"/>
              </w:rPr>
            </w:pPr>
            <w:r>
              <w:rPr>
                <w:color w:val="000000"/>
                <w:sz w:val="16"/>
                <w:szCs w:val="16"/>
                <w:lang w:eastAsia="cs-CZ"/>
              </w:rPr>
              <w:t>77777</w:t>
            </w:r>
          </w:p>
        </w:tc>
        <w:tc>
          <w:tcPr>
            <w:tcW w:w="2174" w:type="dxa"/>
            <w:vAlign w:val="center"/>
          </w:tcPr>
          <w:p w14:paraId="4DBA3767" w14:textId="3EBB855A" w:rsidR="00F45328" w:rsidRDefault="00F45328" w:rsidP="00F45328">
            <w:pPr>
              <w:spacing w:before="0"/>
              <w:jc w:val="center"/>
              <w:rPr>
                <w:color w:val="000000"/>
                <w:sz w:val="16"/>
                <w:szCs w:val="16"/>
                <w:lang w:eastAsia="cs-CZ"/>
              </w:rPr>
            </w:pPr>
            <w:r>
              <w:rPr>
                <w:color w:val="000000"/>
                <w:sz w:val="16"/>
                <w:szCs w:val="16"/>
                <w:lang w:eastAsia="cs-CZ"/>
              </w:rPr>
              <w:t>88888</w:t>
            </w:r>
          </w:p>
        </w:tc>
        <w:tc>
          <w:tcPr>
            <w:tcW w:w="2174" w:type="dxa"/>
            <w:vAlign w:val="center"/>
          </w:tcPr>
          <w:p w14:paraId="7BEC4C7F" w14:textId="6DAFC22B" w:rsidR="00F45328" w:rsidRPr="00B95D21" w:rsidRDefault="00F45328" w:rsidP="00F45328">
            <w:pPr>
              <w:spacing w:before="0"/>
              <w:jc w:val="center"/>
              <w:rPr>
                <w:color w:val="000000"/>
                <w:sz w:val="16"/>
                <w:szCs w:val="16"/>
                <w:lang w:eastAsia="cs-CZ"/>
              </w:rPr>
            </w:pPr>
            <w:r w:rsidRPr="00B95D21">
              <w:rPr>
                <w:color w:val="000000"/>
                <w:sz w:val="16"/>
                <w:szCs w:val="16"/>
                <w:lang w:eastAsia="cs-CZ"/>
              </w:rPr>
              <w:t>99999</w:t>
            </w:r>
          </w:p>
        </w:tc>
      </w:tr>
      <w:tr w:rsidR="00F45328" w:rsidRPr="006B5754" w14:paraId="044A7EF0" w14:textId="77777777" w:rsidTr="16EB36B8">
        <w:trPr>
          <w:trHeight w:val="283"/>
        </w:trPr>
        <w:tc>
          <w:tcPr>
            <w:tcW w:w="1134" w:type="dxa"/>
            <w:shd w:val="clear" w:color="auto" w:fill="E7E6E6" w:themeFill="background2"/>
            <w:noWrap/>
            <w:tcMar>
              <w:top w:w="0" w:type="dxa"/>
              <w:left w:w="70" w:type="dxa"/>
              <w:bottom w:w="0" w:type="dxa"/>
              <w:right w:w="70" w:type="dxa"/>
            </w:tcMar>
            <w:vAlign w:val="center"/>
          </w:tcPr>
          <w:p w14:paraId="72AD7049" w14:textId="47E84860" w:rsidR="00F45328" w:rsidRPr="008B397A" w:rsidRDefault="00F45328" w:rsidP="00F45328">
            <w:pPr>
              <w:spacing w:before="0"/>
              <w:jc w:val="center"/>
              <w:rPr>
                <w:b/>
                <w:bCs/>
                <w:sz w:val="16"/>
                <w:szCs w:val="16"/>
                <w:lang w:eastAsia="cs-CZ"/>
              </w:rPr>
            </w:pPr>
            <w:r w:rsidRPr="008B397A">
              <w:rPr>
                <w:b/>
                <w:bCs/>
                <w:sz w:val="16"/>
                <w:szCs w:val="16"/>
                <w:lang w:eastAsia="cs-CZ"/>
              </w:rPr>
              <w:t>Integer</w:t>
            </w:r>
          </w:p>
        </w:tc>
        <w:tc>
          <w:tcPr>
            <w:tcW w:w="2173" w:type="dxa"/>
            <w:vAlign w:val="center"/>
          </w:tcPr>
          <w:p w14:paraId="02B9836E" w14:textId="352D75CC" w:rsidR="00F45328" w:rsidRDefault="00F45328" w:rsidP="00F45328">
            <w:pPr>
              <w:spacing w:before="0"/>
              <w:jc w:val="center"/>
              <w:rPr>
                <w:color w:val="000000"/>
                <w:sz w:val="16"/>
                <w:szCs w:val="16"/>
                <w:lang w:eastAsia="cs-CZ"/>
              </w:rPr>
            </w:pPr>
            <w:r>
              <w:rPr>
                <w:color w:val="000000"/>
                <w:sz w:val="16"/>
                <w:szCs w:val="16"/>
                <w:lang w:eastAsia="cs-CZ"/>
              </w:rPr>
              <w:t>77777</w:t>
            </w:r>
          </w:p>
        </w:tc>
        <w:tc>
          <w:tcPr>
            <w:tcW w:w="2174" w:type="dxa"/>
            <w:vAlign w:val="center"/>
          </w:tcPr>
          <w:p w14:paraId="21F3BD73" w14:textId="2C0CF4AB" w:rsidR="00F45328" w:rsidRDefault="00F45328" w:rsidP="00F45328">
            <w:pPr>
              <w:spacing w:before="0"/>
              <w:jc w:val="center"/>
              <w:rPr>
                <w:color w:val="000000"/>
                <w:sz w:val="16"/>
                <w:szCs w:val="16"/>
                <w:lang w:eastAsia="cs-CZ"/>
              </w:rPr>
            </w:pPr>
            <w:r>
              <w:rPr>
                <w:color w:val="000000"/>
                <w:sz w:val="16"/>
                <w:szCs w:val="16"/>
                <w:lang w:eastAsia="cs-CZ"/>
              </w:rPr>
              <w:t>88888</w:t>
            </w:r>
          </w:p>
        </w:tc>
        <w:tc>
          <w:tcPr>
            <w:tcW w:w="2174" w:type="dxa"/>
            <w:vAlign w:val="center"/>
          </w:tcPr>
          <w:p w14:paraId="1EB797E2" w14:textId="08130AA2" w:rsidR="00F45328" w:rsidRDefault="00F45328" w:rsidP="00F45328">
            <w:pPr>
              <w:spacing w:before="0"/>
              <w:jc w:val="center"/>
              <w:rPr>
                <w:color w:val="000000"/>
                <w:sz w:val="16"/>
                <w:szCs w:val="16"/>
                <w:lang w:eastAsia="cs-CZ"/>
              </w:rPr>
            </w:pPr>
            <w:r w:rsidRPr="00B95D21">
              <w:rPr>
                <w:color w:val="000000"/>
                <w:sz w:val="16"/>
                <w:szCs w:val="16"/>
                <w:lang w:eastAsia="cs-CZ"/>
              </w:rPr>
              <w:t>99999</w:t>
            </w:r>
          </w:p>
        </w:tc>
      </w:tr>
      <w:tr w:rsidR="00F45328" w:rsidRPr="006B5754" w14:paraId="3E07EE73" w14:textId="77777777" w:rsidTr="16EB36B8">
        <w:trPr>
          <w:trHeight w:val="283"/>
        </w:trPr>
        <w:tc>
          <w:tcPr>
            <w:tcW w:w="1134" w:type="dxa"/>
            <w:shd w:val="clear" w:color="auto" w:fill="E7E6E6" w:themeFill="background2"/>
            <w:noWrap/>
            <w:tcMar>
              <w:top w:w="0" w:type="dxa"/>
              <w:left w:w="70" w:type="dxa"/>
              <w:bottom w:w="0" w:type="dxa"/>
              <w:right w:w="70" w:type="dxa"/>
            </w:tcMar>
            <w:vAlign w:val="center"/>
            <w:hideMark/>
          </w:tcPr>
          <w:p w14:paraId="78ECB0E8" w14:textId="77777777" w:rsidR="00F45328" w:rsidRPr="008B397A" w:rsidRDefault="00F45328" w:rsidP="00F45328">
            <w:pPr>
              <w:spacing w:before="0"/>
              <w:jc w:val="center"/>
              <w:rPr>
                <w:b/>
                <w:bCs/>
                <w:sz w:val="16"/>
                <w:szCs w:val="16"/>
                <w:lang w:eastAsia="cs-CZ"/>
              </w:rPr>
            </w:pPr>
            <w:r w:rsidRPr="008B397A">
              <w:rPr>
                <w:b/>
                <w:bCs/>
                <w:sz w:val="16"/>
                <w:szCs w:val="16"/>
                <w:lang w:eastAsia="cs-CZ"/>
              </w:rPr>
              <w:t>Date</w:t>
            </w:r>
          </w:p>
        </w:tc>
        <w:tc>
          <w:tcPr>
            <w:tcW w:w="2173" w:type="dxa"/>
            <w:vAlign w:val="center"/>
          </w:tcPr>
          <w:p w14:paraId="2B4BA008" w14:textId="30A207FE" w:rsidR="00F45328" w:rsidRPr="00B95D21" w:rsidRDefault="00F45328" w:rsidP="00F45328">
            <w:pPr>
              <w:spacing w:before="0"/>
              <w:jc w:val="center"/>
              <w:rPr>
                <w:color w:val="000000"/>
                <w:sz w:val="16"/>
                <w:szCs w:val="16"/>
                <w:lang w:eastAsia="cs-CZ"/>
              </w:rPr>
            </w:pPr>
            <w:r>
              <w:rPr>
                <w:color w:val="000000"/>
                <w:sz w:val="16"/>
                <w:szCs w:val="16"/>
                <w:lang w:eastAsia="cs-CZ"/>
              </w:rPr>
              <w:t>1777-07-07</w:t>
            </w:r>
            <w:r>
              <w:rPr>
                <w:color w:val="000000"/>
                <w:sz w:val="16"/>
                <w:szCs w:val="16"/>
                <w:lang w:eastAsia="cs-CZ"/>
              </w:rPr>
              <w:br/>
              <w:t>1777-07</w:t>
            </w:r>
          </w:p>
        </w:tc>
        <w:tc>
          <w:tcPr>
            <w:tcW w:w="2174" w:type="dxa"/>
            <w:vAlign w:val="center"/>
          </w:tcPr>
          <w:p w14:paraId="0F470E2E" w14:textId="7D18C339" w:rsidR="00F45328" w:rsidRPr="00B95D21" w:rsidRDefault="00F45328" w:rsidP="00F45328">
            <w:pPr>
              <w:spacing w:before="0"/>
              <w:jc w:val="center"/>
              <w:rPr>
                <w:color w:val="000000"/>
                <w:sz w:val="16"/>
                <w:szCs w:val="16"/>
                <w:lang w:eastAsia="cs-CZ"/>
              </w:rPr>
            </w:pPr>
            <w:r>
              <w:rPr>
                <w:color w:val="000000"/>
                <w:sz w:val="16"/>
                <w:szCs w:val="16"/>
                <w:lang w:eastAsia="cs-CZ"/>
              </w:rPr>
              <w:t>1888-08-08</w:t>
            </w:r>
            <w:r>
              <w:rPr>
                <w:color w:val="000000"/>
                <w:sz w:val="16"/>
                <w:szCs w:val="16"/>
                <w:lang w:eastAsia="cs-CZ"/>
              </w:rPr>
              <w:br/>
              <w:t>1888-08</w:t>
            </w:r>
          </w:p>
        </w:tc>
        <w:tc>
          <w:tcPr>
            <w:tcW w:w="2174" w:type="dxa"/>
            <w:vAlign w:val="center"/>
          </w:tcPr>
          <w:p w14:paraId="33F7A1D3" w14:textId="00496F92" w:rsidR="00F45328" w:rsidRDefault="00F45328" w:rsidP="00F45328">
            <w:pPr>
              <w:spacing w:before="0"/>
              <w:jc w:val="center"/>
              <w:rPr>
                <w:color w:val="000000"/>
                <w:sz w:val="16"/>
                <w:szCs w:val="16"/>
                <w:lang w:eastAsia="cs-CZ"/>
              </w:rPr>
            </w:pPr>
            <w:r>
              <w:rPr>
                <w:color w:val="000000"/>
                <w:sz w:val="16"/>
                <w:szCs w:val="16"/>
                <w:lang w:eastAsia="cs-CZ"/>
              </w:rPr>
              <w:t>1999-09-09</w:t>
            </w:r>
            <w:r>
              <w:rPr>
                <w:color w:val="000000"/>
                <w:sz w:val="16"/>
                <w:szCs w:val="16"/>
                <w:lang w:eastAsia="cs-CZ"/>
              </w:rPr>
              <w:br/>
              <w:t>1999-09</w:t>
            </w:r>
          </w:p>
        </w:tc>
      </w:tr>
      <w:tr w:rsidR="00F45328" w:rsidRPr="006B5754" w14:paraId="77A5B103" w14:textId="77777777" w:rsidTr="16EB36B8">
        <w:trPr>
          <w:trHeight w:val="283"/>
        </w:trPr>
        <w:tc>
          <w:tcPr>
            <w:tcW w:w="1134" w:type="dxa"/>
            <w:shd w:val="clear" w:color="auto" w:fill="E7E6E6" w:themeFill="background2"/>
            <w:noWrap/>
            <w:tcMar>
              <w:top w:w="0" w:type="dxa"/>
              <w:left w:w="70" w:type="dxa"/>
              <w:bottom w:w="0" w:type="dxa"/>
              <w:right w:w="70" w:type="dxa"/>
            </w:tcMar>
            <w:vAlign w:val="center"/>
          </w:tcPr>
          <w:p w14:paraId="761E1E4C" w14:textId="3316F742" w:rsidR="00F45328" w:rsidRPr="008B397A" w:rsidRDefault="00F45328" w:rsidP="00F45328">
            <w:pPr>
              <w:spacing w:before="0"/>
              <w:jc w:val="center"/>
              <w:rPr>
                <w:b/>
                <w:bCs/>
                <w:sz w:val="16"/>
                <w:szCs w:val="16"/>
                <w:lang w:eastAsia="cs-CZ"/>
              </w:rPr>
            </w:pPr>
            <w:r w:rsidRPr="008B397A">
              <w:rPr>
                <w:b/>
                <w:bCs/>
                <w:sz w:val="16"/>
                <w:szCs w:val="16"/>
                <w:lang w:eastAsia="cs-CZ"/>
              </w:rPr>
              <w:t>Boolean</w:t>
            </w:r>
          </w:p>
        </w:tc>
        <w:tc>
          <w:tcPr>
            <w:tcW w:w="2173" w:type="dxa"/>
            <w:vAlign w:val="center"/>
          </w:tcPr>
          <w:p w14:paraId="7C7D39B3" w14:textId="1C29356C" w:rsidR="00F45328" w:rsidRDefault="00F45328" w:rsidP="00F45328">
            <w:pPr>
              <w:spacing w:before="0"/>
              <w:jc w:val="center"/>
              <w:rPr>
                <w:color w:val="000000"/>
                <w:sz w:val="16"/>
                <w:szCs w:val="16"/>
                <w:lang w:eastAsia="cs-CZ"/>
              </w:rPr>
            </w:pPr>
            <w:r w:rsidRPr="00B95D21">
              <w:rPr>
                <w:color w:val="000000"/>
                <w:sz w:val="16"/>
                <w:szCs w:val="16"/>
                <w:lang w:eastAsia="cs-CZ"/>
              </w:rPr>
              <w:t>N</w:t>
            </w:r>
            <w:r>
              <w:rPr>
                <w:color w:val="000000"/>
                <w:sz w:val="16"/>
                <w:szCs w:val="16"/>
                <w:lang w:eastAsia="cs-CZ"/>
              </w:rPr>
              <w:t>ER</w:t>
            </w:r>
            <w:r w:rsidRPr="00B95D21">
              <w:rPr>
                <w:color w:val="000000"/>
                <w:sz w:val="16"/>
                <w:szCs w:val="16"/>
                <w:lang w:eastAsia="cs-CZ"/>
              </w:rPr>
              <w:t>/</w:t>
            </w:r>
            <w:r>
              <w:rPr>
                <w:color w:val="000000"/>
                <w:sz w:val="16"/>
                <w:szCs w:val="16"/>
                <w:lang w:eastAsia="cs-CZ"/>
              </w:rPr>
              <w:t>EL</w:t>
            </w:r>
          </w:p>
        </w:tc>
        <w:tc>
          <w:tcPr>
            <w:tcW w:w="2174" w:type="dxa"/>
            <w:vAlign w:val="center"/>
          </w:tcPr>
          <w:p w14:paraId="6B1B7E09" w14:textId="39301416" w:rsidR="00F45328" w:rsidRDefault="00F45328" w:rsidP="00F45328">
            <w:pPr>
              <w:spacing w:before="0"/>
              <w:jc w:val="center"/>
              <w:rPr>
                <w:color w:val="000000"/>
                <w:sz w:val="16"/>
                <w:szCs w:val="16"/>
                <w:lang w:eastAsia="cs-CZ"/>
              </w:rPr>
            </w:pPr>
            <w:r>
              <w:rPr>
                <w:color w:val="000000"/>
                <w:sz w:val="16"/>
                <w:szCs w:val="16"/>
                <w:lang w:eastAsia="cs-CZ"/>
              </w:rPr>
              <w:t>NER/PD</w:t>
            </w:r>
          </w:p>
        </w:tc>
        <w:tc>
          <w:tcPr>
            <w:tcW w:w="2174" w:type="dxa"/>
            <w:vAlign w:val="center"/>
          </w:tcPr>
          <w:p w14:paraId="18BF22C5" w14:textId="28ADD998" w:rsidR="00F45328" w:rsidRDefault="00F45328" w:rsidP="00F45328">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r w:rsidR="00F45328" w:rsidRPr="006B5754" w14:paraId="3117BC5A" w14:textId="77777777" w:rsidTr="16EB36B8">
        <w:trPr>
          <w:trHeight w:val="283"/>
        </w:trPr>
        <w:tc>
          <w:tcPr>
            <w:tcW w:w="1134" w:type="dxa"/>
            <w:shd w:val="clear" w:color="auto" w:fill="E7E6E6" w:themeFill="background2"/>
            <w:noWrap/>
            <w:tcMar>
              <w:top w:w="0" w:type="dxa"/>
              <w:left w:w="70" w:type="dxa"/>
              <w:bottom w:w="0" w:type="dxa"/>
              <w:right w:w="70" w:type="dxa"/>
            </w:tcMar>
            <w:vAlign w:val="center"/>
          </w:tcPr>
          <w:p w14:paraId="41FAB53E" w14:textId="0E10F4A3" w:rsidR="00F45328" w:rsidRPr="008B397A" w:rsidRDefault="00F45328" w:rsidP="00F45328">
            <w:pPr>
              <w:spacing w:before="0"/>
              <w:jc w:val="center"/>
              <w:rPr>
                <w:b/>
                <w:bCs/>
                <w:sz w:val="16"/>
                <w:szCs w:val="16"/>
              </w:rPr>
            </w:pPr>
            <w:r w:rsidRPr="008B397A">
              <w:rPr>
                <w:b/>
                <w:bCs/>
                <w:sz w:val="16"/>
                <w:szCs w:val="16"/>
                <w:lang w:eastAsia="cs-CZ"/>
              </w:rPr>
              <w:t>String</w:t>
            </w:r>
          </w:p>
        </w:tc>
        <w:tc>
          <w:tcPr>
            <w:tcW w:w="2173" w:type="dxa"/>
            <w:vAlign w:val="center"/>
          </w:tcPr>
          <w:p w14:paraId="4A07D8C6" w14:textId="3B85CCEF" w:rsidR="00F45328" w:rsidRPr="00B95D21" w:rsidRDefault="00F45328" w:rsidP="00F45328">
            <w:pPr>
              <w:spacing w:before="0"/>
              <w:jc w:val="center"/>
              <w:rPr>
                <w:color w:val="000000"/>
                <w:sz w:val="16"/>
                <w:szCs w:val="16"/>
                <w:lang w:eastAsia="cs-CZ"/>
              </w:rPr>
            </w:pPr>
            <w:r>
              <w:rPr>
                <w:color w:val="000000"/>
                <w:sz w:val="16"/>
                <w:szCs w:val="16"/>
                <w:lang w:eastAsia="cs-CZ"/>
              </w:rPr>
              <w:t>NER</w:t>
            </w:r>
            <w:r w:rsidRPr="00B95D21">
              <w:rPr>
                <w:color w:val="000000"/>
                <w:sz w:val="16"/>
                <w:szCs w:val="16"/>
                <w:lang w:eastAsia="cs-CZ"/>
              </w:rPr>
              <w:t>/</w:t>
            </w:r>
            <w:r>
              <w:rPr>
                <w:color w:val="000000"/>
                <w:sz w:val="16"/>
                <w:szCs w:val="16"/>
                <w:lang w:eastAsia="cs-CZ"/>
              </w:rPr>
              <w:t>EL</w:t>
            </w:r>
          </w:p>
        </w:tc>
        <w:tc>
          <w:tcPr>
            <w:tcW w:w="2174" w:type="dxa"/>
            <w:vAlign w:val="center"/>
          </w:tcPr>
          <w:p w14:paraId="2A14082F" w14:textId="1713BDC0" w:rsidR="00F45328" w:rsidRDefault="00F45328" w:rsidP="00F45328">
            <w:pPr>
              <w:spacing w:before="0"/>
              <w:jc w:val="center"/>
              <w:rPr>
                <w:color w:val="000000"/>
                <w:sz w:val="16"/>
                <w:szCs w:val="16"/>
                <w:lang w:eastAsia="cs-CZ"/>
              </w:rPr>
            </w:pPr>
            <w:r>
              <w:rPr>
                <w:color w:val="000000"/>
                <w:sz w:val="16"/>
                <w:szCs w:val="16"/>
                <w:lang w:eastAsia="cs-CZ"/>
              </w:rPr>
              <w:t>NER/PD</w:t>
            </w:r>
          </w:p>
        </w:tc>
        <w:tc>
          <w:tcPr>
            <w:tcW w:w="2174" w:type="dxa"/>
            <w:vAlign w:val="center"/>
          </w:tcPr>
          <w:p w14:paraId="5D8ACE43" w14:textId="6B6328D1" w:rsidR="00F45328" w:rsidRDefault="00F45328" w:rsidP="00F45328">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r w:rsidR="00F45328" w14:paraId="37C9DB35" w14:textId="77777777" w:rsidTr="16EB36B8">
        <w:trPr>
          <w:trHeight w:val="283"/>
        </w:trPr>
        <w:tc>
          <w:tcPr>
            <w:tcW w:w="1134" w:type="dxa"/>
            <w:shd w:val="clear" w:color="auto" w:fill="E7E6E6" w:themeFill="background2"/>
            <w:noWrap/>
            <w:tcMar>
              <w:top w:w="0" w:type="dxa"/>
              <w:left w:w="70" w:type="dxa"/>
              <w:bottom w:w="0" w:type="dxa"/>
              <w:right w:w="70" w:type="dxa"/>
            </w:tcMar>
            <w:vAlign w:val="center"/>
            <w:hideMark/>
          </w:tcPr>
          <w:p w14:paraId="2FFDB2CC" w14:textId="77777777" w:rsidR="00F45328" w:rsidRPr="008B397A" w:rsidRDefault="00F45328" w:rsidP="00F45328">
            <w:pPr>
              <w:spacing w:before="0"/>
              <w:jc w:val="center"/>
              <w:rPr>
                <w:b/>
                <w:bCs/>
                <w:sz w:val="16"/>
                <w:szCs w:val="16"/>
                <w:lang w:eastAsia="cs-CZ"/>
              </w:rPr>
            </w:pPr>
            <w:r w:rsidRPr="008B397A">
              <w:rPr>
                <w:b/>
                <w:bCs/>
                <w:sz w:val="16"/>
                <w:szCs w:val="16"/>
                <w:lang w:eastAsia="cs-CZ"/>
              </w:rPr>
              <w:t>URL</w:t>
            </w:r>
          </w:p>
        </w:tc>
        <w:tc>
          <w:tcPr>
            <w:tcW w:w="2173" w:type="dxa"/>
            <w:vAlign w:val="center"/>
          </w:tcPr>
          <w:p w14:paraId="32C101F2" w14:textId="77777777" w:rsidR="00F45328" w:rsidRPr="00B95D21" w:rsidRDefault="00F45328" w:rsidP="00F45328">
            <w:pPr>
              <w:spacing w:before="0"/>
              <w:jc w:val="center"/>
              <w:rPr>
                <w:color w:val="000000"/>
                <w:sz w:val="16"/>
                <w:szCs w:val="16"/>
                <w:lang w:eastAsia="cs-CZ"/>
              </w:rPr>
            </w:pPr>
            <w:r w:rsidRPr="00B95D21">
              <w:rPr>
                <w:color w:val="000000"/>
                <w:sz w:val="16"/>
                <w:szCs w:val="16"/>
                <w:lang w:eastAsia="cs-CZ"/>
              </w:rPr>
              <w:t>N</w:t>
            </w:r>
            <w:r>
              <w:rPr>
                <w:color w:val="000000"/>
                <w:sz w:val="16"/>
                <w:szCs w:val="16"/>
                <w:lang w:eastAsia="cs-CZ"/>
              </w:rPr>
              <w:t>ER</w:t>
            </w:r>
            <w:r w:rsidRPr="00B95D21">
              <w:rPr>
                <w:color w:val="000000"/>
                <w:sz w:val="16"/>
                <w:szCs w:val="16"/>
                <w:lang w:eastAsia="cs-CZ"/>
              </w:rPr>
              <w:t>/</w:t>
            </w:r>
            <w:r>
              <w:rPr>
                <w:color w:val="000000"/>
                <w:sz w:val="16"/>
                <w:szCs w:val="16"/>
                <w:lang w:eastAsia="cs-CZ"/>
              </w:rPr>
              <w:t>EL</w:t>
            </w:r>
          </w:p>
        </w:tc>
        <w:tc>
          <w:tcPr>
            <w:tcW w:w="2174" w:type="dxa"/>
            <w:vAlign w:val="center"/>
          </w:tcPr>
          <w:p w14:paraId="31745F7B" w14:textId="77777777" w:rsidR="00F45328" w:rsidRPr="00B95D21" w:rsidRDefault="00F45328" w:rsidP="00F45328">
            <w:pPr>
              <w:spacing w:before="0"/>
              <w:jc w:val="center"/>
              <w:rPr>
                <w:color w:val="000000"/>
                <w:sz w:val="16"/>
                <w:szCs w:val="16"/>
                <w:lang w:eastAsia="cs-CZ"/>
              </w:rPr>
            </w:pPr>
            <w:r>
              <w:rPr>
                <w:color w:val="000000"/>
                <w:sz w:val="16"/>
                <w:szCs w:val="16"/>
                <w:lang w:eastAsia="cs-CZ"/>
              </w:rPr>
              <w:t>NER/PD</w:t>
            </w:r>
          </w:p>
        </w:tc>
        <w:tc>
          <w:tcPr>
            <w:tcW w:w="2174" w:type="dxa"/>
            <w:vAlign w:val="center"/>
          </w:tcPr>
          <w:p w14:paraId="587FBEDC" w14:textId="77777777" w:rsidR="00F45328" w:rsidRPr="00B95D21" w:rsidRDefault="00F45328" w:rsidP="00F45328">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bl>
    <w:p w14:paraId="5642991C" w14:textId="1F6F3CA2" w:rsidR="005276A0" w:rsidRDefault="00F536BC" w:rsidP="00D576CB">
      <w:pPr>
        <w:pStyle w:val="Text2-1"/>
        <w:numPr>
          <w:ilvl w:val="0"/>
          <w:numId w:val="0"/>
        </w:numPr>
        <w:tabs>
          <w:tab w:val="left" w:pos="1134"/>
        </w:tabs>
        <w:spacing w:after="80"/>
        <w:ind w:left="1134" w:hanging="425"/>
      </w:pPr>
      <w:r>
        <w:t>*</w:t>
      </w:r>
      <w:r w:rsidR="005276A0">
        <w:tab/>
        <w:t xml:space="preserve">Vlastnost není </w:t>
      </w:r>
      <w:r w:rsidR="00DB2C91">
        <w:t xml:space="preserve">nikdy </w:t>
      </w:r>
      <w:r w:rsidR="005276A0">
        <w:t xml:space="preserve">relevantní pro daný typ </w:t>
      </w:r>
      <w:r w:rsidR="00582D91">
        <w:t xml:space="preserve">elementu </w:t>
      </w:r>
      <w:r w:rsidR="005276A0">
        <w:t>v žádné jeho podobě</w:t>
      </w:r>
      <w:r w:rsidR="00582D91">
        <w:br/>
      </w:r>
      <w:r w:rsidR="00507449">
        <w:t>(</w:t>
      </w:r>
      <w:r w:rsidR="000957BB">
        <w:t xml:space="preserve">= </w:t>
      </w:r>
      <w:r w:rsidR="00582D91">
        <w:t xml:space="preserve">vlastnost by </w:t>
      </w:r>
      <w:r w:rsidR="004064D6">
        <w:t xml:space="preserve">měla být </w:t>
      </w:r>
      <w:r w:rsidR="000957BB">
        <w:t>pro</w:t>
      </w:r>
      <w:r w:rsidR="00DB2C91">
        <w:t> </w:t>
      </w:r>
      <w:r w:rsidR="000957BB">
        <w:t xml:space="preserve">daný </w:t>
      </w:r>
      <w:r w:rsidR="00055584">
        <w:t>typ elementu odstraněna z </w:t>
      </w:r>
      <w:r w:rsidR="000957BB">
        <w:t>DS</w:t>
      </w:r>
      <w:r w:rsidR="00507449">
        <w:t>)</w:t>
      </w:r>
    </w:p>
    <w:p w14:paraId="3FA163B3" w14:textId="2CE06B9A" w:rsidR="005276A0" w:rsidRDefault="005276A0" w:rsidP="00D576CB">
      <w:pPr>
        <w:pStyle w:val="Text2-1"/>
        <w:numPr>
          <w:ilvl w:val="0"/>
          <w:numId w:val="0"/>
        </w:numPr>
        <w:tabs>
          <w:tab w:val="left" w:pos="1134"/>
        </w:tabs>
        <w:spacing w:before="0" w:after="80"/>
        <w:ind w:left="1134" w:hanging="425"/>
      </w:pPr>
      <w:r>
        <w:t>**</w:t>
      </w:r>
      <w:r>
        <w:tab/>
        <w:t>Vlastnost</w:t>
      </w:r>
      <w:r w:rsidR="00251367">
        <w:t xml:space="preserve"> není relevantní pro daný typ elementu v daném stupni PD</w:t>
      </w:r>
      <w:r w:rsidR="00266148">
        <w:br/>
      </w:r>
      <w:r w:rsidR="00507449">
        <w:t>(</w:t>
      </w:r>
      <w:r w:rsidR="000957BB">
        <w:t xml:space="preserve">= </w:t>
      </w:r>
      <w:r w:rsidR="00266148">
        <w:t xml:space="preserve">vlastnost by </w:t>
      </w:r>
      <w:r w:rsidR="00251367">
        <w:t xml:space="preserve">měla být </w:t>
      </w:r>
      <w:r w:rsidR="000957BB">
        <w:t xml:space="preserve">v DS </w:t>
      </w:r>
      <w:r w:rsidR="00251367">
        <w:t>požadována až v</w:t>
      </w:r>
      <w:r w:rsidR="007830A4">
        <w:t> </w:t>
      </w:r>
      <w:r w:rsidR="00DB2C91">
        <w:t>pozdějším</w:t>
      </w:r>
      <w:r w:rsidR="007830A4">
        <w:t xml:space="preserve"> stupni PD</w:t>
      </w:r>
      <w:r w:rsidR="00507449">
        <w:t>)</w:t>
      </w:r>
    </w:p>
    <w:p w14:paraId="55EB5F90" w14:textId="7F68CB4A" w:rsidR="00683B87" w:rsidRDefault="003F2AEB" w:rsidP="00D576CB">
      <w:pPr>
        <w:pStyle w:val="Text2-1"/>
        <w:numPr>
          <w:ilvl w:val="0"/>
          <w:numId w:val="0"/>
        </w:numPr>
        <w:tabs>
          <w:tab w:val="left" w:pos="1134"/>
        </w:tabs>
        <w:spacing w:before="0" w:after="80"/>
        <w:ind w:left="1134" w:hanging="425"/>
      </w:pPr>
      <w:r>
        <w:t>***</w:t>
      </w:r>
      <w:r>
        <w:tab/>
        <w:t xml:space="preserve">Vlastnost </w:t>
      </w:r>
      <w:r w:rsidR="00571DDE">
        <w:t>je</w:t>
      </w:r>
      <w:r>
        <w:t xml:space="preserve"> relevantní</w:t>
      </w:r>
      <w:r w:rsidR="00B63E41">
        <w:t xml:space="preserve"> pro daný typ elementu</w:t>
      </w:r>
      <w:r w:rsidR="003F0D23">
        <w:t xml:space="preserve">, </w:t>
      </w:r>
      <w:r>
        <w:t>ale</w:t>
      </w:r>
      <w:r w:rsidR="00C25AFD">
        <w:t xml:space="preserve"> </w:t>
      </w:r>
      <w:r w:rsidR="00702628">
        <w:t>ne v daném případě</w:t>
      </w:r>
      <w:r w:rsidR="0058323B">
        <w:t>,</w:t>
      </w:r>
      <w:r w:rsidR="00702628">
        <w:t xml:space="preserve"> nebo ne</w:t>
      </w:r>
      <w:r w:rsidR="0058323B">
        <w:t xml:space="preserve">ní </w:t>
      </w:r>
      <w:r w:rsidR="00702628">
        <w:t>známá (</w:t>
      </w:r>
      <w:r w:rsidR="008D2641">
        <w:t xml:space="preserve">např. </w:t>
      </w:r>
      <w:r w:rsidR="0053566A">
        <w:t>typ výztuže je relevantní</w:t>
      </w:r>
      <w:r w:rsidR="008D2641">
        <w:t>,</w:t>
      </w:r>
      <w:r w:rsidR="0053566A">
        <w:t xml:space="preserve"> </w:t>
      </w:r>
      <w:r w:rsidR="008D2641">
        <w:t>ale jen když je konstrukce vyztužená</w:t>
      </w:r>
      <w:r w:rsidR="006147F5">
        <w:t>;</w:t>
      </w:r>
      <w:r w:rsidR="00804FAB">
        <w:t xml:space="preserve"> </w:t>
      </w:r>
      <w:r w:rsidR="00702628">
        <w:t>při</w:t>
      </w:r>
      <w:r w:rsidR="00804FAB">
        <w:t> </w:t>
      </w:r>
      <w:r w:rsidR="00702628">
        <w:t>rekonstrukc</w:t>
      </w:r>
      <w:r w:rsidR="00D15D8A">
        <w:t xml:space="preserve">i </w:t>
      </w:r>
      <w:r w:rsidR="006147F5">
        <w:t xml:space="preserve">zase </w:t>
      </w:r>
      <w:r w:rsidR="00D15D8A">
        <w:t>nemusí být známé</w:t>
      </w:r>
      <w:r w:rsidR="006147F5">
        <w:t xml:space="preserve"> některé parametry stávajících </w:t>
      </w:r>
      <w:r w:rsidR="00FE01D7">
        <w:t>elementů</w:t>
      </w:r>
      <w:r w:rsidR="000957BB">
        <w:t>)</w:t>
      </w:r>
    </w:p>
    <w:p w14:paraId="668B4864" w14:textId="1F651F61" w:rsidR="00AF5AFA" w:rsidRDefault="003D38EF" w:rsidP="00D576CB">
      <w:pPr>
        <w:pStyle w:val="Text2-1"/>
        <w:numPr>
          <w:ilvl w:val="0"/>
          <w:numId w:val="0"/>
        </w:numPr>
        <w:tabs>
          <w:tab w:val="left" w:pos="709"/>
        </w:tabs>
        <w:spacing w:before="0" w:after="0"/>
        <w:ind w:left="709"/>
      </w:pPr>
      <w:r>
        <w:t>S</w:t>
      </w:r>
      <w:r w:rsidR="00FA137A">
        <w:t xml:space="preserve">oftware </w:t>
      </w:r>
      <w:r w:rsidR="00651134">
        <w:t xml:space="preserve">musí </w:t>
      </w:r>
      <w:r w:rsidR="00FA137A">
        <w:t>umožňovat</w:t>
      </w:r>
      <w:r w:rsidR="00AF5AFA">
        <w:t xml:space="preserve"> </w:t>
      </w:r>
      <w:r w:rsidR="00871B0D">
        <w:t xml:space="preserve">individuální </w:t>
      </w:r>
      <w:r w:rsidR="00AF5AFA">
        <w:t>změn</w:t>
      </w:r>
      <w:r w:rsidR="00FA137A">
        <w:t>u da</w:t>
      </w:r>
      <w:r w:rsidR="00AF5AFA">
        <w:t>tov</w:t>
      </w:r>
      <w:r w:rsidR="00FA137A">
        <w:t>ého</w:t>
      </w:r>
      <w:r w:rsidR="00AF5AFA">
        <w:t xml:space="preserve"> typ</w:t>
      </w:r>
      <w:r w:rsidR="00FA137A">
        <w:t>u</w:t>
      </w:r>
      <w:r w:rsidR="00AF5AFA">
        <w:t xml:space="preserve"> </w:t>
      </w:r>
      <w:r>
        <w:t xml:space="preserve">z Boolean na </w:t>
      </w:r>
      <w:r w:rsidR="00AF5AFA">
        <w:t xml:space="preserve">String </w:t>
      </w:r>
      <w:r>
        <w:t xml:space="preserve">kvůli možnosti </w:t>
      </w:r>
      <w:r w:rsidR="00AF5AFA">
        <w:t>vyjádření zástupné hodnoty.</w:t>
      </w:r>
      <w:r>
        <w:t xml:space="preserve"> Pokud toto software neumožňuje, </w:t>
      </w:r>
      <w:r w:rsidR="00B51EE7">
        <w:t xml:space="preserve">nebude datový typ Boolean používán a bude </w:t>
      </w:r>
      <w:r w:rsidR="00651134">
        <w:t xml:space="preserve">všude </w:t>
      </w:r>
      <w:r w:rsidR="00B51EE7">
        <w:t>nahrazen datovým typem String s</w:t>
      </w:r>
      <w:r w:rsidR="00651134">
        <w:t> </w:t>
      </w:r>
      <w:r w:rsidR="00B51EE7">
        <w:t>enumerací</w:t>
      </w:r>
      <w:r w:rsidR="00651134">
        <w:t>.</w:t>
      </w:r>
    </w:p>
    <w:p w14:paraId="26261768" w14:textId="6E698C49" w:rsidR="00683B87" w:rsidRDefault="00683B87" w:rsidP="00D576CB">
      <w:pPr>
        <w:pStyle w:val="Text2-1"/>
        <w:tabs>
          <w:tab w:val="clear" w:pos="737"/>
          <w:tab w:val="left" w:pos="709"/>
        </w:tabs>
        <w:spacing w:before="0"/>
        <w:ind w:left="709"/>
      </w:pPr>
      <w:r>
        <w:br w:type="page"/>
      </w:r>
    </w:p>
    <w:p w14:paraId="2F1E33BD" w14:textId="77777777" w:rsidR="00F536BC" w:rsidRPr="006B5754" w:rsidRDefault="00F536BC" w:rsidP="00F536BC">
      <w:pPr>
        <w:pStyle w:val="Nadpis2-2"/>
        <w:spacing w:before="120" w:after="0"/>
      </w:pPr>
      <w:bookmarkStart w:id="69" w:name="_Toc180428375"/>
      <w:r>
        <w:lastRenderedPageBreak/>
        <w:t>Výjimky z datového standardu</w:t>
      </w:r>
      <w:bookmarkEnd w:id="69"/>
    </w:p>
    <w:p w14:paraId="34B39CDF" w14:textId="092F0A50" w:rsidR="00F536BC" w:rsidRDefault="00F536BC" w:rsidP="00F536BC">
      <w:pPr>
        <w:pStyle w:val="Text2-1"/>
        <w:tabs>
          <w:tab w:val="clear" w:pos="737"/>
          <w:tab w:val="left" w:pos="709"/>
        </w:tabs>
        <w:ind w:left="709"/>
      </w:pPr>
      <w:r>
        <w:t xml:space="preserve">V kategorie </w:t>
      </w:r>
      <w:r w:rsidRPr="00C667E6">
        <w:rPr>
          <w:b/>
          <w:bCs/>
        </w:rPr>
        <w:t>Etapizace</w:t>
      </w:r>
      <w:r>
        <w:t xml:space="preserve"> se </w:t>
      </w:r>
      <w:r w:rsidR="00EE007F">
        <w:t>ve</w:t>
      </w:r>
      <w:r>
        <w:t xml:space="preserve"> skupin</w:t>
      </w:r>
      <w:r w:rsidR="00EE007F">
        <w:t>ě</w:t>
      </w:r>
      <w:r>
        <w:t xml:space="preserve"> </w:t>
      </w:r>
      <w:r w:rsidRPr="00C667E6">
        <w:rPr>
          <w:b/>
          <w:bCs/>
        </w:rPr>
        <w:t>E1</w:t>
      </w:r>
      <w:r>
        <w:t xml:space="preserve"> (stejná ve všech datových standardech) </w:t>
      </w:r>
      <w:r w:rsidRPr="00C667E6">
        <w:t>nebudou používat</w:t>
      </w:r>
      <w:r>
        <w:t xml:space="preserve"> </w:t>
      </w:r>
      <w:r w:rsidR="00277ECC">
        <w:t>následující</w:t>
      </w:r>
      <w:r w:rsidR="00887578">
        <w:t xml:space="preserve"> </w:t>
      </w:r>
      <w:r>
        <w:t xml:space="preserve">vlastnosti: </w:t>
      </w:r>
      <w:r w:rsidRPr="00F95673">
        <w:t>Datum zahájení prací; Datum dokončení; Doba</w:t>
      </w:r>
      <w:r>
        <w:t> </w:t>
      </w:r>
      <w:r w:rsidRPr="00F95673">
        <w:t>trvání</w:t>
      </w:r>
      <w:r>
        <w:t xml:space="preserve"> a </w:t>
      </w:r>
      <w:r w:rsidRPr="00F95673">
        <w:t>Datum uvedení do provozu</w:t>
      </w:r>
      <w:r>
        <w:t xml:space="preserve">. V kategorii Etapizace se </w:t>
      </w:r>
      <w:r w:rsidR="00277ECC">
        <w:t xml:space="preserve">tedy </w:t>
      </w:r>
      <w:r>
        <w:t>bude</w:t>
      </w:r>
      <w:r w:rsidRPr="0034283D">
        <w:t xml:space="preserve"> používat</w:t>
      </w:r>
      <w:r w:rsidRPr="00C667E6">
        <w:rPr>
          <w:b/>
          <w:bCs/>
        </w:rPr>
        <w:t xml:space="preserve"> pouze vlastnost</w:t>
      </w:r>
      <w:r w:rsidRPr="00F95673">
        <w:t xml:space="preserve"> </w:t>
      </w:r>
      <w:r>
        <w:t>„</w:t>
      </w:r>
      <w:r w:rsidRPr="00C667E6">
        <w:rPr>
          <w:b/>
          <w:bCs/>
        </w:rPr>
        <w:t>Stavební postup / etapa výstavby</w:t>
      </w:r>
      <w:r>
        <w:t>“.</w:t>
      </w:r>
    </w:p>
    <w:p w14:paraId="528448C3" w14:textId="628DB7F9" w:rsidR="00380142" w:rsidRDefault="0003151D" w:rsidP="006912E8">
      <w:pPr>
        <w:pStyle w:val="Text2-1"/>
        <w:tabs>
          <w:tab w:val="clear" w:pos="737"/>
          <w:tab w:val="left" w:pos="709"/>
        </w:tabs>
        <w:spacing w:after="60"/>
        <w:ind w:left="709"/>
        <w:rPr>
          <w:b/>
          <w:bCs/>
        </w:rPr>
      </w:pPr>
      <w:r>
        <w:t>D</w:t>
      </w:r>
      <w:r w:rsidR="00F536BC">
        <w:t xml:space="preserve">atové standardy </w:t>
      </w:r>
      <w:r>
        <w:t>v původní podobě používaly</w:t>
      </w:r>
      <w:r w:rsidR="005505EB">
        <w:t xml:space="preserve"> </w:t>
      </w:r>
      <w:r w:rsidR="00F536BC">
        <w:t xml:space="preserve">v kategorii </w:t>
      </w:r>
      <w:r w:rsidR="00F536BC" w:rsidRPr="00C667E6">
        <w:rPr>
          <w:b/>
          <w:bCs/>
        </w:rPr>
        <w:t>Identifikace</w:t>
      </w:r>
      <w:r w:rsidR="00F536BC">
        <w:t xml:space="preserve"> skupin</w:t>
      </w:r>
      <w:r>
        <w:t>u</w:t>
      </w:r>
      <w:r w:rsidR="00F536BC">
        <w:t xml:space="preserve"> vlastností</w:t>
      </w:r>
      <w:r>
        <w:t xml:space="preserve"> s označením </w:t>
      </w:r>
      <w:r w:rsidRPr="006912E8">
        <w:rPr>
          <w:b/>
          <w:bCs/>
        </w:rPr>
        <w:t>I8</w:t>
      </w:r>
      <w:r w:rsidR="00F536BC">
        <w:t>, kter</w:t>
      </w:r>
      <w:r>
        <w:t>á</w:t>
      </w:r>
      <w:r w:rsidR="00F536BC">
        <w:t> obsah</w:t>
      </w:r>
      <w:r>
        <w:t>ovala</w:t>
      </w:r>
      <w:r w:rsidR="00F536BC">
        <w:t xml:space="preserve"> požadavek na zadání klasifikačních vlastností klasifikace CCI. </w:t>
      </w:r>
      <w:r>
        <w:t xml:space="preserve">Protože byla tato skupina </w:t>
      </w:r>
      <w:r w:rsidR="00F536BC">
        <w:t>nesystematick</w:t>
      </w:r>
      <w:r w:rsidR="0034539E">
        <w:t>y</w:t>
      </w:r>
      <w:r w:rsidR="00F536BC">
        <w:t xml:space="preserve"> </w:t>
      </w:r>
      <w:r w:rsidR="00035403">
        <w:t>přiřazována pouze některým typům elementů</w:t>
      </w:r>
      <w:r w:rsidR="00074934">
        <w:t xml:space="preserve"> a místo </w:t>
      </w:r>
      <w:r w:rsidR="005A62AD">
        <w:t>klasifikační vlastnosti</w:t>
      </w:r>
      <w:r w:rsidR="00074934">
        <w:t xml:space="preserve"> </w:t>
      </w:r>
      <w:r w:rsidR="005A62AD">
        <w:t>„</w:t>
      </w:r>
      <w:r w:rsidR="00074934">
        <w:t>Technický systém</w:t>
      </w:r>
      <w:r w:rsidR="005A62AD">
        <w:t>“</w:t>
      </w:r>
      <w:r w:rsidR="00074934">
        <w:t xml:space="preserve"> </w:t>
      </w:r>
      <w:r w:rsidR="005A62AD">
        <w:t>obsahovala vlastnost „Konstrukční systém“</w:t>
      </w:r>
      <w:r w:rsidR="00035403">
        <w:t xml:space="preserve">, </w:t>
      </w:r>
      <w:r w:rsidR="006912E8">
        <w:t>nebude se používat a bude</w:t>
      </w:r>
      <w:r w:rsidR="00F536BC">
        <w:t xml:space="preserve"> </w:t>
      </w:r>
      <w:r w:rsidR="006912E8">
        <w:t xml:space="preserve">plně </w:t>
      </w:r>
      <w:r w:rsidR="00F536BC">
        <w:t>nahrazen</w:t>
      </w:r>
      <w:r w:rsidR="006912E8">
        <w:t>a</w:t>
      </w:r>
      <w:r w:rsidR="00F536BC">
        <w:t xml:space="preserve"> samostatnou klasifikační skupinou „CCI_Klasifikace“.</w:t>
      </w:r>
    </w:p>
    <w:p w14:paraId="62C47713" w14:textId="05DEC64B" w:rsidR="003327B0" w:rsidRPr="003D65EC" w:rsidRDefault="002451E3" w:rsidP="00E0656C">
      <w:pPr>
        <w:pStyle w:val="Text2-1"/>
        <w:rPr>
          <w:b/>
          <w:bCs/>
        </w:rPr>
      </w:pPr>
      <w:r>
        <w:t xml:space="preserve">V případě tvorby DiMS pro koncept technického řešení stavby, kdy proti návrhu definitivního technického řešení může docházet </w:t>
      </w:r>
      <w:r w:rsidR="006E5ABB">
        <w:t>k výrazným změnám</w:t>
      </w:r>
      <w:r w:rsidR="00E0656C">
        <w:t xml:space="preserve">, bude </w:t>
      </w:r>
      <w:r w:rsidR="004C5D61">
        <w:t xml:space="preserve">u všech elementů </w:t>
      </w:r>
      <w:r w:rsidR="009E3148">
        <w:t>použita redukovaná datová šablona.</w:t>
      </w:r>
      <w:r w:rsidR="00D51ABD">
        <w:t>00</w:t>
      </w:r>
      <w:r w:rsidR="009E3148">
        <w:t xml:space="preserve"> </w:t>
      </w:r>
      <w:r w:rsidR="00522782">
        <w:t>To znamená, že kr</w:t>
      </w:r>
      <w:r w:rsidR="0092360B">
        <w:t>omě skupin</w:t>
      </w:r>
      <w:r w:rsidR="0092360B" w:rsidRPr="001E50B3">
        <w:t xml:space="preserve"> </w:t>
      </w:r>
      <w:r w:rsidR="0092360B">
        <w:t xml:space="preserve">vlastností </w:t>
      </w:r>
      <w:r w:rsidR="0092360B" w:rsidRPr="001E50B3">
        <w:t>„DS_Standard“</w:t>
      </w:r>
      <w:r w:rsidR="0092360B">
        <w:t xml:space="preserve"> a „</w:t>
      </w:r>
      <w:r w:rsidR="0092360B" w:rsidRPr="001E50B3">
        <w:t>CCI_Klasifikace“</w:t>
      </w:r>
      <w:r w:rsidR="0092360B">
        <w:t xml:space="preserve"> </w:t>
      </w:r>
      <w:r w:rsidR="009E3148">
        <w:t>bude požadována</w:t>
      </w:r>
      <w:r w:rsidR="000432FC">
        <w:t xml:space="preserve"> </w:t>
      </w:r>
      <w:r w:rsidR="006856ED">
        <w:t xml:space="preserve">už </w:t>
      </w:r>
      <w:r w:rsidR="000432FC">
        <w:t>pouze</w:t>
      </w:r>
      <w:r w:rsidR="00D26726">
        <w:t xml:space="preserve"> </w:t>
      </w:r>
      <w:r w:rsidR="00431FA4">
        <w:t>skupin</w:t>
      </w:r>
      <w:r w:rsidR="009E3148">
        <w:t>a</w:t>
      </w:r>
      <w:r w:rsidR="00431FA4">
        <w:t xml:space="preserve"> vl</w:t>
      </w:r>
      <w:r w:rsidR="001E50B3">
        <w:t>astností I0</w:t>
      </w:r>
      <w:r w:rsidR="00EE631C">
        <w:t xml:space="preserve"> </w:t>
      </w:r>
      <w:r w:rsidR="00AC05C4">
        <w:t>(</w:t>
      </w:r>
      <w:r w:rsidR="00EE631C">
        <w:t>shodná pro všechny datové standardy</w:t>
      </w:r>
      <w:r w:rsidR="00AC05C4">
        <w:t>)</w:t>
      </w:r>
      <w:r w:rsidR="005B7F14">
        <w:t xml:space="preserve">. </w:t>
      </w:r>
      <w:r w:rsidR="00BF5E2D">
        <w:t xml:space="preserve">Hodnota </w:t>
      </w:r>
      <w:r w:rsidR="009E3148">
        <w:t>v</w:t>
      </w:r>
      <w:r w:rsidR="005B7F14">
        <w:t>lastnost</w:t>
      </w:r>
      <w:r w:rsidR="00BF5E2D">
        <w:t>i</w:t>
      </w:r>
      <w:r w:rsidR="005B7F14">
        <w:t xml:space="preserve"> </w:t>
      </w:r>
      <w:r w:rsidR="00D562EF">
        <w:t>„</w:t>
      </w:r>
      <w:r w:rsidR="00D562EF" w:rsidRPr="00D562EF">
        <w:t>DS_Šablona</w:t>
      </w:r>
      <w:r w:rsidR="00D562EF">
        <w:t xml:space="preserve">“ bude </w:t>
      </w:r>
      <w:r w:rsidR="00E77E0D">
        <w:t>+I0+</w:t>
      </w:r>
    </w:p>
    <w:p w14:paraId="785362F9" w14:textId="4B1F3155" w:rsidR="003D65EC" w:rsidRDefault="00183658" w:rsidP="00527334">
      <w:pPr>
        <w:pStyle w:val="Text2-2"/>
        <w:numPr>
          <w:ilvl w:val="0"/>
          <w:numId w:val="0"/>
        </w:numPr>
        <w:tabs>
          <w:tab w:val="left" w:pos="3686"/>
        </w:tabs>
        <w:spacing w:before="0" w:after="0"/>
        <w:ind w:left="3686" w:hanging="2552"/>
      </w:pPr>
      <w:r>
        <w:rPr>
          <w:b/>
          <w:bCs/>
        </w:rPr>
        <w:t>SŽ_I_Část stavby</w:t>
      </w:r>
      <w:r w:rsidR="003D65EC" w:rsidRPr="002002DA">
        <w:tab/>
      </w:r>
      <w:r w:rsidR="007177B8">
        <w:t>P</w:t>
      </w:r>
      <w:r w:rsidR="00452F7F">
        <w:t>rofesní skupin</w:t>
      </w:r>
      <w:r w:rsidR="007177B8">
        <w:t>a</w:t>
      </w:r>
      <w:r w:rsidR="00452F7F">
        <w:t xml:space="preserve"> dle </w:t>
      </w:r>
      <w:r w:rsidR="00527334">
        <w:t>kap 2.</w:t>
      </w:r>
      <w:r w:rsidR="0004564A">
        <w:t>5</w:t>
      </w:r>
      <w:r w:rsidR="00527334">
        <w:t xml:space="preserve"> příl</w:t>
      </w:r>
      <w:r w:rsidR="00714A94">
        <w:t xml:space="preserve">ohy </w:t>
      </w:r>
      <w:r w:rsidR="00527334">
        <w:t xml:space="preserve">10 </w:t>
      </w:r>
      <w:r w:rsidR="007177B8">
        <w:t xml:space="preserve">směrnice </w:t>
      </w:r>
      <w:r w:rsidR="00527334">
        <w:t>S</w:t>
      </w:r>
      <w:r w:rsidR="00911720">
        <w:t>M11</w:t>
      </w:r>
    </w:p>
    <w:p w14:paraId="08824CC1" w14:textId="6889939B" w:rsidR="007177B8" w:rsidRDefault="00183658" w:rsidP="00527334">
      <w:pPr>
        <w:pStyle w:val="Text2-2"/>
        <w:numPr>
          <w:ilvl w:val="0"/>
          <w:numId w:val="0"/>
        </w:numPr>
        <w:tabs>
          <w:tab w:val="left" w:pos="3686"/>
        </w:tabs>
        <w:spacing w:before="0" w:after="0"/>
        <w:ind w:left="3686" w:hanging="2552"/>
      </w:pPr>
      <w:r>
        <w:rPr>
          <w:b/>
          <w:bCs/>
        </w:rPr>
        <w:t>S</w:t>
      </w:r>
      <w:r w:rsidR="008606D7">
        <w:rPr>
          <w:b/>
          <w:bCs/>
        </w:rPr>
        <w:t>Ž</w:t>
      </w:r>
      <w:r>
        <w:rPr>
          <w:b/>
          <w:bCs/>
        </w:rPr>
        <w:t>_I_PS/SO/IO</w:t>
      </w:r>
      <w:r>
        <w:rPr>
          <w:b/>
          <w:bCs/>
        </w:rPr>
        <w:tab/>
      </w:r>
      <w:r w:rsidR="005463AC">
        <w:t>Číslo OS/SO/IO,</w:t>
      </w:r>
      <w:r w:rsidR="0079163A">
        <w:t xml:space="preserve"> </w:t>
      </w:r>
      <w:r w:rsidR="007177B8">
        <w:t>dle kap. 2.5 přílohy 10 směrnice SM11</w:t>
      </w:r>
    </w:p>
    <w:p w14:paraId="479BFBEE" w14:textId="53E80E88" w:rsidR="00183658" w:rsidRDefault="008606D7" w:rsidP="00527334">
      <w:pPr>
        <w:pStyle w:val="Text2-2"/>
        <w:numPr>
          <w:ilvl w:val="0"/>
          <w:numId w:val="0"/>
        </w:numPr>
        <w:tabs>
          <w:tab w:val="left" w:pos="3686"/>
        </w:tabs>
        <w:spacing w:before="0" w:after="0"/>
        <w:ind w:left="3686" w:hanging="2552"/>
        <w:rPr>
          <w:b/>
          <w:bCs/>
        </w:rPr>
      </w:pPr>
      <w:r>
        <w:rPr>
          <w:b/>
          <w:bCs/>
        </w:rPr>
        <w:t>SŽ</w:t>
      </w:r>
      <w:r w:rsidR="003D65EC" w:rsidRPr="00E67CAA">
        <w:rPr>
          <w:b/>
          <w:bCs/>
        </w:rPr>
        <w:t>_</w:t>
      </w:r>
      <w:r>
        <w:rPr>
          <w:b/>
          <w:bCs/>
        </w:rPr>
        <w:t>I_</w:t>
      </w:r>
      <w:r w:rsidR="00183658">
        <w:rPr>
          <w:b/>
          <w:bCs/>
        </w:rPr>
        <w:t>Skupina elementů</w:t>
      </w:r>
      <w:r w:rsidR="00183658">
        <w:rPr>
          <w:b/>
          <w:bCs/>
        </w:rPr>
        <w:tab/>
      </w:r>
      <w:r w:rsidR="00BA400A">
        <w:t>S</w:t>
      </w:r>
      <w:r w:rsidR="00183658">
        <w:t>kupin</w:t>
      </w:r>
      <w:r w:rsidR="00BA400A">
        <w:t>a</w:t>
      </w:r>
      <w:r w:rsidR="00866572">
        <w:t xml:space="preserve">, </w:t>
      </w:r>
      <w:r w:rsidR="005463AC">
        <w:t xml:space="preserve">do které </w:t>
      </w:r>
      <w:r w:rsidR="00866572">
        <w:t>element patří v rámci profese v DS</w:t>
      </w:r>
    </w:p>
    <w:p w14:paraId="34949A50" w14:textId="50FDFA6F" w:rsidR="003D65EC" w:rsidRPr="00974DBC" w:rsidRDefault="008606D7" w:rsidP="00527334">
      <w:pPr>
        <w:pStyle w:val="Text2-2"/>
        <w:numPr>
          <w:ilvl w:val="0"/>
          <w:numId w:val="0"/>
        </w:numPr>
        <w:tabs>
          <w:tab w:val="left" w:pos="3686"/>
        </w:tabs>
        <w:spacing w:before="0" w:after="0"/>
        <w:ind w:left="3686" w:hanging="2552"/>
      </w:pPr>
      <w:r>
        <w:rPr>
          <w:b/>
          <w:bCs/>
        </w:rPr>
        <w:t>SŽ</w:t>
      </w:r>
      <w:r w:rsidR="003D65EC" w:rsidRPr="00E67CAA">
        <w:rPr>
          <w:b/>
          <w:bCs/>
        </w:rPr>
        <w:t>_</w:t>
      </w:r>
      <w:r>
        <w:rPr>
          <w:b/>
          <w:bCs/>
        </w:rPr>
        <w:t>I_</w:t>
      </w:r>
      <w:r w:rsidR="001B66C0">
        <w:rPr>
          <w:b/>
          <w:bCs/>
        </w:rPr>
        <w:t>fáze projektu</w:t>
      </w:r>
      <w:r w:rsidR="001E4FB7">
        <w:rPr>
          <w:b/>
          <w:bCs/>
        </w:rPr>
        <w:tab/>
      </w:r>
      <w:r w:rsidR="00974DBC" w:rsidRPr="00974DBC">
        <w:t>Projekční stupeň</w:t>
      </w:r>
      <w:r w:rsidR="00974DBC">
        <w:t xml:space="preserve">, </w:t>
      </w:r>
      <w:r w:rsidR="00974DBC" w:rsidRPr="00974DBC">
        <w:t xml:space="preserve">pro který </w:t>
      </w:r>
      <w:r w:rsidR="00974DBC">
        <w:t>byl</w:t>
      </w:r>
      <w:r w:rsidR="00974DBC" w:rsidRPr="00974DBC">
        <w:t xml:space="preserve"> DiMS</w:t>
      </w:r>
      <w:r w:rsidR="00974DBC">
        <w:t xml:space="preserve"> vytvořen</w:t>
      </w:r>
    </w:p>
    <w:p w14:paraId="3D6126A3" w14:textId="77777777" w:rsidR="000261EC" w:rsidRPr="003327B0" w:rsidRDefault="000261EC" w:rsidP="000261EC">
      <w:pPr>
        <w:pStyle w:val="Text2-1"/>
        <w:rPr>
          <w:b/>
          <w:bCs/>
        </w:rPr>
      </w:pPr>
      <w:r>
        <w:t>Vzor skupiny vlastností I0 na příkladu elementu popsaného dle železničního standardu:</w:t>
      </w:r>
    </w:p>
    <w:tbl>
      <w:tblPr>
        <w:tblStyle w:val="Mkatabulky"/>
        <w:tblW w:w="0" w:type="auto"/>
        <w:tblInd w:w="1213" w:type="dxa"/>
        <w:tblLayout w:type="fixed"/>
        <w:tblLook w:val="04A0" w:firstRow="1" w:lastRow="0" w:firstColumn="1" w:lastColumn="0" w:noHBand="0" w:noVBand="1"/>
      </w:tblPr>
      <w:tblGrid>
        <w:gridCol w:w="2693"/>
        <w:gridCol w:w="3544"/>
      </w:tblGrid>
      <w:tr w:rsidR="003327B0" w:rsidRPr="00BD1170" w14:paraId="35BB4EA9" w14:textId="77777777" w:rsidTr="00696C31">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6237" w:type="dxa"/>
            <w:gridSpan w:val="2"/>
            <w:tcBorders>
              <w:top w:val="single" w:sz="4" w:space="0" w:color="auto"/>
              <w:left w:val="single" w:sz="4" w:space="0" w:color="auto"/>
              <w:right w:val="single" w:sz="4" w:space="0" w:color="auto"/>
            </w:tcBorders>
            <w:shd w:val="clear" w:color="auto" w:fill="BFBFBF" w:themeFill="background1" w:themeFillShade="BF"/>
            <w:vAlign w:val="center"/>
          </w:tcPr>
          <w:p w14:paraId="5F5407C7" w14:textId="3DE6FD38" w:rsidR="003327B0" w:rsidRPr="00F02866" w:rsidRDefault="00380142" w:rsidP="00F02866">
            <w:pPr>
              <w:pStyle w:val="Text2-1"/>
              <w:numPr>
                <w:ilvl w:val="0"/>
                <w:numId w:val="0"/>
              </w:numPr>
              <w:spacing w:before="0" w:after="0"/>
              <w:ind w:right="-60"/>
              <w:jc w:val="left"/>
              <w:rPr>
                <w:b/>
                <w:bCs/>
                <w:sz w:val="16"/>
                <w:szCs w:val="16"/>
              </w:rPr>
            </w:pPr>
            <w:r w:rsidRPr="00F02866">
              <w:rPr>
                <w:sz w:val="16"/>
                <w:szCs w:val="16"/>
              </w:rPr>
              <w:br w:type="page"/>
            </w:r>
            <w:r w:rsidR="003327B0" w:rsidRPr="00F02866">
              <w:rPr>
                <w:b/>
                <w:bCs/>
                <w:sz w:val="16"/>
                <w:szCs w:val="16"/>
              </w:rPr>
              <w:t>SŽ_Ž_</w:t>
            </w:r>
            <w:r w:rsidR="00102CD2" w:rsidRPr="00F02866">
              <w:rPr>
                <w:b/>
                <w:bCs/>
                <w:sz w:val="16"/>
                <w:szCs w:val="16"/>
              </w:rPr>
              <w:t>I0</w:t>
            </w:r>
          </w:p>
        </w:tc>
      </w:tr>
      <w:tr w:rsidR="003327B0" w:rsidRPr="005468A0" w14:paraId="3A883F02"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6DC57C6A" w14:textId="1AA3F62A"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Pr="00F02866">
              <w:rPr>
                <w:sz w:val="16"/>
                <w:szCs w:val="16"/>
              </w:rPr>
              <w:t>_</w:t>
            </w:r>
            <w:r w:rsidR="00395D23" w:rsidRPr="00F02866">
              <w:rPr>
                <w:sz w:val="16"/>
                <w:szCs w:val="16"/>
              </w:rPr>
              <w:t>Část stavby</w:t>
            </w:r>
          </w:p>
        </w:tc>
        <w:tc>
          <w:tcPr>
            <w:tcW w:w="3544" w:type="dxa"/>
            <w:tcBorders>
              <w:right w:val="single" w:sz="4" w:space="0" w:color="auto"/>
            </w:tcBorders>
          </w:tcPr>
          <w:p w14:paraId="4C42D23D" w14:textId="0EC0B5E1" w:rsidR="003327B0" w:rsidRPr="00F02866" w:rsidRDefault="00507C93"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E10CC9">
              <w:rPr>
                <w:sz w:val="16"/>
                <w:szCs w:val="16"/>
              </w:rPr>
              <w:t>110_Objekty kolejového svršku a spodku</w:t>
            </w:r>
          </w:p>
        </w:tc>
      </w:tr>
      <w:tr w:rsidR="003327B0" w:rsidRPr="005468A0" w14:paraId="3F510B45"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tcBorders>
            <w:shd w:val="clear" w:color="auto" w:fill="E7E6E6" w:themeFill="background2"/>
            <w:vAlign w:val="center"/>
          </w:tcPr>
          <w:p w14:paraId="17E60932" w14:textId="3A2F2D52"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Pr="00F02866">
              <w:rPr>
                <w:sz w:val="16"/>
                <w:szCs w:val="16"/>
              </w:rPr>
              <w:t>_</w:t>
            </w:r>
            <w:r w:rsidR="00395D23" w:rsidRPr="00F02866">
              <w:rPr>
                <w:sz w:val="16"/>
                <w:szCs w:val="16"/>
              </w:rPr>
              <w:t>PS/SO/IO</w:t>
            </w:r>
          </w:p>
        </w:tc>
        <w:tc>
          <w:tcPr>
            <w:tcW w:w="3544" w:type="dxa"/>
            <w:tcBorders>
              <w:right w:val="single" w:sz="4" w:space="0" w:color="auto"/>
            </w:tcBorders>
          </w:tcPr>
          <w:p w14:paraId="6EFB71FE" w14:textId="4655908D" w:rsidR="003327B0" w:rsidRPr="00F02866" w:rsidRDefault="00507C93"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E10CC9">
              <w:rPr>
                <w:sz w:val="16"/>
                <w:szCs w:val="16"/>
              </w:rPr>
              <w:t>SO110.11.01</w:t>
            </w:r>
          </w:p>
        </w:tc>
      </w:tr>
      <w:tr w:rsidR="003327B0" w:rsidRPr="005468A0" w14:paraId="7661A3A0"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left w:val="single" w:sz="4" w:space="0" w:color="auto"/>
              <w:bottom w:val="single" w:sz="2" w:space="0" w:color="auto"/>
            </w:tcBorders>
            <w:shd w:val="clear" w:color="auto" w:fill="E7E6E6" w:themeFill="background2"/>
            <w:vAlign w:val="center"/>
          </w:tcPr>
          <w:p w14:paraId="05FD06A3" w14:textId="22A4BD54"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00395D23" w:rsidRPr="00F02866">
              <w:rPr>
                <w:sz w:val="16"/>
                <w:szCs w:val="16"/>
              </w:rPr>
              <w:t>_Skupina elementů</w:t>
            </w:r>
          </w:p>
        </w:tc>
        <w:tc>
          <w:tcPr>
            <w:tcW w:w="3544" w:type="dxa"/>
            <w:tcBorders>
              <w:bottom w:val="single" w:sz="2" w:space="0" w:color="auto"/>
              <w:right w:val="single" w:sz="4" w:space="0" w:color="auto"/>
            </w:tcBorders>
          </w:tcPr>
          <w:p w14:paraId="56F454AF" w14:textId="5480E97F" w:rsidR="003327B0" w:rsidRPr="00F02866" w:rsidRDefault="00507C93"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sidRPr="00E10CC9">
              <w:rPr>
                <w:sz w:val="16"/>
                <w:szCs w:val="16"/>
              </w:rPr>
              <w:t>Železniční svršek</w:t>
            </w:r>
          </w:p>
        </w:tc>
      </w:tr>
      <w:tr w:rsidR="003327B0" w:rsidRPr="005468A0" w14:paraId="4257F198" w14:textId="77777777" w:rsidTr="00696C31">
        <w:trPr>
          <w:trHeight w:val="170"/>
        </w:trPr>
        <w:tc>
          <w:tcPr>
            <w:cnfStyle w:val="001000000000" w:firstRow="0" w:lastRow="0" w:firstColumn="1" w:lastColumn="0" w:oddVBand="0" w:evenVBand="0" w:oddHBand="0" w:evenHBand="0" w:firstRowFirstColumn="0" w:firstRowLastColumn="0" w:lastRowFirstColumn="0" w:lastRowLastColumn="0"/>
            <w:tcW w:w="2693" w:type="dxa"/>
            <w:tcBorders>
              <w:top w:val="single" w:sz="2" w:space="0" w:color="auto"/>
              <w:left w:val="single" w:sz="4" w:space="0" w:color="auto"/>
              <w:bottom w:val="single" w:sz="4" w:space="0" w:color="auto"/>
            </w:tcBorders>
            <w:shd w:val="clear" w:color="auto" w:fill="E7E6E6" w:themeFill="background2"/>
            <w:vAlign w:val="center"/>
          </w:tcPr>
          <w:p w14:paraId="1ACF1A1A" w14:textId="05A93CB3" w:rsidR="003327B0" w:rsidRPr="00F02866" w:rsidRDefault="003327B0" w:rsidP="00F02866">
            <w:pPr>
              <w:pStyle w:val="Text2-1"/>
              <w:numPr>
                <w:ilvl w:val="0"/>
                <w:numId w:val="0"/>
              </w:numPr>
              <w:spacing w:before="0" w:after="0"/>
              <w:ind w:right="-60"/>
              <w:jc w:val="left"/>
              <w:rPr>
                <w:sz w:val="16"/>
                <w:szCs w:val="16"/>
              </w:rPr>
            </w:pPr>
            <w:r w:rsidRPr="00F02866">
              <w:rPr>
                <w:sz w:val="16"/>
                <w:szCs w:val="16"/>
              </w:rPr>
              <w:t>SŽ_</w:t>
            </w:r>
            <w:r w:rsidR="00E53EDC" w:rsidRPr="00F02866">
              <w:rPr>
                <w:sz w:val="16"/>
                <w:szCs w:val="16"/>
              </w:rPr>
              <w:t>I</w:t>
            </w:r>
            <w:r w:rsidRPr="00F02866">
              <w:rPr>
                <w:sz w:val="16"/>
                <w:szCs w:val="16"/>
              </w:rPr>
              <w:t>_</w:t>
            </w:r>
            <w:r w:rsidR="00395D23" w:rsidRPr="00F02866">
              <w:rPr>
                <w:sz w:val="16"/>
                <w:szCs w:val="16"/>
              </w:rPr>
              <w:t>Fáze projektu</w:t>
            </w:r>
          </w:p>
        </w:tc>
        <w:tc>
          <w:tcPr>
            <w:tcW w:w="3544" w:type="dxa"/>
            <w:tcBorders>
              <w:top w:val="single" w:sz="2" w:space="0" w:color="auto"/>
              <w:bottom w:val="single" w:sz="4" w:space="0" w:color="auto"/>
              <w:right w:val="single" w:sz="4" w:space="0" w:color="auto"/>
            </w:tcBorders>
          </w:tcPr>
          <w:p w14:paraId="16291D5B" w14:textId="53207EFE" w:rsidR="003327B0" w:rsidRPr="00F02866" w:rsidRDefault="007161EE" w:rsidP="00F02866">
            <w:pPr>
              <w:pStyle w:val="Text2-1"/>
              <w:numPr>
                <w:ilvl w:val="0"/>
                <w:numId w:val="0"/>
              </w:numPr>
              <w:spacing w:before="0" w:after="0"/>
              <w:ind w:right="-60"/>
              <w:jc w:val="lef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DS</w:t>
            </w:r>
            <w:r w:rsidR="00507C93" w:rsidRPr="00E10CC9">
              <w:rPr>
                <w:sz w:val="16"/>
                <w:szCs w:val="16"/>
              </w:rPr>
              <w:t>PS</w:t>
            </w:r>
          </w:p>
        </w:tc>
      </w:tr>
    </w:tbl>
    <w:p w14:paraId="3A0FE6F0" w14:textId="582E64FE" w:rsidR="00076B8D" w:rsidRPr="005B2444" w:rsidRDefault="00527128" w:rsidP="00076B8D">
      <w:pPr>
        <w:pStyle w:val="Text2-1"/>
      </w:pPr>
      <w:r w:rsidRPr="005B2444">
        <w:t xml:space="preserve">Dokumentace ve stupni DSPS bude zpracována dle </w:t>
      </w:r>
      <w:r w:rsidR="003C2B7E" w:rsidRPr="005B2444">
        <w:t>datových standardů pro fázi PDPS s uvedením</w:t>
      </w:r>
      <w:r w:rsidR="00DE7DCE" w:rsidRPr="005B2444">
        <w:t xml:space="preserve"> parametrů vlastností </w:t>
      </w:r>
      <w:r w:rsidR="00717336">
        <w:t>v</w:t>
      </w:r>
      <w:r w:rsidR="009A6DE8" w:rsidRPr="005B2444">
        <w:t>ý</w:t>
      </w:r>
      <w:r w:rsidR="00DE7DCE" w:rsidRPr="005B2444">
        <w:t>robce a datum vý</w:t>
      </w:r>
      <w:r w:rsidR="009A6DE8" w:rsidRPr="005B2444">
        <w:t>roby dle skutečnosti. Provizorní ani pomocné konstrukce se nemodelují</w:t>
      </w:r>
      <w:r w:rsidR="00FF45F1" w:rsidRPr="005B2444">
        <w:t>.</w:t>
      </w:r>
    </w:p>
    <w:p w14:paraId="690D677D" w14:textId="77777777" w:rsidR="003327B0" w:rsidRDefault="003327B0">
      <w:pPr>
        <w:rPr>
          <w:b/>
          <w:bCs/>
        </w:rPr>
      </w:pPr>
      <w:r>
        <w:rPr>
          <w:b/>
          <w:bCs/>
        </w:rPr>
        <w:br w:type="page"/>
      </w:r>
    </w:p>
    <w:p w14:paraId="1A403F88" w14:textId="77777777" w:rsidR="00337B69" w:rsidRPr="00F536BC" w:rsidRDefault="00337B69" w:rsidP="00337B69">
      <w:pPr>
        <w:pStyle w:val="Nadpis2-1"/>
        <w:rPr>
          <w:w w:val="95"/>
        </w:rPr>
      </w:pPr>
      <w:bookmarkStart w:id="70" w:name="_Toc180428376"/>
      <w:bookmarkStart w:id="71" w:name="_Toc148342781"/>
      <w:bookmarkStart w:id="72" w:name="_Toc148408427"/>
      <w:bookmarkStart w:id="73" w:name="_Hlk148434462"/>
      <w:r>
        <w:rPr>
          <w:w w:val="95"/>
        </w:rPr>
        <w:lastRenderedPageBreak/>
        <w:t>Datová kontrola DiMS</w:t>
      </w:r>
      <w:bookmarkEnd w:id="70"/>
    </w:p>
    <w:p w14:paraId="2DD20299" w14:textId="77777777" w:rsidR="00337B69" w:rsidRDefault="00337B69" w:rsidP="00337B69">
      <w:pPr>
        <w:pStyle w:val="Nadpis2-2"/>
        <w:spacing w:before="120" w:after="0"/>
      </w:pPr>
      <w:bookmarkStart w:id="74" w:name="_Toc180428377"/>
      <w:r>
        <w:t>Kontrola negrafických informací</w:t>
      </w:r>
      <w:bookmarkEnd w:id="74"/>
    </w:p>
    <w:p w14:paraId="6CBA7847" w14:textId="77777777" w:rsidR="00337B69" w:rsidRDefault="00337B69" w:rsidP="00337B69">
      <w:pPr>
        <w:pStyle w:val="Text2-1"/>
        <w:tabs>
          <w:tab w:val="clear" w:pos="737"/>
        </w:tabs>
        <w:spacing w:after="0"/>
        <w:ind w:left="709"/>
      </w:pPr>
      <w:r>
        <w:t xml:space="preserve">Kontrola negrafických (alfanumerických) informací bude probíhat v 5-6 navazujících úrovních. Podmínkou pro postup do další úrovně kontroly je úspěšná kontrola na předchozí úrovni. Tento postup je nutný </w:t>
      </w:r>
      <w:r w:rsidRPr="0065045D">
        <w:t xml:space="preserve">v rané fází zavádění metody BIM </w:t>
      </w:r>
      <w:r>
        <w:t>kvůli</w:t>
      </w:r>
      <w:r w:rsidRPr="0065045D">
        <w:t xml:space="preserve"> </w:t>
      </w:r>
      <w:r>
        <w:t>velké nekonzistenci modelů. P</w:t>
      </w:r>
      <w:r w:rsidRPr="0065045D">
        <w:t>okud</w:t>
      </w:r>
      <w:r>
        <w:t xml:space="preserve"> více elementů nevyhoví v některé úrovni kontroly, </w:t>
      </w:r>
      <w:r w:rsidRPr="0065045D">
        <w:t xml:space="preserve">nemá smysl jít </w:t>
      </w:r>
      <w:r>
        <w:t>do další úrovně.</w:t>
      </w:r>
      <w:r w:rsidRPr="0065045D">
        <w:t xml:space="preserve"> </w:t>
      </w:r>
      <w:r>
        <w:t>Model bude tolikrát vrácen k opravě, dokud neprojde danou úrovní kontroly.</w:t>
      </w:r>
    </w:p>
    <w:p w14:paraId="48A52DAF" w14:textId="77777777" w:rsidR="00337B69" w:rsidRDefault="00337B69" w:rsidP="00337B69">
      <w:pPr>
        <w:pStyle w:val="Text2-1"/>
        <w:numPr>
          <w:ilvl w:val="0"/>
          <w:numId w:val="0"/>
        </w:numPr>
        <w:spacing w:after="0"/>
        <w:ind w:left="993" w:hanging="284"/>
      </w:pPr>
      <w:r>
        <w:rPr>
          <w:b/>
          <w:bCs/>
          <w:noProof/>
        </w:rPr>
        <w:t>1.</w:t>
      </w:r>
      <w:r>
        <w:rPr>
          <w:b/>
          <w:bCs/>
          <w:noProof/>
        </w:rPr>
        <w:tab/>
      </w:r>
      <w:r w:rsidRPr="006D28BD">
        <w:rPr>
          <w:b/>
          <w:bCs/>
          <w:noProof/>
        </w:rPr>
        <w:t>Kontrola názv</w:t>
      </w:r>
      <w:r>
        <w:rPr>
          <w:b/>
          <w:bCs/>
          <w:noProof/>
        </w:rPr>
        <w:t>u</w:t>
      </w:r>
      <w:r w:rsidRPr="006D28BD">
        <w:rPr>
          <w:b/>
          <w:bCs/>
          <w:noProof/>
        </w:rPr>
        <w:t xml:space="preserve"> typu elementu</w:t>
      </w:r>
      <w:r>
        <w:rPr>
          <w:b/>
          <w:bCs/>
          <w:noProof/>
        </w:rPr>
        <w:t xml:space="preserve"> –</w:t>
      </w:r>
      <w:r w:rsidRPr="00BF4F0A">
        <w:rPr>
          <w:noProof/>
        </w:rPr>
        <w:t xml:space="preserve"> přiřazení </w:t>
      </w:r>
      <w:r>
        <w:rPr>
          <w:noProof/>
        </w:rPr>
        <w:t xml:space="preserve">správných </w:t>
      </w:r>
      <w:r w:rsidRPr="00BF4F0A">
        <w:rPr>
          <w:noProof/>
        </w:rPr>
        <w:t>názv</w:t>
      </w:r>
      <w:r>
        <w:rPr>
          <w:noProof/>
        </w:rPr>
        <w:t xml:space="preserve">ů typu elementu </w:t>
      </w:r>
      <w:r w:rsidRPr="00BF4F0A">
        <w:rPr>
          <w:noProof/>
        </w:rPr>
        <w:t>podle</w:t>
      </w:r>
      <w:r>
        <w:rPr>
          <w:noProof/>
        </w:rPr>
        <w:t xml:space="preserve"> datového standardu – „DS_Element“</w:t>
      </w:r>
      <w:r w:rsidRPr="00BF4F0A">
        <w:rPr>
          <w:noProof/>
        </w:rPr>
        <w:t xml:space="preserve"> </w:t>
      </w:r>
      <w:r w:rsidRPr="006D28BD">
        <w:rPr>
          <w:noProof/>
        </w:rPr>
        <w:t xml:space="preserve">(chyba = </w:t>
      </w:r>
      <w:r>
        <w:rPr>
          <w:noProof/>
        </w:rPr>
        <w:t xml:space="preserve">chybějící či </w:t>
      </w:r>
      <w:r w:rsidRPr="006D28BD">
        <w:rPr>
          <w:noProof/>
        </w:rPr>
        <w:t>neznámý typ elementu</w:t>
      </w:r>
      <w:r>
        <w:rPr>
          <w:noProof/>
        </w:rPr>
        <w:t>)</w:t>
      </w:r>
    </w:p>
    <w:p w14:paraId="03D67004" w14:textId="77777777" w:rsidR="00337B69" w:rsidRPr="00D67F09" w:rsidRDefault="00337B69" w:rsidP="00337B69">
      <w:pPr>
        <w:pStyle w:val="Text2-1"/>
        <w:numPr>
          <w:ilvl w:val="0"/>
          <w:numId w:val="0"/>
        </w:numPr>
        <w:ind w:left="993" w:hanging="284"/>
        <w:rPr>
          <w:noProof/>
        </w:rPr>
      </w:pPr>
      <w:r>
        <w:rPr>
          <w:b/>
          <w:bCs/>
          <w:noProof/>
        </w:rPr>
        <w:t>2.</w:t>
      </w:r>
      <w:r>
        <w:rPr>
          <w:b/>
          <w:bCs/>
          <w:noProof/>
        </w:rPr>
        <w:tab/>
      </w:r>
      <w:r w:rsidRPr="006D28BD">
        <w:rPr>
          <w:b/>
          <w:bCs/>
          <w:noProof/>
        </w:rPr>
        <w:t xml:space="preserve">Kontrola přiřazených </w:t>
      </w:r>
      <w:r>
        <w:rPr>
          <w:b/>
          <w:bCs/>
          <w:noProof/>
        </w:rPr>
        <w:t xml:space="preserve">skupin </w:t>
      </w:r>
      <w:r w:rsidRPr="006D28BD">
        <w:rPr>
          <w:b/>
          <w:bCs/>
          <w:noProof/>
        </w:rPr>
        <w:t>vlastností</w:t>
      </w:r>
      <w:r>
        <w:rPr>
          <w:b/>
          <w:bCs/>
          <w:noProof/>
        </w:rPr>
        <w:t xml:space="preserve"> </w:t>
      </w:r>
      <w:r w:rsidRPr="00634C55">
        <w:rPr>
          <w:noProof/>
        </w:rPr>
        <w:t xml:space="preserve">– přiřazení </w:t>
      </w:r>
      <w:r>
        <w:rPr>
          <w:noProof/>
        </w:rPr>
        <w:t xml:space="preserve">správné datové </w:t>
      </w:r>
      <w:r w:rsidRPr="00634C55">
        <w:rPr>
          <w:noProof/>
        </w:rPr>
        <w:t xml:space="preserve">šablony </w:t>
      </w:r>
      <w:r w:rsidRPr="00047ED1">
        <w:rPr>
          <w:noProof/>
        </w:rPr>
        <w:t>a existence správných skupin vlastností dle této datové šablony – „DS_Šablona“ (chyba = chybějící nebo špatná šablona; chybějící, přebývající nebo špatně pojmenovaná skupina vlastností)</w:t>
      </w:r>
    </w:p>
    <w:p w14:paraId="5493E9F9" w14:textId="77777777" w:rsidR="00337B69" w:rsidRPr="006D28BD" w:rsidRDefault="00337B69" w:rsidP="00337B69">
      <w:pPr>
        <w:pStyle w:val="Text2-1"/>
        <w:numPr>
          <w:ilvl w:val="0"/>
          <w:numId w:val="0"/>
        </w:numPr>
        <w:ind w:left="993" w:hanging="284"/>
        <w:rPr>
          <w:noProof/>
        </w:rPr>
      </w:pPr>
      <w:r>
        <w:rPr>
          <w:b/>
          <w:bCs/>
          <w:noProof/>
        </w:rPr>
        <w:t>3.</w:t>
      </w:r>
      <w:r>
        <w:rPr>
          <w:b/>
          <w:bCs/>
          <w:noProof/>
        </w:rPr>
        <w:tab/>
        <w:t xml:space="preserve">Kontrola přiřazených </w:t>
      </w:r>
      <w:r w:rsidRPr="006D28BD">
        <w:rPr>
          <w:b/>
          <w:bCs/>
          <w:noProof/>
        </w:rPr>
        <w:t>vlastností</w:t>
      </w:r>
      <w:r>
        <w:rPr>
          <w:b/>
          <w:bCs/>
          <w:noProof/>
        </w:rPr>
        <w:t xml:space="preserve"> </w:t>
      </w:r>
      <w:r w:rsidRPr="006D28BD">
        <w:rPr>
          <w:noProof/>
        </w:rPr>
        <w:t xml:space="preserve">– přiřazení </w:t>
      </w:r>
      <w:r>
        <w:rPr>
          <w:noProof/>
        </w:rPr>
        <w:t xml:space="preserve">správných vlastností a jejich správné zařazení do skupin vlastností </w:t>
      </w:r>
      <w:r w:rsidRPr="006D28BD">
        <w:rPr>
          <w:noProof/>
        </w:rPr>
        <w:t>na základě</w:t>
      </w:r>
      <w:r>
        <w:rPr>
          <w:noProof/>
        </w:rPr>
        <w:t xml:space="preserve"> šablony </w:t>
      </w:r>
      <w:r w:rsidRPr="006D28BD">
        <w:rPr>
          <w:noProof/>
        </w:rPr>
        <w:t>(chyba = chybějící</w:t>
      </w:r>
      <w:r>
        <w:rPr>
          <w:noProof/>
        </w:rPr>
        <w:t xml:space="preserve">, </w:t>
      </w:r>
      <w:r w:rsidRPr="006D28BD">
        <w:rPr>
          <w:noProof/>
        </w:rPr>
        <w:t>přebývající</w:t>
      </w:r>
      <w:r>
        <w:rPr>
          <w:noProof/>
        </w:rPr>
        <w:t>, špatně pojmenovaná  nebo špatně zařazená vlastnost</w:t>
      </w:r>
      <w:r w:rsidRPr="006D28BD">
        <w:rPr>
          <w:noProof/>
        </w:rPr>
        <w:t>)</w:t>
      </w:r>
    </w:p>
    <w:p w14:paraId="4983C8DA" w14:textId="77777777" w:rsidR="00337B69" w:rsidRPr="006D28BD" w:rsidRDefault="00337B69" w:rsidP="00337B69">
      <w:pPr>
        <w:pStyle w:val="Text2-1"/>
        <w:numPr>
          <w:ilvl w:val="0"/>
          <w:numId w:val="0"/>
        </w:numPr>
        <w:ind w:left="993" w:hanging="284"/>
        <w:rPr>
          <w:noProof/>
        </w:rPr>
      </w:pPr>
      <w:r>
        <w:rPr>
          <w:b/>
          <w:bCs/>
          <w:noProof/>
        </w:rPr>
        <w:t>4.</w:t>
      </w:r>
      <w:r>
        <w:rPr>
          <w:b/>
          <w:bCs/>
          <w:noProof/>
        </w:rPr>
        <w:tab/>
      </w:r>
      <w:r w:rsidRPr="006D28BD">
        <w:rPr>
          <w:b/>
          <w:bCs/>
          <w:noProof/>
        </w:rPr>
        <w:t>Kontrola vyplnění hodnot</w:t>
      </w:r>
      <w:r w:rsidRPr="006D28BD">
        <w:rPr>
          <w:noProof/>
        </w:rPr>
        <w:t xml:space="preserve"> </w:t>
      </w:r>
      <w:r w:rsidRPr="006D28BD">
        <w:rPr>
          <w:b/>
          <w:bCs/>
          <w:noProof/>
        </w:rPr>
        <w:t>vlastností</w:t>
      </w:r>
      <w:r w:rsidRPr="006D28BD">
        <w:rPr>
          <w:noProof/>
        </w:rPr>
        <w:t xml:space="preserve"> </w:t>
      </w:r>
      <w:r>
        <w:rPr>
          <w:noProof/>
        </w:rPr>
        <w:t xml:space="preserve">– kontrola prázdných a falešně vyplněných hodnot </w:t>
      </w:r>
      <w:r w:rsidRPr="006D28BD">
        <w:rPr>
          <w:noProof/>
        </w:rPr>
        <w:t>(chyba = nevyplněná hodnota</w:t>
      </w:r>
      <w:r>
        <w:rPr>
          <w:noProof/>
        </w:rPr>
        <w:t xml:space="preserve"> či falešná hodnota </w:t>
      </w:r>
      <w:r w:rsidRPr="006D28BD">
        <w:rPr>
          <w:noProof/>
        </w:rPr>
        <w:t>mezera/pomlčka/nula</w:t>
      </w:r>
      <w:r>
        <w:rPr>
          <w:noProof/>
        </w:rPr>
        <w:t xml:space="preserve"> </w:t>
      </w:r>
      <w:r w:rsidRPr="006D28BD">
        <w:rPr>
          <w:noProof/>
        </w:rPr>
        <w:t>…)</w:t>
      </w:r>
    </w:p>
    <w:p w14:paraId="5FBD3367" w14:textId="77777777" w:rsidR="00337B69" w:rsidRPr="006D28BD" w:rsidRDefault="00337B69" w:rsidP="00337B69">
      <w:pPr>
        <w:pStyle w:val="Text2-1"/>
        <w:numPr>
          <w:ilvl w:val="0"/>
          <w:numId w:val="0"/>
        </w:numPr>
        <w:ind w:left="993" w:hanging="284"/>
        <w:rPr>
          <w:noProof/>
        </w:rPr>
      </w:pPr>
      <w:r>
        <w:rPr>
          <w:b/>
          <w:bCs/>
          <w:noProof/>
        </w:rPr>
        <w:t>5.</w:t>
      </w:r>
      <w:r>
        <w:rPr>
          <w:b/>
          <w:bCs/>
          <w:noProof/>
        </w:rPr>
        <w:tab/>
      </w:r>
      <w:r w:rsidRPr="006D28BD">
        <w:rPr>
          <w:b/>
          <w:bCs/>
          <w:noProof/>
        </w:rPr>
        <w:t xml:space="preserve">Kontrola datového typu </w:t>
      </w:r>
      <w:r>
        <w:rPr>
          <w:b/>
          <w:bCs/>
          <w:noProof/>
        </w:rPr>
        <w:t xml:space="preserve">hodnot </w:t>
      </w:r>
      <w:r w:rsidRPr="006D28BD">
        <w:rPr>
          <w:b/>
          <w:bCs/>
          <w:noProof/>
        </w:rPr>
        <w:t>vlastností</w:t>
      </w:r>
      <w:r w:rsidRPr="006D28BD">
        <w:rPr>
          <w:noProof/>
        </w:rPr>
        <w:t xml:space="preserve"> </w:t>
      </w:r>
      <w:r>
        <w:rPr>
          <w:noProof/>
        </w:rPr>
        <w:t xml:space="preserve">– správný datový typ hodnot dle datového stnadardu – např. </w:t>
      </w:r>
      <w:r w:rsidRPr="006D28BD">
        <w:rPr>
          <w:noProof/>
        </w:rPr>
        <w:t xml:space="preserve"> číslo, řetězec, odkaz, ANO/NE, datum (chyba = špatný datový typ)</w:t>
      </w:r>
    </w:p>
    <w:p w14:paraId="7869D8F2" w14:textId="77777777" w:rsidR="00337B69" w:rsidRDefault="00337B69" w:rsidP="00337B69">
      <w:pPr>
        <w:pStyle w:val="Text2-1"/>
        <w:numPr>
          <w:ilvl w:val="0"/>
          <w:numId w:val="0"/>
        </w:numPr>
        <w:ind w:left="993" w:hanging="284"/>
      </w:pPr>
      <w:r>
        <w:rPr>
          <w:b/>
          <w:bCs/>
          <w:noProof/>
        </w:rPr>
        <w:t>6.</w:t>
      </w:r>
      <w:r>
        <w:rPr>
          <w:b/>
          <w:bCs/>
          <w:noProof/>
        </w:rPr>
        <w:tab/>
      </w:r>
      <w:r w:rsidRPr="006D28BD">
        <w:rPr>
          <w:b/>
          <w:bCs/>
          <w:noProof/>
        </w:rPr>
        <w:t xml:space="preserve">Kontrola očekávaných hodnot </w:t>
      </w:r>
      <w:r w:rsidRPr="00CA44DB">
        <w:rPr>
          <w:b/>
          <w:bCs/>
          <w:noProof/>
        </w:rPr>
        <w:t>vlastností (</w:t>
      </w:r>
      <w:r w:rsidRPr="00CA44DB">
        <w:rPr>
          <w:b/>
          <w:bCs/>
        </w:rPr>
        <w:t>dle cílů EIR</w:t>
      </w:r>
      <w:r w:rsidRPr="00CA44DB">
        <w:rPr>
          <w:b/>
          <w:bCs/>
          <w:noProof/>
        </w:rPr>
        <w:t>)</w:t>
      </w:r>
      <w:r>
        <w:rPr>
          <w:noProof/>
        </w:rPr>
        <w:t xml:space="preserve"> – </w:t>
      </w:r>
      <w:r w:rsidRPr="006D28BD">
        <w:rPr>
          <w:noProof/>
        </w:rPr>
        <w:t>pro jednotlivé vlastnosti a datové typy; tedy zda hodnota odpovídá tomu, co lze u dané vlastnosti očekávat (chyba = hodnota mimo výčet, hodnota mimo rozsah, hodnota se špatným počtem desetinných míst, hodnota neobsahující očekávané znaky)</w:t>
      </w:r>
    </w:p>
    <w:p w14:paraId="0FB4B6A6" w14:textId="77777777" w:rsidR="00337B69" w:rsidRDefault="00337B69" w:rsidP="00337B69">
      <w:pPr>
        <w:pStyle w:val="Text2-2"/>
        <w:numPr>
          <w:ilvl w:val="0"/>
          <w:numId w:val="19"/>
        </w:numPr>
        <w:spacing w:after="60"/>
        <w:ind w:left="1418" w:hanging="284"/>
        <w:rPr>
          <w:noProof/>
          <w:u w:val="single"/>
        </w:rPr>
      </w:pPr>
      <w:r w:rsidRPr="00690A56">
        <w:rPr>
          <w:noProof/>
          <w:u w:val="single"/>
        </w:rPr>
        <w:t>číselný údaj (IfcInteger, IfcReal, Ifc???Measure…):</w:t>
      </w:r>
    </w:p>
    <w:p w14:paraId="22CFC62A" w14:textId="77777777" w:rsidR="00337B69" w:rsidRPr="00A4115A" w:rsidRDefault="00337B69" w:rsidP="00337B69">
      <w:pPr>
        <w:pStyle w:val="Text2-2"/>
        <w:numPr>
          <w:ilvl w:val="1"/>
          <w:numId w:val="20"/>
        </w:numPr>
        <w:ind w:left="1985" w:hanging="283"/>
        <w:contextualSpacing/>
        <w:rPr>
          <w:noProof/>
        </w:rPr>
      </w:pPr>
      <w:r w:rsidRPr="00A4115A">
        <w:rPr>
          <w:noProof/>
        </w:rPr>
        <w:t>hodnota z výčtu (enumerace)</w:t>
      </w:r>
    </w:p>
    <w:p w14:paraId="17F1F427" w14:textId="77777777" w:rsidR="00337B69" w:rsidRPr="00A4115A" w:rsidRDefault="00337B69" w:rsidP="00337B69">
      <w:pPr>
        <w:pStyle w:val="Text2-2"/>
        <w:numPr>
          <w:ilvl w:val="1"/>
          <w:numId w:val="20"/>
        </w:numPr>
        <w:ind w:left="1985" w:hanging="283"/>
        <w:contextualSpacing/>
        <w:rPr>
          <w:noProof/>
        </w:rPr>
      </w:pPr>
      <w:r w:rsidRPr="00A4115A">
        <w:rPr>
          <w:noProof/>
        </w:rPr>
        <w:t>hodnota ze stanoveného rozsahu (0 až 10000; -10 až +10)</w:t>
      </w:r>
    </w:p>
    <w:p w14:paraId="38304D2B" w14:textId="77777777" w:rsidR="00337B69" w:rsidRPr="00A4115A" w:rsidRDefault="00337B69" w:rsidP="00337B69">
      <w:pPr>
        <w:pStyle w:val="Text2-2"/>
        <w:numPr>
          <w:ilvl w:val="1"/>
          <w:numId w:val="20"/>
        </w:numPr>
        <w:ind w:left="1985" w:hanging="283"/>
        <w:contextualSpacing/>
        <w:rPr>
          <w:noProof/>
        </w:rPr>
      </w:pPr>
      <w:r w:rsidRPr="00A4115A">
        <w:rPr>
          <w:noProof/>
        </w:rPr>
        <w:t>správný počet desetinných míst</w:t>
      </w:r>
    </w:p>
    <w:p w14:paraId="300D2BA9" w14:textId="77777777" w:rsidR="00337B69" w:rsidRDefault="00337B69" w:rsidP="00337B69">
      <w:pPr>
        <w:pStyle w:val="Text2-2"/>
        <w:numPr>
          <w:ilvl w:val="0"/>
          <w:numId w:val="18"/>
        </w:numPr>
        <w:spacing w:before="240" w:after="60"/>
        <w:ind w:hanging="357"/>
        <w:rPr>
          <w:noProof/>
          <w:u w:val="single"/>
        </w:rPr>
      </w:pPr>
      <w:r w:rsidRPr="00E15051">
        <w:rPr>
          <w:noProof/>
          <w:u w:val="single"/>
        </w:rPr>
        <w:t>řetězec (IfcLabel, IfcText…):</w:t>
      </w:r>
    </w:p>
    <w:p w14:paraId="0450BF5A" w14:textId="77777777" w:rsidR="00337B69" w:rsidRPr="00A55723" w:rsidRDefault="00337B69" w:rsidP="00337B69">
      <w:pPr>
        <w:pStyle w:val="Text2-2"/>
        <w:numPr>
          <w:ilvl w:val="1"/>
          <w:numId w:val="21"/>
        </w:numPr>
        <w:ind w:left="1985" w:hanging="284"/>
        <w:contextualSpacing/>
        <w:rPr>
          <w:noProof/>
        </w:rPr>
      </w:pPr>
      <w:r w:rsidRPr="00A55723">
        <w:rPr>
          <w:noProof/>
        </w:rPr>
        <w:t>hodnota z výčtu (enumerace)</w:t>
      </w:r>
    </w:p>
    <w:p w14:paraId="28C981B7" w14:textId="77777777" w:rsidR="00337B69" w:rsidRPr="00A55723" w:rsidRDefault="00337B69" w:rsidP="00337B69">
      <w:pPr>
        <w:pStyle w:val="Text2-2"/>
        <w:numPr>
          <w:ilvl w:val="1"/>
          <w:numId w:val="21"/>
        </w:numPr>
        <w:ind w:left="1985" w:hanging="284"/>
        <w:contextualSpacing/>
        <w:rPr>
          <w:noProof/>
        </w:rPr>
      </w:pPr>
      <w:r w:rsidRPr="00A55723">
        <w:rPr>
          <w:noProof/>
        </w:rPr>
        <w:t>hodnota začíná prefixem (např: „SO-…“ nebo „TO-…“)</w:t>
      </w:r>
    </w:p>
    <w:p w14:paraId="55820ECA" w14:textId="77777777" w:rsidR="00337B69" w:rsidRPr="00A55723" w:rsidRDefault="00337B69" w:rsidP="00337B69">
      <w:pPr>
        <w:pStyle w:val="Text2-2"/>
        <w:numPr>
          <w:ilvl w:val="1"/>
          <w:numId w:val="21"/>
        </w:numPr>
        <w:ind w:left="1985" w:hanging="284"/>
        <w:contextualSpacing/>
        <w:rPr>
          <w:noProof/>
        </w:rPr>
      </w:pPr>
      <w:r w:rsidRPr="00A55723">
        <w:rPr>
          <w:noProof/>
        </w:rPr>
        <w:t>hodnota končí sufixem (např: „a.s.“, „s.r.o.“, „_kg“, „_m3“ nebo „_Kč“)</w:t>
      </w:r>
    </w:p>
    <w:p w14:paraId="797E35E5" w14:textId="77777777" w:rsidR="00337B69" w:rsidRPr="00A55723" w:rsidRDefault="00337B69" w:rsidP="00337B69">
      <w:pPr>
        <w:pStyle w:val="Text2-2"/>
        <w:numPr>
          <w:ilvl w:val="1"/>
          <w:numId w:val="21"/>
        </w:numPr>
        <w:ind w:left="1985" w:hanging="284"/>
        <w:contextualSpacing/>
        <w:rPr>
          <w:noProof/>
        </w:rPr>
      </w:pPr>
      <w:r w:rsidRPr="00A55723">
        <w:rPr>
          <w:noProof/>
        </w:rPr>
        <w:t>hodnota obsahuje vybrané znaky/slova (např: „-“ nebo „nebo“)</w:t>
      </w:r>
    </w:p>
    <w:p w14:paraId="79E67C36" w14:textId="77777777" w:rsidR="00337B69" w:rsidRPr="00A55723" w:rsidRDefault="00337B69" w:rsidP="00337B69">
      <w:pPr>
        <w:pStyle w:val="Text2-2"/>
        <w:numPr>
          <w:ilvl w:val="1"/>
          <w:numId w:val="21"/>
        </w:numPr>
        <w:ind w:left="1985" w:hanging="284"/>
        <w:contextualSpacing/>
        <w:rPr>
          <w:noProof/>
        </w:rPr>
      </w:pPr>
      <w:r w:rsidRPr="00A55723">
        <w:rPr>
          <w:noProof/>
        </w:rPr>
        <w:t>bez požadavků (nekontrolovat)</w:t>
      </w:r>
    </w:p>
    <w:p w14:paraId="1A3824B9" w14:textId="77777777" w:rsidR="00337B69" w:rsidRDefault="00337B69" w:rsidP="00337B69">
      <w:pPr>
        <w:pStyle w:val="Text2-2"/>
        <w:numPr>
          <w:ilvl w:val="0"/>
          <w:numId w:val="18"/>
        </w:numPr>
        <w:spacing w:before="240" w:after="60"/>
        <w:ind w:hanging="357"/>
        <w:rPr>
          <w:noProof/>
          <w:u w:val="single"/>
        </w:rPr>
      </w:pPr>
      <w:r w:rsidRPr="00A55723">
        <w:rPr>
          <w:noProof/>
          <w:u w:val="single"/>
        </w:rPr>
        <w:t>odkaz (IfcLabel, IfcText…):</w:t>
      </w:r>
    </w:p>
    <w:p w14:paraId="76E57F7B" w14:textId="77777777" w:rsidR="00337B69" w:rsidRDefault="00337B69" w:rsidP="00337B69">
      <w:pPr>
        <w:pStyle w:val="Text2-2"/>
        <w:numPr>
          <w:ilvl w:val="1"/>
          <w:numId w:val="22"/>
        </w:numPr>
        <w:ind w:left="1985" w:hanging="284"/>
        <w:contextualSpacing/>
        <w:rPr>
          <w:noProof/>
        </w:rPr>
      </w:pPr>
      <w:r w:rsidRPr="0010524A">
        <w:rPr>
          <w:noProof/>
        </w:rPr>
        <w:t>hodnota začíná prefixem, např: "https://" nebo "//CDE/...“</w:t>
      </w:r>
    </w:p>
    <w:p w14:paraId="5D588D50" w14:textId="77777777" w:rsidR="00337B69" w:rsidRDefault="00337B69" w:rsidP="00337B69">
      <w:pPr>
        <w:pStyle w:val="Text2-2"/>
        <w:numPr>
          <w:ilvl w:val="0"/>
          <w:numId w:val="18"/>
        </w:numPr>
        <w:spacing w:before="240" w:after="60"/>
        <w:ind w:hanging="357"/>
        <w:rPr>
          <w:noProof/>
          <w:u w:val="single"/>
        </w:rPr>
      </w:pPr>
      <w:r w:rsidRPr="00A55723">
        <w:rPr>
          <w:noProof/>
          <w:u w:val="single"/>
        </w:rPr>
        <w:t>hodnota ANO/NE (ifcBoolean…):</w:t>
      </w:r>
    </w:p>
    <w:p w14:paraId="29322B2D" w14:textId="77777777" w:rsidR="00337B69" w:rsidRPr="00A55723" w:rsidRDefault="00337B69" w:rsidP="00337B69">
      <w:pPr>
        <w:pStyle w:val="Text2-2"/>
        <w:numPr>
          <w:ilvl w:val="1"/>
          <w:numId w:val="18"/>
        </w:numPr>
        <w:ind w:left="1985" w:hanging="284"/>
        <w:contextualSpacing/>
        <w:rPr>
          <w:noProof/>
        </w:rPr>
      </w:pPr>
      <w:r w:rsidRPr="00A55723">
        <w:rPr>
          <w:noProof/>
        </w:rPr>
        <w:t>hodnota z výčtu (enumerace)</w:t>
      </w:r>
    </w:p>
    <w:p w14:paraId="04AF3385" w14:textId="77777777" w:rsidR="00337B69" w:rsidRDefault="00337B69" w:rsidP="00337B69">
      <w:pPr>
        <w:pStyle w:val="Text2-2"/>
        <w:numPr>
          <w:ilvl w:val="0"/>
          <w:numId w:val="18"/>
        </w:numPr>
        <w:spacing w:before="240" w:after="60"/>
        <w:ind w:hanging="357"/>
        <w:rPr>
          <w:noProof/>
          <w:u w:val="single"/>
        </w:rPr>
      </w:pPr>
      <w:r w:rsidRPr="00A55723">
        <w:rPr>
          <w:noProof/>
          <w:u w:val="single"/>
        </w:rPr>
        <w:t>datum, čas a doba trvání (IfcDate, IfcDateTime, IfcTime, IfcDuration…):</w:t>
      </w:r>
    </w:p>
    <w:p w14:paraId="50582472" w14:textId="597D3365" w:rsidR="00337B69" w:rsidRDefault="00337B69" w:rsidP="00E65E4D">
      <w:pPr>
        <w:pStyle w:val="Text2-2"/>
        <w:numPr>
          <w:ilvl w:val="1"/>
          <w:numId w:val="18"/>
        </w:numPr>
        <w:ind w:left="1985" w:hanging="284"/>
        <w:contextualSpacing/>
        <w:rPr>
          <w:noProof/>
        </w:rPr>
      </w:pPr>
      <w:r w:rsidRPr="00750461">
        <w:rPr>
          <w:noProof/>
        </w:rPr>
        <w:t>různé formáty (</w:t>
      </w:r>
      <w:r w:rsidR="007F7911">
        <w:rPr>
          <w:noProof/>
        </w:rPr>
        <w:t>RRRR</w:t>
      </w:r>
      <w:r w:rsidR="00FA5E69">
        <w:rPr>
          <w:noProof/>
        </w:rPr>
        <w:t>-MM-DD</w:t>
      </w:r>
      <w:r w:rsidRPr="00750461">
        <w:rPr>
          <w:noProof/>
        </w:rPr>
        <w:t>,</w:t>
      </w:r>
      <w:r w:rsidR="00E65E4D">
        <w:rPr>
          <w:noProof/>
        </w:rPr>
        <w:t xml:space="preserve"> </w:t>
      </w:r>
      <w:r w:rsidRPr="00750461">
        <w:rPr>
          <w:noProof/>
        </w:rPr>
        <w:t>RRRR</w:t>
      </w:r>
      <w:r w:rsidR="00E65E4D">
        <w:rPr>
          <w:noProof/>
        </w:rPr>
        <w:t>-MM</w:t>
      </w:r>
      <w:r w:rsidR="00235608">
        <w:rPr>
          <w:noProof/>
        </w:rPr>
        <w:t>, RRRR-MM-DDT</w:t>
      </w:r>
      <w:r w:rsidR="00EC228B">
        <w:rPr>
          <w:noProof/>
        </w:rPr>
        <w:t>HH:MM:SS</w:t>
      </w:r>
      <w:r w:rsidRPr="00750461">
        <w:rPr>
          <w:noProof/>
        </w:rPr>
        <w:t>…)</w:t>
      </w:r>
    </w:p>
    <w:p w14:paraId="607B0CEB" w14:textId="77777777" w:rsidR="00337B69" w:rsidRPr="00820677" w:rsidRDefault="00337B69" w:rsidP="00337B69">
      <w:pPr>
        <w:pStyle w:val="Text2-1"/>
        <w:numPr>
          <w:ilvl w:val="0"/>
          <w:numId w:val="0"/>
        </w:numPr>
        <w:tabs>
          <w:tab w:val="left" w:pos="993"/>
        </w:tabs>
        <w:spacing w:after="360"/>
        <w:ind w:left="992"/>
        <w:rPr>
          <w:i/>
          <w:iCs/>
        </w:rPr>
      </w:pPr>
      <w:r w:rsidRPr="00820677">
        <w:rPr>
          <w:i/>
          <w:iCs/>
        </w:rPr>
        <w:t>V</w:t>
      </w:r>
      <w:r w:rsidRPr="00820677">
        <w:rPr>
          <w:i/>
          <w:iCs/>
          <w:noProof/>
        </w:rPr>
        <w:t xml:space="preserve">alidaci 6. </w:t>
      </w:r>
      <w:r>
        <w:rPr>
          <w:i/>
          <w:iCs/>
          <w:noProof/>
        </w:rPr>
        <w:t>úrovně</w:t>
      </w:r>
      <w:r w:rsidRPr="00820677">
        <w:rPr>
          <w:i/>
          <w:iCs/>
          <w:noProof/>
        </w:rPr>
        <w:t xml:space="preserve"> lze aktuálně provádět jen omezeně (odkaz, datum, ANO/NE, počet desetinných míst…), protože používané datové standardy ve stávající podobě nemají přesně předdefinovány žádné výčty nebo rozsahy očekávaných hodnot vlastností; cílovým stavem je ale kompletní kontrola očekávaných hodnot všech vlastností.</w:t>
      </w:r>
    </w:p>
    <w:p w14:paraId="6BAB759A" w14:textId="77777777" w:rsidR="00337B69" w:rsidRDefault="00337B69" w:rsidP="00337B69">
      <w:pPr>
        <w:pStyle w:val="Text2-1"/>
        <w:tabs>
          <w:tab w:val="clear" w:pos="737"/>
          <w:tab w:val="left" w:pos="709"/>
        </w:tabs>
        <w:ind w:left="709"/>
      </w:pPr>
      <w:r>
        <w:rPr>
          <w:noProof/>
        </w:rPr>
        <w:t>Ž</w:t>
      </w:r>
      <w:r w:rsidRPr="00E13024">
        <w:rPr>
          <w:noProof/>
        </w:rPr>
        <w:t xml:space="preserve">ádná požadovaná vlastnost </w:t>
      </w:r>
      <w:r>
        <w:rPr>
          <w:noProof/>
        </w:rPr>
        <w:t>nesmí chybět nebo zůstat b</w:t>
      </w:r>
      <w:r w:rsidRPr="00E13024">
        <w:rPr>
          <w:noProof/>
        </w:rPr>
        <w:t>ez hodnoty</w:t>
      </w:r>
      <w:r>
        <w:rPr>
          <w:noProof/>
        </w:rPr>
        <w:t>, aby bylo možné provádět datovou kontrolu negrafických informací automatizovaně.</w:t>
      </w:r>
    </w:p>
    <w:p w14:paraId="2BCB73CE" w14:textId="5D497917" w:rsidR="00337B69" w:rsidRDefault="00337B69" w:rsidP="00D22EF9">
      <w:pPr>
        <w:pStyle w:val="Text2-1"/>
        <w:tabs>
          <w:tab w:val="clear" w:pos="737"/>
          <w:tab w:val="left" w:pos="709"/>
        </w:tabs>
        <w:spacing w:after="0"/>
        <w:ind w:left="709"/>
        <w:rPr>
          <w:noProof/>
        </w:rPr>
      </w:pPr>
      <w:r>
        <w:rPr>
          <w:noProof/>
        </w:rPr>
        <w:t xml:space="preserve">V případě, že hodnotu požadované vlastnosti nelze z nějakého důvodu vyplnit, </w:t>
      </w:r>
      <w:r w:rsidRPr="00E13024">
        <w:rPr>
          <w:noProof/>
        </w:rPr>
        <w:t>použij</w:t>
      </w:r>
      <w:r>
        <w:rPr>
          <w:noProof/>
        </w:rPr>
        <w:t>e</w:t>
      </w:r>
      <w:r w:rsidRPr="00E13024">
        <w:rPr>
          <w:noProof/>
        </w:rPr>
        <w:t xml:space="preserve"> se dle datového typu </w:t>
      </w:r>
      <w:r>
        <w:rPr>
          <w:noProof/>
        </w:rPr>
        <w:t xml:space="preserve">vlastnosti </w:t>
      </w:r>
      <w:r w:rsidRPr="00E13024">
        <w:rPr>
          <w:noProof/>
        </w:rPr>
        <w:t>zástupn</w:t>
      </w:r>
      <w:r>
        <w:rPr>
          <w:noProof/>
        </w:rPr>
        <w:t>á</w:t>
      </w:r>
      <w:r w:rsidRPr="00E13024">
        <w:rPr>
          <w:noProof/>
        </w:rPr>
        <w:t xml:space="preserve"> hodnot</w:t>
      </w:r>
      <w:r>
        <w:rPr>
          <w:noProof/>
        </w:rPr>
        <w:t>a, informující o důvodu absence relevantní hodnoty</w:t>
      </w:r>
      <w:r w:rsidR="00AC1A68">
        <w:rPr>
          <w:noProof/>
        </w:rPr>
        <w:t xml:space="preserve"> (</w:t>
      </w:r>
      <w:r>
        <w:rPr>
          <w:noProof/>
        </w:rPr>
        <w:t>viz tabulka zástupných hodnot 5.5.11</w:t>
      </w:r>
      <w:r w:rsidR="00AC1A68">
        <w:rPr>
          <w:noProof/>
        </w:rPr>
        <w:t>).</w:t>
      </w:r>
    </w:p>
    <w:p w14:paraId="37267E2D" w14:textId="77777777" w:rsidR="00337B69" w:rsidRDefault="00337B69" w:rsidP="00D22EF9">
      <w:pPr>
        <w:spacing w:before="0"/>
        <w:rPr>
          <w:noProof/>
        </w:rPr>
      </w:pPr>
      <w:r>
        <w:rPr>
          <w:noProof/>
        </w:rPr>
        <w:br w:type="page"/>
      </w:r>
    </w:p>
    <w:p w14:paraId="5AC3641B" w14:textId="77777777" w:rsidR="00337B69" w:rsidRDefault="00337B69" w:rsidP="00337B69">
      <w:pPr>
        <w:pStyle w:val="Text2-1"/>
        <w:rPr>
          <w:noProof/>
        </w:rPr>
      </w:pPr>
      <w:r>
        <w:rPr>
          <w:noProof/>
        </w:rPr>
        <w:lastRenderedPageBreak/>
        <w:t>Systém zástupných hodnot umožní všem vlastnostem všech elementů úspěšně projít kontrolou negrafických informací, ale posiluje zodpovědnost projektanta za danou zástupnou hodnotu, pokud se ji rozhodne použít. Zástupné hodnoty poskytují Správě železnic také možnost jednoduše získat podklady pro budoucí úpravy datového standardu v oblasti požadovaných vlastností pro daný typ elementu nebo stupeň dokumentace. (Nemá smysl požadovat vlastnosti opakovaně označované za nerelevantní. Tyto vlastnosti tak můžou být z datového standardu pro daný typ elementu nebo stupeň dokumentace vyřazeny.)</w:t>
      </w:r>
    </w:p>
    <w:p w14:paraId="14E43EE5" w14:textId="77777777" w:rsidR="00337B69" w:rsidRDefault="00337B69" w:rsidP="00337B69">
      <w:pPr>
        <w:pStyle w:val="Text2-1"/>
        <w:rPr>
          <w:noProof/>
        </w:rPr>
      </w:pPr>
      <w:r>
        <w:rPr>
          <w:noProof/>
        </w:rPr>
        <w:t>Pokud budou v rámci projektu navrženy nové typy elementů, budou zkontrolovány individuálně na základě přiřazené šablony skupin vlastností.</w:t>
      </w:r>
    </w:p>
    <w:p w14:paraId="134D9DED" w14:textId="77777777" w:rsidR="00337B69" w:rsidRDefault="00337B69" w:rsidP="00337B69">
      <w:pPr>
        <w:pStyle w:val="Text2-1"/>
        <w:rPr>
          <w:noProof/>
        </w:rPr>
      </w:pPr>
      <w:r w:rsidRPr="00D81D80">
        <w:rPr>
          <w:b/>
          <w:bCs/>
        </w:rPr>
        <w:t>V případě nízké chybovosti</w:t>
      </w:r>
      <w:r>
        <w:t xml:space="preserve"> modelu lze přistoupit k připomínkování DiMS pomocí výměnného připomínkovacího souboru </w:t>
      </w:r>
      <w:r w:rsidRPr="00D81D80">
        <w:rPr>
          <w:b/>
          <w:bCs/>
        </w:rPr>
        <w:t>formátu BCF</w:t>
      </w:r>
      <w:r>
        <w:t>.</w:t>
      </w:r>
    </w:p>
    <w:p w14:paraId="23B0528F" w14:textId="2D3E9EF1" w:rsidR="00337B69" w:rsidRDefault="00337B69" w:rsidP="00337B69">
      <w:pPr>
        <w:pStyle w:val="Text2-1"/>
        <w:rPr>
          <w:noProof/>
        </w:rPr>
      </w:pPr>
      <w:r w:rsidRPr="00D81D80">
        <w:rPr>
          <w:b/>
          <w:bCs/>
        </w:rPr>
        <w:t>V případě vyšší chybovosti</w:t>
      </w:r>
      <w:r>
        <w:t xml:space="preserve"> je formát BCF neefektivní a v takovém případě bude v</w:t>
      </w:r>
      <w:r>
        <w:rPr>
          <w:noProof/>
        </w:rPr>
        <w:t xml:space="preserve">ýstupem jednotlivých úrovní kontroly negrafických informací pouze </w:t>
      </w:r>
      <w:r w:rsidRPr="00D81D80">
        <w:rPr>
          <w:b/>
          <w:bCs/>
          <w:noProof/>
        </w:rPr>
        <w:t>tabulkový seznam elementů</w:t>
      </w:r>
      <w:r>
        <w:rPr>
          <w:noProof/>
        </w:rPr>
        <w:t xml:space="preserve"> identifikovaných identifikátorem „DS_GUID“. (Na tento identifikátor lze namapovat IfcGuid nebo vlastní identifikátor </w:t>
      </w:r>
      <w:r w:rsidR="006148B8">
        <w:rPr>
          <w:noProof/>
        </w:rPr>
        <w:t>projekčního software</w:t>
      </w:r>
      <w:r>
        <w:rPr>
          <w:noProof/>
        </w:rPr>
        <w:t>, aby bylo možné element vyhledat i v</w:t>
      </w:r>
      <w:r w:rsidR="00122EE3">
        <w:rPr>
          <w:noProof/>
        </w:rPr>
        <w:t xml:space="preserve"> projekčním </w:t>
      </w:r>
      <w:r>
        <w:rPr>
          <w:noProof/>
        </w:rPr>
        <w:t xml:space="preserve">software, který generuje IfcGuid až </w:t>
      </w:r>
      <w:r w:rsidR="00122EE3">
        <w:rPr>
          <w:noProof/>
        </w:rPr>
        <w:t>při</w:t>
      </w:r>
      <w:r>
        <w:rPr>
          <w:noProof/>
        </w:rPr>
        <w:t xml:space="preserve"> exportu do</w:t>
      </w:r>
      <w:r w:rsidR="00122EE3">
        <w:rPr>
          <w:noProof/>
        </w:rPr>
        <w:t> </w:t>
      </w:r>
      <w:r>
        <w:rPr>
          <w:noProof/>
        </w:rPr>
        <w:t>IFC a</w:t>
      </w:r>
      <w:r w:rsidR="006148B8">
        <w:rPr>
          <w:noProof/>
        </w:rPr>
        <w:t> </w:t>
      </w:r>
      <w:r>
        <w:rPr>
          <w:noProof/>
        </w:rPr>
        <w:t xml:space="preserve">neumožňuje </w:t>
      </w:r>
      <w:r w:rsidR="00122EE3">
        <w:rPr>
          <w:noProof/>
        </w:rPr>
        <w:t>elementy zpětně identifikovat pomocí IfcGuid</w:t>
      </w:r>
      <w:r>
        <w:rPr>
          <w:noProof/>
        </w:rPr>
        <w:t xml:space="preserve">.) Tabulkový seznam elementů popisuje </w:t>
      </w:r>
      <w:r w:rsidR="008A2A4D">
        <w:rPr>
          <w:noProof/>
        </w:rPr>
        <w:t xml:space="preserve">na jednotlivých řádcích </w:t>
      </w:r>
      <w:r>
        <w:rPr>
          <w:noProof/>
        </w:rPr>
        <w:t>zjištěné nedostatky</w:t>
      </w:r>
      <w:r w:rsidR="00D43D4E">
        <w:rPr>
          <w:noProof/>
        </w:rPr>
        <w:t xml:space="preserve"> </w:t>
      </w:r>
      <w:r w:rsidR="008A2A4D">
        <w:rPr>
          <w:noProof/>
        </w:rPr>
        <w:t xml:space="preserve">a </w:t>
      </w:r>
      <w:r w:rsidR="000D07EF">
        <w:rPr>
          <w:noProof/>
        </w:rPr>
        <w:t>jejich počet</w:t>
      </w:r>
      <w:r>
        <w:t xml:space="preserve">. Pro každý </w:t>
      </w:r>
      <w:r w:rsidR="00EE4269">
        <w:t>profesní</w:t>
      </w:r>
      <w:r>
        <w:t xml:space="preserve"> DiMS je </w:t>
      </w:r>
      <w:r w:rsidR="000D07EF">
        <w:t xml:space="preserve">pak </w:t>
      </w:r>
      <w:r>
        <w:t>vypočítána procentuální chybovost (procentuální poměr elementů s alespoň jednou chybou) a průměrný počet chyb na </w:t>
      </w:r>
      <w:r w:rsidR="00D22EF9">
        <w:t xml:space="preserve">jeden </w:t>
      </w:r>
      <w:r>
        <w:t>element.</w:t>
      </w:r>
    </w:p>
    <w:p w14:paraId="3E5BFA09" w14:textId="77777777" w:rsidR="00337B69" w:rsidRDefault="00337B69" w:rsidP="00337B69">
      <w:pPr>
        <w:pStyle w:val="Text2-1"/>
        <w:rPr>
          <w:noProof/>
        </w:rPr>
      </w:pPr>
      <w:r w:rsidRPr="002F7EFD">
        <w:t>Schéma procesu datové kontroly negrafických informací DiMS u Správy železnic</w:t>
      </w:r>
      <w:r>
        <w:t>:</w:t>
      </w:r>
    </w:p>
    <w:p w14:paraId="69940D0C" w14:textId="77777777" w:rsidR="00337B69" w:rsidRDefault="00337B69" w:rsidP="00337B69">
      <w:pPr>
        <w:pStyle w:val="Text1-2"/>
        <w:numPr>
          <w:ilvl w:val="0"/>
          <w:numId w:val="0"/>
        </w:numPr>
        <w:ind w:left="1474" w:hanging="737"/>
        <w:jc w:val="center"/>
      </w:pPr>
      <w:r>
        <w:rPr>
          <w:noProof/>
          <w:lang w:eastAsia="cs-CZ"/>
        </w:rPr>
        <w:drawing>
          <wp:inline distT="0" distB="0" distL="0" distR="0" wp14:anchorId="27B269D1" wp14:editId="02923139">
            <wp:extent cx="4724400" cy="5329802"/>
            <wp:effectExtent l="0" t="0" r="0" b="4445"/>
            <wp:docPr id="2136872577" name="Obrázek 2136872577" descr="Obsah obrázku text, snímek obrazovky, grafický design,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6872577" name="Obrázek 1" descr="Obsah obrázku text, snímek obrazovky, grafický design, Písmo&#10;&#10;Popis byl vytvořen automaticky"/>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747299" cy="5355635"/>
                    </a:xfrm>
                    <a:prstGeom prst="rect">
                      <a:avLst/>
                    </a:prstGeom>
                    <a:noFill/>
                    <a:ln>
                      <a:noFill/>
                    </a:ln>
                  </pic:spPr>
                </pic:pic>
              </a:graphicData>
            </a:graphic>
          </wp:inline>
        </w:drawing>
      </w:r>
    </w:p>
    <w:p w14:paraId="6FC58722" w14:textId="77777777" w:rsidR="00337B69" w:rsidRDefault="00337B69" w:rsidP="00337B69">
      <w:r>
        <w:br w:type="page"/>
      </w:r>
    </w:p>
    <w:p w14:paraId="07DE1446" w14:textId="77777777" w:rsidR="00337B69" w:rsidRDefault="00337B69" w:rsidP="00337B69">
      <w:pPr>
        <w:pStyle w:val="Nadpis2-2"/>
        <w:spacing w:before="120" w:after="0"/>
      </w:pPr>
      <w:bookmarkStart w:id="75" w:name="_Toc180428378"/>
      <w:r>
        <w:lastRenderedPageBreak/>
        <w:t>Kontrola grafických informací</w:t>
      </w:r>
      <w:bookmarkEnd w:id="75"/>
    </w:p>
    <w:p w14:paraId="7850DE1B" w14:textId="77777777" w:rsidR="00940B91" w:rsidRDefault="00337B69" w:rsidP="00940B91">
      <w:pPr>
        <w:pStyle w:val="Text2-1"/>
        <w:tabs>
          <w:tab w:val="clear" w:pos="737"/>
        </w:tabs>
        <w:spacing w:after="0"/>
        <w:ind w:left="709"/>
      </w:pPr>
      <w:r>
        <w:t>Kontrola grafických informací DiMS se skládá z několika nezávislých typů kontrol. Podmínkou pro provádění dalšího typu kontroly je úspěšná kontrola přechozího typu.</w:t>
      </w:r>
    </w:p>
    <w:p w14:paraId="1DB3B128" w14:textId="77777777" w:rsidR="00742700" w:rsidRDefault="00742700" w:rsidP="00742700">
      <w:pPr>
        <w:pStyle w:val="Text2-1"/>
        <w:numPr>
          <w:ilvl w:val="0"/>
          <w:numId w:val="23"/>
        </w:numPr>
        <w:spacing w:before="240" w:after="0"/>
        <w:ind w:left="993" w:hanging="284"/>
        <w:rPr>
          <w:noProof/>
        </w:rPr>
      </w:pPr>
      <w:r w:rsidRPr="00B10A6F">
        <w:rPr>
          <w:b/>
          <w:bCs/>
          <w:noProof/>
        </w:rPr>
        <w:t>Kontrola grafické podrobnosti (dle cílů EIR)</w:t>
      </w:r>
      <w:r>
        <w:rPr>
          <w:b/>
          <w:bCs/>
          <w:noProof/>
        </w:rPr>
        <w:t xml:space="preserve"> –</w:t>
      </w:r>
      <w:r w:rsidRPr="00BF4F0A">
        <w:rPr>
          <w:noProof/>
        </w:rPr>
        <w:t xml:space="preserve"> </w:t>
      </w:r>
      <w:r w:rsidRPr="000F6DA5">
        <w:rPr>
          <w:noProof/>
        </w:rPr>
        <w:t xml:space="preserve">elementy, které mají v datovém standardu stanovenu požadovanou úroveň grafické podrobnosti (G0, G1, G2, G3), budou vizuálně zkontrolovány na reprezentativním vzorku elementů utvořeném náhodným výběrem a </w:t>
      </w:r>
      <w:r>
        <w:rPr>
          <w:noProof/>
        </w:rPr>
        <w:t>následně také</w:t>
      </w:r>
      <w:r w:rsidRPr="000F6DA5">
        <w:rPr>
          <w:noProof/>
        </w:rPr>
        <w:t xml:space="preserve"> na vzorku</w:t>
      </w:r>
      <w:r>
        <w:rPr>
          <w:noProof/>
        </w:rPr>
        <w:t xml:space="preserve"> </w:t>
      </w:r>
      <w:r w:rsidRPr="000F6DA5">
        <w:rPr>
          <w:noProof/>
        </w:rPr>
        <w:t>cíleně vybraných potenciálně problémových typ</w:t>
      </w:r>
      <w:r>
        <w:rPr>
          <w:noProof/>
        </w:rPr>
        <w:t>ů</w:t>
      </w:r>
      <w:r w:rsidRPr="000F6DA5">
        <w:rPr>
          <w:noProof/>
        </w:rPr>
        <w:t xml:space="preserve"> elementů</w:t>
      </w:r>
      <w:r>
        <w:rPr>
          <w:noProof/>
        </w:rPr>
        <w:t xml:space="preserve"> (na základě předchozích zkušeností)</w:t>
      </w:r>
    </w:p>
    <w:p w14:paraId="11A016EA" w14:textId="77777777" w:rsidR="00742700" w:rsidRPr="00832685" w:rsidRDefault="00742700" w:rsidP="00742700">
      <w:pPr>
        <w:pStyle w:val="Text2-1"/>
        <w:numPr>
          <w:ilvl w:val="1"/>
          <w:numId w:val="23"/>
        </w:numPr>
        <w:spacing w:after="60"/>
        <w:ind w:left="1418" w:hanging="284"/>
        <w:rPr>
          <w:noProof/>
          <w:u w:val="single"/>
        </w:rPr>
      </w:pPr>
      <w:r w:rsidRPr="00832685">
        <w:rPr>
          <w:u w:val="single"/>
        </w:rPr>
        <w:t>úrovně grafické podrobnosti jsou popsány v metodikách ČAS:</w:t>
      </w:r>
    </w:p>
    <w:p w14:paraId="459BB825" w14:textId="77777777" w:rsidR="00742700" w:rsidRDefault="00742700" w:rsidP="00742700">
      <w:pPr>
        <w:pStyle w:val="Text2-1"/>
        <w:numPr>
          <w:ilvl w:val="1"/>
          <w:numId w:val="24"/>
        </w:numPr>
        <w:spacing w:before="0" w:after="0"/>
        <w:ind w:left="1985" w:hanging="284"/>
        <w:rPr>
          <w:noProof/>
        </w:rPr>
      </w:pPr>
      <w:r>
        <w:t>Principy tvorby DiMS podle DSS pro pozemní stavby DUR</w:t>
      </w:r>
    </w:p>
    <w:p w14:paraId="01F43292" w14:textId="77777777" w:rsidR="00742700" w:rsidRDefault="00742700" w:rsidP="00742700">
      <w:pPr>
        <w:pStyle w:val="Text2-1"/>
        <w:numPr>
          <w:ilvl w:val="1"/>
          <w:numId w:val="24"/>
        </w:numPr>
        <w:spacing w:before="0" w:after="0"/>
        <w:ind w:left="1985" w:hanging="284"/>
        <w:rPr>
          <w:noProof/>
        </w:rPr>
      </w:pPr>
      <w:r>
        <w:t>Principy tvorby DiMS podle DSS pro pozemní stavby DSP</w:t>
      </w:r>
    </w:p>
    <w:p w14:paraId="1044B753" w14:textId="77777777" w:rsidR="00742700" w:rsidRDefault="00742700" w:rsidP="00742700">
      <w:pPr>
        <w:pStyle w:val="Text2-1"/>
        <w:numPr>
          <w:ilvl w:val="1"/>
          <w:numId w:val="24"/>
        </w:numPr>
        <w:spacing w:before="0" w:after="0"/>
        <w:ind w:left="1985" w:hanging="284"/>
        <w:rPr>
          <w:noProof/>
        </w:rPr>
      </w:pPr>
      <w:r>
        <w:t>Principy tvorby DiMS podle DSS pro pozemní stavby DPS</w:t>
      </w:r>
    </w:p>
    <w:p w14:paraId="3739AC0B" w14:textId="77777777" w:rsidR="00742700" w:rsidRDefault="00742700" w:rsidP="00742700">
      <w:pPr>
        <w:pStyle w:val="Text2-1"/>
        <w:numPr>
          <w:ilvl w:val="0"/>
          <w:numId w:val="24"/>
        </w:numPr>
        <w:spacing w:before="240"/>
        <w:ind w:left="1066" w:hanging="357"/>
        <w:rPr>
          <w:noProof/>
        </w:rPr>
      </w:pPr>
      <w:r w:rsidRPr="006D28BD">
        <w:rPr>
          <w:b/>
          <w:bCs/>
          <w:noProof/>
        </w:rPr>
        <w:t xml:space="preserve">Kontrola </w:t>
      </w:r>
      <w:r>
        <w:rPr>
          <w:b/>
          <w:bCs/>
          <w:noProof/>
        </w:rPr>
        <w:t xml:space="preserve">geometrické přesnosti (dle cílů EIR) </w:t>
      </w:r>
      <w:r w:rsidRPr="00634C55">
        <w:rPr>
          <w:noProof/>
        </w:rPr>
        <w:t xml:space="preserve">– </w:t>
      </w:r>
      <w:r w:rsidRPr="00BE478D">
        <w:rPr>
          <w:noProof/>
        </w:rPr>
        <w:t>elementy, které mají v</w:t>
      </w:r>
      <w:r>
        <w:rPr>
          <w:noProof/>
        </w:rPr>
        <w:t> </w:t>
      </w:r>
      <w:r w:rsidRPr="00BE478D">
        <w:rPr>
          <w:noProof/>
        </w:rPr>
        <w:t xml:space="preserve">datovém standardu stanovenu požadovanou třídu geometrické přesnosti (PX, PN, P0, P1, P2, P5, P10, P20, P50, P100, P200, P500, P1000, P100H, PGEO), budou </w:t>
      </w:r>
      <w:r>
        <w:rPr>
          <w:noProof/>
        </w:rPr>
        <w:t xml:space="preserve">vizuálně </w:t>
      </w:r>
      <w:r w:rsidRPr="00BE478D">
        <w:rPr>
          <w:noProof/>
        </w:rPr>
        <w:t>zkontrolovány na reprezentativním vzorku elementů utvořeném náhodným výběrem a následně na v</w:t>
      </w:r>
      <w:r w:rsidRPr="00ED7819">
        <w:rPr>
          <w:noProof/>
        </w:rPr>
        <w:t xml:space="preserve"> </w:t>
      </w:r>
      <w:r>
        <w:rPr>
          <w:noProof/>
        </w:rPr>
        <w:t>následně také</w:t>
      </w:r>
      <w:r w:rsidRPr="000F6DA5">
        <w:rPr>
          <w:noProof/>
        </w:rPr>
        <w:t xml:space="preserve"> na vzorku</w:t>
      </w:r>
      <w:r>
        <w:rPr>
          <w:noProof/>
        </w:rPr>
        <w:t xml:space="preserve"> </w:t>
      </w:r>
      <w:r w:rsidRPr="000F6DA5">
        <w:rPr>
          <w:noProof/>
        </w:rPr>
        <w:t>cíleně vybraných potenciálně problémových typ</w:t>
      </w:r>
      <w:r>
        <w:rPr>
          <w:noProof/>
        </w:rPr>
        <w:t>ů</w:t>
      </w:r>
      <w:r w:rsidRPr="000F6DA5">
        <w:rPr>
          <w:noProof/>
        </w:rPr>
        <w:t xml:space="preserve"> elementů</w:t>
      </w:r>
      <w:r>
        <w:rPr>
          <w:noProof/>
        </w:rPr>
        <w:t xml:space="preserve"> (na základě předchozích zkušeností); </w:t>
      </w:r>
      <w:r w:rsidRPr="00BE478D">
        <w:rPr>
          <w:noProof/>
        </w:rPr>
        <w:t xml:space="preserve">vizuální kontrola je založena na porovnání digitálního 3D modelu s mračnem bodů </w:t>
      </w:r>
      <w:r>
        <w:rPr>
          <w:noProof/>
        </w:rPr>
        <w:t xml:space="preserve">z 3D skenů </w:t>
      </w:r>
      <w:r w:rsidRPr="00BE478D">
        <w:rPr>
          <w:noProof/>
        </w:rPr>
        <w:t xml:space="preserve">nebo </w:t>
      </w:r>
      <w:r>
        <w:rPr>
          <w:noProof/>
        </w:rPr>
        <w:t>s </w:t>
      </w:r>
      <w:r w:rsidRPr="00BE478D">
        <w:rPr>
          <w:noProof/>
        </w:rPr>
        <w:t>geodeticky zaměřenými body</w:t>
      </w:r>
      <w:r>
        <w:rPr>
          <w:noProof/>
        </w:rPr>
        <w:t xml:space="preserve"> – pro lepší viditelnost </w:t>
      </w:r>
      <w:r w:rsidRPr="00BE478D">
        <w:rPr>
          <w:noProof/>
        </w:rPr>
        <w:t xml:space="preserve">reprezentovanými </w:t>
      </w:r>
      <w:r>
        <w:rPr>
          <w:noProof/>
        </w:rPr>
        <w:t>v modelu</w:t>
      </w:r>
      <w:r w:rsidRPr="00BE478D">
        <w:rPr>
          <w:noProof/>
        </w:rPr>
        <w:t xml:space="preserve"> </w:t>
      </w:r>
      <w:r>
        <w:rPr>
          <w:noProof/>
        </w:rPr>
        <w:t xml:space="preserve">ideálně </w:t>
      </w:r>
      <w:r w:rsidRPr="00BE478D">
        <w:rPr>
          <w:noProof/>
        </w:rPr>
        <w:t>vhodným reprezentativním tělesem (např. hrotem kuželu či jehlanu)</w:t>
      </w:r>
    </w:p>
    <w:p w14:paraId="3A89F804" w14:textId="77777777" w:rsidR="00742700" w:rsidRPr="00832685" w:rsidRDefault="00742700" w:rsidP="00742700">
      <w:pPr>
        <w:pStyle w:val="Text2-1"/>
        <w:numPr>
          <w:ilvl w:val="1"/>
          <w:numId w:val="23"/>
        </w:numPr>
        <w:spacing w:after="60"/>
        <w:ind w:left="1418" w:hanging="284"/>
        <w:rPr>
          <w:noProof/>
          <w:u w:val="single"/>
        </w:rPr>
      </w:pPr>
      <w:r w:rsidRPr="00180ECE">
        <w:rPr>
          <w:u w:val="single"/>
        </w:rPr>
        <w:t>úrovně grafické podrobnosti jsou popsány v metodice SFDI</w:t>
      </w:r>
      <w:r w:rsidRPr="00832685">
        <w:rPr>
          <w:u w:val="single"/>
        </w:rPr>
        <w:t>:</w:t>
      </w:r>
    </w:p>
    <w:p w14:paraId="59FC7902" w14:textId="77777777" w:rsidR="00742700" w:rsidRDefault="00742700" w:rsidP="00742700">
      <w:pPr>
        <w:pStyle w:val="Text2-1"/>
        <w:numPr>
          <w:ilvl w:val="1"/>
          <w:numId w:val="24"/>
        </w:numPr>
        <w:spacing w:before="0" w:after="0"/>
        <w:ind w:left="1985" w:hanging="284"/>
        <w:rPr>
          <w:noProof/>
        </w:rPr>
      </w:pPr>
      <w:r w:rsidRPr="001D72CB">
        <w:t>Předpis pro informační modelování staveb (BIM) pro stavby dopravní infrastruktury – Datový standard DÚR, DSP, PDPS, RDS (březen 2022)</w:t>
      </w:r>
    </w:p>
    <w:p w14:paraId="45BB2D79" w14:textId="77777777" w:rsidR="00742700" w:rsidRDefault="00742700" w:rsidP="00742700">
      <w:pPr>
        <w:pStyle w:val="Text2-1"/>
        <w:numPr>
          <w:ilvl w:val="0"/>
          <w:numId w:val="24"/>
        </w:numPr>
        <w:spacing w:before="240"/>
        <w:ind w:left="1066" w:hanging="357"/>
        <w:rPr>
          <w:noProof/>
        </w:rPr>
      </w:pPr>
      <w:r>
        <w:rPr>
          <w:b/>
          <w:bCs/>
          <w:noProof/>
        </w:rPr>
        <w:t xml:space="preserve">Kontrola tvrdých kolizí (dle cílů EIR) </w:t>
      </w:r>
      <w:r w:rsidRPr="006D28BD">
        <w:rPr>
          <w:noProof/>
        </w:rPr>
        <w:t xml:space="preserve">– </w:t>
      </w:r>
      <w:r w:rsidRPr="00191EA7">
        <w:rPr>
          <w:noProof/>
        </w:rPr>
        <w:t>kontrola tvrdých kolizí je prováděna na</w:t>
      </w:r>
      <w:r>
        <w:rPr>
          <w:noProof/>
        </w:rPr>
        <w:t> </w:t>
      </w:r>
      <w:r w:rsidRPr="00191EA7">
        <w:rPr>
          <w:noProof/>
        </w:rPr>
        <w:t xml:space="preserve">kombinaci elementů nebo vybraných </w:t>
      </w:r>
      <w:r>
        <w:rPr>
          <w:noProof/>
        </w:rPr>
        <w:t>profesních</w:t>
      </w:r>
      <w:r w:rsidRPr="00191EA7">
        <w:rPr>
          <w:noProof/>
        </w:rPr>
        <w:t xml:space="preserve"> DiMS zachycujících pouze finální stav nebo dlouhodobý dočasný stav; do této kontroly nejsou zahrnuty různé dočasné a</w:t>
      </w:r>
      <w:r>
        <w:rPr>
          <w:noProof/>
        </w:rPr>
        <w:t> </w:t>
      </w:r>
      <w:r w:rsidRPr="00191EA7">
        <w:rPr>
          <w:noProof/>
        </w:rPr>
        <w:t>pomocné konstrukce či zařízení staveniště</w:t>
      </w:r>
      <w:r>
        <w:rPr>
          <w:noProof/>
        </w:rPr>
        <w:t>. T</w:t>
      </w:r>
      <w:r w:rsidRPr="00620A5F">
        <w:rPr>
          <w:noProof/>
        </w:rPr>
        <w:t>vrdé kolize jsou rozděleny do</w:t>
      </w:r>
      <w:r>
        <w:rPr>
          <w:noProof/>
        </w:rPr>
        <w:t> </w:t>
      </w:r>
      <w:r w:rsidRPr="00620A5F">
        <w:rPr>
          <w:noProof/>
        </w:rPr>
        <w:t>4 kategorií podle míry závažnosti kolize, která je dána typem prolínajících se</w:t>
      </w:r>
      <w:r>
        <w:rPr>
          <w:noProof/>
        </w:rPr>
        <w:t> </w:t>
      </w:r>
      <w:r w:rsidRPr="00620A5F">
        <w:rPr>
          <w:noProof/>
        </w:rPr>
        <w:t>elementů v DiMS jednotlivé kategorie kolizí budou kontrolovány na základě stupně dokumentace, pro kterou byl daný model připravován:</w:t>
      </w:r>
    </w:p>
    <w:p w14:paraId="38CC5C71" w14:textId="77777777" w:rsidR="00742700" w:rsidRPr="00832685" w:rsidRDefault="00742700" w:rsidP="00742700">
      <w:pPr>
        <w:pStyle w:val="Text2-1"/>
        <w:numPr>
          <w:ilvl w:val="1"/>
          <w:numId w:val="23"/>
        </w:numPr>
        <w:spacing w:after="60"/>
        <w:ind w:left="1418" w:hanging="284"/>
        <w:rPr>
          <w:noProof/>
          <w:u w:val="single"/>
        </w:rPr>
      </w:pPr>
      <w:r>
        <w:rPr>
          <w:u w:val="single"/>
        </w:rPr>
        <w:t>kategorie kolizí:</w:t>
      </w:r>
    </w:p>
    <w:p w14:paraId="13031A98" w14:textId="77777777" w:rsidR="00742700" w:rsidRDefault="00742700" w:rsidP="00742700">
      <w:pPr>
        <w:pStyle w:val="Text2-1"/>
        <w:numPr>
          <w:ilvl w:val="1"/>
          <w:numId w:val="24"/>
        </w:numPr>
        <w:spacing w:before="0" w:after="0"/>
        <w:ind w:left="1985" w:hanging="284"/>
        <w:rPr>
          <w:noProof/>
        </w:rPr>
      </w:pPr>
      <w:r>
        <w:t>K1 – ZÁVAŽNÉ KOLIZE – nesmí se vyskytovat v ZP, DPS ani PDPS</w:t>
      </w:r>
    </w:p>
    <w:p w14:paraId="791FEDE4" w14:textId="77777777" w:rsidR="00742700" w:rsidRDefault="00742700" w:rsidP="00742700">
      <w:pPr>
        <w:pStyle w:val="Text2-1"/>
        <w:numPr>
          <w:ilvl w:val="1"/>
          <w:numId w:val="24"/>
        </w:numPr>
        <w:spacing w:before="0" w:after="0"/>
        <w:ind w:left="1985" w:hanging="284"/>
        <w:rPr>
          <w:noProof/>
        </w:rPr>
      </w:pPr>
      <w:r w:rsidRPr="005A4008">
        <w:rPr>
          <w:noProof/>
        </w:rPr>
        <w:t>K2 – VÝZNAMNÉ KOLIZE – nesmí se vyskytovat v DP</w:t>
      </w:r>
      <w:r>
        <w:rPr>
          <w:noProof/>
        </w:rPr>
        <w:t>S</w:t>
      </w:r>
      <w:r w:rsidRPr="005A4008">
        <w:rPr>
          <w:noProof/>
        </w:rPr>
        <w:t xml:space="preserve"> ani PDPS</w:t>
      </w:r>
    </w:p>
    <w:p w14:paraId="58F63844" w14:textId="77777777" w:rsidR="00742700" w:rsidRDefault="00742700" w:rsidP="00742700">
      <w:pPr>
        <w:pStyle w:val="Text2-1"/>
        <w:numPr>
          <w:ilvl w:val="1"/>
          <w:numId w:val="24"/>
        </w:numPr>
        <w:spacing w:before="0" w:after="0"/>
        <w:ind w:left="1985" w:hanging="284"/>
        <w:rPr>
          <w:noProof/>
        </w:rPr>
      </w:pPr>
      <w:r>
        <w:t>K3 – NEVÝZNAMNÉ KOLIZE – nesmí se vyskytovat až v PDPS</w:t>
      </w:r>
    </w:p>
    <w:p w14:paraId="78D96D07" w14:textId="77777777" w:rsidR="00742700" w:rsidRDefault="00742700" w:rsidP="00742700">
      <w:pPr>
        <w:pStyle w:val="Text2-1"/>
        <w:numPr>
          <w:ilvl w:val="1"/>
          <w:numId w:val="24"/>
        </w:numPr>
        <w:spacing w:before="0" w:after="0"/>
        <w:ind w:left="1985" w:hanging="284"/>
        <w:rPr>
          <w:noProof/>
        </w:rPr>
      </w:pPr>
      <w:r>
        <w:t>K4 – BEZVÝZNAMNÉ KOLIZE – tolerované kolize</w:t>
      </w:r>
    </w:p>
    <w:p w14:paraId="4838AE10" w14:textId="77777777" w:rsidR="00742700" w:rsidRDefault="00742700" w:rsidP="00742700">
      <w:pPr>
        <w:pStyle w:val="Text2-1"/>
        <w:numPr>
          <w:ilvl w:val="0"/>
          <w:numId w:val="24"/>
        </w:numPr>
        <w:spacing w:before="240"/>
        <w:ind w:left="1066" w:hanging="357"/>
        <w:rPr>
          <w:noProof/>
        </w:rPr>
      </w:pPr>
      <w:r>
        <w:rPr>
          <w:b/>
          <w:bCs/>
          <w:noProof/>
        </w:rPr>
        <w:t xml:space="preserve">Kontrola měkkých kolizí (dle cílů EIR) </w:t>
      </w:r>
      <w:r w:rsidRPr="006D28BD">
        <w:rPr>
          <w:noProof/>
        </w:rPr>
        <w:t xml:space="preserve">– </w:t>
      </w:r>
      <w:r>
        <w:rPr>
          <w:noProof/>
        </w:rPr>
        <w:t>klíčové měkké kolize jsou v některých případech díky modelování některých typů manipulačního prostoru nebo ochranného pásma (např. průjezdní profil) zachyceny mezi tvrdými kolizemi a řešeny jako  tvrdé kolize; kontroly některých dalších typů měkkých kolizí, kdy se elementy přímo neprolínají, ale jsou příliš blízko (a je znemožněna nebo omezena montáž či využívání zařízení), jsou řešeny kontrolou Dokumentace v rámci připomínkového řízení, ale výhledově budou také prováděny v DiMS (nedostatečná odstupová vzdálenost specifických elementů, vzájemně si překážející křídla dveří, úzké schodiště atd.)</w:t>
      </w:r>
    </w:p>
    <w:p w14:paraId="417A73DA" w14:textId="659E9010" w:rsidR="00742700" w:rsidRDefault="00742700" w:rsidP="00742700">
      <w:pPr>
        <w:pStyle w:val="Text2-1"/>
        <w:numPr>
          <w:ilvl w:val="0"/>
          <w:numId w:val="24"/>
        </w:numPr>
        <w:spacing w:before="240" w:after="0"/>
        <w:ind w:left="1066" w:hanging="357"/>
        <w:rPr>
          <w:noProof/>
        </w:rPr>
      </w:pPr>
      <w:r w:rsidRPr="00C736A7">
        <w:rPr>
          <w:b/>
          <w:bCs/>
          <w:noProof/>
        </w:rPr>
        <w:t xml:space="preserve">Kontrola časových kolizí (dle cílů EIR) </w:t>
      </w:r>
      <w:r w:rsidRPr="16EB36B8">
        <w:rPr>
          <w:noProof/>
        </w:rPr>
        <w:t>– specifický typ kontroly tvrdých kolizí prováděný na modelu, ve kterém jsou zobrazeny pouze elementy vyskytující se na</w:t>
      </w:r>
      <w:r>
        <w:rPr>
          <w:noProof/>
        </w:rPr>
        <w:t> </w:t>
      </w:r>
      <w:r w:rsidRPr="16EB36B8">
        <w:rPr>
          <w:noProof/>
        </w:rPr>
        <w:t>místě stavby jen v dané stavební fázi; cílem těchto kontrol je odhalit časové kolize stavby s dočasnými a pomocnými konstrukcemi či zařízením staveniště za</w:t>
      </w:r>
      <w:r>
        <w:rPr>
          <w:noProof/>
        </w:rPr>
        <w:t> </w:t>
      </w:r>
      <w:r w:rsidRPr="16EB36B8">
        <w:rPr>
          <w:noProof/>
        </w:rPr>
        <w:t>účelem včasného odhalení chybného rozfázování stavby a předcházení problémům v koordinaci výstavby</w:t>
      </w:r>
      <w:r>
        <w:rPr>
          <w:noProof/>
        </w:rPr>
        <w:t>.</w:t>
      </w:r>
    </w:p>
    <w:p w14:paraId="0F09938D" w14:textId="77777777" w:rsidR="00742700" w:rsidRDefault="00742700" w:rsidP="00720B14">
      <w:pPr>
        <w:spacing w:before="0"/>
        <w:rPr>
          <w:noProof/>
        </w:rPr>
      </w:pPr>
      <w:r>
        <w:rPr>
          <w:noProof/>
        </w:rPr>
        <w:br w:type="page"/>
      </w:r>
    </w:p>
    <w:p w14:paraId="6E87A16D" w14:textId="03B01F7C" w:rsidR="00096045" w:rsidRDefault="00D65805" w:rsidP="00D20D29">
      <w:pPr>
        <w:pStyle w:val="Nadpis2-1"/>
        <w:spacing w:after="480"/>
      </w:pPr>
      <w:bookmarkStart w:id="76" w:name="_Toc180428379"/>
      <w:r>
        <w:rPr>
          <w:noProof/>
        </w:rPr>
        <w:lastRenderedPageBreak/>
        <w:t>Příloh</w:t>
      </w:r>
      <w:bookmarkEnd w:id="71"/>
      <w:bookmarkEnd w:id="72"/>
      <w:r>
        <w:rPr>
          <w:noProof/>
        </w:rPr>
        <w:t>y</w:t>
      </w:r>
      <w:bookmarkEnd w:id="76"/>
    </w:p>
    <w:p w14:paraId="0D1B42BB" w14:textId="077D8E5D" w:rsidR="00096045" w:rsidRDefault="00096045" w:rsidP="00790EF2">
      <w:pPr>
        <w:pStyle w:val="Text2-1"/>
        <w:numPr>
          <w:ilvl w:val="0"/>
          <w:numId w:val="0"/>
        </w:numPr>
        <w:tabs>
          <w:tab w:val="left" w:pos="1985"/>
        </w:tabs>
        <w:spacing w:before="0" w:after="0" w:line="360" w:lineRule="auto"/>
        <w:ind w:left="2268" w:hanging="1559"/>
        <w:jc w:val="left"/>
        <w:rPr>
          <w:noProof/>
        </w:rPr>
      </w:pPr>
      <w:bookmarkStart w:id="77" w:name="_Hlk148454724"/>
      <w:r>
        <w:rPr>
          <w:noProof/>
        </w:rPr>
        <w:t>Příloha č. 0</w:t>
      </w:r>
      <w:r w:rsidR="00242821">
        <w:rPr>
          <w:noProof/>
        </w:rPr>
        <w:t>1</w:t>
      </w:r>
      <w:r w:rsidR="00BB5447">
        <w:rPr>
          <w:noProof/>
        </w:rPr>
        <w:t>a</w:t>
      </w:r>
      <w:r>
        <w:rPr>
          <w:noProof/>
        </w:rPr>
        <w:tab/>
        <w:t xml:space="preserve"> – </w:t>
      </w:r>
      <w:r>
        <w:rPr>
          <w:noProof/>
        </w:rPr>
        <w:tab/>
        <w:t>Klasifikace CCI.xlsx</w:t>
      </w:r>
    </w:p>
    <w:p w14:paraId="70ED02B2" w14:textId="3AAD1B49" w:rsidR="00BB5447" w:rsidRDefault="00BB5447"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1</w:t>
      </w:r>
      <w:r>
        <w:rPr>
          <w:noProof/>
        </w:rPr>
        <w:t>b</w:t>
      </w:r>
      <w:r>
        <w:rPr>
          <w:noProof/>
        </w:rPr>
        <w:tab/>
        <w:t xml:space="preserve"> – </w:t>
      </w:r>
      <w:r>
        <w:rPr>
          <w:noProof/>
        </w:rPr>
        <w:tab/>
        <w:t>Klasifikace CCI.xml</w:t>
      </w:r>
    </w:p>
    <w:p w14:paraId="69DBB50E" w14:textId="0F331364"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2</w:t>
      </w:r>
      <w:r>
        <w:rPr>
          <w:noProof/>
        </w:rPr>
        <w:tab/>
        <w:t xml:space="preserve"> – </w:t>
      </w:r>
      <w:r>
        <w:rPr>
          <w:noProof/>
        </w:rPr>
        <w:tab/>
        <w:t>Datový standard železničních staveb.xlsx</w:t>
      </w:r>
    </w:p>
    <w:p w14:paraId="2CBDD1F9" w14:textId="025263DB"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3</w:t>
      </w:r>
      <w:r>
        <w:rPr>
          <w:noProof/>
        </w:rPr>
        <w:tab/>
        <w:t xml:space="preserve"> – </w:t>
      </w:r>
      <w:r>
        <w:rPr>
          <w:noProof/>
        </w:rPr>
        <w:tab/>
        <w:t>Datový standard pozemních staveb.xlsx</w:t>
      </w:r>
    </w:p>
    <w:p w14:paraId="092D08EA" w14:textId="7860FF9D"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4</w:t>
      </w:r>
      <w:r>
        <w:rPr>
          <w:noProof/>
        </w:rPr>
        <w:tab/>
        <w:t xml:space="preserve"> – </w:t>
      </w:r>
      <w:r>
        <w:rPr>
          <w:noProof/>
        </w:rPr>
        <w:tab/>
        <w:t>Datový standard silničních staveb.xlsx</w:t>
      </w:r>
    </w:p>
    <w:p w14:paraId="1FBBA91D" w14:textId="3EBB9548"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5</w:t>
      </w:r>
      <w:r>
        <w:rPr>
          <w:noProof/>
        </w:rPr>
        <w:tab/>
        <w:t xml:space="preserve"> –</w:t>
      </w:r>
      <w:r>
        <w:rPr>
          <w:noProof/>
        </w:rPr>
        <w:tab/>
        <w:t>Předpis pro informační modelování staveb (BIM)</w:t>
      </w:r>
      <w:r w:rsidR="00334CB8">
        <w:rPr>
          <w:noProof/>
        </w:rPr>
        <w:t xml:space="preserve"> </w:t>
      </w:r>
      <w:r>
        <w:rPr>
          <w:noProof/>
        </w:rPr>
        <w:t>pro stavby</w:t>
      </w:r>
      <w:r w:rsidR="00334CB8">
        <w:rPr>
          <w:noProof/>
        </w:rPr>
        <w:br/>
      </w:r>
      <w:r>
        <w:rPr>
          <w:noProof/>
        </w:rPr>
        <w:t>dopravní infrastruktury</w:t>
      </w:r>
      <w:r w:rsidR="00334CB8">
        <w:rPr>
          <w:noProof/>
        </w:rPr>
        <w:t xml:space="preserve"> </w:t>
      </w:r>
      <w:r w:rsidR="0007134A" w:rsidRPr="0007134A">
        <w:rPr>
          <w:noProof/>
        </w:rPr>
        <w:t>- Datový standard DÚR, DSP, PDPS, RDS</w:t>
      </w:r>
      <w:r>
        <w:rPr>
          <w:noProof/>
        </w:rPr>
        <w:t>.pdf</w:t>
      </w:r>
    </w:p>
    <w:p w14:paraId="7D538889" w14:textId="799553C6"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6</w:t>
      </w:r>
      <w:r>
        <w:rPr>
          <w:noProof/>
        </w:rPr>
        <w:t>a</w:t>
      </w:r>
      <w:r>
        <w:rPr>
          <w:noProof/>
        </w:rPr>
        <w:tab/>
        <w:t xml:space="preserve"> – </w:t>
      </w:r>
      <w:r>
        <w:rPr>
          <w:noProof/>
        </w:rPr>
        <w:tab/>
        <w:t>Principy tvorby DiMS dle DSS pro pozemní stavby DUR.pdf</w:t>
      </w:r>
    </w:p>
    <w:p w14:paraId="08A9E928" w14:textId="423051AB" w:rsidR="00096045"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6</w:t>
      </w:r>
      <w:r>
        <w:rPr>
          <w:noProof/>
        </w:rPr>
        <w:t>b</w:t>
      </w:r>
      <w:r>
        <w:rPr>
          <w:noProof/>
        </w:rPr>
        <w:tab/>
        <w:t xml:space="preserve"> – </w:t>
      </w:r>
      <w:r>
        <w:rPr>
          <w:noProof/>
        </w:rPr>
        <w:tab/>
        <w:t>Principy tvorby DiMS dle DSS pro pozemní stavby DSP.pdf</w:t>
      </w:r>
    </w:p>
    <w:p w14:paraId="0E0AD389" w14:textId="18A45C5F" w:rsidR="00966293" w:rsidRDefault="00096045" w:rsidP="00790EF2">
      <w:pPr>
        <w:pStyle w:val="Text2-1"/>
        <w:numPr>
          <w:ilvl w:val="0"/>
          <w:numId w:val="0"/>
        </w:numPr>
        <w:tabs>
          <w:tab w:val="left" w:pos="1985"/>
        </w:tabs>
        <w:spacing w:before="0" w:after="0" w:line="360" w:lineRule="auto"/>
        <w:ind w:left="2268" w:hanging="1559"/>
        <w:jc w:val="left"/>
        <w:rPr>
          <w:noProof/>
        </w:rPr>
      </w:pPr>
      <w:r>
        <w:rPr>
          <w:noProof/>
        </w:rPr>
        <w:t>Příloha č. 0</w:t>
      </w:r>
      <w:r w:rsidR="00242821">
        <w:rPr>
          <w:noProof/>
        </w:rPr>
        <w:t>6</w:t>
      </w:r>
      <w:r>
        <w:rPr>
          <w:noProof/>
        </w:rPr>
        <w:t>c</w:t>
      </w:r>
      <w:r>
        <w:rPr>
          <w:noProof/>
        </w:rPr>
        <w:tab/>
        <w:t xml:space="preserve"> – </w:t>
      </w:r>
      <w:r>
        <w:rPr>
          <w:noProof/>
        </w:rPr>
        <w:tab/>
        <w:t>Principy tvorby DiMS dle DSS pro pozemní stavby DPS.pdf</w:t>
      </w:r>
      <w:bookmarkEnd w:id="73"/>
      <w:bookmarkEnd w:id="77"/>
    </w:p>
    <w:p w14:paraId="609D1F35" w14:textId="77777777" w:rsidR="00790EF2" w:rsidRDefault="00790EF2" w:rsidP="00BB11CC">
      <w:pPr>
        <w:pStyle w:val="Text2-1"/>
        <w:numPr>
          <w:ilvl w:val="0"/>
          <w:numId w:val="0"/>
        </w:numPr>
        <w:tabs>
          <w:tab w:val="left" w:pos="1276"/>
          <w:tab w:val="left" w:pos="1701"/>
        </w:tabs>
        <w:spacing w:before="0" w:after="0" w:line="360" w:lineRule="auto"/>
        <w:ind w:left="2410" w:hanging="1701"/>
        <w:jc w:val="left"/>
        <w:rPr>
          <w:noProof/>
        </w:rPr>
      </w:pPr>
    </w:p>
    <w:p w14:paraId="57A554CD" w14:textId="39B1364B" w:rsidR="006B3AF2" w:rsidRDefault="00790EF2" w:rsidP="006B3AF2">
      <w:pPr>
        <w:pStyle w:val="Text2-1"/>
        <w:numPr>
          <w:ilvl w:val="0"/>
          <w:numId w:val="0"/>
        </w:numPr>
        <w:tabs>
          <w:tab w:val="left" w:pos="1276"/>
          <w:tab w:val="left" w:pos="1701"/>
        </w:tabs>
        <w:spacing w:before="0" w:line="360" w:lineRule="auto"/>
        <w:ind w:left="709"/>
        <w:jc w:val="left"/>
        <w:rPr>
          <w:noProof/>
        </w:rPr>
      </w:pPr>
      <w:bookmarkStart w:id="78" w:name="_Hlk148432328"/>
      <w:r>
        <w:rPr>
          <w:noProof/>
        </w:rPr>
        <w:t xml:space="preserve">Přílohy jsou uvedeny bez čísla verze. </w:t>
      </w:r>
      <w:r w:rsidR="003C7236">
        <w:rPr>
          <w:noProof/>
        </w:rPr>
        <w:t>Platná je verze přiložená ke Smlouvě o dílo.</w:t>
      </w:r>
      <w:bookmarkEnd w:id="78"/>
    </w:p>
    <w:sectPr w:rsidR="006B3AF2" w:rsidSect="00051621">
      <w:headerReference w:type="first" r:id="rId19"/>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E177BA" w14:textId="77777777" w:rsidR="00106F49" w:rsidRDefault="00106F49" w:rsidP="00962258">
      <w:r>
        <w:separator/>
      </w:r>
    </w:p>
  </w:endnote>
  <w:endnote w:type="continuationSeparator" w:id="0">
    <w:p w14:paraId="69C96295" w14:textId="77777777" w:rsidR="00106F49" w:rsidRDefault="00106F49" w:rsidP="00962258">
      <w:r>
        <w:continuationSeparator/>
      </w:r>
    </w:p>
  </w:endnote>
  <w:endnote w:type="continuationNotice" w:id="1">
    <w:p w14:paraId="0B2D7A9D" w14:textId="77777777" w:rsidR="00106F49" w:rsidRDefault="00106F49">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350">
    <w:altName w:val="Times New Roman"/>
    <w:charset w:val="EE"/>
    <w:family w:val="auto"/>
    <w:pitch w:val="variable"/>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D3365C" w:rsidRPr="00B435A5" w14:paraId="4B38E8BD" w14:textId="77777777" w:rsidTr="00EE1F89">
      <w:tc>
        <w:tcPr>
          <w:tcW w:w="993" w:type="dxa"/>
          <w:tcMar>
            <w:left w:w="0" w:type="dxa"/>
            <w:right w:w="0" w:type="dxa"/>
          </w:tcMar>
          <w:vAlign w:val="bottom"/>
        </w:tcPr>
        <w:p w14:paraId="64EFB5EB" w14:textId="3F0DE33A" w:rsidR="00D3365C" w:rsidRPr="00B8518B" w:rsidRDefault="00D3365C" w:rsidP="00D3365C">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F1C86">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B3FF4">
            <w:rPr>
              <w:rStyle w:val="slostrnky"/>
              <w:noProof/>
            </w:rPr>
            <w:t>26</w:t>
          </w:r>
          <w:r>
            <w:rPr>
              <w:rStyle w:val="slostrnky"/>
            </w:rPr>
            <w:fldChar w:fldCharType="end"/>
          </w:r>
        </w:p>
      </w:tc>
      <w:tc>
        <w:tcPr>
          <w:tcW w:w="7739" w:type="dxa"/>
          <w:vAlign w:val="bottom"/>
        </w:tcPr>
        <w:p w14:paraId="5B22E4B7" w14:textId="15178BD1" w:rsidR="00D3365C" w:rsidRPr="003462EB" w:rsidRDefault="00000000" w:rsidP="00D3365C">
          <w:pPr>
            <w:pStyle w:val="Zpatvlevo"/>
            <w:spacing w:before="0"/>
            <w:contextualSpacing/>
            <w:jc w:val="right"/>
          </w:pPr>
          <w:sdt>
            <w:sdtPr>
              <w:alias w:val="Předmět"/>
              <w:tag w:val=""/>
              <w:id w:val="-844248015"/>
              <w:placeholder>
                <w:docPart w:val="E856F4BF04304E93BEBCC80FC000AF4A"/>
              </w:placeholder>
              <w:dataBinding w:prefixMappings="xmlns:ns0='http://purl.org/dc/elements/1.1/' xmlns:ns1='http://schemas.openxmlformats.org/package/2006/metadata/core-properties' " w:xpath="/ns1:coreProperties[1]/ns0:subject[1]" w:storeItemID="{6C3C8BC8-F283-45AE-878A-BAB7291924A1}"/>
              <w:text/>
            </w:sdtPr>
            <w:sdtContent>
              <w:r w:rsidR="000733E5">
                <w:t>Modernizace trati Plzeň - Domažlice - st.hranice SRN, 2. stavba, úsek  Plzeň (mimo) - Nýřany - Chotěšov (mimo) – TNS Skvrňany</w:t>
              </w:r>
            </w:sdtContent>
          </w:sdt>
        </w:p>
        <w:p w14:paraId="6397A244" w14:textId="7ADFBD3E" w:rsidR="00D3365C" w:rsidRPr="00B435A5" w:rsidRDefault="00000000" w:rsidP="008E47DF">
          <w:pPr>
            <w:pStyle w:val="Zpatvlevo"/>
            <w:spacing w:before="0"/>
            <w:contextualSpacing/>
            <w:jc w:val="right"/>
          </w:pPr>
          <w:sdt>
            <w:sdtPr>
              <w:alias w:val="Název"/>
              <w:tag w:val=""/>
              <w:id w:val="-349102925"/>
              <w:placeholder>
                <w:docPart w:val="B824F27CABCD487189FD310A0277088F"/>
              </w:placeholder>
              <w:dataBinding w:prefixMappings="xmlns:ns0='http://purl.org/dc/elements/1.1/' xmlns:ns1='http://schemas.openxmlformats.org/package/2006/metadata/core-properties' " w:xpath="/ns1:coreProperties[1]/ns0:title[1]" w:storeItemID="{6C3C8BC8-F283-45AE-878A-BAB7291924A1}"/>
              <w:text/>
            </w:sdtPr>
            <w:sdtContent>
              <w:r w:rsidR="00C80D8A">
                <w:t>Požadavky na výměnu informací (EIR)</w:t>
              </w:r>
            </w:sdtContent>
          </w:sdt>
        </w:p>
      </w:tc>
    </w:tr>
  </w:tbl>
  <w:p w14:paraId="614572ED" w14:textId="77777777" w:rsidR="00D3365C" w:rsidRPr="00FB2C4A" w:rsidRDefault="00D3365C" w:rsidP="00D336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D3365C" w:rsidRPr="009E09BE" w14:paraId="2CB4E3D8" w14:textId="77777777" w:rsidTr="00EE1F89">
      <w:tc>
        <w:tcPr>
          <w:tcW w:w="7797" w:type="dxa"/>
          <w:tcMar>
            <w:left w:w="0" w:type="dxa"/>
            <w:right w:w="0" w:type="dxa"/>
          </w:tcMar>
          <w:vAlign w:val="bottom"/>
        </w:tcPr>
        <w:p w14:paraId="608E944C" w14:textId="2BB37568" w:rsidR="00D3365C" w:rsidRPr="003462EB" w:rsidRDefault="00000000" w:rsidP="00D3365C">
          <w:pPr>
            <w:pStyle w:val="Zpatvlevo"/>
            <w:spacing w:before="0"/>
            <w:contextualSpacing/>
          </w:pPr>
          <w:sdt>
            <w:sdtPr>
              <w:alias w:val="Předmět"/>
              <w:tag w:val=""/>
              <w:id w:val="-852570431"/>
              <w:placeholder>
                <w:docPart w:val="400586057D754F61B73417ED4DC6DE3A"/>
              </w:placeholder>
              <w:dataBinding w:prefixMappings="xmlns:ns0='http://purl.org/dc/elements/1.1/' xmlns:ns1='http://schemas.openxmlformats.org/package/2006/metadata/core-properties' " w:xpath="/ns1:coreProperties[1]/ns0:subject[1]" w:storeItemID="{6C3C8BC8-F283-45AE-878A-BAB7291924A1}"/>
              <w:text/>
            </w:sdtPr>
            <w:sdtContent>
              <w:r w:rsidR="000733E5">
                <w:t>Modernizace trati Plzeň - Domažlice - st.hranice SRN, 2. stavba, úsek  Plzeň (mimo) - Nýřany - Chotěšov (mimo) – TNS Skvrňany</w:t>
              </w:r>
            </w:sdtContent>
          </w:sdt>
        </w:p>
        <w:p w14:paraId="0F3B3BE5" w14:textId="2AFD179D" w:rsidR="00D3365C" w:rsidRPr="003462EB" w:rsidRDefault="00000000" w:rsidP="00D3365C">
          <w:pPr>
            <w:pStyle w:val="Zpatvlevo"/>
            <w:contextualSpacing/>
            <w:rPr>
              <w:rStyle w:val="slostrnky"/>
              <w:b w:val="0"/>
              <w:color w:val="auto"/>
              <w:sz w:val="12"/>
            </w:rPr>
          </w:pPr>
          <w:sdt>
            <w:sdtPr>
              <w:rPr>
                <w:b/>
                <w:bCs/>
                <w:color w:val="FF5200" w:themeColor="accent2"/>
                <w:sz w:val="14"/>
                <w:szCs w:val="12"/>
              </w:rPr>
              <w:alias w:val="Název"/>
              <w:tag w:val=""/>
              <w:id w:val="-91787842"/>
              <w:placeholder>
                <w:docPart w:val="ED8AC53F36604A9887CC0321DDF21E5A"/>
              </w:placeholder>
              <w:dataBinding w:prefixMappings="xmlns:ns0='http://purl.org/dc/elements/1.1/' xmlns:ns1='http://schemas.openxmlformats.org/package/2006/metadata/core-properties' " w:xpath="/ns1:coreProperties[1]/ns0:title[1]" w:storeItemID="{6C3C8BC8-F283-45AE-878A-BAB7291924A1}"/>
              <w:text/>
            </w:sdtPr>
            <w:sdtContent>
              <w:r w:rsidR="00C80D8A" w:rsidRPr="00A1417E">
                <w:rPr>
                  <w:bCs/>
                  <w:szCs w:val="12"/>
                </w:rPr>
                <w:t>Požadavky na výměnu informací (EIR)</w:t>
              </w:r>
            </w:sdtContent>
          </w:sdt>
        </w:p>
      </w:tc>
      <w:tc>
        <w:tcPr>
          <w:tcW w:w="935" w:type="dxa"/>
          <w:vAlign w:val="bottom"/>
        </w:tcPr>
        <w:p w14:paraId="6E757FCE" w14:textId="2E038C4C" w:rsidR="00D3365C" w:rsidRPr="009E09BE" w:rsidRDefault="00D3365C" w:rsidP="00D3365C">
          <w:pPr>
            <w:pStyle w:val="Zpatvpravo"/>
            <w:spacing w:before="0"/>
          </w:pPr>
          <w:r w:rsidRPr="00B8518B">
            <w:rPr>
              <w:rStyle w:val="slostrnky"/>
            </w:rPr>
            <w:fldChar w:fldCharType="begin"/>
          </w:r>
          <w:r w:rsidRPr="00B8518B">
            <w:rPr>
              <w:rStyle w:val="slostrnky"/>
            </w:rPr>
            <w:instrText>PAGE   \* MERGEFORMAT</w:instrText>
          </w:r>
          <w:r w:rsidRPr="00B8518B">
            <w:rPr>
              <w:rStyle w:val="slostrnky"/>
            </w:rPr>
            <w:fldChar w:fldCharType="separate"/>
          </w:r>
          <w:r w:rsidR="00BF1C86">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B3FF4">
            <w:rPr>
              <w:rStyle w:val="slostrnky"/>
              <w:noProof/>
            </w:rPr>
            <w:t>26</w:t>
          </w:r>
          <w:r>
            <w:rPr>
              <w:rStyle w:val="slostrnky"/>
            </w:rPr>
            <w:fldChar w:fldCharType="end"/>
          </w:r>
        </w:p>
      </w:tc>
    </w:tr>
  </w:tbl>
  <w:p w14:paraId="799FC3D1" w14:textId="77777777" w:rsidR="006326CA" w:rsidRPr="00D3365C" w:rsidRDefault="006326CA" w:rsidP="00D3365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56AD43" w14:textId="734FEBF4" w:rsidR="00D3365C" w:rsidRPr="00D3365C" w:rsidRDefault="00D3365C" w:rsidP="00D3365C">
    <w:pPr>
      <w:pStyle w:val="Tituldatum"/>
      <w:tabs>
        <w:tab w:val="left" w:pos="2552"/>
      </w:tabs>
      <w:rPr>
        <w:sz w:val="22"/>
        <w:szCs w:val="22"/>
      </w:rPr>
    </w:pPr>
    <w:bookmarkStart w:id="9" w:name="_Hlk148431927"/>
    <w:bookmarkStart w:id="10" w:name="_Hlk148431928"/>
    <w:r w:rsidRPr="00D3365C">
      <w:rPr>
        <w:sz w:val="22"/>
        <w:szCs w:val="22"/>
      </w:rPr>
      <w:t>Datum vydání:</w:t>
    </w:r>
    <w:r w:rsidRPr="00D3365C">
      <w:rPr>
        <w:sz w:val="22"/>
        <w:szCs w:val="22"/>
      </w:rPr>
      <w:tab/>
    </w:r>
    <w:r w:rsidR="00FA3BF8">
      <w:rPr>
        <w:sz w:val="22"/>
        <w:szCs w:val="22"/>
      </w:rPr>
      <w:t>3</w:t>
    </w:r>
    <w:r w:rsidR="004E5838">
      <w:rPr>
        <w:sz w:val="22"/>
        <w:szCs w:val="22"/>
      </w:rPr>
      <w:t>0</w:t>
    </w:r>
    <w:r w:rsidR="00FA3BF8">
      <w:rPr>
        <w:sz w:val="22"/>
        <w:szCs w:val="22"/>
      </w:rPr>
      <w:t>.1. 2025</w:t>
    </w:r>
    <w:r w:rsidRPr="00D3365C">
      <w:rPr>
        <w:sz w:val="22"/>
        <w:szCs w:val="22"/>
      </w:rPr>
      <w:t xml:space="preserve"> </w:t>
    </w:r>
  </w:p>
  <w:p w14:paraId="079CC9AB" w14:textId="0CF02273" w:rsidR="006326CA" w:rsidRPr="00D3365C" w:rsidRDefault="00D3365C" w:rsidP="00D3365C">
    <w:pPr>
      <w:pStyle w:val="Titul2"/>
      <w:tabs>
        <w:tab w:val="clear" w:pos="6796"/>
        <w:tab w:val="left" w:pos="2552"/>
      </w:tabs>
      <w:spacing w:after="600"/>
      <w:rPr>
        <w:rFonts w:ascii="Verdana" w:hAnsi="Verdana"/>
        <w:bCs/>
        <w:sz w:val="22"/>
        <w:szCs w:val="22"/>
      </w:rPr>
    </w:pPr>
    <w:r w:rsidRPr="00D3365C">
      <w:rPr>
        <w:rFonts w:ascii="Verdana" w:hAnsi="Verdana"/>
        <w:b w:val="0"/>
        <w:bCs/>
        <w:sz w:val="22"/>
        <w:szCs w:val="22"/>
      </w:rPr>
      <w:t>Verze dokumentu:</w:t>
    </w:r>
    <w:r w:rsidRPr="00D3365C">
      <w:rPr>
        <w:rFonts w:ascii="Verdana" w:hAnsi="Verdana"/>
        <w:b w:val="0"/>
        <w:bCs/>
        <w:sz w:val="22"/>
        <w:szCs w:val="22"/>
      </w:rPr>
      <w:tab/>
    </w:r>
    <w:sdt>
      <w:sdtPr>
        <w:rPr>
          <w:rFonts w:ascii="Verdana" w:hAnsi="Verdana"/>
          <w:b w:val="0"/>
          <w:bCs/>
          <w:sz w:val="22"/>
          <w:szCs w:val="22"/>
        </w:rPr>
        <w:alias w:val="Klíčová slova"/>
        <w:tag w:val=""/>
        <w:id w:val="-338781363"/>
        <w:placeholder>
          <w:docPart w:val="00E7B7E14F1B4D6AA5ECF17037185A5B"/>
        </w:placeholder>
        <w:dataBinding w:prefixMappings="xmlns:ns0='http://purl.org/dc/elements/1.1/' xmlns:ns1='http://schemas.openxmlformats.org/package/2006/metadata/core-properties' " w:xpath="/ns1:coreProperties[1]/ns1:keywords[1]" w:storeItemID="{6C3C8BC8-F283-45AE-878A-BAB7291924A1}"/>
        <w:text/>
      </w:sdtPr>
      <w:sdtContent>
        <w:r w:rsidR="00B23F1C">
          <w:rPr>
            <w:rFonts w:ascii="Verdana" w:hAnsi="Verdana"/>
            <w:b w:val="0"/>
            <w:bCs/>
            <w:sz w:val="22"/>
            <w:szCs w:val="22"/>
          </w:rPr>
          <w:t>2024-</w:t>
        </w:r>
        <w:r w:rsidR="002F63F8">
          <w:rPr>
            <w:rFonts w:ascii="Verdana" w:hAnsi="Verdana"/>
            <w:b w:val="0"/>
            <w:bCs/>
            <w:sz w:val="22"/>
            <w:szCs w:val="22"/>
          </w:rPr>
          <w:t>10</w:t>
        </w:r>
      </w:sdtContent>
    </w:sdt>
    <w:bookmarkEnd w:id="9"/>
    <w:bookmarkEnd w:id="10"/>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3A30BA" w14:textId="77777777" w:rsidR="00106F49" w:rsidRDefault="00106F49" w:rsidP="00962258">
      <w:r>
        <w:separator/>
      </w:r>
    </w:p>
  </w:footnote>
  <w:footnote w:type="continuationSeparator" w:id="0">
    <w:p w14:paraId="031F199E" w14:textId="77777777" w:rsidR="00106F49" w:rsidRDefault="00106F49" w:rsidP="00962258">
      <w:r>
        <w:continuationSeparator/>
      </w:r>
    </w:p>
  </w:footnote>
  <w:footnote w:type="continuationNotice" w:id="1">
    <w:p w14:paraId="6EC115D2" w14:textId="77777777" w:rsidR="00106F49" w:rsidRDefault="00106F49">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1E07D" w14:textId="2C33EB0D" w:rsidR="006326CA" w:rsidRPr="00D3365C" w:rsidRDefault="00D3365C" w:rsidP="00D3365C">
    <w:pPr>
      <w:pStyle w:val="Zhlav"/>
      <w:spacing w:before="600" w:after="240"/>
    </w:pPr>
    <w:r>
      <w:rPr>
        <w:noProof/>
        <w:lang w:eastAsia="cs-CZ"/>
      </w:rPr>
      <w:drawing>
        <wp:inline distT="0" distB="0" distL="0" distR="0" wp14:anchorId="2BDE2B0F" wp14:editId="0526B5BF">
          <wp:extent cx="1714500" cy="638175"/>
          <wp:effectExtent l="0" t="0" r="0" b="9525"/>
          <wp:docPr id="261012877" name="Obrázek 261012877" descr="Obsah obrázku text, Písmo, log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031761" name="Obrázek 1563031761" descr="Obsah obrázku text, Písmo, logo,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63817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5DE8A1" w14:textId="77777777" w:rsidR="00D3365C" w:rsidRPr="00D3365C" w:rsidRDefault="00D3365C" w:rsidP="00D3365C">
    <w:pPr>
      <w:pStyle w:val="Zhlav"/>
      <w:spacing w:before="600" w:after="240"/>
    </w:pPr>
    <w:r>
      <w:rPr>
        <w:noProof/>
        <w:lang w:eastAsia="cs-CZ"/>
      </w:rPr>
      <w:drawing>
        <wp:inline distT="0" distB="0" distL="0" distR="0" wp14:anchorId="7AB23609" wp14:editId="21CFF766">
          <wp:extent cx="1714500" cy="638175"/>
          <wp:effectExtent l="0" t="0" r="0" b="9525"/>
          <wp:docPr id="1306245389" name="Obrázek 1306245389" descr="Obsah obrázku text, Písmo, log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031761" name="Obrázek 1563031761" descr="Obsah obrázku text, Písmo, logo,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6381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E57420E6"/>
    <w:lvl w:ilvl="0">
      <w:start w:val="1"/>
      <w:numFmt w:val="decimal"/>
      <w:pStyle w:val="Nadpis1-1"/>
      <w:lvlText w:val="%1."/>
      <w:lvlJc w:val="left"/>
      <w:pPr>
        <w:tabs>
          <w:tab w:val="num" w:pos="1446"/>
        </w:tabs>
        <w:ind w:left="1446" w:hanging="737"/>
      </w:pPr>
      <w:rPr>
        <w:rFonts w:hint="default"/>
      </w:rPr>
    </w:lvl>
    <w:lvl w:ilvl="1">
      <w:start w:val="1"/>
      <w:numFmt w:val="decimal"/>
      <w:pStyle w:val="Text1-1"/>
      <w:lvlText w:val="%1.%2"/>
      <w:lvlJc w:val="left"/>
      <w:pPr>
        <w:tabs>
          <w:tab w:val="num" w:pos="1588"/>
        </w:tabs>
        <w:ind w:left="1588" w:hanging="737"/>
      </w:pPr>
      <w:rPr>
        <w:rFonts w:hint="default"/>
        <w:b w:val="0"/>
      </w:rPr>
    </w:lvl>
    <w:lvl w:ilvl="2">
      <w:start w:val="1"/>
      <w:numFmt w:val="decimal"/>
      <w:pStyle w:val="Text1-2"/>
      <w:lvlText w:val="%1.%2.%3"/>
      <w:lvlJc w:val="left"/>
      <w:pPr>
        <w:tabs>
          <w:tab w:val="num" w:pos="2183"/>
        </w:tabs>
        <w:ind w:left="2183" w:hanging="737"/>
      </w:pPr>
      <w:rPr>
        <w:rFonts w:asciiTheme="minorHAnsi" w:hAnsiTheme="minorHAnsi" w:hint="default"/>
        <w:b w:val="0"/>
        <w:i w:val="0"/>
        <w:sz w:val="18"/>
      </w:rPr>
    </w:lvl>
    <w:lvl w:ilvl="3">
      <w:start w:val="1"/>
      <w:numFmt w:val="decimal"/>
      <w:pStyle w:val="Odstavec1-41"/>
      <w:lvlText w:val="%1.%2.%3.%4."/>
      <w:lvlJc w:val="left"/>
      <w:pPr>
        <w:ind w:left="2437" w:hanging="648"/>
      </w:pPr>
      <w:rPr>
        <w:rFonts w:hint="default"/>
      </w:rPr>
    </w:lvl>
    <w:lvl w:ilvl="4">
      <w:start w:val="1"/>
      <w:numFmt w:val="decimal"/>
      <w:lvlText w:val="%1.%2.%3.%4.%5."/>
      <w:lvlJc w:val="left"/>
      <w:pPr>
        <w:ind w:left="2941" w:hanging="792"/>
      </w:pPr>
      <w:rPr>
        <w:rFonts w:hint="default"/>
      </w:rPr>
    </w:lvl>
    <w:lvl w:ilvl="5">
      <w:start w:val="1"/>
      <w:numFmt w:val="decimal"/>
      <w:lvlText w:val="%1.%2.%3.%4.%5.%6."/>
      <w:lvlJc w:val="left"/>
      <w:pPr>
        <w:ind w:left="3445" w:hanging="936"/>
      </w:pPr>
      <w:rPr>
        <w:rFonts w:hint="default"/>
      </w:rPr>
    </w:lvl>
    <w:lvl w:ilvl="6">
      <w:start w:val="1"/>
      <w:numFmt w:val="decimal"/>
      <w:lvlText w:val="%1.%2.%3.%4.%5.%6.%7."/>
      <w:lvlJc w:val="left"/>
      <w:pPr>
        <w:ind w:left="3949" w:hanging="1080"/>
      </w:pPr>
      <w:rPr>
        <w:rFonts w:hint="default"/>
      </w:rPr>
    </w:lvl>
    <w:lvl w:ilvl="7">
      <w:start w:val="1"/>
      <w:numFmt w:val="decimal"/>
      <w:lvlText w:val="%1.%2.%3.%4.%5.%6.%7.%8."/>
      <w:lvlJc w:val="left"/>
      <w:pPr>
        <w:ind w:left="4453" w:hanging="1224"/>
      </w:pPr>
      <w:rPr>
        <w:rFonts w:hint="default"/>
      </w:rPr>
    </w:lvl>
    <w:lvl w:ilvl="8">
      <w:start w:val="1"/>
      <w:numFmt w:val="decimal"/>
      <w:lvlText w:val="%1.%2.%3.%4.%5.%6.%7.%8.%9."/>
      <w:lvlJc w:val="left"/>
      <w:pPr>
        <w:ind w:left="5029"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6FB0D80"/>
    <w:multiLevelType w:val="multilevel"/>
    <w:tmpl w:val="7F6499DA"/>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i w:val="0"/>
        <w:iCs w:val="0"/>
      </w:rPr>
    </w:lvl>
    <w:lvl w:ilvl="3">
      <w:start w:val="1"/>
      <w:numFmt w:val="decimal"/>
      <w:lvlText w:val="%4)"/>
      <w:lvlJc w:val="left"/>
      <w:pPr>
        <w:ind w:left="1097" w:hanging="360"/>
      </w:p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0CB941AC"/>
    <w:multiLevelType w:val="hybridMultilevel"/>
    <w:tmpl w:val="36EC5DE4"/>
    <w:lvl w:ilvl="0" w:tplc="B280634C">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F2831DD"/>
    <w:multiLevelType w:val="hybridMultilevel"/>
    <w:tmpl w:val="19A63722"/>
    <w:lvl w:ilvl="0" w:tplc="FFFFFFFF">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5" w15:restartNumberingAfterBreak="0">
    <w:nsid w:val="13252209"/>
    <w:multiLevelType w:val="hybridMultilevel"/>
    <w:tmpl w:val="E8021A14"/>
    <w:lvl w:ilvl="0" w:tplc="5BDEE3CC">
      <w:numFmt w:val="bullet"/>
      <w:lvlText w:val="-"/>
      <w:lvlJc w:val="left"/>
      <w:pPr>
        <w:ind w:left="720" w:hanging="360"/>
      </w:pPr>
      <w:rPr>
        <w:rFonts w:ascii="Verdana" w:eastAsiaTheme="minorHAnsi" w:hAnsi="Verdana" w:cstheme="minorBidi" w:hint="default"/>
      </w:rPr>
    </w:lvl>
    <w:lvl w:ilvl="1" w:tplc="B280634C">
      <w:start w:val="1"/>
      <w:numFmt w:val="bullet"/>
      <w:lvlText w:val="₋"/>
      <w:lvlJc w:val="left"/>
      <w:pPr>
        <w:ind w:left="1440" w:hanging="360"/>
      </w:pPr>
      <w:rPr>
        <w:rFonts w:ascii="Calibri" w:hAnsi="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582512B"/>
    <w:multiLevelType w:val="multilevel"/>
    <w:tmpl w:val="C212BD3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b w:val="0"/>
      </w:rPr>
    </w:lvl>
    <w:lvl w:ilvl="2">
      <w:start w:val="1"/>
      <w:numFmt w:val="decimal"/>
      <w:pStyle w:val="Text2-1"/>
      <w:lvlText w:val="%1.%2.%3"/>
      <w:lvlJc w:val="left"/>
      <w:pPr>
        <w:tabs>
          <w:tab w:val="num" w:pos="737"/>
        </w:tabs>
        <w:ind w:left="737" w:hanging="737"/>
      </w:pPr>
      <w:rPr>
        <w:rFonts w:hint="default"/>
        <w:b w:val="0"/>
        <w:bCs w:val="0"/>
        <w:i w:val="0"/>
        <w:iCs w:val="0"/>
      </w:rPr>
    </w:lvl>
    <w:lvl w:ilvl="3">
      <w:start w:val="1"/>
      <w:numFmt w:val="decimal"/>
      <w:pStyle w:val="Text2-2"/>
      <w:lvlText w:val="%1.%2.%3.%4"/>
      <w:lvlJc w:val="left"/>
      <w:pPr>
        <w:tabs>
          <w:tab w:val="num" w:pos="4082"/>
        </w:tabs>
        <w:ind w:left="4082" w:hanging="964"/>
      </w:pPr>
      <w:rPr>
        <w:rFonts w:hint="default"/>
      </w:r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6614A3C"/>
    <w:multiLevelType w:val="hybridMultilevel"/>
    <w:tmpl w:val="66986B46"/>
    <w:lvl w:ilvl="0" w:tplc="FFFFFFFF">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8" w15:restartNumberingAfterBreak="0">
    <w:nsid w:val="177517CA"/>
    <w:multiLevelType w:val="hybridMultilevel"/>
    <w:tmpl w:val="A27AC7D0"/>
    <w:lvl w:ilvl="0" w:tplc="5BDEE3CC">
      <w:numFmt w:val="bullet"/>
      <w:lvlText w:val="-"/>
      <w:lvlJc w:val="left"/>
      <w:pPr>
        <w:ind w:left="1494" w:hanging="360"/>
      </w:pPr>
      <w:rPr>
        <w:rFonts w:ascii="Verdana" w:eastAsiaTheme="minorHAnsi" w:hAnsi="Verdana" w:cstheme="minorBidi" w:hint="default"/>
      </w:rPr>
    </w:lvl>
    <w:lvl w:ilvl="1" w:tplc="04050003" w:tentative="1">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9"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226D7390"/>
    <w:multiLevelType w:val="multilevel"/>
    <w:tmpl w:val="8DE2A7E4"/>
    <w:lvl w:ilvl="0">
      <w:start w:val="6"/>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1730"/>
        </w:tabs>
        <w:ind w:left="1730" w:hanging="737"/>
      </w:pPr>
      <w:rPr>
        <w:rFonts w:hint="default"/>
      </w:rPr>
    </w:lvl>
    <w:lvl w:ilvl="3">
      <w:start w:val="4"/>
      <w:numFmt w:val="bullet"/>
      <w:lvlText w:val="-"/>
      <w:lvlJc w:val="left"/>
      <w:pPr>
        <w:ind w:left="1097" w:hanging="360"/>
      </w:pPr>
      <w:rPr>
        <w:rFonts w:ascii="Calibri" w:eastAsia="Calibri" w:hAnsi="Calibri" w:cs="Calibri"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1"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2" w15:restartNumberingAfterBreak="0">
    <w:nsid w:val="3403137F"/>
    <w:multiLevelType w:val="hybridMultilevel"/>
    <w:tmpl w:val="299A70E4"/>
    <w:lvl w:ilvl="0" w:tplc="5BDEE3CC">
      <w:numFmt w:val="bullet"/>
      <w:lvlText w:val="-"/>
      <w:lvlJc w:val="left"/>
      <w:pPr>
        <w:ind w:left="142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04050005">
      <w:start w:val="1"/>
      <w:numFmt w:val="bullet"/>
      <w:lvlText w:val=""/>
      <w:lvlJc w:val="left"/>
      <w:pPr>
        <w:ind w:left="2869" w:hanging="360"/>
      </w:pPr>
      <w:rPr>
        <w:rFonts w:ascii="Wingdings" w:hAnsi="Wingdings" w:hint="default"/>
      </w:rPr>
    </w:lvl>
    <w:lvl w:ilvl="3" w:tplc="0405000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3" w15:restartNumberingAfterBreak="0">
    <w:nsid w:val="344749DF"/>
    <w:multiLevelType w:val="hybridMultilevel"/>
    <w:tmpl w:val="56A6AA1A"/>
    <w:lvl w:ilvl="0" w:tplc="B280634C">
      <w:start w:val="1"/>
      <w:numFmt w:val="bullet"/>
      <w:lvlText w:val="₋"/>
      <w:lvlJc w:val="left"/>
      <w:pPr>
        <w:ind w:left="1069" w:hanging="360"/>
      </w:pPr>
      <w:rPr>
        <w:rFonts w:ascii="Calibri" w:hAnsi="Calibri"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4"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406402D7"/>
    <w:multiLevelType w:val="hybridMultilevel"/>
    <w:tmpl w:val="520064B0"/>
    <w:lvl w:ilvl="0" w:tplc="B280634C">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CED6BEC"/>
    <w:multiLevelType w:val="hybridMultilevel"/>
    <w:tmpl w:val="30127F54"/>
    <w:lvl w:ilvl="0" w:tplc="B280634C">
      <w:start w:val="1"/>
      <w:numFmt w:val="bullet"/>
      <w:lvlText w:val="₋"/>
      <w:lvlJc w:val="left"/>
      <w:pPr>
        <w:ind w:left="720" w:hanging="360"/>
      </w:pPr>
      <w:rPr>
        <w:rFonts w:ascii="Calibri" w:hAnsi="Calibri" w:hint="default"/>
      </w:rPr>
    </w:lvl>
    <w:lvl w:ilvl="1" w:tplc="5BDEE3CC">
      <w:numFmt w:val="bullet"/>
      <w:lvlText w:val="-"/>
      <w:lvlJc w:val="left"/>
      <w:pPr>
        <w:ind w:left="1440" w:hanging="360"/>
      </w:pPr>
      <w:rPr>
        <w:rFonts w:ascii="Verdana" w:eastAsiaTheme="minorHAnsi" w:hAnsi="Verdana" w:cstheme="minorBidi"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E171C3E"/>
    <w:multiLevelType w:val="multilevel"/>
    <w:tmpl w:val="0864637E"/>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rPr>
    </w:lvl>
    <w:lvl w:ilvl="3">
      <w:numFmt w:val="bullet"/>
      <w:lvlText w:val="-"/>
      <w:lvlJc w:val="left"/>
      <w:pPr>
        <w:ind w:left="1097" w:hanging="360"/>
      </w:pPr>
      <w:rPr>
        <w:rFonts w:ascii="Verdana" w:eastAsiaTheme="minorHAnsi" w:hAnsi="Verdana" w:cstheme="minorBidi" w:hint="default"/>
      </w:rPr>
    </w:lvl>
    <w:lvl w:ilvl="4">
      <w:start w:val="1"/>
      <w:numFmt w:val="lowerLetter"/>
      <w:lvlText w:val="%5)"/>
      <w:lvlJc w:val="left"/>
      <w:pPr>
        <w:tabs>
          <w:tab w:val="num" w:pos="567"/>
        </w:tabs>
        <w:ind w:left="737" w:hanging="737"/>
      </w:pPr>
      <w:rPr>
        <w:rFonts w:ascii="Verdana" w:eastAsiaTheme="minorHAnsi" w:hAnsi="Verdana" w:cstheme="minorBidi"/>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8" w15:restartNumberingAfterBreak="0">
    <w:nsid w:val="571D2CDA"/>
    <w:multiLevelType w:val="hybridMultilevel"/>
    <w:tmpl w:val="DE841ABE"/>
    <w:lvl w:ilvl="0" w:tplc="1AB6FFBE">
      <w:numFmt w:val="bullet"/>
      <w:lvlText w:val="-"/>
      <w:lvlJc w:val="left"/>
      <w:pPr>
        <w:ind w:left="1097" w:hanging="360"/>
      </w:pPr>
      <w:rPr>
        <w:rFonts w:ascii="Verdana" w:eastAsiaTheme="minorHAnsi" w:hAnsi="Verdana" w:cstheme="minorBidi" w:hint="default"/>
      </w:rPr>
    </w:lvl>
    <w:lvl w:ilvl="1" w:tplc="04050003">
      <w:start w:val="1"/>
      <w:numFmt w:val="bullet"/>
      <w:lvlText w:val="o"/>
      <w:lvlJc w:val="left"/>
      <w:pPr>
        <w:ind w:left="1817" w:hanging="360"/>
      </w:pPr>
      <w:rPr>
        <w:rFonts w:ascii="Courier New" w:hAnsi="Courier New" w:cs="Courier New" w:hint="default"/>
      </w:rPr>
    </w:lvl>
    <w:lvl w:ilvl="2" w:tplc="04050005">
      <w:start w:val="1"/>
      <w:numFmt w:val="bullet"/>
      <w:lvlText w:val=""/>
      <w:lvlJc w:val="left"/>
      <w:pPr>
        <w:ind w:left="2537" w:hanging="360"/>
      </w:pPr>
      <w:rPr>
        <w:rFonts w:ascii="Wingdings" w:hAnsi="Wingdings" w:hint="default"/>
      </w:rPr>
    </w:lvl>
    <w:lvl w:ilvl="3" w:tplc="0405000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9" w15:restartNumberingAfterBreak="0">
    <w:nsid w:val="57406C31"/>
    <w:multiLevelType w:val="hybridMultilevel"/>
    <w:tmpl w:val="CF4C0FDC"/>
    <w:lvl w:ilvl="0" w:tplc="04050003">
      <w:start w:val="1"/>
      <w:numFmt w:val="bullet"/>
      <w:lvlText w:val="o"/>
      <w:lvlJc w:val="left"/>
      <w:pPr>
        <w:ind w:left="1097" w:hanging="360"/>
      </w:pPr>
      <w:rPr>
        <w:rFonts w:ascii="Courier New" w:hAnsi="Courier New" w:cs="Courier New" w:hint="default"/>
      </w:rPr>
    </w:lvl>
    <w:lvl w:ilvl="1" w:tplc="FFFFFFFF">
      <w:start w:val="1"/>
      <w:numFmt w:val="bullet"/>
      <w:lvlText w:val="o"/>
      <w:lvlJc w:val="left"/>
      <w:pPr>
        <w:ind w:left="1817" w:hanging="360"/>
      </w:pPr>
      <w:rPr>
        <w:rFonts w:ascii="Courier New" w:hAnsi="Courier New" w:cs="Courier New" w:hint="default"/>
      </w:rPr>
    </w:lvl>
    <w:lvl w:ilvl="2" w:tplc="FFFFFFFF">
      <w:start w:val="1"/>
      <w:numFmt w:val="bullet"/>
      <w:lvlText w:val=""/>
      <w:lvlJc w:val="left"/>
      <w:pPr>
        <w:ind w:left="2537" w:hanging="360"/>
      </w:pPr>
      <w:rPr>
        <w:rFonts w:ascii="Wingdings" w:hAnsi="Wingdings" w:hint="default"/>
      </w:rPr>
    </w:lvl>
    <w:lvl w:ilvl="3" w:tplc="FFFFFFFF">
      <w:start w:val="1"/>
      <w:numFmt w:val="bullet"/>
      <w:lvlText w:val=""/>
      <w:lvlJc w:val="left"/>
      <w:pPr>
        <w:ind w:left="3257" w:hanging="360"/>
      </w:pPr>
      <w:rPr>
        <w:rFonts w:ascii="Symbol" w:hAnsi="Symbol" w:hint="default"/>
      </w:rPr>
    </w:lvl>
    <w:lvl w:ilvl="4" w:tplc="FFFFFFFF" w:tentative="1">
      <w:start w:val="1"/>
      <w:numFmt w:val="bullet"/>
      <w:lvlText w:val="o"/>
      <w:lvlJc w:val="left"/>
      <w:pPr>
        <w:ind w:left="3977" w:hanging="360"/>
      </w:pPr>
      <w:rPr>
        <w:rFonts w:ascii="Courier New" w:hAnsi="Courier New" w:cs="Courier New" w:hint="default"/>
      </w:rPr>
    </w:lvl>
    <w:lvl w:ilvl="5" w:tplc="FFFFFFFF" w:tentative="1">
      <w:start w:val="1"/>
      <w:numFmt w:val="bullet"/>
      <w:lvlText w:val=""/>
      <w:lvlJc w:val="left"/>
      <w:pPr>
        <w:ind w:left="4697" w:hanging="360"/>
      </w:pPr>
      <w:rPr>
        <w:rFonts w:ascii="Wingdings" w:hAnsi="Wingdings" w:hint="default"/>
      </w:rPr>
    </w:lvl>
    <w:lvl w:ilvl="6" w:tplc="FFFFFFFF" w:tentative="1">
      <w:start w:val="1"/>
      <w:numFmt w:val="bullet"/>
      <w:lvlText w:val=""/>
      <w:lvlJc w:val="left"/>
      <w:pPr>
        <w:ind w:left="5417" w:hanging="360"/>
      </w:pPr>
      <w:rPr>
        <w:rFonts w:ascii="Symbol" w:hAnsi="Symbol" w:hint="default"/>
      </w:rPr>
    </w:lvl>
    <w:lvl w:ilvl="7" w:tplc="FFFFFFFF" w:tentative="1">
      <w:start w:val="1"/>
      <w:numFmt w:val="bullet"/>
      <w:lvlText w:val="o"/>
      <w:lvlJc w:val="left"/>
      <w:pPr>
        <w:ind w:left="6137" w:hanging="360"/>
      </w:pPr>
      <w:rPr>
        <w:rFonts w:ascii="Courier New" w:hAnsi="Courier New" w:cs="Courier New" w:hint="default"/>
      </w:rPr>
    </w:lvl>
    <w:lvl w:ilvl="8" w:tplc="FFFFFFFF" w:tentative="1">
      <w:start w:val="1"/>
      <w:numFmt w:val="bullet"/>
      <w:lvlText w:val=""/>
      <w:lvlJc w:val="left"/>
      <w:pPr>
        <w:ind w:left="6857" w:hanging="360"/>
      </w:pPr>
      <w:rPr>
        <w:rFonts w:ascii="Wingdings" w:hAnsi="Wingdings" w:hint="default"/>
      </w:rPr>
    </w:lvl>
  </w:abstractNum>
  <w:abstractNum w:abstractNumId="20" w15:restartNumberingAfterBreak="0">
    <w:nsid w:val="5A193B7B"/>
    <w:multiLevelType w:val="multilevel"/>
    <w:tmpl w:val="BDE23338"/>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rPr>
    </w:lvl>
    <w:lvl w:ilvl="3">
      <w:start w:val="1"/>
      <w:numFmt w:val="bullet"/>
      <w:lvlText w:val=""/>
      <w:lvlJc w:val="left"/>
      <w:pPr>
        <w:ind w:left="1097" w:hanging="360"/>
      </w:pPr>
      <w:rPr>
        <w:rFonts w:ascii="Symbol" w:hAnsi="Symbol"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21" w15:restartNumberingAfterBreak="0">
    <w:nsid w:val="607C4099"/>
    <w:multiLevelType w:val="hybridMultilevel"/>
    <w:tmpl w:val="D4EE4B9A"/>
    <w:lvl w:ilvl="0" w:tplc="FFFFFFFF">
      <w:start w:val="1"/>
      <w:numFmt w:val="decimal"/>
      <w:lvlText w:val="%1)"/>
      <w:lvlJc w:val="left"/>
      <w:pPr>
        <w:ind w:left="1069" w:hanging="360"/>
      </w:pPr>
      <w:rPr>
        <w:rFonts w:hint="default"/>
        <w:b/>
      </w:rPr>
    </w:lvl>
    <w:lvl w:ilvl="1" w:tplc="04050005">
      <w:start w:val="1"/>
      <w:numFmt w:val="bullet"/>
      <w:lvlText w:val=""/>
      <w:lvlJc w:val="left"/>
      <w:pPr>
        <w:ind w:left="4309" w:hanging="360"/>
      </w:pPr>
      <w:rPr>
        <w:rFonts w:ascii="Wingdings" w:hAnsi="Wingdings" w:hint="default"/>
      </w:rPr>
    </w:lvl>
    <w:lvl w:ilvl="2" w:tplc="FFFFFFFF">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2" w15:restartNumberingAfterBreak="0">
    <w:nsid w:val="639A5DCD"/>
    <w:multiLevelType w:val="hybridMultilevel"/>
    <w:tmpl w:val="60CCEC0E"/>
    <w:lvl w:ilvl="0" w:tplc="4BE27658">
      <w:start w:val="11"/>
      <w:numFmt w:val="bullet"/>
      <w:lvlText w:val="-"/>
      <w:lvlJc w:val="left"/>
      <w:pPr>
        <w:ind w:left="1097" w:hanging="360"/>
      </w:pPr>
      <w:rPr>
        <w:rFonts w:ascii="Arial" w:eastAsia="Times New Roman" w:hAnsi="Arial" w:cs="Arial" w:hint="default"/>
      </w:rPr>
    </w:lvl>
    <w:lvl w:ilvl="1" w:tplc="FFFFFFFF">
      <w:start w:val="1"/>
      <w:numFmt w:val="bullet"/>
      <w:lvlText w:val="o"/>
      <w:lvlJc w:val="left"/>
      <w:pPr>
        <w:ind w:left="1817" w:hanging="360"/>
      </w:pPr>
      <w:rPr>
        <w:rFonts w:ascii="Courier New" w:hAnsi="Courier New" w:cs="Courier New" w:hint="default"/>
      </w:rPr>
    </w:lvl>
    <w:lvl w:ilvl="2" w:tplc="FFFFFFFF">
      <w:start w:val="1"/>
      <w:numFmt w:val="bullet"/>
      <w:lvlText w:val=""/>
      <w:lvlJc w:val="left"/>
      <w:pPr>
        <w:ind w:left="2537" w:hanging="360"/>
      </w:pPr>
      <w:rPr>
        <w:rFonts w:ascii="Wingdings" w:hAnsi="Wingdings" w:hint="default"/>
      </w:rPr>
    </w:lvl>
    <w:lvl w:ilvl="3" w:tplc="FFFFFFFF">
      <w:start w:val="1"/>
      <w:numFmt w:val="bullet"/>
      <w:lvlText w:val=""/>
      <w:lvlJc w:val="left"/>
      <w:pPr>
        <w:ind w:left="3257" w:hanging="360"/>
      </w:pPr>
      <w:rPr>
        <w:rFonts w:ascii="Symbol" w:hAnsi="Symbol" w:hint="default"/>
      </w:rPr>
    </w:lvl>
    <w:lvl w:ilvl="4" w:tplc="FFFFFFFF" w:tentative="1">
      <w:start w:val="1"/>
      <w:numFmt w:val="bullet"/>
      <w:lvlText w:val="o"/>
      <w:lvlJc w:val="left"/>
      <w:pPr>
        <w:ind w:left="3977" w:hanging="360"/>
      </w:pPr>
      <w:rPr>
        <w:rFonts w:ascii="Courier New" w:hAnsi="Courier New" w:cs="Courier New" w:hint="default"/>
      </w:rPr>
    </w:lvl>
    <w:lvl w:ilvl="5" w:tplc="FFFFFFFF" w:tentative="1">
      <w:start w:val="1"/>
      <w:numFmt w:val="bullet"/>
      <w:lvlText w:val=""/>
      <w:lvlJc w:val="left"/>
      <w:pPr>
        <w:ind w:left="4697" w:hanging="360"/>
      </w:pPr>
      <w:rPr>
        <w:rFonts w:ascii="Wingdings" w:hAnsi="Wingdings" w:hint="default"/>
      </w:rPr>
    </w:lvl>
    <w:lvl w:ilvl="6" w:tplc="FFFFFFFF" w:tentative="1">
      <w:start w:val="1"/>
      <w:numFmt w:val="bullet"/>
      <w:lvlText w:val=""/>
      <w:lvlJc w:val="left"/>
      <w:pPr>
        <w:ind w:left="5417" w:hanging="360"/>
      </w:pPr>
      <w:rPr>
        <w:rFonts w:ascii="Symbol" w:hAnsi="Symbol" w:hint="default"/>
      </w:rPr>
    </w:lvl>
    <w:lvl w:ilvl="7" w:tplc="FFFFFFFF" w:tentative="1">
      <w:start w:val="1"/>
      <w:numFmt w:val="bullet"/>
      <w:lvlText w:val="o"/>
      <w:lvlJc w:val="left"/>
      <w:pPr>
        <w:ind w:left="6137" w:hanging="360"/>
      </w:pPr>
      <w:rPr>
        <w:rFonts w:ascii="Courier New" w:hAnsi="Courier New" w:cs="Courier New" w:hint="default"/>
      </w:rPr>
    </w:lvl>
    <w:lvl w:ilvl="8" w:tplc="FFFFFFFF" w:tentative="1">
      <w:start w:val="1"/>
      <w:numFmt w:val="bullet"/>
      <w:lvlText w:val=""/>
      <w:lvlJc w:val="left"/>
      <w:pPr>
        <w:ind w:left="6857" w:hanging="360"/>
      </w:pPr>
      <w:rPr>
        <w:rFonts w:ascii="Wingdings" w:hAnsi="Wingdings" w:hint="default"/>
      </w:rPr>
    </w:lvl>
  </w:abstractNum>
  <w:abstractNum w:abstractNumId="23" w15:restartNumberingAfterBreak="0">
    <w:nsid w:val="646843BB"/>
    <w:multiLevelType w:val="hybridMultilevel"/>
    <w:tmpl w:val="3440FC28"/>
    <w:lvl w:ilvl="0" w:tplc="5BDEE3CC">
      <w:numFmt w:val="bullet"/>
      <w:lvlText w:val="-"/>
      <w:lvlJc w:val="left"/>
      <w:pPr>
        <w:ind w:left="3589" w:hanging="360"/>
      </w:pPr>
      <w:rPr>
        <w:rFonts w:ascii="Verdana" w:eastAsiaTheme="minorHAnsi" w:hAnsi="Verdana" w:cstheme="minorBidi" w:hint="default"/>
      </w:rPr>
    </w:lvl>
    <w:lvl w:ilvl="1" w:tplc="04050003">
      <w:start w:val="1"/>
      <w:numFmt w:val="bullet"/>
      <w:lvlText w:val="o"/>
      <w:lvlJc w:val="left"/>
      <w:pPr>
        <w:ind w:left="4309" w:hanging="360"/>
      </w:pPr>
      <w:rPr>
        <w:rFonts w:ascii="Courier New" w:hAnsi="Courier New" w:cs="Courier New" w:hint="default"/>
      </w:rPr>
    </w:lvl>
    <w:lvl w:ilvl="2" w:tplc="04050005" w:tentative="1">
      <w:start w:val="1"/>
      <w:numFmt w:val="bullet"/>
      <w:lvlText w:val=""/>
      <w:lvlJc w:val="left"/>
      <w:pPr>
        <w:ind w:left="5029" w:hanging="360"/>
      </w:pPr>
      <w:rPr>
        <w:rFonts w:ascii="Wingdings" w:hAnsi="Wingdings" w:hint="default"/>
      </w:rPr>
    </w:lvl>
    <w:lvl w:ilvl="3" w:tplc="04050001" w:tentative="1">
      <w:start w:val="1"/>
      <w:numFmt w:val="bullet"/>
      <w:lvlText w:val=""/>
      <w:lvlJc w:val="left"/>
      <w:pPr>
        <w:ind w:left="5749" w:hanging="360"/>
      </w:pPr>
      <w:rPr>
        <w:rFonts w:ascii="Symbol" w:hAnsi="Symbol" w:hint="default"/>
      </w:rPr>
    </w:lvl>
    <w:lvl w:ilvl="4" w:tplc="04050003" w:tentative="1">
      <w:start w:val="1"/>
      <w:numFmt w:val="bullet"/>
      <w:lvlText w:val="o"/>
      <w:lvlJc w:val="left"/>
      <w:pPr>
        <w:ind w:left="6469" w:hanging="360"/>
      </w:pPr>
      <w:rPr>
        <w:rFonts w:ascii="Courier New" w:hAnsi="Courier New" w:cs="Courier New" w:hint="default"/>
      </w:rPr>
    </w:lvl>
    <w:lvl w:ilvl="5" w:tplc="04050005" w:tentative="1">
      <w:start w:val="1"/>
      <w:numFmt w:val="bullet"/>
      <w:lvlText w:val=""/>
      <w:lvlJc w:val="left"/>
      <w:pPr>
        <w:ind w:left="7189" w:hanging="360"/>
      </w:pPr>
      <w:rPr>
        <w:rFonts w:ascii="Wingdings" w:hAnsi="Wingdings" w:hint="default"/>
      </w:rPr>
    </w:lvl>
    <w:lvl w:ilvl="6" w:tplc="04050001" w:tentative="1">
      <w:start w:val="1"/>
      <w:numFmt w:val="bullet"/>
      <w:lvlText w:val=""/>
      <w:lvlJc w:val="left"/>
      <w:pPr>
        <w:ind w:left="7909" w:hanging="360"/>
      </w:pPr>
      <w:rPr>
        <w:rFonts w:ascii="Symbol" w:hAnsi="Symbol" w:hint="default"/>
      </w:rPr>
    </w:lvl>
    <w:lvl w:ilvl="7" w:tplc="04050003" w:tentative="1">
      <w:start w:val="1"/>
      <w:numFmt w:val="bullet"/>
      <w:lvlText w:val="o"/>
      <w:lvlJc w:val="left"/>
      <w:pPr>
        <w:ind w:left="8629" w:hanging="360"/>
      </w:pPr>
      <w:rPr>
        <w:rFonts w:ascii="Courier New" w:hAnsi="Courier New" w:cs="Courier New" w:hint="default"/>
      </w:rPr>
    </w:lvl>
    <w:lvl w:ilvl="8" w:tplc="04050005" w:tentative="1">
      <w:start w:val="1"/>
      <w:numFmt w:val="bullet"/>
      <w:lvlText w:val=""/>
      <w:lvlJc w:val="left"/>
      <w:pPr>
        <w:ind w:left="9349" w:hanging="360"/>
      </w:pPr>
      <w:rPr>
        <w:rFonts w:ascii="Wingdings" w:hAnsi="Wingdings" w:hint="default"/>
      </w:rPr>
    </w:lvl>
  </w:abstractNum>
  <w:abstractNum w:abstractNumId="24" w15:restartNumberingAfterBreak="0">
    <w:nsid w:val="662F75A3"/>
    <w:multiLevelType w:val="hybridMultilevel"/>
    <w:tmpl w:val="D10E8630"/>
    <w:lvl w:ilvl="0" w:tplc="FFFFFFFF">
      <w:numFmt w:val="bullet"/>
      <w:lvlText w:val="-"/>
      <w:lvlJc w:val="left"/>
      <w:pPr>
        <w:ind w:left="3589" w:hanging="360"/>
      </w:pPr>
      <w:rPr>
        <w:rFonts w:ascii="Verdana" w:eastAsiaTheme="minorHAnsi" w:hAnsi="Verdana" w:cstheme="minorBidi" w:hint="default"/>
      </w:rPr>
    </w:lvl>
    <w:lvl w:ilvl="1" w:tplc="04050005">
      <w:start w:val="1"/>
      <w:numFmt w:val="bullet"/>
      <w:lvlText w:val=""/>
      <w:lvlJc w:val="left"/>
      <w:pPr>
        <w:ind w:left="4309" w:hanging="360"/>
      </w:pPr>
      <w:rPr>
        <w:rFonts w:ascii="Wingdings" w:hAnsi="Wingdings" w:hint="default"/>
      </w:rPr>
    </w:lvl>
    <w:lvl w:ilvl="2" w:tplc="FFFFFFFF" w:tentative="1">
      <w:start w:val="1"/>
      <w:numFmt w:val="bullet"/>
      <w:lvlText w:val=""/>
      <w:lvlJc w:val="left"/>
      <w:pPr>
        <w:ind w:left="5029" w:hanging="360"/>
      </w:pPr>
      <w:rPr>
        <w:rFonts w:ascii="Wingdings" w:hAnsi="Wingdings" w:hint="default"/>
      </w:rPr>
    </w:lvl>
    <w:lvl w:ilvl="3" w:tplc="FFFFFFFF" w:tentative="1">
      <w:start w:val="1"/>
      <w:numFmt w:val="bullet"/>
      <w:lvlText w:val=""/>
      <w:lvlJc w:val="left"/>
      <w:pPr>
        <w:ind w:left="5749" w:hanging="360"/>
      </w:pPr>
      <w:rPr>
        <w:rFonts w:ascii="Symbol" w:hAnsi="Symbol" w:hint="default"/>
      </w:rPr>
    </w:lvl>
    <w:lvl w:ilvl="4" w:tplc="FFFFFFFF" w:tentative="1">
      <w:start w:val="1"/>
      <w:numFmt w:val="bullet"/>
      <w:lvlText w:val="o"/>
      <w:lvlJc w:val="left"/>
      <w:pPr>
        <w:ind w:left="6469" w:hanging="360"/>
      </w:pPr>
      <w:rPr>
        <w:rFonts w:ascii="Courier New" w:hAnsi="Courier New" w:cs="Courier New" w:hint="default"/>
      </w:rPr>
    </w:lvl>
    <w:lvl w:ilvl="5" w:tplc="FFFFFFFF" w:tentative="1">
      <w:start w:val="1"/>
      <w:numFmt w:val="bullet"/>
      <w:lvlText w:val=""/>
      <w:lvlJc w:val="left"/>
      <w:pPr>
        <w:ind w:left="7189" w:hanging="360"/>
      </w:pPr>
      <w:rPr>
        <w:rFonts w:ascii="Wingdings" w:hAnsi="Wingdings" w:hint="default"/>
      </w:rPr>
    </w:lvl>
    <w:lvl w:ilvl="6" w:tplc="FFFFFFFF" w:tentative="1">
      <w:start w:val="1"/>
      <w:numFmt w:val="bullet"/>
      <w:lvlText w:val=""/>
      <w:lvlJc w:val="left"/>
      <w:pPr>
        <w:ind w:left="7909" w:hanging="360"/>
      </w:pPr>
      <w:rPr>
        <w:rFonts w:ascii="Symbol" w:hAnsi="Symbol" w:hint="default"/>
      </w:rPr>
    </w:lvl>
    <w:lvl w:ilvl="7" w:tplc="FFFFFFFF" w:tentative="1">
      <w:start w:val="1"/>
      <w:numFmt w:val="bullet"/>
      <w:lvlText w:val="o"/>
      <w:lvlJc w:val="left"/>
      <w:pPr>
        <w:ind w:left="8629" w:hanging="360"/>
      </w:pPr>
      <w:rPr>
        <w:rFonts w:ascii="Courier New" w:hAnsi="Courier New" w:cs="Courier New" w:hint="default"/>
      </w:rPr>
    </w:lvl>
    <w:lvl w:ilvl="8" w:tplc="FFFFFFFF" w:tentative="1">
      <w:start w:val="1"/>
      <w:numFmt w:val="bullet"/>
      <w:lvlText w:val=""/>
      <w:lvlJc w:val="left"/>
      <w:pPr>
        <w:ind w:left="9349" w:hanging="360"/>
      </w:pPr>
      <w:rPr>
        <w:rFonts w:ascii="Wingdings" w:hAnsi="Wingdings" w:hint="default"/>
      </w:rPr>
    </w:lvl>
  </w:abstractNum>
  <w:abstractNum w:abstractNumId="25"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B322849"/>
    <w:multiLevelType w:val="multilevel"/>
    <w:tmpl w:val="021C41F4"/>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i w:val="0"/>
        <w:iCs w:val="0"/>
      </w:rPr>
    </w:lvl>
    <w:lvl w:ilvl="3">
      <w:numFmt w:val="bullet"/>
      <w:lvlText w:val="-"/>
      <w:lvlJc w:val="left"/>
      <w:pPr>
        <w:ind w:left="1097" w:hanging="360"/>
      </w:pPr>
      <w:rPr>
        <w:rFonts w:ascii="Verdana" w:eastAsiaTheme="minorHAnsi" w:hAnsi="Verdana" w:cstheme="minorBidi" w:hint="default"/>
      </w:r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27" w15:restartNumberingAfterBreak="0">
    <w:nsid w:val="6C83350F"/>
    <w:multiLevelType w:val="hybridMultilevel"/>
    <w:tmpl w:val="24E81D38"/>
    <w:lvl w:ilvl="0" w:tplc="BA5E52EE">
      <w:start w:val="1"/>
      <w:numFmt w:val="decimal"/>
      <w:lvlText w:val="%1)"/>
      <w:lvlJc w:val="left"/>
      <w:pPr>
        <w:ind w:left="1069" w:hanging="360"/>
      </w:pPr>
      <w:rPr>
        <w:rFonts w:hint="default"/>
        <w:b/>
      </w:rPr>
    </w:lvl>
    <w:lvl w:ilvl="1" w:tplc="5BDEE3CC">
      <w:numFmt w:val="bullet"/>
      <w:lvlText w:val="-"/>
      <w:lvlJc w:val="left"/>
      <w:pPr>
        <w:ind w:left="1429" w:hanging="360"/>
      </w:pPr>
      <w:rPr>
        <w:rFonts w:ascii="Verdana" w:eastAsiaTheme="minorHAnsi" w:hAnsi="Verdana" w:cstheme="minorBidi" w:hint="default"/>
      </w:r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8" w15:restartNumberingAfterBreak="0">
    <w:nsid w:val="7046042C"/>
    <w:multiLevelType w:val="hybridMultilevel"/>
    <w:tmpl w:val="70C01724"/>
    <w:lvl w:ilvl="0" w:tplc="5BDEE3CC">
      <w:numFmt w:val="bullet"/>
      <w:lvlText w:val="-"/>
      <w:lvlJc w:val="left"/>
      <w:pPr>
        <w:ind w:left="1494" w:hanging="360"/>
      </w:pPr>
      <w:rPr>
        <w:rFonts w:ascii="Verdana" w:eastAsiaTheme="minorHAnsi" w:hAnsi="Verdana" w:cstheme="minorBidi" w:hint="default"/>
      </w:rPr>
    </w:lvl>
    <w:lvl w:ilvl="1" w:tplc="04050003" w:tentative="1">
      <w:start w:val="1"/>
      <w:numFmt w:val="bullet"/>
      <w:lvlText w:val="o"/>
      <w:lvlJc w:val="left"/>
      <w:pPr>
        <w:ind w:left="2214" w:hanging="360"/>
      </w:pPr>
      <w:rPr>
        <w:rFonts w:ascii="Courier New" w:hAnsi="Courier New" w:cs="Courier New" w:hint="default"/>
      </w:rPr>
    </w:lvl>
    <w:lvl w:ilvl="2" w:tplc="04050005">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29" w15:restartNumberingAfterBreak="0">
    <w:nsid w:val="78680BEE"/>
    <w:multiLevelType w:val="hybridMultilevel"/>
    <w:tmpl w:val="C792C824"/>
    <w:lvl w:ilvl="0" w:tplc="24A8BDB8">
      <w:start w:val="1"/>
      <w:numFmt w:val="bullet"/>
      <w:pStyle w:val="ZTPinfo-text-odr"/>
      <w:lvlText w:val=""/>
      <w:lvlJc w:val="left"/>
      <w:pPr>
        <w:ind w:left="720" w:hanging="360"/>
      </w:pPr>
      <w:rPr>
        <w:rFonts w:ascii="Wingdings" w:hAnsi="Wingdings" w:hint="default"/>
        <w:b/>
        <w:i w:val="0"/>
      </w:rPr>
    </w:lvl>
    <w:lvl w:ilvl="1" w:tplc="BE62461A">
      <w:start w:val="1"/>
      <w:numFmt w:val="bullet"/>
      <w:pStyle w:val="ZTPinfo-text-odr0"/>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9FB631D"/>
    <w:multiLevelType w:val="multilevel"/>
    <w:tmpl w:val="9B9648BA"/>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737"/>
        </w:tabs>
        <w:ind w:left="737" w:hanging="737"/>
      </w:pPr>
      <w:rPr>
        <w:rFonts w:hint="default"/>
        <w:b w:val="0"/>
        <w:bCs w:val="0"/>
        <w:i w:val="0"/>
        <w:iCs w:val="0"/>
      </w:rPr>
    </w:lvl>
    <w:lvl w:ilvl="3">
      <w:start w:val="1"/>
      <w:numFmt w:val="decimal"/>
      <w:lvlText w:val="%4)"/>
      <w:lvlJc w:val="left"/>
      <w:pPr>
        <w:ind w:left="1097" w:hanging="360"/>
      </w:pPr>
    </w:lvl>
    <w:lvl w:ilvl="4">
      <w:numFmt w:val="bullet"/>
      <w:lvlText w:val="-"/>
      <w:lvlJc w:val="left"/>
      <w:pPr>
        <w:ind w:left="360" w:hanging="360"/>
      </w:pPr>
      <w:rPr>
        <w:rFonts w:ascii="Verdana" w:eastAsiaTheme="minorHAnsi" w:hAnsi="Verdana" w:cstheme="minorBidi"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29571841">
    <w:abstractNumId w:val="11"/>
  </w:num>
  <w:num w:numId="2" w16cid:durableId="697124794">
    <w:abstractNumId w:val="9"/>
  </w:num>
  <w:num w:numId="3" w16cid:durableId="48191500">
    <w:abstractNumId w:val="1"/>
  </w:num>
  <w:num w:numId="4" w16cid:durableId="1767463829">
    <w:abstractNumId w:val="31"/>
  </w:num>
  <w:num w:numId="5" w16cid:durableId="1215459334">
    <w:abstractNumId w:val="14"/>
  </w:num>
  <w:num w:numId="6" w16cid:durableId="50153203">
    <w:abstractNumId w:val="25"/>
  </w:num>
  <w:num w:numId="7" w16cid:durableId="1153791116">
    <w:abstractNumId w:val="0"/>
  </w:num>
  <w:num w:numId="8" w16cid:durableId="2118863603">
    <w:abstractNumId w:val="6"/>
  </w:num>
  <w:num w:numId="9" w16cid:durableId="1724987126">
    <w:abstractNumId w:val="29"/>
  </w:num>
  <w:num w:numId="10" w16cid:durableId="475030067">
    <w:abstractNumId w:val="3"/>
  </w:num>
  <w:num w:numId="11" w16cid:durableId="1627738707">
    <w:abstractNumId w:val="16"/>
  </w:num>
  <w:num w:numId="12" w16cid:durableId="497354473">
    <w:abstractNumId w:val="15"/>
  </w:num>
  <w:num w:numId="13" w16cid:durableId="809635913">
    <w:abstractNumId w:val="5"/>
  </w:num>
  <w:num w:numId="14" w16cid:durableId="668093583">
    <w:abstractNumId w:val="13"/>
  </w:num>
  <w:num w:numId="15" w16cid:durableId="1937054826">
    <w:abstractNumId w:val="18"/>
  </w:num>
  <w:num w:numId="16" w16cid:durableId="1433744449">
    <w:abstractNumId w:val="10"/>
  </w:num>
  <w:num w:numId="17" w16cid:durableId="535891544">
    <w:abstractNumId w:val="20"/>
  </w:num>
  <w:num w:numId="18" w16cid:durableId="651300817">
    <w:abstractNumId w:val="12"/>
  </w:num>
  <w:num w:numId="19" w16cid:durableId="1331175241">
    <w:abstractNumId w:val="23"/>
  </w:num>
  <w:num w:numId="20" w16cid:durableId="402989371">
    <w:abstractNumId w:val="24"/>
  </w:num>
  <w:num w:numId="21" w16cid:durableId="189955685">
    <w:abstractNumId w:val="4"/>
  </w:num>
  <w:num w:numId="22" w16cid:durableId="786388502">
    <w:abstractNumId w:val="7"/>
  </w:num>
  <w:num w:numId="23" w16cid:durableId="1541623379">
    <w:abstractNumId w:val="27"/>
  </w:num>
  <w:num w:numId="24" w16cid:durableId="345713737">
    <w:abstractNumId w:val="21"/>
  </w:num>
  <w:num w:numId="25" w16cid:durableId="273055253">
    <w:abstractNumId w:val="19"/>
  </w:num>
  <w:num w:numId="26" w16cid:durableId="373123502">
    <w:abstractNumId w:val="22"/>
  </w:num>
  <w:num w:numId="27" w16cid:durableId="416170449">
    <w:abstractNumId w:val="17"/>
  </w:num>
  <w:num w:numId="28" w16cid:durableId="984041252">
    <w:abstractNumId w:val="26"/>
  </w:num>
  <w:num w:numId="29" w16cid:durableId="557402671">
    <w:abstractNumId w:val="2"/>
  </w:num>
  <w:num w:numId="30" w16cid:durableId="566453042">
    <w:abstractNumId w:val="30"/>
  </w:num>
  <w:num w:numId="31" w16cid:durableId="1227496092">
    <w:abstractNumId w:val="8"/>
  </w:num>
  <w:num w:numId="32" w16cid:durableId="864250856">
    <w:abstractNumId w:val="2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2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4A37CE"/>
    <w:rsid w:val="000000BB"/>
    <w:rsid w:val="00000377"/>
    <w:rsid w:val="00000F0D"/>
    <w:rsid w:val="00001205"/>
    <w:rsid w:val="0000169D"/>
    <w:rsid w:val="000016B0"/>
    <w:rsid w:val="00001A7A"/>
    <w:rsid w:val="00001D82"/>
    <w:rsid w:val="0000258E"/>
    <w:rsid w:val="00002D93"/>
    <w:rsid w:val="000037F1"/>
    <w:rsid w:val="00003B7F"/>
    <w:rsid w:val="00004E4D"/>
    <w:rsid w:val="00004EC3"/>
    <w:rsid w:val="00004F2E"/>
    <w:rsid w:val="000050FB"/>
    <w:rsid w:val="00007310"/>
    <w:rsid w:val="000101EC"/>
    <w:rsid w:val="00010F95"/>
    <w:rsid w:val="000112FF"/>
    <w:rsid w:val="00011B38"/>
    <w:rsid w:val="000124A7"/>
    <w:rsid w:val="0001263E"/>
    <w:rsid w:val="0001286D"/>
    <w:rsid w:val="000128F0"/>
    <w:rsid w:val="00012B0A"/>
    <w:rsid w:val="00012E22"/>
    <w:rsid w:val="00012EC4"/>
    <w:rsid w:val="000148AF"/>
    <w:rsid w:val="00014987"/>
    <w:rsid w:val="00014D0F"/>
    <w:rsid w:val="00014DC1"/>
    <w:rsid w:val="00015604"/>
    <w:rsid w:val="00017523"/>
    <w:rsid w:val="00017A2F"/>
    <w:rsid w:val="00017DC5"/>
    <w:rsid w:val="00017F3C"/>
    <w:rsid w:val="00017F4A"/>
    <w:rsid w:val="00020077"/>
    <w:rsid w:val="00020834"/>
    <w:rsid w:val="0002089E"/>
    <w:rsid w:val="00020A48"/>
    <w:rsid w:val="00021193"/>
    <w:rsid w:val="00022439"/>
    <w:rsid w:val="00022452"/>
    <w:rsid w:val="00022A91"/>
    <w:rsid w:val="00022F53"/>
    <w:rsid w:val="00023064"/>
    <w:rsid w:val="00024AD0"/>
    <w:rsid w:val="00025317"/>
    <w:rsid w:val="00025ADA"/>
    <w:rsid w:val="000261EC"/>
    <w:rsid w:val="00026A24"/>
    <w:rsid w:val="00026A7F"/>
    <w:rsid w:val="00026CE6"/>
    <w:rsid w:val="00027280"/>
    <w:rsid w:val="0002754F"/>
    <w:rsid w:val="00027998"/>
    <w:rsid w:val="0003075E"/>
    <w:rsid w:val="00030AE2"/>
    <w:rsid w:val="00030F7E"/>
    <w:rsid w:val="00031110"/>
    <w:rsid w:val="0003151D"/>
    <w:rsid w:val="000315B5"/>
    <w:rsid w:val="000328F3"/>
    <w:rsid w:val="00032985"/>
    <w:rsid w:val="00032A74"/>
    <w:rsid w:val="00032EF3"/>
    <w:rsid w:val="000334EA"/>
    <w:rsid w:val="000340FD"/>
    <w:rsid w:val="00034C5F"/>
    <w:rsid w:val="00034E2C"/>
    <w:rsid w:val="00035310"/>
    <w:rsid w:val="00035403"/>
    <w:rsid w:val="00035A5B"/>
    <w:rsid w:val="00036235"/>
    <w:rsid w:val="00037234"/>
    <w:rsid w:val="00037718"/>
    <w:rsid w:val="00037D2D"/>
    <w:rsid w:val="000403DB"/>
    <w:rsid w:val="00040E6D"/>
    <w:rsid w:val="00041163"/>
    <w:rsid w:val="000417FC"/>
    <w:rsid w:val="00041E17"/>
    <w:rsid w:val="00041EC8"/>
    <w:rsid w:val="000432FC"/>
    <w:rsid w:val="000439FB"/>
    <w:rsid w:val="00043D2A"/>
    <w:rsid w:val="00044652"/>
    <w:rsid w:val="0004490B"/>
    <w:rsid w:val="0004537D"/>
    <w:rsid w:val="0004564A"/>
    <w:rsid w:val="000456B4"/>
    <w:rsid w:val="00045712"/>
    <w:rsid w:val="0004595A"/>
    <w:rsid w:val="00046372"/>
    <w:rsid w:val="00046978"/>
    <w:rsid w:val="00046AB6"/>
    <w:rsid w:val="00046C95"/>
    <w:rsid w:val="00046E8B"/>
    <w:rsid w:val="000474A3"/>
    <w:rsid w:val="00047703"/>
    <w:rsid w:val="00047ED1"/>
    <w:rsid w:val="00051561"/>
    <w:rsid w:val="00051621"/>
    <w:rsid w:val="000520D1"/>
    <w:rsid w:val="000528EF"/>
    <w:rsid w:val="0005299A"/>
    <w:rsid w:val="00052C43"/>
    <w:rsid w:val="00053513"/>
    <w:rsid w:val="0005354A"/>
    <w:rsid w:val="00053712"/>
    <w:rsid w:val="000537F8"/>
    <w:rsid w:val="00053CE9"/>
    <w:rsid w:val="00054427"/>
    <w:rsid w:val="00054FC6"/>
    <w:rsid w:val="00055256"/>
    <w:rsid w:val="00055584"/>
    <w:rsid w:val="00055DBA"/>
    <w:rsid w:val="00056014"/>
    <w:rsid w:val="000567EA"/>
    <w:rsid w:val="00056ACF"/>
    <w:rsid w:val="00056B08"/>
    <w:rsid w:val="0005714E"/>
    <w:rsid w:val="000572C2"/>
    <w:rsid w:val="00057683"/>
    <w:rsid w:val="00057831"/>
    <w:rsid w:val="00057F6B"/>
    <w:rsid w:val="00061111"/>
    <w:rsid w:val="0006189D"/>
    <w:rsid w:val="00062A6E"/>
    <w:rsid w:val="00062AD9"/>
    <w:rsid w:val="00062B97"/>
    <w:rsid w:val="0006390D"/>
    <w:rsid w:val="00063A19"/>
    <w:rsid w:val="00064580"/>
    <w:rsid w:val="0006465A"/>
    <w:rsid w:val="0006488F"/>
    <w:rsid w:val="00064B57"/>
    <w:rsid w:val="00064F26"/>
    <w:rsid w:val="0006588D"/>
    <w:rsid w:val="000663BE"/>
    <w:rsid w:val="00066AC0"/>
    <w:rsid w:val="00066F06"/>
    <w:rsid w:val="000673DC"/>
    <w:rsid w:val="0006776E"/>
    <w:rsid w:val="00067A5E"/>
    <w:rsid w:val="00067A86"/>
    <w:rsid w:val="00067B10"/>
    <w:rsid w:val="00067B9E"/>
    <w:rsid w:val="0007134A"/>
    <w:rsid w:val="0007147F"/>
    <w:rsid w:val="000719BB"/>
    <w:rsid w:val="0007205C"/>
    <w:rsid w:val="00072A65"/>
    <w:rsid w:val="00072C1E"/>
    <w:rsid w:val="000733E5"/>
    <w:rsid w:val="00073511"/>
    <w:rsid w:val="00073A4D"/>
    <w:rsid w:val="00074934"/>
    <w:rsid w:val="0007499C"/>
    <w:rsid w:val="00075146"/>
    <w:rsid w:val="00075B35"/>
    <w:rsid w:val="00075FD2"/>
    <w:rsid w:val="000763BC"/>
    <w:rsid w:val="0007645F"/>
    <w:rsid w:val="00076B14"/>
    <w:rsid w:val="00076B8D"/>
    <w:rsid w:val="00076C78"/>
    <w:rsid w:val="00076D9A"/>
    <w:rsid w:val="00077F44"/>
    <w:rsid w:val="0008040F"/>
    <w:rsid w:val="0008053C"/>
    <w:rsid w:val="00080C57"/>
    <w:rsid w:val="0008151C"/>
    <w:rsid w:val="00081963"/>
    <w:rsid w:val="000819B2"/>
    <w:rsid w:val="00084FBF"/>
    <w:rsid w:val="00085367"/>
    <w:rsid w:val="000857EA"/>
    <w:rsid w:val="00086053"/>
    <w:rsid w:val="000868A5"/>
    <w:rsid w:val="00086DF3"/>
    <w:rsid w:val="00086E59"/>
    <w:rsid w:val="00086F99"/>
    <w:rsid w:val="00087789"/>
    <w:rsid w:val="000901E2"/>
    <w:rsid w:val="0009050B"/>
    <w:rsid w:val="00090CF5"/>
    <w:rsid w:val="0009141D"/>
    <w:rsid w:val="0009217F"/>
    <w:rsid w:val="00092248"/>
    <w:rsid w:val="00092528"/>
    <w:rsid w:val="00092EC4"/>
    <w:rsid w:val="00093048"/>
    <w:rsid w:val="00093611"/>
    <w:rsid w:val="00094163"/>
    <w:rsid w:val="000946C9"/>
    <w:rsid w:val="000950E5"/>
    <w:rsid w:val="000957BB"/>
    <w:rsid w:val="00096045"/>
    <w:rsid w:val="000964AD"/>
    <w:rsid w:val="000964C2"/>
    <w:rsid w:val="00097175"/>
    <w:rsid w:val="00097A76"/>
    <w:rsid w:val="000A05C3"/>
    <w:rsid w:val="000A1D3A"/>
    <w:rsid w:val="000A2261"/>
    <w:rsid w:val="000A26DB"/>
    <w:rsid w:val="000A3563"/>
    <w:rsid w:val="000A37BE"/>
    <w:rsid w:val="000A3BC2"/>
    <w:rsid w:val="000A3CD8"/>
    <w:rsid w:val="000A3F98"/>
    <w:rsid w:val="000A419A"/>
    <w:rsid w:val="000A4C1A"/>
    <w:rsid w:val="000A5AF8"/>
    <w:rsid w:val="000A5F51"/>
    <w:rsid w:val="000A6855"/>
    <w:rsid w:val="000A6A29"/>
    <w:rsid w:val="000A6C70"/>
    <w:rsid w:val="000B09D6"/>
    <w:rsid w:val="000B0DB0"/>
    <w:rsid w:val="000B1237"/>
    <w:rsid w:val="000B1342"/>
    <w:rsid w:val="000B243E"/>
    <w:rsid w:val="000B2B4D"/>
    <w:rsid w:val="000B35BE"/>
    <w:rsid w:val="000B408F"/>
    <w:rsid w:val="000B4EB8"/>
    <w:rsid w:val="000B5C59"/>
    <w:rsid w:val="000B5FAC"/>
    <w:rsid w:val="000B608D"/>
    <w:rsid w:val="000B6560"/>
    <w:rsid w:val="000B6AEF"/>
    <w:rsid w:val="000B6B9B"/>
    <w:rsid w:val="000B6F7B"/>
    <w:rsid w:val="000B7A56"/>
    <w:rsid w:val="000C0BF9"/>
    <w:rsid w:val="000C123C"/>
    <w:rsid w:val="000C1540"/>
    <w:rsid w:val="000C1956"/>
    <w:rsid w:val="000C1E3C"/>
    <w:rsid w:val="000C2177"/>
    <w:rsid w:val="000C2CF7"/>
    <w:rsid w:val="000C35E8"/>
    <w:rsid w:val="000C41B6"/>
    <w:rsid w:val="000C41F2"/>
    <w:rsid w:val="000C444E"/>
    <w:rsid w:val="000C4A6A"/>
    <w:rsid w:val="000C5FC3"/>
    <w:rsid w:val="000D07EF"/>
    <w:rsid w:val="000D09D1"/>
    <w:rsid w:val="000D17A9"/>
    <w:rsid w:val="000D22AB"/>
    <w:rsid w:val="000D22C4"/>
    <w:rsid w:val="000D27D1"/>
    <w:rsid w:val="000D2DF9"/>
    <w:rsid w:val="000D2E18"/>
    <w:rsid w:val="000D37A6"/>
    <w:rsid w:val="000D39EE"/>
    <w:rsid w:val="000D4513"/>
    <w:rsid w:val="000D4D17"/>
    <w:rsid w:val="000D5177"/>
    <w:rsid w:val="000D55D6"/>
    <w:rsid w:val="000D5954"/>
    <w:rsid w:val="000D6805"/>
    <w:rsid w:val="000D689E"/>
    <w:rsid w:val="000D690E"/>
    <w:rsid w:val="000D711B"/>
    <w:rsid w:val="000E01F4"/>
    <w:rsid w:val="000E0548"/>
    <w:rsid w:val="000E099B"/>
    <w:rsid w:val="000E0ABF"/>
    <w:rsid w:val="000E0BA1"/>
    <w:rsid w:val="000E0C09"/>
    <w:rsid w:val="000E0C40"/>
    <w:rsid w:val="000E0D96"/>
    <w:rsid w:val="000E1A7F"/>
    <w:rsid w:val="000E1B24"/>
    <w:rsid w:val="000E21AA"/>
    <w:rsid w:val="000E2426"/>
    <w:rsid w:val="000E2512"/>
    <w:rsid w:val="000E2515"/>
    <w:rsid w:val="000E2D4E"/>
    <w:rsid w:val="000E367A"/>
    <w:rsid w:val="000E36AA"/>
    <w:rsid w:val="000E3923"/>
    <w:rsid w:val="000E3B2E"/>
    <w:rsid w:val="000E40F1"/>
    <w:rsid w:val="000E4222"/>
    <w:rsid w:val="000E4544"/>
    <w:rsid w:val="000E474B"/>
    <w:rsid w:val="000E4921"/>
    <w:rsid w:val="000E57C9"/>
    <w:rsid w:val="000E5CCC"/>
    <w:rsid w:val="000E64B6"/>
    <w:rsid w:val="000E6B2F"/>
    <w:rsid w:val="000E7258"/>
    <w:rsid w:val="000E7DCA"/>
    <w:rsid w:val="000F05DC"/>
    <w:rsid w:val="000F14D5"/>
    <w:rsid w:val="000F15F1"/>
    <w:rsid w:val="000F18B5"/>
    <w:rsid w:val="000F275F"/>
    <w:rsid w:val="000F2D96"/>
    <w:rsid w:val="000F4276"/>
    <w:rsid w:val="000F45E1"/>
    <w:rsid w:val="000F47E1"/>
    <w:rsid w:val="000F494E"/>
    <w:rsid w:val="000F5151"/>
    <w:rsid w:val="000F56C8"/>
    <w:rsid w:val="000F60FF"/>
    <w:rsid w:val="000F62EA"/>
    <w:rsid w:val="000F65D1"/>
    <w:rsid w:val="000F6B9D"/>
    <w:rsid w:val="000F6DA5"/>
    <w:rsid w:val="000F756B"/>
    <w:rsid w:val="000F77B5"/>
    <w:rsid w:val="001000B0"/>
    <w:rsid w:val="00100199"/>
    <w:rsid w:val="00100297"/>
    <w:rsid w:val="0010076E"/>
    <w:rsid w:val="00101B6A"/>
    <w:rsid w:val="00101D38"/>
    <w:rsid w:val="00101DF5"/>
    <w:rsid w:val="001024AB"/>
    <w:rsid w:val="00102816"/>
    <w:rsid w:val="001028B0"/>
    <w:rsid w:val="00102CD2"/>
    <w:rsid w:val="00103BE8"/>
    <w:rsid w:val="00103CD8"/>
    <w:rsid w:val="00103E90"/>
    <w:rsid w:val="00104BD0"/>
    <w:rsid w:val="0010524A"/>
    <w:rsid w:val="001055A9"/>
    <w:rsid w:val="001057C3"/>
    <w:rsid w:val="00105939"/>
    <w:rsid w:val="00105999"/>
    <w:rsid w:val="00105A07"/>
    <w:rsid w:val="00105B7B"/>
    <w:rsid w:val="00105FDD"/>
    <w:rsid w:val="0010684C"/>
    <w:rsid w:val="00106EF2"/>
    <w:rsid w:val="00106F49"/>
    <w:rsid w:val="00106F4E"/>
    <w:rsid w:val="001077CC"/>
    <w:rsid w:val="001102D1"/>
    <w:rsid w:val="00110E17"/>
    <w:rsid w:val="001110FA"/>
    <w:rsid w:val="00111460"/>
    <w:rsid w:val="001117A5"/>
    <w:rsid w:val="00112040"/>
    <w:rsid w:val="00112864"/>
    <w:rsid w:val="0011296D"/>
    <w:rsid w:val="00112EE9"/>
    <w:rsid w:val="001133D3"/>
    <w:rsid w:val="00114472"/>
    <w:rsid w:val="00114988"/>
    <w:rsid w:val="00114DE9"/>
    <w:rsid w:val="00115069"/>
    <w:rsid w:val="001150F2"/>
    <w:rsid w:val="00115240"/>
    <w:rsid w:val="001152B6"/>
    <w:rsid w:val="001154C8"/>
    <w:rsid w:val="001160FD"/>
    <w:rsid w:val="0011668C"/>
    <w:rsid w:val="00116D13"/>
    <w:rsid w:val="00116D4A"/>
    <w:rsid w:val="0011705B"/>
    <w:rsid w:val="00117545"/>
    <w:rsid w:val="00117628"/>
    <w:rsid w:val="00117F99"/>
    <w:rsid w:val="00120286"/>
    <w:rsid w:val="001202C6"/>
    <w:rsid w:val="0012052D"/>
    <w:rsid w:val="00120AC9"/>
    <w:rsid w:val="0012105A"/>
    <w:rsid w:val="0012164F"/>
    <w:rsid w:val="00122586"/>
    <w:rsid w:val="001229D5"/>
    <w:rsid w:val="00122ADD"/>
    <w:rsid w:val="00122B15"/>
    <w:rsid w:val="00122C93"/>
    <w:rsid w:val="00122EE3"/>
    <w:rsid w:val="00122F29"/>
    <w:rsid w:val="001230C4"/>
    <w:rsid w:val="0012321F"/>
    <w:rsid w:val="00123701"/>
    <w:rsid w:val="00124C64"/>
    <w:rsid w:val="001254E7"/>
    <w:rsid w:val="0012605C"/>
    <w:rsid w:val="00126811"/>
    <w:rsid w:val="00126A47"/>
    <w:rsid w:val="0012778D"/>
    <w:rsid w:val="0012780C"/>
    <w:rsid w:val="00127AD9"/>
    <w:rsid w:val="00127FD9"/>
    <w:rsid w:val="001306E5"/>
    <w:rsid w:val="001308C2"/>
    <w:rsid w:val="00130CAA"/>
    <w:rsid w:val="00130DE4"/>
    <w:rsid w:val="001322BC"/>
    <w:rsid w:val="00134672"/>
    <w:rsid w:val="00134A66"/>
    <w:rsid w:val="00135D1A"/>
    <w:rsid w:val="0013694D"/>
    <w:rsid w:val="001374B4"/>
    <w:rsid w:val="00137667"/>
    <w:rsid w:val="001376B1"/>
    <w:rsid w:val="00137854"/>
    <w:rsid w:val="00137B7C"/>
    <w:rsid w:val="00137BB5"/>
    <w:rsid w:val="00140913"/>
    <w:rsid w:val="00140C07"/>
    <w:rsid w:val="00140E07"/>
    <w:rsid w:val="00140F19"/>
    <w:rsid w:val="001410F7"/>
    <w:rsid w:val="001411CF"/>
    <w:rsid w:val="0014140C"/>
    <w:rsid w:val="001417BE"/>
    <w:rsid w:val="001423B1"/>
    <w:rsid w:val="0014255C"/>
    <w:rsid w:val="00142802"/>
    <w:rsid w:val="00142818"/>
    <w:rsid w:val="00142FF4"/>
    <w:rsid w:val="00143162"/>
    <w:rsid w:val="001431F3"/>
    <w:rsid w:val="00143222"/>
    <w:rsid w:val="001437E7"/>
    <w:rsid w:val="00144271"/>
    <w:rsid w:val="00144436"/>
    <w:rsid w:val="00145A26"/>
    <w:rsid w:val="00145B63"/>
    <w:rsid w:val="00145EA8"/>
    <w:rsid w:val="00145FDA"/>
    <w:rsid w:val="00146584"/>
    <w:rsid w:val="0014662F"/>
    <w:rsid w:val="0014678D"/>
    <w:rsid w:val="001468E2"/>
    <w:rsid w:val="00146BCB"/>
    <w:rsid w:val="00146D8C"/>
    <w:rsid w:val="0014706B"/>
    <w:rsid w:val="001472A2"/>
    <w:rsid w:val="0014739E"/>
    <w:rsid w:val="00147CD6"/>
    <w:rsid w:val="0015027B"/>
    <w:rsid w:val="00150B1C"/>
    <w:rsid w:val="0015127E"/>
    <w:rsid w:val="00151F97"/>
    <w:rsid w:val="0015204A"/>
    <w:rsid w:val="001525B5"/>
    <w:rsid w:val="00153EFB"/>
    <w:rsid w:val="0015448A"/>
    <w:rsid w:val="00154551"/>
    <w:rsid w:val="00154847"/>
    <w:rsid w:val="00154E29"/>
    <w:rsid w:val="00156E43"/>
    <w:rsid w:val="00157864"/>
    <w:rsid w:val="00157B99"/>
    <w:rsid w:val="0016077D"/>
    <w:rsid w:val="00160D8D"/>
    <w:rsid w:val="00161ADD"/>
    <w:rsid w:val="00162515"/>
    <w:rsid w:val="00163BA8"/>
    <w:rsid w:val="00164DC8"/>
    <w:rsid w:val="00165237"/>
    <w:rsid w:val="001654B4"/>
    <w:rsid w:val="001656A2"/>
    <w:rsid w:val="00165841"/>
    <w:rsid w:val="001706D5"/>
    <w:rsid w:val="00170794"/>
    <w:rsid w:val="00170986"/>
    <w:rsid w:val="00170EC5"/>
    <w:rsid w:val="001723F5"/>
    <w:rsid w:val="00172A51"/>
    <w:rsid w:val="00172B3B"/>
    <w:rsid w:val="00172B9C"/>
    <w:rsid w:val="001730C6"/>
    <w:rsid w:val="001736CA"/>
    <w:rsid w:val="00174281"/>
    <w:rsid w:val="00174635"/>
    <w:rsid w:val="001747C1"/>
    <w:rsid w:val="001747D1"/>
    <w:rsid w:val="0017529C"/>
    <w:rsid w:val="00175AE8"/>
    <w:rsid w:val="00175C06"/>
    <w:rsid w:val="0017602D"/>
    <w:rsid w:val="0017633B"/>
    <w:rsid w:val="00176B47"/>
    <w:rsid w:val="0017762C"/>
    <w:rsid w:val="00177CC8"/>
    <w:rsid w:val="00177D6B"/>
    <w:rsid w:val="00180699"/>
    <w:rsid w:val="00180ECE"/>
    <w:rsid w:val="00183658"/>
    <w:rsid w:val="00183D8B"/>
    <w:rsid w:val="00184204"/>
    <w:rsid w:val="0018478E"/>
    <w:rsid w:val="001849E0"/>
    <w:rsid w:val="00184F17"/>
    <w:rsid w:val="00186A7F"/>
    <w:rsid w:val="00190F3D"/>
    <w:rsid w:val="0019143C"/>
    <w:rsid w:val="00191776"/>
    <w:rsid w:val="00191D54"/>
    <w:rsid w:val="00191EA7"/>
    <w:rsid w:val="00191F90"/>
    <w:rsid w:val="001927D8"/>
    <w:rsid w:val="00192C19"/>
    <w:rsid w:val="00193540"/>
    <w:rsid w:val="00193725"/>
    <w:rsid w:val="00193742"/>
    <w:rsid w:val="00193897"/>
    <w:rsid w:val="0019428D"/>
    <w:rsid w:val="0019464B"/>
    <w:rsid w:val="00194D73"/>
    <w:rsid w:val="00195160"/>
    <w:rsid w:val="00195366"/>
    <w:rsid w:val="001965A0"/>
    <w:rsid w:val="0019669E"/>
    <w:rsid w:val="00197428"/>
    <w:rsid w:val="00197FEF"/>
    <w:rsid w:val="001A0901"/>
    <w:rsid w:val="001A1361"/>
    <w:rsid w:val="001A16F6"/>
    <w:rsid w:val="001A1F90"/>
    <w:rsid w:val="001A21BF"/>
    <w:rsid w:val="001A26AF"/>
    <w:rsid w:val="001A33D0"/>
    <w:rsid w:val="001A3B3C"/>
    <w:rsid w:val="001A4EA5"/>
    <w:rsid w:val="001A4F32"/>
    <w:rsid w:val="001A4F68"/>
    <w:rsid w:val="001A5C1A"/>
    <w:rsid w:val="001A5F4E"/>
    <w:rsid w:val="001A6622"/>
    <w:rsid w:val="001A740E"/>
    <w:rsid w:val="001A7E1A"/>
    <w:rsid w:val="001B05F6"/>
    <w:rsid w:val="001B0882"/>
    <w:rsid w:val="001B096E"/>
    <w:rsid w:val="001B11F1"/>
    <w:rsid w:val="001B14D1"/>
    <w:rsid w:val="001B1E35"/>
    <w:rsid w:val="001B2ACA"/>
    <w:rsid w:val="001B2C43"/>
    <w:rsid w:val="001B2DDD"/>
    <w:rsid w:val="001B2EBA"/>
    <w:rsid w:val="001B4180"/>
    <w:rsid w:val="001B4E74"/>
    <w:rsid w:val="001B5156"/>
    <w:rsid w:val="001B5CC6"/>
    <w:rsid w:val="001B66C0"/>
    <w:rsid w:val="001B7536"/>
    <w:rsid w:val="001B7668"/>
    <w:rsid w:val="001C2AB5"/>
    <w:rsid w:val="001C2E8D"/>
    <w:rsid w:val="001C4119"/>
    <w:rsid w:val="001C479C"/>
    <w:rsid w:val="001C645F"/>
    <w:rsid w:val="001C6AEE"/>
    <w:rsid w:val="001C6B24"/>
    <w:rsid w:val="001C7CC8"/>
    <w:rsid w:val="001D0A02"/>
    <w:rsid w:val="001D1411"/>
    <w:rsid w:val="001D1427"/>
    <w:rsid w:val="001D2B08"/>
    <w:rsid w:val="001D2D3F"/>
    <w:rsid w:val="001D2F23"/>
    <w:rsid w:val="001D3429"/>
    <w:rsid w:val="001D37CD"/>
    <w:rsid w:val="001D3962"/>
    <w:rsid w:val="001D4088"/>
    <w:rsid w:val="001D40C5"/>
    <w:rsid w:val="001D41BC"/>
    <w:rsid w:val="001D4362"/>
    <w:rsid w:val="001D522D"/>
    <w:rsid w:val="001D6204"/>
    <w:rsid w:val="001D6F20"/>
    <w:rsid w:val="001D72CB"/>
    <w:rsid w:val="001D77A3"/>
    <w:rsid w:val="001D7887"/>
    <w:rsid w:val="001D7F61"/>
    <w:rsid w:val="001E0521"/>
    <w:rsid w:val="001E09C4"/>
    <w:rsid w:val="001E0D07"/>
    <w:rsid w:val="001E1669"/>
    <w:rsid w:val="001E2529"/>
    <w:rsid w:val="001E2F17"/>
    <w:rsid w:val="001E401C"/>
    <w:rsid w:val="001E471F"/>
    <w:rsid w:val="001E4906"/>
    <w:rsid w:val="001E4E77"/>
    <w:rsid w:val="001E4FB7"/>
    <w:rsid w:val="001E50B3"/>
    <w:rsid w:val="001E678E"/>
    <w:rsid w:val="001E7617"/>
    <w:rsid w:val="001E7DD6"/>
    <w:rsid w:val="001F0B0E"/>
    <w:rsid w:val="001F18FE"/>
    <w:rsid w:val="001F2009"/>
    <w:rsid w:val="001F263A"/>
    <w:rsid w:val="001F30AD"/>
    <w:rsid w:val="001F3B77"/>
    <w:rsid w:val="001F3C29"/>
    <w:rsid w:val="001F3FC5"/>
    <w:rsid w:val="001F4444"/>
    <w:rsid w:val="001F44E2"/>
    <w:rsid w:val="001F48C6"/>
    <w:rsid w:val="001F4D52"/>
    <w:rsid w:val="001F4E81"/>
    <w:rsid w:val="001F5E69"/>
    <w:rsid w:val="001F607D"/>
    <w:rsid w:val="001F68C5"/>
    <w:rsid w:val="001F698B"/>
    <w:rsid w:val="001F6A63"/>
    <w:rsid w:val="001F6F8B"/>
    <w:rsid w:val="001F7275"/>
    <w:rsid w:val="0020021E"/>
    <w:rsid w:val="00200844"/>
    <w:rsid w:val="00200DF7"/>
    <w:rsid w:val="002013A6"/>
    <w:rsid w:val="002013E9"/>
    <w:rsid w:val="0020159A"/>
    <w:rsid w:val="00201E63"/>
    <w:rsid w:val="00201ED4"/>
    <w:rsid w:val="00202808"/>
    <w:rsid w:val="00202AF4"/>
    <w:rsid w:val="002034E3"/>
    <w:rsid w:val="002035C3"/>
    <w:rsid w:val="002038C9"/>
    <w:rsid w:val="00203B47"/>
    <w:rsid w:val="002052F0"/>
    <w:rsid w:val="00205F08"/>
    <w:rsid w:val="002067BB"/>
    <w:rsid w:val="0020689C"/>
    <w:rsid w:val="002071BB"/>
    <w:rsid w:val="0020743C"/>
    <w:rsid w:val="00207BBF"/>
    <w:rsid w:val="00207DF5"/>
    <w:rsid w:val="00210153"/>
    <w:rsid w:val="00210A9C"/>
    <w:rsid w:val="00210B37"/>
    <w:rsid w:val="0021158D"/>
    <w:rsid w:val="00212307"/>
    <w:rsid w:val="00213744"/>
    <w:rsid w:val="00213CEB"/>
    <w:rsid w:val="002142A1"/>
    <w:rsid w:val="00214A42"/>
    <w:rsid w:val="00214D75"/>
    <w:rsid w:val="0021517D"/>
    <w:rsid w:val="00216B6F"/>
    <w:rsid w:val="002172E2"/>
    <w:rsid w:val="00220F4E"/>
    <w:rsid w:val="00220FD1"/>
    <w:rsid w:val="002211AF"/>
    <w:rsid w:val="00221204"/>
    <w:rsid w:val="002217EA"/>
    <w:rsid w:val="00221DA3"/>
    <w:rsid w:val="00221E4B"/>
    <w:rsid w:val="00222920"/>
    <w:rsid w:val="00222C36"/>
    <w:rsid w:val="00223349"/>
    <w:rsid w:val="002236C0"/>
    <w:rsid w:val="00224780"/>
    <w:rsid w:val="00224BD2"/>
    <w:rsid w:val="00225E3D"/>
    <w:rsid w:val="002262B9"/>
    <w:rsid w:val="0022706E"/>
    <w:rsid w:val="002276DC"/>
    <w:rsid w:val="00230559"/>
    <w:rsid w:val="002309BD"/>
    <w:rsid w:val="00230B01"/>
    <w:rsid w:val="00230B10"/>
    <w:rsid w:val="00231B1A"/>
    <w:rsid w:val="00232CC6"/>
    <w:rsid w:val="002333CD"/>
    <w:rsid w:val="00233514"/>
    <w:rsid w:val="0023379B"/>
    <w:rsid w:val="0023381F"/>
    <w:rsid w:val="00233A06"/>
    <w:rsid w:val="00234810"/>
    <w:rsid w:val="002348DB"/>
    <w:rsid w:val="00234E78"/>
    <w:rsid w:val="00235608"/>
    <w:rsid w:val="00235BFF"/>
    <w:rsid w:val="00235F95"/>
    <w:rsid w:val="0023656E"/>
    <w:rsid w:val="00236FB2"/>
    <w:rsid w:val="0023704A"/>
    <w:rsid w:val="00237398"/>
    <w:rsid w:val="002374D6"/>
    <w:rsid w:val="00237676"/>
    <w:rsid w:val="002379AB"/>
    <w:rsid w:val="002402F7"/>
    <w:rsid w:val="00240478"/>
    <w:rsid w:val="002408EA"/>
    <w:rsid w:val="00240B81"/>
    <w:rsid w:val="00240F79"/>
    <w:rsid w:val="00241241"/>
    <w:rsid w:val="002418A3"/>
    <w:rsid w:val="00242131"/>
    <w:rsid w:val="00242148"/>
    <w:rsid w:val="00242821"/>
    <w:rsid w:val="00242B61"/>
    <w:rsid w:val="002434CB"/>
    <w:rsid w:val="0024405C"/>
    <w:rsid w:val="00244CA0"/>
    <w:rsid w:val="002451E3"/>
    <w:rsid w:val="00245249"/>
    <w:rsid w:val="002465F4"/>
    <w:rsid w:val="00246BE5"/>
    <w:rsid w:val="00246D6D"/>
    <w:rsid w:val="00247D01"/>
    <w:rsid w:val="002502C2"/>
    <w:rsid w:val="0025030F"/>
    <w:rsid w:val="00251367"/>
    <w:rsid w:val="00251AAF"/>
    <w:rsid w:val="00252E57"/>
    <w:rsid w:val="00253611"/>
    <w:rsid w:val="00253646"/>
    <w:rsid w:val="002539A9"/>
    <w:rsid w:val="00254303"/>
    <w:rsid w:val="00254698"/>
    <w:rsid w:val="00254BF1"/>
    <w:rsid w:val="00256149"/>
    <w:rsid w:val="00256C67"/>
    <w:rsid w:val="00256ED2"/>
    <w:rsid w:val="00257351"/>
    <w:rsid w:val="00257A22"/>
    <w:rsid w:val="00260890"/>
    <w:rsid w:val="002609EA"/>
    <w:rsid w:val="00260CED"/>
    <w:rsid w:val="00261806"/>
    <w:rsid w:val="00261A5B"/>
    <w:rsid w:val="00261D1B"/>
    <w:rsid w:val="00262D28"/>
    <w:rsid w:val="00262D76"/>
    <w:rsid w:val="00262E5B"/>
    <w:rsid w:val="002637FC"/>
    <w:rsid w:val="00263856"/>
    <w:rsid w:val="00263A63"/>
    <w:rsid w:val="00263DBA"/>
    <w:rsid w:val="00264932"/>
    <w:rsid w:val="00265713"/>
    <w:rsid w:val="00265AE6"/>
    <w:rsid w:val="00266148"/>
    <w:rsid w:val="002663DD"/>
    <w:rsid w:val="00271392"/>
    <w:rsid w:val="00272F8B"/>
    <w:rsid w:val="00273380"/>
    <w:rsid w:val="002752D3"/>
    <w:rsid w:val="002752E5"/>
    <w:rsid w:val="00275D79"/>
    <w:rsid w:val="00276AFE"/>
    <w:rsid w:val="00277DA6"/>
    <w:rsid w:val="00277E79"/>
    <w:rsid w:val="00277ECC"/>
    <w:rsid w:val="00280475"/>
    <w:rsid w:val="00280C98"/>
    <w:rsid w:val="00281258"/>
    <w:rsid w:val="00282A01"/>
    <w:rsid w:val="002830C3"/>
    <w:rsid w:val="00283369"/>
    <w:rsid w:val="002850E4"/>
    <w:rsid w:val="00285E70"/>
    <w:rsid w:val="00286CEC"/>
    <w:rsid w:val="002871B8"/>
    <w:rsid w:val="00290D7E"/>
    <w:rsid w:val="00290EF8"/>
    <w:rsid w:val="002917E1"/>
    <w:rsid w:val="00291A71"/>
    <w:rsid w:val="00291AC6"/>
    <w:rsid w:val="00292780"/>
    <w:rsid w:val="0029378A"/>
    <w:rsid w:val="00293CA2"/>
    <w:rsid w:val="00293F7D"/>
    <w:rsid w:val="00294638"/>
    <w:rsid w:val="002946B9"/>
    <w:rsid w:val="00295C99"/>
    <w:rsid w:val="00296213"/>
    <w:rsid w:val="00296805"/>
    <w:rsid w:val="002A03B2"/>
    <w:rsid w:val="002A09A3"/>
    <w:rsid w:val="002A0C55"/>
    <w:rsid w:val="002A0EA1"/>
    <w:rsid w:val="002A0EDC"/>
    <w:rsid w:val="002A102F"/>
    <w:rsid w:val="002A1108"/>
    <w:rsid w:val="002A1731"/>
    <w:rsid w:val="002A1F21"/>
    <w:rsid w:val="002A233B"/>
    <w:rsid w:val="002A2E55"/>
    <w:rsid w:val="002A36AB"/>
    <w:rsid w:val="002A39BD"/>
    <w:rsid w:val="002A3B57"/>
    <w:rsid w:val="002A403C"/>
    <w:rsid w:val="002A482E"/>
    <w:rsid w:val="002A4C27"/>
    <w:rsid w:val="002A6228"/>
    <w:rsid w:val="002A7338"/>
    <w:rsid w:val="002A7684"/>
    <w:rsid w:val="002A7711"/>
    <w:rsid w:val="002B1144"/>
    <w:rsid w:val="002B189E"/>
    <w:rsid w:val="002B1CA6"/>
    <w:rsid w:val="002B1FC7"/>
    <w:rsid w:val="002B242E"/>
    <w:rsid w:val="002B3718"/>
    <w:rsid w:val="002B3BAA"/>
    <w:rsid w:val="002B43BD"/>
    <w:rsid w:val="002B4821"/>
    <w:rsid w:val="002B4C19"/>
    <w:rsid w:val="002B4DFB"/>
    <w:rsid w:val="002B5058"/>
    <w:rsid w:val="002B5526"/>
    <w:rsid w:val="002B6499"/>
    <w:rsid w:val="002B6B58"/>
    <w:rsid w:val="002B73B5"/>
    <w:rsid w:val="002B754C"/>
    <w:rsid w:val="002C0D6F"/>
    <w:rsid w:val="002C0F93"/>
    <w:rsid w:val="002C1345"/>
    <w:rsid w:val="002C14D8"/>
    <w:rsid w:val="002C199F"/>
    <w:rsid w:val="002C1A27"/>
    <w:rsid w:val="002C1AED"/>
    <w:rsid w:val="002C221E"/>
    <w:rsid w:val="002C2985"/>
    <w:rsid w:val="002C29A8"/>
    <w:rsid w:val="002C30A4"/>
    <w:rsid w:val="002C31BF"/>
    <w:rsid w:val="002C3391"/>
    <w:rsid w:val="002C35F4"/>
    <w:rsid w:val="002C3A9A"/>
    <w:rsid w:val="002C3AB3"/>
    <w:rsid w:val="002C3C2E"/>
    <w:rsid w:val="002C3CC2"/>
    <w:rsid w:val="002C42E0"/>
    <w:rsid w:val="002C46E6"/>
    <w:rsid w:val="002C4C14"/>
    <w:rsid w:val="002C53C5"/>
    <w:rsid w:val="002C596D"/>
    <w:rsid w:val="002C60C2"/>
    <w:rsid w:val="002C61F1"/>
    <w:rsid w:val="002C69B1"/>
    <w:rsid w:val="002C6D24"/>
    <w:rsid w:val="002C73AB"/>
    <w:rsid w:val="002C7838"/>
    <w:rsid w:val="002C7D33"/>
    <w:rsid w:val="002D0303"/>
    <w:rsid w:val="002D07A2"/>
    <w:rsid w:val="002D08E3"/>
    <w:rsid w:val="002D0D40"/>
    <w:rsid w:val="002D11C6"/>
    <w:rsid w:val="002D1322"/>
    <w:rsid w:val="002D1BF8"/>
    <w:rsid w:val="002D1CAA"/>
    <w:rsid w:val="002D1FE0"/>
    <w:rsid w:val="002D2102"/>
    <w:rsid w:val="002D307E"/>
    <w:rsid w:val="002D35AF"/>
    <w:rsid w:val="002D3FCA"/>
    <w:rsid w:val="002D46F7"/>
    <w:rsid w:val="002D4BE0"/>
    <w:rsid w:val="002D5FFF"/>
    <w:rsid w:val="002D6465"/>
    <w:rsid w:val="002D646C"/>
    <w:rsid w:val="002D674A"/>
    <w:rsid w:val="002D75AC"/>
    <w:rsid w:val="002D7928"/>
    <w:rsid w:val="002D7FD6"/>
    <w:rsid w:val="002E0731"/>
    <w:rsid w:val="002E0C86"/>
    <w:rsid w:val="002E0CD7"/>
    <w:rsid w:val="002E0CFB"/>
    <w:rsid w:val="002E0F58"/>
    <w:rsid w:val="002E12D1"/>
    <w:rsid w:val="002E1A8C"/>
    <w:rsid w:val="002E2492"/>
    <w:rsid w:val="002E33AD"/>
    <w:rsid w:val="002E37A9"/>
    <w:rsid w:val="002E39D3"/>
    <w:rsid w:val="002E4259"/>
    <w:rsid w:val="002E4ACA"/>
    <w:rsid w:val="002E542E"/>
    <w:rsid w:val="002E5C7B"/>
    <w:rsid w:val="002E614A"/>
    <w:rsid w:val="002E6AFE"/>
    <w:rsid w:val="002E6DC1"/>
    <w:rsid w:val="002E70D9"/>
    <w:rsid w:val="002E7C7D"/>
    <w:rsid w:val="002F0081"/>
    <w:rsid w:val="002F0758"/>
    <w:rsid w:val="002F0D10"/>
    <w:rsid w:val="002F175F"/>
    <w:rsid w:val="002F17CD"/>
    <w:rsid w:val="002F1D5C"/>
    <w:rsid w:val="002F200C"/>
    <w:rsid w:val="002F2607"/>
    <w:rsid w:val="002F34B3"/>
    <w:rsid w:val="002F3B01"/>
    <w:rsid w:val="002F3B75"/>
    <w:rsid w:val="002F3D0E"/>
    <w:rsid w:val="002F3DC0"/>
    <w:rsid w:val="002F4333"/>
    <w:rsid w:val="002F4AB8"/>
    <w:rsid w:val="002F4EBB"/>
    <w:rsid w:val="002F5046"/>
    <w:rsid w:val="002F56D9"/>
    <w:rsid w:val="002F63F8"/>
    <w:rsid w:val="002F72B6"/>
    <w:rsid w:val="002F7CDC"/>
    <w:rsid w:val="002F7E38"/>
    <w:rsid w:val="00300234"/>
    <w:rsid w:val="00300502"/>
    <w:rsid w:val="00301740"/>
    <w:rsid w:val="0030202F"/>
    <w:rsid w:val="00302A44"/>
    <w:rsid w:val="00302BA9"/>
    <w:rsid w:val="00303193"/>
    <w:rsid w:val="0030326B"/>
    <w:rsid w:val="00303845"/>
    <w:rsid w:val="00304162"/>
    <w:rsid w:val="00304168"/>
    <w:rsid w:val="0030423A"/>
    <w:rsid w:val="003042CD"/>
    <w:rsid w:val="00304B19"/>
    <w:rsid w:val="00304C18"/>
    <w:rsid w:val="00304DAF"/>
    <w:rsid w:val="00304DB1"/>
    <w:rsid w:val="00305109"/>
    <w:rsid w:val="00305920"/>
    <w:rsid w:val="00305E4F"/>
    <w:rsid w:val="003060CD"/>
    <w:rsid w:val="00306D3F"/>
    <w:rsid w:val="00307207"/>
    <w:rsid w:val="003073BF"/>
    <w:rsid w:val="00307F95"/>
    <w:rsid w:val="00312006"/>
    <w:rsid w:val="003124BC"/>
    <w:rsid w:val="00312FE1"/>
    <w:rsid w:val="003130A4"/>
    <w:rsid w:val="003143BF"/>
    <w:rsid w:val="0031467F"/>
    <w:rsid w:val="0031579E"/>
    <w:rsid w:val="00315ABC"/>
    <w:rsid w:val="00316F44"/>
    <w:rsid w:val="00316FF7"/>
    <w:rsid w:val="00317A1E"/>
    <w:rsid w:val="00317DFB"/>
    <w:rsid w:val="00320224"/>
    <w:rsid w:val="00320436"/>
    <w:rsid w:val="003208E2"/>
    <w:rsid w:val="003223C2"/>
    <w:rsid w:val="003229ED"/>
    <w:rsid w:val="003232A3"/>
    <w:rsid w:val="0032351D"/>
    <w:rsid w:val="00323C48"/>
    <w:rsid w:val="003243D5"/>
    <w:rsid w:val="00324491"/>
    <w:rsid w:val="00324865"/>
    <w:rsid w:val="00325143"/>
    <w:rsid w:val="003254A3"/>
    <w:rsid w:val="0032550E"/>
    <w:rsid w:val="00325E36"/>
    <w:rsid w:val="003261CD"/>
    <w:rsid w:val="0032622D"/>
    <w:rsid w:val="00327B01"/>
    <w:rsid w:val="00327EEF"/>
    <w:rsid w:val="0033026C"/>
    <w:rsid w:val="00330648"/>
    <w:rsid w:val="003309B2"/>
    <w:rsid w:val="003309C6"/>
    <w:rsid w:val="00330D6C"/>
    <w:rsid w:val="00330FCA"/>
    <w:rsid w:val="0033181D"/>
    <w:rsid w:val="00331B77"/>
    <w:rsid w:val="00331F0C"/>
    <w:rsid w:val="00332243"/>
    <w:rsid w:val="0033239F"/>
    <w:rsid w:val="00332496"/>
    <w:rsid w:val="003327B0"/>
    <w:rsid w:val="00332D0A"/>
    <w:rsid w:val="00333E2F"/>
    <w:rsid w:val="00334918"/>
    <w:rsid w:val="00334CB8"/>
    <w:rsid w:val="00334E7A"/>
    <w:rsid w:val="003356CC"/>
    <w:rsid w:val="00335C7E"/>
    <w:rsid w:val="0033602B"/>
    <w:rsid w:val="003361AA"/>
    <w:rsid w:val="003371EC"/>
    <w:rsid w:val="0033753F"/>
    <w:rsid w:val="00337B69"/>
    <w:rsid w:val="00337FC5"/>
    <w:rsid w:val="00340DB4"/>
    <w:rsid w:val="0034158A"/>
    <w:rsid w:val="003418A3"/>
    <w:rsid w:val="00341FE2"/>
    <w:rsid w:val="0034249E"/>
    <w:rsid w:val="0034274B"/>
    <w:rsid w:val="0034283D"/>
    <w:rsid w:val="00342987"/>
    <w:rsid w:val="00342A20"/>
    <w:rsid w:val="00342D16"/>
    <w:rsid w:val="003438E2"/>
    <w:rsid w:val="00344FB5"/>
    <w:rsid w:val="0034539E"/>
    <w:rsid w:val="0034570B"/>
    <w:rsid w:val="00345847"/>
    <w:rsid w:val="0034631C"/>
    <w:rsid w:val="00346DB4"/>
    <w:rsid w:val="00347117"/>
    <w:rsid w:val="0034719F"/>
    <w:rsid w:val="0034776C"/>
    <w:rsid w:val="00347ED7"/>
    <w:rsid w:val="00350053"/>
    <w:rsid w:val="00350528"/>
    <w:rsid w:val="00350829"/>
    <w:rsid w:val="00350A35"/>
    <w:rsid w:val="00350CD7"/>
    <w:rsid w:val="0035102D"/>
    <w:rsid w:val="003515D2"/>
    <w:rsid w:val="00352097"/>
    <w:rsid w:val="003520F8"/>
    <w:rsid w:val="00352AAD"/>
    <w:rsid w:val="00352B28"/>
    <w:rsid w:val="00352C3C"/>
    <w:rsid w:val="00353578"/>
    <w:rsid w:val="00353FA4"/>
    <w:rsid w:val="00354EA0"/>
    <w:rsid w:val="00354F16"/>
    <w:rsid w:val="00355406"/>
    <w:rsid w:val="0035657D"/>
    <w:rsid w:val="00356DA2"/>
    <w:rsid w:val="00356DB9"/>
    <w:rsid w:val="003571D8"/>
    <w:rsid w:val="00357381"/>
    <w:rsid w:val="003573C5"/>
    <w:rsid w:val="00357BC6"/>
    <w:rsid w:val="00357D70"/>
    <w:rsid w:val="00360BFE"/>
    <w:rsid w:val="00360C07"/>
    <w:rsid w:val="00360D32"/>
    <w:rsid w:val="00360FCE"/>
    <w:rsid w:val="00361422"/>
    <w:rsid w:val="00361452"/>
    <w:rsid w:val="00361677"/>
    <w:rsid w:val="003616CD"/>
    <w:rsid w:val="00362CAB"/>
    <w:rsid w:val="00362E2B"/>
    <w:rsid w:val="00362F18"/>
    <w:rsid w:val="00363AB6"/>
    <w:rsid w:val="00363C13"/>
    <w:rsid w:val="00363FC5"/>
    <w:rsid w:val="0036410D"/>
    <w:rsid w:val="003649B5"/>
    <w:rsid w:val="00364E91"/>
    <w:rsid w:val="0036530F"/>
    <w:rsid w:val="00365444"/>
    <w:rsid w:val="003664CF"/>
    <w:rsid w:val="00367EB4"/>
    <w:rsid w:val="0037090C"/>
    <w:rsid w:val="00371085"/>
    <w:rsid w:val="00371761"/>
    <w:rsid w:val="003718B0"/>
    <w:rsid w:val="00371B0E"/>
    <w:rsid w:val="00373453"/>
    <w:rsid w:val="00373F77"/>
    <w:rsid w:val="00373F8A"/>
    <w:rsid w:val="00374AEB"/>
    <w:rsid w:val="0037545D"/>
    <w:rsid w:val="0037565A"/>
    <w:rsid w:val="00375AA3"/>
    <w:rsid w:val="0037613B"/>
    <w:rsid w:val="00376168"/>
    <w:rsid w:val="00376860"/>
    <w:rsid w:val="00376C94"/>
    <w:rsid w:val="003776C5"/>
    <w:rsid w:val="003779E9"/>
    <w:rsid w:val="00377EB2"/>
    <w:rsid w:val="00380142"/>
    <w:rsid w:val="00380AA6"/>
    <w:rsid w:val="00381F6E"/>
    <w:rsid w:val="003822B1"/>
    <w:rsid w:val="003822D9"/>
    <w:rsid w:val="00382AC8"/>
    <w:rsid w:val="00383083"/>
    <w:rsid w:val="003832C1"/>
    <w:rsid w:val="0038434C"/>
    <w:rsid w:val="00384524"/>
    <w:rsid w:val="003849D4"/>
    <w:rsid w:val="00385AD2"/>
    <w:rsid w:val="003860AC"/>
    <w:rsid w:val="003861E2"/>
    <w:rsid w:val="00386F02"/>
    <w:rsid w:val="00386FF1"/>
    <w:rsid w:val="003874AA"/>
    <w:rsid w:val="00390697"/>
    <w:rsid w:val="003906BD"/>
    <w:rsid w:val="0039091F"/>
    <w:rsid w:val="0039165C"/>
    <w:rsid w:val="00391BB9"/>
    <w:rsid w:val="00391E06"/>
    <w:rsid w:val="00392077"/>
    <w:rsid w:val="00392978"/>
    <w:rsid w:val="00392EB6"/>
    <w:rsid w:val="00393077"/>
    <w:rsid w:val="00393918"/>
    <w:rsid w:val="003940F6"/>
    <w:rsid w:val="00394478"/>
    <w:rsid w:val="00395512"/>
    <w:rsid w:val="003956C6"/>
    <w:rsid w:val="00395D23"/>
    <w:rsid w:val="00395E27"/>
    <w:rsid w:val="00396658"/>
    <w:rsid w:val="00396F32"/>
    <w:rsid w:val="003972BA"/>
    <w:rsid w:val="0039735B"/>
    <w:rsid w:val="003A0182"/>
    <w:rsid w:val="003A0229"/>
    <w:rsid w:val="003A02B8"/>
    <w:rsid w:val="003A07DC"/>
    <w:rsid w:val="003A0DD7"/>
    <w:rsid w:val="003A115A"/>
    <w:rsid w:val="003A156E"/>
    <w:rsid w:val="003A195A"/>
    <w:rsid w:val="003A221D"/>
    <w:rsid w:val="003A24E3"/>
    <w:rsid w:val="003A2D24"/>
    <w:rsid w:val="003A3535"/>
    <w:rsid w:val="003A35A1"/>
    <w:rsid w:val="003A35F4"/>
    <w:rsid w:val="003A366B"/>
    <w:rsid w:val="003A3FA8"/>
    <w:rsid w:val="003A41C2"/>
    <w:rsid w:val="003A5042"/>
    <w:rsid w:val="003A5271"/>
    <w:rsid w:val="003A6568"/>
    <w:rsid w:val="003A68ED"/>
    <w:rsid w:val="003A7073"/>
    <w:rsid w:val="003A7F9F"/>
    <w:rsid w:val="003B035F"/>
    <w:rsid w:val="003B09F4"/>
    <w:rsid w:val="003B0CC0"/>
    <w:rsid w:val="003B18A5"/>
    <w:rsid w:val="003B1C1A"/>
    <w:rsid w:val="003B24B8"/>
    <w:rsid w:val="003B2572"/>
    <w:rsid w:val="003B2996"/>
    <w:rsid w:val="003B2EEE"/>
    <w:rsid w:val="003B4276"/>
    <w:rsid w:val="003B46A9"/>
    <w:rsid w:val="003B493B"/>
    <w:rsid w:val="003B4BA7"/>
    <w:rsid w:val="003B50C2"/>
    <w:rsid w:val="003B629E"/>
    <w:rsid w:val="003B7154"/>
    <w:rsid w:val="003B7A68"/>
    <w:rsid w:val="003B7B8C"/>
    <w:rsid w:val="003C082D"/>
    <w:rsid w:val="003C1418"/>
    <w:rsid w:val="003C1A58"/>
    <w:rsid w:val="003C2061"/>
    <w:rsid w:val="003C2700"/>
    <w:rsid w:val="003C275A"/>
    <w:rsid w:val="003C2AD7"/>
    <w:rsid w:val="003C2B7E"/>
    <w:rsid w:val="003C2F0B"/>
    <w:rsid w:val="003C33F2"/>
    <w:rsid w:val="003C3CFF"/>
    <w:rsid w:val="003C401B"/>
    <w:rsid w:val="003C4717"/>
    <w:rsid w:val="003C544F"/>
    <w:rsid w:val="003C5F32"/>
    <w:rsid w:val="003C651A"/>
    <w:rsid w:val="003C65CC"/>
    <w:rsid w:val="003C6679"/>
    <w:rsid w:val="003C7236"/>
    <w:rsid w:val="003C7247"/>
    <w:rsid w:val="003C742D"/>
    <w:rsid w:val="003C7C1C"/>
    <w:rsid w:val="003D0EB3"/>
    <w:rsid w:val="003D0FFE"/>
    <w:rsid w:val="003D2DFD"/>
    <w:rsid w:val="003D38EF"/>
    <w:rsid w:val="003D40FB"/>
    <w:rsid w:val="003D49B3"/>
    <w:rsid w:val="003D5A52"/>
    <w:rsid w:val="003D5B89"/>
    <w:rsid w:val="003D5F77"/>
    <w:rsid w:val="003D61FF"/>
    <w:rsid w:val="003D65EC"/>
    <w:rsid w:val="003D6C07"/>
    <w:rsid w:val="003D756E"/>
    <w:rsid w:val="003D75AD"/>
    <w:rsid w:val="003D7A35"/>
    <w:rsid w:val="003D7D6E"/>
    <w:rsid w:val="003E11ED"/>
    <w:rsid w:val="003E1858"/>
    <w:rsid w:val="003E1F94"/>
    <w:rsid w:val="003E222C"/>
    <w:rsid w:val="003E2E7B"/>
    <w:rsid w:val="003E420D"/>
    <w:rsid w:val="003E4507"/>
    <w:rsid w:val="003E4A3A"/>
    <w:rsid w:val="003E4C13"/>
    <w:rsid w:val="003E5037"/>
    <w:rsid w:val="003E5FC8"/>
    <w:rsid w:val="003E750D"/>
    <w:rsid w:val="003E7756"/>
    <w:rsid w:val="003F034D"/>
    <w:rsid w:val="003F0D23"/>
    <w:rsid w:val="003F1CEE"/>
    <w:rsid w:val="003F2AEB"/>
    <w:rsid w:val="003F323E"/>
    <w:rsid w:val="003F3792"/>
    <w:rsid w:val="003F44CE"/>
    <w:rsid w:val="003F6158"/>
    <w:rsid w:val="003F74C7"/>
    <w:rsid w:val="003F7FB7"/>
    <w:rsid w:val="0040041D"/>
    <w:rsid w:val="00400532"/>
    <w:rsid w:val="0040200B"/>
    <w:rsid w:val="004030DE"/>
    <w:rsid w:val="0040327D"/>
    <w:rsid w:val="00403614"/>
    <w:rsid w:val="00403C07"/>
    <w:rsid w:val="004041BB"/>
    <w:rsid w:val="004064D6"/>
    <w:rsid w:val="00406C17"/>
    <w:rsid w:val="004070A3"/>
    <w:rsid w:val="004078F3"/>
    <w:rsid w:val="00407FB3"/>
    <w:rsid w:val="0041068C"/>
    <w:rsid w:val="00410A90"/>
    <w:rsid w:val="00410CAD"/>
    <w:rsid w:val="00410F93"/>
    <w:rsid w:val="004110E6"/>
    <w:rsid w:val="00411486"/>
    <w:rsid w:val="00411F11"/>
    <w:rsid w:val="00413E59"/>
    <w:rsid w:val="00414753"/>
    <w:rsid w:val="00415D03"/>
    <w:rsid w:val="004162B5"/>
    <w:rsid w:val="004165C6"/>
    <w:rsid w:val="00417566"/>
    <w:rsid w:val="0041783C"/>
    <w:rsid w:val="0042064B"/>
    <w:rsid w:val="00420964"/>
    <w:rsid w:val="0042192F"/>
    <w:rsid w:val="00422059"/>
    <w:rsid w:val="00422326"/>
    <w:rsid w:val="00423473"/>
    <w:rsid w:val="00423828"/>
    <w:rsid w:val="00423C8C"/>
    <w:rsid w:val="004243B8"/>
    <w:rsid w:val="004245AB"/>
    <w:rsid w:val="00424628"/>
    <w:rsid w:val="00424704"/>
    <w:rsid w:val="004247C5"/>
    <w:rsid w:val="00424ABA"/>
    <w:rsid w:val="00425397"/>
    <w:rsid w:val="00425962"/>
    <w:rsid w:val="00425E30"/>
    <w:rsid w:val="00426C4E"/>
    <w:rsid w:val="00426EC8"/>
    <w:rsid w:val="00427794"/>
    <w:rsid w:val="00427E80"/>
    <w:rsid w:val="00430077"/>
    <w:rsid w:val="00430D25"/>
    <w:rsid w:val="004314F3"/>
    <w:rsid w:val="00431FA4"/>
    <w:rsid w:val="00431FD8"/>
    <w:rsid w:val="004320FB"/>
    <w:rsid w:val="004321B0"/>
    <w:rsid w:val="0043269D"/>
    <w:rsid w:val="00432BF2"/>
    <w:rsid w:val="00432DB1"/>
    <w:rsid w:val="004333FA"/>
    <w:rsid w:val="004335AF"/>
    <w:rsid w:val="004335E2"/>
    <w:rsid w:val="00433BF6"/>
    <w:rsid w:val="00433DF3"/>
    <w:rsid w:val="004341C5"/>
    <w:rsid w:val="00434875"/>
    <w:rsid w:val="0043516B"/>
    <w:rsid w:val="004352D0"/>
    <w:rsid w:val="004365DF"/>
    <w:rsid w:val="00436D2B"/>
    <w:rsid w:val="004374FD"/>
    <w:rsid w:val="00437D1E"/>
    <w:rsid w:val="004403D4"/>
    <w:rsid w:val="004409A6"/>
    <w:rsid w:val="004411B9"/>
    <w:rsid w:val="00441B40"/>
    <w:rsid w:val="00441F37"/>
    <w:rsid w:val="004426F6"/>
    <w:rsid w:val="00442C41"/>
    <w:rsid w:val="00442DDC"/>
    <w:rsid w:val="00443BF3"/>
    <w:rsid w:val="00446200"/>
    <w:rsid w:val="00447D31"/>
    <w:rsid w:val="004505BC"/>
    <w:rsid w:val="004509F3"/>
    <w:rsid w:val="00450AC0"/>
    <w:rsid w:val="00450B4B"/>
    <w:rsid w:val="00450F07"/>
    <w:rsid w:val="00452F7F"/>
    <w:rsid w:val="00453CD3"/>
    <w:rsid w:val="00454171"/>
    <w:rsid w:val="0045468B"/>
    <w:rsid w:val="00454E4E"/>
    <w:rsid w:val="004556BA"/>
    <w:rsid w:val="00455C4B"/>
    <w:rsid w:val="00457549"/>
    <w:rsid w:val="0046004B"/>
    <w:rsid w:val="0046023A"/>
    <w:rsid w:val="00460660"/>
    <w:rsid w:val="0046083F"/>
    <w:rsid w:val="00460CCE"/>
    <w:rsid w:val="00460F64"/>
    <w:rsid w:val="00462FE5"/>
    <w:rsid w:val="0046312C"/>
    <w:rsid w:val="00463BD5"/>
    <w:rsid w:val="00463DD3"/>
    <w:rsid w:val="00464A78"/>
    <w:rsid w:val="00464BA9"/>
    <w:rsid w:val="004665C8"/>
    <w:rsid w:val="004710E4"/>
    <w:rsid w:val="00471397"/>
    <w:rsid w:val="00471E74"/>
    <w:rsid w:val="004722A7"/>
    <w:rsid w:val="004725FC"/>
    <w:rsid w:val="004727CC"/>
    <w:rsid w:val="00472869"/>
    <w:rsid w:val="004734F2"/>
    <w:rsid w:val="00473FEE"/>
    <w:rsid w:val="0047468D"/>
    <w:rsid w:val="00474B3B"/>
    <w:rsid w:val="00474B6C"/>
    <w:rsid w:val="0047590A"/>
    <w:rsid w:val="0047596D"/>
    <w:rsid w:val="0047631A"/>
    <w:rsid w:val="00476D89"/>
    <w:rsid w:val="00477A00"/>
    <w:rsid w:val="00477F3C"/>
    <w:rsid w:val="00480060"/>
    <w:rsid w:val="00480288"/>
    <w:rsid w:val="00480652"/>
    <w:rsid w:val="00481288"/>
    <w:rsid w:val="00481905"/>
    <w:rsid w:val="004822FF"/>
    <w:rsid w:val="004832A6"/>
    <w:rsid w:val="00483969"/>
    <w:rsid w:val="004843C9"/>
    <w:rsid w:val="00486107"/>
    <w:rsid w:val="00487034"/>
    <w:rsid w:val="00487354"/>
    <w:rsid w:val="0049088E"/>
    <w:rsid w:val="004916E1"/>
    <w:rsid w:val="00491827"/>
    <w:rsid w:val="00491B0D"/>
    <w:rsid w:val="00491C42"/>
    <w:rsid w:val="00491CC5"/>
    <w:rsid w:val="00491D20"/>
    <w:rsid w:val="00491EBA"/>
    <w:rsid w:val="00492E36"/>
    <w:rsid w:val="00493565"/>
    <w:rsid w:val="00493A23"/>
    <w:rsid w:val="00493CC7"/>
    <w:rsid w:val="00494035"/>
    <w:rsid w:val="004944BB"/>
    <w:rsid w:val="00494A7C"/>
    <w:rsid w:val="00494F19"/>
    <w:rsid w:val="00495274"/>
    <w:rsid w:val="0049556C"/>
    <w:rsid w:val="00495DA1"/>
    <w:rsid w:val="00496A17"/>
    <w:rsid w:val="00496A36"/>
    <w:rsid w:val="00496B3B"/>
    <w:rsid w:val="00497002"/>
    <w:rsid w:val="004A0162"/>
    <w:rsid w:val="004A06CB"/>
    <w:rsid w:val="004A0EEA"/>
    <w:rsid w:val="004A15DE"/>
    <w:rsid w:val="004A17B1"/>
    <w:rsid w:val="004A1FF5"/>
    <w:rsid w:val="004A336F"/>
    <w:rsid w:val="004A37CE"/>
    <w:rsid w:val="004A3C44"/>
    <w:rsid w:val="004A46A9"/>
    <w:rsid w:val="004A4B4C"/>
    <w:rsid w:val="004A545D"/>
    <w:rsid w:val="004A54A5"/>
    <w:rsid w:val="004A5FE4"/>
    <w:rsid w:val="004A661F"/>
    <w:rsid w:val="004A6ED6"/>
    <w:rsid w:val="004B0375"/>
    <w:rsid w:val="004B07B1"/>
    <w:rsid w:val="004B0905"/>
    <w:rsid w:val="004B0A25"/>
    <w:rsid w:val="004B1775"/>
    <w:rsid w:val="004B287E"/>
    <w:rsid w:val="004B2E7F"/>
    <w:rsid w:val="004B3CF9"/>
    <w:rsid w:val="004B46CB"/>
    <w:rsid w:val="004B46FF"/>
    <w:rsid w:val="004B575A"/>
    <w:rsid w:val="004B57A0"/>
    <w:rsid w:val="004B6C75"/>
    <w:rsid w:val="004B7261"/>
    <w:rsid w:val="004B77A5"/>
    <w:rsid w:val="004B7AA6"/>
    <w:rsid w:val="004B7D0F"/>
    <w:rsid w:val="004C0280"/>
    <w:rsid w:val="004C0574"/>
    <w:rsid w:val="004C08DA"/>
    <w:rsid w:val="004C0D8F"/>
    <w:rsid w:val="004C0F1A"/>
    <w:rsid w:val="004C10DE"/>
    <w:rsid w:val="004C1AA1"/>
    <w:rsid w:val="004C1DA8"/>
    <w:rsid w:val="004C2606"/>
    <w:rsid w:val="004C2DF7"/>
    <w:rsid w:val="004C36AB"/>
    <w:rsid w:val="004C3E7B"/>
    <w:rsid w:val="004C3FB5"/>
    <w:rsid w:val="004C4399"/>
    <w:rsid w:val="004C52C0"/>
    <w:rsid w:val="004C5987"/>
    <w:rsid w:val="004C5D61"/>
    <w:rsid w:val="004C787C"/>
    <w:rsid w:val="004C7DD1"/>
    <w:rsid w:val="004D05B6"/>
    <w:rsid w:val="004D097B"/>
    <w:rsid w:val="004D0F62"/>
    <w:rsid w:val="004D1994"/>
    <w:rsid w:val="004D2074"/>
    <w:rsid w:val="004D21B7"/>
    <w:rsid w:val="004D2692"/>
    <w:rsid w:val="004D2B45"/>
    <w:rsid w:val="004D2EA6"/>
    <w:rsid w:val="004D3134"/>
    <w:rsid w:val="004D3DD6"/>
    <w:rsid w:val="004D44AD"/>
    <w:rsid w:val="004D486B"/>
    <w:rsid w:val="004D4D4C"/>
    <w:rsid w:val="004D4E59"/>
    <w:rsid w:val="004D4F2B"/>
    <w:rsid w:val="004D51DD"/>
    <w:rsid w:val="004D530A"/>
    <w:rsid w:val="004D6EFB"/>
    <w:rsid w:val="004D7BA0"/>
    <w:rsid w:val="004E06D3"/>
    <w:rsid w:val="004E06F1"/>
    <w:rsid w:val="004E1A10"/>
    <w:rsid w:val="004E1AA5"/>
    <w:rsid w:val="004E1E75"/>
    <w:rsid w:val="004E1E7D"/>
    <w:rsid w:val="004E244C"/>
    <w:rsid w:val="004E30DB"/>
    <w:rsid w:val="004E5027"/>
    <w:rsid w:val="004E53AE"/>
    <w:rsid w:val="004E5717"/>
    <w:rsid w:val="004E5838"/>
    <w:rsid w:val="004E5DB6"/>
    <w:rsid w:val="004E60D9"/>
    <w:rsid w:val="004E647E"/>
    <w:rsid w:val="004E67A5"/>
    <w:rsid w:val="004E6DCA"/>
    <w:rsid w:val="004E7852"/>
    <w:rsid w:val="004E7A1F"/>
    <w:rsid w:val="004F0C81"/>
    <w:rsid w:val="004F13E3"/>
    <w:rsid w:val="004F1BAF"/>
    <w:rsid w:val="004F1E5B"/>
    <w:rsid w:val="004F259B"/>
    <w:rsid w:val="004F2DE2"/>
    <w:rsid w:val="004F33EE"/>
    <w:rsid w:val="004F3CA2"/>
    <w:rsid w:val="004F4057"/>
    <w:rsid w:val="004F4209"/>
    <w:rsid w:val="004F4B9B"/>
    <w:rsid w:val="004F5233"/>
    <w:rsid w:val="004F59CC"/>
    <w:rsid w:val="004F5B4E"/>
    <w:rsid w:val="004F5D96"/>
    <w:rsid w:val="004F69E1"/>
    <w:rsid w:val="004F6E71"/>
    <w:rsid w:val="005003CE"/>
    <w:rsid w:val="00500FCC"/>
    <w:rsid w:val="00501609"/>
    <w:rsid w:val="00501950"/>
    <w:rsid w:val="0050227E"/>
    <w:rsid w:val="00502741"/>
    <w:rsid w:val="005029B7"/>
    <w:rsid w:val="005033F0"/>
    <w:rsid w:val="00503592"/>
    <w:rsid w:val="0050384A"/>
    <w:rsid w:val="00503D3E"/>
    <w:rsid w:val="0050414E"/>
    <w:rsid w:val="005041A1"/>
    <w:rsid w:val="00504F64"/>
    <w:rsid w:val="0050512F"/>
    <w:rsid w:val="0050666E"/>
    <w:rsid w:val="00506B25"/>
    <w:rsid w:val="00506E85"/>
    <w:rsid w:val="00507449"/>
    <w:rsid w:val="00507C93"/>
    <w:rsid w:val="00511843"/>
    <w:rsid w:val="00511AB9"/>
    <w:rsid w:val="00512243"/>
    <w:rsid w:val="005124C8"/>
    <w:rsid w:val="005137F1"/>
    <w:rsid w:val="005138DB"/>
    <w:rsid w:val="00513C3D"/>
    <w:rsid w:val="0051523A"/>
    <w:rsid w:val="00515E84"/>
    <w:rsid w:val="005161CA"/>
    <w:rsid w:val="005169A6"/>
    <w:rsid w:val="0051767E"/>
    <w:rsid w:val="0052024B"/>
    <w:rsid w:val="00520739"/>
    <w:rsid w:val="0052168A"/>
    <w:rsid w:val="00521BA2"/>
    <w:rsid w:val="00522353"/>
    <w:rsid w:val="00522354"/>
    <w:rsid w:val="00522782"/>
    <w:rsid w:val="00522787"/>
    <w:rsid w:val="00523126"/>
    <w:rsid w:val="005234C7"/>
    <w:rsid w:val="0052389C"/>
    <w:rsid w:val="00523BB5"/>
    <w:rsid w:val="00523EA7"/>
    <w:rsid w:val="0052419C"/>
    <w:rsid w:val="00526AF8"/>
    <w:rsid w:val="00526BCA"/>
    <w:rsid w:val="00527128"/>
    <w:rsid w:val="00527334"/>
    <w:rsid w:val="00527410"/>
    <w:rsid w:val="005276A0"/>
    <w:rsid w:val="00527C71"/>
    <w:rsid w:val="00530082"/>
    <w:rsid w:val="005303F4"/>
    <w:rsid w:val="00530BE6"/>
    <w:rsid w:val="00530CB4"/>
    <w:rsid w:val="005316ED"/>
    <w:rsid w:val="00531CB9"/>
    <w:rsid w:val="0053257C"/>
    <w:rsid w:val="005329FF"/>
    <w:rsid w:val="00532EE3"/>
    <w:rsid w:val="00533AD9"/>
    <w:rsid w:val="00534112"/>
    <w:rsid w:val="00534189"/>
    <w:rsid w:val="00534855"/>
    <w:rsid w:val="00534A5F"/>
    <w:rsid w:val="00535230"/>
    <w:rsid w:val="00535336"/>
    <w:rsid w:val="0053566A"/>
    <w:rsid w:val="00535A9C"/>
    <w:rsid w:val="00535BD2"/>
    <w:rsid w:val="005360B8"/>
    <w:rsid w:val="00536998"/>
    <w:rsid w:val="005378DE"/>
    <w:rsid w:val="005403B2"/>
    <w:rsid w:val="005406EB"/>
    <w:rsid w:val="005411BB"/>
    <w:rsid w:val="005414EA"/>
    <w:rsid w:val="005417AA"/>
    <w:rsid w:val="00541B4F"/>
    <w:rsid w:val="00541CFB"/>
    <w:rsid w:val="00541F0C"/>
    <w:rsid w:val="00543142"/>
    <w:rsid w:val="00543AC0"/>
    <w:rsid w:val="005442CE"/>
    <w:rsid w:val="00544773"/>
    <w:rsid w:val="00544C66"/>
    <w:rsid w:val="00544F0D"/>
    <w:rsid w:val="00545398"/>
    <w:rsid w:val="005457F6"/>
    <w:rsid w:val="005459DC"/>
    <w:rsid w:val="005463AC"/>
    <w:rsid w:val="0054666E"/>
    <w:rsid w:val="005469C6"/>
    <w:rsid w:val="00547160"/>
    <w:rsid w:val="00547189"/>
    <w:rsid w:val="00547252"/>
    <w:rsid w:val="00547E71"/>
    <w:rsid w:val="0055021E"/>
    <w:rsid w:val="005505EB"/>
    <w:rsid w:val="005506FD"/>
    <w:rsid w:val="0055082D"/>
    <w:rsid w:val="00551352"/>
    <w:rsid w:val="00551615"/>
    <w:rsid w:val="0055258A"/>
    <w:rsid w:val="00552848"/>
    <w:rsid w:val="00552E73"/>
    <w:rsid w:val="00553375"/>
    <w:rsid w:val="0055347D"/>
    <w:rsid w:val="00553B7C"/>
    <w:rsid w:val="005542B2"/>
    <w:rsid w:val="00554B03"/>
    <w:rsid w:val="00554EB5"/>
    <w:rsid w:val="0055507A"/>
    <w:rsid w:val="00555282"/>
    <w:rsid w:val="005552DB"/>
    <w:rsid w:val="0055581B"/>
    <w:rsid w:val="00555834"/>
    <w:rsid w:val="00555884"/>
    <w:rsid w:val="00555E31"/>
    <w:rsid w:val="00556072"/>
    <w:rsid w:val="005561E6"/>
    <w:rsid w:val="0055657E"/>
    <w:rsid w:val="005566C2"/>
    <w:rsid w:val="0055671A"/>
    <w:rsid w:val="00556E5A"/>
    <w:rsid w:val="005570C0"/>
    <w:rsid w:val="0055768E"/>
    <w:rsid w:val="00557BCE"/>
    <w:rsid w:val="00560871"/>
    <w:rsid w:val="00560A21"/>
    <w:rsid w:val="00562871"/>
    <w:rsid w:val="00562C2B"/>
    <w:rsid w:val="0056431D"/>
    <w:rsid w:val="00564551"/>
    <w:rsid w:val="005651AF"/>
    <w:rsid w:val="00565677"/>
    <w:rsid w:val="00565728"/>
    <w:rsid w:val="00565EA5"/>
    <w:rsid w:val="00566A90"/>
    <w:rsid w:val="00566B9B"/>
    <w:rsid w:val="00567186"/>
    <w:rsid w:val="00567B91"/>
    <w:rsid w:val="0057040F"/>
    <w:rsid w:val="00570529"/>
    <w:rsid w:val="0057098F"/>
    <w:rsid w:val="00571B7B"/>
    <w:rsid w:val="00571D00"/>
    <w:rsid w:val="00571DDE"/>
    <w:rsid w:val="005729DE"/>
    <w:rsid w:val="00572D3B"/>
    <w:rsid w:val="00573437"/>
    <w:rsid w:val="005736B7"/>
    <w:rsid w:val="005739EB"/>
    <w:rsid w:val="005746FE"/>
    <w:rsid w:val="00575912"/>
    <w:rsid w:val="00575E5A"/>
    <w:rsid w:val="0057649A"/>
    <w:rsid w:val="0057705A"/>
    <w:rsid w:val="0057725B"/>
    <w:rsid w:val="00577B96"/>
    <w:rsid w:val="00580245"/>
    <w:rsid w:val="005807DD"/>
    <w:rsid w:val="00581361"/>
    <w:rsid w:val="005824C4"/>
    <w:rsid w:val="00582738"/>
    <w:rsid w:val="00582D91"/>
    <w:rsid w:val="0058323B"/>
    <w:rsid w:val="005838F7"/>
    <w:rsid w:val="0058426C"/>
    <w:rsid w:val="005846F5"/>
    <w:rsid w:val="00584769"/>
    <w:rsid w:val="005847C8"/>
    <w:rsid w:val="005859FA"/>
    <w:rsid w:val="00585DBF"/>
    <w:rsid w:val="005860F5"/>
    <w:rsid w:val="00586876"/>
    <w:rsid w:val="00586C0F"/>
    <w:rsid w:val="00586CF6"/>
    <w:rsid w:val="00586EB5"/>
    <w:rsid w:val="00586EF2"/>
    <w:rsid w:val="0058742A"/>
    <w:rsid w:val="0059017C"/>
    <w:rsid w:val="005906DE"/>
    <w:rsid w:val="005923A0"/>
    <w:rsid w:val="00592D25"/>
    <w:rsid w:val="00593333"/>
    <w:rsid w:val="0059340A"/>
    <w:rsid w:val="005934DD"/>
    <w:rsid w:val="00593842"/>
    <w:rsid w:val="005939E9"/>
    <w:rsid w:val="00594C9A"/>
    <w:rsid w:val="00594E7D"/>
    <w:rsid w:val="00594FB9"/>
    <w:rsid w:val="0059552A"/>
    <w:rsid w:val="00595AAF"/>
    <w:rsid w:val="00595C17"/>
    <w:rsid w:val="005960F8"/>
    <w:rsid w:val="00596A23"/>
    <w:rsid w:val="00596ECC"/>
    <w:rsid w:val="005973E8"/>
    <w:rsid w:val="00597693"/>
    <w:rsid w:val="0059797D"/>
    <w:rsid w:val="00597C4C"/>
    <w:rsid w:val="005A0C70"/>
    <w:rsid w:val="005A1210"/>
    <w:rsid w:val="005A142F"/>
    <w:rsid w:val="005A1F44"/>
    <w:rsid w:val="005A21DC"/>
    <w:rsid w:val="005A2205"/>
    <w:rsid w:val="005A26DD"/>
    <w:rsid w:val="005A2A19"/>
    <w:rsid w:val="005A3086"/>
    <w:rsid w:val="005A3E3B"/>
    <w:rsid w:val="005A4008"/>
    <w:rsid w:val="005A4390"/>
    <w:rsid w:val="005A4F58"/>
    <w:rsid w:val="005A5094"/>
    <w:rsid w:val="005A5543"/>
    <w:rsid w:val="005A5F45"/>
    <w:rsid w:val="005A62AD"/>
    <w:rsid w:val="005A65FC"/>
    <w:rsid w:val="005A7E3A"/>
    <w:rsid w:val="005B03EA"/>
    <w:rsid w:val="005B0872"/>
    <w:rsid w:val="005B121C"/>
    <w:rsid w:val="005B1E04"/>
    <w:rsid w:val="005B2444"/>
    <w:rsid w:val="005B298D"/>
    <w:rsid w:val="005B3104"/>
    <w:rsid w:val="005B37BD"/>
    <w:rsid w:val="005B3D6F"/>
    <w:rsid w:val="005B4EF7"/>
    <w:rsid w:val="005B5347"/>
    <w:rsid w:val="005B5508"/>
    <w:rsid w:val="005B68C2"/>
    <w:rsid w:val="005B6ED2"/>
    <w:rsid w:val="005B7F14"/>
    <w:rsid w:val="005C03A9"/>
    <w:rsid w:val="005C1301"/>
    <w:rsid w:val="005C1DAA"/>
    <w:rsid w:val="005C1DD8"/>
    <w:rsid w:val="005C1ECE"/>
    <w:rsid w:val="005C28A1"/>
    <w:rsid w:val="005C2929"/>
    <w:rsid w:val="005C2A27"/>
    <w:rsid w:val="005C3681"/>
    <w:rsid w:val="005C3A08"/>
    <w:rsid w:val="005C5593"/>
    <w:rsid w:val="005C5C8D"/>
    <w:rsid w:val="005C6B4A"/>
    <w:rsid w:val="005C7850"/>
    <w:rsid w:val="005C7BF6"/>
    <w:rsid w:val="005D191E"/>
    <w:rsid w:val="005D19FD"/>
    <w:rsid w:val="005D2A98"/>
    <w:rsid w:val="005D2DAC"/>
    <w:rsid w:val="005D32CB"/>
    <w:rsid w:val="005D3799"/>
    <w:rsid w:val="005D3C39"/>
    <w:rsid w:val="005D538B"/>
    <w:rsid w:val="005D5508"/>
    <w:rsid w:val="005D5558"/>
    <w:rsid w:val="005D5780"/>
    <w:rsid w:val="005D5EB8"/>
    <w:rsid w:val="005D71E4"/>
    <w:rsid w:val="005D7630"/>
    <w:rsid w:val="005D7DF1"/>
    <w:rsid w:val="005E0D0B"/>
    <w:rsid w:val="005E1686"/>
    <w:rsid w:val="005E1D1B"/>
    <w:rsid w:val="005E339B"/>
    <w:rsid w:val="005E3F05"/>
    <w:rsid w:val="005E42BC"/>
    <w:rsid w:val="005E4B43"/>
    <w:rsid w:val="005E4BD5"/>
    <w:rsid w:val="005E4E10"/>
    <w:rsid w:val="005E689A"/>
    <w:rsid w:val="005E6940"/>
    <w:rsid w:val="005E6B8F"/>
    <w:rsid w:val="005E6C25"/>
    <w:rsid w:val="005E6EFD"/>
    <w:rsid w:val="005E71F5"/>
    <w:rsid w:val="005E7277"/>
    <w:rsid w:val="005E7B3E"/>
    <w:rsid w:val="005F03EF"/>
    <w:rsid w:val="005F049A"/>
    <w:rsid w:val="005F0952"/>
    <w:rsid w:val="005F145C"/>
    <w:rsid w:val="005F1616"/>
    <w:rsid w:val="005F1ED1"/>
    <w:rsid w:val="005F217A"/>
    <w:rsid w:val="005F21FB"/>
    <w:rsid w:val="005F2488"/>
    <w:rsid w:val="005F4497"/>
    <w:rsid w:val="005F5471"/>
    <w:rsid w:val="005F5CDB"/>
    <w:rsid w:val="005F5D40"/>
    <w:rsid w:val="005F60E4"/>
    <w:rsid w:val="005F76E0"/>
    <w:rsid w:val="005F7855"/>
    <w:rsid w:val="005F7AE0"/>
    <w:rsid w:val="005F7E65"/>
    <w:rsid w:val="006006EE"/>
    <w:rsid w:val="00601454"/>
    <w:rsid w:val="00601812"/>
    <w:rsid w:val="0060187E"/>
    <w:rsid w:val="00601A8C"/>
    <w:rsid w:val="00601DA8"/>
    <w:rsid w:val="006026A0"/>
    <w:rsid w:val="00603018"/>
    <w:rsid w:val="00604010"/>
    <w:rsid w:val="0060430A"/>
    <w:rsid w:val="0060487B"/>
    <w:rsid w:val="00605004"/>
    <w:rsid w:val="0060514F"/>
    <w:rsid w:val="0060556F"/>
    <w:rsid w:val="00605B28"/>
    <w:rsid w:val="00606BB9"/>
    <w:rsid w:val="00606FD6"/>
    <w:rsid w:val="00610040"/>
    <w:rsid w:val="0061068E"/>
    <w:rsid w:val="0061091F"/>
    <w:rsid w:val="00610A4F"/>
    <w:rsid w:val="006115D3"/>
    <w:rsid w:val="00611A28"/>
    <w:rsid w:val="006122DD"/>
    <w:rsid w:val="0061238A"/>
    <w:rsid w:val="006135BD"/>
    <w:rsid w:val="00614453"/>
    <w:rsid w:val="006147F5"/>
    <w:rsid w:val="006148B8"/>
    <w:rsid w:val="00615BDD"/>
    <w:rsid w:val="00615C83"/>
    <w:rsid w:val="00615E89"/>
    <w:rsid w:val="0061676A"/>
    <w:rsid w:val="00616865"/>
    <w:rsid w:val="00616B0F"/>
    <w:rsid w:val="00616C63"/>
    <w:rsid w:val="006200D3"/>
    <w:rsid w:val="006202C1"/>
    <w:rsid w:val="00620A5F"/>
    <w:rsid w:val="00620CC1"/>
    <w:rsid w:val="00621031"/>
    <w:rsid w:val="0062253D"/>
    <w:rsid w:val="00622673"/>
    <w:rsid w:val="006226A4"/>
    <w:rsid w:val="00622B6F"/>
    <w:rsid w:val="00623445"/>
    <w:rsid w:val="006237AF"/>
    <w:rsid w:val="00623C6E"/>
    <w:rsid w:val="0062464A"/>
    <w:rsid w:val="00625613"/>
    <w:rsid w:val="00625943"/>
    <w:rsid w:val="00625B5E"/>
    <w:rsid w:val="00625F74"/>
    <w:rsid w:val="00626809"/>
    <w:rsid w:val="00626D95"/>
    <w:rsid w:val="00627471"/>
    <w:rsid w:val="00627835"/>
    <w:rsid w:val="006279B5"/>
    <w:rsid w:val="00630279"/>
    <w:rsid w:val="00630707"/>
    <w:rsid w:val="006314A3"/>
    <w:rsid w:val="0063208F"/>
    <w:rsid w:val="006326CA"/>
    <w:rsid w:val="00632BA9"/>
    <w:rsid w:val="00632CA3"/>
    <w:rsid w:val="00632D28"/>
    <w:rsid w:val="00632EAA"/>
    <w:rsid w:val="006347C4"/>
    <w:rsid w:val="00634DFB"/>
    <w:rsid w:val="0063573D"/>
    <w:rsid w:val="00636082"/>
    <w:rsid w:val="00636C23"/>
    <w:rsid w:val="0063732F"/>
    <w:rsid w:val="00637AFC"/>
    <w:rsid w:val="0064031E"/>
    <w:rsid w:val="0064073C"/>
    <w:rsid w:val="00640B41"/>
    <w:rsid w:val="00640E81"/>
    <w:rsid w:val="0064191D"/>
    <w:rsid w:val="006420E0"/>
    <w:rsid w:val="006423B8"/>
    <w:rsid w:val="00642EBC"/>
    <w:rsid w:val="00643E8C"/>
    <w:rsid w:val="00644423"/>
    <w:rsid w:val="006446A7"/>
    <w:rsid w:val="00644A05"/>
    <w:rsid w:val="00644B3D"/>
    <w:rsid w:val="00644FBC"/>
    <w:rsid w:val="0064510B"/>
    <w:rsid w:val="00645834"/>
    <w:rsid w:val="00645F06"/>
    <w:rsid w:val="00646F49"/>
    <w:rsid w:val="00647095"/>
    <w:rsid w:val="0064709A"/>
    <w:rsid w:val="00650FC4"/>
    <w:rsid w:val="00651134"/>
    <w:rsid w:val="0065113D"/>
    <w:rsid w:val="00651CC3"/>
    <w:rsid w:val="00652062"/>
    <w:rsid w:val="00652AAC"/>
    <w:rsid w:val="006531D0"/>
    <w:rsid w:val="006546CE"/>
    <w:rsid w:val="00654DE7"/>
    <w:rsid w:val="00655976"/>
    <w:rsid w:val="00655A83"/>
    <w:rsid w:val="0065610E"/>
    <w:rsid w:val="006568D5"/>
    <w:rsid w:val="006569CF"/>
    <w:rsid w:val="00656F06"/>
    <w:rsid w:val="00657006"/>
    <w:rsid w:val="00657249"/>
    <w:rsid w:val="006573D8"/>
    <w:rsid w:val="00660639"/>
    <w:rsid w:val="00660770"/>
    <w:rsid w:val="006608E3"/>
    <w:rsid w:val="006609BF"/>
    <w:rsid w:val="00660AD3"/>
    <w:rsid w:val="00661146"/>
    <w:rsid w:val="006632A5"/>
    <w:rsid w:val="006646BF"/>
    <w:rsid w:val="00664B96"/>
    <w:rsid w:val="00664EFE"/>
    <w:rsid w:val="00665351"/>
    <w:rsid w:val="006653AB"/>
    <w:rsid w:val="00666051"/>
    <w:rsid w:val="00666238"/>
    <w:rsid w:val="00666DBF"/>
    <w:rsid w:val="00666E58"/>
    <w:rsid w:val="00666E84"/>
    <w:rsid w:val="00671422"/>
    <w:rsid w:val="006718F1"/>
    <w:rsid w:val="00671DD4"/>
    <w:rsid w:val="00671DF2"/>
    <w:rsid w:val="0067214F"/>
    <w:rsid w:val="00673CC4"/>
    <w:rsid w:val="006742AD"/>
    <w:rsid w:val="006755DE"/>
    <w:rsid w:val="0067567E"/>
    <w:rsid w:val="006757DA"/>
    <w:rsid w:val="00676A73"/>
    <w:rsid w:val="006776B6"/>
    <w:rsid w:val="00677EA4"/>
    <w:rsid w:val="006800FB"/>
    <w:rsid w:val="006801E1"/>
    <w:rsid w:val="006806F9"/>
    <w:rsid w:val="0068089D"/>
    <w:rsid w:val="006808D2"/>
    <w:rsid w:val="00680B1C"/>
    <w:rsid w:val="00680F5B"/>
    <w:rsid w:val="00680F75"/>
    <w:rsid w:val="006811E3"/>
    <w:rsid w:val="006815F6"/>
    <w:rsid w:val="00682068"/>
    <w:rsid w:val="00682496"/>
    <w:rsid w:val="006825EB"/>
    <w:rsid w:val="0068262B"/>
    <w:rsid w:val="00683B87"/>
    <w:rsid w:val="00683F23"/>
    <w:rsid w:val="00684D31"/>
    <w:rsid w:val="006853A5"/>
    <w:rsid w:val="006856BA"/>
    <w:rsid w:val="006856ED"/>
    <w:rsid w:val="00685CC6"/>
    <w:rsid w:val="00686313"/>
    <w:rsid w:val="00686532"/>
    <w:rsid w:val="0068683E"/>
    <w:rsid w:val="00686D8F"/>
    <w:rsid w:val="00690A56"/>
    <w:rsid w:val="00690CCF"/>
    <w:rsid w:val="006912E8"/>
    <w:rsid w:val="0069136C"/>
    <w:rsid w:val="006913AB"/>
    <w:rsid w:val="00691A97"/>
    <w:rsid w:val="0069233E"/>
    <w:rsid w:val="0069248E"/>
    <w:rsid w:val="006928C7"/>
    <w:rsid w:val="00693150"/>
    <w:rsid w:val="006933D8"/>
    <w:rsid w:val="006938E5"/>
    <w:rsid w:val="006950C6"/>
    <w:rsid w:val="006956A3"/>
    <w:rsid w:val="006958CA"/>
    <w:rsid w:val="00695F4E"/>
    <w:rsid w:val="00696C31"/>
    <w:rsid w:val="006A019B"/>
    <w:rsid w:val="006A0242"/>
    <w:rsid w:val="006A03FC"/>
    <w:rsid w:val="006A107E"/>
    <w:rsid w:val="006A183E"/>
    <w:rsid w:val="006A1D5A"/>
    <w:rsid w:val="006A2DF9"/>
    <w:rsid w:val="006A3524"/>
    <w:rsid w:val="006A3591"/>
    <w:rsid w:val="006A3B48"/>
    <w:rsid w:val="006A3DFF"/>
    <w:rsid w:val="006A4CF5"/>
    <w:rsid w:val="006A5235"/>
    <w:rsid w:val="006A5570"/>
    <w:rsid w:val="006A561D"/>
    <w:rsid w:val="006A64C5"/>
    <w:rsid w:val="006A689C"/>
    <w:rsid w:val="006A6BA5"/>
    <w:rsid w:val="006A6EAA"/>
    <w:rsid w:val="006A6F54"/>
    <w:rsid w:val="006A7522"/>
    <w:rsid w:val="006B0C3D"/>
    <w:rsid w:val="006B1C33"/>
    <w:rsid w:val="006B2318"/>
    <w:rsid w:val="006B3AF2"/>
    <w:rsid w:val="006B3B5A"/>
    <w:rsid w:val="006B3D79"/>
    <w:rsid w:val="006B6FE4"/>
    <w:rsid w:val="006B75BB"/>
    <w:rsid w:val="006B7B71"/>
    <w:rsid w:val="006C0B31"/>
    <w:rsid w:val="006C1272"/>
    <w:rsid w:val="006C16E1"/>
    <w:rsid w:val="006C1706"/>
    <w:rsid w:val="006C1D76"/>
    <w:rsid w:val="006C225E"/>
    <w:rsid w:val="006C2343"/>
    <w:rsid w:val="006C313D"/>
    <w:rsid w:val="006C315F"/>
    <w:rsid w:val="006C31D3"/>
    <w:rsid w:val="006C358F"/>
    <w:rsid w:val="006C39F1"/>
    <w:rsid w:val="006C3D71"/>
    <w:rsid w:val="006C3F22"/>
    <w:rsid w:val="006C4360"/>
    <w:rsid w:val="006C442A"/>
    <w:rsid w:val="006C447C"/>
    <w:rsid w:val="006C477E"/>
    <w:rsid w:val="006C5744"/>
    <w:rsid w:val="006C665D"/>
    <w:rsid w:val="006C6B0C"/>
    <w:rsid w:val="006C74D6"/>
    <w:rsid w:val="006C7516"/>
    <w:rsid w:val="006C7E81"/>
    <w:rsid w:val="006D0A7A"/>
    <w:rsid w:val="006D0AFD"/>
    <w:rsid w:val="006D10AD"/>
    <w:rsid w:val="006D1298"/>
    <w:rsid w:val="006D1735"/>
    <w:rsid w:val="006D268C"/>
    <w:rsid w:val="006D29D9"/>
    <w:rsid w:val="006D2E34"/>
    <w:rsid w:val="006D3941"/>
    <w:rsid w:val="006D3E8C"/>
    <w:rsid w:val="006D434E"/>
    <w:rsid w:val="006D4D7B"/>
    <w:rsid w:val="006D4E05"/>
    <w:rsid w:val="006D58CB"/>
    <w:rsid w:val="006D64B0"/>
    <w:rsid w:val="006D7CF3"/>
    <w:rsid w:val="006E0578"/>
    <w:rsid w:val="006E08D4"/>
    <w:rsid w:val="006E0F03"/>
    <w:rsid w:val="006E10A8"/>
    <w:rsid w:val="006E12CE"/>
    <w:rsid w:val="006E178B"/>
    <w:rsid w:val="006E1BA4"/>
    <w:rsid w:val="006E1C63"/>
    <w:rsid w:val="006E2826"/>
    <w:rsid w:val="006E314D"/>
    <w:rsid w:val="006E37CD"/>
    <w:rsid w:val="006E5ABB"/>
    <w:rsid w:val="006E5EA0"/>
    <w:rsid w:val="006E7770"/>
    <w:rsid w:val="006F0344"/>
    <w:rsid w:val="006F140F"/>
    <w:rsid w:val="006F1653"/>
    <w:rsid w:val="006F1AD6"/>
    <w:rsid w:val="006F310F"/>
    <w:rsid w:val="006F3248"/>
    <w:rsid w:val="006F395B"/>
    <w:rsid w:val="006F41AD"/>
    <w:rsid w:val="006F4920"/>
    <w:rsid w:val="006F5937"/>
    <w:rsid w:val="006F60B7"/>
    <w:rsid w:val="006F66A3"/>
    <w:rsid w:val="006F7583"/>
    <w:rsid w:val="006F77A4"/>
    <w:rsid w:val="007009D6"/>
    <w:rsid w:val="00700D74"/>
    <w:rsid w:val="007013E7"/>
    <w:rsid w:val="0070206C"/>
    <w:rsid w:val="00702628"/>
    <w:rsid w:val="007027DA"/>
    <w:rsid w:val="00702E45"/>
    <w:rsid w:val="007030B9"/>
    <w:rsid w:val="007037B5"/>
    <w:rsid w:val="00703A12"/>
    <w:rsid w:val="00703D5F"/>
    <w:rsid w:val="00703FF3"/>
    <w:rsid w:val="00704BAE"/>
    <w:rsid w:val="00705886"/>
    <w:rsid w:val="00707422"/>
    <w:rsid w:val="00707777"/>
    <w:rsid w:val="00707800"/>
    <w:rsid w:val="00710723"/>
    <w:rsid w:val="0071104F"/>
    <w:rsid w:val="00711340"/>
    <w:rsid w:val="00711B21"/>
    <w:rsid w:val="00711C5C"/>
    <w:rsid w:val="00711E76"/>
    <w:rsid w:val="00711E83"/>
    <w:rsid w:val="00712629"/>
    <w:rsid w:val="00712651"/>
    <w:rsid w:val="00712BDA"/>
    <w:rsid w:val="00712D45"/>
    <w:rsid w:val="0071462A"/>
    <w:rsid w:val="007147F0"/>
    <w:rsid w:val="00714A94"/>
    <w:rsid w:val="00714F63"/>
    <w:rsid w:val="00715087"/>
    <w:rsid w:val="00715345"/>
    <w:rsid w:val="00715A28"/>
    <w:rsid w:val="00715F4F"/>
    <w:rsid w:val="00715FE6"/>
    <w:rsid w:val="007161EE"/>
    <w:rsid w:val="00716316"/>
    <w:rsid w:val="00716A07"/>
    <w:rsid w:val="00716A0D"/>
    <w:rsid w:val="00716A29"/>
    <w:rsid w:val="00716BE0"/>
    <w:rsid w:val="00717336"/>
    <w:rsid w:val="007177B8"/>
    <w:rsid w:val="0071798C"/>
    <w:rsid w:val="00717CF4"/>
    <w:rsid w:val="00717EC8"/>
    <w:rsid w:val="00720409"/>
    <w:rsid w:val="00720417"/>
    <w:rsid w:val="00720802"/>
    <w:rsid w:val="00720B14"/>
    <w:rsid w:val="007212E8"/>
    <w:rsid w:val="007215D9"/>
    <w:rsid w:val="00722200"/>
    <w:rsid w:val="00722BD4"/>
    <w:rsid w:val="0072309B"/>
    <w:rsid w:val="007236F7"/>
    <w:rsid w:val="00723ED1"/>
    <w:rsid w:val="00724795"/>
    <w:rsid w:val="00724BCB"/>
    <w:rsid w:val="00724C8F"/>
    <w:rsid w:val="00725CED"/>
    <w:rsid w:val="00725D90"/>
    <w:rsid w:val="0072600A"/>
    <w:rsid w:val="007305C3"/>
    <w:rsid w:val="007318AC"/>
    <w:rsid w:val="00731971"/>
    <w:rsid w:val="00731CEB"/>
    <w:rsid w:val="007320FA"/>
    <w:rsid w:val="00732194"/>
    <w:rsid w:val="00733329"/>
    <w:rsid w:val="007339E8"/>
    <w:rsid w:val="00733AD8"/>
    <w:rsid w:val="00733D69"/>
    <w:rsid w:val="0073493A"/>
    <w:rsid w:val="00734C04"/>
    <w:rsid w:val="00734CAA"/>
    <w:rsid w:val="00734D00"/>
    <w:rsid w:val="00736204"/>
    <w:rsid w:val="00736586"/>
    <w:rsid w:val="0073668D"/>
    <w:rsid w:val="00736CEE"/>
    <w:rsid w:val="00736D5E"/>
    <w:rsid w:val="00736FEE"/>
    <w:rsid w:val="00737541"/>
    <w:rsid w:val="00737F4E"/>
    <w:rsid w:val="00740048"/>
    <w:rsid w:val="00740AF5"/>
    <w:rsid w:val="00740B27"/>
    <w:rsid w:val="007411F6"/>
    <w:rsid w:val="00741362"/>
    <w:rsid w:val="00742173"/>
    <w:rsid w:val="00742495"/>
    <w:rsid w:val="00742700"/>
    <w:rsid w:val="00743170"/>
    <w:rsid w:val="00743525"/>
    <w:rsid w:val="007441F5"/>
    <w:rsid w:val="007443AC"/>
    <w:rsid w:val="00744CEF"/>
    <w:rsid w:val="00745555"/>
    <w:rsid w:val="00745F75"/>
    <w:rsid w:val="00745F94"/>
    <w:rsid w:val="007462E6"/>
    <w:rsid w:val="00746FBF"/>
    <w:rsid w:val="00747E68"/>
    <w:rsid w:val="00747E70"/>
    <w:rsid w:val="00750461"/>
    <w:rsid w:val="007508A8"/>
    <w:rsid w:val="00751701"/>
    <w:rsid w:val="007521DA"/>
    <w:rsid w:val="00752389"/>
    <w:rsid w:val="0075259C"/>
    <w:rsid w:val="00752E6C"/>
    <w:rsid w:val="007541A2"/>
    <w:rsid w:val="00754704"/>
    <w:rsid w:val="00754F56"/>
    <w:rsid w:val="00755818"/>
    <w:rsid w:val="00755BB9"/>
    <w:rsid w:val="007564A2"/>
    <w:rsid w:val="00756DBF"/>
    <w:rsid w:val="00756DD8"/>
    <w:rsid w:val="0075713D"/>
    <w:rsid w:val="0075773D"/>
    <w:rsid w:val="007602D4"/>
    <w:rsid w:val="00760B09"/>
    <w:rsid w:val="00760DB8"/>
    <w:rsid w:val="00762142"/>
    <w:rsid w:val="0076286B"/>
    <w:rsid w:val="00762CE2"/>
    <w:rsid w:val="0076393D"/>
    <w:rsid w:val="00763A49"/>
    <w:rsid w:val="00763FD6"/>
    <w:rsid w:val="00764885"/>
    <w:rsid w:val="00764CA3"/>
    <w:rsid w:val="007651AE"/>
    <w:rsid w:val="0076587A"/>
    <w:rsid w:val="00766846"/>
    <w:rsid w:val="0076698E"/>
    <w:rsid w:val="00766D4F"/>
    <w:rsid w:val="007671FF"/>
    <w:rsid w:val="0076790E"/>
    <w:rsid w:val="00767A70"/>
    <w:rsid w:val="00767CB0"/>
    <w:rsid w:val="0077087B"/>
    <w:rsid w:val="00771AB1"/>
    <w:rsid w:val="0077315A"/>
    <w:rsid w:val="0077465E"/>
    <w:rsid w:val="0077547A"/>
    <w:rsid w:val="00775AFA"/>
    <w:rsid w:val="00776658"/>
    <w:rsid w:val="0077673A"/>
    <w:rsid w:val="00777409"/>
    <w:rsid w:val="0077770D"/>
    <w:rsid w:val="00777D86"/>
    <w:rsid w:val="007804F7"/>
    <w:rsid w:val="00780836"/>
    <w:rsid w:val="00780B6B"/>
    <w:rsid w:val="00780FBB"/>
    <w:rsid w:val="00781904"/>
    <w:rsid w:val="00781AC3"/>
    <w:rsid w:val="00781E3A"/>
    <w:rsid w:val="007820A6"/>
    <w:rsid w:val="00782194"/>
    <w:rsid w:val="007830A4"/>
    <w:rsid w:val="007843DF"/>
    <w:rsid w:val="007846E1"/>
    <w:rsid w:val="007847D6"/>
    <w:rsid w:val="00785D5F"/>
    <w:rsid w:val="0078646F"/>
    <w:rsid w:val="00786FF5"/>
    <w:rsid w:val="007873A0"/>
    <w:rsid w:val="007876B7"/>
    <w:rsid w:val="00790469"/>
    <w:rsid w:val="00790802"/>
    <w:rsid w:val="00790EF2"/>
    <w:rsid w:val="00791272"/>
    <w:rsid w:val="00791360"/>
    <w:rsid w:val="007913E5"/>
    <w:rsid w:val="0079163A"/>
    <w:rsid w:val="00791F06"/>
    <w:rsid w:val="00792FEB"/>
    <w:rsid w:val="00793061"/>
    <w:rsid w:val="007931BB"/>
    <w:rsid w:val="007933D9"/>
    <w:rsid w:val="00793611"/>
    <w:rsid w:val="007944F1"/>
    <w:rsid w:val="007944F7"/>
    <w:rsid w:val="00794545"/>
    <w:rsid w:val="00794AF6"/>
    <w:rsid w:val="00795A34"/>
    <w:rsid w:val="00796663"/>
    <w:rsid w:val="00796C58"/>
    <w:rsid w:val="00796D56"/>
    <w:rsid w:val="00797054"/>
    <w:rsid w:val="00797987"/>
    <w:rsid w:val="00797F25"/>
    <w:rsid w:val="007A133B"/>
    <w:rsid w:val="007A18C2"/>
    <w:rsid w:val="007A19DF"/>
    <w:rsid w:val="007A1D8F"/>
    <w:rsid w:val="007A1E27"/>
    <w:rsid w:val="007A3465"/>
    <w:rsid w:val="007A35D9"/>
    <w:rsid w:val="007A38EF"/>
    <w:rsid w:val="007A3D1D"/>
    <w:rsid w:val="007A3E78"/>
    <w:rsid w:val="007A5172"/>
    <w:rsid w:val="007A5E58"/>
    <w:rsid w:val="007A5E94"/>
    <w:rsid w:val="007A63C1"/>
    <w:rsid w:val="007A67A0"/>
    <w:rsid w:val="007A7285"/>
    <w:rsid w:val="007A7386"/>
    <w:rsid w:val="007A7D6E"/>
    <w:rsid w:val="007A7E76"/>
    <w:rsid w:val="007B02EF"/>
    <w:rsid w:val="007B0F02"/>
    <w:rsid w:val="007B1243"/>
    <w:rsid w:val="007B1646"/>
    <w:rsid w:val="007B1858"/>
    <w:rsid w:val="007B22F7"/>
    <w:rsid w:val="007B2937"/>
    <w:rsid w:val="007B2CB1"/>
    <w:rsid w:val="007B33C3"/>
    <w:rsid w:val="007B3491"/>
    <w:rsid w:val="007B36A7"/>
    <w:rsid w:val="007B3AE8"/>
    <w:rsid w:val="007B3F5B"/>
    <w:rsid w:val="007B434E"/>
    <w:rsid w:val="007B54AD"/>
    <w:rsid w:val="007B570C"/>
    <w:rsid w:val="007B63E5"/>
    <w:rsid w:val="007B6C2F"/>
    <w:rsid w:val="007C02D1"/>
    <w:rsid w:val="007C051D"/>
    <w:rsid w:val="007C10B3"/>
    <w:rsid w:val="007C1244"/>
    <w:rsid w:val="007C1251"/>
    <w:rsid w:val="007C1660"/>
    <w:rsid w:val="007C217B"/>
    <w:rsid w:val="007C2225"/>
    <w:rsid w:val="007C3BA4"/>
    <w:rsid w:val="007C42EA"/>
    <w:rsid w:val="007C4BEF"/>
    <w:rsid w:val="007C4D58"/>
    <w:rsid w:val="007C5A8F"/>
    <w:rsid w:val="007C5AA6"/>
    <w:rsid w:val="007C5CF1"/>
    <w:rsid w:val="007C5FE0"/>
    <w:rsid w:val="007C6129"/>
    <w:rsid w:val="007C6407"/>
    <w:rsid w:val="007C657F"/>
    <w:rsid w:val="007C66E2"/>
    <w:rsid w:val="007C72E8"/>
    <w:rsid w:val="007C76DA"/>
    <w:rsid w:val="007D01CB"/>
    <w:rsid w:val="007D0656"/>
    <w:rsid w:val="007D0BB8"/>
    <w:rsid w:val="007D0FA0"/>
    <w:rsid w:val="007D1B24"/>
    <w:rsid w:val="007D1E57"/>
    <w:rsid w:val="007D2166"/>
    <w:rsid w:val="007D2836"/>
    <w:rsid w:val="007D3D15"/>
    <w:rsid w:val="007D4861"/>
    <w:rsid w:val="007D4BCD"/>
    <w:rsid w:val="007D5AAD"/>
    <w:rsid w:val="007D5EF4"/>
    <w:rsid w:val="007D6208"/>
    <w:rsid w:val="007D6432"/>
    <w:rsid w:val="007D6AB6"/>
    <w:rsid w:val="007D7045"/>
    <w:rsid w:val="007E06A6"/>
    <w:rsid w:val="007E0822"/>
    <w:rsid w:val="007E096F"/>
    <w:rsid w:val="007E0E8B"/>
    <w:rsid w:val="007E1681"/>
    <w:rsid w:val="007E1C35"/>
    <w:rsid w:val="007E1CA8"/>
    <w:rsid w:val="007E22EB"/>
    <w:rsid w:val="007E23F6"/>
    <w:rsid w:val="007E2AE4"/>
    <w:rsid w:val="007E2FF4"/>
    <w:rsid w:val="007E33C4"/>
    <w:rsid w:val="007E4999"/>
    <w:rsid w:val="007E4A6E"/>
    <w:rsid w:val="007E4AD9"/>
    <w:rsid w:val="007E4F0F"/>
    <w:rsid w:val="007E6F0E"/>
    <w:rsid w:val="007E6F64"/>
    <w:rsid w:val="007E7110"/>
    <w:rsid w:val="007E7250"/>
    <w:rsid w:val="007F00C2"/>
    <w:rsid w:val="007F0EAC"/>
    <w:rsid w:val="007F1486"/>
    <w:rsid w:val="007F1EF1"/>
    <w:rsid w:val="007F254C"/>
    <w:rsid w:val="007F2825"/>
    <w:rsid w:val="007F2A9B"/>
    <w:rsid w:val="007F3478"/>
    <w:rsid w:val="007F477C"/>
    <w:rsid w:val="007F5026"/>
    <w:rsid w:val="007F56A7"/>
    <w:rsid w:val="007F5CF5"/>
    <w:rsid w:val="007F5DA1"/>
    <w:rsid w:val="007F632C"/>
    <w:rsid w:val="007F7722"/>
    <w:rsid w:val="007F7911"/>
    <w:rsid w:val="007F7FBA"/>
    <w:rsid w:val="00800225"/>
    <w:rsid w:val="00800851"/>
    <w:rsid w:val="00800D42"/>
    <w:rsid w:val="0080109F"/>
    <w:rsid w:val="008013EF"/>
    <w:rsid w:val="0080171C"/>
    <w:rsid w:val="00801CC9"/>
    <w:rsid w:val="00802A62"/>
    <w:rsid w:val="00802AC1"/>
    <w:rsid w:val="008039DA"/>
    <w:rsid w:val="00803BAF"/>
    <w:rsid w:val="00803BB8"/>
    <w:rsid w:val="00804294"/>
    <w:rsid w:val="008047DF"/>
    <w:rsid w:val="00804FAB"/>
    <w:rsid w:val="00805306"/>
    <w:rsid w:val="008058B7"/>
    <w:rsid w:val="00805C08"/>
    <w:rsid w:val="00806598"/>
    <w:rsid w:val="0080668C"/>
    <w:rsid w:val="00806919"/>
    <w:rsid w:val="00806B5D"/>
    <w:rsid w:val="00807373"/>
    <w:rsid w:val="00807AE3"/>
    <w:rsid w:val="00807DD0"/>
    <w:rsid w:val="0081025C"/>
    <w:rsid w:val="00810880"/>
    <w:rsid w:val="00810A09"/>
    <w:rsid w:val="00810E5C"/>
    <w:rsid w:val="008112B1"/>
    <w:rsid w:val="00811C22"/>
    <w:rsid w:val="0081267A"/>
    <w:rsid w:val="00812C72"/>
    <w:rsid w:val="00813851"/>
    <w:rsid w:val="00814178"/>
    <w:rsid w:val="00814DD5"/>
    <w:rsid w:val="0081519D"/>
    <w:rsid w:val="008151CB"/>
    <w:rsid w:val="008153AD"/>
    <w:rsid w:val="008153F9"/>
    <w:rsid w:val="008156E4"/>
    <w:rsid w:val="008168C3"/>
    <w:rsid w:val="00816904"/>
    <w:rsid w:val="00816930"/>
    <w:rsid w:val="00816F77"/>
    <w:rsid w:val="00817808"/>
    <w:rsid w:val="00817D38"/>
    <w:rsid w:val="00820677"/>
    <w:rsid w:val="008210C4"/>
    <w:rsid w:val="008215F8"/>
    <w:rsid w:val="00821BFD"/>
    <w:rsid w:val="00821D01"/>
    <w:rsid w:val="008226D6"/>
    <w:rsid w:val="00822709"/>
    <w:rsid w:val="008228A2"/>
    <w:rsid w:val="00823714"/>
    <w:rsid w:val="00823769"/>
    <w:rsid w:val="00823823"/>
    <w:rsid w:val="00823C5B"/>
    <w:rsid w:val="00824308"/>
    <w:rsid w:val="0082432F"/>
    <w:rsid w:val="0082567B"/>
    <w:rsid w:val="00825D40"/>
    <w:rsid w:val="008261E8"/>
    <w:rsid w:val="00826414"/>
    <w:rsid w:val="0082685D"/>
    <w:rsid w:val="00826B7B"/>
    <w:rsid w:val="00826E67"/>
    <w:rsid w:val="008303E5"/>
    <w:rsid w:val="00830512"/>
    <w:rsid w:val="008317E2"/>
    <w:rsid w:val="0083197D"/>
    <w:rsid w:val="0083210F"/>
    <w:rsid w:val="00832293"/>
    <w:rsid w:val="008323EB"/>
    <w:rsid w:val="008325D4"/>
    <w:rsid w:val="00832685"/>
    <w:rsid w:val="00833111"/>
    <w:rsid w:val="0083313F"/>
    <w:rsid w:val="00833690"/>
    <w:rsid w:val="00833AAC"/>
    <w:rsid w:val="00833D14"/>
    <w:rsid w:val="00834146"/>
    <w:rsid w:val="0083653D"/>
    <w:rsid w:val="00836BA6"/>
    <w:rsid w:val="00836EBD"/>
    <w:rsid w:val="00837656"/>
    <w:rsid w:val="00837696"/>
    <w:rsid w:val="00840A53"/>
    <w:rsid w:val="00842D5B"/>
    <w:rsid w:val="0084390E"/>
    <w:rsid w:val="0084418B"/>
    <w:rsid w:val="008443D8"/>
    <w:rsid w:val="00846789"/>
    <w:rsid w:val="0084797D"/>
    <w:rsid w:val="00847A26"/>
    <w:rsid w:val="00847BE6"/>
    <w:rsid w:val="008505EA"/>
    <w:rsid w:val="00850C77"/>
    <w:rsid w:val="008518FA"/>
    <w:rsid w:val="00852C33"/>
    <w:rsid w:val="00852E64"/>
    <w:rsid w:val="00853167"/>
    <w:rsid w:val="008531E6"/>
    <w:rsid w:val="00853341"/>
    <w:rsid w:val="00854338"/>
    <w:rsid w:val="00854DAB"/>
    <w:rsid w:val="008553B8"/>
    <w:rsid w:val="00855F51"/>
    <w:rsid w:val="0085607A"/>
    <w:rsid w:val="00856E6D"/>
    <w:rsid w:val="00856F85"/>
    <w:rsid w:val="00857A3D"/>
    <w:rsid w:val="00857C5E"/>
    <w:rsid w:val="00857EF3"/>
    <w:rsid w:val="00857F72"/>
    <w:rsid w:val="00860026"/>
    <w:rsid w:val="008606D7"/>
    <w:rsid w:val="008608B2"/>
    <w:rsid w:val="00860C0A"/>
    <w:rsid w:val="008610D3"/>
    <w:rsid w:val="00861B5C"/>
    <w:rsid w:val="0086206C"/>
    <w:rsid w:val="00862C6A"/>
    <w:rsid w:val="008631C2"/>
    <w:rsid w:val="00863893"/>
    <w:rsid w:val="00863D36"/>
    <w:rsid w:val="008644D3"/>
    <w:rsid w:val="0086499F"/>
    <w:rsid w:val="00864D0D"/>
    <w:rsid w:val="00865433"/>
    <w:rsid w:val="0086580B"/>
    <w:rsid w:val="008658F2"/>
    <w:rsid w:val="00865A01"/>
    <w:rsid w:val="00865D6F"/>
    <w:rsid w:val="00865D90"/>
    <w:rsid w:val="0086614C"/>
    <w:rsid w:val="0086618C"/>
    <w:rsid w:val="00866572"/>
    <w:rsid w:val="00866C4B"/>
    <w:rsid w:val="00866FC9"/>
    <w:rsid w:val="008700ED"/>
    <w:rsid w:val="0087066C"/>
    <w:rsid w:val="00870894"/>
    <w:rsid w:val="0087115D"/>
    <w:rsid w:val="00871B0D"/>
    <w:rsid w:val="008725AC"/>
    <w:rsid w:val="00873B0B"/>
    <w:rsid w:val="00875AE7"/>
    <w:rsid w:val="00875E57"/>
    <w:rsid w:val="008765BD"/>
    <w:rsid w:val="00876F4C"/>
    <w:rsid w:val="00877752"/>
    <w:rsid w:val="00877DAF"/>
    <w:rsid w:val="0088040B"/>
    <w:rsid w:val="00880572"/>
    <w:rsid w:val="00880C2E"/>
    <w:rsid w:val="00880F69"/>
    <w:rsid w:val="00881F75"/>
    <w:rsid w:val="0088213E"/>
    <w:rsid w:val="00882618"/>
    <w:rsid w:val="008831F8"/>
    <w:rsid w:val="008843D5"/>
    <w:rsid w:val="00885F2A"/>
    <w:rsid w:val="008861FC"/>
    <w:rsid w:val="008864E3"/>
    <w:rsid w:val="00887308"/>
    <w:rsid w:val="00887578"/>
    <w:rsid w:val="00887BBB"/>
    <w:rsid w:val="00887C51"/>
    <w:rsid w:val="00887E78"/>
    <w:rsid w:val="00887F36"/>
    <w:rsid w:val="008905A7"/>
    <w:rsid w:val="00890A4F"/>
    <w:rsid w:val="00890C58"/>
    <w:rsid w:val="00891023"/>
    <w:rsid w:val="00892094"/>
    <w:rsid w:val="00893954"/>
    <w:rsid w:val="00893A1A"/>
    <w:rsid w:val="00893BD5"/>
    <w:rsid w:val="00893C3A"/>
    <w:rsid w:val="00894856"/>
    <w:rsid w:val="00895F91"/>
    <w:rsid w:val="00896313"/>
    <w:rsid w:val="0089692C"/>
    <w:rsid w:val="0089713F"/>
    <w:rsid w:val="008973AF"/>
    <w:rsid w:val="00897409"/>
    <w:rsid w:val="00897579"/>
    <w:rsid w:val="00897600"/>
    <w:rsid w:val="00897696"/>
    <w:rsid w:val="008978AA"/>
    <w:rsid w:val="008A0F48"/>
    <w:rsid w:val="008A1D1B"/>
    <w:rsid w:val="008A2327"/>
    <w:rsid w:val="008A2335"/>
    <w:rsid w:val="008A2758"/>
    <w:rsid w:val="008A2A4D"/>
    <w:rsid w:val="008A31FB"/>
    <w:rsid w:val="008A3436"/>
    <w:rsid w:val="008A3568"/>
    <w:rsid w:val="008A374B"/>
    <w:rsid w:val="008A37B4"/>
    <w:rsid w:val="008A3B94"/>
    <w:rsid w:val="008A3CD3"/>
    <w:rsid w:val="008A3DC7"/>
    <w:rsid w:val="008A4468"/>
    <w:rsid w:val="008A45FD"/>
    <w:rsid w:val="008A4644"/>
    <w:rsid w:val="008A4C34"/>
    <w:rsid w:val="008A5F0D"/>
    <w:rsid w:val="008A6425"/>
    <w:rsid w:val="008A6B0D"/>
    <w:rsid w:val="008A6B4D"/>
    <w:rsid w:val="008A6F6C"/>
    <w:rsid w:val="008A7204"/>
    <w:rsid w:val="008A7513"/>
    <w:rsid w:val="008B0B38"/>
    <w:rsid w:val="008B1244"/>
    <w:rsid w:val="008B1342"/>
    <w:rsid w:val="008B153F"/>
    <w:rsid w:val="008B1831"/>
    <w:rsid w:val="008B2A26"/>
    <w:rsid w:val="008B359A"/>
    <w:rsid w:val="008B3859"/>
    <w:rsid w:val="008B38BF"/>
    <w:rsid w:val="008B397A"/>
    <w:rsid w:val="008B4343"/>
    <w:rsid w:val="008B4650"/>
    <w:rsid w:val="008B52FD"/>
    <w:rsid w:val="008B5876"/>
    <w:rsid w:val="008B5D37"/>
    <w:rsid w:val="008B5E62"/>
    <w:rsid w:val="008B6C88"/>
    <w:rsid w:val="008B70FD"/>
    <w:rsid w:val="008B74BE"/>
    <w:rsid w:val="008B755B"/>
    <w:rsid w:val="008B7D7A"/>
    <w:rsid w:val="008B7F72"/>
    <w:rsid w:val="008B7F7A"/>
    <w:rsid w:val="008C18F0"/>
    <w:rsid w:val="008C245E"/>
    <w:rsid w:val="008C24A8"/>
    <w:rsid w:val="008C2678"/>
    <w:rsid w:val="008C282B"/>
    <w:rsid w:val="008C2924"/>
    <w:rsid w:val="008C2F0A"/>
    <w:rsid w:val="008C315D"/>
    <w:rsid w:val="008C3708"/>
    <w:rsid w:val="008C4023"/>
    <w:rsid w:val="008C4052"/>
    <w:rsid w:val="008C50F3"/>
    <w:rsid w:val="008C51A4"/>
    <w:rsid w:val="008C5ACC"/>
    <w:rsid w:val="008C6037"/>
    <w:rsid w:val="008C6F45"/>
    <w:rsid w:val="008C7EFE"/>
    <w:rsid w:val="008C7F18"/>
    <w:rsid w:val="008D03B9"/>
    <w:rsid w:val="008D068F"/>
    <w:rsid w:val="008D0BCF"/>
    <w:rsid w:val="008D2641"/>
    <w:rsid w:val="008D279C"/>
    <w:rsid w:val="008D2DDE"/>
    <w:rsid w:val="008D30C7"/>
    <w:rsid w:val="008D4B67"/>
    <w:rsid w:val="008D5CCB"/>
    <w:rsid w:val="008D5F9D"/>
    <w:rsid w:val="008D5FAC"/>
    <w:rsid w:val="008D63E4"/>
    <w:rsid w:val="008D65C9"/>
    <w:rsid w:val="008D67BC"/>
    <w:rsid w:val="008D67EB"/>
    <w:rsid w:val="008D6A26"/>
    <w:rsid w:val="008D6E7B"/>
    <w:rsid w:val="008D7BE0"/>
    <w:rsid w:val="008E0C8B"/>
    <w:rsid w:val="008E0E99"/>
    <w:rsid w:val="008E109B"/>
    <w:rsid w:val="008E188E"/>
    <w:rsid w:val="008E2195"/>
    <w:rsid w:val="008E290F"/>
    <w:rsid w:val="008E360C"/>
    <w:rsid w:val="008E3B71"/>
    <w:rsid w:val="008E3E4F"/>
    <w:rsid w:val="008E42B3"/>
    <w:rsid w:val="008E4756"/>
    <w:rsid w:val="008E47DF"/>
    <w:rsid w:val="008E4FD2"/>
    <w:rsid w:val="008E66BC"/>
    <w:rsid w:val="008E7580"/>
    <w:rsid w:val="008E7B1B"/>
    <w:rsid w:val="008E7E36"/>
    <w:rsid w:val="008F0CBA"/>
    <w:rsid w:val="008F0F96"/>
    <w:rsid w:val="008F18D6"/>
    <w:rsid w:val="008F1B6F"/>
    <w:rsid w:val="008F1D7E"/>
    <w:rsid w:val="008F285D"/>
    <w:rsid w:val="008F2C9B"/>
    <w:rsid w:val="008F2F48"/>
    <w:rsid w:val="008F31C4"/>
    <w:rsid w:val="008F338B"/>
    <w:rsid w:val="008F37A7"/>
    <w:rsid w:val="008F3EFC"/>
    <w:rsid w:val="008F4715"/>
    <w:rsid w:val="008F5278"/>
    <w:rsid w:val="008F58D0"/>
    <w:rsid w:val="008F60C8"/>
    <w:rsid w:val="008F6815"/>
    <w:rsid w:val="008F6932"/>
    <w:rsid w:val="008F6E1A"/>
    <w:rsid w:val="008F6FAD"/>
    <w:rsid w:val="008F797B"/>
    <w:rsid w:val="0090083D"/>
    <w:rsid w:val="00901023"/>
    <w:rsid w:val="00901C2A"/>
    <w:rsid w:val="00902577"/>
    <w:rsid w:val="00902934"/>
    <w:rsid w:val="00902B77"/>
    <w:rsid w:val="00903048"/>
    <w:rsid w:val="00903804"/>
    <w:rsid w:val="00904780"/>
    <w:rsid w:val="00904B80"/>
    <w:rsid w:val="00905B28"/>
    <w:rsid w:val="00905F8F"/>
    <w:rsid w:val="009061D6"/>
    <w:rsid w:val="00906222"/>
    <w:rsid w:val="0090635B"/>
    <w:rsid w:val="00906FE0"/>
    <w:rsid w:val="00907E77"/>
    <w:rsid w:val="009107C8"/>
    <w:rsid w:val="00911099"/>
    <w:rsid w:val="00911720"/>
    <w:rsid w:val="00911973"/>
    <w:rsid w:val="009121AF"/>
    <w:rsid w:val="0091294E"/>
    <w:rsid w:val="00913627"/>
    <w:rsid w:val="00914F81"/>
    <w:rsid w:val="0091568C"/>
    <w:rsid w:val="009159EA"/>
    <w:rsid w:val="009162AB"/>
    <w:rsid w:val="00916647"/>
    <w:rsid w:val="009169B7"/>
    <w:rsid w:val="00917705"/>
    <w:rsid w:val="00917773"/>
    <w:rsid w:val="0092099F"/>
    <w:rsid w:val="00922385"/>
    <w:rsid w:val="009223DF"/>
    <w:rsid w:val="009224F4"/>
    <w:rsid w:val="00922F35"/>
    <w:rsid w:val="00922FE7"/>
    <w:rsid w:val="00923406"/>
    <w:rsid w:val="0092360B"/>
    <w:rsid w:val="00923DF7"/>
    <w:rsid w:val="00924541"/>
    <w:rsid w:val="009247D7"/>
    <w:rsid w:val="00925482"/>
    <w:rsid w:val="0092579C"/>
    <w:rsid w:val="009262EB"/>
    <w:rsid w:val="00927139"/>
    <w:rsid w:val="009274E0"/>
    <w:rsid w:val="00927D6E"/>
    <w:rsid w:val="00931370"/>
    <w:rsid w:val="00932119"/>
    <w:rsid w:val="009324C4"/>
    <w:rsid w:val="00932DBE"/>
    <w:rsid w:val="009343F5"/>
    <w:rsid w:val="00934476"/>
    <w:rsid w:val="00935561"/>
    <w:rsid w:val="00935B52"/>
    <w:rsid w:val="00936091"/>
    <w:rsid w:val="00936FCC"/>
    <w:rsid w:val="0093759E"/>
    <w:rsid w:val="009379F0"/>
    <w:rsid w:val="00937F15"/>
    <w:rsid w:val="00940335"/>
    <w:rsid w:val="00940B91"/>
    <w:rsid w:val="00940D8A"/>
    <w:rsid w:val="009418CC"/>
    <w:rsid w:val="00941BA8"/>
    <w:rsid w:val="009437AE"/>
    <w:rsid w:val="00943B64"/>
    <w:rsid w:val="009442E3"/>
    <w:rsid w:val="00945E89"/>
    <w:rsid w:val="00945FFB"/>
    <w:rsid w:val="0094600E"/>
    <w:rsid w:val="0094625C"/>
    <w:rsid w:val="00947AC8"/>
    <w:rsid w:val="00947C4C"/>
    <w:rsid w:val="009502A2"/>
    <w:rsid w:val="009505C1"/>
    <w:rsid w:val="00950944"/>
    <w:rsid w:val="00950ECC"/>
    <w:rsid w:val="00951B30"/>
    <w:rsid w:val="00951CA3"/>
    <w:rsid w:val="00952994"/>
    <w:rsid w:val="00952E3D"/>
    <w:rsid w:val="0095386D"/>
    <w:rsid w:val="009539FB"/>
    <w:rsid w:val="00954ECD"/>
    <w:rsid w:val="00954F39"/>
    <w:rsid w:val="00955484"/>
    <w:rsid w:val="0095562C"/>
    <w:rsid w:val="009557E7"/>
    <w:rsid w:val="00955AE7"/>
    <w:rsid w:val="009566EB"/>
    <w:rsid w:val="0095677A"/>
    <w:rsid w:val="00956919"/>
    <w:rsid w:val="0095732D"/>
    <w:rsid w:val="00957C77"/>
    <w:rsid w:val="00960710"/>
    <w:rsid w:val="009609B4"/>
    <w:rsid w:val="009612F2"/>
    <w:rsid w:val="009618CD"/>
    <w:rsid w:val="00961B4A"/>
    <w:rsid w:val="00961CBF"/>
    <w:rsid w:val="00962258"/>
    <w:rsid w:val="00963A12"/>
    <w:rsid w:val="00963F56"/>
    <w:rsid w:val="00964963"/>
    <w:rsid w:val="009658F7"/>
    <w:rsid w:val="00965F20"/>
    <w:rsid w:val="00966293"/>
    <w:rsid w:val="009665AE"/>
    <w:rsid w:val="00966979"/>
    <w:rsid w:val="00966E44"/>
    <w:rsid w:val="0096775C"/>
    <w:rsid w:val="009678B7"/>
    <w:rsid w:val="00967BA8"/>
    <w:rsid w:val="00970AFF"/>
    <w:rsid w:val="00970F0D"/>
    <w:rsid w:val="00971038"/>
    <w:rsid w:val="009710EC"/>
    <w:rsid w:val="009716B7"/>
    <w:rsid w:val="00971719"/>
    <w:rsid w:val="0097207A"/>
    <w:rsid w:val="0097239D"/>
    <w:rsid w:val="00972848"/>
    <w:rsid w:val="00972C71"/>
    <w:rsid w:val="009732F4"/>
    <w:rsid w:val="009745A4"/>
    <w:rsid w:val="00974DBC"/>
    <w:rsid w:val="0097562F"/>
    <w:rsid w:val="00975712"/>
    <w:rsid w:val="009758DC"/>
    <w:rsid w:val="0097629A"/>
    <w:rsid w:val="0097670E"/>
    <w:rsid w:val="009768EB"/>
    <w:rsid w:val="00977259"/>
    <w:rsid w:val="00977CE1"/>
    <w:rsid w:val="00980199"/>
    <w:rsid w:val="00980288"/>
    <w:rsid w:val="00980504"/>
    <w:rsid w:val="00980EF7"/>
    <w:rsid w:val="00981B35"/>
    <w:rsid w:val="009824E4"/>
    <w:rsid w:val="009832DA"/>
    <w:rsid w:val="00983361"/>
    <w:rsid w:val="00983E20"/>
    <w:rsid w:val="009844C8"/>
    <w:rsid w:val="00984646"/>
    <w:rsid w:val="00984647"/>
    <w:rsid w:val="00984F22"/>
    <w:rsid w:val="00985033"/>
    <w:rsid w:val="009857A6"/>
    <w:rsid w:val="009860A8"/>
    <w:rsid w:val="00990A16"/>
    <w:rsid w:val="009912C5"/>
    <w:rsid w:val="009916DF"/>
    <w:rsid w:val="009919D4"/>
    <w:rsid w:val="009927E6"/>
    <w:rsid w:val="00992D9C"/>
    <w:rsid w:val="009930C0"/>
    <w:rsid w:val="00993104"/>
    <w:rsid w:val="00993F4A"/>
    <w:rsid w:val="00994026"/>
    <w:rsid w:val="0099448A"/>
    <w:rsid w:val="00994D36"/>
    <w:rsid w:val="00995453"/>
    <w:rsid w:val="00996610"/>
    <w:rsid w:val="00996C55"/>
    <w:rsid w:val="00996CB8"/>
    <w:rsid w:val="0099744C"/>
    <w:rsid w:val="009977AA"/>
    <w:rsid w:val="00997B7A"/>
    <w:rsid w:val="00997B83"/>
    <w:rsid w:val="009A0738"/>
    <w:rsid w:val="009A0A6C"/>
    <w:rsid w:val="009A18B7"/>
    <w:rsid w:val="009A1C56"/>
    <w:rsid w:val="009A1F29"/>
    <w:rsid w:val="009A20D5"/>
    <w:rsid w:val="009A23A5"/>
    <w:rsid w:val="009A247D"/>
    <w:rsid w:val="009A338D"/>
    <w:rsid w:val="009A3CE9"/>
    <w:rsid w:val="009A404E"/>
    <w:rsid w:val="009A41C0"/>
    <w:rsid w:val="009A4646"/>
    <w:rsid w:val="009A47B2"/>
    <w:rsid w:val="009A4B7B"/>
    <w:rsid w:val="009A5439"/>
    <w:rsid w:val="009A54E1"/>
    <w:rsid w:val="009A5522"/>
    <w:rsid w:val="009A5814"/>
    <w:rsid w:val="009A5FDB"/>
    <w:rsid w:val="009A6DE8"/>
    <w:rsid w:val="009A7283"/>
    <w:rsid w:val="009A7655"/>
    <w:rsid w:val="009A7F6C"/>
    <w:rsid w:val="009B1EB4"/>
    <w:rsid w:val="009B288A"/>
    <w:rsid w:val="009B2E97"/>
    <w:rsid w:val="009B32E6"/>
    <w:rsid w:val="009B37EA"/>
    <w:rsid w:val="009B3A7B"/>
    <w:rsid w:val="009B3FF4"/>
    <w:rsid w:val="009B4872"/>
    <w:rsid w:val="009B5146"/>
    <w:rsid w:val="009B518F"/>
    <w:rsid w:val="009B5B8B"/>
    <w:rsid w:val="009B6437"/>
    <w:rsid w:val="009B6B2B"/>
    <w:rsid w:val="009C00E8"/>
    <w:rsid w:val="009C034E"/>
    <w:rsid w:val="009C09F4"/>
    <w:rsid w:val="009C1064"/>
    <w:rsid w:val="009C1353"/>
    <w:rsid w:val="009C13D4"/>
    <w:rsid w:val="009C19E5"/>
    <w:rsid w:val="009C1B01"/>
    <w:rsid w:val="009C1B3C"/>
    <w:rsid w:val="009C220B"/>
    <w:rsid w:val="009C238B"/>
    <w:rsid w:val="009C2752"/>
    <w:rsid w:val="009C2DF4"/>
    <w:rsid w:val="009C31A6"/>
    <w:rsid w:val="009C342D"/>
    <w:rsid w:val="009C35F4"/>
    <w:rsid w:val="009C3C55"/>
    <w:rsid w:val="009C418E"/>
    <w:rsid w:val="009C442C"/>
    <w:rsid w:val="009C5267"/>
    <w:rsid w:val="009C58B7"/>
    <w:rsid w:val="009C5F41"/>
    <w:rsid w:val="009C6F8E"/>
    <w:rsid w:val="009C7634"/>
    <w:rsid w:val="009C7BFA"/>
    <w:rsid w:val="009C7E50"/>
    <w:rsid w:val="009D0B44"/>
    <w:rsid w:val="009D0D77"/>
    <w:rsid w:val="009D0E2D"/>
    <w:rsid w:val="009D0F55"/>
    <w:rsid w:val="009D10C7"/>
    <w:rsid w:val="009D1EE5"/>
    <w:rsid w:val="009D25B5"/>
    <w:rsid w:val="009D2BC9"/>
    <w:rsid w:val="009D2EF3"/>
    <w:rsid w:val="009D2FC5"/>
    <w:rsid w:val="009D34DD"/>
    <w:rsid w:val="009D352C"/>
    <w:rsid w:val="009D3BD8"/>
    <w:rsid w:val="009D3E6D"/>
    <w:rsid w:val="009D45D1"/>
    <w:rsid w:val="009D4A10"/>
    <w:rsid w:val="009D4C88"/>
    <w:rsid w:val="009D5957"/>
    <w:rsid w:val="009D5CFB"/>
    <w:rsid w:val="009D6061"/>
    <w:rsid w:val="009D64F8"/>
    <w:rsid w:val="009D6559"/>
    <w:rsid w:val="009D66CB"/>
    <w:rsid w:val="009D708D"/>
    <w:rsid w:val="009D76C4"/>
    <w:rsid w:val="009D77EA"/>
    <w:rsid w:val="009D7A7D"/>
    <w:rsid w:val="009E07F4"/>
    <w:rsid w:val="009E0953"/>
    <w:rsid w:val="009E2142"/>
    <w:rsid w:val="009E2304"/>
    <w:rsid w:val="009E2594"/>
    <w:rsid w:val="009E2B21"/>
    <w:rsid w:val="009E3122"/>
    <w:rsid w:val="009E3148"/>
    <w:rsid w:val="009E31E8"/>
    <w:rsid w:val="009E3486"/>
    <w:rsid w:val="009E4291"/>
    <w:rsid w:val="009E4B56"/>
    <w:rsid w:val="009E5003"/>
    <w:rsid w:val="009E5209"/>
    <w:rsid w:val="009E569C"/>
    <w:rsid w:val="009E57C1"/>
    <w:rsid w:val="009E5A15"/>
    <w:rsid w:val="009E605F"/>
    <w:rsid w:val="009E6F84"/>
    <w:rsid w:val="009E79CE"/>
    <w:rsid w:val="009F0AB5"/>
    <w:rsid w:val="009F1288"/>
    <w:rsid w:val="009F1917"/>
    <w:rsid w:val="009F1A4E"/>
    <w:rsid w:val="009F307A"/>
    <w:rsid w:val="009F309B"/>
    <w:rsid w:val="009F392E"/>
    <w:rsid w:val="009F3BB9"/>
    <w:rsid w:val="009F46BB"/>
    <w:rsid w:val="009F4968"/>
    <w:rsid w:val="009F4B8B"/>
    <w:rsid w:val="009F53C5"/>
    <w:rsid w:val="009F5BBA"/>
    <w:rsid w:val="009F5D11"/>
    <w:rsid w:val="009F6495"/>
    <w:rsid w:val="009F7239"/>
    <w:rsid w:val="009F7322"/>
    <w:rsid w:val="009F7657"/>
    <w:rsid w:val="009F7CB2"/>
    <w:rsid w:val="009F7D18"/>
    <w:rsid w:val="00A001FF"/>
    <w:rsid w:val="00A00323"/>
    <w:rsid w:val="00A00960"/>
    <w:rsid w:val="00A01BD6"/>
    <w:rsid w:val="00A02104"/>
    <w:rsid w:val="00A02C66"/>
    <w:rsid w:val="00A034E8"/>
    <w:rsid w:val="00A035B8"/>
    <w:rsid w:val="00A0368B"/>
    <w:rsid w:val="00A04D7F"/>
    <w:rsid w:val="00A057E9"/>
    <w:rsid w:val="00A0629A"/>
    <w:rsid w:val="00A0630E"/>
    <w:rsid w:val="00A06989"/>
    <w:rsid w:val="00A06C16"/>
    <w:rsid w:val="00A06F6F"/>
    <w:rsid w:val="00A0740E"/>
    <w:rsid w:val="00A11970"/>
    <w:rsid w:val="00A123E6"/>
    <w:rsid w:val="00A123FA"/>
    <w:rsid w:val="00A125CD"/>
    <w:rsid w:val="00A12775"/>
    <w:rsid w:val="00A12BE3"/>
    <w:rsid w:val="00A135EA"/>
    <w:rsid w:val="00A139BD"/>
    <w:rsid w:val="00A139F3"/>
    <w:rsid w:val="00A139F4"/>
    <w:rsid w:val="00A1417E"/>
    <w:rsid w:val="00A14482"/>
    <w:rsid w:val="00A1501C"/>
    <w:rsid w:val="00A15E5C"/>
    <w:rsid w:val="00A1652E"/>
    <w:rsid w:val="00A166D8"/>
    <w:rsid w:val="00A16735"/>
    <w:rsid w:val="00A16838"/>
    <w:rsid w:val="00A16870"/>
    <w:rsid w:val="00A174F6"/>
    <w:rsid w:val="00A1766F"/>
    <w:rsid w:val="00A17843"/>
    <w:rsid w:val="00A20646"/>
    <w:rsid w:val="00A2098C"/>
    <w:rsid w:val="00A210F3"/>
    <w:rsid w:val="00A21C61"/>
    <w:rsid w:val="00A2258E"/>
    <w:rsid w:val="00A22EA6"/>
    <w:rsid w:val="00A23834"/>
    <w:rsid w:val="00A2495E"/>
    <w:rsid w:val="00A24AF3"/>
    <w:rsid w:val="00A2621A"/>
    <w:rsid w:val="00A2695E"/>
    <w:rsid w:val="00A2736E"/>
    <w:rsid w:val="00A35698"/>
    <w:rsid w:val="00A358FD"/>
    <w:rsid w:val="00A35A67"/>
    <w:rsid w:val="00A366B4"/>
    <w:rsid w:val="00A36773"/>
    <w:rsid w:val="00A36778"/>
    <w:rsid w:val="00A367E9"/>
    <w:rsid w:val="00A37522"/>
    <w:rsid w:val="00A377EF"/>
    <w:rsid w:val="00A4050F"/>
    <w:rsid w:val="00A4115A"/>
    <w:rsid w:val="00A41DE9"/>
    <w:rsid w:val="00A41F60"/>
    <w:rsid w:val="00A42600"/>
    <w:rsid w:val="00A42C1B"/>
    <w:rsid w:val="00A4385B"/>
    <w:rsid w:val="00A4391D"/>
    <w:rsid w:val="00A4477A"/>
    <w:rsid w:val="00A45875"/>
    <w:rsid w:val="00A459FE"/>
    <w:rsid w:val="00A45A21"/>
    <w:rsid w:val="00A476D7"/>
    <w:rsid w:val="00A47C9E"/>
    <w:rsid w:val="00A50641"/>
    <w:rsid w:val="00A521B3"/>
    <w:rsid w:val="00A523D6"/>
    <w:rsid w:val="00A52917"/>
    <w:rsid w:val="00A530BF"/>
    <w:rsid w:val="00A53246"/>
    <w:rsid w:val="00A53BF5"/>
    <w:rsid w:val="00A54007"/>
    <w:rsid w:val="00A54EF7"/>
    <w:rsid w:val="00A54FF2"/>
    <w:rsid w:val="00A5519A"/>
    <w:rsid w:val="00A55221"/>
    <w:rsid w:val="00A55255"/>
    <w:rsid w:val="00A55575"/>
    <w:rsid w:val="00A55723"/>
    <w:rsid w:val="00A55C42"/>
    <w:rsid w:val="00A55C93"/>
    <w:rsid w:val="00A5645F"/>
    <w:rsid w:val="00A5659A"/>
    <w:rsid w:val="00A56D9C"/>
    <w:rsid w:val="00A56DCB"/>
    <w:rsid w:val="00A56F95"/>
    <w:rsid w:val="00A571EC"/>
    <w:rsid w:val="00A6001B"/>
    <w:rsid w:val="00A608D7"/>
    <w:rsid w:val="00A60B82"/>
    <w:rsid w:val="00A614DC"/>
    <w:rsid w:val="00A6177B"/>
    <w:rsid w:val="00A62205"/>
    <w:rsid w:val="00A62AE1"/>
    <w:rsid w:val="00A62D83"/>
    <w:rsid w:val="00A62E2B"/>
    <w:rsid w:val="00A62E74"/>
    <w:rsid w:val="00A63444"/>
    <w:rsid w:val="00A63480"/>
    <w:rsid w:val="00A63728"/>
    <w:rsid w:val="00A63875"/>
    <w:rsid w:val="00A63A03"/>
    <w:rsid w:val="00A63B1A"/>
    <w:rsid w:val="00A63DFE"/>
    <w:rsid w:val="00A64AFB"/>
    <w:rsid w:val="00A64BF5"/>
    <w:rsid w:val="00A64D9A"/>
    <w:rsid w:val="00A65069"/>
    <w:rsid w:val="00A65C4F"/>
    <w:rsid w:val="00A66136"/>
    <w:rsid w:val="00A66563"/>
    <w:rsid w:val="00A675FC"/>
    <w:rsid w:val="00A676C2"/>
    <w:rsid w:val="00A67D0D"/>
    <w:rsid w:val="00A67E90"/>
    <w:rsid w:val="00A70031"/>
    <w:rsid w:val="00A703A2"/>
    <w:rsid w:val="00A706EB"/>
    <w:rsid w:val="00A70904"/>
    <w:rsid w:val="00A71189"/>
    <w:rsid w:val="00A714BE"/>
    <w:rsid w:val="00A71504"/>
    <w:rsid w:val="00A716D4"/>
    <w:rsid w:val="00A71B5A"/>
    <w:rsid w:val="00A71CB7"/>
    <w:rsid w:val="00A72065"/>
    <w:rsid w:val="00A725B2"/>
    <w:rsid w:val="00A72841"/>
    <w:rsid w:val="00A72C99"/>
    <w:rsid w:val="00A7364A"/>
    <w:rsid w:val="00A7488B"/>
    <w:rsid w:val="00A74DCC"/>
    <w:rsid w:val="00A74DD7"/>
    <w:rsid w:val="00A74E14"/>
    <w:rsid w:val="00A74E42"/>
    <w:rsid w:val="00A753ED"/>
    <w:rsid w:val="00A756CD"/>
    <w:rsid w:val="00A7571E"/>
    <w:rsid w:val="00A7608D"/>
    <w:rsid w:val="00A76C46"/>
    <w:rsid w:val="00A77512"/>
    <w:rsid w:val="00A77B9B"/>
    <w:rsid w:val="00A808C3"/>
    <w:rsid w:val="00A80F8B"/>
    <w:rsid w:val="00A8117C"/>
    <w:rsid w:val="00A8289D"/>
    <w:rsid w:val="00A82953"/>
    <w:rsid w:val="00A831AD"/>
    <w:rsid w:val="00A83A0C"/>
    <w:rsid w:val="00A8408B"/>
    <w:rsid w:val="00A84A3B"/>
    <w:rsid w:val="00A84B71"/>
    <w:rsid w:val="00A84DB3"/>
    <w:rsid w:val="00A8535F"/>
    <w:rsid w:val="00A856B5"/>
    <w:rsid w:val="00A86A88"/>
    <w:rsid w:val="00A86BF6"/>
    <w:rsid w:val="00A87837"/>
    <w:rsid w:val="00A90511"/>
    <w:rsid w:val="00A90890"/>
    <w:rsid w:val="00A91078"/>
    <w:rsid w:val="00A91DB2"/>
    <w:rsid w:val="00A921F3"/>
    <w:rsid w:val="00A92B8C"/>
    <w:rsid w:val="00A93B49"/>
    <w:rsid w:val="00A93BF2"/>
    <w:rsid w:val="00A93D0D"/>
    <w:rsid w:val="00A93FCE"/>
    <w:rsid w:val="00A94C2F"/>
    <w:rsid w:val="00A9678A"/>
    <w:rsid w:val="00A968DC"/>
    <w:rsid w:val="00A97437"/>
    <w:rsid w:val="00AA0241"/>
    <w:rsid w:val="00AA05F8"/>
    <w:rsid w:val="00AA085B"/>
    <w:rsid w:val="00AA0879"/>
    <w:rsid w:val="00AA0CFC"/>
    <w:rsid w:val="00AA0D91"/>
    <w:rsid w:val="00AA0EA2"/>
    <w:rsid w:val="00AA33D4"/>
    <w:rsid w:val="00AA36E2"/>
    <w:rsid w:val="00AA3977"/>
    <w:rsid w:val="00AA4CBB"/>
    <w:rsid w:val="00AA65FA"/>
    <w:rsid w:val="00AA6A11"/>
    <w:rsid w:val="00AA6D76"/>
    <w:rsid w:val="00AA7351"/>
    <w:rsid w:val="00AA7409"/>
    <w:rsid w:val="00AB0758"/>
    <w:rsid w:val="00AB11B4"/>
    <w:rsid w:val="00AB1BF5"/>
    <w:rsid w:val="00AB1ECB"/>
    <w:rsid w:val="00AB20E2"/>
    <w:rsid w:val="00AB244A"/>
    <w:rsid w:val="00AB2973"/>
    <w:rsid w:val="00AB30F7"/>
    <w:rsid w:val="00AB3E19"/>
    <w:rsid w:val="00AB57D9"/>
    <w:rsid w:val="00AB5DA4"/>
    <w:rsid w:val="00AB6112"/>
    <w:rsid w:val="00AB6852"/>
    <w:rsid w:val="00AC02C4"/>
    <w:rsid w:val="00AC058C"/>
    <w:rsid w:val="00AC05C4"/>
    <w:rsid w:val="00AC092D"/>
    <w:rsid w:val="00AC0B35"/>
    <w:rsid w:val="00AC1A68"/>
    <w:rsid w:val="00AC1CBA"/>
    <w:rsid w:val="00AC1E0F"/>
    <w:rsid w:val="00AC237F"/>
    <w:rsid w:val="00AC27FE"/>
    <w:rsid w:val="00AC45F9"/>
    <w:rsid w:val="00AC4D42"/>
    <w:rsid w:val="00AC4F45"/>
    <w:rsid w:val="00AC4F64"/>
    <w:rsid w:val="00AC7444"/>
    <w:rsid w:val="00AC767A"/>
    <w:rsid w:val="00AC7688"/>
    <w:rsid w:val="00AC7B11"/>
    <w:rsid w:val="00AD056F"/>
    <w:rsid w:val="00AD0C7B"/>
    <w:rsid w:val="00AD0F0E"/>
    <w:rsid w:val="00AD1302"/>
    <w:rsid w:val="00AD1A95"/>
    <w:rsid w:val="00AD2BA0"/>
    <w:rsid w:val="00AD2DC9"/>
    <w:rsid w:val="00AD3194"/>
    <w:rsid w:val="00AD38D0"/>
    <w:rsid w:val="00AD3ADF"/>
    <w:rsid w:val="00AD5B53"/>
    <w:rsid w:val="00AD5F1A"/>
    <w:rsid w:val="00AD6731"/>
    <w:rsid w:val="00AD6784"/>
    <w:rsid w:val="00AD6883"/>
    <w:rsid w:val="00AD6C06"/>
    <w:rsid w:val="00AD6C27"/>
    <w:rsid w:val="00AD79F1"/>
    <w:rsid w:val="00AE0745"/>
    <w:rsid w:val="00AE0873"/>
    <w:rsid w:val="00AE0874"/>
    <w:rsid w:val="00AE0956"/>
    <w:rsid w:val="00AE0B60"/>
    <w:rsid w:val="00AE16DB"/>
    <w:rsid w:val="00AE21D3"/>
    <w:rsid w:val="00AE23D1"/>
    <w:rsid w:val="00AE26BF"/>
    <w:rsid w:val="00AE27BA"/>
    <w:rsid w:val="00AE288C"/>
    <w:rsid w:val="00AE3E2F"/>
    <w:rsid w:val="00AE579D"/>
    <w:rsid w:val="00AE5819"/>
    <w:rsid w:val="00AE5CE2"/>
    <w:rsid w:val="00AE5E4A"/>
    <w:rsid w:val="00AE74D5"/>
    <w:rsid w:val="00AF058D"/>
    <w:rsid w:val="00AF1050"/>
    <w:rsid w:val="00AF20F5"/>
    <w:rsid w:val="00AF2403"/>
    <w:rsid w:val="00AF24F5"/>
    <w:rsid w:val="00AF2605"/>
    <w:rsid w:val="00AF311D"/>
    <w:rsid w:val="00AF3A68"/>
    <w:rsid w:val="00AF3AF1"/>
    <w:rsid w:val="00AF3BD9"/>
    <w:rsid w:val="00AF59D2"/>
    <w:rsid w:val="00AF5AFA"/>
    <w:rsid w:val="00AF5B9B"/>
    <w:rsid w:val="00AF6003"/>
    <w:rsid w:val="00AF643D"/>
    <w:rsid w:val="00B008D5"/>
    <w:rsid w:val="00B00CFD"/>
    <w:rsid w:val="00B0145A"/>
    <w:rsid w:val="00B015CB"/>
    <w:rsid w:val="00B018B7"/>
    <w:rsid w:val="00B01955"/>
    <w:rsid w:val="00B01C08"/>
    <w:rsid w:val="00B02228"/>
    <w:rsid w:val="00B02892"/>
    <w:rsid w:val="00B02F73"/>
    <w:rsid w:val="00B02F9E"/>
    <w:rsid w:val="00B03941"/>
    <w:rsid w:val="00B04436"/>
    <w:rsid w:val="00B0619F"/>
    <w:rsid w:val="00B07301"/>
    <w:rsid w:val="00B101FD"/>
    <w:rsid w:val="00B105C0"/>
    <w:rsid w:val="00B10A6F"/>
    <w:rsid w:val="00B11215"/>
    <w:rsid w:val="00B11CAD"/>
    <w:rsid w:val="00B12A89"/>
    <w:rsid w:val="00B12D87"/>
    <w:rsid w:val="00B13725"/>
    <w:rsid w:val="00B1373C"/>
    <w:rsid w:val="00B13A26"/>
    <w:rsid w:val="00B13DCD"/>
    <w:rsid w:val="00B13FE5"/>
    <w:rsid w:val="00B148BD"/>
    <w:rsid w:val="00B14A49"/>
    <w:rsid w:val="00B14C6D"/>
    <w:rsid w:val="00B158CD"/>
    <w:rsid w:val="00B15A24"/>
    <w:rsid w:val="00B15D0D"/>
    <w:rsid w:val="00B16137"/>
    <w:rsid w:val="00B16A46"/>
    <w:rsid w:val="00B16FAA"/>
    <w:rsid w:val="00B17974"/>
    <w:rsid w:val="00B17B35"/>
    <w:rsid w:val="00B203F9"/>
    <w:rsid w:val="00B20625"/>
    <w:rsid w:val="00B20C5F"/>
    <w:rsid w:val="00B21043"/>
    <w:rsid w:val="00B2160D"/>
    <w:rsid w:val="00B217B9"/>
    <w:rsid w:val="00B22106"/>
    <w:rsid w:val="00B23A92"/>
    <w:rsid w:val="00B23F1C"/>
    <w:rsid w:val="00B24599"/>
    <w:rsid w:val="00B25724"/>
    <w:rsid w:val="00B258BB"/>
    <w:rsid w:val="00B259C3"/>
    <w:rsid w:val="00B264F0"/>
    <w:rsid w:val="00B26940"/>
    <w:rsid w:val="00B3059A"/>
    <w:rsid w:val="00B30953"/>
    <w:rsid w:val="00B30DA1"/>
    <w:rsid w:val="00B30F61"/>
    <w:rsid w:val="00B322DA"/>
    <w:rsid w:val="00B32607"/>
    <w:rsid w:val="00B32C36"/>
    <w:rsid w:val="00B34846"/>
    <w:rsid w:val="00B34D6D"/>
    <w:rsid w:val="00B367F6"/>
    <w:rsid w:val="00B3702B"/>
    <w:rsid w:val="00B40296"/>
    <w:rsid w:val="00B41A27"/>
    <w:rsid w:val="00B42E53"/>
    <w:rsid w:val="00B43447"/>
    <w:rsid w:val="00B435A5"/>
    <w:rsid w:val="00B43A83"/>
    <w:rsid w:val="00B43C5E"/>
    <w:rsid w:val="00B43D14"/>
    <w:rsid w:val="00B449F7"/>
    <w:rsid w:val="00B458A9"/>
    <w:rsid w:val="00B459FD"/>
    <w:rsid w:val="00B45E9F"/>
    <w:rsid w:val="00B460A4"/>
    <w:rsid w:val="00B46848"/>
    <w:rsid w:val="00B46D03"/>
    <w:rsid w:val="00B50868"/>
    <w:rsid w:val="00B50AB2"/>
    <w:rsid w:val="00B5159A"/>
    <w:rsid w:val="00B51EE7"/>
    <w:rsid w:val="00B52735"/>
    <w:rsid w:val="00B52C12"/>
    <w:rsid w:val="00B52D9C"/>
    <w:rsid w:val="00B53668"/>
    <w:rsid w:val="00B53F81"/>
    <w:rsid w:val="00B5431A"/>
    <w:rsid w:val="00B55827"/>
    <w:rsid w:val="00B55ADB"/>
    <w:rsid w:val="00B567B3"/>
    <w:rsid w:val="00B57451"/>
    <w:rsid w:val="00B57A69"/>
    <w:rsid w:val="00B61568"/>
    <w:rsid w:val="00B61D0F"/>
    <w:rsid w:val="00B61E2E"/>
    <w:rsid w:val="00B62D19"/>
    <w:rsid w:val="00B6357B"/>
    <w:rsid w:val="00B63E41"/>
    <w:rsid w:val="00B647D7"/>
    <w:rsid w:val="00B64861"/>
    <w:rsid w:val="00B64CC2"/>
    <w:rsid w:val="00B659F6"/>
    <w:rsid w:val="00B65B5E"/>
    <w:rsid w:val="00B663C9"/>
    <w:rsid w:val="00B669F3"/>
    <w:rsid w:val="00B66C2D"/>
    <w:rsid w:val="00B67657"/>
    <w:rsid w:val="00B67C4E"/>
    <w:rsid w:val="00B70A39"/>
    <w:rsid w:val="00B70D51"/>
    <w:rsid w:val="00B72117"/>
    <w:rsid w:val="00B72C43"/>
    <w:rsid w:val="00B7363F"/>
    <w:rsid w:val="00B74AC4"/>
    <w:rsid w:val="00B751BE"/>
    <w:rsid w:val="00B75560"/>
    <w:rsid w:val="00B75EE1"/>
    <w:rsid w:val="00B75F5A"/>
    <w:rsid w:val="00B7604B"/>
    <w:rsid w:val="00B772D9"/>
    <w:rsid w:val="00B77481"/>
    <w:rsid w:val="00B77821"/>
    <w:rsid w:val="00B77D5B"/>
    <w:rsid w:val="00B8080A"/>
    <w:rsid w:val="00B80D3A"/>
    <w:rsid w:val="00B81493"/>
    <w:rsid w:val="00B820BE"/>
    <w:rsid w:val="00B82D6B"/>
    <w:rsid w:val="00B83534"/>
    <w:rsid w:val="00B83CBF"/>
    <w:rsid w:val="00B83D44"/>
    <w:rsid w:val="00B8433C"/>
    <w:rsid w:val="00B84708"/>
    <w:rsid w:val="00B8518B"/>
    <w:rsid w:val="00B85A95"/>
    <w:rsid w:val="00B85D63"/>
    <w:rsid w:val="00B85E1B"/>
    <w:rsid w:val="00B86A9A"/>
    <w:rsid w:val="00B86AD8"/>
    <w:rsid w:val="00B86D79"/>
    <w:rsid w:val="00B878E4"/>
    <w:rsid w:val="00B90351"/>
    <w:rsid w:val="00B9137F"/>
    <w:rsid w:val="00B9180E"/>
    <w:rsid w:val="00B924EC"/>
    <w:rsid w:val="00B93037"/>
    <w:rsid w:val="00B93FD1"/>
    <w:rsid w:val="00B943C3"/>
    <w:rsid w:val="00B946C9"/>
    <w:rsid w:val="00B94FF7"/>
    <w:rsid w:val="00B9546C"/>
    <w:rsid w:val="00B9573B"/>
    <w:rsid w:val="00B957A2"/>
    <w:rsid w:val="00B957D2"/>
    <w:rsid w:val="00B97B9D"/>
    <w:rsid w:val="00B97C73"/>
    <w:rsid w:val="00B97CC3"/>
    <w:rsid w:val="00B97E7C"/>
    <w:rsid w:val="00BA0266"/>
    <w:rsid w:val="00BA14BC"/>
    <w:rsid w:val="00BA169F"/>
    <w:rsid w:val="00BA3F25"/>
    <w:rsid w:val="00BA400A"/>
    <w:rsid w:val="00BA4490"/>
    <w:rsid w:val="00BA4AF4"/>
    <w:rsid w:val="00BA5571"/>
    <w:rsid w:val="00BA5829"/>
    <w:rsid w:val="00BA58FC"/>
    <w:rsid w:val="00BA5A8B"/>
    <w:rsid w:val="00BA68C6"/>
    <w:rsid w:val="00BA6A60"/>
    <w:rsid w:val="00BA7959"/>
    <w:rsid w:val="00BA79EF"/>
    <w:rsid w:val="00BA7C0C"/>
    <w:rsid w:val="00BA7D11"/>
    <w:rsid w:val="00BA7E31"/>
    <w:rsid w:val="00BB0096"/>
    <w:rsid w:val="00BB03D2"/>
    <w:rsid w:val="00BB0698"/>
    <w:rsid w:val="00BB0C1C"/>
    <w:rsid w:val="00BB11CC"/>
    <w:rsid w:val="00BB14A5"/>
    <w:rsid w:val="00BB1F03"/>
    <w:rsid w:val="00BB22B8"/>
    <w:rsid w:val="00BB257E"/>
    <w:rsid w:val="00BB5447"/>
    <w:rsid w:val="00BB5A7D"/>
    <w:rsid w:val="00BB7E64"/>
    <w:rsid w:val="00BC06C4"/>
    <w:rsid w:val="00BC1D12"/>
    <w:rsid w:val="00BC1F23"/>
    <w:rsid w:val="00BC31F9"/>
    <w:rsid w:val="00BC3318"/>
    <w:rsid w:val="00BC399D"/>
    <w:rsid w:val="00BC3A88"/>
    <w:rsid w:val="00BC3BEF"/>
    <w:rsid w:val="00BC4B45"/>
    <w:rsid w:val="00BC502D"/>
    <w:rsid w:val="00BC588B"/>
    <w:rsid w:val="00BC5DF9"/>
    <w:rsid w:val="00BC60A2"/>
    <w:rsid w:val="00BC697D"/>
    <w:rsid w:val="00BC6A85"/>
    <w:rsid w:val="00BC743F"/>
    <w:rsid w:val="00BC7C11"/>
    <w:rsid w:val="00BC7F27"/>
    <w:rsid w:val="00BD0402"/>
    <w:rsid w:val="00BD1227"/>
    <w:rsid w:val="00BD1386"/>
    <w:rsid w:val="00BD2392"/>
    <w:rsid w:val="00BD28A2"/>
    <w:rsid w:val="00BD28AB"/>
    <w:rsid w:val="00BD3E08"/>
    <w:rsid w:val="00BD407C"/>
    <w:rsid w:val="00BD41ED"/>
    <w:rsid w:val="00BD4B1F"/>
    <w:rsid w:val="00BD5750"/>
    <w:rsid w:val="00BD6BC7"/>
    <w:rsid w:val="00BD6FB0"/>
    <w:rsid w:val="00BD7752"/>
    <w:rsid w:val="00BD77B9"/>
    <w:rsid w:val="00BD7E91"/>
    <w:rsid w:val="00BD7F0D"/>
    <w:rsid w:val="00BE008E"/>
    <w:rsid w:val="00BE018C"/>
    <w:rsid w:val="00BE0705"/>
    <w:rsid w:val="00BE1566"/>
    <w:rsid w:val="00BE20A9"/>
    <w:rsid w:val="00BE3B69"/>
    <w:rsid w:val="00BE3CE5"/>
    <w:rsid w:val="00BE3DCE"/>
    <w:rsid w:val="00BE478D"/>
    <w:rsid w:val="00BE4D70"/>
    <w:rsid w:val="00BE62F6"/>
    <w:rsid w:val="00BE6A08"/>
    <w:rsid w:val="00BE6F99"/>
    <w:rsid w:val="00BE7617"/>
    <w:rsid w:val="00BF0230"/>
    <w:rsid w:val="00BF14E7"/>
    <w:rsid w:val="00BF174A"/>
    <w:rsid w:val="00BF1C86"/>
    <w:rsid w:val="00BF1EF2"/>
    <w:rsid w:val="00BF1FF5"/>
    <w:rsid w:val="00BF27CB"/>
    <w:rsid w:val="00BF3D99"/>
    <w:rsid w:val="00BF4164"/>
    <w:rsid w:val="00BF440E"/>
    <w:rsid w:val="00BF4CEA"/>
    <w:rsid w:val="00BF4E86"/>
    <w:rsid w:val="00BF5E2D"/>
    <w:rsid w:val="00BF635D"/>
    <w:rsid w:val="00BF6B4E"/>
    <w:rsid w:val="00BF6BDA"/>
    <w:rsid w:val="00BF75D8"/>
    <w:rsid w:val="00C000E0"/>
    <w:rsid w:val="00C00BE5"/>
    <w:rsid w:val="00C00EA6"/>
    <w:rsid w:val="00C01661"/>
    <w:rsid w:val="00C017DA"/>
    <w:rsid w:val="00C01FF3"/>
    <w:rsid w:val="00C02BA9"/>
    <w:rsid w:val="00C02C9D"/>
    <w:rsid w:val="00C02D0A"/>
    <w:rsid w:val="00C035DA"/>
    <w:rsid w:val="00C036FF"/>
    <w:rsid w:val="00C03A6E"/>
    <w:rsid w:val="00C03E4C"/>
    <w:rsid w:val="00C10279"/>
    <w:rsid w:val="00C104D7"/>
    <w:rsid w:val="00C10671"/>
    <w:rsid w:val="00C10C37"/>
    <w:rsid w:val="00C10DAD"/>
    <w:rsid w:val="00C112DE"/>
    <w:rsid w:val="00C11820"/>
    <w:rsid w:val="00C1356E"/>
    <w:rsid w:val="00C13860"/>
    <w:rsid w:val="00C13AA7"/>
    <w:rsid w:val="00C148E6"/>
    <w:rsid w:val="00C15415"/>
    <w:rsid w:val="00C15E39"/>
    <w:rsid w:val="00C16139"/>
    <w:rsid w:val="00C16190"/>
    <w:rsid w:val="00C162C3"/>
    <w:rsid w:val="00C175A5"/>
    <w:rsid w:val="00C17602"/>
    <w:rsid w:val="00C1767C"/>
    <w:rsid w:val="00C179E3"/>
    <w:rsid w:val="00C17A70"/>
    <w:rsid w:val="00C20528"/>
    <w:rsid w:val="00C213A9"/>
    <w:rsid w:val="00C21581"/>
    <w:rsid w:val="00C2169F"/>
    <w:rsid w:val="00C21987"/>
    <w:rsid w:val="00C21C33"/>
    <w:rsid w:val="00C223B0"/>
    <w:rsid w:val="00C226C0"/>
    <w:rsid w:val="00C22C46"/>
    <w:rsid w:val="00C2370E"/>
    <w:rsid w:val="00C24A6A"/>
    <w:rsid w:val="00C25AFD"/>
    <w:rsid w:val="00C26BA0"/>
    <w:rsid w:val="00C270BA"/>
    <w:rsid w:val="00C27222"/>
    <w:rsid w:val="00C30B14"/>
    <w:rsid w:val="00C30B1F"/>
    <w:rsid w:val="00C310FA"/>
    <w:rsid w:val="00C33702"/>
    <w:rsid w:val="00C35480"/>
    <w:rsid w:val="00C354F0"/>
    <w:rsid w:val="00C35AF0"/>
    <w:rsid w:val="00C35CFE"/>
    <w:rsid w:val="00C3604A"/>
    <w:rsid w:val="00C361A3"/>
    <w:rsid w:val="00C3664D"/>
    <w:rsid w:val="00C36B4E"/>
    <w:rsid w:val="00C37003"/>
    <w:rsid w:val="00C373D2"/>
    <w:rsid w:val="00C407D3"/>
    <w:rsid w:val="00C40EE1"/>
    <w:rsid w:val="00C412CF"/>
    <w:rsid w:val="00C41DE9"/>
    <w:rsid w:val="00C4259B"/>
    <w:rsid w:val="00C4290A"/>
    <w:rsid w:val="00C42DEB"/>
    <w:rsid w:val="00C42FE6"/>
    <w:rsid w:val="00C44A22"/>
    <w:rsid w:val="00C44EE1"/>
    <w:rsid w:val="00C44F6A"/>
    <w:rsid w:val="00C46E87"/>
    <w:rsid w:val="00C474A5"/>
    <w:rsid w:val="00C47509"/>
    <w:rsid w:val="00C47DE5"/>
    <w:rsid w:val="00C47EAC"/>
    <w:rsid w:val="00C50BCD"/>
    <w:rsid w:val="00C51D19"/>
    <w:rsid w:val="00C52D8D"/>
    <w:rsid w:val="00C52DE0"/>
    <w:rsid w:val="00C52E9C"/>
    <w:rsid w:val="00C534E9"/>
    <w:rsid w:val="00C53674"/>
    <w:rsid w:val="00C53B1A"/>
    <w:rsid w:val="00C53CE3"/>
    <w:rsid w:val="00C547A2"/>
    <w:rsid w:val="00C55128"/>
    <w:rsid w:val="00C55655"/>
    <w:rsid w:val="00C55CE3"/>
    <w:rsid w:val="00C55FBB"/>
    <w:rsid w:val="00C560B0"/>
    <w:rsid w:val="00C570A8"/>
    <w:rsid w:val="00C57673"/>
    <w:rsid w:val="00C60153"/>
    <w:rsid w:val="00C61170"/>
    <w:rsid w:val="00C61210"/>
    <w:rsid w:val="00C6124C"/>
    <w:rsid w:val="00C61850"/>
    <w:rsid w:val="00C6198E"/>
    <w:rsid w:val="00C624DA"/>
    <w:rsid w:val="00C629BF"/>
    <w:rsid w:val="00C62A9F"/>
    <w:rsid w:val="00C63382"/>
    <w:rsid w:val="00C6352B"/>
    <w:rsid w:val="00C63F37"/>
    <w:rsid w:val="00C649A6"/>
    <w:rsid w:val="00C64F9C"/>
    <w:rsid w:val="00C65119"/>
    <w:rsid w:val="00C65821"/>
    <w:rsid w:val="00C65F39"/>
    <w:rsid w:val="00C6633B"/>
    <w:rsid w:val="00C667E6"/>
    <w:rsid w:val="00C66E03"/>
    <w:rsid w:val="00C708EA"/>
    <w:rsid w:val="00C709DD"/>
    <w:rsid w:val="00C70B3C"/>
    <w:rsid w:val="00C70F2E"/>
    <w:rsid w:val="00C71821"/>
    <w:rsid w:val="00C72727"/>
    <w:rsid w:val="00C72B24"/>
    <w:rsid w:val="00C7349F"/>
    <w:rsid w:val="00C736A7"/>
    <w:rsid w:val="00C73C45"/>
    <w:rsid w:val="00C73EC9"/>
    <w:rsid w:val="00C74246"/>
    <w:rsid w:val="00C74A8C"/>
    <w:rsid w:val="00C7535D"/>
    <w:rsid w:val="00C75AC7"/>
    <w:rsid w:val="00C75DBF"/>
    <w:rsid w:val="00C7625A"/>
    <w:rsid w:val="00C77234"/>
    <w:rsid w:val="00C778A5"/>
    <w:rsid w:val="00C77AD3"/>
    <w:rsid w:val="00C80578"/>
    <w:rsid w:val="00C80C0D"/>
    <w:rsid w:val="00C80D8A"/>
    <w:rsid w:val="00C8114F"/>
    <w:rsid w:val="00C812F6"/>
    <w:rsid w:val="00C81700"/>
    <w:rsid w:val="00C82676"/>
    <w:rsid w:val="00C832D9"/>
    <w:rsid w:val="00C83B23"/>
    <w:rsid w:val="00C83B42"/>
    <w:rsid w:val="00C83B4E"/>
    <w:rsid w:val="00C84B19"/>
    <w:rsid w:val="00C84F35"/>
    <w:rsid w:val="00C853EC"/>
    <w:rsid w:val="00C8574D"/>
    <w:rsid w:val="00C85B08"/>
    <w:rsid w:val="00C85FFA"/>
    <w:rsid w:val="00C86059"/>
    <w:rsid w:val="00C864B7"/>
    <w:rsid w:val="00C86D57"/>
    <w:rsid w:val="00C872DA"/>
    <w:rsid w:val="00C875A4"/>
    <w:rsid w:val="00C90B6C"/>
    <w:rsid w:val="00C90DBA"/>
    <w:rsid w:val="00C9181A"/>
    <w:rsid w:val="00C91CEA"/>
    <w:rsid w:val="00C928F4"/>
    <w:rsid w:val="00C92C04"/>
    <w:rsid w:val="00C92D45"/>
    <w:rsid w:val="00C92F06"/>
    <w:rsid w:val="00C93BE2"/>
    <w:rsid w:val="00C95162"/>
    <w:rsid w:val="00C95C6D"/>
    <w:rsid w:val="00C95CC8"/>
    <w:rsid w:val="00C96066"/>
    <w:rsid w:val="00C96113"/>
    <w:rsid w:val="00C97E8D"/>
    <w:rsid w:val="00CA03D3"/>
    <w:rsid w:val="00CA0A49"/>
    <w:rsid w:val="00CA104B"/>
    <w:rsid w:val="00CA1C56"/>
    <w:rsid w:val="00CA1FC6"/>
    <w:rsid w:val="00CA20AE"/>
    <w:rsid w:val="00CA3B67"/>
    <w:rsid w:val="00CA40D5"/>
    <w:rsid w:val="00CA4B2A"/>
    <w:rsid w:val="00CA5620"/>
    <w:rsid w:val="00CA5DA1"/>
    <w:rsid w:val="00CA7130"/>
    <w:rsid w:val="00CA71EE"/>
    <w:rsid w:val="00CA7564"/>
    <w:rsid w:val="00CA773F"/>
    <w:rsid w:val="00CA7AB0"/>
    <w:rsid w:val="00CB085A"/>
    <w:rsid w:val="00CB14B0"/>
    <w:rsid w:val="00CB14D4"/>
    <w:rsid w:val="00CB1CD7"/>
    <w:rsid w:val="00CB2DFC"/>
    <w:rsid w:val="00CB2E41"/>
    <w:rsid w:val="00CB2F23"/>
    <w:rsid w:val="00CB35F8"/>
    <w:rsid w:val="00CB3CED"/>
    <w:rsid w:val="00CB4206"/>
    <w:rsid w:val="00CB46DE"/>
    <w:rsid w:val="00CB48FD"/>
    <w:rsid w:val="00CB4F7B"/>
    <w:rsid w:val="00CB51A4"/>
    <w:rsid w:val="00CB5229"/>
    <w:rsid w:val="00CB5366"/>
    <w:rsid w:val="00CB6983"/>
    <w:rsid w:val="00CB6A37"/>
    <w:rsid w:val="00CB6EA9"/>
    <w:rsid w:val="00CB7684"/>
    <w:rsid w:val="00CC00CA"/>
    <w:rsid w:val="00CC0462"/>
    <w:rsid w:val="00CC06CB"/>
    <w:rsid w:val="00CC06E8"/>
    <w:rsid w:val="00CC0A83"/>
    <w:rsid w:val="00CC0BDF"/>
    <w:rsid w:val="00CC0CA1"/>
    <w:rsid w:val="00CC0CEC"/>
    <w:rsid w:val="00CC1112"/>
    <w:rsid w:val="00CC1850"/>
    <w:rsid w:val="00CC201D"/>
    <w:rsid w:val="00CC23AE"/>
    <w:rsid w:val="00CC2B4A"/>
    <w:rsid w:val="00CC2D3B"/>
    <w:rsid w:val="00CC2ECE"/>
    <w:rsid w:val="00CC349F"/>
    <w:rsid w:val="00CC3AB4"/>
    <w:rsid w:val="00CC4ACF"/>
    <w:rsid w:val="00CC4BDD"/>
    <w:rsid w:val="00CC5C38"/>
    <w:rsid w:val="00CC60DB"/>
    <w:rsid w:val="00CC6CCC"/>
    <w:rsid w:val="00CC6D13"/>
    <w:rsid w:val="00CC712C"/>
    <w:rsid w:val="00CC7C60"/>
    <w:rsid w:val="00CC7C8F"/>
    <w:rsid w:val="00CD056C"/>
    <w:rsid w:val="00CD0847"/>
    <w:rsid w:val="00CD08C8"/>
    <w:rsid w:val="00CD0ACD"/>
    <w:rsid w:val="00CD0EA3"/>
    <w:rsid w:val="00CD1087"/>
    <w:rsid w:val="00CD1991"/>
    <w:rsid w:val="00CD1D72"/>
    <w:rsid w:val="00CD1FC4"/>
    <w:rsid w:val="00CD26FC"/>
    <w:rsid w:val="00CD2813"/>
    <w:rsid w:val="00CD2979"/>
    <w:rsid w:val="00CD3690"/>
    <w:rsid w:val="00CD3E38"/>
    <w:rsid w:val="00CD3F0E"/>
    <w:rsid w:val="00CD44CC"/>
    <w:rsid w:val="00CD49FA"/>
    <w:rsid w:val="00CD4D2F"/>
    <w:rsid w:val="00CD50D2"/>
    <w:rsid w:val="00CD56F3"/>
    <w:rsid w:val="00CD5CC4"/>
    <w:rsid w:val="00CD64DA"/>
    <w:rsid w:val="00CD73D8"/>
    <w:rsid w:val="00CD7A58"/>
    <w:rsid w:val="00CD7B2A"/>
    <w:rsid w:val="00CD7DD0"/>
    <w:rsid w:val="00CE0A9D"/>
    <w:rsid w:val="00CE0D5B"/>
    <w:rsid w:val="00CE0F9C"/>
    <w:rsid w:val="00CE10C4"/>
    <w:rsid w:val="00CE12CA"/>
    <w:rsid w:val="00CE17B7"/>
    <w:rsid w:val="00CE1E5E"/>
    <w:rsid w:val="00CE282E"/>
    <w:rsid w:val="00CE344B"/>
    <w:rsid w:val="00CE348C"/>
    <w:rsid w:val="00CE3F0A"/>
    <w:rsid w:val="00CE5AFD"/>
    <w:rsid w:val="00CE6F24"/>
    <w:rsid w:val="00CE7098"/>
    <w:rsid w:val="00CE7E17"/>
    <w:rsid w:val="00CE7F15"/>
    <w:rsid w:val="00CE7FD2"/>
    <w:rsid w:val="00CF0060"/>
    <w:rsid w:val="00CF0143"/>
    <w:rsid w:val="00CF07E7"/>
    <w:rsid w:val="00CF0B07"/>
    <w:rsid w:val="00CF0CA8"/>
    <w:rsid w:val="00CF1852"/>
    <w:rsid w:val="00CF1B58"/>
    <w:rsid w:val="00CF2DF3"/>
    <w:rsid w:val="00CF434C"/>
    <w:rsid w:val="00CF489E"/>
    <w:rsid w:val="00CF5014"/>
    <w:rsid w:val="00CF5030"/>
    <w:rsid w:val="00CF5109"/>
    <w:rsid w:val="00CF55AF"/>
    <w:rsid w:val="00CF5808"/>
    <w:rsid w:val="00CF5893"/>
    <w:rsid w:val="00CF6728"/>
    <w:rsid w:val="00CF7503"/>
    <w:rsid w:val="00CF7B0C"/>
    <w:rsid w:val="00CF7ED7"/>
    <w:rsid w:val="00D02296"/>
    <w:rsid w:val="00D0275F"/>
    <w:rsid w:val="00D02FD5"/>
    <w:rsid w:val="00D034A0"/>
    <w:rsid w:val="00D04759"/>
    <w:rsid w:val="00D04F99"/>
    <w:rsid w:val="00D0627C"/>
    <w:rsid w:val="00D0660F"/>
    <w:rsid w:val="00D06840"/>
    <w:rsid w:val="00D068FA"/>
    <w:rsid w:val="00D0706E"/>
    <w:rsid w:val="00D0732C"/>
    <w:rsid w:val="00D07538"/>
    <w:rsid w:val="00D10779"/>
    <w:rsid w:val="00D10CF6"/>
    <w:rsid w:val="00D1102E"/>
    <w:rsid w:val="00D11A62"/>
    <w:rsid w:val="00D12954"/>
    <w:rsid w:val="00D12A91"/>
    <w:rsid w:val="00D12C55"/>
    <w:rsid w:val="00D138C6"/>
    <w:rsid w:val="00D13928"/>
    <w:rsid w:val="00D13C92"/>
    <w:rsid w:val="00D13D43"/>
    <w:rsid w:val="00D13F4C"/>
    <w:rsid w:val="00D14137"/>
    <w:rsid w:val="00D14DF1"/>
    <w:rsid w:val="00D15925"/>
    <w:rsid w:val="00D15D8A"/>
    <w:rsid w:val="00D17360"/>
    <w:rsid w:val="00D17490"/>
    <w:rsid w:val="00D17883"/>
    <w:rsid w:val="00D2030D"/>
    <w:rsid w:val="00D20C62"/>
    <w:rsid w:val="00D20D29"/>
    <w:rsid w:val="00D20F2D"/>
    <w:rsid w:val="00D21061"/>
    <w:rsid w:val="00D2109D"/>
    <w:rsid w:val="00D21FB1"/>
    <w:rsid w:val="00D22CF4"/>
    <w:rsid w:val="00D22EF9"/>
    <w:rsid w:val="00D23127"/>
    <w:rsid w:val="00D23471"/>
    <w:rsid w:val="00D238E2"/>
    <w:rsid w:val="00D24AB8"/>
    <w:rsid w:val="00D24F60"/>
    <w:rsid w:val="00D26726"/>
    <w:rsid w:val="00D269B7"/>
    <w:rsid w:val="00D27A73"/>
    <w:rsid w:val="00D3079D"/>
    <w:rsid w:val="00D30E1F"/>
    <w:rsid w:val="00D3178E"/>
    <w:rsid w:val="00D322B7"/>
    <w:rsid w:val="00D32BFA"/>
    <w:rsid w:val="00D3365C"/>
    <w:rsid w:val="00D35081"/>
    <w:rsid w:val="00D354BC"/>
    <w:rsid w:val="00D35848"/>
    <w:rsid w:val="00D36EFF"/>
    <w:rsid w:val="00D375F3"/>
    <w:rsid w:val="00D37D60"/>
    <w:rsid w:val="00D40321"/>
    <w:rsid w:val="00D408B3"/>
    <w:rsid w:val="00D40E02"/>
    <w:rsid w:val="00D4108E"/>
    <w:rsid w:val="00D412E1"/>
    <w:rsid w:val="00D41986"/>
    <w:rsid w:val="00D41B24"/>
    <w:rsid w:val="00D42064"/>
    <w:rsid w:val="00D420A3"/>
    <w:rsid w:val="00D4269D"/>
    <w:rsid w:val="00D42BBC"/>
    <w:rsid w:val="00D43D37"/>
    <w:rsid w:val="00D43D4E"/>
    <w:rsid w:val="00D441B8"/>
    <w:rsid w:val="00D44432"/>
    <w:rsid w:val="00D44C37"/>
    <w:rsid w:val="00D44F38"/>
    <w:rsid w:val="00D4580A"/>
    <w:rsid w:val="00D4684E"/>
    <w:rsid w:val="00D50E3D"/>
    <w:rsid w:val="00D518B4"/>
    <w:rsid w:val="00D51ABD"/>
    <w:rsid w:val="00D52843"/>
    <w:rsid w:val="00D54595"/>
    <w:rsid w:val="00D55FBB"/>
    <w:rsid w:val="00D562EF"/>
    <w:rsid w:val="00D565AB"/>
    <w:rsid w:val="00D56B51"/>
    <w:rsid w:val="00D56D50"/>
    <w:rsid w:val="00D56D77"/>
    <w:rsid w:val="00D56D80"/>
    <w:rsid w:val="00D56EE1"/>
    <w:rsid w:val="00D574CF"/>
    <w:rsid w:val="00D576CB"/>
    <w:rsid w:val="00D5795C"/>
    <w:rsid w:val="00D608D9"/>
    <w:rsid w:val="00D60C5D"/>
    <w:rsid w:val="00D6121E"/>
    <w:rsid w:val="00D6163D"/>
    <w:rsid w:val="00D61773"/>
    <w:rsid w:val="00D61875"/>
    <w:rsid w:val="00D61CCA"/>
    <w:rsid w:val="00D61E3A"/>
    <w:rsid w:val="00D62345"/>
    <w:rsid w:val="00D624BC"/>
    <w:rsid w:val="00D62A8D"/>
    <w:rsid w:val="00D634BA"/>
    <w:rsid w:val="00D63709"/>
    <w:rsid w:val="00D64110"/>
    <w:rsid w:val="00D6482E"/>
    <w:rsid w:val="00D64E5D"/>
    <w:rsid w:val="00D6504C"/>
    <w:rsid w:val="00D65250"/>
    <w:rsid w:val="00D65805"/>
    <w:rsid w:val="00D661C8"/>
    <w:rsid w:val="00D663B3"/>
    <w:rsid w:val="00D666C6"/>
    <w:rsid w:val="00D672B6"/>
    <w:rsid w:val="00D67B38"/>
    <w:rsid w:val="00D70454"/>
    <w:rsid w:val="00D70BB4"/>
    <w:rsid w:val="00D7161B"/>
    <w:rsid w:val="00D71BDC"/>
    <w:rsid w:val="00D71E77"/>
    <w:rsid w:val="00D72800"/>
    <w:rsid w:val="00D72A7C"/>
    <w:rsid w:val="00D72B11"/>
    <w:rsid w:val="00D72E3B"/>
    <w:rsid w:val="00D73876"/>
    <w:rsid w:val="00D74D22"/>
    <w:rsid w:val="00D74F43"/>
    <w:rsid w:val="00D750BD"/>
    <w:rsid w:val="00D75559"/>
    <w:rsid w:val="00D7595A"/>
    <w:rsid w:val="00D7624A"/>
    <w:rsid w:val="00D76885"/>
    <w:rsid w:val="00D76C99"/>
    <w:rsid w:val="00D76E36"/>
    <w:rsid w:val="00D76FF4"/>
    <w:rsid w:val="00D802E6"/>
    <w:rsid w:val="00D81A2A"/>
    <w:rsid w:val="00D81D80"/>
    <w:rsid w:val="00D82203"/>
    <w:rsid w:val="00D8240A"/>
    <w:rsid w:val="00D82ABC"/>
    <w:rsid w:val="00D831A3"/>
    <w:rsid w:val="00D84821"/>
    <w:rsid w:val="00D84A93"/>
    <w:rsid w:val="00D84C4E"/>
    <w:rsid w:val="00D85131"/>
    <w:rsid w:val="00D85192"/>
    <w:rsid w:val="00D85571"/>
    <w:rsid w:val="00D865F5"/>
    <w:rsid w:val="00D86B3B"/>
    <w:rsid w:val="00D87CCC"/>
    <w:rsid w:val="00D90073"/>
    <w:rsid w:val="00D901AB"/>
    <w:rsid w:val="00D90C8B"/>
    <w:rsid w:val="00D90E5F"/>
    <w:rsid w:val="00D91B9C"/>
    <w:rsid w:val="00D92ADB"/>
    <w:rsid w:val="00D92DA7"/>
    <w:rsid w:val="00D92E04"/>
    <w:rsid w:val="00D9327D"/>
    <w:rsid w:val="00D93913"/>
    <w:rsid w:val="00D94732"/>
    <w:rsid w:val="00D949F2"/>
    <w:rsid w:val="00D94A16"/>
    <w:rsid w:val="00D94AFE"/>
    <w:rsid w:val="00D959E1"/>
    <w:rsid w:val="00D961F7"/>
    <w:rsid w:val="00D9665A"/>
    <w:rsid w:val="00D96DD2"/>
    <w:rsid w:val="00D9700E"/>
    <w:rsid w:val="00D97184"/>
    <w:rsid w:val="00D9745B"/>
    <w:rsid w:val="00D97BE3"/>
    <w:rsid w:val="00DA0060"/>
    <w:rsid w:val="00DA0A77"/>
    <w:rsid w:val="00DA0DC9"/>
    <w:rsid w:val="00DA1CCB"/>
    <w:rsid w:val="00DA1CE3"/>
    <w:rsid w:val="00DA27EA"/>
    <w:rsid w:val="00DA3436"/>
    <w:rsid w:val="00DA3711"/>
    <w:rsid w:val="00DA40DD"/>
    <w:rsid w:val="00DA4CA2"/>
    <w:rsid w:val="00DA5EF2"/>
    <w:rsid w:val="00DA666E"/>
    <w:rsid w:val="00DA6EBB"/>
    <w:rsid w:val="00DA78AF"/>
    <w:rsid w:val="00DB0C8D"/>
    <w:rsid w:val="00DB1A4C"/>
    <w:rsid w:val="00DB1EDE"/>
    <w:rsid w:val="00DB1F05"/>
    <w:rsid w:val="00DB2273"/>
    <w:rsid w:val="00DB2BB6"/>
    <w:rsid w:val="00DB2C91"/>
    <w:rsid w:val="00DB2CB0"/>
    <w:rsid w:val="00DB4070"/>
    <w:rsid w:val="00DB4AD9"/>
    <w:rsid w:val="00DB4FF3"/>
    <w:rsid w:val="00DB538D"/>
    <w:rsid w:val="00DB55C7"/>
    <w:rsid w:val="00DB5A1F"/>
    <w:rsid w:val="00DB7FC8"/>
    <w:rsid w:val="00DC29D2"/>
    <w:rsid w:val="00DC34B9"/>
    <w:rsid w:val="00DC40E4"/>
    <w:rsid w:val="00DC4C2A"/>
    <w:rsid w:val="00DC52FE"/>
    <w:rsid w:val="00DC6BAF"/>
    <w:rsid w:val="00DC6C4C"/>
    <w:rsid w:val="00DC72D6"/>
    <w:rsid w:val="00DC7837"/>
    <w:rsid w:val="00DD0332"/>
    <w:rsid w:val="00DD075F"/>
    <w:rsid w:val="00DD1C45"/>
    <w:rsid w:val="00DD2748"/>
    <w:rsid w:val="00DD2EF1"/>
    <w:rsid w:val="00DD30A6"/>
    <w:rsid w:val="00DD3A58"/>
    <w:rsid w:val="00DD46F3"/>
    <w:rsid w:val="00DD5C5E"/>
    <w:rsid w:val="00DD5D28"/>
    <w:rsid w:val="00DD687A"/>
    <w:rsid w:val="00DD68DA"/>
    <w:rsid w:val="00DD6E9E"/>
    <w:rsid w:val="00DD7920"/>
    <w:rsid w:val="00DE1174"/>
    <w:rsid w:val="00DE1242"/>
    <w:rsid w:val="00DE1F8D"/>
    <w:rsid w:val="00DE231E"/>
    <w:rsid w:val="00DE28CF"/>
    <w:rsid w:val="00DE2A22"/>
    <w:rsid w:val="00DE32DE"/>
    <w:rsid w:val="00DE51A5"/>
    <w:rsid w:val="00DE56F2"/>
    <w:rsid w:val="00DE5871"/>
    <w:rsid w:val="00DE59AF"/>
    <w:rsid w:val="00DE5B54"/>
    <w:rsid w:val="00DE5CDC"/>
    <w:rsid w:val="00DE6C5C"/>
    <w:rsid w:val="00DE76D3"/>
    <w:rsid w:val="00DE7DCE"/>
    <w:rsid w:val="00DE7EBC"/>
    <w:rsid w:val="00DF0378"/>
    <w:rsid w:val="00DF116D"/>
    <w:rsid w:val="00DF1C0F"/>
    <w:rsid w:val="00DF1D12"/>
    <w:rsid w:val="00DF1EF1"/>
    <w:rsid w:val="00DF2B9B"/>
    <w:rsid w:val="00DF2CFE"/>
    <w:rsid w:val="00DF3574"/>
    <w:rsid w:val="00DF3E35"/>
    <w:rsid w:val="00DF48F1"/>
    <w:rsid w:val="00DF4DDD"/>
    <w:rsid w:val="00DF5BBE"/>
    <w:rsid w:val="00DF6B3B"/>
    <w:rsid w:val="00DF6D26"/>
    <w:rsid w:val="00DF7B7D"/>
    <w:rsid w:val="00DF7D51"/>
    <w:rsid w:val="00E010B4"/>
    <w:rsid w:val="00E01339"/>
    <w:rsid w:val="00E014A7"/>
    <w:rsid w:val="00E0177E"/>
    <w:rsid w:val="00E01840"/>
    <w:rsid w:val="00E01F7A"/>
    <w:rsid w:val="00E02A81"/>
    <w:rsid w:val="00E02E4C"/>
    <w:rsid w:val="00E03306"/>
    <w:rsid w:val="00E0378A"/>
    <w:rsid w:val="00E0423B"/>
    <w:rsid w:val="00E04A7B"/>
    <w:rsid w:val="00E04B20"/>
    <w:rsid w:val="00E04E3C"/>
    <w:rsid w:val="00E0566C"/>
    <w:rsid w:val="00E05F61"/>
    <w:rsid w:val="00E0656C"/>
    <w:rsid w:val="00E065D7"/>
    <w:rsid w:val="00E06FA7"/>
    <w:rsid w:val="00E07022"/>
    <w:rsid w:val="00E073BD"/>
    <w:rsid w:val="00E075B5"/>
    <w:rsid w:val="00E07B04"/>
    <w:rsid w:val="00E07DB1"/>
    <w:rsid w:val="00E07DF8"/>
    <w:rsid w:val="00E104D8"/>
    <w:rsid w:val="00E10CC9"/>
    <w:rsid w:val="00E10DB8"/>
    <w:rsid w:val="00E11185"/>
    <w:rsid w:val="00E114DF"/>
    <w:rsid w:val="00E114F4"/>
    <w:rsid w:val="00E11531"/>
    <w:rsid w:val="00E11A40"/>
    <w:rsid w:val="00E122A3"/>
    <w:rsid w:val="00E12585"/>
    <w:rsid w:val="00E12CAB"/>
    <w:rsid w:val="00E13337"/>
    <w:rsid w:val="00E13A57"/>
    <w:rsid w:val="00E142B1"/>
    <w:rsid w:val="00E15051"/>
    <w:rsid w:val="00E15E4C"/>
    <w:rsid w:val="00E163F7"/>
    <w:rsid w:val="00E168EC"/>
    <w:rsid w:val="00E16FF7"/>
    <w:rsid w:val="00E17023"/>
    <w:rsid w:val="00E1732F"/>
    <w:rsid w:val="00E1742E"/>
    <w:rsid w:val="00E2000F"/>
    <w:rsid w:val="00E217EB"/>
    <w:rsid w:val="00E21979"/>
    <w:rsid w:val="00E21CB4"/>
    <w:rsid w:val="00E22295"/>
    <w:rsid w:val="00E229A6"/>
    <w:rsid w:val="00E23137"/>
    <w:rsid w:val="00E23637"/>
    <w:rsid w:val="00E23AD9"/>
    <w:rsid w:val="00E23CCD"/>
    <w:rsid w:val="00E24E37"/>
    <w:rsid w:val="00E25EAB"/>
    <w:rsid w:val="00E262C9"/>
    <w:rsid w:val="00E26D68"/>
    <w:rsid w:val="00E26DA8"/>
    <w:rsid w:val="00E270AB"/>
    <w:rsid w:val="00E3010F"/>
    <w:rsid w:val="00E302CE"/>
    <w:rsid w:val="00E30CD1"/>
    <w:rsid w:val="00E30FE8"/>
    <w:rsid w:val="00E315BF"/>
    <w:rsid w:val="00E3178D"/>
    <w:rsid w:val="00E31896"/>
    <w:rsid w:val="00E32643"/>
    <w:rsid w:val="00E32EB2"/>
    <w:rsid w:val="00E33AD0"/>
    <w:rsid w:val="00E33C5E"/>
    <w:rsid w:val="00E34425"/>
    <w:rsid w:val="00E34792"/>
    <w:rsid w:val="00E34DC3"/>
    <w:rsid w:val="00E35554"/>
    <w:rsid w:val="00E35B46"/>
    <w:rsid w:val="00E3729B"/>
    <w:rsid w:val="00E406BC"/>
    <w:rsid w:val="00E40CA1"/>
    <w:rsid w:val="00E41663"/>
    <w:rsid w:val="00E41FD6"/>
    <w:rsid w:val="00E42607"/>
    <w:rsid w:val="00E42D4C"/>
    <w:rsid w:val="00E42E67"/>
    <w:rsid w:val="00E4320D"/>
    <w:rsid w:val="00E433B0"/>
    <w:rsid w:val="00E4378B"/>
    <w:rsid w:val="00E43E04"/>
    <w:rsid w:val="00E44045"/>
    <w:rsid w:val="00E440EB"/>
    <w:rsid w:val="00E44E64"/>
    <w:rsid w:val="00E45314"/>
    <w:rsid w:val="00E45545"/>
    <w:rsid w:val="00E45715"/>
    <w:rsid w:val="00E4689C"/>
    <w:rsid w:val="00E468C8"/>
    <w:rsid w:val="00E478B2"/>
    <w:rsid w:val="00E47B30"/>
    <w:rsid w:val="00E47C85"/>
    <w:rsid w:val="00E47E87"/>
    <w:rsid w:val="00E5118D"/>
    <w:rsid w:val="00E51CE1"/>
    <w:rsid w:val="00E522A3"/>
    <w:rsid w:val="00E52718"/>
    <w:rsid w:val="00E52926"/>
    <w:rsid w:val="00E52C44"/>
    <w:rsid w:val="00E52F8E"/>
    <w:rsid w:val="00E53EDC"/>
    <w:rsid w:val="00E54BA6"/>
    <w:rsid w:val="00E54C68"/>
    <w:rsid w:val="00E5545F"/>
    <w:rsid w:val="00E56344"/>
    <w:rsid w:val="00E56672"/>
    <w:rsid w:val="00E56B16"/>
    <w:rsid w:val="00E57922"/>
    <w:rsid w:val="00E60CF6"/>
    <w:rsid w:val="00E618C4"/>
    <w:rsid w:val="00E628F2"/>
    <w:rsid w:val="00E631BD"/>
    <w:rsid w:val="00E63903"/>
    <w:rsid w:val="00E6440F"/>
    <w:rsid w:val="00E64EB9"/>
    <w:rsid w:val="00E65E4D"/>
    <w:rsid w:val="00E660A0"/>
    <w:rsid w:val="00E661FA"/>
    <w:rsid w:val="00E662C0"/>
    <w:rsid w:val="00E66F80"/>
    <w:rsid w:val="00E67907"/>
    <w:rsid w:val="00E67C3C"/>
    <w:rsid w:val="00E70E1C"/>
    <w:rsid w:val="00E71E59"/>
    <w:rsid w:val="00E7218A"/>
    <w:rsid w:val="00E725BB"/>
    <w:rsid w:val="00E72865"/>
    <w:rsid w:val="00E72937"/>
    <w:rsid w:val="00E7297A"/>
    <w:rsid w:val="00E72A34"/>
    <w:rsid w:val="00E73327"/>
    <w:rsid w:val="00E73358"/>
    <w:rsid w:val="00E7340A"/>
    <w:rsid w:val="00E74AEE"/>
    <w:rsid w:val="00E74C82"/>
    <w:rsid w:val="00E754A8"/>
    <w:rsid w:val="00E75701"/>
    <w:rsid w:val="00E75724"/>
    <w:rsid w:val="00E757EB"/>
    <w:rsid w:val="00E75C41"/>
    <w:rsid w:val="00E760F0"/>
    <w:rsid w:val="00E77E0D"/>
    <w:rsid w:val="00E800E6"/>
    <w:rsid w:val="00E801BC"/>
    <w:rsid w:val="00E80813"/>
    <w:rsid w:val="00E80F9B"/>
    <w:rsid w:val="00E8138E"/>
    <w:rsid w:val="00E824D4"/>
    <w:rsid w:val="00E833D7"/>
    <w:rsid w:val="00E83E41"/>
    <w:rsid w:val="00E844FF"/>
    <w:rsid w:val="00E84879"/>
    <w:rsid w:val="00E84C3A"/>
    <w:rsid w:val="00E84CD2"/>
    <w:rsid w:val="00E85BC2"/>
    <w:rsid w:val="00E85EDF"/>
    <w:rsid w:val="00E869EF"/>
    <w:rsid w:val="00E87124"/>
    <w:rsid w:val="00E873A4"/>
    <w:rsid w:val="00E878EE"/>
    <w:rsid w:val="00E87C4E"/>
    <w:rsid w:val="00E87C6E"/>
    <w:rsid w:val="00E91350"/>
    <w:rsid w:val="00E9163E"/>
    <w:rsid w:val="00E91823"/>
    <w:rsid w:val="00E92279"/>
    <w:rsid w:val="00E92A36"/>
    <w:rsid w:val="00E932F6"/>
    <w:rsid w:val="00E936F0"/>
    <w:rsid w:val="00E93A42"/>
    <w:rsid w:val="00E9574E"/>
    <w:rsid w:val="00E95F7C"/>
    <w:rsid w:val="00E96030"/>
    <w:rsid w:val="00E963A5"/>
    <w:rsid w:val="00E96439"/>
    <w:rsid w:val="00E96713"/>
    <w:rsid w:val="00E96BB1"/>
    <w:rsid w:val="00E9795E"/>
    <w:rsid w:val="00E97A13"/>
    <w:rsid w:val="00EA065A"/>
    <w:rsid w:val="00EA0AE9"/>
    <w:rsid w:val="00EA2687"/>
    <w:rsid w:val="00EA2FEB"/>
    <w:rsid w:val="00EA310C"/>
    <w:rsid w:val="00EA41A9"/>
    <w:rsid w:val="00EA4AE1"/>
    <w:rsid w:val="00EA587E"/>
    <w:rsid w:val="00EA609D"/>
    <w:rsid w:val="00EA61EA"/>
    <w:rsid w:val="00EA631F"/>
    <w:rsid w:val="00EA6EC7"/>
    <w:rsid w:val="00EA74FE"/>
    <w:rsid w:val="00EA7F08"/>
    <w:rsid w:val="00EB1009"/>
    <w:rsid w:val="00EB104F"/>
    <w:rsid w:val="00EB1062"/>
    <w:rsid w:val="00EB20F7"/>
    <w:rsid w:val="00EB2EB1"/>
    <w:rsid w:val="00EB31C2"/>
    <w:rsid w:val="00EB32A6"/>
    <w:rsid w:val="00EB385C"/>
    <w:rsid w:val="00EB43A8"/>
    <w:rsid w:val="00EB4456"/>
    <w:rsid w:val="00EB45F3"/>
    <w:rsid w:val="00EB46E5"/>
    <w:rsid w:val="00EB5207"/>
    <w:rsid w:val="00EB6337"/>
    <w:rsid w:val="00EB7E82"/>
    <w:rsid w:val="00EC0316"/>
    <w:rsid w:val="00EC138E"/>
    <w:rsid w:val="00EC19DA"/>
    <w:rsid w:val="00EC21A9"/>
    <w:rsid w:val="00EC228B"/>
    <w:rsid w:val="00EC2536"/>
    <w:rsid w:val="00EC3B28"/>
    <w:rsid w:val="00EC4491"/>
    <w:rsid w:val="00EC4E77"/>
    <w:rsid w:val="00EC5396"/>
    <w:rsid w:val="00EC5465"/>
    <w:rsid w:val="00EC56C8"/>
    <w:rsid w:val="00EC5C78"/>
    <w:rsid w:val="00EC675A"/>
    <w:rsid w:val="00EC7617"/>
    <w:rsid w:val="00EC7EA6"/>
    <w:rsid w:val="00EC7EBF"/>
    <w:rsid w:val="00ED03B4"/>
    <w:rsid w:val="00ED0703"/>
    <w:rsid w:val="00ED08A9"/>
    <w:rsid w:val="00ED1138"/>
    <w:rsid w:val="00ED14BD"/>
    <w:rsid w:val="00ED1B53"/>
    <w:rsid w:val="00ED1B69"/>
    <w:rsid w:val="00ED33F0"/>
    <w:rsid w:val="00ED3B68"/>
    <w:rsid w:val="00ED4725"/>
    <w:rsid w:val="00ED582A"/>
    <w:rsid w:val="00ED5F82"/>
    <w:rsid w:val="00ED704C"/>
    <w:rsid w:val="00ED73F1"/>
    <w:rsid w:val="00ED757D"/>
    <w:rsid w:val="00ED7819"/>
    <w:rsid w:val="00EE007F"/>
    <w:rsid w:val="00EE08B1"/>
    <w:rsid w:val="00EE1F89"/>
    <w:rsid w:val="00EE257E"/>
    <w:rsid w:val="00EE2E38"/>
    <w:rsid w:val="00EE2F27"/>
    <w:rsid w:val="00EE3242"/>
    <w:rsid w:val="00EE329C"/>
    <w:rsid w:val="00EE3751"/>
    <w:rsid w:val="00EE3E4F"/>
    <w:rsid w:val="00EE4269"/>
    <w:rsid w:val="00EE4394"/>
    <w:rsid w:val="00EE4F08"/>
    <w:rsid w:val="00EE5E8F"/>
    <w:rsid w:val="00EE5FD3"/>
    <w:rsid w:val="00EE62DF"/>
    <w:rsid w:val="00EE631C"/>
    <w:rsid w:val="00EE7236"/>
    <w:rsid w:val="00EE7256"/>
    <w:rsid w:val="00EF0070"/>
    <w:rsid w:val="00EF0A3A"/>
    <w:rsid w:val="00EF1132"/>
    <w:rsid w:val="00EF1373"/>
    <w:rsid w:val="00EF1D01"/>
    <w:rsid w:val="00EF2151"/>
    <w:rsid w:val="00EF2300"/>
    <w:rsid w:val="00EF3130"/>
    <w:rsid w:val="00EF38E0"/>
    <w:rsid w:val="00EF392D"/>
    <w:rsid w:val="00EF3FE5"/>
    <w:rsid w:val="00EF456C"/>
    <w:rsid w:val="00EF4D06"/>
    <w:rsid w:val="00EF50D1"/>
    <w:rsid w:val="00EF580E"/>
    <w:rsid w:val="00EF6512"/>
    <w:rsid w:val="00EF6ACE"/>
    <w:rsid w:val="00EF7935"/>
    <w:rsid w:val="00EF7D60"/>
    <w:rsid w:val="00EF7DE6"/>
    <w:rsid w:val="00F0076C"/>
    <w:rsid w:val="00F007D1"/>
    <w:rsid w:val="00F00A5A"/>
    <w:rsid w:val="00F00CC1"/>
    <w:rsid w:val="00F01538"/>
    <w:rsid w:val="00F01591"/>
    <w:rsid w:val="00F01652"/>
    <w:rsid w:val="00F016C7"/>
    <w:rsid w:val="00F01F3E"/>
    <w:rsid w:val="00F02866"/>
    <w:rsid w:val="00F02AA0"/>
    <w:rsid w:val="00F034BB"/>
    <w:rsid w:val="00F0522B"/>
    <w:rsid w:val="00F059EA"/>
    <w:rsid w:val="00F067C2"/>
    <w:rsid w:val="00F06D84"/>
    <w:rsid w:val="00F079CC"/>
    <w:rsid w:val="00F07ADF"/>
    <w:rsid w:val="00F07C4F"/>
    <w:rsid w:val="00F07CC7"/>
    <w:rsid w:val="00F07EC4"/>
    <w:rsid w:val="00F07EE8"/>
    <w:rsid w:val="00F10AA6"/>
    <w:rsid w:val="00F11412"/>
    <w:rsid w:val="00F11BDB"/>
    <w:rsid w:val="00F12165"/>
    <w:rsid w:val="00F12D74"/>
    <w:rsid w:val="00F12DEC"/>
    <w:rsid w:val="00F133A1"/>
    <w:rsid w:val="00F14058"/>
    <w:rsid w:val="00F14177"/>
    <w:rsid w:val="00F14251"/>
    <w:rsid w:val="00F14472"/>
    <w:rsid w:val="00F1453D"/>
    <w:rsid w:val="00F15956"/>
    <w:rsid w:val="00F15994"/>
    <w:rsid w:val="00F15ED6"/>
    <w:rsid w:val="00F164C0"/>
    <w:rsid w:val="00F16B3D"/>
    <w:rsid w:val="00F1715C"/>
    <w:rsid w:val="00F17AF0"/>
    <w:rsid w:val="00F17DB5"/>
    <w:rsid w:val="00F20211"/>
    <w:rsid w:val="00F20823"/>
    <w:rsid w:val="00F21544"/>
    <w:rsid w:val="00F21AF6"/>
    <w:rsid w:val="00F21EF0"/>
    <w:rsid w:val="00F22FA3"/>
    <w:rsid w:val="00F2394A"/>
    <w:rsid w:val="00F23D65"/>
    <w:rsid w:val="00F24347"/>
    <w:rsid w:val="00F245F0"/>
    <w:rsid w:val="00F24828"/>
    <w:rsid w:val="00F24FF7"/>
    <w:rsid w:val="00F25078"/>
    <w:rsid w:val="00F25C03"/>
    <w:rsid w:val="00F2688E"/>
    <w:rsid w:val="00F26DF8"/>
    <w:rsid w:val="00F26F55"/>
    <w:rsid w:val="00F27601"/>
    <w:rsid w:val="00F276DC"/>
    <w:rsid w:val="00F279E8"/>
    <w:rsid w:val="00F27BB3"/>
    <w:rsid w:val="00F30B80"/>
    <w:rsid w:val="00F310F8"/>
    <w:rsid w:val="00F31230"/>
    <w:rsid w:val="00F319A1"/>
    <w:rsid w:val="00F3279F"/>
    <w:rsid w:val="00F34123"/>
    <w:rsid w:val="00F3485E"/>
    <w:rsid w:val="00F35939"/>
    <w:rsid w:val="00F371B6"/>
    <w:rsid w:val="00F373B1"/>
    <w:rsid w:val="00F376B4"/>
    <w:rsid w:val="00F4029E"/>
    <w:rsid w:val="00F40334"/>
    <w:rsid w:val="00F40971"/>
    <w:rsid w:val="00F41975"/>
    <w:rsid w:val="00F42013"/>
    <w:rsid w:val="00F420CA"/>
    <w:rsid w:val="00F42192"/>
    <w:rsid w:val="00F42385"/>
    <w:rsid w:val="00F42459"/>
    <w:rsid w:val="00F427B8"/>
    <w:rsid w:val="00F429CA"/>
    <w:rsid w:val="00F42A76"/>
    <w:rsid w:val="00F433A8"/>
    <w:rsid w:val="00F43627"/>
    <w:rsid w:val="00F436DD"/>
    <w:rsid w:val="00F4382D"/>
    <w:rsid w:val="00F43C3F"/>
    <w:rsid w:val="00F44B1F"/>
    <w:rsid w:val="00F44C16"/>
    <w:rsid w:val="00F44EED"/>
    <w:rsid w:val="00F44F66"/>
    <w:rsid w:val="00F45328"/>
    <w:rsid w:val="00F45607"/>
    <w:rsid w:val="00F459AC"/>
    <w:rsid w:val="00F466B7"/>
    <w:rsid w:val="00F4722B"/>
    <w:rsid w:val="00F4724E"/>
    <w:rsid w:val="00F47981"/>
    <w:rsid w:val="00F47F26"/>
    <w:rsid w:val="00F5025D"/>
    <w:rsid w:val="00F50745"/>
    <w:rsid w:val="00F50A13"/>
    <w:rsid w:val="00F50A92"/>
    <w:rsid w:val="00F50BFD"/>
    <w:rsid w:val="00F51783"/>
    <w:rsid w:val="00F51FF9"/>
    <w:rsid w:val="00F52A25"/>
    <w:rsid w:val="00F52BC4"/>
    <w:rsid w:val="00F53185"/>
    <w:rsid w:val="00F535CA"/>
    <w:rsid w:val="00F536BC"/>
    <w:rsid w:val="00F536F8"/>
    <w:rsid w:val="00F54432"/>
    <w:rsid w:val="00F546C4"/>
    <w:rsid w:val="00F548B6"/>
    <w:rsid w:val="00F54ADC"/>
    <w:rsid w:val="00F555E3"/>
    <w:rsid w:val="00F55F5A"/>
    <w:rsid w:val="00F56BE9"/>
    <w:rsid w:val="00F570CC"/>
    <w:rsid w:val="00F57283"/>
    <w:rsid w:val="00F5755C"/>
    <w:rsid w:val="00F57BDC"/>
    <w:rsid w:val="00F57EE0"/>
    <w:rsid w:val="00F57F87"/>
    <w:rsid w:val="00F60881"/>
    <w:rsid w:val="00F61CAA"/>
    <w:rsid w:val="00F62191"/>
    <w:rsid w:val="00F63BC9"/>
    <w:rsid w:val="00F64404"/>
    <w:rsid w:val="00F64A6E"/>
    <w:rsid w:val="00F651D2"/>
    <w:rsid w:val="00F658BD"/>
    <w:rsid w:val="00F659EB"/>
    <w:rsid w:val="00F65A6E"/>
    <w:rsid w:val="00F65E53"/>
    <w:rsid w:val="00F66D84"/>
    <w:rsid w:val="00F66FA0"/>
    <w:rsid w:val="00F66FFC"/>
    <w:rsid w:val="00F705D1"/>
    <w:rsid w:val="00F705E2"/>
    <w:rsid w:val="00F708A2"/>
    <w:rsid w:val="00F71EF2"/>
    <w:rsid w:val="00F721E3"/>
    <w:rsid w:val="00F72237"/>
    <w:rsid w:val="00F72600"/>
    <w:rsid w:val="00F72987"/>
    <w:rsid w:val="00F72F39"/>
    <w:rsid w:val="00F73A3F"/>
    <w:rsid w:val="00F73F32"/>
    <w:rsid w:val="00F74173"/>
    <w:rsid w:val="00F74854"/>
    <w:rsid w:val="00F75B0B"/>
    <w:rsid w:val="00F75CDE"/>
    <w:rsid w:val="00F76A0A"/>
    <w:rsid w:val="00F7762A"/>
    <w:rsid w:val="00F7787F"/>
    <w:rsid w:val="00F800C9"/>
    <w:rsid w:val="00F80921"/>
    <w:rsid w:val="00F80DBC"/>
    <w:rsid w:val="00F81AA3"/>
    <w:rsid w:val="00F81D05"/>
    <w:rsid w:val="00F82108"/>
    <w:rsid w:val="00F829C1"/>
    <w:rsid w:val="00F836E2"/>
    <w:rsid w:val="00F83E40"/>
    <w:rsid w:val="00F8418A"/>
    <w:rsid w:val="00F85AA5"/>
    <w:rsid w:val="00F85C23"/>
    <w:rsid w:val="00F86BA6"/>
    <w:rsid w:val="00F87355"/>
    <w:rsid w:val="00F8788B"/>
    <w:rsid w:val="00F87B22"/>
    <w:rsid w:val="00F87D5E"/>
    <w:rsid w:val="00F90090"/>
    <w:rsid w:val="00F901CB"/>
    <w:rsid w:val="00F902FA"/>
    <w:rsid w:val="00F903D8"/>
    <w:rsid w:val="00F9080A"/>
    <w:rsid w:val="00F909E2"/>
    <w:rsid w:val="00F90DC3"/>
    <w:rsid w:val="00F92B19"/>
    <w:rsid w:val="00F92BBD"/>
    <w:rsid w:val="00F92C31"/>
    <w:rsid w:val="00F930F0"/>
    <w:rsid w:val="00F938C5"/>
    <w:rsid w:val="00F9464A"/>
    <w:rsid w:val="00F95673"/>
    <w:rsid w:val="00F96539"/>
    <w:rsid w:val="00F966F0"/>
    <w:rsid w:val="00F969D7"/>
    <w:rsid w:val="00F978D4"/>
    <w:rsid w:val="00F97C57"/>
    <w:rsid w:val="00FA07DD"/>
    <w:rsid w:val="00FA07FB"/>
    <w:rsid w:val="00FA137A"/>
    <w:rsid w:val="00FA1976"/>
    <w:rsid w:val="00FA37D2"/>
    <w:rsid w:val="00FA3BF8"/>
    <w:rsid w:val="00FA3D40"/>
    <w:rsid w:val="00FA4A73"/>
    <w:rsid w:val="00FA5A9E"/>
    <w:rsid w:val="00FA5E69"/>
    <w:rsid w:val="00FA5F90"/>
    <w:rsid w:val="00FA6302"/>
    <w:rsid w:val="00FA75C8"/>
    <w:rsid w:val="00FA7C8C"/>
    <w:rsid w:val="00FB112E"/>
    <w:rsid w:val="00FB1194"/>
    <w:rsid w:val="00FB1D3F"/>
    <w:rsid w:val="00FB1DBF"/>
    <w:rsid w:val="00FB2D23"/>
    <w:rsid w:val="00FB3170"/>
    <w:rsid w:val="00FB3A89"/>
    <w:rsid w:val="00FB50FE"/>
    <w:rsid w:val="00FB553F"/>
    <w:rsid w:val="00FB5DE8"/>
    <w:rsid w:val="00FB6270"/>
    <w:rsid w:val="00FB6342"/>
    <w:rsid w:val="00FB753D"/>
    <w:rsid w:val="00FB772B"/>
    <w:rsid w:val="00FB77BA"/>
    <w:rsid w:val="00FB78C3"/>
    <w:rsid w:val="00FB7985"/>
    <w:rsid w:val="00FC0054"/>
    <w:rsid w:val="00FC024F"/>
    <w:rsid w:val="00FC03E9"/>
    <w:rsid w:val="00FC0F73"/>
    <w:rsid w:val="00FC12DD"/>
    <w:rsid w:val="00FC1927"/>
    <w:rsid w:val="00FC2328"/>
    <w:rsid w:val="00FC2399"/>
    <w:rsid w:val="00FC2719"/>
    <w:rsid w:val="00FC2BDD"/>
    <w:rsid w:val="00FC4C59"/>
    <w:rsid w:val="00FC4E82"/>
    <w:rsid w:val="00FC6389"/>
    <w:rsid w:val="00FC74A4"/>
    <w:rsid w:val="00FC7586"/>
    <w:rsid w:val="00FC7703"/>
    <w:rsid w:val="00FD02AE"/>
    <w:rsid w:val="00FD0322"/>
    <w:rsid w:val="00FD06CF"/>
    <w:rsid w:val="00FD0FA5"/>
    <w:rsid w:val="00FD1F5A"/>
    <w:rsid w:val="00FD2302"/>
    <w:rsid w:val="00FD24C5"/>
    <w:rsid w:val="00FD4B42"/>
    <w:rsid w:val="00FD4F9D"/>
    <w:rsid w:val="00FD5202"/>
    <w:rsid w:val="00FD5792"/>
    <w:rsid w:val="00FD582F"/>
    <w:rsid w:val="00FD5A40"/>
    <w:rsid w:val="00FD674F"/>
    <w:rsid w:val="00FD6F8A"/>
    <w:rsid w:val="00FD7F5B"/>
    <w:rsid w:val="00FE01D7"/>
    <w:rsid w:val="00FE06F8"/>
    <w:rsid w:val="00FE1235"/>
    <w:rsid w:val="00FE1A3B"/>
    <w:rsid w:val="00FE3304"/>
    <w:rsid w:val="00FE379D"/>
    <w:rsid w:val="00FE3B2E"/>
    <w:rsid w:val="00FE3EE0"/>
    <w:rsid w:val="00FE424D"/>
    <w:rsid w:val="00FE5AA9"/>
    <w:rsid w:val="00FE5F22"/>
    <w:rsid w:val="00FE6AEC"/>
    <w:rsid w:val="00FE6B8B"/>
    <w:rsid w:val="00FE7186"/>
    <w:rsid w:val="00FE7ACA"/>
    <w:rsid w:val="00FE7B6F"/>
    <w:rsid w:val="00FE7CBA"/>
    <w:rsid w:val="00FE7E52"/>
    <w:rsid w:val="00FF0A5F"/>
    <w:rsid w:val="00FF0FB4"/>
    <w:rsid w:val="00FF1AA4"/>
    <w:rsid w:val="00FF3032"/>
    <w:rsid w:val="00FF3039"/>
    <w:rsid w:val="00FF45F1"/>
    <w:rsid w:val="00FF46C0"/>
    <w:rsid w:val="00FF4953"/>
    <w:rsid w:val="00FF4BE7"/>
    <w:rsid w:val="00FF5163"/>
    <w:rsid w:val="00FF59E8"/>
    <w:rsid w:val="00FF5BDD"/>
    <w:rsid w:val="00FF6842"/>
    <w:rsid w:val="00FF6C3C"/>
    <w:rsid w:val="00FF6CE8"/>
    <w:rsid w:val="00FF780B"/>
    <w:rsid w:val="00FF79A9"/>
    <w:rsid w:val="021B83A7"/>
    <w:rsid w:val="025F87C6"/>
    <w:rsid w:val="0278B52F"/>
    <w:rsid w:val="030635B9"/>
    <w:rsid w:val="034E398B"/>
    <w:rsid w:val="0352EDB3"/>
    <w:rsid w:val="03665594"/>
    <w:rsid w:val="03B5D0BE"/>
    <w:rsid w:val="03E030BA"/>
    <w:rsid w:val="0406DD9C"/>
    <w:rsid w:val="04113BDC"/>
    <w:rsid w:val="0451FC72"/>
    <w:rsid w:val="055E815D"/>
    <w:rsid w:val="05B8738B"/>
    <w:rsid w:val="06145FDF"/>
    <w:rsid w:val="0658339D"/>
    <w:rsid w:val="06AF20F8"/>
    <w:rsid w:val="071AF62B"/>
    <w:rsid w:val="072151D7"/>
    <w:rsid w:val="084C0F3F"/>
    <w:rsid w:val="0866F459"/>
    <w:rsid w:val="08C5045B"/>
    <w:rsid w:val="08F53632"/>
    <w:rsid w:val="09A3BFE0"/>
    <w:rsid w:val="09B4B7E5"/>
    <w:rsid w:val="09B8FF0F"/>
    <w:rsid w:val="0AE0301A"/>
    <w:rsid w:val="0B08720E"/>
    <w:rsid w:val="0B08729C"/>
    <w:rsid w:val="0B69D656"/>
    <w:rsid w:val="0CB4395F"/>
    <w:rsid w:val="0CC155EB"/>
    <w:rsid w:val="0D158C6B"/>
    <w:rsid w:val="0E432863"/>
    <w:rsid w:val="0EAF2BBF"/>
    <w:rsid w:val="0F9D88B6"/>
    <w:rsid w:val="0FC48410"/>
    <w:rsid w:val="10501DB9"/>
    <w:rsid w:val="10EA6069"/>
    <w:rsid w:val="1113B839"/>
    <w:rsid w:val="115180B0"/>
    <w:rsid w:val="11BEF5A4"/>
    <w:rsid w:val="12E86550"/>
    <w:rsid w:val="134C1F74"/>
    <w:rsid w:val="1457C424"/>
    <w:rsid w:val="153C42CA"/>
    <w:rsid w:val="15959840"/>
    <w:rsid w:val="159DACCC"/>
    <w:rsid w:val="15D96D28"/>
    <w:rsid w:val="15E65D07"/>
    <w:rsid w:val="16B3E996"/>
    <w:rsid w:val="16EB36B8"/>
    <w:rsid w:val="1727441B"/>
    <w:rsid w:val="1747A0BE"/>
    <w:rsid w:val="17996D16"/>
    <w:rsid w:val="182312BB"/>
    <w:rsid w:val="182A29F6"/>
    <w:rsid w:val="183C7021"/>
    <w:rsid w:val="188A4B5B"/>
    <w:rsid w:val="19846080"/>
    <w:rsid w:val="19BFD8D3"/>
    <w:rsid w:val="19F2C718"/>
    <w:rsid w:val="1B332828"/>
    <w:rsid w:val="1B86D23B"/>
    <w:rsid w:val="1BAF4441"/>
    <w:rsid w:val="1C0F538C"/>
    <w:rsid w:val="1C7363EC"/>
    <w:rsid w:val="1D022E9D"/>
    <w:rsid w:val="1D29ADE2"/>
    <w:rsid w:val="1D6F2607"/>
    <w:rsid w:val="1D9F500A"/>
    <w:rsid w:val="1E04083F"/>
    <w:rsid w:val="1E063CAA"/>
    <w:rsid w:val="1E1B0B6B"/>
    <w:rsid w:val="1E445390"/>
    <w:rsid w:val="1E79BA8F"/>
    <w:rsid w:val="1E911035"/>
    <w:rsid w:val="1F1254B0"/>
    <w:rsid w:val="1F2A6324"/>
    <w:rsid w:val="1F55A4CA"/>
    <w:rsid w:val="1F5F42B7"/>
    <w:rsid w:val="1F6F6573"/>
    <w:rsid w:val="1FE97E52"/>
    <w:rsid w:val="20563EEB"/>
    <w:rsid w:val="20C7AD25"/>
    <w:rsid w:val="211EFE63"/>
    <w:rsid w:val="212BAEA7"/>
    <w:rsid w:val="217FF9EC"/>
    <w:rsid w:val="2181E2E1"/>
    <w:rsid w:val="21E83909"/>
    <w:rsid w:val="22EA2D82"/>
    <w:rsid w:val="23273F8B"/>
    <w:rsid w:val="2329B8F1"/>
    <w:rsid w:val="238C9EAA"/>
    <w:rsid w:val="23F72A86"/>
    <w:rsid w:val="2432DDE5"/>
    <w:rsid w:val="24631D69"/>
    <w:rsid w:val="2473415C"/>
    <w:rsid w:val="24EB3180"/>
    <w:rsid w:val="253A75E2"/>
    <w:rsid w:val="2549BF1D"/>
    <w:rsid w:val="254E2225"/>
    <w:rsid w:val="25560792"/>
    <w:rsid w:val="257E6D6A"/>
    <w:rsid w:val="268452A3"/>
    <w:rsid w:val="26A0CE4B"/>
    <w:rsid w:val="26F582E7"/>
    <w:rsid w:val="26F72BC7"/>
    <w:rsid w:val="27466D08"/>
    <w:rsid w:val="27DCBCEC"/>
    <w:rsid w:val="27EB3D49"/>
    <w:rsid w:val="2885C859"/>
    <w:rsid w:val="295C7018"/>
    <w:rsid w:val="296ACD0A"/>
    <w:rsid w:val="2A42D740"/>
    <w:rsid w:val="2A4C829D"/>
    <w:rsid w:val="2A5CBAAB"/>
    <w:rsid w:val="2AC61057"/>
    <w:rsid w:val="2ACEEF84"/>
    <w:rsid w:val="2AE23586"/>
    <w:rsid w:val="2B76FBC3"/>
    <w:rsid w:val="2B772FFB"/>
    <w:rsid w:val="2BBC5B20"/>
    <w:rsid w:val="2C15D002"/>
    <w:rsid w:val="2C504959"/>
    <w:rsid w:val="2C56FA7A"/>
    <w:rsid w:val="2CA44BB0"/>
    <w:rsid w:val="2CC7247D"/>
    <w:rsid w:val="2CCB8995"/>
    <w:rsid w:val="2D006298"/>
    <w:rsid w:val="2D170019"/>
    <w:rsid w:val="2D1C09C0"/>
    <w:rsid w:val="2DEED3FF"/>
    <w:rsid w:val="2DFD1392"/>
    <w:rsid w:val="2ECC47D3"/>
    <w:rsid w:val="2F2A2213"/>
    <w:rsid w:val="2F3D1372"/>
    <w:rsid w:val="2F4F84A2"/>
    <w:rsid w:val="2F7889F9"/>
    <w:rsid w:val="2FA039F8"/>
    <w:rsid w:val="2FA8C3E1"/>
    <w:rsid w:val="300434B8"/>
    <w:rsid w:val="3132409A"/>
    <w:rsid w:val="31F72CFB"/>
    <w:rsid w:val="31FCB538"/>
    <w:rsid w:val="32A5D014"/>
    <w:rsid w:val="32E89DD0"/>
    <w:rsid w:val="333C16D4"/>
    <w:rsid w:val="339D500C"/>
    <w:rsid w:val="342316EB"/>
    <w:rsid w:val="34B6F182"/>
    <w:rsid w:val="34B9DE99"/>
    <w:rsid w:val="34E855AD"/>
    <w:rsid w:val="35D2CBE8"/>
    <w:rsid w:val="35E4011A"/>
    <w:rsid w:val="36276B3F"/>
    <w:rsid w:val="3745265C"/>
    <w:rsid w:val="3769C8CC"/>
    <w:rsid w:val="37FAA5CC"/>
    <w:rsid w:val="3819F28D"/>
    <w:rsid w:val="384C746E"/>
    <w:rsid w:val="39421666"/>
    <w:rsid w:val="39757821"/>
    <w:rsid w:val="3A18D4D3"/>
    <w:rsid w:val="3AD088A8"/>
    <w:rsid w:val="3B036B56"/>
    <w:rsid w:val="3B8BE374"/>
    <w:rsid w:val="3BA184D4"/>
    <w:rsid w:val="3C3A9042"/>
    <w:rsid w:val="3C833091"/>
    <w:rsid w:val="3CC481F4"/>
    <w:rsid w:val="3DD31E6A"/>
    <w:rsid w:val="3F77500C"/>
    <w:rsid w:val="4022813B"/>
    <w:rsid w:val="40251878"/>
    <w:rsid w:val="4091300F"/>
    <w:rsid w:val="40AD3F59"/>
    <w:rsid w:val="40E3AF96"/>
    <w:rsid w:val="4105B4F1"/>
    <w:rsid w:val="41A3A7AB"/>
    <w:rsid w:val="42B9AC90"/>
    <w:rsid w:val="42C4806E"/>
    <w:rsid w:val="430EA435"/>
    <w:rsid w:val="43B5F39E"/>
    <w:rsid w:val="43C7A914"/>
    <w:rsid w:val="44265FF8"/>
    <w:rsid w:val="44733307"/>
    <w:rsid w:val="447FF3DF"/>
    <w:rsid w:val="44B09048"/>
    <w:rsid w:val="452982F3"/>
    <w:rsid w:val="456061BB"/>
    <w:rsid w:val="471C202F"/>
    <w:rsid w:val="471E5AA4"/>
    <w:rsid w:val="474077E5"/>
    <w:rsid w:val="47685180"/>
    <w:rsid w:val="490195D9"/>
    <w:rsid w:val="4995E403"/>
    <w:rsid w:val="49B9B85F"/>
    <w:rsid w:val="49FE8721"/>
    <w:rsid w:val="4A3F5BAA"/>
    <w:rsid w:val="4AB3032C"/>
    <w:rsid w:val="4B0F62DD"/>
    <w:rsid w:val="4B3AABC1"/>
    <w:rsid w:val="4B47B705"/>
    <w:rsid w:val="4B9CAAB3"/>
    <w:rsid w:val="4BA523E9"/>
    <w:rsid w:val="4BD135BD"/>
    <w:rsid w:val="4C342F78"/>
    <w:rsid w:val="4CBA4702"/>
    <w:rsid w:val="4D6CFD59"/>
    <w:rsid w:val="4D82BEED"/>
    <w:rsid w:val="4E201509"/>
    <w:rsid w:val="4E4D8E01"/>
    <w:rsid w:val="4E6A31FB"/>
    <w:rsid w:val="4E6BA598"/>
    <w:rsid w:val="4EB32B71"/>
    <w:rsid w:val="4EB3A6E7"/>
    <w:rsid w:val="4EC020D6"/>
    <w:rsid w:val="4EE69749"/>
    <w:rsid w:val="4EFA877F"/>
    <w:rsid w:val="4F8C5563"/>
    <w:rsid w:val="4FBCDDD2"/>
    <w:rsid w:val="4FCA1937"/>
    <w:rsid w:val="505307EB"/>
    <w:rsid w:val="50832658"/>
    <w:rsid w:val="5085640E"/>
    <w:rsid w:val="50F5534C"/>
    <w:rsid w:val="511956FA"/>
    <w:rsid w:val="517EEEFE"/>
    <w:rsid w:val="51C29548"/>
    <w:rsid w:val="51D4A96C"/>
    <w:rsid w:val="528F0FAA"/>
    <w:rsid w:val="52EF67D8"/>
    <w:rsid w:val="532165AD"/>
    <w:rsid w:val="534F85E2"/>
    <w:rsid w:val="53BCC6E3"/>
    <w:rsid w:val="540666CF"/>
    <w:rsid w:val="548E6987"/>
    <w:rsid w:val="54BB124B"/>
    <w:rsid w:val="54BBE8A8"/>
    <w:rsid w:val="551E2CD9"/>
    <w:rsid w:val="569A9838"/>
    <w:rsid w:val="571E3BE0"/>
    <w:rsid w:val="57702DF8"/>
    <w:rsid w:val="57EA71F1"/>
    <w:rsid w:val="57EDCC45"/>
    <w:rsid w:val="584B13E0"/>
    <w:rsid w:val="58564E9D"/>
    <w:rsid w:val="58A2C79D"/>
    <w:rsid w:val="58B93FE2"/>
    <w:rsid w:val="59657D1D"/>
    <w:rsid w:val="59862D6E"/>
    <w:rsid w:val="59F58056"/>
    <w:rsid w:val="5A29FF8F"/>
    <w:rsid w:val="5A81EB02"/>
    <w:rsid w:val="5AB229CF"/>
    <w:rsid w:val="5AFC3A5A"/>
    <w:rsid w:val="5BDCFC9F"/>
    <w:rsid w:val="5C15DC90"/>
    <w:rsid w:val="5D1F1261"/>
    <w:rsid w:val="5DF4605F"/>
    <w:rsid w:val="5E0BC5BF"/>
    <w:rsid w:val="5ECD6634"/>
    <w:rsid w:val="5F5791B0"/>
    <w:rsid w:val="5F76731B"/>
    <w:rsid w:val="5FCC6CFF"/>
    <w:rsid w:val="601D9527"/>
    <w:rsid w:val="6038C88D"/>
    <w:rsid w:val="60ADDBF3"/>
    <w:rsid w:val="610BE292"/>
    <w:rsid w:val="611046A5"/>
    <w:rsid w:val="6120736E"/>
    <w:rsid w:val="613C830C"/>
    <w:rsid w:val="61496A30"/>
    <w:rsid w:val="61504404"/>
    <w:rsid w:val="61B8768B"/>
    <w:rsid w:val="61C86D29"/>
    <w:rsid w:val="62CB60A7"/>
    <w:rsid w:val="62CE35AE"/>
    <w:rsid w:val="63268B86"/>
    <w:rsid w:val="6327D40D"/>
    <w:rsid w:val="6398B01E"/>
    <w:rsid w:val="63B5D741"/>
    <w:rsid w:val="63E66817"/>
    <w:rsid w:val="6438824A"/>
    <w:rsid w:val="643C6AA4"/>
    <w:rsid w:val="647BC206"/>
    <w:rsid w:val="64AF20D5"/>
    <w:rsid w:val="64C10AEE"/>
    <w:rsid w:val="653D8BF1"/>
    <w:rsid w:val="6562CBEB"/>
    <w:rsid w:val="663883EB"/>
    <w:rsid w:val="66DE4E40"/>
    <w:rsid w:val="66F138E8"/>
    <w:rsid w:val="66F3A43A"/>
    <w:rsid w:val="66F7DAEB"/>
    <w:rsid w:val="67AD1C0C"/>
    <w:rsid w:val="683DE798"/>
    <w:rsid w:val="685334BE"/>
    <w:rsid w:val="687D56EC"/>
    <w:rsid w:val="68FDB27E"/>
    <w:rsid w:val="69E54C60"/>
    <w:rsid w:val="6A0E6B2F"/>
    <w:rsid w:val="6A73E919"/>
    <w:rsid w:val="6AD34E7C"/>
    <w:rsid w:val="6AF42C22"/>
    <w:rsid w:val="6BADBDED"/>
    <w:rsid w:val="6C095693"/>
    <w:rsid w:val="6DC4B1AD"/>
    <w:rsid w:val="6E0675B3"/>
    <w:rsid w:val="6E2EC096"/>
    <w:rsid w:val="6E35496F"/>
    <w:rsid w:val="6E9D5E04"/>
    <w:rsid w:val="6EC41E67"/>
    <w:rsid w:val="6FDEDB65"/>
    <w:rsid w:val="6FFBF935"/>
    <w:rsid w:val="701D37BF"/>
    <w:rsid w:val="70C13839"/>
    <w:rsid w:val="710C1A0A"/>
    <w:rsid w:val="713F1B73"/>
    <w:rsid w:val="7263572E"/>
    <w:rsid w:val="727D5425"/>
    <w:rsid w:val="735EBB71"/>
    <w:rsid w:val="7388E07D"/>
    <w:rsid w:val="745DAB8F"/>
    <w:rsid w:val="74CE616C"/>
    <w:rsid w:val="74D93CE4"/>
    <w:rsid w:val="74EF2BDA"/>
    <w:rsid w:val="74FA76FE"/>
    <w:rsid w:val="75DCC502"/>
    <w:rsid w:val="75E964B1"/>
    <w:rsid w:val="761DBE1E"/>
    <w:rsid w:val="76479483"/>
    <w:rsid w:val="76AB2B8F"/>
    <w:rsid w:val="76E80B43"/>
    <w:rsid w:val="7799E2D8"/>
    <w:rsid w:val="77D8A40E"/>
    <w:rsid w:val="77EBD82D"/>
    <w:rsid w:val="782D418C"/>
    <w:rsid w:val="78977C06"/>
    <w:rsid w:val="78F16526"/>
    <w:rsid w:val="79156DA0"/>
    <w:rsid w:val="79489FA6"/>
    <w:rsid w:val="7A49E264"/>
    <w:rsid w:val="7B288157"/>
    <w:rsid w:val="7B43F9D8"/>
    <w:rsid w:val="7B4C5C45"/>
    <w:rsid w:val="7B9E46AC"/>
    <w:rsid w:val="7C6AE67F"/>
    <w:rsid w:val="7C769BDD"/>
    <w:rsid w:val="7CB5334E"/>
    <w:rsid w:val="7CBBB329"/>
    <w:rsid w:val="7D03133C"/>
    <w:rsid w:val="7D25333F"/>
    <w:rsid w:val="7D773A1D"/>
    <w:rsid w:val="7DE2B610"/>
    <w:rsid w:val="7E342663"/>
    <w:rsid w:val="7E68A337"/>
    <w:rsid w:val="7EEAA2A6"/>
    <w:rsid w:val="7F6E7D29"/>
    <w:rsid w:val="7F76D5AA"/>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034E58"/>
  <w15:docId w15:val="{315F95D4-7AA4-4AA5-A085-5B72F465E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Theme="minorHAnsi" w:hAnsi="Verdana" w:cstheme="minorBidi"/>
        <w:sz w:val="18"/>
        <w:szCs w:val="18"/>
        <w:lang w:val="cs-CZ" w:eastAsia="en-US" w:bidi="ar-SA"/>
      </w:rPr>
    </w:rPrDefault>
    <w:pPrDefault>
      <w:pPr>
        <w:spacing w:before="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5E27"/>
  </w:style>
  <w:style w:type="paragraph" w:styleId="Nadpis1">
    <w:name w:val="heading 1"/>
    <w:basedOn w:val="Normln"/>
    <w:next w:val="Normln"/>
    <w:link w:val="Nadpis1Char"/>
    <w:qFormat/>
    <w:rsid w:val="00A62E74"/>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A62E74"/>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semiHidden/>
    <w:unhideWhenUsed/>
    <w:rsid w:val="002C31BF"/>
    <w:rPr>
      <w:sz w:val="14"/>
      <w:szCs w:val="20"/>
    </w:rPr>
  </w:style>
  <w:style w:type="character" w:customStyle="1" w:styleId="TextpoznpodarouChar">
    <w:name w:val="Text pozn. pod čarou Char"/>
    <w:basedOn w:val="Standardnpsmoodstavce"/>
    <w:link w:val="Textpoznpodarou"/>
    <w:semiHidden/>
    <w:rsid w:val="002C31BF"/>
    <w:rPr>
      <w:sz w:val="14"/>
      <w:szCs w:val="20"/>
    </w:rPr>
  </w:style>
  <w:style w:type="table" w:styleId="Mkatabulky">
    <w:name w:val="Table Grid"/>
    <w:basedOn w:val="Normlntabulka"/>
    <w:uiPriority w:val="39"/>
    <w:rsid w:val="00A62E74"/>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unhideWhenUsed/>
    <w:qFormat/>
    <w:rsid w:val="00C02D0A"/>
    <w:pPr>
      <w:spacing w:after="200"/>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F24347"/>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F24347"/>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basedOn w:val="Odstavecseseznamem"/>
    <w:next w:val="Normln"/>
    <w:link w:val="Nadpis2-1Char"/>
    <w:qFormat/>
    <w:rsid w:val="00F24347"/>
    <w:pPr>
      <w:keepNext/>
      <w:numPr>
        <w:numId w:val="8"/>
      </w:numPr>
      <w:spacing w:before="240" w:after="120"/>
      <w:outlineLvl w:val="0"/>
    </w:pPr>
    <w:rPr>
      <w:rFonts w:asciiTheme="majorHAnsi" w:hAnsiTheme="majorHAnsi"/>
      <w:b/>
      <w:caps/>
      <w:sz w:val="22"/>
    </w:rPr>
  </w:style>
  <w:style w:type="paragraph" w:customStyle="1" w:styleId="Nadpis2-2">
    <w:name w:val="_Nadpis_2-2"/>
    <w:next w:val="Normln"/>
    <w:link w:val="Nadpis2-2Char"/>
    <w:qFormat/>
    <w:rsid w:val="00FE7ACA"/>
    <w:pPr>
      <w:widowControl w:val="0"/>
      <w:numPr>
        <w:ilvl w:val="1"/>
        <w:numId w:val="8"/>
      </w:numPr>
      <w:spacing w:before="240" w:after="120"/>
      <w:jc w:val="both"/>
      <w:outlineLvl w:val="1"/>
    </w:pPr>
    <w:rPr>
      <w:sz w:val="22"/>
    </w:rPr>
  </w:style>
  <w:style w:type="character" w:customStyle="1" w:styleId="Nadpis2-1Char">
    <w:name w:val="_Nadpis_2-1 Char"/>
    <w:basedOn w:val="Standardnpsmoodstavce"/>
    <w:link w:val="Nadpis2-1"/>
    <w:rsid w:val="00F24347"/>
    <w:rPr>
      <w:rFonts w:asciiTheme="majorHAnsi" w:hAnsiTheme="majorHAnsi"/>
      <w:b/>
      <w:caps/>
      <w:sz w:val="22"/>
    </w:rPr>
  </w:style>
  <w:style w:type="paragraph" w:customStyle="1" w:styleId="Text2-1">
    <w:name w:val="_Text_2-1"/>
    <w:basedOn w:val="Odstavecseseznamem"/>
    <w:link w:val="Text2-1Char"/>
    <w:qFormat/>
    <w:rsid w:val="00F24347"/>
    <w:pPr>
      <w:numPr>
        <w:ilvl w:val="2"/>
        <w:numId w:val="8"/>
      </w:numPr>
      <w:spacing w:after="120"/>
      <w:contextualSpacing w:val="0"/>
      <w:jc w:val="both"/>
    </w:pPr>
  </w:style>
  <w:style w:type="character" w:customStyle="1" w:styleId="Nadpis2-2Char">
    <w:name w:val="_Nadpis_2-2 Char"/>
    <w:basedOn w:val="Nadpis2-1Char"/>
    <w:link w:val="Nadpis2-2"/>
    <w:rsid w:val="00FE7ACA"/>
    <w:rPr>
      <w:rFonts w:asciiTheme="majorHAnsi" w:hAnsiTheme="majorHAnsi"/>
      <w:b w:val="0"/>
      <w:caps w:val="0"/>
      <w:sz w:val="22"/>
    </w:rPr>
  </w:style>
  <w:style w:type="paragraph" w:customStyle="1" w:styleId="Titul1">
    <w:name w:val="_Titul_1"/>
    <w:basedOn w:val="Normln"/>
    <w:qFormat/>
    <w:rsid w:val="00F24347"/>
    <w:rPr>
      <w:rFonts w:asciiTheme="majorHAnsi" w:hAnsiTheme="majorHAnsi"/>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F24347"/>
  </w:style>
  <w:style w:type="paragraph" w:customStyle="1" w:styleId="Titul2">
    <w:name w:val="_Titul_2"/>
    <w:basedOn w:val="Normln"/>
    <w:qFormat/>
    <w:rsid w:val="00F24347"/>
    <w:pPr>
      <w:tabs>
        <w:tab w:val="left" w:pos="6796"/>
      </w:tabs>
    </w:pPr>
    <w:rPr>
      <w:rFonts w:asciiTheme="majorHAnsi" w:hAnsiTheme="majorHAnsi"/>
      <w:b/>
      <w:sz w:val="36"/>
      <w:szCs w:val="32"/>
    </w:rPr>
  </w:style>
  <w:style w:type="paragraph" w:customStyle="1" w:styleId="Tituldatum">
    <w:name w:val="_Titul_datum"/>
    <w:basedOn w:val="Normln"/>
    <w:link w:val="TituldatumChar"/>
    <w:qFormat/>
    <w:rsid w:val="00F24347"/>
    <w:rPr>
      <w:sz w:val="24"/>
      <w:szCs w:val="24"/>
    </w:rPr>
  </w:style>
  <w:style w:type="character" w:customStyle="1" w:styleId="TituldatumChar">
    <w:name w:val="_Titul_datum Char"/>
    <w:basedOn w:val="Standardnpsmoodstavce"/>
    <w:link w:val="Tituldatum"/>
    <w:rsid w:val="00F24347"/>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line="276" w:lineRule="auto"/>
      <w:ind w:left="1760"/>
    </w:pPr>
    <w:rPr>
      <w:rFonts w:ascii="Calibri" w:eastAsia="Calibri" w:hAnsi="Calibri" w:cs="Times New Roman"/>
      <w:sz w:val="22"/>
    </w:rPr>
  </w:style>
  <w:style w:type="paragraph" w:styleId="Revize">
    <w:name w:val="Revision"/>
    <w:hidden/>
    <w:uiPriority w:val="99"/>
    <w:semiHidden/>
    <w:rsid w:val="00B97CC3"/>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24347"/>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24347"/>
    <w:pPr>
      <w:numPr>
        <w:ilvl w:val="2"/>
      </w:numPr>
    </w:pPr>
  </w:style>
  <w:style w:type="paragraph" w:customStyle="1" w:styleId="Text1-1">
    <w:name w:val="_Text_1-1"/>
    <w:basedOn w:val="Normln"/>
    <w:link w:val="Text1-1Char"/>
    <w:rsid w:val="00F24347"/>
    <w:pPr>
      <w:numPr>
        <w:ilvl w:val="1"/>
        <w:numId w:val="7"/>
      </w:numPr>
      <w:spacing w:after="120"/>
      <w:jc w:val="both"/>
    </w:pPr>
  </w:style>
  <w:style w:type="paragraph" w:customStyle="1" w:styleId="Nadpis1-1">
    <w:name w:val="_Nadpis_1-1"/>
    <w:basedOn w:val="Odstavecseseznamem"/>
    <w:next w:val="Normln"/>
    <w:link w:val="Nadpis1-1Char"/>
    <w:qFormat/>
    <w:rsid w:val="00F24347"/>
    <w:pPr>
      <w:keepNext/>
      <w:numPr>
        <w:numId w:val="7"/>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F24347"/>
    <w:pPr>
      <w:numPr>
        <w:numId w:val="5"/>
      </w:numPr>
      <w:spacing w:after="80"/>
      <w:jc w:val="both"/>
    </w:pPr>
  </w:style>
  <w:style w:type="character" w:customStyle="1" w:styleId="Text1-1Char">
    <w:name w:val="_Text_1-1 Char"/>
    <w:basedOn w:val="Standardnpsmoodstavce"/>
    <w:link w:val="Text1-1"/>
    <w:rsid w:val="00F24347"/>
  </w:style>
  <w:style w:type="character" w:customStyle="1" w:styleId="Nadpis1-1Char">
    <w:name w:val="_Nadpis_1-1 Char"/>
    <w:basedOn w:val="Standardnpsmoodstavce"/>
    <w:link w:val="Nadpis1-1"/>
    <w:rsid w:val="00F24347"/>
    <w:rPr>
      <w:rFonts w:asciiTheme="majorHAnsi" w:hAnsiTheme="majorHAnsi"/>
      <w:b/>
      <w:caps/>
      <w:sz w:val="22"/>
    </w:rPr>
  </w:style>
  <w:style w:type="character" w:customStyle="1" w:styleId="Text1-2Char">
    <w:name w:val="_Text_1-2 Char"/>
    <w:basedOn w:val="Text1-1Char"/>
    <w:link w:val="Text1-2"/>
    <w:rsid w:val="00F24347"/>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F24347"/>
  </w:style>
  <w:style w:type="paragraph" w:customStyle="1" w:styleId="Odrka1-2-">
    <w:name w:val="_Odrážka_1-2_-"/>
    <w:basedOn w:val="Odrka1-1"/>
    <w:qFormat/>
    <w:rsid w:val="00F24347"/>
    <w:pPr>
      <w:numPr>
        <w:ilvl w:val="1"/>
      </w:numPr>
    </w:pPr>
  </w:style>
  <w:style w:type="paragraph" w:customStyle="1" w:styleId="Odrka1-3">
    <w:name w:val="_Odrážka_1-3_·"/>
    <w:basedOn w:val="Odrka1-2-"/>
    <w:qFormat/>
    <w:rsid w:val="00F24347"/>
    <w:pPr>
      <w:numPr>
        <w:ilvl w:val="2"/>
      </w:numPr>
    </w:pPr>
  </w:style>
  <w:style w:type="paragraph" w:customStyle="1" w:styleId="Odstavec">
    <w:name w:val="Odstavec"/>
    <w:basedOn w:val="Text1-1"/>
    <w:link w:val="OdstavecChar"/>
    <w:qFormat/>
    <w:rsid w:val="00A63728"/>
    <w:pPr>
      <w:ind w:left="737"/>
    </w:pPr>
    <w:rPr>
      <w:sz w:val="22"/>
    </w:rPr>
  </w:style>
  <w:style w:type="paragraph" w:customStyle="1" w:styleId="Odstavec1-2i">
    <w:name w:val="_Odstavec_1-2_(i)"/>
    <w:basedOn w:val="Odstavec"/>
    <w:qFormat/>
    <w:rsid w:val="00F24347"/>
    <w:pPr>
      <w:ind w:left="879"/>
    </w:pPr>
  </w:style>
  <w:style w:type="paragraph" w:customStyle="1" w:styleId="Odstavec1-31">
    <w:name w:val="_Odstavec_1-3_1)"/>
    <w:basedOn w:val="Odstavec1-2i"/>
    <w:qFormat/>
    <w:rsid w:val="00F24347"/>
    <w:pPr>
      <w:numPr>
        <w:ilvl w:val="0"/>
        <w:numId w:val="0"/>
      </w:numPr>
      <w:tabs>
        <w:tab w:val="num" w:pos="1474"/>
      </w:tabs>
      <w:ind w:left="1474" w:hanging="737"/>
    </w:pPr>
  </w:style>
  <w:style w:type="paragraph" w:customStyle="1" w:styleId="Textbezslovn">
    <w:name w:val="_Text_bez_číslování"/>
    <w:basedOn w:val="Normln"/>
    <w:link w:val="TextbezslovnChar"/>
    <w:qFormat/>
    <w:rsid w:val="00F24347"/>
    <w:pPr>
      <w:spacing w:after="120"/>
      <w:ind w:left="737"/>
      <w:jc w:val="both"/>
    </w:p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F24347"/>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semiHidden/>
    <w:unhideWhenUsed/>
    <w:rsid w:val="00C42FE6"/>
    <w:rPr>
      <w:vertAlign w:val="superscript"/>
    </w:rPr>
  </w:style>
  <w:style w:type="paragraph" w:customStyle="1" w:styleId="Text2-2">
    <w:name w:val="_Text_2-2"/>
    <w:basedOn w:val="Text2-1"/>
    <w:link w:val="Text2-2Char"/>
    <w:qFormat/>
    <w:rsid w:val="00F24347"/>
    <w:pPr>
      <w:numPr>
        <w:ilvl w:val="3"/>
      </w:numPr>
    </w:pPr>
  </w:style>
  <w:style w:type="character" w:customStyle="1" w:styleId="Text2-2Char">
    <w:name w:val="_Text_2-2 Char"/>
    <w:basedOn w:val="Text2-1Char"/>
    <w:link w:val="Text2-2"/>
    <w:rsid w:val="00F24347"/>
  </w:style>
  <w:style w:type="paragraph" w:customStyle="1" w:styleId="Zkratky1">
    <w:name w:val="_Zkratky_1"/>
    <w:basedOn w:val="Normln"/>
    <w:qFormat/>
    <w:rsid w:val="00F24347"/>
    <w:pPr>
      <w:tabs>
        <w:tab w:val="right" w:leader="dot" w:pos="1134"/>
      </w:tabs>
    </w:pPr>
    <w:rPr>
      <w:b/>
      <w:sz w:val="16"/>
    </w:rPr>
  </w:style>
  <w:style w:type="paragraph" w:customStyle="1" w:styleId="Seznam1">
    <w:name w:val="_Seznam_[1]"/>
    <w:basedOn w:val="Normln"/>
    <w:qFormat/>
    <w:rsid w:val="00F24347"/>
    <w:pPr>
      <w:numPr>
        <w:numId w:val="6"/>
      </w:numPr>
      <w:spacing w:after="60"/>
      <w:jc w:val="both"/>
    </w:pPr>
    <w:rPr>
      <w:sz w:val="16"/>
    </w:rPr>
  </w:style>
  <w:style w:type="paragraph" w:customStyle="1" w:styleId="TPSeznam1slovan">
    <w:name w:val="TP_Seznam_[1]_číslovaný"/>
    <w:basedOn w:val="Normln"/>
    <w:rsid w:val="00A62E74"/>
    <w:pPr>
      <w:numPr>
        <w:numId w:val="4"/>
      </w:numPr>
    </w:pPr>
  </w:style>
  <w:style w:type="paragraph" w:customStyle="1" w:styleId="Zkratky2">
    <w:name w:val="_Zkratky_2"/>
    <w:basedOn w:val="Normln"/>
    <w:qFormat/>
    <w:rsid w:val="00F24347"/>
    <w:rPr>
      <w:sz w:val="16"/>
      <w:szCs w:val="16"/>
    </w:rPr>
  </w:style>
  <w:style w:type="character" w:customStyle="1" w:styleId="Tun-ZRUIT">
    <w:name w:val="_Tučně-ZRUŠIT"/>
    <w:basedOn w:val="Standardnpsmoodstavce"/>
    <w:uiPriority w:val="1"/>
    <w:qFormat/>
    <w:rsid w:val="00F24347"/>
    <w:rPr>
      <w:b w:val="0"/>
      <w:i w:val="0"/>
    </w:rPr>
  </w:style>
  <w:style w:type="paragraph" w:customStyle="1" w:styleId="Nadpisbezsl1-1">
    <w:name w:val="_Nadpis_bez_čísl_1-1"/>
    <w:qFormat/>
    <w:rsid w:val="00316F44"/>
    <w:pPr>
      <w:spacing w:before="240" w:after="480"/>
    </w:pPr>
    <w:rPr>
      <w:rFonts w:asciiTheme="majorHAnsi" w:hAnsiTheme="majorHAnsi"/>
      <w:b/>
      <w:caps/>
      <w:sz w:val="22"/>
    </w:rPr>
  </w:style>
  <w:style w:type="paragraph" w:customStyle="1" w:styleId="Nadpisbezsl1-2">
    <w:name w:val="_Nadpis_bez_čísl_1-2"/>
    <w:qFormat/>
    <w:rsid w:val="00F24347"/>
    <w:pPr>
      <w:spacing w:before="240" w:after="120"/>
    </w:pPr>
    <w:rPr>
      <w:rFonts w:asciiTheme="majorHAnsi" w:hAnsiTheme="majorHAnsi"/>
      <w:b/>
      <w:sz w:val="20"/>
      <w:szCs w:val="20"/>
    </w:rPr>
  </w:style>
  <w:style w:type="paragraph" w:customStyle="1" w:styleId="Textbezodsazen">
    <w:name w:val="_Text_bez_odsazení"/>
    <w:basedOn w:val="Normln"/>
    <w:link w:val="TextbezodsazenChar"/>
    <w:qFormat/>
    <w:rsid w:val="00F24347"/>
    <w:pPr>
      <w:spacing w:after="120"/>
      <w:jc w:val="both"/>
    </w:pPr>
  </w:style>
  <w:style w:type="character" w:customStyle="1" w:styleId="TextbezodsazenChar">
    <w:name w:val="_Text_bez_odsazení Char"/>
    <w:basedOn w:val="Standardnpsmoodstavce"/>
    <w:link w:val="Textbezodsazen"/>
    <w:rsid w:val="00F24347"/>
  </w:style>
  <w:style w:type="paragraph" w:customStyle="1" w:styleId="ZTPinfo-text">
    <w:name w:val="_ZTP_info-text"/>
    <w:basedOn w:val="Textbezslovn"/>
    <w:link w:val="ZTPinfo-textChar"/>
    <w:qFormat/>
    <w:rsid w:val="00F24347"/>
    <w:pPr>
      <w:ind w:left="0"/>
    </w:pPr>
    <w:rPr>
      <w:i/>
      <w:color w:val="00A1E0" w:themeColor="accent3"/>
    </w:rPr>
  </w:style>
  <w:style w:type="character" w:customStyle="1" w:styleId="ZTPinfo-textChar">
    <w:name w:val="_ZTP_info-text Char"/>
    <w:basedOn w:val="Standardnpsmoodstavce"/>
    <w:link w:val="ZTPinfo-text"/>
    <w:rsid w:val="00F24347"/>
    <w:rPr>
      <w:i/>
      <w:color w:val="00A1E0" w:themeColor="accent3"/>
    </w:rPr>
  </w:style>
  <w:style w:type="paragraph" w:customStyle="1" w:styleId="ZTPinfo-text-odr">
    <w:name w:val="_ZTP_info-text-odr"/>
    <w:basedOn w:val="ZTPinfo-text"/>
    <w:link w:val="ZTPinfo-text-odrChar"/>
    <w:qFormat/>
    <w:rsid w:val="00F24347"/>
    <w:pPr>
      <w:numPr>
        <w:numId w:val="9"/>
      </w:numPr>
    </w:pPr>
  </w:style>
  <w:style w:type="character" w:customStyle="1" w:styleId="ZTPinfo-text-odrChar">
    <w:name w:val="_ZTP_info-text-odr Char"/>
    <w:basedOn w:val="ZTPinfo-textChar"/>
    <w:link w:val="ZTPinfo-text-odr"/>
    <w:rsid w:val="00F24347"/>
    <w:rPr>
      <w:i/>
      <w:color w:val="00A1E0" w:themeColor="accent3"/>
    </w:rPr>
  </w:style>
  <w:style w:type="paragraph" w:customStyle="1" w:styleId="Tabulka">
    <w:name w:val="_Tabulka"/>
    <w:basedOn w:val="Textbezodsazen"/>
    <w:qFormat/>
    <w:rsid w:val="00F24347"/>
    <w:pPr>
      <w:spacing w:before="40" w:after="40"/>
    </w:pPr>
  </w:style>
  <w:style w:type="paragraph" w:customStyle="1" w:styleId="ZTPinfo-text-odr0">
    <w:name w:val="_ZTP_info-text-odr •"/>
    <w:basedOn w:val="ZTPinfo-text-odr"/>
    <w:link w:val="ZTPinfo-text-odrChar0"/>
    <w:qFormat/>
    <w:rsid w:val="00E725BB"/>
    <w:pPr>
      <w:numPr>
        <w:ilvl w:val="1"/>
      </w:numPr>
      <w:spacing w:after="40"/>
    </w:pPr>
    <w:rPr>
      <w:i w:val="0"/>
    </w:rPr>
  </w:style>
  <w:style w:type="character" w:customStyle="1" w:styleId="TextbezslovnChar">
    <w:name w:val="_Text_bez_číslování Char"/>
    <w:basedOn w:val="Standardnpsmoodstavce"/>
    <w:link w:val="Textbezslovn"/>
    <w:rsid w:val="00F24347"/>
  </w:style>
  <w:style w:type="character" w:customStyle="1" w:styleId="ZTPinfo-text-odrChar0">
    <w:name w:val="_ZTP_info-text-odr • Char"/>
    <w:basedOn w:val="ZTPinfo-text-odrChar"/>
    <w:link w:val="ZTPinfo-text-odr0"/>
    <w:rsid w:val="00E725BB"/>
    <w:rPr>
      <w:i w:val="0"/>
      <w:color w:val="00A1E0" w:themeColor="accent3"/>
    </w:rPr>
  </w:style>
  <w:style w:type="character" w:customStyle="1" w:styleId="Nzevakce">
    <w:name w:val="_Název_akce"/>
    <w:basedOn w:val="Standardnpsmoodstavce"/>
    <w:uiPriority w:val="1"/>
    <w:qFormat/>
    <w:rsid w:val="00F24347"/>
    <w:rPr>
      <w:rFonts w:asciiTheme="majorHAnsi" w:hAnsiTheme="majorHAnsi"/>
      <w:b/>
      <w:sz w:val="36"/>
    </w:rPr>
  </w:style>
  <w:style w:type="paragraph" w:customStyle="1" w:styleId="Odrka1-4">
    <w:name w:val="_Odrážka_1-4_•"/>
    <w:basedOn w:val="Odrka1-1"/>
    <w:qFormat/>
    <w:rsid w:val="00F24347"/>
    <w:pPr>
      <w:numPr>
        <w:ilvl w:val="3"/>
      </w:numPr>
    </w:pPr>
  </w:style>
  <w:style w:type="character" w:customStyle="1" w:styleId="OdstavecChar">
    <w:name w:val="Odstavec Char"/>
    <w:basedOn w:val="Standardnpsmoodstavce"/>
    <w:link w:val="Odstavec"/>
    <w:rsid w:val="00A63728"/>
    <w:rPr>
      <w:sz w:val="22"/>
    </w:rPr>
  </w:style>
  <w:style w:type="paragraph" w:customStyle="1" w:styleId="Odstavec1-41">
    <w:name w:val="_Odstavec_1-4_1."/>
    <w:basedOn w:val="Odstavec"/>
    <w:link w:val="Odstavec1-41Char"/>
    <w:qFormat/>
    <w:rsid w:val="00F24347"/>
    <w:pPr>
      <w:numPr>
        <w:ilvl w:val="3"/>
      </w:numPr>
    </w:pPr>
  </w:style>
  <w:style w:type="character" w:customStyle="1" w:styleId="Odstavec1-41Char">
    <w:name w:val="_Odstavec_1-4_1. Char"/>
    <w:basedOn w:val="OdstavecChar"/>
    <w:link w:val="Odstavec1-41"/>
    <w:rsid w:val="00F24347"/>
    <w:rPr>
      <w:sz w:val="22"/>
    </w:rPr>
  </w:style>
  <w:style w:type="paragraph" w:customStyle="1" w:styleId="Zpatvpravo">
    <w:name w:val="_Zápatí_vpravo"/>
    <w:basedOn w:val="Zpat"/>
    <w:qFormat/>
    <w:rsid w:val="00F24347"/>
    <w:pPr>
      <w:jc w:val="right"/>
    </w:pPr>
  </w:style>
  <w:style w:type="paragraph" w:customStyle="1" w:styleId="Zpatvlevo">
    <w:name w:val="_Zápatí_vlevo"/>
    <w:basedOn w:val="Zpatvpravo"/>
    <w:qFormat/>
    <w:rsid w:val="00F24347"/>
    <w:pPr>
      <w:jc w:val="left"/>
    </w:pPr>
  </w:style>
  <w:style w:type="character" w:customStyle="1" w:styleId="Znaka">
    <w:name w:val="_Značka"/>
    <w:basedOn w:val="Standardnpsmoodstavce"/>
    <w:uiPriority w:val="1"/>
    <w:rsid w:val="00F24347"/>
    <w:rPr>
      <w:rFonts w:asciiTheme="majorHAnsi" w:hAnsiTheme="majorHAnsi"/>
      <w:b/>
      <w:sz w:val="36"/>
    </w:rPr>
  </w:style>
  <w:style w:type="paragraph" w:customStyle="1" w:styleId="Default">
    <w:name w:val="Default"/>
    <w:rsid w:val="00392978"/>
    <w:pPr>
      <w:autoSpaceDE w:val="0"/>
      <w:autoSpaceDN w:val="0"/>
      <w:adjustRightInd w:val="0"/>
    </w:pPr>
    <w:rPr>
      <w:rFonts w:ascii="Arial" w:hAnsi="Arial" w:cs="Arial"/>
      <w:color w:val="000000"/>
      <w:sz w:val="24"/>
      <w:szCs w:val="24"/>
    </w:rPr>
  </w:style>
  <w:style w:type="character" w:customStyle="1" w:styleId="NzevChar1">
    <w:name w:val="Název Char1"/>
    <w:rsid w:val="00F2688E"/>
    <w:rPr>
      <w:rFonts w:ascii="Calibri Light" w:eastAsia="SimSun" w:hAnsi="Calibri Light" w:cs="font350"/>
      <w:b/>
      <w:bCs/>
      <w:spacing w:val="-10"/>
      <w:kern w:val="1"/>
      <w:sz w:val="56"/>
      <w:szCs w:val="56"/>
      <w:lang w:eastAsia="ar-SA"/>
    </w:rPr>
  </w:style>
  <w:style w:type="paragraph" w:customStyle="1" w:styleId="l2">
    <w:name w:val="l2"/>
    <w:basedOn w:val="Normln"/>
    <w:rsid w:val="00731CEB"/>
    <w:pPr>
      <w:spacing w:before="100" w:beforeAutospacing="1" w:after="100" w:afterAutospacing="1"/>
    </w:pPr>
    <w:rPr>
      <w:rFonts w:ascii="Times New Roman" w:eastAsia="Times New Roman" w:hAnsi="Times New Roman" w:cs="Times New Roman"/>
      <w:sz w:val="24"/>
      <w:szCs w:val="24"/>
      <w:lang w:eastAsia="cs-CZ"/>
    </w:rPr>
  </w:style>
  <w:style w:type="character" w:customStyle="1" w:styleId="h1a">
    <w:name w:val="h1a"/>
    <w:basedOn w:val="Standardnpsmoodstavce"/>
    <w:rsid w:val="00240478"/>
  </w:style>
  <w:style w:type="paragraph" w:customStyle="1" w:styleId="Odstavec1-1a">
    <w:name w:val="_Odstavec_1-1_a)"/>
    <w:basedOn w:val="Normln"/>
    <w:qFormat/>
    <w:rsid w:val="00C44EE1"/>
    <w:pPr>
      <w:tabs>
        <w:tab w:val="num" w:pos="1077"/>
      </w:tabs>
      <w:spacing w:before="0" w:after="80" w:line="264" w:lineRule="auto"/>
      <w:ind w:left="1077" w:hanging="340"/>
      <w:jc w:val="both"/>
    </w:pPr>
  </w:style>
  <w:style w:type="table" w:customStyle="1" w:styleId="Mkatabulky1">
    <w:name w:val="Mřížka tabulky1"/>
    <w:basedOn w:val="Normlntabulka"/>
    <w:next w:val="Mkatabulky"/>
    <w:uiPriority w:val="59"/>
    <w:rsid w:val="00E87124"/>
    <w:pPr>
      <w:spacing w:before="0"/>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7">
    <w:name w:val="_Tabulka-7"/>
    <w:basedOn w:val="Normln"/>
    <w:qFormat/>
    <w:rsid w:val="00E87124"/>
    <w:pPr>
      <w:spacing w:before="0"/>
    </w:pPr>
    <w:rPr>
      <w:sz w:val="14"/>
      <w:lang w:eastAsia="cs-CZ"/>
    </w:rPr>
  </w:style>
  <w:style w:type="character" w:styleId="Zstupntext">
    <w:name w:val="Placeholder Text"/>
    <w:basedOn w:val="Standardnpsmoodstavce"/>
    <w:uiPriority w:val="99"/>
    <w:semiHidden/>
    <w:rsid w:val="00D3365C"/>
    <w:rPr>
      <w:color w:val="808080"/>
    </w:rPr>
  </w:style>
  <w:style w:type="character" w:styleId="Nevyeenzmnka">
    <w:name w:val="Unresolved Mention"/>
    <w:basedOn w:val="Standardnpsmoodstavce"/>
    <w:uiPriority w:val="99"/>
    <w:semiHidden/>
    <w:unhideWhenUsed/>
    <w:rsid w:val="00D74F43"/>
    <w:rPr>
      <w:color w:val="605E5C"/>
      <w:shd w:val="clear" w:color="auto" w:fill="E1DFDD"/>
    </w:rPr>
  </w:style>
  <w:style w:type="character" w:customStyle="1" w:styleId="heading50">
    <w:name w:val="heading 50"/>
    <w:basedOn w:val="Standardnpsmoodstavce"/>
    <w:rsid w:val="00B015CB"/>
    <w:rPr>
      <w:b/>
      <w:bCs/>
      <w:shd w:val="clear" w:color="auto" w:fill="FFFFFF"/>
    </w:rPr>
  </w:style>
  <w:style w:type="paragraph" w:customStyle="1" w:styleId="NADPIS2-10">
    <w:name w:val="_NADPIS_2-1"/>
    <w:basedOn w:val="Odstavecseseznamem"/>
    <w:next w:val="Normln"/>
    <w:qFormat/>
    <w:rsid w:val="00D37D60"/>
    <w:pPr>
      <w:keepNext/>
      <w:tabs>
        <w:tab w:val="num" w:pos="737"/>
      </w:tabs>
      <w:spacing w:before="285" w:after="105" w:line="264" w:lineRule="auto"/>
      <w:ind w:left="737" w:hanging="737"/>
      <w:contextualSpacing w:val="0"/>
      <w:outlineLvl w:val="0"/>
    </w:pPr>
    <w:rPr>
      <w:rFonts w:eastAsia="MS Mincho"/>
      <w:b/>
      <w:cap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996328">
      <w:bodyDiv w:val="1"/>
      <w:marLeft w:val="0"/>
      <w:marRight w:val="0"/>
      <w:marTop w:val="0"/>
      <w:marBottom w:val="0"/>
      <w:divBdr>
        <w:top w:val="none" w:sz="0" w:space="0" w:color="auto"/>
        <w:left w:val="none" w:sz="0" w:space="0" w:color="auto"/>
        <w:bottom w:val="none" w:sz="0" w:space="0" w:color="auto"/>
        <w:right w:val="none" w:sz="0" w:space="0" w:color="auto"/>
      </w:divBdr>
    </w:div>
    <w:div w:id="180240912">
      <w:bodyDiv w:val="1"/>
      <w:marLeft w:val="0"/>
      <w:marRight w:val="0"/>
      <w:marTop w:val="0"/>
      <w:marBottom w:val="0"/>
      <w:divBdr>
        <w:top w:val="none" w:sz="0" w:space="0" w:color="auto"/>
        <w:left w:val="none" w:sz="0" w:space="0" w:color="auto"/>
        <w:bottom w:val="none" w:sz="0" w:space="0" w:color="auto"/>
        <w:right w:val="none" w:sz="0" w:space="0" w:color="auto"/>
      </w:divBdr>
    </w:div>
    <w:div w:id="195235377">
      <w:bodyDiv w:val="1"/>
      <w:marLeft w:val="0"/>
      <w:marRight w:val="0"/>
      <w:marTop w:val="0"/>
      <w:marBottom w:val="0"/>
      <w:divBdr>
        <w:top w:val="none" w:sz="0" w:space="0" w:color="auto"/>
        <w:left w:val="none" w:sz="0" w:space="0" w:color="auto"/>
        <w:bottom w:val="none" w:sz="0" w:space="0" w:color="auto"/>
        <w:right w:val="none" w:sz="0" w:space="0" w:color="auto"/>
      </w:divBdr>
    </w:div>
    <w:div w:id="319307675">
      <w:bodyDiv w:val="1"/>
      <w:marLeft w:val="0"/>
      <w:marRight w:val="0"/>
      <w:marTop w:val="0"/>
      <w:marBottom w:val="0"/>
      <w:divBdr>
        <w:top w:val="none" w:sz="0" w:space="0" w:color="auto"/>
        <w:left w:val="none" w:sz="0" w:space="0" w:color="auto"/>
        <w:bottom w:val="none" w:sz="0" w:space="0" w:color="auto"/>
        <w:right w:val="none" w:sz="0" w:space="0" w:color="auto"/>
      </w:divBdr>
    </w:div>
    <w:div w:id="522715207">
      <w:bodyDiv w:val="1"/>
      <w:marLeft w:val="0"/>
      <w:marRight w:val="0"/>
      <w:marTop w:val="0"/>
      <w:marBottom w:val="0"/>
      <w:divBdr>
        <w:top w:val="none" w:sz="0" w:space="0" w:color="auto"/>
        <w:left w:val="none" w:sz="0" w:space="0" w:color="auto"/>
        <w:bottom w:val="none" w:sz="0" w:space="0" w:color="auto"/>
        <w:right w:val="none" w:sz="0" w:space="0" w:color="auto"/>
      </w:divBdr>
    </w:div>
    <w:div w:id="668676855">
      <w:bodyDiv w:val="1"/>
      <w:marLeft w:val="0"/>
      <w:marRight w:val="0"/>
      <w:marTop w:val="0"/>
      <w:marBottom w:val="0"/>
      <w:divBdr>
        <w:top w:val="none" w:sz="0" w:space="0" w:color="auto"/>
        <w:left w:val="none" w:sz="0" w:space="0" w:color="auto"/>
        <w:bottom w:val="none" w:sz="0" w:space="0" w:color="auto"/>
        <w:right w:val="none" w:sz="0" w:space="0" w:color="auto"/>
      </w:divBdr>
    </w:div>
    <w:div w:id="699940807">
      <w:bodyDiv w:val="1"/>
      <w:marLeft w:val="0"/>
      <w:marRight w:val="0"/>
      <w:marTop w:val="0"/>
      <w:marBottom w:val="0"/>
      <w:divBdr>
        <w:top w:val="none" w:sz="0" w:space="0" w:color="auto"/>
        <w:left w:val="none" w:sz="0" w:space="0" w:color="auto"/>
        <w:bottom w:val="none" w:sz="0" w:space="0" w:color="auto"/>
        <w:right w:val="none" w:sz="0" w:space="0" w:color="auto"/>
      </w:divBdr>
    </w:div>
    <w:div w:id="776633982">
      <w:bodyDiv w:val="1"/>
      <w:marLeft w:val="0"/>
      <w:marRight w:val="0"/>
      <w:marTop w:val="0"/>
      <w:marBottom w:val="0"/>
      <w:divBdr>
        <w:top w:val="none" w:sz="0" w:space="0" w:color="auto"/>
        <w:left w:val="none" w:sz="0" w:space="0" w:color="auto"/>
        <w:bottom w:val="none" w:sz="0" w:space="0" w:color="auto"/>
        <w:right w:val="none" w:sz="0" w:space="0" w:color="auto"/>
      </w:divBdr>
    </w:div>
    <w:div w:id="879903743">
      <w:bodyDiv w:val="1"/>
      <w:marLeft w:val="0"/>
      <w:marRight w:val="0"/>
      <w:marTop w:val="0"/>
      <w:marBottom w:val="0"/>
      <w:divBdr>
        <w:top w:val="none" w:sz="0" w:space="0" w:color="auto"/>
        <w:left w:val="none" w:sz="0" w:space="0" w:color="auto"/>
        <w:bottom w:val="none" w:sz="0" w:space="0" w:color="auto"/>
        <w:right w:val="none" w:sz="0" w:space="0" w:color="auto"/>
      </w:divBdr>
      <w:divsChild>
        <w:div w:id="319121313">
          <w:marLeft w:val="547"/>
          <w:marRight w:val="0"/>
          <w:marTop w:val="120"/>
          <w:marBottom w:val="0"/>
          <w:divBdr>
            <w:top w:val="none" w:sz="0" w:space="0" w:color="auto"/>
            <w:left w:val="none" w:sz="0" w:space="0" w:color="auto"/>
            <w:bottom w:val="none" w:sz="0" w:space="0" w:color="auto"/>
            <w:right w:val="none" w:sz="0" w:space="0" w:color="auto"/>
          </w:divBdr>
        </w:div>
        <w:div w:id="733164896">
          <w:marLeft w:val="547"/>
          <w:marRight w:val="0"/>
          <w:marTop w:val="120"/>
          <w:marBottom w:val="0"/>
          <w:divBdr>
            <w:top w:val="none" w:sz="0" w:space="0" w:color="auto"/>
            <w:left w:val="none" w:sz="0" w:space="0" w:color="auto"/>
            <w:bottom w:val="none" w:sz="0" w:space="0" w:color="auto"/>
            <w:right w:val="none" w:sz="0" w:space="0" w:color="auto"/>
          </w:divBdr>
        </w:div>
        <w:div w:id="902176639">
          <w:marLeft w:val="547"/>
          <w:marRight w:val="0"/>
          <w:marTop w:val="120"/>
          <w:marBottom w:val="0"/>
          <w:divBdr>
            <w:top w:val="none" w:sz="0" w:space="0" w:color="auto"/>
            <w:left w:val="none" w:sz="0" w:space="0" w:color="auto"/>
            <w:bottom w:val="none" w:sz="0" w:space="0" w:color="auto"/>
            <w:right w:val="none" w:sz="0" w:space="0" w:color="auto"/>
          </w:divBdr>
        </w:div>
        <w:div w:id="1148132704">
          <w:marLeft w:val="547"/>
          <w:marRight w:val="0"/>
          <w:marTop w:val="120"/>
          <w:marBottom w:val="0"/>
          <w:divBdr>
            <w:top w:val="none" w:sz="0" w:space="0" w:color="auto"/>
            <w:left w:val="none" w:sz="0" w:space="0" w:color="auto"/>
            <w:bottom w:val="none" w:sz="0" w:space="0" w:color="auto"/>
            <w:right w:val="none" w:sz="0" w:space="0" w:color="auto"/>
          </w:divBdr>
        </w:div>
        <w:div w:id="1610971588">
          <w:marLeft w:val="547"/>
          <w:marRight w:val="0"/>
          <w:marTop w:val="120"/>
          <w:marBottom w:val="0"/>
          <w:divBdr>
            <w:top w:val="none" w:sz="0" w:space="0" w:color="auto"/>
            <w:left w:val="none" w:sz="0" w:space="0" w:color="auto"/>
            <w:bottom w:val="none" w:sz="0" w:space="0" w:color="auto"/>
            <w:right w:val="none" w:sz="0" w:space="0" w:color="auto"/>
          </w:divBdr>
        </w:div>
        <w:div w:id="1692757825">
          <w:marLeft w:val="547"/>
          <w:marRight w:val="0"/>
          <w:marTop w:val="120"/>
          <w:marBottom w:val="0"/>
          <w:divBdr>
            <w:top w:val="none" w:sz="0" w:space="0" w:color="auto"/>
            <w:left w:val="none" w:sz="0" w:space="0" w:color="auto"/>
            <w:bottom w:val="none" w:sz="0" w:space="0" w:color="auto"/>
            <w:right w:val="none" w:sz="0" w:space="0" w:color="auto"/>
          </w:divBdr>
        </w:div>
      </w:divsChild>
    </w:div>
    <w:div w:id="892501494">
      <w:bodyDiv w:val="1"/>
      <w:marLeft w:val="0"/>
      <w:marRight w:val="0"/>
      <w:marTop w:val="0"/>
      <w:marBottom w:val="0"/>
      <w:divBdr>
        <w:top w:val="none" w:sz="0" w:space="0" w:color="auto"/>
        <w:left w:val="none" w:sz="0" w:space="0" w:color="auto"/>
        <w:bottom w:val="none" w:sz="0" w:space="0" w:color="auto"/>
        <w:right w:val="none" w:sz="0" w:space="0" w:color="auto"/>
      </w:divBdr>
    </w:div>
    <w:div w:id="931469221">
      <w:bodyDiv w:val="1"/>
      <w:marLeft w:val="0"/>
      <w:marRight w:val="0"/>
      <w:marTop w:val="0"/>
      <w:marBottom w:val="0"/>
      <w:divBdr>
        <w:top w:val="none" w:sz="0" w:space="0" w:color="auto"/>
        <w:left w:val="none" w:sz="0" w:space="0" w:color="auto"/>
        <w:bottom w:val="none" w:sz="0" w:space="0" w:color="auto"/>
        <w:right w:val="none" w:sz="0" w:space="0" w:color="auto"/>
      </w:divBdr>
    </w:div>
    <w:div w:id="938803494">
      <w:bodyDiv w:val="1"/>
      <w:marLeft w:val="0"/>
      <w:marRight w:val="0"/>
      <w:marTop w:val="0"/>
      <w:marBottom w:val="0"/>
      <w:divBdr>
        <w:top w:val="none" w:sz="0" w:space="0" w:color="auto"/>
        <w:left w:val="none" w:sz="0" w:space="0" w:color="auto"/>
        <w:bottom w:val="none" w:sz="0" w:space="0" w:color="auto"/>
        <w:right w:val="none" w:sz="0" w:space="0" w:color="auto"/>
      </w:divBdr>
    </w:div>
    <w:div w:id="1074013249">
      <w:bodyDiv w:val="1"/>
      <w:marLeft w:val="0"/>
      <w:marRight w:val="0"/>
      <w:marTop w:val="0"/>
      <w:marBottom w:val="0"/>
      <w:divBdr>
        <w:top w:val="none" w:sz="0" w:space="0" w:color="auto"/>
        <w:left w:val="none" w:sz="0" w:space="0" w:color="auto"/>
        <w:bottom w:val="none" w:sz="0" w:space="0" w:color="auto"/>
        <w:right w:val="none" w:sz="0" w:space="0" w:color="auto"/>
      </w:divBdr>
    </w:div>
    <w:div w:id="1196578921">
      <w:bodyDiv w:val="1"/>
      <w:marLeft w:val="0"/>
      <w:marRight w:val="0"/>
      <w:marTop w:val="0"/>
      <w:marBottom w:val="0"/>
      <w:divBdr>
        <w:top w:val="none" w:sz="0" w:space="0" w:color="auto"/>
        <w:left w:val="none" w:sz="0" w:space="0" w:color="auto"/>
        <w:bottom w:val="none" w:sz="0" w:space="0" w:color="auto"/>
        <w:right w:val="none" w:sz="0" w:space="0" w:color="auto"/>
      </w:divBdr>
    </w:div>
    <w:div w:id="1504515692">
      <w:bodyDiv w:val="1"/>
      <w:marLeft w:val="0"/>
      <w:marRight w:val="0"/>
      <w:marTop w:val="0"/>
      <w:marBottom w:val="0"/>
      <w:divBdr>
        <w:top w:val="none" w:sz="0" w:space="0" w:color="auto"/>
        <w:left w:val="none" w:sz="0" w:space="0" w:color="auto"/>
        <w:bottom w:val="none" w:sz="0" w:space="0" w:color="auto"/>
        <w:right w:val="none" w:sz="0" w:space="0" w:color="auto"/>
      </w:divBdr>
    </w:div>
    <w:div w:id="1582988482">
      <w:bodyDiv w:val="1"/>
      <w:marLeft w:val="0"/>
      <w:marRight w:val="0"/>
      <w:marTop w:val="0"/>
      <w:marBottom w:val="0"/>
      <w:divBdr>
        <w:top w:val="none" w:sz="0" w:space="0" w:color="auto"/>
        <w:left w:val="none" w:sz="0" w:space="0" w:color="auto"/>
        <w:bottom w:val="none" w:sz="0" w:space="0" w:color="auto"/>
        <w:right w:val="none" w:sz="0" w:space="0" w:color="auto"/>
      </w:divBdr>
    </w:div>
    <w:div w:id="1637880712">
      <w:bodyDiv w:val="1"/>
      <w:marLeft w:val="0"/>
      <w:marRight w:val="0"/>
      <w:marTop w:val="0"/>
      <w:marBottom w:val="0"/>
      <w:divBdr>
        <w:top w:val="none" w:sz="0" w:space="0" w:color="auto"/>
        <w:left w:val="none" w:sz="0" w:space="0" w:color="auto"/>
        <w:bottom w:val="none" w:sz="0" w:space="0" w:color="auto"/>
        <w:right w:val="none" w:sz="0" w:space="0" w:color="auto"/>
      </w:divBdr>
    </w:div>
    <w:div w:id="1656448243">
      <w:bodyDiv w:val="1"/>
      <w:marLeft w:val="0"/>
      <w:marRight w:val="0"/>
      <w:marTop w:val="0"/>
      <w:marBottom w:val="0"/>
      <w:divBdr>
        <w:top w:val="none" w:sz="0" w:space="0" w:color="auto"/>
        <w:left w:val="none" w:sz="0" w:space="0" w:color="auto"/>
        <w:bottom w:val="none" w:sz="0" w:space="0" w:color="auto"/>
        <w:right w:val="none" w:sz="0" w:space="0" w:color="auto"/>
      </w:divBdr>
    </w:div>
    <w:div w:id="17332387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2.emf"/><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BE471799B8948219C6ADD55BAA110A5"/>
        <w:category>
          <w:name w:val="Obecné"/>
          <w:gallery w:val="placeholder"/>
        </w:category>
        <w:types>
          <w:type w:val="bbPlcHdr"/>
        </w:types>
        <w:behaviors>
          <w:behavior w:val="content"/>
        </w:behaviors>
        <w:guid w:val="{CC1EC39F-1BE7-44EB-9383-7D99D6F461DA}"/>
      </w:docPartPr>
      <w:docPartBody>
        <w:p w:rsidR="00DF48F1" w:rsidRDefault="00DF48F1" w:rsidP="00DF48F1">
          <w:pPr>
            <w:pStyle w:val="BBE471799B8948219C6ADD55BAA110A5"/>
          </w:pPr>
          <w:r w:rsidRPr="00966B7F">
            <w:rPr>
              <w:rStyle w:val="Zstupntext"/>
            </w:rPr>
            <w:t>[Název]</w:t>
          </w:r>
        </w:p>
      </w:docPartBody>
    </w:docPart>
    <w:docPart>
      <w:docPartPr>
        <w:name w:val="EA2A5204C6954B4E889543CF8DA97EF3"/>
        <w:category>
          <w:name w:val="Obecné"/>
          <w:gallery w:val="placeholder"/>
        </w:category>
        <w:types>
          <w:type w:val="bbPlcHdr"/>
        </w:types>
        <w:behaviors>
          <w:behavior w:val="content"/>
        </w:behaviors>
        <w:guid w:val="{A6609C48-C743-475C-9263-39B61F458F66}"/>
      </w:docPartPr>
      <w:docPartBody>
        <w:p w:rsidR="00DF48F1" w:rsidRDefault="00DF48F1" w:rsidP="00DF48F1">
          <w:pPr>
            <w:pStyle w:val="EA2A5204C6954B4E889543CF8DA97EF3"/>
          </w:pPr>
          <w:r w:rsidRPr="004E4619">
            <w:rPr>
              <w:rStyle w:val="Zstupntext"/>
            </w:rPr>
            <w:t>[Předmět]</w:t>
          </w:r>
        </w:p>
      </w:docPartBody>
    </w:docPart>
    <w:docPart>
      <w:docPartPr>
        <w:name w:val="400586057D754F61B73417ED4DC6DE3A"/>
        <w:category>
          <w:name w:val="Obecné"/>
          <w:gallery w:val="placeholder"/>
        </w:category>
        <w:types>
          <w:type w:val="bbPlcHdr"/>
        </w:types>
        <w:behaviors>
          <w:behavior w:val="content"/>
        </w:behaviors>
        <w:guid w:val="{C41064AF-239D-4DAA-8226-BDDDDE50A3DF}"/>
      </w:docPartPr>
      <w:docPartBody>
        <w:p w:rsidR="00DF48F1" w:rsidRDefault="00DF48F1" w:rsidP="00DF48F1">
          <w:pPr>
            <w:pStyle w:val="400586057D754F61B73417ED4DC6DE3A"/>
          </w:pPr>
          <w:r w:rsidRPr="00A90781">
            <w:rPr>
              <w:rStyle w:val="Zstupntext"/>
            </w:rPr>
            <w:t>[Předmět]</w:t>
          </w:r>
        </w:p>
      </w:docPartBody>
    </w:docPart>
    <w:docPart>
      <w:docPartPr>
        <w:name w:val="ED8AC53F36604A9887CC0321DDF21E5A"/>
        <w:category>
          <w:name w:val="Obecné"/>
          <w:gallery w:val="placeholder"/>
        </w:category>
        <w:types>
          <w:type w:val="bbPlcHdr"/>
        </w:types>
        <w:behaviors>
          <w:behavior w:val="content"/>
        </w:behaviors>
        <w:guid w:val="{D7B85FD1-2F96-404E-9047-1CCBC079766E}"/>
      </w:docPartPr>
      <w:docPartBody>
        <w:p w:rsidR="00DF48F1" w:rsidRDefault="00DF48F1" w:rsidP="00DF48F1">
          <w:pPr>
            <w:pStyle w:val="ED8AC53F36604A9887CC0321DDF21E5A"/>
          </w:pPr>
          <w:r w:rsidRPr="00A90781">
            <w:rPr>
              <w:rStyle w:val="Zstupntext"/>
            </w:rPr>
            <w:t>[Název]</w:t>
          </w:r>
        </w:p>
      </w:docPartBody>
    </w:docPart>
    <w:docPart>
      <w:docPartPr>
        <w:name w:val="E856F4BF04304E93BEBCC80FC000AF4A"/>
        <w:category>
          <w:name w:val="Obecné"/>
          <w:gallery w:val="placeholder"/>
        </w:category>
        <w:types>
          <w:type w:val="bbPlcHdr"/>
        </w:types>
        <w:behaviors>
          <w:behavior w:val="content"/>
        </w:behaviors>
        <w:guid w:val="{04A2F4D3-D5EB-4DC8-9D54-6D3DE1DE69BE}"/>
      </w:docPartPr>
      <w:docPartBody>
        <w:p w:rsidR="00DF48F1" w:rsidRDefault="00DF48F1" w:rsidP="00DF48F1">
          <w:pPr>
            <w:pStyle w:val="E856F4BF04304E93BEBCC80FC000AF4A"/>
          </w:pPr>
          <w:r w:rsidRPr="00A90781">
            <w:rPr>
              <w:rStyle w:val="Zstupntext"/>
            </w:rPr>
            <w:t>[Předmět]</w:t>
          </w:r>
        </w:p>
      </w:docPartBody>
    </w:docPart>
    <w:docPart>
      <w:docPartPr>
        <w:name w:val="B824F27CABCD487189FD310A0277088F"/>
        <w:category>
          <w:name w:val="Obecné"/>
          <w:gallery w:val="placeholder"/>
        </w:category>
        <w:types>
          <w:type w:val="bbPlcHdr"/>
        </w:types>
        <w:behaviors>
          <w:behavior w:val="content"/>
        </w:behaviors>
        <w:guid w:val="{7E6B6197-8EFD-453F-8F26-16AF75579EB2}"/>
      </w:docPartPr>
      <w:docPartBody>
        <w:p w:rsidR="00DF48F1" w:rsidRDefault="00DF48F1" w:rsidP="00DF48F1">
          <w:pPr>
            <w:pStyle w:val="B824F27CABCD487189FD310A0277088F"/>
          </w:pPr>
          <w:r w:rsidRPr="00A90781">
            <w:rPr>
              <w:rStyle w:val="Zstupntext"/>
            </w:rPr>
            <w:t>[Název]</w:t>
          </w:r>
        </w:p>
      </w:docPartBody>
    </w:docPart>
    <w:docPart>
      <w:docPartPr>
        <w:name w:val="00E7B7E14F1B4D6AA5ECF17037185A5B"/>
        <w:category>
          <w:name w:val="Obecné"/>
          <w:gallery w:val="placeholder"/>
        </w:category>
        <w:types>
          <w:type w:val="bbPlcHdr"/>
        </w:types>
        <w:behaviors>
          <w:behavior w:val="content"/>
        </w:behaviors>
        <w:guid w:val="{D8D89240-D41A-49E6-A1A1-3C3868D70996}"/>
      </w:docPartPr>
      <w:docPartBody>
        <w:p w:rsidR="005B1A63" w:rsidRDefault="00513C3D">
          <w:r w:rsidRPr="003F67DE">
            <w:rPr>
              <w:rStyle w:val="Zstupntext"/>
            </w:rPr>
            <w:t>[Klíčová slova]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350">
    <w:altName w:val="Times New Roman"/>
    <w:charset w:val="EE"/>
    <w:family w:val="auto"/>
    <w:pitch w:val="variable"/>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0745"/>
    <w:rsid w:val="00032985"/>
    <w:rsid w:val="000436F0"/>
    <w:rsid w:val="00045B6C"/>
    <w:rsid w:val="00045F8F"/>
    <w:rsid w:val="00062D0F"/>
    <w:rsid w:val="00076DD5"/>
    <w:rsid w:val="0008655F"/>
    <w:rsid w:val="00086ED7"/>
    <w:rsid w:val="00087475"/>
    <w:rsid w:val="00090C09"/>
    <w:rsid w:val="00097F3B"/>
    <w:rsid w:val="000A4901"/>
    <w:rsid w:val="000A65BB"/>
    <w:rsid w:val="000C76CB"/>
    <w:rsid w:val="000D5954"/>
    <w:rsid w:val="00111F57"/>
    <w:rsid w:val="00117B06"/>
    <w:rsid w:val="00161329"/>
    <w:rsid w:val="001650EA"/>
    <w:rsid w:val="001A11D4"/>
    <w:rsid w:val="001B60D9"/>
    <w:rsid w:val="001F12AB"/>
    <w:rsid w:val="00207A73"/>
    <w:rsid w:val="00207ED5"/>
    <w:rsid w:val="002169DE"/>
    <w:rsid w:val="002211AF"/>
    <w:rsid w:val="002211DC"/>
    <w:rsid w:val="00221B67"/>
    <w:rsid w:val="0023381F"/>
    <w:rsid w:val="00242517"/>
    <w:rsid w:val="002752D3"/>
    <w:rsid w:val="002871B8"/>
    <w:rsid w:val="002902A1"/>
    <w:rsid w:val="00293ECE"/>
    <w:rsid w:val="002A4AF3"/>
    <w:rsid w:val="002B16F9"/>
    <w:rsid w:val="002E079A"/>
    <w:rsid w:val="002E6712"/>
    <w:rsid w:val="00303665"/>
    <w:rsid w:val="00311105"/>
    <w:rsid w:val="003325AB"/>
    <w:rsid w:val="00335E79"/>
    <w:rsid w:val="00350528"/>
    <w:rsid w:val="00364E91"/>
    <w:rsid w:val="00371761"/>
    <w:rsid w:val="00376087"/>
    <w:rsid w:val="003851F1"/>
    <w:rsid w:val="0038667C"/>
    <w:rsid w:val="003946A2"/>
    <w:rsid w:val="00397518"/>
    <w:rsid w:val="003B1CFE"/>
    <w:rsid w:val="003B5644"/>
    <w:rsid w:val="003D31E0"/>
    <w:rsid w:val="003F032A"/>
    <w:rsid w:val="00407FB3"/>
    <w:rsid w:val="00410CAD"/>
    <w:rsid w:val="00426CE5"/>
    <w:rsid w:val="004303F5"/>
    <w:rsid w:val="004329F3"/>
    <w:rsid w:val="004361EE"/>
    <w:rsid w:val="00446F33"/>
    <w:rsid w:val="00446FCD"/>
    <w:rsid w:val="00464A59"/>
    <w:rsid w:val="004710B6"/>
    <w:rsid w:val="00474145"/>
    <w:rsid w:val="00475168"/>
    <w:rsid w:val="004B77A5"/>
    <w:rsid w:val="004E797A"/>
    <w:rsid w:val="004E7D75"/>
    <w:rsid w:val="004F7868"/>
    <w:rsid w:val="00504F64"/>
    <w:rsid w:val="0050582D"/>
    <w:rsid w:val="00513C3D"/>
    <w:rsid w:val="005327B1"/>
    <w:rsid w:val="00552828"/>
    <w:rsid w:val="00553056"/>
    <w:rsid w:val="00566A90"/>
    <w:rsid w:val="005700A3"/>
    <w:rsid w:val="005A0B82"/>
    <w:rsid w:val="005A144F"/>
    <w:rsid w:val="005B083F"/>
    <w:rsid w:val="005B1A63"/>
    <w:rsid w:val="005B6CD5"/>
    <w:rsid w:val="005D1CA2"/>
    <w:rsid w:val="005F2488"/>
    <w:rsid w:val="0060556F"/>
    <w:rsid w:val="00614072"/>
    <w:rsid w:val="00615786"/>
    <w:rsid w:val="00621F81"/>
    <w:rsid w:val="006301B5"/>
    <w:rsid w:val="0063573D"/>
    <w:rsid w:val="00665620"/>
    <w:rsid w:val="006755DE"/>
    <w:rsid w:val="006B4F7D"/>
    <w:rsid w:val="006E2826"/>
    <w:rsid w:val="006E7154"/>
    <w:rsid w:val="006E71A1"/>
    <w:rsid w:val="00700C8A"/>
    <w:rsid w:val="00707D1F"/>
    <w:rsid w:val="00726EE9"/>
    <w:rsid w:val="00736FD2"/>
    <w:rsid w:val="00756E4C"/>
    <w:rsid w:val="00760F1F"/>
    <w:rsid w:val="007671FF"/>
    <w:rsid w:val="007868C7"/>
    <w:rsid w:val="007A0FFE"/>
    <w:rsid w:val="007B02EF"/>
    <w:rsid w:val="007B3AE8"/>
    <w:rsid w:val="007F1E95"/>
    <w:rsid w:val="007F5A4D"/>
    <w:rsid w:val="00803BB8"/>
    <w:rsid w:val="00832542"/>
    <w:rsid w:val="00850866"/>
    <w:rsid w:val="008566E2"/>
    <w:rsid w:val="00857F72"/>
    <w:rsid w:val="00865EA9"/>
    <w:rsid w:val="00866496"/>
    <w:rsid w:val="00880E6C"/>
    <w:rsid w:val="00884E97"/>
    <w:rsid w:val="008A44F9"/>
    <w:rsid w:val="008E26D8"/>
    <w:rsid w:val="008E4ED8"/>
    <w:rsid w:val="008F5E8F"/>
    <w:rsid w:val="0090570D"/>
    <w:rsid w:val="009064BF"/>
    <w:rsid w:val="0091102A"/>
    <w:rsid w:val="009169B7"/>
    <w:rsid w:val="00922055"/>
    <w:rsid w:val="00933A15"/>
    <w:rsid w:val="00961362"/>
    <w:rsid w:val="00965176"/>
    <w:rsid w:val="009679F6"/>
    <w:rsid w:val="0099114A"/>
    <w:rsid w:val="009972D5"/>
    <w:rsid w:val="009A0BAE"/>
    <w:rsid w:val="009D0745"/>
    <w:rsid w:val="009F1E8F"/>
    <w:rsid w:val="009F65F1"/>
    <w:rsid w:val="009F6C28"/>
    <w:rsid w:val="00A00323"/>
    <w:rsid w:val="00A067C4"/>
    <w:rsid w:val="00A15EDE"/>
    <w:rsid w:val="00A256E7"/>
    <w:rsid w:val="00A27DF0"/>
    <w:rsid w:val="00A36D85"/>
    <w:rsid w:val="00A55A14"/>
    <w:rsid w:val="00A970C3"/>
    <w:rsid w:val="00AA0D91"/>
    <w:rsid w:val="00AB244A"/>
    <w:rsid w:val="00AF6003"/>
    <w:rsid w:val="00AF643D"/>
    <w:rsid w:val="00B12D87"/>
    <w:rsid w:val="00B161AB"/>
    <w:rsid w:val="00B505D0"/>
    <w:rsid w:val="00B531FF"/>
    <w:rsid w:val="00B56D5D"/>
    <w:rsid w:val="00B61568"/>
    <w:rsid w:val="00B83CE6"/>
    <w:rsid w:val="00B95752"/>
    <w:rsid w:val="00BA77E8"/>
    <w:rsid w:val="00BA79EF"/>
    <w:rsid w:val="00BC417C"/>
    <w:rsid w:val="00C25C92"/>
    <w:rsid w:val="00C4663E"/>
    <w:rsid w:val="00C53D83"/>
    <w:rsid w:val="00C60153"/>
    <w:rsid w:val="00C9181A"/>
    <w:rsid w:val="00C97FB1"/>
    <w:rsid w:val="00CB18C8"/>
    <w:rsid w:val="00CE3D8E"/>
    <w:rsid w:val="00CF3B4E"/>
    <w:rsid w:val="00D02EE5"/>
    <w:rsid w:val="00D20D5C"/>
    <w:rsid w:val="00D42064"/>
    <w:rsid w:val="00D763C0"/>
    <w:rsid w:val="00D90A23"/>
    <w:rsid w:val="00D93A8B"/>
    <w:rsid w:val="00DA248E"/>
    <w:rsid w:val="00DC09C9"/>
    <w:rsid w:val="00DD30A6"/>
    <w:rsid w:val="00DD6724"/>
    <w:rsid w:val="00DF280B"/>
    <w:rsid w:val="00DF48F1"/>
    <w:rsid w:val="00DF6466"/>
    <w:rsid w:val="00E05882"/>
    <w:rsid w:val="00E06587"/>
    <w:rsid w:val="00E06FA7"/>
    <w:rsid w:val="00E22C22"/>
    <w:rsid w:val="00E337D9"/>
    <w:rsid w:val="00E35C6D"/>
    <w:rsid w:val="00E4314A"/>
    <w:rsid w:val="00E45715"/>
    <w:rsid w:val="00E601BB"/>
    <w:rsid w:val="00E65CFF"/>
    <w:rsid w:val="00E73327"/>
    <w:rsid w:val="00E77C47"/>
    <w:rsid w:val="00E82ACB"/>
    <w:rsid w:val="00E9281D"/>
    <w:rsid w:val="00EA13C1"/>
    <w:rsid w:val="00EB1009"/>
    <w:rsid w:val="00EB247E"/>
    <w:rsid w:val="00EB268F"/>
    <w:rsid w:val="00EF763A"/>
    <w:rsid w:val="00F3359A"/>
    <w:rsid w:val="00F37E07"/>
    <w:rsid w:val="00F44C16"/>
    <w:rsid w:val="00F46CFF"/>
    <w:rsid w:val="00F57E5C"/>
    <w:rsid w:val="00F767AB"/>
    <w:rsid w:val="00FA127D"/>
    <w:rsid w:val="00FC58DB"/>
    <w:rsid w:val="00FF5163"/>
    <w:rsid w:val="00FF6C3C"/>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256E7"/>
    <w:rPr>
      <w:color w:val="808080"/>
    </w:rPr>
  </w:style>
  <w:style w:type="paragraph" w:customStyle="1" w:styleId="BBE471799B8948219C6ADD55BAA110A5">
    <w:name w:val="BBE471799B8948219C6ADD55BAA110A5"/>
    <w:rsid w:val="00DF48F1"/>
    <w:pPr>
      <w:spacing w:after="160" w:line="259" w:lineRule="auto"/>
    </w:pPr>
    <w:rPr>
      <w:kern w:val="2"/>
      <w14:ligatures w14:val="standardContextual"/>
    </w:rPr>
  </w:style>
  <w:style w:type="paragraph" w:customStyle="1" w:styleId="EA2A5204C6954B4E889543CF8DA97EF3">
    <w:name w:val="EA2A5204C6954B4E889543CF8DA97EF3"/>
    <w:rsid w:val="00DF48F1"/>
    <w:pPr>
      <w:spacing w:after="160" w:line="259" w:lineRule="auto"/>
    </w:pPr>
    <w:rPr>
      <w:kern w:val="2"/>
      <w14:ligatures w14:val="standardContextual"/>
    </w:rPr>
  </w:style>
  <w:style w:type="paragraph" w:customStyle="1" w:styleId="400586057D754F61B73417ED4DC6DE3A">
    <w:name w:val="400586057D754F61B73417ED4DC6DE3A"/>
    <w:rsid w:val="00DF48F1"/>
    <w:pPr>
      <w:spacing w:after="160" w:line="259" w:lineRule="auto"/>
    </w:pPr>
    <w:rPr>
      <w:kern w:val="2"/>
      <w14:ligatures w14:val="standardContextual"/>
    </w:rPr>
  </w:style>
  <w:style w:type="paragraph" w:customStyle="1" w:styleId="ED8AC53F36604A9887CC0321DDF21E5A">
    <w:name w:val="ED8AC53F36604A9887CC0321DDF21E5A"/>
    <w:rsid w:val="00DF48F1"/>
    <w:pPr>
      <w:spacing w:after="160" w:line="259" w:lineRule="auto"/>
    </w:pPr>
    <w:rPr>
      <w:kern w:val="2"/>
      <w14:ligatures w14:val="standardContextual"/>
    </w:rPr>
  </w:style>
  <w:style w:type="paragraph" w:customStyle="1" w:styleId="E856F4BF04304E93BEBCC80FC000AF4A">
    <w:name w:val="E856F4BF04304E93BEBCC80FC000AF4A"/>
    <w:rsid w:val="00DF48F1"/>
    <w:pPr>
      <w:spacing w:after="160" w:line="259" w:lineRule="auto"/>
    </w:pPr>
    <w:rPr>
      <w:kern w:val="2"/>
      <w14:ligatures w14:val="standardContextual"/>
    </w:rPr>
  </w:style>
  <w:style w:type="paragraph" w:customStyle="1" w:styleId="B824F27CABCD487189FD310A0277088F">
    <w:name w:val="B824F27CABCD487189FD310A0277088F"/>
    <w:rsid w:val="00DF48F1"/>
    <w:pPr>
      <w:spacing w:after="160" w:line="259" w:lineRule="auto"/>
    </w:pPr>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9C66613-971A-4647-98C1-E872763BB8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28</Pages>
  <Words>9057</Words>
  <Characters>53443</Characters>
  <Application>Microsoft Office Word</Application>
  <DocSecurity>2</DocSecurity>
  <Lines>445</Lines>
  <Paragraphs>124</Paragraphs>
  <ScaleCrop>false</ScaleCrop>
  <HeadingPairs>
    <vt:vector size="2" baseType="variant">
      <vt:variant>
        <vt:lpstr>Název</vt:lpstr>
      </vt:variant>
      <vt:variant>
        <vt:i4>1</vt:i4>
      </vt:variant>
    </vt:vector>
  </HeadingPairs>
  <TitlesOfParts>
    <vt:vector size="1" baseType="lpstr">
      <vt:lpstr>Požadavky na výměnu informací (EIR)</vt:lpstr>
    </vt:vector>
  </TitlesOfParts>
  <Company>Správa železnic</Company>
  <LinksUpToDate>false</LinksUpToDate>
  <CharactersWithSpaces>62376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Požadavky na výměnu informací (EIR)</dc:title>
  <dc:subject>Modernizace trati Plzeň - Domažlice - st.hranice SRN, 2. stavba, úsek  Plzeň (mimo) - Nýřany - Chotěšov (mimo) – TNS Skvrňany</dc:subject>
  <dc:creator>Správa železnic</dc:creator>
  <cp:keywords>2024-10</cp:keywords>
  <dc:description/>
  <cp:lastModifiedBy>Baxa Petr, Ing.</cp:lastModifiedBy>
  <cp:revision>46</cp:revision>
  <cp:lastPrinted>2021-08-26T11:31:00Z</cp:lastPrinted>
  <dcterms:created xsi:type="dcterms:W3CDTF">2024-10-19T08:00:00Z</dcterms:created>
  <dcterms:modified xsi:type="dcterms:W3CDTF">2025-02-25T12:55:00Z</dcterms:modified>
  <cp:version>2024-10</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